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EE966B" w14:textId="431A4A5A" w:rsidR="003E4CCB" w:rsidRPr="00347388" w:rsidRDefault="00CF086A" w:rsidP="003E4CCB">
      <w:pPr>
        <w:jc w:val="center"/>
        <w:rPr>
          <w:rFonts w:eastAsiaTheme="majorEastAsia" w:cs="Arial"/>
          <w:caps/>
          <w:sz w:val="28"/>
          <w:lang w:eastAsia="cs-CZ"/>
        </w:rPr>
      </w:pPr>
      <w:bookmarkStart w:id="0" w:name="_GoBack"/>
      <w:r w:rsidRPr="009B626C">
        <w:rPr>
          <w:rFonts w:cs="Arial"/>
          <w:b/>
          <w:bCs/>
          <w:smallCaps/>
          <w:noProof/>
          <w:sz w:val="28"/>
          <w:szCs w:val="28"/>
          <w:lang w:eastAsia="sk-SK"/>
        </w:rPr>
        <w:drawing>
          <wp:anchor distT="0" distB="0" distL="114300" distR="114300" simplePos="0" relativeHeight="251658240" behindDoc="1" locked="0" layoutInCell="1" allowOverlap="1" wp14:anchorId="0BAA0081" wp14:editId="61AD12F2">
            <wp:simplePos x="0" y="0"/>
            <wp:positionH relativeFrom="page">
              <wp:posOffset>-31666</wp:posOffset>
            </wp:positionH>
            <wp:positionV relativeFrom="margin">
              <wp:posOffset>-849749</wp:posOffset>
            </wp:positionV>
            <wp:extent cx="7559675" cy="10699115"/>
            <wp:effectExtent l="0" t="0" r="3175" b="6985"/>
            <wp:wrapNone/>
            <wp:docPr id="2" name="Obrázok 2"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59675" cy="1069911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3E4CCB" w:rsidRPr="00347388">
        <w:rPr>
          <w:rFonts w:eastAsiaTheme="majorEastAsia" w:cs="Arial"/>
          <w:caps/>
          <w:sz w:val="28"/>
          <w:lang w:eastAsia="cs-CZ"/>
        </w:rPr>
        <w:t>MINISTERSTVO VNÚTRA SLOVENSKEJ REPUBLIKY</w:t>
      </w:r>
    </w:p>
    <w:p w14:paraId="240D81C1" w14:textId="1E2BD8F6" w:rsidR="003E4CCB" w:rsidRPr="00347388" w:rsidRDefault="003E4CCB" w:rsidP="003E4CCB">
      <w:pPr>
        <w:jc w:val="center"/>
        <w:rPr>
          <w:rFonts w:eastAsiaTheme="majorEastAsia" w:cs="Arial"/>
          <w:caps/>
          <w:sz w:val="28"/>
          <w:lang w:eastAsia="cs-CZ"/>
        </w:rPr>
      </w:pPr>
    </w:p>
    <w:p w14:paraId="35379EC2" w14:textId="0C4BFDC5" w:rsidR="003E4CCB" w:rsidRPr="00347388" w:rsidRDefault="003E4CCB" w:rsidP="003E4CCB">
      <w:pPr>
        <w:jc w:val="center"/>
        <w:rPr>
          <w:rFonts w:cs="Arial"/>
          <w:b/>
          <w:smallCaps/>
          <w:sz w:val="28"/>
          <w:lang w:eastAsia="cs-CZ"/>
        </w:rPr>
      </w:pPr>
    </w:p>
    <w:p w14:paraId="31D2438E" w14:textId="2720709B" w:rsidR="003E4CCB" w:rsidRPr="00347388" w:rsidRDefault="003E4CCB" w:rsidP="003E4CCB">
      <w:pPr>
        <w:jc w:val="center"/>
        <w:rPr>
          <w:rFonts w:cs="Arial"/>
          <w:b/>
          <w:smallCaps/>
          <w:sz w:val="28"/>
          <w:lang w:eastAsia="cs-CZ"/>
        </w:rPr>
      </w:pPr>
    </w:p>
    <w:p w14:paraId="6A767893" w14:textId="77777777" w:rsidR="003E4CCB" w:rsidRPr="00347388" w:rsidRDefault="003E4CCB" w:rsidP="003E4CCB">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14:paraId="5DFC7F02" w14:textId="77777777" w:rsidR="003E4CCB" w:rsidRPr="00347388" w:rsidRDefault="003E4CCB" w:rsidP="003E4CCB">
      <w:pPr>
        <w:jc w:val="center"/>
        <w:rPr>
          <w:rFonts w:cs="Arial"/>
          <w:b/>
          <w:color w:val="FF0000"/>
          <w:sz w:val="20"/>
          <w:lang w:eastAsia="cs-CZ"/>
        </w:rPr>
      </w:pPr>
      <w:r w:rsidRPr="00347388">
        <w:rPr>
          <w:rFonts w:cs="Arial"/>
          <w:b/>
          <w:color w:val="FF0000"/>
          <w:sz w:val="20"/>
          <w:lang w:eastAsia="cs-CZ"/>
        </w:rPr>
        <w:t xml:space="preserve"> </w:t>
      </w:r>
    </w:p>
    <w:p w14:paraId="3AA1673D" w14:textId="77777777" w:rsidR="003E4CCB" w:rsidRPr="00347388" w:rsidRDefault="003E4CCB" w:rsidP="003E4CCB">
      <w:pPr>
        <w:rPr>
          <w:rFonts w:cs="Arial"/>
          <w:b/>
          <w:smallCaps/>
          <w:sz w:val="32"/>
          <w:lang w:eastAsia="cs-CZ"/>
        </w:rPr>
      </w:pPr>
    </w:p>
    <w:p w14:paraId="5D025E22"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p>
    <w:p w14:paraId="3EE2296D"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14:paraId="055C03BB" w14:textId="77777777" w:rsidR="003E4CCB" w:rsidRPr="00347388" w:rsidRDefault="003E4CCB" w:rsidP="003E4CCB">
      <w:pPr>
        <w:pBdr>
          <w:top w:val="nil"/>
          <w:left w:val="nil"/>
          <w:bottom w:val="nil"/>
          <w:right w:val="nil"/>
          <w:between w:val="nil"/>
          <w:bar w:val="nil"/>
        </w:pBdr>
        <w:ind w:right="289"/>
        <w:jc w:val="center"/>
        <w:rPr>
          <w:rFonts w:eastAsia="Arial Unicode MS" w:cs="Arial"/>
          <w:color w:val="003889"/>
          <w:sz w:val="28"/>
          <w:bdr w:val="nil"/>
        </w:rPr>
      </w:pPr>
    </w:p>
    <w:p w14:paraId="3607DB33" w14:textId="77777777" w:rsidR="003E4CCB" w:rsidRPr="00347388" w:rsidRDefault="003E4CCB" w:rsidP="003E4CCB">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14:paraId="66710B31" w14:textId="77777777" w:rsidR="003E4CCB" w:rsidRPr="00347388" w:rsidRDefault="003E4CCB" w:rsidP="003E4CCB">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14:paraId="19C74493" w14:textId="77777777" w:rsidR="003E4CCB" w:rsidRPr="00347388" w:rsidRDefault="003E4CCB" w:rsidP="003E4CCB">
      <w:pPr>
        <w:rPr>
          <w:rFonts w:cs="Arial"/>
          <w:b/>
          <w:sz w:val="28"/>
          <w:lang w:eastAsia="cs-CZ"/>
        </w:rPr>
      </w:pPr>
    </w:p>
    <w:p w14:paraId="0C9E72DA" w14:textId="77777777" w:rsidR="003E4CCB" w:rsidRPr="00347388" w:rsidRDefault="003E4CCB" w:rsidP="003E4CCB">
      <w:pPr>
        <w:rPr>
          <w:rFonts w:cs="Arial"/>
          <w:b/>
          <w:sz w:val="28"/>
          <w:lang w:eastAsia="cs-CZ"/>
        </w:rPr>
      </w:pPr>
    </w:p>
    <w:p w14:paraId="35A8D88F" w14:textId="77777777" w:rsidR="003E4CCB" w:rsidRPr="00347388" w:rsidRDefault="003E4CCB" w:rsidP="003E4CCB">
      <w:pPr>
        <w:rPr>
          <w:rFonts w:cs="Arial"/>
          <w:b/>
          <w:sz w:val="28"/>
          <w:lang w:eastAsia="cs-CZ"/>
        </w:rPr>
      </w:pPr>
    </w:p>
    <w:p w14:paraId="2988A4BE" w14:textId="77777777" w:rsidR="003E4CCB" w:rsidRPr="00347388" w:rsidRDefault="003E4CCB" w:rsidP="003E4CCB">
      <w:pPr>
        <w:rPr>
          <w:rFonts w:cs="Arial"/>
          <w:b/>
          <w:sz w:val="28"/>
          <w:lang w:eastAsia="cs-CZ"/>
        </w:rPr>
      </w:pPr>
    </w:p>
    <w:p w14:paraId="7A24C8BD" w14:textId="77777777" w:rsidR="003E4CCB" w:rsidRPr="00347388" w:rsidRDefault="003E4CCB" w:rsidP="003E4CCB">
      <w:pPr>
        <w:rPr>
          <w:rFonts w:cs="Arial"/>
          <w:b/>
          <w:sz w:val="28"/>
          <w:lang w:eastAsia="cs-CZ"/>
        </w:rPr>
      </w:pPr>
    </w:p>
    <w:p w14:paraId="7035F1F2" w14:textId="77777777" w:rsidR="003E4CCB" w:rsidRPr="00347388" w:rsidRDefault="006B41BD" w:rsidP="003E4CCB">
      <w:pPr>
        <w:spacing w:line="360" w:lineRule="auto"/>
        <w:rPr>
          <w:rFonts w:cs="Arial"/>
          <w:sz w:val="20"/>
          <w:lang w:eastAsia="cs-CZ"/>
        </w:rPr>
      </w:pPr>
      <w:r w:rsidRPr="008F2822">
        <w:t>Predkladá</w:t>
      </w:r>
      <w:r w:rsidR="003E4CCB" w:rsidRPr="00347388">
        <w:rPr>
          <w:rFonts w:cs="Arial"/>
          <w:sz w:val="20"/>
          <w:lang w:eastAsia="cs-CZ"/>
        </w:rPr>
        <w:t>:</w:t>
      </w:r>
    </w:p>
    <w:p w14:paraId="608FB158" w14:textId="77777777" w:rsidR="003E4CCB" w:rsidRPr="00347388" w:rsidRDefault="00597CB6" w:rsidP="003E4CCB">
      <w:pPr>
        <w:tabs>
          <w:tab w:val="left" w:pos="6804"/>
          <w:tab w:val="left" w:leader="dot" w:pos="9071"/>
        </w:tabs>
        <w:spacing w:line="360" w:lineRule="auto"/>
        <w:rPr>
          <w:rFonts w:cs="Arial"/>
          <w:sz w:val="20"/>
          <w:lang w:eastAsia="cs-CZ"/>
        </w:rPr>
      </w:pPr>
      <w:r>
        <w:rPr>
          <w:rFonts w:cs="Arial"/>
          <w:sz w:val="20"/>
          <w:lang w:eastAsia="cs-CZ"/>
        </w:rPr>
        <w:t>Ing. Peter Vlček, PhD.</w:t>
      </w:r>
      <w:r w:rsidR="003E4CCB" w:rsidRPr="00347388" w:rsidDel="00347388">
        <w:rPr>
          <w:rFonts w:cs="Arial"/>
          <w:sz w:val="20"/>
          <w:lang w:eastAsia="cs-CZ"/>
        </w:rPr>
        <w:t xml:space="preserve"> </w:t>
      </w:r>
      <w:r w:rsidR="003E4CCB" w:rsidRPr="00347388">
        <w:rPr>
          <w:rFonts w:cs="Arial"/>
          <w:sz w:val="20"/>
          <w:lang w:eastAsia="cs-CZ"/>
        </w:rPr>
        <w:tab/>
        <w:t>..............................</w:t>
      </w:r>
    </w:p>
    <w:p w14:paraId="0393747C" w14:textId="77777777" w:rsidR="003E4CCB" w:rsidRPr="00347388" w:rsidRDefault="003E4CCB" w:rsidP="003E4CCB">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oddelenie metodiky</w:t>
      </w:r>
      <w:r w:rsidR="00B90DFA" w:rsidRPr="00B90DFA">
        <w:rPr>
          <w:rFonts w:cs="Arial"/>
          <w:sz w:val="20"/>
          <w:lang w:eastAsia="cs-CZ"/>
        </w:rPr>
        <w:t xml:space="preserve"> </w:t>
      </w:r>
      <w:r w:rsidR="00B90DFA" w:rsidRPr="00347388">
        <w:rPr>
          <w:rFonts w:cs="Arial"/>
          <w:sz w:val="20"/>
          <w:lang w:eastAsia="cs-CZ"/>
        </w:rPr>
        <w:t>a</w:t>
      </w:r>
      <w:r w:rsidR="00B90DFA">
        <w:rPr>
          <w:rFonts w:cs="Arial"/>
          <w:sz w:val="20"/>
          <w:lang w:eastAsia="cs-CZ"/>
        </w:rPr>
        <w:t> prípravy projektov</w:t>
      </w:r>
    </w:p>
    <w:p w14:paraId="4AE861A8" w14:textId="446112B4" w:rsidR="003E4CCB" w:rsidRPr="00347388" w:rsidRDefault="003E4CCB" w:rsidP="003E4CCB">
      <w:pPr>
        <w:spacing w:line="360" w:lineRule="auto"/>
        <w:rPr>
          <w:rFonts w:cs="Arial"/>
          <w:sz w:val="20"/>
          <w:lang w:eastAsia="cs-CZ"/>
        </w:rPr>
      </w:pPr>
      <w:r w:rsidRPr="00347388">
        <w:rPr>
          <w:rFonts w:cs="Arial"/>
          <w:sz w:val="20"/>
          <w:lang w:eastAsia="cs-CZ"/>
        </w:rPr>
        <w:t>Dátum:</w:t>
      </w:r>
      <w:del w:id="1" w:author="Zuzana Hušeková" w:date="2021-06-01T09:59:00Z">
        <w:r w:rsidR="00275D9A" w:rsidDel="00866918">
          <w:rPr>
            <w:rFonts w:cs="Arial"/>
            <w:sz w:val="20"/>
            <w:lang w:eastAsia="cs-CZ"/>
          </w:rPr>
          <w:delText>18</w:delText>
        </w:r>
      </w:del>
      <w:ins w:id="2" w:author="Zuzana Hušeková" w:date="2021-06-01T09:59:00Z">
        <w:r w:rsidR="00866918">
          <w:rPr>
            <w:rFonts w:cs="Arial"/>
            <w:sz w:val="20"/>
            <w:lang w:eastAsia="cs-CZ"/>
          </w:rPr>
          <w:t>15</w:t>
        </w:r>
      </w:ins>
      <w:r w:rsidRPr="00E25071">
        <w:rPr>
          <w:rFonts w:cs="Arial"/>
          <w:sz w:val="20"/>
          <w:lang w:eastAsia="cs-CZ"/>
        </w:rPr>
        <w:t xml:space="preserve">. </w:t>
      </w:r>
      <w:del w:id="3" w:author="Zuzana Hušeková" w:date="2021-06-01T09:59:00Z">
        <w:r w:rsidR="00275D9A" w:rsidDel="00866918">
          <w:rPr>
            <w:rFonts w:cs="Arial"/>
            <w:sz w:val="20"/>
            <w:lang w:eastAsia="cs-CZ"/>
          </w:rPr>
          <w:delText>12</w:delText>
        </w:r>
      </w:del>
      <w:ins w:id="4" w:author="Zuzana Hušeková" w:date="2021-06-01T09:59:00Z">
        <w:r w:rsidR="00866918">
          <w:rPr>
            <w:rFonts w:cs="Arial"/>
            <w:sz w:val="20"/>
            <w:lang w:eastAsia="cs-CZ"/>
          </w:rPr>
          <w:t>06</w:t>
        </w:r>
      </w:ins>
      <w:r w:rsidRPr="00E25071">
        <w:rPr>
          <w:rFonts w:cs="Arial"/>
          <w:sz w:val="20"/>
          <w:lang w:eastAsia="cs-CZ"/>
        </w:rPr>
        <w:t>. </w:t>
      </w:r>
      <w:del w:id="5" w:author="Zuzana Hušeková" w:date="2021-06-01T09:59:00Z">
        <w:r w:rsidRPr="00E25071" w:rsidDel="00866918">
          <w:rPr>
            <w:rFonts w:cs="Arial"/>
            <w:sz w:val="20"/>
            <w:lang w:eastAsia="cs-CZ"/>
          </w:rPr>
          <w:delText>20</w:delText>
        </w:r>
        <w:r w:rsidR="00FF4932" w:rsidDel="00866918">
          <w:rPr>
            <w:rFonts w:cs="Arial"/>
            <w:sz w:val="20"/>
            <w:lang w:eastAsia="cs-CZ"/>
          </w:rPr>
          <w:delText>20</w:delText>
        </w:r>
      </w:del>
      <w:ins w:id="6" w:author="Zuzana Hušeková" w:date="2021-06-01T09:59:00Z">
        <w:r w:rsidR="00866918" w:rsidRPr="00E25071">
          <w:rPr>
            <w:rFonts w:cs="Arial"/>
            <w:sz w:val="20"/>
            <w:lang w:eastAsia="cs-CZ"/>
          </w:rPr>
          <w:t>20</w:t>
        </w:r>
        <w:r w:rsidR="00866918">
          <w:rPr>
            <w:rFonts w:cs="Arial"/>
            <w:sz w:val="20"/>
            <w:lang w:eastAsia="cs-CZ"/>
          </w:rPr>
          <w:t>21</w:t>
        </w:r>
      </w:ins>
    </w:p>
    <w:p w14:paraId="4FF7551A" w14:textId="77777777" w:rsidR="003E4CCB" w:rsidRPr="00347388" w:rsidRDefault="003E4CCB" w:rsidP="003E4CCB">
      <w:pPr>
        <w:spacing w:line="360" w:lineRule="auto"/>
        <w:rPr>
          <w:rFonts w:cs="Arial"/>
          <w:sz w:val="20"/>
          <w:lang w:eastAsia="cs-CZ"/>
        </w:rPr>
      </w:pPr>
    </w:p>
    <w:p w14:paraId="5E88B5F0" w14:textId="77777777" w:rsidR="003E4CCB" w:rsidRPr="00347388" w:rsidRDefault="006B41BD" w:rsidP="003E4CCB">
      <w:pPr>
        <w:tabs>
          <w:tab w:val="left" w:pos="1134"/>
        </w:tabs>
        <w:spacing w:line="360" w:lineRule="auto"/>
        <w:ind w:left="426" w:hanging="426"/>
        <w:rPr>
          <w:rFonts w:cs="Arial"/>
          <w:sz w:val="20"/>
          <w:lang w:eastAsia="cs-CZ"/>
        </w:rPr>
      </w:pPr>
      <w:r>
        <w:t>Schválil</w:t>
      </w:r>
      <w:r w:rsidR="003E4CCB" w:rsidRPr="00347388">
        <w:rPr>
          <w:rFonts w:cs="Arial"/>
          <w:sz w:val="20"/>
          <w:lang w:eastAsia="cs-CZ"/>
        </w:rPr>
        <w:t>:</w:t>
      </w:r>
    </w:p>
    <w:p w14:paraId="3DB89CD1" w14:textId="77777777" w:rsidR="003E4CCB" w:rsidRPr="00347388" w:rsidRDefault="00A106FF" w:rsidP="003E4CCB">
      <w:pPr>
        <w:tabs>
          <w:tab w:val="left" w:pos="6804"/>
        </w:tabs>
        <w:spacing w:line="360" w:lineRule="auto"/>
        <w:ind w:left="425" w:hanging="425"/>
        <w:rPr>
          <w:rFonts w:cs="Arial"/>
          <w:sz w:val="20"/>
          <w:lang w:eastAsia="cs-CZ"/>
        </w:rPr>
      </w:pPr>
      <w:r>
        <w:rPr>
          <w:rFonts w:cs="Arial"/>
          <w:sz w:val="20"/>
          <w:lang w:eastAsia="cs-CZ"/>
        </w:rPr>
        <w:t>JUDr</w:t>
      </w:r>
      <w:r w:rsidR="003E4CCB" w:rsidRPr="00347388">
        <w:rPr>
          <w:rFonts w:cs="Arial"/>
          <w:sz w:val="20"/>
          <w:lang w:eastAsia="cs-CZ"/>
        </w:rPr>
        <w:t xml:space="preserve">. </w:t>
      </w:r>
      <w:r>
        <w:rPr>
          <w:rFonts w:cs="Arial"/>
          <w:sz w:val="20"/>
          <w:lang w:eastAsia="cs-CZ"/>
        </w:rPr>
        <w:t>Matúš Dubovský</w:t>
      </w:r>
      <w:r w:rsidR="003E4CCB" w:rsidRPr="00347388">
        <w:rPr>
          <w:rFonts w:cs="Arial"/>
          <w:sz w:val="20"/>
          <w:lang w:eastAsia="cs-CZ"/>
        </w:rPr>
        <w:tab/>
        <w:t>..............................</w:t>
      </w:r>
    </w:p>
    <w:p w14:paraId="6E64D597" w14:textId="77777777" w:rsidR="004B72D2" w:rsidRDefault="00597CB6" w:rsidP="003E4CCB">
      <w:pPr>
        <w:tabs>
          <w:tab w:val="left" w:pos="1134"/>
          <w:tab w:val="left" w:pos="6946"/>
        </w:tabs>
        <w:spacing w:line="360" w:lineRule="auto"/>
        <w:ind w:left="425" w:hanging="425"/>
        <w:rPr>
          <w:rFonts w:cs="Arial"/>
          <w:sz w:val="20"/>
          <w:lang w:eastAsia="cs-CZ"/>
        </w:rPr>
      </w:pPr>
      <w:r>
        <w:rPr>
          <w:rFonts w:cs="Arial"/>
          <w:sz w:val="20"/>
          <w:lang w:eastAsia="cs-CZ"/>
        </w:rPr>
        <w:t>riaditeľ</w:t>
      </w:r>
    </w:p>
    <w:p w14:paraId="2D62EFA0" w14:textId="77777777" w:rsidR="003E4CCB" w:rsidRPr="00347388" w:rsidRDefault="003E4CCB" w:rsidP="003E4CCB">
      <w:pPr>
        <w:tabs>
          <w:tab w:val="left" w:pos="1134"/>
          <w:tab w:val="left" w:pos="6946"/>
        </w:tabs>
        <w:spacing w:line="360" w:lineRule="auto"/>
        <w:ind w:left="425" w:hanging="425"/>
        <w:rPr>
          <w:rFonts w:cs="Arial"/>
          <w:sz w:val="20"/>
          <w:lang w:eastAsia="cs-CZ"/>
        </w:rPr>
      </w:pPr>
      <w:r w:rsidRPr="00347388">
        <w:rPr>
          <w:rFonts w:cs="Arial"/>
          <w:sz w:val="20"/>
          <w:lang w:eastAsia="cs-CZ"/>
        </w:rPr>
        <w:t>odboru operačného programu Efektívna verejná správa</w:t>
      </w:r>
    </w:p>
    <w:p w14:paraId="478FAB03" w14:textId="00B25908" w:rsidR="003E4CCB" w:rsidRDefault="003E4CCB" w:rsidP="003E4CCB">
      <w:pPr>
        <w:spacing w:line="360" w:lineRule="auto"/>
        <w:rPr>
          <w:rFonts w:cs="Arial"/>
          <w:sz w:val="20"/>
          <w:lang w:eastAsia="cs-CZ"/>
        </w:rPr>
      </w:pPr>
      <w:r w:rsidRPr="00347388">
        <w:rPr>
          <w:rFonts w:cs="Arial"/>
          <w:sz w:val="20"/>
          <w:lang w:eastAsia="cs-CZ"/>
        </w:rPr>
        <w:t>Dátum:</w:t>
      </w:r>
      <w:r w:rsidR="00F05D51" w:rsidDel="00F05D51">
        <w:rPr>
          <w:rFonts w:cs="Arial"/>
          <w:sz w:val="20"/>
          <w:lang w:eastAsia="cs-CZ"/>
        </w:rPr>
        <w:t xml:space="preserve"> </w:t>
      </w:r>
      <w:del w:id="7" w:author="Zuzana Hušeková" w:date="2021-06-01T09:59:00Z">
        <w:r w:rsidR="00275D9A" w:rsidDel="00866918">
          <w:rPr>
            <w:rFonts w:cs="Arial"/>
            <w:sz w:val="20"/>
            <w:lang w:eastAsia="cs-CZ"/>
          </w:rPr>
          <w:delText>18</w:delText>
        </w:r>
      </w:del>
      <w:ins w:id="8" w:author="Zuzana Hušeková" w:date="2021-06-01T09:59:00Z">
        <w:r w:rsidR="00866918">
          <w:rPr>
            <w:rFonts w:cs="Arial"/>
            <w:sz w:val="20"/>
            <w:lang w:eastAsia="cs-CZ"/>
          </w:rPr>
          <w:t>15</w:t>
        </w:r>
      </w:ins>
      <w:r w:rsidRPr="00E25071">
        <w:rPr>
          <w:rFonts w:cs="Arial"/>
          <w:sz w:val="20"/>
          <w:lang w:eastAsia="cs-CZ"/>
        </w:rPr>
        <w:t>. </w:t>
      </w:r>
      <w:del w:id="9" w:author="Zuzana Hušeková" w:date="2021-06-01T09:59:00Z">
        <w:r w:rsidR="00275D9A" w:rsidDel="00866918">
          <w:rPr>
            <w:rFonts w:cs="Arial"/>
            <w:sz w:val="20"/>
            <w:lang w:eastAsia="cs-CZ"/>
          </w:rPr>
          <w:delText>12</w:delText>
        </w:r>
      </w:del>
      <w:ins w:id="10" w:author="Zuzana Hušeková" w:date="2021-06-01T09:59:00Z">
        <w:r w:rsidR="00866918">
          <w:rPr>
            <w:rFonts w:cs="Arial"/>
            <w:sz w:val="20"/>
            <w:lang w:eastAsia="cs-CZ"/>
          </w:rPr>
          <w:t>06</w:t>
        </w:r>
      </w:ins>
      <w:r w:rsidRPr="00E25071">
        <w:rPr>
          <w:rFonts w:cs="Arial"/>
          <w:sz w:val="20"/>
          <w:lang w:eastAsia="cs-CZ"/>
        </w:rPr>
        <w:t>. </w:t>
      </w:r>
      <w:del w:id="11" w:author="Zuzana Hušeková" w:date="2021-06-01T09:59:00Z">
        <w:r w:rsidRPr="00E25071" w:rsidDel="00866918">
          <w:rPr>
            <w:rFonts w:cs="Arial"/>
            <w:sz w:val="20"/>
            <w:lang w:eastAsia="cs-CZ"/>
          </w:rPr>
          <w:delText>20</w:delText>
        </w:r>
        <w:r w:rsidR="00FF4932" w:rsidDel="00866918">
          <w:rPr>
            <w:rFonts w:cs="Arial"/>
            <w:sz w:val="20"/>
            <w:lang w:eastAsia="cs-CZ"/>
          </w:rPr>
          <w:delText>20</w:delText>
        </w:r>
      </w:del>
      <w:ins w:id="12" w:author="Zuzana Hušeková" w:date="2021-06-01T09:59:00Z">
        <w:r w:rsidR="00866918" w:rsidRPr="00E25071">
          <w:rPr>
            <w:rFonts w:cs="Arial"/>
            <w:sz w:val="20"/>
            <w:lang w:eastAsia="cs-CZ"/>
          </w:rPr>
          <w:t>20</w:t>
        </w:r>
        <w:r w:rsidR="00866918">
          <w:rPr>
            <w:rFonts w:cs="Arial"/>
            <w:sz w:val="20"/>
            <w:lang w:eastAsia="cs-CZ"/>
          </w:rPr>
          <w:t>21</w:t>
        </w:r>
      </w:ins>
    </w:p>
    <w:p w14:paraId="6DA05C6B" w14:textId="77777777" w:rsidR="006D6B9C" w:rsidRDefault="006D6B9C" w:rsidP="003E4CCB">
      <w:pPr>
        <w:spacing w:line="360" w:lineRule="auto"/>
      </w:pPr>
    </w:p>
    <w:p w14:paraId="3C0655E7" w14:textId="77777777" w:rsidR="00140CE3" w:rsidRPr="00347388" w:rsidRDefault="002244BF" w:rsidP="003E4CCB">
      <w:pPr>
        <w:spacing w:line="360" w:lineRule="auto"/>
        <w:rPr>
          <w:rFonts w:cs="Arial"/>
          <w:sz w:val="20"/>
          <w:lang w:eastAsia="cs-CZ"/>
        </w:rPr>
      </w:pPr>
      <w:r>
        <w:t>Schválil</w:t>
      </w:r>
    </w:p>
    <w:p w14:paraId="5A1A6173" w14:textId="77777777" w:rsidR="006B41BD" w:rsidRPr="008F2822" w:rsidRDefault="001A3026" w:rsidP="006B41BD">
      <w:pPr>
        <w:tabs>
          <w:tab w:val="left" w:pos="6804"/>
        </w:tabs>
        <w:spacing w:line="360" w:lineRule="auto"/>
        <w:ind w:left="-709"/>
      </w:pPr>
      <w:r>
        <w:rPr>
          <w:rFonts w:cs="Arial"/>
          <w:bCs/>
          <w:szCs w:val="18"/>
        </w:rPr>
        <w:t xml:space="preserve">             </w:t>
      </w:r>
      <w:r w:rsidR="006B41BD" w:rsidRPr="00AE2339">
        <w:rPr>
          <w:rFonts w:cs="Arial"/>
          <w:bCs/>
          <w:szCs w:val="18"/>
        </w:rPr>
        <w:t xml:space="preserve">Mgr. </w:t>
      </w:r>
      <w:r w:rsidR="00936C83">
        <w:rPr>
          <w:rFonts w:cs="Arial"/>
          <w:bCs/>
          <w:szCs w:val="18"/>
        </w:rPr>
        <w:t>Vojtech Kišš</w:t>
      </w:r>
      <w:r w:rsidR="006B41BD" w:rsidRPr="00AE2339">
        <w:rPr>
          <w:rFonts w:cs="Arial"/>
          <w:bCs/>
          <w:szCs w:val="18"/>
        </w:rPr>
        <w:t xml:space="preserve"> </w:t>
      </w:r>
      <w:r w:rsidR="006B41BD">
        <w:rPr>
          <w:rFonts w:cs="Arial"/>
          <w:bCs/>
          <w:szCs w:val="18"/>
        </w:rPr>
        <w:tab/>
      </w:r>
      <w:r w:rsidR="006B41BD" w:rsidRPr="008F2822">
        <w:t>..............................</w:t>
      </w:r>
    </w:p>
    <w:p w14:paraId="41194D26" w14:textId="77777777" w:rsidR="006B41BD" w:rsidRDefault="001A3026" w:rsidP="006B41BD">
      <w:pPr>
        <w:spacing w:line="360" w:lineRule="auto"/>
        <w:ind w:left="-709"/>
        <w:rPr>
          <w:rFonts w:cs="Arial"/>
          <w:bCs/>
          <w:szCs w:val="18"/>
        </w:rPr>
      </w:pPr>
      <w:r>
        <w:rPr>
          <w:rFonts w:cs="Arial"/>
          <w:bCs/>
          <w:szCs w:val="18"/>
        </w:rPr>
        <w:t xml:space="preserve">             </w:t>
      </w:r>
      <w:r w:rsidR="006B41BD" w:rsidRPr="00AE2339">
        <w:rPr>
          <w:rFonts w:cs="Arial"/>
          <w:bCs/>
          <w:szCs w:val="18"/>
        </w:rPr>
        <w:t>riaditeľ organizačného odboru</w:t>
      </w:r>
    </w:p>
    <w:p w14:paraId="02B17284" w14:textId="18D360E9" w:rsidR="003E4CCB" w:rsidRPr="00347388" w:rsidRDefault="006B41BD" w:rsidP="00140CE3">
      <w:pPr>
        <w:tabs>
          <w:tab w:val="left" w:pos="1134"/>
        </w:tabs>
        <w:spacing w:line="360" w:lineRule="auto"/>
        <w:rPr>
          <w:rFonts w:cs="Arial"/>
          <w:sz w:val="20"/>
          <w:lang w:eastAsia="cs-CZ"/>
        </w:rPr>
      </w:pPr>
      <w:r w:rsidRPr="008F2822">
        <w:t>Dátum:</w:t>
      </w:r>
      <w:del w:id="13" w:author="Zuzana Hušeková" w:date="2021-06-01T09:59:00Z">
        <w:r w:rsidR="00275D9A" w:rsidDel="00866918">
          <w:delText>18</w:delText>
        </w:r>
      </w:del>
      <w:ins w:id="14" w:author="Zuzana Hušeková" w:date="2021-06-01T09:59:00Z">
        <w:r w:rsidR="00866918">
          <w:t>15</w:t>
        </w:r>
      </w:ins>
      <w:r w:rsidRPr="00140CE3">
        <w:t>. </w:t>
      </w:r>
      <w:del w:id="15" w:author="Zuzana Hušeková" w:date="2021-06-01T09:59:00Z">
        <w:r w:rsidR="00275D9A" w:rsidDel="00866918">
          <w:delText>12</w:delText>
        </w:r>
      </w:del>
      <w:ins w:id="16" w:author="Zuzana Hušeková" w:date="2021-06-01T09:59:00Z">
        <w:r w:rsidR="00866918">
          <w:t>0</w:t>
        </w:r>
      </w:ins>
      <w:ins w:id="17" w:author="Zuzana Hušeková" w:date="2021-06-01T10:00:00Z">
        <w:r w:rsidR="00866918">
          <w:t>6</w:t>
        </w:r>
      </w:ins>
      <w:r>
        <w:t>. </w:t>
      </w:r>
      <w:del w:id="18" w:author="Zuzana Hušeková" w:date="2021-06-01T10:00:00Z">
        <w:r w:rsidDel="00866918">
          <w:delText>20</w:delText>
        </w:r>
        <w:r w:rsidR="00FF4932" w:rsidDel="00866918">
          <w:delText>20</w:delText>
        </w:r>
      </w:del>
      <w:ins w:id="19" w:author="Zuzana Hušeková" w:date="2021-06-01T10:00:00Z">
        <w:r w:rsidR="00866918">
          <w:t>2021</w:t>
        </w:r>
      </w:ins>
    </w:p>
    <w:p w14:paraId="6C82DEE8" w14:textId="77777777" w:rsidR="001A3026" w:rsidRDefault="001A3026" w:rsidP="003E4CCB">
      <w:pPr>
        <w:tabs>
          <w:tab w:val="left" w:pos="1134"/>
        </w:tabs>
        <w:spacing w:line="360" w:lineRule="auto"/>
        <w:ind w:left="426" w:hanging="426"/>
        <w:rPr>
          <w:rFonts w:cs="Arial"/>
          <w:sz w:val="20"/>
          <w:lang w:eastAsia="cs-CZ"/>
        </w:rPr>
      </w:pPr>
    </w:p>
    <w:p w14:paraId="73AE69E2" w14:textId="77777777"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Schválil:</w:t>
      </w:r>
    </w:p>
    <w:p w14:paraId="052100C3" w14:textId="77777777" w:rsidR="003E4CCB" w:rsidRPr="00347388" w:rsidRDefault="003E4CCB" w:rsidP="003E4CCB">
      <w:pPr>
        <w:tabs>
          <w:tab w:val="left" w:pos="6804"/>
        </w:tabs>
        <w:spacing w:line="360" w:lineRule="auto"/>
        <w:rPr>
          <w:rFonts w:cs="Arial"/>
          <w:sz w:val="20"/>
          <w:lang w:eastAsia="cs-CZ"/>
        </w:rPr>
      </w:pPr>
      <w:r>
        <w:rPr>
          <w:rFonts w:cs="Arial"/>
          <w:sz w:val="20"/>
          <w:lang w:eastAsia="cs-CZ"/>
        </w:rPr>
        <w:t>JUD</w:t>
      </w:r>
      <w:r w:rsidRPr="00347388">
        <w:rPr>
          <w:rFonts w:cs="Arial"/>
          <w:sz w:val="20"/>
          <w:lang w:eastAsia="cs-CZ"/>
        </w:rPr>
        <w:t xml:space="preserve">r. </w:t>
      </w:r>
      <w:r>
        <w:rPr>
          <w:rFonts w:cs="Arial"/>
          <w:sz w:val="20"/>
          <w:lang w:eastAsia="cs-CZ"/>
        </w:rPr>
        <w:t>Adela Danišková</w:t>
      </w:r>
      <w:r w:rsidRPr="00347388">
        <w:rPr>
          <w:rFonts w:cs="Arial"/>
          <w:sz w:val="20"/>
          <w:lang w:eastAsia="cs-CZ"/>
        </w:rPr>
        <w:tab/>
        <w:t>..............................</w:t>
      </w:r>
    </w:p>
    <w:p w14:paraId="5E26DD7A" w14:textId="77777777" w:rsidR="003E4CCB" w:rsidRPr="00347388" w:rsidRDefault="003E4CCB" w:rsidP="003E4CCB">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14:paraId="140B8AB5" w14:textId="256C9DF0" w:rsidR="003E4CCB" w:rsidRPr="00347388" w:rsidRDefault="003E4CCB" w:rsidP="003E4CCB">
      <w:pPr>
        <w:spacing w:line="360" w:lineRule="auto"/>
        <w:rPr>
          <w:rFonts w:cs="Arial"/>
          <w:sz w:val="20"/>
          <w:lang w:eastAsia="cs-CZ"/>
        </w:rPr>
      </w:pPr>
      <w:r w:rsidRPr="00347388">
        <w:rPr>
          <w:rFonts w:cs="Arial"/>
          <w:sz w:val="20"/>
          <w:lang w:eastAsia="cs-CZ"/>
        </w:rPr>
        <w:t>Dátum:</w:t>
      </w:r>
      <w:del w:id="20" w:author="Zuzana Hušeková" w:date="2021-06-01T10:00:00Z">
        <w:r w:rsidR="00275D9A" w:rsidDel="00866918">
          <w:rPr>
            <w:rFonts w:cs="Arial"/>
            <w:sz w:val="20"/>
            <w:lang w:eastAsia="cs-CZ"/>
          </w:rPr>
          <w:delText>18</w:delText>
        </w:r>
      </w:del>
      <w:ins w:id="21" w:author="Zuzana Hušeková" w:date="2021-06-01T10:00:00Z">
        <w:r w:rsidR="00866918">
          <w:rPr>
            <w:rFonts w:cs="Arial"/>
            <w:sz w:val="20"/>
            <w:lang w:eastAsia="cs-CZ"/>
          </w:rPr>
          <w:t>15</w:t>
        </w:r>
      </w:ins>
      <w:r w:rsidRPr="00E25071">
        <w:rPr>
          <w:rFonts w:cs="Arial"/>
          <w:sz w:val="20"/>
          <w:lang w:eastAsia="cs-CZ"/>
        </w:rPr>
        <w:t>. </w:t>
      </w:r>
      <w:del w:id="22" w:author="Zuzana Hušeková" w:date="2021-06-01T10:00:00Z">
        <w:r w:rsidR="00275D9A" w:rsidDel="00866918">
          <w:rPr>
            <w:rFonts w:cs="Arial"/>
            <w:sz w:val="20"/>
            <w:lang w:eastAsia="cs-CZ"/>
          </w:rPr>
          <w:delText>12</w:delText>
        </w:r>
      </w:del>
      <w:ins w:id="23" w:author="Zuzana Hušeková" w:date="2021-06-01T10:00:00Z">
        <w:r w:rsidR="00866918">
          <w:rPr>
            <w:rFonts w:cs="Arial"/>
            <w:sz w:val="20"/>
            <w:lang w:eastAsia="cs-CZ"/>
          </w:rPr>
          <w:t>06</w:t>
        </w:r>
      </w:ins>
      <w:r w:rsidRPr="00E25071">
        <w:rPr>
          <w:rFonts w:cs="Arial"/>
          <w:sz w:val="20"/>
          <w:lang w:eastAsia="cs-CZ"/>
        </w:rPr>
        <w:t>. </w:t>
      </w:r>
      <w:del w:id="24" w:author="Zuzana Hušeková" w:date="2021-06-01T10:00:00Z">
        <w:r w:rsidRPr="00E25071" w:rsidDel="00866918">
          <w:rPr>
            <w:rFonts w:cs="Arial"/>
            <w:sz w:val="20"/>
            <w:lang w:eastAsia="cs-CZ"/>
          </w:rPr>
          <w:delText>20</w:delText>
        </w:r>
        <w:r w:rsidR="00FF4932" w:rsidDel="00866918">
          <w:rPr>
            <w:rFonts w:cs="Arial"/>
            <w:sz w:val="20"/>
            <w:lang w:eastAsia="cs-CZ"/>
          </w:rPr>
          <w:delText>20</w:delText>
        </w:r>
      </w:del>
      <w:ins w:id="25" w:author="Zuzana Hušeková" w:date="2021-06-01T10:00:00Z">
        <w:r w:rsidR="00866918" w:rsidRPr="00E25071">
          <w:rPr>
            <w:rFonts w:cs="Arial"/>
            <w:sz w:val="20"/>
            <w:lang w:eastAsia="cs-CZ"/>
          </w:rPr>
          <w:t>20</w:t>
        </w:r>
        <w:r w:rsidR="00866918">
          <w:rPr>
            <w:rFonts w:cs="Arial"/>
            <w:sz w:val="20"/>
            <w:lang w:eastAsia="cs-CZ"/>
          </w:rPr>
          <w:t>21</w:t>
        </w:r>
      </w:ins>
    </w:p>
    <w:p w14:paraId="19D4FF1F" w14:textId="77777777" w:rsidR="003E4CCB" w:rsidRPr="00347388" w:rsidRDefault="003E4CCB" w:rsidP="003E4CCB">
      <w:pPr>
        <w:spacing w:line="360" w:lineRule="auto"/>
        <w:rPr>
          <w:rFonts w:cs="Arial"/>
          <w:sz w:val="20"/>
          <w:lang w:eastAsia="cs-CZ"/>
        </w:rPr>
      </w:pPr>
    </w:p>
    <w:p w14:paraId="1B4C1909" w14:textId="77777777" w:rsidR="003E4CCB" w:rsidRPr="00347388" w:rsidRDefault="003E4CCB" w:rsidP="003E4CCB">
      <w:pPr>
        <w:tabs>
          <w:tab w:val="center" w:pos="4536"/>
          <w:tab w:val="right" w:pos="9072"/>
        </w:tabs>
        <w:rPr>
          <w:rFonts w:cs="Arial"/>
          <w:sz w:val="20"/>
          <w:lang w:eastAsia="cs-CZ"/>
        </w:rPr>
      </w:pPr>
      <w:r w:rsidRPr="00347388">
        <w:rPr>
          <w:rFonts w:cs="Arial"/>
          <w:sz w:val="20"/>
          <w:lang w:eastAsia="cs-CZ"/>
        </w:rPr>
        <w:tab/>
      </w:r>
    </w:p>
    <w:p w14:paraId="516940C4" w14:textId="77777777" w:rsidR="003E4CCB" w:rsidRPr="00347388" w:rsidRDefault="003E4CCB" w:rsidP="003E4CCB">
      <w:pPr>
        <w:jc w:val="center"/>
        <w:rPr>
          <w:rFonts w:cs="Arial"/>
          <w:sz w:val="18"/>
          <w:lang w:eastAsia="cs-CZ"/>
        </w:rPr>
      </w:pPr>
    </w:p>
    <w:p w14:paraId="4DE67884" w14:textId="48FF30AB" w:rsidR="003E4CCB" w:rsidRDefault="003E4CCB" w:rsidP="003E4CCB">
      <w:pPr>
        <w:jc w:val="center"/>
        <w:rPr>
          <w:color w:val="001D58"/>
          <w:sz w:val="60"/>
        </w:rPr>
      </w:pPr>
      <w:r w:rsidRPr="00E25071">
        <w:rPr>
          <w:rFonts w:cs="Arial"/>
          <w:sz w:val="18"/>
          <w:lang w:eastAsia="cs-CZ"/>
        </w:rPr>
        <w:t xml:space="preserve">Verzia: </w:t>
      </w:r>
      <w:del w:id="26" w:author="Zuzana Hušeková" w:date="2021-06-14T16:16:00Z">
        <w:r w:rsidR="00FF4932" w:rsidDel="000B01F3">
          <w:rPr>
            <w:rFonts w:cs="Arial"/>
            <w:sz w:val="18"/>
            <w:lang w:eastAsia="cs-CZ"/>
          </w:rPr>
          <w:delText>6</w:delText>
        </w:r>
        <w:r w:rsidRPr="00E25071" w:rsidDel="000B01F3">
          <w:rPr>
            <w:rFonts w:cs="Arial"/>
            <w:sz w:val="18"/>
            <w:lang w:eastAsia="cs-CZ"/>
          </w:rPr>
          <w:delText>.</w:delText>
        </w:r>
        <w:r w:rsidR="00275D9A" w:rsidDel="000B01F3">
          <w:rPr>
            <w:rFonts w:cs="Arial"/>
            <w:sz w:val="18"/>
            <w:lang w:eastAsia="cs-CZ"/>
          </w:rPr>
          <w:delText>3</w:delText>
        </w:r>
      </w:del>
      <w:ins w:id="27" w:author="Zuzana Hušeková" w:date="2021-06-14T16:16:00Z">
        <w:r w:rsidR="000B01F3">
          <w:rPr>
            <w:rFonts w:cs="Arial"/>
            <w:sz w:val="18"/>
            <w:lang w:eastAsia="cs-CZ"/>
          </w:rPr>
          <w:t>7.0</w:t>
        </w:r>
      </w:ins>
      <w:r w:rsidRPr="00E25071">
        <w:rPr>
          <w:rFonts w:cs="Arial"/>
          <w:sz w:val="18"/>
          <w:lang w:eastAsia="cs-CZ"/>
        </w:rPr>
        <w:t xml:space="preserve">; platnosť od: </w:t>
      </w:r>
      <w:del w:id="28" w:author="Zuzana Hušeková" w:date="2021-06-01T10:00:00Z">
        <w:r w:rsidR="00275D9A" w:rsidDel="00866918">
          <w:rPr>
            <w:rFonts w:cs="Arial"/>
            <w:sz w:val="18"/>
            <w:lang w:eastAsia="cs-CZ"/>
          </w:rPr>
          <w:delText>18</w:delText>
        </w:r>
      </w:del>
      <w:ins w:id="29" w:author="Zuzana Hušeková" w:date="2021-06-01T10:00:00Z">
        <w:r w:rsidR="00866918">
          <w:rPr>
            <w:rFonts w:cs="Arial"/>
            <w:sz w:val="18"/>
            <w:lang w:eastAsia="cs-CZ"/>
          </w:rPr>
          <w:t>15</w:t>
        </w:r>
      </w:ins>
      <w:r w:rsidRPr="00E25071">
        <w:rPr>
          <w:rFonts w:cs="Arial"/>
          <w:sz w:val="18"/>
          <w:lang w:eastAsia="cs-CZ"/>
        </w:rPr>
        <w:t xml:space="preserve">. </w:t>
      </w:r>
      <w:del w:id="30" w:author="Zuzana Hušeková" w:date="2021-06-01T10:00:00Z">
        <w:r w:rsidR="00275D9A" w:rsidDel="00866918">
          <w:rPr>
            <w:rFonts w:cs="Arial"/>
            <w:sz w:val="18"/>
            <w:lang w:eastAsia="cs-CZ"/>
          </w:rPr>
          <w:delText>12</w:delText>
        </w:r>
      </w:del>
      <w:ins w:id="31" w:author="Zuzana Hušeková" w:date="2021-06-01T10:00:00Z">
        <w:r w:rsidR="00866918">
          <w:rPr>
            <w:rFonts w:cs="Arial"/>
            <w:sz w:val="18"/>
            <w:lang w:eastAsia="cs-CZ"/>
          </w:rPr>
          <w:t>06</w:t>
        </w:r>
      </w:ins>
      <w:r w:rsidRPr="00E25071">
        <w:rPr>
          <w:rFonts w:cs="Arial"/>
          <w:sz w:val="18"/>
          <w:lang w:eastAsia="cs-CZ"/>
        </w:rPr>
        <w:t>. </w:t>
      </w:r>
      <w:del w:id="32" w:author="Zuzana Hušeková" w:date="2021-06-01T10:00:00Z">
        <w:r w:rsidRPr="00E25071" w:rsidDel="00866918">
          <w:rPr>
            <w:rFonts w:cs="Arial"/>
            <w:sz w:val="18"/>
            <w:lang w:eastAsia="cs-CZ"/>
          </w:rPr>
          <w:delText>20</w:delText>
        </w:r>
        <w:r w:rsidR="00FF4932" w:rsidDel="00866918">
          <w:rPr>
            <w:rFonts w:cs="Arial"/>
            <w:sz w:val="18"/>
            <w:lang w:eastAsia="cs-CZ"/>
          </w:rPr>
          <w:delText>20</w:delText>
        </w:r>
      </w:del>
      <w:ins w:id="33" w:author="Zuzana Hušeková" w:date="2021-06-01T10:00:00Z">
        <w:r w:rsidR="00866918" w:rsidRPr="00E25071">
          <w:rPr>
            <w:rFonts w:cs="Arial"/>
            <w:sz w:val="18"/>
            <w:lang w:eastAsia="cs-CZ"/>
          </w:rPr>
          <w:t>20</w:t>
        </w:r>
        <w:r w:rsidR="00866918">
          <w:rPr>
            <w:rFonts w:cs="Arial"/>
            <w:sz w:val="18"/>
            <w:lang w:eastAsia="cs-CZ"/>
          </w:rPr>
          <w:t>21</w:t>
        </w:r>
      </w:ins>
      <w:r w:rsidRPr="00E25071">
        <w:rPr>
          <w:rFonts w:cs="Arial"/>
          <w:sz w:val="18"/>
          <w:lang w:eastAsia="cs-CZ"/>
        </w:rPr>
        <w:t>, účinnosť od:</w:t>
      </w:r>
      <w:r w:rsidR="00D90229">
        <w:rPr>
          <w:rFonts w:cs="Arial"/>
          <w:sz w:val="18"/>
          <w:lang w:eastAsia="cs-CZ"/>
        </w:rPr>
        <w:t xml:space="preserve"> </w:t>
      </w:r>
      <w:del w:id="34" w:author="Zuzana Hušeková" w:date="2021-06-01T10:00:00Z">
        <w:r w:rsidR="00275D9A" w:rsidDel="00866918">
          <w:rPr>
            <w:rFonts w:cs="Arial"/>
            <w:sz w:val="18"/>
            <w:lang w:eastAsia="cs-CZ"/>
          </w:rPr>
          <w:delText>18</w:delText>
        </w:r>
      </w:del>
      <w:ins w:id="35" w:author="Zuzana Hušeková" w:date="2021-06-01T10:00:00Z">
        <w:r w:rsidR="00866918">
          <w:rPr>
            <w:rFonts w:cs="Arial"/>
            <w:sz w:val="18"/>
            <w:lang w:eastAsia="cs-CZ"/>
          </w:rPr>
          <w:t>15</w:t>
        </w:r>
      </w:ins>
      <w:r w:rsidRPr="00E25071">
        <w:rPr>
          <w:rFonts w:cs="Arial"/>
          <w:sz w:val="18"/>
          <w:lang w:eastAsia="cs-CZ"/>
        </w:rPr>
        <w:t xml:space="preserve">. </w:t>
      </w:r>
      <w:del w:id="36" w:author="Zuzana Hušeková" w:date="2021-06-01T10:00:00Z">
        <w:r w:rsidR="00275D9A" w:rsidDel="00866918">
          <w:rPr>
            <w:rFonts w:cs="Arial"/>
            <w:sz w:val="18"/>
            <w:lang w:eastAsia="cs-CZ"/>
          </w:rPr>
          <w:delText>12</w:delText>
        </w:r>
      </w:del>
      <w:ins w:id="37" w:author="Zuzana Hušeková" w:date="2021-06-01T10:00:00Z">
        <w:r w:rsidR="00866918">
          <w:rPr>
            <w:rFonts w:cs="Arial"/>
            <w:sz w:val="18"/>
            <w:lang w:eastAsia="cs-CZ"/>
          </w:rPr>
          <w:t>06</w:t>
        </w:r>
      </w:ins>
      <w:r w:rsidRPr="00E25071">
        <w:rPr>
          <w:rFonts w:cs="Arial"/>
          <w:sz w:val="18"/>
          <w:lang w:eastAsia="cs-CZ"/>
        </w:rPr>
        <w:t>. </w:t>
      </w:r>
      <w:del w:id="38" w:author="Zuzana Hušeková" w:date="2021-06-01T10:00:00Z">
        <w:r w:rsidRPr="00E25071" w:rsidDel="00866918">
          <w:rPr>
            <w:rFonts w:cs="Arial"/>
            <w:sz w:val="18"/>
            <w:lang w:eastAsia="cs-CZ"/>
          </w:rPr>
          <w:delText>20</w:delText>
        </w:r>
        <w:r w:rsidR="00FF4932" w:rsidDel="00866918">
          <w:rPr>
            <w:rFonts w:cs="Arial"/>
            <w:sz w:val="18"/>
            <w:lang w:eastAsia="cs-CZ"/>
          </w:rPr>
          <w:delText>20</w:delText>
        </w:r>
      </w:del>
      <w:ins w:id="39" w:author="Zuzana Hušeková" w:date="2021-06-01T10:00:00Z">
        <w:r w:rsidR="00866918" w:rsidRPr="00E25071">
          <w:rPr>
            <w:rFonts w:cs="Arial"/>
            <w:sz w:val="18"/>
            <w:lang w:eastAsia="cs-CZ"/>
          </w:rPr>
          <w:t>20</w:t>
        </w:r>
        <w:r w:rsidR="00866918">
          <w:rPr>
            <w:rFonts w:cs="Arial"/>
            <w:sz w:val="18"/>
            <w:lang w:eastAsia="cs-CZ"/>
          </w:rPr>
          <w:t>21</w:t>
        </w:r>
      </w:ins>
      <w:r>
        <w:rPr>
          <w:b/>
          <w:sz w:val="60"/>
        </w:rPr>
        <w:br w:type="page"/>
      </w:r>
    </w:p>
    <w:p w14:paraId="1DAA4D93" w14:textId="77777777" w:rsidR="003E4CCB" w:rsidRPr="003E4CCB" w:rsidRDefault="003E4CCB" w:rsidP="003E4CCB">
      <w:pPr>
        <w:pStyle w:val="Hlavikaobsahu"/>
        <w:rPr>
          <w:rFonts w:cs="Arial"/>
          <w:b w:val="0"/>
          <w:sz w:val="60"/>
          <w:szCs w:val="60"/>
          <w:lang w:val="sk-SK"/>
        </w:rPr>
      </w:pPr>
      <w:r w:rsidRPr="003E4CCB">
        <w:rPr>
          <w:rFonts w:cs="Arial"/>
          <w:b w:val="0"/>
          <w:sz w:val="60"/>
          <w:szCs w:val="60"/>
          <w:lang w:val="sk-SK"/>
        </w:rPr>
        <w:lastRenderedPageBreak/>
        <w:t>Obsah</w:t>
      </w:r>
    </w:p>
    <w:p w14:paraId="296ED047" w14:textId="77777777" w:rsidR="003E4CCB" w:rsidRDefault="003E4CCB">
      <w:pPr>
        <w:pStyle w:val="Obsah1"/>
        <w:tabs>
          <w:tab w:val="left" w:pos="482"/>
          <w:tab w:val="right" w:leader="dot" w:pos="9060"/>
        </w:tabs>
        <w:rPr>
          <w:rFonts w:eastAsiaTheme="majorEastAsia" w:cs="Arial"/>
          <w:caps/>
          <w:sz w:val="28"/>
          <w:lang w:eastAsia="cs-CZ"/>
        </w:rPr>
      </w:pPr>
    </w:p>
    <w:bookmarkStart w:id="40" w:name="_Toc410907843"/>
    <w:p w14:paraId="333AF8F9" w14:textId="77777777" w:rsidR="00CF086A" w:rsidRDefault="000C0542">
      <w:pPr>
        <w:pStyle w:val="Obsah1"/>
        <w:tabs>
          <w:tab w:val="left" w:pos="482"/>
          <w:tab w:val="right" w:leader="dot" w:pos="9060"/>
        </w:tabs>
        <w:rPr>
          <w:ins w:id="41" w:author="Zuzana Hušeková" w:date="2021-06-16T12:53:00Z"/>
          <w:rFonts w:asciiTheme="minorHAnsi" w:eastAsiaTheme="minorEastAsia" w:hAnsiTheme="minorHAnsi" w:cstheme="minorBidi"/>
          <w:noProof/>
          <w:sz w:val="22"/>
          <w:szCs w:val="22"/>
          <w:lang w:eastAsia="sk-SK"/>
        </w:rPr>
      </w:pPr>
      <w:r w:rsidRPr="00E135DC">
        <w:rPr>
          <w:rFonts w:cs="Arial"/>
          <w:sz w:val="19"/>
          <w:szCs w:val="19"/>
        </w:rPr>
        <w:fldChar w:fldCharType="begin"/>
      </w:r>
      <w:r w:rsidR="003979B2" w:rsidRPr="00E135DC">
        <w:rPr>
          <w:rFonts w:cs="Arial"/>
          <w:sz w:val="19"/>
          <w:szCs w:val="19"/>
        </w:rPr>
        <w:instrText xml:space="preserve"> TOC \o "1-3" \h \z \u </w:instrText>
      </w:r>
      <w:r w:rsidRPr="00E135DC">
        <w:rPr>
          <w:rFonts w:cs="Arial"/>
          <w:sz w:val="19"/>
          <w:szCs w:val="19"/>
        </w:rPr>
        <w:fldChar w:fldCharType="separate"/>
      </w:r>
      <w:ins w:id="42" w:author="Zuzana Hušeková" w:date="2021-06-16T12:53:00Z">
        <w:r w:rsidR="00CF086A" w:rsidRPr="00877C63">
          <w:rPr>
            <w:rStyle w:val="Hypertextovprepojenie"/>
            <w:noProof/>
          </w:rPr>
          <w:fldChar w:fldCharType="begin"/>
        </w:r>
        <w:r w:rsidR="00CF086A" w:rsidRPr="00877C63">
          <w:rPr>
            <w:rStyle w:val="Hypertextovprepojenie"/>
            <w:noProof/>
          </w:rPr>
          <w:instrText xml:space="preserve"> </w:instrText>
        </w:r>
        <w:r w:rsidR="00CF086A">
          <w:rPr>
            <w:noProof/>
          </w:rPr>
          <w:instrText>HYPERLINK \l "_Toc74740397"</w:instrText>
        </w:r>
        <w:r w:rsidR="00CF086A" w:rsidRPr="00877C63">
          <w:rPr>
            <w:rStyle w:val="Hypertextovprepojenie"/>
            <w:noProof/>
          </w:rPr>
          <w:instrText xml:space="preserve"> </w:instrText>
        </w:r>
        <w:r w:rsidR="00CF086A" w:rsidRPr="00877C63">
          <w:rPr>
            <w:rStyle w:val="Hypertextovprepojenie"/>
            <w:noProof/>
          </w:rPr>
          <w:fldChar w:fldCharType="separate"/>
        </w:r>
        <w:r w:rsidR="00CF086A" w:rsidRPr="00877C63">
          <w:rPr>
            <w:rStyle w:val="Hypertextovprepojenie"/>
            <w:noProof/>
          </w:rPr>
          <w:t>1</w:t>
        </w:r>
        <w:r w:rsidR="00CF086A">
          <w:rPr>
            <w:rFonts w:asciiTheme="minorHAnsi" w:eastAsiaTheme="minorEastAsia" w:hAnsiTheme="minorHAnsi" w:cstheme="minorBidi"/>
            <w:noProof/>
            <w:sz w:val="22"/>
            <w:szCs w:val="22"/>
            <w:lang w:eastAsia="sk-SK"/>
          </w:rPr>
          <w:tab/>
        </w:r>
        <w:r w:rsidR="00CF086A" w:rsidRPr="00877C63">
          <w:rPr>
            <w:rStyle w:val="Hypertextovprepojenie"/>
            <w:noProof/>
          </w:rPr>
          <w:t>Úvod</w:t>
        </w:r>
        <w:r w:rsidR="00CF086A">
          <w:rPr>
            <w:noProof/>
            <w:webHidden/>
          </w:rPr>
          <w:tab/>
        </w:r>
        <w:r w:rsidR="00CF086A">
          <w:rPr>
            <w:noProof/>
            <w:webHidden/>
          </w:rPr>
          <w:fldChar w:fldCharType="begin"/>
        </w:r>
        <w:r w:rsidR="00CF086A">
          <w:rPr>
            <w:noProof/>
            <w:webHidden/>
          </w:rPr>
          <w:instrText xml:space="preserve"> PAGEREF _Toc74740397 \h </w:instrText>
        </w:r>
      </w:ins>
      <w:r w:rsidR="00CF086A">
        <w:rPr>
          <w:noProof/>
          <w:webHidden/>
        </w:rPr>
      </w:r>
      <w:r w:rsidR="00CF086A">
        <w:rPr>
          <w:noProof/>
          <w:webHidden/>
        </w:rPr>
        <w:fldChar w:fldCharType="separate"/>
      </w:r>
      <w:ins w:id="43" w:author="Zuzana Hušeková" w:date="2021-06-16T12:53:00Z">
        <w:r w:rsidR="00CF086A">
          <w:rPr>
            <w:noProof/>
            <w:webHidden/>
          </w:rPr>
          <w:t>4</w:t>
        </w:r>
        <w:r w:rsidR="00CF086A">
          <w:rPr>
            <w:noProof/>
            <w:webHidden/>
          </w:rPr>
          <w:fldChar w:fldCharType="end"/>
        </w:r>
        <w:r w:rsidR="00CF086A" w:rsidRPr="00877C63">
          <w:rPr>
            <w:rStyle w:val="Hypertextovprepojenie"/>
            <w:noProof/>
          </w:rPr>
          <w:fldChar w:fldCharType="end"/>
        </w:r>
      </w:ins>
    </w:p>
    <w:p w14:paraId="786E4391" w14:textId="77777777" w:rsidR="00CF086A" w:rsidRDefault="00CF086A">
      <w:pPr>
        <w:pStyle w:val="Obsah2"/>
        <w:tabs>
          <w:tab w:val="left" w:pos="960"/>
          <w:tab w:val="right" w:leader="dot" w:pos="9060"/>
        </w:tabs>
        <w:rPr>
          <w:ins w:id="44" w:author="Zuzana Hušeková" w:date="2021-06-16T12:53:00Z"/>
          <w:rFonts w:asciiTheme="minorHAnsi" w:eastAsiaTheme="minorEastAsia" w:hAnsiTheme="minorHAnsi" w:cstheme="minorBidi"/>
          <w:noProof/>
          <w:sz w:val="22"/>
          <w:szCs w:val="22"/>
          <w:lang w:eastAsia="sk-SK"/>
        </w:rPr>
      </w:pPr>
      <w:ins w:id="45" w:author="Zuzana Hušeková" w:date="2021-06-16T12:53:00Z">
        <w:r w:rsidRPr="00877C63">
          <w:rPr>
            <w:rStyle w:val="Hypertextovprepojenie"/>
            <w:noProof/>
          </w:rPr>
          <w:fldChar w:fldCharType="begin"/>
        </w:r>
        <w:r w:rsidRPr="00877C63">
          <w:rPr>
            <w:rStyle w:val="Hypertextovprepojenie"/>
            <w:noProof/>
          </w:rPr>
          <w:instrText xml:space="preserve"> </w:instrText>
        </w:r>
        <w:r>
          <w:rPr>
            <w:noProof/>
          </w:rPr>
          <w:instrText>HYPERLINK \l "_Toc74740398"</w:instrText>
        </w:r>
        <w:r w:rsidRPr="00877C63">
          <w:rPr>
            <w:rStyle w:val="Hypertextovprepojenie"/>
            <w:noProof/>
          </w:rPr>
          <w:instrText xml:space="preserve"> </w:instrText>
        </w:r>
        <w:r w:rsidRPr="00877C63">
          <w:rPr>
            <w:rStyle w:val="Hypertextovprepojenie"/>
            <w:noProof/>
          </w:rPr>
          <w:fldChar w:fldCharType="separate"/>
        </w:r>
        <w:r w:rsidRPr="00877C63">
          <w:rPr>
            <w:rStyle w:val="Hypertextovprepojenie"/>
            <w:noProof/>
          </w:rPr>
          <w:t>1.1</w:t>
        </w:r>
        <w:r>
          <w:rPr>
            <w:rFonts w:asciiTheme="minorHAnsi" w:eastAsiaTheme="minorEastAsia" w:hAnsiTheme="minorHAnsi" w:cstheme="minorBidi"/>
            <w:noProof/>
            <w:sz w:val="22"/>
            <w:szCs w:val="22"/>
            <w:lang w:eastAsia="sk-SK"/>
          </w:rPr>
          <w:tab/>
        </w:r>
        <w:r w:rsidRPr="00877C63">
          <w:rPr>
            <w:rStyle w:val="Hypertextovprepojenie"/>
            <w:noProof/>
          </w:rPr>
          <w:t>Účinnosť príručky pre prijímateľa</w:t>
        </w:r>
        <w:r>
          <w:rPr>
            <w:noProof/>
            <w:webHidden/>
          </w:rPr>
          <w:tab/>
        </w:r>
        <w:r>
          <w:rPr>
            <w:noProof/>
            <w:webHidden/>
          </w:rPr>
          <w:fldChar w:fldCharType="begin"/>
        </w:r>
        <w:r>
          <w:rPr>
            <w:noProof/>
            <w:webHidden/>
          </w:rPr>
          <w:instrText xml:space="preserve"> PAGEREF _Toc74740398 \h </w:instrText>
        </w:r>
      </w:ins>
      <w:r>
        <w:rPr>
          <w:noProof/>
          <w:webHidden/>
        </w:rPr>
      </w:r>
      <w:r>
        <w:rPr>
          <w:noProof/>
          <w:webHidden/>
        </w:rPr>
        <w:fldChar w:fldCharType="separate"/>
      </w:r>
      <w:ins w:id="46" w:author="Zuzana Hušeková" w:date="2021-06-16T12:53:00Z">
        <w:r>
          <w:rPr>
            <w:noProof/>
            <w:webHidden/>
          </w:rPr>
          <w:t>4</w:t>
        </w:r>
        <w:r>
          <w:rPr>
            <w:noProof/>
            <w:webHidden/>
          </w:rPr>
          <w:fldChar w:fldCharType="end"/>
        </w:r>
        <w:r w:rsidRPr="00877C63">
          <w:rPr>
            <w:rStyle w:val="Hypertextovprepojenie"/>
            <w:noProof/>
          </w:rPr>
          <w:fldChar w:fldCharType="end"/>
        </w:r>
      </w:ins>
    </w:p>
    <w:p w14:paraId="39230D15" w14:textId="77777777" w:rsidR="00CF086A" w:rsidRDefault="00CF086A">
      <w:pPr>
        <w:pStyle w:val="Obsah2"/>
        <w:tabs>
          <w:tab w:val="left" w:pos="960"/>
          <w:tab w:val="right" w:leader="dot" w:pos="9060"/>
        </w:tabs>
        <w:rPr>
          <w:ins w:id="47" w:author="Zuzana Hušeková" w:date="2021-06-16T12:53:00Z"/>
          <w:rFonts w:asciiTheme="minorHAnsi" w:eastAsiaTheme="minorEastAsia" w:hAnsiTheme="minorHAnsi" w:cstheme="minorBidi"/>
          <w:noProof/>
          <w:sz w:val="22"/>
          <w:szCs w:val="22"/>
          <w:lang w:eastAsia="sk-SK"/>
        </w:rPr>
      </w:pPr>
      <w:ins w:id="48" w:author="Zuzana Hušeková" w:date="2021-06-16T12:53:00Z">
        <w:r w:rsidRPr="00877C63">
          <w:rPr>
            <w:rStyle w:val="Hypertextovprepojenie"/>
            <w:noProof/>
          </w:rPr>
          <w:fldChar w:fldCharType="begin"/>
        </w:r>
        <w:r w:rsidRPr="00877C63">
          <w:rPr>
            <w:rStyle w:val="Hypertextovprepojenie"/>
            <w:noProof/>
          </w:rPr>
          <w:instrText xml:space="preserve"> </w:instrText>
        </w:r>
        <w:r>
          <w:rPr>
            <w:noProof/>
          </w:rPr>
          <w:instrText>HYPERLINK \l "_Toc74740399"</w:instrText>
        </w:r>
        <w:r w:rsidRPr="00877C63">
          <w:rPr>
            <w:rStyle w:val="Hypertextovprepojenie"/>
            <w:noProof/>
          </w:rPr>
          <w:instrText xml:space="preserve"> </w:instrText>
        </w:r>
        <w:r w:rsidRPr="00877C63">
          <w:rPr>
            <w:rStyle w:val="Hypertextovprepojenie"/>
            <w:noProof/>
          </w:rPr>
          <w:fldChar w:fldCharType="separate"/>
        </w:r>
        <w:r w:rsidRPr="00877C63">
          <w:rPr>
            <w:rStyle w:val="Hypertextovprepojenie"/>
            <w:noProof/>
          </w:rPr>
          <w:t>1.2</w:t>
        </w:r>
        <w:r>
          <w:rPr>
            <w:rFonts w:asciiTheme="minorHAnsi" w:eastAsiaTheme="minorEastAsia" w:hAnsiTheme="minorHAnsi" w:cstheme="minorBidi"/>
            <w:noProof/>
            <w:sz w:val="22"/>
            <w:szCs w:val="22"/>
            <w:lang w:eastAsia="sk-SK"/>
          </w:rPr>
          <w:tab/>
        </w:r>
        <w:r w:rsidRPr="00877C63">
          <w:rPr>
            <w:rStyle w:val="Hypertextovprepojenie"/>
            <w:noProof/>
          </w:rPr>
          <w:t>Cieľ príručky pre prijímateľa</w:t>
        </w:r>
        <w:r>
          <w:rPr>
            <w:noProof/>
            <w:webHidden/>
          </w:rPr>
          <w:tab/>
        </w:r>
        <w:r>
          <w:rPr>
            <w:noProof/>
            <w:webHidden/>
          </w:rPr>
          <w:fldChar w:fldCharType="begin"/>
        </w:r>
        <w:r>
          <w:rPr>
            <w:noProof/>
            <w:webHidden/>
          </w:rPr>
          <w:instrText xml:space="preserve"> PAGEREF _Toc74740399 \h </w:instrText>
        </w:r>
      </w:ins>
      <w:r>
        <w:rPr>
          <w:noProof/>
          <w:webHidden/>
        </w:rPr>
      </w:r>
      <w:r>
        <w:rPr>
          <w:noProof/>
          <w:webHidden/>
        </w:rPr>
        <w:fldChar w:fldCharType="separate"/>
      </w:r>
      <w:ins w:id="49" w:author="Zuzana Hušeková" w:date="2021-06-16T12:53:00Z">
        <w:r>
          <w:rPr>
            <w:noProof/>
            <w:webHidden/>
          </w:rPr>
          <w:t>4</w:t>
        </w:r>
        <w:r>
          <w:rPr>
            <w:noProof/>
            <w:webHidden/>
          </w:rPr>
          <w:fldChar w:fldCharType="end"/>
        </w:r>
        <w:r w:rsidRPr="00877C63">
          <w:rPr>
            <w:rStyle w:val="Hypertextovprepojenie"/>
            <w:noProof/>
          </w:rPr>
          <w:fldChar w:fldCharType="end"/>
        </w:r>
      </w:ins>
    </w:p>
    <w:p w14:paraId="10B9BEC4" w14:textId="77777777" w:rsidR="00CF086A" w:rsidRDefault="00CF086A">
      <w:pPr>
        <w:pStyle w:val="Obsah2"/>
        <w:tabs>
          <w:tab w:val="left" w:pos="960"/>
          <w:tab w:val="right" w:leader="dot" w:pos="9060"/>
        </w:tabs>
        <w:rPr>
          <w:ins w:id="50" w:author="Zuzana Hušeková" w:date="2021-06-16T12:53:00Z"/>
          <w:rFonts w:asciiTheme="minorHAnsi" w:eastAsiaTheme="minorEastAsia" w:hAnsiTheme="minorHAnsi" w:cstheme="minorBidi"/>
          <w:noProof/>
          <w:sz w:val="22"/>
          <w:szCs w:val="22"/>
          <w:lang w:eastAsia="sk-SK"/>
        </w:rPr>
      </w:pPr>
      <w:ins w:id="51" w:author="Zuzana Hušeková" w:date="2021-06-16T12:53:00Z">
        <w:r w:rsidRPr="00877C63">
          <w:rPr>
            <w:rStyle w:val="Hypertextovprepojenie"/>
            <w:noProof/>
          </w:rPr>
          <w:fldChar w:fldCharType="begin"/>
        </w:r>
        <w:r w:rsidRPr="00877C63">
          <w:rPr>
            <w:rStyle w:val="Hypertextovprepojenie"/>
            <w:noProof/>
          </w:rPr>
          <w:instrText xml:space="preserve"> </w:instrText>
        </w:r>
        <w:r>
          <w:rPr>
            <w:noProof/>
          </w:rPr>
          <w:instrText>HYPERLINK \l "_Toc74740400"</w:instrText>
        </w:r>
        <w:r w:rsidRPr="00877C63">
          <w:rPr>
            <w:rStyle w:val="Hypertextovprepojenie"/>
            <w:noProof/>
          </w:rPr>
          <w:instrText xml:space="preserve"> </w:instrText>
        </w:r>
        <w:r w:rsidRPr="00877C63">
          <w:rPr>
            <w:rStyle w:val="Hypertextovprepojenie"/>
            <w:noProof/>
          </w:rPr>
          <w:fldChar w:fldCharType="separate"/>
        </w:r>
        <w:r w:rsidRPr="00877C63">
          <w:rPr>
            <w:rStyle w:val="Hypertextovprepojenie"/>
            <w:noProof/>
          </w:rPr>
          <w:t>1.3</w:t>
        </w:r>
        <w:r>
          <w:rPr>
            <w:rFonts w:asciiTheme="minorHAnsi" w:eastAsiaTheme="minorEastAsia" w:hAnsiTheme="minorHAnsi" w:cstheme="minorBidi"/>
            <w:noProof/>
            <w:sz w:val="22"/>
            <w:szCs w:val="22"/>
            <w:lang w:eastAsia="sk-SK"/>
          </w:rPr>
          <w:tab/>
        </w:r>
        <w:r w:rsidRPr="00877C63">
          <w:rPr>
            <w:rStyle w:val="Hypertextovprepojenie"/>
            <w:noProof/>
          </w:rPr>
          <w:t>Definícia pojmov</w:t>
        </w:r>
        <w:r>
          <w:rPr>
            <w:noProof/>
            <w:webHidden/>
          </w:rPr>
          <w:tab/>
        </w:r>
        <w:r>
          <w:rPr>
            <w:noProof/>
            <w:webHidden/>
          </w:rPr>
          <w:fldChar w:fldCharType="begin"/>
        </w:r>
        <w:r>
          <w:rPr>
            <w:noProof/>
            <w:webHidden/>
          </w:rPr>
          <w:instrText xml:space="preserve"> PAGEREF _Toc74740400 \h </w:instrText>
        </w:r>
      </w:ins>
      <w:r>
        <w:rPr>
          <w:noProof/>
          <w:webHidden/>
        </w:rPr>
      </w:r>
      <w:r>
        <w:rPr>
          <w:noProof/>
          <w:webHidden/>
        </w:rPr>
        <w:fldChar w:fldCharType="separate"/>
      </w:r>
      <w:ins w:id="52" w:author="Zuzana Hušeková" w:date="2021-06-16T12:53:00Z">
        <w:r>
          <w:rPr>
            <w:noProof/>
            <w:webHidden/>
          </w:rPr>
          <w:t>5</w:t>
        </w:r>
        <w:r>
          <w:rPr>
            <w:noProof/>
            <w:webHidden/>
          </w:rPr>
          <w:fldChar w:fldCharType="end"/>
        </w:r>
        <w:r w:rsidRPr="00877C63">
          <w:rPr>
            <w:rStyle w:val="Hypertextovprepojenie"/>
            <w:noProof/>
          </w:rPr>
          <w:fldChar w:fldCharType="end"/>
        </w:r>
      </w:ins>
    </w:p>
    <w:p w14:paraId="40D81A67" w14:textId="77777777" w:rsidR="00CF086A" w:rsidRDefault="00CF086A">
      <w:pPr>
        <w:pStyle w:val="Obsah2"/>
        <w:tabs>
          <w:tab w:val="left" w:pos="960"/>
          <w:tab w:val="right" w:leader="dot" w:pos="9060"/>
        </w:tabs>
        <w:rPr>
          <w:ins w:id="53" w:author="Zuzana Hušeková" w:date="2021-06-16T12:53:00Z"/>
          <w:rFonts w:asciiTheme="minorHAnsi" w:eastAsiaTheme="minorEastAsia" w:hAnsiTheme="minorHAnsi" w:cstheme="minorBidi"/>
          <w:noProof/>
          <w:sz w:val="22"/>
          <w:szCs w:val="22"/>
          <w:lang w:eastAsia="sk-SK"/>
        </w:rPr>
      </w:pPr>
      <w:ins w:id="54" w:author="Zuzana Hušeková" w:date="2021-06-16T12:53:00Z">
        <w:r w:rsidRPr="00877C63">
          <w:rPr>
            <w:rStyle w:val="Hypertextovprepojenie"/>
            <w:noProof/>
          </w:rPr>
          <w:fldChar w:fldCharType="begin"/>
        </w:r>
        <w:r w:rsidRPr="00877C63">
          <w:rPr>
            <w:rStyle w:val="Hypertextovprepojenie"/>
            <w:noProof/>
          </w:rPr>
          <w:instrText xml:space="preserve"> </w:instrText>
        </w:r>
        <w:r>
          <w:rPr>
            <w:noProof/>
          </w:rPr>
          <w:instrText>HYPERLINK \l "_Toc74740401"</w:instrText>
        </w:r>
        <w:r w:rsidRPr="00877C63">
          <w:rPr>
            <w:rStyle w:val="Hypertextovprepojenie"/>
            <w:noProof/>
          </w:rPr>
          <w:instrText xml:space="preserve"> </w:instrText>
        </w:r>
        <w:r w:rsidRPr="00877C63">
          <w:rPr>
            <w:rStyle w:val="Hypertextovprepojenie"/>
            <w:noProof/>
          </w:rPr>
          <w:fldChar w:fldCharType="separate"/>
        </w:r>
        <w:r w:rsidRPr="00877C63">
          <w:rPr>
            <w:rStyle w:val="Hypertextovprepojenie"/>
            <w:noProof/>
          </w:rPr>
          <w:t>1.4</w:t>
        </w:r>
        <w:r>
          <w:rPr>
            <w:rFonts w:asciiTheme="minorHAnsi" w:eastAsiaTheme="minorEastAsia" w:hAnsiTheme="minorHAnsi" w:cstheme="minorBidi"/>
            <w:noProof/>
            <w:sz w:val="22"/>
            <w:szCs w:val="22"/>
            <w:lang w:eastAsia="sk-SK"/>
          </w:rPr>
          <w:tab/>
        </w:r>
        <w:r w:rsidRPr="00877C63">
          <w:rPr>
            <w:rStyle w:val="Hypertextovprepojenie"/>
            <w:noProof/>
          </w:rPr>
          <w:t>Použité skratky</w:t>
        </w:r>
        <w:r>
          <w:rPr>
            <w:noProof/>
            <w:webHidden/>
          </w:rPr>
          <w:tab/>
        </w:r>
        <w:r>
          <w:rPr>
            <w:noProof/>
            <w:webHidden/>
          </w:rPr>
          <w:fldChar w:fldCharType="begin"/>
        </w:r>
        <w:r>
          <w:rPr>
            <w:noProof/>
            <w:webHidden/>
          </w:rPr>
          <w:instrText xml:space="preserve"> PAGEREF _Toc74740401 \h </w:instrText>
        </w:r>
      </w:ins>
      <w:r>
        <w:rPr>
          <w:noProof/>
          <w:webHidden/>
        </w:rPr>
      </w:r>
      <w:r>
        <w:rPr>
          <w:noProof/>
          <w:webHidden/>
        </w:rPr>
        <w:fldChar w:fldCharType="separate"/>
      </w:r>
      <w:ins w:id="55" w:author="Zuzana Hušeková" w:date="2021-06-16T12:53:00Z">
        <w:r>
          <w:rPr>
            <w:noProof/>
            <w:webHidden/>
          </w:rPr>
          <w:t>14</w:t>
        </w:r>
        <w:r>
          <w:rPr>
            <w:noProof/>
            <w:webHidden/>
          </w:rPr>
          <w:fldChar w:fldCharType="end"/>
        </w:r>
        <w:r w:rsidRPr="00877C63">
          <w:rPr>
            <w:rStyle w:val="Hypertextovprepojenie"/>
            <w:noProof/>
          </w:rPr>
          <w:fldChar w:fldCharType="end"/>
        </w:r>
      </w:ins>
    </w:p>
    <w:p w14:paraId="3D79B9E9" w14:textId="77777777" w:rsidR="00CF086A" w:rsidRDefault="00CF086A">
      <w:pPr>
        <w:pStyle w:val="Obsah2"/>
        <w:tabs>
          <w:tab w:val="left" w:pos="960"/>
          <w:tab w:val="right" w:leader="dot" w:pos="9060"/>
        </w:tabs>
        <w:rPr>
          <w:ins w:id="56" w:author="Zuzana Hušeková" w:date="2021-06-16T12:53:00Z"/>
          <w:rFonts w:asciiTheme="minorHAnsi" w:eastAsiaTheme="minorEastAsia" w:hAnsiTheme="minorHAnsi" w:cstheme="minorBidi"/>
          <w:noProof/>
          <w:sz w:val="22"/>
          <w:szCs w:val="22"/>
          <w:lang w:eastAsia="sk-SK"/>
        </w:rPr>
      </w:pPr>
      <w:ins w:id="57" w:author="Zuzana Hušeková" w:date="2021-06-16T12:53:00Z">
        <w:r w:rsidRPr="00877C63">
          <w:rPr>
            <w:rStyle w:val="Hypertextovprepojenie"/>
            <w:noProof/>
          </w:rPr>
          <w:fldChar w:fldCharType="begin"/>
        </w:r>
        <w:r w:rsidRPr="00877C63">
          <w:rPr>
            <w:rStyle w:val="Hypertextovprepojenie"/>
            <w:noProof/>
          </w:rPr>
          <w:instrText xml:space="preserve"> </w:instrText>
        </w:r>
        <w:r>
          <w:rPr>
            <w:noProof/>
          </w:rPr>
          <w:instrText>HYPERLINK \l "_Toc74740402"</w:instrText>
        </w:r>
        <w:r w:rsidRPr="00877C63">
          <w:rPr>
            <w:rStyle w:val="Hypertextovprepojenie"/>
            <w:noProof/>
          </w:rPr>
          <w:instrText xml:space="preserve"> </w:instrText>
        </w:r>
        <w:r w:rsidRPr="00877C63">
          <w:rPr>
            <w:rStyle w:val="Hypertextovprepojenie"/>
            <w:noProof/>
          </w:rPr>
          <w:fldChar w:fldCharType="separate"/>
        </w:r>
        <w:r w:rsidRPr="00877C63">
          <w:rPr>
            <w:rStyle w:val="Hypertextovprepojenie"/>
            <w:noProof/>
          </w:rPr>
          <w:t>1.5</w:t>
        </w:r>
        <w:r>
          <w:rPr>
            <w:rFonts w:asciiTheme="minorHAnsi" w:eastAsiaTheme="minorEastAsia" w:hAnsiTheme="minorHAnsi" w:cstheme="minorBidi"/>
            <w:noProof/>
            <w:sz w:val="22"/>
            <w:szCs w:val="22"/>
            <w:lang w:eastAsia="sk-SK"/>
          </w:rPr>
          <w:tab/>
        </w:r>
        <w:r w:rsidRPr="00877C63">
          <w:rPr>
            <w:rStyle w:val="Hypertextovprepojenie"/>
            <w:noProof/>
          </w:rPr>
          <w:t>Legislatíva</w:t>
        </w:r>
        <w:r>
          <w:rPr>
            <w:noProof/>
            <w:webHidden/>
          </w:rPr>
          <w:tab/>
        </w:r>
        <w:r>
          <w:rPr>
            <w:noProof/>
            <w:webHidden/>
          </w:rPr>
          <w:fldChar w:fldCharType="begin"/>
        </w:r>
        <w:r>
          <w:rPr>
            <w:noProof/>
            <w:webHidden/>
          </w:rPr>
          <w:instrText xml:space="preserve"> PAGEREF _Toc74740402 \h </w:instrText>
        </w:r>
      </w:ins>
      <w:r>
        <w:rPr>
          <w:noProof/>
          <w:webHidden/>
        </w:rPr>
      </w:r>
      <w:r>
        <w:rPr>
          <w:noProof/>
          <w:webHidden/>
        </w:rPr>
        <w:fldChar w:fldCharType="separate"/>
      </w:r>
      <w:ins w:id="58" w:author="Zuzana Hušeková" w:date="2021-06-16T12:53:00Z">
        <w:r>
          <w:rPr>
            <w:noProof/>
            <w:webHidden/>
          </w:rPr>
          <w:t>16</w:t>
        </w:r>
        <w:r>
          <w:rPr>
            <w:noProof/>
            <w:webHidden/>
          </w:rPr>
          <w:fldChar w:fldCharType="end"/>
        </w:r>
        <w:r w:rsidRPr="00877C63">
          <w:rPr>
            <w:rStyle w:val="Hypertextovprepojenie"/>
            <w:noProof/>
          </w:rPr>
          <w:fldChar w:fldCharType="end"/>
        </w:r>
      </w:ins>
    </w:p>
    <w:p w14:paraId="01DDE6FB" w14:textId="77777777" w:rsidR="00CF086A" w:rsidRDefault="00CF086A">
      <w:pPr>
        <w:pStyle w:val="Obsah1"/>
        <w:tabs>
          <w:tab w:val="left" w:pos="482"/>
          <w:tab w:val="right" w:leader="dot" w:pos="9060"/>
        </w:tabs>
        <w:rPr>
          <w:ins w:id="59" w:author="Zuzana Hušeková" w:date="2021-06-16T12:53:00Z"/>
          <w:rFonts w:asciiTheme="minorHAnsi" w:eastAsiaTheme="minorEastAsia" w:hAnsiTheme="minorHAnsi" w:cstheme="minorBidi"/>
          <w:noProof/>
          <w:sz w:val="22"/>
          <w:szCs w:val="22"/>
          <w:lang w:eastAsia="sk-SK"/>
        </w:rPr>
      </w:pPr>
      <w:ins w:id="60" w:author="Zuzana Hušeková" w:date="2021-06-16T12:53:00Z">
        <w:r w:rsidRPr="00877C63">
          <w:rPr>
            <w:rStyle w:val="Hypertextovprepojenie"/>
            <w:noProof/>
          </w:rPr>
          <w:fldChar w:fldCharType="begin"/>
        </w:r>
        <w:r w:rsidRPr="00877C63">
          <w:rPr>
            <w:rStyle w:val="Hypertextovprepojenie"/>
            <w:noProof/>
          </w:rPr>
          <w:instrText xml:space="preserve"> </w:instrText>
        </w:r>
        <w:r>
          <w:rPr>
            <w:noProof/>
          </w:rPr>
          <w:instrText>HYPERLINK \l "_Toc74740403"</w:instrText>
        </w:r>
        <w:r w:rsidRPr="00877C63">
          <w:rPr>
            <w:rStyle w:val="Hypertextovprepojenie"/>
            <w:noProof/>
          </w:rPr>
          <w:instrText xml:space="preserve"> </w:instrText>
        </w:r>
        <w:r w:rsidRPr="00877C63">
          <w:rPr>
            <w:rStyle w:val="Hypertextovprepojenie"/>
            <w:noProof/>
          </w:rPr>
          <w:fldChar w:fldCharType="separate"/>
        </w:r>
        <w:r w:rsidRPr="00877C63">
          <w:rPr>
            <w:rStyle w:val="Hypertextovprepojenie"/>
            <w:noProof/>
          </w:rPr>
          <w:t>2</w:t>
        </w:r>
        <w:r>
          <w:rPr>
            <w:rFonts w:asciiTheme="minorHAnsi" w:eastAsiaTheme="minorEastAsia" w:hAnsiTheme="minorHAnsi" w:cstheme="minorBidi"/>
            <w:noProof/>
            <w:sz w:val="22"/>
            <w:szCs w:val="22"/>
            <w:lang w:eastAsia="sk-SK"/>
          </w:rPr>
          <w:tab/>
        </w:r>
        <w:r w:rsidRPr="00877C63">
          <w:rPr>
            <w:rStyle w:val="Hypertextovprepojenie"/>
            <w:noProof/>
          </w:rPr>
          <w:t>Realizácia projektov</w:t>
        </w:r>
        <w:r>
          <w:rPr>
            <w:noProof/>
            <w:webHidden/>
          </w:rPr>
          <w:tab/>
        </w:r>
        <w:r>
          <w:rPr>
            <w:noProof/>
            <w:webHidden/>
          </w:rPr>
          <w:fldChar w:fldCharType="begin"/>
        </w:r>
        <w:r>
          <w:rPr>
            <w:noProof/>
            <w:webHidden/>
          </w:rPr>
          <w:instrText xml:space="preserve"> PAGEREF _Toc74740403 \h </w:instrText>
        </w:r>
      </w:ins>
      <w:r>
        <w:rPr>
          <w:noProof/>
          <w:webHidden/>
        </w:rPr>
      </w:r>
      <w:r>
        <w:rPr>
          <w:noProof/>
          <w:webHidden/>
        </w:rPr>
        <w:fldChar w:fldCharType="separate"/>
      </w:r>
      <w:ins w:id="61" w:author="Zuzana Hušeková" w:date="2021-06-16T12:53:00Z">
        <w:r>
          <w:rPr>
            <w:noProof/>
            <w:webHidden/>
          </w:rPr>
          <w:t>18</w:t>
        </w:r>
        <w:r>
          <w:rPr>
            <w:noProof/>
            <w:webHidden/>
          </w:rPr>
          <w:fldChar w:fldCharType="end"/>
        </w:r>
        <w:r w:rsidRPr="00877C63">
          <w:rPr>
            <w:rStyle w:val="Hypertextovprepojenie"/>
            <w:noProof/>
          </w:rPr>
          <w:fldChar w:fldCharType="end"/>
        </w:r>
      </w:ins>
    </w:p>
    <w:p w14:paraId="38F2DBAA" w14:textId="77777777" w:rsidR="00CF086A" w:rsidRDefault="00CF086A">
      <w:pPr>
        <w:pStyle w:val="Obsah2"/>
        <w:tabs>
          <w:tab w:val="left" w:pos="960"/>
          <w:tab w:val="right" w:leader="dot" w:pos="9060"/>
        </w:tabs>
        <w:rPr>
          <w:ins w:id="62" w:author="Zuzana Hušeková" w:date="2021-06-16T12:53:00Z"/>
          <w:rFonts w:asciiTheme="minorHAnsi" w:eastAsiaTheme="minorEastAsia" w:hAnsiTheme="minorHAnsi" w:cstheme="minorBidi"/>
          <w:noProof/>
          <w:sz w:val="22"/>
          <w:szCs w:val="22"/>
          <w:lang w:eastAsia="sk-SK"/>
        </w:rPr>
      </w:pPr>
      <w:ins w:id="63" w:author="Zuzana Hušeková" w:date="2021-06-16T12:53:00Z">
        <w:r w:rsidRPr="00877C63">
          <w:rPr>
            <w:rStyle w:val="Hypertextovprepojenie"/>
            <w:noProof/>
          </w:rPr>
          <w:fldChar w:fldCharType="begin"/>
        </w:r>
        <w:r w:rsidRPr="00877C63">
          <w:rPr>
            <w:rStyle w:val="Hypertextovprepojenie"/>
            <w:noProof/>
          </w:rPr>
          <w:instrText xml:space="preserve"> </w:instrText>
        </w:r>
        <w:r>
          <w:rPr>
            <w:noProof/>
          </w:rPr>
          <w:instrText>HYPERLINK \l "_Toc74740404"</w:instrText>
        </w:r>
        <w:r w:rsidRPr="00877C63">
          <w:rPr>
            <w:rStyle w:val="Hypertextovprepojenie"/>
            <w:noProof/>
          </w:rPr>
          <w:instrText xml:space="preserve"> </w:instrText>
        </w:r>
        <w:r w:rsidRPr="00877C63">
          <w:rPr>
            <w:rStyle w:val="Hypertextovprepojenie"/>
            <w:noProof/>
          </w:rPr>
          <w:fldChar w:fldCharType="separate"/>
        </w:r>
        <w:r w:rsidRPr="00877C63">
          <w:rPr>
            <w:rStyle w:val="Hypertextovprepojenie"/>
            <w:noProof/>
          </w:rPr>
          <w:t>2.1</w:t>
        </w:r>
        <w:r>
          <w:rPr>
            <w:rFonts w:asciiTheme="minorHAnsi" w:eastAsiaTheme="minorEastAsia" w:hAnsiTheme="minorHAnsi" w:cstheme="minorBidi"/>
            <w:noProof/>
            <w:sz w:val="22"/>
            <w:szCs w:val="22"/>
            <w:lang w:eastAsia="sk-SK"/>
          </w:rPr>
          <w:tab/>
        </w:r>
        <w:r w:rsidRPr="00877C63">
          <w:rPr>
            <w:rStyle w:val="Hypertextovprepojenie"/>
            <w:noProof/>
          </w:rPr>
          <w:t>Všeobecné informácie k realizácii projektov</w:t>
        </w:r>
        <w:r>
          <w:rPr>
            <w:noProof/>
            <w:webHidden/>
          </w:rPr>
          <w:tab/>
        </w:r>
        <w:r>
          <w:rPr>
            <w:noProof/>
            <w:webHidden/>
          </w:rPr>
          <w:fldChar w:fldCharType="begin"/>
        </w:r>
        <w:r>
          <w:rPr>
            <w:noProof/>
            <w:webHidden/>
          </w:rPr>
          <w:instrText xml:space="preserve"> PAGEREF _Toc74740404 \h </w:instrText>
        </w:r>
      </w:ins>
      <w:r>
        <w:rPr>
          <w:noProof/>
          <w:webHidden/>
        </w:rPr>
      </w:r>
      <w:r>
        <w:rPr>
          <w:noProof/>
          <w:webHidden/>
        </w:rPr>
        <w:fldChar w:fldCharType="separate"/>
      </w:r>
      <w:ins w:id="64" w:author="Zuzana Hušeková" w:date="2021-06-16T12:53:00Z">
        <w:r>
          <w:rPr>
            <w:noProof/>
            <w:webHidden/>
          </w:rPr>
          <w:t>18</w:t>
        </w:r>
        <w:r>
          <w:rPr>
            <w:noProof/>
            <w:webHidden/>
          </w:rPr>
          <w:fldChar w:fldCharType="end"/>
        </w:r>
        <w:r w:rsidRPr="00877C63">
          <w:rPr>
            <w:rStyle w:val="Hypertextovprepojenie"/>
            <w:noProof/>
          </w:rPr>
          <w:fldChar w:fldCharType="end"/>
        </w:r>
      </w:ins>
    </w:p>
    <w:p w14:paraId="57E1D03E" w14:textId="77777777" w:rsidR="00CF086A" w:rsidRDefault="00CF086A">
      <w:pPr>
        <w:pStyle w:val="Obsah3"/>
        <w:rPr>
          <w:ins w:id="65" w:author="Zuzana Hušeková" w:date="2021-06-16T12:53:00Z"/>
          <w:rFonts w:asciiTheme="minorHAnsi" w:eastAsiaTheme="minorEastAsia" w:hAnsiTheme="minorHAnsi" w:cstheme="minorBidi"/>
          <w:noProof/>
          <w:sz w:val="22"/>
          <w:szCs w:val="22"/>
          <w:lang w:eastAsia="sk-SK"/>
        </w:rPr>
      </w:pPr>
      <w:ins w:id="66" w:author="Zuzana Hušeková" w:date="2021-06-16T12:53:00Z">
        <w:r w:rsidRPr="00877C63">
          <w:rPr>
            <w:rStyle w:val="Hypertextovprepojenie"/>
            <w:noProof/>
          </w:rPr>
          <w:fldChar w:fldCharType="begin"/>
        </w:r>
        <w:r w:rsidRPr="00877C63">
          <w:rPr>
            <w:rStyle w:val="Hypertextovprepojenie"/>
            <w:noProof/>
          </w:rPr>
          <w:instrText xml:space="preserve"> </w:instrText>
        </w:r>
        <w:r>
          <w:rPr>
            <w:noProof/>
          </w:rPr>
          <w:instrText>HYPERLINK \l "_Toc74740405"</w:instrText>
        </w:r>
        <w:r w:rsidRPr="00877C63">
          <w:rPr>
            <w:rStyle w:val="Hypertextovprepojenie"/>
            <w:noProof/>
          </w:rPr>
          <w:instrText xml:space="preserve"> </w:instrText>
        </w:r>
        <w:r w:rsidRPr="00877C63">
          <w:rPr>
            <w:rStyle w:val="Hypertextovprepojenie"/>
            <w:noProof/>
          </w:rPr>
          <w:fldChar w:fldCharType="separate"/>
        </w:r>
        <w:r w:rsidRPr="00877C63">
          <w:rPr>
            <w:rStyle w:val="Hypertextovprepojenie"/>
            <w:noProof/>
          </w:rPr>
          <w:t>2.1.1</w:t>
        </w:r>
        <w:r>
          <w:rPr>
            <w:rFonts w:asciiTheme="minorHAnsi" w:eastAsiaTheme="minorEastAsia" w:hAnsiTheme="minorHAnsi" w:cstheme="minorBidi"/>
            <w:noProof/>
            <w:sz w:val="22"/>
            <w:szCs w:val="22"/>
            <w:lang w:eastAsia="sk-SK"/>
          </w:rPr>
          <w:tab/>
        </w:r>
        <w:r w:rsidRPr="00877C63">
          <w:rPr>
            <w:rStyle w:val="Hypertextovprepojenie"/>
            <w:noProof/>
          </w:rPr>
          <w:t>Všeobecné informácie</w:t>
        </w:r>
        <w:r>
          <w:rPr>
            <w:noProof/>
            <w:webHidden/>
          </w:rPr>
          <w:tab/>
        </w:r>
        <w:r>
          <w:rPr>
            <w:noProof/>
            <w:webHidden/>
          </w:rPr>
          <w:fldChar w:fldCharType="begin"/>
        </w:r>
        <w:r>
          <w:rPr>
            <w:noProof/>
            <w:webHidden/>
          </w:rPr>
          <w:instrText xml:space="preserve"> PAGEREF _Toc74740405 \h </w:instrText>
        </w:r>
      </w:ins>
      <w:r>
        <w:rPr>
          <w:noProof/>
          <w:webHidden/>
        </w:rPr>
      </w:r>
      <w:r>
        <w:rPr>
          <w:noProof/>
          <w:webHidden/>
        </w:rPr>
        <w:fldChar w:fldCharType="separate"/>
      </w:r>
      <w:ins w:id="67" w:author="Zuzana Hušeková" w:date="2021-06-16T12:53:00Z">
        <w:r>
          <w:rPr>
            <w:noProof/>
            <w:webHidden/>
          </w:rPr>
          <w:t>18</w:t>
        </w:r>
        <w:r>
          <w:rPr>
            <w:noProof/>
            <w:webHidden/>
          </w:rPr>
          <w:fldChar w:fldCharType="end"/>
        </w:r>
        <w:r w:rsidRPr="00877C63">
          <w:rPr>
            <w:rStyle w:val="Hypertextovprepojenie"/>
            <w:noProof/>
          </w:rPr>
          <w:fldChar w:fldCharType="end"/>
        </w:r>
      </w:ins>
    </w:p>
    <w:p w14:paraId="0CFEAFF2" w14:textId="77777777" w:rsidR="00CF086A" w:rsidRDefault="00CF086A">
      <w:pPr>
        <w:pStyle w:val="Obsah3"/>
        <w:rPr>
          <w:ins w:id="68" w:author="Zuzana Hušeková" w:date="2021-06-16T12:53:00Z"/>
          <w:rFonts w:asciiTheme="minorHAnsi" w:eastAsiaTheme="minorEastAsia" w:hAnsiTheme="minorHAnsi" w:cstheme="minorBidi"/>
          <w:noProof/>
          <w:sz w:val="22"/>
          <w:szCs w:val="22"/>
          <w:lang w:eastAsia="sk-SK"/>
        </w:rPr>
      </w:pPr>
      <w:ins w:id="69" w:author="Zuzana Hušeková" w:date="2021-06-16T12:53:00Z">
        <w:r w:rsidRPr="00877C63">
          <w:rPr>
            <w:rStyle w:val="Hypertextovprepojenie"/>
            <w:noProof/>
          </w:rPr>
          <w:fldChar w:fldCharType="begin"/>
        </w:r>
        <w:r w:rsidRPr="00877C63">
          <w:rPr>
            <w:rStyle w:val="Hypertextovprepojenie"/>
            <w:noProof/>
          </w:rPr>
          <w:instrText xml:space="preserve"> </w:instrText>
        </w:r>
        <w:r>
          <w:rPr>
            <w:noProof/>
          </w:rPr>
          <w:instrText>HYPERLINK \l "_Toc74740406"</w:instrText>
        </w:r>
        <w:r w:rsidRPr="00877C63">
          <w:rPr>
            <w:rStyle w:val="Hypertextovprepojenie"/>
            <w:noProof/>
          </w:rPr>
          <w:instrText xml:space="preserve"> </w:instrText>
        </w:r>
        <w:r w:rsidRPr="00877C63">
          <w:rPr>
            <w:rStyle w:val="Hypertextovprepojenie"/>
            <w:noProof/>
          </w:rPr>
          <w:fldChar w:fldCharType="separate"/>
        </w:r>
        <w:r w:rsidRPr="00877C63">
          <w:rPr>
            <w:rStyle w:val="Hypertextovprepojenie"/>
            <w:noProof/>
          </w:rPr>
          <w:t>2.1.2</w:t>
        </w:r>
        <w:r>
          <w:rPr>
            <w:rFonts w:asciiTheme="minorHAnsi" w:eastAsiaTheme="minorEastAsia" w:hAnsiTheme="minorHAnsi" w:cstheme="minorBidi"/>
            <w:noProof/>
            <w:sz w:val="22"/>
            <w:szCs w:val="22"/>
            <w:lang w:eastAsia="sk-SK"/>
          </w:rPr>
          <w:tab/>
        </w:r>
        <w:r w:rsidRPr="00877C63">
          <w:rPr>
            <w:rStyle w:val="Hypertextovprepojenie"/>
            <w:noProof/>
          </w:rPr>
          <w:t>Na čo nezabudnúť po podpise zmluvy</w:t>
        </w:r>
        <w:r>
          <w:rPr>
            <w:noProof/>
            <w:webHidden/>
          </w:rPr>
          <w:tab/>
        </w:r>
        <w:r>
          <w:rPr>
            <w:noProof/>
            <w:webHidden/>
          </w:rPr>
          <w:fldChar w:fldCharType="begin"/>
        </w:r>
        <w:r>
          <w:rPr>
            <w:noProof/>
            <w:webHidden/>
          </w:rPr>
          <w:instrText xml:space="preserve"> PAGEREF _Toc74740406 \h </w:instrText>
        </w:r>
      </w:ins>
      <w:r>
        <w:rPr>
          <w:noProof/>
          <w:webHidden/>
        </w:rPr>
      </w:r>
      <w:r>
        <w:rPr>
          <w:noProof/>
          <w:webHidden/>
        </w:rPr>
        <w:fldChar w:fldCharType="separate"/>
      </w:r>
      <w:ins w:id="70" w:author="Zuzana Hušeková" w:date="2021-06-16T12:53:00Z">
        <w:r>
          <w:rPr>
            <w:noProof/>
            <w:webHidden/>
          </w:rPr>
          <w:t>19</w:t>
        </w:r>
        <w:r>
          <w:rPr>
            <w:noProof/>
            <w:webHidden/>
          </w:rPr>
          <w:fldChar w:fldCharType="end"/>
        </w:r>
        <w:r w:rsidRPr="00877C63">
          <w:rPr>
            <w:rStyle w:val="Hypertextovprepojenie"/>
            <w:noProof/>
          </w:rPr>
          <w:fldChar w:fldCharType="end"/>
        </w:r>
      </w:ins>
    </w:p>
    <w:p w14:paraId="21B08D17" w14:textId="77777777" w:rsidR="00CF086A" w:rsidRDefault="00CF086A">
      <w:pPr>
        <w:pStyle w:val="Obsah2"/>
        <w:tabs>
          <w:tab w:val="left" w:pos="960"/>
          <w:tab w:val="right" w:leader="dot" w:pos="9060"/>
        </w:tabs>
        <w:rPr>
          <w:ins w:id="71" w:author="Zuzana Hušeková" w:date="2021-06-16T12:53:00Z"/>
          <w:rFonts w:asciiTheme="minorHAnsi" w:eastAsiaTheme="minorEastAsia" w:hAnsiTheme="minorHAnsi" w:cstheme="minorBidi"/>
          <w:noProof/>
          <w:sz w:val="22"/>
          <w:szCs w:val="22"/>
          <w:lang w:eastAsia="sk-SK"/>
        </w:rPr>
      </w:pPr>
      <w:ins w:id="72" w:author="Zuzana Hušeková" w:date="2021-06-16T12:53:00Z">
        <w:r w:rsidRPr="00877C63">
          <w:rPr>
            <w:rStyle w:val="Hypertextovprepojenie"/>
            <w:noProof/>
          </w:rPr>
          <w:fldChar w:fldCharType="begin"/>
        </w:r>
        <w:r w:rsidRPr="00877C63">
          <w:rPr>
            <w:rStyle w:val="Hypertextovprepojenie"/>
            <w:noProof/>
          </w:rPr>
          <w:instrText xml:space="preserve"> </w:instrText>
        </w:r>
        <w:r>
          <w:rPr>
            <w:noProof/>
          </w:rPr>
          <w:instrText>HYPERLINK \l "_Toc74740407"</w:instrText>
        </w:r>
        <w:r w:rsidRPr="00877C63">
          <w:rPr>
            <w:rStyle w:val="Hypertextovprepojenie"/>
            <w:noProof/>
          </w:rPr>
          <w:instrText xml:space="preserve"> </w:instrText>
        </w:r>
        <w:r w:rsidRPr="00877C63">
          <w:rPr>
            <w:rStyle w:val="Hypertextovprepojenie"/>
            <w:noProof/>
          </w:rPr>
          <w:fldChar w:fldCharType="separate"/>
        </w:r>
        <w:r w:rsidRPr="00877C63">
          <w:rPr>
            <w:rStyle w:val="Hypertextovprepojenie"/>
            <w:noProof/>
          </w:rPr>
          <w:t>2.2</w:t>
        </w:r>
        <w:r>
          <w:rPr>
            <w:rFonts w:asciiTheme="minorHAnsi" w:eastAsiaTheme="minorEastAsia" w:hAnsiTheme="minorHAnsi" w:cstheme="minorBidi"/>
            <w:noProof/>
            <w:sz w:val="22"/>
            <w:szCs w:val="22"/>
            <w:lang w:eastAsia="sk-SK"/>
          </w:rPr>
          <w:tab/>
        </w:r>
        <w:r w:rsidRPr="00877C63">
          <w:rPr>
            <w:rStyle w:val="Hypertextovprepojenie"/>
            <w:noProof/>
          </w:rPr>
          <w:t>Monitorovanie projektu</w:t>
        </w:r>
        <w:r>
          <w:rPr>
            <w:noProof/>
            <w:webHidden/>
          </w:rPr>
          <w:tab/>
        </w:r>
        <w:r>
          <w:rPr>
            <w:noProof/>
            <w:webHidden/>
          </w:rPr>
          <w:fldChar w:fldCharType="begin"/>
        </w:r>
        <w:r>
          <w:rPr>
            <w:noProof/>
            <w:webHidden/>
          </w:rPr>
          <w:instrText xml:space="preserve"> PAGEREF _Toc74740407 \h </w:instrText>
        </w:r>
      </w:ins>
      <w:r>
        <w:rPr>
          <w:noProof/>
          <w:webHidden/>
        </w:rPr>
      </w:r>
      <w:r>
        <w:rPr>
          <w:noProof/>
          <w:webHidden/>
        </w:rPr>
        <w:fldChar w:fldCharType="separate"/>
      </w:r>
      <w:ins w:id="73" w:author="Zuzana Hušeková" w:date="2021-06-16T12:53:00Z">
        <w:r>
          <w:rPr>
            <w:noProof/>
            <w:webHidden/>
          </w:rPr>
          <w:t>21</w:t>
        </w:r>
        <w:r>
          <w:rPr>
            <w:noProof/>
            <w:webHidden/>
          </w:rPr>
          <w:fldChar w:fldCharType="end"/>
        </w:r>
        <w:r w:rsidRPr="00877C63">
          <w:rPr>
            <w:rStyle w:val="Hypertextovprepojenie"/>
            <w:noProof/>
          </w:rPr>
          <w:fldChar w:fldCharType="end"/>
        </w:r>
      </w:ins>
    </w:p>
    <w:p w14:paraId="0D216B59" w14:textId="77777777" w:rsidR="00CF086A" w:rsidRDefault="00CF086A">
      <w:pPr>
        <w:pStyle w:val="Obsah2"/>
        <w:tabs>
          <w:tab w:val="left" w:pos="960"/>
          <w:tab w:val="right" w:leader="dot" w:pos="9060"/>
        </w:tabs>
        <w:rPr>
          <w:ins w:id="74" w:author="Zuzana Hušeková" w:date="2021-06-16T12:53:00Z"/>
          <w:rFonts w:asciiTheme="minorHAnsi" w:eastAsiaTheme="minorEastAsia" w:hAnsiTheme="minorHAnsi" w:cstheme="minorBidi"/>
          <w:noProof/>
          <w:sz w:val="22"/>
          <w:szCs w:val="22"/>
          <w:lang w:eastAsia="sk-SK"/>
        </w:rPr>
      </w:pPr>
      <w:ins w:id="75" w:author="Zuzana Hušeková" w:date="2021-06-16T12:53:00Z">
        <w:r w:rsidRPr="00877C63">
          <w:rPr>
            <w:rStyle w:val="Hypertextovprepojenie"/>
            <w:noProof/>
          </w:rPr>
          <w:fldChar w:fldCharType="begin"/>
        </w:r>
        <w:r w:rsidRPr="00877C63">
          <w:rPr>
            <w:rStyle w:val="Hypertextovprepojenie"/>
            <w:noProof/>
          </w:rPr>
          <w:instrText xml:space="preserve"> </w:instrText>
        </w:r>
        <w:r>
          <w:rPr>
            <w:noProof/>
          </w:rPr>
          <w:instrText>HYPERLINK \l "_Toc74740408"</w:instrText>
        </w:r>
        <w:r w:rsidRPr="00877C63">
          <w:rPr>
            <w:rStyle w:val="Hypertextovprepojenie"/>
            <w:noProof/>
          </w:rPr>
          <w:instrText xml:space="preserve"> </w:instrText>
        </w:r>
        <w:r w:rsidRPr="00877C63">
          <w:rPr>
            <w:rStyle w:val="Hypertextovprepojenie"/>
            <w:noProof/>
          </w:rPr>
          <w:fldChar w:fldCharType="separate"/>
        </w:r>
        <w:r w:rsidRPr="00877C63">
          <w:rPr>
            <w:rStyle w:val="Hypertextovprepojenie"/>
            <w:noProof/>
          </w:rPr>
          <w:t>2.3</w:t>
        </w:r>
        <w:r>
          <w:rPr>
            <w:rFonts w:asciiTheme="minorHAnsi" w:eastAsiaTheme="minorEastAsia" w:hAnsiTheme="minorHAnsi" w:cstheme="minorBidi"/>
            <w:noProof/>
            <w:sz w:val="22"/>
            <w:szCs w:val="22"/>
            <w:lang w:eastAsia="sk-SK"/>
          </w:rPr>
          <w:tab/>
        </w:r>
        <w:r w:rsidRPr="00877C63">
          <w:rPr>
            <w:rStyle w:val="Hypertextovprepojenie"/>
            <w:noProof/>
          </w:rPr>
          <w:t>Zmena zmluvy o NFP</w:t>
        </w:r>
        <w:r>
          <w:rPr>
            <w:noProof/>
            <w:webHidden/>
          </w:rPr>
          <w:tab/>
        </w:r>
        <w:r>
          <w:rPr>
            <w:noProof/>
            <w:webHidden/>
          </w:rPr>
          <w:fldChar w:fldCharType="begin"/>
        </w:r>
        <w:r>
          <w:rPr>
            <w:noProof/>
            <w:webHidden/>
          </w:rPr>
          <w:instrText xml:space="preserve"> PAGEREF _Toc74740408 \h </w:instrText>
        </w:r>
      </w:ins>
      <w:r>
        <w:rPr>
          <w:noProof/>
          <w:webHidden/>
        </w:rPr>
      </w:r>
      <w:r>
        <w:rPr>
          <w:noProof/>
          <w:webHidden/>
        </w:rPr>
        <w:fldChar w:fldCharType="separate"/>
      </w:r>
      <w:ins w:id="76" w:author="Zuzana Hušeková" w:date="2021-06-16T12:53:00Z">
        <w:r>
          <w:rPr>
            <w:noProof/>
            <w:webHidden/>
          </w:rPr>
          <w:t>26</w:t>
        </w:r>
        <w:r>
          <w:rPr>
            <w:noProof/>
            <w:webHidden/>
          </w:rPr>
          <w:fldChar w:fldCharType="end"/>
        </w:r>
        <w:r w:rsidRPr="00877C63">
          <w:rPr>
            <w:rStyle w:val="Hypertextovprepojenie"/>
            <w:noProof/>
          </w:rPr>
          <w:fldChar w:fldCharType="end"/>
        </w:r>
      </w:ins>
    </w:p>
    <w:p w14:paraId="561FED74" w14:textId="77777777" w:rsidR="00CF086A" w:rsidRDefault="00CF086A">
      <w:pPr>
        <w:pStyle w:val="Obsah3"/>
        <w:rPr>
          <w:ins w:id="77" w:author="Zuzana Hušeková" w:date="2021-06-16T12:53:00Z"/>
          <w:rFonts w:asciiTheme="minorHAnsi" w:eastAsiaTheme="minorEastAsia" w:hAnsiTheme="minorHAnsi" w:cstheme="minorBidi"/>
          <w:noProof/>
          <w:sz w:val="22"/>
          <w:szCs w:val="22"/>
          <w:lang w:eastAsia="sk-SK"/>
        </w:rPr>
      </w:pPr>
      <w:ins w:id="78" w:author="Zuzana Hušeková" w:date="2021-06-16T12:53:00Z">
        <w:r w:rsidRPr="00877C63">
          <w:rPr>
            <w:rStyle w:val="Hypertextovprepojenie"/>
            <w:noProof/>
          </w:rPr>
          <w:fldChar w:fldCharType="begin"/>
        </w:r>
        <w:r w:rsidRPr="00877C63">
          <w:rPr>
            <w:rStyle w:val="Hypertextovprepojenie"/>
            <w:noProof/>
          </w:rPr>
          <w:instrText xml:space="preserve"> </w:instrText>
        </w:r>
        <w:r>
          <w:rPr>
            <w:noProof/>
          </w:rPr>
          <w:instrText>HYPERLINK \l "_Toc74740409"</w:instrText>
        </w:r>
        <w:r w:rsidRPr="00877C63">
          <w:rPr>
            <w:rStyle w:val="Hypertextovprepojenie"/>
            <w:noProof/>
          </w:rPr>
          <w:instrText xml:space="preserve"> </w:instrText>
        </w:r>
        <w:r w:rsidRPr="00877C63">
          <w:rPr>
            <w:rStyle w:val="Hypertextovprepojenie"/>
            <w:noProof/>
          </w:rPr>
          <w:fldChar w:fldCharType="separate"/>
        </w:r>
        <w:r w:rsidRPr="00877C63">
          <w:rPr>
            <w:rStyle w:val="Hypertextovprepojenie"/>
            <w:noProof/>
          </w:rPr>
          <w:t>2.3.1</w:t>
        </w:r>
        <w:r>
          <w:rPr>
            <w:rFonts w:asciiTheme="minorHAnsi" w:eastAsiaTheme="minorEastAsia" w:hAnsiTheme="minorHAnsi" w:cstheme="minorBidi"/>
            <w:noProof/>
            <w:sz w:val="22"/>
            <w:szCs w:val="22"/>
            <w:lang w:eastAsia="sk-SK"/>
          </w:rPr>
          <w:tab/>
        </w:r>
        <w:r w:rsidRPr="00877C63">
          <w:rPr>
            <w:rStyle w:val="Hypertextovprepojenie"/>
            <w:noProof/>
          </w:rPr>
          <w:t>Charakter zmien a spôsob posudzovania zmien</w:t>
        </w:r>
        <w:r>
          <w:rPr>
            <w:noProof/>
            <w:webHidden/>
          </w:rPr>
          <w:tab/>
        </w:r>
        <w:r>
          <w:rPr>
            <w:noProof/>
            <w:webHidden/>
          </w:rPr>
          <w:fldChar w:fldCharType="begin"/>
        </w:r>
        <w:r>
          <w:rPr>
            <w:noProof/>
            <w:webHidden/>
          </w:rPr>
          <w:instrText xml:space="preserve"> PAGEREF _Toc74740409 \h </w:instrText>
        </w:r>
      </w:ins>
      <w:r>
        <w:rPr>
          <w:noProof/>
          <w:webHidden/>
        </w:rPr>
      </w:r>
      <w:r>
        <w:rPr>
          <w:noProof/>
          <w:webHidden/>
        </w:rPr>
        <w:fldChar w:fldCharType="separate"/>
      </w:r>
      <w:ins w:id="79" w:author="Zuzana Hušeková" w:date="2021-06-16T12:53:00Z">
        <w:r>
          <w:rPr>
            <w:noProof/>
            <w:webHidden/>
          </w:rPr>
          <w:t>26</w:t>
        </w:r>
        <w:r>
          <w:rPr>
            <w:noProof/>
            <w:webHidden/>
          </w:rPr>
          <w:fldChar w:fldCharType="end"/>
        </w:r>
        <w:r w:rsidRPr="00877C63">
          <w:rPr>
            <w:rStyle w:val="Hypertextovprepojenie"/>
            <w:noProof/>
          </w:rPr>
          <w:fldChar w:fldCharType="end"/>
        </w:r>
      </w:ins>
    </w:p>
    <w:p w14:paraId="21E556DB" w14:textId="77777777" w:rsidR="00CF086A" w:rsidRDefault="00CF086A">
      <w:pPr>
        <w:pStyle w:val="Obsah3"/>
        <w:rPr>
          <w:ins w:id="80" w:author="Zuzana Hušeková" w:date="2021-06-16T12:53:00Z"/>
          <w:rFonts w:asciiTheme="minorHAnsi" w:eastAsiaTheme="minorEastAsia" w:hAnsiTheme="minorHAnsi" w:cstheme="minorBidi"/>
          <w:noProof/>
          <w:sz w:val="22"/>
          <w:szCs w:val="22"/>
          <w:lang w:eastAsia="sk-SK"/>
        </w:rPr>
      </w:pPr>
      <w:ins w:id="81" w:author="Zuzana Hušeková" w:date="2021-06-16T12:53:00Z">
        <w:r w:rsidRPr="00877C63">
          <w:rPr>
            <w:rStyle w:val="Hypertextovprepojenie"/>
            <w:noProof/>
          </w:rPr>
          <w:fldChar w:fldCharType="begin"/>
        </w:r>
        <w:r w:rsidRPr="00877C63">
          <w:rPr>
            <w:rStyle w:val="Hypertextovprepojenie"/>
            <w:noProof/>
          </w:rPr>
          <w:instrText xml:space="preserve"> </w:instrText>
        </w:r>
        <w:r>
          <w:rPr>
            <w:noProof/>
          </w:rPr>
          <w:instrText>HYPERLINK \l "_Toc74740410"</w:instrText>
        </w:r>
        <w:r w:rsidRPr="00877C63">
          <w:rPr>
            <w:rStyle w:val="Hypertextovprepojenie"/>
            <w:noProof/>
          </w:rPr>
          <w:instrText xml:space="preserve"> </w:instrText>
        </w:r>
        <w:r w:rsidRPr="00877C63">
          <w:rPr>
            <w:rStyle w:val="Hypertextovprepojenie"/>
            <w:noProof/>
          </w:rPr>
          <w:fldChar w:fldCharType="separate"/>
        </w:r>
        <w:r w:rsidRPr="00877C63">
          <w:rPr>
            <w:rStyle w:val="Hypertextovprepojenie"/>
            <w:noProof/>
          </w:rPr>
          <w:t>2.3.2</w:t>
        </w:r>
        <w:r>
          <w:rPr>
            <w:rFonts w:asciiTheme="minorHAnsi" w:eastAsiaTheme="minorEastAsia" w:hAnsiTheme="minorHAnsi" w:cstheme="minorBidi"/>
            <w:noProof/>
            <w:sz w:val="22"/>
            <w:szCs w:val="22"/>
            <w:lang w:eastAsia="sk-SK"/>
          </w:rPr>
          <w:tab/>
        </w:r>
        <w:r w:rsidRPr="00877C63">
          <w:rPr>
            <w:rStyle w:val="Hypertextovprepojenie"/>
            <w:noProof/>
          </w:rPr>
          <w:t>Administrácia zmenového konania</w:t>
        </w:r>
        <w:r>
          <w:rPr>
            <w:noProof/>
            <w:webHidden/>
          </w:rPr>
          <w:tab/>
        </w:r>
        <w:r>
          <w:rPr>
            <w:noProof/>
            <w:webHidden/>
          </w:rPr>
          <w:fldChar w:fldCharType="begin"/>
        </w:r>
        <w:r>
          <w:rPr>
            <w:noProof/>
            <w:webHidden/>
          </w:rPr>
          <w:instrText xml:space="preserve"> PAGEREF _Toc74740410 \h </w:instrText>
        </w:r>
      </w:ins>
      <w:r>
        <w:rPr>
          <w:noProof/>
          <w:webHidden/>
        </w:rPr>
      </w:r>
      <w:r>
        <w:rPr>
          <w:noProof/>
          <w:webHidden/>
        </w:rPr>
        <w:fldChar w:fldCharType="separate"/>
      </w:r>
      <w:ins w:id="82" w:author="Zuzana Hušeková" w:date="2021-06-16T12:53:00Z">
        <w:r>
          <w:rPr>
            <w:noProof/>
            <w:webHidden/>
          </w:rPr>
          <w:t>29</w:t>
        </w:r>
        <w:r>
          <w:rPr>
            <w:noProof/>
            <w:webHidden/>
          </w:rPr>
          <w:fldChar w:fldCharType="end"/>
        </w:r>
        <w:r w:rsidRPr="00877C63">
          <w:rPr>
            <w:rStyle w:val="Hypertextovprepojenie"/>
            <w:noProof/>
          </w:rPr>
          <w:fldChar w:fldCharType="end"/>
        </w:r>
      </w:ins>
    </w:p>
    <w:p w14:paraId="7641CF9F" w14:textId="77777777" w:rsidR="00CF086A" w:rsidRDefault="00CF086A">
      <w:pPr>
        <w:pStyle w:val="Obsah3"/>
        <w:rPr>
          <w:ins w:id="83" w:author="Zuzana Hušeková" w:date="2021-06-16T12:53:00Z"/>
          <w:rFonts w:asciiTheme="minorHAnsi" w:eastAsiaTheme="minorEastAsia" w:hAnsiTheme="minorHAnsi" w:cstheme="minorBidi"/>
          <w:noProof/>
          <w:sz w:val="22"/>
          <w:szCs w:val="22"/>
          <w:lang w:eastAsia="sk-SK"/>
        </w:rPr>
      </w:pPr>
      <w:ins w:id="84" w:author="Zuzana Hušeková" w:date="2021-06-16T12:53:00Z">
        <w:r w:rsidRPr="00877C63">
          <w:rPr>
            <w:rStyle w:val="Hypertextovprepojenie"/>
            <w:noProof/>
          </w:rPr>
          <w:fldChar w:fldCharType="begin"/>
        </w:r>
        <w:r w:rsidRPr="00877C63">
          <w:rPr>
            <w:rStyle w:val="Hypertextovprepojenie"/>
            <w:noProof/>
          </w:rPr>
          <w:instrText xml:space="preserve"> </w:instrText>
        </w:r>
        <w:r>
          <w:rPr>
            <w:noProof/>
          </w:rPr>
          <w:instrText>HYPERLINK \l "_Toc74740411"</w:instrText>
        </w:r>
        <w:r w:rsidRPr="00877C63">
          <w:rPr>
            <w:rStyle w:val="Hypertextovprepojenie"/>
            <w:noProof/>
          </w:rPr>
          <w:instrText xml:space="preserve"> </w:instrText>
        </w:r>
        <w:r w:rsidRPr="00877C63">
          <w:rPr>
            <w:rStyle w:val="Hypertextovprepojenie"/>
            <w:noProof/>
          </w:rPr>
          <w:fldChar w:fldCharType="separate"/>
        </w:r>
        <w:r w:rsidRPr="00877C63">
          <w:rPr>
            <w:rStyle w:val="Hypertextovprepojenie"/>
            <w:noProof/>
          </w:rPr>
          <w:t>2.3.3</w:t>
        </w:r>
        <w:r>
          <w:rPr>
            <w:rFonts w:asciiTheme="minorHAnsi" w:eastAsiaTheme="minorEastAsia" w:hAnsiTheme="minorHAnsi" w:cstheme="minorBidi"/>
            <w:noProof/>
            <w:sz w:val="22"/>
            <w:szCs w:val="22"/>
            <w:lang w:eastAsia="sk-SK"/>
          </w:rPr>
          <w:tab/>
        </w:r>
        <w:r w:rsidRPr="00877C63">
          <w:rPr>
            <w:rStyle w:val="Hypertextovprepojenie"/>
            <w:noProof/>
          </w:rPr>
          <w:t>Ukončenie zmluvného vzťahu</w:t>
        </w:r>
        <w:r>
          <w:rPr>
            <w:noProof/>
            <w:webHidden/>
          </w:rPr>
          <w:tab/>
        </w:r>
        <w:r>
          <w:rPr>
            <w:noProof/>
            <w:webHidden/>
          </w:rPr>
          <w:fldChar w:fldCharType="begin"/>
        </w:r>
        <w:r>
          <w:rPr>
            <w:noProof/>
            <w:webHidden/>
          </w:rPr>
          <w:instrText xml:space="preserve"> PAGEREF _Toc74740411 \h </w:instrText>
        </w:r>
      </w:ins>
      <w:r>
        <w:rPr>
          <w:noProof/>
          <w:webHidden/>
        </w:rPr>
      </w:r>
      <w:r>
        <w:rPr>
          <w:noProof/>
          <w:webHidden/>
        </w:rPr>
        <w:fldChar w:fldCharType="separate"/>
      </w:r>
      <w:ins w:id="85" w:author="Zuzana Hušeková" w:date="2021-06-16T12:53:00Z">
        <w:r>
          <w:rPr>
            <w:noProof/>
            <w:webHidden/>
          </w:rPr>
          <w:t>31</w:t>
        </w:r>
        <w:r>
          <w:rPr>
            <w:noProof/>
            <w:webHidden/>
          </w:rPr>
          <w:fldChar w:fldCharType="end"/>
        </w:r>
        <w:r w:rsidRPr="00877C63">
          <w:rPr>
            <w:rStyle w:val="Hypertextovprepojenie"/>
            <w:noProof/>
          </w:rPr>
          <w:fldChar w:fldCharType="end"/>
        </w:r>
      </w:ins>
    </w:p>
    <w:p w14:paraId="55C6EC37" w14:textId="77777777" w:rsidR="00CF086A" w:rsidRDefault="00CF086A">
      <w:pPr>
        <w:pStyle w:val="Obsah2"/>
        <w:tabs>
          <w:tab w:val="left" w:pos="960"/>
          <w:tab w:val="right" w:leader="dot" w:pos="9060"/>
        </w:tabs>
        <w:rPr>
          <w:ins w:id="86" w:author="Zuzana Hušeková" w:date="2021-06-16T12:53:00Z"/>
          <w:rFonts w:asciiTheme="minorHAnsi" w:eastAsiaTheme="minorEastAsia" w:hAnsiTheme="minorHAnsi" w:cstheme="minorBidi"/>
          <w:noProof/>
          <w:sz w:val="22"/>
          <w:szCs w:val="22"/>
          <w:lang w:eastAsia="sk-SK"/>
        </w:rPr>
      </w:pPr>
      <w:ins w:id="87" w:author="Zuzana Hušeková" w:date="2021-06-16T12:53:00Z">
        <w:r w:rsidRPr="00877C63">
          <w:rPr>
            <w:rStyle w:val="Hypertextovprepojenie"/>
            <w:noProof/>
          </w:rPr>
          <w:fldChar w:fldCharType="begin"/>
        </w:r>
        <w:r w:rsidRPr="00877C63">
          <w:rPr>
            <w:rStyle w:val="Hypertextovprepojenie"/>
            <w:noProof/>
          </w:rPr>
          <w:instrText xml:space="preserve"> </w:instrText>
        </w:r>
        <w:r>
          <w:rPr>
            <w:noProof/>
          </w:rPr>
          <w:instrText>HYPERLINK \l "_Toc74740412"</w:instrText>
        </w:r>
        <w:r w:rsidRPr="00877C63">
          <w:rPr>
            <w:rStyle w:val="Hypertextovprepojenie"/>
            <w:noProof/>
          </w:rPr>
          <w:instrText xml:space="preserve"> </w:instrText>
        </w:r>
        <w:r w:rsidRPr="00877C63">
          <w:rPr>
            <w:rStyle w:val="Hypertextovprepojenie"/>
            <w:noProof/>
          </w:rPr>
          <w:fldChar w:fldCharType="separate"/>
        </w:r>
        <w:r w:rsidRPr="00877C63">
          <w:rPr>
            <w:rStyle w:val="Hypertextovprepojenie"/>
            <w:noProof/>
          </w:rPr>
          <w:t>2.4</w:t>
        </w:r>
        <w:r>
          <w:rPr>
            <w:rFonts w:asciiTheme="minorHAnsi" w:eastAsiaTheme="minorEastAsia" w:hAnsiTheme="minorHAnsi" w:cstheme="minorBidi"/>
            <w:noProof/>
            <w:sz w:val="22"/>
            <w:szCs w:val="22"/>
            <w:lang w:eastAsia="sk-SK"/>
          </w:rPr>
          <w:tab/>
        </w:r>
        <w:r w:rsidRPr="00877C63">
          <w:rPr>
            <w:rStyle w:val="Hypertextovprepojenie"/>
            <w:noProof/>
          </w:rPr>
          <w:t>Finančné riadenie</w:t>
        </w:r>
        <w:r>
          <w:rPr>
            <w:noProof/>
            <w:webHidden/>
          </w:rPr>
          <w:tab/>
        </w:r>
        <w:r>
          <w:rPr>
            <w:noProof/>
            <w:webHidden/>
          </w:rPr>
          <w:fldChar w:fldCharType="begin"/>
        </w:r>
        <w:r>
          <w:rPr>
            <w:noProof/>
            <w:webHidden/>
          </w:rPr>
          <w:instrText xml:space="preserve"> PAGEREF _Toc74740412 \h </w:instrText>
        </w:r>
      </w:ins>
      <w:r>
        <w:rPr>
          <w:noProof/>
          <w:webHidden/>
        </w:rPr>
      </w:r>
      <w:r>
        <w:rPr>
          <w:noProof/>
          <w:webHidden/>
        </w:rPr>
        <w:fldChar w:fldCharType="separate"/>
      </w:r>
      <w:ins w:id="88" w:author="Zuzana Hušeková" w:date="2021-06-16T12:53:00Z">
        <w:r>
          <w:rPr>
            <w:noProof/>
            <w:webHidden/>
          </w:rPr>
          <w:t>32</w:t>
        </w:r>
        <w:r>
          <w:rPr>
            <w:noProof/>
            <w:webHidden/>
          </w:rPr>
          <w:fldChar w:fldCharType="end"/>
        </w:r>
        <w:r w:rsidRPr="00877C63">
          <w:rPr>
            <w:rStyle w:val="Hypertextovprepojenie"/>
            <w:noProof/>
          </w:rPr>
          <w:fldChar w:fldCharType="end"/>
        </w:r>
      </w:ins>
    </w:p>
    <w:p w14:paraId="4B60D1B9" w14:textId="77777777" w:rsidR="00CF086A" w:rsidRDefault="00CF086A">
      <w:pPr>
        <w:pStyle w:val="Obsah3"/>
        <w:rPr>
          <w:ins w:id="89" w:author="Zuzana Hušeková" w:date="2021-06-16T12:53:00Z"/>
          <w:rFonts w:asciiTheme="minorHAnsi" w:eastAsiaTheme="minorEastAsia" w:hAnsiTheme="minorHAnsi" w:cstheme="minorBidi"/>
          <w:noProof/>
          <w:sz w:val="22"/>
          <w:szCs w:val="22"/>
          <w:lang w:eastAsia="sk-SK"/>
        </w:rPr>
      </w:pPr>
      <w:ins w:id="90" w:author="Zuzana Hušeková" w:date="2021-06-16T12:53:00Z">
        <w:r w:rsidRPr="00877C63">
          <w:rPr>
            <w:rStyle w:val="Hypertextovprepojenie"/>
            <w:noProof/>
          </w:rPr>
          <w:fldChar w:fldCharType="begin"/>
        </w:r>
        <w:r w:rsidRPr="00877C63">
          <w:rPr>
            <w:rStyle w:val="Hypertextovprepojenie"/>
            <w:noProof/>
          </w:rPr>
          <w:instrText xml:space="preserve"> </w:instrText>
        </w:r>
        <w:r>
          <w:rPr>
            <w:noProof/>
          </w:rPr>
          <w:instrText>HYPERLINK \l "_Toc74740413"</w:instrText>
        </w:r>
        <w:r w:rsidRPr="00877C63">
          <w:rPr>
            <w:rStyle w:val="Hypertextovprepojenie"/>
            <w:noProof/>
          </w:rPr>
          <w:instrText xml:space="preserve"> </w:instrText>
        </w:r>
        <w:r w:rsidRPr="00877C63">
          <w:rPr>
            <w:rStyle w:val="Hypertextovprepojenie"/>
            <w:noProof/>
          </w:rPr>
          <w:fldChar w:fldCharType="separate"/>
        </w:r>
        <w:r w:rsidRPr="00877C63">
          <w:rPr>
            <w:rStyle w:val="Hypertextovprepojenie"/>
            <w:noProof/>
          </w:rPr>
          <w:t>2.4.1</w:t>
        </w:r>
        <w:r>
          <w:rPr>
            <w:rFonts w:asciiTheme="minorHAnsi" w:eastAsiaTheme="minorEastAsia" w:hAnsiTheme="minorHAnsi" w:cstheme="minorBidi"/>
            <w:noProof/>
            <w:sz w:val="22"/>
            <w:szCs w:val="22"/>
            <w:lang w:eastAsia="sk-SK"/>
          </w:rPr>
          <w:tab/>
        </w:r>
        <w:r w:rsidRPr="00877C63">
          <w:rPr>
            <w:rStyle w:val="Hypertextovprepojenie"/>
            <w:noProof/>
          </w:rPr>
          <w:t>Vedenie účtovníctva</w:t>
        </w:r>
        <w:r>
          <w:rPr>
            <w:noProof/>
            <w:webHidden/>
          </w:rPr>
          <w:tab/>
        </w:r>
        <w:r>
          <w:rPr>
            <w:noProof/>
            <w:webHidden/>
          </w:rPr>
          <w:fldChar w:fldCharType="begin"/>
        </w:r>
        <w:r>
          <w:rPr>
            <w:noProof/>
            <w:webHidden/>
          </w:rPr>
          <w:instrText xml:space="preserve"> PAGEREF _Toc74740413 \h </w:instrText>
        </w:r>
      </w:ins>
      <w:r>
        <w:rPr>
          <w:noProof/>
          <w:webHidden/>
        </w:rPr>
      </w:r>
      <w:r>
        <w:rPr>
          <w:noProof/>
          <w:webHidden/>
        </w:rPr>
        <w:fldChar w:fldCharType="separate"/>
      </w:r>
      <w:ins w:id="91" w:author="Zuzana Hušeková" w:date="2021-06-16T12:53:00Z">
        <w:r>
          <w:rPr>
            <w:noProof/>
            <w:webHidden/>
          </w:rPr>
          <w:t>32</w:t>
        </w:r>
        <w:r>
          <w:rPr>
            <w:noProof/>
            <w:webHidden/>
          </w:rPr>
          <w:fldChar w:fldCharType="end"/>
        </w:r>
        <w:r w:rsidRPr="00877C63">
          <w:rPr>
            <w:rStyle w:val="Hypertextovprepojenie"/>
            <w:noProof/>
          </w:rPr>
          <w:fldChar w:fldCharType="end"/>
        </w:r>
      </w:ins>
    </w:p>
    <w:p w14:paraId="5C5A7495" w14:textId="77777777" w:rsidR="00CF086A" w:rsidRDefault="00CF086A">
      <w:pPr>
        <w:pStyle w:val="Obsah3"/>
        <w:rPr>
          <w:ins w:id="92" w:author="Zuzana Hušeková" w:date="2021-06-16T12:53:00Z"/>
          <w:rFonts w:asciiTheme="minorHAnsi" w:eastAsiaTheme="minorEastAsia" w:hAnsiTheme="minorHAnsi" w:cstheme="minorBidi"/>
          <w:noProof/>
          <w:sz w:val="22"/>
          <w:szCs w:val="22"/>
          <w:lang w:eastAsia="sk-SK"/>
        </w:rPr>
      </w:pPr>
      <w:ins w:id="93" w:author="Zuzana Hušeková" w:date="2021-06-16T12:53:00Z">
        <w:r w:rsidRPr="00877C63">
          <w:rPr>
            <w:rStyle w:val="Hypertextovprepojenie"/>
            <w:noProof/>
          </w:rPr>
          <w:fldChar w:fldCharType="begin"/>
        </w:r>
        <w:r w:rsidRPr="00877C63">
          <w:rPr>
            <w:rStyle w:val="Hypertextovprepojenie"/>
            <w:noProof/>
          </w:rPr>
          <w:instrText xml:space="preserve"> </w:instrText>
        </w:r>
        <w:r>
          <w:rPr>
            <w:noProof/>
          </w:rPr>
          <w:instrText>HYPERLINK \l "_Toc74740414"</w:instrText>
        </w:r>
        <w:r w:rsidRPr="00877C63">
          <w:rPr>
            <w:rStyle w:val="Hypertextovprepojenie"/>
            <w:noProof/>
          </w:rPr>
          <w:instrText xml:space="preserve"> </w:instrText>
        </w:r>
        <w:r w:rsidRPr="00877C63">
          <w:rPr>
            <w:rStyle w:val="Hypertextovprepojenie"/>
            <w:noProof/>
          </w:rPr>
          <w:fldChar w:fldCharType="separate"/>
        </w:r>
        <w:r w:rsidRPr="00877C63">
          <w:rPr>
            <w:rStyle w:val="Hypertextovprepojenie"/>
            <w:noProof/>
          </w:rPr>
          <w:t>2.4.2</w:t>
        </w:r>
        <w:r>
          <w:rPr>
            <w:rFonts w:asciiTheme="minorHAnsi" w:eastAsiaTheme="minorEastAsia" w:hAnsiTheme="minorHAnsi" w:cstheme="minorBidi"/>
            <w:noProof/>
            <w:sz w:val="22"/>
            <w:szCs w:val="22"/>
            <w:lang w:eastAsia="sk-SK"/>
          </w:rPr>
          <w:tab/>
        </w:r>
        <w:r w:rsidRPr="00877C63">
          <w:rPr>
            <w:rStyle w:val="Hypertextovprepojenie"/>
            <w:noProof/>
          </w:rPr>
          <w:t>Účty a platby prijímateľa</w:t>
        </w:r>
        <w:r>
          <w:rPr>
            <w:noProof/>
            <w:webHidden/>
          </w:rPr>
          <w:tab/>
        </w:r>
        <w:r>
          <w:rPr>
            <w:noProof/>
            <w:webHidden/>
          </w:rPr>
          <w:fldChar w:fldCharType="begin"/>
        </w:r>
        <w:r>
          <w:rPr>
            <w:noProof/>
            <w:webHidden/>
          </w:rPr>
          <w:instrText xml:space="preserve"> PAGEREF _Toc74740414 \h </w:instrText>
        </w:r>
      </w:ins>
      <w:r>
        <w:rPr>
          <w:noProof/>
          <w:webHidden/>
        </w:rPr>
      </w:r>
      <w:r>
        <w:rPr>
          <w:noProof/>
          <w:webHidden/>
        </w:rPr>
        <w:fldChar w:fldCharType="separate"/>
      </w:r>
      <w:ins w:id="94" w:author="Zuzana Hušeková" w:date="2021-06-16T12:53:00Z">
        <w:r>
          <w:rPr>
            <w:noProof/>
            <w:webHidden/>
          </w:rPr>
          <w:t>34</w:t>
        </w:r>
        <w:r>
          <w:rPr>
            <w:noProof/>
            <w:webHidden/>
          </w:rPr>
          <w:fldChar w:fldCharType="end"/>
        </w:r>
        <w:r w:rsidRPr="00877C63">
          <w:rPr>
            <w:rStyle w:val="Hypertextovprepojenie"/>
            <w:noProof/>
          </w:rPr>
          <w:fldChar w:fldCharType="end"/>
        </w:r>
      </w:ins>
    </w:p>
    <w:p w14:paraId="153751D2" w14:textId="77777777" w:rsidR="00CF086A" w:rsidRDefault="00CF086A">
      <w:pPr>
        <w:pStyle w:val="Obsah3"/>
        <w:rPr>
          <w:ins w:id="95" w:author="Zuzana Hušeková" w:date="2021-06-16T12:53:00Z"/>
          <w:rFonts w:asciiTheme="minorHAnsi" w:eastAsiaTheme="minorEastAsia" w:hAnsiTheme="minorHAnsi" w:cstheme="minorBidi"/>
          <w:noProof/>
          <w:sz w:val="22"/>
          <w:szCs w:val="22"/>
          <w:lang w:eastAsia="sk-SK"/>
        </w:rPr>
      </w:pPr>
      <w:ins w:id="96" w:author="Zuzana Hušeková" w:date="2021-06-16T12:53:00Z">
        <w:r w:rsidRPr="00877C63">
          <w:rPr>
            <w:rStyle w:val="Hypertextovprepojenie"/>
            <w:noProof/>
          </w:rPr>
          <w:fldChar w:fldCharType="begin"/>
        </w:r>
        <w:r w:rsidRPr="00877C63">
          <w:rPr>
            <w:rStyle w:val="Hypertextovprepojenie"/>
            <w:noProof/>
          </w:rPr>
          <w:instrText xml:space="preserve"> </w:instrText>
        </w:r>
        <w:r>
          <w:rPr>
            <w:noProof/>
          </w:rPr>
          <w:instrText>HYPERLINK \l "_Toc74740415"</w:instrText>
        </w:r>
        <w:r w:rsidRPr="00877C63">
          <w:rPr>
            <w:rStyle w:val="Hypertextovprepojenie"/>
            <w:noProof/>
          </w:rPr>
          <w:instrText xml:space="preserve"> </w:instrText>
        </w:r>
        <w:r w:rsidRPr="00877C63">
          <w:rPr>
            <w:rStyle w:val="Hypertextovprepojenie"/>
            <w:noProof/>
          </w:rPr>
          <w:fldChar w:fldCharType="separate"/>
        </w:r>
        <w:r w:rsidRPr="00877C63">
          <w:rPr>
            <w:rStyle w:val="Hypertextovprepojenie"/>
            <w:noProof/>
          </w:rPr>
          <w:t>2.4.3</w:t>
        </w:r>
        <w:r>
          <w:rPr>
            <w:rFonts w:asciiTheme="minorHAnsi" w:eastAsiaTheme="minorEastAsia" w:hAnsiTheme="minorHAnsi" w:cstheme="minorBidi"/>
            <w:noProof/>
            <w:sz w:val="22"/>
            <w:szCs w:val="22"/>
            <w:lang w:eastAsia="sk-SK"/>
          </w:rPr>
          <w:tab/>
        </w:r>
        <w:r w:rsidRPr="00877C63">
          <w:rPr>
            <w:rStyle w:val="Hypertextovprepojenie"/>
            <w:noProof/>
          </w:rPr>
          <w:t>Oprávnenosť výdavkov</w:t>
        </w:r>
        <w:r>
          <w:rPr>
            <w:noProof/>
            <w:webHidden/>
          </w:rPr>
          <w:tab/>
        </w:r>
        <w:r>
          <w:rPr>
            <w:noProof/>
            <w:webHidden/>
          </w:rPr>
          <w:fldChar w:fldCharType="begin"/>
        </w:r>
        <w:r>
          <w:rPr>
            <w:noProof/>
            <w:webHidden/>
          </w:rPr>
          <w:instrText xml:space="preserve"> PAGEREF _Toc74740415 \h </w:instrText>
        </w:r>
      </w:ins>
      <w:r>
        <w:rPr>
          <w:noProof/>
          <w:webHidden/>
        </w:rPr>
      </w:r>
      <w:r>
        <w:rPr>
          <w:noProof/>
          <w:webHidden/>
        </w:rPr>
        <w:fldChar w:fldCharType="separate"/>
      </w:r>
      <w:ins w:id="97" w:author="Zuzana Hušeková" w:date="2021-06-16T12:53:00Z">
        <w:r>
          <w:rPr>
            <w:noProof/>
            <w:webHidden/>
          </w:rPr>
          <w:t>37</w:t>
        </w:r>
        <w:r>
          <w:rPr>
            <w:noProof/>
            <w:webHidden/>
          </w:rPr>
          <w:fldChar w:fldCharType="end"/>
        </w:r>
        <w:r w:rsidRPr="00877C63">
          <w:rPr>
            <w:rStyle w:val="Hypertextovprepojenie"/>
            <w:noProof/>
          </w:rPr>
          <w:fldChar w:fldCharType="end"/>
        </w:r>
      </w:ins>
    </w:p>
    <w:p w14:paraId="064AA907" w14:textId="77777777" w:rsidR="00CF086A" w:rsidRDefault="00CF086A">
      <w:pPr>
        <w:pStyle w:val="Obsah3"/>
        <w:rPr>
          <w:ins w:id="98" w:author="Zuzana Hušeková" w:date="2021-06-16T12:53:00Z"/>
          <w:rFonts w:asciiTheme="minorHAnsi" w:eastAsiaTheme="minorEastAsia" w:hAnsiTheme="minorHAnsi" w:cstheme="minorBidi"/>
          <w:noProof/>
          <w:sz w:val="22"/>
          <w:szCs w:val="22"/>
          <w:lang w:eastAsia="sk-SK"/>
        </w:rPr>
      </w:pPr>
      <w:ins w:id="99" w:author="Zuzana Hušeková" w:date="2021-06-16T12:53:00Z">
        <w:r w:rsidRPr="00877C63">
          <w:rPr>
            <w:rStyle w:val="Hypertextovprepojenie"/>
            <w:noProof/>
          </w:rPr>
          <w:fldChar w:fldCharType="begin"/>
        </w:r>
        <w:r w:rsidRPr="00877C63">
          <w:rPr>
            <w:rStyle w:val="Hypertextovprepojenie"/>
            <w:noProof/>
          </w:rPr>
          <w:instrText xml:space="preserve"> </w:instrText>
        </w:r>
        <w:r>
          <w:rPr>
            <w:noProof/>
          </w:rPr>
          <w:instrText>HYPERLINK \l "_Toc74740416"</w:instrText>
        </w:r>
        <w:r w:rsidRPr="00877C63">
          <w:rPr>
            <w:rStyle w:val="Hypertextovprepojenie"/>
            <w:noProof/>
          </w:rPr>
          <w:instrText xml:space="preserve"> </w:instrText>
        </w:r>
        <w:r w:rsidRPr="00877C63">
          <w:rPr>
            <w:rStyle w:val="Hypertextovprepojenie"/>
            <w:noProof/>
          </w:rPr>
          <w:fldChar w:fldCharType="separate"/>
        </w:r>
        <w:r w:rsidRPr="00877C63">
          <w:rPr>
            <w:rStyle w:val="Hypertextovprepojenie"/>
            <w:noProof/>
          </w:rPr>
          <w:t>2.4.4</w:t>
        </w:r>
        <w:r>
          <w:rPr>
            <w:rFonts w:asciiTheme="minorHAnsi" w:eastAsiaTheme="minorEastAsia" w:hAnsiTheme="minorHAnsi" w:cstheme="minorBidi"/>
            <w:noProof/>
            <w:sz w:val="22"/>
            <w:szCs w:val="22"/>
            <w:lang w:eastAsia="sk-SK"/>
          </w:rPr>
          <w:tab/>
        </w:r>
        <w:r w:rsidRPr="00877C63">
          <w:rPr>
            <w:rStyle w:val="Hypertextovprepojenie"/>
            <w:noProof/>
          </w:rPr>
          <w:t>Postupy pri žiadosti o platbu</w:t>
        </w:r>
        <w:r>
          <w:rPr>
            <w:noProof/>
            <w:webHidden/>
          </w:rPr>
          <w:tab/>
        </w:r>
        <w:r>
          <w:rPr>
            <w:noProof/>
            <w:webHidden/>
          </w:rPr>
          <w:fldChar w:fldCharType="begin"/>
        </w:r>
        <w:r>
          <w:rPr>
            <w:noProof/>
            <w:webHidden/>
          </w:rPr>
          <w:instrText xml:space="preserve"> PAGEREF _Toc74740416 \h </w:instrText>
        </w:r>
      </w:ins>
      <w:r>
        <w:rPr>
          <w:noProof/>
          <w:webHidden/>
        </w:rPr>
      </w:r>
      <w:r>
        <w:rPr>
          <w:noProof/>
          <w:webHidden/>
        </w:rPr>
        <w:fldChar w:fldCharType="separate"/>
      </w:r>
      <w:ins w:id="100" w:author="Zuzana Hušeková" w:date="2021-06-16T12:53:00Z">
        <w:r>
          <w:rPr>
            <w:noProof/>
            <w:webHidden/>
          </w:rPr>
          <w:t>64</w:t>
        </w:r>
        <w:r>
          <w:rPr>
            <w:noProof/>
            <w:webHidden/>
          </w:rPr>
          <w:fldChar w:fldCharType="end"/>
        </w:r>
        <w:r w:rsidRPr="00877C63">
          <w:rPr>
            <w:rStyle w:val="Hypertextovprepojenie"/>
            <w:noProof/>
          </w:rPr>
          <w:fldChar w:fldCharType="end"/>
        </w:r>
      </w:ins>
    </w:p>
    <w:p w14:paraId="79432CCF" w14:textId="77777777" w:rsidR="00CF086A" w:rsidRDefault="00CF086A">
      <w:pPr>
        <w:pStyle w:val="Obsah3"/>
        <w:rPr>
          <w:ins w:id="101" w:author="Zuzana Hušeková" w:date="2021-06-16T12:53:00Z"/>
          <w:rFonts w:asciiTheme="minorHAnsi" w:eastAsiaTheme="minorEastAsia" w:hAnsiTheme="minorHAnsi" w:cstheme="minorBidi"/>
          <w:noProof/>
          <w:sz w:val="22"/>
          <w:szCs w:val="22"/>
          <w:lang w:eastAsia="sk-SK"/>
        </w:rPr>
      </w:pPr>
      <w:ins w:id="102" w:author="Zuzana Hušeková" w:date="2021-06-16T12:53:00Z">
        <w:r w:rsidRPr="00877C63">
          <w:rPr>
            <w:rStyle w:val="Hypertextovprepojenie"/>
            <w:noProof/>
          </w:rPr>
          <w:fldChar w:fldCharType="begin"/>
        </w:r>
        <w:r w:rsidRPr="00877C63">
          <w:rPr>
            <w:rStyle w:val="Hypertextovprepojenie"/>
            <w:noProof/>
          </w:rPr>
          <w:instrText xml:space="preserve"> </w:instrText>
        </w:r>
        <w:r>
          <w:rPr>
            <w:noProof/>
          </w:rPr>
          <w:instrText>HYPERLINK \l "_Toc74740417"</w:instrText>
        </w:r>
        <w:r w:rsidRPr="00877C63">
          <w:rPr>
            <w:rStyle w:val="Hypertextovprepojenie"/>
            <w:noProof/>
          </w:rPr>
          <w:instrText xml:space="preserve"> </w:instrText>
        </w:r>
        <w:r w:rsidRPr="00877C63">
          <w:rPr>
            <w:rStyle w:val="Hypertextovprepojenie"/>
            <w:noProof/>
          </w:rPr>
          <w:fldChar w:fldCharType="separate"/>
        </w:r>
        <w:r w:rsidRPr="00877C63">
          <w:rPr>
            <w:rStyle w:val="Hypertextovprepojenie"/>
            <w:noProof/>
          </w:rPr>
          <w:t>2.4.5</w:t>
        </w:r>
        <w:r>
          <w:rPr>
            <w:rFonts w:asciiTheme="minorHAnsi" w:eastAsiaTheme="minorEastAsia" w:hAnsiTheme="minorHAnsi" w:cstheme="minorBidi"/>
            <w:noProof/>
            <w:sz w:val="22"/>
            <w:szCs w:val="22"/>
            <w:lang w:eastAsia="sk-SK"/>
          </w:rPr>
          <w:tab/>
        </w:r>
        <w:r w:rsidRPr="00877C63">
          <w:rPr>
            <w:rStyle w:val="Hypertextovprepojenie"/>
            <w:noProof/>
          </w:rPr>
          <w:t>Špecifiká jednotlivých systémov financovania</w:t>
        </w:r>
        <w:r>
          <w:rPr>
            <w:noProof/>
            <w:webHidden/>
          </w:rPr>
          <w:tab/>
        </w:r>
        <w:r>
          <w:rPr>
            <w:noProof/>
            <w:webHidden/>
          </w:rPr>
          <w:fldChar w:fldCharType="begin"/>
        </w:r>
        <w:r>
          <w:rPr>
            <w:noProof/>
            <w:webHidden/>
          </w:rPr>
          <w:instrText xml:space="preserve"> PAGEREF _Toc74740417 \h </w:instrText>
        </w:r>
      </w:ins>
      <w:r>
        <w:rPr>
          <w:noProof/>
          <w:webHidden/>
        </w:rPr>
      </w:r>
      <w:r>
        <w:rPr>
          <w:noProof/>
          <w:webHidden/>
        </w:rPr>
        <w:fldChar w:fldCharType="separate"/>
      </w:r>
      <w:ins w:id="103" w:author="Zuzana Hušeková" w:date="2021-06-16T12:53:00Z">
        <w:r>
          <w:rPr>
            <w:noProof/>
            <w:webHidden/>
          </w:rPr>
          <w:t>65</w:t>
        </w:r>
        <w:r>
          <w:rPr>
            <w:noProof/>
            <w:webHidden/>
          </w:rPr>
          <w:fldChar w:fldCharType="end"/>
        </w:r>
        <w:r w:rsidRPr="00877C63">
          <w:rPr>
            <w:rStyle w:val="Hypertextovprepojenie"/>
            <w:noProof/>
          </w:rPr>
          <w:fldChar w:fldCharType="end"/>
        </w:r>
      </w:ins>
    </w:p>
    <w:p w14:paraId="211AF50A" w14:textId="77777777" w:rsidR="00CF086A" w:rsidRDefault="00CF086A">
      <w:pPr>
        <w:pStyle w:val="Obsah3"/>
        <w:rPr>
          <w:ins w:id="104" w:author="Zuzana Hušeková" w:date="2021-06-16T12:53:00Z"/>
          <w:rFonts w:asciiTheme="minorHAnsi" w:eastAsiaTheme="minorEastAsia" w:hAnsiTheme="minorHAnsi" w:cstheme="minorBidi"/>
          <w:noProof/>
          <w:sz w:val="22"/>
          <w:szCs w:val="22"/>
          <w:lang w:eastAsia="sk-SK"/>
        </w:rPr>
      </w:pPr>
      <w:ins w:id="105" w:author="Zuzana Hušeková" w:date="2021-06-16T12:53:00Z">
        <w:r w:rsidRPr="00877C63">
          <w:rPr>
            <w:rStyle w:val="Hypertextovprepojenie"/>
            <w:noProof/>
          </w:rPr>
          <w:fldChar w:fldCharType="begin"/>
        </w:r>
        <w:r w:rsidRPr="00877C63">
          <w:rPr>
            <w:rStyle w:val="Hypertextovprepojenie"/>
            <w:noProof/>
          </w:rPr>
          <w:instrText xml:space="preserve"> </w:instrText>
        </w:r>
        <w:r>
          <w:rPr>
            <w:noProof/>
          </w:rPr>
          <w:instrText>HYPERLINK \l "_Toc74740418"</w:instrText>
        </w:r>
        <w:r w:rsidRPr="00877C63">
          <w:rPr>
            <w:rStyle w:val="Hypertextovprepojenie"/>
            <w:noProof/>
          </w:rPr>
          <w:instrText xml:space="preserve"> </w:instrText>
        </w:r>
        <w:r w:rsidRPr="00877C63">
          <w:rPr>
            <w:rStyle w:val="Hypertextovprepojenie"/>
            <w:noProof/>
          </w:rPr>
          <w:fldChar w:fldCharType="separate"/>
        </w:r>
        <w:r w:rsidRPr="00877C63">
          <w:rPr>
            <w:rStyle w:val="Hypertextovprepojenie"/>
            <w:noProof/>
            <w:lang w:eastAsia="cs-CZ"/>
          </w:rPr>
          <w:t>2.4.6</w:t>
        </w:r>
        <w:r>
          <w:rPr>
            <w:rFonts w:asciiTheme="minorHAnsi" w:eastAsiaTheme="minorEastAsia" w:hAnsiTheme="minorHAnsi" w:cstheme="minorBidi"/>
            <w:noProof/>
            <w:sz w:val="22"/>
            <w:szCs w:val="22"/>
            <w:lang w:eastAsia="sk-SK"/>
          </w:rPr>
          <w:tab/>
        </w:r>
        <w:r w:rsidRPr="00877C63">
          <w:rPr>
            <w:rStyle w:val="Hypertextovprepojenie"/>
            <w:caps/>
            <w:noProof/>
            <w:lang w:eastAsia="cs-CZ"/>
          </w:rPr>
          <w:t>Ú</w:t>
        </w:r>
        <w:r w:rsidRPr="00877C63">
          <w:rPr>
            <w:rStyle w:val="Hypertextovprepojenie"/>
            <w:noProof/>
            <w:lang w:eastAsia="cs-CZ"/>
          </w:rPr>
          <w:t>čtovné doklady a ich prílohy</w:t>
        </w:r>
        <w:r>
          <w:rPr>
            <w:noProof/>
            <w:webHidden/>
          </w:rPr>
          <w:tab/>
        </w:r>
        <w:r>
          <w:rPr>
            <w:noProof/>
            <w:webHidden/>
          </w:rPr>
          <w:fldChar w:fldCharType="begin"/>
        </w:r>
        <w:r>
          <w:rPr>
            <w:noProof/>
            <w:webHidden/>
          </w:rPr>
          <w:instrText xml:space="preserve"> PAGEREF _Toc74740418 \h </w:instrText>
        </w:r>
      </w:ins>
      <w:r>
        <w:rPr>
          <w:noProof/>
          <w:webHidden/>
        </w:rPr>
      </w:r>
      <w:r>
        <w:rPr>
          <w:noProof/>
          <w:webHidden/>
        </w:rPr>
        <w:fldChar w:fldCharType="separate"/>
      </w:r>
      <w:ins w:id="106" w:author="Zuzana Hušeková" w:date="2021-06-16T12:53:00Z">
        <w:r>
          <w:rPr>
            <w:noProof/>
            <w:webHidden/>
          </w:rPr>
          <w:t>72</w:t>
        </w:r>
        <w:r>
          <w:rPr>
            <w:noProof/>
            <w:webHidden/>
          </w:rPr>
          <w:fldChar w:fldCharType="end"/>
        </w:r>
        <w:r w:rsidRPr="00877C63">
          <w:rPr>
            <w:rStyle w:val="Hypertextovprepojenie"/>
            <w:noProof/>
          </w:rPr>
          <w:fldChar w:fldCharType="end"/>
        </w:r>
      </w:ins>
    </w:p>
    <w:p w14:paraId="22375395" w14:textId="77777777" w:rsidR="00CF086A" w:rsidRDefault="00CF086A">
      <w:pPr>
        <w:pStyle w:val="Obsah3"/>
        <w:rPr>
          <w:ins w:id="107" w:author="Zuzana Hušeková" w:date="2021-06-16T12:53:00Z"/>
          <w:rFonts w:asciiTheme="minorHAnsi" w:eastAsiaTheme="minorEastAsia" w:hAnsiTheme="minorHAnsi" w:cstheme="minorBidi"/>
          <w:noProof/>
          <w:sz w:val="22"/>
          <w:szCs w:val="22"/>
          <w:lang w:eastAsia="sk-SK"/>
        </w:rPr>
      </w:pPr>
      <w:ins w:id="108" w:author="Zuzana Hušeková" w:date="2021-06-16T12:53:00Z">
        <w:r w:rsidRPr="00877C63">
          <w:rPr>
            <w:rStyle w:val="Hypertextovprepojenie"/>
            <w:noProof/>
          </w:rPr>
          <w:fldChar w:fldCharType="begin"/>
        </w:r>
        <w:r w:rsidRPr="00877C63">
          <w:rPr>
            <w:rStyle w:val="Hypertextovprepojenie"/>
            <w:noProof/>
          </w:rPr>
          <w:instrText xml:space="preserve"> </w:instrText>
        </w:r>
        <w:r>
          <w:rPr>
            <w:noProof/>
          </w:rPr>
          <w:instrText>HYPERLINK \l "_Toc74740419"</w:instrText>
        </w:r>
        <w:r w:rsidRPr="00877C63">
          <w:rPr>
            <w:rStyle w:val="Hypertextovprepojenie"/>
            <w:noProof/>
          </w:rPr>
          <w:instrText xml:space="preserve"> </w:instrText>
        </w:r>
        <w:r w:rsidRPr="00877C63">
          <w:rPr>
            <w:rStyle w:val="Hypertextovprepojenie"/>
            <w:noProof/>
          </w:rPr>
          <w:fldChar w:fldCharType="separate"/>
        </w:r>
        <w:r w:rsidRPr="00877C63">
          <w:rPr>
            <w:rStyle w:val="Hypertextovprepojenie"/>
            <w:noProof/>
          </w:rPr>
          <w:t>2.4.7</w:t>
        </w:r>
        <w:r>
          <w:rPr>
            <w:rFonts w:asciiTheme="minorHAnsi" w:eastAsiaTheme="minorEastAsia" w:hAnsiTheme="minorHAnsi" w:cstheme="minorBidi"/>
            <w:noProof/>
            <w:sz w:val="22"/>
            <w:szCs w:val="22"/>
            <w:lang w:eastAsia="sk-SK"/>
          </w:rPr>
          <w:tab/>
        </w:r>
        <w:r w:rsidRPr="00877C63">
          <w:rPr>
            <w:rStyle w:val="Hypertextovprepojenie"/>
            <w:noProof/>
          </w:rPr>
          <w:t>Nezrovnalosti a vysporiadanie finančných vzťahov</w:t>
        </w:r>
        <w:r>
          <w:rPr>
            <w:noProof/>
            <w:webHidden/>
          </w:rPr>
          <w:tab/>
        </w:r>
        <w:r>
          <w:rPr>
            <w:noProof/>
            <w:webHidden/>
          </w:rPr>
          <w:fldChar w:fldCharType="begin"/>
        </w:r>
        <w:r>
          <w:rPr>
            <w:noProof/>
            <w:webHidden/>
          </w:rPr>
          <w:instrText xml:space="preserve"> PAGEREF _Toc74740419 \h </w:instrText>
        </w:r>
      </w:ins>
      <w:r>
        <w:rPr>
          <w:noProof/>
          <w:webHidden/>
        </w:rPr>
      </w:r>
      <w:r>
        <w:rPr>
          <w:noProof/>
          <w:webHidden/>
        </w:rPr>
        <w:fldChar w:fldCharType="separate"/>
      </w:r>
      <w:ins w:id="109" w:author="Zuzana Hušeková" w:date="2021-06-16T12:53:00Z">
        <w:r>
          <w:rPr>
            <w:noProof/>
            <w:webHidden/>
          </w:rPr>
          <w:t>87</w:t>
        </w:r>
        <w:r>
          <w:rPr>
            <w:noProof/>
            <w:webHidden/>
          </w:rPr>
          <w:fldChar w:fldCharType="end"/>
        </w:r>
        <w:r w:rsidRPr="00877C63">
          <w:rPr>
            <w:rStyle w:val="Hypertextovprepojenie"/>
            <w:noProof/>
          </w:rPr>
          <w:fldChar w:fldCharType="end"/>
        </w:r>
      </w:ins>
    </w:p>
    <w:p w14:paraId="3F8E3187" w14:textId="77777777" w:rsidR="00CF086A" w:rsidRDefault="00CF086A">
      <w:pPr>
        <w:pStyle w:val="Obsah2"/>
        <w:tabs>
          <w:tab w:val="left" w:pos="960"/>
          <w:tab w:val="right" w:leader="dot" w:pos="9060"/>
        </w:tabs>
        <w:rPr>
          <w:ins w:id="110" w:author="Zuzana Hušeková" w:date="2021-06-16T12:53:00Z"/>
          <w:rFonts w:asciiTheme="minorHAnsi" w:eastAsiaTheme="minorEastAsia" w:hAnsiTheme="minorHAnsi" w:cstheme="minorBidi"/>
          <w:noProof/>
          <w:sz w:val="22"/>
          <w:szCs w:val="22"/>
          <w:lang w:eastAsia="sk-SK"/>
        </w:rPr>
      </w:pPr>
      <w:ins w:id="111" w:author="Zuzana Hušeková" w:date="2021-06-16T12:53:00Z">
        <w:r w:rsidRPr="00877C63">
          <w:rPr>
            <w:rStyle w:val="Hypertextovprepojenie"/>
            <w:noProof/>
          </w:rPr>
          <w:fldChar w:fldCharType="begin"/>
        </w:r>
        <w:r w:rsidRPr="00877C63">
          <w:rPr>
            <w:rStyle w:val="Hypertextovprepojenie"/>
            <w:noProof/>
          </w:rPr>
          <w:instrText xml:space="preserve"> </w:instrText>
        </w:r>
        <w:r>
          <w:rPr>
            <w:noProof/>
          </w:rPr>
          <w:instrText>HYPERLINK \l "_Toc74740420"</w:instrText>
        </w:r>
        <w:r w:rsidRPr="00877C63">
          <w:rPr>
            <w:rStyle w:val="Hypertextovprepojenie"/>
            <w:noProof/>
          </w:rPr>
          <w:instrText xml:space="preserve"> </w:instrText>
        </w:r>
        <w:r w:rsidRPr="00877C63">
          <w:rPr>
            <w:rStyle w:val="Hypertextovprepojenie"/>
            <w:noProof/>
          </w:rPr>
          <w:fldChar w:fldCharType="separate"/>
        </w:r>
        <w:r w:rsidRPr="00877C63">
          <w:rPr>
            <w:rStyle w:val="Hypertextovprepojenie"/>
            <w:noProof/>
          </w:rPr>
          <w:t>2.5</w:t>
        </w:r>
        <w:r>
          <w:rPr>
            <w:rFonts w:asciiTheme="minorHAnsi" w:eastAsiaTheme="minorEastAsia" w:hAnsiTheme="minorHAnsi" w:cstheme="minorBidi"/>
            <w:noProof/>
            <w:sz w:val="22"/>
            <w:szCs w:val="22"/>
            <w:lang w:eastAsia="sk-SK"/>
          </w:rPr>
          <w:tab/>
        </w:r>
        <w:r w:rsidRPr="00877C63">
          <w:rPr>
            <w:rStyle w:val="Hypertextovprepojenie"/>
            <w:noProof/>
          </w:rPr>
          <w:t>Verejné obstarávanie</w:t>
        </w:r>
        <w:r>
          <w:rPr>
            <w:noProof/>
            <w:webHidden/>
          </w:rPr>
          <w:tab/>
        </w:r>
        <w:r>
          <w:rPr>
            <w:noProof/>
            <w:webHidden/>
          </w:rPr>
          <w:fldChar w:fldCharType="begin"/>
        </w:r>
        <w:r>
          <w:rPr>
            <w:noProof/>
            <w:webHidden/>
          </w:rPr>
          <w:instrText xml:space="preserve"> PAGEREF _Toc74740420 \h </w:instrText>
        </w:r>
      </w:ins>
      <w:r>
        <w:rPr>
          <w:noProof/>
          <w:webHidden/>
        </w:rPr>
      </w:r>
      <w:r>
        <w:rPr>
          <w:noProof/>
          <w:webHidden/>
        </w:rPr>
        <w:fldChar w:fldCharType="separate"/>
      </w:r>
      <w:ins w:id="112" w:author="Zuzana Hušeková" w:date="2021-06-16T12:53:00Z">
        <w:r>
          <w:rPr>
            <w:noProof/>
            <w:webHidden/>
          </w:rPr>
          <w:t>92</w:t>
        </w:r>
        <w:r>
          <w:rPr>
            <w:noProof/>
            <w:webHidden/>
          </w:rPr>
          <w:fldChar w:fldCharType="end"/>
        </w:r>
        <w:r w:rsidRPr="00877C63">
          <w:rPr>
            <w:rStyle w:val="Hypertextovprepojenie"/>
            <w:noProof/>
          </w:rPr>
          <w:fldChar w:fldCharType="end"/>
        </w:r>
      </w:ins>
    </w:p>
    <w:p w14:paraId="4D0EDCF0" w14:textId="77777777" w:rsidR="00CF086A" w:rsidRDefault="00CF086A">
      <w:pPr>
        <w:pStyle w:val="Obsah1"/>
        <w:tabs>
          <w:tab w:val="left" w:pos="482"/>
          <w:tab w:val="right" w:leader="dot" w:pos="9060"/>
        </w:tabs>
        <w:rPr>
          <w:ins w:id="113" w:author="Zuzana Hušeková" w:date="2021-06-16T12:53:00Z"/>
          <w:rFonts w:asciiTheme="minorHAnsi" w:eastAsiaTheme="minorEastAsia" w:hAnsiTheme="minorHAnsi" w:cstheme="minorBidi"/>
          <w:noProof/>
          <w:sz w:val="22"/>
          <w:szCs w:val="22"/>
          <w:lang w:eastAsia="sk-SK"/>
        </w:rPr>
      </w:pPr>
      <w:ins w:id="114" w:author="Zuzana Hušeková" w:date="2021-06-16T12:53:00Z">
        <w:r w:rsidRPr="00877C63">
          <w:rPr>
            <w:rStyle w:val="Hypertextovprepojenie"/>
            <w:noProof/>
          </w:rPr>
          <w:lastRenderedPageBreak/>
          <w:fldChar w:fldCharType="begin"/>
        </w:r>
        <w:r w:rsidRPr="00877C63">
          <w:rPr>
            <w:rStyle w:val="Hypertextovprepojenie"/>
            <w:noProof/>
          </w:rPr>
          <w:instrText xml:space="preserve"> </w:instrText>
        </w:r>
        <w:r>
          <w:rPr>
            <w:noProof/>
          </w:rPr>
          <w:instrText>HYPERLINK \l "_Toc74740433"</w:instrText>
        </w:r>
        <w:r w:rsidRPr="00877C63">
          <w:rPr>
            <w:rStyle w:val="Hypertextovprepojenie"/>
            <w:noProof/>
          </w:rPr>
          <w:instrText xml:space="preserve"> </w:instrText>
        </w:r>
        <w:r w:rsidRPr="00877C63">
          <w:rPr>
            <w:rStyle w:val="Hypertextovprepojenie"/>
            <w:noProof/>
          </w:rPr>
          <w:fldChar w:fldCharType="separate"/>
        </w:r>
        <w:r w:rsidRPr="00877C63">
          <w:rPr>
            <w:rStyle w:val="Hypertextovprepojenie"/>
            <w:noProof/>
          </w:rPr>
          <w:t>3</w:t>
        </w:r>
        <w:r>
          <w:rPr>
            <w:rFonts w:asciiTheme="minorHAnsi" w:eastAsiaTheme="minorEastAsia" w:hAnsiTheme="minorHAnsi" w:cstheme="minorBidi"/>
            <w:noProof/>
            <w:sz w:val="22"/>
            <w:szCs w:val="22"/>
            <w:lang w:eastAsia="sk-SK"/>
          </w:rPr>
          <w:tab/>
        </w:r>
        <w:r w:rsidRPr="00877C63">
          <w:rPr>
            <w:rStyle w:val="Hypertextovprepojenie"/>
            <w:noProof/>
          </w:rPr>
          <w:t>Kontrola a overovanie oprávnenosti výdavkov</w:t>
        </w:r>
        <w:r>
          <w:rPr>
            <w:noProof/>
            <w:webHidden/>
          </w:rPr>
          <w:tab/>
        </w:r>
        <w:r>
          <w:rPr>
            <w:noProof/>
            <w:webHidden/>
          </w:rPr>
          <w:fldChar w:fldCharType="begin"/>
        </w:r>
        <w:r>
          <w:rPr>
            <w:noProof/>
            <w:webHidden/>
          </w:rPr>
          <w:instrText xml:space="preserve"> PAGEREF _Toc74740433 \h </w:instrText>
        </w:r>
      </w:ins>
      <w:r>
        <w:rPr>
          <w:noProof/>
          <w:webHidden/>
        </w:rPr>
      </w:r>
      <w:r>
        <w:rPr>
          <w:noProof/>
          <w:webHidden/>
        </w:rPr>
        <w:fldChar w:fldCharType="separate"/>
      </w:r>
      <w:ins w:id="115" w:author="Zuzana Hušeková" w:date="2021-06-16T12:53:00Z">
        <w:r>
          <w:rPr>
            <w:noProof/>
            <w:webHidden/>
          </w:rPr>
          <w:t>94</w:t>
        </w:r>
        <w:r>
          <w:rPr>
            <w:noProof/>
            <w:webHidden/>
          </w:rPr>
          <w:fldChar w:fldCharType="end"/>
        </w:r>
        <w:r w:rsidRPr="00877C63">
          <w:rPr>
            <w:rStyle w:val="Hypertextovprepojenie"/>
            <w:noProof/>
          </w:rPr>
          <w:fldChar w:fldCharType="end"/>
        </w:r>
      </w:ins>
    </w:p>
    <w:p w14:paraId="4E3EB54F" w14:textId="77777777" w:rsidR="00CF086A" w:rsidRDefault="00CF086A">
      <w:pPr>
        <w:pStyle w:val="Obsah2"/>
        <w:tabs>
          <w:tab w:val="left" w:pos="960"/>
          <w:tab w:val="right" w:leader="dot" w:pos="9060"/>
        </w:tabs>
        <w:rPr>
          <w:ins w:id="116" w:author="Zuzana Hušeková" w:date="2021-06-16T12:53:00Z"/>
          <w:rFonts w:asciiTheme="minorHAnsi" w:eastAsiaTheme="minorEastAsia" w:hAnsiTheme="minorHAnsi" w:cstheme="minorBidi"/>
          <w:noProof/>
          <w:sz w:val="22"/>
          <w:szCs w:val="22"/>
          <w:lang w:eastAsia="sk-SK"/>
        </w:rPr>
      </w:pPr>
      <w:ins w:id="117" w:author="Zuzana Hušeková" w:date="2021-06-16T12:53:00Z">
        <w:r w:rsidRPr="00877C63">
          <w:rPr>
            <w:rStyle w:val="Hypertextovprepojenie"/>
            <w:noProof/>
          </w:rPr>
          <w:fldChar w:fldCharType="begin"/>
        </w:r>
        <w:r w:rsidRPr="00877C63">
          <w:rPr>
            <w:rStyle w:val="Hypertextovprepojenie"/>
            <w:noProof/>
          </w:rPr>
          <w:instrText xml:space="preserve"> </w:instrText>
        </w:r>
        <w:r>
          <w:rPr>
            <w:noProof/>
          </w:rPr>
          <w:instrText>HYPERLINK \l "_Toc74740434"</w:instrText>
        </w:r>
        <w:r w:rsidRPr="00877C63">
          <w:rPr>
            <w:rStyle w:val="Hypertextovprepojenie"/>
            <w:noProof/>
          </w:rPr>
          <w:instrText xml:space="preserve"> </w:instrText>
        </w:r>
        <w:r w:rsidRPr="00877C63">
          <w:rPr>
            <w:rStyle w:val="Hypertextovprepojenie"/>
            <w:noProof/>
          </w:rPr>
          <w:fldChar w:fldCharType="separate"/>
        </w:r>
        <w:r w:rsidRPr="00877C63">
          <w:rPr>
            <w:rStyle w:val="Hypertextovprepojenie"/>
            <w:noProof/>
          </w:rPr>
          <w:t>3.1</w:t>
        </w:r>
        <w:r>
          <w:rPr>
            <w:rFonts w:asciiTheme="minorHAnsi" w:eastAsiaTheme="minorEastAsia" w:hAnsiTheme="minorHAnsi" w:cstheme="minorBidi"/>
            <w:noProof/>
            <w:sz w:val="22"/>
            <w:szCs w:val="22"/>
            <w:lang w:eastAsia="sk-SK"/>
          </w:rPr>
          <w:tab/>
        </w:r>
        <w:r w:rsidRPr="00877C63">
          <w:rPr>
            <w:rStyle w:val="Hypertextovprepojenie"/>
            <w:noProof/>
          </w:rPr>
          <w:t>Administratívna finančná kontrola</w:t>
        </w:r>
        <w:r>
          <w:rPr>
            <w:noProof/>
            <w:webHidden/>
          </w:rPr>
          <w:tab/>
        </w:r>
        <w:r>
          <w:rPr>
            <w:noProof/>
            <w:webHidden/>
          </w:rPr>
          <w:fldChar w:fldCharType="begin"/>
        </w:r>
        <w:r>
          <w:rPr>
            <w:noProof/>
            <w:webHidden/>
          </w:rPr>
          <w:instrText xml:space="preserve"> PAGEREF _Toc74740434 \h </w:instrText>
        </w:r>
      </w:ins>
      <w:r>
        <w:rPr>
          <w:noProof/>
          <w:webHidden/>
        </w:rPr>
      </w:r>
      <w:r>
        <w:rPr>
          <w:noProof/>
          <w:webHidden/>
        </w:rPr>
        <w:fldChar w:fldCharType="separate"/>
      </w:r>
      <w:ins w:id="118" w:author="Zuzana Hušeková" w:date="2021-06-16T12:53:00Z">
        <w:r>
          <w:rPr>
            <w:noProof/>
            <w:webHidden/>
          </w:rPr>
          <w:t>94</w:t>
        </w:r>
        <w:r>
          <w:rPr>
            <w:noProof/>
            <w:webHidden/>
          </w:rPr>
          <w:fldChar w:fldCharType="end"/>
        </w:r>
        <w:r w:rsidRPr="00877C63">
          <w:rPr>
            <w:rStyle w:val="Hypertextovprepojenie"/>
            <w:noProof/>
          </w:rPr>
          <w:fldChar w:fldCharType="end"/>
        </w:r>
      </w:ins>
    </w:p>
    <w:p w14:paraId="56BE7489" w14:textId="77777777" w:rsidR="00CF086A" w:rsidRDefault="00CF086A">
      <w:pPr>
        <w:pStyle w:val="Obsah2"/>
        <w:tabs>
          <w:tab w:val="left" w:pos="960"/>
          <w:tab w:val="right" w:leader="dot" w:pos="9060"/>
        </w:tabs>
        <w:rPr>
          <w:ins w:id="119" w:author="Zuzana Hušeková" w:date="2021-06-16T12:53:00Z"/>
          <w:rFonts w:asciiTheme="minorHAnsi" w:eastAsiaTheme="minorEastAsia" w:hAnsiTheme="minorHAnsi" w:cstheme="minorBidi"/>
          <w:noProof/>
          <w:sz w:val="22"/>
          <w:szCs w:val="22"/>
          <w:lang w:eastAsia="sk-SK"/>
        </w:rPr>
      </w:pPr>
      <w:ins w:id="120" w:author="Zuzana Hušeková" w:date="2021-06-16T12:53:00Z">
        <w:r w:rsidRPr="00877C63">
          <w:rPr>
            <w:rStyle w:val="Hypertextovprepojenie"/>
            <w:noProof/>
          </w:rPr>
          <w:fldChar w:fldCharType="begin"/>
        </w:r>
        <w:r w:rsidRPr="00877C63">
          <w:rPr>
            <w:rStyle w:val="Hypertextovprepojenie"/>
            <w:noProof/>
          </w:rPr>
          <w:instrText xml:space="preserve"> </w:instrText>
        </w:r>
        <w:r>
          <w:rPr>
            <w:noProof/>
          </w:rPr>
          <w:instrText>HYPERLINK \l "_Toc74740435"</w:instrText>
        </w:r>
        <w:r w:rsidRPr="00877C63">
          <w:rPr>
            <w:rStyle w:val="Hypertextovprepojenie"/>
            <w:noProof/>
          </w:rPr>
          <w:instrText xml:space="preserve"> </w:instrText>
        </w:r>
        <w:r w:rsidRPr="00877C63">
          <w:rPr>
            <w:rStyle w:val="Hypertextovprepojenie"/>
            <w:noProof/>
          </w:rPr>
          <w:fldChar w:fldCharType="separate"/>
        </w:r>
        <w:r w:rsidRPr="00877C63">
          <w:rPr>
            <w:rStyle w:val="Hypertextovprepojenie"/>
            <w:noProof/>
          </w:rPr>
          <w:t>3.2</w:t>
        </w:r>
        <w:r>
          <w:rPr>
            <w:rFonts w:asciiTheme="minorHAnsi" w:eastAsiaTheme="minorEastAsia" w:hAnsiTheme="minorHAnsi" w:cstheme="minorBidi"/>
            <w:noProof/>
            <w:sz w:val="22"/>
            <w:szCs w:val="22"/>
            <w:lang w:eastAsia="sk-SK"/>
          </w:rPr>
          <w:tab/>
        </w:r>
        <w:r w:rsidRPr="00877C63">
          <w:rPr>
            <w:rStyle w:val="Hypertextovprepojenie"/>
            <w:noProof/>
          </w:rPr>
          <w:t>Finančná kontrola na mieste</w:t>
        </w:r>
        <w:r>
          <w:rPr>
            <w:noProof/>
            <w:webHidden/>
          </w:rPr>
          <w:tab/>
        </w:r>
        <w:r>
          <w:rPr>
            <w:noProof/>
            <w:webHidden/>
          </w:rPr>
          <w:fldChar w:fldCharType="begin"/>
        </w:r>
        <w:r>
          <w:rPr>
            <w:noProof/>
            <w:webHidden/>
          </w:rPr>
          <w:instrText xml:space="preserve"> PAGEREF _Toc74740435 \h </w:instrText>
        </w:r>
      </w:ins>
      <w:r>
        <w:rPr>
          <w:noProof/>
          <w:webHidden/>
        </w:rPr>
      </w:r>
      <w:r>
        <w:rPr>
          <w:noProof/>
          <w:webHidden/>
        </w:rPr>
        <w:fldChar w:fldCharType="separate"/>
      </w:r>
      <w:ins w:id="121" w:author="Zuzana Hušeková" w:date="2021-06-16T12:53:00Z">
        <w:r>
          <w:rPr>
            <w:noProof/>
            <w:webHidden/>
          </w:rPr>
          <w:t>97</w:t>
        </w:r>
        <w:r>
          <w:rPr>
            <w:noProof/>
            <w:webHidden/>
          </w:rPr>
          <w:fldChar w:fldCharType="end"/>
        </w:r>
        <w:r w:rsidRPr="00877C63">
          <w:rPr>
            <w:rStyle w:val="Hypertextovprepojenie"/>
            <w:noProof/>
          </w:rPr>
          <w:fldChar w:fldCharType="end"/>
        </w:r>
      </w:ins>
    </w:p>
    <w:p w14:paraId="638987A1" w14:textId="77777777" w:rsidR="00CF086A" w:rsidRDefault="00CF086A">
      <w:pPr>
        <w:pStyle w:val="Obsah1"/>
        <w:tabs>
          <w:tab w:val="left" w:pos="482"/>
          <w:tab w:val="right" w:leader="dot" w:pos="9060"/>
        </w:tabs>
        <w:rPr>
          <w:ins w:id="122" w:author="Zuzana Hušeková" w:date="2021-06-16T12:53:00Z"/>
          <w:rFonts w:asciiTheme="minorHAnsi" w:eastAsiaTheme="minorEastAsia" w:hAnsiTheme="minorHAnsi" w:cstheme="minorBidi"/>
          <w:noProof/>
          <w:sz w:val="22"/>
          <w:szCs w:val="22"/>
          <w:lang w:eastAsia="sk-SK"/>
        </w:rPr>
      </w:pPr>
      <w:ins w:id="123" w:author="Zuzana Hušeková" w:date="2021-06-16T12:53:00Z">
        <w:r w:rsidRPr="00877C63">
          <w:rPr>
            <w:rStyle w:val="Hypertextovprepojenie"/>
            <w:noProof/>
          </w:rPr>
          <w:fldChar w:fldCharType="begin"/>
        </w:r>
        <w:r w:rsidRPr="00877C63">
          <w:rPr>
            <w:rStyle w:val="Hypertextovprepojenie"/>
            <w:noProof/>
          </w:rPr>
          <w:instrText xml:space="preserve"> </w:instrText>
        </w:r>
        <w:r>
          <w:rPr>
            <w:noProof/>
          </w:rPr>
          <w:instrText>HYPERLINK \l "_Toc74740436"</w:instrText>
        </w:r>
        <w:r w:rsidRPr="00877C63">
          <w:rPr>
            <w:rStyle w:val="Hypertextovprepojenie"/>
            <w:noProof/>
          </w:rPr>
          <w:instrText xml:space="preserve"> </w:instrText>
        </w:r>
        <w:r w:rsidRPr="00877C63">
          <w:rPr>
            <w:rStyle w:val="Hypertextovprepojenie"/>
            <w:noProof/>
          </w:rPr>
          <w:fldChar w:fldCharType="separate"/>
        </w:r>
        <w:r w:rsidRPr="00877C63">
          <w:rPr>
            <w:rStyle w:val="Hypertextovprepojenie"/>
            <w:noProof/>
          </w:rPr>
          <w:t>4</w:t>
        </w:r>
        <w:r>
          <w:rPr>
            <w:rFonts w:asciiTheme="minorHAnsi" w:eastAsiaTheme="minorEastAsia" w:hAnsiTheme="minorHAnsi" w:cstheme="minorBidi"/>
            <w:noProof/>
            <w:sz w:val="22"/>
            <w:szCs w:val="22"/>
            <w:lang w:eastAsia="sk-SK"/>
          </w:rPr>
          <w:tab/>
        </w:r>
        <w:r w:rsidRPr="00877C63">
          <w:rPr>
            <w:rStyle w:val="Hypertextovprepojenie"/>
            <w:noProof/>
          </w:rPr>
          <w:t>Prechodné a záverečné ustanovenia</w:t>
        </w:r>
        <w:r>
          <w:rPr>
            <w:noProof/>
            <w:webHidden/>
          </w:rPr>
          <w:tab/>
        </w:r>
        <w:r>
          <w:rPr>
            <w:noProof/>
            <w:webHidden/>
          </w:rPr>
          <w:fldChar w:fldCharType="begin"/>
        </w:r>
        <w:r>
          <w:rPr>
            <w:noProof/>
            <w:webHidden/>
          </w:rPr>
          <w:instrText xml:space="preserve"> PAGEREF _Toc74740436 \h </w:instrText>
        </w:r>
      </w:ins>
      <w:r>
        <w:rPr>
          <w:noProof/>
          <w:webHidden/>
        </w:rPr>
      </w:r>
      <w:r>
        <w:rPr>
          <w:noProof/>
          <w:webHidden/>
        </w:rPr>
        <w:fldChar w:fldCharType="separate"/>
      </w:r>
      <w:ins w:id="124" w:author="Zuzana Hušeková" w:date="2021-06-16T12:53:00Z">
        <w:r>
          <w:rPr>
            <w:noProof/>
            <w:webHidden/>
          </w:rPr>
          <w:t>104</w:t>
        </w:r>
        <w:r>
          <w:rPr>
            <w:noProof/>
            <w:webHidden/>
          </w:rPr>
          <w:fldChar w:fldCharType="end"/>
        </w:r>
        <w:r w:rsidRPr="00877C63">
          <w:rPr>
            <w:rStyle w:val="Hypertextovprepojenie"/>
            <w:noProof/>
          </w:rPr>
          <w:fldChar w:fldCharType="end"/>
        </w:r>
      </w:ins>
    </w:p>
    <w:p w14:paraId="2E251FDA" w14:textId="77777777" w:rsidR="00CF086A" w:rsidRDefault="00CF086A">
      <w:pPr>
        <w:pStyle w:val="Obsah1"/>
        <w:tabs>
          <w:tab w:val="left" w:pos="482"/>
          <w:tab w:val="right" w:leader="dot" w:pos="9060"/>
        </w:tabs>
        <w:rPr>
          <w:ins w:id="125" w:author="Zuzana Hušeková" w:date="2021-06-16T12:53:00Z"/>
          <w:rFonts w:asciiTheme="minorHAnsi" w:eastAsiaTheme="minorEastAsia" w:hAnsiTheme="minorHAnsi" w:cstheme="minorBidi"/>
          <w:noProof/>
          <w:sz w:val="22"/>
          <w:szCs w:val="22"/>
          <w:lang w:eastAsia="sk-SK"/>
        </w:rPr>
      </w:pPr>
      <w:ins w:id="126" w:author="Zuzana Hušeková" w:date="2021-06-16T12:53:00Z">
        <w:r w:rsidRPr="00877C63">
          <w:rPr>
            <w:rStyle w:val="Hypertextovprepojenie"/>
            <w:noProof/>
          </w:rPr>
          <w:fldChar w:fldCharType="begin"/>
        </w:r>
        <w:r w:rsidRPr="00877C63">
          <w:rPr>
            <w:rStyle w:val="Hypertextovprepojenie"/>
            <w:noProof/>
          </w:rPr>
          <w:instrText xml:space="preserve"> </w:instrText>
        </w:r>
        <w:r>
          <w:rPr>
            <w:noProof/>
          </w:rPr>
          <w:instrText>HYPERLINK \l "_Toc74740437"</w:instrText>
        </w:r>
        <w:r w:rsidRPr="00877C63">
          <w:rPr>
            <w:rStyle w:val="Hypertextovprepojenie"/>
            <w:noProof/>
          </w:rPr>
          <w:instrText xml:space="preserve"> </w:instrText>
        </w:r>
        <w:r w:rsidRPr="00877C63">
          <w:rPr>
            <w:rStyle w:val="Hypertextovprepojenie"/>
            <w:noProof/>
          </w:rPr>
          <w:fldChar w:fldCharType="separate"/>
        </w:r>
        <w:r w:rsidRPr="00877C63">
          <w:rPr>
            <w:rStyle w:val="Hypertextovprepojenie"/>
            <w:noProof/>
          </w:rPr>
          <w:t>5</w:t>
        </w:r>
        <w:r>
          <w:rPr>
            <w:rFonts w:asciiTheme="minorHAnsi" w:eastAsiaTheme="minorEastAsia" w:hAnsiTheme="minorHAnsi" w:cstheme="minorBidi"/>
            <w:noProof/>
            <w:sz w:val="22"/>
            <w:szCs w:val="22"/>
            <w:lang w:eastAsia="sk-SK"/>
          </w:rPr>
          <w:tab/>
        </w:r>
        <w:r w:rsidRPr="00877C63">
          <w:rPr>
            <w:rStyle w:val="Hypertextovprepojenie"/>
            <w:noProof/>
          </w:rPr>
          <w:t>Prílohy</w:t>
        </w:r>
        <w:r>
          <w:rPr>
            <w:noProof/>
            <w:webHidden/>
          </w:rPr>
          <w:tab/>
        </w:r>
        <w:r>
          <w:rPr>
            <w:noProof/>
            <w:webHidden/>
          </w:rPr>
          <w:fldChar w:fldCharType="begin"/>
        </w:r>
        <w:r>
          <w:rPr>
            <w:noProof/>
            <w:webHidden/>
          </w:rPr>
          <w:instrText xml:space="preserve"> PAGEREF _Toc74740437 \h </w:instrText>
        </w:r>
      </w:ins>
      <w:r>
        <w:rPr>
          <w:noProof/>
          <w:webHidden/>
        </w:rPr>
      </w:r>
      <w:r>
        <w:rPr>
          <w:noProof/>
          <w:webHidden/>
        </w:rPr>
        <w:fldChar w:fldCharType="separate"/>
      </w:r>
      <w:ins w:id="127" w:author="Zuzana Hušeková" w:date="2021-06-16T12:53:00Z">
        <w:r>
          <w:rPr>
            <w:noProof/>
            <w:webHidden/>
          </w:rPr>
          <w:t>105</w:t>
        </w:r>
        <w:r>
          <w:rPr>
            <w:noProof/>
            <w:webHidden/>
          </w:rPr>
          <w:fldChar w:fldCharType="end"/>
        </w:r>
        <w:r w:rsidRPr="00877C63">
          <w:rPr>
            <w:rStyle w:val="Hypertextovprepojenie"/>
            <w:noProof/>
          </w:rPr>
          <w:fldChar w:fldCharType="end"/>
        </w:r>
      </w:ins>
    </w:p>
    <w:p w14:paraId="6143CB68" w14:textId="109C44E8" w:rsidR="00CF086A" w:rsidRDefault="00CF086A">
      <w:pPr>
        <w:pStyle w:val="Obsah1"/>
        <w:tabs>
          <w:tab w:val="right" w:leader="dot" w:pos="9060"/>
        </w:tabs>
        <w:rPr>
          <w:ins w:id="128" w:author="Zuzana Hušeková" w:date="2021-06-16T12:53:00Z"/>
          <w:rFonts w:asciiTheme="minorHAnsi" w:eastAsiaTheme="minorEastAsia" w:hAnsiTheme="minorHAnsi" w:cstheme="minorBidi"/>
          <w:noProof/>
          <w:sz w:val="22"/>
          <w:szCs w:val="22"/>
          <w:lang w:eastAsia="sk-SK"/>
        </w:rPr>
      </w:pPr>
      <w:ins w:id="129" w:author="Zuzana Hušeková" w:date="2021-06-16T12:53:00Z">
        <w:r w:rsidRPr="00877C63">
          <w:rPr>
            <w:rStyle w:val="Hypertextovprepojenie"/>
            <w:noProof/>
          </w:rPr>
          <w:fldChar w:fldCharType="begin"/>
        </w:r>
        <w:r w:rsidRPr="00877C63">
          <w:rPr>
            <w:rStyle w:val="Hypertextovprepojenie"/>
            <w:noProof/>
          </w:rPr>
          <w:instrText xml:space="preserve"> </w:instrText>
        </w:r>
        <w:r>
          <w:rPr>
            <w:noProof/>
          </w:rPr>
          <w:instrText>HYPERLINK \l "_Toc74740438"</w:instrText>
        </w:r>
        <w:r w:rsidRPr="00877C63">
          <w:rPr>
            <w:rStyle w:val="Hypertextovprepojenie"/>
            <w:noProof/>
          </w:rPr>
          <w:instrText xml:space="preserve"> </w:instrText>
        </w:r>
        <w:r w:rsidRPr="00877C63">
          <w:rPr>
            <w:rStyle w:val="Hypertextovprepojenie"/>
            <w:noProof/>
          </w:rPr>
          <w:fldChar w:fldCharType="separate"/>
        </w:r>
        <w:r>
          <w:rPr>
            <w:rStyle w:val="Hypertextovprepojenie"/>
            <w:noProof/>
          </w:rPr>
          <w:t>6     S</w:t>
        </w:r>
        <w:r w:rsidRPr="00877C63">
          <w:rPr>
            <w:rStyle w:val="Hypertextovprepojenie"/>
            <w:noProof/>
          </w:rPr>
          <w:t>umár najčastejších identifikovaných chýb</w:t>
        </w:r>
        <w:r>
          <w:rPr>
            <w:noProof/>
            <w:webHidden/>
          </w:rPr>
          <w:tab/>
        </w:r>
        <w:r>
          <w:rPr>
            <w:noProof/>
            <w:webHidden/>
          </w:rPr>
          <w:fldChar w:fldCharType="begin"/>
        </w:r>
        <w:r>
          <w:rPr>
            <w:noProof/>
            <w:webHidden/>
          </w:rPr>
          <w:instrText xml:space="preserve"> PAGEREF _Toc74740438 \h </w:instrText>
        </w:r>
      </w:ins>
      <w:r>
        <w:rPr>
          <w:noProof/>
          <w:webHidden/>
        </w:rPr>
      </w:r>
      <w:r>
        <w:rPr>
          <w:noProof/>
          <w:webHidden/>
        </w:rPr>
        <w:fldChar w:fldCharType="separate"/>
      </w:r>
      <w:ins w:id="130" w:author="Zuzana Hušeková" w:date="2021-06-16T12:53:00Z">
        <w:r>
          <w:rPr>
            <w:noProof/>
            <w:webHidden/>
          </w:rPr>
          <w:t>107</w:t>
        </w:r>
        <w:r>
          <w:rPr>
            <w:noProof/>
            <w:webHidden/>
          </w:rPr>
          <w:fldChar w:fldCharType="end"/>
        </w:r>
        <w:r w:rsidRPr="00877C63">
          <w:rPr>
            <w:rStyle w:val="Hypertextovprepojenie"/>
            <w:noProof/>
          </w:rPr>
          <w:fldChar w:fldCharType="end"/>
        </w:r>
      </w:ins>
    </w:p>
    <w:p w14:paraId="1B38FF66" w14:textId="77777777" w:rsidR="006F425A" w:rsidRPr="00EB4F10" w:rsidDel="00CF086A" w:rsidRDefault="006F425A">
      <w:pPr>
        <w:pStyle w:val="Obsah1"/>
        <w:tabs>
          <w:tab w:val="left" w:pos="482"/>
          <w:tab w:val="right" w:leader="dot" w:pos="9060"/>
        </w:tabs>
        <w:rPr>
          <w:del w:id="131" w:author="Zuzana Hušeková" w:date="2021-06-16T12:53:00Z"/>
          <w:rFonts w:asciiTheme="minorHAnsi" w:eastAsiaTheme="minorEastAsia" w:hAnsiTheme="minorHAnsi" w:cstheme="minorBidi"/>
          <w:noProof/>
          <w:sz w:val="19"/>
          <w:szCs w:val="19"/>
          <w:lang w:eastAsia="sk-SK"/>
        </w:rPr>
      </w:pPr>
      <w:del w:id="132" w:author="Zuzana Hušeková" w:date="2021-06-16T12:53:00Z">
        <w:r w:rsidRPr="00CF086A" w:rsidDel="00CF086A">
          <w:rPr>
            <w:rPrChange w:id="133" w:author="Zuzana Hušeková" w:date="2021-06-16T12:53:00Z">
              <w:rPr>
                <w:rStyle w:val="Hypertextovprepojenie"/>
                <w:noProof/>
                <w:szCs w:val="19"/>
              </w:rPr>
            </w:rPrChange>
          </w:rPr>
          <w:delText>1</w:delText>
        </w:r>
        <w:r w:rsidRPr="00EB4F10" w:rsidDel="00CF086A">
          <w:rPr>
            <w:rFonts w:asciiTheme="minorHAnsi" w:eastAsiaTheme="minorEastAsia" w:hAnsiTheme="minorHAnsi" w:cstheme="minorBidi"/>
            <w:noProof/>
            <w:sz w:val="19"/>
            <w:szCs w:val="19"/>
            <w:lang w:eastAsia="sk-SK"/>
          </w:rPr>
          <w:tab/>
        </w:r>
        <w:r w:rsidRPr="00CF086A" w:rsidDel="00CF086A">
          <w:rPr>
            <w:rPrChange w:id="134" w:author="Zuzana Hušeková" w:date="2021-06-16T12:53:00Z">
              <w:rPr>
                <w:rStyle w:val="Hypertextovprepojenie"/>
                <w:noProof/>
                <w:szCs w:val="19"/>
              </w:rPr>
            </w:rPrChange>
          </w:rPr>
          <w:delText>Úvod</w:delText>
        </w:r>
        <w:r w:rsidRPr="00EB4F10" w:rsidDel="00CF086A">
          <w:rPr>
            <w:noProof/>
            <w:webHidden/>
            <w:sz w:val="19"/>
            <w:szCs w:val="19"/>
          </w:rPr>
          <w:tab/>
        </w:r>
        <w:r w:rsidR="006C0742" w:rsidDel="00CF086A">
          <w:rPr>
            <w:noProof/>
            <w:webHidden/>
            <w:sz w:val="19"/>
            <w:szCs w:val="19"/>
          </w:rPr>
          <w:delText>4</w:delText>
        </w:r>
      </w:del>
    </w:p>
    <w:p w14:paraId="74AAAA18" w14:textId="77777777" w:rsidR="006F425A" w:rsidRPr="00EB4F10" w:rsidDel="00CF086A" w:rsidRDefault="006F425A">
      <w:pPr>
        <w:pStyle w:val="Obsah2"/>
        <w:tabs>
          <w:tab w:val="left" w:pos="960"/>
          <w:tab w:val="right" w:leader="dot" w:pos="9060"/>
        </w:tabs>
        <w:rPr>
          <w:del w:id="135" w:author="Zuzana Hušeková" w:date="2021-06-16T12:53:00Z"/>
          <w:rFonts w:asciiTheme="minorHAnsi" w:eastAsiaTheme="minorEastAsia" w:hAnsiTheme="minorHAnsi" w:cstheme="minorBidi"/>
          <w:noProof/>
          <w:sz w:val="19"/>
          <w:szCs w:val="19"/>
          <w:lang w:eastAsia="sk-SK"/>
        </w:rPr>
      </w:pPr>
      <w:del w:id="136" w:author="Zuzana Hušeková" w:date="2021-06-16T12:53:00Z">
        <w:r w:rsidRPr="00CF086A" w:rsidDel="00CF086A">
          <w:rPr>
            <w:rPrChange w:id="137" w:author="Zuzana Hušeková" w:date="2021-06-16T12:53:00Z">
              <w:rPr>
                <w:rStyle w:val="Hypertextovprepojenie"/>
                <w:noProof/>
                <w:szCs w:val="19"/>
              </w:rPr>
            </w:rPrChange>
          </w:rPr>
          <w:delText>1.1</w:delText>
        </w:r>
        <w:r w:rsidRPr="00EB4F10" w:rsidDel="00CF086A">
          <w:rPr>
            <w:rFonts w:asciiTheme="minorHAnsi" w:eastAsiaTheme="minorEastAsia" w:hAnsiTheme="minorHAnsi" w:cstheme="minorBidi"/>
            <w:noProof/>
            <w:sz w:val="19"/>
            <w:szCs w:val="19"/>
            <w:lang w:eastAsia="sk-SK"/>
          </w:rPr>
          <w:tab/>
        </w:r>
        <w:r w:rsidRPr="00CF086A" w:rsidDel="00CF086A">
          <w:rPr>
            <w:rPrChange w:id="138" w:author="Zuzana Hušeková" w:date="2021-06-16T12:53:00Z">
              <w:rPr>
                <w:rStyle w:val="Hypertextovprepojenie"/>
                <w:noProof/>
                <w:szCs w:val="19"/>
              </w:rPr>
            </w:rPrChange>
          </w:rPr>
          <w:delText>Účinnosť príručky pre prijímateľa</w:delText>
        </w:r>
        <w:r w:rsidRPr="00EB4F10" w:rsidDel="00CF086A">
          <w:rPr>
            <w:noProof/>
            <w:webHidden/>
            <w:sz w:val="19"/>
            <w:szCs w:val="19"/>
          </w:rPr>
          <w:tab/>
        </w:r>
        <w:r w:rsidR="006C0742" w:rsidDel="00CF086A">
          <w:rPr>
            <w:noProof/>
            <w:webHidden/>
            <w:sz w:val="19"/>
            <w:szCs w:val="19"/>
          </w:rPr>
          <w:delText>4</w:delText>
        </w:r>
      </w:del>
    </w:p>
    <w:p w14:paraId="524C43D8" w14:textId="77777777" w:rsidR="006F425A" w:rsidRPr="00EB4F10" w:rsidDel="00CF086A" w:rsidRDefault="006F425A">
      <w:pPr>
        <w:pStyle w:val="Obsah2"/>
        <w:tabs>
          <w:tab w:val="left" w:pos="960"/>
          <w:tab w:val="right" w:leader="dot" w:pos="9060"/>
        </w:tabs>
        <w:rPr>
          <w:del w:id="139" w:author="Zuzana Hušeková" w:date="2021-06-16T12:53:00Z"/>
          <w:rFonts w:asciiTheme="minorHAnsi" w:eastAsiaTheme="minorEastAsia" w:hAnsiTheme="minorHAnsi" w:cstheme="minorBidi"/>
          <w:noProof/>
          <w:sz w:val="19"/>
          <w:szCs w:val="19"/>
          <w:lang w:eastAsia="sk-SK"/>
        </w:rPr>
      </w:pPr>
      <w:del w:id="140" w:author="Zuzana Hušeková" w:date="2021-06-16T12:53:00Z">
        <w:r w:rsidRPr="00CF086A" w:rsidDel="00CF086A">
          <w:rPr>
            <w:rPrChange w:id="141" w:author="Zuzana Hušeková" w:date="2021-06-16T12:53:00Z">
              <w:rPr>
                <w:rStyle w:val="Hypertextovprepojenie"/>
                <w:noProof/>
                <w:szCs w:val="19"/>
              </w:rPr>
            </w:rPrChange>
          </w:rPr>
          <w:delText>1.2</w:delText>
        </w:r>
        <w:r w:rsidRPr="00EB4F10" w:rsidDel="00CF086A">
          <w:rPr>
            <w:rFonts w:asciiTheme="minorHAnsi" w:eastAsiaTheme="minorEastAsia" w:hAnsiTheme="minorHAnsi" w:cstheme="minorBidi"/>
            <w:noProof/>
            <w:sz w:val="19"/>
            <w:szCs w:val="19"/>
            <w:lang w:eastAsia="sk-SK"/>
          </w:rPr>
          <w:tab/>
        </w:r>
        <w:r w:rsidRPr="00CF086A" w:rsidDel="00CF086A">
          <w:rPr>
            <w:rPrChange w:id="142" w:author="Zuzana Hušeková" w:date="2021-06-16T12:53:00Z">
              <w:rPr>
                <w:rStyle w:val="Hypertextovprepojenie"/>
                <w:noProof/>
                <w:szCs w:val="19"/>
              </w:rPr>
            </w:rPrChange>
          </w:rPr>
          <w:delText>Cieľ príručky pre prijímateľa</w:delText>
        </w:r>
        <w:r w:rsidRPr="00EB4F10" w:rsidDel="00CF086A">
          <w:rPr>
            <w:noProof/>
            <w:webHidden/>
            <w:sz w:val="19"/>
            <w:szCs w:val="19"/>
          </w:rPr>
          <w:tab/>
        </w:r>
        <w:r w:rsidR="006C0742" w:rsidDel="00CF086A">
          <w:rPr>
            <w:noProof/>
            <w:webHidden/>
            <w:sz w:val="19"/>
            <w:szCs w:val="19"/>
          </w:rPr>
          <w:delText>4</w:delText>
        </w:r>
      </w:del>
    </w:p>
    <w:p w14:paraId="52D38950" w14:textId="77777777" w:rsidR="006F425A" w:rsidRPr="00EB4F10" w:rsidDel="00CF086A" w:rsidRDefault="006F425A">
      <w:pPr>
        <w:pStyle w:val="Obsah2"/>
        <w:tabs>
          <w:tab w:val="left" w:pos="960"/>
          <w:tab w:val="right" w:leader="dot" w:pos="9060"/>
        </w:tabs>
        <w:rPr>
          <w:del w:id="143" w:author="Zuzana Hušeková" w:date="2021-06-16T12:53:00Z"/>
          <w:rFonts w:asciiTheme="minorHAnsi" w:eastAsiaTheme="minorEastAsia" w:hAnsiTheme="minorHAnsi" w:cstheme="minorBidi"/>
          <w:noProof/>
          <w:sz w:val="19"/>
          <w:szCs w:val="19"/>
          <w:lang w:eastAsia="sk-SK"/>
        </w:rPr>
      </w:pPr>
      <w:del w:id="144" w:author="Zuzana Hušeková" w:date="2021-06-16T12:53:00Z">
        <w:r w:rsidRPr="00CF086A" w:rsidDel="00CF086A">
          <w:rPr>
            <w:rPrChange w:id="145" w:author="Zuzana Hušeková" w:date="2021-06-16T12:53:00Z">
              <w:rPr>
                <w:rStyle w:val="Hypertextovprepojenie"/>
                <w:noProof/>
                <w:szCs w:val="19"/>
              </w:rPr>
            </w:rPrChange>
          </w:rPr>
          <w:delText>1.3</w:delText>
        </w:r>
        <w:r w:rsidRPr="00EB4F10" w:rsidDel="00CF086A">
          <w:rPr>
            <w:rFonts w:asciiTheme="minorHAnsi" w:eastAsiaTheme="minorEastAsia" w:hAnsiTheme="minorHAnsi" w:cstheme="minorBidi"/>
            <w:noProof/>
            <w:sz w:val="19"/>
            <w:szCs w:val="19"/>
            <w:lang w:eastAsia="sk-SK"/>
          </w:rPr>
          <w:tab/>
        </w:r>
        <w:r w:rsidRPr="00CF086A" w:rsidDel="00CF086A">
          <w:rPr>
            <w:rPrChange w:id="146" w:author="Zuzana Hušeková" w:date="2021-06-16T12:53:00Z">
              <w:rPr>
                <w:rStyle w:val="Hypertextovprepojenie"/>
                <w:noProof/>
                <w:szCs w:val="19"/>
              </w:rPr>
            </w:rPrChange>
          </w:rPr>
          <w:delText>Definícia pojmov</w:delText>
        </w:r>
        <w:r w:rsidRPr="00EB4F10" w:rsidDel="00CF086A">
          <w:rPr>
            <w:noProof/>
            <w:webHidden/>
            <w:sz w:val="19"/>
            <w:szCs w:val="19"/>
          </w:rPr>
          <w:tab/>
        </w:r>
        <w:r w:rsidR="006C0742" w:rsidDel="00CF086A">
          <w:rPr>
            <w:noProof/>
            <w:webHidden/>
            <w:sz w:val="19"/>
            <w:szCs w:val="19"/>
          </w:rPr>
          <w:delText>5</w:delText>
        </w:r>
      </w:del>
    </w:p>
    <w:p w14:paraId="1847A5B8" w14:textId="77777777" w:rsidR="006F425A" w:rsidRPr="00EB4F10" w:rsidDel="00CF086A" w:rsidRDefault="006F425A">
      <w:pPr>
        <w:pStyle w:val="Obsah2"/>
        <w:tabs>
          <w:tab w:val="left" w:pos="960"/>
          <w:tab w:val="right" w:leader="dot" w:pos="9060"/>
        </w:tabs>
        <w:rPr>
          <w:del w:id="147" w:author="Zuzana Hušeková" w:date="2021-06-16T12:53:00Z"/>
          <w:rFonts w:asciiTheme="minorHAnsi" w:eastAsiaTheme="minorEastAsia" w:hAnsiTheme="minorHAnsi" w:cstheme="minorBidi"/>
          <w:noProof/>
          <w:sz w:val="19"/>
          <w:szCs w:val="19"/>
          <w:lang w:eastAsia="sk-SK"/>
        </w:rPr>
      </w:pPr>
      <w:del w:id="148" w:author="Zuzana Hušeková" w:date="2021-06-16T12:53:00Z">
        <w:r w:rsidRPr="00CF086A" w:rsidDel="00CF086A">
          <w:rPr>
            <w:rPrChange w:id="149" w:author="Zuzana Hušeková" w:date="2021-06-16T12:53:00Z">
              <w:rPr>
                <w:rStyle w:val="Hypertextovprepojenie"/>
                <w:noProof/>
                <w:szCs w:val="19"/>
              </w:rPr>
            </w:rPrChange>
          </w:rPr>
          <w:delText>1.4</w:delText>
        </w:r>
        <w:r w:rsidRPr="00EB4F10" w:rsidDel="00CF086A">
          <w:rPr>
            <w:rFonts w:asciiTheme="minorHAnsi" w:eastAsiaTheme="minorEastAsia" w:hAnsiTheme="minorHAnsi" w:cstheme="minorBidi"/>
            <w:noProof/>
            <w:sz w:val="19"/>
            <w:szCs w:val="19"/>
            <w:lang w:eastAsia="sk-SK"/>
          </w:rPr>
          <w:tab/>
        </w:r>
        <w:r w:rsidRPr="00CF086A" w:rsidDel="00CF086A">
          <w:rPr>
            <w:rPrChange w:id="150" w:author="Zuzana Hušeková" w:date="2021-06-16T12:53:00Z">
              <w:rPr>
                <w:rStyle w:val="Hypertextovprepojenie"/>
                <w:noProof/>
                <w:szCs w:val="19"/>
              </w:rPr>
            </w:rPrChange>
          </w:rPr>
          <w:delText>Použité skratky</w:delText>
        </w:r>
        <w:r w:rsidRPr="00EB4F10" w:rsidDel="00CF086A">
          <w:rPr>
            <w:noProof/>
            <w:webHidden/>
            <w:sz w:val="19"/>
            <w:szCs w:val="19"/>
          </w:rPr>
          <w:tab/>
        </w:r>
        <w:r w:rsidR="006C0742" w:rsidDel="00CF086A">
          <w:rPr>
            <w:noProof/>
            <w:webHidden/>
            <w:sz w:val="19"/>
            <w:szCs w:val="19"/>
          </w:rPr>
          <w:delText>15</w:delText>
        </w:r>
      </w:del>
    </w:p>
    <w:p w14:paraId="0FAD4DA7" w14:textId="77777777" w:rsidR="006F425A" w:rsidRPr="00EB4F10" w:rsidDel="00CF086A" w:rsidRDefault="006F425A">
      <w:pPr>
        <w:pStyle w:val="Obsah2"/>
        <w:tabs>
          <w:tab w:val="left" w:pos="960"/>
          <w:tab w:val="right" w:leader="dot" w:pos="9060"/>
        </w:tabs>
        <w:rPr>
          <w:del w:id="151" w:author="Zuzana Hušeková" w:date="2021-06-16T12:53:00Z"/>
          <w:rFonts w:asciiTheme="minorHAnsi" w:eastAsiaTheme="minorEastAsia" w:hAnsiTheme="minorHAnsi" w:cstheme="minorBidi"/>
          <w:noProof/>
          <w:sz w:val="19"/>
          <w:szCs w:val="19"/>
          <w:lang w:eastAsia="sk-SK"/>
        </w:rPr>
      </w:pPr>
      <w:del w:id="152" w:author="Zuzana Hušeková" w:date="2021-06-16T12:53:00Z">
        <w:r w:rsidRPr="00CF086A" w:rsidDel="00CF086A">
          <w:rPr>
            <w:rPrChange w:id="153" w:author="Zuzana Hušeková" w:date="2021-06-16T12:53:00Z">
              <w:rPr>
                <w:rStyle w:val="Hypertextovprepojenie"/>
                <w:noProof/>
                <w:szCs w:val="19"/>
              </w:rPr>
            </w:rPrChange>
          </w:rPr>
          <w:delText>1.5</w:delText>
        </w:r>
        <w:r w:rsidRPr="00EB4F10" w:rsidDel="00CF086A">
          <w:rPr>
            <w:rFonts w:asciiTheme="minorHAnsi" w:eastAsiaTheme="minorEastAsia" w:hAnsiTheme="minorHAnsi" w:cstheme="minorBidi"/>
            <w:noProof/>
            <w:sz w:val="19"/>
            <w:szCs w:val="19"/>
            <w:lang w:eastAsia="sk-SK"/>
          </w:rPr>
          <w:tab/>
        </w:r>
        <w:r w:rsidRPr="00CF086A" w:rsidDel="00CF086A">
          <w:rPr>
            <w:rPrChange w:id="154" w:author="Zuzana Hušeková" w:date="2021-06-16T12:53:00Z">
              <w:rPr>
                <w:rStyle w:val="Hypertextovprepojenie"/>
                <w:noProof/>
                <w:szCs w:val="19"/>
              </w:rPr>
            </w:rPrChange>
          </w:rPr>
          <w:delText>Legislatíva</w:delText>
        </w:r>
        <w:r w:rsidRPr="00EB4F10" w:rsidDel="00CF086A">
          <w:rPr>
            <w:noProof/>
            <w:webHidden/>
            <w:sz w:val="19"/>
            <w:szCs w:val="19"/>
          </w:rPr>
          <w:tab/>
        </w:r>
        <w:r w:rsidR="006C0742" w:rsidDel="00CF086A">
          <w:rPr>
            <w:noProof/>
            <w:webHidden/>
            <w:sz w:val="19"/>
            <w:szCs w:val="19"/>
          </w:rPr>
          <w:delText>17</w:delText>
        </w:r>
      </w:del>
    </w:p>
    <w:p w14:paraId="0688AFED" w14:textId="77777777" w:rsidR="006F425A" w:rsidRPr="00EB4F10" w:rsidDel="00CF086A" w:rsidRDefault="006F425A">
      <w:pPr>
        <w:pStyle w:val="Obsah1"/>
        <w:tabs>
          <w:tab w:val="left" w:pos="482"/>
          <w:tab w:val="right" w:leader="dot" w:pos="9060"/>
        </w:tabs>
        <w:rPr>
          <w:del w:id="155" w:author="Zuzana Hušeková" w:date="2021-06-16T12:53:00Z"/>
          <w:rFonts w:asciiTheme="minorHAnsi" w:eastAsiaTheme="minorEastAsia" w:hAnsiTheme="minorHAnsi" w:cstheme="minorBidi"/>
          <w:noProof/>
          <w:sz w:val="19"/>
          <w:szCs w:val="19"/>
          <w:lang w:eastAsia="sk-SK"/>
        </w:rPr>
      </w:pPr>
      <w:del w:id="156" w:author="Zuzana Hušeková" w:date="2021-06-16T12:53:00Z">
        <w:r w:rsidRPr="00CF086A" w:rsidDel="00CF086A">
          <w:rPr>
            <w:rPrChange w:id="157" w:author="Zuzana Hušeková" w:date="2021-06-16T12:53:00Z">
              <w:rPr>
                <w:rStyle w:val="Hypertextovprepojenie"/>
                <w:noProof/>
                <w:szCs w:val="19"/>
              </w:rPr>
            </w:rPrChange>
          </w:rPr>
          <w:delText>2</w:delText>
        </w:r>
        <w:r w:rsidRPr="00EB4F10" w:rsidDel="00CF086A">
          <w:rPr>
            <w:rFonts w:asciiTheme="minorHAnsi" w:eastAsiaTheme="minorEastAsia" w:hAnsiTheme="minorHAnsi" w:cstheme="minorBidi"/>
            <w:noProof/>
            <w:sz w:val="19"/>
            <w:szCs w:val="19"/>
            <w:lang w:eastAsia="sk-SK"/>
          </w:rPr>
          <w:tab/>
        </w:r>
        <w:r w:rsidRPr="00CF086A" w:rsidDel="00CF086A">
          <w:rPr>
            <w:rPrChange w:id="158" w:author="Zuzana Hušeková" w:date="2021-06-16T12:53:00Z">
              <w:rPr>
                <w:rStyle w:val="Hypertextovprepojenie"/>
                <w:noProof/>
                <w:szCs w:val="19"/>
              </w:rPr>
            </w:rPrChange>
          </w:rPr>
          <w:delText>Realizácia projektov</w:delText>
        </w:r>
        <w:r w:rsidRPr="00EB4F10" w:rsidDel="00CF086A">
          <w:rPr>
            <w:noProof/>
            <w:webHidden/>
            <w:sz w:val="19"/>
            <w:szCs w:val="19"/>
          </w:rPr>
          <w:tab/>
        </w:r>
        <w:r w:rsidR="006C0742" w:rsidDel="00CF086A">
          <w:rPr>
            <w:noProof/>
            <w:webHidden/>
            <w:sz w:val="19"/>
            <w:szCs w:val="19"/>
          </w:rPr>
          <w:delText>19</w:delText>
        </w:r>
      </w:del>
    </w:p>
    <w:p w14:paraId="44D1C9AD" w14:textId="77777777" w:rsidR="006F425A" w:rsidRPr="00EB4F10" w:rsidDel="00CF086A" w:rsidRDefault="006F425A">
      <w:pPr>
        <w:pStyle w:val="Obsah2"/>
        <w:tabs>
          <w:tab w:val="left" w:pos="960"/>
          <w:tab w:val="right" w:leader="dot" w:pos="9060"/>
        </w:tabs>
        <w:rPr>
          <w:del w:id="159" w:author="Zuzana Hušeková" w:date="2021-06-16T12:53:00Z"/>
          <w:rFonts w:asciiTheme="minorHAnsi" w:eastAsiaTheme="minorEastAsia" w:hAnsiTheme="minorHAnsi" w:cstheme="minorBidi"/>
          <w:noProof/>
          <w:sz w:val="19"/>
          <w:szCs w:val="19"/>
          <w:lang w:eastAsia="sk-SK"/>
        </w:rPr>
      </w:pPr>
      <w:del w:id="160" w:author="Zuzana Hušeková" w:date="2021-06-16T12:53:00Z">
        <w:r w:rsidRPr="00CF086A" w:rsidDel="00CF086A">
          <w:rPr>
            <w:rPrChange w:id="161" w:author="Zuzana Hušeková" w:date="2021-06-16T12:53:00Z">
              <w:rPr>
                <w:rStyle w:val="Hypertextovprepojenie"/>
                <w:noProof/>
                <w:szCs w:val="19"/>
              </w:rPr>
            </w:rPrChange>
          </w:rPr>
          <w:delText>2.1</w:delText>
        </w:r>
        <w:r w:rsidRPr="00EB4F10" w:rsidDel="00CF086A">
          <w:rPr>
            <w:rFonts w:asciiTheme="minorHAnsi" w:eastAsiaTheme="minorEastAsia" w:hAnsiTheme="minorHAnsi" w:cstheme="minorBidi"/>
            <w:noProof/>
            <w:sz w:val="19"/>
            <w:szCs w:val="19"/>
            <w:lang w:eastAsia="sk-SK"/>
          </w:rPr>
          <w:tab/>
        </w:r>
        <w:r w:rsidRPr="00CF086A" w:rsidDel="00CF086A">
          <w:rPr>
            <w:rPrChange w:id="162" w:author="Zuzana Hušeková" w:date="2021-06-16T12:53:00Z">
              <w:rPr>
                <w:rStyle w:val="Hypertextovprepojenie"/>
                <w:noProof/>
                <w:szCs w:val="19"/>
              </w:rPr>
            </w:rPrChange>
          </w:rPr>
          <w:delText>Všeobecné informácie k realizácii projektov</w:delText>
        </w:r>
        <w:r w:rsidRPr="00EB4F10" w:rsidDel="00CF086A">
          <w:rPr>
            <w:noProof/>
            <w:webHidden/>
            <w:sz w:val="19"/>
            <w:szCs w:val="19"/>
          </w:rPr>
          <w:tab/>
        </w:r>
        <w:r w:rsidR="006C0742" w:rsidDel="00CF086A">
          <w:rPr>
            <w:noProof/>
            <w:webHidden/>
            <w:sz w:val="19"/>
            <w:szCs w:val="19"/>
          </w:rPr>
          <w:delText>19</w:delText>
        </w:r>
      </w:del>
    </w:p>
    <w:p w14:paraId="3F32BCA0" w14:textId="77777777" w:rsidR="006F425A" w:rsidRPr="00EB4F10" w:rsidDel="00CF086A" w:rsidRDefault="006F425A">
      <w:pPr>
        <w:pStyle w:val="Obsah3"/>
        <w:rPr>
          <w:del w:id="163" w:author="Zuzana Hušeková" w:date="2021-06-16T12:53:00Z"/>
          <w:rFonts w:asciiTheme="minorHAnsi" w:eastAsiaTheme="minorEastAsia" w:hAnsiTheme="minorHAnsi" w:cstheme="minorBidi"/>
          <w:noProof/>
          <w:sz w:val="19"/>
          <w:szCs w:val="19"/>
          <w:lang w:eastAsia="sk-SK"/>
        </w:rPr>
      </w:pPr>
      <w:del w:id="164" w:author="Zuzana Hušeková" w:date="2021-06-16T12:53:00Z">
        <w:r w:rsidRPr="00CF086A" w:rsidDel="00CF086A">
          <w:rPr>
            <w:rPrChange w:id="165" w:author="Zuzana Hušeková" w:date="2021-06-16T12:53:00Z">
              <w:rPr>
                <w:rStyle w:val="Hypertextovprepojenie"/>
                <w:noProof/>
                <w:szCs w:val="19"/>
              </w:rPr>
            </w:rPrChange>
          </w:rPr>
          <w:delText>2.1.1</w:delText>
        </w:r>
        <w:r w:rsidRPr="00EB4F10" w:rsidDel="00CF086A">
          <w:rPr>
            <w:rFonts w:asciiTheme="minorHAnsi" w:eastAsiaTheme="minorEastAsia" w:hAnsiTheme="minorHAnsi" w:cstheme="minorBidi"/>
            <w:noProof/>
            <w:sz w:val="19"/>
            <w:szCs w:val="19"/>
            <w:lang w:eastAsia="sk-SK"/>
          </w:rPr>
          <w:tab/>
        </w:r>
        <w:r w:rsidRPr="00CF086A" w:rsidDel="00CF086A">
          <w:rPr>
            <w:rPrChange w:id="166" w:author="Zuzana Hušeková" w:date="2021-06-16T12:53:00Z">
              <w:rPr>
                <w:rStyle w:val="Hypertextovprepojenie"/>
                <w:noProof/>
                <w:szCs w:val="19"/>
              </w:rPr>
            </w:rPrChange>
          </w:rPr>
          <w:delText>Všeobecné informácie</w:delText>
        </w:r>
        <w:r w:rsidRPr="00EB4F10" w:rsidDel="00CF086A">
          <w:rPr>
            <w:noProof/>
            <w:webHidden/>
            <w:sz w:val="19"/>
            <w:szCs w:val="19"/>
          </w:rPr>
          <w:tab/>
        </w:r>
        <w:r w:rsidR="006C0742" w:rsidDel="00CF086A">
          <w:rPr>
            <w:noProof/>
            <w:webHidden/>
            <w:sz w:val="19"/>
            <w:szCs w:val="19"/>
          </w:rPr>
          <w:delText>19</w:delText>
        </w:r>
      </w:del>
    </w:p>
    <w:p w14:paraId="187B2A9B" w14:textId="77777777" w:rsidR="006F425A" w:rsidRPr="00EB4F10" w:rsidDel="00CF086A" w:rsidRDefault="006F425A">
      <w:pPr>
        <w:pStyle w:val="Obsah3"/>
        <w:rPr>
          <w:del w:id="167" w:author="Zuzana Hušeková" w:date="2021-06-16T12:53:00Z"/>
          <w:rFonts w:asciiTheme="minorHAnsi" w:eastAsiaTheme="minorEastAsia" w:hAnsiTheme="minorHAnsi" w:cstheme="minorBidi"/>
          <w:noProof/>
          <w:sz w:val="19"/>
          <w:szCs w:val="19"/>
          <w:lang w:eastAsia="sk-SK"/>
        </w:rPr>
      </w:pPr>
      <w:del w:id="168" w:author="Zuzana Hušeková" w:date="2021-06-16T12:53:00Z">
        <w:r w:rsidRPr="00CF086A" w:rsidDel="00CF086A">
          <w:rPr>
            <w:rPrChange w:id="169" w:author="Zuzana Hušeková" w:date="2021-06-16T12:53:00Z">
              <w:rPr>
                <w:rStyle w:val="Hypertextovprepojenie"/>
                <w:noProof/>
                <w:szCs w:val="19"/>
              </w:rPr>
            </w:rPrChange>
          </w:rPr>
          <w:delText>2.1.2</w:delText>
        </w:r>
        <w:r w:rsidRPr="00EB4F10" w:rsidDel="00CF086A">
          <w:rPr>
            <w:rFonts w:asciiTheme="minorHAnsi" w:eastAsiaTheme="minorEastAsia" w:hAnsiTheme="minorHAnsi" w:cstheme="minorBidi"/>
            <w:noProof/>
            <w:sz w:val="19"/>
            <w:szCs w:val="19"/>
            <w:lang w:eastAsia="sk-SK"/>
          </w:rPr>
          <w:tab/>
        </w:r>
        <w:r w:rsidRPr="00CF086A" w:rsidDel="00CF086A">
          <w:rPr>
            <w:rPrChange w:id="170" w:author="Zuzana Hušeková" w:date="2021-06-16T12:53:00Z">
              <w:rPr>
                <w:rStyle w:val="Hypertextovprepojenie"/>
                <w:noProof/>
                <w:szCs w:val="19"/>
              </w:rPr>
            </w:rPrChange>
          </w:rPr>
          <w:delText>Na čo nezabudnúť po podpise zmluvy</w:delText>
        </w:r>
        <w:r w:rsidRPr="00EB4F10" w:rsidDel="00CF086A">
          <w:rPr>
            <w:noProof/>
            <w:webHidden/>
            <w:sz w:val="19"/>
            <w:szCs w:val="19"/>
          </w:rPr>
          <w:tab/>
        </w:r>
        <w:r w:rsidR="006C0742" w:rsidDel="00CF086A">
          <w:rPr>
            <w:noProof/>
            <w:webHidden/>
            <w:sz w:val="19"/>
            <w:szCs w:val="19"/>
          </w:rPr>
          <w:delText>20</w:delText>
        </w:r>
      </w:del>
    </w:p>
    <w:p w14:paraId="481E460A" w14:textId="77777777" w:rsidR="006F425A" w:rsidRPr="00EB4F10" w:rsidDel="00CF086A" w:rsidRDefault="006F425A">
      <w:pPr>
        <w:pStyle w:val="Obsah2"/>
        <w:tabs>
          <w:tab w:val="left" w:pos="960"/>
          <w:tab w:val="right" w:leader="dot" w:pos="9060"/>
        </w:tabs>
        <w:rPr>
          <w:del w:id="171" w:author="Zuzana Hušeková" w:date="2021-06-16T12:53:00Z"/>
          <w:rFonts w:asciiTheme="minorHAnsi" w:eastAsiaTheme="minorEastAsia" w:hAnsiTheme="minorHAnsi" w:cstheme="minorBidi"/>
          <w:noProof/>
          <w:sz w:val="19"/>
          <w:szCs w:val="19"/>
          <w:lang w:eastAsia="sk-SK"/>
        </w:rPr>
      </w:pPr>
      <w:del w:id="172" w:author="Zuzana Hušeková" w:date="2021-06-16T12:53:00Z">
        <w:r w:rsidRPr="00CF086A" w:rsidDel="00CF086A">
          <w:rPr>
            <w:rPrChange w:id="173" w:author="Zuzana Hušeková" w:date="2021-06-16T12:53:00Z">
              <w:rPr>
                <w:rStyle w:val="Hypertextovprepojenie"/>
                <w:noProof/>
                <w:szCs w:val="19"/>
              </w:rPr>
            </w:rPrChange>
          </w:rPr>
          <w:delText>2.2</w:delText>
        </w:r>
        <w:r w:rsidRPr="00EB4F10" w:rsidDel="00CF086A">
          <w:rPr>
            <w:rFonts w:asciiTheme="minorHAnsi" w:eastAsiaTheme="minorEastAsia" w:hAnsiTheme="minorHAnsi" w:cstheme="minorBidi"/>
            <w:noProof/>
            <w:sz w:val="19"/>
            <w:szCs w:val="19"/>
            <w:lang w:eastAsia="sk-SK"/>
          </w:rPr>
          <w:tab/>
        </w:r>
        <w:r w:rsidRPr="00CF086A" w:rsidDel="00CF086A">
          <w:rPr>
            <w:rPrChange w:id="174" w:author="Zuzana Hušeková" w:date="2021-06-16T12:53:00Z">
              <w:rPr>
                <w:rStyle w:val="Hypertextovprepojenie"/>
                <w:noProof/>
                <w:szCs w:val="19"/>
              </w:rPr>
            </w:rPrChange>
          </w:rPr>
          <w:delText>Monitorovanie projektu</w:delText>
        </w:r>
        <w:r w:rsidRPr="00EB4F10" w:rsidDel="00CF086A">
          <w:rPr>
            <w:noProof/>
            <w:webHidden/>
            <w:sz w:val="19"/>
            <w:szCs w:val="19"/>
          </w:rPr>
          <w:tab/>
        </w:r>
        <w:r w:rsidR="006C0742" w:rsidDel="00CF086A">
          <w:rPr>
            <w:noProof/>
            <w:webHidden/>
            <w:sz w:val="19"/>
            <w:szCs w:val="19"/>
          </w:rPr>
          <w:delText>22</w:delText>
        </w:r>
      </w:del>
    </w:p>
    <w:p w14:paraId="4C71BD48" w14:textId="77777777" w:rsidR="006F425A" w:rsidRPr="00EB4F10" w:rsidDel="00CF086A" w:rsidRDefault="006F425A">
      <w:pPr>
        <w:pStyle w:val="Obsah2"/>
        <w:tabs>
          <w:tab w:val="left" w:pos="960"/>
          <w:tab w:val="right" w:leader="dot" w:pos="9060"/>
        </w:tabs>
        <w:rPr>
          <w:del w:id="175" w:author="Zuzana Hušeková" w:date="2021-06-16T12:53:00Z"/>
          <w:rFonts w:asciiTheme="minorHAnsi" w:eastAsiaTheme="minorEastAsia" w:hAnsiTheme="minorHAnsi" w:cstheme="minorBidi"/>
          <w:noProof/>
          <w:sz w:val="19"/>
          <w:szCs w:val="19"/>
          <w:lang w:eastAsia="sk-SK"/>
        </w:rPr>
      </w:pPr>
      <w:del w:id="176" w:author="Zuzana Hušeková" w:date="2021-06-16T12:53:00Z">
        <w:r w:rsidRPr="00CF086A" w:rsidDel="00CF086A">
          <w:rPr>
            <w:rPrChange w:id="177" w:author="Zuzana Hušeková" w:date="2021-06-16T12:53:00Z">
              <w:rPr>
                <w:rStyle w:val="Hypertextovprepojenie"/>
                <w:noProof/>
                <w:szCs w:val="19"/>
              </w:rPr>
            </w:rPrChange>
          </w:rPr>
          <w:delText>2.3</w:delText>
        </w:r>
        <w:r w:rsidRPr="00EB4F10" w:rsidDel="00CF086A">
          <w:rPr>
            <w:rFonts w:asciiTheme="minorHAnsi" w:eastAsiaTheme="minorEastAsia" w:hAnsiTheme="minorHAnsi" w:cstheme="minorBidi"/>
            <w:noProof/>
            <w:sz w:val="19"/>
            <w:szCs w:val="19"/>
            <w:lang w:eastAsia="sk-SK"/>
          </w:rPr>
          <w:tab/>
        </w:r>
        <w:r w:rsidRPr="00CF086A" w:rsidDel="00CF086A">
          <w:rPr>
            <w:rPrChange w:id="178" w:author="Zuzana Hušeková" w:date="2021-06-16T12:53:00Z">
              <w:rPr>
                <w:rStyle w:val="Hypertextovprepojenie"/>
                <w:noProof/>
                <w:szCs w:val="19"/>
              </w:rPr>
            </w:rPrChange>
          </w:rPr>
          <w:delText>Zmena zmluvy o NFP</w:delText>
        </w:r>
        <w:r w:rsidRPr="00EB4F10" w:rsidDel="00CF086A">
          <w:rPr>
            <w:noProof/>
            <w:webHidden/>
            <w:sz w:val="19"/>
            <w:szCs w:val="19"/>
          </w:rPr>
          <w:tab/>
        </w:r>
        <w:r w:rsidR="006C0742" w:rsidDel="00CF086A">
          <w:rPr>
            <w:noProof/>
            <w:webHidden/>
            <w:sz w:val="19"/>
            <w:szCs w:val="19"/>
          </w:rPr>
          <w:delText>27</w:delText>
        </w:r>
      </w:del>
    </w:p>
    <w:p w14:paraId="42775038" w14:textId="77777777" w:rsidR="006F425A" w:rsidRPr="00EB4F10" w:rsidDel="00CF086A" w:rsidRDefault="006F425A">
      <w:pPr>
        <w:pStyle w:val="Obsah3"/>
        <w:rPr>
          <w:del w:id="179" w:author="Zuzana Hušeková" w:date="2021-06-16T12:53:00Z"/>
          <w:rFonts w:asciiTheme="minorHAnsi" w:eastAsiaTheme="minorEastAsia" w:hAnsiTheme="minorHAnsi" w:cstheme="minorBidi"/>
          <w:noProof/>
          <w:sz w:val="19"/>
          <w:szCs w:val="19"/>
          <w:lang w:eastAsia="sk-SK"/>
        </w:rPr>
      </w:pPr>
      <w:del w:id="180" w:author="Zuzana Hušeková" w:date="2021-06-16T12:53:00Z">
        <w:r w:rsidRPr="00CF086A" w:rsidDel="00CF086A">
          <w:rPr>
            <w:rPrChange w:id="181" w:author="Zuzana Hušeková" w:date="2021-06-16T12:53:00Z">
              <w:rPr>
                <w:rStyle w:val="Hypertextovprepojenie"/>
                <w:noProof/>
                <w:szCs w:val="19"/>
              </w:rPr>
            </w:rPrChange>
          </w:rPr>
          <w:delText>2.3.1</w:delText>
        </w:r>
        <w:r w:rsidRPr="00EB4F10" w:rsidDel="00CF086A">
          <w:rPr>
            <w:rFonts w:asciiTheme="minorHAnsi" w:eastAsiaTheme="minorEastAsia" w:hAnsiTheme="minorHAnsi" w:cstheme="minorBidi"/>
            <w:noProof/>
            <w:sz w:val="19"/>
            <w:szCs w:val="19"/>
            <w:lang w:eastAsia="sk-SK"/>
          </w:rPr>
          <w:tab/>
        </w:r>
        <w:r w:rsidRPr="00CF086A" w:rsidDel="00CF086A">
          <w:rPr>
            <w:rPrChange w:id="182" w:author="Zuzana Hušeková" w:date="2021-06-16T12:53:00Z">
              <w:rPr>
                <w:rStyle w:val="Hypertextovprepojenie"/>
                <w:noProof/>
                <w:szCs w:val="19"/>
              </w:rPr>
            </w:rPrChange>
          </w:rPr>
          <w:delText>Charakter zmien a spôsob posudzovania zmien</w:delText>
        </w:r>
        <w:r w:rsidRPr="00EB4F10" w:rsidDel="00CF086A">
          <w:rPr>
            <w:noProof/>
            <w:webHidden/>
            <w:sz w:val="19"/>
            <w:szCs w:val="19"/>
          </w:rPr>
          <w:tab/>
        </w:r>
        <w:r w:rsidR="006C0742" w:rsidDel="00CF086A">
          <w:rPr>
            <w:noProof/>
            <w:webHidden/>
            <w:sz w:val="19"/>
            <w:szCs w:val="19"/>
          </w:rPr>
          <w:delText>27</w:delText>
        </w:r>
      </w:del>
    </w:p>
    <w:p w14:paraId="764D3EBF" w14:textId="77777777" w:rsidR="006F425A" w:rsidRPr="00EB4F10" w:rsidDel="00CF086A" w:rsidRDefault="006F425A">
      <w:pPr>
        <w:pStyle w:val="Obsah3"/>
        <w:rPr>
          <w:del w:id="183" w:author="Zuzana Hušeková" w:date="2021-06-16T12:53:00Z"/>
          <w:rFonts w:asciiTheme="minorHAnsi" w:eastAsiaTheme="minorEastAsia" w:hAnsiTheme="minorHAnsi" w:cstheme="minorBidi"/>
          <w:noProof/>
          <w:sz w:val="19"/>
          <w:szCs w:val="19"/>
          <w:lang w:eastAsia="sk-SK"/>
        </w:rPr>
      </w:pPr>
      <w:del w:id="184" w:author="Zuzana Hušeková" w:date="2021-06-16T12:53:00Z">
        <w:r w:rsidRPr="00CF086A" w:rsidDel="00CF086A">
          <w:rPr>
            <w:rPrChange w:id="185" w:author="Zuzana Hušeková" w:date="2021-06-16T12:53:00Z">
              <w:rPr>
                <w:rStyle w:val="Hypertextovprepojenie"/>
                <w:noProof/>
                <w:szCs w:val="19"/>
              </w:rPr>
            </w:rPrChange>
          </w:rPr>
          <w:delText>2.3.2</w:delText>
        </w:r>
        <w:r w:rsidRPr="00EB4F10" w:rsidDel="00CF086A">
          <w:rPr>
            <w:rFonts w:asciiTheme="minorHAnsi" w:eastAsiaTheme="minorEastAsia" w:hAnsiTheme="minorHAnsi" w:cstheme="minorBidi"/>
            <w:noProof/>
            <w:sz w:val="19"/>
            <w:szCs w:val="19"/>
            <w:lang w:eastAsia="sk-SK"/>
          </w:rPr>
          <w:tab/>
        </w:r>
        <w:r w:rsidRPr="00CF086A" w:rsidDel="00CF086A">
          <w:rPr>
            <w:rPrChange w:id="186" w:author="Zuzana Hušeková" w:date="2021-06-16T12:53:00Z">
              <w:rPr>
                <w:rStyle w:val="Hypertextovprepojenie"/>
                <w:noProof/>
                <w:szCs w:val="19"/>
              </w:rPr>
            </w:rPrChange>
          </w:rPr>
          <w:delText>Administrácia zmenového konania</w:delText>
        </w:r>
        <w:r w:rsidRPr="00EB4F10" w:rsidDel="00CF086A">
          <w:rPr>
            <w:noProof/>
            <w:webHidden/>
            <w:sz w:val="19"/>
            <w:szCs w:val="19"/>
          </w:rPr>
          <w:tab/>
        </w:r>
        <w:r w:rsidR="006C0742" w:rsidDel="00CF086A">
          <w:rPr>
            <w:noProof/>
            <w:webHidden/>
            <w:sz w:val="19"/>
            <w:szCs w:val="19"/>
          </w:rPr>
          <w:delText>30</w:delText>
        </w:r>
      </w:del>
    </w:p>
    <w:p w14:paraId="0C6D0D64" w14:textId="77777777" w:rsidR="006F425A" w:rsidRPr="00EB4F10" w:rsidDel="00CF086A" w:rsidRDefault="006F425A">
      <w:pPr>
        <w:pStyle w:val="Obsah3"/>
        <w:rPr>
          <w:del w:id="187" w:author="Zuzana Hušeková" w:date="2021-06-16T12:53:00Z"/>
          <w:rFonts w:asciiTheme="minorHAnsi" w:eastAsiaTheme="minorEastAsia" w:hAnsiTheme="minorHAnsi" w:cstheme="minorBidi"/>
          <w:noProof/>
          <w:sz w:val="19"/>
          <w:szCs w:val="19"/>
          <w:lang w:eastAsia="sk-SK"/>
        </w:rPr>
      </w:pPr>
      <w:del w:id="188" w:author="Zuzana Hušeková" w:date="2021-06-16T12:53:00Z">
        <w:r w:rsidRPr="00CF086A" w:rsidDel="00CF086A">
          <w:rPr>
            <w:rPrChange w:id="189" w:author="Zuzana Hušeková" w:date="2021-06-16T12:53:00Z">
              <w:rPr>
                <w:rStyle w:val="Hypertextovprepojenie"/>
                <w:noProof/>
                <w:szCs w:val="19"/>
              </w:rPr>
            </w:rPrChange>
          </w:rPr>
          <w:delText>2.3.3</w:delText>
        </w:r>
        <w:r w:rsidRPr="00EB4F10" w:rsidDel="00CF086A">
          <w:rPr>
            <w:rFonts w:asciiTheme="minorHAnsi" w:eastAsiaTheme="minorEastAsia" w:hAnsiTheme="minorHAnsi" w:cstheme="minorBidi"/>
            <w:noProof/>
            <w:sz w:val="19"/>
            <w:szCs w:val="19"/>
            <w:lang w:eastAsia="sk-SK"/>
          </w:rPr>
          <w:tab/>
        </w:r>
        <w:r w:rsidRPr="00CF086A" w:rsidDel="00CF086A">
          <w:rPr>
            <w:rPrChange w:id="190" w:author="Zuzana Hušeková" w:date="2021-06-16T12:53:00Z">
              <w:rPr>
                <w:rStyle w:val="Hypertextovprepojenie"/>
                <w:noProof/>
                <w:szCs w:val="19"/>
              </w:rPr>
            </w:rPrChange>
          </w:rPr>
          <w:delText>Ukončenie zmluvného vzťahu</w:delText>
        </w:r>
        <w:r w:rsidRPr="00EB4F10" w:rsidDel="00CF086A">
          <w:rPr>
            <w:noProof/>
            <w:webHidden/>
            <w:sz w:val="19"/>
            <w:szCs w:val="19"/>
          </w:rPr>
          <w:tab/>
        </w:r>
        <w:r w:rsidR="006C0742" w:rsidDel="00CF086A">
          <w:rPr>
            <w:noProof/>
            <w:webHidden/>
            <w:sz w:val="19"/>
            <w:szCs w:val="19"/>
          </w:rPr>
          <w:delText>32</w:delText>
        </w:r>
      </w:del>
    </w:p>
    <w:p w14:paraId="4EA76D4D" w14:textId="77777777" w:rsidR="006F425A" w:rsidRPr="00EB4F10" w:rsidDel="00CF086A" w:rsidRDefault="006F425A">
      <w:pPr>
        <w:pStyle w:val="Obsah2"/>
        <w:tabs>
          <w:tab w:val="left" w:pos="960"/>
          <w:tab w:val="right" w:leader="dot" w:pos="9060"/>
        </w:tabs>
        <w:rPr>
          <w:del w:id="191" w:author="Zuzana Hušeková" w:date="2021-06-16T12:53:00Z"/>
          <w:rFonts w:asciiTheme="minorHAnsi" w:eastAsiaTheme="minorEastAsia" w:hAnsiTheme="minorHAnsi" w:cstheme="minorBidi"/>
          <w:noProof/>
          <w:sz w:val="19"/>
          <w:szCs w:val="19"/>
          <w:lang w:eastAsia="sk-SK"/>
        </w:rPr>
      </w:pPr>
      <w:del w:id="192" w:author="Zuzana Hušeková" w:date="2021-06-16T12:53:00Z">
        <w:r w:rsidRPr="00CF086A" w:rsidDel="00CF086A">
          <w:rPr>
            <w:rPrChange w:id="193" w:author="Zuzana Hušeková" w:date="2021-06-16T12:53:00Z">
              <w:rPr>
                <w:rStyle w:val="Hypertextovprepojenie"/>
                <w:noProof/>
                <w:szCs w:val="19"/>
              </w:rPr>
            </w:rPrChange>
          </w:rPr>
          <w:delText>2.4</w:delText>
        </w:r>
        <w:r w:rsidRPr="00EB4F10" w:rsidDel="00CF086A">
          <w:rPr>
            <w:rFonts w:asciiTheme="minorHAnsi" w:eastAsiaTheme="minorEastAsia" w:hAnsiTheme="minorHAnsi" w:cstheme="minorBidi"/>
            <w:noProof/>
            <w:sz w:val="19"/>
            <w:szCs w:val="19"/>
            <w:lang w:eastAsia="sk-SK"/>
          </w:rPr>
          <w:tab/>
        </w:r>
        <w:r w:rsidRPr="00CF086A" w:rsidDel="00CF086A">
          <w:rPr>
            <w:rPrChange w:id="194" w:author="Zuzana Hušeková" w:date="2021-06-16T12:53:00Z">
              <w:rPr>
                <w:rStyle w:val="Hypertextovprepojenie"/>
                <w:noProof/>
                <w:szCs w:val="19"/>
              </w:rPr>
            </w:rPrChange>
          </w:rPr>
          <w:delText>Finančné riadenie</w:delText>
        </w:r>
        <w:r w:rsidRPr="00EB4F10" w:rsidDel="00CF086A">
          <w:rPr>
            <w:noProof/>
            <w:webHidden/>
            <w:sz w:val="19"/>
            <w:szCs w:val="19"/>
          </w:rPr>
          <w:tab/>
        </w:r>
        <w:r w:rsidR="006C0742" w:rsidDel="00CF086A">
          <w:rPr>
            <w:noProof/>
            <w:webHidden/>
            <w:sz w:val="19"/>
            <w:szCs w:val="19"/>
          </w:rPr>
          <w:delText>33</w:delText>
        </w:r>
      </w:del>
    </w:p>
    <w:p w14:paraId="0818F0C1" w14:textId="77777777" w:rsidR="006F425A" w:rsidRPr="00EB4F10" w:rsidDel="00CF086A" w:rsidRDefault="006F425A">
      <w:pPr>
        <w:pStyle w:val="Obsah3"/>
        <w:rPr>
          <w:del w:id="195" w:author="Zuzana Hušeková" w:date="2021-06-16T12:53:00Z"/>
          <w:rFonts w:asciiTheme="minorHAnsi" w:eastAsiaTheme="minorEastAsia" w:hAnsiTheme="minorHAnsi" w:cstheme="minorBidi"/>
          <w:noProof/>
          <w:sz w:val="19"/>
          <w:szCs w:val="19"/>
          <w:lang w:eastAsia="sk-SK"/>
        </w:rPr>
      </w:pPr>
      <w:del w:id="196" w:author="Zuzana Hušeková" w:date="2021-06-16T12:53:00Z">
        <w:r w:rsidRPr="00CF086A" w:rsidDel="00CF086A">
          <w:rPr>
            <w:rPrChange w:id="197" w:author="Zuzana Hušeková" w:date="2021-06-16T12:53:00Z">
              <w:rPr>
                <w:rStyle w:val="Hypertextovprepojenie"/>
                <w:noProof/>
                <w:szCs w:val="19"/>
              </w:rPr>
            </w:rPrChange>
          </w:rPr>
          <w:delText>2.4.1</w:delText>
        </w:r>
        <w:r w:rsidRPr="00EB4F10" w:rsidDel="00CF086A">
          <w:rPr>
            <w:rFonts w:asciiTheme="minorHAnsi" w:eastAsiaTheme="minorEastAsia" w:hAnsiTheme="minorHAnsi" w:cstheme="minorBidi"/>
            <w:noProof/>
            <w:sz w:val="19"/>
            <w:szCs w:val="19"/>
            <w:lang w:eastAsia="sk-SK"/>
          </w:rPr>
          <w:tab/>
        </w:r>
        <w:r w:rsidRPr="00CF086A" w:rsidDel="00CF086A">
          <w:rPr>
            <w:rPrChange w:id="198" w:author="Zuzana Hušeková" w:date="2021-06-16T12:53:00Z">
              <w:rPr>
                <w:rStyle w:val="Hypertextovprepojenie"/>
                <w:noProof/>
                <w:szCs w:val="19"/>
              </w:rPr>
            </w:rPrChange>
          </w:rPr>
          <w:delText>Vedenie účtovníctva</w:delText>
        </w:r>
        <w:r w:rsidRPr="00EB4F10" w:rsidDel="00CF086A">
          <w:rPr>
            <w:noProof/>
            <w:webHidden/>
            <w:sz w:val="19"/>
            <w:szCs w:val="19"/>
          </w:rPr>
          <w:tab/>
        </w:r>
        <w:r w:rsidR="006C0742" w:rsidDel="00CF086A">
          <w:rPr>
            <w:noProof/>
            <w:webHidden/>
            <w:sz w:val="19"/>
            <w:szCs w:val="19"/>
          </w:rPr>
          <w:delText>33</w:delText>
        </w:r>
      </w:del>
    </w:p>
    <w:p w14:paraId="3FD8BE0E" w14:textId="77777777" w:rsidR="006F425A" w:rsidRPr="00EB4F10" w:rsidDel="00CF086A" w:rsidRDefault="006F425A">
      <w:pPr>
        <w:pStyle w:val="Obsah3"/>
        <w:rPr>
          <w:del w:id="199" w:author="Zuzana Hušeková" w:date="2021-06-16T12:53:00Z"/>
          <w:rFonts w:asciiTheme="minorHAnsi" w:eastAsiaTheme="minorEastAsia" w:hAnsiTheme="minorHAnsi" w:cstheme="minorBidi"/>
          <w:noProof/>
          <w:sz w:val="19"/>
          <w:szCs w:val="19"/>
          <w:lang w:eastAsia="sk-SK"/>
        </w:rPr>
      </w:pPr>
      <w:del w:id="200" w:author="Zuzana Hušeková" w:date="2021-06-16T12:53:00Z">
        <w:r w:rsidRPr="00CF086A" w:rsidDel="00CF086A">
          <w:rPr>
            <w:rPrChange w:id="201" w:author="Zuzana Hušeková" w:date="2021-06-16T12:53:00Z">
              <w:rPr>
                <w:rStyle w:val="Hypertextovprepojenie"/>
                <w:noProof/>
                <w:szCs w:val="19"/>
              </w:rPr>
            </w:rPrChange>
          </w:rPr>
          <w:delText>2.4.2</w:delText>
        </w:r>
        <w:r w:rsidRPr="00EB4F10" w:rsidDel="00CF086A">
          <w:rPr>
            <w:rFonts w:asciiTheme="minorHAnsi" w:eastAsiaTheme="minorEastAsia" w:hAnsiTheme="minorHAnsi" w:cstheme="minorBidi"/>
            <w:noProof/>
            <w:sz w:val="19"/>
            <w:szCs w:val="19"/>
            <w:lang w:eastAsia="sk-SK"/>
          </w:rPr>
          <w:tab/>
        </w:r>
        <w:r w:rsidRPr="00CF086A" w:rsidDel="00CF086A">
          <w:rPr>
            <w:rPrChange w:id="202" w:author="Zuzana Hušeková" w:date="2021-06-16T12:53:00Z">
              <w:rPr>
                <w:rStyle w:val="Hypertextovprepojenie"/>
                <w:noProof/>
                <w:szCs w:val="19"/>
              </w:rPr>
            </w:rPrChange>
          </w:rPr>
          <w:delText>Účty a platby prijímateľa</w:delText>
        </w:r>
        <w:r w:rsidRPr="00EB4F10" w:rsidDel="00CF086A">
          <w:rPr>
            <w:noProof/>
            <w:webHidden/>
            <w:sz w:val="19"/>
            <w:szCs w:val="19"/>
          </w:rPr>
          <w:tab/>
        </w:r>
      </w:del>
      <w:ins w:id="203" w:author="Milan Matovič" w:date="2021-06-07T13:02:00Z">
        <w:del w:id="204" w:author="Zuzana Hušeková" w:date="2021-06-16T12:53:00Z">
          <w:r w:rsidR="006C0742" w:rsidDel="00CF086A">
            <w:rPr>
              <w:noProof/>
              <w:webHidden/>
              <w:sz w:val="19"/>
              <w:szCs w:val="19"/>
            </w:rPr>
            <w:delText>35</w:delText>
          </w:r>
        </w:del>
      </w:ins>
      <w:del w:id="205" w:author="Zuzana Hušeková" w:date="2021-06-16T12:53:00Z">
        <w:r w:rsidR="00251D9D" w:rsidDel="00CF086A">
          <w:rPr>
            <w:noProof/>
            <w:webHidden/>
            <w:sz w:val="19"/>
            <w:szCs w:val="19"/>
          </w:rPr>
          <w:delText>34</w:delText>
        </w:r>
      </w:del>
    </w:p>
    <w:p w14:paraId="790003C9" w14:textId="77777777" w:rsidR="006F425A" w:rsidRPr="00EB4F10" w:rsidDel="00CF086A" w:rsidRDefault="006F425A">
      <w:pPr>
        <w:pStyle w:val="Obsah3"/>
        <w:rPr>
          <w:del w:id="206" w:author="Zuzana Hušeková" w:date="2021-06-16T12:53:00Z"/>
          <w:rFonts w:asciiTheme="minorHAnsi" w:eastAsiaTheme="minorEastAsia" w:hAnsiTheme="minorHAnsi" w:cstheme="minorBidi"/>
          <w:noProof/>
          <w:sz w:val="19"/>
          <w:szCs w:val="19"/>
          <w:lang w:eastAsia="sk-SK"/>
        </w:rPr>
      </w:pPr>
      <w:del w:id="207" w:author="Zuzana Hušeková" w:date="2021-06-16T12:53:00Z">
        <w:r w:rsidRPr="00CF086A" w:rsidDel="00CF086A">
          <w:rPr>
            <w:rPrChange w:id="208" w:author="Zuzana Hušeková" w:date="2021-06-16T12:53:00Z">
              <w:rPr>
                <w:rStyle w:val="Hypertextovprepojenie"/>
                <w:noProof/>
                <w:szCs w:val="19"/>
              </w:rPr>
            </w:rPrChange>
          </w:rPr>
          <w:delText>2.4.3</w:delText>
        </w:r>
        <w:r w:rsidRPr="00EB4F10" w:rsidDel="00CF086A">
          <w:rPr>
            <w:rFonts w:asciiTheme="minorHAnsi" w:eastAsiaTheme="minorEastAsia" w:hAnsiTheme="minorHAnsi" w:cstheme="minorBidi"/>
            <w:noProof/>
            <w:sz w:val="19"/>
            <w:szCs w:val="19"/>
            <w:lang w:eastAsia="sk-SK"/>
          </w:rPr>
          <w:tab/>
        </w:r>
        <w:r w:rsidRPr="00CF086A" w:rsidDel="00CF086A">
          <w:rPr>
            <w:rPrChange w:id="209" w:author="Zuzana Hušeková" w:date="2021-06-16T12:53:00Z">
              <w:rPr>
                <w:rStyle w:val="Hypertextovprepojenie"/>
                <w:noProof/>
                <w:szCs w:val="19"/>
              </w:rPr>
            </w:rPrChange>
          </w:rPr>
          <w:delText>Oprávnenosť výdavkov</w:delText>
        </w:r>
        <w:r w:rsidRPr="00EB4F10" w:rsidDel="00CF086A">
          <w:rPr>
            <w:noProof/>
            <w:webHidden/>
            <w:sz w:val="19"/>
            <w:szCs w:val="19"/>
          </w:rPr>
          <w:tab/>
        </w:r>
        <w:r w:rsidR="006C0742" w:rsidDel="00CF086A">
          <w:rPr>
            <w:noProof/>
            <w:webHidden/>
            <w:sz w:val="19"/>
            <w:szCs w:val="19"/>
          </w:rPr>
          <w:delText>38</w:delText>
        </w:r>
      </w:del>
    </w:p>
    <w:p w14:paraId="109E3B05" w14:textId="77777777" w:rsidR="006F425A" w:rsidRPr="00EB4F10" w:rsidDel="00CF086A" w:rsidRDefault="006F425A">
      <w:pPr>
        <w:pStyle w:val="Obsah3"/>
        <w:rPr>
          <w:del w:id="210" w:author="Zuzana Hušeková" w:date="2021-06-16T12:53:00Z"/>
          <w:rFonts w:asciiTheme="minorHAnsi" w:eastAsiaTheme="minorEastAsia" w:hAnsiTheme="minorHAnsi" w:cstheme="minorBidi"/>
          <w:noProof/>
          <w:sz w:val="19"/>
          <w:szCs w:val="19"/>
          <w:lang w:eastAsia="sk-SK"/>
        </w:rPr>
      </w:pPr>
      <w:del w:id="211" w:author="Zuzana Hušeková" w:date="2021-06-16T12:53:00Z">
        <w:r w:rsidRPr="00CF086A" w:rsidDel="00CF086A">
          <w:rPr>
            <w:rPrChange w:id="212" w:author="Zuzana Hušeková" w:date="2021-06-16T12:53:00Z">
              <w:rPr>
                <w:rStyle w:val="Hypertextovprepojenie"/>
                <w:noProof/>
                <w:szCs w:val="19"/>
              </w:rPr>
            </w:rPrChange>
          </w:rPr>
          <w:delText>2.4.4</w:delText>
        </w:r>
        <w:r w:rsidRPr="00EB4F10" w:rsidDel="00CF086A">
          <w:rPr>
            <w:rFonts w:asciiTheme="minorHAnsi" w:eastAsiaTheme="minorEastAsia" w:hAnsiTheme="minorHAnsi" w:cstheme="minorBidi"/>
            <w:noProof/>
            <w:sz w:val="19"/>
            <w:szCs w:val="19"/>
            <w:lang w:eastAsia="sk-SK"/>
          </w:rPr>
          <w:tab/>
        </w:r>
        <w:r w:rsidRPr="00CF086A" w:rsidDel="00CF086A">
          <w:rPr>
            <w:rPrChange w:id="213" w:author="Zuzana Hušeková" w:date="2021-06-16T12:53:00Z">
              <w:rPr>
                <w:rStyle w:val="Hypertextovprepojenie"/>
                <w:noProof/>
                <w:szCs w:val="19"/>
              </w:rPr>
            </w:rPrChange>
          </w:rPr>
          <w:delText>Postupy pri žiadosti o platbu</w:delText>
        </w:r>
        <w:r w:rsidRPr="00EB4F10" w:rsidDel="00CF086A">
          <w:rPr>
            <w:noProof/>
            <w:webHidden/>
            <w:sz w:val="19"/>
            <w:szCs w:val="19"/>
          </w:rPr>
          <w:tab/>
        </w:r>
      </w:del>
      <w:ins w:id="214" w:author="Milan Matovič" w:date="2021-06-07T13:02:00Z">
        <w:del w:id="215" w:author="Zuzana Hušeková" w:date="2021-06-16T12:53:00Z">
          <w:r w:rsidR="006C0742" w:rsidDel="00CF086A">
            <w:rPr>
              <w:noProof/>
              <w:webHidden/>
              <w:sz w:val="19"/>
              <w:szCs w:val="19"/>
            </w:rPr>
            <w:delText>65</w:delText>
          </w:r>
        </w:del>
      </w:ins>
      <w:del w:id="216" w:author="Zuzana Hušeková" w:date="2021-06-16T12:53:00Z">
        <w:r w:rsidR="00251D9D" w:rsidDel="00CF086A">
          <w:rPr>
            <w:noProof/>
            <w:webHidden/>
            <w:sz w:val="19"/>
            <w:szCs w:val="19"/>
          </w:rPr>
          <w:delText>64</w:delText>
        </w:r>
      </w:del>
    </w:p>
    <w:p w14:paraId="214AF22E" w14:textId="77777777" w:rsidR="006F425A" w:rsidRPr="00EB4F10" w:rsidDel="00CF086A" w:rsidRDefault="006F425A">
      <w:pPr>
        <w:pStyle w:val="Obsah3"/>
        <w:rPr>
          <w:del w:id="217" w:author="Zuzana Hušeková" w:date="2021-06-16T12:53:00Z"/>
          <w:rFonts w:asciiTheme="minorHAnsi" w:eastAsiaTheme="minorEastAsia" w:hAnsiTheme="minorHAnsi" w:cstheme="minorBidi"/>
          <w:noProof/>
          <w:sz w:val="19"/>
          <w:szCs w:val="19"/>
          <w:lang w:eastAsia="sk-SK"/>
        </w:rPr>
      </w:pPr>
      <w:del w:id="218" w:author="Zuzana Hušeková" w:date="2021-06-16T12:53:00Z">
        <w:r w:rsidRPr="00CF086A" w:rsidDel="00CF086A">
          <w:rPr>
            <w:rPrChange w:id="219" w:author="Zuzana Hušeková" w:date="2021-06-16T12:53:00Z">
              <w:rPr>
                <w:rStyle w:val="Hypertextovprepojenie"/>
                <w:noProof/>
                <w:szCs w:val="19"/>
              </w:rPr>
            </w:rPrChange>
          </w:rPr>
          <w:delText>2.4.5</w:delText>
        </w:r>
        <w:r w:rsidRPr="00EB4F10" w:rsidDel="00CF086A">
          <w:rPr>
            <w:rFonts w:asciiTheme="minorHAnsi" w:eastAsiaTheme="minorEastAsia" w:hAnsiTheme="minorHAnsi" w:cstheme="minorBidi"/>
            <w:noProof/>
            <w:sz w:val="19"/>
            <w:szCs w:val="19"/>
            <w:lang w:eastAsia="sk-SK"/>
          </w:rPr>
          <w:tab/>
        </w:r>
        <w:r w:rsidRPr="00CF086A" w:rsidDel="00CF086A">
          <w:rPr>
            <w:rPrChange w:id="220" w:author="Zuzana Hušeková" w:date="2021-06-16T12:53:00Z">
              <w:rPr>
                <w:rStyle w:val="Hypertextovprepojenie"/>
                <w:noProof/>
                <w:szCs w:val="19"/>
              </w:rPr>
            </w:rPrChange>
          </w:rPr>
          <w:delText>Špecifiká jednotlivých systémov financovania</w:delText>
        </w:r>
        <w:r w:rsidRPr="00EB4F10" w:rsidDel="00CF086A">
          <w:rPr>
            <w:noProof/>
            <w:webHidden/>
            <w:sz w:val="19"/>
            <w:szCs w:val="19"/>
          </w:rPr>
          <w:tab/>
        </w:r>
      </w:del>
      <w:ins w:id="221" w:author="Milan Matovič" w:date="2021-06-07T13:02:00Z">
        <w:del w:id="222" w:author="Zuzana Hušeková" w:date="2021-06-16T12:53:00Z">
          <w:r w:rsidR="006C0742" w:rsidDel="00CF086A">
            <w:rPr>
              <w:noProof/>
              <w:webHidden/>
              <w:sz w:val="19"/>
              <w:szCs w:val="19"/>
            </w:rPr>
            <w:delText>66</w:delText>
          </w:r>
        </w:del>
      </w:ins>
      <w:del w:id="223" w:author="Zuzana Hušeková" w:date="2021-06-16T12:53:00Z">
        <w:r w:rsidR="00251D9D" w:rsidDel="00CF086A">
          <w:rPr>
            <w:noProof/>
            <w:webHidden/>
            <w:sz w:val="19"/>
            <w:szCs w:val="19"/>
          </w:rPr>
          <w:delText>65</w:delText>
        </w:r>
      </w:del>
    </w:p>
    <w:p w14:paraId="53398D80" w14:textId="77777777" w:rsidR="006F425A" w:rsidRPr="00EB4F10" w:rsidDel="00CF086A" w:rsidRDefault="006F425A">
      <w:pPr>
        <w:pStyle w:val="Obsah3"/>
        <w:rPr>
          <w:del w:id="224" w:author="Zuzana Hušeková" w:date="2021-06-16T12:53:00Z"/>
          <w:rFonts w:asciiTheme="minorHAnsi" w:eastAsiaTheme="minorEastAsia" w:hAnsiTheme="minorHAnsi" w:cstheme="minorBidi"/>
          <w:noProof/>
          <w:sz w:val="19"/>
          <w:szCs w:val="19"/>
          <w:lang w:eastAsia="sk-SK"/>
        </w:rPr>
      </w:pPr>
      <w:del w:id="225" w:author="Zuzana Hušeková" w:date="2021-06-16T12:53:00Z">
        <w:r w:rsidRPr="00CF086A" w:rsidDel="00CF086A">
          <w:rPr>
            <w:rPrChange w:id="226" w:author="Zuzana Hušeková" w:date="2021-06-16T12:53:00Z">
              <w:rPr>
                <w:rStyle w:val="Hypertextovprepojenie"/>
                <w:noProof/>
                <w:szCs w:val="19"/>
                <w:lang w:eastAsia="cs-CZ"/>
              </w:rPr>
            </w:rPrChange>
          </w:rPr>
          <w:lastRenderedPageBreak/>
          <w:delText>2.4.6</w:delText>
        </w:r>
        <w:r w:rsidRPr="00EB4F10" w:rsidDel="00CF086A">
          <w:rPr>
            <w:rFonts w:asciiTheme="minorHAnsi" w:eastAsiaTheme="minorEastAsia" w:hAnsiTheme="minorHAnsi" w:cstheme="minorBidi"/>
            <w:noProof/>
            <w:sz w:val="19"/>
            <w:szCs w:val="19"/>
            <w:lang w:eastAsia="sk-SK"/>
          </w:rPr>
          <w:tab/>
        </w:r>
        <w:r w:rsidRPr="00CF086A" w:rsidDel="00CF086A">
          <w:rPr>
            <w:rPrChange w:id="227" w:author="Zuzana Hušeková" w:date="2021-06-16T12:53:00Z">
              <w:rPr>
                <w:rStyle w:val="Hypertextovprepojenie"/>
                <w:caps/>
                <w:noProof/>
                <w:szCs w:val="19"/>
                <w:lang w:eastAsia="cs-CZ"/>
              </w:rPr>
            </w:rPrChange>
          </w:rPr>
          <w:delText>Účtovné doklady a ich prílohy</w:delText>
        </w:r>
        <w:r w:rsidRPr="00EB4F10" w:rsidDel="00CF086A">
          <w:rPr>
            <w:noProof/>
            <w:webHidden/>
            <w:sz w:val="19"/>
            <w:szCs w:val="19"/>
          </w:rPr>
          <w:tab/>
        </w:r>
      </w:del>
      <w:ins w:id="228" w:author="Milan Matovič" w:date="2021-06-07T13:02:00Z">
        <w:del w:id="229" w:author="Zuzana Hušeková" w:date="2021-06-16T12:53:00Z">
          <w:r w:rsidR="006C0742" w:rsidDel="00CF086A">
            <w:rPr>
              <w:noProof/>
              <w:webHidden/>
              <w:sz w:val="19"/>
              <w:szCs w:val="19"/>
            </w:rPr>
            <w:delText>75</w:delText>
          </w:r>
        </w:del>
      </w:ins>
      <w:del w:id="230" w:author="Zuzana Hušeková" w:date="2021-06-16T12:53:00Z">
        <w:r w:rsidR="00251D9D" w:rsidDel="00CF086A">
          <w:rPr>
            <w:noProof/>
            <w:webHidden/>
            <w:sz w:val="19"/>
            <w:szCs w:val="19"/>
          </w:rPr>
          <w:delText>74</w:delText>
        </w:r>
      </w:del>
    </w:p>
    <w:p w14:paraId="61F64994" w14:textId="77777777" w:rsidR="006F425A" w:rsidRPr="00EB4F10" w:rsidDel="00CF086A" w:rsidRDefault="006F425A">
      <w:pPr>
        <w:pStyle w:val="Obsah3"/>
        <w:rPr>
          <w:del w:id="231" w:author="Zuzana Hušeková" w:date="2021-06-16T12:53:00Z"/>
          <w:rFonts w:asciiTheme="minorHAnsi" w:eastAsiaTheme="minorEastAsia" w:hAnsiTheme="minorHAnsi" w:cstheme="minorBidi"/>
          <w:noProof/>
          <w:sz w:val="19"/>
          <w:szCs w:val="19"/>
          <w:lang w:eastAsia="sk-SK"/>
        </w:rPr>
      </w:pPr>
      <w:del w:id="232" w:author="Zuzana Hušeková" w:date="2021-06-16T12:53:00Z">
        <w:r w:rsidRPr="00CF086A" w:rsidDel="00CF086A">
          <w:rPr>
            <w:rPrChange w:id="233" w:author="Zuzana Hušeková" w:date="2021-06-16T12:53:00Z">
              <w:rPr>
                <w:rStyle w:val="Hypertextovprepojenie"/>
                <w:noProof/>
                <w:szCs w:val="19"/>
              </w:rPr>
            </w:rPrChange>
          </w:rPr>
          <w:delText>2.4.7</w:delText>
        </w:r>
        <w:r w:rsidRPr="00EB4F10" w:rsidDel="00CF086A">
          <w:rPr>
            <w:rFonts w:asciiTheme="minorHAnsi" w:eastAsiaTheme="minorEastAsia" w:hAnsiTheme="minorHAnsi" w:cstheme="minorBidi"/>
            <w:noProof/>
            <w:sz w:val="19"/>
            <w:szCs w:val="19"/>
            <w:lang w:eastAsia="sk-SK"/>
          </w:rPr>
          <w:tab/>
        </w:r>
        <w:r w:rsidRPr="00CF086A" w:rsidDel="00CF086A">
          <w:rPr>
            <w:rPrChange w:id="234" w:author="Zuzana Hušeková" w:date="2021-06-16T12:53:00Z">
              <w:rPr>
                <w:rStyle w:val="Hypertextovprepojenie"/>
                <w:noProof/>
                <w:szCs w:val="19"/>
              </w:rPr>
            </w:rPrChange>
          </w:rPr>
          <w:delText>Nezrovnalosti a vysporiadanie finančných vzťahov</w:delText>
        </w:r>
        <w:r w:rsidRPr="00EB4F10" w:rsidDel="00CF086A">
          <w:rPr>
            <w:noProof/>
            <w:webHidden/>
            <w:sz w:val="19"/>
            <w:szCs w:val="19"/>
          </w:rPr>
          <w:tab/>
        </w:r>
      </w:del>
      <w:ins w:id="235" w:author="Milan Matovič" w:date="2021-06-07T13:02:00Z">
        <w:del w:id="236" w:author="Zuzana Hušeková" w:date="2021-06-16T12:53:00Z">
          <w:r w:rsidR="006C0742" w:rsidDel="00CF086A">
            <w:rPr>
              <w:noProof/>
              <w:webHidden/>
              <w:sz w:val="19"/>
              <w:szCs w:val="19"/>
            </w:rPr>
            <w:delText>89</w:delText>
          </w:r>
        </w:del>
      </w:ins>
      <w:del w:id="237" w:author="Zuzana Hušeková" w:date="2021-06-16T12:53:00Z">
        <w:r w:rsidR="00251D9D" w:rsidDel="00CF086A">
          <w:rPr>
            <w:noProof/>
            <w:webHidden/>
            <w:sz w:val="19"/>
            <w:szCs w:val="19"/>
          </w:rPr>
          <w:delText>88</w:delText>
        </w:r>
      </w:del>
    </w:p>
    <w:p w14:paraId="4071AA0D" w14:textId="77777777" w:rsidR="006F425A" w:rsidRPr="00EB4F10" w:rsidDel="00CF086A" w:rsidRDefault="006F425A">
      <w:pPr>
        <w:pStyle w:val="Obsah2"/>
        <w:tabs>
          <w:tab w:val="left" w:pos="960"/>
          <w:tab w:val="right" w:leader="dot" w:pos="9060"/>
        </w:tabs>
        <w:rPr>
          <w:del w:id="238" w:author="Zuzana Hušeková" w:date="2021-06-16T12:53:00Z"/>
          <w:rFonts w:asciiTheme="minorHAnsi" w:eastAsiaTheme="minorEastAsia" w:hAnsiTheme="minorHAnsi" w:cstheme="minorBidi"/>
          <w:noProof/>
          <w:sz w:val="19"/>
          <w:szCs w:val="19"/>
          <w:lang w:eastAsia="sk-SK"/>
        </w:rPr>
      </w:pPr>
      <w:del w:id="239" w:author="Zuzana Hušeková" w:date="2021-06-16T12:53:00Z">
        <w:r w:rsidRPr="00CF086A" w:rsidDel="00CF086A">
          <w:rPr>
            <w:rPrChange w:id="240" w:author="Zuzana Hušeková" w:date="2021-06-16T12:53:00Z">
              <w:rPr>
                <w:rStyle w:val="Hypertextovprepojenie"/>
                <w:noProof/>
                <w:szCs w:val="19"/>
              </w:rPr>
            </w:rPrChange>
          </w:rPr>
          <w:delText>2.5</w:delText>
        </w:r>
        <w:r w:rsidRPr="00EB4F10" w:rsidDel="00CF086A">
          <w:rPr>
            <w:rFonts w:asciiTheme="minorHAnsi" w:eastAsiaTheme="minorEastAsia" w:hAnsiTheme="minorHAnsi" w:cstheme="minorBidi"/>
            <w:noProof/>
            <w:sz w:val="19"/>
            <w:szCs w:val="19"/>
            <w:lang w:eastAsia="sk-SK"/>
          </w:rPr>
          <w:tab/>
        </w:r>
        <w:r w:rsidRPr="00CF086A" w:rsidDel="00CF086A">
          <w:rPr>
            <w:rPrChange w:id="241" w:author="Zuzana Hušeková" w:date="2021-06-16T12:53:00Z">
              <w:rPr>
                <w:rStyle w:val="Hypertextovprepojenie"/>
                <w:noProof/>
                <w:szCs w:val="19"/>
              </w:rPr>
            </w:rPrChange>
          </w:rPr>
          <w:delText>Verejné obstarávanie</w:delText>
        </w:r>
        <w:r w:rsidRPr="00EB4F10" w:rsidDel="00CF086A">
          <w:rPr>
            <w:noProof/>
            <w:webHidden/>
            <w:sz w:val="19"/>
            <w:szCs w:val="19"/>
          </w:rPr>
          <w:tab/>
        </w:r>
      </w:del>
      <w:ins w:id="242" w:author="Milan Matovič" w:date="2021-06-07T13:02:00Z">
        <w:del w:id="243" w:author="Zuzana Hušeková" w:date="2021-06-16T12:53:00Z">
          <w:r w:rsidR="006C0742" w:rsidDel="00CF086A">
            <w:rPr>
              <w:noProof/>
              <w:webHidden/>
              <w:sz w:val="19"/>
              <w:szCs w:val="19"/>
            </w:rPr>
            <w:delText>94</w:delText>
          </w:r>
        </w:del>
      </w:ins>
      <w:del w:id="244" w:author="Zuzana Hušeková" w:date="2021-06-16T12:53:00Z">
        <w:r w:rsidR="00251D9D" w:rsidDel="00CF086A">
          <w:rPr>
            <w:noProof/>
            <w:webHidden/>
            <w:sz w:val="19"/>
            <w:szCs w:val="19"/>
          </w:rPr>
          <w:delText>93</w:delText>
        </w:r>
      </w:del>
    </w:p>
    <w:p w14:paraId="63959527" w14:textId="77777777" w:rsidR="006F425A" w:rsidRPr="00EB4F10" w:rsidDel="00CF086A" w:rsidRDefault="006F425A">
      <w:pPr>
        <w:pStyle w:val="Obsah3"/>
        <w:rPr>
          <w:del w:id="245" w:author="Zuzana Hušeková" w:date="2021-06-16T12:53:00Z"/>
          <w:rFonts w:asciiTheme="minorHAnsi" w:eastAsiaTheme="minorEastAsia" w:hAnsiTheme="minorHAnsi" w:cstheme="minorBidi"/>
          <w:noProof/>
          <w:sz w:val="19"/>
          <w:szCs w:val="19"/>
          <w:lang w:eastAsia="sk-SK"/>
        </w:rPr>
      </w:pPr>
      <w:del w:id="246" w:author="Zuzana Hušeková" w:date="2021-06-16T12:53:00Z">
        <w:r w:rsidRPr="00CF086A" w:rsidDel="00CF086A">
          <w:rPr>
            <w:rPrChange w:id="247" w:author="Zuzana Hušeková" w:date="2021-06-16T12:53:00Z">
              <w:rPr>
                <w:rStyle w:val="Hypertextovprepojenie"/>
                <w:rFonts w:cs="Arial"/>
                <w:noProof/>
                <w:szCs w:val="19"/>
              </w:rPr>
            </w:rPrChange>
          </w:rPr>
          <w:delText>2.5.1</w:delText>
        </w:r>
        <w:r w:rsidRPr="00EB4F10" w:rsidDel="00CF086A">
          <w:rPr>
            <w:rFonts w:asciiTheme="minorHAnsi" w:eastAsiaTheme="minorEastAsia" w:hAnsiTheme="minorHAnsi" w:cstheme="minorBidi"/>
            <w:noProof/>
            <w:sz w:val="19"/>
            <w:szCs w:val="19"/>
            <w:lang w:eastAsia="sk-SK"/>
          </w:rPr>
          <w:tab/>
        </w:r>
        <w:r w:rsidRPr="00CF086A" w:rsidDel="00CF086A">
          <w:rPr>
            <w:rPrChange w:id="248" w:author="Zuzana Hušeková" w:date="2021-06-16T12:53:00Z">
              <w:rPr>
                <w:rStyle w:val="Hypertextovprepojenie"/>
                <w:rFonts w:cs="Arial"/>
                <w:noProof/>
                <w:szCs w:val="19"/>
              </w:rPr>
            </w:rPrChange>
          </w:rPr>
          <w:delText>Plán obstarávaní</w:delText>
        </w:r>
        <w:r w:rsidRPr="00EB4F10" w:rsidDel="00CF086A">
          <w:rPr>
            <w:noProof/>
            <w:webHidden/>
            <w:sz w:val="19"/>
            <w:szCs w:val="19"/>
          </w:rPr>
          <w:tab/>
        </w:r>
      </w:del>
      <w:ins w:id="249" w:author="Milan Matovič" w:date="2021-06-07T13:02:00Z">
        <w:del w:id="250" w:author="Zuzana Hušeková" w:date="2021-06-16T12:53:00Z">
          <w:r w:rsidR="006C0742" w:rsidDel="00CF086A">
            <w:rPr>
              <w:noProof/>
              <w:webHidden/>
              <w:sz w:val="19"/>
              <w:szCs w:val="19"/>
            </w:rPr>
            <w:delText>95</w:delText>
          </w:r>
        </w:del>
      </w:ins>
      <w:del w:id="251" w:author="Zuzana Hušeková" w:date="2021-06-16T12:53:00Z">
        <w:r w:rsidR="00251D9D" w:rsidDel="00CF086A">
          <w:rPr>
            <w:noProof/>
            <w:webHidden/>
            <w:sz w:val="19"/>
            <w:szCs w:val="19"/>
          </w:rPr>
          <w:delText>94</w:delText>
        </w:r>
      </w:del>
    </w:p>
    <w:p w14:paraId="7C87F09A" w14:textId="77777777" w:rsidR="006F425A" w:rsidRPr="00EB4F10" w:rsidDel="00CF086A" w:rsidRDefault="006F425A">
      <w:pPr>
        <w:pStyle w:val="Obsah3"/>
        <w:rPr>
          <w:del w:id="252" w:author="Zuzana Hušeková" w:date="2021-06-16T12:53:00Z"/>
          <w:rFonts w:asciiTheme="minorHAnsi" w:eastAsiaTheme="minorEastAsia" w:hAnsiTheme="minorHAnsi" w:cstheme="minorBidi"/>
          <w:noProof/>
          <w:sz w:val="19"/>
          <w:szCs w:val="19"/>
          <w:lang w:eastAsia="sk-SK"/>
        </w:rPr>
      </w:pPr>
      <w:del w:id="253" w:author="Zuzana Hušeková" w:date="2021-06-16T12:53:00Z">
        <w:r w:rsidRPr="00CF086A" w:rsidDel="00CF086A">
          <w:rPr>
            <w:rPrChange w:id="254" w:author="Zuzana Hušeková" w:date="2021-06-16T12:53:00Z">
              <w:rPr>
                <w:rStyle w:val="Hypertextovprepojenie"/>
                <w:noProof/>
                <w:szCs w:val="19"/>
              </w:rPr>
            </w:rPrChange>
          </w:rPr>
          <w:delText>2.5.2</w:delText>
        </w:r>
        <w:r w:rsidRPr="00EB4F10" w:rsidDel="00CF086A">
          <w:rPr>
            <w:rFonts w:asciiTheme="minorHAnsi" w:eastAsiaTheme="minorEastAsia" w:hAnsiTheme="minorHAnsi" w:cstheme="minorBidi"/>
            <w:noProof/>
            <w:sz w:val="19"/>
            <w:szCs w:val="19"/>
            <w:lang w:eastAsia="sk-SK"/>
          </w:rPr>
          <w:tab/>
        </w:r>
        <w:r w:rsidRPr="00CF086A" w:rsidDel="00CF086A">
          <w:rPr>
            <w:rPrChange w:id="255" w:author="Zuzana Hušeková" w:date="2021-06-16T12:53:00Z">
              <w:rPr>
                <w:rStyle w:val="Hypertextovprepojenie"/>
                <w:noProof/>
                <w:szCs w:val="19"/>
              </w:rPr>
            </w:rPrChange>
          </w:rPr>
          <w:delText>Predpokladaná hodnota zákazky (PHZ)</w:delText>
        </w:r>
        <w:r w:rsidRPr="00EB4F10" w:rsidDel="00CF086A">
          <w:rPr>
            <w:noProof/>
            <w:webHidden/>
            <w:sz w:val="19"/>
            <w:szCs w:val="19"/>
          </w:rPr>
          <w:tab/>
        </w:r>
      </w:del>
      <w:ins w:id="256" w:author="Milan Matovič" w:date="2021-06-07T13:02:00Z">
        <w:del w:id="257" w:author="Zuzana Hušeková" w:date="2021-06-16T12:53:00Z">
          <w:r w:rsidR="006C0742" w:rsidDel="00CF086A">
            <w:rPr>
              <w:noProof/>
              <w:webHidden/>
              <w:sz w:val="19"/>
              <w:szCs w:val="19"/>
            </w:rPr>
            <w:delText>95</w:delText>
          </w:r>
        </w:del>
      </w:ins>
      <w:del w:id="258" w:author="Zuzana Hušeková" w:date="2021-06-16T12:53:00Z">
        <w:r w:rsidR="00251D9D" w:rsidDel="00CF086A">
          <w:rPr>
            <w:noProof/>
            <w:webHidden/>
            <w:sz w:val="19"/>
            <w:szCs w:val="19"/>
          </w:rPr>
          <w:delText>94</w:delText>
        </w:r>
      </w:del>
    </w:p>
    <w:p w14:paraId="06263252" w14:textId="77777777" w:rsidR="006F425A" w:rsidRPr="00EB4F10" w:rsidDel="00CF086A" w:rsidRDefault="006F425A">
      <w:pPr>
        <w:pStyle w:val="Obsah3"/>
        <w:rPr>
          <w:del w:id="259" w:author="Zuzana Hušeková" w:date="2021-06-16T12:53:00Z"/>
          <w:rFonts w:asciiTheme="minorHAnsi" w:eastAsiaTheme="minorEastAsia" w:hAnsiTheme="minorHAnsi" w:cstheme="minorBidi"/>
          <w:noProof/>
          <w:sz w:val="19"/>
          <w:szCs w:val="19"/>
          <w:lang w:eastAsia="sk-SK"/>
        </w:rPr>
      </w:pPr>
      <w:del w:id="260" w:author="Zuzana Hušeková" w:date="2021-06-16T12:53:00Z">
        <w:r w:rsidRPr="00CF086A" w:rsidDel="00CF086A">
          <w:rPr>
            <w:rPrChange w:id="261" w:author="Zuzana Hušeková" w:date="2021-06-16T12:53:00Z">
              <w:rPr>
                <w:rStyle w:val="Hypertextovprepojenie"/>
                <w:noProof/>
                <w:szCs w:val="19"/>
              </w:rPr>
            </w:rPrChange>
          </w:rPr>
          <w:delText>2.5.3</w:delText>
        </w:r>
        <w:r w:rsidRPr="00EB4F10" w:rsidDel="00CF086A">
          <w:rPr>
            <w:rFonts w:asciiTheme="minorHAnsi" w:eastAsiaTheme="minorEastAsia" w:hAnsiTheme="minorHAnsi" w:cstheme="minorBidi"/>
            <w:noProof/>
            <w:sz w:val="19"/>
            <w:szCs w:val="19"/>
            <w:lang w:eastAsia="sk-SK"/>
          </w:rPr>
          <w:tab/>
        </w:r>
        <w:r w:rsidRPr="00CF086A" w:rsidDel="00CF086A">
          <w:rPr>
            <w:rPrChange w:id="262" w:author="Zuzana Hušeková" w:date="2021-06-16T12:53:00Z">
              <w:rPr>
                <w:rStyle w:val="Hypertextovprepojenie"/>
                <w:noProof/>
                <w:szCs w:val="19"/>
              </w:rPr>
            </w:rPrChange>
          </w:rPr>
          <w:delText>Povinnosť uzatvoriť zmluvu</w:delText>
        </w:r>
        <w:r w:rsidRPr="00EB4F10" w:rsidDel="00CF086A">
          <w:rPr>
            <w:noProof/>
            <w:webHidden/>
            <w:sz w:val="19"/>
            <w:szCs w:val="19"/>
          </w:rPr>
          <w:tab/>
        </w:r>
      </w:del>
      <w:ins w:id="263" w:author="Milan Matovič" w:date="2021-06-07T13:02:00Z">
        <w:del w:id="264" w:author="Zuzana Hušeková" w:date="2021-06-16T12:53:00Z">
          <w:r w:rsidR="006C0742" w:rsidDel="00CF086A">
            <w:rPr>
              <w:noProof/>
              <w:webHidden/>
              <w:sz w:val="19"/>
              <w:szCs w:val="19"/>
            </w:rPr>
            <w:delText>98</w:delText>
          </w:r>
        </w:del>
      </w:ins>
      <w:del w:id="265" w:author="Zuzana Hušeková" w:date="2021-06-16T12:53:00Z">
        <w:r w:rsidR="00251D9D" w:rsidDel="00CF086A">
          <w:rPr>
            <w:noProof/>
            <w:webHidden/>
            <w:sz w:val="19"/>
            <w:szCs w:val="19"/>
          </w:rPr>
          <w:delText>97</w:delText>
        </w:r>
      </w:del>
    </w:p>
    <w:p w14:paraId="02651656" w14:textId="77777777" w:rsidR="006F425A" w:rsidRPr="00EB4F10" w:rsidDel="00CF086A" w:rsidRDefault="006F425A">
      <w:pPr>
        <w:pStyle w:val="Obsah3"/>
        <w:rPr>
          <w:del w:id="266" w:author="Zuzana Hušeková" w:date="2021-06-16T12:53:00Z"/>
          <w:rFonts w:asciiTheme="minorHAnsi" w:eastAsiaTheme="minorEastAsia" w:hAnsiTheme="minorHAnsi" w:cstheme="minorBidi"/>
          <w:noProof/>
          <w:sz w:val="19"/>
          <w:szCs w:val="19"/>
          <w:lang w:eastAsia="sk-SK"/>
        </w:rPr>
      </w:pPr>
      <w:del w:id="267" w:author="Zuzana Hušeková" w:date="2021-06-16T12:53:00Z">
        <w:r w:rsidRPr="00CF086A" w:rsidDel="00CF086A">
          <w:rPr>
            <w:rPrChange w:id="268" w:author="Zuzana Hušeková" w:date="2021-06-16T12:53:00Z">
              <w:rPr>
                <w:rStyle w:val="Hypertextovprepojenie"/>
                <w:noProof/>
                <w:szCs w:val="19"/>
              </w:rPr>
            </w:rPrChange>
          </w:rPr>
          <w:delText>2.5.4</w:delText>
        </w:r>
        <w:r w:rsidRPr="00EB4F10" w:rsidDel="00CF086A">
          <w:rPr>
            <w:rFonts w:asciiTheme="minorHAnsi" w:eastAsiaTheme="minorEastAsia" w:hAnsiTheme="minorHAnsi" w:cstheme="minorBidi"/>
            <w:noProof/>
            <w:sz w:val="19"/>
            <w:szCs w:val="19"/>
            <w:lang w:eastAsia="sk-SK"/>
          </w:rPr>
          <w:tab/>
        </w:r>
        <w:r w:rsidRPr="00CF086A" w:rsidDel="00CF086A">
          <w:rPr>
            <w:rPrChange w:id="269" w:author="Zuzana Hušeková" w:date="2021-06-16T12:53:00Z">
              <w:rPr>
                <w:rStyle w:val="Hypertextovprepojenie"/>
                <w:noProof/>
                <w:szCs w:val="19"/>
              </w:rPr>
            </w:rPrChange>
          </w:rPr>
          <w:delText>Finančné limity</w:delText>
        </w:r>
        <w:r w:rsidRPr="00EB4F10" w:rsidDel="00CF086A">
          <w:rPr>
            <w:noProof/>
            <w:webHidden/>
            <w:sz w:val="19"/>
            <w:szCs w:val="19"/>
          </w:rPr>
          <w:tab/>
        </w:r>
      </w:del>
      <w:ins w:id="270" w:author="Milan Matovič" w:date="2021-06-07T13:02:00Z">
        <w:del w:id="271" w:author="Zuzana Hušeková" w:date="2021-06-16T12:53:00Z">
          <w:r w:rsidR="006C0742" w:rsidDel="00CF086A">
            <w:rPr>
              <w:noProof/>
              <w:webHidden/>
              <w:sz w:val="19"/>
              <w:szCs w:val="19"/>
            </w:rPr>
            <w:delText>98</w:delText>
          </w:r>
        </w:del>
      </w:ins>
      <w:del w:id="272" w:author="Zuzana Hušeková" w:date="2021-06-16T12:53:00Z">
        <w:r w:rsidR="00251D9D" w:rsidDel="00CF086A">
          <w:rPr>
            <w:noProof/>
            <w:webHidden/>
            <w:sz w:val="19"/>
            <w:szCs w:val="19"/>
          </w:rPr>
          <w:delText>97</w:delText>
        </w:r>
      </w:del>
    </w:p>
    <w:p w14:paraId="7B168A99" w14:textId="77777777" w:rsidR="006F425A" w:rsidRPr="00EB4F10" w:rsidDel="00CF086A" w:rsidRDefault="006F425A">
      <w:pPr>
        <w:pStyle w:val="Obsah3"/>
        <w:rPr>
          <w:del w:id="273" w:author="Zuzana Hušeková" w:date="2021-06-16T12:53:00Z"/>
          <w:rFonts w:asciiTheme="minorHAnsi" w:eastAsiaTheme="minorEastAsia" w:hAnsiTheme="minorHAnsi" w:cstheme="minorBidi"/>
          <w:noProof/>
          <w:sz w:val="19"/>
          <w:szCs w:val="19"/>
          <w:lang w:eastAsia="sk-SK"/>
        </w:rPr>
      </w:pPr>
      <w:del w:id="274" w:author="Zuzana Hušeková" w:date="2021-06-16T12:53:00Z">
        <w:r w:rsidRPr="00CF086A" w:rsidDel="00CF086A">
          <w:rPr>
            <w:rPrChange w:id="275" w:author="Zuzana Hušeková" w:date="2021-06-16T12:53:00Z">
              <w:rPr>
                <w:rStyle w:val="Hypertextovprepojenie"/>
                <w:noProof/>
                <w:szCs w:val="19"/>
              </w:rPr>
            </w:rPrChange>
          </w:rPr>
          <w:delText>2.5.5</w:delText>
        </w:r>
        <w:r w:rsidRPr="00EB4F10" w:rsidDel="00CF086A">
          <w:rPr>
            <w:rFonts w:asciiTheme="minorHAnsi" w:eastAsiaTheme="minorEastAsia" w:hAnsiTheme="minorHAnsi" w:cstheme="minorBidi"/>
            <w:noProof/>
            <w:sz w:val="19"/>
            <w:szCs w:val="19"/>
            <w:lang w:eastAsia="sk-SK"/>
          </w:rPr>
          <w:tab/>
        </w:r>
        <w:r w:rsidRPr="00CF086A" w:rsidDel="00CF086A">
          <w:rPr>
            <w:rPrChange w:id="276" w:author="Zuzana Hušeková" w:date="2021-06-16T12:53:00Z">
              <w:rPr>
                <w:rStyle w:val="Hypertextovprepojenie"/>
                <w:noProof/>
                <w:szCs w:val="19"/>
              </w:rPr>
            </w:rPrChange>
          </w:rPr>
          <w:delText>Všeobecné ustanovenia</w:delText>
        </w:r>
        <w:r w:rsidRPr="00EB4F10" w:rsidDel="00CF086A">
          <w:rPr>
            <w:noProof/>
            <w:webHidden/>
            <w:sz w:val="19"/>
            <w:szCs w:val="19"/>
          </w:rPr>
          <w:tab/>
        </w:r>
      </w:del>
      <w:ins w:id="277" w:author="Milan Matovič" w:date="2021-06-07T13:02:00Z">
        <w:del w:id="278" w:author="Zuzana Hušeková" w:date="2021-06-16T12:53:00Z">
          <w:r w:rsidR="006C0742" w:rsidDel="00CF086A">
            <w:rPr>
              <w:noProof/>
              <w:webHidden/>
              <w:sz w:val="19"/>
              <w:szCs w:val="19"/>
            </w:rPr>
            <w:delText>99</w:delText>
          </w:r>
        </w:del>
      </w:ins>
      <w:del w:id="279" w:author="Zuzana Hušeková" w:date="2021-06-16T12:53:00Z">
        <w:r w:rsidR="00251D9D" w:rsidDel="00CF086A">
          <w:rPr>
            <w:noProof/>
            <w:webHidden/>
            <w:sz w:val="19"/>
            <w:szCs w:val="19"/>
          </w:rPr>
          <w:delText>97</w:delText>
        </w:r>
      </w:del>
    </w:p>
    <w:p w14:paraId="2AD019FB" w14:textId="77777777" w:rsidR="006F425A" w:rsidRPr="00EB4F10" w:rsidDel="00CF086A" w:rsidRDefault="006F425A">
      <w:pPr>
        <w:pStyle w:val="Obsah3"/>
        <w:rPr>
          <w:del w:id="280" w:author="Zuzana Hušeková" w:date="2021-06-16T12:53:00Z"/>
          <w:rFonts w:asciiTheme="minorHAnsi" w:eastAsiaTheme="minorEastAsia" w:hAnsiTheme="minorHAnsi" w:cstheme="minorBidi"/>
          <w:noProof/>
          <w:sz w:val="19"/>
          <w:szCs w:val="19"/>
          <w:lang w:eastAsia="sk-SK"/>
        </w:rPr>
      </w:pPr>
      <w:del w:id="281" w:author="Zuzana Hušeková" w:date="2021-06-16T12:53:00Z">
        <w:r w:rsidRPr="00CF086A" w:rsidDel="00CF086A">
          <w:rPr>
            <w:rPrChange w:id="282" w:author="Zuzana Hušeková" w:date="2021-06-16T12:53:00Z">
              <w:rPr>
                <w:rStyle w:val="Hypertextovprepojenie"/>
                <w:noProof/>
                <w:szCs w:val="19"/>
              </w:rPr>
            </w:rPrChange>
          </w:rPr>
          <w:delText>2.5.6</w:delText>
        </w:r>
        <w:r w:rsidRPr="00EB4F10" w:rsidDel="00CF086A">
          <w:rPr>
            <w:rFonts w:asciiTheme="minorHAnsi" w:eastAsiaTheme="minorEastAsia" w:hAnsiTheme="minorHAnsi" w:cstheme="minorBidi"/>
            <w:noProof/>
            <w:sz w:val="19"/>
            <w:szCs w:val="19"/>
            <w:lang w:eastAsia="sk-SK"/>
          </w:rPr>
          <w:tab/>
        </w:r>
        <w:r w:rsidRPr="00CF086A" w:rsidDel="00CF086A">
          <w:rPr>
            <w:rPrChange w:id="283" w:author="Zuzana Hušeková" w:date="2021-06-16T12:53:00Z">
              <w:rPr>
                <w:rStyle w:val="Hypertextovprepojenie"/>
                <w:noProof/>
                <w:szCs w:val="19"/>
              </w:rPr>
            </w:rPrChange>
          </w:rPr>
          <w:delText>Typy kontroly VO</w:delText>
        </w:r>
        <w:r w:rsidRPr="00EB4F10" w:rsidDel="00CF086A">
          <w:rPr>
            <w:noProof/>
            <w:webHidden/>
            <w:sz w:val="19"/>
            <w:szCs w:val="19"/>
          </w:rPr>
          <w:tab/>
        </w:r>
      </w:del>
      <w:ins w:id="284" w:author="Milan Matovič" w:date="2021-06-07T13:02:00Z">
        <w:del w:id="285" w:author="Zuzana Hušeková" w:date="2021-06-16T12:53:00Z">
          <w:r w:rsidR="006C0742" w:rsidDel="00CF086A">
            <w:rPr>
              <w:noProof/>
              <w:webHidden/>
              <w:sz w:val="19"/>
              <w:szCs w:val="19"/>
            </w:rPr>
            <w:delText>106</w:delText>
          </w:r>
        </w:del>
      </w:ins>
      <w:del w:id="286" w:author="Zuzana Hušeková" w:date="2021-06-16T12:53:00Z">
        <w:r w:rsidR="00251D9D" w:rsidDel="00CF086A">
          <w:rPr>
            <w:noProof/>
            <w:webHidden/>
            <w:sz w:val="19"/>
            <w:szCs w:val="19"/>
          </w:rPr>
          <w:delText>104</w:delText>
        </w:r>
      </w:del>
    </w:p>
    <w:p w14:paraId="0C81691C" w14:textId="77777777" w:rsidR="006F425A" w:rsidRPr="00EB4F10" w:rsidDel="00CF086A" w:rsidRDefault="006F425A">
      <w:pPr>
        <w:pStyle w:val="Obsah3"/>
        <w:rPr>
          <w:del w:id="287" w:author="Zuzana Hušeková" w:date="2021-06-16T12:53:00Z"/>
          <w:rFonts w:asciiTheme="minorHAnsi" w:eastAsiaTheme="minorEastAsia" w:hAnsiTheme="minorHAnsi" w:cstheme="minorBidi"/>
          <w:noProof/>
          <w:sz w:val="19"/>
          <w:szCs w:val="19"/>
          <w:lang w:eastAsia="sk-SK"/>
        </w:rPr>
      </w:pPr>
      <w:del w:id="288" w:author="Zuzana Hušeková" w:date="2021-06-16T12:53:00Z">
        <w:r w:rsidRPr="00CF086A" w:rsidDel="00CF086A">
          <w:rPr>
            <w:rPrChange w:id="289" w:author="Zuzana Hušeková" w:date="2021-06-16T12:53:00Z">
              <w:rPr>
                <w:rStyle w:val="Hypertextovprepojenie"/>
                <w:noProof/>
                <w:szCs w:val="19"/>
              </w:rPr>
            </w:rPrChange>
          </w:rPr>
          <w:delText>2.5.7</w:delText>
        </w:r>
        <w:r w:rsidRPr="00EB4F10" w:rsidDel="00CF086A">
          <w:rPr>
            <w:rFonts w:asciiTheme="minorHAnsi" w:eastAsiaTheme="minorEastAsia" w:hAnsiTheme="minorHAnsi" w:cstheme="minorBidi"/>
            <w:noProof/>
            <w:sz w:val="19"/>
            <w:szCs w:val="19"/>
            <w:lang w:eastAsia="sk-SK"/>
          </w:rPr>
          <w:tab/>
        </w:r>
        <w:r w:rsidRPr="00CF086A" w:rsidDel="00CF086A">
          <w:rPr>
            <w:rPrChange w:id="290" w:author="Zuzana Hušeková" w:date="2021-06-16T12:53:00Z">
              <w:rPr>
                <w:rStyle w:val="Hypertextovprepojenie"/>
                <w:noProof/>
                <w:szCs w:val="19"/>
              </w:rPr>
            </w:rPrChange>
          </w:rPr>
          <w:delText>Finančné opravy</w:delText>
        </w:r>
        <w:r w:rsidRPr="00EB4F10" w:rsidDel="00CF086A">
          <w:rPr>
            <w:noProof/>
            <w:webHidden/>
            <w:sz w:val="19"/>
            <w:szCs w:val="19"/>
          </w:rPr>
          <w:tab/>
        </w:r>
      </w:del>
      <w:ins w:id="291" w:author="Milan Matovič" w:date="2021-06-07T13:02:00Z">
        <w:del w:id="292" w:author="Zuzana Hušeková" w:date="2021-06-16T12:53:00Z">
          <w:r w:rsidR="006C0742" w:rsidDel="00CF086A">
            <w:rPr>
              <w:noProof/>
              <w:webHidden/>
              <w:sz w:val="19"/>
              <w:szCs w:val="19"/>
            </w:rPr>
            <w:delText>129</w:delText>
          </w:r>
        </w:del>
      </w:ins>
      <w:del w:id="293" w:author="Zuzana Hušeková" w:date="2021-06-16T12:53:00Z">
        <w:r w:rsidR="00251D9D" w:rsidDel="00CF086A">
          <w:rPr>
            <w:noProof/>
            <w:webHidden/>
            <w:sz w:val="19"/>
            <w:szCs w:val="19"/>
          </w:rPr>
          <w:delText>126</w:delText>
        </w:r>
      </w:del>
    </w:p>
    <w:p w14:paraId="5BAA101E" w14:textId="77777777" w:rsidR="006F425A" w:rsidRPr="00EB4F10" w:rsidDel="00CF086A" w:rsidRDefault="006F425A">
      <w:pPr>
        <w:pStyle w:val="Obsah3"/>
        <w:rPr>
          <w:del w:id="294" w:author="Zuzana Hušeková" w:date="2021-06-16T12:53:00Z"/>
          <w:rFonts w:asciiTheme="minorHAnsi" w:eastAsiaTheme="minorEastAsia" w:hAnsiTheme="minorHAnsi" w:cstheme="minorBidi"/>
          <w:noProof/>
          <w:sz w:val="19"/>
          <w:szCs w:val="19"/>
          <w:lang w:eastAsia="sk-SK"/>
        </w:rPr>
      </w:pPr>
      <w:del w:id="295" w:author="Zuzana Hušeková" w:date="2021-06-16T12:53:00Z">
        <w:r w:rsidRPr="00CF086A" w:rsidDel="00CF086A">
          <w:rPr>
            <w:rPrChange w:id="296" w:author="Zuzana Hušeková" w:date="2021-06-16T12:53:00Z">
              <w:rPr>
                <w:rStyle w:val="Hypertextovprepojenie"/>
                <w:noProof/>
                <w:szCs w:val="19"/>
              </w:rPr>
            </w:rPrChange>
          </w:rPr>
          <w:delText>2.5.8</w:delText>
        </w:r>
        <w:r w:rsidRPr="00EB4F10" w:rsidDel="00CF086A">
          <w:rPr>
            <w:rFonts w:asciiTheme="minorHAnsi" w:eastAsiaTheme="minorEastAsia" w:hAnsiTheme="minorHAnsi" w:cstheme="minorBidi"/>
            <w:noProof/>
            <w:sz w:val="19"/>
            <w:szCs w:val="19"/>
            <w:lang w:eastAsia="sk-SK"/>
          </w:rPr>
          <w:tab/>
        </w:r>
        <w:r w:rsidRPr="00CF086A" w:rsidDel="00CF086A">
          <w:rPr>
            <w:rPrChange w:id="297" w:author="Zuzana Hušeková" w:date="2021-06-16T12:53:00Z">
              <w:rPr>
                <w:rStyle w:val="Hypertextovprepojenie"/>
                <w:noProof/>
                <w:szCs w:val="19"/>
              </w:rPr>
            </w:rPrChange>
          </w:rPr>
          <w:delText>Postupy vo verejnom obstarávaní</w:delText>
        </w:r>
        <w:r w:rsidRPr="00EB4F10" w:rsidDel="00CF086A">
          <w:rPr>
            <w:noProof/>
            <w:webHidden/>
            <w:sz w:val="19"/>
            <w:szCs w:val="19"/>
          </w:rPr>
          <w:tab/>
        </w:r>
      </w:del>
      <w:ins w:id="298" w:author="Milan Matovič" w:date="2021-06-07T13:02:00Z">
        <w:del w:id="299" w:author="Zuzana Hušeková" w:date="2021-06-16T12:53:00Z">
          <w:r w:rsidR="006C0742" w:rsidDel="00CF086A">
            <w:rPr>
              <w:noProof/>
              <w:webHidden/>
              <w:sz w:val="19"/>
              <w:szCs w:val="19"/>
            </w:rPr>
            <w:delText>134</w:delText>
          </w:r>
        </w:del>
      </w:ins>
      <w:del w:id="300" w:author="Zuzana Hušeková" w:date="2021-06-16T12:53:00Z">
        <w:r w:rsidR="00251D9D" w:rsidDel="00CF086A">
          <w:rPr>
            <w:noProof/>
            <w:webHidden/>
            <w:sz w:val="19"/>
            <w:szCs w:val="19"/>
          </w:rPr>
          <w:delText>130</w:delText>
        </w:r>
      </w:del>
    </w:p>
    <w:p w14:paraId="26392A8A" w14:textId="77777777" w:rsidR="006F425A" w:rsidRPr="00EB4F10" w:rsidDel="00CF086A" w:rsidRDefault="006F425A">
      <w:pPr>
        <w:pStyle w:val="Obsah3"/>
        <w:rPr>
          <w:del w:id="301" w:author="Zuzana Hušeková" w:date="2021-06-16T12:53:00Z"/>
          <w:rFonts w:asciiTheme="minorHAnsi" w:eastAsiaTheme="minorEastAsia" w:hAnsiTheme="minorHAnsi" w:cstheme="minorBidi"/>
          <w:noProof/>
          <w:sz w:val="19"/>
          <w:szCs w:val="19"/>
          <w:lang w:eastAsia="sk-SK"/>
        </w:rPr>
      </w:pPr>
      <w:del w:id="302" w:author="Zuzana Hušeková" w:date="2021-06-16T12:53:00Z">
        <w:r w:rsidRPr="00CF086A" w:rsidDel="00CF086A">
          <w:rPr>
            <w:rPrChange w:id="303" w:author="Zuzana Hušeková" w:date="2021-06-16T12:53:00Z">
              <w:rPr>
                <w:rStyle w:val="Hypertextovprepojenie"/>
                <w:noProof/>
                <w:szCs w:val="19"/>
              </w:rPr>
            </w:rPrChange>
          </w:rPr>
          <w:delText>2.5.9</w:delText>
        </w:r>
        <w:r w:rsidRPr="00EB4F10" w:rsidDel="00CF086A">
          <w:rPr>
            <w:rFonts w:asciiTheme="minorHAnsi" w:eastAsiaTheme="minorEastAsia" w:hAnsiTheme="minorHAnsi" w:cstheme="minorBidi"/>
            <w:noProof/>
            <w:sz w:val="19"/>
            <w:szCs w:val="19"/>
            <w:lang w:eastAsia="sk-SK"/>
          </w:rPr>
          <w:tab/>
        </w:r>
        <w:r w:rsidRPr="00CF086A" w:rsidDel="00CF086A">
          <w:rPr>
            <w:rPrChange w:id="304" w:author="Zuzana Hušeková" w:date="2021-06-16T12:53:00Z">
              <w:rPr>
                <w:rStyle w:val="Hypertextovprepojenie"/>
                <w:noProof/>
                <w:szCs w:val="19"/>
              </w:rPr>
            </w:rPrChange>
          </w:rPr>
          <w:delText>Zákazky nespadajúce pod zákon o verejnom obstarávaní</w:delText>
        </w:r>
        <w:r w:rsidRPr="00EB4F10" w:rsidDel="00CF086A">
          <w:rPr>
            <w:noProof/>
            <w:webHidden/>
            <w:sz w:val="19"/>
            <w:szCs w:val="19"/>
          </w:rPr>
          <w:tab/>
        </w:r>
      </w:del>
      <w:ins w:id="305" w:author="Milan Matovič" w:date="2021-06-07T13:02:00Z">
        <w:del w:id="306" w:author="Zuzana Hušeková" w:date="2021-06-16T12:53:00Z">
          <w:r w:rsidR="006C0742" w:rsidDel="00CF086A">
            <w:rPr>
              <w:noProof/>
              <w:webHidden/>
              <w:sz w:val="19"/>
              <w:szCs w:val="19"/>
            </w:rPr>
            <w:delText>145</w:delText>
          </w:r>
        </w:del>
      </w:ins>
      <w:del w:id="307" w:author="Zuzana Hušeková" w:date="2021-06-16T12:53:00Z">
        <w:r w:rsidR="00251D9D" w:rsidDel="00CF086A">
          <w:rPr>
            <w:noProof/>
            <w:webHidden/>
            <w:sz w:val="19"/>
            <w:szCs w:val="19"/>
          </w:rPr>
          <w:delText>141</w:delText>
        </w:r>
      </w:del>
    </w:p>
    <w:p w14:paraId="7A21A93A" w14:textId="77777777" w:rsidR="006F425A" w:rsidRPr="00EB4F10" w:rsidDel="00CF086A" w:rsidRDefault="006F425A">
      <w:pPr>
        <w:pStyle w:val="Obsah3"/>
        <w:rPr>
          <w:del w:id="308" w:author="Zuzana Hušeková" w:date="2021-06-16T12:53:00Z"/>
          <w:rFonts w:asciiTheme="minorHAnsi" w:eastAsiaTheme="minorEastAsia" w:hAnsiTheme="minorHAnsi" w:cstheme="minorBidi"/>
          <w:noProof/>
          <w:sz w:val="19"/>
          <w:szCs w:val="19"/>
          <w:lang w:eastAsia="sk-SK"/>
        </w:rPr>
      </w:pPr>
      <w:del w:id="309" w:author="Zuzana Hušeková" w:date="2021-06-16T12:53:00Z">
        <w:r w:rsidRPr="00CF086A" w:rsidDel="00CF086A">
          <w:rPr>
            <w:rPrChange w:id="310" w:author="Zuzana Hušeková" w:date="2021-06-16T12:53:00Z">
              <w:rPr>
                <w:rStyle w:val="Hypertextovprepojenie"/>
                <w:noProof/>
                <w:szCs w:val="19"/>
              </w:rPr>
            </w:rPrChange>
          </w:rPr>
          <w:delText>2.5.10</w:delText>
        </w:r>
        <w:r w:rsidRPr="00EB4F10" w:rsidDel="00CF086A">
          <w:rPr>
            <w:rFonts w:asciiTheme="minorHAnsi" w:eastAsiaTheme="minorEastAsia" w:hAnsiTheme="minorHAnsi" w:cstheme="minorBidi"/>
            <w:noProof/>
            <w:sz w:val="19"/>
            <w:szCs w:val="19"/>
            <w:lang w:eastAsia="sk-SK"/>
          </w:rPr>
          <w:tab/>
        </w:r>
        <w:r w:rsidRPr="00CF086A" w:rsidDel="00CF086A">
          <w:rPr>
            <w:rPrChange w:id="311" w:author="Zuzana Hušeková" w:date="2021-06-16T12:53:00Z">
              <w:rPr>
                <w:rStyle w:val="Hypertextovprepojenie"/>
                <w:noProof/>
                <w:szCs w:val="19"/>
              </w:rPr>
            </w:rPrChange>
          </w:rPr>
          <w:delText>Konflikt záujmov</w:delText>
        </w:r>
        <w:r w:rsidRPr="00EB4F10" w:rsidDel="00CF086A">
          <w:rPr>
            <w:noProof/>
            <w:webHidden/>
            <w:sz w:val="19"/>
            <w:szCs w:val="19"/>
          </w:rPr>
          <w:tab/>
        </w:r>
      </w:del>
      <w:ins w:id="312" w:author="Milan Matovič" w:date="2021-06-07T13:02:00Z">
        <w:del w:id="313" w:author="Zuzana Hušeková" w:date="2021-06-16T12:53:00Z">
          <w:r w:rsidR="006C0742" w:rsidDel="00CF086A">
            <w:rPr>
              <w:noProof/>
              <w:webHidden/>
              <w:sz w:val="19"/>
              <w:szCs w:val="19"/>
            </w:rPr>
            <w:delText>162</w:delText>
          </w:r>
        </w:del>
      </w:ins>
      <w:del w:id="314" w:author="Zuzana Hušeková" w:date="2021-06-16T12:53:00Z">
        <w:r w:rsidR="00251D9D" w:rsidDel="00CF086A">
          <w:rPr>
            <w:noProof/>
            <w:webHidden/>
            <w:sz w:val="19"/>
            <w:szCs w:val="19"/>
          </w:rPr>
          <w:delText>157</w:delText>
        </w:r>
      </w:del>
    </w:p>
    <w:p w14:paraId="7865FFA4" w14:textId="77777777" w:rsidR="006F425A" w:rsidRPr="00EB4F10" w:rsidDel="00CF086A" w:rsidRDefault="006F425A">
      <w:pPr>
        <w:pStyle w:val="Obsah2"/>
        <w:tabs>
          <w:tab w:val="left" w:pos="960"/>
          <w:tab w:val="right" w:leader="dot" w:pos="9060"/>
        </w:tabs>
        <w:rPr>
          <w:del w:id="315" w:author="Zuzana Hušeková" w:date="2021-06-16T12:53:00Z"/>
          <w:rFonts w:asciiTheme="minorHAnsi" w:eastAsiaTheme="minorEastAsia" w:hAnsiTheme="minorHAnsi" w:cstheme="minorBidi"/>
          <w:noProof/>
          <w:sz w:val="19"/>
          <w:szCs w:val="19"/>
          <w:lang w:eastAsia="sk-SK"/>
        </w:rPr>
      </w:pPr>
      <w:del w:id="316" w:author="Zuzana Hušeková" w:date="2021-06-16T12:53:00Z">
        <w:r w:rsidRPr="00CF086A" w:rsidDel="00CF086A">
          <w:rPr>
            <w:rPrChange w:id="317" w:author="Zuzana Hušeková" w:date="2021-06-16T12:53:00Z">
              <w:rPr>
                <w:rStyle w:val="Hypertextovprepojenie"/>
                <w:noProof/>
                <w:szCs w:val="19"/>
              </w:rPr>
            </w:rPrChange>
          </w:rPr>
          <w:delText>2.6</w:delText>
        </w:r>
        <w:r w:rsidRPr="00EB4F10" w:rsidDel="00CF086A">
          <w:rPr>
            <w:rFonts w:asciiTheme="minorHAnsi" w:eastAsiaTheme="minorEastAsia" w:hAnsiTheme="minorHAnsi" w:cstheme="minorBidi"/>
            <w:noProof/>
            <w:sz w:val="19"/>
            <w:szCs w:val="19"/>
            <w:lang w:eastAsia="sk-SK"/>
          </w:rPr>
          <w:tab/>
        </w:r>
        <w:r w:rsidRPr="00CF086A" w:rsidDel="00CF086A">
          <w:rPr>
            <w:rPrChange w:id="318" w:author="Zuzana Hušeková" w:date="2021-06-16T12:53:00Z">
              <w:rPr>
                <w:rStyle w:val="Hypertextovprepojenie"/>
                <w:noProof/>
                <w:szCs w:val="19"/>
              </w:rPr>
            </w:rPrChange>
          </w:rPr>
          <w:delText>Informačný systém (ITMS2014+)</w:delText>
        </w:r>
        <w:r w:rsidRPr="00EB4F10" w:rsidDel="00CF086A">
          <w:rPr>
            <w:noProof/>
            <w:webHidden/>
            <w:sz w:val="19"/>
            <w:szCs w:val="19"/>
          </w:rPr>
          <w:tab/>
        </w:r>
      </w:del>
      <w:ins w:id="319" w:author="Milan Matovič" w:date="2021-06-07T13:02:00Z">
        <w:del w:id="320" w:author="Zuzana Hušeková" w:date="2021-06-16T12:53:00Z">
          <w:r w:rsidR="006C0742" w:rsidDel="00CF086A">
            <w:rPr>
              <w:noProof/>
              <w:webHidden/>
              <w:sz w:val="19"/>
              <w:szCs w:val="19"/>
            </w:rPr>
            <w:delText>168</w:delText>
          </w:r>
        </w:del>
      </w:ins>
      <w:del w:id="321" w:author="Zuzana Hušeková" w:date="2021-06-16T12:53:00Z">
        <w:r w:rsidR="00251D9D" w:rsidDel="00CF086A">
          <w:rPr>
            <w:noProof/>
            <w:webHidden/>
            <w:sz w:val="19"/>
            <w:szCs w:val="19"/>
          </w:rPr>
          <w:delText>163</w:delText>
        </w:r>
      </w:del>
    </w:p>
    <w:p w14:paraId="7C0D343B" w14:textId="77777777" w:rsidR="006F425A" w:rsidRPr="00EB4F10" w:rsidDel="00CF086A" w:rsidRDefault="006F425A">
      <w:pPr>
        <w:pStyle w:val="Obsah2"/>
        <w:tabs>
          <w:tab w:val="left" w:pos="960"/>
          <w:tab w:val="right" w:leader="dot" w:pos="9060"/>
        </w:tabs>
        <w:rPr>
          <w:del w:id="322" w:author="Zuzana Hušeková" w:date="2021-06-16T12:53:00Z"/>
          <w:rFonts w:asciiTheme="minorHAnsi" w:eastAsiaTheme="minorEastAsia" w:hAnsiTheme="minorHAnsi" w:cstheme="minorBidi"/>
          <w:noProof/>
          <w:sz w:val="19"/>
          <w:szCs w:val="19"/>
          <w:lang w:eastAsia="sk-SK"/>
        </w:rPr>
      </w:pPr>
      <w:del w:id="323" w:author="Zuzana Hušeková" w:date="2021-06-16T12:53:00Z">
        <w:r w:rsidRPr="00CF086A" w:rsidDel="00CF086A">
          <w:rPr>
            <w:rPrChange w:id="324" w:author="Zuzana Hušeková" w:date="2021-06-16T12:53:00Z">
              <w:rPr>
                <w:rStyle w:val="Hypertextovprepojenie"/>
                <w:noProof/>
                <w:szCs w:val="19"/>
              </w:rPr>
            </w:rPrChange>
          </w:rPr>
          <w:delText>2.7</w:delText>
        </w:r>
        <w:r w:rsidRPr="00EB4F10" w:rsidDel="00CF086A">
          <w:rPr>
            <w:rFonts w:asciiTheme="minorHAnsi" w:eastAsiaTheme="minorEastAsia" w:hAnsiTheme="minorHAnsi" w:cstheme="minorBidi"/>
            <w:noProof/>
            <w:sz w:val="19"/>
            <w:szCs w:val="19"/>
            <w:lang w:eastAsia="sk-SK"/>
          </w:rPr>
          <w:tab/>
        </w:r>
        <w:r w:rsidRPr="00CF086A" w:rsidDel="00CF086A">
          <w:rPr>
            <w:rPrChange w:id="325" w:author="Zuzana Hušeková" w:date="2021-06-16T12:53:00Z">
              <w:rPr>
                <w:rStyle w:val="Hypertextovprepojenie"/>
                <w:noProof/>
                <w:szCs w:val="19"/>
              </w:rPr>
            </w:rPrChange>
          </w:rPr>
          <w:delText>Informovanie a komunikácia</w:delText>
        </w:r>
        <w:r w:rsidRPr="00EB4F10" w:rsidDel="00CF086A">
          <w:rPr>
            <w:noProof/>
            <w:webHidden/>
            <w:sz w:val="19"/>
            <w:szCs w:val="19"/>
          </w:rPr>
          <w:tab/>
        </w:r>
      </w:del>
      <w:ins w:id="326" w:author="Milan Matovič" w:date="2021-06-07T13:02:00Z">
        <w:del w:id="327" w:author="Zuzana Hušeková" w:date="2021-06-16T12:53:00Z">
          <w:r w:rsidR="006C0742" w:rsidDel="00CF086A">
            <w:rPr>
              <w:noProof/>
              <w:webHidden/>
              <w:sz w:val="19"/>
              <w:szCs w:val="19"/>
            </w:rPr>
            <w:delText>169</w:delText>
          </w:r>
        </w:del>
      </w:ins>
      <w:del w:id="328" w:author="Zuzana Hušeková" w:date="2021-06-16T12:53:00Z">
        <w:r w:rsidR="00251D9D" w:rsidDel="00CF086A">
          <w:rPr>
            <w:noProof/>
            <w:webHidden/>
            <w:sz w:val="19"/>
            <w:szCs w:val="19"/>
          </w:rPr>
          <w:delText>164</w:delText>
        </w:r>
      </w:del>
    </w:p>
    <w:p w14:paraId="2199ACCD" w14:textId="77777777" w:rsidR="006F425A" w:rsidRPr="00EB4F10" w:rsidDel="00CF086A" w:rsidRDefault="006F425A">
      <w:pPr>
        <w:pStyle w:val="Obsah1"/>
        <w:tabs>
          <w:tab w:val="left" w:pos="482"/>
          <w:tab w:val="right" w:leader="dot" w:pos="9060"/>
        </w:tabs>
        <w:rPr>
          <w:del w:id="329" w:author="Zuzana Hušeková" w:date="2021-06-16T12:53:00Z"/>
          <w:rFonts w:asciiTheme="minorHAnsi" w:eastAsiaTheme="minorEastAsia" w:hAnsiTheme="minorHAnsi" w:cstheme="minorBidi"/>
          <w:noProof/>
          <w:sz w:val="19"/>
          <w:szCs w:val="19"/>
          <w:lang w:eastAsia="sk-SK"/>
        </w:rPr>
      </w:pPr>
      <w:del w:id="330" w:author="Zuzana Hušeková" w:date="2021-06-16T12:53:00Z">
        <w:r w:rsidRPr="00CF086A" w:rsidDel="00CF086A">
          <w:rPr>
            <w:rPrChange w:id="331" w:author="Zuzana Hušeková" w:date="2021-06-16T12:53:00Z">
              <w:rPr>
                <w:rStyle w:val="Hypertextovprepojenie"/>
                <w:noProof/>
                <w:szCs w:val="19"/>
              </w:rPr>
            </w:rPrChange>
          </w:rPr>
          <w:delText>3</w:delText>
        </w:r>
        <w:r w:rsidRPr="00EB4F10" w:rsidDel="00CF086A">
          <w:rPr>
            <w:rFonts w:asciiTheme="minorHAnsi" w:eastAsiaTheme="minorEastAsia" w:hAnsiTheme="minorHAnsi" w:cstheme="minorBidi"/>
            <w:noProof/>
            <w:sz w:val="19"/>
            <w:szCs w:val="19"/>
            <w:lang w:eastAsia="sk-SK"/>
          </w:rPr>
          <w:tab/>
        </w:r>
        <w:r w:rsidRPr="00CF086A" w:rsidDel="00CF086A">
          <w:rPr>
            <w:rPrChange w:id="332" w:author="Zuzana Hušeková" w:date="2021-06-16T12:53:00Z">
              <w:rPr>
                <w:rStyle w:val="Hypertextovprepojenie"/>
                <w:noProof/>
                <w:szCs w:val="19"/>
              </w:rPr>
            </w:rPrChange>
          </w:rPr>
          <w:delText>Kontrola a overovanie oprávnenosti výdavkov</w:delText>
        </w:r>
        <w:r w:rsidRPr="00EB4F10" w:rsidDel="00CF086A">
          <w:rPr>
            <w:noProof/>
            <w:webHidden/>
            <w:sz w:val="19"/>
            <w:szCs w:val="19"/>
          </w:rPr>
          <w:tab/>
        </w:r>
      </w:del>
      <w:ins w:id="333" w:author="Milan Matovič" w:date="2021-06-07T13:02:00Z">
        <w:del w:id="334" w:author="Zuzana Hušeková" w:date="2021-06-16T12:53:00Z">
          <w:r w:rsidR="006C0742" w:rsidDel="00CF086A">
            <w:rPr>
              <w:noProof/>
              <w:webHidden/>
              <w:sz w:val="19"/>
              <w:szCs w:val="19"/>
            </w:rPr>
            <w:delText>171</w:delText>
          </w:r>
        </w:del>
      </w:ins>
      <w:del w:id="335" w:author="Zuzana Hušeková" w:date="2021-06-16T12:53:00Z">
        <w:r w:rsidR="00251D9D" w:rsidDel="00CF086A">
          <w:rPr>
            <w:noProof/>
            <w:webHidden/>
            <w:sz w:val="19"/>
            <w:szCs w:val="19"/>
          </w:rPr>
          <w:delText>166</w:delText>
        </w:r>
      </w:del>
    </w:p>
    <w:p w14:paraId="1F870792" w14:textId="77777777" w:rsidR="006F425A" w:rsidRPr="00EB4F10" w:rsidDel="00CF086A" w:rsidRDefault="006F425A">
      <w:pPr>
        <w:pStyle w:val="Obsah2"/>
        <w:tabs>
          <w:tab w:val="left" w:pos="960"/>
          <w:tab w:val="right" w:leader="dot" w:pos="9060"/>
        </w:tabs>
        <w:rPr>
          <w:del w:id="336" w:author="Zuzana Hušeková" w:date="2021-06-16T12:53:00Z"/>
          <w:rFonts w:asciiTheme="minorHAnsi" w:eastAsiaTheme="minorEastAsia" w:hAnsiTheme="minorHAnsi" w:cstheme="minorBidi"/>
          <w:noProof/>
          <w:sz w:val="19"/>
          <w:szCs w:val="19"/>
          <w:lang w:eastAsia="sk-SK"/>
        </w:rPr>
      </w:pPr>
      <w:del w:id="337" w:author="Zuzana Hušeková" w:date="2021-06-16T12:53:00Z">
        <w:r w:rsidRPr="00CF086A" w:rsidDel="00CF086A">
          <w:rPr>
            <w:rPrChange w:id="338" w:author="Zuzana Hušeková" w:date="2021-06-16T12:53:00Z">
              <w:rPr>
                <w:rStyle w:val="Hypertextovprepojenie"/>
                <w:noProof/>
                <w:szCs w:val="19"/>
              </w:rPr>
            </w:rPrChange>
          </w:rPr>
          <w:delText>3.1</w:delText>
        </w:r>
        <w:r w:rsidRPr="00EB4F10" w:rsidDel="00CF086A">
          <w:rPr>
            <w:rFonts w:asciiTheme="minorHAnsi" w:eastAsiaTheme="minorEastAsia" w:hAnsiTheme="minorHAnsi" w:cstheme="minorBidi"/>
            <w:noProof/>
            <w:sz w:val="19"/>
            <w:szCs w:val="19"/>
            <w:lang w:eastAsia="sk-SK"/>
          </w:rPr>
          <w:tab/>
        </w:r>
        <w:r w:rsidRPr="00CF086A" w:rsidDel="00CF086A">
          <w:rPr>
            <w:rPrChange w:id="339" w:author="Zuzana Hušeková" w:date="2021-06-16T12:53:00Z">
              <w:rPr>
                <w:rStyle w:val="Hypertextovprepojenie"/>
                <w:noProof/>
                <w:szCs w:val="19"/>
              </w:rPr>
            </w:rPrChange>
          </w:rPr>
          <w:delText>Administratívna finančná kontrola</w:delText>
        </w:r>
        <w:r w:rsidRPr="00EB4F10" w:rsidDel="00CF086A">
          <w:rPr>
            <w:noProof/>
            <w:webHidden/>
            <w:sz w:val="19"/>
            <w:szCs w:val="19"/>
          </w:rPr>
          <w:tab/>
        </w:r>
      </w:del>
      <w:ins w:id="340" w:author="Milan Matovič" w:date="2021-06-07T13:02:00Z">
        <w:del w:id="341" w:author="Zuzana Hušeková" w:date="2021-06-16T12:53:00Z">
          <w:r w:rsidR="006C0742" w:rsidDel="00CF086A">
            <w:rPr>
              <w:noProof/>
              <w:webHidden/>
              <w:sz w:val="19"/>
              <w:szCs w:val="19"/>
            </w:rPr>
            <w:delText>171</w:delText>
          </w:r>
        </w:del>
      </w:ins>
      <w:del w:id="342" w:author="Zuzana Hušeková" w:date="2021-06-16T12:53:00Z">
        <w:r w:rsidR="00251D9D" w:rsidDel="00CF086A">
          <w:rPr>
            <w:noProof/>
            <w:webHidden/>
            <w:sz w:val="19"/>
            <w:szCs w:val="19"/>
          </w:rPr>
          <w:delText>166</w:delText>
        </w:r>
      </w:del>
    </w:p>
    <w:p w14:paraId="1A3A3060" w14:textId="77777777" w:rsidR="006F425A" w:rsidRPr="00EB4F10" w:rsidDel="00CF086A" w:rsidRDefault="006F425A">
      <w:pPr>
        <w:pStyle w:val="Obsah2"/>
        <w:tabs>
          <w:tab w:val="left" w:pos="960"/>
          <w:tab w:val="right" w:leader="dot" w:pos="9060"/>
        </w:tabs>
        <w:rPr>
          <w:del w:id="343" w:author="Zuzana Hušeková" w:date="2021-06-16T12:53:00Z"/>
          <w:rFonts w:asciiTheme="minorHAnsi" w:eastAsiaTheme="minorEastAsia" w:hAnsiTheme="minorHAnsi" w:cstheme="minorBidi"/>
          <w:noProof/>
          <w:sz w:val="19"/>
          <w:szCs w:val="19"/>
          <w:lang w:eastAsia="sk-SK"/>
        </w:rPr>
      </w:pPr>
      <w:del w:id="344" w:author="Zuzana Hušeková" w:date="2021-06-16T12:53:00Z">
        <w:r w:rsidRPr="00CF086A" w:rsidDel="00CF086A">
          <w:rPr>
            <w:rPrChange w:id="345" w:author="Zuzana Hušeková" w:date="2021-06-16T12:53:00Z">
              <w:rPr>
                <w:rStyle w:val="Hypertextovprepojenie"/>
                <w:noProof/>
                <w:szCs w:val="19"/>
              </w:rPr>
            </w:rPrChange>
          </w:rPr>
          <w:delText>3.2</w:delText>
        </w:r>
        <w:r w:rsidRPr="00EB4F10" w:rsidDel="00CF086A">
          <w:rPr>
            <w:rFonts w:asciiTheme="minorHAnsi" w:eastAsiaTheme="minorEastAsia" w:hAnsiTheme="minorHAnsi" w:cstheme="minorBidi"/>
            <w:noProof/>
            <w:sz w:val="19"/>
            <w:szCs w:val="19"/>
            <w:lang w:eastAsia="sk-SK"/>
          </w:rPr>
          <w:tab/>
        </w:r>
        <w:r w:rsidRPr="00CF086A" w:rsidDel="00CF086A">
          <w:rPr>
            <w:rPrChange w:id="346" w:author="Zuzana Hušeková" w:date="2021-06-16T12:53:00Z">
              <w:rPr>
                <w:rStyle w:val="Hypertextovprepojenie"/>
                <w:noProof/>
                <w:szCs w:val="19"/>
              </w:rPr>
            </w:rPrChange>
          </w:rPr>
          <w:delText>Finančná kontrola na mieste</w:delText>
        </w:r>
        <w:r w:rsidRPr="00EB4F10" w:rsidDel="00CF086A">
          <w:rPr>
            <w:noProof/>
            <w:webHidden/>
            <w:sz w:val="19"/>
            <w:szCs w:val="19"/>
          </w:rPr>
          <w:tab/>
        </w:r>
      </w:del>
      <w:ins w:id="347" w:author="Milan Matovič" w:date="2021-06-07T13:02:00Z">
        <w:del w:id="348" w:author="Zuzana Hušeková" w:date="2021-06-16T12:53:00Z">
          <w:r w:rsidR="006C0742" w:rsidDel="00CF086A">
            <w:rPr>
              <w:noProof/>
              <w:webHidden/>
              <w:sz w:val="19"/>
              <w:szCs w:val="19"/>
            </w:rPr>
            <w:delText>174</w:delText>
          </w:r>
        </w:del>
      </w:ins>
      <w:del w:id="349" w:author="Zuzana Hušeková" w:date="2021-06-16T12:53:00Z">
        <w:r w:rsidR="00251D9D" w:rsidDel="00CF086A">
          <w:rPr>
            <w:noProof/>
            <w:webHidden/>
            <w:sz w:val="19"/>
            <w:szCs w:val="19"/>
          </w:rPr>
          <w:delText>169</w:delText>
        </w:r>
      </w:del>
    </w:p>
    <w:p w14:paraId="455E9F87" w14:textId="77777777" w:rsidR="006F425A" w:rsidRPr="00EB4F10" w:rsidDel="00CF086A" w:rsidRDefault="006F425A">
      <w:pPr>
        <w:pStyle w:val="Obsah1"/>
        <w:tabs>
          <w:tab w:val="left" w:pos="482"/>
          <w:tab w:val="right" w:leader="dot" w:pos="9060"/>
        </w:tabs>
        <w:rPr>
          <w:del w:id="350" w:author="Zuzana Hušeková" w:date="2021-06-16T12:53:00Z"/>
          <w:rFonts w:asciiTheme="minorHAnsi" w:eastAsiaTheme="minorEastAsia" w:hAnsiTheme="minorHAnsi" w:cstheme="minorBidi"/>
          <w:noProof/>
          <w:sz w:val="19"/>
          <w:szCs w:val="19"/>
          <w:lang w:eastAsia="sk-SK"/>
        </w:rPr>
      </w:pPr>
      <w:del w:id="351" w:author="Zuzana Hušeková" w:date="2021-06-16T12:53:00Z">
        <w:r w:rsidRPr="00CF086A" w:rsidDel="00CF086A">
          <w:rPr>
            <w:rPrChange w:id="352" w:author="Zuzana Hušeková" w:date="2021-06-16T12:53:00Z">
              <w:rPr>
                <w:rStyle w:val="Hypertextovprepojenie"/>
                <w:noProof/>
                <w:szCs w:val="19"/>
              </w:rPr>
            </w:rPrChange>
          </w:rPr>
          <w:delText>4</w:delText>
        </w:r>
        <w:r w:rsidRPr="00EB4F10" w:rsidDel="00CF086A">
          <w:rPr>
            <w:rFonts w:asciiTheme="minorHAnsi" w:eastAsiaTheme="minorEastAsia" w:hAnsiTheme="minorHAnsi" w:cstheme="minorBidi"/>
            <w:noProof/>
            <w:sz w:val="19"/>
            <w:szCs w:val="19"/>
            <w:lang w:eastAsia="sk-SK"/>
          </w:rPr>
          <w:tab/>
        </w:r>
        <w:r w:rsidRPr="00CF086A" w:rsidDel="00CF086A">
          <w:rPr>
            <w:rPrChange w:id="353" w:author="Zuzana Hušeková" w:date="2021-06-16T12:53:00Z">
              <w:rPr>
                <w:rStyle w:val="Hypertextovprepojenie"/>
                <w:noProof/>
                <w:szCs w:val="19"/>
              </w:rPr>
            </w:rPrChange>
          </w:rPr>
          <w:delText>Prechodné a záverečné ustanovenia</w:delText>
        </w:r>
        <w:r w:rsidRPr="00EB4F10" w:rsidDel="00CF086A">
          <w:rPr>
            <w:noProof/>
            <w:webHidden/>
            <w:sz w:val="19"/>
            <w:szCs w:val="19"/>
          </w:rPr>
          <w:tab/>
        </w:r>
      </w:del>
      <w:ins w:id="354" w:author="Milan Matovič" w:date="2021-06-07T13:02:00Z">
        <w:del w:id="355" w:author="Zuzana Hušeková" w:date="2021-06-16T12:53:00Z">
          <w:r w:rsidR="006C0742" w:rsidDel="00CF086A">
            <w:rPr>
              <w:noProof/>
              <w:webHidden/>
              <w:sz w:val="19"/>
              <w:szCs w:val="19"/>
            </w:rPr>
            <w:delText>181</w:delText>
          </w:r>
        </w:del>
      </w:ins>
      <w:del w:id="356" w:author="Zuzana Hušeková" w:date="2021-06-16T12:53:00Z">
        <w:r w:rsidR="00251D9D" w:rsidDel="00CF086A">
          <w:rPr>
            <w:noProof/>
            <w:webHidden/>
            <w:sz w:val="19"/>
            <w:szCs w:val="19"/>
          </w:rPr>
          <w:delText>176</w:delText>
        </w:r>
      </w:del>
    </w:p>
    <w:p w14:paraId="5A1AD0EA" w14:textId="77777777" w:rsidR="006F425A" w:rsidRPr="00EB4F10" w:rsidDel="00CF086A" w:rsidRDefault="006F425A">
      <w:pPr>
        <w:pStyle w:val="Obsah1"/>
        <w:tabs>
          <w:tab w:val="left" w:pos="482"/>
          <w:tab w:val="right" w:leader="dot" w:pos="9060"/>
        </w:tabs>
        <w:rPr>
          <w:del w:id="357" w:author="Zuzana Hušeková" w:date="2021-06-16T12:53:00Z"/>
          <w:rFonts w:asciiTheme="minorHAnsi" w:eastAsiaTheme="minorEastAsia" w:hAnsiTheme="minorHAnsi" w:cstheme="minorBidi"/>
          <w:noProof/>
          <w:sz w:val="19"/>
          <w:szCs w:val="19"/>
          <w:lang w:eastAsia="sk-SK"/>
        </w:rPr>
      </w:pPr>
      <w:del w:id="358" w:author="Zuzana Hušeková" w:date="2021-06-16T12:53:00Z">
        <w:r w:rsidRPr="00CF086A" w:rsidDel="00CF086A">
          <w:rPr>
            <w:rPrChange w:id="359" w:author="Zuzana Hušeková" w:date="2021-06-16T12:53:00Z">
              <w:rPr>
                <w:rStyle w:val="Hypertextovprepojenie"/>
                <w:noProof/>
                <w:szCs w:val="19"/>
              </w:rPr>
            </w:rPrChange>
          </w:rPr>
          <w:delText>5</w:delText>
        </w:r>
        <w:r w:rsidRPr="00EB4F10" w:rsidDel="00CF086A">
          <w:rPr>
            <w:rFonts w:asciiTheme="minorHAnsi" w:eastAsiaTheme="minorEastAsia" w:hAnsiTheme="minorHAnsi" w:cstheme="minorBidi"/>
            <w:noProof/>
            <w:sz w:val="19"/>
            <w:szCs w:val="19"/>
            <w:lang w:eastAsia="sk-SK"/>
          </w:rPr>
          <w:tab/>
        </w:r>
        <w:r w:rsidRPr="00CF086A" w:rsidDel="00CF086A">
          <w:rPr>
            <w:rPrChange w:id="360" w:author="Zuzana Hušeková" w:date="2021-06-16T12:53:00Z">
              <w:rPr>
                <w:rStyle w:val="Hypertextovprepojenie"/>
                <w:noProof/>
                <w:szCs w:val="19"/>
              </w:rPr>
            </w:rPrChange>
          </w:rPr>
          <w:delText>Prílohy</w:delText>
        </w:r>
        <w:r w:rsidRPr="00EB4F10" w:rsidDel="00CF086A">
          <w:rPr>
            <w:noProof/>
            <w:webHidden/>
            <w:sz w:val="19"/>
            <w:szCs w:val="19"/>
          </w:rPr>
          <w:tab/>
        </w:r>
      </w:del>
      <w:ins w:id="361" w:author="Milan Matovič" w:date="2021-06-07T13:02:00Z">
        <w:del w:id="362" w:author="Zuzana Hušeková" w:date="2021-06-16T12:53:00Z">
          <w:r w:rsidR="006C0742" w:rsidDel="00CF086A">
            <w:rPr>
              <w:noProof/>
              <w:webHidden/>
              <w:sz w:val="19"/>
              <w:szCs w:val="19"/>
            </w:rPr>
            <w:delText>182</w:delText>
          </w:r>
        </w:del>
      </w:ins>
      <w:del w:id="363" w:author="Zuzana Hušeková" w:date="2021-06-16T12:53:00Z">
        <w:r w:rsidR="00251D9D" w:rsidDel="00CF086A">
          <w:rPr>
            <w:noProof/>
            <w:webHidden/>
            <w:sz w:val="19"/>
            <w:szCs w:val="19"/>
          </w:rPr>
          <w:delText>177</w:delText>
        </w:r>
      </w:del>
    </w:p>
    <w:p w14:paraId="51CD76CD" w14:textId="77777777" w:rsidR="003979B2" w:rsidRPr="0073389C" w:rsidRDefault="000C0542" w:rsidP="003979B2">
      <w:pPr>
        <w:spacing w:after="120"/>
        <w:rPr>
          <w:sz w:val="20"/>
        </w:rPr>
      </w:pPr>
      <w:r w:rsidRPr="00E135DC">
        <w:rPr>
          <w:rFonts w:cs="Arial"/>
          <w:b/>
          <w:szCs w:val="19"/>
        </w:rPr>
        <w:fldChar w:fldCharType="end"/>
      </w:r>
    </w:p>
    <w:p w14:paraId="52536F7D" w14:textId="77777777" w:rsidR="00AE5A8F" w:rsidRPr="0073389C" w:rsidRDefault="00AE5A8F" w:rsidP="009F56AB">
      <w:pPr>
        <w:pStyle w:val="Nadpis1"/>
        <w:spacing w:line="288" w:lineRule="auto"/>
        <w:jc w:val="both"/>
        <w:rPr>
          <w:rFonts w:ascii="Arial" w:hAnsi="Arial"/>
          <w:lang w:val="sk-SK"/>
        </w:rPr>
      </w:pPr>
      <w:bookmarkStart w:id="364" w:name="_Toc440372853"/>
      <w:bookmarkStart w:id="365" w:name="_Toc74740397"/>
      <w:r w:rsidRPr="0073389C">
        <w:rPr>
          <w:rFonts w:ascii="Arial" w:hAnsi="Arial"/>
          <w:lang w:val="sk-SK"/>
        </w:rPr>
        <w:lastRenderedPageBreak/>
        <w:t>Úvod</w:t>
      </w:r>
      <w:bookmarkEnd w:id="40"/>
      <w:bookmarkEnd w:id="364"/>
      <w:bookmarkEnd w:id="365"/>
    </w:p>
    <w:p w14:paraId="65E8E028" w14:textId="77777777" w:rsidR="00AE5A8F" w:rsidRPr="0073389C" w:rsidRDefault="00AE5A8F" w:rsidP="009F56AB">
      <w:pPr>
        <w:pStyle w:val="Nadpis2"/>
        <w:spacing w:line="288" w:lineRule="auto"/>
        <w:jc w:val="both"/>
        <w:rPr>
          <w:lang w:val="sk-SK"/>
        </w:rPr>
      </w:pPr>
      <w:bookmarkStart w:id="366" w:name="_Toc410907844"/>
      <w:r w:rsidRPr="0073389C">
        <w:rPr>
          <w:lang w:val="sk-SK"/>
        </w:rPr>
        <w:t xml:space="preserve"> </w:t>
      </w:r>
      <w:bookmarkStart w:id="367" w:name="_Toc440372854"/>
      <w:bookmarkStart w:id="368" w:name="_Toc74740398"/>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366"/>
      <w:r w:rsidR="00A028FD" w:rsidRPr="0073389C">
        <w:rPr>
          <w:lang w:val="sk-SK"/>
        </w:rPr>
        <w:t xml:space="preserve"> pre p</w:t>
      </w:r>
      <w:r w:rsidR="001917F5" w:rsidRPr="0073389C">
        <w:rPr>
          <w:lang w:val="sk-SK"/>
        </w:rPr>
        <w:t>rijímateľa</w:t>
      </w:r>
      <w:bookmarkEnd w:id="367"/>
      <w:bookmarkEnd w:id="368"/>
    </w:p>
    <w:p w14:paraId="31EC3EE4" w14:textId="77777777" w:rsidR="00387966" w:rsidRDefault="00387966" w:rsidP="00387966">
      <w:pPr>
        <w:spacing w:before="120" w:line="288" w:lineRule="auto"/>
        <w:jc w:val="both"/>
      </w:pPr>
      <w:r>
        <w:t>P</w:t>
      </w:r>
      <w:r w:rsidRPr="0073389C">
        <w:t>ríručk</w:t>
      </w:r>
      <w:r>
        <w:t>a</w:t>
      </w:r>
      <w:r w:rsidRPr="0073389C">
        <w:t xml:space="preserve"> </w:t>
      </w:r>
      <w:r w:rsidR="00C74CE1">
        <w:t xml:space="preserve">pre </w:t>
      </w:r>
      <w:r w:rsidRPr="0073389C">
        <w:t xml:space="preserve">prijímateľa OP EVS (ďalej len „príručka“) </w:t>
      </w:r>
      <w:r>
        <w:t xml:space="preserve">je vypracovaná v súlade s Nariadením Ministerstva vnútra Slovenskej republiky č. </w:t>
      </w:r>
      <w:r w:rsidR="001B46EA">
        <w:t>5</w:t>
      </w:r>
      <w:r w:rsidR="00BF7859">
        <w:t>9</w:t>
      </w:r>
      <w:r>
        <w:t>/201</w:t>
      </w:r>
      <w:r w:rsidR="00BF7859">
        <w:t>6</w:t>
      </w:r>
      <w:r w:rsidR="001B46EA">
        <w:t xml:space="preserve"> zo dňa </w:t>
      </w:r>
      <w:r w:rsidR="00BF7859">
        <w:t>17. 06. 2016</w:t>
      </w:r>
      <w:r>
        <w:t xml:space="preserve"> o postavení riadiaceho orgánu, sprostredkovateľských orgánov, platobnej jednotky a úlohách v rámci niektorých operačných programov. </w:t>
      </w:r>
    </w:p>
    <w:p w14:paraId="4F357AEE" w14:textId="77777777"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r w:rsidR="00D35CC4">
        <w:rPr>
          <w:rStyle w:val="Hypertextovprepojenie"/>
          <w:rFonts w:cs="Arial"/>
          <w:szCs w:val="19"/>
          <w:lang w:val="sk-SK"/>
        </w:rPr>
        <w:t>www.reformuj.sk</w:t>
      </w:r>
      <w:r w:rsidR="00E60279" w:rsidRPr="0073389C">
        <w:rPr>
          <w:rFonts w:ascii="Arial" w:hAnsi="Arial" w:cs="Arial"/>
          <w:sz w:val="19"/>
          <w:szCs w:val="19"/>
          <w:lang w:val="sk-SK"/>
        </w:rPr>
        <w:t>.</w:t>
      </w:r>
    </w:p>
    <w:p w14:paraId="51B9EEF3" w14:textId="77777777"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ŽoNFP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14:paraId="6510CF18" w14:textId="77777777"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14:paraId="50E5BE5C" w14:textId="77777777"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14:paraId="18C4A5D1" w14:textId="77777777"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14:paraId="4B1A06F6" w14:textId="77777777" w:rsidR="002F293D" w:rsidRDefault="002F293D" w:rsidP="007B5322">
      <w:pPr>
        <w:spacing w:before="120" w:after="120" w:line="288" w:lineRule="auto"/>
        <w:jc w:val="both"/>
      </w:pPr>
      <w:r w:rsidRPr="0073389C">
        <w:t xml:space="preserve">SR EŠIF a metodické pokyny CKO sú zverejnené na stránke </w:t>
      </w:r>
      <w:hyperlink r:id="rId12" w:history="1">
        <w:r w:rsidRPr="0073389C">
          <w:rPr>
            <w:rStyle w:val="Hypertextovprepojenie"/>
          </w:rPr>
          <w:t>www.partnerskadohoda.gov.sk</w:t>
        </w:r>
      </w:hyperlink>
      <w:r w:rsidRPr="0073389C">
        <w:t xml:space="preserve">, SFR je zverejnený na stránke </w:t>
      </w:r>
      <w:hyperlink r:id="rId13" w:history="1">
        <w:r w:rsidRPr="0073389C">
          <w:rPr>
            <w:rStyle w:val="Hypertextovprepojenie"/>
          </w:rPr>
          <w:t>www.finance.gov.sk</w:t>
        </w:r>
      </w:hyperlink>
      <w:r w:rsidRPr="0073389C">
        <w:t xml:space="preserve"> (Finančné vzťahy s EÚ/</w:t>
      </w:r>
      <w:r w:rsidR="003F672D">
        <w:t xml:space="preserve"> </w:t>
      </w:r>
      <w:r w:rsidRPr="0073389C">
        <w:t>Povstupové fondy EÚ/Programové obdobie 2014-2020/Európske štrukturálne a investičné fondy/Materiály).</w:t>
      </w:r>
    </w:p>
    <w:p w14:paraId="635E442C" w14:textId="59F3D41C" w:rsidR="002F0379" w:rsidRDefault="00C709A5" w:rsidP="002F0379">
      <w:pPr>
        <w:autoSpaceDE w:val="0"/>
        <w:autoSpaceDN w:val="0"/>
        <w:adjustRightInd w:val="0"/>
        <w:spacing w:before="120" w:after="120" w:line="288" w:lineRule="auto"/>
        <w:jc w:val="both"/>
        <w:rPr>
          <w:ins w:id="369" w:author="Zuzana Hušeková" w:date="2021-06-11T13:40:00Z"/>
          <w:sz w:val="20"/>
          <w:szCs w:val="20"/>
        </w:rPr>
      </w:pPr>
      <w:ins w:id="370" w:author="Zuzana Hušeková" w:date="2021-06-11T11:38:00Z">
        <w:r>
          <w:t>Z účinnosťou od 15.</w:t>
        </w:r>
      </w:ins>
      <w:ins w:id="371" w:author="Zuzana Hušeková" w:date="2021-06-11T14:04:00Z">
        <w:r w:rsidR="004D61A7">
          <w:rPr>
            <w:bCs/>
          </w:rPr>
          <w:t xml:space="preserve"> </w:t>
        </w:r>
      </w:ins>
      <w:ins w:id="372" w:author="Zuzana Hušeková" w:date="2021-06-11T11:38:00Z">
        <w:r>
          <w:t>06.</w:t>
        </w:r>
      </w:ins>
      <w:ins w:id="373" w:author="Zuzana Hušeková" w:date="2021-06-11T14:04:00Z">
        <w:r w:rsidR="004D61A7">
          <w:rPr>
            <w:bCs/>
          </w:rPr>
          <w:t xml:space="preserve"> </w:t>
        </w:r>
      </w:ins>
      <w:ins w:id="374" w:author="Zuzana Hušeková" w:date="2021-06-11T11:38:00Z">
        <w:r>
          <w:t xml:space="preserve">2021 </w:t>
        </w:r>
        <w:del w:id="375" w:author="Milan Matovič" w:date="2021-06-15T08:13:00Z">
          <w:r w:rsidDel="00CA64B9">
            <w:delText>i</w:delText>
          </w:r>
        </w:del>
      </w:ins>
      <w:ins w:id="376" w:author="Zuzana Hušeková" w:date="2021-06-11T11:37:00Z">
        <w:del w:id="377" w:author="Milan Matovič" w:date="2021-06-15T08:13:00Z">
          <w:r w:rsidRPr="00C709A5" w:rsidDel="00CA64B9">
            <w:delText>nformácie o</w:delText>
          </w:r>
        </w:del>
        <w:r w:rsidRPr="00C709A5">
          <w:t xml:space="preserve"> spôsoboch kontroly projektov, kontrolu/finančnú kontrolu VO upravuje </w:t>
        </w:r>
      </w:ins>
      <w:ins w:id="378" w:author="Zuzana Hušeková" w:date="2021-06-11T13:40:00Z">
        <w:r w:rsidR="002F0379">
          <w:rPr>
            <w:bCs/>
          </w:rPr>
          <w:t>„</w:t>
        </w:r>
      </w:ins>
      <w:ins w:id="379" w:author="Zuzana Hušeková" w:date="2021-06-11T11:37:00Z">
        <w:r w:rsidRPr="002F0379">
          <w:rPr>
            <w:rFonts w:cs="Arial"/>
            <w:szCs w:val="19"/>
            <w:lang w:eastAsia="sk-SK"/>
          </w:rPr>
          <w:t>Jednotná príručka pre žiadateľov/prijímateľov</w:t>
        </w:r>
      </w:ins>
      <w:ins w:id="380" w:author="Zuzana Hušeková" w:date="2021-06-11T13:39:00Z">
        <w:r w:rsidR="002F0379" w:rsidRPr="002F0379">
          <w:rPr>
            <w:rFonts w:cs="Arial"/>
            <w:szCs w:val="19"/>
            <w:lang w:eastAsia="sk-SK"/>
          </w:rPr>
          <w:t xml:space="preserve"> k procesu a kontrole </w:t>
        </w:r>
        <w:r w:rsidR="002F0379" w:rsidRPr="002F0379">
          <w:rPr>
            <w:rFonts w:cs="Arial"/>
            <w:szCs w:val="19"/>
          </w:rPr>
          <w:t>verejného obstarávania/</w:t>
        </w:r>
        <w:r w:rsidR="002F0379" w:rsidRPr="002F0379">
          <w:rPr>
            <w:rFonts w:cs="Arial"/>
            <w:szCs w:val="19"/>
            <w:lang w:eastAsia="sk-SK"/>
          </w:rPr>
          <w:t>obstarávania</w:t>
        </w:r>
      </w:ins>
      <w:ins w:id="381" w:author="Zuzana Hušeková" w:date="2021-06-11T13:40:00Z">
        <w:r w:rsidR="002F0379">
          <w:rPr>
            <w:rFonts w:cs="Arial"/>
            <w:szCs w:val="19"/>
            <w:lang w:eastAsia="sk-SK"/>
          </w:rPr>
          <w:t>“</w:t>
        </w:r>
      </w:ins>
      <w:ins w:id="382" w:author="Milan Matovič" w:date="2021-06-15T08:09:00Z">
        <w:r w:rsidR="00D706D4">
          <w:rPr>
            <w:rFonts w:cs="Arial"/>
            <w:szCs w:val="19"/>
            <w:lang w:eastAsia="sk-SK"/>
          </w:rPr>
          <w:t xml:space="preserve"> </w:t>
        </w:r>
      </w:ins>
      <w:ins w:id="383" w:author="Milan Matovič" w:date="2021-06-15T08:08:00Z">
        <w:r w:rsidR="00D706D4">
          <w:rPr>
            <w:rFonts w:cs="Arial"/>
            <w:szCs w:val="19"/>
            <w:lang w:eastAsia="sk-SK"/>
          </w:rPr>
          <w:t>(</w:t>
        </w:r>
      </w:ins>
      <w:ins w:id="384" w:author="Milan Matovič" w:date="2021-06-15T08:09:00Z">
        <w:r w:rsidR="00D706D4">
          <w:rPr>
            <w:rFonts w:cs="Arial"/>
            <w:szCs w:val="19"/>
            <w:lang w:eastAsia="sk-SK"/>
          </w:rPr>
          <w:t>ďalej len Jednotná príručka k VO</w:t>
        </w:r>
      </w:ins>
      <w:ins w:id="385" w:author="Milan Matovič" w:date="2021-06-15T08:11:00Z">
        <w:r w:rsidR="00CA64B9">
          <w:rPr>
            <w:rStyle w:val="Odkaznapoznmkupodiarou"/>
            <w:rFonts w:cs="Arial"/>
            <w:szCs w:val="19"/>
            <w:lang w:eastAsia="sk-SK"/>
          </w:rPr>
          <w:footnoteReference w:id="2"/>
        </w:r>
      </w:ins>
      <w:ins w:id="388" w:author="Milan Matovič" w:date="2021-06-15T08:09:00Z">
        <w:r w:rsidR="00D706D4">
          <w:rPr>
            <w:rFonts w:cs="Arial"/>
            <w:szCs w:val="19"/>
            <w:lang w:eastAsia="sk-SK"/>
          </w:rPr>
          <w:t>)</w:t>
        </w:r>
      </w:ins>
      <w:ins w:id="389" w:author="Milan Matovič" w:date="2021-06-15T08:08:00Z">
        <w:r w:rsidR="00D706D4">
          <w:rPr>
            <w:rFonts w:cs="Arial"/>
            <w:szCs w:val="19"/>
            <w:lang w:eastAsia="sk-SK"/>
          </w:rPr>
          <w:t xml:space="preserve"> </w:t>
        </w:r>
      </w:ins>
      <w:ins w:id="390" w:author="Zuzana Hušeková" w:date="2021-06-11T13:40:00Z">
        <w:r w:rsidR="002F0379">
          <w:rPr>
            <w:rFonts w:cs="Arial"/>
            <w:szCs w:val="19"/>
            <w:lang w:eastAsia="sk-SK"/>
          </w:rPr>
          <w:t xml:space="preserve"> zverejnená na </w:t>
        </w:r>
        <w:r w:rsidR="002F0379" w:rsidRPr="00A30713">
          <w:rPr>
            <w:szCs w:val="19"/>
          </w:rPr>
          <w:t>webovom sídle poskytovateľa</w:t>
        </w:r>
        <w:r w:rsidR="002F0379">
          <w:rPr>
            <w:sz w:val="20"/>
            <w:szCs w:val="20"/>
          </w:rPr>
          <w:t xml:space="preserve">: </w:t>
        </w:r>
        <w:r w:rsidR="002F0379">
          <w:rPr>
            <w:sz w:val="20"/>
            <w:szCs w:val="20"/>
          </w:rPr>
          <w:fldChar w:fldCharType="begin"/>
        </w:r>
        <w:r w:rsidR="002F0379">
          <w:rPr>
            <w:sz w:val="20"/>
            <w:szCs w:val="20"/>
          </w:rPr>
          <w:instrText xml:space="preserve"> HYPERLINK "</w:instrText>
        </w:r>
        <w:r w:rsidR="002F0379" w:rsidRPr="00574D6F">
          <w:rPr>
            <w:sz w:val="20"/>
            <w:szCs w:val="20"/>
          </w:rPr>
          <w:instrText>http://www.reformuj.sk/dokument/projektove-dokumenty/</w:instrText>
        </w:r>
        <w:r w:rsidR="002F0379">
          <w:rPr>
            <w:sz w:val="20"/>
            <w:szCs w:val="20"/>
          </w:rPr>
          <w:instrText xml:space="preserve">" </w:instrText>
        </w:r>
        <w:r w:rsidR="002F0379">
          <w:rPr>
            <w:sz w:val="20"/>
            <w:szCs w:val="20"/>
          </w:rPr>
          <w:fldChar w:fldCharType="separate"/>
        </w:r>
        <w:r w:rsidR="002F0379" w:rsidRPr="0073704D">
          <w:rPr>
            <w:rStyle w:val="Hypertextovprepojenie"/>
            <w:sz w:val="20"/>
            <w:szCs w:val="20"/>
          </w:rPr>
          <w:t>http://www.reformuj.sk/dokument/projektove-dokumenty/</w:t>
        </w:r>
        <w:r w:rsidR="002F0379">
          <w:rPr>
            <w:sz w:val="20"/>
            <w:szCs w:val="20"/>
          </w:rPr>
          <w:fldChar w:fldCharType="end"/>
        </w:r>
      </w:ins>
    </w:p>
    <w:p w14:paraId="6E5D0A05" w14:textId="0D3C9EA3" w:rsidR="00C709A5" w:rsidRPr="00C709A5" w:rsidRDefault="00C709A5" w:rsidP="00C709A5">
      <w:pPr>
        <w:pStyle w:val="Bulletslevel1"/>
        <w:numPr>
          <w:ilvl w:val="0"/>
          <w:numId w:val="0"/>
        </w:numPr>
        <w:spacing w:after="120" w:line="288" w:lineRule="auto"/>
        <w:jc w:val="both"/>
        <w:rPr>
          <w:ins w:id="391" w:author="Zuzana Hušeková" w:date="2021-06-11T11:37:00Z"/>
          <w:lang w:val="sk-SK"/>
        </w:rPr>
      </w:pPr>
      <w:ins w:id="392" w:author="Zuzana Hušeková" w:date="2021-06-11T11:38:00Z">
        <w:r>
          <w:rPr>
            <w:bCs/>
            <w:lang w:val="sk-SK"/>
          </w:rPr>
          <w:t>.</w:t>
        </w:r>
      </w:ins>
      <w:ins w:id="393" w:author="Zuzana Hušeková" w:date="2021-06-11T11:37:00Z">
        <w:r w:rsidRPr="00C709A5">
          <w:rPr>
            <w:bCs/>
            <w:lang w:val="sk-SK"/>
          </w:rPr>
          <w:t xml:space="preserve"> </w:t>
        </w:r>
      </w:ins>
    </w:p>
    <w:p w14:paraId="4089E282" w14:textId="77777777" w:rsidR="00A67256" w:rsidRPr="0073389C" w:rsidRDefault="00A67256" w:rsidP="007B5322">
      <w:pPr>
        <w:spacing w:before="120" w:after="120" w:line="288" w:lineRule="auto"/>
        <w:jc w:val="both"/>
        <w:rPr>
          <w:del w:id="394" w:author="Zuzana Hušeková" w:date="2021-06-11T11:37:00Z"/>
        </w:rPr>
      </w:pPr>
      <w:del w:id="395" w:author="Zuzana Hušeková" w:date="2021-06-11T11:37:00Z">
        <w:r w:rsidRPr="00A67256">
          <w:delText>Ak poskytovateľ nezapracuje zmeny vyplývajúce z úprav kapitoly vzťahujúcej sa na verejné obstarávanie a obstarávanie aktuálnej verzie SR EŠIF, resp. vzorov formulárov a metodických pokynov CKO týkajúcich sa VO a obstarávania do svojej príručky v lehote 30 pracovných dní od ich účinnosti, je žiadateľ/prijímateľ oprávnený postupovať podľa aktuálnej verzie SR EŠIF, resp. vzorov formulárov a metodických pokynov CKO týkajúcich sa VO a obstarávania, ktoré sú platné a účinné.</w:delText>
        </w:r>
      </w:del>
    </w:p>
    <w:p w14:paraId="04C37896" w14:textId="77777777" w:rsidR="002F293D" w:rsidRPr="0073389C" w:rsidRDefault="002F293D" w:rsidP="009F56AB">
      <w:pPr>
        <w:spacing w:line="288" w:lineRule="auto"/>
        <w:jc w:val="both"/>
      </w:pPr>
    </w:p>
    <w:p w14:paraId="59F5C06C" w14:textId="77777777" w:rsidR="00AE5A8F" w:rsidRPr="0073389C" w:rsidRDefault="00AE5A8F" w:rsidP="009F56AB">
      <w:pPr>
        <w:pStyle w:val="Nadpis2"/>
        <w:spacing w:line="288" w:lineRule="auto"/>
        <w:jc w:val="both"/>
        <w:rPr>
          <w:lang w:val="sk-SK"/>
        </w:rPr>
      </w:pPr>
      <w:bookmarkStart w:id="396" w:name="_Toc410907845"/>
      <w:bookmarkStart w:id="397" w:name="_Toc440372855"/>
      <w:bookmarkStart w:id="398" w:name="_Toc74740399"/>
      <w:r w:rsidRPr="0073389C">
        <w:rPr>
          <w:lang w:val="sk-SK"/>
        </w:rPr>
        <w:lastRenderedPageBreak/>
        <w:t>Cieľ príručky pre prijímateľa</w:t>
      </w:r>
      <w:bookmarkEnd w:id="396"/>
      <w:bookmarkEnd w:id="397"/>
      <w:bookmarkEnd w:id="398"/>
    </w:p>
    <w:p w14:paraId="43E3D656" w14:textId="77777777"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14:paraId="16A278B0" w14:textId="46D2216A" w:rsidR="002E17A0" w:rsidRPr="0073389C" w:rsidRDefault="00AE5A8F" w:rsidP="007B5322">
      <w:pPr>
        <w:spacing w:before="120" w:after="120" w:line="288" w:lineRule="auto"/>
        <w:jc w:val="both"/>
      </w:pPr>
      <w:r w:rsidRPr="0073389C">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w:t>
      </w:r>
      <w:ins w:id="399" w:author="Zuzana Hušeková" w:date="2021-06-11T11:29:00Z">
        <w:r w:rsidR="00C709A5">
          <w:t xml:space="preserve"> (</w:t>
        </w:r>
        <w:r w:rsidR="00C709A5">
          <w:rPr>
            <w:bCs/>
          </w:rPr>
          <w:t xml:space="preserve">upravuje Jednotná príručka </w:t>
        </w:r>
        <w:del w:id="400" w:author="Milan Matovič" w:date="2021-06-15T08:10:00Z">
          <w:r w:rsidR="00C709A5" w:rsidDel="00CA64B9">
            <w:rPr>
              <w:bCs/>
            </w:rPr>
            <w:delText>pre žiadateľov/prijímateľov</w:delText>
          </w:r>
        </w:del>
      </w:ins>
      <w:ins w:id="401" w:author="Zuzana Hušeková" w:date="2021-06-11T13:40:00Z">
        <w:del w:id="402" w:author="Milan Matovič" w:date="2021-06-15T08:10:00Z">
          <w:r w:rsidR="002F0379" w:rsidRPr="00A30713" w:rsidDel="00CA64B9">
            <w:rPr>
              <w:rFonts w:cs="Arial"/>
              <w:szCs w:val="19"/>
              <w:lang w:eastAsia="sk-SK"/>
            </w:rPr>
            <w:delText xml:space="preserve"> k procesu a kontrole </w:delText>
          </w:r>
          <w:r w:rsidR="002F0379" w:rsidRPr="00A30713" w:rsidDel="00CA64B9">
            <w:rPr>
              <w:rFonts w:cs="Arial"/>
              <w:szCs w:val="19"/>
            </w:rPr>
            <w:delText>verejného obstarávania/</w:delText>
          </w:r>
          <w:r w:rsidR="002F0379" w:rsidRPr="00A30713" w:rsidDel="00CA64B9">
            <w:rPr>
              <w:rFonts w:cs="Arial"/>
              <w:szCs w:val="19"/>
              <w:lang w:eastAsia="sk-SK"/>
            </w:rPr>
            <w:delText>obstarávania</w:delText>
          </w:r>
        </w:del>
      </w:ins>
      <w:ins w:id="403" w:author="Milan Matovič" w:date="2021-06-15T08:10:00Z">
        <w:r w:rsidR="00CA64B9">
          <w:rPr>
            <w:bCs/>
          </w:rPr>
          <w:t>k VO</w:t>
        </w:r>
      </w:ins>
      <w:ins w:id="404" w:author="Zuzana Hušeková" w:date="2021-06-11T11:29:00Z">
        <w:r w:rsidR="00C709A5">
          <w:rPr>
            <w:bCs/>
          </w:rPr>
          <w:t>)</w:t>
        </w:r>
      </w:ins>
      <w:r w:rsidR="00927522" w:rsidRPr="0073389C">
        <w:t>, monitorovanie, predkladanie žiadosti o platbu, finančné vysporia</w:t>
      </w:r>
      <w:r w:rsidR="0086688B" w:rsidRPr="0073389C">
        <w:t>danie na konci projektu, zmeny z</w:t>
      </w:r>
      <w:r w:rsidR="00927522" w:rsidRPr="0073389C">
        <w:t xml:space="preserve">mluvy o NFP, atď. Príručka 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14:paraId="71FCAA70" w14:textId="77777777" w:rsidR="00560AB1" w:rsidRPr="0073389C" w:rsidRDefault="00505422" w:rsidP="007B5322">
      <w:pPr>
        <w:spacing w:before="120" w:after="120" w:line="288" w:lineRule="auto"/>
        <w:jc w:val="both"/>
      </w:pPr>
      <w:r w:rsidRPr="0073389C">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14:paraId="052374DD" w14:textId="77777777" w:rsidR="00505422" w:rsidRPr="0073389C" w:rsidRDefault="00560AB1" w:rsidP="007B5322">
      <w:pPr>
        <w:spacing w:before="120" w:after="120" w:line="288" w:lineRule="auto"/>
        <w:jc w:val="both"/>
      </w:pPr>
      <w:r w:rsidRPr="0073389C">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14:paraId="3C470499" w14:textId="77777777"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w:t>
      </w:r>
      <w:r w:rsidR="003F46FE">
        <w:t>ia</w:t>
      </w:r>
      <w:r w:rsidRPr="0073389C">
        <w:t>.opevs@minv.sk</w:t>
      </w:r>
      <w:r w:rsidR="00AE5A8F" w:rsidRPr="0073389C">
        <w:t xml:space="preserve">. </w:t>
      </w:r>
    </w:p>
    <w:p w14:paraId="0B8831E9" w14:textId="77777777"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14:paraId="02EF605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14:paraId="344F688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„ŽoNFP“);</w:t>
      </w:r>
    </w:p>
    <w:p w14:paraId="656AFAF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r w:rsidR="00C57815" w:rsidRPr="0073389C">
        <w:rPr>
          <w:rFonts w:cs="Arial"/>
          <w:szCs w:val="19"/>
          <w:lang w:val="sk-SK"/>
        </w:rPr>
        <w:t>Žo</w:t>
      </w:r>
      <w:r w:rsidRPr="0073389C">
        <w:rPr>
          <w:rFonts w:cs="Arial"/>
          <w:szCs w:val="19"/>
          <w:lang w:val="sk-SK"/>
        </w:rPr>
        <w:t>NFP</w:t>
      </w:r>
      <w:r w:rsidRPr="0073389C">
        <w:rPr>
          <w:rStyle w:val="Odkaznapoznmkupodiarou"/>
          <w:rFonts w:cs="Arial"/>
          <w:sz w:val="19"/>
          <w:szCs w:val="19"/>
          <w:lang w:val="sk-SK"/>
        </w:rPr>
        <w:footnoteReference w:id="3"/>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14:paraId="542A8502" w14:textId="77777777"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r w:rsidR="005B7659" w:rsidRPr="005548CA">
        <w:rPr>
          <w:rStyle w:val="Hypertextovprepojenie"/>
          <w:color w:val="auto"/>
        </w:rPr>
        <w:t xml:space="preserve"> </w:t>
      </w:r>
      <w:r w:rsidR="005B7659">
        <w:rPr>
          <w:rStyle w:val="Hypertextovprepojenie"/>
        </w:rPr>
        <w:t>www.reformuj.sk</w:t>
      </w:r>
      <w:r w:rsidR="00EC0303" w:rsidRPr="0073389C">
        <w:t>.</w:t>
      </w:r>
    </w:p>
    <w:p w14:paraId="7E3D8F2A" w14:textId="77777777" w:rsidR="00AE5A8F" w:rsidRPr="0073389C" w:rsidRDefault="00AE5A8F" w:rsidP="009F56AB">
      <w:pPr>
        <w:pStyle w:val="Nadpis2"/>
        <w:spacing w:line="288" w:lineRule="auto"/>
        <w:jc w:val="both"/>
        <w:rPr>
          <w:lang w:val="sk-SK"/>
        </w:rPr>
      </w:pPr>
      <w:bookmarkStart w:id="405" w:name="_Toc410907846"/>
      <w:bookmarkStart w:id="406" w:name="_Toc440372856"/>
      <w:bookmarkStart w:id="407" w:name="_Toc74740400"/>
      <w:r w:rsidRPr="0073389C">
        <w:rPr>
          <w:lang w:val="sk-SK"/>
        </w:rPr>
        <w:t>Definícia pojmov</w:t>
      </w:r>
      <w:bookmarkEnd w:id="405"/>
      <w:bookmarkEnd w:id="406"/>
      <w:bookmarkEnd w:id="407"/>
    </w:p>
    <w:p w14:paraId="1AAA3E9D" w14:textId="77777777" w:rsidR="00AE5A8F" w:rsidRPr="0073389C" w:rsidRDefault="00AE5A8F" w:rsidP="00A60FAE">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Aktivity sa členia na hlavné aktivity a podporné aktivity. </w:t>
      </w:r>
      <w:r w:rsidR="00A60FAE" w:rsidRPr="00591C6C">
        <w:rPr>
          <w:rFonts w:cs="Arial"/>
          <w:szCs w:val="19"/>
          <w:lang w:val="sk-SK"/>
        </w:rPr>
        <w:t xml:space="preserve">Podporné aktivity sú vymedzené vecne, t.j. vecne musia súvisieť s hlavnými </w:t>
      </w:r>
      <w:r w:rsidR="00A60FAE">
        <w:rPr>
          <w:rFonts w:cs="Arial"/>
          <w:szCs w:val="19"/>
          <w:lang w:val="sk-SK"/>
        </w:rPr>
        <w:t>a</w:t>
      </w:r>
      <w:r w:rsidR="00A60FAE" w:rsidRPr="00591C6C">
        <w:rPr>
          <w:rFonts w:cs="Arial"/>
          <w:szCs w:val="19"/>
          <w:lang w:val="sk-SK"/>
        </w:rPr>
        <w:t>ktivitami a podporovať ich realizáciu v zmysle Zmluvy o poskytnutí NFP, a finančne</w:t>
      </w:r>
      <w:r w:rsidR="00A60FAE" w:rsidRPr="00AD094E">
        <w:rPr>
          <w:rFonts w:ascii="Times New Roman" w:hAnsi="Times New Roman"/>
          <w:lang w:val="sk-SK"/>
        </w:rPr>
        <w:t xml:space="preserve">. </w:t>
      </w:r>
      <w:r w:rsidR="005875D9" w:rsidRPr="0073389C">
        <w:rPr>
          <w:rFonts w:cs="Arial"/>
          <w:lang w:val="sk-SK"/>
        </w:rPr>
        <w:t>Hlavná aktivita je vymedzená časom, t.</w:t>
      </w:r>
      <w:r w:rsidR="00E42C5B">
        <w:rPr>
          <w:rFonts w:cs="Arial"/>
          <w:lang w:val="sk-SK"/>
        </w:rPr>
        <w:t xml:space="preserve"> </w:t>
      </w:r>
      <w:r w:rsidR="005875D9" w:rsidRPr="0073389C">
        <w:rPr>
          <w:rFonts w:cs="Arial"/>
          <w:lang w:val="sk-SK"/>
        </w:rPr>
        <w:t xml:space="preserve">j. musí byť realizovaná v rámci doby </w:t>
      </w:r>
      <w:r w:rsidR="00C57815" w:rsidRPr="0073389C">
        <w:rPr>
          <w:rFonts w:cs="Arial"/>
          <w:lang w:val="sk-SK"/>
        </w:rPr>
        <w:t>r</w:t>
      </w:r>
      <w:r w:rsidR="005875D9" w:rsidRPr="0073389C">
        <w:rPr>
          <w:rFonts w:cs="Arial"/>
          <w:lang w:val="sk-SK"/>
        </w:rPr>
        <w:t xml:space="preserve">ealizácie hlavných aktivít </w:t>
      </w:r>
      <w:r w:rsidR="00C57815" w:rsidRPr="0073389C">
        <w:rPr>
          <w:rFonts w:cs="Arial"/>
          <w:lang w:val="sk-SK"/>
        </w:rPr>
        <w:t>p</w:t>
      </w:r>
      <w:r w:rsidR="005875D9" w:rsidRPr="0073389C">
        <w:rPr>
          <w:rFonts w:cs="Arial"/>
          <w:lang w:val="sk-SK"/>
        </w:rPr>
        <w:t xml:space="preserve">rojektu, je vymedzená vecne a finančne. </w:t>
      </w:r>
      <w:r w:rsidR="00A60FAE" w:rsidRPr="00591C6C">
        <w:rPr>
          <w:rFonts w:cs="Arial"/>
          <w:szCs w:val="19"/>
          <w:lang w:val="sk-SK"/>
        </w:rPr>
        <w:t xml:space="preserve">Hlavnou aktivitou sa prispieva k dosiahnutiu konkrétneho výsledku a má definovaný výstup, ktorý predstavuje pridanú hodnotu pre </w:t>
      </w:r>
      <w:r w:rsidR="00A60FAE">
        <w:rPr>
          <w:rFonts w:cs="Arial"/>
          <w:szCs w:val="19"/>
          <w:lang w:val="sk-SK"/>
        </w:rPr>
        <w:t>p</w:t>
      </w:r>
      <w:r w:rsidR="00A60FAE" w:rsidRPr="00591C6C">
        <w:rPr>
          <w:rFonts w:cs="Arial"/>
          <w:szCs w:val="19"/>
          <w:lang w:val="sk-SK"/>
        </w:rPr>
        <w:t xml:space="preserve">rijímateľa a/alebo cieľovú skupinu/užívateľov výsledkov </w:t>
      </w:r>
      <w:r w:rsidR="00A60FAE">
        <w:rPr>
          <w:rFonts w:cs="Arial"/>
          <w:szCs w:val="19"/>
          <w:lang w:val="sk-SK"/>
        </w:rPr>
        <w:t>p</w:t>
      </w:r>
      <w:r w:rsidR="00A60FAE" w:rsidRPr="00591C6C">
        <w:rPr>
          <w:rFonts w:cs="Arial"/>
          <w:szCs w:val="19"/>
          <w:lang w:val="sk-SK"/>
        </w:rPr>
        <w:t xml:space="preserve">rojektu nezávisle na realizácii ostatných </w:t>
      </w:r>
      <w:r w:rsidR="00A60FAE">
        <w:rPr>
          <w:rFonts w:cs="Arial"/>
          <w:szCs w:val="19"/>
          <w:lang w:val="sk-SK"/>
        </w:rPr>
        <w:t>a</w:t>
      </w:r>
      <w:r w:rsidR="00A60FAE" w:rsidRPr="00591C6C">
        <w:rPr>
          <w:rFonts w:cs="Arial"/>
          <w:szCs w:val="19"/>
          <w:lang w:val="sk-SK"/>
        </w:rPr>
        <w:t xml:space="preserve">ktivít. Ak sa osobitne v Zmluve o poskytnutí NFP neuvádza inak, všeobecný pojem </w:t>
      </w:r>
      <w:r w:rsidR="00A60FAE">
        <w:rPr>
          <w:rFonts w:cs="Arial"/>
          <w:szCs w:val="19"/>
          <w:lang w:val="sk-SK"/>
        </w:rPr>
        <w:t>a</w:t>
      </w:r>
      <w:r w:rsidR="00A60FAE" w:rsidRPr="00591C6C">
        <w:rPr>
          <w:rFonts w:cs="Arial"/>
          <w:szCs w:val="19"/>
          <w:lang w:val="sk-SK"/>
        </w:rPr>
        <w:t xml:space="preserve">ktivita bez prívlastku „hlavná“ alebo „podporná“, zahŕňa hlavné aj podporné </w:t>
      </w:r>
      <w:r w:rsidR="00A60FAE">
        <w:rPr>
          <w:rFonts w:cs="Arial"/>
          <w:szCs w:val="19"/>
          <w:lang w:val="sk-SK"/>
        </w:rPr>
        <w:t>a</w:t>
      </w:r>
      <w:r w:rsidR="00A60FAE" w:rsidRPr="00591C6C">
        <w:rPr>
          <w:rFonts w:cs="Arial"/>
          <w:szCs w:val="19"/>
          <w:lang w:val="sk-SK"/>
        </w:rPr>
        <w:t>ktivity</w:t>
      </w:r>
      <w:r w:rsidRPr="0073389C">
        <w:rPr>
          <w:rFonts w:cs="Arial"/>
          <w:lang w:val="sk-SK"/>
        </w:rPr>
        <w:t>;</w:t>
      </w:r>
    </w:p>
    <w:p w14:paraId="1030C65C" w14:textId="77777777" w:rsidR="00AE5A8F" w:rsidRPr="00246A18"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Analýza nákladov a prínosov (cost benefit analysis)</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monet</w:t>
      </w:r>
      <w:r w:rsidR="00393C33">
        <w:rPr>
          <w:rFonts w:cs="Arial"/>
          <w:szCs w:val="19"/>
          <w:lang w:val="sk-SK"/>
        </w:rPr>
        <w:t>a</w:t>
      </w:r>
      <w:r w:rsidRPr="0073389C">
        <w:rPr>
          <w:rFonts w:cs="Arial"/>
          <w:szCs w:val="19"/>
          <w:lang w:val="sk-SK"/>
        </w:rPr>
        <w:t xml:space="preserve">rizovaných diskontovaných ekonomických (nielen finančných, ale aj napr. hospodárskych, sociálnych, environmentálnych) nákladov a prínosov za obdobie určené v závislosti od povahy investície, pričom sa porovnáva situácia bez financovania </w:t>
      </w:r>
      <w:r w:rsidRPr="00883FA6">
        <w:rPr>
          <w:rFonts w:cs="Arial"/>
          <w:szCs w:val="19"/>
          <w:lang w:val="sk-SK"/>
        </w:rPr>
        <w:t>projektu a s financo</w:t>
      </w:r>
      <w:r w:rsidRPr="00246A18">
        <w:rPr>
          <w:rFonts w:cs="Arial"/>
          <w:szCs w:val="19"/>
          <w:lang w:val="sk-SK"/>
        </w:rPr>
        <w:t>vaním projektu;</w:t>
      </w:r>
    </w:p>
    <w:p w14:paraId="3A36692D" w14:textId="77777777" w:rsidR="00AE5A8F" w:rsidRPr="00DB1B99" w:rsidRDefault="00AE5A8F" w:rsidP="00DD1BA5">
      <w:pPr>
        <w:pStyle w:val="Bulletslevel1"/>
        <w:ind w:left="567"/>
        <w:jc w:val="both"/>
        <w:rPr>
          <w:b/>
          <w:lang w:val="sk-SK"/>
        </w:rPr>
      </w:pPr>
      <w:r w:rsidRPr="00DB1B99">
        <w:rPr>
          <w:b/>
          <w:lang w:val="sk-SK"/>
        </w:rPr>
        <w:t xml:space="preserve">Bezodkladne </w:t>
      </w:r>
      <w:r w:rsidRPr="00DB1B99">
        <w:rPr>
          <w:lang w:val="sk-SK"/>
        </w:rPr>
        <w:t>–</w:t>
      </w:r>
      <w:r w:rsidRPr="00DB1B99">
        <w:rPr>
          <w:b/>
          <w:lang w:val="sk-SK"/>
        </w:rPr>
        <w:t xml:space="preserve"> </w:t>
      </w:r>
      <w:r w:rsidR="004B110F" w:rsidRPr="00DB1B99">
        <w:rPr>
          <w:lang w:val="sk-SK"/>
        </w:rPr>
        <w:t>v</w:t>
      </w:r>
      <w:r w:rsidR="000963E5" w:rsidRPr="00DB1B99">
        <w:rPr>
          <w:lang w:val="sk-SK"/>
        </w:rPr>
        <w:t> súlade so</w:t>
      </w:r>
      <w:r w:rsidR="004B110F" w:rsidRPr="00DB1B99">
        <w:rPr>
          <w:lang w:val="sk-SK"/>
        </w:rPr>
        <w:t xml:space="preserve"> Zmluv</w:t>
      </w:r>
      <w:r w:rsidR="000963E5" w:rsidRPr="00DB1B99">
        <w:rPr>
          <w:lang w:val="sk-SK"/>
        </w:rPr>
        <w:t>ou</w:t>
      </w:r>
      <w:r w:rsidR="004B110F" w:rsidRPr="00DB1B99">
        <w:rPr>
          <w:lang w:val="sk-SK"/>
        </w:rPr>
        <w:t xml:space="preserve"> o poskytnutí NFP </w:t>
      </w:r>
      <w:r w:rsidR="00A60FAE" w:rsidRPr="00DB1B99">
        <w:rPr>
          <w:lang w:val="sk-SK"/>
        </w:rPr>
        <w:t xml:space="preserve">najneskôr do siedmich pracovných dní od vzniku skutočnosti rozhodnej pre počítanie lehoty; to neplatí, ak sa v konkrétnom ustanovení </w:t>
      </w:r>
      <w:r w:rsidR="00DD1BA5" w:rsidRPr="00DB1B99">
        <w:rPr>
          <w:lang w:val="sk-SK"/>
        </w:rPr>
        <w:t>Príručky pre prijíma</w:t>
      </w:r>
      <w:r w:rsidR="003825A5" w:rsidRPr="00DB1B99">
        <w:rPr>
          <w:lang w:val="sk-SK"/>
        </w:rPr>
        <w:t>teľa</w:t>
      </w:r>
      <w:r w:rsidR="00A60FAE" w:rsidRPr="00DB1B99">
        <w:rPr>
          <w:lang w:val="sk-SK"/>
        </w:rPr>
        <w:t xml:space="preserve"> stanovuje odlišná lehota platná pre konkrétny prípad; pre počítanie lehôt platia pravidlá uvedené v definícii lehoty</w:t>
      </w:r>
      <w:r w:rsidR="001917F5" w:rsidRPr="00DB1B99">
        <w:rPr>
          <w:lang w:val="sk-SK"/>
        </w:rPr>
        <w:t>;</w:t>
      </w:r>
      <w:r w:rsidR="004B110F" w:rsidRPr="00DB1B99">
        <w:rPr>
          <w:lang w:val="sk-SK"/>
        </w:rPr>
        <w:t xml:space="preserve"> </w:t>
      </w:r>
    </w:p>
    <w:p w14:paraId="546DAE33"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14:paraId="0EC0C5FA" w14:textId="5327C7D3"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Centrálny koordinačný orgán (ďalej „CKO“)</w:t>
      </w:r>
      <w:r w:rsidRPr="0073389C">
        <w:rPr>
          <w:rFonts w:cs="Arial"/>
          <w:szCs w:val="19"/>
          <w:lang w:val="sk-SK"/>
        </w:rPr>
        <w:t xml:space="preserve"> – </w:t>
      </w:r>
      <w:r w:rsidR="00FC0FC1" w:rsidRPr="0073389C">
        <w:rPr>
          <w:rFonts w:cs="Arial"/>
          <w:b/>
          <w:szCs w:val="19"/>
          <w:lang w:val="sk-SK"/>
        </w:rPr>
        <w:t>Centrálny koordinačný orgán (ďalej „CKO“)</w:t>
      </w:r>
      <w:r w:rsidR="00FC0FC1" w:rsidRPr="0073389C">
        <w:rPr>
          <w:rFonts w:cs="Arial"/>
          <w:szCs w:val="19"/>
          <w:lang w:val="sk-SK"/>
        </w:rPr>
        <w:t xml:space="preserve"> – </w:t>
      </w:r>
      <w:r w:rsidR="00FC0FC1" w:rsidRPr="00041B11">
        <w:rPr>
          <w:rFonts w:cs="Arial"/>
          <w:szCs w:val="19"/>
          <w:lang w:val="sk-SK"/>
        </w:rPr>
        <w:t xml:space="preserve">v podmienkach Slovenskej republiky plní úlohy centrálneho koordinačného orgánu </w:t>
      </w:r>
      <w:r w:rsidR="00E045E6">
        <w:rPr>
          <w:rFonts w:cs="Arial"/>
          <w:szCs w:val="19"/>
        </w:rPr>
        <w:t>M</w:t>
      </w:r>
      <w:r w:rsidR="00E045E6" w:rsidRPr="005D6467">
        <w:rPr>
          <w:rFonts w:cs="Arial"/>
          <w:szCs w:val="19"/>
        </w:rPr>
        <w:t>inisterstvo investícií, regioná</w:t>
      </w:r>
      <w:r w:rsidR="00E045E6">
        <w:rPr>
          <w:rFonts w:cs="Arial"/>
          <w:szCs w:val="19"/>
        </w:rPr>
        <w:t>lneho rozvoja a informatizácie S</w:t>
      </w:r>
      <w:r w:rsidR="00E045E6" w:rsidRPr="005D6467">
        <w:rPr>
          <w:rFonts w:cs="Arial"/>
          <w:szCs w:val="19"/>
        </w:rPr>
        <w:t>lovenskej republik</w:t>
      </w:r>
      <w:r w:rsidR="00E045E6">
        <w:rPr>
          <w:rFonts w:cs="Arial"/>
          <w:szCs w:val="19"/>
        </w:rPr>
        <w:t>y</w:t>
      </w:r>
      <w:r w:rsidR="00FC0FC1" w:rsidRPr="00041B11">
        <w:rPr>
          <w:rFonts w:cs="Arial"/>
          <w:szCs w:val="19"/>
          <w:lang w:val="sk-SK"/>
        </w:rPr>
        <w:t>, ktorý je ústredným orgánom štátnej správy zodpovedný</w:t>
      </w:r>
      <w:r w:rsidR="00FC0FC1">
        <w:rPr>
          <w:rFonts w:cs="Arial"/>
          <w:szCs w:val="19"/>
          <w:lang w:val="sk-SK"/>
        </w:rPr>
        <w:t>m</w:t>
      </w:r>
      <w:r w:rsidR="00FC0FC1" w:rsidRPr="00041B11">
        <w:rPr>
          <w:rFonts w:cs="Arial"/>
          <w:szCs w:val="19"/>
          <w:lang w:val="sk-SK"/>
        </w:rPr>
        <w:t xml:space="preserve"> za efektívnu a účinnú koordináciu riadenia poskytovania príspevku z európskych štrukturálnych a investičných fondov</w:t>
      </w:r>
      <w:r w:rsidR="00FC0FC1" w:rsidRPr="0073389C">
        <w:rPr>
          <w:rFonts w:cs="Arial"/>
          <w:szCs w:val="19"/>
          <w:lang w:val="sk-SK"/>
        </w:rPr>
        <w:t>;</w:t>
      </w:r>
    </w:p>
    <w:p w14:paraId="1477CD6F" w14:textId="77777777"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14:paraId="5310C4FC" w14:textId="77777777"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w:t>
      </w:r>
      <w:r w:rsidRPr="00692EEF">
        <w:rPr>
          <w:rFonts w:cs="Arial"/>
          <w:szCs w:val="19"/>
          <w:lang w:val="sk-SK"/>
        </w:rPr>
        <w:t>-</w:t>
      </w:r>
      <w:r w:rsidRPr="0073389C">
        <w:rPr>
          <w:rFonts w:cs="Arial"/>
          <w:b/>
          <w:szCs w:val="19"/>
          <w:lang w:val="sk-SK"/>
        </w:rPr>
        <w:t xml:space="preserve"> </w:t>
      </w:r>
      <w:r w:rsidRPr="0073389C">
        <w:rPr>
          <w:rFonts w:cs="Arial"/>
          <w:szCs w:val="19"/>
          <w:lang w:val="sk-SK"/>
        </w:rPr>
        <w:t xml:space="preserve">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297C08" w:rsidRPr="00AD094E">
        <w:rPr>
          <w:rFonts w:ascii="Times New Roman" w:hAnsi="Times New Roman"/>
          <w:lang w:val="sk-SK"/>
        </w:rPr>
        <w:t xml:space="preserve">, </w:t>
      </w:r>
      <w:r w:rsidRPr="0073389C">
        <w:rPr>
          <w:rFonts w:cs="Arial"/>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297C08" w:rsidRPr="008828B3">
        <w:rPr>
          <w:rFonts w:cs="Arial"/>
          <w:szCs w:val="19"/>
          <w:lang w:val="sk-SK"/>
        </w:rPr>
        <w:t>plní úlohy certifikačného orgánu Ministerstvo financií SR</w:t>
      </w:r>
      <w:r w:rsidR="001E445D">
        <w:rPr>
          <w:rFonts w:cs="Arial"/>
          <w:szCs w:val="19"/>
          <w:lang w:val="sk-SK"/>
        </w:rPr>
        <w:t>;</w:t>
      </w:r>
      <w:r w:rsidR="002771FC" w:rsidRPr="008F3E68">
        <w:rPr>
          <w:rFonts w:cs="Arial"/>
          <w:szCs w:val="16"/>
          <w:lang w:val="sk-SK"/>
        </w:rPr>
        <w:t xml:space="preserve"> </w:t>
      </w:r>
    </w:p>
    <w:p w14:paraId="4561D11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14:paraId="549F1527" w14:textId="77777777" w:rsidR="00F9375A" w:rsidRPr="000B01F3" w:rsidDel="00E669A7" w:rsidRDefault="00AE5A8F">
      <w:pPr>
        <w:pStyle w:val="Bulletslevel1"/>
        <w:spacing w:after="120" w:line="288" w:lineRule="auto"/>
        <w:ind w:left="709" w:firstLine="0"/>
        <w:jc w:val="both"/>
        <w:rPr>
          <w:del w:id="408" w:author="Milan Matovič" w:date="2021-06-11T14:32:00Z"/>
          <w:rFonts w:cs="Arial"/>
          <w:szCs w:val="19"/>
          <w:lang w:val="sk-SK"/>
        </w:rPr>
        <w:pPrChange w:id="409" w:author="Zuzana Hušeková" w:date="2021-06-14T17:20:00Z">
          <w:pPr>
            <w:pStyle w:val="Bulletslevel1"/>
            <w:spacing w:after="120" w:line="288" w:lineRule="auto"/>
            <w:ind w:left="568" w:hanging="284"/>
            <w:jc w:val="both"/>
          </w:pPr>
        </w:pPrChange>
      </w:pPr>
      <w:del w:id="410" w:author="Milan Matovič" w:date="2021-06-11T14:32:00Z">
        <w:r w:rsidRPr="000B01F3" w:rsidDel="00E669A7">
          <w:rPr>
            <w:rFonts w:cs="Arial"/>
            <w:b/>
            <w:szCs w:val="19"/>
          </w:rPr>
          <w:delText>Deň doručenia</w:delText>
        </w:r>
        <w:r w:rsidRPr="000B01F3" w:rsidDel="00E669A7">
          <w:rPr>
            <w:rFonts w:cs="Arial"/>
            <w:szCs w:val="19"/>
          </w:rPr>
          <w:delText xml:space="preserve"> – ak nie je v tomto dokumente uvedené inak, za deň doručenia sa v súvislosti s predkladaním dokumentov na RO v prípade ich osobného doručenia považuje deň fyzického doručenia na RO. </w:delText>
        </w:r>
        <w:r w:rsidR="00215CFC" w:rsidRPr="00B25E05" w:rsidDel="00E669A7">
          <w:rPr>
            <w:rFonts w:cs="Arial"/>
            <w:szCs w:val="19"/>
          </w:rPr>
          <w:delText xml:space="preserve">V prípade ich predkladania dokumentácie z VO cez ITMS 2014+ sa za deň doručenia považuje deň doručenia Žiadosti prijímateľa o vykonanie kontroly VO pričom, dokumentáciu je prijímateľ povinný nahrať do ITMS </w:delText>
        </w:r>
        <w:r w:rsidR="00215CFC" w:rsidRPr="00817CE2" w:rsidDel="00E669A7">
          <w:rPr>
            <w:rFonts w:cs="Arial"/>
            <w:szCs w:val="19"/>
          </w:rPr>
          <w:delText xml:space="preserve">2014+ najneskôr v deň doručenia Žiadosti o vykonanie kontroly </w:delText>
        </w:r>
      </w:del>
      <w:del w:id="411" w:author="Milan Matovič" w:date="2021-06-11T14:26:00Z">
        <w:r w:rsidR="00215CFC" w:rsidRPr="000A76AD" w:rsidDel="00E669A7">
          <w:rPr>
            <w:rFonts w:cs="Arial"/>
            <w:szCs w:val="19"/>
          </w:rPr>
          <w:delText>RO</w:delText>
        </w:r>
      </w:del>
      <w:del w:id="412" w:author="Milan Matovič" w:date="2021-06-11T14:32:00Z">
        <w:r w:rsidR="00215CFC" w:rsidRPr="000B01F3" w:rsidDel="00E669A7">
          <w:rPr>
            <w:rFonts w:cs="Arial"/>
            <w:szCs w:val="19"/>
          </w:rPr>
          <w:delText xml:space="preserve">. </w:delText>
        </w:r>
        <w:r w:rsidR="00BD1430" w:rsidRPr="000B01F3" w:rsidDel="00E669A7">
          <w:rPr>
            <w:rFonts w:cs="Arial"/>
            <w:szCs w:val="19"/>
          </w:rPr>
          <w:delText>Písomnosť zasielaná v písomnej forme sa považuje za doručenú</w:delText>
        </w:r>
        <w:r w:rsidR="00F9375A" w:rsidRPr="000B01F3" w:rsidDel="00E669A7">
          <w:rPr>
            <w:rFonts w:cs="Arial"/>
            <w:szCs w:val="19"/>
          </w:rPr>
          <w:delText xml:space="preserve"> v deň prevzatia dokumentu adresátom</w:delText>
        </w:r>
        <w:r w:rsidR="00BD1430" w:rsidRPr="000B01F3" w:rsidDel="00E669A7">
          <w:rPr>
            <w:rFonts w:cs="Arial"/>
            <w:szCs w:val="19"/>
          </w:rPr>
          <w:delText xml:space="preserve">, </w:delText>
        </w:r>
        <w:r w:rsidR="00F9375A" w:rsidRPr="000B01F3" w:rsidDel="00E669A7">
          <w:rPr>
            <w:rFonts w:cs="Arial"/>
            <w:szCs w:val="19"/>
          </w:rPr>
          <w:delText xml:space="preserve"> resp. </w:delText>
        </w:r>
        <w:r w:rsidR="00BD1430" w:rsidRPr="000B01F3" w:rsidDel="00E669A7">
          <w:rPr>
            <w:rFonts w:cs="Arial"/>
            <w:szCs w:val="19"/>
          </w:rPr>
          <w:delText>ak dôjde do dispozície adresáta na jeho adresu uvedenú vo výzve</w:delText>
        </w:r>
        <w:r w:rsidR="0047616A" w:rsidRPr="000B01F3" w:rsidDel="00E669A7">
          <w:rPr>
            <w:rFonts w:cs="Arial"/>
            <w:szCs w:val="19"/>
          </w:rPr>
          <w:delText>/vo vyzvaní</w:delText>
        </w:r>
        <w:r w:rsidR="00BD1430" w:rsidRPr="000B01F3" w:rsidDel="00E669A7">
          <w:rPr>
            <w:rFonts w:cs="Arial"/>
            <w:szCs w:val="19"/>
          </w:rPr>
          <w:delText xml:space="preserve"> na predkladanie </w:delText>
        </w:r>
        <w:r w:rsidR="00EA09DD" w:rsidRPr="000B01F3" w:rsidDel="00E669A7">
          <w:rPr>
            <w:rFonts w:cs="Arial"/>
            <w:szCs w:val="19"/>
          </w:rPr>
          <w:delText>Žo</w:delText>
        </w:r>
        <w:r w:rsidR="00BD1430" w:rsidRPr="000B01F3" w:rsidDel="00E669A7">
          <w:rPr>
            <w:rFonts w:cs="Arial"/>
            <w:szCs w:val="19"/>
          </w:rPr>
          <w:delText>NFP, v </w:delText>
        </w:r>
        <w:r w:rsidR="00EA09DD" w:rsidRPr="000B01F3" w:rsidDel="00E669A7">
          <w:rPr>
            <w:rFonts w:cs="Arial"/>
            <w:szCs w:val="19"/>
          </w:rPr>
          <w:delText>Žo</w:delText>
        </w:r>
        <w:r w:rsidR="00BD1430" w:rsidRPr="000B01F3" w:rsidDel="00E669A7">
          <w:rPr>
            <w:rFonts w:cs="Arial"/>
            <w:szCs w:val="19"/>
          </w:rPr>
          <w:delText>NFP resp. v zmluve o</w:delText>
        </w:r>
        <w:r w:rsidR="00F9375A" w:rsidRPr="000B01F3" w:rsidDel="00E669A7">
          <w:rPr>
            <w:rFonts w:cs="Arial"/>
            <w:szCs w:val="19"/>
          </w:rPr>
          <w:delText> </w:delText>
        </w:r>
        <w:r w:rsidR="00BD1430" w:rsidRPr="000B01F3" w:rsidDel="00E669A7">
          <w:rPr>
            <w:rFonts w:cs="Arial"/>
            <w:szCs w:val="19"/>
          </w:rPr>
          <w:delText>NFP</w:delText>
        </w:r>
        <w:r w:rsidR="00F9375A" w:rsidRPr="000B01F3" w:rsidDel="00E669A7">
          <w:rPr>
            <w:rFonts w:cs="Arial"/>
            <w:szCs w:val="19"/>
          </w:rPr>
          <w:delText xml:space="preserve">. V prípade ak adresát nebol doručovateľom na mieste doručenia zastihnutý, alebo bezdôvodne odoprel písomnosť prijať, sa na doručovanie </w:delText>
        </w:r>
        <w:r w:rsidR="005F5C6C" w:rsidRPr="000B01F3" w:rsidDel="00E669A7">
          <w:rPr>
            <w:rFonts w:cs="Arial"/>
            <w:szCs w:val="19"/>
          </w:rPr>
          <w:delText>písomností vo fáze do podpisu zmluvy o NFP</w:delText>
        </w:r>
        <w:r w:rsidR="00F9375A" w:rsidRPr="000B01F3" w:rsidDel="00E669A7">
          <w:rPr>
            <w:rFonts w:cs="Arial"/>
            <w:szCs w:val="19"/>
          </w:rPr>
          <w:delText xml:space="preserve"> vzťahujú príslušné ustanovenia § 24 a 25 zákona o správnom konaní</w:delText>
        </w:r>
        <w:r w:rsidR="005F5C6C" w:rsidRPr="000B01F3" w:rsidDel="00E669A7">
          <w:rPr>
            <w:rFonts w:cs="Arial"/>
            <w:szCs w:val="19"/>
          </w:rPr>
          <w:delText>. Po podpise zmluvy o NFP sa na doručovanie písomností vzťahujú pravidlá doručovania upravené v zmluve o</w:delText>
        </w:r>
        <w:r w:rsidR="001E445D" w:rsidRPr="000B01F3" w:rsidDel="00E669A7">
          <w:rPr>
            <w:rFonts w:cs="Arial"/>
            <w:szCs w:val="19"/>
          </w:rPr>
          <w:delText> </w:delText>
        </w:r>
        <w:r w:rsidR="005F5C6C" w:rsidRPr="000B01F3" w:rsidDel="00E669A7">
          <w:rPr>
            <w:rFonts w:cs="Arial"/>
            <w:szCs w:val="19"/>
          </w:rPr>
          <w:delText>NFP</w:delText>
        </w:r>
        <w:r w:rsidR="001E445D" w:rsidRPr="000B01F3" w:rsidDel="00E669A7">
          <w:rPr>
            <w:rFonts w:cs="Arial"/>
            <w:szCs w:val="19"/>
          </w:rPr>
          <w:delText>;</w:delText>
        </w:r>
      </w:del>
    </w:p>
    <w:p w14:paraId="75FB630A" w14:textId="3F39641B" w:rsidR="00AE5A8F" w:rsidRPr="0073389C" w:rsidDel="000A76AD" w:rsidRDefault="00AE5A8F">
      <w:pPr>
        <w:pStyle w:val="Bulletslevel1"/>
        <w:numPr>
          <w:ilvl w:val="0"/>
          <w:numId w:val="0"/>
        </w:numPr>
        <w:spacing w:after="120" w:line="288" w:lineRule="auto"/>
        <w:ind w:left="709"/>
        <w:jc w:val="both"/>
        <w:rPr>
          <w:del w:id="413" w:author="Zuzana Hušeková" w:date="2021-06-14T17:20:00Z"/>
          <w:rFonts w:cs="Arial"/>
          <w:szCs w:val="19"/>
          <w:lang w:val="sk-SK"/>
        </w:rPr>
        <w:pPrChange w:id="414" w:author="Zuzana Hušeková" w:date="2021-06-14T17:20:00Z">
          <w:pPr>
            <w:pStyle w:val="Bulletslevel1"/>
            <w:numPr>
              <w:ilvl w:val="0"/>
              <w:numId w:val="0"/>
            </w:numPr>
            <w:spacing w:after="120" w:line="288" w:lineRule="auto"/>
            <w:ind w:left="568" w:hanging="1"/>
            <w:jc w:val="both"/>
          </w:pPr>
        </w:pPrChange>
      </w:pPr>
      <w:del w:id="415" w:author="Zuzana Hušeková" w:date="2021-06-14T17:20:00Z">
        <w:r w:rsidRPr="0073389C" w:rsidDel="000A76AD">
          <w:rPr>
            <w:rFonts w:cs="Arial"/>
            <w:szCs w:val="19"/>
            <w:lang w:val="sk-SK"/>
          </w:rPr>
          <w:delText>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delText>
        </w:r>
        <w:r w:rsidR="001E445D" w:rsidDel="000A76AD">
          <w:rPr>
            <w:rFonts w:cs="Arial"/>
            <w:szCs w:val="19"/>
            <w:lang w:val="sk-SK"/>
          </w:rPr>
          <w:delText>;</w:delText>
        </w:r>
        <w:r w:rsidRPr="0073389C" w:rsidDel="000A76AD">
          <w:rPr>
            <w:rFonts w:cs="Arial"/>
            <w:szCs w:val="19"/>
            <w:lang w:val="sk-SK"/>
          </w:rPr>
          <w:delText xml:space="preserve"> </w:delText>
        </w:r>
      </w:del>
    </w:p>
    <w:p w14:paraId="481369B9" w14:textId="77777777"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14:paraId="2BCBB80C" w14:textId="77777777" w:rsidR="00460337" w:rsidRPr="0073389C" w:rsidRDefault="00460337" w:rsidP="007B5322">
      <w:pPr>
        <w:pStyle w:val="Bulletslevel1"/>
        <w:spacing w:after="120" w:line="288" w:lineRule="auto"/>
        <w:ind w:left="568" w:hanging="284"/>
        <w:jc w:val="both"/>
        <w:rPr>
          <w:lang w:val="sk-SK"/>
        </w:rPr>
      </w:pPr>
      <w:r w:rsidRPr="0073389C">
        <w:rPr>
          <w:b/>
          <w:lang w:val="sk-SK"/>
        </w:rPr>
        <w:lastRenderedPageBreak/>
        <w:t>Dopytovo-orientovaný projekt</w:t>
      </w:r>
      <w:r w:rsidRPr="0073389C">
        <w:rPr>
          <w:lang w:val="sk-SK"/>
        </w:rPr>
        <w:t xml:space="preserve"> - projekt predkladaný žiadateľom na základe výzvy na predkladanie </w:t>
      </w:r>
      <w:r w:rsidR="009473DA">
        <w:rPr>
          <w:lang w:val="sk-SK"/>
        </w:rPr>
        <w:t>Žo</w:t>
      </w:r>
      <w:r w:rsidRPr="0073389C">
        <w:rPr>
          <w:lang w:val="sk-SK"/>
        </w:rPr>
        <w:t>NFP určenej pre dvoch a viac oprávnených žiadateľov, medzi ktorými prebieha súťaž</w:t>
      </w:r>
      <w:r w:rsidR="001E445D">
        <w:rPr>
          <w:lang w:val="sk-SK"/>
        </w:rPr>
        <w:t>;</w:t>
      </w:r>
    </w:p>
    <w:p w14:paraId="41607608" w14:textId="77777777"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14:paraId="2C9CEA4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Európske štrukturálne a investičné fondy (ďalej „EŠIF“)</w:t>
      </w:r>
      <w:r w:rsidRPr="0073389C">
        <w:rPr>
          <w:rFonts w:cs="Arial"/>
          <w:szCs w:val="19"/>
          <w:lang w:val="sk-SK"/>
        </w:rPr>
        <w:t xml:space="preserve"> – </w:t>
      </w:r>
      <w:r w:rsidR="00F85309" w:rsidRPr="00356F32">
        <w:rPr>
          <w:rFonts w:cs="Arial"/>
          <w:szCs w:val="19"/>
          <w:bdr w:val="none" w:sz="0" w:space="0" w:color="auto" w:frame="1"/>
          <w:lang w:val="sk-SK"/>
        </w:rPr>
        <w:t>spoločné označenie pre</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14:paraId="1AD533D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Efektívnosť (efficiency)</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14:paraId="00326480"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Ex ante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individuálnej ex-ante finančnej opravy sa určí v zodpovedajúcej sume neoprávnených výdavkov</w:t>
      </w:r>
      <w:r w:rsidR="002E1D0D" w:rsidRPr="0073389C">
        <w:rPr>
          <w:rFonts w:cs="Arial"/>
          <w:szCs w:val="19"/>
          <w:lang w:val="sk-SK"/>
        </w:rPr>
        <w:t xml:space="preserve"> </w:t>
      </w:r>
      <w:r w:rsidRPr="0073389C">
        <w:rPr>
          <w:rFonts w:cs="Arial"/>
          <w:szCs w:val="19"/>
          <w:lang w:val="sk-SK"/>
        </w:rPr>
        <w:t>resp. ako percentuálna sadzba zo sumy oprávnených výdavkov zákazky v rámci schváleného NFP alebo jeho časti, a to vo fáze pred úhradou dotknutej zákazky</w:t>
      </w:r>
      <w:r w:rsidR="002E1D0D" w:rsidRPr="0073389C">
        <w:rPr>
          <w:rFonts w:cs="Arial"/>
          <w:szCs w:val="19"/>
          <w:lang w:val="sk-SK"/>
        </w:rPr>
        <w:t xml:space="preserve"> v ŽoP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14:paraId="2846281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267DC16C" w14:textId="77777777"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realizácie hlavných aktivít projektu</w:t>
      </w:r>
      <w:r w:rsidRPr="0073389C">
        <w:rPr>
          <w:rFonts w:cs="Arial"/>
          <w:szCs w:val="19"/>
          <w:lang w:val="sk-SK"/>
        </w:rPr>
        <w:t xml:space="preserve"> </w:t>
      </w:r>
      <w:r w:rsidR="00432DCA">
        <w:rPr>
          <w:rFonts w:cs="Arial"/>
          <w:szCs w:val="19"/>
          <w:lang w:val="sk-SK"/>
        </w:rPr>
        <w:t>–</w:t>
      </w:r>
      <w:r w:rsidRPr="0073389C">
        <w:rPr>
          <w:rFonts w:cs="Arial"/>
          <w:szCs w:val="19"/>
          <w:lang w:val="sk-SK"/>
        </w:rPr>
        <w:t xml:space="preserve"> formulár</w:t>
      </w:r>
      <w:r w:rsidR="00432DCA">
        <w:rPr>
          <w:rFonts w:cs="Arial"/>
          <w:szCs w:val="19"/>
          <w:lang w:val="sk-SK"/>
        </w:rPr>
        <w:t xml:space="preserve"> </w:t>
      </w:r>
      <w:r w:rsidR="00432DCA" w:rsidRPr="000333FF">
        <w:rPr>
          <w:rFonts w:ascii="Times New Roman" w:hAnsi="Times New Roman"/>
        </w:rPr>
        <w:t>v ITMS2014+</w:t>
      </w:r>
      <w:r w:rsidRPr="0073389C">
        <w:rPr>
          <w:rFonts w:cs="Arial"/>
          <w:szCs w:val="19"/>
          <w:lang w:val="sk-SK"/>
        </w:rPr>
        <w:t xml:space="preserve">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432DCA">
        <w:rPr>
          <w:rFonts w:cs="Arial"/>
          <w:szCs w:val="19"/>
          <w:lang w:val="sk-SK"/>
        </w:rPr>
        <w:t>Z</w:t>
      </w:r>
      <w:r w:rsidRPr="0073389C">
        <w:rPr>
          <w:rFonts w:cs="Arial"/>
          <w:szCs w:val="19"/>
          <w:lang w:val="sk-SK"/>
        </w:rPr>
        <w:t>ačatie</w:t>
      </w:r>
      <w:r w:rsidR="00432DCA">
        <w:rPr>
          <w:rFonts w:cs="Arial"/>
          <w:szCs w:val="19"/>
          <w:lang w:val="sk-SK"/>
        </w:rPr>
        <w:t xml:space="preserve"> a Ukončenie</w:t>
      </w:r>
      <w:r w:rsidRPr="0073389C">
        <w:rPr>
          <w:rFonts w:cs="Arial"/>
          <w:szCs w:val="19"/>
          <w:lang w:val="sk-SK"/>
        </w:rPr>
        <w:t xml:space="preserve"> realizácie hlavných aktivít </w:t>
      </w:r>
      <w:r w:rsidR="00C57815" w:rsidRPr="0073389C">
        <w:rPr>
          <w:rFonts w:cs="Arial"/>
          <w:szCs w:val="19"/>
          <w:lang w:val="sk-SK"/>
        </w:rPr>
        <w:t>p</w:t>
      </w:r>
      <w:r w:rsidRPr="0073389C">
        <w:rPr>
          <w:rFonts w:cs="Arial"/>
          <w:szCs w:val="19"/>
          <w:lang w:val="sk-SK"/>
        </w:rPr>
        <w:t>rojektu a informáciu o dátume začatia</w:t>
      </w:r>
      <w:r w:rsidR="00432DCA">
        <w:rPr>
          <w:rFonts w:cs="Arial"/>
          <w:szCs w:val="19"/>
          <w:lang w:val="sk-SK"/>
        </w:rPr>
        <w:t xml:space="preserve"> a ukončenia</w:t>
      </w:r>
      <w:r w:rsidRPr="0073389C">
        <w:rPr>
          <w:rFonts w:cs="Arial"/>
          <w:szCs w:val="19"/>
          <w:lang w:val="sk-SK"/>
        </w:rPr>
        <w:t xml:space="preserve"> realizácie podporných aktivít projektu;</w:t>
      </w:r>
    </w:p>
    <w:p w14:paraId="417208C7"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4EC78B2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14:paraId="5831BD8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074152B1" w14:textId="77777777" w:rsidR="00AE5A8F" w:rsidDel="000B01F3" w:rsidRDefault="00AE5A8F" w:rsidP="00CF086A">
      <w:pPr>
        <w:pStyle w:val="Bulletslevel1"/>
        <w:spacing w:after="120" w:line="288" w:lineRule="auto"/>
        <w:ind w:left="568" w:hanging="284"/>
        <w:jc w:val="both"/>
        <w:rPr>
          <w:del w:id="416" w:author="Zuzana Hušeková" w:date="2021-06-14T16:20:00Z"/>
          <w:rFonts w:cs="Arial"/>
          <w:szCs w:val="19"/>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14:paraId="21823E56" w14:textId="77777777" w:rsidR="000B01F3" w:rsidDel="00CA64B9" w:rsidRDefault="000B01F3" w:rsidP="007B5322">
      <w:pPr>
        <w:pStyle w:val="Bulletslevel1"/>
        <w:spacing w:after="120" w:line="288" w:lineRule="auto"/>
        <w:ind w:left="568" w:hanging="284"/>
        <w:jc w:val="both"/>
        <w:rPr>
          <w:ins w:id="417" w:author="Zuzana Hušeková" w:date="2021-06-14T16:20:00Z"/>
          <w:del w:id="418" w:author="Milan Matovič" w:date="2021-06-15T08:15:00Z"/>
          <w:rFonts w:cs="Arial"/>
          <w:szCs w:val="19"/>
          <w:lang w:val="sk-SK"/>
        </w:rPr>
      </w:pPr>
    </w:p>
    <w:p w14:paraId="7BBA357C" w14:textId="2C27742E" w:rsidR="00081E56" w:rsidRPr="000B01F3" w:rsidDel="00CA64B9" w:rsidRDefault="00081E56" w:rsidP="000B01F3">
      <w:pPr>
        <w:pStyle w:val="Bulletslevel1"/>
        <w:spacing w:after="120" w:line="288" w:lineRule="auto"/>
        <w:ind w:left="568" w:hanging="284"/>
        <w:jc w:val="both"/>
        <w:rPr>
          <w:ins w:id="419" w:author="Slavomír Gajarský" w:date="2021-06-10T09:02:00Z"/>
          <w:del w:id="420" w:author="Milan Matovič" w:date="2021-06-15T08:15:00Z"/>
          <w:rFonts w:cs="Arial"/>
          <w:b/>
          <w:szCs w:val="16"/>
        </w:rPr>
      </w:pPr>
      <w:ins w:id="421" w:author="Slavomír Gajarský" w:date="2021-06-10T09:02:00Z">
        <w:del w:id="422" w:author="Milan Matovič" w:date="2021-06-15T08:15:00Z">
          <w:r w:rsidRPr="000B01F3" w:rsidDel="00CA64B9">
            <w:rPr>
              <w:rFonts w:cs="Arial"/>
              <w:b/>
              <w:szCs w:val="16"/>
            </w:rPr>
            <w:delText xml:space="preserve">Informačný systém orgánu auditu na evidenciu výsledkov vládnych auditov medzinárodných zdrojov - </w:delText>
          </w:r>
          <w:r w:rsidRPr="000B01F3" w:rsidDel="00CA64B9">
            <w:rPr>
              <w:rFonts w:cs="Arial"/>
              <w:szCs w:val="16"/>
            </w:rPr>
            <w:delText>informačný systém orgánu auditu, ktorý slúži na evidenciu plánov, monitorovanie a reporting výsledkov z vládnych auditov prostriedkov EÚ a prostriedkov ostatných nástrojov finančnej pomoci zo zahraničia poskytovaných SR na základe medzinárodných zmlúv a dohôd</w:delText>
          </w:r>
        </w:del>
      </w:ins>
      <w:ins w:id="423" w:author="Zuzana Hušeková" w:date="2021-06-14T16:20:00Z">
        <w:del w:id="424" w:author="Milan Matovič" w:date="2021-06-15T08:15:00Z">
          <w:r w:rsidR="000B01F3" w:rsidRPr="0073389C" w:rsidDel="00CA64B9">
            <w:rPr>
              <w:rFonts w:cs="Arial"/>
              <w:szCs w:val="19"/>
              <w:lang w:val="sk-SK"/>
            </w:rPr>
            <w:delText>;</w:delText>
          </w:r>
        </w:del>
      </w:ins>
      <w:ins w:id="425" w:author="Slavomír Gajarský" w:date="2021-06-10T09:02:00Z">
        <w:del w:id="426" w:author="Milan Matovič" w:date="2021-06-15T08:15:00Z">
          <w:r w:rsidRPr="000B01F3" w:rsidDel="00CA64B9">
            <w:rPr>
              <w:rFonts w:cs="Arial"/>
              <w:szCs w:val="16"/>
            </w:rPr>
            <w:delText>.</w:delText>
          </w:r>
        </w:del>
      </w:ins>
    </w:p>
    <w:p w14:paraId="2006C2F9" w14:textId="77777777" w:rsidR="00081E56" w:rsidRPr="000B01F3" w:rsidRDefault="00081E56" w:rsidP="000B01F3">
      <w:pPr>
        <w:pStyle w:val="Bulletslevel1"/>
        <w:spacing w:after="120" w:line="288" w:lineRule="auto"/>
        <w:ind w:left="568" w:hanging="284"/>
        <w:jc w:val="both"/>
        <w:rPr>
          <w:rFonts w:cs="Arial"/>
          <w:szCs w:val="19"/>
          <w:lang w:val="sk-SK"/>
        </w:rPr>
      </w:pPr>
    </w:p>
    <w:p w14:paraId="700E17E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prevádzku ITMS2014+ je DataCentrum (ďalej</w:t>
      </w:r>
      <w:r w:rsidR="00EF4D5E" w:rsidRPr="0073389C">
        <w:rPr>
          <w:rFonts w:cs="Arial"/>
          <w:szCs w:val="19"/>
          <w:lang w:val="sk-SK"/>
        </w:rPr>
        <w:t xml:space="preserve"> aj „prevádzkovateľ ITMS2014+“)</w:t>
      </w:r>
      <w:r w:rsidRPr="0073389C">
        <w:rPr>
          <w:rFonts w:cs="Arial"/>
          <w:szCs w:val="19"/>
          <w:lang w:val="sk-SK"/>
        </w:rPr>
        <w:t>;</w:t>
      </w:r>
    </w:p>
    <w:p w14:paraId="67B8F82D" w14:textId="77777777"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14:paraId="3E15B3C9"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r w:rsidR="00CF46E2">
        <w:rPr>
          <w:rFonts w:cs="Arial"/>
          <w:szCs w:val="19"/>
          <w:lang w:val="sk-SK"/>
        </w:rPr>
        <w:t>Žo</w:t>
      </w:r>
      <w:r w:rsidRPr="0073389C">
        <w:rPr>
          <w:rFonts w:cs="Arial"/>
          <w:szCs w:val="19"/>
          <w:lang w:val="sk-SK"/>
        </w:rPr>
        <w:t>NFP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14:paraId="619EECE6" w14:textId="77777777" w:rsidR="008E5E55" w:rsidRPr="008E5E55" w:rsidRDefault="008E5E55" w:rsidP="007B5322">
      <w:pPr>
        <w:pStyle w:val="Bulletslevel1"/>
        <w:spacing w:after="120" w:line="288" w:lineRule="auto"/>
        <w:ind w:left="568" w:hanging="284"/>
        <w:jc w:val="both"/>
        <w:rPr>
          <w:rFonts w:cs="Arial"/>
          <w:szCs w:val="19"/>
          <w:lang w:val="sk-SK"/>
        </w:rPr>
      </w:pPr>
      <w:r w:rsidRPr="008E5E55">
        <w:rPr>
          <w:rFonts w:cs="Arial"/>
          <w:b/>
          <w:szCs w:val="19"/>
          <w:lang w:val="sk-SK"/>
        </w:rPr>
        <w:t>Krízová situácia</w:t>
      </w:r>
      <w:r w:rsidRPr="008E5E55">
        <w:rPr>
          <w:lang w:val="sk-SK"/>
        </w:rPr>
        <w:t xml:space="preserve"> - obdobie mimoriadnej situácie, núdzového stavu alebo výnimočného stavu vyhláseného v súvislosti s ochorením COVID-19 a obdobie šiestich mesiacov po ich odvolaní</w:t>
      </w:r>
    </w:p>
    <w:p w14:paraId="28F32D5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14:paraId="141E3646" w14:textId="35B7EC5D" w:rsidR="008400AB" w:rsidRPr="00DA3893" w:rsidRDefault="008400AB" w:rsidP="00DA3893">
      <w:pPr>
        <w:pStyle w:val="Bulletslevel1"/>
        <w:spacing w:after="120" w:line="288" w:lineRule="auto"/>
        <w:ind w:left="568" w:hanging="284"/>
        <w:jc w:val="both"/>
        <w:rPr>
          <w:rFonts w:cs="Arial"/>
          <w:szCs w:val="19"/>
          <w:lang w:val="sk-SK"/>
        </w:rPr>
      </w:pPr>
      <w:r w:rsidRPr="00DA3893">
        <w:rPr>
          <w:rFonts w:cs="Arial"/>
          <w:b/>
          <w:szCs w:val="19"/>
          <w:lang w:val="sk-SK"/>
        </w:rPr>
        <w:t>Lehota –</w:t>
      </w:r>
      <w:r w:rsidRPr="00DA3893">
        <w:rPr>
          <w:rFonts w:cs="Arial"/>
          <w:szCs w:val="19"/>
          <w:lang w:val="sk-SK"/>
        </w:rPr>
        <w:t xml:space="preserve"> </w:t>
      </w:r>
      <w:r w:rsidRPr="00D16509">
        <w:rPr>
          <w:rFonts w:cs="Arial"/>
          <w:szCs w:val="16"/>
          <w:lang w:val="sk-SK"/>
        </w:rPr>
        <w:t>ak nie je v</w:t>
      </w:r>
      <w:r w:rsidRPr="00D16509">
        <w:rPr>
          <w:rFonts w:cs="Arial"/>
          <w:szCs w:val="19"/>
          <w:lang w:val="sk-SK"/>
        </w:rPr>
        <w:t xml:space="preserve"> </w:t>
      </w:r>
      <w:r w:rsidRPr="00D16509">
        <w:rPr>
          <w:rFonts w:cs="Arial"/>
          <w:szCs w:val="16"/>
          <w:lang w:val="sk-SK"/>
        </w:rPr>
        <w:t xml:space="preserve">tomto dokumente uvedené inak, za dni sa považujú pracovné dni. </w:t>
      </w:r>
      <w:r w:rsidRPr="00D16509">
        <w:rPr>
          <w:rFonts w:cs="Arial"/>
          <w:szCs w:val="19"/>
          <w:lang w:val="sk-SK"/>
        </w:rPr>
        <w:t>Do plynutia lehoty sa nezapočítava deň, keď došlo k</w:t>
      </w:r>
      <w:r w:rsidR="00C57815" w:rsidRPr="000A76AD">
        <w:rPr>
          <w:rFonts w:cs="Arial"/>
          <w:szCs w:val="19"/>
          <w:lang w:val="sk-SK"/>
        </w:rPr>
        <w:t>u</w:t>
      </w:r>
      <w:r w:rsidRPr="000A76AD">
        <w:rPr>
          <w:rFonts w:cs="Arial"/>
          <w:szCs w:val="19"/>
          <w:lang w:val="sk-SK"/>
        </w:rPr>
        <w:t xml:space="preserve"> skutočnosti určujúcej začiatok lehoty. Lehoty určené podľa týždňov, mesiacov alebo rokov sa končia uplynutím toho dňa, ktorý sa svojím označením zhoduje s dňom, keď došlo k</w:t>
      </w:r>
      <w:r w:rsidR="00C57815" w:rsidRPr="000A76AD">
        <w:rPr>
          <w:rFonts w:cs="Arial"/>
          <w:szCs w:val="19"/>
          <w:lang w:val="sk-SK"/>
        </w:rPr>
        <w:t>u</w:t>
      </w:r>
      <w:r w:rsidRPr="000A76AD">
        <w:rPr>
          <w:rFonts w:cs="Arial"/>
          <w:szCs w:val="19"/>
          <w:lang w:val="sk-SK"/>
        </w:rPr>
        <w:t xml:space="preserve"> </w:t>
      </w:r>
      <w:r w:rsidR="00F56C40" w:rsidRPr="000A76AD">
        <w:rPr>
          <w:rFonts w:cs="Arial"/>
          <w:szCs w:val="19"/>
          <w:lang w:val="sk-SK"/>
        </w:rPr>
        <w:t xml:space="preserve"> </w:t>
      </w:r>
      <w:r w:rsidRPr="000A76AD">
        <w:rPr>
          <w:rFonts w:cs="Arial"/>
          <w:szCs w:val="19"/>
          <w:lang w:val="sk-SK"/>
        </w:rPr>
        <w:t xml:space="preserve">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w:t>
      </w:r>
      <w:r w:rsidR="00AA06BC" w:rsidRPr="00D16509">
        <w:rPr>
          <w:rFonts w:cs="Arial"/>
          <w:szCs w:val="19"/>
          <w:lang w:val="sk-SK"/>
        </w:rPr>
        <w:t>začia</w:t>
      </w:r>
      <w:ins w:id="427" w:author="Milan Matovič" w:date="2021-06-15T09:15:00Z">
        <w:r w:rsidR="00DA3893">
          <w:rPr>
            <w:rFonts w:cs="Arial"/>
            <w:szCs w:val="19"/>
            <w:lang w:val="sk-SK"/>
          </w:rPr>
          <w:t>t</w:t>
        </w:r>
      </w:ins>
      <w:r w:rsidR="00AA06BC" w:rsidRPr="00DA3893">
        <w:rPr>
          <w:rFonts w:cs="Arial"/>
          <w:szCs w:val="19"/>
          <w:lang w:val="sk-SK"/>
        </w:rPr>
        <w:t>ok/</w:t>
      </w:r>
      <w:r w:rsidRPr="00D16509">
        <w:rPr>
          <w:rFonts w:cs="Arial"/>
          <w:szCs w:val="19"/>
          <w:lang w:val="sk-SK"/>
        </w:rPr>
        <w:t>koniec lehoty stanovený na konkrétny deň a ten pripadne na deň pracovného voľna alebo štátneho svia</w:t>
      </w:r>
      <w:r w:rsidRPr="000A76AD">
        <w:rPr>
          <w:rFonts w:cs="Arial"/>
          <w:szCs w:val="19"/>
          <w:lang w:val="sk-SK"/>
        </w:rPr>
        <w:t xml:space="preserve">tku, za </w:t>
      </w:r>
      <w:r w:rsidR="00AA06BC" w:rsidRPr="000A76AD">
        <w:rPr>
          <w:rFonts w:cs="Arial"/>
          <w:szCs w:val="19"/>
          <w:lang w:val="sk-SK"/>
        </w:rPr>
        <w:t>začiatok/</w:t>
      </w:r>
      <w:r w:rsidRPr="000A76AD">
        <w:rPr>
          <w:rFonts w:cs="Arial"/>
          <w:szCs w:val="19"/>
          <w:lang w:val="sk-SK"/>
        </w:rPr>
        <w:t>koniec lehoty sa považuje najbližší pracovný deň, ktorý nasleduje po dni pracovného voľna alebo štátneho sviatku</w:t>
      </w:r>
      <w:r w:rsidR="001E445D" w:rsidRPr="000A76AD">
        <w:rPr>
          <w:rFonts w:cs="Arial"/>
          <w:szCs w:val="19"/>
          <w:lang w:val="sk-SK"/>
        </w:rPr>
        <w:t>;</w:t>
      </w:r>
    </w:p>
    <w:p w14:paraId="6614D79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Majetok</w:t>
      </w:r>
      <w:r w:rsidRPr="0073389C">
        <w:rPr>
          <w:rFonts w:cs="Arial"/>
          <w:szCs w:val="19"/>
          <w:lang w:val="sk-SK"/>
        </w:rPr>
        <w:t xml:space="preserve"> – majetok definovaný zákonom o účtovníctve a zákonom o dani z príjmov;</w:t>
      </w:r>
    </w:p>
    <w:p w14:paraId="489FDCF3"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rojektu</w:t>
      </w:r>
      <w:r w:rsidR="00D704E5">
        <w:rPr>
          <w:rFonts w:cs="Arial"/>
          <w:szCs w:val="19"/>
          <w:lang w:val="sk-SK"/>
        </w:rPr>
        <w:t>, resp. následného monitorovania projektu</w:t>
      </w:r>
      <w:r w:rsidR="00C6030F" w:rsidRPr="0073389C">
        <w:rPr>
          <w:rFonts w:cs="Arial"/>
          <w:szCs w:val="19"/>
          <w:lang w:val="sk-SK"/>
        </w:rPr>
        <w:t xml:space="preserve">.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r w:rsidR="00C84D97">
        <w:rPr>
          <w:rFonts w:cs="Arial"/>
          <w:szCs w:val="19"/>
          <w:lang w:val="sk-SK"/>
        </w:rPr>
        <w:t>Žo</w:t>
      </w:r>
      <w:r w:rsidR="00C6030F" w:rsidRPr="0073389C">
        <w:rPr>
          <w:rFonts w:cs="Arial"/>
          <w:szCs w:val="19"/>
          <w:lang w:val="sk-SK"/>
        </w:rPr>
        <w:t>NFP</w:t>
      </w:r>
      <w:r w:rsidR="001E445D">
        <w:rPr>
          <w:rFonts w:cs="Arial"/>
          <w:szCs w:val="19"/>
          <w:lang w:val="sk-SK"/>
        </w:rPr>
        <w:t>;</w:t>
      </w:r>
      <w:r w:rsidRPr="0073389C">
        <w:rPr>
          <w:rFonts w:cs="Arial"/>
          <w:szCs w:val="19"/>
          <w:lang w:val="sk-SK"/>
        </w:rPr>
        <w:t xml:space="preserve"> </w:t>
      </w:r>
    </w:p>
    <w:p w14:paraId="37EC4459"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14:paraId="7E06DDA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687228E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w:t>
      </w:r>
      <w:r w:rsidRPr="0073389C">
        <w:rPr>
          <w:rFonts w:cs="Arial"/>
          <w:szCs w:val="19"/>
          <w:lang w:val="sk-SK"/>
        </w:rPr>
        <w:lastRenderedPageBreak/>
        <w:t>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14:paraId="7E98330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14:paraId="2FE9AEB1" w14:textId="77777777" w:rsidR="00AE5A8F" w:rsidRPr="002D46A4" w:rsidRDefault="004473BF" w:rsidP="002D46A4">
      <w:pPr>
        <w:pStyle w:val="Bulletslevel1"/>
        <w:spacing w:after="120" w:line="288" w:lineRule="auto"/>
        <w:ind w:left="568" w:hanging="284"/>
        <w:jc w:val="both"/>
        <w:rPr>
          <w:rFonts w:cs="Arial"/>
          <w:szCs w:val="19"/>
          <w:lang w:val="sk-SK"/>
        </w:rPr>
      </w:pPr>
      <w:r w:rsidRPr="004473BF">
        <w:rPr>
          <w:rFonts w:cs="Arial"/>
          <w:b/>
          <w:szCs w:val="19"/>
          <w:lang w:val="sk-SK"/>
        </w:rPr>
        <w:t>Následné monitorovanie projektu</w:t>
      </w:r>
      <w:r>
        <w:rPr>
          <w:rFonts w:cs="Arial"/>
          <w:szCs w:val="19"/>
          <w:lang w:val="sk-SK"/>
        </w:rPr>
        <w:t xml:space="preserve"> – doba, počas ktorej je prijímateľ povinný predkladať poskytovateľovi n</w:t>
      </w:r>
      <w:r w:rsidRPr="004473BF">
        <w:rPr>
          <w:rFonts w:cs="Arial"/>
          <w:szCs w:val="19"/>
          <w:lang w:val="sk-SK"/>
        </w:rPr>
        <w:t>ásledné monitorovacie správy; táto doba začína plynúť od F</w:t>
      </w:r>
      <w:r>
        <w:rPr>
          <w:rFonts w:cs="Arial"/>
          <w:szCs w:val="19"/>
          <w:lang w:val="sk-SK"/>
        </w:rPr>
        <w:t>inančného ukončenia realizácie p</w:t>
      </w:r>
      <w:r w:rsidRPr="004473BF">
        <w:rPr>
          <w:rFonts w:cs="Arial"/>
          <w:szCs w:val="19"/>
          <w:lang w:val="sk-SK"/>
        </w:rPr>
        <w:t>rojekt</w:t>
      </w:r>
      <w:r w:rsidR="00515E23">
        <w:rPr>
          <w:rFonts w:cs="Arial"/>
          <w:szCs w:val="19"/>
          <w:lang w:val="sk-SK"/>
        </w:rPr>
        <w:t>u a trvá počas doby určenej vo v</w:t>
      </w:r>
      <w:r w:rsidRPr="004473BF">
        <w:rPr>
          <w:rFonts w:cs="Arial"/>
          <w:szCs w:val="19"/>
          <w:lang w:val="sk-SK"/>
        </w:rPr>
        <w:t>ýzve</w:t>
      </w:r>
      <w:r w:rsidR="00515E23">
        <w:rPr>
          <w:rFonts w:cs="Arial"/>
          <w:szCs w:val="19"/>
          <w:lang w:val="sk-SK"/>
        </w:rPr>
        <w:t>/vyzvaní a počas doby plnenia merateľných ukazovateľov p</w:t>
      </w:r>
      <w:r w:rsidRPr="004473BF">
        <w:rPr>
          <w:rFonts w:cs="Arial"/>
          <w:szCs w:val="19"/>
          <w:lang w:val="sk-SK"/>
        </w:rPr>
        <w:t xml:space="preserve">rojektu v zmysle Prílohy č. 2 </w:t>
      </w:r>
      <w:r w:rsidR="00515E23">
        <w:rPr>
          <w:rFonts w:cs="Arial"/>
          <w:szCs w:val="19"/>
          <w:lang w:val="sk-SK"/>
        </w:rPr>
        <w:t xml:space="preserve">k zmluve o NFP/ </w:t>
      </w:r>
      <w:r w:rsidRPr="004473BF">
        <w:rPr>
          <w:rFonts w:cs="Arial"/>
          <w:szCs w:val="19"/>
          <w:lang w:val="sk-SK"/>
        </w:rPr>
        <w:t xml:space="preserve">rozhodnutia o schválení </w:t>
      </w:r>
      <w:r w:rsidR="00CA1332">
        <w:rPr>
          <w:rFonts w:cs="Arial"/>
          <w:szCs w:val="19"/>
          <w:lang w:val="sk-SK"/>
        </w:rPr>
        <w:t>Žo</w:t>
      </w:r>
      <w:r w:rsidR="00515E23">
        <w:rPr>
          <w:rFonts w:cs="Arial"/>
          <w:szCs w:val="19"/>
          <w:lang w:val="sk-SK"/>
        </w:rPr>
        <w:t>NFP, pričom počas tejto doby následného monitorovania projektu nesmie dôjsť k zmene p</w:t>
      </w:r>
      <w:r w:rsidRPr="004473BF">
        <w:rPr>
          <w:rFonts w:cs="Arial"/>
          <w:szCs w:val="19"/>
          <w:lang w:val="sk-SK"/>
        </w:rPr>
        <w:t>rojektu, ktorá</w:t>
      </w:r>
      <w:r w:rsidR="00515E23">
        <w:rPr>
          <w:rFonts w:cs="Arial"/>
          <w:szCs w:val="19"/>
          <w:lang w:val="sk-SK"/>
        </w:rPr>
        <w:t xml:space="preserve"> ovplyvňuje povahu alebo ciele p</w:t>
      </w:r>
      <w:r w:rsidRPr="004473BF">
        <w:rPr>
          <w:rFonts w:cs="Arial"/>
          <w:szCs w:val="19"/>
          <w:lang w:val="sk-SK"/>
        </w:rPr>
        <w:t>rojektu v p</w:t>
      </w:r>
      <w:r w:rsidR="00515E23">
        <w:rPr>
          <w:rFonts w:cs="Arial"/>
          <w:szCs w:val="19"/>
          <w:lang w:val="sk-SK"/>
        </w:rPr>
        <w:t>orovnaní so stavom, v akom bol p</w:t>
      </w:r>
      <w:r w:rsidRPr="004473BF">
        <w:rPr>
          <w:rFonts w:cs="Arial"/>
          <w:szCs w:val="19"/>
          <w:lang w:val="sk-SK"/>
        </w:rPr>
        <w:t>rojekt schválený</w:t>
      </w:r>
      <w:r w:rsidR="00BF7859" w:rsidRPr="00923BC1">
        <w:rPr>
          <w:rFonts w:cs="Arial"/>
          <w:szCs w:val="19"/>
          <w:lang w:val="sk-SK"/>
        </w:rPr>
        <w:t xml:space="preserve"> </w:t>
      </w:r>
      <w:r w:rsidR="00BF7859" w:rsidRPr="00E34A10">
        <w:rPr>
          <w:rFonts w:cs="Arial"/>
          <w:szCs w:val="19"/>
          <w:lang w:val="sk-SK"/>
        </w:rPr>
        <w:t>a musia byť zachované výsledky projektu v dobe následného monitorovania projektu určené vo vyzvaní;</w:t>
      </w:r>
    </w:p>
    <w:p w14:paraId="32DF838F" w14:textId="77777777" w:rsidR="002D46A4" w:rsidRPr="002D46A4"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rojektu, vychádzajúc</w:t>
      </w:r>
      <w:r w:rsidR="00371A51">
        <w:rPr>
          <w:szCs w:val="19"/>
          <w:lang w:val="sk-SK"/>
        </w:rPr>
        <w:t>a</w:t>
      </w:r>
      <w:r w:rsidR="00C6030F" w:rsidRPr="0073389C">
        <w:rPr>
          <w:szCs w:val="19"/>
          <w:lang w:val="sk-SK"/>
        </w:rPr>
        <w:t xml:space="preserve"> zo </w:t>
      </w:r>
      <w:r w:rsidR="00C57815" w:rsidRPr="0073389C">
        <w:rPr>
          <w:szCs w:val="19"/>
          <w:lang w:val="sk-SK"/>
        </w:rPr>
        <w:t>s</w:t>
      </w:r>
      <w:r w:rsidR="00C6030F" w:rsidRPr="0073389C">
        <w:rPr>
          <w:szCs w:val="19"/>
          <w:lang w:val="sk-SK"/>
        </w:rPr>
        <w:t xml:space="preserve">chválenej </w:t>
      </w:r>
      <w:r w:rsidR="00AA5C33">
        <w:rPr>
          <w:szCs w:val="19"/>
          <w:lang w:val="sk-SK"/>
        </w:rPr>
        <w:t>Žo</w:t>
      </w:r>
      <w:r w:rsidR="00C6030F" w:rsidRPr="0073389C">
        <w:rPr>
          <w:szCs w:val="19"/>
          <w:lang w:val="sk-SK"/>
        </w:rPr>
        <w:t xml:space="preserve">NFP, podľa podmienok </w:t>
      </w:r>
      <w:r w:rsidR="00C57815" w:rsidRPr="0073389C">
        <w:rPr>
          <w:szCs w:val="19"/>
          <w:lang w:val="sk-SK"/>
        </w:rPr>
        <w:t>z</w:t>
      </w:r>
      <w:r w:rsidR="00C6030F" w:rsidRPr="0073389C">
        <w:rPr>
          <w:szCs w:val="19"/>
          <w:lang w:val="sk-SK"/>
        </w:rPr>
        <w:t>mluvy o</w:t>
      </w:r>
      <w:r w:rsidR="001C3382">
        <w:rPr>
          <w:szCs w:val="19"/>
          <w:lang w:val="sk-SK"/>
        </w:rPr>
        <w:t> </w:t>
      </w:r>
      <w:r w:rsidR="00C6030F" w:rsidRPr="0073389C">
        <w:rPr>
          <w:szCs w:val="19"/>
          <w:lang w:val="sk-SK"/>
        </w:rPr>
        <w:t>NFP</w:t>
      </w:r>
      <w:r w:rsidR="001C3382">
        <w:rPr>
          <w:szCs w:val="19"/>
          <w:lang w:val="sk-SK"/>
        </w:rPr>
        <w:t>,</w:t>
      </w:r>
      <w:r w:rsidR="00C6030F" w:rsidRPr="0073389C">
        <w:rPr>
          <w:szCs w:val="19"/>
          <w:lang w:val="sk-SK"/>
        </w:rPr>
        <w:t xml:space="preserve"> z verejných prostriedkov v súlade s platnou právnou úpravou (najmä zákonom o príspevku z EŠIF, zákonom o finančnej kontrole a  audite a zákonom o rozpočtových pravidlách). Maximálna výška NFP vyplýva z rozhodnutia o schválení </w:t>
      </w:r>
      <w:r w:rsidR="00AA5C33">
        <w:rPr>
          <w:szCs w:val="19"/>
          <w:lang w:val="sk-SK"/>
        </w:rPr>
        <w:t>Žo</w:t>
      </w:r>
      <w:r w:rsidR="00C6030F" w:rsidRPr="0073389C">
        <w:rPr>
          <w:szCs w:val="19"/>
          <w:lang w:val="sk-SK"/>
        </w:rPr>
        <w:t>NFP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r w:rsidR="002D46A4" w:rsidRPr="002D46A4">
        <w:rPr>
          <w:rFonts w:cs="Arial"/>
          <w:b/>
          <w:szCs w:val="19"/>
          <w:lang w:val="sk-SK"/>
        </w:rPr>
        <w:t xml:space="preserve"> </w:t>
      </w:r>
    </w:p>
    <w:p w14:paraId="43C6D4D3" w14:textId="77777777" w:rsidR="00AE5A8F" w:rsidRPr="0073389C" w:rsidRDefault="002D46A4" w:rsidP="007B5322">
      <w:pPr>
        <w:pStyle w:val="Bulletslevel1"/>
        <w:spacing w:after="120" w:line="288" w:lineRule="auto"/>
        <w:ind w:left="568" w:hanging="284"/>
        <w:jc w:val="both"/>
        <w:rPr>
          <w:rFonts w:cs="Arial"/>
          <w:szCs w:val="19"/>
          <w:lang w:val="sk-SK"/>
        </w:rPr>
      </w:pPr>
      <w:r w:rsidRPr="0073389C">
        <w:rPr>
          <w:rFonts w:cs="Arial"/>
          <w:b/>
          <w:szCs w:val="19"/>
          <w:lang w:val="sk-SK"/>
        </w:rPr>
        <w:t>Neoprávnené výdavky</w:t>
      </w:r>
      <w:r w:rsidRPr="0073389C">
        <w:rPr>
          <w:rFonts w:cs="Arial"/>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3DDF6E4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Nezrovnalosť (Iregularita)</w:t>
      </w:r>
      <w:r w:rsidRPr="0073389C">
        <w:rPr>
          <w:rFonts w:cs="Arial"/>
          <w:szCs w:val="19"/>
          <w:lang w:val="sk-SK"/>
        </w:rPr>
        <w:t xml:space="preserve"> – </w:t>
      </w:r>
      <w:r w:rsidR="00161D13" w:rsidRPr="0073389C">
        <w:rPr>
          <w:rFonts w:cs="Arial"/>
          <w:szCs w:val="19"/>
          <w:lang w:val="sk-SK"/>
        </w:rPr>
        <w:t xml:space="preserve">akékoľvek porušenie práva </w:t>
      </w:r>
      <w:r w:rsidR="00CD6080">
        <w:rPr>
          <w:rFonts w:cs="Arial"/>
          <w:szCs w:val="19"/>
          <w:lang w:val="sk-SK"/>
        </w:rPr>
        <w:t>Európskej ú</w:t>
      </w:r>
      <w:r w:rsidR="00161D13" w:rsidRPr="0073389C">
        <w:rPr>
          <w:rFonts w:cs="Arial"/>
          <w:szCs w:val="19"/>
          <w:lang w:val="sk-SK"/>
        </w:rPr>
        <w:t>nie alebo vnútroštátneho práva týkajúceho sa jeho uplatňovania, vyplývajúce z konania alebo opomenutia hospodárskeho subjektu</w:t>
      </w:r>
      <w:r w:rsidR="00CD6080">
        <w:rPr>
          <w:rFonts w:cs="Arial"/>
          <w:szCs w:val="19"/>
          <w:lang w:val="sk-SK"/>
        </w:rPr>
        <w:t xml:space="preserve"> zúčastňujúceho sa </w:t>
      </w:r>
      <w:r w:rsidR="00161D13" w:rsidRPr="0073389C">
        <w:rPr>
          <w:rFonts w:cs="Arial"/>
          <w:szCs w:val="19"/>
          <w:lang w:val="sk-SK"/>
        </w:rPr>
        <w:t xml:space="preserve">na vykonávaní európskych štrukturálnych a investičných fondov, dôsledkom čoho je alebo </w:t>
      </w:r>
      <w:r w:rsidR="00CD6080">
        <w:rPr>
          <w:rFonts w:cs="Arial"/>
          <w:szCs w:val="19"/>
          <w:lang w:val="sk-SK"/>
        </w:rPr>
        <w:t>môže byť</w:t>
      </w:r>
      <w:r w:rsidR="00161D13" w:rsidRPr="0073389C">
        <w:rPr>
          <w:rFonts w:cs="Arial"/>
          <w:szCs w:val="19"/>
          <w:lang w:val="sk-SK"/>
        </w:rPr>
        <w:t xml:space="preserve"> negatívny dopad na rozpočet </w:t>
      </w:r>
      <w:r w:rsidR="00CD6080">
        <w:rPr>
          <w:rFonts w:cs="Arial"/>
          <w:szCs w:val="19"/>
          <w:lang w:val="sk-SK"/>
        </w:rPr>
        <w:t>Európskej ú</w:t>
      </w:r>
      <w:r w:rsidR="00CD6080" w:rsidRPr="0073389C">
        <w:rPr>
          <w:rFonts w:cs="Arial"/>
          <w:szCs w:val="19"/>
          <w:lang w:val="sk-SK"/>
        </w:rPr>
        <w:t xml:space="preserve">nie </w:t>
      </w:r>
      <w:r w:rsidR="00161D13" w:rsidRPr="0073389C">
        <w:rPr>
          <w:rFonts w:cs="Arial"/>
          <w:szCs w:val="19"/>
          <w:lang w:val="sk-SK"/>
        </w:rPr>
        <w:t>zaťažením všeobecného rozpočtu neoprávneným výdavkom;</w:t>
      </w:r>
    </w:p>
    <w:p w14:paraId="3F95980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68F5BA9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w:t>
      </w:r>
      <w:r w:rsidR="00EB4BBD" w:rsidRPr="007556CE">
        <w:rPr>
          <w:lang w:val="sk-SK"/>
        </w:rPr>
        <w:t>niektorého štrukturálneho a investičného</w:t>
      </w:r>
      <w:r w:rsidR="00EB4BBD" w:rsidRPr="0073389C">
        <w:rPr>
          <w:rFonts w:cs="Arial"/>
          <w:szCs w:val="19"/>
          <w:lang w:val="sk-SK"/>
        </w:rPr>
        <w:t xml:space="preserve"> </w:t>
      </w:r>
      <w:r w:rsidRPr="0073389C">
        <w:rPr>
          <w:rFonts w:cs="Arial"/>
          <w:szCs w:val="19"/>
          <w:lang w:val="sk-SK"/>
        </w:rPr>
        <w:t>fondu;</w:t>
      </w:r>
    </w:p>
    <w:p w14:paraId="36039389"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r w:rsidR="009E0DE4">
        <w:rPr>
          <w:rFonts w:cs="Arial"/>
          <w:szCs w:val="19"/>
          <w:lang w:val="sk-SK"/>
        </w:rPr>
        <w:t>ŽoNFP</w:t>
      </w:r>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w:t>
      </w:r>
      <w:r w:rsidR="00F576F7" w:rsidRPr="0073389C">
        <w:rPr>
          <w:rFonts w:cs="Arial"/>
          <w:szCs w:val="19"/>
          <w:lang w:val="sk-SK"/>
        </w:rPr>
        <w:lastRenderedPageBreak/>
        <w:t>parlamentu a Rady (EÚ) č. 1304/2013 a nariadením Európskeho parlamentu a Rady (EÚ) č. 1299/2013 pri zohľadnení zjednodušeného vykazovania výdavkov v zmysle čl. 67 ods. 1 písm. b), a</w:t>
      </w:r>
      <w:r w:rsidR="009C1147">
        <w:rPr>
          <w:rFonts w:cs="Arial"/>
          <w:szCs w:val="19"/>
          <w:lang w:val="sk-SK"/>
        </w:rPr>
        <w:t>ž</w:t>
      </w:r>
      <w:r w:rsidR="00F576F7" w:rsidRPr="0073389C">
        <w:rPr>
          <w:rFonts w:cs="Arial"/>
          <w:szCs w:val="19"/>
          <w:lang w:val="sk-SK"/>
        </w:rPr>
        <w:t xml:space="preserve"> </w:t>
      </w:r>
      <w:r w:rsidR="009C1147">
        <w:rPr>
          <w:rFonts w:cs="Arial"/>
          <w:szCs w:val="19"/>
          <w:lang w:val="sk-SK"/>
        </w:rPr>
        <w:t>e</w:t>
      </w:r>
      <w:r w:rsidR="00F576F7" w:rsidRPr="0073389C">
        <w:rPr>
          <w:rFonts w:cs="Arial"/>
          <w:szCs w:val="19"/>
          <w:lang w:val="sk-SK"/>
        </w:rPr>
        <w:t xml:space="preserve">), čl. 68, </w:t>
      </w:r>
      <w:r w:rsidR="00350A79">
        <w:rPr>
          <w:rFonts w:cs="Arial"/>
          <w:szCs w:val="19"/>
          <w:lang w:val="sk-SK"/>
        </w:rPr>
        <w:t xml:space="preserve">68a, 68b, </w:t>
      </w:r>
      <w:r w:rsidR="00F576F7" w:rsidRPr="0073389C">
        <w:rPr>
          <w:rFonts w:cs="Arial"/>
          <w:szCs w:val="19"/>
          <w:lang w:val="sk-SK"/>
        </w:rPr>
        <w:t>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14:paraId="423FCB7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14:paraId="246D156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 xml:space="preserve">národný, regionálny alebo miestny orgán verejnej moci alebo subjekt verejnej správy, ktorý je funkčne nezávislý od riadiaceho orgánu a certifikačného orgánu. V podmienkach Slovenskej republiky plní úlohy orgánu auditu Ministerstvo financií SR, </w:t>
      </w:r>
      <w:r w:rsidR="00894D05" w:rsidRPr="007556CE">
        <w:rPr>
          <w:lang w:val="sk-SK"/>
        </w:rPr>
        <w:t>okrem orgánu auditu určeného vládou SR</w:t>
      </w:r>
      <w:r w:rsidRPr="0073389C">
        <w:rPr>
          <w:rFonts w:cs="Arial"/>
          <w:szCs w:val="19"/>
          <w:lang w:val="sk-SK"/>
        </w:rPr>
        <w:t>;</w:t>
      </w:r>
    </w:p>
    <w:p w14:paraId="07DBF335" w14:textId="77777777"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3777E5" w:rsidRPr="0073389C">
        <w:rPr>
          <w:rFonts w:cs="Arial"/>
          <w:szCs w:val="19"/>
          <w:lang w:val="sk-SK"/>
        </w:rPr>
        <w:t>z 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14:paraId="1C0DEE5B" w14:textId="77777777"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14:paraId="5D7DD21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individuálne potreby </w:t>
      </w:r>
      <w:r w:rsidR="00F576F7" w:rsidRPr="0073389C">
        <w:rPr>
          <w:rFonts w:cs="Arial"/>
          <w:szCs w:val="19"/>
          <w:lang w:val="sk-SK"/>
        </w:rPr>
        <w:t xml:space="preserve">prijímateľa </w:t>
      </w:r>
      <w:r w:rsidRPr="0073389C">
        <w:rPr>
          <w:rFonts w:cs="Arial"/>
          <w:szCs w:val="19"/>
          <w:lang w:val="sk-SK"/>
        </w:rPr>
        <w:t>vzhľadom k cieľom projektu. Plán financovania obsahuje aj minimálne informácie o zdrojoch financovania v členení podľa potrieb riadiaceho orgánu a predpokladaných výdavkoch projektu v každom roku jeho realizácie;</w:t>
      </w:r>
    </w:p>
    <w:p w14:paraId="3EF12BD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rčuje vláda SR v súlade s osobitným predpisom. Vo vzťahu 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14:paraId="452CE559" w14:textId="77777777" w:rsidR="00AE5A8F" w:rsidRDefault="00AE5A8F" w:rsidP="00521222">
      <w:pPr>
        <w:pStyle w:val="Bulletslevel1"/>
        <w:spacing w:after="120" w:line="288" w:lineRule="auto"/>
        <w:ind w:left="568" w:hanging="284"/>
        <w:jc w:val="both"/>
        <w:rPr>
          <w:rFonts w:cs="Arial"/>
          <w:szCs w:val="19"/>
          <w:lang w:val="sk-SK"/>
        </w:rPr>
      </w:pPr>
      <w:r w:rsidRPr="0073389C">
        <w:rPr>
          <w:rFonts w:cs="Arial"/>
          <w:b/>
          <w:szCs w:val="19"/>
          <w:lang w:val="sk-SK"/>
        </w:rPr>
        <w:t>Poskytovateľ</w:t>
      </w:r>
      <w:r w:rsidRPr="0073389C">
        <w:rPr>
          <w:rStyle w:val="Odkaznapoznmkupodiarou"/>
          <w:rFonts w:cs="Arial"/>
          <w:b/>
          <w:sz w:val="19"/>
          <w:szCs w:val="19"/>
          <w:lang w:val="sk-SK"/>
        </w:rPr>
        <w:footnoteReference w:id="4"/>
      </w:r>
      <w:r w:rsidRPr="0073389C">
        <w:rPr>
          <w:rFonts w:cs="Arial"/>
          <w:b/>
          <w:szCs w:val="19"/>
          <w:lang w:val="sk-SK"/>
        </w:rPr>
        <w:t>, Poskytovateľ pomoci</w:t>
      </w:r>
      <w:r w:rsidRPr="0073389C">
        <w:rPr>
          <w:rStyle w:val="Odkaznapoznmkupodiarou"/>
          <w:rFonts w:cs="Arial"/>
          <w:sz w:val="19"/>
          <w:szCs w:val="19"/>
          <w:lang w:val="sk-SK"/>
        </w:rPr>
        <w:footnoteReference w:id="5"/>
      </w:r>
      <w:r w:rsidR="006C693A">
        <w:rPr>
          <w:rFonts w:cs="Arial"/>
          <w:b/>
          <w:szCs w:val="19"/>
          <w:lang w:val="sk-SK"/>
        </w:rPr>
        <w:t xml:space="preserve"> </w:t>
      </w:r>
      <w:r w:rsidRPr="0073389C">
        <w:rPr>
          <w:rFonts w:cs="Arial"/>
          <w:szCs w:val="19"/>
          <w:lang w:val="sk-SK"/>
        </w:rPr>
        <w:t xml:space="preserve">- orgán, ktorý je zodpovedný za pridelenie </w:t>
      </w:r>
      <w:r w:rsidR="00E01782" w:rsidRPr="0073389C">
        <w:rPr>
          <w:rFonts w:cs="Arial"/>
          <w:szCs w:val="19"/>
          <w:lang w:val="sk-SK"/>
        </w:rPr>
        <w:t>NFP</w:t>
      </w:r>
      <w:r w:rsidRPr="0073389C">
        <w:rPr>
          <w:rFonts w:cs="Arial"/>
          <w:szCs w:val="19"/>
          <w:lang w:val="sk-SK"/>
        </w:rPr>
        <w:t>;</w:t>
      </w:r>
    </w:p>
    <w:p w14:paraId="66677147" w14:textId="77777777" w:rsidR="00A5020F" w:rsidRPr="0073389C" w:rsidRDefault="00A5020F" w:rsidP="00852446">
      <w:pPr>
        <w:pStyle w:val="Bulletslevel1"/>
        <w:ind w:left="567"/>
        <w:jc w:val="both"/>
        <w:rPr>
          <w:rFonts w:cs="Arial"/>
          <w:szCs w:val="19"/>
          <w:lang w:val="sk-SK"/>
        </w:rPr>
      </w:pPr>
      <w:r w:rsidRPr="00A5020F">
        <w:rPr>
          <w:rFonts w:cs="Arial"/>
          <w:szCs w:val="19"/>
          <w:lang w:val="sk-SK"/>
        </w:rPr>
        <w:t>Preddavkové platby – preddavkovou platbou sa rozumie úhrada finančných prostriedkov prijímateľom dodávateľovi pred dodaním tovarov / poskytnutím služieb alebo vykonaním stavebných prác. Vzťahuje sa na obchodné vzťahy medzi prijímateľom a dodávateľom, pričom samotný systém platieb medzi riadiacim orgánom a prijímateľom, t. j. systém predfinancovania, systém zálohových platieb a ich kombinácia so systémom refundácie, nie je týmto dotknutý. V bežnej obchodnej praxi sa používa aj pojem "záloha" alebo "preddavok" a pre doklad, na základe ktorého sa úhrada realizuje, sa používa aj pojem "zálohová faktúra" alebo "preddavková faktúra".</w:t>
      </w:r>
    </w:p>
    <w:p w14:paraId="2971AADA" w14:textId="77777777" w:rsidR="00AE5A8F" w:rsidRPr="00402129" w:rsidRDefault="00AE5A8F" w:rsidP="00402129">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E56E69" w:rsidRPr="00E56E69">
        <w:rPr>
          <w:rFonts w:cs="Arial"/>
          <w:szCs w:val="19"/>
          <w:lang w:val="sk-SK"/>
        </w:rPr>
        <w:t>súkromná alebo verejná právnická osoba a</w:t>
      </w:r>
      <w:r w:rsidR="005964CA">
        <w:rPr>
          <w:rFonts w:cs="Arial"/>
          <w:szCs w:val="19"/>
          <w:lang w:val="sk-SK"/>
        </w:rPr>
        <w:t>lebo</w:t>
      </w:r>
      <w:r w:rsidR="00E56E69" w:rsidRPr="00E56E69">
        <w:rPr>
          <w:rFonts w:cs="Arial"/>
          <w:szCs w:val="19"/>
          <w:lang w:val="sk-SK"/>
        </w:rPr>
        <w:t xml:space="preserve"> fyzická osoba, zodpovedná za začatie alebo za začatie a implementáciu operácií. V kontexte schém štátnej pomoci a schém pomoci "de minimis"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w:t>
      </w:r>
      <w:r w:rsidR="00E56E69" w:rsidRPr="00E56E69">
        <w:rPr>
          <w:rFonts w:cs="Arial"/>
          <w:szCs w:val="19"/>
          <w:lang w:val="sk-SK"/>
        </w:rPr>
        <w:lastRenderedPageBreak/>
        <w:t xml:space="preserve">V prípade finančných nástrojov je prijímateľom subjekt,  </w:t>
      </w:r>
      <w:r w:rsidR="00E56E69" w:rsidRPr="00E56E69">
        <w:rPr>
          <w:rFonts w:cs="Arial"/>
          <w:szCs w:val="16"/>
          <w:lang w:val="sk-SK"/>
        </w:rPr>
        <w:t xml:space="preserve">ktorému bol poskytnutý poskytovateľom príspevok na </w:t>
      </w:r>
      <w:r w:rsidR="00E56E69" w:rsidRPr="00E56E69">
        <w:rPr>
          <w:rFonts w:cs="Arial"/>
          <w:szCs w:val="19"/>
          <w:lang w:val="sk-SK"/>
        </w:rPr>
        <w:t xml:space="preserve">finančný nástroj </w:t>
      </w:r>
      <w:r w:rsidR="00E56E69" w:rsidRPr="00E56E69">
        <w:rPr>
          <w:rFonts w:cs="Arial"/>
          <w:szCs w:val="16"/>
          <w:lang w:val="sk-SK"/>
        </w:rPr>
        <w:t>na základe zmluvy o financovaní, a ktorý je zodpovedný za vykonávanie finančných nástrojov. Prijímateľom môže byť aj subjekt, ktorý vykonáva finančné nástroje, a do ktorého základného imania poskytovateľ investoval,</w:t>
      </w:r>
      <w:r w:rsidR="00377DA2">
        <w:rPr>
          <w:rFonts w:cs="Arial"/>
          <w:szCs w:val="16"/>
          <w:lang w:val="sk-SK"/>
        </w:rPr>
        <w:t xml:space="preserve">  </w:t>
      </w:r>
      <w:r w:rsidR="00E56E69" w:rsidRPr="00E56E69">
        <w:rPr>
          <w:rFonts w:cs="Arial"/>
          <w:szCs w:val="19"/>
          <w:lang w:val="sk-SK"/>
        </w:rPr>
        <w:t xml:space="preserve">alebo </w:t>
      </w:r>
      <w:r w:rsidR="00E56E69" w:rsidRPr="00E56E69">
        <w:rPr>
          <w:rFonts w:cs="Arial"/>
          <w:szCs w:val="16"/>
          <w:lang w:val="sk-SK"/>
        </w:rPr>
        <w:t>orgán vykonávajúci finančné nástroje (</w:t>
      </w:r>
      <w:r w:rsidR="00E56E69" w:rsidRPr="00E56E69">
        <w:rPr>
          <w:rFonts w:cs="Arial"/>
          <w:szCs w:val="19"/>
          <w:lang w:val="sk-SK"/>
        </w:rPr>
        <w:t xml:space="preserve">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w:t>
      </w:r>
      <w:r w:rsidR="00E56E69" w:rsidRPr="00E56E69">
        <w:rPr>
          <w:rFonts w:cs="Arial"/>
          <w:lang w:val="sk-SK"/>
        </w:rPr>
        <w:t>Prijímateľom je osoba od nadobudnutia účinnosti zmluvy podľa § 25 zákona č. 292/2014 Z. z. o EŠIF</w:t>
      </w:r>
      <w:r w:rsidR="00E56E69" w:rsidRPr="00E56E69" w:rsidDel="00AC6230">
        <w:rPr>
          <w:rFonts w:cs="Arial"/>
          <w:lang w:val="sk-SK"/>
        </w:rPr>
        <w:t xml:space="preserve"> </w:t>
      </w:r>
      <w:r w:rsidR="00E56E69" w:rsidRPr="00E56E69">
        <w:rPr>
          <w:rFonts w:cs="Arial"/>
          <w:lang w:val="sk-SK"/>
        </w:rPr>
        <w:t>alebo právoplatnosti rozhodnutia o schválení žiadosti podľa § 16 ods. 2 zákona č. 292/2014 Z. z. o EŠIF, ktorej bola schválená žiadosť o poskytnutie nenávratného finančného príspevku v konaní podľa tohto zákona.</w:t>
      </w:r>
      <w:r w:rsidR="00E56E69">
        <w:rPr>
          <w:rFonts w:cs="Arial"/>
        </w:rPr>
        <w:t xml:space="preserve"> </w:t>
      </w:r>
    </w:p>
    <w:p w14:paraId="08B442E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14:paraId="0677DD0F" w14:textId="77777777"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t>Prioritná os</w:t>
      </w:r>
      <w:r w:rsidRPr="0073389C">
        <w:rPr>
          <w:rFonts w:cs="Arial"/>
          <w:szCs w:val="19"/>
          <w:lang w:val="sk-SK"/>
        </w:rPr>
        <w:t xml:space="preserve"> - jedna z priorít stratégie v OP, ktorá sa skladá zo skupiny navzájom súvisiacich operácií (aktivít) s konkrétnymi, merateľnými cieľmi;</w:t>
      </w:r>
    </w:p>
    <w:p w14:paraId="3F6837F4" w14:textId="77777777"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14:paraId="1C376BA0"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Projekt</w:t>
      </w:r>
      <w:r w:rsidRPr="0073389C">
        <w:rPr>
          <w:rFonts w:cs="Arial"/>
          <w:szCs w:val="19"/>
          <w:lang w:val="sk-SK"/>
        </w:rPr>
        <w:t xml:space="preserve"> – súhrn aktivít a činností, na ktoré sa vzťahuje poskytnutie pomoci, ktoré popisuje žiadateľ v </w:t>
      </w:r>
      <w:r w:rsidR="00606405">
        <w:rPr>
          <w:rFonts w:cs="Arial"/>
          <w:szCs w:val="19"/>
          <w:lang w:val="sk-SK"/>
        </w:rPr>
        <w:t>ŽoNFP</w:t>
      </w:r>
      <w:r w:rsidRPr="0073389C">
        <w:rPr>
          <w:rFonts w:cs="Arial"/>
          <w:szCs w:val="19"/>
          <w:lang w:val="sk-SK"/>
        </w:rPr>
        <w:t xml:space="preserve"> a ktoré realizuje prijímateľ v súlade so zmluvou o NFP, resp. s rozhodnutím o schválení </w:t>
      </w:r>
      <w:r w:rsidR="00606405">
        <w:rPr>
          <w:rFonts w:cs="Arial"/>
          <w:szCs w:val="19"/>
          <w:lang w:val="sk-SK"/>
        </w:rPr>
        <w:t>Žo</w:t>
      </w:r>
      <w:r w:rsidRPr="0073389C">
        <w:rPr>
          <w:rFonts w:cs="Arial"/>
          <w:szCs w:val="19"/>
          <w:lang w:val="sk-SK"/>
        </w:rPr>
        <w:t xml:space="preserve">NFP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14:paraId="1528A6C1" w14:textId="77777777"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14:paraId="5391F47B" w14:textId="77777777"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14:paraId="215CFFA2" w14:textId="77777777"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rojektu</w:t>
      </w:r>
      <w:r w:rsidR="00B33312">
        <w:rPr>
          <w:lang w:val="sk-SK"/>
        </w:rPr>
        <w:t>,</w:t>
      </w:r>
      <w:r w:rsidRPr="0073389C">
        <w:rPr>
          <w:lang w:val="sk-SK"/>
        </w:rPr>
        <w:t xml:space="preserve"> </w:t>
      </w:r>
      <w:r w:rsidR="00B33312" w:rsidRPr="0037051C">
        <w:rPr>
          <w:lang w:val="sk-SK"/>
        </w:rPr>
        <w:t>najskôr však od 1.1.2014,</w:t>
      </w:r>
      <w:r w:rsidR="00B33312">
        <w:rPr>
          <w:lang w:val="sk-SK"/>
        </w:rPr>
        <w:t xml:space="preserve"> </w:t>
      </w:r>
      <w:r w:rsidRPr="0073389C">
        <w:rPr>
          <w:lang w:val="sk-SK"/>
        </w:rPr>
        <w:t xml:space="preserve">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r w:rsidR="00931C99">
        <w:rPr>
          <w:lang w:val="sk-SK"/>
        </w:rPr>
        <w:t>Žo</w:t>
      </w:r>
      <w:r w:rsidRPr="0073389C">
        <w:rPr>
          <w:lang w:val="sk-SK"/>
        </w:rPr>
        <w:t>NFP, pričom za žiadnych okolností nesmie prekročiť termín stanovený v článku 65 ods. 2 všeobecného nariadenia, t.j. 31.12.2023</w:t>
      </w:r>
      <w:r w:rsidRPr="0073389C">
        <w:rPr>
          <w:rFonts w:cs="Arial"/>
          <w:szCs w:val="19"/>
          <w:lang w:val="sk-SK"/>
        </w:rPr>
        <w:t>;</w:t>
      </w:r>
    </w:p>
    <w:p w14:paraId="07C7A161"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B33312"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B33312" w:rsidRPr="00B33312" w:rsidDel="004C569F">
        <w:rPr>
          <w:lang w:val="sk-SK"/>
        </w:rPr>
        <w:t xml:space="preserve"> </w:t>
      </w:r>
      <w:r w:rsidR="00B33312" w:rsidRPr="00B33312">
        <w:rPr>
          <w:lang w:val="sk-SK"/>
        </w:rPr>
        <w:t xml:space="preserve">podľa článku 125 všeobecného nariadenia. Riadiaci orgán je menovaný pre každý OP. V podmienkach SR v súlade s § 7 zákona o príspevku z EŠIF určuje jednotlivé </w:t>
      </w:r>
      <w:r w:rsidR="00EE6E0A">
        <w:rPr>
          <w:lang w:val="sk-SK"/>
        </w:rPr>
        <w:t>r</w:t>
      </w:r>
      <w:r w:rsidR="00B33312" w:rsidRPr="00B33312">
        <w:rPr>
          <w:lang w:val="sk-SK"/>
        </w:rPr>
        <w:t xml:space="preserve">iadiace orgány vláda SR, ak v tomto ustanovení nie je </w:t>
      </w:r>
      <w:r w:rsidR="00EE6E0A">
        <w:rPr>
          <w:lang w:val="sk-SK"/>
        </w:rPr>
        <w:t>uvedené inak. Ak je to účelné, r</w:t>
      </w:r>
      <w:r w:rsidR="00B33312" w:rsidRPr="00B33312">
        <w:rPr>
          <w:lang w:val="sk-SK"/>
        </w:rPr>
        <w:t xml:space="preserve">iadiaci orgán môže konať aj prostredníctvom </w:t>
      </w:r>
      <w:r w:rsidR="00EE6E0A">
        <w:rPr>
          <w:lang w:val="sk-SK"/>
        </w:rPr>
        <w:t>s</w:t>
      </w:r>
      <w:r w:rsidR="00B33312" w:rsidRPr="00B33312">
        <w:rPr>
          <w:lang w:val="sk-SK"/>
        </w:rPr>
        <w:t>prostredkovateľského orgánu</w:t>
      </w:r>
      <w:r w:rsidRPr="0073389C">
        <w:rPr>
          <w:rFonts w:cs="Arial"/>
          <w:szCs w:val="19"/>
          <w:lang w:val="sk-SK"/>
        </w:rPr>
        <w:t>;</w:t>
      </w:r>
    </w:p>
    <w:p w14:paraId="1086AA35" w14:textId="77777777"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14:paraId="193C6DED" w14:textId="77777777" w:rsidR="00AE5A8F" w:rsidRPr="00BD3255" w:rsidRDefault="00AE5A8F" w:rsidP="00BD3255">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w:t>
      </w:r>
      <w:r w:rsidRPr="00E56E69">
        <w:rPr>
          <w:rFonts w:cs="Arial"/>
          <w:szCs w:val="19"/>
          <w:lang w:val="sk-SK"/>
        </w:rPr>
        <w:t xml:space="preserve">– </w:t>
      </w:r>
      <w:r w:rsidR="00E56E69" w:rsidRPr="00E56E69">
        <w:rPr>
          <w:lang w:val="sk-SK"/>
        </w:rPr>
        <w:t xml:space="preserve">dokument vyplnený riadiacim orgánom, sprostredkovateľským orgánom, platobnou jednotkou, certifikačným orgánom, orgánom auditu a jeho spolupracujúcim </w:t>
      </w:r>
      <w:r w:rsidR="00E56E69" w:rsidRPr="00E56E69">
        <w:rPr>
          <w:lang w:val="sk-SK"/>
        </w:rPr>
        <w:lastRenderedPageBreak/>
        <w:t>orgánom alebo Úradom vládneho auditu ako správnym orgánom, na základe ktorého je oficiálne zdokumentované zistenie nezrovnalosti alebo podozrenie z nezrovnalosti v jednotlivých štádiách vývoja  nezrovnalosti v ITMS.</w:t>
      </w:r>
    </w:p>
    <w:p w14:paraId="3E51D93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14:paraId="6505FA3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w:t>
      </w:r>
      <w:r w:rsidR="004A4041" w:rsidRPr="00C84E74">
        <w:rPr>
          <w:lang w:val="sk-SK"/>
        </w:rPr>
        <w:t xml:space="preserve">dokument vydaný </w:t>
      </w:r>
      <w:r w:rsidR="004A4041">
        <w:rPr>
          <w:lang w:val="sk-SK"/>
        </w:rPr>
        <w:t>c</w:t>
      </w:r>
      <w:r w:rsidR="004A4041" w:rsidRPr="00C84E74">
        <w:rPr>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4A4041">
        <w:rPr>
          <w:lang w:val="sk-SK"/>
        </w:rPr>
        <w:t>.</w:t>
      </w:r>
      <w:r w:rsidR="00122865" w:rsidRPr="0073389C">
        <w:rPr>
          <w:rFonts w:cs="Arial"/>
          <w:szCs w:val="19"/>
          <w:lang w:val="sk-SK"/>
        </w:rPr>
        <w:t xml:space="preserve"> </w:t>
      </w:r>
      <w:r w:rsidR="00574AC5" w:rsidRPr="0073389C">
        <w:rPr>
          <w:rFonts w:cs="Arial"/>
          <w:szCs w:val="19"/>
          <w:lang w:val="sk-SK"/>
        </w:rPr>
        <w:t>Aktuálna verzia SFR je zverejnená na webovom s</w:t>
      </w:r>
      <w:r w:rsidR="00373D00">
        <w:rPr>
          <w:rFonts w:cs="Arial"/>
          <w:szCs w:val="19"/>
          <w:lang w:val="sk-SK"/>
        </w:rPr>
        <w:t>í</w:t>
      </w:r>
      <w:r w:rsidR="00574AC5" w:rsidRPr="0073389C">
        <w:rPr>
          <w:rFonts w:cs="Arial"/>
          <w:szCs w:val="19"/>
          <w:lang w:val="sk-SK"/>
        </w:rPr>
        <w:t>dle</w:t>
      </w:r>
      <w:r w:rsidR="004A4041">
        <w:rPr>
          <w:rFonts w:cs="Arial"/>
          <w:szCs w:val="19"/>
          <w:lang w:val="sk-SK"/>
        </w:rPr>
        <w:t xml:space="preserve"> </w:t>
      </w:r>
      <w:r w:rsidR="004A4041" w:rsidRPr="00F30BBA">
        <w:rPr>
          <w:lang w:val="sk-SK"/>
        </w:rPr>
        <w:t>Ministerstva financií SR</w:t>
      </w:r>
      <w:r w:rsidR="004A4041">
        <w:rPr>
          <w:lang w:val="sk-SK"/>
        </w:rPr>
        <w:t>,</w:t>
      </w:r>
      <w:r w:rsidR="00574AC5" w:rsidRPr="0073389C">
        <w:rPr>
          <w:rFonts w:cs="Arial"/>
          <w:szCs w:val="19"/>
          <w:lang w:val="sk-SK"/>
        </w:rPr>
        <w:t xml:space="preserve"> </w:t>
      </w:r>
      <w:r w:rsidR="00C315AD">
        <w:fldChar w:fldCharType="begin"/>
      </w:r>
      <w:r w:rsidR="00C315AD" w:rsidRPr="008F3E68">
        <w:rPr>
          <w:lang w:val="de-AT"/>
        </w:rPr>
        <w:instrText>http://www.finance.gov.sk</w:instrText>
      </w:r>
      <w:r w:rsidR="00C315AD">
        <w:fldChar w:fldCharType="separate"/>
      </w:r>
      <w:r w:rsidR="00161D13" w:rsidRPr="0073389C">
        <w:rPr>
          <w:rStyle w:val="Hypertextovprepojenie"/>
          <w:szCs w:val="19"/>
          <w:lang w:val="sk-SK"/>
        </w:rPr>
        <w:t>www.finance.gov.sk</w:t>
      </w:r>
      <w:r w:rsidR="00C315AD">
        <w:rPr>
          <w:rStyle w:val="Hypertextovprepojenie"/>
          <w:szCs w:val="19"/>
          <w:lang w:val="sk-SK"/>
        </w:rPr>
        <w:fldChar w:fldCharType="end"/>
      </w:r>
      <w:r w:rsidRPr="0073389C">
        <w:rPr>
          <w:rFonts w:cs="Arial"/>
          <w:szCs w:val="19"/>
          <w:lang w:val="sk-SK"/>
        </w:rPr>
        <w:t>;</w:t>
      </w:r>
    </w:p>
    <w:p w14:paraId="315C68B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mluvy o</w:t>
      </w:r>
      <w:r w:rsidR="00752BD0">
        <w:rPr>
          <w:szCs w:val="19"/>
          <w:lang w:val="sk-SK"/>
        </w:rPr>
        <w:t xml:space="preserve"> poskytnutí </w:t>
      </w:r>
      <w:r w:rsidR="00C6030F" w:rsidRPr="0073389C">
        <w:rPr>
          <w:szCs w:val="19"/>
          <w:lang w:val="sk-SK"/>
        </w:rPr>
        <w:t xml:space="preserve">NFP je záväzná vždy aktuálna </w:t>
      </w:r>
      <w:r w:rsidR="000201F9">
        <w:rPr>
          <w:szCs w:val="19"/>
          <w:lang w:val="sk-SK"/>
        </w:rPr>
        <w:t>z</w:t>
      </w:r>
      <w:r w:rsidR="00C6030F" w:rsidRPr="0073389C">
        <w:rPr>
          <w:szCs w:val="19"/>
          <w:lang w:val="sk-SK"/>
        </w:rPr>
        <w:t>verejnená verzia uvedeného dokumentu na webovom sídle CKO</w:t>
      </w:r>
      <w:r w:rsidR="00752BD0">
        <w:rPr>
          <w:szCs w:val="19"/>
          <w:lang w:val="sk-SK"/>
        </w:rPr>
        <w:t xml:space="preserve"> </w:t>
      </w:r>
      <w:hyperlink r:id="rId14" w:history="1">
        <w:r w:rsidR="00752BD0" w:rsidRPr="0073389C">
          <w:rPr>
            <w:rStyle w:val="Hypertextovprepojenie"/>
            <w:rFonts w:cs="Arial"/>
            <w:szCs w:val="19"/>
            <w:lang w:val="sk-SK"/>
          </w:rPr>
          <w:t>www.partnerskadohoda.gov.sk</w:t>
        </w:r>
      </w:hyperlink>
      <w:r w:rsidR="00C6030F" w:rsidRPr="0073389C">
        <w:rPr>
          <w:szCs w:val="19"/>
          <w:lang w:val="sk-SK"/>
        </w:rPr>
        <w:t xml:space="preserve"> v nadväznosti aj na interpretačné pravidlá uvedené v článku 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w:t>
      </w:r>
      <w:r w:rsidRPr="0073389C">
        <w:rPr>
          <w:rFonts w:cs="Arial"/>
          <w:szCs w:val="19"/>
          <w:lang w:val="sk-SK"/>
        </w:rPr>
        <w:t>;</w:t>
      </w:r>
    </w:p>
    <w:p w14:paraId="412A2DC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pokladnice, najmä centralizáciu riadenia verejných financií, realizáciu rozpočtu subjektov verejnej správy, vedenie a správu účtov klientov a realizáciu platobného styku klientov;</w:t>
      </w:r>
    </w:p>
    <w:p w14:paraId="0A2B7B2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ktorá narúša súťaž alebo hrozí narušením súťaže tým, že zvýhodňuje určité podniky alebo výrobu určitých druhov tovarov a služieb môže nepriaznivo ovplyvniť obchod medzi členskými štátmi EÚ</w:t>
      </w:r>
      <w:r w:rsidR="00CC633A">
        <w:rPr>
          <w:rFonts w:cs="Arial"/>
          <w:szCs w:val="19"/>
          <w:lang w:val="sk-SK"/>
        </w:rPr>
        <w:t xml:space="preserve">. </w:t>
      </w:r>
      <w:r w:rsidR="00CC633A" w:rsidRPr="007D64B8">
        <w:rPr>
          <w:lang w:val="sk-SK"/>
        </w:rPr>
        <w:t>Pomocou</w:t>
      </w:r>
      <w:r w:rsidR="00CC633A">
        <w:rPr>
          <w:lang w:val="sk-SK"/>
        </w:rPr>
        <w:t xml:space="preserve"> sa vo význame uvádzanom v</w:t>
      </w:r>
      <w:r w:rsidR="00CC633A" w:rsidRPr="007D64B8">
        <w:rPr>
          <w:lang w:val="sk-SK"/>
        </w:rPr>
        <w:t xml:space="preserve">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w:t>
      </w:r>
      <w:r w:rsidR="00CC633A">
        <w:rPr>
          <w:lang w:val="sk-SK"/>
        </w:rPr>
        <w:t>vádza vo vzťahu ku konkrétnemu projektu p</w:t>
      </w:r>
      <w:r w:rsidR="00CC633A" w:rsidRPr="007D64B8">
        <w:rPr>
          <w:lang w:val="sk-SK"/>
        </w:rPr>
        <w:t xml:space="preserve">rijímateľa, zahŕňajúcom poskytnutie pomoci, ako aj bez ohľadu na to, či sa </w:t>
      </w:r>
      <w:r w:rsidR="00CC633A">
        <w:rPr>
          <w:lang w:val="sk-SK"/>
        </w:rPr>
        <w:t>p</w:t>
      </w:r>
      <w:r w:rsidR="00CC633A" w:rsidRPr="007D64B8">
        <w:rPr>
          <w:lang w:val="sk-SK"/>
        </w:rPr>
        <w:t>rijímateľ považuje podľa právnych predpisov Slovenskej republiky za verejnoprávny subjekt alebo subjekt súkromného práva</w:t>
      </w:r>
      <w:r w:rsidRPr="0073389C">
        <w:rPr>
          <w:rFonts w:cs="Arial"/>
          <w:szCs w:val="19"/>
          <w:lang w:val="sk-SK"/>
        </w:rPr>
        <w:t>;</w:t>
      </w:r>
    </w:p>
    <w:p w14:paraId="41200F5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14:paraId="05F9285E" w14:textId="77777777"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t>Účastníci projektu</w:t>
      </w:r>
      <w:r w:rsidRPr="0073389C">
        <w:rPr>
          <w:rFonts w:cs="Arial"/>
          <w:szCs w:val="19"/>
          <w:lang w:val="sk-SK"/>
        </w:rPr>
        <w:t xml:space="preserve"> – </w:t>
      </w:r>
      <w:r w:rsidR="00B04438" w:rsidRPr="0073389C">
        <w:rPr>
          <w:lang w:val="sk-SK"/>
        </w:rPr>
        <w:t xml:space="preserve">účastníkmi projektu sa rozumejú osoby priamo zúčastňujúce sa aktivít projektu </w:t>
      </w:r>
      <w:r w:rsidR="00BF4149" w:rsidRPr="007A5085">
        <w:rPr>
          <w:rFonts w:cs="Arial"/>
          <w:szCs w:val="19"/>
          <w:lang w:val="sk-SK"/>
        </w:rPr>
        <w:t>spolufinancovaného z ESF</w:t>
      </w:r>
      <w:r w:rsidR="00BF4149" w:rsidRPr="0073389C">
        <w:rPr>
          <w:lang w:val="sk-SK"/>
        </w:rPr>
        <w:t xml:space="preserve"> </w:t>
      </w:r>
      <w:r w:rsidR="00B04438" w:rsidRPr="0073389C">
        <w:rPr>
          <w:lang w:val="sk-SK"/>
        </w:rPr>
        <w:t xml:space="preserve">(napr. frekventanti vzdelávacích programov, účastníci sociálnych programov), pričom platí, že na každého účastníka projektu sa viažu výdavky projektu. Účastníkmi projektu nie sú </w:t>
      </w:r>
      <w:r w:rsidR="00BF4149" w:rsidRPr="007A5085">
        <w:rPr>
          <w:rFonts w:cs="Arial"/>
          <w:szCs w:val="19"/>
          <w:lang w:val="sk-SK"/>
        </w:rPr>
        <w:t>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r w:rsidR="001E445D">
        <w:rPr>
          <w:lang w:val="sk-SK"/>
        </w:rPr>
        <w:t>;</w:t>
      </w:r>
      <w:r w:rsidR="00B04438" w:rsidRPr="0073389C">
        <w:rPr>
          <w:lang w:val="sk-SK"/>
        </w:rPr>
        <w:br/>
      </w:r>
    </w:p>
    <w:p w14:paraId="428E549F" w14:textId="77777777" w:rsidR="00D55D90" w:rsidRDefault="00AE5A8F"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14:paraId="6951339F" w14:textId="77777777" w:rsidR="00346DA0" w:rsidRPr="00BD3255" w:rsidRDefault="00346DA0" w:rsidP="00BD3255">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r w:rsidR="001212D6" w:rsidRPr="007556CE">
        <w:rPr>
          <w:b/>
          <w:lang w:val="sk-SK"/>
        </w:rPr>
        <w:t xml:space="preserve"> </w:t>
      </w:r>
    </w:p>
    <w:p w14:paraId="6B364F1F" w14:textId="77777777" w:rsidR="00460378" w:rsidRPr="00BD3255" w:rsidRDefault="00460378" w:rsidP="00460378">
      <w:pPr>
        <w:numPr>
          <w:ilvl w:val="0"/>
          <w:numId w:val="31"/>
        </w:numPr>
        <w:spacing w:after="120"/>
        <w:ind w:left="567" w:hanging="283"/>
        <w:jc w:val="both"/>
        <w:rPr>
          <w:rFonts w:eastAsia="Times" w:cs="Arial"/>
          <w:color w:val="000000"/>
          <w:szCs w:val="19"/>
          <w:lang w:eastAsia="x-none"/>
        </w:rPr>
      </w:pPr>
      <w:r w:rsidRPr="002C7667">
        <w:rPr>
          <w:rFonts w:cs="Arial"/>
          <w:b/>
          <w:szCs w:val="16"/>
        </w:rPr>
        <w:lastRenderedPageBreak/>
        <w:t>Účtovný</w:t>
      </w:r>
      <w:r w:rsidRPr="002C7667">
        <w:rPr>
          <w:rFonts w:cs="Arial"/>
          <w:b/>
          <w:bCs/>
          <w:szCs w:val="16"/>
        </w:rPr>
        <w:t xml:space="preserve"> doklad</w:t>
      </w:r>
      <w:r w:rsidRPr="00BA5790">
        <w:rPr>
          <w:rFonts w:cs="Arial"/>
          <w:szCs w:val="16"/>
        </w:rPr>
        <w:t xml:space="preserve"> </w:t>
      </w:r>
      <w:r w:rsidRPr="00BD3255">
        <w:rPr>
          <w:rFonts w:eastAsia="Times" w:cs="Arial"/>
          <w:color w:val="000000"/>
          <w:szCs w:val="19"/>
          <w:lang w:eastAsia="x-none"/>
        </w:rPr>
        <w:t>– doklad definovaný v § 10 ods. 1 zákona č. 431/2002 Z. z. o účtovníctve. Na účely predkladania žiadostí o platbu (predfinancovanie, refundácia – priebežná platba, zúčtovanie zálohovej platby) sa vyžaduje splnenie náležitostí definovaných v § 10 ods. 1 písm</w:t>
      </w:r>
      <w:r w:rsidR="006C1E93">
        <w:rPr>
          <w:rFonts w:eastAsia="Times" w:cs="Arial"/>
          <w:color w:val="000000"/>
          <w:szCs w:val="19"/>
          <w:lang w:eastAsia="x-none"/>
        </w:rPr>
        <w:t>ena</w:t>
      </w:r>
      <w:r w:rsidRPr="00BD3255">
        <w:rPr>
          <w:rFonts w:eastAsia="Times" w:cs="Arial"/>
          <w:color w:val="000000"/>
          <w:szCs w:val="19"/>
          <w:lang w:eastAsia="x-none"/>
        </w:rPr>
        <w:t>. a) až f) predmetného zákona, pričom za dostatočné splnenie náležitosti podľa písm. f) sa považuje vyhlásenie prijímateľa v žiadosti o platbu v časti Čestné vyhlásenie.</w:t>
      </w:r>
    </w:p>
    <w:p w14:paraId="1D865BD7" w14:textId="77777777" w:rsidR="00460378" w:rsidRPr="00BD3255" w:rsidRDefault="00460378" w:rsidP="00460378">
      <w:pPr>
        <w:spacing w:after="120"/>
        <w:ind w:left="567"/>
        <w:jc w:val="both"/>
        <w:rPr>
          <w:rFonts w:eastAsia="Times" w:cs="Arial"/>
          <w:color w:val="000000"/>
          <w:szCs w:val="19"/>
          <w:lang w:eastAsia="x-none"/>
        </w:rPr>
      </w:pPr>
      <w:r w:rsidRPr="00BD3255">
        <w:rPr>
          <w:rFonts w:eastAsia="Times" w:cs="Arial"/>
          <w:color w:val="000000"/>
          <w:szCs w:val="19"/>
          <w:lang w:eastAsia="x-none"/>
        </w:rPr>
        <w:t xml:space="preserve">V súvislosti s postúpením pohľadávky sa z pohľadu splnenia požiadaviek nariadenia Európskeho parlamentu a Rady (EÚ) č. 1303/2013 za účtovný doklad, ktorého dôkazná hodnota je rovnocenná faktúram, považuje aj doklad preukazujúci vykonanie započítania pohľadávky a záväzku. </w:t>
      </w:r>
    </w:p>
    <w:p w14:paraId="467DF915" w14:textId="77777777" w:rsidR="00460378" w:rsidRPr="00460378" w:rsidRDefault="00460378" w:rsidP="00460378">
      <w:pPr>
        <w:pStyle w:val="Bulletslevel1"/>
        <w:numPr>
          <w:ilvl w:val="0"/>
          <w:numId w:val="0"/>
        </w:numPr>
        <w:spacing w:after="120" w:line="288" w:lineRule="auto"/>
        <w:ind w:left="567"/>
        <w:jc w:val="both"/>
        <w:rPr>
          <w:rFonts w:cs="Arial"/>
          <w:szCs w:val="19"/>
          <w:lang w:val="sk-SK"/>
        </w:rPr>
      </w:pPr>
      <w:r w:rsidRPr="00BD3255">
        <w:rPr>
          <w:rFonts w:cs="Arial"/>
          <w:szCs w:val="19"/>
          <w:lang w:val="sk-SK"/>
        </w:rPr>
        <w:t>Rozdielne od prvej vety tejto definície sa, na účely predkladania žiadosti o platbu v prípade využívania preddavkových platieb, za účtovný doklad považuje doklad (tzv. zálohová alebo preddavková faktúra), na základe ktorého je uhrádzaná preddavková platba prijímateľom dodávateľovi / zhotoviteľovi.</w:t>
      </w:r>
    </w:p>
    <w:p w14:paraId="69C97A63" w14:textId="77777777" w:rsidR="006C44C7" w:rsidRPr="007556CE" w:rsidRDefault="00AE5A8F" w:rsidP="001212D6">
      <w:pPr>
        <w:pStyle w:val="Bulletslevel1"/>
        <w:spacing w:after="120" w:line="288" w:lineRule="auto"/>
        <w:ind w:left="568" w:hanging="284"/>
        <w:jc w:val="both"/>
        <w:rPr>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w:t>
      </w:r>
      <w:r w:rsidR="00A95A3E">
        <w:rPr>
          <w:rFonts w:cs="Arial"/>
          <w:szCs w:val="19"/>
          <w:lang w:val="sk-SK"/>
        </w:rPr>
        <w:t xml:space="preserve">projektu </w:t>
      </w:r>
      <w:r w:rsidRPr="0073389C">
        <w:rPr>
          <w:rFonts w:cs="Arial"/>
          <w:szCs w:val="19"/>
          <w:lang w:val="sk-SK"/>
        </w:rPr>
        <w:t xml:space="preserve">pri dodržaní podmienky vyplývajúcej z čl. </w:t>
      </w:r>
      <w:r w:rsidR="00A27619" w:rsidRPr="0073389C">
        <w:rPr>
          <w:rFonts w:cs="Arial"/>
          <w:szCs w:val="19"/>
          <w:lang w:val="sk-SK"/>
        </w:rPr>
        <w:t xml:space="preserve">71 </w:t>
      </w:r>
      <w:r w:rsidRPr="0073389C">
        <w:rPr>
          <w:rFonts w:cs="Arial"/>
          <w:szCs w:val="19"/>
          <w:lang w:val="sk-SK"/>
        </w:rPr>
        <w:t xml:space="preserve">ods. 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14:paraId="7169070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14:paraId="6540447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480D9E">
        <w:rPr>
          <w:rFonts w:cs="Arial"/>
          <w:szCs w:val="19"/>
          <w:lang w:val="sk-SK"/>
        </w:rPr>
        <w:t xml:space="preserve"> a</w:t>
      </w:r>
      <w:r w:rsidR="00F93F4E">
        <w:rPr>
          <w:rFonts w:cs="Arial"/>
          <w:szCs w:val="19"/>
          <w:lang w:val="sk-SK"/>
        </w:rPr>
        <w:t> podmienky uvedené v</w:t>
      </w:r>
      <w:r w:rsidR="00586BA1">
        <w:rPr>
          <w:rFonts w:cs="Arial"/>
          <w:szCs w:val="19"/>
          <w:lang w:val="sk-SK"/>
        </w:rPr>
        <w:t>o</w:t>
      </w:r>
      <w:r w:rsidR="00F93F4E">
        <w:rPr>
          <w:rFonts w:cs="Arial"/>
          <w:szCs w:val="19"/>
          <w:lang w:val="sk-SK"/>
        </w:rPr>
        <w:t xml:space="preserve"> </w:t>
      </w:r>
      <w:r w:rsidR="00480D9E">
        <w:rPr>
          <w:rFonts w:cs="Arial"/>
          <w:szCs w:val="19"/>
          <w:lang w:val="sk-SK"/>
        </w:rPr>
        <w:t xml:space="preserve">VP </w:t>
      </w:r>
      <w:r w:rsidR="00F93F4E">
        <w:rPr>
          <w:rFonts w:cs="Arial"/>
          <w:szCs w:val="19"/>
          <w:lang w:val="sk-SK"/>
        </w:rPr>
        <w:t>č</w:t>
      </w:r>
      <w:r w:rsidR="00480D9E">
        <w:rPr>
          <w:rFonts w:cs="Arial"/>
          <w:szCs w:val="19"/>
          <w:lang w:val="sk-SK"/>
        </w:rPr>
        <w:t>l.1 ods.3</w:t>
      </w:r>
      <w:r w:rsidR="00821A36" w:rsidRPr="0073389C">
        <w:rPr>
          <w:rFonts w:cs="Arial"/>
          <w:szCs w:val="19"/>
          <w:lang w:val="sk-SK"/>
        </w:rPr>
        <w:t>)</w:t>
      </w:r>
      <w:r w:rsidR="001E445D">
        <w:rPr>
          <w:rFonts w:cs="Arial"/>
          <w:szCs w:val="19"/>
          <w:lang w:val="sk-SK"/>
        </w:rPr>
        <w:t>;</w:t>
      </w:r>
    </w:p>
    <w:p w14:paraId="6D8F01F6" w14:textId="77777777"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14:paraId="224B22D2" w14:textId="77777777"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t.j.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14:paraId="37838DD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14:paraId="4CE5F3E8"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CCAF3F5" w14:textId="77777777"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r w:rsidR="00BD7F13">
        <w:rPr>
          <w:lang w:val="sk-SK"/>
        </w:rPr>
        <w:t>Žo</w:t>
      </w:r>
      <w:r w:rsidRPr="0073389C">
        <w:rPr>
          <w:lang w:val="sk-SK"/>
        </w:rPr>
        <w:t xml:space="preserve">NFP </w:t>
      </w:r>
      <w:r w:rsidRPr="0073389C">
        <w:rPr>
          <w:lang w:val="sk-SK"/>
        </w:rPr>
        <w:lastRenderedPageBreak/>
        <w:t xml:space="preserve">poskytovateľovi. </w:t>
      </w:r>
      <w:r w:rsidR="00676E31" w:rsidRPr="00377CD0">
        <w:rPr>
          <w:lang w:val="sk-SK"/>
        </w:rPr>
        <w:t>Výzvou sa rozumie aj vyzvanie, ak v prípade tzv. národných projektov nahrádza vyzvanie výzvu v zmysle § 26 ods. 3 Zákona o príspevku z EŠIF a v prípade projektov technickej pomoci v zmysle §28 ods. 1 Zákona o príspevku z EŠIF</w:t>
      </w:r>
      <w:r w:rsidRPr="0073389C">
        <w:rPr>
          <w:lang w:val="sk-SK"/>
        </w:rPr>
        <w:t>;</w:t>
      </w:r>
    </w:p>
    <w:p w14:paraId="00FDCE5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14:paraId="23E13B9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14:paraId="12B6F55C" w14:textId="6C542B5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platbu (ďalej aj „ŽoP“)</w:t>
      </w:r>
      <w:r w:rsidR="00CA3154">
        <w:rPr>
          <w:rFonts w:cs="Arial"/>
          <w:b/>
          <w:szCs w:val="19"/>
          <w:lang w:val="sk-SK"/>
        </w:rPr>
        <w:t xml:space="preserve"> </w:t>
      </w:r>
      <w:r w:rsidRPr="0073389C">
        <w:rPr>
          <w:rFonts w:cs="Arial"/>
          <w:szCs w:val="19"/>
          <w:lang w:val="sk-SK"/>
        </w:rPr>
        <w:t xml:space="preserve">- </w:t>
      </w:r>
      <w:ins w:id="428" w:author="Slavomír Gajarský" w:date="2021-06-10T09:05:00Z">
        <w:r w:rsidR="001A5B5A" w:rsidRPr="000B01F3">
          <w:rPr>
            <w:rFonts w:cs="Arial"/>
            <w:bCs/>
            <w:szCs w:val="16"/>
            <w:lang w:val="sk-SK"/>
          </w:rPr>
          <w:t xml:space="preserve">doklad, na základe ktorého je prijímateľovi / hlavnému prijímateľovi / partnerovi </w:t>
        </w:r>
        <w:r w:rsidR="001A5B5A" w:rsidRPr="000B01F3">
          <w:rPr>
            <w:lang w:val="sk-SK"/>
          </w:rPr>
          <w:t xml:space="preserve">/ sprostredkovateľskému orgánu pre globálny grant </w:t>
        </w:r>
        <w:r w:rsidR="001A5B5A" w:rsidRPr="000B01F3">
          <w:rPr>
            <w:rFonts w:cs="Arial"/>
            <w:bCs/>
            <w:szCs w:val="16"/>
            <w:lang w:val="sk-SK"/>
          </w:rPr>
          <w:t xml:space="preserve">podľa zmluvy o poskytnutí nenávratného finančného príspevku </w:t>
        </w:r>
        <w:r w:rsidR="001A5B5A" w:rsidRPr="000B01F3">
          <w:rPr>
            <w:lang w:val="sk-SK"/>
          </w:rPr>
          <w:t>/ rozhodnutia o schválení žiadosti o nenávratný finančný príspevok / zmluvy medzi sprostredkovateľským orgánom pre globálny grant a riadiacim orgánom</w:t>
        </w:r>
        <w:r w:rsidR="001A5B5A" w:rsidRPr="000B01F3">
          <w:rPr>
            <w:rFonts w:cs="Arial"/>
            <w:bCs/>
            <w:szCs w:val="16"/>
            <w:lang w:val="sk-SK"/>
          </w:rPr>
          <w:t xml:space="preserve"> poskytovaný príspevok, t. j. prostriedky EÚ, štátneho rozpočtu na spolufinancovanie (ak relevantné) a zdroja pro-rata (ak relevantné) v príslušnom pomere. Žiadosť o platbu vypracováva a elektronicky odosiela prostredníctvom elektronického formulára v ITMS vždy prijímateľ / sprostredkovateľský orgán</w:t>
        </w:r>
        <w:r w:rsidR="001A5B5A" w:rsidRPr="004B7505">
          <w:rPr>
            <w:rFonts w:cs="Arial"/>
            <w:bCs/>
            <w:szCs w:val="16"/>
          </w:rPr>
          <w:t xml:space="preserve"> pre globálny grant</w:t>
        </w:r>
      </w:ins>
      <w:del w:id="429" w:author="Slavomír Gajarský" w:date="2021-06-10T09:05:00Z">
        <w:r w:rsidR="00821A36" w:rsidRPr="0073389C" w:rsidDel="001A5B5A">
          <w:rPr>
            <w:rFonts w:cs="Arial"/>
            <w:szCs w:val="19"/>
            <w:lang w:val="sk-SK"/>
          </w:rPr>
          <w:delText xml:space="preserve">dokument, ktorý pozostáva z formuláru žiadosti a povinných príloh, na základe ktorého je </w:delText>
        </w:r>
        <w:r w:rsidR="00E55ACE" w:rsidRPr="0073389C" w:rsidDel="001A5B5A">
          <w:rPr>
            <w:rFonts w:cs="Arial"/>
            <w:szCs w:val="19"/>
            <w:lang w:val="sk-SK"/>
          </w:rPr>
          <w:delText>p</w:delText>
        </w:r>
        <w:r w:rsidR="00821A36" w:rsidRPr="0073389C" w:rsidDel="001A5B5A">
          <w:rPr>
            <w:rFonts w:cs="Arial"/>
            <w:szCs w:val="19"/>
            <w:lang w:val="sk-SK"/>
          </w:rPr>
          <w:delText xml:space="preserve">rijímateľovi uhrádzaný príspevok, t.j. prostriedky EÚ a štátneho rozpočtu na spolufinancovanie v príslušnom pomere. </w:delText>
        </w:r>
        <w:r w:rsidR="00E77BF4" w:rsidDel="001A5B5A">
          <w:rPr>
            <w:rFonts w:cs="Arial"/>
            <w:szCs w:val="19"/>
            <w:lang w:val="sk-SK"/>
          </w:rPr>
          <w:delText>ŽoP</w:delText>
        </w:r>
        <w:r w:rsidR="00821A36" w:rsidRPr="0073389C" w:rsidDel="001A5B5A">
          <w:rPr>
            <w:rFonts w:cs="Arial"/>
            <w:szCs w:val="19"/>
            <w:lang w:val="sk-SK"/>
          </w:rPr>
          <w:delText xml:space="preserve"> prijímateľ eviduje v ITMS2014+</w:delText>
        </w:r>
      </w:del>
      <w:r w:rsidR="00DC55DD" w:rsidRPr="0073389C">
        <w:rPr>
          <w:rFonts w:cs="Arial"/>
          <w:szCs w:val="19"/>
          <w:lang w:val="sk-SK"/>
        </w:rPr>
        <w:t>;</w:t>
      </w:r>
    </w:p>
    <w:p w14:paraId="0FEF749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vrátenie finančných prostriedkov (ďalej aj „Ž</w:t>
      </w:r>
      <w:r w:rsidR="00DC55DD" w:rsidRPr="0073389C">
        <w:rPr>
          <w:rFonts w:cs="Arial"/>
          <w:b/>
          <w:szCs w:val="19"/>
          <w:lang w:val="sk-SK"/>
        </w:rPr>
        <w:t>oV</w:t>
      </w:r>
      <w:r w:rsidRPr="0073389C">
        <w:rPr>
          <w:rFonts w:cs="Arial"/>
          <w:b/>
          <w:szCs w:val="19"/>
          <w:lang w:val="sk-SK"/>
        </w:rPr>
        <w:t>FP“)</w:t>
      </w:r>
      <w:r w:rsidRPr="0073389C">
        <w:rPr>
          <w:rFonts w:cs="Arial"/>
          <w:szCs w:val="19"/>
          <w:lang w:val="sk-SK"/>
        </w:rPr>
        <w:t xml:space="preserve"> - doklad, ktorý pozostáva z formuláru žiadosti o vrátenie finančných prostriedkov a príloh, na ktorého základe má </w:t>
      </w:r>
      <w:r w:rsidR="004D1E44">
        <w:rPr>
          <w:rFonts w:cs="Arial"/>
          <w:szCs w:val="19"/>
          <w:lang w:val="sk-SK"/>
        </w:rPr>
        <w:t>p</w:t>
      </w:r>
      <w:r w:rsidR="004D1E44" w:rsidRPr="0073389C">
        <w:rPr>
          <w:rFonts w:cs="Arial"/>
          <w:szCs w:val="19"/>
          <w:lang w:val="sk-SK"/>
        </w:rPr>
        <w:t xml:space="preserve">rijímateľ </w:t>
      </w:r>
      <w:r w:rsidRPr="0073389C">
        <w:rPr>
          <w:rFonts w:cs="Arial"/>
          <w:szCs w:val="19"/>
          <w:lang w:val="sk-SK"/>
        </w:rPr>
        <w:t>povinnosť</w:t>
      </w:r>
      <w:r w:rsidR="008C5D90">
        <w:rPr>
          <w:rFonts w:cs="Arial"/>
          <w:szCs w:val="19"/>
          <w:lang w:val="sk-SK"/>
        </w:rPr>
        <w:t xml:space="preserve"> </w:t>
      </w:r>
      <w:r w:rsidR="008C5D90" w:rsidRPr="0099542E">
        <w:rPr>
          <w:rFonts w:cs="Arial"/>
          <w:szCs w:val="16"/>
          <w:lang w:val="sk-SK"/>
        </w:rPr>
        <w:t>vysporiadať finančné vzťahy (vzájomne započítať pohľadávku a záväzok z príspevku alebo</w:t>
      </w:r>
      <w:r w:rsidRPr="0073389C">
        <w:rPr>
          <w:rFonts w:cs="Arial"/>
          <w:szCs w:val="19"/>
          <w:lang w:val="sk-SK"/>
        </w:rPr>
        <w:t xml:space="preserve">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8C5D90">
        <w:rPr>
          <w:rFonts w:cs="Arial"/>
          <w:szCs w:val="19"/>
          <w:lang w:val="sk-SK"/>
        </w:rPr>
        <w:t>)</w:t>
      </w:r>
      <w:r w:rsidR="00277B9E">
        <w:rPr>
          <w:rFonts w:cs="Arial"/>
          <w:szCs w:val="19"/>
          <w:lang w:val="sk-SK"/>
        </w:rPr>
        <w:t>.</w:t>
      </w:r>
      <w:r w:rsidR="00821A36" w:rsidRPr="0073389C">
        <w:rPr>
          <w:rFonts w:ascii="Times New Roman" w:hAnsi="Times New Roman"/>
          <w:szCs w:val="19"/>
          <w:lang w:val="sk-SK"/>
        </w:rPr>
        <w:t xml:space="preserve"> </w:t>
      </w:r>
    </w:p>
    <w:p w14:paraId="7057D253" w14:textId="77777777" w:rsidR="00AE5A8F" w:rsidRPr="0073389C" w:rsidRDefault="00AE5A8F" w:rsidP="009F56AB">
      <w:pPr>
        <w:spacing w:line="288" w:lineRule="auto"/>
        <w:rPr>
          <w:rFonts w:eastAsia="Times"/>
          <w:b/>
          <w:color w:val="000000"/>
        </w:rPr>
      </w:pPr>
      <w:r w:rsidRPr="0073389C">
        <w:rPr>
          <w:b/>
        </w:rPr>
        <w:br w:type="page"/>
      </w:r>
    </w:p>
    <w:p w14:paraId="742CB512" w14:textId="77777777" w:rsidR="00AE5A8F" w:rsidRPr="0073389C" w:rsidRDefault="001C1B30" w:rsidP="009F56AB">
      <w:pPr>
        <w:pStyle w:val="Nadpis2"/>
        <w:spacing w:line="288" w:lineRule="auto"/>
        <w:rPr>
          <w:lang w:val="sk-SK"/>
        </w:rPr>
      </w:pPr>
      <w:bookmarkStart w:id="430" w:name="_Toc410907847"/>
      <w:bookmarkStart w:id="431" w:name="_Toc440372857"/>
      <w:bookmarkStart w:id="432" w:name="_Toc74740401"/>
      <w:r>
        <w:rPr>
          <w:lang w:val="sk-SK"/>
        </w:rPr>
        <w:lastRenderedPageBreak/>
        <w:t>Použité s</w:t>
      </w:r>
      <w:r w:rsidR="00AE5A8F" w:rsidRPr="0073389C">
        <w:rPr>
          <w:lang w:val="sk-SK"/>
        </w:rPr>
        <w:t>kratky</w:t>
      </w:r>
      <w:bookmarkEnd w:id="430"/>
      <w:bookmarkEnd w:id="431"/>
      <w:bookmarkEnd w:id="432"/>
    </w:p>
    <w:p w14:paraId="722B5FF5" w14:textId="77777777" w:rsidR="00FE7987" w:rsidRPr="00556189" w:rsidRDefault="00FE7987" w:rsidP="00E135DC">
      <w:pPr>
        <w:pStyle w:val="Bulletslevel1"/>
        <w:numPr>
          <w:ilvl w:val="0"/>
          <w:numId w:val="0"/>
        </w:numPr>
        <w:spacing w:line="288" w:lineRule="auto"/>
        <w:jc w:val="both"/>
        <w:rPr>
          <w:rFonts w:cs="Arial"/>
          <w:lang w:val="sk-SK"/>
        </w:rPr>
      </w:pPr>
      <w:r>
        <w:rPr>
          <w:rFonts w:cs="Arial"/>
          <w:lang w:val="sk-SK"/>
        </w:rPr>
        <w:t xml:space="preserve">AFK </w:t>
      </w:r>
      <w:r w:rsidR="001C1B30">
        <w:rPr>
          <w:rFonts w:cs="Arial"/>
          <w:lang w:val="sk-SK"/>
        </w:rPr>
        <w:tab/>
      </w:r>
      <w:r w:rsidR="001C1B30">
        <w:rPr>
          <w:rFonts w:cs="Arial"/>
          <w:lang w:val="sk-SK"/>
        </w:rPr>
        <w:tab/>
      </w:r>
      <w:r>
        <w:rPr>
          <w:rFonts w:cs="Arial"/>
          <w:lang w:val="sk-SK"/>
        </w:rPr>
        <w:t xml:space="preserve">Administratívna </w:t>
      </w:r>
      <w:r>
        <w:rPr>
          <w:rFonts w:cs="Arial"/>
          <w:szCs w:val="19"/>
        </w:rPr>
        <w:t>finančná kontrola</w:t>
      </w:r>
    </w:p>
    <w:p w14:paraId="050D33EB"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CKO</w:t>
      </w:r>
      <w:r w:rsidR="001C1B30">
        <w:rPr>
          <w:rFonts w:cs="Arial"/>
          <w:lang w:val="sk-SK"/>
        </w:rPr>
        <w:tab/>
      </w:r>
      <w:r w:rsidR="001C1B30">
        <w:rPr>
          <w:rFonts w:cs="Arial"/>
          <w:lang w:val="sk-SK"/>
        </w:rPr>
        <w:tab/>
      </w:r>
      <w:r w:rsidRPr="0073389C">
        <w:rPr>
          <w:rFonts w:cs="Arial"/>
          <w:lang w:val="sk-SK"/>
        </w:rPr>
        <w:t>Centrálny koordinačný orgán</w:t>
      </w:r>
    </w:p>
    <w:p w14:paraId="668D5FDD" w14:textId="7777777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CO</w:t>
      </w:r>
      <w:r w:rsidR="001C1B30">
        <w:rPr>
          <w:rFonts w:cs="Arial"/>
          <w:lang w:val="sk-SK"/>
        </w:rPr>
        <w:tab/>
      </w:r>
      <w:r w:rsidR="001C1B30">
        <w:rPr>
          <w:rFonts w:cs="Arial"/>
          <w:lang w:val="sk-SK"/>
        </w:rPr>
        <w:tab/>
      </w:r>
      <w:r w:rsidRPr="0073389C">
        <w:rPr>
          <w:rFonts w:cs="Arial"/>
          <w:lang w:val="sk-SK"/>
        </w:rPr>
        <w:t>Certifikačný orgán</w:t>
      </w:r>
    </w:p>
    <w:p w14:paraId="58A3828A" w14:textId="77777777" w:rsidR="005C0840" w:rsidRPr="0073389C" w:rsidRDefault="005C0840" w:rsidP="00E135DC">
      <w:pPr>
        <w:pStyle w:val="Bulletslevel1"/>
        <w:numPr>
          <w:ilvl w:val="0"/>
          <w:numId w:val="0"/>
        </w:numPr>
        <w:spacing w:line="288" w:lineRule="auto"/>
        <w:jc w:val="both"/>
        <w:rPr>
          <w:rFonts w:cs="Arial"/>
          <w:lang w:val="sk-SK"/>
        </w:rPr>
      </w:pPr>
      <w:r>
        <w:rPr>
          <w:rFonts w:cs="Arial"/>
          <w:lang w:val="sk-SK"/>
        </w:rPr>
        <w:t xml:space="preserve">CRZ </w:t>
      </w:r>
      <w:r w:rsidR="001C1B30">
        <w:rPr>
          <w:rFonts w:cs="Arial"/>
          <w:lang w:val="sk-SK"/>
        </w:rPr>
        <w:tab/>
      </w:r>
      <w:r w:rsidR="001C1B30">
        <w:rPr>
          <w:rFonts w:cs="Arial"/>
          <w:lang w:val="sk-SK"/>
        </w:rPr>
        <w:tab/>
      </w:r>
      <w:r>
        <w:rPr>
          <w:rFonts w:cs="Arial"/>
          <w:lang w:val="sk-SK"/>
        </w:rPr>
        <w:t>Centrálny register zmlúv</w:t>
      </w:r>
    </w:p>
    <w:p w14:paraId="13D3DF7F" w14:textId="77777777" w:rsidR="00821A36" w:rsidRDefault="00821A36" w:rsidP="00E135DC">
      <w:pPr>
        <w:pStyle w:val="Bulletslevel1"/>
        <w:numPr>
          <w:ilvl w:val="0"/>
          <w:numId w:val="0"/>
        </w:numPr>
        <w:spacing w:line="288" w:lineRule="auto"/>
        <w:jc w:val="both"/>
        <w:rPr>
          <w:rFonts w:cs="Arial"/>
          <w:lang w:val="sk-SK"/>
        </w:rPr>
      </w:pPr>
      <w:r w:rsidRPr="0073389C">
        <w:rPr>
          <w:rFonts w:cs="Arial"/>
          <w:lang w:val="sk-SK"/>
        </w:rPr>
        <w:t>DOP</w:t>
      </w:r>
      <w:r w:rsidR="001C1B30">
        <w:rPr>
          <w:rFonts w:cs="Arial"/>
          <w:lang w:val="sk-SK"/>
        </w:rPr>
        <w:tab/>
      </w:r>
      <w:r w:rsidR="001C1B30">
        <w:rPr>
          <w:rFonts w:cs="Arial"/>
          <w:lang w:val="sk-SK"/>
        </w:rPr>
        <w:tab/>
      </w:r>
      <w:r w:rsidRPr="0073389C">
        <w:rPr>
          <w:rFonts w:cs="Arial"/>
          <w:lang w:val="sk-SK"/>
        </w:rPr>
        <w:t xml:space="preserve">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14:paraId="4231CC2D" w14:textId="77777777" w:rsidR="00215CFC" w:rsidRPr="0073389C" w:rsidRDefault="00215CFC" w:rsidP="00E135DC">
      <w:pPr>
        <w:pStyle w:val="Bulletslevel1"/>
        <w:numPr>
          <w:ilvl w:val="0"/>
          <w:numId w:val="0"/>
        </w:numPr>
        <w:spacing w:line="288" w:lineRule="auto"/>
        <w:jc w:val="both"/>
        <w:rPr>
          <w:rFonts w:cs="Arial"/>
          <w:lang w:val="sk-SK"/>
        </w:rPr>
      </w:pPr>
      <w:r>
        <w:rPr>
          <w:rFonts w:cs="Arial"/>
          <w:lang w:val="sk-SK"/>
        </w:rPr>
        <w:t>DNS</w:t>
      </w:r>
      <w:r>
        <w:rPr>
          <w:rFonts w:cs="Arial"/>
          <w:lang w:val="sk-SK"/>
        </w:rPr>
        <w:tab/>
      </w:r>
      <w:r>
        <w:rPr>
          <w:rFonts w:cs="Arial"/>
          <w:lang w:val="sk-SK"/>
        </w:rPr>
        <w:tab/>
        <w:t>Dynamický nákupný systém</w:t>
      </w:r>
    </w:p>
    <w:p w14:paraId="0B72A74D" w14:textId="77777777"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DPH</w:t>
      </w:r>
      <w:r w:rsidR="001C1B30">
        <w:rPr>
          <w:rFonts w:cs="Arial"/>
          <w:lang w:val="sk-SK"/>
        </w:rPr>
        <w:tab/>
      </w:r>
      <w:r w:rsidR="001C1B30">
        <w:rPr>
          <w:rFonts w:cs="Arial"/>
          <w:lang w:val="sk-SK"/>
        </w:rPr>
        <w:tab/>
      </w:r>
      <w:r w:rsidRPr="0073389C">
        <w:rPr>
          <w:rFonts w:cs="Arial"/>
          <w:lang w:val="sk-SK"/>
        </w:rPr>
        <w:t>Daň z pridanej hodnoty</w:t>
      </w:r>
    </w:p>
    <w:p w14:paraId="4888FD5A"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EK </w:t>
      </w:r>
      <w:r w:rsidR="001C1B30">
        <w:rPr>
          <w:rFonts w:cs="Arial"/>
          <w:lang w:val="sk-SK"/>
        </w:rPr>
        <w:tab/>
      </w:r>
      <w:r w:rsidR="001C1B30">
        <w:rPr>
          <w:rFonts w:cs="Arial"/>
          <w:lang w:val="sk-SK"/>
        </w:rPr>
        <w:tab/>
      </w:r>
      <w:r w:rsidRPr="0073389C">
        <w:rPr>
          <w:rFonts w:cs="Arial"/>
          <w:lang w:val="sk-SK"/>
        </w:rPr>
        <w:t>Európska komisia</w:t>
      </w:r>
    </w:p>
    <w:p w14:paraId="4A6C515E"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ESF </w:t>
      </w:r>
      <w:r w:rsidR="001C1B30">
        <w:rPr>
          <w:rFonts w:cs="Arial"/>
          <w:lang w:val="sk-SK"/>
        </w:rPr>
        <w:tab/>
      </w:r>
      <w:r w:rsidR="001C1B30">
        <w:rPr>
          <w:rFonts w:cs="Arial"/>
          <w:lang w:val="sk-SK"/>
        </w:rPr>
        <w:tab/>
      </w:r>
      <w:r w:rsidRPr="0073389C">
        <w:rPr>
          <w:rFonts w:cs="Arial"/>
          <w:lang w:val="sk-SK"/>
        </w:rPr>
        <w:t>Európsky sociálny fond</w:t>
      </w:r>
    </w:p>
    <w:p w14:paraId="387A5DAA"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EŠIF</w:t>
      </w:r>
      <w:r w:rsidR="001C1B30">
        <w:rPr>
          <w:rFonts w:cs="Arial"/>
          <w:lang w:val="sk-SK"/>
        </w:rPr>
        <w:tab/>
      </w:r>
      <w:r w:rsidR="001C1B30">
        <w:rPr>
          <w:rFonts w:cs="Arial"/>
          <w:lang w:val="sk-SK"/>
        </w:rPr>
        <w:tab/>
      </w:r>
      <w:r w:rsidRPr="0073389C">
        <w:rPr>
          <w:rFonts w:cs="Arial"/>
          <w:lang w:val="sk-SK"/>
        </w:rPr>
        <w:t>Európske štrukturálne a investičné fondy</w:t>
      </w:r>
    </w:p>
    <w:p w14:paraId="4968066B" w14:textId="7777777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EÚ</w:t>
      </w:r>
      <w:r w:rsidR="001C1B30">
        <w:rPr>
          <w:rFonts w:cs="Arial"/>
          <w:lang w:val="sk-SK"/>
        </w:rPr>
        <w:tab/>
      </w:r>
      <w:r w:rsidR="001C1B30">
        <w:rPr>
          <w:rFonts w:cs="Arial"/>
          <w:lang w:val="sk-SK"/>
        </w:rPr>
        <w:tab/>
      </w:r>
      <w:r w:rsidRPr="0073389C">
        <w:rPr>
          <w:rFonts w:cs="Arial"/>
          <w:lang w:val="sk-SK"/>
        </w:rPr>
        <w:t>Európska únia</w:t>
      </w:r>
    </w:p>
    <w:p w14:paraId="36CB1189" w14:textId="77777777" w:rsidR="00556189" w:rsidRPr="0073389C" w:rsidRDefault="00ED682D" w:rsidP="00E135DC">
      <w:pPr>
        <w:pStyle w:val="Bulletslevel1"/>
        <w:numPr>
          <w:ilvl w:val="0"/>
          <w:numId w:val="0"/>
        </w:numPr>
        <w:spacing w:line="288" w:lineRule="auto"/>
        <w:jc w:val="both"/>
        <w:rPr>
          <w:rFonts w:cs="Arial"/>
          <w:lang w:val="sk-SK"/>
        </w:rPr>
      </w:pPr>
      <w:r>
        <w:rPr>
          <w:rFonts w:cs="Arial"/>
          <w:lang w:val="sk-SK"/>
        </w:rPr>
        <w:t>FKnM</w:t>
      </w:r>
      <w:r w:rsidR="001C1B30">
        <w:rPr>
          <w:rFonts w:cs="Arial"/>
          <w:lang w:val="sk-SK"/>
        </w:rPr>
        <w:tab/>
      </w:r>
      <w:r w:rsidR="001C1B30">
        <w:rPr>
          <w:rFonts w:cs="Arial"/>
          <w:lang w:val="sk-SK"/>
        </w:rPr>
        <w:tab/>
      </w:r>
      <w:r>
        <w:rPr>
          <w:rFonts w:cs="Arial"/>
          <w:lang w:val="sk-SK"/>
        </w:rPr>
        <w:t>Finančná kontrola na mieste</w:t>
      </w:r>
    </w:p>
    <w:p w14:paraId="276C865E" w14:textId="7777777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ITMS</w:t>
      </w:r>
      <w:r w:rsidR="00660B38" w:rsidRPr="0073389C">
        <w:rPr>
          <w:rFonts w:cs="Arial"/>
          <w:lang w:val="sk-SK"/>
        </w:rPr>
        <w:t>2014+</w:t>
      </w:r>
      <w:r w:rsidR="001C1B30">
        <w:rPr>
          <w:rFonts w:cs="Arial"/>
          <w:lang w:val="sk-SK"/>
        </w:rPr>
        <w:tab/>
      </w:r>
      <w:r w:rsidRPr="0073389C">
        <w:rPr>
          <w:rFonts w:cs="Arial"/>
          <w:lang w:val="sk-SK"/>
        </w:rPr>
        <w:t xml:space="preserve">IT monitorovací </w:t>
      </w:r>
      <w:r w:rsidR="00660B38" w:rsidRPr="0073389C">
        <w:rPr>
          <w:rFonts w:cs="Arial"/>
          <w:lang w:val="sk-SK"/>
        </w:rPr>
        <w:t>systém pre programové obdobie 2014-2020</w:t>
      </w:r>
    </w:p>
    <w:p w14:paraId="096B9693" w14:textId="77777777" w:rsidR="00033C04" w:rsidRPr="0073389C" w:rsidRDefault="00033C04" w:rsidP="00E135DC">
      <w:pPr>
        <w:pStyle w:val="Bulletslevel1"/>
        <w:numPr>
          <w:ilvl w:val="0"/>
          <w:numId w:val="0"/>
        </w:numPr>
        <w:spacing w:line="288" w:lineRule="auto"/>
        <w:jc w:val="both"/>
        <w:rPr>
          <w:rFonts w:cs="Arial"/>
          <w:lang w:val="sk-SK"/>
        </w:rPr>
      </w:pPr>
      <w:r w:rsidRPr="00033C04">
        <w:rPr>
          <w:rFonts w:cs="Arial"/>
          <w:lang w:val="sk-SK"/>
        </w:rPr>
        <w:t>Kontrola VO</w:t>
      </w:r>
      <w:r>
        <w:rPr>
          <w:rFonts w:cs="Arial"/>
          <w:lang w:val="sk-SK"/>
        </w:rPr>
        <w:t xml:space="preserve">       </w:t>
      </w:r>
      <w:r w:rsidRPr="00033C04">
        <w:rPr>
          <w:rFonts w:cs="Arial"/>
          <w:lang w:val="sk-SK"/>
        </w:rPr>
        <w:t xml:space="preserve"> kontrola/finančná kontrola verejného obstarávania/obstarávania</w:t>
      </w:r>
    </w:p>
    <w:p w14:paraId="551C5EAD" w14:textId="0A23B17C" w:rsidR="0019796C" w:rsidRPr="000B01F3" w:rsidRDefault="0019796C" w:rsidP="0019796C">
      <w:pPr>
        <w:pStyle w:val="Bulletslevel1"/>
        <w:numPr>
          <w:ilvl w:val="0"/>
          <w:numId w:val="0"/>
        </w:numPr>
        <w:spacing w:line="288" w:lineRule="auto"/>
        <w:ind w:left="1418" w:hanging="1418"/>
        <w:jc w:val="both"/>
        <w:rPr>
          <w:rFonts w:cs="Arial"/>
          <w:lang w:val="sk-SK"/>
        </w:rPr>
      </w:pPr>
      <w:r w:rsidRPr="000B01F3">
        <w:rPr>
          <w:lang w:val="sk-SK"/>
        </w:rPr>
        <w:t>Krízová situácia</w:t>
      </w:r>
      <w:r w:rsidRPr="000B01F3">
        <w:rPr>
          <w:lang w:val="sk-SK"/>
        </w:rPr>
        <w:tab/>
        <w:t>obdobie mimoriadnej situácie, núdzového stavu alebo výnimočného stavu vyhláseného v súvislosti s ochorením COVID-19 a obdobie šiestich mesiacov po ich odvolaní.</w:t>
      </w:r>
    </w:p>
    <w:p w14:paraId="7F7C3162"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MV SR </w:t>
      </w:r>
      <w:r w:rsidR="001C1B30">
        <w:rPr>
          <w:rFonts w:cs="Arial"/>
          <w:lang w:val="sk-SK"/>
        </w:rPr>
        <w:tab/>
      </w:r>
      <w:r w:rsidR="001C1B30">
        <w:rPr>
          <w:rFonts w:cs="Arial"/>
          <w:lang w:val="sk-SK"/>
        </w:rPr>
        <w:tab/>
      </w:r>
      <w:r w:rsidRPr="0073389C">
        <w:rPr>
          <w:rFonts w:cs="Arial"/>
          <w:lang w:val="sk-SK"/>
        </w:rPr>
        <w:t>Ministerstvo vnútra Slovenskej republiky</w:t>
      </w:r>
    </w:p>
    <w:p w14:paraId="5A7F6E57"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MS</w:t>
      </w:r>
      <w:r w:rsidR="001C1B30">
        <w:rPr>
          <w:rFonts w:cs="Arial"/>
          <w:lang w:val="sk-SK"/>
        </w:rPr>
        <w:tab/>
      </w:r>
      <w:r w:rsidR="001C1B30">
        <w:rPr>
          <w:rFonts w:cs="Arial"/>
          <w:lang w:val="sk-SK"/>
        </w:rPr>
        <w:tab/>
      </w:r>
      <w:r w:rsidRPr="0073389C">
        <w:rPr>
          <w:rFonts w:cs="Arial"/>
          <w:lang w:val="sk-SK"/>
        </w:rPr>
        <w:t xml:space="preserve"> Monitorovacia správa</w:t>
      </w:r>
    </w:p>
    <w:p w14:paraId="65B8F59E" w14:textId="77777777"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MSP</w:t>
      </w:r>
      <w:r w:rsidR="001C1B30">
        <w:rPr>
          <w:rFonts w:cs="Arial"/>
          <w:lang w:val="sk-SK"/>
        </w:rPr>
        <w:tab/>
      </w:r>
      <w:r w:rsidR="001C1B30">
        <w:rPr>
          <w:rFonts w:cs="Arial"/>
          <w:lang w:val="sk-SK"/>
        </w:rPr>
        <w:tab/>
      </w:r>
      <w:r w:rsidRPr="0073389C">
        <w:rPr>
          <w:rFonts w:cs="Arial"/>
          <w:lang w:val="sk-SK"/>
        </w:rPr>
        <w:t>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14:paraId="03B38B77"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NFP </w:t>
      </w:r>
      <w:r w:rsidR="001C1B30">
        <w:rPr>
          <w:rFonts w:cs="Arial"/>
          <w:lang w:val="sk-SK"/>
        </w:rPr>
        <w:tab/>
      </w:r>
      <w:r w:rsidR="001C1B30">
        <w:rPr>
          <w:rFonts w:cs="Arial"/>
          <w:lang w:val="sk-SK"/>
        </w:rPr>
        <w:tab/>
      </w:r>
      <w:r w:rsidRPr="0073389C">
        <w:rPr>
          <w:rFonts w:cs="Arial"/>
          <w:lang w:val="sk-SK"/>
        </w:rPr>
        <w:t>Nenávratný finančný príspevok</w:t>
      </w:r>
    </w:p>
    <w:p w14:paraId="19F9F846" w14:textId="77777777"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NP </w:t>
      </w:r>
      <w:r w:rsidR="001C1B30">
        <w:rPr>
          <w:rFonts w:cs="Arial"/>
          <w:lang w:val="sk-SK"/>
        </w:rPr>
        <w:tab/>
      </w:r>
      <w:r w:rsidR="001C1B30">
        <w:rPr>
          <w:rFonts w:cs="Arial"/>
          <w:lang w:val="sk-SK"/>
        </w:rPr>
        <w:tab/>
      </w:r>
      <w:r w:rsidR="00D66C7A" w:rsidRPr="0073389C">
        <w:rPr>
          <w:rFonts w:cs="Arial"/>
          <w:lang w:val="sk-SK"/>
        </w:rPr>
        <w:t>N</w:t>
      </w:r>
      <w:r w:rsidRPr="0073389C">
        <w:rPr>
          <w:rFonts w:cs="Arial"/>
          <w:lang w:val="sk-SK"/>
        </w:rPr>
        <w:t>árodný projekt</w:t>
      </w:r>
    </w:p>
    <w:p w14:paraId="25B65712"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NR SR </w:t>
      </w:r>
      <w:r w:rsidR="001C1B30">
        <w:rPr>
          <w:rFonts w:cs="Arial"/>
          <w:lang w:val="sk-SK"/>
        </w:rPr>
        <w:tab/>
      </w:r>
      <w:r w:rsidR="001C1B30">
        <w:rPr>
          <w:rFonts w:cs="Arial"/>
          <w:lang w:val="sk-SK"/>
        </w:rPr>
        <w:tab/>
      </w:r>
      <w:r w:rsidRPr="0073389C">
        <w:rPr>
          <w:rFonts w:cs="Arial"/>
          <w:lang w:val="sk-SK"/>
        </w:rPr>
        <w:t>Národná rada Slovenskej republiky</w:t>
      </w:r>
    </w:p>
    <w:p w14:paraId="5F370582"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OP EVS </w:t>
      </w:r>
      <w:r w:rsidR="001C1B30">
        <w:rPr>
          <w:rFonts w:cs="Arial"/>
          <w:lang w:val="sk-SK"/>
        </w:rPr>
        <w:tab/>
      </w:r>
      <w:r w:rsidRPr="0073389C">
        <w:rPr>
          <w:rFonts w:cs="Arial"/>
          <w:lang w:val="sk-SK"/>
        </w:rPr>
        <w:t>Operačný program Efektívna verejná správa</w:t>
      </w:r>
    </w:p>
    <w:p w14:paraId="5CDB405D"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PJ </w:t>
      </w:r>
      <w:r w:rsidR="001C1B30">
        <w:rPr>
          <w:rFonts w:cs="Arial"/>
          <w:lang w:val="sk-SK"/>
        </w:rPr>
        <w:tab/>
      </w:r>
      <w:r w:rsidR="001C1B30">
        <w:rPr>
          <w:rFonts w:cs="Arial"/>
          <w:lang w:val="sk-SK"/>
        </w:rPr>
        <w:tab/>
      </w:r>
      <w:r w:rsidRPr="0073389C">
        <w:rPr>
          <w:rFonts w:cs="Arial"/>
          <w:lang w:val="sk-SK"/>
        </w:rPr>
        <w:t>Platobná jednotka</w:t>
      </w:r>
    </w:p>
    <w:p w14:paraId="62411E74"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1C1B30">
        <w:rPr>
          <w:rFonts w:cs="Arial"/>
          <w:lang w:val="sk-SK"/>
        </w:rPr>
        <w:tab/>
      </w:r>
      <w:r w:rsidR="001C1B30">
        <w:rPr>
          <w:rFonts w:cs="Arial"/>
          <w:lang w:val="sk-SK"/>
        </w:rPr>
        <w:tab/>
      </w:r>
      <w:r w:rsidRPr="0073389C">
        <w:rPr>
          <w:rFonts w:cs="Arial"/>
          <w:lang w:val="sk-SK"/>
        </w:rPr>
        <w:t>Riadiaci orgán</w:t>
      </w:r>
    </w:p>
    <w:p w14:paraId="773A2CD7" w14:textId="7777777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w:t>
      </w:r>
      <w:r w:rsidR="00D27A8E">
        <w:rPr>
          <w:rFonts w:cs="Arial"/>
          <w:lang w:val="sk-SK"/>
        </w:rPr>
        <w:tab/>
      </w:r>
      <w:r w:rsidRPr="0073389C">
        <w:rPr>
          <w:rFonts w:cs="Arial"/>
          <w:lang w:val="sk-SK"/>
        </w:rPr>
        <w:t>Riadiaci orgán pre operačný program Efektívna verejná správa</w:t>
      </w:r>
      <w:r w:rsidR="0082781E" w:rsidRPr="0073389C">
        <w:rPr>
          <w:rFonts w:cs="Arial"/>
          <w:lang w:val="sk-SK"/>
        </w:rPr>
        <w:t>; Poskytovateľ</w:t>
      </w:r>
    </w:p>
    <w:p w14:paraId="0DD7391B" w14:textId="77777777" w:rsidR="00D27A8E" w:rsidRDefault="00D27A8E" w:rsidP="00E135DC">
      <w:pPr>
        <w:pStyle w:val="Bulletslevel1"/>
        <w:numPr>
          <w:ilvl w:val="0"/>
          <w:numId w:val="0"/>
        </w:numPr>
        <w:spacing w:line="288" w:lineRule="auto"/>
        <w:ind w:left="1440" w:hanging="1440"/>
        <w:rPr>
          <w:rFonts w:cs="Arial"/>
          <w:lang w:val="sk-SK"/>
        </w:rPr>
      </w:pPr>
      <w:r>
        <w:rPr>
          <w:rFonts w:cs="Arial"/>
          <w:lang w:val="sk-SK"/>
        </w:rPr>
        <w:t>SFR</w:t>
      </w:r>
      <w:r>
        <w:rPr>
          <w:rFonts w:cs="Arial"/>
          <w:lang w:val="sk-SK"/>
        </w:rPr>
        <w:tab/>
      </w:r>
      <w:r w:rsidRPr="0073389C">
        <w:rPr>
          <w:rFonts w:cs="Arial"/>
          <w:lang w:val="sk-SK"/>
        </w:rPr>
        <w:t>Systém finančného riadenia štrukturálnych fondov, Kohézneho fondu a</w:t>
      </w:r>
      <w:r>
        <w:rPr>
          <w:rFonts w:cs="Arial"/>
          <w:lang w:val="sk-SK"/>
        </w:rPr>
        <w:t> </w:t>
      </w:r>
      <w:r w:rsidRPr="0073389C">
        <w:rPr>
          <w:rFonts w:cs="Arial"/>
          <w:lang w:val="sk-SK"/>
        </w:rPr>
        <w:t>Európskeho</w:t>
      </w:r>
      <w:r>
        <w:rPr>
          <w:rFonts w:cs="Arial"/>
          <w:lang w:val="sk-SK"/>
        </w:rPr>
        <w:t xml:space="preserve"> </w:t>
      </w:r>
      <w:r w:rsidRPr="0073389C">
        <w:rPr>
          <w:rFonts w:cs="Arial"/>
          <w:lang w:val="sk-SK"/>
        </w:rPr>
        <w:t>námorného a rybárskeho fondu na programové obdobie 2014 – 2020</w:t>
      </w:r>
    </w:p>
    <w:p w14:paraId="14B6842C" w14:textId="77777777" w:rsidR="00D27A8E" w:rsidRDefault="00D27A8E" w:rsidP="00E135DC">
      <w:pPr>
        <w:pStyle w:val="Bulletslevel1"/>
        <w:numPr>
          <w:ilvl w:val="0"/>
          <w:numId w:val="0"/>
        </w:numPr>
        <w:spacing w:line="288" w:lineRule="auto"/>
        <w:rPr>
          <w:rFonts w:cs="Arial"/>
          <w:lang w:val="sk-SK"/>
        </w:rPr>
      </w:pPr>
      <w:r>
        <w:rPr>
          <w:rFonts w:cs="Arial"/>
          <w:lang w:val="sk-SK"/>
        </w:rPr>
        <w:t>SR EŠIF</w:t>
      </w:r>
      <w:r>
        <w:rPr>
          <w:rFonts w:cs="Arial"/>
          <w:lang w:val="sk-SK"/>
        </w:rPr>
        <w:tab/>
      </w:r>
      <w:r w:rsidRPr="0073389C">
        <w:rPr>
          <w:rFonts w:cs="Arial"/>
          <w:lang w:val="sk-SK"/>
        </w:rPr>
        <w:t>Systém riadenia Európskych štrukturálnych a investičných fondov</w:t>
      </w:r>
    </w:p>
    <w:p w14:paraId="38F94AC6"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ŠR </w:t>
      </w:r>
      <w:r w:rsidR="00D27A8E">
        <w:rPr>
          <w:rFonts w:cs="Arial"/>
          <w:lang w:val="sk-SK"/>
        </w:rPr>
        <w:tab/>
      </w:r>
      <w:r w:rsidR="00D27A8E">
        <w:rPr>
          <w:rFonts w:cs="Arial"/>
          <w:lang w:val="sk-SK"/>
        </w:rPr>
        <w:tab/>
      </w:r>
      <w:r w:rsidRPr="0073389C">
        <w:rPr>
          <w:rFonts w:cs="Arial"/>
          <w:lang w:val="sk-SK"/>
        </w:rPr>
        <w:t xml:space="preserve"> Štátny rozpočet</w:t>
      </w:r>
    </w:p>
    <w:p w14:paraId="4EB67003" w14:textId="77777777" w:rsidR="00B92A83" w:rsidRDefault="00B92A83" w:rsidP="00E135DC">
      <w:pPr>
        <w:pStyle w:val="Bulletslevel1"/>
        <w:numPr>
          <w:ilvl w:val="0"/>
          <w:numId w:val="0"/>
        </w:numPr>
        <w:spacing w:line="288" w:lineRule="auto"/>
        <w:jc w:val="both"/>
        <w:rPr>
          <w:rFonts w:cs="Arial"/>
          <w:lang w:val="sk-SK"/>
        </w:rPr>
      </w:pPr>
      <w:r w:rsidRPr="0073389C">
        <w:rPr>
          <w:rFonts w:cs="Arial"/>
          <w:lang w:val="sk-SK"/>
        </w:rPr>
        <w:t>TP</w:t>
      </w:r>
      <w:r w:rsidR="00D27A8E">
        <w:rPr>
          <w:rFonts w:cs="Arial"/>
          <w:lang w:val="sk-SK"/>
        </w:rPr>
        <w:tab/>
      </w:r>
      <w:r w:rsidR="00D27A8E">
        <w:rPr>
          <w:rFonts w:cs="Arial"/>
          <w:lang w:val="sk-SK"/>
        </w:rPr>
        <w:tab/>
      </w:r>
      <w:r w:rsidRPr="0073389C">
        <w:rPr>
          <w:rFonts w:cs="Arial"/>
          <w:lang w:val="sk-SK"/>
        </w:rPr>
        <w:t xml:space="preserve"> </w:t>
      </w:r>
      <w:r w:rsidR="00D66C7A" w:rsidRPr="0073389C">
        <w:rPr>
          <w:rFonts w:cs="Arial"/>
          <w:lang w:val="sk-SK"/>
        </w:rPr>
        <w:t>T</w:t>
      </w:r>
      <w:r w:rsidRPr="0073389C">
        <w:rPr>
          <w:rFonts w:cs="Arial"/>
          <w:lang w:val="sk-SK"/>
        </w:rPr>
        <w:t>echnická pomoc</w:t>
      </w:r>
    </w:p>
    <w:p w14:paraId="47F3F403" w14:textId="77777777" w:rsidR="00F435FD" w:rsidRPr="0073389C" w:rsidRDefault="00F435FD" w:rsidP="00E135DC">
      <w:pPr>
        <w:pStyle w:val="Bulletslevel1"/>
        <w:numPr>
          <w:ilvl w:val="0"/>
          <w:numId w:val="0"/>
        </w:numPr>
        <w:spacing w:line="288" w:lineRule="auto"/>
        <w:jc w:val="both"/>
        <w:rPr>
          <w:rFonts w:cs="Arial"/>
          <w:lang w:val="sk-SK"/>
        </w:rPr>
      </w:pPr>
      <w:r>
        <w:rPr>
          <w:rFonts w:cs="Arial"/>
          <w:lang w:val="sk-SK"/>
        </w:rPr>
        <w:t xml:space="preserve">ÚVA </w:t>
      </w:r>
      <w:r w:rsidR="00D27A8E">
        <w:rPr>
          <w:rFonts w:cs="Arial"/>
          <w:lang w:val="sk-SK"/>
        </w:rPr>
        <w:tab/>
      </w:r>
      <w:r w:rsidR="00D27A8E">
        <w:rPr>
          <w:rFonts w:cs="Arial"/>
          <w:lang w:val="sk-SK"/>
        </w:rPr>
        <w:tab/>
      </w:r>
      <w:r>
        <w:rPr>
          <w:rFonts w:cs="Arial"/>
          <w:lang w:val="sk-SK"/>
        </w:rPr>
        <w:t>Úrad vládneho auditu</w:t>
      </w:r>
    </w:p>
    <w:p w14:paraId="74E4F785" w14:textId="77777777"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ÚVO </w:t>
      </w:r>
      <w:r w:rsidR="00D27A8E">
        <w:rPr>
          <w:rFonts w:cs="Arial"/>
          <w:lang w:val="sk-SK"/>
        </w:rPr>
        <w:tab/>
      </w:r>
      <w:r w:rsidR="00D27A8E">
        <w:rPr>
          <w:rFonts w:cs="Arial"/>
          <w:lang w:val="sk-SK"/>
        </w:rPr>
        <w:tab/>
      </w:r>
      <w:r w:rsidRPr="0073389C">
        <w:rPr>
          <w:rFonts w:cs="Arial"/>
          <w:lang w:val="sk-SK"/>
        </w:rPr>
        <w:t>Úrad pre verejné obstarávanie</w:t>
      </w:r>
    </w:p>
    <w:p w14:paraId="0EF8A0C1" w14:textId="7777777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VO </w:t>
      </w:r>
      <w:r w:rsidR="00D27A8E">
        <w:rPr>
          <w:rFonts w:cs="Arial"/>
          <w:lang w:val="sk-SK"/>
        </w:rPr>
        <w:tab/>
      </w:r>
      <w:r w:rsidR="00D27A8E">
        <w:rPr>
          <w:rFonts w:cs="Arial"/>
          <w:lang w:val="sk-SK"/>
        </w:rPr>
        <w:tab/>
      </w:r>
      <w:r w:rsidRPr="0073389C">
        <w:rPr>
          <w:rFonts w:cs="Arial"/>
          <w:lang w:val="sk-SK"/>
        </w:rPr>
        <w:t>Verejné obstarávanie</w:t>
      </w:r>
      <w:r w:rsidR="00B80D94" w:rsidRPr="00B80D94">
        <w:rPr>
          <w:rFonts w:cs="Arial"/>
          <w:lang w:val="sk-SK"/>
        </w:rPr>
        <w:t xml:space="preserve"> </w:t>
      </w:r>
      <w:r w:rsidR="00B80D94">
        <w:rPr>
          <w:rFonts w:cs="Arial"/>
          <w:lang w:val="sk-SK"/>
        </w:rPr>
        <w:t>alebo obstarávanie</w:t>
      </w:r>
    </w:p>
    <w:p w14:paraId="733BD444" w14:textId="77777777" w:rsidR="00DF609C" w:rsidRPr="0073389C" w:rsidRDefault="00DF609C" w:rsidP="00E135DC">
      <w:pPr>
        <w:pStyle w:val="Bulletslevel1"/>
        <w:numPr>
          <w:ilvl w:val="0"/>
          <w:numId w:val="0"/>
        </w:numPr>
        <w:spacing w:line="288" w:lineRule="auto"/>
        <w:jc w:val="both"/>
        <w:rPr>
          <w:rFonts w:cs="Arial"/>
          <w:lang w:val="sk-SK"/>
        </w:rPr>
      </w:pPr>
      <w:r>
        <w:rPr>
          <w:rFonts w:cs="Arial"/>
          <w:lang w:val="sk-SK"/>
        </w:rPr>
        <w:t>VP</w:t>
      </w:r>
      <w:r>
        <w:rPr>
          <w:rFonts w:cs="Arial"/>
          <w:lang w:val="sk-SK"/>
        </w:rPr>
        <w:tab/>
      </w:r>
      <w:r>
        <w:rPr>
          <w:rFonts w:cs="Arial"/>
          <w:lang w:val="sk-SK"/>
        </w:rPr>
        <w:tab/>
        <w:t>P</w:t>
      </w:r>
      <w:r w:rsidRPr="00DF609C">
        <w:rPr>
          <w:rFonts w:cs="Arial"/>
          <w:lang w:val="sk-SK"/>
        </w:rPr>
        <w:t>ráv</w:t>
      </w:r>
      <w:r>
        <w:rPr>
          <w:rFonts w:cs="Arial"/>
          <w:lang w:val="sk-SK"/>
        </w:rPr>
        <w:t>a a povinnosti</w:t>
      </w:r>
      <w:r w:rsidRPr="00DF609C">
        <w:rPr>
          <w:rFonts w:cs="Arial"/>
          <w:lang w:val="sk-SK"/>
        </w:rPr>
        <w:t xml:space="preserve"> Poskytovateľa a Prijímateľa v súvislosti s realizáciou Projektu</w:t>
      </w:r>
    </w:p>
    <w:p w14:paraId="594B31D5"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VZP </w:t>
      </w:r>
      <w:r w:rsidR="00D27A8E">
        <w:rPr>
          <w:rFonts w:cs="Arial"/>
          <w:lang w:val="sk-SK"/>
        </w:rPr>
        <w:tab/>
      </w:r>
      <w:r w:rsidR="00D27A8E">
        <w:rPr>
          <w:rFonts w:cs="Arial"/>
          <w:lang w:val="sk-SK"/>
        </w:rPr>
        <w:tab/>
      </w:r>
      <w:r w:rsidR="0086688B" w:rsidRPr="0073389C">
        <w:rPr>
          <w:rFonts w:cs="Arial"/>
          <w:lang w:val="sk-SK"/>
        </w:rPr>
        <w:t>Všeobecné zmluvné podmienky k z</w:t>
      </w:r>
      <w:r w:rsidRPr="0073389C">
        <w:rPr>
          <w:rFonts w:cs="Arial"/>
          <w:lang w:val="sk-SK"/>
        </w:rPr>
        <w:t>mluve o NFP</w:t>
      </w:r>
    </w:p>
    <w:p w14:paraId="34C39F68" w14:textId="77777777" w:rsidR="00140CE3" w:rsidRDefault="00140CE3" w:rsidP="00E135DC">
      <w:pPr>
        <w:pStyle w:val="Bulletslevel1"/>
        <w:numPr>
          <w:ilvl w:val="0"/>
          <w:numId w:val="0"/>
        </w:numPr>
        <w:spacing w:line="288" w:lineRule="auto"/>
        <w:jc w:val="both"/>
        <w:rPr>
          <w:rFonts w:cs="Arial"/>
          <w:lang w:val="sk-SK"/>
        </w:rPr>
      </w:pPr>
      <w:r>
        <w:rPr>
          <w:rFonts w:cs="Arial"/>
          <w:lang w:val="sk-SK"/>
        </w:rPr>
        <w:lastRenderedPageBreak/>
        <w:t>ZVV</w:t>
      </w:r>
      <w:r>
        <w:rPr>
          <w:rFonts w:cs="Arial"/>
          <w:lang w:val="sk-SK"/>
        </w:rPr>
        <w:tab/>
      </w:r>
      <w:r>
        <w:rPr>
          <w:rFonts w:cs="Arial"/>
          <w:lang w:val="sk-SK"/>
        </w:rPr>
        <w:tab/>
        <w:t>Zjednodušené vykazovanie výdavkov</w:t>
      </w:r>
    </w:p>
    <w:p w14:paraId="4FC72941"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ŽoNFP </w:t>
      </w:r>
      <w:r w:rsidR="00D27A8E">
        <w:rPr>
          <w:rFonts w:cs="Arial"/>
          <w:lang w:val="sk-SK"/>
        </w:rPr>
        <w:tab/>
      </w:r>
      <w:r w:rsidR="00D27A8E">
        <w:rPr>
          <w:rFonts w:cs="Arial"/>
          <w:lang w:val="sk-SK"/>
        </w:rPr>
        <w:tab/>
      </w:r>
      <w:r w:rsidRPr="0073389C">
        <w:rPr>
          <w:rFonts w:cs="Arial"/>
          <w:lang w:val="sk-SK"/>
        </w:rPr>
        <w:t>Žiadosť o nenávratný finančný príspevok</w:t>
      </w:r>
    </w:p>
    <w:p w14:paraId="26867F9A"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ŽoP </w:t>
      </w:r>
      <w:r w:rsidR="00D27A8E">
        <w:rPr>
          <w:rFonts w:cs="Arial"/>
          <w:lang w:val="sk-SK"/>
        </w:rPr>
        <w:tab/>
      </w:r>
      <w:r w:rsidR="00D27A8E">
        <w:rPr>
          <w:rFonts w:cs="Arial"/>
          <w:lang w:val="sk-SK"/>
        </w:rPr>
        <w:tab/>
      </w:r>
      <w:r w:rsidRPr="0073389C">
        <w:rPr>
          <w:rFonts w:cs="Arial"/>
          <w:lang w:val="sk-SK"/>
        </w:rPr>
        <w:t>Žiadosť o platbu</w:t>
      </w:r>
    </w:p>
    <w:p w14:paraId="10D9FA62" w14:textId="77777777" w:rsidR="009D7F63"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ŽoVFP </w:t>
      </w:r>
      <w:r w:rsidR="00D27A8E">
        <w:rPr>
          <w:rFonts w:cs="Arial"/>
          <w:lang w:val="sk-SK"/>
        </w:rPr>
        <w:tab/>
      </w:r>
      <w:r w:rsidR="00D27A8E">
        <w:rPr>
          <w:rFonts w:cs="Arial"/>
          <w:lang w:val="sk-SK"/>
        </w:rPr>
        <w:tab/>
      </w:r>
      <w:r w:rsidRPr="0073389C">
        <w:rPr>
          <w:rFonts w:cs="Arial"/>
          <w:lang w:val="sk-SK"/>
        </w:rPr>
        <w:t>Žiadosť o vrátenie finančných prostriedkov</w:t>
      </w:r>
    </w:p>
    <w:p w14:paraId="1567475D" w14:textId="77777777" w:rsidR="009D7F63" w:rsidRPr="0073389C" w:rsidRDefault="009D7F63">
      <w:pPr>
        <w:rPr>
          <w:rFonts w:eastAsia="Times"/>
          <w:color w:val="000000"/>
          <w:lang w:eastAsia="x-none"/>
        </w:rPr>
      </w:pPr>
      <w:r w:rsidRPr="0073389C">
        <w:br w:type="page"/>
      </w:r>
    </w:p>
    <w:p w14:paraId="36297262" w14:textId="77777777" w:rsidR="009D7F63" w:rsidRPr="0073389C" w:rsidRDefault="009D7F63" w:rsidP="009D7F63">
      <w:pPr>
        <w:pStyle w:val="Nadpis2"/>
        <w:spacing w:line="288" w:lineRule="auto"/>
        <w:rPr>
          <w:lang w:val="sk-SK"/>
        </w:rPr>
      </w:pPr>
      <w:bookmarkStart w:id="433" w:name="_Toc440372858"/>
      <w:bookmarkStart w:id="434" w:name="_Toc74740402"/>
      <w:r w:rsidRPr="0073389C">
        <w:rPr>
          <w:lang w:val="sk-SK"/>
        </w:rPr>
        <w:lastRenderedPageBreak/>
        <w:t>Legislatíva</w:t>
      </w:r>
      <w:bookmarkEnd w:id="433"/>
      <w:bookmarkEnd w:id="434"/>
    </w:p>
    <w:p w14:paraId="6F15EAE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14:paraId="36E1567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14:paraId="7DBEF60F"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14:paraId="21F28DB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w:t>
      </w:r>
      <w:r w:rsidR="00175F79">
        <w:rPr>
          <w:rFonts w:cs="Arial"/>
          <w:lang w:val="sk-SK"/>
        </w:rPr>
        <w:t xml:space="preserve">v znení neskorších predpisov </w:t>
      </w:r>
      <w:r w:rsidRPr="0073389C">
        <w:rPr>
          <w:rFonts w:cs="Arial"/>
          <w:lang w:val="sk-SK"/>
        </w:rPr>
        <w:t xml:space="preserve">(ďalej len „zákon o príspevku z EŠIF“); </w:t>
      </w:r>
    </w:p>
    <w:p w14:paraId="71329D0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w:t>
      </w:r>
      <w:r w:rsidR="00175F79">
        <w:rPr>
          <w:rFonts w:cs="Arial"/>
          <w:lang w:val="sk-SK"/>
        </w:rPr>
        <w:t xml:space="preserve">v znení neskorších predpisov </w:t>
      </w:r>
      <w:r w:rsidRPr="0073389C">
        <w:rPr>
          <w:rFonts w:cs="Arial"/>
          <w:lang w:val="sk-SK"/>
        </w:rPr>
        <w:t xml:space="preserve">(ďalej len „zákon o finančnej kontrole“); </w:t>
      </w:r>
    </w:p>
    <w:p w14:paraId="3DBF450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14:paraId="6DC7E09A"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14:paraId="2800639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14:paraId="31F9643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25/2006 Z. z. o verejnom obstarávaní a o zmene a doplnení niektorých zákonov v znení neskorších predpisov (ďalej len „</w:t>
      </w:r>
      <w:r w:rsidR="00F63275" w:rsidRPr="0073389C">
        <w:rPr>
          <w:rFonts w:cs="Arial"/>
          <w:lang w:val="sk-SK"/>
        </w:rPr>
        <w:t>Zákon č. 25/2006 Z. z.</w:t>
      </w:r>
      <w:r w:rsidRPr="0073389C">
        <w:rPr>
          <w:rFonts w:cs="Arial"/>
          <w:lang w:val="sk-SK"/>
        </w:rPr>
        <w:t xml:space="preserve">“); </w:t>
      </w:r>
    </w:p>
    <w:p w14:paraId="4786229D" w14:textId="77777777"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CB59CC">
        <w:rPr>
          <w:lang w:val="sk-SK"/>
        </w:rPr>
        <w:t xml:space="preserve"> </w:t>
      </w:r>
      <w:r w:rsidR="00175F79">
        <w:rPr>
          <w:rFonts w:cs="Arial"/>
          <w:lang w:val="sk-SK"/>
        </w:rPr>
        <w:t xml:space="preserve">v znení neskorších predpisov </w:t>
      </w:r>
      <w:r w:rsidR="00CB59CC" w:rsidRPr="00CB59CC">
        <w:rPr>
          <w:lang w:val="sk-SK"/>
        </w:rPr>
        <w:t>(ďalej len „ZVO“)</w:t>
      </w:r>
      <w:r w:rsidR="008F126A" w:rsidRPr="0073389C">
        <w:rPr>
          <w:rFonts w:cs="Arial"/>
          <w:lang w:val="sk-SK"/>
        </w:rPr>
        <w:t>;</w:t>
      </w:r>
    </w:p>
    <w:p w14:paraId="7FEAC74F"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14:paraId="6CED1F94"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14:paraId="5FE1509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14:paraId="61DDE3B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14:paraId="187586B3"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14:paraId="6FBD42B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14:paraId="4AB631F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14:paraId="4AA79A6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14:paraId="1ADA90A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 xml:space="preserve">o znalcoch, tlmočníkoch a prekladateľoch a o zmene a doplnení niektorých zákonov </w:t>
      </w:r>
      <w:r w:rsidR="00175F79">
        <w:rPr>
          <w:rFonts w:cs="Arial"/>
          <w:lang w:val="sk-SK"/>
        </w:rPr>
        <w:t xml:space="preserve">v znení neskorších predpisov </w:t>
      </w:r>
      <w:r w:rsidRPr="0073389C">
        <w:rPr>
          <w:rFonts w:cs="Arial"/>
          <w:lang w:val="sk-SK"/>
        </w:rPr>
        <w:t>(ďalej len „zákon o znalcoch, tlmočníkoch a prekladateľoch“);</w:t>
      </w:r>
    </w:p>
    <w:p w14:paraId="4DEBEB1F"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394/2012 Z.z. o obmedzení platieb v hotovosti (ďalej len „zákon o obmedzení platieb v hotovosti“);</w:t>
      </w:r>
    </w:p>
    <w:p w14:paraId="6EA7F4A7" w14:textId="77777777" w:rsidR="00821A36"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14:paraId="3C619631" w14:textId="77777777" w:rsidR="002D5B69" w:rsidRPr="00094305" w:rsidRDefault="008E5E55" w:rsidP="002D5B69">
      <w:pPr>
        <w:pStyle w:val="Bulletslevel1"/>
        <w:spacing w:line="288" w:lineRule="auto"/>
        <w:ind w:left="567" w:hanging="283"/>
        <w:jc w:val="both"/>
        <w:rPr>
          <w:rFonts w:cs="Arial"/>
          <w:lang w:val="sk-SK"/>
        </w:rPr>
      </w:pPr>
      <w:r w:rsidRPr="00094305">
        <w:rPr>
          <w:lang w:val="sk-SK"/>
        </w:rPr>
        <w:lastRenderedPageBreak/>
        <w:t>Zákon č. 128/2020 Z. z. ktorým sa mení a dopĺňa zákon č. 292/2014 Z. z. o príspevku poskytovanom z európskych štrukturálnych a investičných fondov a o zmene a doplnení niektorých zákonov v znení neskorších predpisov a ktorým sa dopĺňa zákon č. 528/2008 Z. z. o pomoci a podpore poskytovanej z fondov Európskeho spoločenstva v znení neskorších predpisov  (ďalej len „</w:t>
      </w:r>
      <w:r w:rsidRPr="00094305">
        <w:rPr>
          <w:b/>
          <w:lang w:val="sk-SK"/>
        </w:rPr>
        <w:t>novela zákona o príspevku z EŠIF č. 128/2020 Z. z.</w:t>
      </w:r>
      <w:r w:rsidRPr="00094305">
        <w:rPr>
          <w:lang w:val="sk-SK"/>
        </w:rPr>
        <w:t>“)</w:t>
      </w:r>
      <w:r w:rsidRPr="00094305">
        <w:rPr>
          <w:rFonts w:cs="Arial"/>
          <w:lang w:val="sk-SK"/>
        </w:rPr>
        <w:t>.</w:t>
      </w:r>
    </w:p>
    <w:p w14:paraId="06CBA275" w14:textId="19684A19" w:rsidR="002D5B69" w:rsidRPr="00094305" w:rsidRDefault="002D5B69" w:rsidP="002D5B69">
      <w:pPr>
        <w:pStyle w:val="Bulletslevel1"/>
        <w:spacing w:line="288" w:lineRule="auto"/>
        <w:ind w:left="567" w:hanging="283"/>
        <w:jc w:val="both"/>
        <w:rPr>
          <w:rFonts w:cs="Arial"/>
          <w:lang w:val="sk-SK"/>
        </w:rPr>
      </w:pPr>
      <w:r w:rsidRPr="00094305">
        <w:rPr>
          <w:lang w:val="sk-SK"/>
        </w:rPr>
        <w:t>Zákon č. 67/2020 Z. z. o niektorých mimoriadnych opatreniach vo finančnej oblasti v súvislosti so šírením nebezpečnej nákazlivej ľudskej choroby COVID-19</w:t>
      </w:r>
      <w:ins w:id="435" w:author="Zuzana Hušeková" w:date="2021-06-11T14:09:00Z">
        <w:r w:rsidR="004D61A7">
          <w:rPr>
            <w:lang w:val="sk-SK"/>
          </w:rPr>
          <w:t xml:space="preserve"> v znení neskorších predpisov</w:t>
        </w:r>
      </w:ins>
      <w:r w:rsidRPr="00094305">
        <w:rPr>
          <w:lang w:val="sk-SK"/>
        </w:rPr>
        <w:t xml:space="preserve">. </w:t>
      </w:r>
    </w:p>
    <w:p w14:paraId="7B60BBE1" w14:textId="77777777" w:rsidR="002D5B69" w:rsidRPr="007F4567" w:rsidRDefault="002D5B69" w:rsidP="002D5B69">
      <w:pPr>
        <w:pStyle w:val="Bulletslevel1"/>
        <w:numPr>
          <w:ilvl w:val="0"/>
          <w:numId w:val="0"/>
        </w:numPr>
        <w:spacing w:line="288" w:lineRule="auto"/>
        <w:ind w:left="567"/>
        <w:jc w:val="both"/>
        <w:rPr>
          <w:rFonts w:cs="Arial"/>
          <w:lang w:val="sk-SK"/>
        </w:rPr>
      </w:pPr>
    </w:p>
    <w:p w14:paraId="4914A61E" w14:textId="77777777" w:rsidR="00AE5A8F" w:rsidRPr="0073389C" w:rsidRDefault="00AE5A8F" w:rsidP="009F56AB">
      <w:pPr>
        <w:pStyle w:val="Nadpis1"/>
        <w:spacing w:line="288" w:lineRule="auto"/>
        <w:rPr>
          <w:rFonts w:ascii="Arial" w:hAnsi="Arial"/>
          <w:lang w:val="sk-SK"/>
        </w:rPr>
      </w:pPr>
      <w:bookmarkStart w:id="436" w:name="_Toc410907848"/>
      <w:bookmarkStart w:id="437" w:name="_Toc440372859"/>
      <w:bookmarkStart w:id="438" w:name="_Toc74740403"/>
      <w:r w:rsidRPr="0073389C">
        <w:rPr>
          <w:rFonts w:ascii="Arial" w:hAnsi="Arial"/>
          <w:lang w:val="sk-SK"/>
        </w:rPr>
        <w:lastRenderedPageBreak/>
        <w:t>Realizácia projektov</w:t>
      </w:r>
      <w:bookmarkEnd w:id="436"/>
      <w:bookmarkEnd w:id="437"/>
      <w:bookmarkEnd w:id="438"/>
    </w:p>
    <w:p w14:paraId="38359EA5" w14:textId="77777777" w:rsidR="00AE5A8F" w:rsidRPr="0073389C" w:rsidRDefault="00AE5A8F" w:rsidP="009F56AB">
      <w:pPr>
        <w:pStyle w:val="Nadpis2"/>
        <w:spacing w:line="288" w:lineRule="auto"/>
        <w:rPr>
          <w:lang w:val="sk-SK"/>
        </w:rPr>
      </w:pPr>
      <w:bookmarkStart w:id="439" w:name="_Toc410907849"/>
      <w:bookmarkStart w:id="440" w:name="_Toc440372860"/>
      <w:bookmarkStart w:id="441" w:name="_Toc74740404"/>
      <w:r w:rsidRPr="0073389C">
        <w:rPr>
          <w:lang w:val="sk-SK"/>
        </w:rPr>
        <w:t>Všeobecné informácie k realizácii projektov</w:t>
      </w:r>
      <w:bookmarkEnd w:id="439"/>
      <w:bookmarkEnd w:id="440"/>
      <w:bookmarkEnd w:id="441"/>
      <w:r w:rsidRPr="0073389C">
        <w:rPr>
          <w:lang w:val="sk-SK"/>
        </w:rPr>
        <w:t xml:space="preserve"> </w:t>
      </w:r>
    </w:p>
    <w:p w14:paraId="7C14004C" w14:textId="77777777" w:rsidR="00AE5A8F" w:rsidRPr="0073389C" w:rsidRDefault="00AE5A8F" w:rsidP="007B5322">
      <w:pPr>
        <w:pStyle w:val="Nadpis3"/>
        <w:spacing w:line="288" w:lineRule="auto"/>
        <w:ind w:left="567" w:firstLine="0"/>
        <w:rPr>
          <w:lang w:val="sk-SK"/>
        </w:rPr>
      </w:pPr>
      <w:bookmarkStart w:id="442" w:name="_Toc410907850"/>
      <w:bookmarkStart w:id="443" w:name="_Toc440372861"/>
      <w:bookmarkStart w:id="444" w:name="_Toc74740405"/>
      <w:r w:rsidRPr="0073389C">
        <w:rPr>
          <w:lang w:val="sk-SK"/>
        </w:rPr>
        <w:t>Všeobecné informácie</w:t>
      </w:r>
      <w:bookmarkEnd w:id="442"/>
      <w:bookmarkEnd w:id="443"/>
      <w:bookmarkEnd w:id="444"/>
      <w:r w:rsidRPr="0073389C">
        <w:rPr>
          <w:lang w:val="sk-SK"/>
        </w:rPr>
        <w:t xml:space="preserve"> </w:t>
      </w:r>
    </w:p>
    <w:p w14:paraId="265C5414" w14:textId="77777777"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r w:rsidR="009D6587">
        <w:rPr>
          <w:rFonts w:cs="Arial"/>
          <w:szCs w:val="19"/>
          <w:lang w:val="sk-SK"/>
        </w:rPr>
        <w:t>Žo</w:t>
      </w:r>
      <w:r w:rsidRPr="0073389C">
        <w:rPr>
          <w:rFonts w:cs="Arial"/>
          <w:szCs w:val="19"/>
          <w:lang w:val="sk-SK"/>
        </w:rPr>
        <w:t xml:space="preserve">NFP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w:t>
      </w:r>
      <w:r w:rsidR="007A0459">
        <w:rPr>
          <w:rFonts w:cs="Arial"/>
          <w:szCs w:val="19"/>
          <w:lang w:val="sk-SK"/>
        </w:rPr>
        <w:t>, resp. následného monitorovania projektu</w:t>
      </w:r>
      <w:r w:rsidRPr="0073389C">
        <w:rPr>
          <w:rFonts w:cs="Arial"/>
          <w:szCs w:val="19"/>
          <w:lang w:val="sk-SK"/>
        </w:rPr>
        <w:t xml:space="preserve">.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14:paraId="3F124F78" w14:textId="77777777" w:rsidR="00436CEA" w:rsidRPr="0073389C" w:rsidRDefault="00436CEA" w:rsidP="007B5322">
      <w:pPr>
        <w:pStyle w:val="BodyText1"/>
        <w:spacing w:before="120" w:after="120" w:line="288" w:lineRule="auto"/>
        <w:jc w:val="both"/>
        <w:rPr>
          <w:rFonts w:cs="Arial"/>
          <w:szCs w:val="19"/>
          <w:lang w:val="sk-SK"/>
        </w:rPr>
      </w:pPr>
      <w:r w:rsidRPr="00436CEA">
        <w:rPr>
          <w:rFonts w:cs="Arial"/>
          <w:b/>
          <w:szCs w:val="19"/>
          <w:lang w:val="sk-SK"/>
        </w:rPr>
        <w:t>Dôležité upozornenie</w:t>
      </w:r>
      <w:r>
        <w:rPr>
          <w:rFonts w:cs="Arial"/>
          <w:szCs w:val="19"/>
          <w:lang w:val="sk-SK"/>
        </w:rPr>
        <w:t>:</w:t>
      </w:r>
      <w:r>
        <w:t xml:space="preserve">  </w:t>
      </w:r>
      <w:r>
        <w:rPr>
          <w:lang w:val="sk-SK"/>
        </w:rPr>
        <w:t xml:space="preserve">V prípade projektov </w:t>
      </w:r>
      <w:r w:rsidR="00C05C51" w:rsidRPr="00C05C51">
        <w:rPr>
          <w:lang w:val="sk-SK"/>
        </w:rPr>
        <w:t xml:space="preserve">implementovaných  v  režime  zjednodušeného vykazovania  výdavkov </w:t>
      </w:r>
      <w:r>
        <w:rPr>
          <w:lang w:val="sk-SK"/>
        </w:rPr>
        <w:t xml:space="preserve">so stanovenou paušálnou sadzbou </w:t>
      </w:r>
      <w:r w:rsidRPr="00EA330D">
        <w:rPr>
          <w:lang w:val="sk-SK"/>
        </w:rPr>
        <w:t xml:space="preserve"> </w:t>
      </w:r>
      <w:r w:rsidR="00FA09D2">
        <w:rPr>
          <w:lang w:val="sk-SK"/>
        </w:rPr>
        <w:t>sa pojm</w:t>
      </w:r>
      <w:r w:rsidR="00846ECE">
        <w:rPr>
          <w:lang w:val="sk-SK"/>
        </w:rPr>
        <w:t>y</w:t>
      </w:r>
      <w:r>
        <w:rPr>
          <w:lang w:val="sk-SK"/>
        </w:rPr>
        <w:t xml:space="preserve"> </w:t>
      </w:r>
      <w:r w:rsidR="00FA09D2">
        <w:rPr>
          <w:lang w:val="sk-SK"/>
        </w:rPr>
        <w:t xml:space="preserve">podľa Zmluvy o poskytnutí NFP </w:t>
      </w:r>
      <w:r w:rsidR="00846ECE">
        <w:rPr>
          <w:lang w:val="sk-SK"/>
        </w:rPr>
        <w:t xml:space="preserve">- </w:t>
      </w:r>
      <w:r>
        <w:rPr>
          <w:lang w:val="sk-SK"/>
        </w:rPr>
        <w:t>Realizácia projektu</w:t>
      </w:r>
      <w:r w:rsidR="00846ECE">
        <w:rPr>
          <w:lang w:val="sk-SK"/>
        </w:rPr>
        <w:t xml:space="preserve"> (Realizácia</w:t>
      </w:r>
      <w:r w:rsidR="00846ECE" w:rsidRPr="00EA330D">
        <w:rPr>
          <w:lang w:val="sk-SK"/>
        </w:rPr>
        <w:t xml:space="preserve"> aktivít projektu</w:t>
      </w:r>
      <w:r w:rsidR="00846ECE">
        <w:rPr>
          <w:lang w:val="sk-SK"/>
        </w:rPr>
        <w:t xml:space="preserve">) </w:t>
      </w:r>
      <w:r w:rsidR="00504718">
        <w:rPr>
          <w:lang w:val="sk-SK"/>
        </w:rPr>
        <w:t>a</w:t>
      </w:r>
      <w:r w:rsidR="00FA09D2">
        <w:rPr>
          <w:lang w:val="sk-SK"/>
        </w:rPr>
        <w:t xml:space="preserve"> </w:t>
      </w:r>
      <w:r>
        <w:rPr>
          <w:lang w:val="sk-SK"/>
        </w:rPr>
        <w:t>R</w:t>
      </w:r>
      <w:r w:rsidRPr="00EA330D">
        <w:rPr>
          <w:lang w:val="sk-SK"/>
        </w:rPr>
        <w:t>ealizácii hlavných aktivít projektu</w:t>
      </w:r>
      <w:r w:rsidR="00504718">
        <w:rPr>
          <w:lang w:val="sk-SK"/>
        </w:rPr>
        <w:t xml:space="preserve"> vecne rovnajú</w:t>
      </w:r>
      <w:r>
        <w:rPr>
          <w:lang w:val="sk-SK"/>
        </w:rPr>
        <w:t xml:space="preserve">, čo </w:t>
      </w:r>
      <w:r w:rsidR="00FA09D2">
        <w:rPr>
          <w:lang w:val="sk-SK"/>
        </w:rPr>
        <w:t>znamená, že</w:t>
      </w:r>
      <w:r>
        <w:rPr>
          <w:lang w:val="sk-SK"/>
        </w:rPr>
        <w:t xml:space="preserve"> dátum </w:t>
      </w:r>
      <w:r w:rsidR="005755D7" w:rsidRPr="005755D7">
        <w:rPr>
          <w:lang w:val="sk-SK"/>
        </w:rPr>
        <w:t>určujúci začiatok Realizácie hlavných aktivít projektu sa rovná začatiu Realizácie aktivít projektu</w:t>
      </w:r>
      <w:r w:rsidR="005755D7">
        <w:rPr>
          <w:rStyle w:val="Odkaznapoznmkupodiarou"/>
          <w:lang w:val="sk-SK"/>
        </w:rPr>
        <w:footnoteReference w:id="6"/>
      </w:r>
      <w:r w:rsidR="005755D7" w:rsidRPr="005755D7">
        <w:rPr>
          <w:lang w:val="sk-SK"/>
        </w:rPr>
        <w:t xml:space="preserve"> </w:t>
      </w:r>
      <w:r w:rsidR="005755D7">
        <w:rPr>
          <w:lang w:val="sk-SK"/>
        </w:rPr>
        <w:t xml:space="preserve">a dátum </w:t>
      </w:r>
      <w:r>
        <w:rPr>
          <w:lang w:val="sk-SK"/>
        </w:rPr>
        <w:t>ukončenia Realizácie hlavných aktivít projektu s</w:t>
      </w:r>
      <w:r w:rsidR="00FA09D2">
        <w:rPr>
          <w:lang w:val="sk-SK"/>
        </w:rPr>
        <w:t xml:space="preserve">a rovná ukončeniu </w:t>
      </w:r>
      <w:r w:rsidR="00846ECE">
        <w:rPr>
          <w:lang w:val="sk-SK"/>
        </w:rPr>
        <w:t>Realizáci</w:t>
      </w:r>
      <w:r w:rsidR="00DF7500">
        <w:rPr>
          <w:lang w:val="sk-SK"/>
        </w:rPr>
        <w:t>e</w:t>
      </w:r>
      <w:r w:rsidR="00846ECE">
        <w:rPr>
          <w:lang w:val="sk-SK"/>
        </w:rPr>
        <w:t xml:space="preserve"> projektu (Realizáci</w:t>
      </w:r>
      <w:r w:rsidR="00DF7500">
        <w:rPr>
          <w:lang w:val="sk-SK"/>
        </w:rPr>
        <w:t>e</w:t>
      </w:r>
      <w:r w:rsidR="00846ECE" w:rsidRPr="00EA330D">
        <w:rPr>
          <w:lang w:val="sk-SK"/>
        </w:rPr>
        <w:t xml:space="preserve"> aktivít projektu</w:t>
      </w:r>
      <w:r w:rsidR="00846ECE" w:rsidRPr="00EB2E87">
        <w:rPr>
          <w:lang w:val="sk-SK"/>
        </w:rPr>
        <w:t>)</w:t>
      </w:r>
      <w:r w:rsidR="00FA09D2" w:rsidRPr="00EB2E87">
        <w:rPr>
          <w:lang w:val="sk-SK"/>
        </w:rPr>
        <w:t>.</w:t>
      </w:r>
      <w:r w:rsidR="00EB2E87" w:rsidRPr="00EB2E87">
        <w:rPr>
          <w:color w:val="1F497D"/>
          <w:lang w:val="sk-SK"/>
        </w:rPr>
        <w:t xml:space="preserve"> </w:t>
      </w:r>
      <w:r w:rsidR="00EB2E87" w:rsidRPr="00FE6967">
        <w:rPr>
          <w:lang w:val="sk-SK"/>
        </w:rPr>
        <w:t>V tomto  prípade vo vzťahu k Hláseniu o </w:t>
      </w:r>
      <w:r w:rsidR="002E4E65" w:rsidRPr="00FE6967">
        <w:rPr>
          <w:lang w:val="sk-SK"/>
        </w:rPr>
        <w:t xml:space="preserve"> realizácii</w:t>
      </w:r>
      <w:r w:rsidR="00EB2E87" w:rsidRPr="00FE6967">
        <w:rPr>
          <w:lang w:val="sk-SK"/>
        </w:rPr>
        <w:t xml:space="preserve"> aktivít projektu (časť 2.1.2) môže začiatok</w:t>
      </w:r>
      <w:r w:rsidR="002E4E65" w:rsidRPr="00FE6967">
        <w:rPr>
          <w:lang w:val="sk-SK"/>
        </w:rPr>
        <w:t>/ukončenie</w:t>
      </w:r>
      <w:r w:rsidR="00EB2E87" w:rsidRPr="00FE6967">
        <w:rPr>
          <w:lang w:val="sk-SK"/>
        </w:rPr>
        <w:t xml:space="preserve"> realizácie  úvodnej hlavnej aktivity, v ktorej sú definované  položky súvisiace s riadiacim/ administratívnym personálom, určiť  aj akákoľvek relevantná činnosť takéhoto  personálu vo vecnej väzbe na realizáciu odbornej časti hlavnej aktivity projektu</w:t>
      </w:r>
      <w:r w:rsidR="00C17698" w:rsidRPr="00FE6967">
        <w:rPr>
          <w:lang w:val="sk-SK"/>
        </w:rPr>
        <w:t xml:space="preserve"> resp. činnosti spojené s Finančným ukončením projektu.</w:t>
      </w:r>
      <w:r w:rsidR="00FA09D2">
        <w:rPr>
          <w:lang w:val="sk-SK"/>
        </w:rPr>
        <w:t xml:space="preserve"> Táto skutočnosť má vplyv </w:t>
      </w:r>
      <w:r w:rsidR="00C17698">
        <w:rPr>
          <w:lang w:val="sk-SK"/>
        </w:rPr>
        <w:t xml:space="preserve">aj </w:t>
      </w:r>
      <w:r w:rsidR="00FA09D2">
        <w:rPr>
          <w:lang w:val="sk-SK"/>
        </w:rPr>
        <w:t xml:space="preserve">na </w:t>
      </w:r>
      <w:r w:rsidR="003A5FDB">
        <w:rPr>
          <w:lang w:val="sk-SK"/>
        </w:rPr>
        <w:t xml:space="preserve">zmluvnú </w:t>
      </w:r>
      <w:r w:rsidR="00FA09D2">
        <w:rPr>
          <w:lang w:val="sk-SK"/>
        </w:rPr>
        <w:t xml:space="preserve">povinnosť prijímateľa </w:t>
      </w:r>
      <w:r w:rsidR="00C05C51">
        <w:rPr>
          <w:lang w:val="sk-SK"/>
        </w:rPr>
        <w:t>zrealizovať všetky aktivity projektu</w:t>
      </w:r>
      <w:r w:rsidR="00FA09D2">
        <w:rPr>
          <w:lang w:val="sk-SK"/>
        </w:rPr>
        <w:t xml:space="preserve"> do 3 mesiacov od ukončenia Realizácie hlavných aktivít projektu</w:t>
      </w:r>
      <w:r w:rsidR="00A91B33">
        <w:rPr>
          <w:lang w:val="sk-SK"/>
        </w:rPr>
        <w:t>, preto žiadateľovi odporúčame naplánovať realizáciu hlavn</w:t>
      </w:r>
      <w:r w:rsidR="000A7909">
        <w:rPr>
          <w:lang w:val="sk-SK"/>
        </w:rPr>
        <w:t>ých</w:t>
      </w:r>
      <w:r w:rsidR="00A91B33">
        <w:rPr>
          <w:lang w:val="sk-SK"/>
        </w:rPr>
        <w:t xml:space="preserve"> aktiv</w:t>
      </w:r>
      <w:r w:rsidR="000A7909">
        <w:rPr>
          <w:lang w:val="sk-SK"/>
        </w:rPr>
        <w:t>ít</w:t>
      </w:r>
      <w:r w:rsidR="00A91B33">
        <w:rPr>
          <w:lang w:val="sk-SK"/>
        </w:rPr>
        <w:t xml:space="preserve"> tak, aby pred </w:t>
      </w:r>
      <w:r w:rsidR="000A7909">
        <w:rPr>
          <w:lang w:val="sk-SK"/>
        </w:rPr>
        <w:t>ich</w:t>
      </w:r>
      <w:r w:rsidR="00A91B33">
        <w:rPr>
          <w:lang w:val="sk-SK"/>
        </w:rPr>
        <w:t xml:space="preserve"> ukončením zrealizoval všetky podporné a  administratívne aktivity, vrátane predloženia záverečnej ŽoP</w:t>
      </w:r>
      <w:r w:rsidR="000A7909">
        <w:rPr>
          <w:lang w:val="sk-SK"/>
        </w:rPr>
        <w:t>.</w:t>
      </w:r>
      <w:r w:rsidR="00846ECE">
        <w:rPr>
          <w:lang w:val="sk-SK"/>
        </w:rPr>
        <w:t xml:space="preserve"> </w:t>
      </w:r>
    </w:p>
    <w:p w14:paraId="3C7F7E05" w14:textId="77777777"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007E1D00">
        <w:rPr>
          <w:rFonts w:cs="Arial"/>
          <w:szCs w:val="19"/>
          <w:lang w:val="sk-SK"/>
        </w:rPr>
        <w:t xml:space="preserve"> </w:t>
      </w:r>
      <w:r w:rsidR="00E0774C">
        <w:rPr>
          <w:rStyle w:val="Hypertextovprepojenie"/>
          <w:rFonts w:cs="Arial"/>
          <w:szCs w:val="19"/>
          <w:lang w:val="sk-SK"/>
        </w:rPr>
        <w:t>www.reformuj.sk</w:t>
      </w:r>
      <w:r w:rsidR="00EC0303" w:rsidRPr="0073389C">
        <w:rPr>
          <w:rFonts w:cs="Arial"/>
          <w:szCs w:val="19"/>
          <w:lang w:val="sk-SK"/>
        </w:rPr>
        <w:t xml:space="preserve"> </w:t>
      </w:r>
      <w:r w:rsidR="00E84AF1" w:rsidRPr="0073389C">
        <w:rPr>
          <w:rFonts w:cs="Arial"/>
          <w:szCs w:val="19"/>
          <w:lang w:val="sk-SK"/>
        </w:rPr>
        <w:t>.</w:t>
      </w:r>
    </w:p>
    <w:p w14:paraId="02124DFA" w14:textId="77777777" w:rsidR="000B448F" w:rsidRPr="0073389C" w:rsidRDefault="000B448F" w:rsidP="000B448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Pr="00140CE3">
        <w:t xml:space="preserve">V prípade, že niektoré ustanovenia  zmluvy o NFP sa z podstaty projektu alebo spôsobu jeho realizácie nedajú aplikovať, potom sa zmluva v konkrétnom odseku </w:t>
      </w:r>
      <w:r w:rsidRPr="00140CE3">
        <w:rPr>
          <w:b/>
        </w:rPr>
        <w:t>neuplatňuje</w:t>
      </w:r>
      <w:r w:rsidRPr="00140CE3">
        <w:t xml:space="preserve"> a text ustanovenia môže byť v zmluve o NFP nahradený výrazom „neuplatňuje sa“ alebo jeho vhodným ekvivalentom.</w:t>
      </w:r>
    </w:p>
    <w:p w14:paraId="1346203A" w14:textId="77777777" w:rsidR="00D218EA" w:rsidRPr="0073389C" w:rsidRDefault="00D218EA" w:rsidP="007B5322">
      <w:pPr>
        <w:pStyle w:val="BodyText1"/>
        <w:spacing w:before="120" w:after="120" w:line="288" w:lineRule="auto"/>
        <w:jc w:val="both"/>
        <w:rPr>
          <w:rFonts w:cs="Arial"/>
          <w:szCs w:val="19"/>
          <w:lang w:val="sk-SK"/>
        </w:rPr>
      </w:pPr>
    </w:p>
    <w:p w14:paraId="044F1197" w14:textId="77777777" w:rsidR="00141B59" w:rsidRDefault="00AE5A8F" w:rsidP="00735615">
      <w:pPr>
        <w:spacing w:before="120" w:after="120"/>
        <w:rPr>
          <w:rFonts w:cs="Arial"/>
          <w:szCs w:val="19"/>
        </w:rPr>
      </w:pPr>
      <w:r w:rsidRPr="00141B59">
        <w:rPr>
          <w:rFonts w:cs="Arial"/>
          <w:szCs w:val="19"/>
        </w:rPr>
        <w:t xml:space="preserve">Počas realizácie projektu je prijímateľ povinný používať formuláre, ktoré </w:t>
      </w:r>
      <w:r w:rsidR="00660B38" w:rsidRPr="00BB649C">
        <w:rPr>
          <w:rFonts w:cs="Arial"/>
          <w:szCs w:val="19"/>
        </w:rPr>
        <w:t xml:space="preserve">generuje ITMS2014+, alebo </w:t>
      </w:r>
      <w:r w:rsidRPr="00BB649C">
        <w:rPr>
          <w:rFonts w:cs="Arial"/>
          <w:szCs w:val="19"/>
        </w:rPr>
        <w:t xml:space="preserve">sú </w:t>
      </w:r>
      <w:r w:rsidR="00660B38" w:rsidRPr="00BB649C">
        <w:rPr>
          <w:rFonts w:cs="Arial"/>
          <w:szCs w:val="19"/>
        </w:rPr>
        <w:t xml:space="preserve">uvedené </w:t>
      </w:r>
      <w:r w:rsidRPr="00BB649C">
        <w:rPr>
          <w:rFonts w:cs="Arial"/>
          <w:szCs w:val="19"/>
        </w:rPr>
        <w:t>v</w:t>
      </w:r>
      <w:r w:rsidR="00660B38" w:rsidRPr="00BB649C">
        <w:rPr>
          <w:rFonts w:cs="Arial"/>
          <w:szCs w:val="19"/>
        </w:rPr>
        <w:t xml:space="preserve"> rámci </w:t>
      </w:r>
      <w:r w:rsidRPr="00BB649C">
        <w:rPr>
          <w:rFonts w:cs="Arial"/>
          <w:szCs w:val="19"/>
        </w:rPr>
        <w:t>príloh</w:t>
      </w:r>
      <w:r w:rsidR="00660B38" w:rsidRPr="00BB649C">
        <w:rPr>
          <w:rFonts w:cs="Arial"/>
          <w:szCs w:val="19"/>
        </w:rPr>
        <w:t xml:space="preserve"> tejto </w:t>
      </w:r>
      <w:r w:rsidR="00E55ACE" w:rsidRPr="00BB649C">
        <w:rPr>
          <w:rFonts w:cs="Arial"/>
          <w:szCs w:val="19"/>
        </w:rPr>
        <w:t>príruč</w:t>
      </w:r>
      <w:r w:rsidR="00E55ACE" w:rsidRPr="00783902">
        <w:rPr>
          <w:rFonts w:cs="Arial"/>
          <w:szCs w:val="19"/>
        </w:rPr>
        <w:t>ky</w:t>
      </w:r>
      <w:r w:rsidR="00660B38" w:rsidRPr="00783902">
        <w:rPr>
          <w:rFonts w:cs="Arial"/>
          <w:szCs w:val="19"/>
        </w:rPr>
        <w:t>.</w:t>
      </w:r>
      <w:r w:rsidRPr="00783902">
        <w:rPr>
          <w:rFonts w:cs="Arial"/>
          <w:szCs w:val="19"/>
        </w:rPr>
        <w:t xml:space="preserve"> </w:t>
      </w:r>
    </w:p>
    <w:p w14:paraId="68628108" w14:textId="77777777" w:rsidR="00656554" w:rsidRDefault="00141B59" w:rsidP="00735615">
      <w:pPr>
        <w:spacing w:before="120" w:after="120"/>
        <w:jc w:val="both"/>
        <w:rPr>
          <w:rFonts w:cs="Arial"/>
          <w:szCs w:val="19"/>
          <w:highlight w:val="green"/>
        </w:rPr>
      </w:pPr>
      <w:r w:rsidRPr="00735615">
        <w:rPr>
          <w:rFonts w:cs="Arial"/>
          <w:szCs w:val="19"/>
          <w:highlight w:val="green"/>
        </w:rPr>
        <w:t>Spôsob  elektronického prihlásenia sa do systému ITMS2014+ a spôsob využívania funkcionality elektronického podania formulárov prostredníctvom systému ITMS2014+ upravuje Usmernenie CKO č. 6., z ktorého vyberáme:</w:t>
      </w:r>
    </w:p>
    <w:p w14:paraId="25FCEC12" w14:textId="77777777" w:rsidR="00141B59" w:rsidRPr="00735615" w:rsidRDefault="00141B59" w:rsidP="00735615">
      <w:pPr>
        <w:spacing w:before="120" w:after="120"/>
        <w:jc w:val="both"/>
        <w:rPr>
          <w:highlight w:val="green"/>
        </w:rPr>
      </w:pPr>
      <w:r w:rsidRPr="00735615">
        <w:rPr>
          <w:rFonts w:cs="Arial"/>
          <w:szCs w:val="19"/>
          <w:highlight w:val="green"/>
        </w:rPr>
        <w:lastRenderedPageBreak/>
        <w:t xml:space="preserve"> </w:t>
      </w:r>
      <w:r w:rsidRPr="00735615">
        <w:rPr>
          <w:rFonts w:cs="Arial"/>
          <w:szCs w:val="19"/>
          <w:highlight w:val="green"/>
        </w:rPr>
        <w:br/>
      </w:r>
      <w:r w:rsidRPr="00735615">
        <w:rPr>
          <w:b/>
          <w:bCs/>
          <w:highlight w:val="green"/>
        </w:rPr>
        <w:t xml:space="preserve">Odoslanie formulára </w:t>
      </w:r>
      <w:r w:rsidRPr="00735615">
        <w:rPr>
          <w:bCs/>
          <w:highlight w:val="green"/>
        </w:rPr>
        <w:t>predstavuje okamžité odoslanie dát z verejnej časti systému ITMS2014+ (od prijímateľa NFP) na neverejnú časť systému ITMS2014+ príslušnému riadiacemu orgánu resp. sprostredkovateľskému orgánu (ďalej aj RO/SO).</w:t>
      </w:r>
    </w:p>
    <w:p w14:paraId="72F9320C" w14:textId="19B4B748" w:rsidR="00141B59" w:rsidRPr="00735615" w:rsidRDefault="00141B59" w:rsidP="007B5322">
      <w:pPr>
        <w:pStyle w:val="BodyText1"/>
        <w:spacing w:before="120" w:after="120" w:line="288" w:lineRule="auto"/>
        <w:jc w:val="both"/>
        <w:rPr>
          <w:bCs/>
          <w:lang w:val="sk-SK"/>
        </w:rPr>
      </w:pPr>
      <w:r w:rsidRPr="00735615">
        <w:rPr>
          <w:b/>
          <w:bCs/>
          <w:highlight w:val="green"/>
          <w:lang w:val="sk-SK"/>
        </w:rPr>
        <w:t>Podanie formulára</w:t>
      </w:r>
      <w:r w:rsidR="001939D3">
        <w:rPr>
          <w:rStyle w:val="Odkaznapoznmkupodiarou"/>
          <w:b/>
          <w:bCs/>
          <w:highlight w:val="green"/>
          <w:lang w:val="sk-SK"/>
        </w:rPr>
        <w:footnoteReference w:id="7"/>
      </w:r>
      <w:r w:rsidRPr="00735615">
        <w:rPr>
          <w:b/>
          <w:bCs/>
          <w:highlight w:val="green"/>
          <w:lang w:val="sk-SK"/>
        </w:rPr>
        <w:t xml:space="preserve"> </w:t>
      </w:r>
      <w:r w:rsidRPr="00735615">
        <w:rPr>
          <w:bCs/>
          <w:highlight w:val="green"/>
          <w:lang w:val="sk-SK"/>
        </w:rPr>
        <w:t xml:space="preserve">predstavuje formálne </w:t>
      </w:r>
      <w:ins w:id="445" w:author="Milan Matovič" w:date="2021-05-31T14:07:00Z">
        <w:r w:rsidR="007A55FD">
          <w:rPr>
            <w:bCs/>
            <w:highlight w:val="green"/>
            <w:lang w:val="sk-SK"/>
          </w:rPr>
          <w:t xml:space="preserve">autorizované </w:t>
        </w:r>
      </w:ins>
      <w:r w:rsidRPr="00735615">
        <w:rPr>
          <w:bCs/>
          <w:highlight w:val="green"/>
          <w:lang w:val="sk-SK"/>
        </w:rPr>
        <w:t xml:space="preserve">predloženie/odoslanie formulára RO/SO </w:t>
      </w:r>
      <w:ins w:id="446" w:author="Milan Matovič" w:date="2021-05-31T14:07:00Z">
        <w:r w:rsidR="007A55FD">
          <w:rPr>
            <w:bCs/>
            <w:highlight w:val="green"/>
            <w:lang w:val="sk-SK"/>
          </w:rPr>
          <w:t xml:space="preserve">v </w:t>
        </w:r>
      </w:ins>
      <w:ins w:id="447" w:author="Milan Matovič" w:date="2021-05-31T14:06:00Z">
        <w:r w:rsidR="007A55FD" w:rsidRPr="00735615">
          <w:rPr>
            <w:bCs/>
            <w:highlight w:val="green"/>
            <w:lang w:val="sk-SK"/>
          </w:rPr>
          <w:t xml:space="preserve">elektronickej </w:t>
        </w:r>
      </w:ins>
      <w:ins w:id="448" w:author="Milan Matovič" w:date="2021-05-31T14:08:00Z">
        <w:r w:rsidR="007A55FD">
          <w:rPr>
            <w:bCs/>
            <w:highlight w:val="green"/>
            <w:lang w:val="sk-SK"/>
          </w:rPr>
          <w:t>podobe</w:t>
        </w:r>
      </w:ins>
      <w:ins w:id="449" w:author="Milan Matovič" w:date="2021-05-31T14:06:00Z">
        <w:r w:rsidR="007A55FD" w:rsidRPr="00735615">
          <w:rPr>
            <w:bCs/>
            <w:highlight w:val="green"/>
            <w:lang w:val="sk-SK"/>
          </w:rPr>
          <w:t xml:space="preserve"> (prostredníctvom</w:t>
        </w:r>
        <w:r w:rsidR="007A55FD">
          <w:rPr>
            <w:bCs/>
            <w:highlight w:val="green"/>
            <w:lang w:val="sk-SK"/>
          </w:rPr>
          <w:t xml:space="preserve"> Ústredného </w:t>
        </w:r>
        <w:r w:rsidR="007A55FD" w:rsidRPr="00735615">
          <w:rPr>
            <w:bCs/>
            <w:highlight w:val="green"/>
            <w:lang w:val="sk-SK"/>
          </w:rPr>
          <w:t xml:space="preserve">portálu </w:t>
        </w:r>
        <w:r w:rsidR="007A55FD">
          <w:rPr>
            <w:bCs/>
            <w:highlight w:val="green"/>
            <w:lang w:val="sk-SK"/>
          </w:rPr>
          <w:t xml:space="preserve">verejnej správy ďalej len „portál </w:t>
        </w:r>
        <w:r w:rsidR="007A55FD" w:rsidRPr="00735615">
          <w:rPr>
            <w:bCs/>
            <w:highlight w:val="green"/>
            <w:lang w:val="sk-SK"/>
          </w:rPr>
          <w:t>slovensko.sk</w:t>
        </w:r>
        <w:r w:rsidR="007A55FD">
          <w:rPr>
            <w:bCs/>
            <w:highlight w:val="green"/>
            <w:lang w:val="sk-SK"/>
          </w:rPr>
          <w:t>“</w:t>
        </w:r>
        <w:r w:rsidR="007A55FD" w:rsidRPr="00735615">
          <w:rPr>
            <w:bCs/>
            <w:highlight w:val="green"/>
            <w:lang w:val="sk-SK"/>
          </w:rPr>
          <w:t>).</w:t>
        </w:r>
      </w:ins>
      <w:ins w:id="450" w:author="Milan Matovič" w:date="2021-05-31T14:08:00Z">
        <w:r w:rsidR="007A55FD">
          <w:rPr>
            <w:bCs/>
            <w:highlight w:val="green"/>
            <w:lang w:val="sk-SK"/>
          </w:rPr>
          <w:t xml:space="preserve"> alebo </w:t>
        </w:r>
      </w:ins>
      <w:r w:rsidRPr="00735615">
        <w:rPr>
          <w:bCs/>
          <w:highlight w:val="green"/>
          <w:lang w:val="sk-SK"/>
        </w:rPr>
        <w:t xml:space="preserve">v listinnej </w:t>
      </w:r>
      <w:ins w:id="451" w:author="Milan Matovič" w:date="2021-05-31T14:08:00Z">
        <w:r w:rsidR="007A55FD">
          <w:rPr>
            <w:bCs/>
            <w:highlight w:val="green"/>
            <w:lang w:val="sk-SK"/>
          </w:rPr>
          <w:t>podobe.</w:t>
        </w:r>
      </w:ins>
      <w:del w:id="452" w:author="Milan Matovič" w:date="2021-05-31T14:08:00Z">
        <w:r w:rsidRPr="00735615" w:rsidDel="007A55FD">
          <w:rPr>
            <w:bCs/>
            <w:highlight w:val="green"/>
            <w:lang w:val="sk-SK"/>
          </w:rPr>
          <w:delText>alebo elektronickej forme (prostredníctvom</w:delText>
        </w:r>
        <w:r w:rsidR="001939D3" w:rsidDel="007A55FD">
          <w:rPr>
            <w:bCs/>
            <w:highlight w:val="green"/>
            <w:lang w:val="sk-SK"/>
          </w:rPr>
          <w:delText xml:space="preserve"> Ústredného </w:delText>
        </w:r>
        <w:r w:rsidRPr="00735615" w:rsidDel="007A55FD">
          <w:rPr>
            <w:bCs/>
            <w:highlight w:val="green"/>
            <w:lang w:val="sk-SK"/>
          </w:rPr>
          <w:delText xml:space="preserve">portálu </w:delText>
        </w:r>
        <w:r w:rsidR="001939D3" w:rsidDel="007A55FD">
          <w:rPr>
            <w:bCs/>
            <w:highlight w:val="green"/>
            <w:lang w:val="sk-SK"/>
          </w:rPr>
          <w:delText xml:space="preserve">verejnej správy ďalej len „portál </w:delText>
        </w:r>
        <w:r w:rsidRPr="00735615" w:rsidDel="007A55FD">
          <w:rPr>
            <w:bCs/>
            <w:highlight w:val="green"/>
            <w:lang w:val="sk-SK"/>
          </w:rPr>
          <w:delText>slovensko.sk</w:delText>
        </w:r>
        <w:r w:rsidR="001939D3" w:rsidDel="007A55FD">
          <w:rPr>
            <w:bCs/>
            <w:highlight w:val="green"/>
            <w:lang w:val="sk-SK"/>
          </w:rPr>
          <w:delText>“</w:delText>
        </w:r>
        <w:r w:rsidRPr="00735615" w:rsidDel="007A55FD">
          <w:rPr>
            <w:bCs/>
            <w:highlight w:val="green"/>
            <w:lang w:val="sk-SK"/>
          </w:rPr>
          <w:delText>).</w:delText>
        </w:r>
      </w:del>
    </w:p>
    <w:p w14:paraId="5D01E973" w14:textId="77777777" w:rsidR="00656554" w:rsidRDefault="00141B59" w:rsidP="00735615">
      <w:pPr>
        <w:pStyle w:val="BodyText1"/>
        <w:spacing w:line="288" w:lineRule="auto"/>
        <w:jc w:val="both"/>
        <w:rPr>
          <w:lang w:val="sk-SK"/>
        </w:rPr>
      </w:pPr>
      <w:r w:rsidRPr="00735615">
        <w:rPr>
          <w:lang w:val="sk-SK"/>
        </w:rPr>
        <w:t>RO pre OP EVS pri podaní formulára v elektr</w:t>
      </w:r>
      <w:r w:rsidR="001939D3" w:rsidRPr="00BB649C">
        <w:rPr>
          <w:lang w:val="sk-SK"/>
        </w:rPr>
        <w:t>onickej podobe prostredníctvom portálu</w:t>
      </w:r>
      <w:r w:rsidR="001939D3">
        <w:rPr>
          <w:lang w:val="sk-SK"/>
        </w:rPr>
        <w:t xml:space="preserve"> s</w:t>
      </w:r>
      <w:r w:rsidRPr="00735615">
        <w:rPr>
          <w:lang w:val="sk-SK"/>
        </w:rPr>
        <w:t>lovensko.sk  vyžaduje v súlade s  Usmernením CKO č.6  elektronické podpísanie formulárov kvalifikovaným elektronickým podpisom (KEP).</w:t>
      </w:r>
    </w:p>
    <w:p w14:paraId="2D65BA9E" w14:textId="77777777" w:rsidR="00656554" w:rsidRDefault="00141B59" w:rsidP="00735615">
      <w:pPr>
        <w:pStyle w:val="BodyText1"/>
        <w:spacing w:line="288" w:lineRule="auto"/>
        <w:jc w:val="both"/>
        <w:rPr>
          <w:lang w:val="sk-SK"/>
        </w:rPr>
      </w:pPr>
      <w:r w:rsidRPr="00735615">
        <w:rPr>
          <w:lang w:val="sk-SK"/>
        </w:rPr>
        <w:t>Pri posudzovaní oprávnenosti podania</w:t>
      </w:r>
      <w:r w:rsidR="001939D3">
        <w:rPr>
          <w:lang w:val="sk-SK"/>
        </w:rPr>
        <w:t xml:space="preserve"> formulára</w:t>
      </w:r>
      <w:r w:rsidRPr="00735615">
        <w:rPr>
          <w:lang w:val="sk-SK"/>
        </w:rPr>
        <w:t xml:space="preserve"> RO pre OP EVS sa musí  uistiť, že KEP vyhotovený  s použitím </w:t>
      </w:r>
      <w:r w:rsidR="00656554">
        <w:rPr>
          <w:lang w:val="sk-SK"/>
        </w:rPr>
        <w:t>kvalifikovaného</w:t>
      </w:r>
      <w:r w:rsidRPr="00735615">
        <w:rPr>
          <w:lang w:val="sk-SK"/>
        </w:rPr>
        <w:t xml:space="preserve"> certifikátu obsahuje identifikátori zabezpečujúce spoľahlivú identifikáciu osoby Prijímateľa. Z uvedeného dôvodu odporúčame Prijímateľom používať </w:t>
      </w:r>
      <w:r w:rsidR="00656554">
        <w:rPr>
          <w:lang w:val="sk-SK"/>
        </w:rPr>
        <w:t>kvalifikovaný</w:t>
      </w:r>
      <w:r w:rsidRPr="00735615">
        <w:rPr>
          <w:lang w:val="sk-SK"/>
        </w:rPr>
        <w:t xml:space="preserve"> certifikát s identifikačným číslom osoby (IČO) ako jednoznačným identifikátorom Prijímateľa - orgánu verejnej moci, právnickej osoby, fyzickej osoby – podnikateľa.</w:t>
      </w:r>
    </w:p>
    <w:p w14:paraId="32B51112" w14:textId="77777777" w:rsidR="00141B59" w:rsidRPr="00BB649C" w:rsidRDefault="00141B59" w:rsidP="00735615">
      <w:pPr>
        <w:pStyle w:val="BodyText1"/>
        <w:spacing w:after="240" w:line="288" w:lineRule="auto"/>
        <w:jc w:val="both"/>
        <w:rPr>
          <w:rFonts w:cs="Arial"/>
          <w:szCs w:val="19"/>
          <w:lang w:val="sk-SK"/>
        </w:rPr>
      </w:pPr>
      <w:r w:rsidRPr="00735615">
        <w:rPr>
          <w:lang w:val="sk-SK"/>
        </w:rPr>
        <w:t xml:space="preserve">Pri použití </w:t>
      </w:r>
      <w:r w:rsidR="00656554">
        <w:rPr>
          <w:lang w:val="sk-SK"/>
        </w:rPr>
        <w:t>kvalifikovaného</w:t>
      </w:r>
      <w:r w:rsidRPr="00735615">
        <w:rPr>
          <w:lang w:val="sk-SK"/>
        </w:rPr>
        <w:t xml:space="preserve"> certifikátu fyzickej osoby - nepodnikateľa je potrebné zvážiť zo strany Prijímateľa, či RO pre OP EVS disponuje doplňujúcimi dokladmi resp. sú verejne dostupné údaje, ktoré spoja KEP fyzickej osoby - nepodnikateľa  identifikovaný menom, priezviskom a rodným číslom s osobou oprávnenou konať v mene Prijímateľa (štatutár, splnomocnenec). Takým dokladom, môže  byť napr.  úradné overenie vzorového podpisu štatutára Prijímateľa v listinnej podobe, ktoré obsahuje jeho rodné číslo, čím sa  vie RO pre OP EVS uistiť, že osoba, ktorá podpísala elektronické  podanie formulára KEP a má oprávnenie podpisovať formuláre v listinnej podobe, je jednou a tou istou osobou. Tento princíp sa uplatňuje aj v prípade elektronického podpísania formulárov fyzickou  osobou nepodnikateľom v postavení splnomocnenca Prijímateľa.</w:t>
      </w:r>
    </w:p>
    <w:p w14:paraId="675CB8ED" w14:textId="77777777" w:rsidR="00DC55DD" w:rsidRPr="0073389C" w:rsidRDefault="002D44E2" w:rsidP="00735615">
      <w:pPr>
        <w:pStyle w:val="BodyText1"/>
        <w:pBdr>
          <w:top w:val="single" w:sz="4" w:space="1" w:color="auto"/>
          <w:left w:val="single" w:sz="4" w:space="4" w:color="auto"/>
          <w:bottom w:val="single" w:sz="4" w:space="1" w:color="auto"/>
          <w:right w:val="single" w:sz="4" w:space="4" w:color="auto"/>
        </w:pBdr>
        <w:shd w:val="clear" w:color="auto" w:fill="92D400"/>
        <w:spacing w:before="120" w:after="24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14:paraId="6B2F50AF" w14:textId="77777777" w:rsidR="00AE5A8F" w:rsidRPr="0073389C" w:rsidRDefault="00AE5A8F" w:rsidP="007B5322">
      <w:pPr>
        <w:pStyle w:val="Nadpis3"/>
        <w:spacing w:line="288" w:lineRule="auto"/>
        <w:ind w:left="567" w:firstLine="0"/>
        <w:rPr>
          <w:lang w:val="sk-SK"/>
        </w:rPr>
      </w:pPr>
      <w:bookmarkStart w:id="453" w:name="_Toc410907851"/>
      <w:bookmarkStart w:id="454" w:name="_Toc440372862"/>
      <w:bookmarkStart w:id="455" w:name="_Toc74740406"/>
      <w:r w:rsidRPr="0073389C">
        <w:rPr>
          <w:lang w:val="sk-SK"/>
        </w:rPr>
        <w:t>Na čo nezabudnúť po podpise zmluvy</w:t>
      </w:r>
      <w:bookmarkEnd w:id="453"/>
      <w:bookmarkEnd w:id="454"/>
      <w:bookmarkEnd w:id="455"/>
    </w:p>
    <w:p w14:paraId="11373BB1" w14:textId="77777777"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w:t>
      </w:r>
      <w:r w:rsidR="00992878">
        <w:t>v písomnej podobe</w:t>
      </w:r>
      <w:r w:rsidR="00992878" w:rsidRPr="0073389C">
        <w:t xml:space="preserve"> </w:t>
      </w:r>
      <w:r w:rsidRPr="0073389C">
        <w:t xml:space="preserve">vopred určenému projektovému manažérovi na predpísanom formulári do 7 dní odo dňa nadobudnutia účinnosti zmluvy o NFP </w:t>
      </w:r>
      <w:r w:rsidR="005A28B2" w:rsidRPr="0073389C">
        <w:t>(deň po dni zverejnenia z</w:t>
      </w:r>
      <w:r w:rsidRPr="0073389C">
        <w:t xml:space="preserve">mluvy poskytovateľom v CRZ). Jej aktualizáciu prijímateľ zasiela </w:t>
      </w:r>
      <w:r w:rsidR="00992878">
        <w:t>v písomnej podobe</w:t>
      </w:r>
      <w:r w:rsidR="00992878" w:rsidRPr="0073389C">
        <w:t xml:space="preserve"> </w:t>
      </w:r>
      <w:r w:rsidRPr="0073389C">
        <w:t xml:space="preserve">vždy, keď dôjde k zmene pôvodných/predchádzajúcich údajov taktiež v lehote 7 dní od ich zmeny (napr. nahradenie pôvodnej osoby novou osobou). </w:t>
      </w:r>
    </w:p>
    <w:p w14:paraId="0EF9C15B" w14:textId="77777777" w:rsidR="00CF4C48" w:rsidRPr="0073389C" w:rsidRDefault="00CF4C48" w:rsidP="007B5322">
      <w:pPr>
        <w:spacing w:before="120" w:after="120" w:line="288" w:lineRule="auto"/>
        <w:jc w:val="both"/>
      </w:pPr>
      <w:r w:rsidRPr="0073389C">
        <w:t xml:space="preserve">V Personálnej matici má byť uvedený menný zoznam osôb podieľajúcich sa na projekte pracujúcich u prijímateľa na základe pracovnoprávnych vzťahov v zmysle Zákonníka práce. </w:t>
      </w:r>
    </w:p>
    <w:p w14:paraId="1E7B818C" w14:textId="77777777"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14:paraId="0325A843" w14:textId="77777777" w:rsidR="00EE0832" w:rsidRPr="00EE0832" w:rsidRDefault="00EE0832" w:rsidP="00EE0832">
      <w:pPr>
        <w:spacing w:before="120" w:after="120" w:line="288" w:lineRule="auto"/>
        <w:jc w:val="both"/>
      </w:pPr>
      <w:r w:rsidRPr="0073389C">
        <w:t xml:space="preserve">Odbornosť osoby uvedenej v </w:t>
      </w:r>
      <w:r>
        <w:t>P</w:t>
      </w:r>
      <w:r w:rsidRPr="0073389C">
        <w:t xml:space="preserve">ersonálnej matici sa preukazuje profesijným životopisom. Prijímateľ je povinný si od všetkých osôb zaradených v </w:t>
      </w:r>
      <w:r>
        <w:t>P</w:t>
      </w:r>
      <w:r w:rsidRPr="0073389C">
        <w:t>ersonálnej matici vyžiadať profesijný životopis a súhlas so spracovaním osobných údajov dotknutých osôb</w:t>
      </w:r>
      <w:r>
        <w:t>. Z</w:t>
      </w:r>
      <w:r w:rsidRPr="0073389C">
        <w:t xml:space="preserve">ozbierané súhlasy a životopisy </w:t>
      </w:r>
      <w:r>
        <w:t xml:space="preserve">osôb zaradených v Personálnej matici </w:t>
      </w:r>
      <w:r>
        <w:lastRenderedPageBreak/>
        <w:t xml:space="preserve">sú prílohou predloženej Personálnej matice, ako aj jej zmien. </w:t>
      </w:r>
      <w:r w:rsidRPr="00EE0832">
        <w:t>V prípade, že dôjde k zmenám v Personálnej matici, je potrebné priložiť životopisy a súhlasy osôb, ktoré nahradili osoby uvedené v pôvodnej Personálnej matici.</w:t>
      </w:r>
    </w:p>
    <w:p w14:paraId="56B4C1FE" w14:textId="77777777" w:rsidR="00492025" w:rsidRPr="0073389C" w:rsidRDefault="00EE0832" w:rsidP="007B5322">
      <w:pPr>
        <w:spacing w:before="120" w:after="120" w:line="288" w:lineRule="auto"/>
        <w:jc w:val="both"/>
      </w:pPr>
      <w:r w:rsidRPr="00EE0832">
        <w:t>Zároveň je Prijímateľ povinný zozbierané súhlasy a životopisy archivovať tak, aby prijímateľ bol schopný predložiť požadované súhlasy a životopisy kontrolnej skupine v prípade finančnej kontroly na mieste zo strany poskytovateľa.</w:t>
      </w:r>
      <w:r>
        <w:t xml:space="preserve"> </w:t>
      </w:r>
      <w:r w:rsidR="00492025" w:rsidRPr="0073389C">
        <w:t>Personálna matica</w:t>
      </w:r>
      <w:r w:rsidR="00702314">
        <w:rPr>
          <w:rStyle w:val="Odkaznapoznmkupodiarou"/>
        </w:rPr>
        <w:footnoteReference w:id="8"/>
      </w:r>
      <w:r w:rsidR="00492025" w:rsidRPr="0073389C">
        <w:t xml:space="preserve"> je súčasťou dokumentácie projektu. Zmena, resp. doplnenie </w:t>
      </w:r>
      <w:r w:rsidR="007738BC">
        <w:t>P</w:t>
      </w:r>
      <w:r w:rsidR="00492025" w:rsidRPr="0073389C">
        <w:t xml:space="preserve">ersonálnej matice nemení zmluvu o NFP. V prípade, že prijímateľ nezašle aktualizovanú </w:t>
      </w:r>
      <w:r w:rsidR="007738BC">
        <w:t>P</w:t>
      </w:r>
      <w:r w:rsidR="00492025" w:rsidRPr="0073389C">
        <w:t>ersonálnu maticu (v prípade zmeny</w:t>
      </w:r>
      <w:r w:rsidR="00492025" w:rsidRPr="00D548A4">
        <w:t>)</w:t>
      </w:r>
      <w:r w:rsidRPr="00D548A4">
        <w:t xml:space="preserve"> spolu so životopismi a súhlasmi so spracovaním osobných údajov dotknutých osôb</w:t>
      </w:r>
      <w:r w:rsidR="00492025" w:rsidRPr="00D548A4">
        <w:t>,</w:t>
      </w:r>
      <w:r w:rsidR="00492025" w:rsidRPr="0073389C">
        <w:t xml:space="preserve"> </w:t>
      </w:r>
      <w:r w:rsidR="007738BC">
        <w:t>poskytovateľ</w:t>
      </w:r>
      <w:r w:rsidR="007738BC" w:rsidRPr="0073389C">
        <w:t xml:space="preserve"> </w:t>
      </w:r>
      <w:r w:rsidR="00492025" w:rsidRPr="0073389C">
        <w:t>môže pristúpiť k pozastaveniu, zamietnutiu alebo upraveniu výšky platby v ŽoP.</w:t>
      </w:r>
    </w:p>
    <w:p w14:paraId="6F831B31" w14:textId="3880F31B" w:rsidR="003A5868" w:rsidRPr="0073389C" w:rsidRDefault="00911D75" w:rsidP="007B5322">
      <w:pPr>
        <w:spacing w:before="120" w:after="120" w:line="288" w:lineRule="auto"/>
        <w:jc w:val="both"/>
      </w:pPr>
      <w:r>
        <w:rPr>
          <w:b/>
        </w:rPr>
        <w:t>Z</w:t>
      </w:r>
      <w:r w:rsidR="00FE5983" w:rsidRPr="0073389C">
        <w:rPr>
          <w:b/>
        </w:rPr>
        <w:t>ačat</w:t>
      </w:r>
      <w:r>
        <w:rPr>
          <w:b/>
        </w:rPr>
        <w:t>ie</w:t>
      </w:r>
      <w:r w:rsidR="00FE5983" w:rsidRPr="0073389C">
        <w:rPr>
          <w:b/>
        </w:rPr>
        <w:t xml:space="preserve"> realizácie hlavných aktivít </w:t>
      </w:r>
      <w:r w:rsidR="00E55ACE" w:rsidRPr="0073389C">
        <w:rPr>
          <w:b/>
        </w:rPr>
        <w:t>projektu</w:t>
      </w:r>
      <w:r w:rsidR="00E55ACE" w:rsidRPr="0073389C">
        <w:t xml:space="preserve"> </w:t>
      </w:r>
      <w:r w:rsidR="00C84649" w:rsidRPr="0073389C">
        <w:t xml:space="preserve"> </w:t>
      </w:r>
      <w:r w:rsidR="00CC3BA3" w:rsidRPr="0073389C">
        <w:t xml:space="preserve">je </w:t>
      </w:r>
      <w:r w:rsidRPr="0073389C">
        <w:t xml:space="preserve">prijímateľ povinný zaslať poskytovateľovi </w:t>
      </w:r>
      <w:r w:rsidR="0053177B">
        <w:t xml:space="preserve">prostredníctvom </w:t>
      </w:r>
      <w:r>
        <w:t xml:space="preserve">Hlásenia o realizácii aktivít projektu </w:t>
      </w:r>
      <w:r w:rsidR="00DF7500" w:rsidRPr="0073389C">
        <w:t>(príloha č. 1)</w:t>
      </w:r>
      <w:r w:rsidR="0053177B">
        <w:t xml:space="preserve"> </w:t>
      </w:r>
      <w:r>
        <w:t xml:space="preserve">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5954CC" w:rsidRPr="005954CC">
        <w:t xml:space="preserve">Prijímateľ  vyznačí začatie </w:t>
      </w:r>
      <w:r w:rsidR="005954CC">
        <w:t>prvej hlavnej aktivity</w:t>
      </w:r>
      <w:r w:rsidR="005954CC" w:rsidRPr="005954CC">
        <w:t xml:space="preserve"> v</w:t>
      </w:r>
      <w:r w:rsidR="005954CC">
        <w:t> </w:t>
      </w:r>
      <w:r w:rsidR="005954CC" w:rsidRPr="005954CC">
        <w:t>ITMS</w:t>
      </w:r>
      <w:r w:rsidR="005954CC">
        <w:t>2014+</w:t>
      </w:r>
      <w:r w:rsidR="005954CC" w:rsidRPr="005954CC">
        <w:t xml:space="preserve"> prostredníctvom príslušnej funkcionality, následne vytlačí tento formulár a v spodnej časti podpísaný  oprávnenou osobou ho</w:t>
      </w:r>
      <w:ins w:id="457" w:author="Milan Matovič" w:date="2021-06-01T16:04:00Z">
        <w:r w:rsidR="00FE6967">
          <w:t xml:space="preserve"> ako sken</w:t>
        </w:r>
      </w:ins>
      <w:r w:rsidR="005954CC" w:rsidRPr="005954CC">
        <w:t xml:space="preserve"> zašle </w:t>
      </w:r>
      <w:r w:rsidR="005954CC">
        <w:br/>
        <w:t>e-mailom</w:t>
      </w:r>
      <w:r w:rsidR="005954CC" w:rsidRPr="005954CC">
        <w:t xml:space="preserve"> </w:t>
      </w:r>
      <w:r w:rsidR="005954CC">
        <w:t>príslušnému projektovému manažérovi, pričom originál p</w:t>
      </w:r>
      <w:r w:rsidR="005954CC" w:rsidRPr="005954CC">
        <w:t>rijímateľ archivuje pre prípad kontroly na mieste,</w:t>
      </w:r>
      <w:r w:rsidR="00616000">
        <w:rPr>
          <w:rStyle w:val="Odkaznapoznmkupodiarou"/>
        </w:rPr>
        <w:footnoteReference w:id="9"/>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o NFP, je povinný</w:t>
      </w:r>
      <w:r>
        <w:t xml:space="preserve"> </w:t>
      </w:r>
      <w:r w:rsidRPr="0073389C">
        <w:t xml:space="preserve">zaslať poskytovateľovi </w:t>
      </w:r>
      <w:r>
        <w:t xml:space="preserve">prostredníctvom Hlásenia o realizácii aktivít projektu </w:t>
      </w:r>
      <w:r w:rsidR="005954CC">
        <w:t>vyššie uvedeným spôsobom</w:t>
      </w:r>
      <w:r w:rsidR="00CC3BA3" w:rsidRPr="0073389C">
        <w:t xml:space="preserve"> </w:t>
      </w:r>
      <w:r w:rsidR="0053177B">
        <w:t xml:space="preserve"> </w:t>
      </w:r>
      <w:r w:rsidR="00DF7500">
        <w:t>informáciu</w:t>
      </w:r>
      <w:r w:rsidR="00E55ACE" w:rsidRPr="0073389C">
        <w:t xml:space="preserv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r w:rsidR="00FA39A5">
        <w:t xml:space="preserve"> V prípade, že poskytovateľ a </w:t>
      </w:r>
      <w:r w:rsidR="004E5184">
        <w:t>prijímateľ</w:t>
      </w:r>
      <w:r w:rsidR="00FA39A5">
        <w:t xml:space="preserve"> je tá istá osoba, postupuje žiadateľ v zmysle </w:t>
      </w:r>
      <w:r w:rsidR="004E5184">
        <w:t>ods. 2, čl.14 VP.</w:t>
      </w:r>
    </w:p>
    <w:p w14:paraId="13B7298E" w14:textId="77777777"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14:paraId="74C1DEB6" w14:textId="77777777" w:rsidR="002F1973" w:rsidRPr="0073389C" w:rsidRDefault="002F1973" w:rsidP="007B5322">
      <w:pPr>
        <w:spacing w:before="120" w:after="120" w:line="288" w:lineRule="auto"/>
        <w:jc w:val="both"/>
      </w:pPr>
    </w:p>
    <w:p w14:paraId="4C89D9D0" w14:textId="77777777"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14:paraId="5F75D767" w14:textId="77777777" w:rsidR="00362F83" w:rsidRPr="0073389C" w:rsidRDefault="00362F83" w:rsidP="007B5322">
      <w:pPr>
        <w:spacing w:before="120" w:after="120" w:line="288" w:lineRule="auto"/>
        <w:jc w:val="both"/>
      </w:pPr>
      <w:r w:rsidRPr="0073389C">
        <w:rPr>
          <w:b/>
        </w:rPr>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10"/>
      </w:r>
      <w:r w:rsidRPr="0073389C">
        <w:t xml:space="preserve"> (príslušnému projektovému manažérovi), najmenej 7 dní pred začatím realizácie vzdelávacích aktivít, a ktorá musí obsahovať:</w:t>
      </w:r>
    </w:p>
    <w:p w14:paraId="46D57843" w14:textId="77777777" w:rsidR="00362F83" w:rsidRPr="0073389C" w:rsidRDefault="00362F83" w:rsidP="00AE0D10">
      <w:pPr>
        <w:pStyle w:val="Bulletslevel1"/>
        <w:ind w:left="567" w:hanging="283"/>
        <w:rPr>
          <w:lang w:val="sk-SK"/>
        </w:rPr>
      </w:pPr>
      <w:r w:rsidRPr="0073389C">
        <w:rPr>
          <w:lang w:val="sk-SK"/>
        </w:rPr>
        <w:t>názov vzdelávacej aktivity</w:t>
      </w:r>
    </w:p>
    <w:p w14:paraId="0673871F" w14:textId="77777777"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14:paraId="19136F81" w14:textId="77777777" w:rsidR="00362F83" w:rsidRPr="0073389C" w:rsidRDefault="00362F83" w:rsidP="00AE0D10">
      <w:pPr>
        <w:pStyle w:val="Bulletslevel1"/>
        <w:ind w:left="567" w:hanging="283"/>
        <w:rPr>
          <w:lang w:val="sk-SK"/>
        </w:rPr>
      </w:pPr>
      <w:r w:rsidRPr="0073389C">
        <w:rPr>
          <w:lang w:val="sk-SK"/>
        </w:rPr>
        <w:t>informáciu o počte účastníkov (cieľová skupina)</w:t>
      </w:r>
    </w:p>
    <w:p w14:paraId="19A96708" w14:textId="77777777" w:rsidR="00362F83" w:rsidRPr="0073389C" w:rsidRDefault="00362F83" w:rsidP="00AE0D10">
      <w:pPr>
        <w:pStyle w:val="Bulletslevel1"/>
        <w:ind w:left="567" w:hanging="283"/>
        <w:rPr>
          <w:lang w:val="sk-SK"/>
        </w:rPr>
      </w:pPr>
      <w:r w:rsidRPr="0073389C">
        <w:rPr>
          <w:lang w:val="sk-SK"/>
        </w:rPr>
        <w:lastRenderedPageBreak/>
        <w:t>meno/á lektora/ov vzdelávacej aktivity</w:t>
      </w:r>
    </w:p>
    <w:p w14:paraId="12E2561B" w14:textId="77777777" w:rsidR="00362F83" w:rsidRPr="0073389C" w:rsidRDefault="00362F83" w:rsidP="006D0381">
      <w:pPr>
        <w:pStyle w:val="Bulletslevel1"/>
        <w:ind w:left="567" w:hanging="283"/>
        <w:jc w:val="both"/>
        <w:rPr>
          <w:lang w:val="sk-SK"/>
        </w:rPr>
      </w:pPr>
      <w:r w:rsidRPr="0073389C">
        <w:rPr>
          <w:lang w:val="sk-SK"/>
        </w:rPr>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14:paraId="100E0621" w14:textId="77777777" w:rsidR="005557FA"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14:paraId="050DDBEF" w14:textId="77777777" w:rsidR="000F30D8" w:rsidRPr="005A236A" w:rsidRDefault="005A236A" w:rsidP="00AE0D10">
      <w:pPr>
        <w:spacing w:before="120" w:after="120" w:line="288" w:lineRule="auto"/>
        <w:jc w:val="both"/>
        <w:rPr>
          <w:b/>
        </w:rPr>
      </w:pPr>
      <w:r w:rsidRPr="005A236A">
        <w:rPr>
          <w:b/>
        </w:rPr>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14:paraId="7FBB1F49" w14:textId="77777777"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informácia o konaní vzdelávacích aktivít) alebo zasielaním monitorovacích správ v určenom formáte a stanovených lehotách.</w:t>
      </w:r>
    </w:p>
    <w:p w14:paraId="48AC2DF4" w14:textId="77777777"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14:paraId="106BBBFD" w14:textId="77777777"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14:paraId="1017A44B" w14:textId="77777777" w:rsidR="00362F83" w:rsidRPr="0073389C" w:rsidRDefault="00362F83" w:rsidP="00AE0D10">
      <w:pPr>
        <w:spacing w:before="120" w:after="120" w:line="288" w:lineRule="auto"/>
        <w:jc w:val="both"/>
        <w:rPr>
          <w:b/>
        </w:rPr>
      </w:pPr>
      <w:r w:rsidRPr="0073389C">
        <w:rPr>
          <w:b/>
        </w:rPr>
        <w:t>Informovanie a komunikácia</w:t>
      </w:r>
    </w:p>
    <w:p w14:paraId="76067A61" w14:textId="77777777" w:rsidR="00AE5A8F" w:rsidRPr="0073389C" w:rsidRDefault="00DF1569" w:rsidP="008E0C51">
      <w:pPr>
        <w:spacing w:before="120" w:after="120" w:line="288" w:lineRule="auto"/>
        <w:jc w:val="both"/>
      </w:pPr>
      <w:r>
        <w:t>P</w:t>
      </w:r>
      <w:r w:rsidR="00AE5A8F" w:rsidRPr="0073389C">
        <w:t xml:space="preserve">red samotnou realizáciou aktivít projektu je potrebné </w:t>
      </w:r>
      <w:r w:rsidR="004C0726" w:rsidRPr="0073389C">
        <w:t xml:space="preserve">myslieť </w:t>
      </w:r>
      <w:r w:rsidR="00AE5A8F" w:rsidRPr="0073389C">
        <w:t>na povinnosť prijímateľa zabezpečiť publicitu projektu v zmysle Manuálu pre informovanie a komunikáciu pre prijímateľov v rámci OP EVS (ďalej len „Manuál pre informovanie a komunikáciu“), t.</w:t>
      </w:r>
      <w:r w:rsidR="00875421">
        <w:t xml:space="preserve"> </w:t>
      </w:r>
      <w:r w:rsidR="00AE5A8F" w:rsidRPr="0073389C">
        <w:t>j. napr. označiť budovu a</w:t>
      </w:r>
      <w:r w:rsidR="00321A41">
        <w:t> </w:t>
      </w:r>
      <w:r w:rsidR="00AE5A8F" w:rsidRPr="0073389C">
        <w:t>miestnosť</w:t>
      </w:r>
      <w:r w:rsidR="00321A41">
        <w:t>,</w:t>
      </w:r>
      <w:r w:rsidR="00AE5A8F" w:rsidRPr="0073389C">
        <w:t xml:space="preserve"> v ktorej sa aktivita projektu realizuje informačnou tabuľou/plagátom. Podrobnejšie viď. Manuál pre informovanie a komunikáciu v účinnom znení</w:t>
      </w:r>
      <w:r w:rsidR="008502C7" w:rsidRPr="0073389C">
        <w:t xml:space="preserve"> </w:t>
      </w:r>
      <w:r w:rsidR="00AE5A8F" w:rsidRPr="0073389C">
        <w:t>(</w:t>
      </w:r>
      <w:r w:rsidR="005B7659">
        <w:rPr>
          <w:rStyle w:val="Hypertextovprepojenie"/>
        </w:rPr>
        <w:t>www.reformuj.sk</w:t>
      </w:r>
      <w:r w:rsidR="00AE5A8F" w:rsidRPr="0073389C">
        <w:t>).</w:t>
      </w:r>
      <w:r w:rsidR="008E0C51">
        <w:t xml:space="preserve"> </w:t>
      </w:r>
      <w:r w:rsidR="008E0C51" w:rsidRPr="008E0C51">
        <w:t xml:space="preserve"> </w:t>
      </w:r>
      <w:r>
        <w:t>Zároveň je p</w:t>
      </w:r>
      <w:r w:rsidR="008E0C51">
        <w:t>rijímateľ povinný informovať RO o zverejnení informácii o projekte na svojom webovom sídle a to zaslaním webového odkazu emailom na komunikacia.opevs@minv.sk v lehote do 20 pracovných dní odo dňa účinnosti zmluvy o NFP.</w:t>
      </w:r>
    </w:p>
    <w:p w14:paraId="7191D0B9" w14:textId="77777777" w:rsidR="003E2E6B" w:rsidRPr="0073389C" w:rsidRDefault="003E2E6B" w:rsidP="00AE0D10">
      <w:pPr>
        <w:spacing w:before="120" w:after="120" w:line="288" w:lineRule="auto"/>
        <w:jc w:val="both"/>
      </w:pPr>
    </w:p>
    <w:p w14:paraId="02014238" w14:textId="77777777" w:rsidR="00AE5A8F" w:rsidRPr="0073389C" w:rsidRDefault="00AE5A8F" w:rsidP="009F56AB">
      <w:pPr>
        <w:pStyle w:val="Nadpis2"/>
        <w:spacing w:line="288" w:lineRule="auto"/>
        <w:ind w:left="578" w:hanging="578"/>
        <w:rPr>
          <w:lang w:val="sk-SK"/>
        </w:rPr>
      </w:pPr>
      <w:bookmarkStart w:id="458" w:name="_Toc410907852"/>
      <w:bookmarkStart w:id="459" w:name="_Toc440372863"/>
      <w:bookmarkStart w:id="460" w:name="_Toc74740407"/>
      <w:r w:rsidRPr="0073389C">
        <w:rPr>
          <w:lang w:val="sk-SK"/>
        </w:rPr>
        <w:t>Monitorovanie projektu</w:t>
      </w:r>
      <w:bookmarkEnd w:id="458"/>
      <w:bookmarkEnd w:id="459"/>
      <w:bookmarkEnd w:id="460"/>
    </w:p>
    <w:p w14:paraId="05561F4F" w14:textId="77777777" w:rsidR="006140FA" w:rsidRPr="0073389C" w:rsidRDefault="006140FA" w:rsidP="001B3A72">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14:paraId="53FBDFAF" w14:textId="77777777" w:rsidR="001B3A72" w:rsidRPr="001B3A72" w:rsidRDefault="00355CD9" w:rsidP="00424B94">
      <w:pPr>
        <w:pStyle w:val="Textkomentra"/>
        <w:spacing w:line="276" w:lineRule="auto"/>
        <w:jc w:val="both"/>
        <w:rPr>
          <w:b/>
          <w:sz w:val="19"/>
          <w:szCs w:val="24"/>
          <w:lang w:val="sk-SK" w:eastAsia="en-US"/>
        </w:rPr>
      </w:pPr>
      <w:r w:rsidRPr="001B3A72">
        <w:rPr>
          <w:b/>
          <w:sz w:val="19"/>
          <w:szCs w:val="24"/>
          <w:lang w:val="sk-SK" w:eastAsia="en-US"/>
        </w:rPr>
        <w:t xml:space="preserve">Prijímateľ </w:t>
      </w:r>
      <w:r w:rsidR="00E5740D">
        <w:rPr>
          <w:b/>
          <w:sz w:val="19"/>
          <w:szCs w:val="24"/>
          <w:lang w:val="sk-SK" w:eastAsia="en-US"/>
        </w:rPr>
        <w:t>odošle</w:t>
      </w:r>
      <w:r w:rsidRPr="001B3A72">
        <w:rPr>
          <w:b/>
          <w:sz w:val="19"/>
          <w:szCs w:val="24"/>
          <w:lang w:val="sk-SK" w:eastAsia="en-US"/>
        </w:rPr>
        <w:t xml:space="preserve"> monitorovaci</w:t>
      </w:r>
      <w:r w:rsidR="00E5740D">
        <w:rPr>
          <w:b/>
          <w:sz w:val="19"/>
          <w:szCs w:val="24"/>
          <w:lang w:val="sk-SK" w:eastAsia="en-US"/>
        </w:rPr>
        <w:t>u</w:t>
      </w:r>
      <w:r w:rsidRPr="001B3A72">
        <w:rPr>
          <w:b/>
          <w:sz w:val="19"/>
          <w:szCs w:val="24"/>
          <w:lang w:val="sk-SK" w:eastAsia="en-US"/>
        </w:rPr>
        <w:t xml:space="preserve"> správ</w:t>
      </w:r>
      <w:r w:rsidR="00E5740D">
        <w:rPr>
          <w:b/>
          <w:sz w:val="19"/>
          <w:szCs w:val="24"/>
          <w:lang w:val="sk-SK" w:eastAsia="en-US"/>
        </w:rPr>
        <w:t>u</w:t>
      </w:r>
      <w:r w:rsidRPr="001B3A72">
        <w:rPr>
          <w:b/>
          <w:sz w:val="19"/>
          <w:szCs w:val="24"/>
          <w:lang w:val="sk-SK" w:eastAsia="en-US"/>
        </w:rPr>
        <w:t xml:space="preserve"> </w:t>
      </w:r>
      <w:r w:rsidR="001E6748" w:rsidRPr="001B3A72">
        <w:rPr>
          <w:b/>
          <w:sz w:val="19"/>
          <w:szCs w:val="24"/>
          <w:lang w:val="sk-SK" w:eastAsia="en-US"/>
        </w:rPr>
        <w:t>poskytovateľovi</w:t>
      </w:r>
      <w:r w:rsidR="001B3A72">
        <w:rPr>
          <w:b/>
          <w:sz w:val="19"/>
          <w:szCs w:val="24"/>
          <w:lang w:val="sk-SK" w:eastAsia="en-US"/>
        </w:rPr>
        <w:t xml:space="preserve"> </w:t>
      </w:r>
      <w:r w:rsidR="00433E0B" w:rsidRPr="001B3A72">
        <w:rPr>
          <w:b/>
          <w:sz w:val="19"/>
          <w:szCs w:val="24"/>
          <w:lang w:val="sk-SK" w:eastAsia="en-US"/>
        </w:rPr>
        <w:t>prostredníctvom</w:t>
      </w:r>
      <w:r w:rsidR="00E5740D">
        <w:rPr>
          <w:b/>
          <w:sz w:val="19"/>
          <w:szCs w:val="24"/>
          <w:lang w:val="sk-SK" w:eastAsia="en-US"/>
        </w:rPr>
        <w:t xml:space="preserve"> verejnej časti </w:t>
      </w:r>
      <w:r w:rsidR="00433E0B" w:rsidRPr="001B3A72">
        <w:rPr>
          <w:b/>
          <w:sz w:val="19"/>
          <w:szCs w:val="24"/>
          <w:lang w:val="sk-SK" w:eastAsia="en-US"/>
        </w:rPr>
        <w:t xml:space="preserve"> ITMS2014+ a následne v písomnej forme</w:t>
      </w:r>
      <w:r w:rsidR="00E5740D">
        <w:rPr>
          <w:b/>
          <w:sz w:val="19"/>
          <w:szCs w:val="24"/>
          <w:lang w:val="sk-SK" w:eastAsia="en-US"/>
        </w:rPr>
        <w:t xml:space="preserve"> predloží OP EVS </w:t>
      </w:r>
      <w:r w:rsidR="00E5740D" w:rsidRPr="001B3A72">
        <w:rPr>
          <w:b/>
          <w:sz w:val="19"/>
          <w:szCs w:val="24"/>
          <w:lang w:val="sk-SK" w:eastAsia="en-US"/>
        </w:rPr>
        <w:t>v stanovených termínoch (definované nižšie)</w:t>
      </w:r>
      <w:r w:rsidR="009D29AC" w:rsidRPr="001B3A72">
        <w:rPr>
          <w:b/>
          <w:sz w:val="19"/>
          <w:szCs w:val="24"/>
          <w:lang w:val="sk-SK" w:eastAsia="en-US"/>
        </w:rPr>
        <w:t>.</w:t>
      </w:r>
    </w:p>
    <w:p w14:paraId="00C12013" w14:textId="799E56A5" w:rsidR="00B54ADA" w:rsidRDefault="00433E0B" w:rsidP="00424B94">
      <w:pPr>
        <w:pStyle w:val="Textkomentra"/>
        <w:spacing w:line="276" w:lineRule="auto"/>
        <w:jc w:val="both"/>
        <w:rPr>
          <w:sz w:val="19"/>
          <w:szCs w:val="24"/>
          <w:lang w:val="sk-SK" w:eastAsia="en-US"/>
        </w:rPr>
      </w:pPr>
      <w:r w:rsidRPr="001B3A72">
        <w:rPr>
          <w:sz w:val="19"/>
          <w:szCs w:val="24"/>
          <w:lang w:val="sk-SK" w:eastAsia="en-US"/>
        </w:rPr>
        <w:t xml:space="preserve">Písomná  forma môže mať buď </w:t>
      </w:r>
      <w:r w:rsidR="00B54ADA">
        <w:rPr>
          <w:sz w:val="19"/>
          <w:szCs w:val="24"/>
          <w:lang w:val="sk-SK" w:eastAsia="en-US"/>
        </w:rPr>
        <w:t xml:space="preserve">preferovanú </w:t>
      </w:r>
      <w:r w:rsidR="00B54ADA" w:rsidRPr="001B3A72">
        <w:rPr>
          <w:sz w:val="19"/>
          <w:szCs w:val="24"/>
          <w:lang w:val="sk-SK" w:eastAsia="en-US"/>
        </w:rPr>
        <w:t>elektronickú</w:t>
      </w:r>
      <w:r w:rsidR="00563120">
        <w:rPr>
          <w:sz w:val="19"/>
          <w:szCs w:val="24"/>
          <w:lang w:val="sk-SK" w:eastAsia="en-US"/>
        </w:rPr>
        <w:t xml:space="preserve"> </w:t>
      </w:r>
      <w:r w:rsidRPr="001B3A72">
        <w:rPr>
          <w:sz w:val="19"/>
          <w:szCs w:val="24"/>
          <w:lang w:val="sk-SK" w:eastAsia="en-US"/>
        </w:rPr>
        <w:t xml:space="preserve">alebo </w:t>
      </w:r>
      <w:r w:rsidR="00B54ADA" w:rsidRPr="001B3A72">
        <w:rPr>
          <w:sz w:val="19"/>
          <w:szCs w:val="24"/>
          <w:lang w:val="sk-SK" w:eastAsia="en-US"/>
        </w:rPr>
        <w:t xml:space="preserve">listinnú </w:t>
      </w:r>
      <w:r w:rsidRPr="001B3A72">
        <w:rPr>
          <w:sz w:val="19"/>
          <w:szCs w:val="24"/>
          <w:lang w:val="sk-SK" w:eastAsia="en-US"/>
        </w:rPr>
        <w:t xml:space="preserve">podobu. </w:t>
      </w:r>
    </w:p>
    <w:p w14:paraId="0BF8257D" w14:textId="77777777" w:rsidR="00B54ADA" w:rsidRDefault="00B54ADA" w:rsidP="00424B94">
      <w:pPr>
        <w:pStyle w:val="Textkomentra"/>
        <w:spacing w:line="276" w:lineRule="auto"/>
        <w:jc w:val="both"/>
        <w:rPr>
          <w:sz w:val="19"/>
          <w:szCs w:val="24"/>
          <w:lang w:val="sk-SK" w:eastAsia="en-US"/>
        </w:rPr>
      </w:pPr>
    </w:p>
    <w:p w14:paraId="49C2E2CF" w14:textId="4B081049" w:rsidR="00B54ADA" w:rsidRDefault="00B54ADA" w:rsidP="00424B94">
      <w:pPr>
        <w:pStyle w:val="Textkomentra"/>
        <w:spacing w:line="276" w:lineRule="auto"/>
        <w:jc w:val="both"/>
        <w:rPr>
          <w:sz w:val="19"/>
          <w:szCs w:val="24"/>
          <w:lang w:val="sk-SK" w:eastAsia="en-US"/>
        </w:rPr>
      </w:pPr>
      <w:r w:rsidRPr="001B3A72">
        <w:rPr>
          <w:sz w:val="19"/>
          <w:szCs w:val="24"/>
          <w:lang w:val="sk-SK" w:eastAsia="en-US"/>
        </w:rPr>
        <w:t xml:space="preserve">V prípade elektronickej podoby žiadateľ formulár  </w:t>
      </w:r>
      <w:r>
        <w:rPr>
          <w:sz w:val="19"/>
          <w:szCs w:val="24"/>
          <w:lang w:val="sk-SK" w:eastAsia="en-US"/>
        </w:rPr>
        <w:t>monitorovacej správy</w:t>
      </w:r>
      <w:r w:rsidRPr="001B3A72">
        <w:rPr>
          <w:sz w:val="19"/>
          <w:szCs w:val="24"/>
          <w:lang w:val="sk-SK" w:eastAsia="en-US"/>
        </w:rPr>
        <w:t xml:space="preserve"> </w:t>
      </w:r>
      <w:del w:id="461" w:author="Milan Matovič" w:date="2021-05-31T15:11:00Z">
        <w:r w:rsidDel="000349C2">
          <w:rPr>
            <w:sz w:val="19"/>
            <w:szCs w:val="24"/>
            <w:lang w:val="sk-SK" w:eastAsia="en-US"/>
          </w:rPr>
          <w:delText xml:space="preserve">zašle </w:delText>
        </w:r>
        <w:r w:rsidRPr="001B3A72" w:rsidDel="000349C2">
          <w:rPr>
            <w:sz w:val="19"/>
            <w:szCs w:val="24"/>
            <w:lang w:val="sk-SK" w:eastAsia="en-US"/>
          </w:rPr>
          <w:delText xml:space="preserve"> </w:delText>
        </w:r>
      </w:del>
      <w:ins w:id="462" w:author="Milan Matovič" w:date="2021-05-31T15:11:00Z">
        <w:r w:rsidR="000349C2">
          <w:rPr>
            <w:sz w:val="19"/>
            <w:szCs w:val="24"/>
            <w:lang w:val="sk-SK" w:eastAsia="en-US"/>
          </w:rPr>
          <w:t xml:space="preserve">doručí </w:t>
        </w:r>
        <w:r w:rsidR="000349C2" w:rsidRPr="001B3A72">
          <w:rPr>
            <w:sz w:val="19"/>
            <w:szCs w:val="24"/>
            <w:lang w:val="sk-SK" w:eastAsia="en-US"/>
          </w:rPr>
          <w:t xml:space="preserve"> </w:t>
        </w:r>
      </w:ins>
      <w:r w:rsidR="00516E54" w:rsidRPr="001B3A72">
        <w:rPr>
          <w:sz w:val="19"/>
          <w:szCs w:val="24"/>
          <w:lang w:val="sk-SK" w:eastAsia="en-US"/>
        </w:rPr>
        <w:t>podpísaný  oprávnenou osobou kvalifikovaným elektronickým podpisom</w:t>
      </w:r>
      <w:r w:rsidR="00516E54" w:rsidRPr="001B3A72">
        <w:rPr>
          <w:sz w:val="19"/>
          <w:szCs w:val="24"/>
          <w:vertAlign w:val="superscript"/>
          <w:lang w:val="sk-SK" w:eastAsia="en-US"/>
        </w:rPr>
        <w:footnoteReference w:id="11"/>
      </w:r>
      <w:r w:rsidR="00516E54">
        <w:rPr>
          <w:sz w:val="19"/>
          <w:szCs w:val="24"/>
          <w:lang w:val="sk-SK" w:eastAsia="en-US"/>
        </w:rPr>
        <w:t xml:space="preserve"> </w:t>
      </w:r>
      <w:r w:rsidRPr="001B3A72">
        <w:rPr>
          <w:sz w:val="19"/>
          <w:szCs w:val="24"/>
          <w:lang w:val="sk-SK" w:eastAsia="en-US"/>
        </w:rPr>
        <w:t>prostredníctvom</w:t>
      </w:r>
      <w:r>
        <w:rPr>
          <w:sz w:val="19"/>
          <w:szCs w:val="24"/>
          <w:lang w:val="sk-SK" w:eastAsia="en-US"/>
        </w:rPr>
        <w:t xml:space="preserve"> integrovanej funkcionality</w:t>
      </w:r>
      <w:r w:rsidR="00516E54">
        <w:rPr>
          <w:sz w:val="19"/>
          <w:szCs w:val="24"/>
          <w:lang w:val="sk-SK" w:eastAsia="en-US"/>
        </w:rPr>
        <w:t xml:space="preserve"> ITMS2014+</w:t>
      </w:r>
      <w:ins w:id="463" w:author="Milan Matovič" w:date="2021-05-24T11:20:00Z">
        <w:r w:rsidR="00563120">
          <w:rPr>
            <w:sz w:val="19"/>
            <w:szCs w:val="24"/>
            <w:lang w:val="sk-SK" w:eastAsia="en-US"/>
          </w:rPr>
          <w:t xml:space="preserve"> </w:t>
        </w:r>
        <w:r w:rsidR="00563120">
          <w:lastRenderedPageBreak/>
          <w:t>evidencia Všeobecnej komunikácie</w:t>
        </w:r>
      </w:ins>
      <w:r>
        <w:rPr>
          <w:sz w:val="19"/>
          <w:szCs w:val="24"/>
          <w:lang w:val="sk-SK" w:eastAsia="en-US"/>
        </w:rPr>
        <w:t xml:space="preserve"> s </w:t>
      </w:r>
      <w:r w:rsidRPr="001B3A72">
        <w:rPr>
          <w:sz w:val="19"/>
          <w:szCs w:val="24"/>
          <w:lang w:val="sk-SK" w:eastAsia="en-US"/>
        </w:rPr>
        <w:t xml:space="preserve"> Ústredn</w:t>
      </w:r>
      <w:r>
        <w:rPr>
          <w:sz w:val="19"/>
          <w:szCs w:val="24"/>
          <w:lang w:val="sk-SK" w:eastAsia="en-US"/>
        </w:rPr>
        <w:t>ým</w:t>
      </w:r>
      <w:r w:rsidRPr="001B3A72">
        <w:rPr>
          <w:sz w:val="19"/>
          <w:szCs w:val="24"/>
          <w:lang w:val="sk-SK" w:eastAsia="en-US"/>
        </w:rPr>
        <w:t xml:space="preserve"> portál</w:t>
      </w:r>
      <w:r>
        <w:rPr>
          <w:sz w:val="19"/>
          <w:szCs w:val="24"/>
          <w:lang w:val="sk-SK" w:eastAsia="en-US"/>
        </w:rPr>
        <w:t>om</w:t>
      </w:r>
      <w:r w:rsidRPr="001B3A72">
        <w:rPr>
          <w:sz w:val="19"/>
          <w:szCs w:val="24"/>
          <w:lang w:val="sk-SK" w:eastAsia="en-US"/>
        </w:rPr>
        <w:t xml:space="preserve"> verejnej správy slovensko.sk</w:t>
      </w:r>
      <w:ins w:id="464" w:author="Milan Matovič" w:date="2021-05-24T11:22:00Z">
        <w:r w:rsidR="00563120" w:rsidRPr="00563120">
          <w:t xml:space="preserve"> </w:t>
        </w:r>
        <w:r w:rsidR="00563120">
          <w:t xml:space="preserve">alebo podpísaný formulár </w:t>
        </w:r>
        <w:r w:rsidR="00563120" w:rsidRPr="001B3A72">
          <w:t xml:space="preserve">(ak </w:t>
        </w:r>
        <w:r w:rsidR="00563120">
          <w:t>relevantne  aj opečiatkovaný</w:t>
        </w:r>
        <w:r w:rsidR="00563120" w:rsidRPr="001B3A72">
          <w:t xml:space="preserve">) </w:t>
        </w:r>
        <w:r w:rsidR="00563120">
          <w:t>oprávnenou osobou vloží do ITMS2014+ ako sken</w:t>
        </w:r>
        <w:r w:rsidR="00563120">
          <w:rPr>
            <w:rStyle w:val="Odkaznapoznmkupodiarou"/>
          </w:rPr>
          <w:footnoteReference w:id="12"/>
        </w:r>
        <w:r w:rsidR="00563120" w:rsidRPr="001B3A72">
          <w:t>.</w:t>
        </w:r>
        <w:r w:rsidR="00563120">
          <w:t xml:space="preserve"> V prípade využitia podpísaného skenu monitorovacej správy, je prípustné jej zaslanie aj e-mailom osobou, ktorá je identifikovaná  komunikovať za Prijímateľa (napr. projektový manažér).</w:t>
        </w:r>
      </w:ins>
      <w:del w:id="467" w:author="Milan Matovič" w:date="2021-05-24T11:22:00Z">
        <w:r w:rsidRPr="001B3A72" w:rsidDel="00563120">
          <w:rPr>
            <w:sz w:val="19"/>
            <w:szCs w:val="24"/>
            <w:lang w:val="sk-SK" w:eastAsia="en-US"/>
          </w:rPr>
          <w:delText>.</w:delText>
        </w:r>
      </w:del>
    </w:p>
    <w:p w14:paraId="5483FF98" w14:textId="77777777" w:rsidR="00516E54" w:rsidRDefault="00516E54" w:rsidP="00424B94">
      <w:pPr>
        <w:pStyle w:val="Textkomentra"/>
        <w:spacing w:line="276" w:lineRule="auto"/>
        <w:jc w:val="both"/>
        <w:rPr>
          <w:sz w:val="19"/>
          <w:szCs w:val="24"/>
          <w:lang w:val="sk-SK" w:eastAsia="en-US"/>
        </w:rPr>
      </w:pPr>
    </w:p>
    <w:p w14:paraId="66F14B06" w14:textId="77777777" w:rsidR="00433E0B" w:rsidRPr="001B3A72" w:rsidRDefault="00433E0B" w:rsidP="00424B94">
      <w:pPr>
        <w:pStyle w:val="Textkomentra"/>
        <w:spacing w:line="276" w:lineRule="auto"/>
        <w:jc w:val="both"/>
        <w:rPr>
          <w:sz w:val="19"/>
          <w:szCs w:val="24"/>
          <w:lang w:val="sk-SK" w:eastAsia="en-US"/>
        </w:rPr>
      </w:pPr>
      <w:r w:rsidRPr="001B3A72">
        <w:rPr>
          <w:sz w:val="19"/>
          <w:szCs w:val="24"/>
          <w:lang w:val="sk-SK" w:eastAsia="en-US"/>
        </w:rPr>
        <w:t xml:space="preserve">V prípade listinnej podoby žiadateľ formulár  </w:t>
      </w:r>
      <w:r w:rsidR="001B3A72" w:rsidRPr="001B3A72">
        <w:rPr>
          <w:sz w:val="19"/>
          <w:szCs w:val="24"/>
          <w:lang w:val="sk-SK" w:eastAsia="en-US"/>
        </w:rPr>
        <w:t xml:space="preserve">monitorovacej správy </w:t>
      </w:r>
      <w:r w:rsidRPr="001B3A72">
        <w:rPr>
          <w:sz w:val="19"/>
          <w:szCs w:val="24"/>
          <w:lang w:val="sk-SK" w:eastAsia="en-US"/>
        </w:rPr>
        <w:t>zaslaný cez ITMS2014+ vytlačí</w:t>
      </w:r>
      <w:r w:rsidR="001B3A72" w:rsidRPr="001B3A72">
        <w:rPr>
          <w:sz w:val="19"/>
          <w:szCs w:val="24"/>
          <w:lang w:val="sk-SK" w:eastAsia="en-US"/>
        </w:rPr>
        <w:t xml:space="preserve">, </w:t>
      </w:r>
      <w:r w:rsidRPr="001B3A72">
        <w:rPr>
          <w:sz w:val="19"/>
          <w:szCs w:val="24"/>
          <w:lang w:val="sk-SK" w:eastAsia="en-US"/>
        </w:rPr>
        <w:t xml:space="preserve"> potvrdí ho podpisom oprávnenej osoby prijímateľa (ak prijímateľ používa pečiatku, vytlačený dokument aj opečiatkuje) a spolu s prílohami ho doručí poskytovateľovi.</w:t>
      </w:r>
      <w:r w:rsidR="001B3A72">
        <w:rPr>
          <w:sz w:val="19"/>
          <w:szCs w:val="24"/>
          <w:lang w:val="sk-SK" w:eastAsia="en-US"/>
        </w:rPr>
        <w:t xml:space="preserve"> </w:t>
      </w:r>
    </w:p>
    <w:p w14:paraId="51D81918" w14:textId="77777777" w:rsidR="006140FA" w:rsidRPr="0073389C" w:rsidRDefault="006140FA" w:rsidP="00AE0D10">
      <w:pPr>
        <w:spacing w:before="120" w:after="120" w:line="288" w:lineRule="auto"/>
        <w:jc w:val="both"/>
      </w:pPr>
      <w:r w:rsidRPr="0073389C">
        <w:rPr>
          <w:b/>
        </w:rPr>
        <w:t>Monitorovanie počas realizácie projektu</w:t>
      </w:r>
      <w:r w:rsidR="007223B7" w:rsidRPr="0073389C">
        <w:t>:</w:t>
      </w:r>
    </w:p>
    <w:p w14:paraId="6A47877B" w14:textId="77777777" w:rsidR="002F32E4" w:rsidRPr="0073389C" w:rsidRDefault="002F32E4" w:rsidP="009A78AB">
      <w:pPr>
        <w:numPr>
          <w:ilvl w:val="0"/>
          <w:numId w:val="30"/>
        </w:numPr>
        <w:spacing w:before="120" w:after="120" w:line="288" w:lineRule="auto"/>
        <w:ind w:left="567" w:hanging="283"/>
        <w:jc w:val="both"/>
      </w:pPr>
      <w:r w:rsidRPr="0073389C">
        <w:t>Výročná monitorovacia správa</w:t>
      </w:r>
    </w:p>
    <w:p w14:paraId="55256AC0" w14:textId="77777777" w:rsidR="002F32E4" w:rsidRPr="0073389C" w:rsidRDefault="002F32E4" w:rsidP="008A64C0">
      <w:pPr>
        <w:pStyle w:val="Bulletslevel1"/>
        <w:numPr>
          <w:ilvl w:val="0"/>
          <w:numId w:val="0"/>
        </w:numPr>
        <w:spacing w:after="120" w:line="288" w:lineRule="auto"/>
        <w:jc w:val="both"/>
        <w:rPr>
          <w:szCs w:val="19"/>
          <w:lang w:val="sk-SK"/>
        </w:rPr>
      </w:pPr>
      <w:r w:rsidRPr="008A64C0">
        <w:rPr>
          <w:rFonts w:eastAsia="Times New Roman"/>
          <w:color w:val="auto"/>
          <w:szCs w:val="24"/>
          <w:lang w:val="sk-SK" w:eastAsia="en-US"/>
        </w:rPr>
        <w:t>Prijímateľ predkladá počas realizácie hlavných aktivít projektu poskytovateľovi výročnú monitorovaciu správu projektu (</w:t>
      </w:r>
      <w:r w:rsidR="00F73363" w:rsidRPr="00E52511">
        <w:rPr>
          <w:rFonts w:eastAsia="Times New Roman"/>
          <w:color w:val="auto"/>
          <w:szCs w:val="24"/>
          <w:lang w:val="sk-SK" w:eastAsia="en-US"/>
        </w:rPr>
        <w:t>príloha č.</w:t>
      </w:r>
      <w:r w:rsidR="001C3C2F" w:rsidRPr="00E52511">
        <w:rPr>
          <w:rFonts w:eastAsia="Times New Roman"/>
          <w:color w:val="auto"/>
          <w:szCs w:val="24"/>
          <w:lang w:val="sk-SK" w:eastAsia="en-US"/>
        </w:rPr>
        <w:t xml:space="preserve"> </w:t>
      </w:r>
      <w:r w:rsidR="004D0353" w:rsidRPr="00E52511">
        <w:rPr>
          <w:rFonts w:eastAsia="Times New Roman"/>
          <w:color w:val="auto"/>
          <w:szCs w:val="24"/>
          <w:lang w:val="sk-SK" w:eastAsia="en-US"/>
        </w:rPr>
        <w:t>3</w:t>
      </w:r>
      <w:r w:rsidRPr="008A64C0">
        <w:rPr>
          <w:rFonts w:eastAsia="Times New Roman"/>
          <w:color w:val="auto"/>
          <w:szCs w:val="24"/>
          <w:lang w:val="sk-SK" w:eastAsia="en-US"/>
        </w:rPr>
        <w:t xml:space="preserve">) za obdobie kalendárneho roka od 1.1. roku n do 31.12. roku n, najneskôr do 31. januára roku n+1. </w:t>
      </w:r>
      <w:r w:rsidRPr="00E52511">
        <w:rPr>
          <w:rFonts w:eastAsia="Times New Roman"/>
          <w:color w:val="auto"/>
          <w:szCs w:val="24"/>
          <w:lang w:val="sk-SK" w:eastAsia="en-US"/>
        </w:rPr>
        <w:t xml:space="preserve">Prvým rokom, ktorý je rozhodujúci pre podanie monitorovacej správy projektu (s príznakom </w:t>
      </w:r>
      <w:r w:rsidR="001B56EE" w:rsidRPr="00E52511">
        <w:rPr>
          <w:rFonts w:eastAsia="Times New Roman"/>
          <w:color w:val="auto"/>
          <w:szCs w:val="24"/>
          <w:lang w:val="sk-SK" w:eastAsia="en-US"/>
        </w:rPr>
        <w:t>„</w:t>
      </w:r>
      <w:r w:rsidRPr="00E52511">
        <w:rPr>
          <w:rFonts w:eastAsia="Times New Roman"/>
          <w:color w:val="auto"/>
          <w:szCs w:val="24"/>
          <w:lang w:val="sk-SK" w:eastAsia="en-US"/>
        </w:rPr>
        <w:t xml:space="preserve">výročná“), je nasledujúci rok po roku, v ktorom nadobudla účinnosť zmluva o NFP; ak </w:t>
      </w:r>
      <w:r w:rsidR="00F4777D" w:rsidRPr="00E52511">
        <w:rPr>
          <w:rFonts w:eastAsia="Times New Roman"/>
          <w:color w:val="auto"/>
          <w:szCs w:val="24"/>
          <w:lang w:val="sk-SK" w:eastAsia="en-US"/>
        </w:rPr>
        <w:t>z</w:t>
      </w:r>
      <w:r w:rsidRPr="00E52511">
        <w:rPr>
          <w:rFonts w:eastAsia="Times New Roman"/>
          <w:color w:val="auto"/>
          <w:szCs w:val="24"/>
          <w:lang w:val="sk-SK" w:eastAsia="en-US"/>
        </w:rPr>
        <w:t xml:space="preserve">mluva o NFP nadobudne účinnosť neskôr ako 1.1. roku n, prvá monitorovacia správa projektu (s príznakom </w:t>
      </w:r>
      <w:r w:rsidR="001B56EE" w:rsidRPr="00E52511">
        <w:rPr>
          <w:rFonts w:eastAsia="Times New Roman"/>
          <w:color w:val="auto"/>
          <w:szCs w:val="24"/>
          <w:lang w:val="sk-SK" w:eastAsia="en-US"/>
        </w:rPr>
        <w:t>„</w:t>
      </w:r>
      <w:r w:rsidRPr="00E52511">
        <w:rPr>
          <w:rFonts w:eastAsia="Times New Roman"/>
          <w:color w:val="auto"/>
          <w:szCs w:val="24"/>
          <w:lang w:val="sk-SK" w:eastAsia="en-US"/>
        </w:rPr>
        <w:t>výročná“) obsahuje údaje za obd</w:t>
      </w:r>
      <w:r w:rsidR="005A28B2" w:rsidRPr="00E52511">
        <w:rPr>
          <w:rFonts w:eastAsia="Times New Roman"/>
          <w:color w:val="auto"/>
          <w:szCs w:val="24"/>
          <w:lang w:val="sk-SK" w:eastAsia="en-US"/>
        </w:rPr>
        <w:t>obie od nadobudnutia účinnosti z</w:t>
      </w:r>
      <w:r w:rsidRPr="00E52511">
        <w:rPr>
          <w:rFonts w:eastAsia="Times New Roman"/>
          <w:color w:val="auto"/>
          <w:szCs w:val="24"/>
          <w:lang w:val="sk-SK" w:eastAsia="en-US"/>
        </w:rPr>
        <w:t>mluvy o NFP do 31.12. roku n</w:t>
      </w:r>
      <w:r w:rsidRPr="00E52511">
        <w:rPr>
          <w:szCs w:val="19"/>
          <w:lang w:val="sk-SK"/>
        </w:rPr>
        <w:t>.</w:t>
      </w:r>
    </w:p>
    <w:p w14:paraId="177D2543" w14:textId="7FF55485" w:rsidR="002F32E4" w:rsidRDefault="006D17E0" w:rsidP="008A64C0">
      <w:pPr>
        <w:pStyle w:val="Bulletslevel1"/>
        <w:numPr>
          <w:ilvl w:val="0"/>
          <w:numId w:val="0"/>
        </w:numPr>
        <w:spacing w:after="120" w:line="288" w:lineRule="auto"/>
        <w:jc w:val="both"/>
        <w:rPr>
          <w:szCs w:val="19"/>
          <w:lang w:val="sk-SK"/>
        </w:rPr>
      </w:pPr>
      <w:ins w:id="468" w:author="Milan Matovič" w:date="2021-06-15T09:20:00Z">
        <w:r w:rsidRPr="000304E8">
          <w:rPr>
            <w:szCs w:val="22"/>
          </w:rPr>
          <w:t>Ak</w:t>
        </w:r>
        <w:r>
          <w:rPr>
            <w:szCs w:val="22"/>
          </w:rPr>
          <w:t xml:space="preserve"> v súlade s vý</w:t>
        </w:r>
      </w:ins>
      <w:ins w:id="469" w:author="Milan Matovič" w:date="2021-06-15T09:21:00Z">
        <w:r>
          <w:rPr>
            <w:szCs w:val="22"/>
          </w:rPr>
          <w:t>z</w:t>
        </w:r>
      </w:ins>
      <w:ins w:id="470" w:author="Milan Matovič" w:date="2021-06-15T09:20:00Z">
        <w:r>
          <w:rPr>
            <w:szCs w:val="22"/>
          </w:rPr>
          <w:t xml:space="preserve">vou/vyzvaním začala </w:t>
        </w:r>
        <w:r w:rsidRPr="000304E8">
          <w:rPr>
            <w:szCs w:val="22"/>
          </w:rPr>
          <w:t xml:space="preserve"> realizácia hlavných aktivít projektu pred nadobudnutím účinnosti zmluvy o NFP, monitorovaným obdobím prvej výročnej monitorovacej správy je obdobie od začiatku realizácie hlavných aktivít projektu do 31.12. roku, v ktorom nadobudla zmluva o NFP účinnosť</w:t>
        </w:r>
        <w:r>
          <w:rPr>
            <w:szCs w:val="22"/>
          </w:rPr>
          <w:t xml:space="preserve">. </w:t>
        </w:r>
      </w:ins>
      <w:del w:id="471" w:author="Milan Matovič" w:date="2021-06-15T09:20:00Z">
        <w:r w:rsidR="002F32E4" w:rsidRPr="0073389C" w:rsidDel="006D17E0">
          <w:rPr>
            <w:szCs w:val="19"/>
            <w:lang w:val="sk-SK"/>
          </w:rPr>
          <w:delText>Pozn.: V prípade, ak časová oprávnenosť realizácie aktivít projektu zahŕňa aj obdobi</w:delText>
        </w:r>
        <w:r w:rsidR="005A28B2" w:rsidRPr="0073389C" w:rsidDel="006D17E0">
          <w:rPr>
            <w:szCs w:val="19"/>
            <w:lang w:val="sk-SK"/>
          </w:rPr>
          <w:delText>e pred platnosťou a účinnosťou z</w:delText>
        </w:r>
        <w:r w:rsidR="002F32E4" w:rsidRPr="0073389C" w:rsidDel="006D17E0">
          <w:rPr>
            <w:szCs w:val="19"/>
            <w:lang w:val="sk-SK"/>
          </w:rPr>
          <w:delText>mluvy o NFP, prvá výročná monitorovacia správa zahŕňa okrem monitorovaného obdobia aj obdobie od začiatku realizácie aktivít projektu do</w:delText>
        </w:r>
        <w:r w:rsidR="005A28B2" w:rsidRPr="0073389C" w:rsidDel="006D17E0">
          <w:rPr>
            <w:szCs w:val="19"/>
            <w:lang w:val="sk-SK"/>
          </w:rPr>
          <w:delText xml:space="preserve"> okamihu platnosti a účinnosti z</w:delText>
        </w:r>
        <w:r w:rsidR="002F32E4" w:rsidRPr="0073389C" w:rsidDel="006D17E0">
          <w:rPr>
            <w:szCs w:val="19"/>
            <w:lang w:val="sk-SK"/>
          </w:rPr>
          <w:delText>mluvy</w:delText>
        </w:r>
      </w:del>
      <w:r w:rsidR="002F32E4" w:rsidRPr="0073389C">
        <w:rPr>
          <w:szCs w:val="19"/>
          <w:lang w:val="sk-SK"/>
        </w:rPr>
        <w:t>.</w:t>
      </w:r>
    </w:p>
    <w:p w14:paraId="370B4931" w14:textId="77777777" w:rsidR="00594863" w:rsidRPr="00594863" w:rsidRDefault="00594863" w:rsidP="001D0CE5">
      <w:pPr>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cs="Arial"/>
          <w:szCs w:val="19"/>
        </w:rPr>
      </w:pPr>
      <w:r w:rsidRPr="001D0CE5">
        <w:rPr>
          <w:b/>
          <w:i/>
        </w:rPr>
        <w:t>Dôležité upozornenie</w:t>
      </w:r>
      <w:r w:rsidRPr="001D0CE5">
        <w:t xml:space="preserve">: </w:t>
      </w:r>
      <w:r w:rsidRPr="001D0CE5">
        <w:rPr>
          <w:rFonts w:cs="Arial"/>
        </w:rPr>
        <w:t>V procese monitorovania môže byť projekt sledovaný aj prostredníctvom ďalších informácií v súvislosti s realizáciou projektu, ktoré bude prijímateľ povinný uvádzať v monitorovacích správach</w:t>
      </w:r>
      <w:r w:rsidR="00682DBF">
        <w:rPr>
          <w:rFonts w:cs="Arial"/>
        </w:rPr>
        <w:t xml:space="preserve"> obvykle</w:t>
      </w:r>
      <w:r w:rsidRPr="001D0CE5">
        <w:rPr>
          <w:rFonts w:cs="Arial"/>
        </w:rPr>
        <w:t xml:space="preserve"> v časti 12. Identifikované problémy, riziká a ďalšie informácie v súvislosti s realizáciou projektu. RO pre OP EVS </w:t>
      </w:r>
      <w:r w:rsidR="00C606E2" w:rsidRPr="001D0CE5">
        <w:rPr>
          <w:rFonts w:cs="Arial"/>
        </w:rPr>
        <w:t xml:space="preserve">bude pri požadovaní konkrétnych ďalších informácií v súvislosti s realizáciou projektu vychádzať z ich identifikovania v príslušnom </w:t>
      </w:r>
      <w:r w:rsidRPr="001D0CE5">
        <w:rPr>
          <w:rFonts w:cs="Arial"/>
        </w:rPr>
        <w:t xml:space="preserve">vyzvaní v časti </w:t>
      </w:r>
      <w:r w:rsidRPr="001D0CE5">
        <w:rPr>
          <w:rFonts w:cs="Arial"/>
          <w:szCs w:val="19"/>
        </w:rPr>
        <w:t>„</w:t>
      </w:r>
      <w:r w:rsidRPr="001D0CE5">
        <w:rPr>
          <w:rFonts w:cs="Arial"/>
          <w:b/>
          <w:szCs w:val="19"/>
        </w:rPr>
        <w:t>Podmienka poskytnutia príspevku z hľadiska definovania merateľných ukazovateľov projektu“</w:t>
      </w:r>
      <w:r w:rsidR="004B7995" w:rsidRPr="001D0CE5">
        <w:rPr>
          <w:rFonts w:cs="Arial"/>
          <w:b/>
          <w:szCs w:val="19"/>
        </w:rPr>
        <w:t xml:space="preserve"> </w:t>
      </w:r>
      <w:r w:rsidR="004B7995" w:rsidRPr="001D0CE5">
        <w:rPr>
          <w:rFonts w:cs="Arial"/>
          <w:szCs w:val="19"/>
        </w:rPr>
        <w:t>(relevantné aj v následnom monitorovaní projektu)</w:t>
      </w:r>
      <w:r w:rsidRPr="001D0CE5">
        <w:rPr>
          <w:rFonts w:cs="Arial"/>
          <w:szCs w:val="19"/>
        </w:rPr>
        <w:t>.</w:t>
      </w:r>
    </w:p>
    <w:p w14:paraId="4703AC13" w14:textId="7777777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Iné údaje k monitorovaniu projektov/ďalšie informácie v súvislosti s realizáciou projektu.</w:t>
      </w:r>
    </w:p>
    <w:p w14:paraId="72ED357B" w14:textId="77777777" w:rsidR="00B67CE8" w:rsidRPr="00C23F4C" w:rsidRDefault="00B67CE8" w:rsidP="00B67CE8">
      <w:pPr>
        <w:pStyle w:val="Default"/>
        <w:jc w:val="both"/>
        <w:rPr>
          <w:rFonts w:ascii="Arial" w:hAnsi="Arial" w:cs="Arial"/>
          <w:sz w:val="19"/>
          <w:szCs w:val="19"/>
          <w:lang w:val="sk-SK"/>
        </w:rPr>
      </w:pPr>
    </w:p>
    <w:p w14:paraId="1129B50F"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V rámci výročnej monitorovacej  správy je prijímateľ povinný monitorovať a vykazovať </w:t>
      </w:r>
      <w:r>
        <w:rPr>
          <w:szCs w:val="19"/>
          <w:lang w:val="sk-SK"/>
        </w:rPr>
        <w:t>aj</w:t>
      </w:r>
      <w:r w:rsidRPr="00C23F4C">
        <w:rPr>
          <w:rFonts w:ascii="Arial" w:hAnsi="Arial" w:cs="Arial"/>
          <w:sz w:val="19"/>
          <w:szCs w:val="19"/>
          <w:lang w:val="sk-SK"/>
        </w:rPr>
        <w:t xml:space="preserve"> iné údaje projektu, ktorých zoznam je uvedený v prílohe </w:t>
      </w:r>
      <w:r w:rsidR="00A21885">
        <w:rPr>
          <w:rFonts w:ascii="Arial" w:hAnsi="Arial" w:cs="Arial"/>
          <w:sz w:val="19"/>
          <w:szCs w:val="19"/>
          <w:lang w:val="sk-SK"/>
        </w:rPr>
        <w:t>z</w:t>
      </w:r>
      <w:r w:rsidRPr="00C23F4C">
        <w:rPr>
          <w:rFonts w:ascii="Arial" w:hAnsi="Arial" w:cs="Arial"/>
          <w:sz w:val="19"/>
          <w:szCs w:val="19"/>
          <w:lang w:val="sk-SK"/>
        </w:rPr>
        <w:t xml:space="preserve">mluvy o NFP/Rozhodnutia o schválení NFP (Predmet podpory). Prijímateľ ich predkladá v monitorovacích správach v časti </w:t>
      </w:r>
      <w:r w:rsidR="007554D4">
        <w:rPr>
          <w:rFonts w:ascii="Arial" w:hAnsi="Arial" w:cs="Arial"/>
          <w:sz w:val="19"/>
          <w:szCs w:val="19"/>
          <w:lang w:val="sk-SK"/>
        </w:rPr>
        <w:t>9</w:t>
      </w:r>
      <w:r w:rsidRPr="00C23F4C">
        <w:rPr>
          <w:rFonts w:ascii="Arial" w:hAnsi="Arial" w:cs="Arial"/>
          <w:sz w:val="19"/>
          <w:szCs w:val="19"/>
          <w:lang w:val="sk-SK"/>
        </w:rPr>
        <w:t xml:space="preserve">, pričom ide o merateľné hodnoty odlišné od projektových merateľných ukazovateľov. </w:t>
      </w:r>
    </w:p>
    <w:p w14:paraId="0813C038"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V priebehu implementácie projektu môže byť rozsah sledovaných údajov projektu upravený (rozšírený, resp. zúžený) a poskytovanie týchto údajov bude prebiehať v súlade s podmienkami dohodnutými v </w:t>
      </w:r>
      <w:r w:rsidR="00A21885">
        <w:rPr>
          <w:rFonts w:ascii="Arial" w:hAnsi="Arial" w:cs="Arial"/>
          <w:sz w:val="19"/>
          <w:szCs w:val="19"/>
          <w:lang w:val="sk-SK"/>
        </w:rPr>
        <w:t>z</w:t>
      </w:r>
      <w:r w:rsidRPr="00C23F4C">
        <w:rPr>
          <w:rFonts w:ascii="Arial" w:hAnsi="Arial" w:cs="Arial"/>
          <w:sz w:val="19"/>
          <w:szCs w:val="19"/>
          <w:lang w:val="sk-SK"/>
        </w:rPr>
        <w:t>mluve o NFP/Rozhodnutí o</w:t>
      </w:r>
      <w:r w:rsidR="00BF6FF2">
        <w:rPr>
          <w:rFonts w:ascii="Arial" w:hAnsi="Arial" w:cs="Arial"/>
          <w:sz w:val="19"/>
          <w:szCs w:val="19"/>
          <w:lang w:val="sk-SK"/>
        </w:rPr>
        <w:t xml:space="preserve"> schválení </w:t>
      </w:r>
      <w:r w:rsidRPr="00C23F4C">
        <w:rPr>
          <w:rFonts w:ascii="Arial" w:hAnsi="Arial" w:cs="Arial"/>
          <w:sz w:val="19"/>
          <w:szCs w:val="19"/>
          <w:lang w:val="sk-SK"/>
        </w:rPr>
        <w:t xml:space="preserve">NFP. </w:t>
      </w:r>
    </w:p>
    <w:p w14:paraId="78C1C78F"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Ďalšie informácie v súvislosti s realizáciou projektu predkladá </w:t>
      </w:r>
      <w:r w:rsidR="00A21885">
        <w:rPr>
          <w:rFonts w:ascii="Arial" w:hAnsi="Arial" w:cs="Arial"/>
          <w:sz w:val="19"/>
          <w:szCs w:val="19"/>
          <w:lang w:val="sk-SK"/>
        </w:rPr>
        <w:t>prijímateľ</w:t>
      </w:r>
      <w:r w:rsidRPr="00C23F4C">
        <w:rPr>
          <w:rFonts w:ascii="Arial" w:hAnsi="Arial" w:cs="Arial"/>
          <w:sz w:val="19"/>
          <w:szCs w:val="19"/>
          <w:lang w:val="sk-SK"/>
        </w:rPr>
        <w:t xml:space="preserve"> v súlade s príslušným vyzvaním a usmernením RO </w:t>
      </w:r>
      <w:r w:rsidR="00A85572">
        <w:rPr>
          <w:rFonts w:ascii="Arial" w:hAnsi="Arial" w:cs="Arial"/>
          <w:sz w:val="19"/>
          <w:szCs w:val="19"/>
          <w:lang w:val="sk-SK"/>
        </w:rPr>
        <w:t>pre OP EVS</w:t>
      </w:r>
      <w:r w:rsidRPr="00C23F4C">
        <w:rPr>
          <w:rFonts w:ascii="Arial" w:hAnsi="Arial" w:cs="Arial"/>
          <w:sz w:val="19"/>
          <w:szCs w:val="19"/>
          <w:lang w:val="sk-SK"/>
        </w:rPr>
        <w:t xml:space="preserve"> v editovateľnej časti 12 monitorovacej správy alebo ako samostatnú prílohu</w:t>
      </w:r>
      <w:r w:rsidR="00A21885">
        <w:rPr>
          <w:rFonts w:ascii="Arial" w:hAnsi="Arial" w:cs="Arial"/>
          <w:sz w:val="19"/>
          <w:szCs w:val="19"/>
          <w:lang w:val="sk-SK"/>
        </w:rPr>
        <w:t>.</w:t>
      </w:r>
    </w:p>
    <w:p w14:paraId="3D11A106" w14:textId="77777777" w:rsidR="00B67CE8" w:rsidRPr="00C23F4C" w:rsidRDefault="00B67CE8" w:rsidP="00B67CE8">
      <w:pPr>
        <w:pStyle w:val="Default"/>
        <w:jc w:val="both"/>
        <w:rPr>
          <w:rFonts w:ascii="Arial" w:hAnsi="Arial" w:cs="Arial"/>
          <w:sz w:val="19"/>
          <w:szCs w:val="19"/>
          <w:u w:val="single"/>
          <w:lang w:val="sk-SK"/>
        </w:rPr>
      </w:pPr>
    </w:p>
    <w:p w14:paraId="685B488E" w14:textId="77777777" w:rsidR="00B67CE8" w:rsidRPr="00C23F4C" w:rsidRDefault="00E50FF1" w:rsidP="008A64C0">
      <w:pPr>
        <w:pStyle w:val="Default"/>
        <w:spacing w:line="276" w:lineRule="auto"/>
        <w:jc w:val="both"/>
        <w:rPr>
          <w:rFonts w:ascii="Arial" w:hAnsi="Arial" w:cs="Arial"/>
          <w:sz w:val="19"/>
          <w:szCs w:val="19"/>
          <w:lang w:val="sk-SK"/>
        </w:rPr>
      </w:pPr>
      <w:r w:rsidRPr="001716AD">
        <w:rPr>
          <w:rFonts w:ascii="Arial" w:hAnsi="Arial" w:cs="Arial"/>
          <w:sz w:val="19"/>
          <w:szCs w:val="19"/>
          <w:lang w:val="sk-SK"/>
        </w:rPr>
        <w:t>Z</w:t>
      </w:r>
      <w:r w:rsidR="00B67CE8" w:rsidRPr="001716AD">
        <w:rPr>
          <w:rFonts w:ascii="Arial" w:hAnsi="Arial" w:cs="Arial"/>
          <w:sz w:val="19"/>
          <w:szCs w:val="19"/>
          <w:lang w:val="sk-SK"/>
        </w:rPr>
        <w:t>ber dát o účastníkoch</w:t>
      </w:r>
      <w:r w:rsidR="0099512F" w:rsidRPr="001716AD">
        <w:rPr>
          <w:rStyle w:val="Odkaznapoznmkupodiarou"/>
          <w:rFonts w:cs="Arial"/>
          <w:szCs w:val="19"/>
          <w:lang w:val="sk-SK"/>
        </w:rPr>
        <w:footnoteReference w:id="13"/>
      </w:r>
      <w:r w:rsidR="00B67CE8" w:rsidRPr="00C23F4C">
        <w:rPr>
          <w:rFonts w:ascii="Arial" w:hAnsi="Arial" w:cs="Arial"/>
          <w:sz w:val="19"/>
          <w:szCs w:val="19"/>
          <w:lang w:val="sk-SK"/>
        </w:rPr>
        <w:t xml:space="preserve"> pre poskytovanie iných  údajov  o</w:t>
      </w:r>
      <w:r w:rsidR="0083263F">
        <w:rPr>
          <w:rFonts w:ascii="Arial" w:hAnsi="Arial" w:cs="Arial"/>
          <w:sz w:val="19"/>
          <w:szCs w:val="19"/>
          <w:lang w:val="sk-SK"/>
        </w:rPr>
        <w:t> </w:t>
      </w:r>
      <w:r w:rsidR="00B67CE8" w:rsidRPr="00C23F4C">
        <w:rPr>
          <w:rFonts w:ascii="Arial" w:hAnsi="Arial" w:cs="Arial"/>
          <w:sz w:val="19"/>
          <w:szCs w:val="19"/>
          <w:lang w:val="sk-SK"/>
        </w:rPr>
        <w:t>účastníkoch</w:t>
      </w:r>
      <w:r w:rsidR="0083263F">
        <w:rPr>
          <w:rFonts w:ascii="Arial" w:hAnsi="Arial" w:cs="Arial"/>
          <w:sz w:val="19"/>
          <w:szCs w:val="19"/>
          <w:lang w:val="sk-SK"/>
        </w:rPr>
        <w:t xml:space="preserve"> projektu</w:t>
      </w:r>
      <w:r w:rsidR="00B67CE8" w:rsidRPr="00C23F4C">
        <w:rPr>
          <w:rFonts w:ascii="Arial" w:hAnsi="Arial" w:cs="Arial"/>
          <w:sz w:val="19"/>
          <w:szCs w:val="19"/>
          <w:lang w:val="sk-SK"/>
        </w:rPr>
        <w:t xml:space="preserve"> tzv. mikroúdajoch</w:t>
      </w:r>
      <w:r w:rsidR="00E32247">
        <w:rPr>
          <w:rFonts w:ascii="Arial" w:hAnsi="Arial" w:cs="Arial"/>
          <w:sz w:val="19"/>
          <w:szCs w:val="19"/>
          <w:lang w:val="sk-SK"/>
        </w:rPr>
        <w:t>.</w:t>
      </w:r>
      <w:r w:rsidR="00B67CE8" w:rsidRPr="00C23F4C">
        <w:rPr>
          <w:rFonts w:ascii="Arial" w:hAnsi="Arial" w:cs="Arial"/>
          <w:sz w:val="19"/>
          <w:szCs w:val="19"/>
          <w:lang w:val="sk-SK"/>
        </w:rPr>
        <w:t xml:space="preserve"> Prijímateľ sumarizuje</w:t>
      </w:r>
      <w:r w:rsidR="002A227E" w:rsidDel="007D4FED">
        <w:rPr>
          <w:rFonts w:ascii="Arial" w:hAnsi="Arial" w:cs="Arial"/>
          <w:sz w:val="19"/>
          <w:szCs w:val="19"/>
          <w:lang w:val="sk-SK"/>
        </w:rPr>
        <w:t xml:space="preserve"> </w:t>
      </w:r>
      <w:r w:rsidR="002A227E" w:rsidRPr="00B56C8E">
        <w:rPr>
          <w:rFonts w:ascii="Arial" w:hAnsi="Arial" w:cs="Arial"/>
          <w:sz w:val="19"/>
          <w:szCs w:val="19"/>
          <w:lang w:val="sk-SK"/>
        </w:rPr>
        <w:t>prostredníctvom osobitnej evidencie/modulu v ITMS2014+</w:t>
      </w:r>
      <w:r w:rsidR="00B67CE8" w:rsidRPr="00C23F4C">
        <w:rPr>
          <w:rFonts w:ascii="Arial" w:hAnsi="Arial" w:cs="Arial"/>
          <w:sz w:val="19"/>
          <w:szCs w:val="19"/>
          <w:lang w:val="sk-SK"/>
        </w:rPr>
        <w:t xml:space="preserve"> v tzv. </w:t>
      </w:r>
      <w:r w:rsidR="005122B5">
        <w:rPr>
          <w:rFonts w:ascii="Arial" w:hAnsi="Arial" w:cs="Arial"/>
          <w:sz w:val="19"/>
          <w:szCs w:val="19"/>
          <w:lang w:val="sk-SK"/>
        </w:rPr>
        <w:t>k</w:t>
      </w:r>
      <w:r w:rsidR="00B67CE8" w:rsidRPr="00C23F4C">
        <w:rPr>
          <w:rFonts w:ascii="Arial" w:hAnsi="Arial" w:cs="Arial"/>
          <w:sz w:val="19"/>
          <w:szCs w:val="19"/>
          <w:lang w:val="sk-SK"/>
        </w:rPr>
        <w:t>arte účastníka.</w:t>
      </w:r>
      <w:r w:rsidR="00065B6C">
        <w:rPr>
          <w:rFonts w:ascii="Arial" w:hAnsi="Arial" w:cs="Arial"/>
          <w:sz w:val="19"/>
          <w:szCs w:val="19"/>
          <w:lang w:val="sk-SK"/>
        </w:rPr>
        <w:t xml:space="preserve"> </w:t>
      </w:r>
      <w:r w:rsidR="00B67CE8" w:rsidRPr="00C23F4C">
        <w:rPr>
          <w:rFonts w:ascii="Arial" w:hAnsi="Arial" w:cs="Arial"/>
          <w:sz w:val="19"/>
          <w:szCs w:val="19"/>
          <w:lang w:val="sk-SK"/>
        </w:rPr>
        <w:t xml:space="preserve">Pred zberom dát od účastníkov </w:t>
      </w:r>
      <w:r w:rsidR="00A85572" w:rsidRPr="00A85572">
        <w:rPr>
          <w:rFonts w:ascii="Arial" w:hAnsi="Arial" w:cs="Arial"/>
          <w:sz w:val="19"/>
          <w:szCs w:val="19"/>
          <w:lang w:val="sk-SK"/>
        </w:rPr>
        <w:t xml:space="preserve">v reálnom čase vstupu/výstupu účastníka do/z projektu </w:t>
      </w:r>
      <w:r w:rsidR="00B67CE8" w:rsidRPr="00C23F4C">
        <w:rPr>
          <w:rFonts w:ascii="Arial" w:hAnsi="Arial" w:cs="Arial"/>
          <w:sz w:val="19"/>
          <w:szCs w:val="19"/>
          <w:lang w:val="sk-SK"/>
        </w:rPr>
        <w:t>prijímateľ</w:t>
      </w:r>
      <w:r w:rsidR="00750258">
        <w:rPr>
          <w:rFonts w:ascii="Arial" w:hAnsi="Arial" w:cs="Arial"/>
          <w:sz w:val="19"/>
          <w:szCs w:val="19"/>
          <w:lang w:val="sk-SK"/>
        </w:rPr>
        <w:t xml:space="preserve"> zabezpeč</w:t>
      </w:r>
      <w:r w:rsidR="00CE1761">
        <w:rPr>
          <w:rFonts w:ascii="Arial" w:hAnsi="Arial" w:cs="Arial"/>
          <w:sz w:val="19"/>
          <w:szCs w:val="19"/>
          <w:lang w:val="sk-SK"/>
        </w:rPr>
        <w:t>í</w:t>
      </w:r>
      <w:r w:rsidR="00B67CE8" w:rsidRPr="00C23F4C">
        <w:rPr>
          <w:rFonts w:ascii="Arial" w:hAnsi="Arial" w:cs="Arial"/>
          <w:sz w:val="19"/>
          <w:szCs w:val="19"/>
          <w:lang w:val="sk-SK"/>
        </w:rPr>
        <w:t xml:space="preserve"> </w:t>
      </w:r>
      <w:r w:rsidR="00750258">
        <w:rPr>
          <w:rFonts w:ascii="Arial" w:hAnsi="Arial" w:cs="Arial"/>
          <w:sz w:val="19"/>
          <w:szCs w:val="19"/>
          <w:lang w:val="sk-SK"/>
        </w:rPr>
        <w:t xml:space="preserve">od </w:t>
      </w:r>
      <w:r w:rsidR="00B67CE8" w:rsidRPr="00C23F4C">
        <w:rPr>
          <w:rFonts w:ascii="Arial" w:hAnsi="Arial" w:cs="Arial"/>
          <w:sz w:val="19"/>
          <w:szCs w:val="19"/>
          <w:lang w:val="sk-SK"/>
        </w:rPr>
        <w:t xml:space="preserve"> každé</w:t>
      </w:r>
      <w:r w:rsidR="00750258">
        <w:rPr>
          <w:rFonts w:ascii="Arial" w:hAnsi="Arial" w:cs="Arial"/>
          <w:sz w:val="19"/>
          <w:szCs w:val="19"/>
          <w:lang w:val="sk-SK"/>
        </w:rPr>
        <w:t>ho</w:t>
      </w:r>
      <w:r w:rsidR="00B67CE8" w:rsidRPr="00C23F4C">
        <w:rPr>
          <w:rFonts w:ascii="Arial" w:hAnsi="Arial" w:cs="Arial"/>
          <w:sz w:val="19"/>
          <w:szCs w:val="19"/>
          <w:lang w:val="sk-SK"/>
        </w:rPr>
        <w:t xml:space="preserve"> účastník</w:t>
      </w:r>
      <w:r w:rsidR="00750258">
        <w:rPr>
          <w:rFonts w:ascii="Arial" w:hAnsi="Arial" w:cs="Arial"/>
          <w:sz w:val="19"/>
          <w:szCs w:val="19"/>
          <w:lang w:val="sk-SK"/>
        </w:rPr>
        <w:t>a</w:t>
      </w:r>
      <w:r w:rsidR="00B67CE8" w:rsidRPr="00C23F4C">
        <w:rPr>
          <w:rFonts w:ascii="Arial" w:hAnsi="Arial" w:cs="Arial"/>
          <w:sz w:val="19"/>
          <w:szCs w:val="19"/>
          <w:lang w:val="sk-SK"/>
        </w:rPr>
        <w:t xml:space="preserve"> „Súhlas dotknutej osoby - </w:t>
      </w:r>
      <w:r w:rsidR="00B67CE8">
        <w:rPr>
          <w:rFonts w:ascii="Arial" w:hAnsi="Arial" w:cs="Arial"/>
          <w:sz w:val="19"/>
          <w:szCs w:val="19"/>
          <w:lang w:val="sk-SK"/>
        </w:rPr>
        <w:t>účastníka</w:t>
      </w:r>
      <w:r w:rsidR="00B67CE8" w:rsidRPr="00C23F4C">
        <w:rPr>
          <w:rFonts w:ascii="Arial" w:hAnsi="Arial" w:cs="Arial"/>
          <w:sz w:val="19"/>
          <w:szCs w:val="19"/>
          <w:lang w:val="sk-SK"/>
        </w:rPr>
        <w:t xml:space="preserve"> - so správou, spracovaním a uchovaním osobných údajov“ podľa vzoru poskytovateľa</w:t>
      </w:r>
      <w:r w:rsidR="00B67CE8">
        <w:rPr>
          <w:rFonts w:ascii="Arial" w:hAnsi="Arial" w:cs="Arial"/>
          <w:sz w:val="19"/>
          <w:szCs w:val="19"/>
          <w:lang w:val="sk-SK"/>
        </w:rPr>
        <w:t xml:space="preserve"> </w:t>
      </w:r>
      <w:r w:rsidR="00B67CE8" w:rsidRPr="00C23F4C">
        <w:rPr>
          <w:rFonts w:ascii="Arial" w:hAnsi="Arial" w:cs="Arial"/>
          <w:sz w:val="19"/>
          <w:szCs w:val="19"/>
          <w:lang w:val="sk-SK"/>
        </w:rPr>
        <w:t>(príloha č. 4</w:t>
      </w:r>
      <w:r w:rsidR="00E540B7">
        <w:rPr>
          <w:rFonts w:ascii="Arial" w:hAnsi="Arial" w:cs="Arial"/>
          <w:sz w:val="19"/>
          <w:szCs w:val="19"/>
          <w:lang w:val="sk-SK"/>
        </w:rPr>
        <w:t>2</w:t>
      </w:r>
      <w:r w:rsidR="00B67CE8" w:rsidRPr="00C23F4C">
        <w:rPr>
          <w:rFonts w:ascii="Arial" w:hAnsi="Arial" w:cs="Arial"/>
          <w:sz w:val="19"/>
          <w:szCs w:val="19"/>
          <w:lang w:val="sk-SK"/>
        </w:rPr>
        <w:t>). Základným  údajom pre akt</w:t>
      </w:r>
      <w:r w:rsidR="00A85572">
        <w:rPr>
          <w:rFonts w:ascii="Arial" w:hAnsi="Arial" w:cs="Arial"/>
          <w:sz w:val="19"/>
          <w:szCs w:val="19"/>
          <w:lang w:val="sk-SK"/>
        </w:rPr>
        <w:t>iváciu Karty účastníka v</w:t>
      </w:r>
      <w:r w:rsidR="00065B6C">
        <w:rPr>
          <w:rFonts w:ascii="Arial" w:hAnsi="Arial" w:cs="Arial"/>
          <w:sz w:val="19"/>
          <w:szCs w:val="19"/>
          <w:lang w:val="sk-SK"/>
        </w:rPr>
        <w:t xml:space="preserve"> </w:t>
      </w:r>
      <w:r w:rsidR="00DF2897">
        <w:rPr>
          <w:rFonts w:ascii="Arial" w:hAnsi="Arial" w:cs="Arial"/>
          <w:sz w:val="19"/>
          <w:szCs w:val="19"/>
          <w:lang w:val="sk-SK"/>
        </w:rPr>
        <w:t> </w:t>
      </w:r>
      <w:r w:rsidR="00A85572">
        <w:rPr>
          <w:rFonts w:ascii="Arial" w:hAnsi="Arial" w:cs="Arial"/>
          <w:sz w:val="19"/>
          <w:szCs w:val="19"/>
          <w:lang w:val="sk-SK"/>
        </w:rPr>
        <w:t>ITMS</w:t>
      </w:r>
      <w:r w:rsidR="00DF2897">
        <w:rPr>
          <w:rFonts w:ascii="Arial" w:hAnsi="Arial" w:cs="Arial"/>
          <w:sz w:val="19"/>
          <w:szCs w:val="19"/>
          <w:lang w:val="sk-SK"/>
        </w:rPr>
        <w:t>2014+</w:t>
      </w:r>
      <w:r w:rsidR="00A85572">
        <w:rPr>
          <w:rFonts w:ascii="Arial" w:hAnsi="Arial" w:cs="Arial"/>
          <w:sz w:val="19"/>
          <w:szCs w:val="19"/>
          <w:lang w:val="sk-SK"/>
        </w:rPr>
        <w:t xml:space="preserve"> je</w:t>
      </w:r>
      <w:r w:rsidR="00B67CE8" w:rsidRPr="00C23F4C">
        <w:rPr>
          <w:rFonts w:ascii="Arial" w:hAnsi="Arial" w:cs="Arial"/>
          <w:sz w:val="19"/>
          <w:szCs w:val="19"/>
          <w:lang w:val="sk-SK"/>
        </w:rPr>
        <w:t xml:space="preserve"> zadanie mena, priezviska a  rodného čísla účastníka</w:t>
      </w:r>
      <w:r w:rsidR="00F20EE9">
        <w:rPr>
          <w:rStyle w:val="Odkaznapoznmkupodiarou"/>
          <w:rFonts w:cs="Arial"/>
          <w:szCs w:val="19"/>
          <w:lang w:val="sk-SK"/>
        </w:rPr>
        <w:footnoteReference w:id="14"/>
      </w:r>
      <w:r w:rsidR="00B67CE8" w:rsidRPr="00C23F4C">
        <w:rPr>
          <w:rFonts w:ascii="Arial" w:hAnsi="Arial" w:cs="Arial"/>
          <w:sz w:val="19"/>
          <w:szCs w:val="19"/>
          <w:lang w:val="sk-SK"/>
        </w:rPr>
        <w:t>. Prepojením ITMS2014+ s registrom fyzických osôb dôjde k automatickému vygenerovaniu ostatných základných dát o účastníko</w:t>
      </w:r>
      <w:r w:rsidR="00B66982">
        <w:rPr>
          <w:rFonts w:ascii="Arial" w:hAnsi="Arial" w:cs="Arial"/>
          <w:sz w:val="19"/>
          <w:szCs w:val="19"/>
          <w:lang w:val="sk-SK"/>
        </w:rPr>
        <w:t>vi</w:t>
      </w:r>
      <w:r w:rsidR="00B67CE8" w:rsidRPr="00C23F4C">
        <w:rPr>
          <w:rFonts w:ascii="Arial" w:hAnsi="Arial" w:cs="Arial"/>
          <w:sz w:val="19"/>
          <w:szCs w:val="19"/>
          <w:lang w:val="sk-SK"/>
        </w:rPr>
        <w:t xml:space="preserve">. Následne ITMS takéhoto </w:t>
      </w:r>
      <w:r w:rsidR="00B67CE8" w:rsidRPr="00C23F4C">
        <w:rPr>
          <w:rFonts w:ascii="Arial" w:hAnsi="Arial" w:cs="Arial"/>
          <w:sz w:val="19"/>
          <w:szCs w:val="19"/>
          <w:lang w:val="sk-SK"/>
        </w:rPr>
        <w:lastRenderedPageBreak/>
        <w:t>účastníka eviduje ako „Účastník má SK rodné číslo“ a zvyšné dáta zbiera</w:t>
      </w:r>
      <w:r w:rsidR="00A85572">
        <w:rPr>
          <w:rFonts w:ascii="Arial" w:hAnsi="Arial" w:cs="Arial"/>
          <w:sz w:val="19"/>
          <w:szCs w:val="19"/>
          <w:lang w:val="sk-SK"/>
        </w:rPr>
        <w:t xml:space="preserve"> </w:t>
      </w:r>
      <w:r w:rsidR="00B67CE8">
        <w:rPr>
          <w:rFonts w:ascii="Arial" w:hAnsi="Arial" w:cs="Arial"/>
          <w:sz w:val="19"/>
          <w:szCs w:val="19"/>
          <w:lang w:val="sk-SK"/>
        </w:rPr>
        <w:t xml:space="preserve">prijímateľ </w:t>
      </w:r>
      <w:r w:rsidR="00A85572">
        <w:rPr>
          <w:rFonts w:ascii="Arial" w:hAnsi="Arial" w:cs="Arial"/>
          <w:sz w:val="19"/>
          <w:szCs w:val="19"/>
          <w:lang w:val="sk-SK"/>
        </w:rPr>
        <w:t>priebežne</w:t>
      </w:r>
      <w:r w:rsidR="00A85572" w:rsidRPr="00C23F4C">
        <w:rPr>
          <w:rFonts w:ascii="Arial" w:hAnsi="Arial" w:cs="Arial"/>
          <w:sz w:val="19"/>
          <w:szCs w:val="19"/>
          <w:lang w:val="sk-SK"/>
        </w:rPr>
        <w:t xml:space="preserve"> </w:t>
      </w:r>
      <w:r w:rsidR="00E540B7">
        <w:rPr>
          <w:rFonts w:ascii="Arial" w:hAnsi="Arial" w:cs="Arial"/>
          <w:sz w:val="19"/>
          <w:szCs w:val="19"/>
          <w:lang w:val="sk-SK"/>
        </w:rPr>
        <w:t xml:space="preserve">v rozsahu karty účastníka pre ESF a </w:t>
      </w:r>
      <w:r w:rsidR="00E540B7" w:rsidRPr="00C23F4C">
        <w:rPr>
          <w:rFonts w:ascii="Arial" w:hAnsi="Arial" w:cs="Arial"/>
          <w:sz w:val="19"/>
          <w:szCs w:val="19"/>
          <w:lang w:val="sk-SK"/>
        </w:rPr>
        <w:t xml:space="preserve">v súlade </w:t>
      </w:r>
      <w:r w:rsidR="00B67CE8" w:rsidRPr="00C23F4C">
        <w:rPr>
          <w:rFonts w:ascii="Arial" w:hAnsi="Arial" w:cs="Arial"/>
          <w:sz w:val="19"/>
          <w:szCs w:val="19"/>
          <w:lang w:val="sk-SK"/>
        </w:rPr>
        <w:t xml:space="preserve">s požiadavkami </w:t>
      </w:r>
      <w:r w:rsidR="000F050C">
        <w:rPr>
          <w:rFonts w:ascii="Arial" w:hAnsi="Arial" w:cs="Arial"/>
          <w:sz w:val="19"/>
          <w:szCs w:val="19"/>
          <w:lang w:val="sk-SK"/>
        </w:rPr>
        <w:t>RO pre OP  EVS</w:t>
      </w:r>
      <w:r w:rsidR="00B67CE8" w:rsidRPr="00C23F4C">
        <w:rPr>
          <w:rFonts w:ascii="Arial" w:hAnsi="Arial" w:cs="Arial"/>
          <w:sz w:val="19"/>
          <w:szCs w:val="19"/>
          <w:lang w:val="sk-SK"/>
        </w:rPr>
        <w:t>, resp. v súlade s</w:t>
      </w:r>
      <w:r w:rsidR="00A85572">
        <w:rPr>
          <w:rFonts w:ascii="Arial" w:hAnsi="Arial" w:cs="Arial"/>
          <w:sz w:val="19"/>
          <w:szCs w:val="19"/>
          <w:lang w:val="sk-SK"/>
        </w:rPr>
        <w:t xml:space="preserve"> jeho </w:t>
      </w:r>
      <w:r w:rsidR="00B67CE8" w:rsidRPr="00C23F4C">
        <w:rPr>
          <w:rFonts w:ascii="Arial" w:hAnsi="Arial" w:cs="Arial"/>
          <w:sz w:val="19"/>
          <w:szCs w:val="19"/>
          <w:lang w:val="sk-SK"/>
        </w:rPr>
        <w:t xml:space="preserve">usmerneniami. </w:t>
      </w:r>
      <w:r w:rsidR="00A85572">
        <w:rPr>
          <w:rFonts w:ascii="Arial" w:hAnsi="Arial" w:cs="Arial"/>
          <w:sz w:val="19"/>
          <w:szCs w:val="19"/>
          <w:lang w:val="sk-SK"/>
        </w:rPr>
        <w:t xml:space="preserve"> </w:t>
      </w:r>
      <w:r w:rsidR="00E540B7">
        <w:rPr>
          <w:rFonts w:ascii="Arial" w:hAnsi="Arial" w:cs="Arial"/>
          <w:sz w:val="19"/>
          <w:szCs w:val="19"/>
          <w:lang w:val="sk-SK"/>
        </w:rPr>
        <w:t xml:space="preserve"> </w:t>
      </w:r>
    </w:p>
    <w:p w14:paraId="10FB6693"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V prípade, že účastník odmietne prijímateľovi poskytnúť rodné číslo, meno a priezvisko alebo údaje o</w:t>
      </w:r>
      <w:r w:rsidR="00750258">
        <w:rPr>
          <w:rFonts w:ascii="Arial" w:hAnsi="Arial" w:cs="Arial"/>
          <w:sz w:val="19"/>
          <w:szCs w:val="19"/>
          <w:lang w:val="sk-SK"/>
        </w:rPr>
        <w:t> </w:t>
      </w:r>
      <w:r w:rsidRPr="00C23F4C">
        <w:rPr>
          <w:rFonts w:ascii="Arial" w:hAnsi="Arial" w:cs="Arial"/>
          <w:sz w:val="19"/>
          <w:szCs w:val="19"/>
          <w:lang w:val="sk-SK"/>
        </w:rPr>
        <w:t>znevýhodnení</w:t>
      </w:r>
      <w:r w:rsidR="00750258">
        <w:rPr>
          <w:rFonts w:ascii="Arial" w:hAnsi="Arial" w:cs="Arial"/>
          <w:sz w:val="19"/>
          <w:szCs w:val="19"/>
          <w:lang w:val="sk-SK"/>
        </w:rPr>
        <w:t xml:space="preserve"> – citlivých údajoch</w:t>
      </w:r>
      <w:r w:rsidRPr="00C23F4C">
        <w:rPr>
          <w:rFonts w:ascii="Arial" w:hAnsi="Arial" w:cs="Arial"/>
          <w:sz w:val="19"/>
          <w:szCs w:val="19"/>
          <w:lang w:val="sk-SK"/>
        </w:rPr>
        <w:t>, prijímateľ je povinný dať takémuto účastníkovi na podpis relevantne upravené „</w:t>
      </w:r>
      <w:r w:rsidR="00B572EF">
        <w:rPr>
          <w:rFonts w:ascii="Arial" w:hAnsi="Arial" w:cs="Arial"/>
          <w:sz w:val="19"/>
          <w:szCs w:val="19"/>
          <w:lang w:val="sk-SK"/>
        </w:rPr>
        <w:t>V</w:t>
      </w:r>
      <w:r w:rsidRPr="00C23F4C">
        <w:rPr>
          <w:rFonts w:ascii="Arial" w:hAnsi="Arial" w:cs="Arial"/>
          <w:sz w:val="19"/>
          <w:szCs w:val="19"/>
          <w:lang w:val="sk-SK"/>
        </w:rPr>
        <w:t xml:space="preserve">yhlásenie </w:t>
      </w:r>
      <w:r>
        <w:rPr>
          <w:rFonts w:ascii="Arial" w:hAnsi="Arial" w:cs="Arial"/>
          <w:sz w:val="19"/>
          <w:szCs w:val="19"/>
          <w:lang w:val="sk-SK"/>
        </w:rPr>
        <w:t>účastníka</w:t>
      </w:r>
      <w:r w:rsidRPr="00C23F4C">
        <w:rPr>
          <w:rFonts w:ascii="Arial" w:hAnsi="Arial" w:cs="Arial"/>
          <w:sz w:val="19"/>
          <w:szCs w:val="19"/>
          <w:lang w:val="sk-SK"/>
        </w:rPr>
        <w:t xml:space="preserve"> o neposkytnutí osobných údajov“, podľa vzoru poskytovateľa</w:t>
      </w:r>
      <w:r>
        <w:rPr>
          <w:rFonts w:ascii="Arial" w:hAnsi="Arial" w:cs="Arial"/>
          <w:sz w:val="19"/>
          <w:szCs w:val="19"/>
          <w:lang w:val="sk-SK"/>
        </w:rPr>
        <w:t xml:space="preserve"> </w:t>
      </w:r>
      <w:r w:rsidRPr="00C23F4C">
        <w:rPr>
          <w:rFonts w:ascii="Arial" w:hAnsi="Arial" w:cs="Arial"/>
          <w:sz w:val="19"/>
          <w:szCs w:val="19"/>
          <w:lang w:val="sk-SK"/>
        </w:rPr>
        <w:t>(príloha č. 4</w:t>
      </w:r>
      <w:r w:rsidR="00E540B7">
        <w:rPr>
          <w:rFonts w:ascii="Arial" w:hAnsi="Arial" w:cs="Arial"/>
          <w:sz w:val="19"/>
          <w:szCs w:val="19"/>
          <w:lang w:val="sk-SK"/>
        </w:rPr>
        <w:t>3</w:t>
      </w:r>
      <w:r w:rsidRPr="00C23F4C">
        <w:rPr>
          <w:rFonts w:ascii="Arial" w:hAnsi="Arial" w:cs="Arial"/>
          <w:sz w:val="19"/>
          <w:szCs w:val="19"/>
          <w:lang w:val="sk-SK"/>
        </w:rPr>
        <w:t>).  Prijímateľ nesmie odmietnuť účastníka na aktivitách projektu z dôvodu neposkytnutia rodného čísla a</w:t>
      </w:r>
      <w:r w:rsidR="00750258">
        <w:rPr>
          <w:rFonts w:ascii="Arial" w:hAnsi="Arial" w:cs="Arial"/>
          <w:sz w:val="19"/>
          <w:szCs w:val="19"/>
          <w:lang w:val="sk-SK"/>
        </w:rPr>
        <w:t xml:space="preserve">lebo </w:t>
      </w:r>
      <w:r w:rsidRPr="00C23F4C">
        <w:rPr>
          <w:rFonts w:ascii="Arial" w:hAnsi="Arial" w:cs="Arial"/>
          <w:sz w:val="19"/>
          <w:szCs w:val="19"/>
          <w:lang w:val="sk-SK"/>
        </w:rPr>
        <w:t xml:space="preserve"> iných osobných údajov </w:t>
      </w:r>
      <w:r w:rsidR="00750258">
        <w:rPr>
          <w:rFonts w:ascii="Arial" w:hAnsi="Arial" w:cs="Arial"/>
          <w:sz w:val="19"/>
          <w:szCs w:val="19"/>
          <w:lang w:val="sk-SK"/>
        </w:rPr>
        <w:t xml:space="preserve">o </w:t>
      </w:r>
      <w:r w:rsidRPr="00C23F4C">
        <w:rPr>
          <w:rFonts w:ascii="Arial" w:hAnsi="Arial" w:cs="Arial"/>
          <w:sz w:val="19"/>
          <w:szCs w:val="19"/>
          <w:lang w:val="sk-SK"/>
        </w:rPr>
        <w:t>účastník</w:t>
      </w:r>
      <w:r w:rsidR="00750258">
        <w:rPr>
          <w:rFonts w:ascii="Arial" w:hAnsi="Arial" w:cs="Arial"/>
          <w:sz w:val="19"/>
          <w:szCs w:val="19"/>
          <w:lang w:val="sk-SK"/>
        </w:rPr>
        <w:t>ovi</w:t>
      </w:r>
      <w:r w:rsidRPr="00C23F4C">
        <w:rPr>
          <w:rFonts w:ascii="Arial" w:hAnsi="Arial" w:cs="Arial"/>
          <w:sz w:val="19"/>
          <w:szCs w:val="19"/>
          <w:lang w:val="sk-SK"/>
        </w:rPr>
        <w:t>. Prijímateľ je povinný tieto vyhlásenia</w:t>
      </w:r>
      <w:r w:rsidR="00B572EF">
        <w:rPr>
          <w:rStyle w:val="Odkaznapoznmkupodiarou"/>
          <w:rFonts w:cs="Arial"/>
          <w:szCs w:val="19"/>
          <w:lang w:val="sk-SK"/>
        </w:rPr>
        <w:footnoteReference w:id="15"/>
      </w:r>
      <w:r w:rsidRPr="00C23F4C">
        <w:rPr>
          <w:rFonts w:ascii="Arial" w:hAnsi="Arial" w:cs="Arial"/>
          <w:sz w:val="19"/>
          <w:szCs w:val="19"/>
          <w:lang w:val="sk-SK"/>
        </w:rPr>
        <w:t xml:space="preserve"> zbierať a uchovávať v časovej nadväznosti k relevantnej monitorovacej správe. </w:t>
      </w:r>
    </w:p>
    <w:p w14:paraId="179AD9F7" w14:textId="65D6F966" w:rsidR="00B67CE8" w:rsidRPr="00C23F4C" w:rsidRDefault="00B67CE8" w:rsidP="008A64C0">
      <w:pPr>
        <w:spacing w:before="120" w:after="120" w:line="276" w:lineRule="auto"/>
        <w:jc w:val="both"/>
        <w:rPr>
          <w:rFonts w:cs="Arial"/>
          <w:color w:val="000000"/>
          <w:szCs w:val="19"/>
        </w:rPr>
      </w:pPr>
      <w:r w:rsidRPr="00C23F4C">
        <w:rPr>
          <w:rFonts w:cs="Arial"/>
          <w:color w:val="000000"/>
          <w:szCs w:val="19"/>
        </w:rPr>
        <w:t xml:space="preserve">Jeden účastník môže byť vykázaný v každom projekte len raz. To znamená, že osoba môže byť ako účastník vykázaná vo viacerých </w:t>
      </w:r>
      <w:del w:id="473" w:author="Milan Matovič" w:date="2021-06-15T09:38:00Z">
        <w:r w:rsidRPr="00C23F4C" w:rsidDel="00DD5DEA">
          <w:rPr>
            <w:rFonts w:cs="Arial"/>
            <w:color w:val="000000"/>
            <w:szCs w:val="19"/>
          </w:rPr>
          <w:delText>projektoch</w:delText>
        </w:r>
      </w:del>
      <w:ins w:id="474" w:author="Milan Matovič" w:date="2021-06-15T09:38:00Z">
        <w:r w:rsidR="00DD5DEA">
          <w:rPr>
            <w:rFonts w:cs="Arial"/>
            <w:color w:val="000000"/>
            <w:szCs w:val="19"/>
          </w:rPr>
          <w:t>hlavných aktivitách projektu</w:t>
        </w:r>
      </w:ins>
      <w:r w:rsidRPr="00C23F4C">
        <w:rPr>
          <w:rFonts w:cs="Arial"/>
          <w:color w:val="000000"/>
          <w:szCs w:val="19"/>
        </w:rPr>
        <w:t xml:space="preserve">, ale v rámci </w:t>
      </w:r>
      <w:del w:id="475" w:author="Milan Matovič" w:date="2021-06-15T09:38:00Z">
        <w:r w:rsidRPr="00C23F4C" w:rsidDel="00DD5DEA">
          <w:rPr>
            <w:rFonts w:cs="Arial"/>
            <w:color w:val="000000"/>
            <w:szCs w:val="19"/>
          </w:rPr>
          <w:delText xml:space="preserve">jedného </w:delText>
        </w:r>
      </w:del>
      <w:ins w:id="476" w:author="Milan Matovič" w:date="2021-06-15T09:38:00Z">
        <w:r w:rsidR="00DD5DEA" w:rsidRPr="00C23F4C">
          <w:rPr>
            <w:rFonts w:cs="Arial"/>
            <w:color w:val="000000"/>
            <w:szCs w:val="19"/>
          </w:rPr>
          <w:t xml:space="preserve"> </w:t>
        </w:r>
      </w:ins>
      <w:r w:rsidRPr="00C23F4C">
        <w:rPr>
          <w:rFonts w:cs="Arial"/>
          <w:color w:val="000000"/>
          <w:szCs w:val="19"/>
        </w:rPr>
        <w:t>projektu môže byť vykázaná len raz</w:t>
      </w:r>
      <w:del w:id="477" w:author="Milan Matovič" w:date="2021-06-15T09:39:00Z">
        <w:r w:rsidRPr="00C23F4C" w:rsidDel="00DD5DEA">
          <w:rPr>
            <w:rFonts w:cs="Arial"/>
            <w:color w:val="000000"/>
            <w:szCs w:val="19"/>
          </w:rPr>
          <w:delText>, bez ohľadu na to, koľkých aktivít sa v rámci projektu zúčastní</w:delText>
        </w:r>
      </w:del>
      <w:r w:rsidRPr="00C23F4C">
        <w:rPr>
          <w:rFonts w:cs="Arial"/>
          <w:color w:val="000000"/>
          <w:szCs w:val="19"/>
        </w:rPr>
        <w:t>.</w:t>
      </w:r>
    </w:p>
    <w:p w14:paraId="2AA893ED" w14:textId="77777777" w:rsidR="00594863" w:rsidRPr="0073389C" w:rsidRDefault="001C47DE" w:rsidP="008A64C0">
      <w:pPr>
        <w:spacing w:before="120" w:after="120" w:line="276" w:lineRule="auto"/>
        <w:jc w:val="both"/>
        <w:rPr>
          <w:szCs w:val="19"/>
        </w:rPr>
      </w:pPr>
      <w:r w:rsidRPr="005122B5">
        <w:rPr>
          <w:rFonts w:cs="Arial"/>
          <w:color w:val="000000"/>
          <w:szCs w:val="19"/>
        </w:rPr>
        <w:t xml:space="preserve">Ďalšie informácie k  vykazovaniu mikroúdajov za účastníkov sa nachádzajú v MP CKO č. 17 (najmä kapitola 3.5 odseky 18 až 30) v jeho aktuálnej verzii a v prílohe č.5  Karta účastníka </w:t>
      </w:r>
      <w:r w:rsidR="00AB0D08">
        <w:rPr>
          <w:rFonts w:cs="Arial"/>
          <w:color w:val="000000"/>
          <w:szCs w:val="19"/>
        </w:rPr>
        <w:t xml:space="preserve">zverejnenej </w:t>
      </w:r>
      <w:r w:rsidRPr="005122B5">
        <w:rPr>
          <w:rFonts w:cs="Arial"/>
          <w:color w:val="000000"/>
          <w:szCs w:val="19"/>
        </w:rPr>
        <w:t>na http://www.partnerskadohoda.gov.sk/metodicke-pokyny-cko/.</w:t>
      </w:r>
      <w:r w:rsidR="00B67CE8" w:rsidRPr="005122B5">
        <w:rPr>
          <w:rFonts w:cs="Arial"/>
          <w:color w:val="000000"/>
          <w:szCs w:val="19"/>
        </w:rPr>
        <w:tab/>
      </w:r>
      <w:r w:rsidR="0083263F">
        <w:rPr>
          <w:szCs w:val="19"/>
        </w:rPr>
        <w:t xml:space="preserve"> </w:t>
      </w:r>
      <w:r w:rsidR="0083263F">
        <w:rPr>
          <w:szCs w:val="19"/>
        </w:rPr>
        <w:tab/>
      </w:r>
    </w:p>
    <w:p w14:paraId="203FB19C" w14:textId="77777777" w:rsidR="002F32E4" w:rsidRPr="0054520F" w:rsidRDefault="00E83090" w:rsidP="008A64C0">
      <w:pPr>
        <w:numPr>
          <w:ilvl w:val="0"/>
          <w:numId w:val="30"/>
        </w:numPr>
        <w:spacing w:before="120" w:after="120" w:line="276" w:lineRule="auto"/>
        <w:ind w:left="567" w:hanging="283"/>
        <w:jc w:val="both"/>
        <w:rPr>
          <w:szCs w:val="19"/>
        </w:rPr>
      </w:pPr>
      <w:r w:rsidRPr="00F010A7">
        <w:rPr>
          <w:szCs w:val="19"/>
        </w:rPr>
        <w:t>Doplňujúce monitorovacie údaje k ŽoP</w:t>
      </w:r>
      <w:r w:rsidRPr="00F010A7" w:rsidDel="00E83090">
        <w:rPr>
          <w:szCs w:val="19"/>
        </w:rPr>
        <w:t xml:space="preserve"> </w:t>
      </w:r>
    </w:p>
    <w:p w14:paraId="468D5E3A" w14:textId="0433955D" w:rsidR="00FD7E98" w:rsidRPr="00F010A7" w:rsidRDefault="002F32E4" w:rsidP="008A64C0">
      <w:pPr>
        <w:pStyle w:val="Default"/>
        <w:spacing w:line="276" w:lineRule="auto"/>
        <w:jc w:val="both"/>
        <w:rPr>
          <w:rFonts w:ascii="Arial" w:hAnsi="Arial" w:cs="Arial"/>
          <w:color w:val="auto"/>
          <w:sz w:val="19"/>
          <w:szCs w:val="19"/>
          <w:lang w:val="sk-SK"/>
        </w:rPr>
      </w:pPr>
      <w:r w:rsidRPr="0027405B">
        <w:rPr>
          <w:rFonts w:ascii="Arial" w:hAnsi="Arial" w:cs="Arial"/>
          <w:sz w:val="19"/>
          <w:szCs w:val="19"/>
          <w:lang w:val="sk-SK"/>
        </w:rPr>
        <w:t xml:space="preserve">Prijímateľ predkladá </w:t>
      </w:r>
      <w:r w:rsidR="00215D0B" w:rsidRPr="0027405B">
        <w:rPr>
          <w:rFonts w:ascii="Arial" w:hAnsi="Arial" w:cs="Arial"/>
          <w:sz w:val="19"/>
          <w:szCs w:val="19"/>
          <w:lang w:val="sk-SK"/>
        </w:rPr>
        <w:t xml:space="preserve">doplňujúce </w:t>
      </w:r>
      <w:r w:rsidRPr="0027405B">
        <w:rPr>
          <w:rFonts w:ascii="Arial" w:hAnsi="Arial" w:cs="Arial"/>
          <w:sz w:val="19"/>
          <w:szCs w:val="19"/>
          <w:lang w:val="sk-SK"/>
        </w:rPr>
        <w:t xml:space="preserve">monitorovacie </w:t>
      </w:r>
      <w:r w:rsidR="00215D0B" w:rsidRPr="0027405B">
        <w:rPr>
          <w:rFonts w:ascii="Arial" w:hAnsi="Arial" w:cs="Arial"/>
          <w:sz w:val="19"/>
          <w:szCs w:val="19"/>
          <w:lang w:val="sk-SK"/>
        </w:rPr>
        <w:t xml:space="preserve">údaje </w:t>
      </w:r>
      <w:r w:rsidR="00DE2902" w:rsidRPr="0027405B">
        <w:rPr>
          <w:rFonts w:ascii="Arial" w:hAnsi="Arial" w:cs="Arial"/>
          <w:sz w:val="19"/>
          <w:szCs w:val="19"/>
          <w:lang w:val="sk-SK"/>
        </w:rPr>
        <w:t xml:space="preserve">(príloha č. </w:t>
      </w:r>
      <w:r w:rsidR="004D0353" w:rsidRPr="0027405B">
        <w:rPr>
          <w:rFonts w:ascii="Arial" w:hAnsi="Arial" w:cs="Arial"/>
          <w:sz w:val="19"/>
          <w:szCs w:val="19"/>
          <w:lang w:val="sk-SK"/>
        </w:rPr>
        <w:t>2</w:t>
      </w:r>
      <w:r w:rsidR="00DE2902" w:rsidRPr="0027405B">
        <w:rPr>
          <w:rFonts w:ascii="Arial" w:hAnsi="Arial" w:cs="Arial"/>
          <w:sz w:val="19"/>
          <w:szCs w:val="19"/>
          <w:lang w:val="sk-SK"/>
        </w:rPr>
        <w:t>)</w:t>
      </w:r>
      <w:ins w:id="478" w:author="Milan Matovič" w:date="2021-06-07T13:55:00Z">
        <w:r w:rsidR="00C44602">
          <w:rPr>
            <w:rFonts w:ascii="Arial" w:hAnsi="Arial" w:cs="Arial"/>
            <w:sz w:val="19"/>
            <w:szCs w:val="19"/>
            <w:lang w:val="sk-SK"/>
          </w:rPr>
          <w:t xml:space="preserve"> za </w:t>
        </w:r>
      </w:ins>
      <w:ins w:id="479" w:author="Milan Matovič" w:date="2021-06-07T13:56:00Z">
        <w:r w:rsidR="00C44602">
          <w:rPr>
            <w:rFonts w:ascii="Arial" w:hAnsi="Arial" w:cs="Arial"/>
            <w:sz w:val="19"/>
            <w:szCs w:val="19"/>
            <w:lang w:val="sk-SK"/>
          </w:rPr>
          <w:t xml:space="preserve">príslušné </w:t>
        </w:r>
      </w:ins>
      <w:ins w:id="480" w:author="Milan Matovič" w:date="2021-06-07T13:55:00Z">
        <w:r w:rsidR="00C44602">
          <w:rPr>
            <w:rFonts w:ascii="Arial" w:hAnsi="Arial" w:cs="Arial"/>
            <w:sz w:val="19"/>
            <w:szCs w:val="19"/>
            <w:lang w:val="sk-SK"/>
          </w:rPr>
          <w:t>m</w:t>
        </w:r>
      </w:ins>
      <w:ins w:id="481" w:author="Milan Matovič" w:date="2021-06-07T13:56:00Z">
        <w:r w:rsidR="00C44602">
          <w:rPr>
            <w:rFonts w:ascii="Arial" w:hAnsi="Arial" w:cs="Arial"/>
            <w:sz w:val="19"/>
            <w:szCs w:val="19"/>
            <w:lang w:val="sk-SK"/>
          </w:rPr>
          <w:t>onitorovacie obdobie</w:t>
        </w:r>
        <w:r w:rsidR="00C44602">
          <w:rPr>
            <w:rStyle w:val="Odkaznapoznmkupodiarou"/>
            <w:rFonts w:cs="Arial"/>
            <w:szCs w:val="19"/>
            <w:lang w:val="sk-SK"/>
          </w:rPr>
          <w:footnoteReference w:id="16"/>
        </w:r>
      </w:ins>
      <w:r w:rsidR="00DE2902" w:rsidRPr="0027405B">
        <w:rPr>
          <w:rFonts w:ascii="Arial" w:hAnsi="Arial" w:cs="Arial"/>
          <w:sz w:val="19"/>
          <w:szCs w:val="19"/>
          <w:lang w:val="sk-SK"/>
        </w:rPr>
        <w:t xml:space="preserve"> </w:t>
      </w:r>
      <w:r w:rsidRPr="0027405B">
        <w:rPr>
          <w:rFonts w:ascii="Arial" w:hAnsi="Arial" w:cs="Arial"/>
          <w:sz w:val="19"/>
          <w:szCs w:val="19"/>
          <w:lang w:val="sk-SK"/>
        </w:rPr>
        <w:t>ako</w:t>
      </w:r>
      <w:r w:rsidR="00215D0B" w:rsidRPr="0027405B">
        <w:rPr>
          <w:rFonts w:ascii="Arial" w:hAnsi="Arial" w:cs="Arial"/>
          <w:sz w:val="19"/>
          <w:szCs w:val="19"/>
          <w:lang w:val="sk-SK"/>
        </w:rPr>
        <w:t xml:space="preserve"> neoddeliteľnú</w:t>
      </w:r>
      <w:r w:rsidRPr="0027405B">
        <w:rPr>
          <w:rFonts w:ascii="Arial" w:hAnsi="Arial" w:cs="Arial"/>
          <w:sz w:val="19"/>
          <w:szCs w:val="19"/>
          <w:lang w:val="sk-SK"/>
        </w:rPr>
        <w:t xml:space="preserve"> prílohu ku každej predkladanej </w:t>
      </w:r>
      <w:r w:rsidR="00215D0B" w:rsidRPr="0027405B">
        <w:rPr>
          <w:rFonts w:ascii="Arial" w:hAnsi="Arial" w:cs="Arial"/>
          <w:sz w:val="19"/>
          <w:szCs w:val="19"/>
          <w:lang w:val="sk-SK"/>
        </w:rPr>
        <w:t>ŽoP</w:t>
      </w:r>
      <w:r w:rsidRPr="0027405B">
        <w:rPr>
          <w:rFonts w:ascii="Arial" w:hAnsi="Arial" w:cs="Arial"/>
          <w:sz w:val="19"/>
          <w:szCs w:val="19"/>
          <w:lang w:val="sk-SK"/>
        </w:rPr>
        <w:t xml:space="preserve"> </w:t>
      </w:r>
      <w:r w:rsidR="0044377D" w:rsidRPr="0027405B">
        <w:rPr>
          <w:rFonts w:ascii="Arial" w:hAnsi="Arial" w:cs="Arial"/>
          <w:sz w:val="19"/>
          <w:szCs w:val="19"/>
          <w:lang w:val="sk-SK"/>
        </w:rPr>
        <w:t>typu priebežná platba, zúčtovanie zálohovej platby a poskytnutie predfinancovania</w:t>
      </w:r>
      <w:r w:rsidRPr="0027405B">
        <w:rPr>
          <w:rFonts w:ascii="Arial" w:hAnsi="Arial" w:cs="Arial"/>
          <w:sz w:val="19"/>
          <w:szCs w:val="19"/>
          <w:lang w:val="sk-SK"/>
        </w:rPr>
        <w:t>.</w:t>
      </w:r>
      <w:del w:id="485" w:author="Milan Matovič" w:date="2021-06-15T09:34:00Z">
        <w:r w:rsidRPr="0027405B" w:rsidDel="00261BCE">
          <w:rPr>
            <w:rFonts w:ascii="Arial" w:hAnsi="Arial" w:cs="Arial"/>
            <w:sz w:val="19"/>
            <w:szCs w:val="19"/>
            <w:lang w:val="sk-SK"/>
          </w:rPr>
          <w:delText xml:space="preserve"> </w:delText>
        </w:r>
        <w:r w:rsidR="00215D0B" w:rsidRPr="0027405B" w:rsidDel="00261BCE">
          <w:rPr>
            <w:rFonts w:ascii="Arial" w:hAnsi="Arial" w:cs="Arial"/>
            <w:sz w:val="19"/>
            <w:szCs w:val="19"/>
            <w:lang w:val="sk-SK"/>
          </w:rPr>
          <w:delText>Doplňujúce monitorovacie údaje sú poskytované len vo vzťahu k vybraným typom žiadostí o platbu</w:delText>
        </w:r>
      </w:del>
      <w:del w:id="486" w:author="Milan Matovič" w:date="2021-01-27T11:52:00Z">
        <w:r w:rsidR="00215D0B" w:rsidRPr="0027405B" w:rsidDel="00F01FCC">
          <w:rPr>
            <w:rFonts w:ascii="Arial" w:hAnsi="Arial" w:cs="Arial"/>
            <w:sz w:val="19"/>
            <w:szCs w:val="19"/>
            <w:lang w:val="sk-SK"/>
          </w:rPr>
          <w:delText xml:space="preserve"> </w:delText>
        </w:r>
        <w:r w:rsidR="000B36A9" w:rsidRPr="0027405B" w:rsidDel="00F01FCC">
          <w:rPr>
            <w:rFonts w:ascii="Arial" w:hAnsi="Arial" w:cs="Arial"/>
            <w:sz w:val="19"/>
            <w:szCs w:val="19"/>
            <w:lang w:val="sk-SK"/>
          </w:rPr>
          <w:delText xml:space="preserve">a </w:delText>
        </w:r>
        <w:r w:rsidRPr="0027405B" w:rsidDel="00F01FCC">
          <w:rPr>
            <w:rFonts w:ascii="Arial" w:hAnsi="Arial" w:cs="Arial"/>
            <w:sz w:val="19"/>
            <w:szCs w:val="19"/>
            <w:lang w:val="sk-SK"/>
          </w:rPr>
          <w:delText xml:space="preserve">viažu </w:delText>
        </w:r>
        <w:r w:rsidR="00215D0B" w:rsidRPr="0027405B" w:rsidDel="00F01FCC">
          <w:rPr>
            <w:rFonts w:ascii="Arial" w:hAnsi="Arial" w:cs="Arial"/>
            <w:sz w:val="19"/>
            <w:szCs w:val="19"/>
            <w:lang w:val="sk-SK"/>
          </w:rPr>
          <w:delText xml:space="preserve">sa </w:delText>
        </w:r>
        <w:r w:rsidRPr="0027405B" w:rsidDel="00F01FCC">
          <w:rPr>
            <w:rFonts w:ascii="Arial" w:hAnsi="Arial" w:cs="Arial"/>
            <w:sz w:val="19"/>
            <w:szCs w:val="19"/>
            <w:lang w:val="sk-SK"/>
          </w:rPr>
          <w:delText>na požadované financovanie</w:delText>
        </w:r>
      </w:del>
      <w:r w:rsidRPr="0027405B">
        <w:rPr>
          <w:rFonts w:ascii="Arial" w:hAnsi="Arial" w:cs="Arial"/>
          <w:sz w:val="19"/>
          <w:szCs w:val="19"/>
          <w:lang w:val="sk-SK"/>
        </w:rPr>
        <w:t>. Uvedeným prijímateľ zabezpečí, že pri posudzovaní oprávnenosti výdavkov a ich preplácaní budú z jeho strany poskytnuté relevantné informácie z hľadiska toho, čo bolo za relevantné výdavky dosiahnuté a ako prebiehali práce na projekte a zároveň inform</w:t>
      </w:r>
      <w:r w:rsidR="00AD53AB" w:rsidRPr="0027405B">
        <w:rPr>
          <w:rFonts w:ascii="Arial" w:hAnsi="Arial" w:cs="Arial"/>
          <w:sz w:val="19"/>
          <w:szCs w:val="19"/>
          <w:lang w:val="sk-SK"/>
        </w:rPr>
        <w:t>uje</w:t>
      </w:r>
      <w:r w:rsidRPr="0027405B">
        <w:rPr>
          <w:rFonts w:ascii="Arial" w:hAnsi="Arial" w:cs="Arial"/>
          <w:sz w:val="19"/>
          <w:szCs w:val="19"/>
          <w:lang w:val="sk-SK"/>
        </w:rPr>
        <w:t xml:space="preserve"> poskytovateľa o fyzickom pokroku realizácie projektu.</w:t>
      </w:r>
      <w:r w:rsidR="00FD7E98" w:rsidRPr="00F010A7">
        <w:rPr>
          <w:rFonts w:ascii="Arial" w:hAnsi="Arial" w:cs="Arial"/>
          <w:color w:val="auto"/>
          <w:sz w:val="19"/>
          <w:szCs w:val="19"/>
          <w:lang w:val="sk-SK"/>
        </w:rPr>
        <w:t xml:space="preserve"> </w:t>
      </w:r>
    </w:p>
    <w:p w14:paraId="3864A585" w14:textId="77777777" w:rsidR="002F32E4" w:rsidRPr="006114E9" w:rsidRDefault="002F32E4" w:rsidP="00AE0D10">
      <w:pPr>
        <w:pStyle w:val="Bulletslevel1"/>
        <w:numPr>
          <w:ilvl w:val="0"/>
          <w:numId w:val="0"/>
        </w:numPr>
        <w:spacing w:after="120" w:line="288" w:lineRule="auto"/>
        <w:ind w:left="567"/>
        <w:jc w:val="both"/>
        <w:rPr>
          <w:rFonts w:cs="Arial"/>
          <w:szCs w:val="19"/>
          <w:lang w:val="sk-SK"/>
        </w:rPr>
      </w:pPr>
    </w:p>
    <w:p w14:paraId="082EBFFA" w14:textId="77777777" w:rsidR="00433EE7" w:rsidRPr="0073389C" w:rsidRDefault="00E51A8F" w:rsidP="00563905">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P</w:t>
      </w:r>
      <w:r w:rsidR="003E2E6B" w:rsidRPr="0073389C">
        <w:rPr>
          <w:rFonts w:eastAsia="Times New Roman" w:cs="Arial"/>
          <w:b/>
          <w:color w:val="auto"/>
          <w:szCs w:val="19"/>
          <w:lang w:val="sk-SK" w:eastAsia="en-US"/>
        </w:rPr>
        <w:t>rílohy k</w:t>
      </w:r>
      <w:r>
        <w:rPr>
          <w:rFonts w:eastAsia="Times New Roman" w:cs="Arial"/>
          <w:b/>
          <w:color w:val="auto"/>
          <w:szCs w:val="19"/>
          <w:lang w:val="sk-SK" w:eastAsia="en-US"/>
        </w:rPr>
        <w:t xml:space="preserve"> výročnej </w:t>
      </w:r>
      <w:r w:rsidR="003E2E6B" w:rsidRPr="0073389C">
        <w:rPr>
          <w:rFonts w:eastAsia="Times New Roman" w:cs="Arial"/>
          <w:b/>
          <w:color w:val="auto"/>
          <w:szCs w:val="19"/>
          <w:lang w:val="sk-SK" w:eastAsia="en-US"/>
        </w:rPr>
        <w:t>monitorovacej správe projektu</w:t>
      </w:r>
    </w:p>
    <w:p w14:paraId="04879970"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14:paraId="61161954"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14:paraId="27D69BD6"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14:paraId="6F251EEE"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14:paraId="7E208785" w14:textId="77777777" w:rsidR="00433EE7" w:rsidRPr="0073389C" w:rsidRDefault="00433EE7" w:rsidP="00AE0D10">
      <w:pPr>
        <w:spacing w:before="120" w:after="120" w:line="288" w:lineRule="auto"/>
        <w:jc w:val="both"/>
      </w:pPr>
      <w:r w:rsidRPr="0073389C">
        <w:t>Pozn.: z dôvodu zamedzenia duplicitného predkladania dokumentácie, v prípade, ak prijímateľ predložil niektoré z príloh v rámci ŽoP</w:t>
      </w:r>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14:paraId="40FBEB48" w14:textId="37A4B77B" w:rsidR="00433EE7" w:rsidRPr="0073389C" w:rsidDel="00DD5DEA" w:rsidRDefault="00433EE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del w:id="487" w:author="Milan Matovič" w:date="2021-06-15T09:35:00Z"/>
        </w:rPr>
      </w:pPr>
      <w:del w:id="488" w:author="Milan Matovič" w:date="2021-06-15T09:35:00Z">
        <w:r w:rsidRPr="0073389C" w:rsidDel="00DD5DEA">
          <w:rPr>
            <w:b/>
            <w:i/>
          </w:rPr>
          <w:delText>Dôležité upozornenie</w:delText>
        </w:r>
        <w:r w:rsidRPr="0073389C" w:rsidDel="00DD5DEA">
          <w:delText xml:space="preserve">: Ak prijímateľ nepredkladá žiadnu relevantnú ŽoP do 6 mesiacov od nadobudnutia účinnosti zmluvy o NFP a zároveň ešte neboli naplnené podmienky na zaslanie monitorovacej správy projektu (s príznakom ,,výročná“), je prijímateľ povinný predložiť </w:delText>
        </w:r>
        <w:r w:rsidR="00494389" w:rsidDel="00DD5DEA">
          <w:delText>poskytovateľovi</w:delText>
        </w:r>
        <w:r w:rsidR="00494389" w:rsidRPr="0073389C" w:rsidDel="00DD5DEA">
          <w:delText xml:space="preserve"> </w:delText>
        </w:r>
      </w:del>
      <w:ins w:id="489" w:author="Miroslava Dziaková" w:date="2021-06-09T08:10:00Z">
        <w:del w:id="490" w:author="Milan Matovič" w:date="2021-06-15T09:35:00Z">
          <w:r w:rsidR="00DA78EB" w:rsidRPr="00DA78EB" w:rsidDel="00DD5DEA">
            <w:delText>Prijímateľ je povinný, na požiadanie RO</w:delText>
          </w:r>
        </w:del>
      </w:ins>
      <w:ins w:id="491" w:author="Miroslava Dziaková" w:date="2021-06-09T09:37:00Z">
        <w:del w:id="492" w:author="Milan Matovič" w:date="2021-06-15T09:35:00Z">
          <w:r w:rsidR="006E2859" w:rsidDel="00DD5DEA">
            <w:delText xml:space="preserve"> pre OP EVS</w:delText>
          </w:r>
        </w:del>
      </w:ins>
      <w:ins w:id="493" w:author="Miroslava Dziaková" w:date="2021-06-09T08:11:00Z">
        <w:del w:id="494" w:author="Milan Matovič" w:date="2021-06-15T09:35:00Z">
          <w:r w:rsidR="00DA78EB" w:rsidDel="00DD5DEA">
            <w:delText xml:space="preserve">, predložiť </w:delText>
          </w:r>
        </w:del>
      </w:ins>
      <w:del w:id="495" w:author="Milan Matovič" w:date="2021-06-15T09:35:00Z">
        <w:r w:rsidRPr="0073389C" w:rsidDel="00DD5DEA">
          <w:delText>informácie o stave realizácie aktivít projektu, pokroku projektu, identifikovaných problémoch a rizikách na projekte, ako aj ďalš</w:delText>
        </w:r>
        <w:r w:rsidR="009A3B71" w:rsidDel="00DD5DEA">
          <w:delText>ie</w:delText>
        </w:r>
        <w:r w:rsidRPr="0073389C" w:rsidDel="00DD5DEA">
          <w:delText xml:space="preserve"> informáci</w:delText>
        </w:r>
        <w:r w:rsidR="009A3B71" w:rsidDel="00DD5DEA">
          <w:delText>e</w:delText>
        </w:r>
        <w:r w:rsidRPr="0073389C" w:rsidDel="00DD5DEA">
          <w:delText xml:space="preserve"> v súvislosti s realizáciou projektu </w:delText>
        </w:r>
        <w:r w:rsidR="001014C1" w:rsidRPr="00DA78EB" w:rsidDel="00DD5DEA">
          <w:rPr>
            <w:highlight w:val="yellow"/>
          </w:rPr>
          <w:delText xml:space="preserve">v </w:delText>
        </w:r>
        <w:r w:rsidR="00A161AA" w:rsidRPr="00DA78EB" w:rsidDel="00DD5DEA">
          <w:rPr>
            <w:highlight w:val="yellow"/>
          </w:rPr>
          <w:delText>mimoriadn</w:delText>
        </w:r>
        <w:r w:rsidR="001014C1" w:rsidRPr="00DA78EB" w:rsidDel="00DD5DEA">
          <w:rPr>
            <w:highlight w:val="yellow"/>
          </w:rPr>
          <w:delText>ej</w:delText>
        </w:r>
        <w:r w:rsidR="00A161AA" w:rsidRPr="00DA78EB" w:rsidDel="00DD5DEA">
          <w:rPr>
            <w:highlight w:val="yellow"/>
          </w:rPr>
          <w:delText xml:space="preserve"> monitorovac</w:delText>
        </w:r>
        <w:r w:rsidR="001014C1" w:rsidRPr="00DA78EB" w:rsidDel="00DD5DEA">
          <w:rPr>
            <w:highlight w:val="yellow"/>
          </w:rPr>
          <w:delText>ej</w:delText>
        </w:r>
        <w:r w:rsidR="00A161AA" w:rsidRPr="00DA78EB" w:rsidDel="00DD5DEA">
          <w:rPr>
            <w:highlight w:val="yellow"/>
          </w:rPr>
          <w:delText xml:space="preserve"> správ</w:delText>
        </w:r>
        <w:r w:rsidR="001014C1" w:rsidRPr="00DA78EB" w:rsidDel="00DD5DEA">
          <w:rPr>
            <w:highlight w:val="yellow"/>
          </w:rPr>
          <w:delText>e</w:delText>
        </w:r>
        <w:r w:rsidR="00C0124D" w:rsidRPr="00DA78EB" w:rsidDel="00DD5DEA">
          <w:rPr>
            <w:highlight w:val="yellow"/>
          </w:rPr>
          <w:delText xml:space="preserve"> </w:delText>
        </w:r>
        <w:r w:rsidR="001014C1" w:rsidRPr="00DA78EB" w:rsidDel="00DD5DEA">
          <w:rPr>
            <w:highlight w:val="yellow"/>
          </w:rPr>
          <w:delText>(</w:delText>
        </w:r>
        <w:r w:rsidR="00C0124D" w:rsidRPr="00DA78EB" w:rsidDel="00DD5DEA">
          <w:rPr>
            <w:highlight w:val="yellow"/>
          </w:rPr>
          <w:delText>príloha č. 39</w:delText>
        </w:r>
        <w:r w:rsidRPr="00DA78EB" w:rsidDel="00DD5DEA">
          <w:rPr>
            <w:highlight w:val="yellow"/>
          </w:rPr>
          <w:delText>)</w:delText>
        </w:r>
        <w:r w:rsidRPr="0073389C" w:rsidDel="00DD5DEA">
          <w:delText xml:space="preserve"> a to bezodkladne od uplynutia 6 mesačnej lehoty. </w:delText>
        </w:r>
      </w:del>
    </w:p>
    <w:p w14:paraId="1B7E0DA3" w14:textId="77777777"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14:paraId="4DDDEFF2" w14:textId="77777777"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lastRenderedPageBreak/>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r w:rsidR="00EA330D">
        <w:rPr>
          <w:rStyle w:val="Odkaznapoznmkupodiarou"/>
          <w:szCs w:val="19"/>
          <w:lang w:val="sk-SK"/>
        </w:rPr>
        <w:footnoteReference w:id="17"/>
      </w:r>
      <w:r w:rsidRPr="0073389C">
        <w:rPr>
          <w:szCs w:val="19"/>
          <w:lang w:val="sk-SK"/>
        </w:rPr>
        <w:t>.</w:t>
      </w:r>
    </w:p>
    <w:p w14:paraId="564AE690" w14:textId="77777777"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14:paraId="127BFF60" w14:textId="77777777" w:rsidR="002F32E4" w:rsidRPr="0073389C" w:rsidRDefault="002F32E4" w:rsidP="005B7173">
      <w:pPr>
        <w:pStyle w:val="Bulletslevel2"/>
        <w:numPr>
          <w:ilvl w:val="0"/>
          <w:numId w:val="74"/>
        </w:numPr>
        <w:spacing w:after="120" w:line="288" w:lineRule="auto"/>
        <w:rPr>
          <w:szCs w:val="19"/>
          <w:lang w:val="sk-SK"/>
        </w:rPr>
      </w:pPr>
      <w:r w:rsidRPr="0073389C">
        <w:rPr>
          <w:szCs w:val="19"/>
          <w:lang w:val="sk-SK"/>
        </w:rPr>
        <w:t xml:space="preserve">reálne dosiahnuté hodnoty ukazovateľov projektu; </w:t>
      </w:r>
    </w:p>
    <w:p w14:paraId="3A00D048" w14:textId="77777777" w:rsidR="002F32E4" w:rsidRPr="0073389C" w:rsidRDefault="002F32E4" w:rsidP="005B7173">
      <w:pPr>
        <w:pStyle w:val="Bulletslevel2"/>
        <w:numPr>
          <w:ilvl w:val="0"/>
          <w:numId w:val="74"/>
        </w:numPr>
        <w:spacing w:after="120" w:line="288" w:lineRule="auto"/>
        <w:rPr>
          <w:szCs w:val="19"/>
          <w:lang w:val="sk-SK"/>
        </w:rPr>
      </w:pPr>
      <w:r w:rsidRPr="0073389C">
        <w:rPr>
          <w:szCs w:val="19"/>
          <w:lang w:val="sk-SK"/>
        </w:rPr>
        <w:t xml:space="preserve">zoznam výstupov jednotlivých aktivít projektu; </w:t>
      </w:r>
    </w:p>
    <w:p w14:paraId="4C431BCB" w14:textId="77777777" w:rsidR="002F32E4" w:rsidRPr="0073389C" w:rsidRDefault="002F32E4" w:rsidP="005B7173">
      <w:pPr>
        <w:pStyle w:val="Bulletslevel2"/>
        <w:numPr>
          <w:ilvl w:val="0"/>
          <w:numId w:val="74"/>
        </w:numPr>
        <w:spacing w:after="120" w:line="288" w:lineRule="auto"/>
        <w:jc w:val="both"/>
        <w:rPr>
          <w:szCs w:val="19"/>
          <w:lang w:val="sk-SK"/>
        </w:rPr>
      </w:pPr>
      <w:r w:rsidRPr="0073389C">
        <w:rPr>
          <w:szCs w:val="19"/>
          <w:lang w:val="sk-SK"/>
        </w:rPr>
        <w:t>ďalšiu dokumentáciu</w:t>
      </w:r>
      <w:r w:rsidR="001440E5">
        <w:rPr>
          <w:rStyle w:val="Odkaznapoznmkupodiarou"/>
          <w:szCs w:val="19"/>
          <w:lang w:val="sk-SK"/>
        </w:rPr>
        <w:footnoteReference w:id="18"/>
      </w:r>
      <w:r w:rsidRPr="0073389C">
        <w:rPr>
          <w:szCs w:val="19"/>
          <w:lang w:val="sk-SK"/>
        </w:rPr>
        <w:t xml:space="preserve">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14:paraId="458E1915" w14:textId="77777777" w:rsidR="00C67932" w:rsidRPr="0073389C" w:rsidRDefault="00C67932" w:rsidP="00AE0D10">
      <w:pPr>
        <w:spacing w:before="120" w:after="120" w:line="288" w:lineRule="auto"/>
        <w:jc w:val="both"/>
        <w:rPr>
          <w:b/>
        </w:rPr>
      </w:pPr>
      <w:r w:rsidRPr="0073389C">
        <w:rPr>
          <w:b/>
        </w:rPr>
        <w:t>Monitorovanie počas obdobia udržateľnosti projektu</w:t>
      </w:r>
      <w:r w:rsidR="00CB05C2">
        <w:rPr>
          <w:b/>
        </w:rPr>
        <w:t>, resp. následného monitorovania projektu</w:t>
      </w:r>
      <w:r w:rsidRPr="0073389C">
        <w:rPr>
          <w:b/>
        </w:rPr>
        <w:t>:</w:t>
      </w:r>
    </w:p>
    <w:p w14:paraId="77650867" w14:textId="77777777"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sidR="00CB05C2">
        <w:rPr>
          <w:szCs w:val="19"/>
          <w:lang w:val="sk-SK"/>
        </w:rPr>
        <w:t>, resp. následného monitorovania projektu</w:t>
      </w:r>
      <w:r w:rsidR="00FA62C1" w:rsidRPr="0073389C">
        <w:rPr>
          <w:szCs w:val="19"/>
          <w:lang w:val="sk-SK"/>
        </w:rPr>
        <w:t xml:space="preserve">. </w:t>
      </w:r>
    </w:p>
    <w:p w14:paraId="7A004615" w14:textId="77777777" w:rsidR="002E02DE" w:rsidRDefault="002E02DE" w:rsidP="002E02DE">
      <w:pPr>
        <w:pStyle w:val="Bulletslevel1"/>
        <w:numPr>
          <w:ilvl w:val="0"/>
          <w:numId w:val="0"/>
        </w:numPr>
        <w:spacing w:after="120" w:line="288" w:lineRule="auto"/>
        <w:jc w:val="both"/>
        <w:rPr>
          <w:szCs w:val="19"/>
          <w:lang w:val="sk-SK"/>
        </w:rPr>
      </w:pPr>
      <w:r w:rsidRPr="0073389C">
        <w:rPr>
          <w:szCs w:val="19"/>
          <w:lang w:val="sk-SK"/>
        </w:rPr>
        <w:t xml:space="preserve">Následná monitorovacia správa projektu obsahuje </w:t>
      </w:r>
      <w:r>
        <w:rPr>
          <w:szCs w:val="19"/>
          <w:lang w:val="sk-SK"/>
        </w:rPr>
        <w:t>údaje, ktoré sú automaticky vyplnené v nadväznosti na ich uvedenie v záverečnej monitorovacej správe.</w:t>
      </w:r>
    </w:p>
    <w:p w14:paraId="778D9EC5" w14:textId="77777777" w:rsidR="002E02DE" w:rsidRDefault="002E02DE" w:rsidP="002E02DE">
      <w:pPr>
        <w:pStyle w:val="Bulletslevel1"/>
        <w:numPr>
          <w:ilvl w:val="0"/>
          <w:numId w:val="0"/>
        </w:numPr>
        <w:spacing w:after="120" w:line="288" w:lineRule="auto"/>
        <w:jc w:val="both"/>
        <w:rPr>
          <w:szCs w:val="19"/>
          <w:lang w:val="sk-SK"/>
        </w:rPr>
      </w:pPr>
      <w:r>
        <w:rPr>
          <w:szCs w:val="19"/>
          <w:lang w:val="sk-SK"/>
        </w:rPr>
        <w:t xml:space="preserve">Pre posúdenie dodržania </w:t>
      </w:r>
      <w:r w:rsidRPr="009208EA">
        <w:rPr>
          <w:lang w:val="sk-SK"/>
        </w:rPr>
        <w:t>udržateľnosti</w:t>
      </w:r>
      <w:r>
        <w:rPr>
          <w:szCs w:val="19"/>
          <w:lang w:val="sk-SK"/>
        </w:rPr>
        <w:t>/zachovania výsledkov projektu sú dôležité najmä údaje vypĺňané prijímateľom:</w:t>
      </w:r>
    </w:p>
    <w:p w14:paraId="0F10D13F" w14:textId="77777777" w:rsidR="002E02DE" w:rsidRPr="009B2611" w:rsidRDefault="002E02DE" w:rsidP="002E02DE">
      <w:pPr>
        <w:pStyle w:val="Bulletslevel1"/>
        <w:numPr>
          <w:ilvl w:val="1"/>
          <w:numId w:val="75"/>
        </w:numPr>
        <w:spacing w:after="120" w:line="288" w:lineRule="auto"/>
        <w:jc w:val="both"/>
        <w:rPr>
          <w:szCs w:val="19"/>
          <w:lang w:val="sk-SK"/>
        </w:rPr>
      </w:pPr>
      <w:r>
        <w:rPr>
          <w:szCs w:val="19"/>
          <w:lang w:val="sk-SK"/>
        </w:rPr>
        <w:t xml:space="preserve"> v časti 10. riadok 105 - </w:t>
      </w:r>
      <w:r w:rsidRPr="00E66FE6">
        <w:rPr>
          <w:bCs/>
          <w:szCs w:val="19"/>
          <w:lang w:val="sk-SK"/>
        </w:rPr>
        <w:t>Identifikované problémy, riziká, prijaté opatrenia na ich odstránenie a ďalšie informácie</w:t>
      </w:r>
      <w:r>
        <w:rPr>
          <w:bCs/>
          <w:szCs w:val="19"/>
          <w:lang w:val="sk-SK"/>
        </w:rPr>
        <w:t xml:space="preserve">. </w:t>
      </w:r>
      <w:r>
        <w:rPr>
          <w:bCs/>
          <w:szCs w:val="19"/>
          <w:lang w:val="sk-SK"/>
        </w:rPr>
        <w:br/>
        <w:t>Tu uvedie Prijímateľ všetky dôležité skutočnosti a doklady, ktorými dosvedčí udržateľnosť/zachovanie výsledkov projektu, vrátane identifikovania problémov a rizík s tým súvisiacich,</w:t>
      </w:r>
    </w:p>
    <w:p w14:paraId="13382419" w14:textId="77777777" w:rsidR="002E02DE" w:rsidRDefault="002E02DE" w:rsidP="002E02DE">
      <w:pPr>
        <w:pStyle w:val="Bulletslevel1"/>
        <w:numPr>
          <w:ilvl w:val="1"/>
          <w:numId w:val="75"/>
        </w:numPr>
        <w:spacing w:after="120" w:line="288" w:lineRule="auto"/>
        <w:jc w:val="both"/>
        <w:rPr>
          <w:szCs w:val="19"/>
          <w:lang w:val="sk-SK"/>
        </w:rPr>
      </w:pPr>
      <w:r>
        <w:rPr>
          <w:szCs w:val="19"/>
          <w:lang w:val="sk-SK"/>
        </w:rPr>
        <w:t>v častiach 4. a 5. k merateľným ukazovateľom sa vypĺňajú skutočné hodnoty iba v prípade, že čas splnenia cieľových hodnôt merateľného ukazovateľa je počas udržateľnosti/následného monitorovania projektu,</w:t>
      </w:r>
    </w:p>
    <w:p w14:paraId="6BCD8E20" w14:textId="77777777" w:rsidR="002E02DE" w:rsidRPr="0073389C" w:rsidRDefault="002E02DE" w:rsidP="002E02DE">
      <w:pPr>
        <w:pStyle w:val="Bulletslevel1"/>
        <w:numPr>
          <w:ilvl w:val="1"/>
          <w:numId w:val="75"/>
        </w:numPr>
        <w:spacing w:after="120" w:line="288" w:lineRule="auto"/>
        <w:rPr>
          <w:lang w:val="sk-SK"/>
        </w:rPr>
      </w:pPr>
      <w:r>
        <w:rPr>
          <w:szCs w:val="19"/>
          <w:lang w:val="sk-SK"/>
        </w:rPr>
        <w:t>v časti 7. Príjmy projektu, resp. ďalších editovateľných častiach ako 9. 11. 12. 13. 14. uviesť alebo zmeniť  údaje podľa relevantnosti</w:t>
      </w:r>
      <w:r w:rsidR="009C5087">
        <w:rPr>
          <w:szCs w:val="19"/>
          <w:lang w:val="sk-SK"/>
        </w:rPr>
        <w:t>.</w:t>
      </w:r>
    </w:p>
    <w:p w14:paraId="47D2408F" w14:textId="77777777"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14:paraId="68038D2E" w14:textId="77777777"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14:paraId="6B4C18BE" w14:textId="77777777" w:rsidR="008510AB" w:rsidRDefault="008510AB" w:rsidP="00AE0D10">
      <w:pPr>
        <w:spacing w:before="120" w:after="120" w:line="288" w:lineRule="auto"/>
        <w:jc w:val="both"/>
      </w:pPr>
      <w:r w:rsidRPr="0073389C">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14:paraId="615E149A" w14:textId="77777777" w:rsidR="00F93253" w:rsidRDefault="00F93253" w:rsidP="00F93253">
      <w:pPr>
        <w:pStyle w:val="Default"/>
        <w:rPr>
          <w:rFonts w:ascii="Arial" w:hAnsi="Arial"/>
          <w:b/>
          <w:color w:val="auto"/>
          <w:sz w:val="19"/>
          <w:lang w:val="sk-SK"/>
        </w:rPr>
      </w:pPr>
    </w:p>
    <w:p w14:paraId="71494138" w14:textId="77777777" w:rsidR="00F93253" w:rsidRDefault="00F93253" w:rsidP="00F93253">
      <w:pPr>
        <w:pStyle w:val="Default"/>
        <w:rPr>
          <w:rFonts w:ascii="Arial" w:hAnsi="Arial"/>
          <w:b/>
          <w:color w:val="auto"/>
          <w:sz w:val="19"/>
          <w:lang w:val="sk-SK"/>
        </w:rPr>
      </w:pPr>
      <w:r w:rsidRPr="00F93253">
        <w:rPr>
          <w:rFonts w:ascii="Arial" w:hAnsi="Arial"/>
          <w:b/>
          <w:color w:val="auto"/>
          <w:sz w:val="19"/>
          <w:lang w:val="sk-SK"/>
        </w:rPr>
        <w:t xml:space="preserve">Nedosiahnutie </w:t>
      </w:r>
      <w:r w:rsidR="00567B0A">
        <w:rPr>
          <w:rFonts w:ascii="Arial" w:hAnsi="Arial"/>
          <w:b/>
          <w:color w:val="auto"/>
          <w:sz w:val="19"/>
          <w:lang w:val="sk-SK"/>
        </w:rPr>
        <w:t xml:space="preserve">cieľových </w:t>
      </w:r>
      <w:r w:rsidRPr="00F93253">
        <w:rPr>
          <w:rFonts w:ascii="Arial" w:hAnsi="Arial"/>
          <w:b/>
          <w:color w:val="auto"/>
          <w:sz w:val="19"/>
          <w:lang w:val="sk-SK"/>
        </w:rPr>
        <w:t xml:space="preserve">hodnôt merateľných ukazovateľov </w:t>
      </w:r>
      <w:r w:rsidR="00910594">
        <w:rPr>
          <w:rFonts w:ascii="Arial" w:hAnsi="Arial"/>
          <w:b/>
          <w:color w:val="auto"/>
          <w:sz w:val="19"/>
          <w:lang w:val="sk-SK"/>
        </w:rPr>
        <w:t xml:space="preserve">na úrovni </w:t>
      </w:r>
      <w:r w:rsidRPr="00F93253">
        <w:rPr>
          <w:rFonts w:ascii="Arial" w:hAnsi="Arial"/>
          <w:b/>
          <w:color w:val="auto"/>
          <w:sz w:val="19"/>
          <w:lang w:val="sk-SK"/>
        </w:rPr>
        <w:t>projektu:</w:t>
      </w:r>
    </w:p>
    <w:p w14:paraId="2257E30D" w14:textId="77777777" w:rsidR="00F651CD" w:rsidRPr="008A64C0" w:rsidRDefault="00F93253" w:rsidP="008A64C0">
      <w:pPr>
        <w:pStyle w:val="Default"/>
        <w:spacing w:line="276" w:lineRule="auto"/>
        <w:jc w:val="both"/>
        <w:rPr>
          <w:rFonts w:ascii="Arial" w:eastAsia="Times" w:hAnsi="Arial"/>
          <w:sz w:val="19"/>
          <w:szCs w:val="19"/>
          <w:lang w:val="sk-SK" w:eastAsia="x-none"/>
        </w:rPr>
      </w:pPr>
      <w:r w:rsidRPr="003B2A65">
        <w:rPr>
          <w:lang w:val="sk-SK"/>
        </w:rPr>
        <w:br/>
      </w:r>
      <w:r w:rsidR="00F651CD" w:rsidRPr="008A64C0">
        <w:rPr>
          <w:rFonts w:ascii="Arial" w:hAnsi="Arial"/>
          <w:color w:val="auto"/>
          <w:sz w:val="19"/>
          <w:lang w:val="sk-SK"/>
        </w:rPr>
        <w:t>Plánované cieľové hodnoty projektových merateľných ukazovateľov (ďalej tiež ukazovateľ)</w:t>
      </w:r>
      <w:r w:rsidR="00F651CD" w:rsidRPr="008A64C0" w:rsidDel="00575791">
        <w:rPr>
          <w:rFonts w:ascii="Arial" w:hAnsi="Arial"/>
          <w:color w:val="auto"/>
          <w:sz w:val="19"/>
          <w:lang w:val="sk-SK"/>
        </w:rPr>
        <w:t xml:space="preserve"> </w:t>
      </w:r>
      <w:r w:rsidR="00F651CD" w:rsidRPr="008A64C0">
        <w:rPr>
          <w:rFonts w:ascii="Arial" w:hAnsi="Arial"/>
          <w:color w:val="auto"/>
          <w:sz w:val="19"/>
          <w:lang w:val="sk-SK"/>
        </w:rPr>
        <w:t>zadefinované v zmluve o NFP/rozhodnutí o schválení ŽoNFP, je možné meniť len v objektívne odôvodnených osobitných prípadoch</w:t>
      </w:r>
      <w:r w:rsidR="00F651CD" w:rsidRPr="008A64C0">
        <w:rPr>
          <w:rFonts w:ascii="Arial" w:eastAsia="Times" w:hAnsi="Arial"/>
          <w:sz w:val="19"/>
          <w:szCs w:val="19"/>
          <w:lang w:val="sk-SK" w:eastAsia="x-none"/>
        </w:rPr>
        <w:t>.</w:t>
      </w:r>
      <w:r w:rsidR="00303F2B" w:rsidRPr="008A64C0">
        <w:rPr>
          <w:rFonts w:ascii="Arial" w:eastAsia="Times" w:hAnsi="Arial"/>
          <w:sz w:val="19"/>
          <w:szCs w:val="19"/>
          <w:lang w:val="sk-SK" w:eastAsia="x-none"/>
        </w:rPr>
        <w:t xml:space="preserve"> </w:t>
      </w:r>
    </w:p>
    <w:p w14:paraId="20AE3E2B"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Všeobecné pravidlá posudzovania dosiahnutých hodnôt</w:t>
      </w:r>
    </w:p>
    <w:p w14:paraId="5793C64B"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Dosiahnuté hodnoty sa posudzujú za každý ukazovateľ pri ukončení projektu, najneskôr však v dobe udržateľnosti/dobe následného monitorovania projektu, ak sú na projekte uplatňované ukazovatele s časom plnenia po ukončení realizácie projektu. </w:t>
      </w:r>
    </w:p>
    <w:p w14:paraId="5B2B20CF" w14:textId="77777777" w:rsidR="000711BA"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pri implementácii nastane skutočnosť, pri ktorej sa nedá čiastočne alebo vôbec postupovať podľa pravidiel a príkladov tu uvedených, RO pre OP EVS postupuje v ich logike a pri obdobných prípadoch rovnako.</w:t>
      </w:r>
      <w:r w:rsidR="000711BA" w:rsidRPr="008A64C0">
        <w:rPr>
          <w:rFonts w:ascii="Arial" w:eastAsia="Times" w:hAnsi="Arial"/>
          <w:sz w:val="19"/>
          <w:szCs w:val="19"/>
          <w:lang w:val="sk-SK" w:eastAsia="x-none"/>
        </w:rPr>
        <w:t xml:space="preserve"> </w:t>
      </w:r>
    </w:p>
    <w:p w14:paraId="20967ED1" w14:textId="77777777" w:rsidR="00F651CD" w:rsidRPr="008A64C0" w:rsidRDefault="000711BA"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Nižšie uvedené postupy a príklady spôsobu výpočtu slúžia  na základné vymedzenie sumy NFP, ktorú môže RO pre OP EVS požadovať od prijímateľa vrátiť v zmysle čl. 10, ods.1 písmeno j) </w:t>
      </w:r>
      <w:r w:rsidR="00460926" w:rsidRPr="008A64C0">
        <w:rPr>
          <w:rFonts w:ascii="Arial" w:eastAsia="Times" w:hAnsi="Arial"/>
          <w:sz w:val="19"/>
          <w:szCs w:val="19"/>
          <w:lang w:val="sk-SK" w:eastAsia="x-none"/>
        </w:rPr>
        <w:t xml:space="preserve">VZP </w:t>
      </w:r>
      <w:r w:rsidRPr="008A64C0">
        <w:rPr>
          <w:rFonts w:ascii="Arial" w:eastAsia="Times" w:hAnsi="Arial"/>
          <w:sz w:val="19"/>
          <w:szCs w:val="19"/>
          <w:lang w:val="sk-SK" w:eastAsia="x-none"/>
        </w:rPr>
        <w:t>Zmluvy o NFP.</w:t>
      </w:r>
      <w:r w:rsidR="00A7336C" w:rsidRPr="008A64C0">
        <w:rPr>
          <w:rFonts w:ascii="Arial" w:eastAsia="Times" w:hAnsi="Arial"/>
          <w:sz w:val="19"/>
          <w:szCs w:val="19"/>
          <w:lang w:val="sk-SK" w:eastAsia="x-none"/>
        </w:rPr>
        <w:br/>
      </w:r>
    </w:p>
    <w:p w14:paraId="488BD4B1" w14:textId="77777777" w:rsidR="00F651CD" w:rsidRPr="0063712E" w:rsidRDefault="00F651CD" w:rsidP="008A64C0">
      <w:pPr>
        <w:pStyle w:val="Default"/>
        <w:spacing w:line="276" w:lineRule="auto"/>
        <w:jc w:val="both"/>
        <w:rPr>
          <w:rFonts w:ascii="Arial" w:eastAsia="Times" w:hAnsi="Arial"/>
          <w:b/>
          <w:sz w:val="19"/>
          <w:szCs w:val="19"/>
          <w:lang w:val="sk-SK" w:eastAsia="x-none"/>
        </w:rPr>
      </w:pPr>
      <w:r w:rsidRPr="0063712E">
        <w:rPr>
          <w:rFonts w:ascii="Arial" w:eastAsia="Times" w:hAnsi="Arial"/>
          <w:b/>
          <w:sz w:val="19"/>
          <w:szCs w:val="19"/>
          <w:lang w:val="sk-SK" w:eastAsia="x-none"/>
        </w:rPr>
        <w:t>Nedosiahnutie plánovaných cieľových hodnôt s následkom mimoriadneho ukončenia zmluvy</w:t>
      </w:r>
    </w:p>
    <w:p w14:paraId="376B700E"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Pri posudzovaní nedosiahnutia  cieľových hodnôt ukazovateľov  sa rozlišuje medzi merateľnými ukazovateľmi bez príznaku rizika a merateľnými ukazovateľmi s príznakom rizika.</w:t>
      </w:r>
    </w:p>
    <w:p w14:paraId="2FB69630"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Dosiahnutie cieľovej hodnoty jednotlivého ukazovateľa s príznakom zníženej o viac ako 60 % alebo ukazovateľa bez príznaku zníženej o viac ako 40 % oproti výške, ktorá bola uvedená v Schválenej žiadosti o NFP, predstavuje nedosiahnutie cieľa Projektu, v dôsledku čoho ide o podstatné porušenie zmluvy o  NFP/ resp. VP a  poskytovateľ pristúpi k mimoriadnemu ukončeniu zmluvného vzťahu s následkom vrátenia všetkých poskytnutých prostriedkov v zmysle čl. 9, bod 3 Prílohy č.1 Všeobecných zmluvných podmienok k zmluve o NFP/ mimoriadnemu ukončeniu projektu v zmysle článku 15, bod 4 Prílohy č. 1 Práva a povinnosti poskytovateľa a prijímateľa v súvislosti s realizáciou projektu rozhodnutia o schválení ŽoNFP. </w:t>
      </w:r>
    </w:p>
    <w:p w14:paraId="0AAC85C2"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1794208C"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bez mimoriadneho ukončenia zmluvy</w:t>
      </w:r>
    </w:p>
    <w:p w14:paraId="28B14FC3"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Dosiahnutie cieľových hodnôt ukazovateľov sa posudzuje primárne na úrovni jednotlivých aktivít. V prípade, ak jednou hlavnou aktivitou dochádza k naplneniu viac ako jedného ukazovateľa, výška NFP sa zníži priamo úmerne k zníženiu cieľovej hodnoty ukazovateľa po započítaní úrovne plnenia ostatných ukazovateľov v aktivite vypočítanej ako aritmetický priemer týchto percentuálnych hodnôt v čase plnenia posledného z nich</w:t>
      </w:r>
      <w:r w:rsidRPr="008A64C0">
        <w:rPr>
          <w:rFonts w:eastAsia="Times"/>
          <w:sz w:val="19"/>
          <w:szCs w:val="19"/>
          <w:lang w:eastAsia="x-none"/>
        </w:rPr>
        <w:footnoteReference w:id="19"/>
      </w:r>
      <w:r w:rsidRPr="008A64C0">
        <w:rPr>
          <w:rFonts w:ascii="Arial" w:eastAsia="Times" w:hAnsi="Arial"/>
          <w:sz w:val="19"/>
          <w:szCs w:val="19"/>
          <w:lang w:val="sk-SK" w:eastAsia="x-none"/>
        </w:rPr>
        <w:t xml:space="preserve">, bez ohľadu na to, o ktorý druh ukazovateľa ide.  </w:t>
      </w:r>
    </w:p>
    <w:p w14:paraId="354DA875"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prichádza k dosiahnutiu hodnoty posudzovaného ukazovateľa vo viacerých hlavných aktivitách, berie sa do úvahy aritmetický priemer za dotknuté ukazovatele a aktivity. Cieľom takéhoto postupného posudzovania je, v prípade dosiahnutia hodnoty ukazovateľa s možným dosahom na NFP,   znížiť NFP/vrátiť časť NFP vo vzťahu k tým hlavným aktivitám, v ktorých prichádza k dosiahnutiu znižovaného ukazovateľa.</w:t>
      </w:r>
    </w:p>
    <w:p w14:paraId="7F446851"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Pri výpočte aritmetického priemeru sa zohľadňuje naplnenie plánovaných hodnôt ukazovateľov max. na 100 %, nie prekročených hodnôt ukazovateľov (t. j. viac ako 100 %). </w:t>
      </w:r>
    </w:p>
    <w:p w14:paraId="7E62E721"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RO pre OP EVS pri krátení výdavkov v prípade nenaplnenia plánovaných hodnôt ukazovateľov výsledku zohľadní reálne čerpanie rozpočtu. </w:t>
      </w:r>
    </w:p>
    <w:p w14:paraId="3349D8FF"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331679CA"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s dosahom na NFP</w:t>
      </w:r>
    </w:p>
    <w:p w14:paraId="004B1B58"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Ku kráteniu NFP môže pristúpiť RO pre OP EVS len vtedy, ak skutočné  naplnenie cieľových hodnôt merateľných ukazovateľov nemá za následok mimoriadne ukončenie zmluvy a súčasne naplnenie cieľových hodnôt projektových merateľných ukazovateľov je na 89% a menej. V tomto prípade je poskytovateľ oprávnený pristúpiť ku kráteniu NFP pomerným krátením celkových oprávnených výdavkov za dotknuté aktivity a pomernú časť nepriamych výdavkov. </w:t>
      </w:r>
    </w:p>
    <w:p w14:paraId="5C64B417"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1E5DCE3F"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za </w:t>
      </w:r>
      <w:r w:rsidR="000B4C3F" w:rsidRPr="008A64C0">
        <w:rPr>
          <w:rFonts w:ascii="Arial" w:eastAsia="Times" w:hAnsi="Arial"/>
          <w:sz w:val="19"/>
          <w:szCs w:val="19"/>
          <w:lang w:val="sk-SK" w:eastAsia="x-none"/>
        </w:rPr>
        <w:t>m</w:t>
      </w:r>
      <w:r w:rsidRPr="008A64C0">
        <w:rPr>
          <w:rFonts w:ascii="Arial" w:eastAsia="Times" w:hAnsi="Arial"/>
          <w:sz w:val="19"/>
          <w:szCs w:val="19"/>
          <w:lang w:val="sk-SK" w:eastAsia="x-none"/>
        </w:rPr>
        <w:t xml:space="preserve">erateľný ukazovateľ </w:t>
      </w:r>
      <w:r w:rsidR="000B4C3F" w:rsidRPr="008A64C0">
        <w:rPr>
          <w:rFonts w:ascii="Arial" w:eastAsia="Times" w:hAnsi="Arial"/>
          <w:sz w:val="19"/>
          <w:szCs w:val="19"/>
          <w:lang w:val="sk-SK" w:eastAsia="x-none"/>
        </w:rPr>
        <w:t>p</w:t>
      </w:r>
      <w:r w:rsidR="004503DA" w:rsidRPr="008A64C0">
        <w:rPr>
          <w:rFonts w:ascii="Arial" w:eastAsia="Times" w:hAnsi="Arial"/>
          <w:sz w:val="19"/>
          <w:szCs w:val="19"/>
          <w:lang w:val="sk-SK" w:eastAsia="x-none"/>
        </w:rPr>
        <w:t xml:space="preserve">rojektu </w:t>
      </w:r>
      <w:r w:rsidRPr="008A64C0">
        <w:rPr>
          <w:rFonts w:ascii="Arial" w:eastAsia="Times" w:hAnsi="Arial"/>
          <w:sz w:val="19"/>
          <w:szCs w:val="19"/>
          <w:lang w:val="sk-SK" w:eastAsia="x-none"/>
        </w:rPr>
        <w:t xml:space="preserve">naplnil jeho hodnotu na 85% a súčasne vyčerpal COV na relevantnej hlavnej aktivite na  90%, poskytovateľ vypočíta sumu na zníženie výšky NFP alebo vrátenie </w:t>
      </w:r>
      <w:r w:rsidRPr="008A64C0">
        <w:rPr>
          <w:rFonts w:ascii="Arial" w:eastAsia="Times" w:hAnsi="Arial"/>
          <w:sz w:val="19"/>
          <w:szCs w:val="19"/>
          <w:lang w:val="sk-SK" w:eastAsia="x-none"/>
        </w:rPr>
        <w:lastRenderedPageBreak/>
        <w:t xml:space="preserve">úmernej časti takto: 100% COV za aktivitu po pripočítaní pomernej časti nepriamych výdavkov projektu = 1 000 000 z toho nenaplnenie ukazovateľov 15% (150 000) mínus reálne nedočerpanie rozpočtu 10% (100 000 EUR) = výsledná suma 5% (50 000 EUR). </w:t>
      </w:r>
    </w:p>
    <w:p w14:paraId="0FBDFA5E"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063A9376" w14:textId="77777777" w:rsidR="00F651CD" w:rsidRPr="008A64C0" w:rsidRDefault="00F651CD" w:rsidP="008A64C0">
      <w:pPr>
        <w:pStyle w:val="Textkomentra"/>
        <w:spacing w:line="276" w:lineRule="auto"/>
        <w:jc w:val="both"/>
        <w:rPr>
          <w:rFonts w:eastAsia="Times"/>
          <w:color w:val="000000"/>
          <w:sz w:val="19"/>
          <w:szCs w:val="19"/>
          <w:lang w:val="sk-SK"/>
        </w:rPr>
      </w:pPr>
      <w:r w:rsidRPr="008A64C0">
        <w:rPr>
          <w:rFonts w:eastAsia="Times"/>
          <w:color w:val="000000"/>
          <w:sz w:val="19"/>
          <w:szCs w:val="19"/>
          <w:lang w:val="sk-SK"/>
        </w:rPr>
        <w:t xml:space="preserve">V prípade uplatnenia korekcie na projekt sa jej výška nezapočítava do percentuálneho reálneho čerpania rozpočtu pre výpočet sumy za nedosiahnutie hodnoty projektových merateľných ukazovateľov, ale znižuje východiskovú sumu pre percentuálny výpočet sankcie. </w:t>
      </w:r>
    </w:p>
    <w:p w14:paraId="1037C8E6"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4722C76B"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súhrnne za </w:t>
      </w:r>
      <w:r w:rsidR="000B4C3F" w:rsidRPr="008A64C0">
        <w:rPr>
          <w:rFonts w:ascii="Arial" w:eastAsia="Times" w:hAnsi="Arial"/>
          <w:sz w:val="19"/>
          <w:szCs w:val="19"/>
          <w:lang w:val="sk-SK" w:eastAsia="x-none"/>
        </w:rPr>
        <w:t>m</w:t>
      </w:r>
      <w:r w:rsidRPr="008A64C0">
        <w:rPr>
          <w:rFonts w:ascii="Arial" w:eastAsia="Times" w:hAnsi="Arial"/>
          <w:sz w:val="19"/>
          <w:szCs w:val="19"/>
          <w:lang w:val="sk-SK" w:eastAsia="x-none"/>
        </w:rPr>
        <w:t xml:space="preserve">erateľné ukazovatele </w:t>
      </w:r>
      <w:r w:rsidR="000B4C3F" w:rsidRPr="008A64C0">
        <w:rPr>
          <w:rFonts w:ascii="Arial" w:eastAsia="Times" w:hAnsi="Arial"/>
          <w:sz w:val="19"/>
          <w:szCs w:val="19"/>
          <w:lang w:val="sk-SK" w:eastAsia="x-none"/>
        </w:rPr>
        <w:t>p</w:t>
      </w:r>
      <w:r w:rsidR="004503DA" w:rsidRPr="008A64C0">
        <w:rPr>
          <w:rFonts w:ascii="Arial" w:eastAsia="Times" w:hAnsi="Arial"/>
          <w:sz w:val="19"/>
          <w:szCs w:val="19"/>
          <w:lang w:val="sk-SK" w:eastAsia="x-none"/>
        </w:rPr>
        <w:t xml:space="preserve">rojektu </w:t>
      </w:r>
      <w:r w:rsidRPr="008A64C0">
        <w:rPr>
          <w:rFonts w:ascii="Arial" w:eastAsia="Times" w:hAnsi="Arial"/>
          <w:sz w:val="19"/>
          <w:szCs w:val="19"/>
          <w:lang w:val="sk-SK" w:eastAsia="x-none"/>
        </w:rPr>
        <w:t xml:space="preserve">naplnil ich hodnotu na 85% a súčasne vyčerpal NFP na 100% a  bola mu udelená korekcia vo výške 20%, poskytovateľ pri výpočte sumy úmerného  zníženia NFP alebo požadovanej na vrátenie z NFP, bude vychádzať z NFP zníženého o korekciu vo výške 20%. Pri NFP 100% = 1 000 000 EUR, korekcii 20% NFP = 200 000 EUR, dosiahnutej 85% cieľovej hodnote merateľných ukazovateľov </w:t>
      </w:r>
      <w:r w:rsidR="004503DA" w:rsidRPr="008A64C0">
        <w:rPr>
          <w:rFonts w:ascii="Arial" w:eastAsia="Times" w:hAnsi="Arial"/>
          <w:sz w:val="19"/>
          <w:szCs w:val="19"/>
          <w:lang w:val="sk-SK" w:eastAsia="x-none"/>
        </w:rPr>
        <w:t xml:space="preserve">projektu </w:t>
      </w:r>
      <w:r w:rsidRPr="008A64C0">
        <w:rPr>
          <w:rFonts w:ascii="Arial" w:eastAsia="Times" w:hAnsi="Arial"/>
          <w:sz w:val="19"/>
          <w:szCs w:val="19"/>
          <w:lang w:val="sk-SK" w:eastAsia="x-none"/>
        </w:rPr>
        <w:t>sa suma vypočíta takto:</w:t>
      </w:r>
    </w:p>
    <w:p w14:paraId="1C491FA0" w14:textId="77777777" w:rsidR="00F651CD" w:rsidRPr="008A64C0" w:rsidRDefault="00F651CD" w:rsidP="00F651CD">
      <w:pPr>
        <w:pStyle w:val="Default"/>
        <w:jc w:val="both"/>
        <w:rPr>
          <w:rFonts w:ascii="Arial" w:eastAsia="Times" w:hAnsi="Arial"/>
          <w:sz w:val="19"/>
          <w:szCs w:val="19"/>
          <w:lang w:val="sk-SK" w:eastAsia="x-none"/>
        </w:rPr>
      </w:pPr>
      <w:r w:rsidRPr="008A64C0">
        <w:rPr>
          <w:rFonts w:ascii="Arial" w:eastAsia="Times" w:hAnsi="Arial"/>
          <w:sz w:val="19"/>
          <w:szCs w:val="19"/>
          <w:lang w:val="sk-SK" w:eastAsia="x-none"/>
        </w:rPr>
        <w:t>1 000 000 - 200 000 = 800 000, 15% z 800 000 = 120 000 (EUR).</w:t>
      </w:r>
    </w:p>
    <w:p w14:paraId="3C4F091A" w14:textId="77777777" w:rsidR="00F651CD" w:rsidRPr="008A64C0" w:rsidRDefault="00F651CD" w:rsidP="00F651CD">
      <w:pPr>
        <w:pStyle w:val="Default"/>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 </w:t>
      </w:r>
    </w:p>
    <w:p w14:paraId="3F1D0B54"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bez dosahu na NFP</w:t>
      </w:r>
    </w:p>
    <w:p w14:paraId="58486A09"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budú hodnoty za jednotlivé aktivity alebo za súhrnne cieľové hodnoty všetkých ukazovateľov</w:t>
      </w:r>
      <w:r w:rsidRPr="008A64C0" w:rsidDel="000F7236">
        <w:rPr>
          <w:rFonts w:ascii="Arial" w:eastAsia="Times" w:hAnsi="Arial"/>
          <w:sz w:val="19"/>
          <w:szCs w:val="19"/>
          <w:lang w:val="sk-SK" w:eastAsia="x-none"/>
        </w:rPr>
        <w:t xml:space="preserve"> </w:t>
      </w:r>
      <w:r w:rsidRPr="008A64C0">
        <w:rPr>
          <w:rFonts w:ascii="Arial" w:eastAsia="Times" w:hAnsi="Arial"/>
          <w:sz w:val="19"/>
          <w:szCs w:val="19"/>
          <w:lang w:val="sk-SK" w:eastAsia="x-none"/>
        </w:rPr>
        <w:t>naplnené minimálne na 90 % a viac, poskytovateľ si nebude uplatňovať</w:t>
      </w:r>
      <w:r w:rsidRPr="008A64C0" w:rsidDel="004952A7">
        <w:rPr>
          <w:rFonts w:ascii="Arial" w:eastAsia="Times" w:hAnsi="Arial"/>
          <w:sz w:val="19"/>
          <w:szCs w:val="19"/>
          <w:lang w:val="sk-SK" w:eastAsia="x-none"/>
        </w:rPr>
        <w:t xml:space="preserve"> </w:t>
      </w:r>
      <w:r w:rsidRPr="008A64C0">
        <w:rPr>
          <w:rFonts w:ascii="Arial" w:eastAsia="Times" w:hAnsi="Arial"/>
          <w:sz w:val="19"/>
          <w:szCs w:val="19"/>
          <w:lang w:val="sk-SK" w:eastAsia="x-none"/>
        </w:rPr>
        <w:t>právo znížiť výšku poskytovaného NFP/ vrátiť časť NFP úmerne k zníženiu hodnoty Merateľného ukazovateľa Projektu v zmysle čl. 10 ods. 1 písm. j) VZP resp. čl. 16 ods. 1 písm. j) VP.</w:t>
      </w:r>
    </w:p>
    <w:p w14:paraId="6D18B0E9"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 </w:t>
      </w:r>
    </w:p>
    <w:p w14:paraId="6747CC15"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ak percentuálne reálne čerpanie rozpočtu bude rovné alebo nižšie ako dosiahnuté cieľové hodnoty ukazovateľa/ukazovateľov, poskytovateľ napriek nedosiahnutiu aspoň 90% hodnoty, nebude znižovať výšku NFP, resp. nebude požadovať vrátenie úmernej časti NFP v prípade, že prijímateľ primerane k dosiahnutej hodnote reálne čerpal rozpočet. RO pre OP EVS v tomto prípade uplatní pravidlo o zohľadnení reálneho čerpania pri nedosiahnutí plánovaných cieľových hodnôt.</w:t>
      </w:r>
    </w:p>
    <w:p w14:paraId="486D4221"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228ED989"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súhrnne za všetky merateľné ukazovatele </w:t>
      </w:r>
      <w:r w:rsidR="004503DA" w:rsidRPr="008A64C0">
        <w:rPr>
          <w:rFonts w:ascii="Arial" w:eastAsia="Times" w:hAnsi="Arial"/>
          <w:sz w:val="19"/>
          <w:szCs w:val="19"/>
          <w:lang w:val="sk-SK" w:eastAsia="x-none"/>
        </w:rPr>
        <w:t xml:space="preserve">projektu </w:t>
      </w:r>
      <w:r w:rsidRPr="008A64C0">
        <w:rPr>
          <w:rFonts w:ascii="Arial" w:eastAsia="Times" w:hAnsi="Arial"/>
          <w:sz w:val="19"/>
          <w:szCs w:val="19"/>
          <w:lang w:val="sk-SK" w:eastAsia="x-none"/>
        </w:rPr>
        <w:t>naplnil ich hodnotu na 85% a súčasne vyčerpal NFP na 82%, poskytovateľ nezníži výšku NFP alebo nebude požadovať vrátenie úmernej časti, pretože žiadateľ sám vyčerpal NFP úmerne dosiahnutej % hodnote ukazovateľov v zmysle odseku vyššie.</w:t>
      </w:r>
    </w:p>
    <w:p w14:paraId="5D3C25AC" w14:textId="77777777" w:rsidR="00BD3255" w:rsidRDefault="00BD3255" w:rsidP="00F651CD">
      <w:pPr>
        <w:pStyle w:val="Default"/>
        <w:jc w:val="both"/>
        <w:rPr>
          <w:rFonts w:ascii="Arial" w:hAnsi="Arial"/>
          <w:color w:val="auto"/>
          <w:sz w:val="19"/>
          <w:lang w:val="sk-SK"/>
        </w:rPr>
      </w:pPr>
    </w:p>
    <w:p w14:paraId="677E2D92" w14:textId="77777777" w:rsidR="007223B7" w:rsidRPr="0073389C" w:rsidRDefault="007223B7" w:rsidP="007223B7">
      <w:pPr>
        <w:pStyle w:val="Nadpis2"/>
        <w:rPr>
          <w:lang w:val="sk-SK"/>
        </w:rPr>
      </w:pPr>
      <w:bookmarkStart w:id="496" w:name="_Toc440372864"/>
      <w:bookmarkStart w:id="497" w:name="_Toc74740408"/>
      <w:r w:rsidRPr="0073389C">
        <w:rPr>
          <w:lang w:val="sk-SK"/>
        </w:rPr>
        <w:t>Zmena zmluv</w:t>
      </w:r>
      <w:r w:rsidR="002A19B4" w:rsidRPr="0073389C">
        <w:rPr>
          <w:lang w:val="sk-SK"/>
        </w:rPr>
        <w:t>y o</w:t>
      </w:r>
      <w:r w:rsidR="00B3113C" w:rsidRPr="0073389C">
        <w:rPr>
          <w:lang w:val="sk-SK"/>
        </w:rPr>
        <w:t> </w:t>
      </w:r>
      <w:r w:rsidR="002A19B4" w:rsidRPr="0073389C">
        <w:rPr>
          <w:lang w:val="sk-SK"/>
        </w:rPr>
        <w:t>NFP</w:t>
      </w:r>
      <w:bookmarkEnd w:id="496"/>
      <w:bookmarkEnd w:id="497"/>
    </w:p>
    <w:p w14:paraId="6EA71E11" w14:textId="77777777" w:rsidR="00563905" w:rsidRPr="0073389C" w:rsidRDefault="00563905" w:rsidP="009B5B97">
      <w:pPr>
        <w:spacing w:before="120" w:after="120" w:line="288" w:lineRule="auto"/>
        <w:jc w:val="both"/>
      </w:pPr>
    </w:p>
    <w:p w14:paraId="1C395ED3" w14:textId="77777777" w:rsidR="00AE5A8F" w:rsidRPr="0073389C" w:rsidRDefault="00023A70" w:rsidP="009B5B97">
      <w:pPr>
        <w:pStyle w:val="Nadpis3"/>
        <w:spacing w:line="288" w:lineRule="auto"/>
        <w:ind w:left="567" w:firstLine="0"/>
        <w:rPr>
          <w:lang w:val="sk-SK"/>
        </w:rPr>
      </w:pPr>
      <w:bookmarkStart w:id="498" w:name="_Toc440372865"/>
      <w:bookmarkStart w:id="499" w:name="_Toc74740409"/>
      <w:r w:rsidRPr="0073389C">
        <w:rPr>
          <w:lang w:val="sk-SK"/>
        </w:rPr>
        <w:t>Charakter zmien a spôsob posudzovania zmien</w:t>
      </w:r>
      <w:bookmarkEnd w:id="498"/>
      <w:bookmarkEnd w:id="499"/>
    </w:p>
    <w:p w14:paraId="5FF786D0" w14:textId="77777777" w:rsidR="0097608B" w:rsidRDefault="0097608B" w:rsidP="009B5B97">
      <w:pPr>
        <w:spacing w:before="120" w:after="120" w:line="288" w:lineRule="auto"/>
        <w:jc w:val="both"/>
      </w:pPr>
      <w:r w:rsidRPr="0073389C">
        <w:t>Zmenou projektu, resp. zmenou zmluvných podmienok sa rozumie zmena práv, povinností a iných skutočností definovaných zmluvou</w:t>
      </w:r>
      <w:r w:rsidR="00DE1D24">
        <w:t xml:space="preserve"> o NFP</w:t>
      </w:r>
      <w:r w:rsidRPr="0073389C">
        <w:t>/rozhodnutím o poskytnutí NFP. Cieľom zmenového konania je odborne, objektívne a so zabezpečením dodržania zásady rovnakého prístupu, nediskriminácie a transparentnosti, posúdiť potrebu a vhodnosť zmeny projektu, celkový dopad zmeny v kontexte podmienok stanovených v</w:t>
      </w:r>
      <w:r w:rsidR="00DE1D24">
        <w:t> </w:t>
      </w:r>
      <w:r w:rsidRPr="0073389C">
        <w:t>zmluve</w:t>
      </w:r>
      <w:r w:rsidR="00DE1D24">
        <w:t xml:space="preserve"> o NFP</w:t>
      </w:r>
      <w:r w:rsidRPr="0073389C">
        <w:t>/rozhodnutí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14:paraId="35FBC250" w14:textId="77777777" w:rsidR="00DF609C" w:rsidRDefault="00DE1D24" w:rsidP="009B5B97">
      <w:pPr>
        <w:spacing w:before="120" w:after="120" w:line="288" w:lineRule="auto"/>
        <w:jc w:val="both"/>
      </w:pPr>
      <w:r>
        <w:t>Nižšie sú stručne uvedené jednotlivé druhy zmien v závislosti od ich charakteru, pričom</w:t>
      </w:r>
      <w:r w:rsidRPr="00DE1D24">
        <w:t xml:space="preserve"> </w:t>
      </w:r>
      <w:r>
        <w:t>d</w:t>
      </w:r>
      <w:r w:rsidRPr="00DE1D24">
        <w:t>etailnejšie sú jednotlivé druhy zmien popísané v článku 6 zmluvy o NFP, resp. v</w:t>
      </w:r>
      <w:r>
        <w:t> čl. 6 VP.</w:t>
      </w:r>
      <w:r w:rsidDel="00DE1D24">
        <w:t xml:space="preserve"> </w:t>
      </w:r>
    </w:p>
    <w:p w14:paraId="165A4E5B" w14:textId="77777777" w:rsidR="00DF609C" w:rsidRPr="0073389C" w:rsidRDefault="00DF609C" w:rsidP="009B5B97">
      <w:pPr>
        <w:spacing w:before="120" w:after="120" w:line="288" w:lineRule="auto"/>
        <w:jc w:val="both"/>
      </w:pPr>
    </w:p>
    <w:p w14:paraId="217CC3FD" w14:textId="77777777"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w:t>
      </w:r>
      <w:r w:rsidR="005309BA">
        <w:rPr>
          <w:b/>
        </w:rPr>
        <w:t>:</w:t>
      </w:r>
    </w:p>
    <w:p w14:paraId="4A778CF6" w14:textId="77777777"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z dôvodu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ystému finančného riadenia.</w:t>
      </w:r>
    </w:p>
    <w:p w14:paraId="6767A137" w14:textId="77777777"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lastRenderedPageBreak/>
        <w:t>Formálna zmena</w:t>
      </w:r>
      <w:r w:rsidRPr="0073389C">
        <w:t xml:space="preserve"> spočívajúca v údajoch týkajúcich sa </w:t>
      </w:r>
      <w:r w:rsidR="00E55ACE" w:rsidRPr="0073389C">
        <w:t>z</w:t>
      </w:r>
      <w:r w:rsidRPr="0073389C">
        <w:t>mluvných strán</w:t>
      </w:r>
      <w:r w:rsidR="002C2805">
        <w:t>/strán</w:t>
      </w:r>
      <w:r w:rsidRPr="0073389C">
        <w:t xml:space="preserve"> (obchodné meno/názov, sídlo, štatutárny </w:t>
      </w:r>
      <w:r w:rsidR="002C2805">
        <w:t>orgán</w:t>
      </w:r>
      <w:r w:rsidRPr="0073389C">
        <w:t xml:space="preserve">, zmena v kontaktných údajoch, zmena čísla účtu určeného na úhradu NFP alebo iná zmena, ktorá má vo vzťahu k </w:t>
      </w:r>
      <w:r w:rsidR="00E55ACE" w:rsidRPr="0073389C">
        <w:t>z</w:t>
      </w:r>
      <w:r w:rsidRPr="0073389C">
        <w:t>mluve o</w:t>
      </w:r>
      <w:r w:rsidR="00C750F1">
        <w:t> </w:t>
      </w:r>
      <w:r w:rsidRPr="0073389C">
        <w:t>NFP</w:t>
      </w:r>
      <w:r w:rsidR="00C750F1">
        <w:t>/rozhodnutí o schválení ŽoNFP</w:t>
      </w:r>
      <w:r w:rsidRPr="0073389C">
        <w:t xml:space="preserve"> iba deklaratórny účinok) alebo zmena v subjekte </w:t>
      </w:r>
      <w:r w:rsidR="00E55ACE" w:rsidRPr="0073389C">
        <w:t>p</w:t>
      </w:r>
      <w:r w:rsidRPr="0073389C">
        <w:t>oskytovateľa, ku ktorej dôjde na základe všeobecne záväzného právneho predpisu</w:t>
      </w:r>
      <w:r w:rsidR="00C750F1">
        <w:t>.</w:t>
      </w:r>
    </w:p>
    <w:p w14:paraId="0DA0B1BF" w14:textId="77777777" w:rsidR="00993A6C" w:rsidRPr="0073389C" w:rsidRDefault="00C750F1"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t>za</w:t>
      </w:r>
      <w:r w:rsidR="00267952" w:rsidRPr="0073389C">
        <w:t xml:space="preserve"> </w:t>
      </w:r>
      <w:r w:rsidR="00267952" w:rsidRPr="0073389C">
        <w:rPr>
          <w:b/>
        </w:rPr>
        <w:t xml:space="preserve">menej </w:t>
      </w:r>
      <w:r w:rsidRPr="0073389C">
        <w:rPr>
          <w:b/>
        </w:rPr>
        <w:t>významn</w:t>
      </w:r>
      <w:r>
        <w:rPr>
          <w:b/>
        </w:rPr>
        <w:t>ú</w:t>
      </w:r>
      <w:r w:rsidRPr="0073389C">
        <w:rPr>
          <w:b/>
        </w:rPr>
        <w:t xml:space="preserve"> zm</w:t>
      </w:r>
      <w:r>
        <w:rPr>
          <w:b/>
        </w:rPr>
        <w:t>enu</w:t>
      </w:r>
      <w:r w:rsidRPr="0073389C">
        <w:t xml:space="preserve"> </w:t>
      </w:r>
      <w:r>
        <w:t> sa považuje najmä</w:t>
      </w:r>
      <w:r w:rsidR="00267952" w:rsidRPr="0073389C">
        <w:t>:</w:t>
      </w:r>
    </w:p>
    <w:p w14:paraId="68CF9C0A" w14:textId="77777777" w:rsidR="00267952" w:rsidRPr="00C750F1" w:rsidRDefault="00267952" w:rsidP="00C750F1">
      <w:pPr>
        <w:pStyle w:val="Bulletslevel2"/>
        <w:spacing w:after="120" w:line="288" w:lineRule="auto"/>
        <w:ind w:left="851" w:hanging="284"/>
        <w:jc w:val="both"/>
        <w:rPr>
          <w:szCs w:val="19"/>
          <w:lang w:val="sk-SK"/>
        </w:rPr>
      </w:pPr>
      <w:r w:rsidRPr="00C750F1">
        <w:rPr>
          <w:szCs w:val="19"/>
          <w:lang w:val="sk-SK"/>
        </w:rPr>
        <w:t xml:space="preserve">omeškanie </w:t>
      </w:r>
      <w:r w:rsidR="00E55ACE" w:rsidRPr="00C750F1">
        <w:rPr>
          <w:szCs w:val="19"/>
          <w:lang w:val="sk-SK"/>
        </w:rPr>
        <w:t>p</w:t>
      </w:r>
      <w:r w:rsidRPr="00C750F1">
        <w:rPr>
          <w:szCs w:val="19"/>
          <w:lang w:val="sk-SK"/>
        </w:rPr>
        <w:t xml:space="preserve">rijímateľa so </w:t>
      </w:r>
      <w:r w:rsidR="00E55ACE" w:rsidRPr="00C750F1">
        <w:rPr>
          <w:szCs w:val="19"/>
          <w:lang w:val="sk-SK"/>
        </w:rPr>
        <w:t>z</w:t>
      </w:r>
      <w:r w:rsidRPr="00C750F1">
        <w:rPr>
          <w:szCs w:val="19"/>
          <w:lang w:val="sk-SK"/>
        </w:rPr>
        <w:t xml:space="preserve">ačatím realizácie </w:t>
      </w:r>
      <w:r w:rsidR="00C750F1" w:rsidRPr="00C750F1">
        <w:rPr>
          <w:szCs w:val="19"/>
          <w:lang w:val="sk-SK"/>
        </w:rPr>
        <w:t xml:space="preserve">každej z </w:t>
      </w:r>
      <w:r w:rsidRPr="00C750F1">
        <w:rPr>
          <w:szCs w:val="19"/>
          <w:lang w:val="sk-SK"/>
        </w:rPr>
        <w:t xml:space="preserve">hlavných aktivít </w:t>
      </w:r>
      <w:r w:rsidR="00E55ACE" w:rsidRPr="00C750F1">
        <w:rPr>
          <w:szCs w:val="19"/>
          <w:lang w:val="sk-SK"/>
        </w:rPr>
        <w:t>p</w:t>
      </w:r>
      <w:r w:rsidRPr="00C750F1">
        <w:rPr>
          <w:szCs w:val="19"/>
          <w:lang w:val="sk-SK"/>
        </w:rPr>
        <w:t xml:space="preserve">rojektu </w:t>
      </w:r>
      <w:r w:rsidR="00C750F1" w:rsidRPr="00C750F1">
        <w:rPr>
          <w:szCs w:val="19"/>
          <w:lang w:val="sk-SK"/>
        </w:rPr>
        <w:t xml:space="preserve">v rámci realizácie hlavných aktivít projektu </w:t>
      </w:r>
      <w:r w:rsidRPr="00C750F1">
        <w:rPr>
          <w:szCs w:val="19"/>
          <w:lang w:val="sk-SK"/>
        </w:rPr>
        <w:t xml:space="preserve">o </w:t>
      </w:r>
      <w:r w:rsidR="00C750F1" w:rsidRPr="00C750F1">
        <w:rPr>
          <w:szCs w:val="19"/>
          <w:lang w:val="sk-SK"/>
        </w:rPr>
        <w:t>m</w:t>
      </w:r>
      <w:r w:rsidR="00C750F1">
        <w:rPr>
          <w:szCs w:val="19"/>
          <w:lang w:val="sk-SK"/>
        </w:rPr>
        <w:t>aximá</w:t>
      </w:r>
      <w:r w:rsidR="00C750F1" w:rsidRPr="00C750F1">
        <w:rPr>
          <w:szCs w:val="19"/>
          <w:lang w:val="sk-SK"/>
        </w:rPr>
        <w:t>lne</w:t>
      </w:r>
      <w:r w:rsidRPr="00C750F1">
        <w:rPr>
          <w:szCs w:val="19"/>
          <w:lang w:val="sk-SK"/>
        </w:rPr>
        <w:t xml:space="preserve"> 3 mesiace od termínu uvedeného v </w:t>
      </w:r>
      <w:r w:rsidR="00E55ACE" w:rsidRPr="00C750F1">
        <w:rPr>
          <w:szCs w:val="19"/>
          <w:lang w:val="sk-SK"/>
        </w:rPr>
        <w:t>p</w:t>
      </w:r>
      <w:r w:rsidRPr="00C750F1">
        <w:rPr>
          <w:szCs w:val="19"/>
          <w:lang w:val="sk-SK"/>
        </w:rPr>
        <w:t xml:space="preserve">rílohe č. 2 </w:t>
      </w:r>
      <w:r w:rsidR="00E55ACE" w:rsidRPr="00C750F1">
        <w:rPr>
          <w:szCs w:val="19"/>
          <w:lang w:val="sk-SK"/>
        </w:rPr>
        <w:t>z</w:t>
      </w:r>
      <w:r w:rsidRPr="00C750F1">
        <w:rPr>
          <w:szCs w:val="19"/>
          <w:lang w:val="sk-SK"/>
        </w:rPr>
        <w:t>mluvy o</w:t>
      </w:r>
      <w:r w:rsidR="00C750F1">
        <w:rPr>
          <w:szCs w:val="19"/>
          <w:lang w:val="sk-SK"/>
        </w:rPr>
        <w:t> </w:t>
      </w:r>
      <w:r w:rsidRPr="00C750F1">
        <w:rPr>
          <w:szCs w:val="19"/>
          <w:lang w:val="sk-SK"/>
        </w:rPr>
        <w:t>NFP</w:t>
      </w:r>
      <w:r w:rsidR="00C750F1">
        <w:rPr>
          <w:szCs w:val="19"/>
          <w:lang w:val="sk-SK"/>
        </w:rPr>
        <w:t>/</w:t>
      </w:r>
      <w:r w:rsidR="00C750F1" w:rsidRPr="00C750F1">
        <w:rPr>
          <w:lang w:val="sk-SK"/>
        </w:rPr>
        <w:t>rozhodnutia o schválení ŽoNFP</w:t>
      </w:r>
      <w:r w:rsidR="00526B00" w:rsidRPr="00C750F1">
        <w:rPr>
          <w:szCs w:val="19"/>
          <w:lang w:val="sk-SK"/>
        </w:rPr>
        <w:t>;</w:t>
      </w:r>
      <w:r w:rsidRPr="00C750F1">
        <w:rPr>
          <w:szCs w:val="19"/>
          <w:lang w:val="sk-SK"/>
        </w:rPr>
        <w:t xml:space="preserve"> </w:t>
      </w:r>
    </w:p>
    <w:p w14:paraId="7FA2198D" w14:textId="77777777" w:rsidR="00C750F1" w:rsidRPr="00C750F1" w:rsidRDefault="00267952" w:rsidP="006A2332">
      <w:pPr>
        <w:pStyle w:val="Bulletslevel2"/>
        <w:spacing w:after="120" w:line="288" w:lineRule="auto"/>
        <w:ind w:left="851" w:hanging="284"/>
        <w:jc w:val="both"/>
        <w:rPr>
          <w:szCs w:val="19"/>
          <w:lang w:val="sk-SK"/>
        </w:rPr>
      </w:pPr>
      <w:r w:rsidRPr="00C750F1">
        <w:rPr>
          <w:szCs w:val="19"/>
          <w:lang w:val="sk-SK"/>
        </w:rPr>
        <w:t xml:space="preserve">zmena projektovej alebo inej podkladovej dokumentácie vo vzťahu k </w:t>
      </w:r>
      <w:r w:rsidR="00E55ACE" w:rsidRPr="00C750F1">
        <w:rPr>
          <w:szCs w:val="19"/>
          <w:lang w:val="sk-SK"/>
        </w:rPr>
        <w:t>p</w:t>
      </w:r>
      <w:r w:rsidRPr="00C750F1">
        <w:rPr>
          <w:szCs w:val="19"/>
          <w:lang w:val="sk-SK"/>
        </w:rPr>
        <w:t xml:space="preserve">rojektu, ktorá nemá vplyv na </w:t>
      </w:r>
      <w:r w:rsidR="00FA0151" w:rsidRPr="00FA0151">
        <w:rPr>
          <w:rFonts w:cs="Arial"/>
          <w:szCs w:val="19"/>
          <w:lang w:val="sk-SK"/>
        </w:rPr>
        <w:t>znenie ustanovení Zmluvy o poskytnutí NFP</w:t>
      </w:r>
      <w:r w:rsidR="00FA0151">
        <w:rPr>
          <w:rFonts w:cs="Arial"/>
          <w:szCs w:val="19"/>
        </w:rPr>
        <w:t>,</w:t>
      </w:r>
      <w:r w:rsidR="00FA0151" w:rsidRPr="00C750F1">
        <w:rPr>
          <w:szCs w:val="19"/>
          <w:lang w:val="sk-SK"/>
        </w:rPr>
        <w:t xml:space="preserve"> </w:t>
      </w:r>
      <w:r w:rsidRPr="00C750F1">
        <w:rPr>
          <w:szCs w:val="19"/>
          <w:lang w:val="sk-SK"/>
        </w:rPr>
        <w:t xml:space="preserve">rozpočet </w:t>
      </w:r>
      <w:r w:rsidR="00E55ACE" w:rsidRPr="00C750F1">
        <w:rPr>
          <w:szCs w:val="19"/>
          <w:lang w:val="sk-SK"/>
        </w:rPr>
        <w:t>p</w:t>
      </w:r>
      <w:r w:rsidRPr="00C750F1">
        <w:rPr>
          <w:szCs w:val="19"/>
          <w:lang w:val="sk-SK"/>
        </w:rPr>
        <w:t xml:space="preserve">rojektu, hodnotu </w:t>
      </w:r>
      <w:r w:rsidR="00E55ACE" w:rsidRPr="00C750F1">
        <w:rPr>
          <w:szCs w:val="19"/>
          <w:lang w:val="sk-SK"/>
        </w:rPr>
        <w:t>m</w:t>
      </w:r>
      <w:r w:rsidRPr="00C750F1">
        <w:rPr>
          <w:szCs w:val="19"/>
          <w:lang w:val="sk-SK"/>
        </w:rPr>
        <w:t>erateľných ukazovateľov ani dodržanie podmienok poskytnutia príspevku (napríklad zmena</w:t>
      </w:r>
      <w:r w:rsidR="003E39CA">
        <w:rPr>
          <w:szCs w:val="19"/>
          <w:lang w:val="sk-SK"/>
        </w:rPr>
        <w:t xml:space="preserve"> personálnej matice,</w:t>
      </w:r>
      <w:r w:rsidRPr="00C750F1">
        <w:rPr>
          <w:szCs w:val="19"/>
          <w:lang w:val="sk-SK"/>
        </w:rPr>
        <w:t xml:space="preserve"> , , zmena štúdií)</w:t>
      </w:r>
      <w:r w:rsidR="00C750F1" w:rsidRPr="00C750F1">
        <w:rPr>
          <w:szCs w:val="19"/>
          <w:lang w:val="sk-SK"/>
        </w:rPr>
        <w:t>;</w:t>
      </w:r>
    </w:p>
    <w:p w14:paraId="08BB21F9" w14:textId="77777777" w:rsidR="008F0217" w:rsidRDefault="00C750F1" w:rsidP="007F2AB0">
      <w:pPr>
        <w:pStyle w:val="Odsekzoznamu"/>
        <w:numPr>
          <w:ilvl w:val="0"/>
          <w:numId w:val="95"/>
        </w:numPr>
        <w:tabs>
          <w:tab w:val="left" w:pos="0"/>
        </w:tabs>
        <w:autoSpaceDE w:val="0"/>
        <w:autoSpaceDN w:val="0"/>
        <w:adjustRightInd w:val="0"/>
        <w:spacing w:before="120" w:after="120" w:line="288" w:lineRule="auto"/>
        <w:ind w:left="851" w:hanging="284"/>
        <w:contextualSpacing w:val="0"/>
        <w:jc w:val="both"/>
      </w:pPr>
      <w:r w:rsidRPr="00C750F1">
        <w:rPr>
          <w:lang w:eastAsia="cs-CZ"/>
        </w:rPr>
        <w:t>iná zmena, ktorá je v</w:t>
      </w:r>
      <w:r>
        <w:rPr>
          <w:lang w:eastAsia="cs-CZ"/>
        </w:rPr>
        <w:t> zmluve o NFP/rozhodnutí o schválení ŽoNFP</w:t>
      </w:r>
      <w:r w:rsidRPr="00C750F1">
        <w:rPr>
          <w:lang w:eastAsia="cs-CZ"/>
        </w:rPr>
        <w:t xml:space="preserve"> alebo v Právnych dokumentoch</w:t>
      </w:r>
      <w:r w:rsidR="008F0217">
        <w:rPr>
          <w:lang w:eastAsia="cs-CZ"/>
        </w:rPr>
        <w:t xml:space="preserve"> </w:t>
      </w:r>
      <w:r w:rsidRPr="00C750F1">
        <w:rPr>
          <w:lang w:eastAsia="cs-CZ"/>
        </w:rPr>
        <w:t xml:space="preserve">označená ako menej významná zmena. </w:t>
      </w:r>
    </w:p>
    <w:p w14:paraId="0E1308BB" w14:textId="77777777" w:rsidR="00993A6C" w:rsidRPr="0073389C" w:rsidRDefault="002317C7"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Pr>
          <w:b/>
        </w:rPr>
        <w:t>v</w:t>
      </w:r>
      <w:r w:rsidR="00E55ACE" w:rsidRPr="002317C7">
        <w:rPr>
          <w:b/>
        </w:rPr>
        <w:t>ý</w:t>
      </w:r>
      <w:r w:rsidR="00C03150" w:rsidRPr="002317C7">
        <w:rPr>
          <w:b/>
        </w:rPr>
        <w:t>znamnejši</w:t>
      </w:r>
      <w:r>
        <w:rPr>
          <w:b/>
        </w:rPr>
        <w:t>a</w:t>
      </w:r>
      <w:r w:rsidR="00C03150" w:rsidRPr="002317C7">
        <w:rPr>
          <w:b/>
        </w:rPr>
        <w:t xml:space="preserve"> </w:t>
      </w:r>
      <w:r w:rsidRPr="002317C7">
        <w:rPr>
          <w:b/>
        </w:rPr>
        <w:t>zmen</w:t>
      </w:r>
      <w:r>
        <w:rPr>
          <w:b/>
        </w:rPr>
        <w:t>a</w:t>
      </w:r>
      <w:r w:rsidRPr="0073389C">
        <w:t xml:space="preserve"> </w:t>
      </w:r>
      <w:r w:rsidR="008F0217" w:rsidRPr="00AB2DF3">
        <w:rPr>
          <w:lang w:eastAsia="cs-CZ"/>
        </w:rPr>
        <w:t xml:space="preserve">je </w:t>
      </w:r>
      <w:r w:rsidR="00F651CD">
        <w:rPr>
          <w:lang w:eastAsia="cs-CZ"/>
        </w:rPr>
        <w:t xml:space="preserve"> zmena</w:t>
      </w:r>
      <w:r w:rsidR="008F0217" w:rsidRPr="00AB2DF3">
        <w:rPr>
          <w:lang w:eastAsia="cs-CZ"/>
        </w:rPr>
        <w:t>, pre ktorú výslovne zo Zmluvy o poskytnutí NFP alebo z Právnych dokumentov vydaných Poskytovateľom nevyplýva iný režim zmien</w:t>
      </w:r>
      <w:r w:rsidR="008F0217">
        <w:rPr>
          <w:sz w:val="22"/>
          <w:szCs w:val="22"/>
        </w:rPr>
        <w:t>,</w:t>
      </w:r>
      <w:r w:rsidR="008F0217">
        <w:t xml:space="preserve"> </w:t>
      </w:r>
      <w:r>
        <w:t>i</w:t>
      </w:r>
      <w:r w:rsidR="00B3113C" w:rsidRPr="0073389C">
        <w:t xml:space="preserve">de najmä o </w:t>
      </w:r>
      <w:r w:rsidR="00253DEB" w:rsidRPr="0073389C">
        <w:t>zmen</w:t>
      </w:r>
      <w:r w:rsidR="00253DEB">
        <w:t>u</w:t>
      </w:r>
      <w:r w:rsidR="00B3113C" w:rsidRPr="0073389C">
        <w:t>:</w:t>
      </w:r>
    </w:p>
    <w:p w14:paraId="0B42950D"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14:paraId="145CC028" w14:textId="77777777" w:rsidR="002317C7" w:rsidRPr="002317C7" w:rsidRDefault="00FD2BDF" w:rsidP="0027405B">
      <w:pPr>
        <w:numPr>
          <w:ilvl w:val="0"/>
          <w:numId w:val="40"/>
        </w:numPr>
        <w:spacing w:before="120" w:after="120" w:line="288" w:lineRule="auto"/>
        <w:ind w:left="851" w:hanging="284"/>
        <w:jc w:val="both"/>
        <w:rPr>
          <w:lang w:eastAsia="cs-CZ"/>
        </w:rPr>
      </w:pPr>
      <w:r>
        <w:rPr>
          <w:lang w:eastAsia="cs-CZ"/>
        </w:rPr>
        <w:t>cieľových hodnôt merateľných ukazovateľov p</w:t>
      </w:r>
      <w:r w:rsidR="002317C7" w:rsidRPr="002317C7">
        <w:rPr>
          <w:lang w:eastAsia="cs-CZ"/>
        </w:rPr>
        <w:t xml:space="preserve">rojektu v osobitných prípadoch pri splnení podmienok podľa </w:t>
      </w:r>
      <w:r w:rsidR="004653A4">
        <w:rPr>
          <w:lang w:eastAsia="cs-CZ"/>
        </w:rPr>
        <w:t xml:space="preserve">čl. 6 </w:t>
      </w:r>
      <w:r w:rsidR="001F7B91">
        <w:rPr>
          <w:lang w:eastAsia="cs-CZ"/>
        </w:rPr>
        <w:t xml:space="preserve"> ods. 6.6 </w:t>
      </w:r>
      <w:r w:rsidR="004653A4">
        <w:rPr>
          <w:lang w:eastAsia="cs-CZ"/>
        </w:rPr>
        <w:t xml:space="preserve">zmluvy o NFP, resp. čl. 6 </w:t>
      </w:r>
      <w:r w:rsidR="001F7B91">
        <w:rPr>
          <w:lang w:eastAsia="cs-CZ"/>
        </w:rPr>
        <w:t xml:space="preserve">ods. 6 </w:t>
      </w:r>
      <w:r w:rsidR="004653A4">
        <w:rPr>
          <w:lang w:eastAsia="cs-CZ"/>
        </w:rPr>
        <w:t>VP</w:t>
      </w:r>
      <w:r w:rsidR="002317C7" w:rsidRPr="002317C7">
        <w:rPr>
          <w:lang w:eastAsia="cs-CZ"/>
        </w:rPr>
        <w:t xml:space="preserve">, </w:t>
      </w:r>
    </w:p>
    <w:p w14:paraId="45448D5B" w14:textId="77777777" w:rsidR="00FD2BDF" w:rsidRPr="00FD2BDF" w:rsidRDefault="00FD2BDF" w:rsidP="000F62D2">
      <w:pPr>
        <w:numPr>
          <w:ilvl w:val="0"/>
          <w:numId w:val="40"/>
        </w:numPr>
        <w:spacing w:before="120" w:after="120" w:line="288" w:lineRule="auto"/>
        <w:ind w:left="851" w:hanging="284"/>
        <w:jc w:val="both"/>
        <w:rPr>
          <w:lang w:eastAsia="cs-CZ"/>
        </w:rPr>
      </w:pPr>
      <w:r>
        <w:rPr>
          <w:lang w:eastAsia="cs-CZ"/>
        </w:rPr>
        <w:t>m</w:t>
      </w:r>
      <w:r w:rsidRPr="00FD2BDF">
        <w:rPr>
          <w:lang w:eastAsia="cs-CZ"/>
        </w:rPr>
        <w:t xml:space="preserve">erateľných </w:t>
      </w:r>
      <w:r>
        <w:rPr>
          <w:lang w:eastAsia="cs-CZ"/>
        </w:rPr>
        <w:t>ukazovateľov p</w:t>
      </w:r>
      <w:r w:rsidRPr="00FD2BDF">
        <w:rPr>
          <w:lang w:eastAsia="cs-CZ"/>
        </w:rPr>
        <w:t xml:space="preserve">rojektu s príznakom podľa </w:t>
      </w:r>
      <w:r w:rsidR="008A2F9E">
        <w:rPr>
          <w:lang w:eastAsia="cs-CZ"/>
        </w:rPr>
        <w:t xml:space="preserve">čl. 6 </w:t>
      </w:r>
      <w:r w:rsidR="00752E41" w:rsidRPr="00FD2BDF">
        <w:rPr>
          <w:lang w:eastAsia="cs-CZ"/>
        </w:rPr>
        <w:t>ods</w:t>
      </w:r>
      <w:r w:rsidR="00752E41">
        <w:rPr>
          <w:lang w:eastAsia="cs-CZ"/>
        </w:rPr>
        <w:t>.</w:t>
      </w:r>
      <w:r w:rsidR="00752E41" w:rsidRPr="00FD2BDF">
        <w:rPr>
          <w:lang w:eastAsia="cs-CZ"/>
        </w:rPr>
        <w:t xml:space="preserve"> </w:t>
      </w:r>
      <w:r w:rsidRPr="00FD2BDF">
        <w:rPr>
          <w:lang w:eastAsia="cs-CZ"/>
        </w:rPr>
        <w:t xml:space="preserve">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ak ide o zníženie cieľovej hodnoty o viac ako 5% oproti výške cieľovej hodnoty </w:t>
      </w:r>
      <w:r>
        <w:rPr>
          <w:lang w:eastAsia="cs-CZ"/>
        </w:rPr>
        <w:t>m</w:t>
      </w:r>
      <w:r w:rsidRPr="00FD2BDF">
        <w:rPr>
          <w:lang w:eastAsia="cs-CZ"/>
        </w:rPr>
        <w:t>erateľného ukazovateľa</w:t>
      </w:r>
      <w:r>
        <w:rPr>
          <w:lang w:eastAsia="cs-CZ"/>
        </w:rPr>
        <w:t xml:space="preserve"> p</w:t>
      </w:r>
      <w:r w:rsidRPr="00FD2BDF">
        <w:rPr>
          <w:lang w:eastAsia="cs-CZ"/>
        </w:rPr>
        <w:t>rojektu s príznakom, ktorá bola schválená v </w:t>
      </w:r>
      <w:r>
        <w:rPr>
          <w:lang w:eastAsia="cs-CZ"/>
        </w:rPr>
        <w:t>ŽoNFP</w:t>
      </w:r>
      <w:r w:rsidRPr="00FD2BDF">
        <w:rPr>
          <w:lang w:eastAsia="cs-CZ"/>
        </w:rPr>
        <w:t xml:space="preserve">, ak navrhované zníženie by po jeho schválení nemalo vplyv na zníženie výšky poskytovaného NFP v zmysle </w:t>
      </w:r>
      <w:r w:rsidR="008A2F9E" w:rsidRPr="00FD2BDF">
        <w:rPr>
          <w:lang w:eastAsia="cs-CZ"/>
        </w:rPr>
        <w:t>čl</w:t>
      </w:r>
      <w:r w:rsidR="008A2F9E">
        <w:rPr>
          <w:lang w:eastAsia="cs-CZ"/>
        </w:rPr>
        <w:t xml:space="preserve">. 6 </w:t>
      </w:r>
      <w:r w:rsidRPr="00FD2BDF">
        <w:rPr>
          <w:lang w:eastAsia="cs-CZ"/>
        </w:rPr>
        <w:t xml:space="preserve">ods. 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w:t>
      </w:r>
    </w:p>
    <w:p w14:paraId="71EFB931" w14:textId="77777777" w:rsidR="00B3113C" w:rsidRPr="0073389C" w:rsidRDefault="00C256BE" w:rsidP="0027405B">
      <w:pPr>
        <w:numPr>
          <w:ilvl w:val="0"/>
          <w:numId w:val="40"/>
        </w:numPr>
        <w:spacing w:before="120" w:after="120" w:line="288" w:lineRule="auto"/>
        <w:ind w:left="851" w:hanging="284"/>
        <w:jc w:val="both"/>
        <w:rPr>
          <w:lang w:eastAsia="cs-CZ"/>
        </w:rPr>
      </w:pPr>
      <w:r w:rsidRPr="00C256BE">
        <w:rPr>
          <w:lang w:eastAsia="cs-CZ"/>
        </w:rPr>
        <w:t xml:space="preserve">týkajúcu sa omeškania </w:t>
      </w:r>
      <w:r>
        <w:rPr>
          <w:lang w:eastAsia="cs-CZ"/>
        </w:rPr>
        <w:t>p</w:t>
      </w:r>
      <w:r w:rsidRPr="00C256BE">
        <w:rPr>
          <w:lang w:eastAsia="cs-CZ"/>
        </w:rPr>
        <w:t xml:space="preserve">rijímateľa so začatím realizácie </w:t>
      </w:r>
      <w:r>
        <w:rPr>
          <w:lang w:eastAsia="cs-CZ"/>
        </w:rPr>
        <w:t>každej z hlavných aktivít p</w:t>
      </w:r>
      <w:r w:rsidRPr="00C256BE">
        <w:rPr>
          <w:lang w:eastAsia="cs-CZ"/>
        </w:rPr>
        <w:t>rojektu v rámci</w:t>
      </w:r>
      <w:r>
        <w:rPr>
          <w:lang w:eastAsia="cs-CZ"/>
        </w:rPr>
        <w:t xml:space="preserve"> r</w:t>
      </w:r>
      <w:r w:rsidRPr="00C256BE">
        <w:rPr>
          <w:lang w:eastAsia="cs-CZ"/>
        </w:rPr>
        <w:t>ealizácie hlavných</w:t>
      </w:r>
      <w:r>
        <w:rPr>
          <w:lang w:eastAsia="cs-CZ"/>
        </w:rPr>
        <w:t xml:space="preserve"> aktivít p</w:t>
      </w:r>
      <w:r w:rsidRPr="00C256BE">
        <w:rPr>
          <w:lang w:eastAsia="cs-CZ"/>
        </w:rPr>
        <w:t xml:space="preserve">rojektu o viac ako 3 mesiace </w:t>
      </w:r>
      <w:r>
        <w:rPr>
          <w:lang w:eastAsia="cs-CZ"/>
        </w:rPr>
        <w:t>od termínu uvedeného v p</w:t>
      </w:r>
      <w:r w:rsidRPr="00C256BE">
        <w:rPr>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73389C" w:rsidDel="00C256BE">
        <w:rPr>
          <w:lang w:eastAsia="cs-CZ"/>
        </w:rPr>
        <w:t xml:space="preserve"> </w:t>
      </w:r>
      <w:r w:rsidR="00B3113C" w:rsidRPr="0073389C">
        <w:rPr>
          <w:lang w:eastAsia="cs-CZ"/>
        </w:rPr>
        <w:t xml:space="preserve">, </w:t>
      </w:r>
    </w:p>
    <w:p w14:paraId="14A0848A" w14:textId="77777777" w:rsidR="00B3113C" w:rsidRPr="0073389C" w:rsidRDefault="005F7F8E" w:rsidP="000F62D2">
      <w:pPr>
        <w:numPr>
          <w:ilvl w:val="0"/>
          <w:numId w:val="40"/>
        </w:numPr>
        <w:spacing w:before="120" w:after="120" w:line="288" w:lineRule="auto"/>
        <w:ind w:left="851" w:hanging="284"/>
        <w:jc w:val="both"/>
        <w:rPr>
          <w:lang w:eastAsia="cs-CZ"/>
        </w:rPr>
      </w:pPr>
      <w:r w:rsidRPr="0073389C">
        <w:rPr>
          <w:lang w:eastAsia="cs-CZ"/>
        </w:rPr>
        <w:t>týkajúcu sa predĺženia r</w:t>
      </w:r>
      <w:r w:rsidR="00B3113C" w:rsidRPr="0073389C">
        <w:rPr>
          <w:lang w:eastAsia="cs-CZ"/>
        </w:rPr>
        <w:t xml:space="preserve">ealizácie </w:t>
      </w:r>
      <w:r w:rsidR="00F713F0">
        <w:rPr>
          <w:lang w:eastAsia="cs-CZ"/>
        </w:rPr>
        <w:t xml:space="preserve">každej z </w:t>
      </w:r>
      <w:r w:rsidR="00B3113C" w:rsidRPr="0073389C">
        <w:rPr>
          <w:lang w:eastAsia="cs-CZ"/>
        </w:rPr>
        <w:t xml:space="preserve">hlavných aktivít </w:t>
      </w:r>
      <w:r w:rsidR="00DE2902" w:rsidRPr="0073389C">
        <w:rPr>
          <w:lang w:eastAsia="cs-CZ"/>
        </w:rPr>
        <w:t>p</w:t>
      </w:r>
      <w:r w:rsidR="00B3113C" w:rsidRPr="0073389C">
        <w:rPr>
          <w:lang w:eastAsia="cs-CZ"/>
        </w:rPr>
        <w:t xml:space="preserve">rojektu </w:t>
      </w:r>
      <w:r w:rsidR="00F713F0" w:rsidRPr="00C256BE">
        <w:rPr>
          <w:lang w:eastAsia="cs-CZ"/>
        </w:rPr>
        <w:t>v rámci</w:t>
      </w:r>
      <w:r w:rsidR="00F713F0">
        <w:rPr>
          <w:lang w:eastAsia="cs-CZ"/>
        </w:rPr>
        <w:t xml:space="preserve"> r</w:t>
      </w:r>
      <w:r w:rsidR="00F713F0" w:rsidRPr="00C256BE">
        <w:rPr>
          <w:lang w:eastAsia="cs-CZ"/>
        </w:rPr>
        <w:t>ealizácie hlavných</w:t>
      </w:r>
      <w:r w:rsidR="00F713F0">
        <w:rPr>
          <w:lang w:eastAsia="cs-CZ"/>
        </w:rPr>
        <w:t xml:space="preserve"> aktivít p</w:t>
      </w:r>
      <w:r w:rsidR="00F713F0" w:rsidRPr="00C256BE">
        <w:rPr>
          <w:lang w:eastAsia="cs-CZ"/>
        </w:rPr>
        <w:t xml:space="preserve">rojektu </w:t>
      </w:r>
      <w:r w:rsidRPr="0073389C">
        <w:rPr>
          <w:lang w:eastAsia="cs-CZ"/>
        </w:rPr>
        <w:t xml:space="preserve">oproti termínom vyplývajúcim </w:t>
      </w:r>
      <w:r w:rsidR="00F713F0">
        <w:rPr>
          <w:lang w:eastAsia="cs-CZ"/>
        </w:rPr>
        <w:t>pre každú hlavnú aktivitu p</w:t>
      </w:r>
      <w:r w:rsidR="00F713F0" w:rsidRPr="00F713F0">
        <w:rPr>
          <w:lang w:eastAsia="cs-CZ"/>
        </w:rPr>
        <w:t xml:space="preserve">rojektu </w:t>
      </w:r>
      <w:r w:rsidR="00F713F0">
        <w:rPr>
          <w:lang w:eastAsia="cs-CZ"/>
        </w:rPr>
        <w:t>z p</w:t>
      </w:r>
      <w:r w:rsidR="00F713F0" w:rsidRPr="00F713F0">
        <w:rPr>
          <w:lang w:eastAsia="cs-CZ"/>
        </w:rPr>
        <w:t>rílohy č. 2</w:t>
      </w:r>
      <w:r w:rsidR="00F713F0" w:rsidRPr="00C256BE">
        <w:rPr>
          <w:lang w:eastAsia="cs-CZ"/>
        </w:rPr>
        <w:t xml:space="preserve"> </w:t>
      </w:r>
      <w:r w:rsidR="00F713F0" w:rsidRPr="00C750F1">
        <w:rPr>
          <w:szCs w:val="19"/>
        </w:rPr>
        <w:t>zmluvy o</w:t>
      </w:r>
      <w:r w:rsidR="00F713F0">
        <w:rPr>
          <w:szCs w:val="19"/>
        </w:rPr>
        <w:t> </w:t>
      </w:r>
      <w:r w:rsidR="00F713F0" w:rsidRPr="00C750F1">
        <w:rPr>
          <w:szCs w:val="19"/>
        </w:rPr>
        <w:t>NFP</w:t>
      </w:r>
      <w:r w:rsidR="00F713F0">
        <w:rPr>
          <w:szCs w:val="19"/>
        </w:rPr>
        <w:t>/</w:t>
      </w:r>
      <w:r w:rsidR="00F713F0" w:rsidRPr="00C750F1">
        <w:t>rozhodnutia o schválení ŽoNFP</w:t>
      </w:r>
      <w:r w:rsidR="00B3113C" w:rsidRPr="0073389C">
        <w:rPr>
          <w:lang w:eastAsia="cs-CZ"/>
        </w:rPr>
        <w:t>,</w:t>
      </w:r>
    </w:p>
    <w:p w14:paraId="6D095FCC" w14:textId="77777777" w:rsidR="00B3113C" w:rsidRPr="0073389C" w:rsidRDefault="00B866FC" w:rsidP="0027405B">
      <w:pPr>
        <w:numPr>
          <w:ilvl w:val="0"/>
          <w:numId w:val="40"/>
        </w:numPr>
        <w:spacing w:before="120" w:after="120" w:line="288" w:lineRule="auto"/>
        <w:ind w:left="851" w:hanging="284"/>
        <w:jc w:val="both"/>
        <w:rPr>
          <w:lang w:eastAsia="cs-CZ"/>
        </w:rPr>
      </w:pPr>
      <w:r w:rsidRPr="00B866FC">
        <w:rPr>
          <w:bCs/>
          <w:lang w:eastAsia="cs-CZ"/>
        </w:rPr>
        <w:t xml:space="preserve">v hlavných </w:t>
      </w:r>
      <w:r>
        <w:rPr>
          <w:bCs/>
          <w:lang w:eastAsia="cs-CZ"/>
        </w:rPr>
        <w:t>a</w:t>
      </w:r>
      <w:r w:rsidRPr="00B866FC">
        <w:rPr>
          <w:bCs/>
          <w:lang w:eastAsia="cs-CZ"/>
        </w:rPr>
        <w:t>ktivitách</w:t>
      </w:r>
      <w:r>
        <w:rPr>
          <w:bCs/>
          <w:lang w:eastAsia="cs-CZ"/>
        </w:rPr>
        <w:t xml:space="preserve"> p</w:t>
      </w:r>
      <w:r w:rsidRPr="00B866FC">
        <w:rPr>
          <w:bCs/>
          <w:lang w:eastAsia="cs-CZ"/>
        </w:rPr>
        <w:t>rojektu v porovnaní so stavom uvedeným</w:t>
      </w:r>
      <w:r>
        <w:rPr>
          <w:bCs/>
          <w:lang w:eastAsia="cs-CZ"/>
        </w:rPr>
        <w:t xml:space="preserve"> v p</w:t>
      </w:r>
      <w:r w:rsidRPr="00B866FC">
        <w:rPr>
          <w:bCs/>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B866FC">
        <w:rPr>
          <w:bCs/>
          <w:lang w:eastAsia="cs-CZ"/>
        </w:rPr>
        <w:t xml:space="preserve"> v čase podania žiadosti o zmenu alebo týkajúcu sa </w:t>
      </w:r>
      <w:r>
        <w:rPr>
          <w:bCs/>
          <w:lang w:eastAsia="cs-CZ"/>
        </w:rPr>
        <w:t>podmienok r</w:t>
      </w:r>
      <w:r w:rsidRPr="00B866FC">
        <w:rPr>
          <w:bCs/>
          <w:lang w:eastAsia="cs-CZ"/>
        </w:rPr>
        <w:t xml:space="preserve">ealizácie aktivít </w:t>
      </w:r>
      <w:r>
        <w:rPr>
          <w:bCs/>
          <w:lang w:eastAsia="cs-CZ"/>
        </w:rPr>
        <w:t>p</w:t>
      </w:r>
      <w:r w:rsidRPr="00B866FC">
        <w:rPr>
          <w:bCs/>
          <w:lang w:eastAsia="cs-CZ"/>
        </w:rPr>
        <w:t>rojektu</w:t>
      </w:r>
      <w:r w:rsidR="00B3113C" w:rsidRPr="0073389C">
        <w:rPr>
          <w:lang w:eastAsia="cs-CZ"/>
        </w:rPr>
        <w:t>,</w:t>
      </w:r>
    </w:p>
    <w:p w14:paraId="1BAD01C2"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r w:rsidR="00B866FC">
        <w:rPr>
          <w:lang w:eastAsia="cs-CZ"/>
        </w:rPr>
        <w:t xml:space="preserve"> v zmysle </w:t>
      </w:r>
      <w:r w:rsidR="00084575">
        <w:rPr>
          <w:lang w:eastAsia="cs-CZ"/>
        </w:rPr>
        <w:t xml:space="preserve">čl. </w:t>
      </w:r>
      <w:r w:rsidR="00B866FC">
        <w:rPr>
          <w:lang w:eastAsia="cs-CZ"/>
        </w:rPr>
        <w:t>6 ods. 3 VZP</w:t>
      </w:r>
      <w:r w:rsidR="00084575">
        <w:rPr>
          <w:lang w:eastAsia="cs-CZ"/>
        </w:rPr>
        <w:t xml:space="preserve">, resp. </w:t>
      </w:r>
      <w:r w:rsidR="002413C3">
        <w:rPr>
          <w:lang w:eastAsia="cs-CZ"/>
        </w:rPr>
        <w:t>č. 11 ods. 3 VP</w:t>
      </w:r>
      <w:r w:rsidRPr="0073389C">
        <w:rPr>
          <w:lang w:eastAsia="cs-CZ"/>
        </w:rPr>
        <w:t>,</w:t>
      </w:r>
    </w:p>
    <w:p w14:paraId="572931A3"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w:t>
      </w:r>
      <w:r w:rsidR="00713278">
        <w:rPr>
          <w:lang w:eastAsia="cs-CZ"/>
        </w:rPr>
        <w:t> </w:t>
      </w:r>
      <w:r w:rsidR="00DE2902" w:rsidRPr="0073389C">
        <w:rPr>
          <w:lang w:eastAsia="cs-CZ"/>
        </w:rPr>
        <w:t>v</w:t>
      </w:r>
      <w:r w:rsidRPr="0073389C">
        <w:rPr>
          <w:lang w:eastAsia="cs-CZ"/>
        </w:rPr>
        <w:t>ýzvy</w:t>
      </w:r>
      <w:r w:rsidR="00713278">
        <w:rPr>
          <w:lang w:eastAsia="cs-CZ"/>
        </w:rPr>
        <w:t>/vyzvania</w:t>
      </w:r>
      <w:r w:rsidRPr="0073389C">
        <w:rPr>
          <w:lang w:eastAsia="cs-CZ"/>
        </w:rPr>
        <w:t xml:space="preserve"> a spôsobu jej splnenia </w:t>
      </w:r>
      <w:r w:rsidR="00DE2902" w:rsidRPr="0073389C">
        <w:rPr>
          <w:lang w:eastAsia="cs-CZ"/>
        </w:rPr>
        <w:t>p</w:t>
      </w:r>
      <w:r w:rsidRPr="0073389C">
        <w:rPr>
          <w:lang w:eastAsia="cs-CZ"/>
        </w:rPr>
        <w:t>rijímateľom,</w:t>
      </w:r>
    </w:p>
    <w:p w14:paraId="626222F6"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používaného systému financovania,</w:t>
      </w:r>
    </w:p>
    <w:p w14:paraId="69E43505" w14:textId="77777777" w:rsidR="00B3113C" w:rsidRPr="0073389C" w:rsidRDefault="00E008D8" w:rsidP="0027405B">
      <w:pPr>
        <w:numPr>
          <w:ilvl w:val="0"/>
          <w:numId w:val="40"/>
        </w:numPr>
        <w:spacing w:before="120" w:after="120" w:line="288" w:lineRule="auto"/>
        <w:ind w:left="851" w:hanging="284"/>
        <w:jc w:val="both"/>
        <w:rPr>
          <w:lang w:eastAsia="cs-CZ"/>
        </w:rPr>
      </w:pPr>
      <w:r>
        <w:rPr>
          <w:bCs/>
          <w:lang w:eastAsia="cs-CZ"/>
        </w:rPr>
        <w:t>v rozpočte p</w:t>
      </w:r>
      <w:r w:rsidRPr="00E008D8">
        <w:rPr>
          <w:bCs/>
          <w:lang w:eastAsia="cs-CZ"/>
        </w:rPr>
        <w:t>rojektu, okrem nedočerpania niektorej rozpočtovej položky</w:t>
      </w:r>
      <w:r w:rsidR="00B3113C" w:rsidRPr="0073389C">
        <w:rPr>
          <w:lang w:eastAsia="cs-CZ"/>
        </w:rPr>
        <w:t>,</w:t>
      </w:r>
    </w:p>
    <w:p w14:paraId="72D2F21B" w14:textId="77777777" w:rsidR="00EC4569" w:rsidRPr="0085571F" w:rsidRDefault="00E008D8" w:rsidP="0085571F">
      <w:pPr>
        <w:tabs>
          <w:tab w:val="left" w:pos="0"/>
        </w:tabs>
        <w:spacing w:before="120" w:after="120" w:line="288" w:lineRule="auto"/>
        <w:jc w:val="both"/>
        <w:rPr>
          <w:bCs/>
          <w:lang w:eastAsia="cs-CZ"/>
        </w:rPr>
      </w:pPr>
      <w:r w:rsidRPr="00033F4A">
        <w:rPr>
          <w:bCs/>
          <w:lang w:eastAsia="cs-CZ"/>
        </w:rPr>
        <w:t xml:space="preserve">prijímateľa podľa </w:t>
      </w:r>
      <w:r w:rsidR="00F77680" w:rsidRPr="00033F4A">
        <w:rPr>
          <w:bCs/>
          <w:lang w:eastAsia="cs-CZ"/>
        </w:rPr>
        <w:t>čl</w:t>
      </w:r>
      <w:r w:rsidR="00F77680">
        <w:rPr>
          <w:bCs/>
          <w:lang w:eastAsia="cs-CZ"/>
        </w:rPr>
        <w:t>.</w:t>
      </w:r>
      <w:r w:rsidR="00F77680" w:rsidRPr="00033F4A">
        <w:rPr>
          <w:bCs/>
          <w:lang w:eastAsia="cs-CZ"/>
        </w:rPr>
        <w:t xml:space="preserve"> </w:t>
      </w:r>
      <w:r w:rsidRPr="00033F4A">
        <w:rPr>
          <w:bCs/>
          <w:lang w:eastAsia="cs-CZ"/>
        </w:rPr>
        <w:t>2 ods. 3 VZP</w:t>
      </w:r>
      <w:r w:rsidR="0075137F">
        <w:rPr>
          <w:bCs/>
          <w:lang w:eastAsia="cs-CZ"/>
        </w:rPr>
        <w:t>, resp. čl. 13 VP</w:t>
      </w:r>
      <w:r w:rsidRPr="00033F4A">
        <w:rPr>
          <w:bCs/>
          <w:lang w:eastAsia="cs-CZ"/>
        </w:rPr>
        <w:t xml:space="preserve"> alebo partnera, ktorá musí byť v súlade s podmienkami výzvy</w:t>
      </w:r>
      <w:r w:rsidR="00713278" w:rsidRPr="00033F4A">
        <w:rPr>
          <w:bCs/>
          <w:lang w:eastAsia="cs-CZ"/>
        </w:rPr>
        <w:t>/vyzvania</w:t>
      </w:r>
      <w:r w:rsidRPr="00033F4A">
        <w:rPr>
          <w:bCs/>
          <w:lang w:eastAsia="cs-CZ"/>
        </w:rPr>
        <w:t>.</w:t>
      </w:r>
      <w:r w:rsidR="00033F4A" w:rsidRPr="00033F4A">
        <w:rPr>
          <w:bCs/>
          <w:lang w:eastAsia="cs-CZ"/>
        </w:rPr>
        <w:t xml:space="preserve"> </w:t>
      </w:r>
      <w:r w:rsidR="00EC4569" w:rsidRPr="0085571F">
        <w:t>V prípade významnejšej zmeny je Prijímateľ povinný požiadať o zmenu Zmluvy o poskytnutí NFP pred vykonaním samotnej zmeny alebo pred uplynutím doby, ku ktorej sa požadovaná zmena viaže, alebo pred vznikom, prípadne zánikom skutočnosti, ktorá sa má prostredníctvom vykonania zmeny odvrátiť</w:t>
      </w:r>
      <w:r w:rsidR="00882891">
        <w:t xml:space="preserve"> (tzv. zmenové konanie ex ante)</w:t>
      </w:r>
      <w:r w:rsidR="00EC4569" w:rsidRPr="0085571F">
        <w:t xml:space="preserve">. </w:t>
      </w:r>
      <w:r w:rsidR="0085571F" w:rsidRPr="0085571F">
        <w:t xml:space="preserve">Významnejšími zmenami podliehajúcimi zmenovému konaniu ex- ante sú </w:t>
      </w:r>
      <w:r w:rsidR="0085571F" w:rsidRPr="0085571F">
        <w:lastRenderedPageBreak/>
        <w:t xml:space="preserve">všetky zmeny, pre ktoré výslovne </w:t>
      </w:r>
      <w:r w:rsidR="0085571F">
        <w:t>zo</w:t>
      </w:r>
      <w:r w:rsidR="0085571F" w:rsidRPr="0085571F">
        <w:t xml:space="preserve"> Zmluvy o poskytnutí NFP alebo z Právnych dokumentov vydaných Poskytovateľom nevyplýva iný režim zmien.</w:t>
      </w:r>
    </w:p>
    <w:p w14:paraId="219EE83A" w14:textId="77777777" w:rsidR="00EC4569" w:rsidRDefault="00EC4569" w:rsidP="0085571F">
      <w:pPr>
        <w:spacing w:before="120" w:after="120" w:line="288" w:lineRule="auto"/>
        <w:jc w:val="both"/>
      </w:pPr>
      <w:r w:rsidRPr="0085571F">
        <w:rPr>
          <w:b/>
        </w:rPr>
        <w:t>Osobitné významnejšie druhy zmien na ktoré sa vzťahuje zmenové konanie ex post v zmysle odseku 6.10 zmluvy o</w:t>
      </w:r>
      <w:r>
        <w:rPr>
          <w:b/>
        </w:rPr>
        <w:t> </w:t>
      </w:r>
      <w:r w:rsidRPr="0085571F">
        <w:rPr>
          <w:b/>
        </w:rPr>
        <w:t>NFP</w:t>
      </w:r>
      <w:r w:rsidR="00FF2438">
        <w:rPr>
          <w:rStyle w:val="Odkaznapoznmkupodiarou"/>
          <w:b/>
        </w:rPr>
        <w:footnoteReference w:id="20"/>
      </w:r>
      <w:r>
        <w:t>.</w:t>
      </w:r>
    </w:p>
    <w:p w14:paraId="683FBAA1" w14:textId="232250E3" w:rsidR="00FF2438" w:rsidRDefault="00FF2438" w:rsidP="005B7173">
      <w:pPr>
        <w:pStyle w:val="Odsekzoznamu"/>
        <w:numPr>
          <w:ilvl w:val="0"/>
          <w:numId w:val="126"/>
        </w:numPr>
        <w:spacing w:before="120" w:after="120" w:line="288" w:lineRule="auto"/>
        <w:jc w:val="both"/>
      </w:pPr>
      <w:r w:rsidRPr="001D0C1E">
        <w:t>Zmen</w:t>
      </w:r>
      <w:r>
        <w:t>a</w:t>
      </w:r>
      <w:r w:rsidRPr="001D0C1E">
        <w:t xml:space="preserve"> </w:t>
      </w:r>
      <w:r>
        <w:t xml:space="preserve">zmluvy ohľadom aplikácie </w:t>
      </w:r>
      <w:r w:rsidRPr="00033E1E">
        <w:t>očakávan</w:t>
      </w:r>
      <w:r>
        <w:t>ého</w:t>
      </w:r>
      <w:r w:rsidRPr="00033E1E">
        <w:t xml:space="preserve"> rast</w:t>
      </w:r>
      <w:r>
        <w:t>u</w:t>
      </w:r>
      <w:r w:rsidRPr="00033E1E">
        <w:t xml:space="preserve"> mzdových výdavkov</w:t>
      </w:r>
      <w:r>
        <w:t xml:space="preserve"> alebo  aplikácie funkčných platov, resp. ich ekvivalentu  pre výdavky, ktoré vzniknú v období od 1. januára 2019 a neskôr.</w:t>
      </w:r>
      <w:ins w:id="500" w:author="Milan Matovič" w:date="2021-04-23T10:27:00Z">
        <w:r w:rsidR="005162C5">
          <w:t xml:space="preserve"> </w:t>
        </w:r>
      </w:ins>
      <w:ins w:id="501" w:author="Milan Matovič" w:date="2021-04-23T10:24:00Z">
        <w:r w:rsidR="00A36DB7">
          <w:t xml:space="preserve">Do tejto kategórie patria aj  zmeny vyvolané </w:t>
        </w:r>
      </w:ins>
      <w:ins w:id="502" w:author="Milan Matovič" w:date="2021-04-23T10:26:00Z">
        <w:r w:rsidR="005162C5">
          <w:t>zmenou zákonných predpisov (</w:t>
        </w:r>
      </w:ins>
      <w:ins w:id="503" w:author="Milan Matovič" w:date="2021-04-23T10:27:00Z">
        <w:r w:rsidR="005162C5">
          <w:t>napr. opatrením o sumách stravného</w:t>
        </w:r>
      </w:ins>
      <w:ins w:id="504" w:author="Milan Matovič" w:date="2021-04-23T10:28:00Z">
        <w:r w:rsidR="005162C5">
          <w:t>)</w:t>
        </w:r>
      </w:ins>
      <w:ins w:id="505" w:author="Milan Matovič" w:date="2021-04-23T10:27:00Z">
        <w:r w:rsidR="005162C5">
          <w:t xml:space="preserve"> </w:t>
        </w:r>
      </w:ins>
      <w:ins w:id="506" w:author="Milan Matovič" w:date="2021-04-23T10:26:00Z">
        <w:r w:rsidR="005162C5">
          <w:t xml:space="preserve"> </w:t>
        </w:r>
      </w:ins>
    </w:p>
    <w:p w14:paraId="4A0925AA" w14:textId="77777777" w:rsidR="009973D7" w:rsidRDefault="00331B12" w:rsidP="005B7173">
      <w:pPr>
        <w:pStyle w:val="Odsekzoznamu"/>
        <w:numPr>
          <w:ilvl w:val="0"/>
          <w:numId w:val="126"/>
        </w:numPr>
        <w:spacing w:before="120" w:after="120" w:line="288" w:lineRule="auto"/>
        <w:jc w:val="both"/>
        <w:rPr>
          <w:ins w:id="507" w:author="Milan Matovič" w:date="2021-04-23T10:04:00Z"/>
        </w:rPr>
      </w:pPr>
      <w:r>
        <w:t>Zmena zmluvy, ktorou Prijímateľ reaguje na vzniknutú krízovú situáciu</w:t>
      </w:r>
      <w:r>
        <w:rPr>
          <w:rStyle w:val="Odkaznapoznmkupodiarou"/>
        </w:rPr>
        <w:footnoteReference w:id="21"/>
      </w:r>
      <w:r w:rsidR="00F4554E">
        <w:t>,</w:t>
      </w:r>
      <w:r>
        <w:t xml:space="preserve"> v rozsahu usmernenia RO pre OP EVS sa umožňuje vykonať zmenu zmluvy</w:t>
      </w:r>
      <w:r w:rsidR="00A81A66">
        <w:t xml:space="preserve"> tak</w:t>
      </w:r>
      <w:r>
        <w:t xml:space="preserve">, aby bolo možné </w:t>
      </w:r>
      <w:r w:rsidR="00CE766D">
        <w:t xml:space="preserve">v rámci objektívne vzniknutých obmedzujúcich skutočností </w:t>
      </w:r>
      <w:r>
        <w:t>zabezpečiť  dosiahnutie cieľov projektu</w:t>
      </w:r>
    </w:p>
    <w:p w14:paraId="6FE7B037" w14:textId="6D41E283" w:rsidR="00331B12" w:rsidRDefault="009973D7" w:rsidP="005B7173">
      <w:pPr>
        <w:pStyle w:val="Odsekzoznamu"/>
        <w:numPr>
          <w:ilvl w:val="0"/>
          <w:numId w:val="126"/>
        </w:numPr>
        <w:spacing w:before="120" w:after="120" w:line="288" w:lineRule="auto"/>
        <w:jc w:val="both"/>
      </w:pPr>
      <w:ins w:id="508" w:author="Milan Matovič" w:date="2021-04-23T10:04:00Z">
        <w:r>
          <w:t xml:space="preserve">Zmena zmluvy, ktorá si vyžaduje „uzavretie“ </w:t>
        </w:r>
      </w:ins>
      <w:ins w:id="509" w:author="Milan Matovič" w:date="2021-04-23T10:31:00Z">
        <w:r w:rsidR="005162C5">
          <w:t xml:space="preserve">pôvodnej </w:t>
        </w:r>
      </w:ins>
      <w:ins w:id="510" w:author="Milan Matovič" w:date="2021-04-23T10:04:00Z">
        <w:r>
          <w:t xml:space="preserve">položky rozpočtu pre vytvorenie </w:t>
        </w:r>
      </w:ins>
      <w:ins w:id="511" w:author="Milan Matovič" w:date="2021-04-23T10:05:00Z">
        <w:r>
          <w:t xml:space="preserve">„následníckej“ položky/položiek </w:t>
        </w:r>
      </w:ins>
      <w:ins w:id="512" w:author="Milan Matovič" w:date="2021-04-23T10:06:00Z">
        <w:r>
          <w:t>v</w:t>
        </w:r>
      </w:ins>
      <w:ins w:id="513" w:author="Milan Matovič" w:date="2021-04-23T10:07:00Z">
        <w:r>
          <w:t> prípadoch ako</w:t>
        </w:r>
      </w:ins>
      <w:ins w:id="514" w:author="Milan Matovič" w:date="2021-04-23T10:22:00Z">
        <w:r w:rsidR="00A36DB7">
          <w:t xml:space="preserve"> </w:t>
        </w:r>
      </w:ins>
      <w:ins w:id="515" w:author="Milan Matovič" w:date="2021-04-23T10:30:00Z">
        <w:r w:rsidR="005162C5">
          <w:t xml:space="preserve">je </w:t>
        </w:r>
      </w:ins>
      <w:ins w:id="516" w:author="Milan Matovič" w:date="2021-04-23T10:22:00Z">
        <w:r w:rsidR="00A36DB7">
          <w:t>napríklad</w:t>
        </w:r>
      </w:ins>
      <w:ins w:id="517" w:author="Milan Matovič" w:date="2021-04-23T10:07:00Z">
        <w:r>
          <w:t xml:space="preserve"> </w:t>
        </w:r>
      </w:ins>
      <w:ins w:id="518" w:author="Milan Matovič" w:date="2021-04-23T10:15:00Z">
        <w:r w:rsidR="00A36DB7">
          <w:t xml:space="preserve">zmena </w:t>
        </w:r>
      </w:ins>
      <w:ins w:id="519" w:author="Milan Matovič" w:date="2021-04-23T10:22:00Z">
        <w:r w:rsidR="00A36DB7">
          <w:t>jednotky z osobohodín na projekt</w:t>
        </w:r>
      </w:ins>
      <w:ins w:id="520" w:author="Milan Matovič" w:date="2021-04-23T10:23:00Z">
        <w:r w:rsidR="00A36DB7">
          <w:t xml:space="preserve">, zníženie </w:t>
        </w:r>
      </w:ins>
      <w:ins w:id="521" w:author="Milan Matovič" w:date="2021-04-23T10:30:00Z">
        <w:r w:rsidR="005162C5">
          <w:t xml:space="preserve">výšky </w:t>
        </w:r>
      </w:ins>
      <w:ins w:id="522" w:author="Milan Matovič" w:date="2021-04-23T10:23:00Z">
        <w:r w:rsidR="00A36DB7">
          <w:t>NFP projektu z iniciatívy Prijímateľa</w:t>
        </w:r>
      </w:ins>
      <w:ins w:id="523" w:author="Milan Matovič" w:date="2021-04-23T10:47:00Z">
        <w:r w:rsidR="00B22724">
          <w:t>,</w:t>
        </w:r>
      </w:ins>
      <w:ins w:id="524" w:author="Milan Matovič" w:date="2021-04-23T10:28:00Z">
        <w:r w:rsidR="005162C5">
          <w:t xml:space="preserve"> zlučovanie viacerých položiek s</w:t>
        </w:r>
      </w:ins>
      <w:ins w:id="525" w:author="Milan Matovič" w:date="2021-04-23T10:29:00Z">
        <w:r w:rsidR="005162C5">
          <w:t> </w:t>
        </w:r>
      </w:ins>
      <w:ins w:id="526" w:author="Milan Matovič" w:date="2021-04-23T10:28:00Z">
        <w:r w:rsidR="005162C5">
          <w:t xml:space="preserve">čiastkovým </w:t>
        </w:r>
      </w:ins>
      <w:ins w:id="527" w:author="Milan Matovič" w:date="2021-04-23T10:29:00Z">
        <w:r w:rsidR="005162C5">
          <w:t>úväzkom</w:t>
        </w:r>
      </w:ins>
      <w:del w:id="528" w:author="Milan Matovič" w:date="2021-04-23T10:23:00Z">
        <w:r w:rsidR="00331B12" w:rsidDel="00A36DB7">
          <w:delText>.</w:delText>
        </w:r>
      </w:del>
    </w:p>
    <w:p w14:paraId="2660263E" w14:textId="77777777" w:rsidR="00EC4569" w:rsidRPr="00543C0F" w:rsidRDefault="00543C0F" w:rsidP="00543C0F">
      <w:pPr>
        <w:spacing w:before="120" w:after="120" w:line="288" w:lineRule="auto"/>
        <w:jc w:val="both"/>
        <w:rPr>
          <w:bCs/>
          <w:lang w:eastAsia="cs-CZ"/>
        </w:rPr>
      </w:pPr>
      <w:r>
        <w:t>Zmena</w:t>
      </w:r>
      <w:r w:rsidR="00835F95">
        <w:t xml:space="preserve"> zmluvy</w:t>
      </w:r>
      <w:r>
        <w:t xml:space="preserve">, ktorou Prijímateľ na základe dostatočných skúseností s realizáciou  projektu a na základe analýzy vo vzťahu k  </w:t>
      </w:r>
      <w:r w:rsidR="00D309B7">
        <w:t>nezrealizovanej</w:t>
      </w:r>
      <w:r>
        <w:t xml:space="preserve"> časti Projektu</w:t>
      </w:r>
      <w:r w:rsidR="00D309B7">
        <w:t xml:space="preserve"> </w:t>
      </w:r>
      <w:r>
        <w:t xml:space="preserve"> realizuje zníženie  NFP</w:t>
      </w:r>
      <w:r w:rsidR="00D309B7">
        <w:t xml:space="preserve"> pri zabezpečení dosiahnutia cieľov projektu. </w:t>
      </w:r>
      <w:r w:rsidR="00EC4569" w:rsidRPr="00EC4569">
        <w:t>V prípade takýchto významnejších zmien je Prijímateľ oprávnený predložiť Žiadosť o platbu , ktorá ako prvá zahŕňa aspoň niektoré výdavky, ktoré sú požadovanou zmenou dotknuté, až po schválení takýchto významnejších zmien Poskytovateľom</w:t>
      </w:r>
      <w:r w:rsidR="00EC4569">
        <w:t>.</w:t>
      </w:r>
      <w:r w:rsidR="00FF2438">
        <w:t xml:space="preserve">  </w:t>
      </w:r>
    </w:p>
    <w:p w14:paraId="51A7E087" w14:textId="77777777" w:rsidR="00033F4A" w:rsidRPr="00033F4A" w:rsidRDefault="00033F4A" w:rsidP="00033F4A">
      <w:pPr>
        <w:spacing w:before="120" w:after="120" w:line="288" w:lineRule="auto"/>
        <w:ind w:left="851"/>
        <w:jc w:val="both"/>
        <w:rPr>
          <w:bCs/>
          <w:lang w:eastAsia="cs-CZ"/>
        </w:rPr>
      </w:pPr>
    </w:p>
    <w:p w14:paraId="305D8A3D" w14:textId="77777777" w:rsidR="00EB21CF"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počas realizácie aktivít projektu nastanú okolnosti, ktoré zásadným spôsobom </w:t>
      </w:r>
      <w:r w:rsidR="00CD60A6">
        <w:t xml:space="preserve">negatívne </w:t>
      </w:r>
      <w:r w:rsidRPr="0073389C">
        <w:t>ovplyvnia charakter a parametre projektu alebo plnenie podmienok stanovených v zmluve/rozhodnutí– hovoríme o</w:t>
      </w:r>
      <w:r w:rsidR="006E22FD">
        <w:t> </w:t>
      </w:r>
      <w:r w:rsidR="00CD60A6" w:rsidRPr="00E86C06">
        <w:rPr>
          <w:rFonts w:cs="Arial"/>
          <w:szCs w:val="19"/>
        </w:rPr>
        <w:t>podstatn</w:t>
      </w:r>
      <w:r w:rsidR="00CD60A6">
        <w:rPr>
          <w:rFonts w:cs="Arial"/>
          <w:szCs w:val="19"/>
        </w:rPr>
        <w:t>ej zmene projektu, ktorá môže znamenať podstatné porušenie Zmluvy o poskytnutí NFP, vznik ktorého</w:t>
      </w:r>
      <w:r w:rsidRPr="0073389C">
        <w:t xml:space="preserve"> sa spája s povinnosťou prijímateľa vrátiť príspevok alebo jeho časť, a to vo výške, ktorá je úmerná obdobiu, počas ktorého došlo k podstatnému porušeniu záväzných podmienok (len v mimoriadnych, nevyhnutných a dostatočne zdôvodnených prípadoch), resp. oprávňuje </w:t>
      </w:r>
      <w:r w:rsidR="0099452C">
        <w:t>poskytovateľa</w:t>
      </w:r>
      <w:r w:rsidRPr="0073389C">
        <w:t xml:space="preserve"> odstúpiť od zmluvy o NFP. </w:t>
      </w:r>
    </w:p>
    <w:p w14:paraId="0F8D0EEB" w14:textId="77777777" w:rsidR="003E245B" w:rsidRPr="0073389C" w:rsidRDefault="00874BD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874BD7">
        <w:rPr>
          <w:b/>
        </w:rPr>
        <w:t>Žiadnu zmenu týkajúcu sa Projektu nemožno schváliť v prípade, ak predstavuje podstatnú zmenu projektu alebo môže spôsobiť podstatnú zmenu projektu.</w:t>
      </w:r>
    </w:p>
    <w:p w14:paraId="31820F29" w14:textId="77777777"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CA1332">
        <w:t> </w:t>
      </w:r>
      <w:r w:rsidRPr="0073389C">
        <w:t>NFP</w:t>
      </w:r>
      <w:r w:rsidR="00CA1332">
        <w:t xml:space="preserve">/ </w:t>
      </w:r>
      <w:r w:rsidR="00CA1332" w:rsidRPr="004473BF">
        <w:rPr>
          <w:rFonts w:cs="Arial"/>
          <w:szCs w:val="19"/>
        </w:rPr>
        <w:t xml:space="preserve">rozhodnutia o schválení </w:t>
      </w:r>
      <w:r w:rsidR="00CA1332">
        <w:rPr>
          <w:rFonts w:cs="Arial"/>
          <w:szCs w:val="19"/>
        </w:rPr>
        <w:t>ŽoNFP</w:t>
      </w:r>
      <w:r w:rsidR="00DE2902" w:rsidRPr="0073389C">
        <w:t>,</w:t>
      </w:r>
      <w:r w:rsidRPr="0073389C">
        <w:t xml:space="preserve"> je povinný bezodkladne požiadať o jej zmenu.</w:t>
      </w:r>
    </w:p>
    <w:p w14:paraId="658C5DCD" w14:textId="77777777"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oskytovateľ má právo</w:t>
      </w:r>
      <w:r w:rsidR="00F651CD">
        <w:t xml:space="preserve"> pre </w:t>
      </w:r>
      <w:r w:rsidR="00F651CD" w:rsidRPr="00C700A4">
        <w:t>podstatné porušenie Zmluvy o poskytnutí NFP</w:t>
      </w:r>
      <w:r w:rsidR="00F651CD" w:rsidRPr="0073389C">
        <w:t xml:space="preserve"> odstúpiť od zmluvy o NFP</w:t>
      </w:r>
      <w:r w:rsidR="00F651CD">
        <w:t>/</w:t>
      </w:r>
      <w:r w:rsidR="00F651CD" w:rsidRPr="007A4DC6">
        <w:t xml:space="preserve"> </w:t>
      </w:r>
      <w:r w:rsidR="00F651CD">
        <w:t xml:space="preserve">pre </w:t>
      </w:r>
      <w:r w:rsidR="00F651CD" w:rsidRPr="00BF2034">
        <w:t xml:space="preserve">podstatné porušenie </w:t>
      </w:r>
      <w:r w:rsidR="00F651CD" w:rsidRPr="00454404">
        <w:t>povinností Prijímateľa ukončiť projekt</w:t>
      </w:r>
      <w:r w:rsidR="00E52032">
        <w:t>.</w:t>
      </w:r>
    </w:p>
    <w:p w14:paraId="54F76D5E" w14:textId="77777777" w:rsidR="00DE2902" w:rsidRPr="0073389C" w:rsidRDefault="00DE2902" w:rsidP="009B5B97">
      <w:pPr>
        <w:spacing w:before="120" w:after="120" w:line="288" w:lineRule="auto"/>
        <w:jc w:val="both"/>
      </w:pPr>
    </w:p>
    <w:p w14:paraId="332B9E91" w14:textId="1BEED186"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w:t>
      </w:r>
      <w:r w:rsidR="00736D4F">
        <w:t>musí</w:t>
      </w:r>
      <w:r w:rsidR="00736D4F" w:rsidRPr="0073389C">
        <w:t xml:space="preserve"> </w:t>
      </w:r>
      <w:r w:rsidRPr="0073389C">
        <w:t>prijímateľ požiadať o zmenu začiatku realizácie hlavných aktivít Žiadosťou o zmenu zmluvy ešte pred uplynutím omeškania o menej ako 3 mesiace</w:t>
      </w:r>
      <w:r w:rsidR="00736D4F">
        <w:t>, inak sa jedná podstatné porušenie Zmluvy o NFP s možným následkom odstúpenia od zmluvy s vrátením NFP, resp. časti NFP</w:t>
      </w:r>
      <w:r w:rsidR="00053ED1">
        <w:t>.</w:t>
      </w:r>
      <w:r w:rsidRPr="0073389C">
        <w:t xml:space="preserve"> </w:t>
      </w:r>
    </w:p>
    <w:p w14:paraId="2B6EFE56" w14:textId="77777777"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lastRenderedPageBreak/>
        <w:t>Príklad:</w:t>
      </w:r>
    </w:p>
    <w:p w14:paraId="5C200507" w14:textId="77777777"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14:paraId="536DCAF0" w14:textId="77777777" w:rsidR="00640A58" w:rsidRPr="0073389C" w:rsidRDefault="00640A58" w:rsidP="009B5B97">
      <w:pPr>
        <w:tabs>
          <w:tab w:val="left" w:pos="0"/>
        </w:tabs>
        <w:autoSpaceDE w:val="0"/>
        <w:autoSpaceDN w:val="0"/>
        <w:adjustRightInd w:val="0"/>
        <w:spacing w:before="120" w:after="120" w:line="288" w:lineRule="auto"/>
        <w:jc w:val="both"/>
        <w:rPr>
          <w:sz w:val="20"/>
        </w:rPr>
      </w:pPr>
    </w:p>
    <w:p w14:paraId="360F3A85" w14:textId="77777777" w:rsidR="00AE5A8F" w:rsidRPr="0073389C" w:rsidRDefault="00AE5A8F" w:rsidP="009B5B97">
      <w:pPr>
        <w:pStyle w:val="Nadpis3"/>
        <w:spacing w:line="288" w:lineRule="auto"/>
        <w:ind w:left="567" w:firstLine="0"/>
        <w:rPr>
          <w:lang w:val="sk-SK"/>
        </w:rPr>
      </w:pPr>
      <w:bookmarkStart w:id="529" w:name="_Toc410907854"/>
      <w:bookmarkStart w:id="530" w:name="_Toc440372866"/>
      <w:bookmarkStart w:id="531" w:name="_Toc74740410"/>
      <w:r w:rsidRPr="0073389C">
        <w:rPr>
          <w:lang w:val="sk-SK"/>
        </w:rPr>
        <w:t>Administrácia zmenového konania</w:t>
      </w:r>
      <w:bookmarkEnd w:id="529"/>
      <w:bookmarkEnd w:id="530"/>
      <w:bookmarkEnd w:id="531"/>
    </w:p>
    <w:p w14:paraId="0144D849" w14:textId="77777777" w:rsidR="00836462" w:rsidRPr="0073389C" w:rsidRDefault="00836462" w:rsidP="009B5B97">
      <w:pPr>
        <w:tabs>
          <w:tab w:val="left" w:pos="426"/>
        </w:tabs>
        <w:spacing w:before="120" w:after="120" w:line="288" w:lineRule="auto"/>
        <w:jc w:val="both"/>
      </w:pPr>
      <w:r w:rsidRPr="0073389C">
        <w:t>Zmenu zmluvných podmienok môže iniciovať:</w:t>
      </w:r>
    </w:p>
    <w:p w14:paraId="492A2570" w14:textId="77777777" w:rsidR="00836462" w:rsidRPr="0073389C" w:rsidRDefault="00836462" w:rsidP="00F47300">
      <w:pPr>
        <w:pStyle w:val="Bulletslevel2"/>
        <w:spacing w:after="120" w:line="288" w:lineRule="auto"/>
        <w:ind w:left="567" w:hanging="283"/>
        <w:rPr>
          <w:rFonts w:cs="Arial"/>
          <w:b/>
          <w:szCs w:val="19"/>
          <w:lang w:val="sk-SK"/>
        </w:rPr>
      </w:pPr>
      <w:r w:rsidRPr="0073389C">
        <w:rPr>
          <w:lang w:val="sk-SK"/>
        </w:rPr>
        <w:t>prijímateľ</w:t>
      </w:r>
    </w:p>
    <w:p w14:paraId="70EB0703" w14:textId="77777777"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14:paraId="0378F4C8" w14:textId="77777777"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14:paraId="52534557" w14:textId="77777777" w:rsidR="00AE5A8F" w:rsidRPr="0073389C" w:rsidRDefault="00AE5A8F" w:rsidP="009B5B97">
      <w:pPr>
        <w:autoSpaceDE w:val="0"/>
        <w:autoSpaceDN w:val="0"/>
        <w:adjustRightInd w:val="0"/>
        <w:spacing w:before="120" w:after="120" w:line="288" w:lineRule="auto"/>
        <w:jc w:val="both"/>
      </w:pPr>
      <w:r w:rsidRPr="0073389C">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w:t>
      </w:r>
      <w:r w:rsidR="00B2452D" w:rsidRPr="0073389C">
        <w:t>(príloha č. 1</w:t>
      </w:r>
      <w:r w:rsidR="00B2452D">
        <w:t>7</w:t>
      </w:r>
      <w:r w:rsidR="00943DD7">
        <w:t xml:space="preserve"> - </w:t>
      </w:r>
      <w:r w:rsidR="00943DD7" w:rsidRPr="0073389C">
        <w:t>Žiadosť o zmenu zmluvy o</w:t>
      </w:r>
      <w:r w:rsidR="00943DD7">
        <w:t> </w:t>
      </w:r>
      <w:r w:rsidR="00943DD7" w:rsidRPr="0073389C">
        <w:t>NFP</w:t>
      </w:r>
      <w:r w:rsidR="00943DD7">
        <w:t>/resp. o zmenu práv a povinností</w:t>
      </w:r>
      <w:r w:rsidR="00B2452D" w:rsidRPr="0073389C">
        <w:t>).</w:t>
      </w:r>
      <w:r w:rsidR="00943DD7">
        <w:t xml:space="preserve">  </w:t>
      </w:r>
    </w:p>
    <w:p w14:paraId="5F980CA5" w14:textId="6FDBD9B7" w:rsidR="00AE5A8F" w:rsidRDefault="00AE5A8F" w:rsidP="009B5B97">
      <w:pPr>
        <w:autoSpaceDE w:val="0"/>
        <w:autoSpaceDN w:val="0"/>
        <w:adjustRightInd w:val="0"/>
        <w:spacing w:before="120" w:after="120" w:line="288" w:lineRule="auto"/>
        <w:jc w:val="both"/>
      </w:pPr>
      <w:r w:rsidRPr="0073389C">
        <w:t xml:space="preserve">Vyplnené tlačivo žiadosti o zmenu </w:t>
      </w:r>
      <w:del w:id="532" w:author="Milan Matovič" w:date="2021-05-20T07:49:00Z">
        <w:r w:rsidRPr="0073389C" w:rsidDel="00AC02A1">
          <w:delText>(podpísané štatutárnym orgánom prijímateľa, resp. splnomocneným zástupcom, ak relevantné označené pečiatkou prijímateľa)</w:delText>
        </w:r>
      </w:del>
      <w:r w:rsidRPr="0073389C">
        <w:t xml:space="preserve"> vrátane všetkých dokladov súvisiacich s navrhovanou zmenou</w:t>
      </w:r>
      <w:ins w:id="533" w:author="Milan Matovič" w:date="2021-05-20T09:03:00Z">
        <w:r w:rsidR="007B4885">
          <w:t xml:space="preserve"> </w:t>
        </w:r>
      </w:ins>
      <w:del w:id="534" w:author="Milan Matovič" w:date="2021-05-20T07:50:00Z">
        <w:r w:rsidRPr="0073389C" w:rsidDel="00AC02A1">
          <w:delText>, doručené</w:delText>
        </w:r>
      </w:del>
      <w:ins w:id="535" w:author="Milan Matovič" w:date="2021-05-20T07:50:00Z">
        <w:r w:rsidR="00AC02A1">
          <w:t xml:space="preserve">doručí Prijímateľ </w:t>
        </w:r>
      </w:ins>
      <w:del w:id="536" w:author="Milan Matovič" w:date="2021-05-20T09:01:00Z">
        <w:r w:rsidRPr="0073389C" w:rsidDel="007B4885">
          <w:delText xml:space="preserve"> </w:delText>
        </w:r>
      </w:del>
      <w:r w:rsidR="007768B4">
        <w:t>na RO OP EVS</w:t>
      </w:r>
      <w:r w:rsidRPr="0073389C">
        <w:t xml:space="preserve"> </w:t>
      </w:r>
      <w:ins w:id="537" w:author="Milan Matovič" w:date="2021-05-20T09:01:00Z">
        <w:r w:rsidR="007B4885">
          <w:t>prioritne</w:t>
        </w:r>
      </w:ins>
      <w:ins w:id="538" w:author="Milan Matovič" w:date="2021-05-20T09:02:00Z">
        <w:r w:rsidR="007B4885">
          <w:t xml:space="preserve"> </w:t>
        </w:r>
        <w:r w:rsidR="007B4885" w:rsidRPr="0073389C">
          <w:t>prostredníctvom</w:t>
        </w:r>
        <w:r w:rsidR="007B4885" w:rsidRPr="002817B7">
          <w:rPr>
            <w:bCs/>
            <w:iCs/>
          </w:rPr>
          <w:t xml:space="preserve"> </w:t>
        </w:r>
        <w:r w:rsidR="007B4885">
          <w:rPr>
            <w:bCs/>
            <w:iCs/>
          </w:rPr>
          <w:t>evidencie Všeobecnej komunikácie v ITMS2014+</w:t>
        </w:r>
        <w:r w:rsidR="007B4885">
          <w:t xml:space="preserve"> </w:t>
        </w:r>
        <w:r w:rsidR="007B4885" w:rsidRPr="0073389C">
          <w:t xml:space="preserve">podpísané </w:t>
        </w:r>
        <w:r w:rsidR="007B4885">
          <w:t>oprávnenou osobou (</w:t>
        </w:r>
        <w:r w:rsidR="007B4885" w:rsidRPr="0073389C">
          <w:t>štatutárnym orgánom prijímateľa</w:t>
        </w:r>
        <w:r w:rsidR="007B4885">
          <w:t xml:space="preserve">, resp. splnomocnenou osobou)  v zmysle zákona o  e-Governmente alebo alternatívne </w:t>
        </w:r>
        <w:r w:rsidR="007B4885">
          <w:rPr>
            <w:bCs/>
            <w:iCs/>
          </w:rPr>
          <w:t>priložením skenu</w:t>
        </w:r>
      </w:ins>
      <w:ins w:id="539" w:author="Milan Matovič" w:date="2021-05-20T09:04:00Z">
        <w:r w:rsidR="007B4885">
          <w:rPr>
            <w:rStyle w:val="Odkaznapoznmkupodiarou"/>
            <w:bCs/>
            <w:iCs/>
          </w:rPr>
          <w:footnoteReference w:id="22"/>
        </w:r>
      </w:ins>
      <w:ins w:id="554" w:author="Milan Matovič" w:date="2021-05-20T09:02:00Z">
        <w:r w:rsidR="007B4885">
          <w:rPr>
            <w:bCs/>
            <w:iCs/>
          </w:rPr>
          <w:t xml:space="preserve"> podpísanej žiadosti </w:t>
        </w:r>
        <w:r w:rsidR="007B4885" w:rsidRPr="0073389C">
          <w:t>označen</w:t>
        </w:r>
        <w:r w:rsidR="007B4885">
          <w:t>ej</w:t>
        </w:r>
        <w:r w:rsidR="007B4885" w:rsidRPr="0073389C">
          <w:t xml:space="preserve"> </w:t>
        </w:r>
        <w:r w:rsidR="007B4885">
          <w:t xml:space="preserve">aj </w:t>
        </w:r>
        <w:r w:rsidR="007B4885" w:rsidRPr="0073389C">
          <w:t>pečiatkou prijímateľa</w:t>
        </w:r>
        <w:r w:rsidR="007B4885">
          <w:t xml:space="preserve"> (ak relevantné). V prípade využitia podpísaného skenu žiadosti, je prípustné zaslanie žiadosti o zmenu  aj e-mailom osobou, ktorá je identifikovaná  komunikovať za Prijímateľa (napr. projektový manažér).</w:t>
        </w:r>
      </w:ins>
      <w:del w:id="555" w:author="Milan Matovič" w:date="2021-05-20T09:02:00Z">
        <w:r w:rsidRPr="0073389C" w:rsidDel="007B4885">
          <w:delText>podlieha administrácii zmenového konania.</w:delText>
        </w:r>
      </w:del>
    </w:p>
    <w:p w14:paraId="672A0150" w14:textId="36798B25" w:rsidR="00CE5F7E" w:rsidRPr="0073389C" w:rsidRDefault="00CE5F7E" w:rsidP="009B5B97">
      <w:pPr>
        <w:autoSpaceDE w:val="0"/>
        <w:autoSpaceDN w:val="0"/>
        <w:adjustRightInd w:val="0"/>
        <w:spacing w:before="120" w:after="120" w:line="288" w:lineRule="auto"/>
        <w:jc w:val="both"/>
      </w:pPr>
      <w:del w:id="556" w:author="Milan Matovič" w:date="2021-05-20T09:04:00Z">
        <w:r w:rsidDel="007B4885">
          <w:delText xml:space="preserve">Žiadosť o zmenu zmluvy o NFP </w:delText>
        </w:r>
        <w:r w:rsidR="00291BD2" w:rsidDel="007B4885">
          <w:delText xml:space="preserve">podpísanú </w:delText>
        </w:r>
        <w:r w:rsidDel="007B4885">
          <w:delText>kvalifikovaným elektronickým podpisom spolu s prílohami  môže prijímateľ  poslať</w:delText>
        </w:r>
        <w:r w:rsidR="007768B4" w:rsidDel="007B4885">
          <w:delText xml:space="preserve"> aj</w:delText>
        </w:r>
        <w:r w:rsidDel="007B4885">
          <w:delText xml:space="preserve"> elektronicky cez príslušnú funkcionalitu ITMS2014+ (Všeobecná agenda)</w:delText>
        </w:r>
        <w:r w:rsidDel="007B4885">
          <w:rPr>
            <w:rStyle w:val="Odkaznapoznmkupodiarou"/>
          </w:rPr>
          <w:footnoteReference w:id="23"/>
        </w:r>
        <w:r w:rsidR="007768B4" w:rsidDel="007B4885">
          <w:delText xml:space="preserve"> </w:delText>
        </w:r>
        <w:r w:rsidDel="007B4885">
          <w:delText xml:space="preserve">. </w:delText>
        </w:r>
      </w:del>
    </w:p>
    <w:p w14:paraId="51813F11" w14:textId="77777777"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14:paraId="665D4351" w14:textId="77777777"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14:paraId="22EC79F5" w14:textId="77777777"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14:paraId="650F6552" w14:textId="77777777" w:rsidR="00332C62" w:rsidRPr="0073389C" w:rsidRDefault="00332C62" w:rsidP="00F47300">
      <w:pPr>
        <w:pStyle w:val="Bulletslevel2"/>
        <w:spacing w:after="120" w:line="288" w:lineRule="auto"/>
        <w:ind w:left="567" w:hanging="283"/>
        <w:rPr>
          <w:lang w:val="sk-SK"/>
        </w:rPr>
      </w:pPr>
      <w:r w:rsidRPr="0073389C">
        <w:rPr>
          <w:lang w:val="sk-SK"/>
        </w:rPr>
        <w:t>podrobné zdôvodnenie navrhovanej zmeny;</w:t>
      </w:r>
    </w:p>
    <w:p w14:paraId="1AAEF945" w14:textId="77777777" w:rsidR="00332C62" w:rsidRPr="0073389C" w:rsidRDefault="00332C62" w:rsidP="00F47300">
      <w:pPr>
        <w:pStyle w:val="Bulletslevel2"/>
        <w:spacing w:after="120" w:line="288" w:lineRule="auto"/>
        <w:ind w:left="567" w:hanging="283"/>
        <w:rPr>
          <w:lang w:val="sk-SK"/>
        </w:rPr>
      </w:pPr>
      <w:r w:rsidRPr="0073389C">
        <w:rPr>
          <w:lang w:val="sk-SK"/>
        </w:rPr>
        <w:t>dopad zmeny na dosiahnutie stanovených cieľov a monitorovacích ukazovateľov;</w:t>
      </w:r>
    </w:p>
    <w:p w14:paraId="459D96EB" w14:textId="77777777" w:rsidR="00332C62" w:rsidRPr="0073389C" w:rsidRDefault="00332C62" w:rsidP="00F47300">
      <w:pPr>
        <w:pStyle w:val="Bulletslevel2"/>
        <w:spacing w:after="120" w:line="288" w:lineRule="auto"/>
        <w:ind w:left="567" w:hanging="283"/>
        <w:rPr>
          <w:lang w:val="sk-SK"/>
        </w:rPr>
      </w:pPr>
      <w:r w:rsidRPr="0073389C">
        <w:rPr>
          <w:lang w:val="sk-SK"/>
        </w:rPr>
        <w:t>finančný dopad zmeny;</w:t>
      </w:r>
    </w:p>
    <w:p w14:paraId="49B3A0D1" w14:textId="77777777"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r w:rsidR="00943DD7">
        <w:rPr>
          <w:lang w:val="sk-SK"/>
        </w:rPr>
        <w:t xml:space="preserve"> (ak relevantné)</w:t>
      </w:r>
      <w:r w:rsidRPr="0073389C">
        <w:rPr>
          <w:lang w:val="sk-SK"/>
        </w:rPr>
        <w:t>.</w:t>
      </w:r>
    </w:p>
    <w:p w14:paraId="0B2D5DE7" w14:textId="77777777"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názov prijímateľa, sídlo, IČO, pôvodné </w:t>
      </w:r>
      <w:r w:rsidRPr="0073389C">
        <w:lastRenderedPageBreak/>
        <w:t xml:space="preserve">znenie textu a navrhované znenie textu, detailné odôvodnenie navrhovanej zmeny, charakter zmeny a pod. </w:t>
      </w:r>
      <w:r w:rsidR="00943DD7" w:rsidRPr="003E46C4">
        <w:rPr>
          <w:rFonts w:cs="Arial"/>
          <w:szCs w:val="19"/>
        </w:rPr>
        <w:t xml:space="preserve">V prípade identifikácie neúplnosti predložených dokumentov, prípadne vzniku pochybností o úplnosti, resp. pravdivosti/právoplatnosti predložených dokumentov, vyzve </w:t>
      </w:r>
      <w:r w:rsidR="00943DD7">
        <w:rPr>
          <w:rFonts w:cs="Arial"/>
          <w:szCs w:val="19"/>
        </w:rPr>
        <w:t xml:space="preserve">PM </w:t>
      </w:r>
      <w:r w:rsidR="00943DD7" w:rsidRPr="003E46C4">
        <w:rPr>
          <w:rFonts w:cs="Arial"/>
          <w:szCs w:val="19"/>
        </w:rPr>
        <w:t xml:space="preserve">prijímateľa </w:t>
      </w:r>
      <w:r w:rsidR="00943DD7" w:rsidRPr="001C44C7">
        <w:rPr>
          <w:rFonts w:cs="Arial"/>
          <w:szCs w:val="19"/>
        </w:rPr>
        <w:t>(písomnou alebo</w:t>
      </w:r>
      <w:r w:rsidR="00943DD7">
        <w:rPr>
          <w:rFonts w:cs="Arial"/>
          <w:szCs w:val="19"/>
        </w:rPr>
        <w:t xml:space="preserve"> </w:t>
      </w:r>
      <w:r w:rsidR="00943DD7" w:rsidRPr="001C44C7">
        <w:rPr>
          <w:rFonts w:cs="Arial"/>
          <w:szCs w:val="19"/>
        </w:rPr>
        <w:t>elektronickou formou)</w:t>
      </w:r>
      <w:r w:rsidR="00943DD7" w:rsidRPr="003E46C4">
        <w:rPr>
          <w:rFonts w:cs="Arial"/>
          <w:szCs w:val="19"/>
        </w:rPr>
        <w:t xml:space="preserve"> na doplnenie žiadosti o zmenu</w:t>
      </w:r>
      <w:r w:rsidR="00943DD7" w:rsidRPr="006F55A5">
        <w:rPr>
          <w:rFonts w:cs="Arial"/>
          <w:szCs w:val="19"/>
        </w:rPr>
        <w:t xml:space="preserve"> </w:t>
      </w:r>
      <w:r w:rsidR="00943DD7" w:rsidRPr="001C44C7">
        <w:rPr>
          <w:rFonts w:cs="Arial"/>
          <w:szCs w:val="19"/>
        </w:rPr>
        <w:t>v</w:t>
      </w:r>
      <w:r w:rsidR="00943DD7">
        <w:rPr>
          <w:rFonts w:cs="Arial"/>
          <w:szCs w:val="19"/>
        </w:rPr>
        <w:t> </w:t>
      </w:r>
      <w:r w:rsidR="00943DD7" w:rsidRPr="001C44C7">
        <w:rPr>
          <w:rFonts w:cs="Arial"/>
          <w:szCs w:val="19"/>
        </w:rPr>
        <w:t>primeran</w:t>
      </w:r>
      <w:r w:rsidR="00943DD7">
        <w:rPr>
          <w:rFonts w:cs="Arial"/>
          <w:szCs w:val="19"/>
        </w:rPr>
        <w:t xml:space="preserve">ej lehote nie kratšej ako 5 pracovných dní </w:t>
      </w:r>
      <w:r w:rsidRPr="0073389C">
        <w:t>.</w:t>
      </w:r>
    </w:p>
    <w:p w14:paraId="66781093" w14:textId="77777777" w:rsidR="00023A70" w:rsidRPr="0073389C" w:rsidRDefault="00023A70" w:rsidP="009B5B97">
      <w:pPr>
        <w:spacing w:before="120" w:after="120" w:line="288" w:lineRule="auto"/>
        <w:jc w:val="both"/>
      </w:pPr>
      <w:r w:rsidRPr="0073389C">
        <w:t xml:space="preserve">Posúdenie </w:t>
      </w:r>
      <w:r w:rsidR="00E55ACE" w:rsidRPr="0073389C">
        <w:t xml:space="preserve">žiadosti </w:t>
      </w:r>
      <w:r w:rsidRPr="0073389C">
        <w:t xml:space="preserve">o zmenu vykonáva poskytovateľ ex – ante, t. j. posúdenie návrhu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14:paraId="2720D74F" w14:textId="317408E1" w:rsidR="00AE5A8F" w:rsidRPr="0073389C" w:rsidRDefault="00AE5A8F" w:rsidP="009B5B97">
      <w:pPr>
        <w:spacing w:before="120" w:after="120" w:line="288" w:lineRule="auto"/>
        <w:jc w:val="both"/>
      </w:pPr>
      <w:r w:rsidRPr="0073389C">
        <w:t>V prípade, že prijímateľ neodstráni nedostatky/nedoplní údaje/dokumenty v stanovenej lehote, poskytovateľ návrh na zmenu projektu</w:t>
      </w:r>
      <w:ins w:id="559" w:author="Milan Matovič" w:date="2021-05-20T09:12:00Z">
        <w:r w:rsidR="0027727F">
          <w:t xml:space="preserve"> písomne </w:t>
        </w:r>
      </w:ins>
      <w:r w:rsidRPr="0073389C">
        <w:t xml:space="preserve"> zamietne</w:t>
      </w:r>
      <w:del w:id="560" w:author="Milan Matovič" w:date="2021-05-20T09:13:00Z">
        <w:r w:rsidR="00CE5F7E" w:rsidDel="0027727F">
          <w:rPr>
            <w:rStyle w:val="Odkaznapoznmkupodiarou"/>
          </w:rPr>
          <w:footnoteReference w:id="24"/>
        </w:r>
      </w:del>
      <w:ins w:id="563" w:author="Milan Matovič" w:date="2021-05-20T09:13:00Z">
        <w:r w:rsidR="0027727F">
          <w:t>, pričom</w:t>
        </w:r>
        <w:r w:rsidR="0027727F" w:rsidRPr="0073389C">
          <w:t> </w:t>
        </w:r>
        <w:r w:rsidR="0027727F">
          <w:t>pre doručenie prioritne použije e-komunikáciu.</w:t>
        </w:r>
      </w:ins>
      <w:del w:id="564" w:author="Milan Matovič" w:date="2021-05-20T09:13:00Z">
        <w:r w:rsidR="00D760E8" w:rsidDel="0027727F">
          <w:delText xml:space="preserve">  </w:delText>
        </w:r>
      </w:del>
      <w:del w:id="565" w:author="Milan Matovič" w:date="2021-05-20T09:14:00Z">
        <w:r w:rsidR="00D760E8" w:rsidDel="0027727F">
          <w:delText>a</w:delText>
        </w:r>
        <w:r w:rsidRPr="0073389C" w:rsidDel="0027727F">
          <w:delText xml:space="preserve"> zároveň upozorní prijímateľa, že </w:delText>
        </w:r>
      </w:del>
      <w:ins w:id="566" w:author="Milan Matovič" w:date="2021-05-20T09:14:00Z">
        <w:r w:rsidR="0027727F">
          <w:t xml:space="preserve"> Z</w:t>
        </w:r>
      </w:ins>
      <w:del w:id="567" w:author="Milan Matovič" w:date="2021-05-20T09:14:00Z">
        <w:r w:rsidRPr="0073389C" w:rsidDel="0027727F">
          <w:delText>z</w:delText>
        </w:r>
      </w:del>
      <w:r w:rsidRPr="0073389C">
        <w:t xml:space="preserve">amietnutie návrhu na zmenu projektu z dôvodu nesplnenia kritérií formálnej správnosti nemá vplyv na právo prijímateľa opätovne predložiť upravený resp. doplnený návrh na zmenu. </w:t>
      </w:r>
    </w:p>
    <w:p w14:paraId="31F0A780" w14:textId="77777777" w:rsidR="00AE5A8F" w:rsidRPr="0073389C" w:rsidRDefault="002A19B4" w:rsidP="009B5B97">
      <w:pPr>
        <w:spacing w:before="120" w:after="120" w:line="288" w:lineRule="auto"/>
        <w:jc w:val="both"/>
      </w:pPr>
      <w:r w:rsidRPr="0073389C">
        <w:t>Projektový manažér</w:t>
      </w:r>
      <w:r w:rsidR="00AE5A8F" w:rsidRPr="0073389C">
        <w:t xml:space="preserve"> každú žiadosť o zmenu posúdi bez ohľadu na zdroj iniciatívy, pri dodržaní súladu navrhovaných zmien s nasledovnými aspektmi:</w:t>
      </w:r>
    </w:p>
    <w:p w14:paraId="78569D02"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14:paraId="2DD248D1"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14:paraId="774053C3"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s ohľadom na všetky vykonané zmeny v projekte podľa doposiaľ platnej a účinnej zmluvy/rozhodnutia, vrátane oznámení o jej zmenených článkoch z dôvodu zmien v niektorom zo záväzných dokumentov tvoriacich súčasť uzatvorenej zmluvy/rozhodnutia;</w:t>
      </w:r>
    </w:p>
    <w:p w14:paraId="79DA57DF"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w:t>
      </w:r>
      <w:r w:rsidR="00713FBA">
        <w:t>, účinnosti</w:t>
      </w:r>
      <w:r w:rsidRPr="0073389C">
        <w:t xml:space="preserve"> a efektívnosti prostriedkov projektu;</w:t>
      </w:r>
    </w:p>
    <w:p w14:paraId="486A05EA"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(aby do projektu nebola zapracovaná zmena, ktorá v tejto fáze bola zamietnutá), vrátane návrhu na zmenu hodnôt zadefinovaných merateľných ukazovateľov projektu;</w:t>
      </w:r>
    </w:p>
    <w:p w14:paraId="2671BE3F"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14:paraId="749C415D"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zabezpečiť, aby žiadna z prijatých zmien nemala dopad na ďalšie povinnosti vyplývajúce poskytovateľovi zo SR EŠIF, resp. povinností, ktoré vyplývajú pre poskytovateľa z iných záväzných dokumentov.</w:t>
      </w:r>
    </w:p>
    <w:p w14:paraId="29847BC1" w14:textId="77777777" w:rsidR="00AD5432" w:rsidRDefault="00AE5A8F" w:rsidP="00AD5432">
      <w:pPr>
        <w:autoSpaceDE w:val="0"/>
        <w:autoSpaceDN w:val="0"/>
        <w:adjustRightInd w:val="0"/>
        <w:spacing w:before="120" w:line="288" w:lineRule="auto"/>
        <w:jc w:val="both"/>
        <w:rPr>
          <w:rFonts w:cs="Arial"/>
          <w:szCs w:val="19"/>
        </w:rPr>
      </w:pPr>
      <w:r w:rsidRPr="0073389C">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r w:rsidR="00AD5432" w:rsidRPr="00AD5432">
        <w:rPr>
          <w:rFonts w:cs="Arial"/>
          <w:szCs w:val="19"/>
        </w:rPr>
        <w:t xml:space="preserve"> </w:t>
      </w:r>
    </w:p>
    <w:p w14:paraId="5A8C7567" w14:textId="4423C949" w:rsidR="00AD5432" w:rsidRDefault="00AD5432" w:rsidP="00AD5432">
      <w:pPr>
        <w:autoSpaceDE w:val="0"/>
        <w:autoSpaceDN w:val="0"/>
        <w:adjustRightInd w:val="0"/>
        <w:spacing w:before="120" w:line="288" w:lineRule="auto"/>
        <w:jc w:val="both"/>
        <w:rPr>
          <w:rFonts w:cs="Arial"/>
          <w:szCs w:val="19"/>
        </w:rPr>
      </w:pPr>
      <w:r>
        <w:rPr>
          <w:rFonts w:cs="Arial"/>
          <w:szCs w:val="19"/>
        </w:rPr>
        <w:t xml:space="preserve">Po ukončení </w:t>
      </w:r>
      <w:del w:id="568" w:author="Milan Matovič" w:date="2021-05-20T09:14:00Z">
        <w:r w:rsidDel="0027727F">
          <w:rPr>
            <w:rFonts w:cs="Arial"/>
            <w:szCs w:val="19"/>
          </w:rPr>
          <w:delText xml:space="preserve">procedúry </w:delText>
        </w:r>
      </w:del>
      <w:ins w:id="569" w:author="Milan Matovič" w:date="2021-05-20T09:14:00Z">
        <w:r w:rsidR="0027727F">
          <w:rPr>
            <w:rFonts w:cs="Arial"/>
            <w:szCs w:val="19"/>
          </w:rPr>
          <w:t xml:space="preserve">procesu </w:t>
        </w:r>
      </w:ins>
      <w:r>
        <w:rPr>
          <w:rFonts w:cs="Arial"/>
          <w:szCs w:val="19"/>
        </w:rPr>
        <w:t>posudzovania žiadosti o</w:t>
      </w:r>
      <w:r w:rsidR="00C2640A">
        <w:rPr>
          <w:rFonts w:cs="Arial"/>
          <w:szCs w:val="19"/>
        </w:rPr>
        <w:t> </w:t>
      </w:r>
      <w:r>
        <w:rPr>
          <w:rFonts w:cs="Arial"/>
          <w:szCs w:val="19"/>
        </w:rPr>
        <w:t>zmenu</w:t>
      </w:r>
      <w:r w:rsidR="00C2640A">
        <w:rPr>
          <w:rFonts w:cs="Arial"/>
          <w:szCs w:val="19"/>
        </w:rPr>
        <w:t>,</w:t>
      </w:r>
      <w:r>
        <w:rPr>
          <w:rFonts w:cs="Arial"/>
          <w:szCs w:val="19"/>
        </w:rPr>
        <w:t xml:space="preserve"> oznámi projektový manažér </w:t>
      </w:r>
      <w:r w:rsidRPr="001C44C7">
        <w:rPr>
          <w:rFonts w:cs="Arial"/>
          <w:szCs w:val="19"/>
        </w:rPr>
        <w:t xml:space="preserve"> </w:t>
      </w:r>
      <w:r>
        <w:rPr>
          <w:rFonts w:cs="Arial"/>
          <w:szCs w:val="19"/>
        </w:rPr>
        <w:t xml:space="preserve">telefonicky/ e-mailom  </w:t>
      </w:r>
      <w:r w:rsidRPr="001C44C7">
        <w:rPr>
          <w:rFonts w:cs="Arial"/>
          <w:szCs w:val="19"/>
        </w:rPr>
        <w:t xml:space="preserve">prijímateľovi </w:t>
      </w:r>
      <w:r>
        <w:rPr>
          <w:rFonts w:cs="Arial"/>
          <w:szCs w:val="19"/>
        </w:rPr>
        <w:t>schválenie/neschválenie</w:t>
      </w:r>
      <w:r w:rsidRPr="001C44C7">
        <w:rPr>
          <w:rFonts w:cs="Arial"/>
          <w:szCs w:val="19"/>
        </w:rPr>
        <w:t xml:space="preserve"> navrhnutých zmien</w:t>
      </w:r>
      <w:r>
        <w:rPr>
          <w:rFonts w:cs="Arial"/>
          <w:szCs w:val="19"/>
        </w:rPr>
        <w:t>.</w:t>
      </w:r>
      <w:r w:rsidRPr="001C44C7">
        <w:rPr>
          <w:rFonts w:cs="Arial"/>
          <w:szCs w:val="19"/>
        </w:rPr>
        <w:t xml:space="preserve"> </w:t>
      </w:r>
      <w:del w:id="570" w:author="Milan Matovič" w:date="2021-05-20T09:15:00Z">
        <w:r w:rsidDel="0027727F">
          <w:rPr>
            <w:rFonts w:cs="Arial"/>
            <w:szCs w:val="19"/>
          </w:rPr>
          <w:delText xml:space="preserve">Písomné </w:delText>
        </w:r>
      </w:del>
      <w:ins w:id="571" w:author="Milan Matovič" w:date="2021-05-20T09:15:00Z">
        <w:r w:rsidR="0027727F">
          <w:rPr>
            <w:rFonts w:cs="Arial"/>
            <w:szCs w:val="19"/>
          </w:rPr>
          <w:t>P</w:t>
        </w:r>
      </w:ins>
      <w:del w:id="572" w:author="Milan Matovič" w:date="2021-05-20T09:15:00Z">
        <w:r w:rsidDel="0027727F">
          <w:rPr>
            <w:rFonts w:cs="Arial"/>
            <w:szCs w:val="19"/>
          </w:rPr>
          <w:delText>p</w:delText>
        </w:r>
      </w:del>
      <w:r>
        <w:rPr>
          <w:rFonts w:cs="Arial"/>
          <w:szCs w:val="19"/>
        </w:rPr>
        <w:t xml:space="preserve">otvrdenie uvedenej skutočnosti </w:t>
      </w:r>
      <w:r w:rsidR="00C2640A">
        <w:rPr>
          <w:rFonts w:cs="Arial"/>
          <w:szCs w:val="19"/>
        </w:rPr>
        <w:t xml:space="preserve"> prijímateľovi </w:t>
      </w:r>
      <w:r>
        <w:rPr>
          <w:rFonts w:cs="Arial"/>
          <w:szCs w:val="19"/>
        </w:rPr>
        <w:t xml:space="preserve">nasleduje </w:t>
      </w:r>
      <w:ins w:id="573" w:author="Milan Matovič" w:date="2021-05-20T09:15:00Z">
        <w:r w:rsidR="0027727F">
          <w:rPr>
            <w:rFonts w:cs="Arial"/>
            <w:szCs w:val="19"/>
          </w:rPr>
          <w:t xml:space="preserve">výhradne písomnou formou </w:t>
        </w:r>
      </w:ins>
      <w:r>
        <w:rPr>
          <w:rFonts w:cs="Arial"/>
          <w:szCs w:val="19"/>
        </w:rPr>
        <w:t>obvykle do 14 pracovných dní</w:t>
      </w:r>
      <w:del w:id="574" w:author="Milan Matovič" w:date="2021-05-20T09:52:00Z">
        <w:r w:rsidR="00312657" w:rsidDel="00643CE3">
          <w:rPr>
            <w:rFonts w:cs="Arial"/>
            <w:szCs w:val="19"/>
          </w:rPr>
          <w:delText xml:space="preserve"> </w:delText>
        </w:r>
        <w:r w:rsidR="00312657" w:rsidDel="00643CE3">
          <w:delText>elektronicky alebo listinne v závislosti od podoby písomnej formy použitej prijímateľom pri podaní žiadosti o zmenu</w:delText>
        </w:r>
      </w:del>
      <w:r>
        <w:rPr>
          <w:rFonts w:cs="Arial"/>
          <w:szCs w:val="19"/>
        </w:rPr>
        <w:t xml:space="preserve">. V prípade vypracovania dodatku k zmluve sa oznámenie o schválení zmeny zasiela </w:t>
      </w:r>
      <w:del w:id="575" w:author="Milan Matovič" w:date="2021-05-20T09:16:00Z">
        <w:r w:rsidDel="0027727F">
          <w:rPr>
            <w:rFonts w:cs="Arial"/>
            <w:szCs w:val="19"/>
          </w:rPr>
          <w:delText xml:space="preserve">listom </w:delText>
        </w:r>
      </w:del>
      <w:r>
        <w:rPr>
          <w:rFonts w:cs="Arial"/>
          <w:szCs w:val="19"/>
        </w:rPr>
        <w:t>najneskôr spolu s návrhom na uzavretie dodatku k</w:t>
      </w:r>
      <w:del w:id="576" w:author="Milan Matovič" w:date="2021-05-31T14:12:00Z">
        <w:r w:rsidDel="007A55FD">
          <w:rPr>
            <w:rFonts w:cs="Arial"/>
            <w:szCs w:val="19"/>
          </w:rPr>
          <w:delText> </w:delText>
        </w:r>
      </w:del>
      <w:ins w:id="577" w:author="Milan Matovič" w:date="2021-05-31T14:12:00Z">
        <w:r w:rsidR="007A55FD">
          <w:rPr>
            <w:rFonts w:cs="Arial"/>
            <w:szCs w:val="19"/>
          </w:rPr>
          <w:t> </w:t>
        </w:r>
      </w:ins>
      <w:r>
        <w:rPr>
          <w:rFonts w:cs="Arial"/>
          <w:szCs w:val="19"/>
        </w:rPr>
        <w:t>zmluve</w:t>
      </w:r>
      <w:ins w:id="578" w:author="Milan Matovič" w:date="2021-05-31T14:12:00Z">
        <w:r w:rsidR="007A55FD">
          <w:rPr>
            <w:rFonts w:cs="Arial"/>
            <w:szCs w:val="19"/>
          </w:rPr>
          <w:t>. V</w:t>
        </w:r>
      </w:ins>
      <w:del w:id="579" w:author="Milan Matovič" w:date="2021-05-31T14:12:00Z">
        <w:r w:rsidDel="007A55FD">
          <w:rPr>
            <w:rFonts w:cs="Arial"/>
            <w:szCs w:val="19"/>
          </w:rPr>
          <w:delText>/ v</w:delText>
        </w:r>
      </w:del>
      <w:r>
        <w:rPr>
          <w:rFonts w:cs="Arial"/>
          <w:szCs w:val="19"/>
        </w:rPr>
        <w:t xml:space="preserve"> prípade vykonania aktualizácie príloh rozhodnutia o schválení ŽoNFP</w:t>
      </w:r>
      <w:ins w:id="580" w:author="Milan Matovič" w:date="2021-05-31T14:12:00Z">
        <w:r w:rsidR="007A55FD">
          <w:rPr>
            <w:rFonts w:cs="Arial"/>
            <w:szCs w:val="19"/>
          </w:rPr>
          <w:t xml:space="preserve"> (prijímateľ MV SR)</w:t>
        </w:r>
      </w:ins>
      <w:r>
        <w:rPr>
          <w:rFonts w:cs="Arial"/>
          <w:szCs w:val="19"/>
        </w:rPr>
        <w:t xml:space="preserve"> sa oznámenie o schválení zmeny zasiela </w:t>
      </w:r>
      <w:del w:id="581" w:author="Milan Matovič" w:date="2021-05-20T09:16:00Z">
        <w:r w:rsidDel="0027727F">
          <w:rPr>
            <w:rFonts w:cs="Arial"/>
            <w:szCs w:val="19"/>
          </w:rPr>
          <w:delText xml:space="preserve">listom </w:delText>
        </w:r>
      </w:del>
      <w:r>
        <w:rPr>
          <w:rFonts w:cs="Arial"/>
          <w:szCs w:val="19"/>
        </w:rPr>
        <w:t xml:space="preserve">najneskôr spolu s aktualizovanými prílohami rozhodnutia. </w:t>
      </w:r>
      <w:r w:rsidR="00312657">
        <w:rPr>
          <w:rFonts w:cs="Arial"/>
          <w:szCs w:val="19"/>
        </w:rPr>
        <w:t xml:space="preserve"> </w:t>
      </w:r>
    </w:p>
    <w:p w14:paraId="5980C589" w14:textId="77777777" w:rsidR="00AE5A8F" w:rsidRPr="0073389C" w:rsidRDefault="00AE5A8F" w:rsidP="009B5B97">
      <w:pPr>
        <w:autoSpaceDE w:val="0"/>
        <w:autoSpaceDN w:val="0"/>
        <w:adjustRightInd w:val="0"/>
        <w:spacing w:before="120" w:after="120" w:line="288" w:lineRule="auto"/>
        <w:jc w:val="both"/>
      </w:pPr>
    </w:p>
    <w:p w14:paraId="3C26FFCC" w14:textId="42356E07" w:rsidR="00AE5A8F" w:rsidRPr="0073389C" w:rsidDel="004B6AA0" w:rsidRDefault="00AE5A8F" w:rsidP="00BD0270">
      <w:pPr>
        <w:autoSpaceDE w:val="0"/>
        <w:autoSpaceDN w:val="0"/>
        <w:adjustRightInd w:val="0"/>
        <w:spacing w:before="240" w:after="120" w:line="288" w:lineRule="auto"/>
        <w:jc w:val="both"/>
        <w:rPr>
          <w:del w:id="582" w:author="Milan Matovič" w:date="2021-05-20T09:27:00Z"/>
        </w:rPr>
      </w:pPr>
      <w:r w:rsidRPr="0073389C">
        <w:t>V prípade, že žiadosť o </w:t>
      </w:r>
      <w:del w:id="583" w:author="Milan Matovič" w:date="2021-05-20T09:24:00Z">
        <w:r w:rsidRPr="0073389C" w:rsidDel="004B6AA0">
          <w:delText>povolenie</w:delText>
        </w:r>
      </w:del>
      <w:r w:rsidRPr="0073389C">
        <w:t xml:space="preserve"> vykonani</w:t>
      </w:r>
      <w:ins w:id="584" w:author="Milan Matovič" w:date="2021-05-20T09:24:00Z">
        <w:r w:rsidR="004B6AA0">
          <w:t>e</w:t>
        </w:r>
      </w:ins>
      <w:del w:id="585" w:author="Milan Matovič" w:date="2021-05-20T09:24:00Z">
        <w:r w:rsidRPr="0073389C" w:rsidDel="004B6AA0">
          <w:delText>a</w:delText>
        </w:r>
      </w:del>
      <w:r w:rsidRPr="0073389C">
        <w:t xml:space="preserve"> zmeny má za následok zmenu zmluvných podmienok, poskytovateľ vypracuje </w:t>
      </w:r>
      <w:del w:id="586" w:author="Milan Matovič" w:date="2021-05-20T09:16:00Z">
        <w:r w:rsidRPr="0073389C" w:rsidDel="0027727F">
          <w:delText xml:space="preserve">súčasne </w:delText>
        </w:r>
      </w:del>
      <w:r w:rsidRPr="0073389C">
        <w:t xml:space="preserve">písomný a očíslovaný </w:t>
      </w:r>
      <w:r w:rsidR="001837F9" w:rsidRPr="0073389C">
        <w:t>návrh dodatku</w:t>
      </w:r>
      <w:r w:rsidRPr="0073389C">
        <w:t xml:space="preserve"> k</w:t>
      </w:r>
      <w:r w:rsidR="00AD5432">
        <w:t> </w:t>
      </w:r>
      <w:r w:rsidRPr="0073389C">
        <w:t>zmluve</w:t>
      </w:r>
      <w:r w:rsidR="00AD5432">
        <w:t>.</w:t>
      </w:r>
      <w:r w:rsidRPr="0073389C">
        <w:t xml:space="preserve"> </w:t>
      </w:r>
      <w:ins w:id="587" w:author="Milan Matovič" w:date="2021-05-20T09:17:00Z">
        <w:r w:rsidR="0027727F">
          <w:t xml:space="preserve">Dodatok k </w:t>
        </w:r>
        <w:r w:rsidR="0027727F" w:rsidRPr="009156BB">
          <w:t>Zmluv</w:t>
        </w:r>
        <w:r w:rsidR="0027727F">
          <w:t>e</w:t>
        </w:r>
        <w:r w:rsidR="0027727F" w:rsidRPr="009156BB">
          <w:t xml:space="preserve"> o NFP sa </w:t>
        </w:r>
      </w:ins>
      <w:ins w:id="588" w:author="Milan Matovič" w:date="2021-05-20T09:30:00Z">
        <w:r w:rsidR="004B6AA0">
          <w:t xml:space="preserve">vzájomne </w:t>
        </w:r>
      </w:ins>
      <w:ins w:id="589" w:author="Milan Matovič" w:date="2021-05-20T09:17:00Z">
        <w:r w:rsidR="0027727F" w:rsidRPr="009156BB">
          <w:t>podpisuje prioritne elektronicky</w:t>
        </w:r>
        <w:r w:rsidR="0027727F">
          <w:t xml:space="preserve"> v súlade so zákonom o e-Governmente. </w:t>
        </w:r>
      </w:ins>
      <w:ins w:id="590" w:author="Milan Matovič" w:date="2021-05-20T09:43:00Z">
        <w:r w:rsidR="00C64418">
          <w:t>Pri</w:t>
        </w:r>
      </w:ins>
      <w:ins w:id="591" w:author="Milan Matovič" w:date="2021-05-20T09:17:00Z">
        <w:r w:rsidR="0027727F">
          <w:t xml:space="preserve"> dohod</w:t>
        </w:r>
      </w:ins>
      <w:ins w:id="592" w:author="Milan Matovič" w:date="2021-05-20T09:43:00Z">
        <w:r w:rsidR="00C64418">
          <w:t>e</w:t>
        </w:r>
      </w:ins>
      <w:ins w:id="593" w:author="Milan Matovič" w:date="2021-05-20T09:17:00Z">
        <w:r w:rsidR="0027727F">
          <w:t xml:space="preserve"> zmluvných </w:t>
        </w:r>
        <w:r w:rsidR="0027727F">
          <w:lastRenderedPageBreak/>
          <w:t xml:space="preserve">strán na vyhotovení a podpísaní dodatku v listinnej podobe sú </w:t>
        </w:r>
      </w:ins>
      <w:ins w:id="594" w:author="Milan Matovič" w:date="2021-05-20T09:44:00Z">
        <w:r w:rsidR="00C64418">
          <w:t xml:space="preserve">Prijímateľovi </w:t>
        </w:r>
      </w:ins>
      <w:ins w:id="595" w:author="Milan Matovič" w:date="2021-05-20T09:18:00Z">
        <w:r w:rsidR="0027727F">
          <w:t>doruč</w:t>
        </w:r>
      </w:ins>
      <w:ins w:id="596" w:author="Milan Matovič" w:date="2021-05-20T09:27:00Z">
        <w:r w:rsidR="004B6AA0">
          <w:t>ené</w:t>
        </w:r>
      </w:ins>
      <w:ins w:id="597" w:author="Milan Matovič" w:date="2021-05-20T09:18:00Z">
        <w:r w:rsidR="0027727F">
          <w:t xml:space="preserve"> </w:t>
        </w:r>
      </w:ins>
      <w:ins w:id="598" w:author="Milan Matovič" w:date="2021-05-20T09:17:00Z">
        <w:r w:rsidR="0027727F">
          <w:t>obvyklým spôsobom (napr. poštou</w:t>
        </w:r>
      </w:ins>
      <w:ins w:id="599" w:author="Milan Matovič" w:date="2021-05-20T09:19:00Z">
        <w:r w:rsidR="0027727F">
          <w:t>, kuriérom, osobne</w:t>
        </w:r>
      </w:ins>
      <w:ins w:id="600" w:author="Milan Matovič" w:date="2021-05-20T09:17:00Z">
        <w:r w:rsidR="0027727F">
          <w:t>)</w:t>
        </w:r>
      </w:ins>
      <w:ins w:id="601" w:author="Milan Matovič" w:date="2021-06-15T09:45:00Z">
        <w:r w:rsidR="00DD5DEA">
          <w:t>.</w:t>
        </w:r>
      </w:ins>
      <w:ins w:id="602" w:author="Milan Matovič" w:date="2021-06-15T09:46:00Z">
        <w:r w:rsidR="001B311E">
          <w:t xml:space="preserve"> T</w:t>
        </w:r>
      </w:ins>
    </w:p>
    <w:p w14:paraId="6B15ABE5" w14:textId="77777777" w:rsidR="001B311E" w:rsidRDefault="00D11C1D" w:rsidP="00BD0270">
      <w:pPr>
        <w:autoSpaceDE w:val="0"/>
        <w:autoSpaceDN w:val="0"/>
        <w:adjustRightInd w:val="0"/>
        <w:spacing w:before="240" w:after="120" w:line="288" w:lineRule="auto"/>
        <w:jc w:val="both"/>
        <w:rPr>
          <w:ins w:id="603" w:author="Milan Matovič" w:date="2021-06-15T09:47:00Z"/>
        </w:rPr>
      </w:pPr>
      <w:bookmarkStart w:id="604" w:name="_Toc410031665"/>
      <w:bookmarkStart w:id="605" w:name="_Toc410907855"/>
      <w:del w:id="606" w:author="Milan Matovič" w:date="2021-05-20T09:27:00Z">
        <w:r w:rsidRPr="0073389C" w:rsidDel="004B6AA0">
          <w:delText>T</w:delText>
        </w:r>
      </w:del>
      <w:r w:rsidRPr="0073389C">
        <w:t xml:space="preserve">ri </w:t>
      </w:r>
      <w:ins w:id="607" w:author="Milan Matovič" w:date="2021-05-20T09:45:00Z">
        <w:r w:rsidR="00C64418">
          <w:t xml:space="preserve">podpísané </w:t>
        </w:r>
      </w:ins>
      <w:r w:rsidRPr="0073389C">
        <w:t xml:space="preserve">originálne vyhotovenia návrhu dodatku </w:t>
      </w:r>
      <w:del w:id="608" w:author="Milan Matovič" w:date="2021-05-20T09:28:00Z">
        <w:r w:rsidRPr="0073389C" w:rsidDel="004B6AA0">
          <w:delText>sú po</w:delText>
        </w:r>
      </w:del>
      <w:r w:rsidRPr="0073389C">
        <w:t xml:space="preserve"> </w:t>
      </w:r>
      <w:del w:id="609" w:author="Milan Matovič" w:date="2021-05-20T09:28:00Z">
        <w:r w:rsidRPr="0073389C" w:rsidDel="004B6AA0">
          <w:delText xml:space="preserve">podpise </w:delText>
        </w:r>
      </w:del>
      <w:ins w:id="610" w:author="Milan Matovič" w:date="2021-05-20T09:46:00Z">
        <w:r w:rsidR="00C64418">
          <w:t xml:space="preserve">oprávnenou osobou </w:t>
        </w:r>
      </w:ins>
      <w:ins w:id="611" w:author="Milan Matovič" w:date="2021-05-20T09:28:00Z">
        <w:r w:rsidR="004B6AA0">
          <w:t xml:space="preserve"> </w:t>
        </w:r>
        <w:r w:rsidR="004B6AA0" w:rsidRPr="0073389C">
          <w:t xml:space="preserve"> </w:t>
        </w:r>
      </w:ins>
      <w:ins w:id="612" w:author="Milan Matovič" w:date="2021-05-20T09:47:00Z">
        <w:r w:rsidR="00C64418">
          <w:t>za RO</w:t>
        </w:r>
      </w:ins>
      <w:del w:id="613" w:author="Milan Matovič" w:date="2021-05-20T09:45:00Z">
        <w:r w:rsidRPr="0073389C" w:rsidDel="00C64418">
          <w:delText xml:space="preserve">štatutárnym orgánom RO, resp. </w:delText>
        </w:r>
      </w:del>
      <w:del w:id="614" w:author="Milan Matovič" w:date="2021-05-20T09:29:00Z">
        <w:r w:rsidRPr="0073389C" w:rsidDel="004B6AA0">
          <w:delText>jeho zástupcom zaslané prijímateľovi</w:delText>
        </w:r>
      </w:del>
      <w:del w:id="615" w:author="Milan Matovič" w:date="2021-05-20T09:45:00Z">
        <w:r w:rsidRPr="0073389C" w:rsidDel="00C64418">
          <w:delText xml:space="preserve"> </w:delText>
        </w:r>
      </w:del>
      <w:del w:id="616" w:author="Milan Matovič" w:date="2021-05-20T09:47:00Z">
        <w:r w:rsidRPr="0073389C" w:rsidDel="00C64418">
          <w:delText>na oboznámenie sa s ich obsahom a následné podpísanie</w:delText>
        </w:r>
      </w:del>
      <w:r w:rsidRPr="0073389C">
        <w:t xml:space="preserve">. Prijímateľ </w:t>
      </w:r>
      <w:ins w:id="617" w:author="Milan Matovič" w:date="2021-05-20T09:47:00Z">
        <w:r w:rsidR="00C64418">
          <w:t xml:space="preserve">po oboznámení sa  s návrhom </w:t>
        </w:r>
      </w:ins>
      <w:r w:rsidRPr="0073389C">
        <w:t xml:space="preserve">podpíše všetky 3 rovnopisy a následne 2 podpísané vyhotovenia dodatku doručí </w:t>
      </w:r>
      <w:del w:id="618" w:author="Milan Matovič" w:date="2021-05-20T09:30:00Z">
        <w:r w:rsidRPr="0073389C" w:rsidDel="004B6AA0">
          <w:delText xml:space="preserve">listom </w:delText>
        </w:r>
      </w:del>
      <w:r w:rsidRPr="0073389C">
        <w:t xml:space="preserve">späť na RO. </w:t>
      </w:r>
    </w:p>
    <w:p w14:paraId="33EB7791" w14:textId="2658C9B0" w:rsidR="004B6AA0" w:rsidRDefault="001B311E" w:rsidP="00BD0270">
      <w:pPr>
        <w:autoSpaceDE w:val="0"/>
        <w:autoSpaceDN w:val="0"/>
        <w:adjustRightInd w:val="0"/>
        <w:spacing w:before="240" w:after="120" w:line="288" w:lineRule="auto"/>
        <w:jc w:val="both"/>
        <w:rPr>
          <w:ins w:id="619" w:author="Milan Matovič" w:date="2021-05-20T09:30:00Z"/>
        </w:rPr>
      </w:pPr>
      <w:ins w:id="620" w:author="Milan Matovič" w:date="2021-06-15T09:47:00Z">
        <w:r w:rsidRPr="009156BB">
          <w:t xml:space="preserve">Komunikácia zmluvných strán </w:t>
        </w:r>
        <w:r>
          <w:t>vedúca k elektronickému podpisu dodatku</w:t>
        </w:r>
        <w:r w:rsidRPr="009156BB">
          <w:t xml:space="preserve"> sa realizuje výmenou </w:t>
        </w:r>
        <w:r>
          <w:t xml:space="preserve">návrhu </w:t>
        </w:r>
        <w:r w:rsidRPr="009156BB">
          <w:t xml:space="preserve"> v elektronickej podobe prostredníctvom evidencie Komunikácia v ITMS2014+ alebo iným vhodným spôsobom,</w:t>
        </w:r>
        <w:r>
          <w:t xml:space="preserve"> na ktorom sa zmluvné strany vopred platne dohodli.</w:t>
        </w:r>
      </w:ins>
      <w:ins w:id="621" w:author="Milan Matovič" w:date="2021-05-20T09:44:00Z">
        <w:r w:rsidR="00C64418">
          <w:t xml:space="preserve"> </w:t>
        </w:r>
      </w:ins>
    </w:p>
    <w:p w14:paraId="3F300595" w14:textId="6B56C59F" w:rsidR="004E3753" w:rsidRDefault="00D11C1D" w:rsidP="009B5B97">
      <w:pPr>
        <w:autoSpaceDE w:val="0"/>
        <w:autoSpaceDN w:val="0"/>
        <w:adjustRightInd w:val="0"/>
        <w:spacing w:before="120" w:after="120" w:line="288" w:lineRule="auto"/>
        <w:jc w:val="both"/>
      </w:pPr>
      <w:r w:rsidRPr="0073389C">
        <w:t xml:space="preserve">Deň nasledujúci po dni zverejnenia dodatku poskytovateľom v </w:t>
      </w:r>
      <w:r w:rsidR="00A672FF">
        <w:t>CRZ</w:t>
      </w:r>
      <w:r w:rsidRPr="0073389C">
        <w:t xml:space="preserve"> je dňom nadobudnutia účinnosti dodatku.</w:t>
      </w:r>
    </w:p>
    <w:p w14:paraId="3053021E" w14:textId="77777777" w:rsidR="00E7204E" w:rsidRPr="0073389C" w:rsidRDefault="00E7204E" w:rsidP="00E7204E">
      <w:pPr>
        <w:autoSpaceDE w:val="0"/>
        <w:autoSpaceDN w:val="0"/>
        <w:adjustRightInd w:val="0"/>
        <w:spacing w:before="120" w:after="120" w:line="288" w:lineRule="auto"/>
        <w:jc w:val="both"/>
      </w:pPr>
      <w:r>
        <w:t xml:space="preserve">Ak podáva prijímateľ žiadosť o zmenu zmluvy pre projekt, ktorý sa realizuje v spolupráci s partnerom a </w:t>
      </w:r>
      <w:r w:rsidR="00AA5FCB">
        <w:t>identifikuje</w:t>
      </w:r>
      <w:r>
        <w:t xml:space="preserve"> vplyv na uzavretú zmluvu o partnerstve, je </w:t>
      </w:r>
      <w:r w:rsidR="008F0AB5">
        <w:t>p</w:t>
      </w:r>
      <w:r>
        <w:t>rijímateľ povinný pred zaslaním žiadosti o zmenu</w:t>
      </w:r>
      <w:r w:rsidR="008F0AB5">
        <w:t xml:space="preserve"> na RO pre OP EVS túto zmenu s p</w:t>
      </w:r>
      <w:r>
        <w:t xml:space="preserve">artnerom prerokovať a získať od neho stanovisko (odporúčame minimálne </w:t>
      </w:r>
      <w:r w:rsidR="00410C6B">
        <w:t>e-</w:t>
      </w:r>
      <w:r>
        <w:t>m</w:t>
      </w:r>
      <w:r w:rsidR="00410C6B">
        <w:t>ai</w:t>
      </w:r>
      <w:r>
        <w:t>lovú komunikáciu)</w:t>
      </w:r>
      <w:r w:rsidR="008F0AB5">
        <w:t>. Prijímateľ</w:t>
      </w:r>
      <w:r>
        <w:t xml:space="preserve"> do žiadosti o zmenu </w:t>
      </w:r>
      <w:r w:rsidR="008F0AB5">
        <w:t xml:space="preserve">uvedie </w:t>
      </w:r>
      <w:r>
        <w:t>stan</w:t>
      </w:r>
      <w:r w:rsidR="008F0AB5">
        <w:t>ovisko p</w:t>
      </w:r>
      <w:r>
        <w:t>artnera formou čestného vyhlásenia. RO pre OP EVS si vyhradzuje právo požiadať</w:t>
      </w:r>
      <w:r w:rsidR="008F0AB5">
        <w:t xml:space="preserve"> prijímateľa</w:t>
      </w:r>
      <w:r>
        <w:t xml:space="preserve"> </w:t>
      </w:r>
      <w:r w:rsidR="008F0AB5">
        <w:t>o </w:t>
      </w:r>
      <w:r>
        <w:t>dokumentáciu</w:t>
      </w:r>
      <w:r w:rsidR="008F0AB5">
        <w:t xml:space="preserve"> potvrdzujúcu stanovisko</w:t>
      </w:r>
      <w:r>
        <w:t xml:space="preserve"> </w:t>
      </w:r>
      <w:r w:rsidR="008F0AB5">
        <w:t>p</w:t>
      </w:r>
      <w:r>
        <w:t>artnera k žiadanej zmene</w:t>
      </w:r>
      <w:r w:rsidR="008F0AB5">
        <w:t xml:space="preserve"> alebo v tejto veci osloviť priamo partnera.</w:t>
      </w:r>
      <w:r w:rsidR="008A0CE1">
        <w:t xml:space="preserve"> </w:t>
      </w:r>
      <w:r>
        <w:t>V prípadoch významn</w:t>
      </w:r>
      <w:r w:rsidR="00892386">
        <w:t>ejších</w:t>
      </w:r>
      <w:r>
        <w:t xml:space="preserve"> zmien</w:t>
      </w:r>
      <w:r w:rsidR="008F0AB5">
        <w:t xml:space="preserve"> s </w:t>
      </w:r>
      <w:r w:rsidR="00892386">
        <w:t xml:space="preserve">veľkým </w:t>
      </w:r>
      <w:r w:rsidR="008F0AB5">
        <w:t>dopadom na</w:t>
      </w:r>
      <w:r w:rsidR="008A0CE1">
        <w:t xml:space="preserve"> spôsob</w:t>
      </w:r>
      <w:r w:rsidR="008F0AB5">
        <w:t xml:space="preserve"> realizáci</w:t>
      </w:r>
      <w:r w:rsidR="008A0CE1">
        <w:t>e</w:t>
      </w:r>
      <w:r w:rsidR="008F0AB5">
        <w:t xml:space="preserve"> projektu</w:t>
      </w:r>
      <w:r>
        <w:t xml:space="preserve">, môže </w:t>
      </w:r>
      <w:r w:rsidR="008F0AB5">
        <w:t>RO pre OP EVS</w:t>
      </w:r>
      <w:r>
        <w:t xml:space="preserve"> podmieniť uzavretie dodatku k Zmluve o NFP predložením </w:t>
      </w:r>
      <w:r w:rsidR="00270716">
        <w:t xml:space="preserve">návrhu </w:t>
      </w:r>
      <w:r>
        <w:t xml:space="preserve">súladného dodatku </w:t>
      </w:r>
      <w:r w:rsidR="00270716">
        <w:t>p</w:t>
      </w:r>
      <w:r>
        <w:t>rijímateľa s</w:t>
      </w:r>
      <w:r w:rsidR="00270716">
        <w:t> p</w:t>
      </w:r>
      <w:r>
        <w:t>artnerom</w:t>
      </w:r>
      <w:r w:rsidR="00270716">
        <w:t xml:space="preserve"> podpísan</w:t>
      </w:r>
      <w:r w:rsidR="00A37465">
        <w:t>ého</w:t>
      </w:r>
      <w:r w:rsidR="00270716">
        <w:t xml:space="preserve"> zo strany partnera</w:t>
      </w:r>
      <w:r w:rsidR="008F0AB5">
        <w:t>.</w:t>
      </w:r>
    </w:p>
    <w:p w14:paraId="7B84FC55" w14:textId="77777777" w:rsidR="004E3753" w:rsidRPr="0073389C" w:rsidRDefault="004E3753" w:rsidP="009B5B97">
      <w:pPr>
        <w:pStyle w:val="Bulletslevel1"/>
        <w:numPr>
          <w:ilvl w:val="0"/>
          <w:numId w:val="0"/>
        </w:numPr>
        <w:spacing w:after="120" w:line="288" w:lineRule="auto"/>
        <w:jc w:val="both"/>
        <w:rPr>
          <w:rFonts w:eastAsia="Times New Roman" w:cs="Arial"/>
          <w:color w:val="auto"/>
          <w:szCs w:val="19"/>
          <w:lang w:val="sk-SK"/>
        </w:rPr>
      </w:pPr>
      <w:r w:rsidRPr="0073389C">
        <w:rPr>
          <w:rFonts w:eastAsia="Times New Roman" w:cs="Arial"/>
          <w:color w:val="auto"/>
          <w:szCs w:val="19"/>
          <w:lang w:val="sk-SK"/>
        </w:rPr>
        <w:t xml:space="preserve">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w:t>
      </w:r>
      <w:r w:rsidR="00B2452D">
        <w:rPr>
          <w:rFonts w:eastAsia="Times New Roman" w:cs="Arial"/>
          <w:color w:val="auto"/>
          <w:szCs w:val="19"/>
          <w:lang w:val="sk-SK"/>
        </w:rPr>
        <w:t xml:space="preserve">práv a povinností </w:t>
      </w:r>
      <w:r w:rsidRPr="0073389C">
        <w:rPr>
          <w:rFonts w:eastAsia="Times New Roman" w:cs="Arial"/>
          <w:color w:val="auto"/>
          <w:szCs w:val="19"/>
          <w:lang w:val="sk-SK"/>
        </w:rPr>
        <w:t xml:space="preserve">rozhodnutia o schválení ŽoNFP môže byť výhradne len zmena príloh rozhodnutia, ktoré zabezpečujú práva a povinnosti </w:t>
      </w:r>
      <w:r w:rsidR="000064C7">
        <w:rPr>
          <w:rFonts w:eastAsia="Times New Roman" w:cs="Arial"/>
          <w:color w:val="auto"/>
          <w:szCs w:val="19"/>
          <w:lang w:val="sk-SK"/>
        </w:rPr>
        <w:t xml:space="preserve">a iné skutočnosti </w:t>
      </w:r>
      <w:r w:rsidRPr="0073389C">
        <w:rPr>
          <w:rFonts w:eastAsia="Times New Roman" w:cs="Arial"/>
          <w:color w:val="auto"/>
          <w:szCs w:val="19"/>
          <w:lang w:val="sk-SK"/>
        </w:rPr>
        <w:t>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14:paraId="37D13500" w14:textId="77777777" w:rsidR="00AD5432" w:rsidRDefault="0016783A" w:rsidP="00AD5432">
      <w:pPr>
        <w:autoSpaceDE w:val="0"/>
        <w:autoSpaceDN w:val="0"/>
        <w:adjustRightInd w:val="0"/>
        <w:spacing w:before="120" w:line="288" w:lineRule="auto"/>
        <w:jc w:val="both"/>
        <w:rPr>
          <w:rFonts w:cs="Arial"/>
          <w:szCs w:val="19"/>
        </w:rPr>
      </w:pPr>
      <w:r w:rsidRPr="0073389C">
        <w:t>V prípade návrhu zmeny údajov, prípadne zmluvných podmienok v zmluve o NFP na základe požiadavky poskytovateľa, bude prijímateľ o rozsahu zmien informovaný najneskôr spolu</w:t>
      </w:r>
      <w:r w:rsidR="00E34A10">
        <w:t xml:space="preserve"> s predloženým návrhom dodatku.</w:t>
      </w:r>
      <w:r w:rsidR="00AD5432" w:rsidRPr="00AD5432">
        <w:rPr>
          <w:rFonts w:cs="Arial"/>
          <w:szCs w:val="19"/>
        </w:rPr>
        <w:t xml:space="preserve"> </w:t>
      </w:r>
    </w:p>
    <w:p w14:paraId="6FEB1F08" w14:textId="77777777" w:rsidR="00457696" w:rsidRDefault="00457696" w:rsidP="00AD5432">
      <w:pPr>
        <w:autoSpaceDE w:val="0"/>
        <w:autoSpaceDN w:val="0"/>
        <w:adjustRightInd w:val="0"/>
        <w:spacing w:before="120" w:line="288" w:lineRule="auto"/>
        <w:jc w:val="both"/>
      </w:pPr>
      <w:r w:rsidRPr="006F5FF9">
        <w:t>Hromadná zmena Zmluvy o</w:t>
      </w:r>
      <w:r>
        <w:t> </w:t>
      </w:r>
      <w:r w:rsidRPr="006F5FF9">
        <w:t>NFP</w:t>
      </w:r>
    </w:p>
    <w:p w14:paraId="2A127489" w14:textId="77777777" w:rsidR="00457696" w:rsidRDefault="00457696" w:rsidP="00AD5432">
      <w:pPr>
        <w:autoSpaceDE w:val="0"/>
        <w:autoSpaceDN w:val="0"/>
        <w:adjustRightInd w:val="0"/>
        <w:spacing w:before="120" w:line="288" w:lineRule="auto"/>
        <w:jc w:val="both"/>
        <w:rPr>
          <w:rFonts w:cs="Arial"/>
          <w:szCs w:val="19"/>
        </w:rPr>
      </w:pPr>
      <w:r>
        <w:t>RO pre OP</w:t>
      </w:r>
      <w:r w:rsidR="00860448">
        <w:t xml:space="preserve"> </w:t>
      </w:r>
      <w:r>
        <w:t>EVS môže počas krízovej situácie vykonať zmenu zmluvy podľa § 59 zákona o príspevku z EŠIF, pričom</w:t>
      </w:r>
      <w:r w:rsidR="00FC1C54">
        <w:t xml:space="preserve"> </w:t>
      </w:r>
      <w:r>
        <w:t xml:space="preserve">zmeny  nesmú  mať negatívny vplyv na prijímateľa. </w:t>
      </w:r>
      <w:r w:rsidR="00FC1C54" w:rsidRPr="00FC1C54">
        <w:t>Zmluva sa mení v rozsahu, v akom podľa oznámenia poskytovateľa bola prevzatá zmena zmluvy zverejnená orgánmi podieľajúcimi sa na poskytovaní príspevku podľa § 6</w:t>
      </w:r>
      <w:r w:rsidR="00FC1C54">
        <w:t xml:space="preserve"> (CKO)</w:t>
      </w:r>
      <w:r w:rsidR="00FC1C54" w:rsidRPr="00FC1C54">
        <w:t xml:space="preserve"> alebo § 9</w:t>
      </w:r>
      <w:r w:rsidR="00FC1C54">
        <w:t xml:space="preserve"> (CO).</w:t>
      </w:r>
      <w:r w:rsidR="0041215C">
        <w:t xml:space="preserve"> V prípade </w:t>
      </w:r>
      <w:r w:rsidR="001A59AC">
        <w:t xml:space="preserve">realizácie </w:t>
      </w:r>
      <w:r w:rsidR="0041215C">
        <w:t xml:space="preserve">konkrétnej hromadnej zmeny Zmluvy o poskytnutí NFP sa RO pre OP EVS postupuje podľa  kapitoly 3.2 </w:t>
      </w:r>
      <w:r w:rsidR="001A59AC">
        <w:t>Metodického pokynu CKO č. 10.</w:t>
      </w:r>
    </w:p>
    <w:p w14:paraId="210D84B6" w14:textId="77777777" w:rsidR="00E34A10" w:rsidRDefault="00E34A10" w:rsidP="009B5B97">
      <w:pPr>
        <w:autoSpaceDE w:val="0"/>
        <w:autoSpaceDN w:val="0"/>
        <w:adjustRightInd w:val="0"/>
        <w:spacing w:before="120" w:after="120" w:line="288" w:lineRule="auto"/>
        <w:jc w:val="both"/>
      </w:pPr>
    </w:p>
    <w:p w14:paraId="1EA904E6" w14:textId="77777777" w:rsidR="00E34A10" w:rsidRDefault="00E34A10" w:rsidP="008F3E68">
      <w:pPr>
        <w:widowControl w:val="0"/>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Pr>
          <w:b/>
          <w:i/>
        </w:rPr>
        <w:t xml:space="preserve"> </w:t>
      </w:r>
      <w:r w:rsidRPr="0073389C">
        <w:t>Prijímateľ je povinný bezodkladne oznámiť poskytovateľovi všetky zmeny alebo skutočnosti, ktoré majú negatívny vplyv na plnenie zmluvy o  NFP alebo dosiahnutie/udržanie cieľa, alebo sa akýmkoľvek spôsobom týkajú alebo môžu týkať nesplnenia povinností prijímateľa zo zmluvy o NFP alebo nedosiahnutia/neudržania cieľa. Uvedená oznamovacia povinnosť platí aj v prípade, ak má prijímateľ čo i len pochybnosť o dodržiavaní svojich záväzkov vyplývajúcich zo zmluvy o NFP alebo</w:t>
      </w:r>
      <w:r>
        <w:t xml:space="preserve"> </w:t>
      </w:r>
      <w:r w:rsidRPr="0073389C">
        <w:t>dosiahnutí/udržaní cieľa.</w:t>
      </w:r>
    </w:p>
    <w:p w14:paraId="552DA9AB" w14:textId="77777777" w:rsidR="00E34A10" w:rsidRPr="00E34A10" w:rsidRDefault="00E34A10" w:rsidP="00E34A10"/>
    <w:p w14:paraId="53D2F537" w14:textId="77777777" w:rsidR="00AE5A8F" w:rsidRPr="0073389C" w:rsidRDefault="00AE5A8F" w:rsidP="00E61650">
      <w:pPr>
        <w:pStyle w:val="Nadpis3"/>
        <w:spacing w:line="288" w:lineRule="auto"/>
        <w:ind w:left="567" w:firstLine="0"/>
        <w:jc w:val="both"/>
        <w:rPr>
          <w:lang w:val="sk-SK"/>
        </w:rPr>
      </w:pPr>
      <w:bookmarkStart w:id="622" w:name="_Toc440372867"/>
      <w:bookmarkStart w:id="623" w:name="_Toc74740411"/>
      <w:r w:rsidRPr="0073389C">
        <w:rPr>
          <w:lang w:val="sk-SK"/>
        </w:rPr>
        <w:t>Ukončenie zmluvného vzťahu</w:t>
      </w:r>
      <w:bookmarkEnd w:id="604"/>
      <w:bookmarkEnd w:id="605"/>
      <w:bookmarkEnd w:id="622"/>
      <w:bookmarkEnd w:id="623"/>
    </w:p>
    <w:p w14:paraId="5F160EA1" w14:textId="77777777" w:rsidR="00AE5A8F" w:rsidRPr="0073389C" w:rsidRDefault="00AE5A8F" w:rsidP="00E61650">
      <w:pPr>
        <w:spacing w:before="120" w:after="120" w:line="288" w:lineRule="auto"/>
        <w:jc w:val="both"/>
      </w:pPr>
      <w:r w:rsidRPr="0073389C">
        <w:t xml:space="preserve">K ukončeniu zmluvného vzťahu dochádza: </w:t>
      </w:r>
    </w:p>
    <w:p w14:paraId="6C3C138C"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14:paraId="57C6D2A0"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lastRenderedPageBreak/>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14:paraId="018B2C34" w14:textId="77777777" w:rsidR="00AE5A8F" w:rsidRPr="0073389C" w:rsidRDefault="00AE5A8F" w:rsidP="00E61650">
      <w:pPr>
        <w:spacing w:before="120" w:after="120" w:line="288" w:lineRule="auto"/>
        <w:jc w:val="both"/>
      </w:pPr>
      <w:r w:rsidRPr="0073389C">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14:paraId="532B85D4" w14:textId="77777777"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14:paraId="47BA0609"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dohodou </w:t>
      </w:r>
      <w:r w:rsidR="00E55ACE" w:rsidRPr="0073389C">
        <w:rPr>
          <w:lang w:val="sk-SK"/>
        </w:rPr>
        <w:t>z</w:t>
      </w:r>
      <w:r w:rsidRPr="0073389C">
        <w:rPr>
          <w:lang w:val="sk-SK"/>
        </w:rPr>
        <w:t xml:space="preserve">mluvných strán, </w:t>
      </w:r>
    </w:p>
    <w:p w14:paraId="46865B6A"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14:paraId="2B6DCAAD"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14:paraId="2E05082B" w14:textId="77777777" w:rsidR="00AE5A8F" w:rsidRDefault="00AE5A8F" w:rsidP="00E61650">
      <w:pPr>
        <w:spacing w:before="120" w:after="120" w:line="288" w:lineRule="auto"/>
        <w:jc w:val="both"/>
      </w:pPr>
      <w:r w:rsidRPr="0073389C">
        <w:t xml:space="preserve">Dohodu o ukončení zmluvy o NFP podpisujú obe zmluvné strany. V prípade odstúpenia od zmluvy z dôvodov nedodržiavania zmluvných podmienok zo strany prijímateľa musia byť zachované práva poskytovateľa na ďalšie právne úkony (najmä práva na požadovanie vrátenia poskytnutej čiastky NFP, právo na vstup do priestorov prijímateľa, a pod.). Dôvodom na odstúpenie poskytovateľa od zmluvy je predovšetkým 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14:paraId="121731BD" w14:textId="77777777"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nevysporiadanej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14:paraId="1EDBEA84" w14:textId="77777777"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14:paraId="75C08F09" w14:textId="77777777"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14:paraId="773C383D" w14:textId="77777777"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14:paraId="5C46729F" w14:textId="77777777" w:rsidR="005E6319" w:rsidRPr="0073389C" w:rsidRDefault="00AE5A8F" w:rsidP="00284048">
      <w:pPr>
        <w:pStyle w:val="Nadpis2"/>
        <w:spacing w:line="288" w:lineRule="auto"/>
        <w:ind w:left="426"/>
        <w:rPr>
          <w:lang w:val="sk-SK"/>
        </w:rPr>
      </w:pPr>
      <w:bookmarkStart w:id="624" w:name="_Toc410907856"/>
      <w:bookmarkStart w:id="625" w:name="_Toc440372868"/>
      <w:bookmarkStart w:id="626" w:name="_Toc74740412"/>
      <w:r w:rsidRPr="0073389C">
        <w:rPr>
          <w:lang w:val="sk-SK"/>
        </w:rPr>
        <w:t>Finančné riadenie</w:t>
      </w:r>
      <w:bookmarkEnd w:id="624"/>
      <w:bookmarkEnd w:id="625"/>
      <w:bookmarkEnd w:id="626"/>
    </w:p>
    <w:p w14:paraId="15A81E59" w14:textId="77777777"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14:paraId="6DA0F4FA" w14:textId="77777777" w:rsidR="00563905" w:rsidRPr="0073389C" w:rsidRDefault="00563905" w:rsidP="00E61650">
      <w:pPr>
        <w:spacing w:before="120" w:after="120" w:line="288" w:lineRule="auto"/>
        <w:jc w:val="both"/>
      </w:pPr>
    </w:p>
    <w:p w14:paraId="52E300F2" w14:textId="77777777" w:rsidR="00AE5A8F" w:rsidRPr="0073389C" w:rsidRDefault="00AE5A8F" w:rsidP="00E61650">
      <w:pPr>
        <w:pStyle w:val="Nadpis3"/>
        <w:spacing w:line="288" w:lineRule="auto"/>
        <w:ind w:left="567" w:firstLine="0"/>
        <w:rPr>
          <w:lang w:val="sk-SK"/>
        </w:rPr>
      </w:pPr>
      <w:bookmarkStart w:id="627" w:name="_Toc410907857"/>
      <w:bookmarkStart w:id="628" w:name="_Toc440372869"/>
      <w:bookmarkStart w:id="629" w:name="_Toc74740413"/>
      <w:r w:rsidRPr="0073389C">
        <w:rPr>
          <w:lang w:val="sk-SK"/>
        </w:rPr>
        <w:t>Vedenie účtovníct</w:t>
      </w:r>
      <w:r w:rsidR="004A616F" w:rsidRPr="0073389C">
        <w:rPr>
          <w:lang w:val="sk-SK"/>
        </w:rPr>
        <w:t>va</w:t>
      </w:r>
      <w:bookmarkEnd w:id="627"/>
      <w:bookmarkEnd w:id="628"/>
      <w:bookmarkEnd w:id="629"/>
    </w:p>
    <w:p w14:paraId="69A833EE" w14:textId="77777777"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14:paraId="74DD2080"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V zmysle zákona o účtovníctve každá účtovná jednotka účtuje buď v sústave podvojného účtovníctva alebo v sústave jednoduchého účtovníctva.</w:t>
      </w:r>
    </w:p>
    <w:p w14:paraId="6234D60B"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vedie účtovníctvo správne, úplne, preukázateľne, zrozumiteľne a spôsobom zaručujúcim trvalosť účtovných záznamov v súlade s § 8 zákona o účtovníctve.</w:t>
      </w:r>
    </w:p>
    <w:p w14:paraId="20045477" w14:textId="77777777"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t>Účtovníctvo účtovnej jednotky je:</w:t>
      </w:r>
    </w:p>
    <w:p w14:paraId="6129255B"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14:paraId="028B02E2"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14:paraId="29FA3E04"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preukázateľné, ak všetky účtovné záznamy sú preukázateľné a účtovná jednotka vykonala inventarizáciu,</w:t>
      </w:r>
    </w:p>
    <w:p w14:paraId="0029F5DA"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64C960DE"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14:paraId="1C961917" w14:textId="77777777"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w:t>
      </w:r>
      <w:r w:rsidR="004B38EE">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4B38EE">
        <w:rPr>
          <w:rFonts w:ascii="Arial" w:hAnsi="Arial" w:cs="Arial"/>
          <w:sz w:val="19"/>
          <w:szCs w:val="19"/>
          <w:lang w:val="sk-SK" w:eastAsia="en-AU"/>
        </w:rPr>
        <w:t>í</w:t>
      </w:r>
      <w:r w:rsidRPr="0073389C">
        <w:rPr>
          <w:rFonts w:ascii="Arial" w:hAnsi="Arial" w:cs="Arial"/>
          <w:sz w:val="19"/>
          <w:szCs w:val="19"/>
          <w:lang w:val="sk-SK" w:eastAsia="en-AU"/>
        </w:rPr>
        <w:t xml:space="preserve"> </w:t>
      </w:r>
      <w:r w:rsidR="004B38EE">
        <w:rPr>
          <w:rFonts w:ascii="Arial" w:hAnsi="Arial" w:cs="Arial"/>
          <w:sz w:val="19"/>
          <w:szCs w:val="19"/>
          <w:lang w:val="sk-SK" w:eastAsia="en-AU"/>
        </w:rPr>
        <w:t>sú</w:t>
      </w:r>
      <w:r w:rsidR="004B38EE" w:rsidRPr="0073389C">
        <w:rPr>
          <w:rFonts w:ascii="Arial" w:hAnsi="Arial" w:cs="Arial"/>
          <w:sz w:val="19"/>
          <w:szCs w:val="19"/>
          <w:lang w:val="sk-SK" w:eastAsia="en-AU"/>
        </w:rPr>
        <w:t xml:space="preserve"> </w:t>
      </w:r>
      <w:r w:rsidRPr="0073389C">
        <w:rPr>
          <w:rFonts w:ascii="Arial" w:hAnsi="Arial" w:cs="Arial"/>
          <w:sz w:val="19"/>
          <w:szCs w:val="19"/>
          <w:lang w:val="sk-SK" w:eastAsia="en-AU"/>
        </w:rPr>
        <w:t>účtovnou jednotkou, účtuj</w:t>
      </w:r>
      <w:r w:rsidR="004B38EE">
        <w:rPr>
          <w:rFonts w:ascii="Arial" w:hAnsi="Arial" w:cs="Arial"/>
          <w:sz w:val="19"/>
          <w:szCs w:val="19"/>
          <w:lang w:val="sk-SK" w:eastAsia="en-AU"/>
        </w:rPr>
        <w:t>ú</w:t>
      </w:r>
      <w:r w:rsidRPr="0073389C">
        <w:rPr>
          <w:rFonts w:ascii="Arial" w:hAnsi="Arial" w:cs="Arial"/>
          <w:sz w:val="19"/>
          <w:szCs w:val="19"/>
          <w:lang w:val="sk-SK" w:eastAsia="en-AU"/>
        </w:rPr>
        <w:t xml:space="preserve"> o skutočnostiach týkajúcich sa projektu:</w:t>
      </w:r>
    </w:p>
    <w:p w14:paraId="454D538F" w14:textId="77777777"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na analytických účtoch v členení podľa jednotlivých projektov alebo v analytickej evidencii vedenej v technickej forme</w:t>
      </w:r>
      <w:r w:rsidRPr="0073389C">
        <w:rPr>
          <w:rStyle w:val="Odkaznapoznmkupodiarou"/>
          <w:sz w:val="19"/>
          <w:szCs w:val="19"/>
          <w:lang w:eastAsia="en-AU"/>
        </w:rPr>
        <w:footnoteReference w:id="25"/>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14:paraId="428B6460" w14:textId="77777777"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14:paraId="78967F07" w14:textId="77777777"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w:t>
      </w:r>
      <w:r w:rsidR="00C13C2D" w:rsidRPr="0073389C">
        <w:rPr>
          <w:rFonts w:ascii="Arial" w:hAnsi="Arial" w:cs="Arial"/>
          <w:sz w:val="19"/>
          <w:szCs w:val="19"/>
          <w:lang w:val="sk-SK" w:eastAsia="en-AU"/>
        </w:rPr>
        <w:t>E</w:t>
      </w:r>
      <w:r w:rsidR="00C13C2D">
        <w:rPr>
          <w:rFonts w:ascii="Arial" w:hAnsi="Arial" w:cs="Arial"/>
          <w:sz w:val="19"/>
          <w:szCs w:val="19"/>
          <w:lang w:val="sk-SK" w:eastAsia="en-AU"/>
        </w:rPr>
        <w:t>Ú</w:t>
      </w:r>
      <w:r w:rsidRPr="0073389C">
        <w:rPr>
          <w:rFonts w:ascii="Arial" w:hAnsi="Arial" w:cs="Arial"/>
          <w:sz w:val="19"/>
          <w:szCs w:val="19"/>
          <w:lang w:val="sk-SK" w:eastAsia="en-AU"/>
        </w:rPr>
        <w:t xml:space="preserve">,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14:paraId="40942CAC" w14:textId="77777777"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evidenciu majetku, záväzkov, príjmov a výdavkov týkajúcich sa projektu v účtovných knihách so slovným a číselným označením projektu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0F82A984"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w:t>
      </w:r>
    </w:p>
    <w:p w14:paraId="22ADD711"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w:t>
      </w:r>
      <w:r w:rsidR="00DB5917">
        <w:rPr>
          <w:rFonts w:ascii="Arial" w:hAnsi="Arial" w:cs="Arial"/>
          <w:sz w:val="19"/>
          <w:szCs w:val="19"/>
        </w:rPr>
        <w:t xml:space="preserve">a partner </w:t>
      </w:r>
      <w:r w:rsidRPr="0073389C">
        <w:rPr>
          <w:rFonts w:ascii="Arial" w:hAnsi="Arial" w:cs="Arial"/>
          <w:sz w:val="19"/>
          <w:szCs w:val="19"/>
        </w:rPr>
        <w:t>uchováva</w:t>
      </w:r>
      <w:r w:rsidR="00DB5917">
        <w:rPr>
          <w:rFonts w:ascii="Arial" w:hAnsi="Arial" w:cs="Arial"/>
          <w:sz w:val="19"/>
          <w:szCs w:val="19"/>
        </w:rPr>
        <w:t>jú</w:t>
      </w:r>
      <w:r w:rsidRPr="0073389C">
        <w:rPr>
          <w:rFonts w:ascii="Arial" w:hAnsi="Arial" w:cs="Arial"/>
          <w:sz w:val="19"/>
          <w:szCs w:val="19"/>
        </w:rPr>
        <w:t xml:space="preserve"> a ochraňuj</w:t>
      </w:r>
      <w:r w:rsidR="00DB5917">
        <w:rPr>
          <w:rFonts w:ascii="Arial" w:hAnsi="Arial" w:cs="Arial"/>
          <w:sz w:val="19"/>
          <w:szCs w:val="19"/>
        </w:rPr>
        <w:t>ú</w:t>
      </w:r>
      <w:r w:rsidRPr="0073389C">
        <w:rPr>
          <w:rFonts w:ascii="Arial" w:hAnsi="Arial" w:cs="Arial"/>
          <w:sz w:val="19"/>
          <w:szCs w:val="19"/>
        </w:rPr>
        <w:t xml:space="preserv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14:paraId="02205DCD" w14:textId="77777777" w:rsidR="009A1EBF" w:rsidRDefault="009A1EBF" w:rsidP="00E61650">
      <w:pPr>
        <w:pStyle w:val="Zkladntext"/>
        <w:spacing w:before="120" w:after="120" w:line="288" w:lineRule="auto"/>
        <w:rPr>
          <w:rFonts w:ascii="Arial" w:hAnsi="Arial" w:cs="Arial"/>
          <w:sz w:val="19"/>
          <w:szCs w:val="19"/>
          <w:lang w:val="sk-SK" w:eastAsia="en-AU"/>
        </w:rPr>
      </w:pPr>
      <w:r w:rsidRPr="009A1EBF">
        <w:rPr>
          <w:rFonts w:ascii="Arial" w:hAnsi="Arial" w:cs="Arial"/>
          <w:sz w:val="19"/>
          <w:szCs w:val="19"/>
          <w:lang w:val="sk-SK" w:eastAsia="en-AU"/>
        </w:rPr>
        <w:lastRenderedPageBreak/>
        <w:t xml:space="preserve">Prijímateľ predložením  ZoP s príznakom  záverečná automaticky deklaruje, že  uhradil všetky </w:t>
      </w:r>
      <w:r w:rsidR="00DA0734">
        <w:rPr>
          <w:rFonts w:ascii="Arial" w:hAnsi="Arial" w:cs="Arial"/>
          <w:sz w:val="19"/>
          <w:szCs w:val="19"/>
          <w:lang w:val="sk-SK" w:eastAsia="en-AU"/>
        </w:rPr>
        <w:t>o</w:t>
      </w:r>
      <w:r w:rsidRPr="009A1EBF">
        <w:rPr>
          <w:rFonts w:ascii="Arial" w:hAnsi="Arial" w:cs="Arial"/>
          <w:sz w:val="19"/>
          <w:szCs w:val="19"/>
          <w:lang w:val="sk-SK" w:eastAsia="en-AU"/>
        </w:rPr>
        <w:t>právnené výdavky a tieto sú premietnuté do účtovníctva Prijímateľa v zmysle príslušných právnych predpisov SR a podmienok stanovených v rozhodnutí o schválení žiadosti o NFP.</w:t>
      </w:r>
      <w:r>
        <w:rPr>
          <w:rFonts w:ascii="Arial" w:hAnsi="Arial" w:cs="Arial"/>
          <w:sz w:val="19"/>
          <w:szCs w:val="19"/>
          <w:lang w:val="sk-SK" w:eastAsia="en-AU"/>
        </w:rPr>
        <w:t xml:space="preserve"> </w:t>
      </w:r>
    </w:p>
    <w:p w14:paraId="2EBB44E9" w14:textId="77777777"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 xml:space="preserve">Ak má prijímateľ </w:t>
      </w:r>
      <w:r w:rsidR="00DB5917">
        <w:rPr>
          <w:rFonts w:ascii="Arial" w:hAnsi="Arial" w:cs="Arial"/>
          <w:sz w:val="19"/>
          <w:szCs w:val="19"/>
          <w:lang w:val="sk-SK" w:eastAsia="en-AU"/>
        </w:rPr>
        <w:t xml:space="preserve">alebo partner </w:t>
      </w:r>
      <w:r w:rsidRPr="0073389C">
        <w:rPr>
          <w:rFonts w:ascii="Arial" w:hAnsi="Arial" w:cs="Arial"/>
          <w:sz w:val="19"/>
          <w:szCs w:val="19"/>
          <w:lang w:val="sk-SK" w:eastAsia="en-AU"/>
        </w:rPr>
        <w:t>sídlo alebo miesto podnikania mimo územia SR, je povinný viesť účtovníctvo týkajúce sa poskytovania pomoci podľa právneho poriadku štátu, na území ktorého má sídlo alebo miesto podnikania.</w:t>
      </w:r>
    </w:p>
    <w:p w14:paraId="614F6467" w14:textId="77777777" w:rsidR="00031457" w:rsidRPr="0073389C" w:rsidRDefault="00031457" w:rsidP="00E61650">
      <w:pPr>
        <w:spacing w:before="120" w:after="120" w:line="288" w:lineRule="auto"/>
        <w:jc w:val="both"/>
      </w:pPr>
    </w:p>
    <w:p w14:paraId="3DCBB862" w14:textId="77777777" w:rsidR="00A31A7B" w:rsidRPr="0073389C" w:rsidRDefault="00C16E56" w:rsidP="00E61650">
      <w:pPr>
        <w:pStyle w:val="Nadpis3"/>
        <w:spacing w:line="288" w:lineRule="auto"/>
        <w:ind w:left="567" w:firstLine="0"/>
        <w:rPr>
          <w:lang w:val="sk-SK"/>
        </w:rPr>
      </w:pPr>
      <w:r w:rsidRPr="0073389C">
        <w:rPr>
          <w:rFonts w:cs="Arial"/>
          <w:szCs w:val="19"/>
          <w:lang w:val="sk-SK"/>
        </w:rPr>
        <w:t xml:space="preserve"> </w:t>
      </w:r>
      <w:bookmarkStart w:id="630" w:name="_Toc440372870"/>
      <w:bookmarkStart w:id="631" w:name="_Toc74740414"/>
      <w:bookmarkStart w:id="632"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630"/>
      <w:bookmarkEnd w:id="631"/>
      <w:r w:rsidR="0039421B" w:rsidRPr="0073389C">
        <w:rPr>
          <w:lang w:val="sk-SK"/>
        </w:rPr>
        <w:t xml:space="preserve"> </w:t>
      </w:r>
    </w:p>
    <w:p w14:paraId="4B6D4FD5" w14:textId="77777777"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je povinný identifikáciu takýchto účtov oznámiť písomne formou listu (vrátane overenej kópie zmluvy o účte prijímateľa</w:t>
      </w:r>
      <w:r w:rsidR="0039421B" w:rsidRPr="0073389C">
        <w:rPr>
          <w:rStyle w:val="Odkaznapoznmkupodiarou"/>
          <w:sz w:val="19"/>
        </w:rPr>
        <w:footnoteReference w:id="26"/>
      </w:r>
      <w:r w:rsidRPr="0073389C">
        <w:t xml:space="preserve">) </w:t>
      </w:r>
      <w:r w:rsidR="005779A5" w:rsidRPr="0073389C">
        <w:t>poskytovateľovi</w:t>
      </w:r>
      <w:r w:rsidRPr="0073389C">
        <w:t xml:space="preserve"> najneskôr pri predložení predmetnej ŽoP</w:t>
      </w:r>
      <w:r w:rsidR="002548F4" w:rsidRPr="0073389C">
        <w:t>, v ktorej sa nachádzajú výdavky hradené z daného účtu</w:t>
      </w:r>
      <w:r w:rsidRPr="0073389C">
        <w:t xml:space="preserve">. </w:t>
      </w:r>
      <w:r w:rsidR="005E6319" w:rsidRPr="0073389C">
        <w:t>Každú zmenu účtu je potrebné oznámiť poskytovateľovi.</w:t>
      </w:r>
    </w:p>
    <w:p w14:paraId="3B9C7C1D" w14:textId="77777777"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14:paraId="7D52474A" w14:textId="77777777" w:rsidR="008D2E36" w:rsidRPr="00C33B6F" w:rsidRDefault="008D2E36" w:rsidP="005B7173">
      <w:pPr>
        <w:pStyle w:val="Odsekzoznamu"/>
        <w:numPr>
          <w:ilvl w:val="0"/>
          <w:numId w:val="76"/>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transferu z platobnej jednotky. V prípade iných subjektov verejnej správy, ktorí nie sú povinným klientom Štátnej pokladnice, si môžu títo prijímatelia otvoriť účet aj v komerčnej banke</w:t>
      </w:r>
      <w:r>
        <w:rPr>
          <w:rFonts w:cs="Arial"/>
          <w:szCs w:val="16"/>
        </w:rPr>
        <w:t>,</w:t>
      </w:r>
    </w:p>
    <w:p w14:paraId="5885CB28" w14:textId="77777777" w:rsidR="008D2E36" w:rsidRPr="00C33B6F" w:rsidRDefault="008D2E36" w:rsidP="005B7173">
      <w:pPr>
        <w:pStyle w:val="Odsekzoznamu"/>
        <w:numPr>
          <w:ilvl w:val="0"/>
          <w:numId w:val="76"/>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14:paraId="1FCF9F51" w14:textId="77777777" w:rsidR="00521CFB" w:rsidRDefault="008D2E36" w:rsidP="005B7173">
      <w:pPr>
        <w:pStyle w:val="Odsekzoznamu"/>
        <w:numPr>
          <w:ilvl w:val="0"/>
          <w:numId w:val="76"/>
        </w:numPr>
        <w:spacing w:before="120" w:after="120" w:line="288" w:lineRule="auto"/>
        <w:jc w:val="both"/>
      </w:pPr>
      <w:r w:rsidRPr="00521CFB">
        <w:rPr>
          <w:rFonts w:cs="Arial"/>
          <w:szCs w:val="16"/>
        </w:rPr>
        <w:t>prijímateľ (obec) používa bežný účet pre prostriedky EÚ a </w:t>
      </w:r>
      <w:r w:rsidR="00FA02AF" w:rsidRPr="00521CFB">
        <w:rPr>
          <w:rFonts w:cs="Arial"/>
          <w:szCs w:val="16"/>
        </w:rPr>
        <w:t>ŠR</w:t>
      </w:r>
      <w:r w:rsidRPr="00521CFB">
        <w:rPr>
          <w:rFonts w:cs="Arial"/>
          <w:szCs w:val="16"/>
        </w:rPr>
        <w:t xml:space="preserve"> na spolufinancovanie vedený v komerčnej banke, z ktorého prostriedky EÚ a </w:t>
      </w:r>
      <w:r w:rsidR="00FA02AF" w:rsidRPr="00521CFB">
        <w:rPr>
          <w:rFonts w:cs="Arial"/>
          <w:szCs w:val="16"/>
        </w:rPr>
        <w:t>ŠR</w:t>
      </w:r>
      <w:r w:rsidRPr="00521CFB">
        <w:rPr>
          <w:rFonts w:cs="Arial"/>
          <w:szCs w:val="16"/>
        </w:rPr>
        <w:t xml:space="preserve"> na spolufinancovanie realizuje prostredníctvom rozpočtu,</w:t>
      </w:r>
    </w:p>
    <w:p w14:paraId="7B1F9B79" w14:textId="77777777" w:rsidR="008D2E36" w:rsidRDefault="008D2E36" w:rsidP="00BB4058">
      <w:pPr>
        <w:autoSpaceDE w:val="0"/>
        <w:autoSpaceDN w:val="0"/>
        <w:adjustRightInd w:val="0"/>
        <w:spacing w:before="120" w:after="120" w:line="288" w:lineRule="auto"/>
        <w:jc w:val="both"/>
      </w:pPr>
      <w:r>
        <w:t xml:space="preserve">prijímateľ zo súkromného sektora </w:t>
      </w:r>
      <w:r w:rsidRPr="00BB4058">
        <w:rPr>
          <w:rFonts w:cs="Arial"/>
          <w:szCs w:val="16"/>
        </w:rPr>
        <w:t>je v prípade, ak prostriedky EÚ a </w:t>
      </w:r>
      <w:r w:rsidR="00E900CE" w:rsidRPr="00BB4058">
        <w:rPr>
          <w:rFonts w:cs="Arial"/>
          <w:szCs w:val="16"/>
        </w:rPr>
        <w:t>ŠR</w:t>
      </w:r>
      <w:r w:rsidRPr="00BB4058">
        <w:rPr>
          <w:rFonts w:cs="Arial"/>
          <w:szCs w:val="16"/>
        </w:rPr>
        <w:t xml:space="preserve"> na spolufinancovanie určené na financovanie projektu sú poskytované iba systémom refundácie, </w:t>
      </w:r>
      <w:r w:rsidR="00611E51" w:rsidRPr="00BB4058">
        <w:rPr>
          <w:rFonts w:cs="Arial"/>
          <w:szCs w:val="16"/>
        </w:rPr>
        <w:t xml:space="preserve">povinný </w:t>
      </w:r>
      <w:r w:rsidRPr="00BB4058">
        <w:rPr>
          <w:rFonts w:cs="Arial"/>
          <w:szCs w:val="16"/>
        </w:rPr>
        <w:t>prijímať ich na jeden účet vedený v komerčnej banke.</w:t>
      </w:r>
      <w:r w:rsidR="00190006" w:rsidRPr="000623F2">
        <w:rPr>
          <w:rFonts w:cs="Arial"/>
          <w:szCs w:val="16"/>
        </w:rPr>
        <w:t xml:space="preserve"> </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r w:rsidR="003F3CEE" w:rsidRPr="00BB4058">
        <w:rPr>
          <w:rFonts w:cs="Arial"/>
          <w:szCs w:val="19"/>
        </w:rPr>
        <w:t xml:space="preserve"> </w:t>
      </w:r>
      <w:r w:rsidRPr="00BB4058">
        <w:rPr>
          <w:rFonts w:cs="Arial"/>
          <w:szCs w:val="16"/>
        </w:rPr>
        <w:t>V prípade, ak prostriedky EÚ a </w:t>
      </w:r>
      <w:r w:rsidR="00E900CE" w:rsidRPr="00BB4058">
        <w:rPr>
          <w:rFonts w:cs="Arial"/>
          <w:szCs w:val="16"/>
        </w:rPr>
        <w:t>ŠR</w:t>
      </w:r>
      <w:r w:rsidRPr="00BB4058">
        <w:rPr>
          <w:rFonts w:cs="Arial"/>
          <w:szCs w:val="16"/>
        </w:rPr>
        <w:t xml:space="preserve"> na spolufinancovanie poskytnuté systémom predfinancovania, resp. zálohovej platby sú úročené, prijímate</w:t>
      </w:r>
      <w:r w:rsidR="006255F4" w:rsidRPr="00BB4058">
        <w:rPr>
          <w:rFonts w:cs="Arial"/>
          <w:szCs w:val="16"/>
        </w:rPr>
        <w:t>ľ</w:t>
      </w:r>
      <w:r w:rsidRPr="00BB4058">
        <w:rPr>
          <w:rFonts w:cs="Arial"/>
          <w:szCs w:val="16"/>
        </w:rPr>
        <w:t xml:space="preserve"> </w:t>
      </w:r>
      <w:r w:rsidR="006255F4" w:rsidRPr="00BB4058">
        <w:rPr>
          <w:rFonts w:cs="Arial"/>
          <w:szCs w:val="16"/>
        </w:rPr>
        <w:t>je</w:t>
      </w:r>
      <w:r w:rsidRPr="00BB4058">
        <w:rPr>
          <w:rFonts w:cs="Arial"/>
          <w:szCs w:val="16"/>
        </w:rPr>
        <w:t xml:space="preserve"> povinn</w:t>
      </w:r>
      <w:r w:rsidR="006255F4" w:rsidRPr="00BB4058">
        <w:rPr>
          <w:rFonts w:cs="Arial"/>
          <w:szCs w:val="16"/>
        </w:rPr>
        <w:t>ý</w:t>
      </w:r>
      <w:r w:rsidRPr="00BB4058">
        <w:rPr>
          <w:rFonts w:cs="Arial"/>
          <w:szCs w:val="16"/>
        </w:rPr>
        <w:t xml:space="preserve"> otvoriť si osobitný účet</w:t>
      </w:r>
      <w:r>
        <w:rPr>
          <w:rStyle w:val="Odkaznapoznmkupodiarou"/>
          <w:rFonts w:cs="Arial"/>
          <w:szCs w:val="16"/>
        </w:rPr>
        <w:footnoteReference w:id="27"/>
      </w:r>
      <w:r w:rsidRPr="00BB4058">
        <w:rPr>
          <w:rFonts w:cs="Arial"/>
          <w:szCs w:val="16"/>
        </w:rPr>
        <w:t xml:space="preserve"> na projekt. Vlastné zdroje prijímateľa na realizáciu projektu (ak relevantné) môžu prechádzať cez osobitný účet. V prípade, ak vlastné zdroje prijímateľa prechádzajú cez osobitný účet, prijímateľ je povinný vložiť vlastné zdroje na spolufinancovanie najneskôr pred vykonaním platby dodávateľovi/zhotoviteľovi a predložiť </w:t>
      </w:r>
      <w:r w:rsidR="00252D59" w:rsidRPr="00BB4058">
        <w:rPr>
          <w:rFonts w:cs="Arial"/>
          <w:szCs w:val="16"/>
        </w:rPr>
        <w:t>poskytovateľovi</w:t>
      </w:r>
      <w:r w:rsidRPr="00BB4058">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sidRPr="00BB4058">
        <w:rPr>
          <w:rFonts w:cs="Arial"/>
          <w:szCs w:val="16"/>
        </w:rPr>
        <w:t>ŠR</w:t>
      </w:r>
      <w:r w:rsidRPr="00BB4058">
        <w:rPr>
          <w:rFonts w:cs="Arial"/>
          <w:szCs w:val="16"/>
        </w:rPr>
        <w:t xml:space="preserve"> na spolufinancovanie odviesť do príjmov štátneho rozpočtu na príjmový účet platobnej jednotky jedenkrát ročne. Odvod výnosov prijímateľ potvrdí predložením výpisu z osobitného účtu.</w:t>
      </w:r>
    </w:p>
    <w:p w14:paraId="069C61E1" w14:textId="77777777" w:rsidR="008D2E36" w:rsidRPr="0073389C" w:rsidRDefault="008D2E36" w:rsidP="008D2E36">
      <w:pPr>
        <w:autoSpaceDE w:val="0"/>
        <w:autoSpaceDN w:val="0"/>
        <w:adjustRightInd w:val="0"/>
        <w:spacing w:before="120" w:after="120" w:line="288" w:lineRule="auto"/>
        <w:jc w:val="both"/>
      </w:pPr>
      <w:r w:rsidRPr="0073389C">
        <w:lastRenderedPageBreak/>
        <w:t>V prípade využitia systému refundácie môže prijímateľ realizovať úhrady oprávnených výdavkov aj z iných účtov otvorených prijímateľom pri dodržaní podmienky existencie jedného účtu na príjem prostriedkov EÚ a </w:t>
      </w:r>
      <w:r>
        <w:t>ŠR</w:t>
      </w:r>
      <w:r w:rsidRPr="0073389C">
        <w:t xml:space="preserve"> na spolufinancovanie. Prijímateľ je povinný oznámiť poskytovateľovi identifikáciu takýchto účtov 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14:paraId="38639E06" w14:textId="77777777"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28"/>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zmluvu o účte</w:t>
      </w:r>
      <w:r w:rsidRPr="0073389C">
        <w:t>.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14:paraId="60B2293D"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14:paraId="2DE4F9EE"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14:paraId="4454E119" w14:textId="77777777"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14:paraId="074C5A6C" w14:textId="6A4EC906" w:rsidR="00931F23" w:rsidRPr="008D2E36" w:rsidRDefault="008D2E36" w:rsidP="005B7173">
      <w:pPr>
        <w:pStyle w:val="Odsekzoznamu"/>
        <w:numPr>
          <w:ilvl w:val="0"/>
          <w:numId w:val="77"/>
        </w:numPr>
        <w:autoSpaceDE w:val="0"/>
        <w:autoSpaceDN w:val="0"/>
        <w:adjustRightInd w:val="0"/>
        <w:spacing w:before="120" w:after="120" w:line="288" w:lineRule="auto"/>
        <w:ind w:left="567"/>
        <w:jc w:val="both"/>
      </w:pPr>
      <w:r>
        <w:t>v</w:t>
      </w:r>
      <w:r w:rsidR="00931F23" w:rsidRPr="008D2E36">
        <w:t>ýdavkový účet</w:t>
      </w:r>
      <w:ins w:id="633" w:author="Slavomír Gajarský" w:date="2021-06-10T09:09:00Z">
        <w:r w:rsidR="00112021">
          <w:t xml:space="preserve"> </w:t>
        </w:r>
      </w:ins>
      <w:del w:id="634" w:author="Slavomír Gajarský" w:date="2021-06-10T09:09:00Z">
        <w:r w:rsidR="00931F23" w:rsidRPr="008D2E36" w:rsidDel="00112021">
          <w:delText xml:space="preserve">, ktorý sa používa pre prostriedky EÚ a </w:delText>
        </w:r>
        <w:r w:rsidR="00EF5654" w:rsidRPr="008D2E36" w:rsidDel="00112021">
          <w:delText>ŠR</w:delText>
        </w:r>
        <w:r w:rsidR="00931F23" w:rsidRPr="008D2E36" w:rsidDel="00112021">
          <w:delText xml:space="preserve"> na spolufinancovanie, </w:delText>
        </w:r>
      </w:del>
      <w:r w:rsidR="00931F23" w:rsidRPr="008D2E36">
        <w:t xml:space="preserve">vedený v Štátnej pokladnici, na ktorom sa operácie vykonávajú v súlade so zákonom </w:t>
      </w:r>
      <w:r w:rsidR="003777E5" w:rsidRPr="008D2E36">
        <w:t>o š</w:t>
      </w:r>
      <w:r w:rsidR="00931F23" w:rsidRPr="008D2E36">
        <w:t>tátnej pokladnici. Tento účet môže byť používaný aj na poskytnutie prostriedkov EÚ a </w:t>
      </w:r>
      <w:r w:rsidR="00EF5654" w:rsidRPr="008D2E36">
        <w:t>ŠR</w:t>
      </w:r>
      <w:r w:rsidR="00931F23" w:rsidRPr="008D2E36">
        <w:t xml:space="preserve"> na spolufinancovanie na financovanie projektu formou zálohovej platby a predfinancovania na základe rozpočtového opatrenia</w:t>
      </w:r>
      <w:ins w:id="635" w:author="Slavomír Gajarský" w:date="2021-06-10T09:14:00Z">
        <w:r w:rsidR="00C10FA5">
          <w:rPr>
            <w:rFonts w:cs="Arial"/>
            <w:szCs w:val="16"/>
          </w:rPr>
          <w:t>, ako aj na úhradu výdavkov spojených s realizáciou projektov</w:t>
        </w:r>
      </w:ins>
      <w:r w:rsidR="00931F23" w:rsidRPr="008D2E36">
        <w:t>;</w:t>
      </w:r>
    </w:p>
    <w:p w14:paraId="173588A6" w14:textId="02839A75" w:rsidR="00931F23" w:rsidRPr="00E3235F" w:rsidRDefault="008D2E36" w:rsidP="005B7173">
      <w:pPr>
        <w:pStyle w:val="Odsekzoznamu"/>
        <w:numPr>
          <w:ilvl w:val="0"/>
          <w:numId w:val="77"/>
        </w:numPr>
        <w:autoSpaceDE w:val="0"/>
        <w:autoSpaceDN w:val="0"/>
        <w:adjustRightInd w:val="0"/>
        <w:spacing w:before="120" w:after="120" w:line="288" w:lineRule="auto"/>
        <w:ind w:left="567"/>
        <w:jc w:val="both"/>
        <w:rPr>
          <w:ins w:id="636" w:author="Slavomír Gajarský" w:date="2021-06-10T09:24:00Z"/>
        </w:rPr>
      </w:pPr>
      <w:r>
        <w:t>v</w:t>
      </w:r>
      <w:r w:rsidR="00931F23" w:rsidRPr="008D2E36">
        <w:t xml:space="preserve">ýdavkový účet pre prostriedky EÚ a </w:t>
      </w:r>
      <w:r w:rsidR="00EF5654" w:rsidRPr="008D2E36">
        <w:t>ŠR</w:t>
      </w:r>
      <w:r w:rsidR="00931F23" w:rsidRPr="008D2E36">
        <w:t xml:space="preserve"> na spolufinancovanie vedený v Štátnej pokladnici, ktorý </w:t>
      </w:r>
      <w:ins w:id="637" w:author="Slavomír Gajarský" w:date="2021-06-10T09:14:00Z">
        <w:r w:rsidR="00C10FA5" w:rsidRPr="003A2FA6">
          <w:rPr>
            <w:rFonts w:cs="Arial"/>
            <w:szCs w:val="16"/>
          </w:rPr>
          <w:t>môže byť používaný aj</w:t>
        </w:r>
        <w:r w:rsidR="00C10FA5">
          <w:rPr>
            <w:rFonts w:cs="Arial"/>
            <w:szCs w:val="16"/>
          </w:rPr>
          <w:t xml:space="preserve"> </w:t>
        </w:r>
      </w:ins>
      <w:del w:id="638" w:author="Slavomír Gajarský" w:date="2021-06-10T09:14:00Z">
        <w:r w:rsidR="00931F23" w:rsidRPr="008D2E36" w:rsidDel="00C10FA5">
          <w:delText xml:space="preserve">slúži </w:delText>
        </w:r>
      </w:del>
      <w:r w:rsidR="00931F23" w:rsidRPr="008D2E36">
        <w:t>na</w:t>
      </w:r>
      <w:ins w:id="639" w:author="Slavomír Gajarský" w:date="2021-06-10T09:15:00Z">
        <w:r w:rsidR="00C10FA5">
          <w:t xml:space="preserve"> </w:t>
        </w:r>
        <w:r w:rsidR="00C10FA5" w:rsidRPr="003A2FA6">
          <w:rPr>
            <w:rFonts w:cs="Arial"/>
            <w:szCs w:val="16"/>
          </w:rPr>
          <w:t>poskytnutie prostriedkov EÚ a prostriedkov štátneho rozpočtu na spolufinancovanie na financovanie projektu formou</w:t>
        </w:r>
      </w:ins>
      <w:del w:id="640" w:author="Slavomír Gajarský" w:date="2021-06-10T09:15:00Z">
        <w:r w:rsidR="00931F23" w:rsidRPr="008D2E36" w:rsidDel="00C10FA5">
          <w:delText> prijatie</w:delText>
        </w:r>
      </w:del>
      <w:r w:rsidR="00931F23" w:rsidRPr="008D2E36">
        <w:t xml:space="preserve"> zálohovej platby </w:t>
      </w:r>
      <w:ins w:id="641" w:author="Slavomír Gajarský" w:date="2021-06-10T09:16:00Z">
        <w:r w:rsidR="00C10FA5">
          <w:t xml:space="preserve">na základe </w:t>
        </w:r>
      </w:ins>
      <w:del w:id="642" w:author="Slavomír Gajarský" w:date="2021-06-10T09:16:00Z">
        <w:r w:rsidR="00931F23" w:rsidRPr="008D2E36" w:rsidDel="00C10FA5">
          <w:delText xml:space="preserve">formou </w:delText>
        </w:r>
      </w:del>
      <w:r w:rsidR="00931F23" w:rsidRPr="008D2E36">
        <w:t>rozpočtového opatrenia</w:t>
      </w:r>
      <w:del w:id="643" w:author="Slavomír Gajarský" w:date="2021-06-10T09:21:00Z">
        <w:r w:rsidR="00931F23" w:rsidRPr="008D2E36" w:rsidDel="00A00580">
          <w:delText xml:space="preserve"> a na refundáciu realizovaných výdavkov formou rozpočtového opatrenia pri uplatnení systému refundácie a následný prevod formou rozpočtového opatrenia na rozpočtový výdavkový účet, z ktorého boli prostriedky pôvodne vynaložené. Tento účet môže byť prijímateľom použitý aj na úhradu výdavkov spojených s realizáciou projektu v súlade so zákonom </w:delText>
        </w:r>
        <w:r w:rsidR="003777E5" w:rsidRPr="008D2E36" w:rsidDel="00A00580">
          <w:delText>o š</w:delText>
        </w:r>
        <w:r w:rsidR="00931F23" w:rsidRPr="008D2E36" w:rsidDel="00A00580">
          <w:delText>tátnej pokladnici</w:delText>
        </w:r>
        <w:r w:rsidDel="00A00580">
          <w:delText>.</w:delText>
        </w:r>
      </w:del>
      <w:ins w:id="644" w:author="Slavomír Gajarský" w:date="2021-06-10T09:21:00Z">
        <w:r w:rsidR="00A00580">
          <w:t xml:space="preserve">. </w:t>
        </w:r>
        <w:r w:rsidR="00A00580">
          <w:rPr>
            <w:rFonts w:cs="Arial"/>
            <w:szCs w:val="16"/>
          </w:rPr>
          <w:t>Zároveň slúži</w:t>
        </w:r>
        <w:r w:rsidR="00A00580" w:rsidRPr="003A2FA6">
          <w:rPr>
            <w:rFonts w:cs="Arial"/>
            <w:szCs w:val="16"/>
          </w:rPr>
          <w:t xml:space="preserve"> na refundáciu realizovaných výdavkov formou rozpočtového opatrenia pri uplatnení systému refundácie a následný prevod formou </w:t>
        </w:r>
        <w:r w:rsidR="00A00580">
          <w:rPr>
            <w:rFonts w:cs="Arial"/>
            <w:szCs w:val="16"/>
          </w:rPr>
          <w:t>bankového transferu</w:t>
        </w:r>
        <w:r w:rsidR="00A00580" w:rsidRPr="003A2FA6">
          <w:rPr>
            <w:rFonts w:cs="Arial"/>
            <w:szCs w:val="16"/>
          </w:rPr>
          <w:t xml:space="preserve"> na rozpočtový výdavkový účet, z ktorého boli prostriedky pôvodne vynaložené. </w:t>
        </w:r>
        <w:r w:rsidR="00A00580" w:rsidRPr="00593375">
          <w:rPr>
            <w:rFonts w:cs="Arial"/>
            <w:szCs w:val="16"/>
          </w:rPr>
          <w:t>V prípade využívania zjednodušeného vykazovania výdavkov dochádza k používaniu prostriedkov EÚ a štátneho rozpočtu na spolufinancovanie podľa pravidiel platných pre zje</w:t>
        </w:r>
        <w:r w:rsidR="00A00580">
          <w:rPr>
            <w:rFonts w:cs="Arial"/>
            <w:szCs w:val="16"/>
          </w:rPr>
          <w:t xml:space="preserve">dnodušené vykazovanie výdavkov. </w:t>
        </w:r>
        <w:r w:rsidR="00A00580" w:rsidRPr="00BA2260">
          <w:rPr>
            <w:rFonts w:cs="Arial"/>
            <w:szCs w:val="16"/>
          </w:rPr>
          <w:t>V prípade, ak v rámci projektu dôjde k zúčtovaniu výdavku vo výške 100</w:t>
        </w:r>
        <w:r w:rsidR="00A00580">
          <w:rPr>
            <w:rFonts w:cs="Arial"/>
            <w:szCs w:val="16"/>
          </w:rPr>
          <w:t xml:space="preserve"> </w:t>
        </w:r>
        <w:r w:rsidR="00A00580" w:rsidRPr="00BA2260">
          <w:rPr>
            <w:rFonts w:cs="Arial"/>
            <w:szCs w:val="16"/>
          </w:rPr>
          <w:t>% zálohovej platby, prijímateľ je oprávnený z uvedeného účtu realizovať výdavky podľa potreby, ktoré použije na zabezpečenie vykonávania činností vymedzených v predmete činnosti organizácie.</w:t>
        </w:r>
        <w:r w:rsidR="00A00580">
          <w:rPr>
            <w:rFonts w:cs="Arial"/>
            <w:szCs w:val="16"/>
          </w:rPr>
          <w:t xml:space="preserve"> </w:t>
        </w:r>
        <w:r w:rsidR="00A00580" w:rsidRPr="003A2FA6">
          <w:rPr>
            <w:rFonts w:cs="Arial"/>
            <w:szCs w:val="16"/>
          </w:rPr>
          <w:t>Tento účet môže byť prijímateľom použitý aj na úhradu výdavkov spojených s realizáciou projektu v súlade so zákonom č. 291/2002 Z. z. o Štátnej pokladnici</w:t>
        </w:r>
      </w:ins>
      <w:ins w:id="645" w:author="Slavomír Gajarský" w:date="2021-06-10T09:24:00Z">
        <w:r w:rsidR="00E3235F">
          <w:rPr>
            <w:rFonts w:cs="Arial"/>
            <w:szCs w:val="16"/>
          </w:rPr>
          <w:t>;</w:t>
        </w:r>
      </w:ins>
    </w:p>
    <w:p w14:paraId="7343CF63" w14:textId="0DC932A1" w:rsidR="00E3235F" w:rsidRPr="008D2E36" w:rsidRDefault="00E3235F" w:rsidP="005B7173">
      <w:pPr>
        <w:pStyle w:val="Odsekzoznamu"/>
        <w:numPr>
          <w:ilvl w:val="0"/>
          <w:numId w:val="77"/>
        </w:numPr>
        <w:autoSpaceDE w:val="0"/>
        <w:autoSpaceDN w:val="0"/>
        <w:adjustRightInd w:val="0"/>
        <w:spacing w:before="120" w:after="120" w:line="288" w:lineRule="auto"/>
        <w:ind w:left="567"/>
        <w:jc w:val="both"/>
      </w:pPr>
      <w:ins w:id="646" w:author="Slavomír Gajarský" w:date="2021-06-10T09:24:00Z">
        <w:r>
          <w:rPr>
            <w:rFonts w:cs="Arial"/>
            <w:szCs w:val="16"/>
          </w:rPr>
          <w:lastRenderedPageBreak/>
          <w:t>v prípade systému zálohových platieb môže prijímateľ po prijatí prostriedkov EÚ a štátneho rozpočtu na spolufinancovanie zahrnúť do  žiadosti o platbu (zúčtovanie zálohovej platby) aj výdavky, ktoré uhradil pred dátumom jej pripísania na účte určenom pre príjem zálohovej platby z rozpočtového výdavkového účtu v rámci rozpočtového roka;</w:t>
        </w:r>
      </w:ins>
    </w:p>
    <w:p w14:paraId="7BC8109B" w14:textId="77777777" w:rsidR="00931F23" w:rsidRPr="0073389C" w:rsidRDefault="00931F23" w:rsidP="00E61650">
      <w:pPr>
        <w:autoSpaceDE w:val="0"/>
        <w:autoSpaceDN w:val="0"/>
        <w:adjustRightInd w:val="0"/>
        <w:spacing w:before="120" w:after="120" w:line="288" w:lineRule="auto"/>
        <w:jc w:val="both"/>
      </w:pPr>
      <w:r w:rsidRPr="0073389C">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29"/>
      </w:r>
      <w:r w:rsidR="00BE5EA5" w:rsidRPr="0073389C">
        <w:t xml:space="preserve"> </w:t>
      </w:r>
      <w:r w:rsidRPr="0073389C">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14:paraId="45321560" w14:textId="77777777"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14:paraId="2D6AE283" w14:textId="77777777"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14:paraId="78807EDF" w14:textId="77777777"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30"/>
      </w:r>
      <w:r w:rsidRPr="0073389C">
        <w:t>.</w:t>
      </w:r>
    </w:p>
    <w:p w14:paraId="7490358F" w14:textId="77777777"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zdroje prijímateľa neprechádzajú cez osobitný účet, prijímateľ je povinný ku každému uhradenému výdavku doložiť výpis z iného bežného účtu otvoreného prijímateľom o úhrade vlastných zdrojov prijímateľa.</w:t>
      </w:r>
    </w:p>
    <w:p w14:paraId="5B63953A" w14:textId="77777777" w:rsidR="003F3CEE" w:rsidRDefault="003F3CEE" w:rsidP="003F3CEE">
      <w:pPr>
        <w:rPr>
          <w:rFonts w:cs="Arial"/>
          <w:b/>
          <w:szCs w:val="19"/>
        </w:rPr>
      </w:pPr>
      <w:r w:rsidRPr="00B74DAF">
        <w:rPr>
          <w:rFonts w:cs="Arial"/>
          <w:b/>
          <w:szCs w:val="19"/>
        </w:rPr>
        <w:t>Vy</w:t>
      </w:r>
      <w:r>
        <w:rPr>
          <w:rFonts w:cs="Arial"/>
          <w:b/>
          <w:szCs w:val="19"/>
        </w:rPr>
        <w:t>š</w:t>
      </w:r>
      <w:r w:rsidRPr="00B74DAF">
        <w:rPr>
          <w:rFonts w:cs="Arial"/>
          <w:b/>
          <w:szCs w:val="19"/>
        </w:rPr>
        <w:t>ší územný celok</w:t>
      </w:r>
      <w:r>
        <w:rPr>
          <w:rFonts w:cs="Arial"/>
          <w:b/>
          <w:szCs w:val="19"/>
        </w:rPr>
        <w:t xml:space="preserve"> resp.  obec</w:t>
      </w:r>
    </w:p>
    <w:p w14:paraId="1660A9AA" w14:textId="77777777" w:rsidR="003F3CEE" w:rsidRPr="00B74DAF" w:rsidRDefault="003F3CEE" w:rsidP="003F3CEE">
      <w:pPr>
        <w:rPr>
          <w:rFonts w:cs="Arial"/>
          <w:b/>
          <w:szCs w:val="19"/>
        </w:rPr>
      </w:pPr>
    </w:p>
    <w:p w14:paraId="15599F33" w14:textId="77777777" w:rsidR="003F3CEE"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využitia systému refundácie môže prijímateľ realizovať úhrady oprávnených výdavkov aj z iných účtov otvorených prijímateľom pri dodržaní podmienky existencie jedného účtu na príjem prostriedkov EÚ a štátneho rozpočtu na spolufinancovanie. Prijímateľ je povinný oznámiť </w:t>
      </w:r>
      <w:r>
        <w:rPr>
          <w:rFonts w:cs="Arial"/>
          <w:szCs w:val="19"/>
        </w:rPr>
        <w:t>poskytovateľovi identifikáciu takýchto účtov. V</w:t>
      </w:r>
      <w:r w:rsidRPr="00B74DAF">
        <w:rPr>
          <w:rFonts w:cs="Arial"/>
          <w:szCs w:val="19"/>
        </w:rPr>
        <w:t> prípade, ak prostriedky EÚ a štátneho rozpočtu na spolufinancovanie sú poskytované systémom refundácie, sú úroky vzniknuté na</w:t>
      </w:r>
      <w:r>
        <w:rPr>
          <w:rFonts w:cs="Arial"/>
          <w:szCs w:val="19"/>
        </w:rPr>
        <w:t xml:space="preserve"> tomto účte príjmom prijímateľa.</w:t>
      </w:r>
    </w:p>
    <w:p w14:paraId="2A3D2319" w14:textId="77777777" w:rsidR="003F3CEE" w:rsidRPr="00B74DAF"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ak prostriedky EÚ a štátneho rozpočtu na spolufinancovanie poskytnuté systémom predfinancovania, resp.</w:t>
      </w:r>
      <w:r>
        <w:rPr>
          <w:rFonts w:cs="Arial"/>
          <w:szCs w:val="19"/>
        </w:rPr>
        <w:t xml:space="preserve"> </w:t>
      </w:r>
      <w:r w:rsidRPr="00B74DAF">
        <w:rPr>
          <w:rFonts w:cs="Arial"/>
          <w:szCs w:val="19"/>
        </w:rPr>
        <w:t xml:space="preserve">zálohovej platby sú úročené, prijímateľ je povinný otvoriť si osobitný </w:t>
      </w:r>
      <w:r>
        <w:rPr>
          <w:rFonts w:cs="Arial"/>
          <w:szCs w:val="19"/>
        </w:rPr>
        <w:t>účet</w:t>
      </w:r>
      <w:r w:rsidRPr="00B74DAF">
        <w:rPr>
          <w:rFonts w:cs="Arial"/>
          <w:szCs w:val="19"/>
        </w:rPr>
        <w:t xml:space="preserve"> na projekt. Vlastné zdroje prijímateľa na realizáciu projektu môžu prechádzať cez osobitný účet. V prípade, ak vlastné zdroje prijímateľa prechádzajú cez osobitný účet, prijímateľ je povinný vložiť vlastné zdroje na spolufinancovanie najneskôr pred vykonaním </w:t>
      </w:r>
      <w:r>
        <w:rPr>
          <w:rFonts w:cs="Arial"/>
          <w:szCs w:val="19"/>
        </w:rPr>
        <w:t xml:space="preserve">úhrady záväzku </w:t>
      </w:r>
      <w:r w:rsidRPr="00B74DAF">
        <w:rPr>
          <w:rFonts w:cs="Arial"/>
          <w:szCs w:val="19"/>
        </w:rPr>
        <w:t xml:space="preserve">na osobitný účet prijímateľa a predložiť </w:t>
      </w:r>
      <w:r w:rsidRPr="00B74DAF">
        <w:rPr>
          <w:rFonts w:cs="Arial"/>
          <w:szCs w:val="19"/>
        </w:rPr>
        <w:lastRenderedPageBreak/>
        <w:t>riadiacemu orgánu výpis z osobitného účtu ako potvrdenie o prevode vlastných zdrojov. V prípade, ak vlastné zdroje prijímateľa neprechádzajú cez osobitný účet, prijímateľ je povinný ku každému uhradenému výdavku predložiť riadiacemu orgánu výpis z iného účtu otvoreného prijímateľom o úhrade vlastných zdrojov prijímateľa. Prijímateľ je povinný výnosy za prostriedky EÚ a štátneho rozpočtu na spolufinancovanie vzniknuté na osobitnom účte odviesť do príjmov štátneho rozpočtu na príjmový účet platobnej jednotky jedenkrát ročne. Odvod výnosov prijímateľ potvrdí predl</w:t>
      </w:r>
      <w:r>
        <w:rPr>
          <w:rFonts w:cs="Arial"/>
          <w:szCs w:val="19"/>
        </w:rPr>
        <w:t>ožením výpisu z osobitného účtu.</w:t>
      </w:r>
    </w:p>
    <w:p w14:paraId="06783912" w14:textId="77777777" w:rsidR="003F3CEE" w:rsidRDefault="003F3CEE" w:rsidP="003F3CEE">
      <w:pPr>
        <w:autoSpaceDE w:val="0"/>
        <w:autoSpaceDN w:val="0"/>
        <w:adjustRightInd w:val="0"/>
        <w:jc w:val="both"/>
        <w:rPr>
          <w:rFonts w:cs="Arial"/>
          <w:szCs w:val="19"/>
        </w:rPr>
      </w:pPr>
      <w:r>
        <w:rPr>
          <w:rFonts w:cs="Arial"/>
          <w:szCs w:val="19"/>
        </w:rPr>
        <w:t>V</w:t>
      </w:r>
      <w:r w:rsidRPr="00B74DAF">
        <w:rPr>
          <w:rFonts w:cs="Arial"/>
          <w:szCs w:val="19"/>
        </w:rPr>
        <w:t xml:space="preserve"> prípade využitia systému zálohovej platby môžu byť špecifické výdavky realizované aj z iného účtu otvoreného prijímateľom. Prijímateľ je povinný </w:t>
      </w:r>
      <w:r>
        <w:rPr>
          <w:rFonts w:cs="Arial"/>
          <w:szCs w:val="19"/>
        </w:rPr>
        <w:t xml:space="preserve">Poskytovateľovi </w:t>
      </w:r>
      <w:r w:rsidRPr="00B74DAF">
        <w:rPr>
          <w:rFonts w:cs="Arial"/>
          <w:szCs w:val="19"/>
        </w:rPr>
        <w:t>identifikáciu takéhoto účtu. Tieto výdavky nesmú byť hradené z osobitného účtu zriadeného na realizáciu iných programov zahraničnej pomoci (napr. projektov Finančného mechanizmu Európskeho hospodárskeho priestoru, Nórskeho finančného mechanizmu alebo iných projektov financovaných zo ŠF, KF a ENRF). Prijímateľ po pripísaní prostriedkov zálohovej platby prevádza prostriedky EÚ a štátneho rozpočtu na spolufinancovanie na úhradu špecifických výdavkov jedným z nasledovných spôsobov:</w:t>
      </w:r>
    </w:p>
    <w:p w14:paraId="4D3229DA" w14:textId="77777777" w:rsidR="003F3CEE" w:rsidRDefault="003F3CEE" w:rsidP="003F3CEE">
      <w:pPr>
        <w:autoSpaceDE w:val="0"/>
        <w:autoSpaceDN w:val="0"/>
        <w:adjustRightInd w:val="0"/>
        <w:jc w:val="both"/>
        <w:rPr>
          <w:rFonts w:cs="Arial"/>
          <w:szCs w:val="19"/>
        </w:rPr>
      </w:pPr>
    </w:p>
    <w:p w14:paraId="187C6085" w14:textId="77777777" w:rsidR="003F3CEE" w:rsidRDefault="003F3CEE" w:rsidP="005B7173">
      <w:pPr>
        <w:pStyle w:val="Odsekzoznamu"/>
        <w:numPr>
          <w:ilvl w:val="0"/>
          <w:numId w:val="108"/>
        </w:numPr>
        <w:tabs>
          <w:tab w:val="num" w:pos="567"/>
        </w:tabs>
        <w:autoSpaceDE w:val="0"/>
        <w:autoSpaceDN w:val="0"/>
        <w:adjustRightInd w:val="0"/>
        <w:ind w:left="284"/>
        <w:jc w:val="both"/>
        <w:rPr>
          <w:rFonts w:cs="Arial"/>
          <w:szCs w:val="19"/>
        </w:rPr>
      </w:pPr>
      <w:r w:rsidRPr="00D877AF">
        <w:rPr>
          <w:rFonts w:cs="Arial"/>
          <w:szCs w:val="19"/>
        </w:rPr>
        <w:t xml:space="preserve">z osobitného účtu prevedie alikvotný podiel špecifického výdavku na iný účet otvorený prijímateľom a následne realizuje úhradu záväzku. Prijímateľ predloží </w:t>
      </w:r>
      <w:r>
        <w:rPr>
          <w:rFonts w:cs="Arial"/>
          <w:szCs w:val="19"/>
        </w:rPr>
        <w:t>Poskytovateľovi</w:t>
      </w:r>
      <w:r w:rsidRPr="00D877AF">
        <w:rPr>
          <w:rFonts w:cs="Arial"/>
          <w:szCs w:val="19"/>
        </w:rPr>
        <w:t xml:space="preserve"> výpis z iného účtu otvoreného prijímateľom potvrdzujúci úhradu záväzku a výpis z osobitného účtu potvrdzujúci použitie prostriedkov z poskytnutej zálohovej platby,</w:t>
      </w:r>
    </w:p>
    <w:p w14:paraId="768F9D5D" w14:textId="77777777" w:rsidR="003F3CEE" w:rsidRPr="00D877AF" w:rsidRDefault="003F3CEE" w:rsidP="003F3CEE">
      <w:pPr>
        <w:pStyle w:val="Odsekzoznamu"/>
        <w:tabs>
          <w:tab w:val="num" w:pos="567"/>
        </w:tabs>
        <w:autoSpaceDE w:val="0"/>
        <w:autoSpaceDN w:val="0"/>
        <w:adjustRightInd w:val="0"/>
        <w:ind w:left="284"/>
        <w:jc w:val="both"/>
        <w:rPr>
          <w:rFonts w:cs="Arial"/>
          <w:szCs w:val="19"/>
        </w:rPr>
      </w:pPr>
    </w:p>
    <w:p w14:paraId="7E94EAD3" w14:textId="77777777" w:rsidR="003F3CEE" w:rsidRPr="00D877AF" w:rsidRDefault="003F3CEE" w:rsidP="005B7173">
      <w:pPr>
        <w:pStyle w:val="Odsekzoznamu"/>
        <w:numPr>
          <w:ilvl w:val="0"/>
          <w:numId w:val="108"/>
        </w:numPr>
        <w:tabs>
          <w:tab w:val="num" w:pos="567"/>
        </w:tabs>
        <w:autoSpaceDE w:val="0"/>
        <w:autoSpaceDN w:val="0"/>
        <w:adjustRightInd w:val="0"/>
        <w:spacing w:afterLines="20" w:after="48"/>
        <w:ind w:left="284"/>
        <w:jc w:val="both"/>
        <w:rPr>
          <w:rFonts w:cs="Arial"/>
          <w:szCs w:val="19"/>
        </w:rPr>
      </w:pPr>
      <w:r w:rsidRPr="00D877AF">
        <w:rPr>
          <w:rFonts w:cs="Arial"/>
          <w:szCs w:val="19"/>
        </w:rPr>
        <w:t>minimálne raz mesačne prevedie prostriedky z osobitného účtu na iný účet otvorený prijímateľom, z ktorého priebežne realizuje úhrady špecifických výdavkov.</w:t>
      </w:r>
      <w:r>
        <w:rPr>
          <w:rFonts w:cs="Arial"/>
          <w:szCs w:val="19"/>
        </w:rPr>
        <w:t xml:space="preserve"> </w:t>
      </w:r>
      <w:r w:rsidRPr="00D877AF">
        <w:rPr>
          <w:rFonts w:cs="Arial"/>
          <w:szCs w:val="19"/>
        </w:rPr>
        <w:t>Prijímateľ prevedie sumu vo výške oprávnených výdavkov vzniknutých počas predchádzajúceho kalendárneho mesiaca najneskôr do 5 pracovných dní od ukončenia p</w:t>
      </w:r>
      <w:r>
        <w:rPr>
          <w:rFonts w:cs="Arial"/>
          <w:szCs w:val="19"/>
        </w:rPr>
        <w:t>redmetného kalendárneho mesiaca.</w:t>
      </w:r>
    </w:p>
    <w:p w14:paraId="32018C2D" w14:textId="77777777" w:rsidR="003F3CEE" w:rsidRDefault="003F3CEE" w:rsidP="003F3CEE">
      <w:pPr>
        <w:autoSpaceDE w:val="0"/>
        <w:autoSpaceDN w:val="0"/>
        <w:adjustRightInd w:val="0"/>
        <w:spacing w:afterLines="20" w:after="48"/>
        <w:ind w:left="284"/>
        <w:jc w:val="both"/>
        <w:rPr>
          <w:rFonts w:cs="Arial"/>
          <w:szCs w:val="19"/>
        </w:rPr>
      </w:pPr>
    </w:p>
    <w:p w14:paraId="006B6701" w14:textId="77777777" w:rsidR="003F3CEE" w:rsidRDefault="003F3CEE" w:rsidP="003F3CEE">
      <w:pPr>
        <w:autoSpaceDE w:val="0"/>
        <w:autoSpaceDN w:val="0"/>
        <w:adjustRightInd w:val="0"/>
        <w:spacing w:afterLines="20" w:after="48"/>
        <w:jc w:val="both"/>
        <w:rPr>
          <w:rFonts w:cs="Arial"/>
          <w:szCs w:val="19"/>
        </w:rPr>
      </w:pPr>
      <w:r w:rsidRPr="00B74DAF">
        <w:rPr>
          <w:rFonts w:cs="Arial"/>
          <w:szCs w:val="19"/>
        </w:rPr>
        <w:t>V prípade, ak je prijímateľom VÚC</w:t>
      </w:r>
      <w:r>
        <w:rPr>
          <w:rFonts w:cs="Arial"/>
          <w:szCs w:val="19"/>
        </w:rPr>
        <w:t xml:space="preserve"> resp. obec</w:t>
      </w:r>
      <w:r w:rsidRPr="00B74DAF">
        <w:rPr>
          <w:rFonts w:cs="Arial"/>
          <w:szCs w:val="19"/>
        </w:rPr>
        <w:t xml:space="preserve"> a projekt realizuje rozpočtová alebo príspevková organizácia v zriaďovateľskej pôsobnosti prijímateľa, úhrada oprávnených výdavkov môže byť realizovaná aj z účtov tohto subjektu pri dodržaní podmienky existencie účtu prijímateľa určeného na príjem prostriedkov EÚ a štátneho rozpočtu na spolufinancovanie. Zároveň subjekt v zriaďovateľskej pôsobnosti prijímateľa je povinný realizovať oprávnené výdavky prostredníctvom rozpočtu.</w:t>
      </w:r>
      <w:r>
        <w:rPr>
          <w:rFonts w:cs="Arial"/>
          <w:szCs w:val="19"/>
        </w:rPr>
        <w:t xml:space="preserve"> </w:t>
      </w:r>
      <w:r w:rsidRPr="00B74DAF">
        <w:rPr>
          <w:rFonts w:cs="Arial"/>
          <w:szCs w:val="19"/>
        </w:rPr>
        <w:t xml:space="preserve">Prijímateľ je povinný bezodkladne oznámiť </w:t>
      </w:r>
      <w:r>
        <w:rPr>
          <w:rFonts w:cs="Arial"/>
          <w:szCs w:val="19"/>
        </w:rPr>
        <w:t>poskytovateľovi</w:t>
      </w:r>
      <w:r w:rsidRPr="00B74DAF">
        <w:rPr>
          <w:rFonts w:cs="Arial"/>
          <w:szCs w:val="19"/>
        </w:rPr>
        <w:t xml:space="preserve"> identifikáciu účtov, z ktorých realizuje úhradu oprávnených výdavkov za podmienky dodržania pravidiel vzťahujúcich sa na špecifické výdavky a úroky.</w:t>
      </w:r>
    </w:p>
    <w:p w14:paraId="335B3DDF" w14:textId="77777777" w:rsidR="008D2E36" w:rsidRPr="003A1E7D" w:rsidRDefault="008D2E36" w:rsidP="00E135DC">
      <w:bookmarkStart w:id="647" w:name="_Toc440372871"/>
      <w:r w:rsidRPr="00E135DC">
        <w:rPr>
          <w:b/>
        </w:rPr>
        <w:t>Platby vo vzťahu prijímateľ – dodávateľ/zhotoviteľ</w:t>
      </w:r>
      <w:bookmarkEnd w:id="647"/>
    </w:p>
    <w:p w14:paraId="4E6169CE" w14:textId="77777777" w:rsidR="008D2E36" w:rsidRPr="0073389C" w:rsidRDefault="008D2E36" w:rsidP="008D2E36">
      <w:pPr>
        <w:autoSpaceDE w:val="0"/>
        <w:autoSpaceDN w:val="0"/>
        <w:adjustRightInd w:val="0"/>
        <w:spacing w:before="120" w:after="120" w:line="288" w:lineRule="auto"/>
        <w:jc w:val="both"/>
      </w:pPr>
      <w:r w:rsidRPr="0073389C">
        <w:t>V prípade, ak dodávateľ/zhotoviteľ postúpil pohľadávky voči prijímateľovi na postupníka v súlade s § 524 – 530 Občianskeho zákonníka (napr. faktoringová spoločnosť, resp. iný subjekt), prijímateľ uhrádza účtovné doklady postupníkovi, a to v súlade so zmluvou o NFP.</w:t>
      </w:r>
    </w:p>
    <w:p w14:paraId="0A24E85B" w14:textId="77777777" w:rsidR="008D2E36" w:rsidRPr="0073389C" w:rsidRDefault="008D2E36" w:rsidP="008D2E36">
      <w:pPr>
        <w:autoSpaceDE w:val="0"/>
        <w:autoSpaceDN w:val="0"/>
        <w:adjustRightInd w:val="0"/>
        <w:spacing w:before="120" w:after="120" w:line="288" w:lineRule="auto"/>
        <w:jc w:val="both"/>
      </w:pPr>
      <w:r w:rsidRPr="0073389C">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14:paraId="44F2A50E" w14:textId="77777777" w:rsidR="00E61650" w:rsidRPr="0073389C" w:rsidRDefault="00E61650" w:rsidP="00E61650">
      <w:pPr>
        <w:autoSpaceDE w:val="0"/>
        <w:autoSpaceDN w:val="0"/>
        <w:adjustRightInd w:val="0"/>
        <w:spacing w:before="120" w:after="120" w:line="288" w:lineRule="auto"/>
        <w:jc w:val="both"/>
      </w:pPr>
    </w:p>
    <w:p w14:paraId="2BB2D431" w14:textId="77777777" w:rsidR="00AE5A8F" w:rsidRPr="0073389C" w:rsidRDefault="00AE5A8F" w:rsidP="00E61650">
      <w:pPr>
        <w:pStyle w:val="Nadpis3"/>
        <w:spacing w:line="288" w:lineRule="auto"/>
        <w:ind w:left="567" w:firstLine="0"/>
        <w:rPr>
          <w:lang w:val="sk-SK"/>
        </w:rPr>
      </w:pPr>
      <w:bookmarkStart w:id="648" w:name="_Toc440372872"/>
      <w:bookmarkStart w:id="649" w:name="_Toc74740415"/>
      <w:r w:rsidRPr="0073389C">
        <w:rPr>
          <w:lang w:val="sk-SK"/>
        </w:rPr>
        <w:t>Oprávnenosť výdavkov</w:t>
      </w:r>
      <w:bookmarkEnd w:id="632"/>
      <w:bookmarkEnd w:id="648"/>
      <w:bookmarkEnd w:id="649"/>
    </w:p>
    <w:p w14:paraId="068327EF" w14:textId="77777777"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14:paraId="709F9DEA" w14:textId="77777777" w:rsidR="003569EE" w:rsidRDefault="003569EE" w:rsidP="00735615">
      <w:pPr>
        <w:pBdr>
          <w:top w:val="single" w:sz="4" w:space="1" w:color="auto"/>
          <w:left w:val="single" w:sz="4" w:space="4" w:color="auto"/>
          <w:bottom w:val="single" w:sz="4" w:space="1" w:color="auto"/>
          <w:right w:val="single" w:sz="4" w:space="4" w:color="auto"/>
        </w:pBdr>
        <w:shd w:val="clear" w:color="auto" w:fill="00A1DE"/>
        <w:spacing w:line="288" w:lineRule="auto"/>
        <w:jc w:val="both"/>
        <w:rPr>
          <w:b/>
          <w:i/>
        </w:rPr>
      </w:pPr>
      <w:r>
        <w:rPr>
          <w:b/>
          <w:i/>
        </w:rPr>
        <w:t>Ak poskytovateľ (RO</w:t>
      </w:r>
      <w:r w:rsidR="00621B33">
        <w:rPr>
          <w:b/>
          <w:i/>
        </w:rPr>
        <w:t xml:space="preserve"> pre OP  EVS</w:t>
      </w:r>
      <w:r>
        <w:rPr>
          <w:b/>
          <w:i/>
        </w:rPr>
        <w:t>) vo výzve alebo vyzvaní neurčí inak, oprávnené výdavky projektu,</w:t>
      </w:r>
      <w:r w:rsidR="006C144D">
        <w:rPr>
          <w:b/>
          <w:i/>
        </w:rPr>
        <w:t xml:space="preserve"> ktoré sú</w:t>
      </w:r>
      <w:r>
        <w:rPr>
          <w:b/>
          <w:i/>
        </w:rPr>
        <w:t xml:space="preserve"> oprávnené na financovanie z OP EVS môžu vzniknúť výhradne na základe </w:t>
      </w:r>
      <w:r w:rsidR="004A25BE">
        <w:rPr>
          <w:b/>
          <w:i/>
        </w:rPr>
        <w:t xml:space="preserve">právnych </w:t>
      </w:r>
      <w:r w:rsidR="006C144D">
        <w:rPr>
          <w:b/>
          <w:i/>
        </w:rPr>
        <w:t xml:space="preserve">vzťahov uzatvorených podľa </w:t>
      </w:r>
      <w:r>
        <w:rPr>
          <w:b/>
          <w:i/>
        </w:rPr>
        <w:t>právneho rámca Slovenskej republiky</w:t>
      </w:r>
      <w:r w:rsidR="004F34F5">
        <w:rPr>
          <w:rStyle w:val="Odkaznapoznmkupodiarou"/>
          <w:b/>
          <w:i/>
        </w:rPr>
        <w:footnoteReference w:id="31"/>
      </w:r>
      <w:r>
        <w:rPr>
          <w:b/>
          <w:i/>
        </w:rPr>
        <w:t>!</w:t>
      </w:r>
    </w:p>
    <w:p w14:paraId="367A0CA6" w14:textId="77777777" w:rsidR="003569EE" w:rsidRPr="0073389C" w:rsidRDefault="003569EE" w:rsidP="00735615">
      <w:pPr>
        <w:pBdr>
          <w:top w:val="single" w:sz="4" w:space="1" w:color="auto"/>
          <w:left w:val="single" w:sz="4" w:space="4" w:color="auto"/>
          <w:bottom w:val="single" w:sz="4" w:space="1" w:color="auto"/>
          <w:right w:val="single" w:sz="4" w:space="4" w:color="auto"/>
        </w:pBdr>
        <w:shd w:val="clear" w:color="auto" w:fill="00A1DE"/>
        <w:spacing w:line="288" w:lineRule="auto"/>
        <w:jc w:val="both"/>
      </w:pPr>
      <w:r w:rsidRPr="00735615">
        <w:lastRenderedPageBreak/>
        <w:t xml:space="preserve">Typicky </w:t>
      </w:r>
      <w:r w:rsidR="006C144D">
        <w:t>vznikajú výdavky najmä z</w:t>
      </w:r>
      <w:r>
        <w:t xml:space="preserve"> hmotné</w:t>
      </w:r>
      <w:r w:rsidR="006C144D">
        <w:t>ho</w:t>
      </w:r>
      <w:r w:rsidRPr="00735615">
        <w:t xml:space="preserve"> </w:t>
      </w:r>
      <w:r>
        <w:t>a záväzkové</w:t>
      </w:r>
      <w:r w:rsidR="006C144D">
        <w:t>ho</w:t>
      </w:r>
      <w:r>
        <w:t xml:space="preserve"> práv</w:t>
      </w:r>
      <w:r w:rsidR="006C144D">
        <w:t>a</w:t>
      </w:r>
      <w:r>
        <w:t xml:space="preserve"> (občiansky, obchodný zákonník)</w:t>
      </w:r>
      <w:r w:rsidR="006C144D">
        <w:t>, práva nehmotných statkov a</w:t>
      </w:r>
      <w:r w:rsidRPr="00735615">
        <w:t xml:space="preserve"> pracovn</w:t>
      </w:r>
      <w:r>
        <w:t>é</w:t>
      </w:r>
      <w:r w:rsidR="006C144D">
        <w:t>ho</w:t>
      </w:r>
      <w:r w:rsidRPr="00735615">
        <w:t xml:space="preserve"> práv</w:t>
      </w:r>
      <w:r w:rsidR="006C144D">
        <w:t>a</w:t>
      </w:r>
      <w:r>
        <w:t xml:space="preserve"> (napr. zákonník práce, zákon o štátnej službe a pod.)</w:t>
      </w:r>
      <w:r w:rsidR="006C144D">
        <w:t>.</w:t>
      </w:r>
    </w:p>
    <w:p w14:paraId="034412DA" w14:textId="77777777"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14:paraId="6593E0CD" w14:textId="77777777"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v rámci ŽoP</w:t>
      </w:r>
      <w:r w:rsidRPr="0073389C">
        <w:t xml:space="preserve"> rozhoduje poskytovateľ</w:t>
      </w:r>
      <w:r w:rsidR="005779A5" w:rsidRPr="0073389C">
        <w:t>.</w:t>
      </w:r>
    </w:p>
    <w:p w14:paraId="75240DBC" w14:textId="77777777"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14:paraId="032FE068" w14:textId="77777777"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14:paraId="5EC0BA0A" w14:textId="77777777"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32"/>
      </w:r>
      <w:r w:rsidRPr="0073389C">
        <w:t>. Percentuáln</w:t>
      </w:r>
      <w:r w:rsidR="00421D77">
        <w:t>y</w:t>
      </w:r>
      <w:r w:rsidRPr="0073389C">
        <w:t xml:space="preserve"> limit 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vysporiadania finančných vzťahov v prípade prekročenia limitu na nepriame výdavky bude predmetom individuálnej dohody prijímateľa s </w:t>
      </w:r>
      <w:r w:rsidR="00160BA5" w:rsidRPr="0073389C">
        <w:t>poskytovateľom</w:t>
      </w:r>
      <w:r w:rsidRPr="0073389C">
        <w:t>.</w:t>
      </w:r>
    </w:p>
    <w:p w14:paraId="22ADFDAF" w14:textId="77777777" w:rsidR="0014042C" w:rsidRPr="0073389C" w:rsidRDefault="00AE5A8F" w:rsidP="00DE2902">
      <w:pPr>
        <w:spacing w:before="360" w:after="120" w:line="288" w:lineRule="auto"/>
        <w:jc w:val="both"/>
        <w:rPr>
          <w:b/>
        </w:rPr>
      </w:pPr>
      <w:r w:rsidRPr="0073389C">
        <w:rPr>
          <w:b/>
        </w:rPr>
        <w:t xml:space="preserve">Priame výdavky </w:t>
      </w:r>
    </w:p>
    <w:p w14:paraId="07E9EA36" w14:textId="77777777"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14:paraId="33CABF9B" w14:textId="77777777" w:rsidR="00AE5A8F" w:rsidRPr="0073389C" w:rsidRDefault="00AE5A8F" w:rsidP="00E61650">
      <w:pPr>
        <w:spacing w:before="120" w:after="120" w:line="288" w:lineRule="auto"/>
        <w:jc w:val="both"/>
      </w:pPr>
      <w:r w:rsidRPr="0073389C">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33"/>
      </w:r>
      <w:r w:rsidR="000F5FC0" w:rsidRPr="0073389C">
        <w:t>.</w:t>
      </w:r>
      <w:r w:rsidRPr="0073389C">
        <w:t xml:space="preserve"> </w:t>
      </w:r>
    </w:p>
    <w:p w14:paraId="04257AAC" w14:textId="77777777" w:rsidR="00AE5A8F" w:rsidRPr="0073389C" w:rsidRDefault="00AE5A8F" w:rsidP="00E61650">
      <w:pPr>
        <w:spacing w:before="120" w:after="120" w:line="288" w:lineRule="auto"/>
        <w:jc w:val="both"/>
      </w:pPr>
      <w:r w:rsidRPr="0073389C">
        <w:t>Rezerva na nepredvídané výdavky sa použije najmä v prípadoch, ak došlo k:</w:t>
      </w:r>
    </w:p>
    <w:p w14:paraId="2CDFD866" w14:textId="77777777"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zvýšenia minimálnej mzdy, zmeny súm odvodov zamestnanca a zamestnávateľa (daňových povinností, odvodov do zdravotných poisťovní, sociálnej poisťovni a pod.), zmena sadzby DPH a pod.;</w:t>
      </w:r>
    </w:p>
    <w:p w14:paraId="227D9893" w14:textId="77777777"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14:paraId="4752F8DF" w14:textId="77777777"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w:t>
      </w:r>
    </w:p>
    <w:p w14:paraId="55226910" w14:textId="77777777" w:rsidR="00AE5A8F" w:rsidRPr="0073389C" w:rsidRDefault="00AE5A8F" w:rsidP="00E61650">
      <w:pPr>
        <w:spacing w:before="120" w:after="120" w:line="288" w:lineRule="auto"/>
        <w:jc w:val="both"/>
      </w:pPr>
      <w:r w:rsidRPr="0073389C">
        <w:lastRenderedPageBreak/>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14:paraId="242573CA"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r w:rsidR="00E01782" w:rsidRPr="0073389C">
        <w:t>Žo</w:t>
      </w:r>
      <w:r w:rsidRPr="0073389C">
        <w:t>NFP;</w:t>
      </w:r>
    </w:p>
    <w:p w14:paraId="4BD7D237"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14:paraId="31A86CE9" w14:textId="77777777" w:rsidR="004B173C" w:rsidRPr="0073389C" w:rsidRDefault="00AE5A8F" w:rsidP="00E61650">
      <w:pPr>
        <w:autoSpaceDE w:val="0"/>
        <w:autoSpaceDN w:val="0"/>
        <w:adjustRightInd w:val="0"/>
        <w:spacing w:before="120" w:after="120" w:line="288" w:lineRule="auto"/>
        <w:jc w:val="both"/>
        <w:rPr>
          <w:b/>
        </w:rPr>
      </w:pPr>
      <w:r w:rsidRPr="0073389C">
        <w:rPr>
          <w:b/>
        </w:rPr>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14:paraId="2566F3D3" w14:textId="77777777" w:rsidR="0080116A" w:rsidRPr="00B00E0D" w:rsidRDefault="0080116A" w:rsidP="00B00E0D">
      <w:pPr>
        <w:spacing w:before="360" w:after="120" w:line="288" w:lineRule="auto"/>
        <w:jc w:val="both"/>
        <w:rPr>
          <w:b/>
        </w:rPr>
      </w:pPr>
      <w:r w:rsidRPr="00B00E0D">
        <w:rPr>
          <w:b/>
        </w:rPr>
        <w:t>Nepriame výdavky</w:t>
      </w:r>
    </w:p>
    <w:p w14:paraId="79A49C92" w14:textId="77777777"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 xml:space="preserve">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 </w:t>
      </w:r>
      <w:r w:rsidRPr="0073389C">
        <w:rPr>
          <w:szCs w:val="19"/>
          <w:lang w:val="sk-SK"/>
        </w:rPr>
        <w:t xml:space="preserve"> 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na nájom, vodné a stočné, nákup pohonných hmôt a energie, na telefón</w:t>
      </w:r>
      <w:r w:rsidR="00E45383" w:rsidRPr="0073389C">
        <w:rPr>
          <w:rStyle w:val="Odkaznapoznmkupodiarou"/>
          <w:rFonts w:cs="Arial"/>
          <w:sz w:val="19"/>
          <w:szCs w:val="19"/>
          <w:lang w:val="sk-SK"/>
        </w:rPr>
        <w:footnoteReference w:id="34"/>
      </w:r>
      <w:r w:rsidRPr="0073389C">
        <w:rPr>
          <w:szCs w:val="19"/>
          <w:lang w:val="sk-SK"/>
        </w:rPr>
        <w:t>, fax, internet, upratovanie, nákup spotrebného materiálu, mzdové výdavky obslužných zamestnancov.</w:t>
      </w:r>
    </w:p>
    <w:p w14:paraId="3B1792B6" w14:textId="77777777"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14:paraId="12642BC2" w14:textId="77777777" w:rsidR="004B173C" w:rsidRPr="0073389C" w:rsidRDefault="004B173C" w:rsidP="00E61650">
      <w:pPr>
        <w:spacing w:before="120" w:after="120" w:line="288" w:lineRule="auto"/>
        <w:jc w:val="both"/>
      </w:pPr>
      <w:r w:rsidRPr="0073389C">
        <w:t>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alikv</w:t>
      </w:r>
      <w:r w:rsidR="00052155">
        <w:t>ó</w:t>
      </w:r>
      <w:r w:rsidRPr="0073389C">
        <w:t>tn</w:t>
      </w:r>
      <w:r w:rsidR="00052155">
        <w:t>a</w:t>
      </w:r>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w:t>
      </w:r>
      <w:r w:rsidR="00F066DC">
        <w:t>/partner</w:t>
      </w:r>
      <w:r w:rsidRPr="0073389C">
        <w:t xml:space="preserve"> vlastní priestory, v ktorých sa projekt realizuje alebo ich využíva bezplatne, nie sú výdavky na nájom oprávnené.</w:t>
      </w:r>
    </w:p>
    <w:p w14:paraId="27EF6A93" w14:textId="77777777" w:rsidR="0061250D" w:rsidRPr="0073389C" w:rsidRDefault="0061250D" w:rsidP="00E61650">
      <w:pPr>
        <w:spacing w:before="120" w:after="120" w:line="288" w:lineRule="auto"/>
        <w:jc w:val="both"/>
      </w:pPr>
      <w:r w:rsidRPr="0073389C">
        <w:t>Prijímateľ vypočíta pomerné výdavky za uvedené výdavky napríklad pomocou nižšie uvedených</w:t>
      </w:r>
      <w:r w:rsidR="00E45383" w:rsidRPr="0073389C">
        <w:t xml:space="preserve"> </w:t>
      </w:r>
      <w:r w:rsidRPr="0073389C">
        <w:t>metód:</w:t>
      </w:r>
    </w:p>
    <w:p w14:paraId="26D84C9D" w14:textId="1602A8C5"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ako pomer výšky</w:t>
      </w:r>
      <w:r w:rsidR="00797CA5">
        <w:rPr>
          <w:szCs w:val="19"/>
          <w:lang w:val="sk-SK"/>
        </w:rPr>
        <w:t xml:space="preserve"> </w:t>
      </w:r>
      <w:r w:rsidR="00797CA5" w:rsidRPr="00797CA5">
        <w:rPr>
          <w:szCs w:val="19"/>
          <w:lang w:val="sk-SK"/>
        </w:rPr>
        <w:t>celkových výdavkov projektu k </w:t>
      </w:r>
      <w:del w:id="650" w:author="Miroslava Dziaková" w:date="2021-06-01T11:30:00Z">
        <w:r w:rsidR="00797CA5" w:rsidRPr="00797CA5" w:rsidDel="00D11C96">
          <w:rPr>
            <w:szCs w:val="19"/>
            <w:lang w:val="sk-SK"/>
          </w:rPr>
          <w:delText>celkovému</w:delText>
        </w:r>
      </w:del>
      <w:ins w:id="651" w:author="Miroslava Dziaková" w:date="2021-06-01T11:30:00Z">
        <w:r w:rsidR="00D11C96">
          <w:rPr>
            <w:szCs w:val="19"/>
            <w:lang w:val="sk-SK"/>
          </w:rPr>
          <w:t>čistému</w:t>
        </w:r>
      </w:ins>
      <w:r w:rsidR="00797CA5" w:rsidRPr="00797CA5">
        <w:rPr>
          <w:szCs w:val="19"/>
          <w:lang w:val="sk-SK"/>
        </w:rPr>
        <w:t xml:space="preserve"> obratu</w:t>
      </w:r>
      <w:ins w:id="652" w:author="Miroslava Dziaková" w:date="2021-06-01T11:30:00Z">
        <w:r w:rsidR="00D11C96">
          <w:rPr>
            <w:rStyle w:val="Odkaznapoznmkupodiarou"/>
            <w:szCs w:val="19"/>
            <w:lang w:val="sk-SK"/>
          </w:rPr>
          <w:footnoteReference w:id="35"/>
        </w:r>
      </w:ins>
      <w:r w:rsidR="00797CA5" w:rsidRPr="00797CA5">
        <w:rPr>
          <w:szCs w:val="19"/>
          <w:lang w:val="sk-SK"/>
        </w:rPr>
        <w:t xml:space="preserve"> prijímateľa za predchádzajúci kalendárny rok alebo priemerného obratu za posledné 3 kalendárne roky</w:t>
      </w:r>
      <w:r w:rsidRPr="0098177C">
        <w:rPr>
          <w:szCs w:val="19"/>
          <w:lang w:val="sk-SK"/>
        </w:rPr>
        <w:t>;</w:t>
      </w:r>
    </w:p>
    <w:p w14:paraId="52FFFA40" w14:textId="261023A7"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ins w:id="655" w:author="Miroslava Dziaková" w:date="2021-06-01T11:32:00Z">
        <w:r w:rsidR="00D11C96">
          <w:rPr>
            <w:rStyle w:val="Odkaznapoznmkupodiarou"/>
            <w:szCs w:val="19"/>
            <w:lang w:val="sk-SK"/>
          </w:rPr>
          <w:footnoteReference w:id="36"/>
        </w:r>
      </w:ins>
      <w:r w:rsidRPr="0098177C">
        <w:rPr>
          <w:szCs w:val="19"/>
          <w:lang w:val="sk-SK"/>
        </w:rPr>
        <w:t xml:space="preserve"> v rámci projektu (platí pre nájomné, energie);</w:t>
      </w:r>
    </w:p>
    <w:p w14:paraId="41305393" w14:textId="77777777"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14:paraId="7602FE93" w14:textId="77777777"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14:paraId="6BED34E0" w14:textId="77777777"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14:paraId="06126FBD" w14:textId="77777777" w:rsidR="004F5296" w:rsidRPr="0073389C" w:rsidRDefault="00AE5A8F" w:rsidP="00E61650">
      <w:pPr>
        <w:spacing w:before="120" w:after="120" w:line="288" w:lineRule="auto"/>
        <w:jc w:val="both"/>
        <w:rPr>
          <w:b/>
        </w:rPr>
      </w:pPr>
      <w:r w:rsidRPr="0073389C">
        <w:rPr>
          <w:b/>
        </w:rPr>
        <w:t>Oprávnené výdavky</w:t>
      </w:r>
    </w:p>
    <w:p w14:paraId="0C554A9A" w14:textId="77777777"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2D4628">
        <w:t>/spolupracujúceho subjektu</w:t>
      </w:r>
      <w:r w:rsidR="002D4628">
        <w:rPr>
          <w:rStyle w:val="Odkaznapoznmkupodiarou"/>
        </w:rPr>
        <w:footnoteReference w:id="37"/>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14:paraId="3F1BBE7A" w14:textId="77777777" w:rsidR="00AE5A8F" w:rsidRPr="0073389C" w:rsidRDefault="00AE5A8F" w:rsidP="00E61650">
      <w:pPr>
        <w:spacing w:before="120" w:after="120" w:line="288" w:lineRule="auto"/>
        <w:jc w:val="both"/>
      </w:pPr>
      <w:r w:rsidRPr="0073389C">
        <w:t>Výdavok je oprávnený, ak spĺňa všetky nasledujúce podmienky:</w:t>
      </w:r>
    </w:p>
    <w:p w14:paraId="2667219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5D7F89F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vynaložený na projekt schválený poskytovateľom a realizovaný v zmysle </w:t>
      </w:r>
      <w:r w:rsidR="00E45383" w:rsidRPr="0073389C">
        <w:t xml:space="preserve">podmienok výzvy/vyzvania, podmienok schémy pomoci de minimis, príp. schémy štátnej pomoci, ktoré tvoria neoddeliteľnú súčasť výzvy, podmienok zmluvy o NFP resp. rozhodnutia o schválení ŽoNFP (v prípadoch, ak </w:t>
      </w:r>
      <w:r w:rsidR="00577C36">
        <w:t>RO pre OP EVS</w:t>
      </w:r>
      <w:r w:rsidR="00D76DD9">
        <w:t xml:space="preserve"> </w:t>
      </w:r>
      <w:r w:rsidR="00E45383" w:rsidRPr="0073389C">
        <w:t>a poskytovateľ je tá istá osoba</w:t>
      </w:r>
      <w:r w:rsidR="0082781E" w:rsidRPr="0073389C">
        <w:t>)</w:t>
      </w:r>
      <w:r w:rsidRPr="0073389C">
        <w:t>;</w:t>
      </w:r>
    </w:p>
    <w:p w14:paraId="00DBF3B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14:paraId="11207A90" w14:textId="77777777"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14:paraId="260A8EB4" w14:textId="77777777"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w:t>
      </w:r>
      <w:r w:rsidRPr="0073389C">
        <w:t xml:space="preserve"> vykazovania</w:t>
      </w:r>
      <w:r w:rsidR="004B173C" w:rsidRPr="0073389C">
        <w:t>, pokiaľ tento spôsob umožnila výzva/vyzvanie</w:t>
      </w:r>
      <w:r w:rsidRPr="0073389C">
        <w:t>. Výdavky musia byť uhradené prijímateľom a ich uhradenie musí byť doložené najneskôr pred ich predložením na RO</w:t>
      </w:r>
      <w:r w:rsidRPr="0073389C">
        <w:rPr>
          <w:rStyle w:val="Odkaznapoznmkupodiarou"/>
          <w:sz w:val="19"/>
        </w:rPr>
        <w:footnoteReference w:id="38"/>
      </w:r>
      <w:r w:rsidRPr="0073389C">
        <w:t xml:space="preserve"> (s výnimkou odpisov);</w:t>
      </w:r>
    </w:p>
    <w:p w14:paraId="7E114AB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vynaložený v súlade s platnými všeobecne záväznými právnymi predpismi (napr. zákon o rozpočtových pravidlách, ZVO, zákon o štátnej pomoci, zákon o cenách, Zákonník práce, Občiansky zákonník);</w:t>
      </w:r>
    </w:p>
    <w:p w14:paraId="786B72CD"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lastRenderedPageBreak/>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B4332C">
        <w:t>;</w:t>
      </w:r>
    </w:p>
    <w:p w14:paraId="4D202CDD" w14:textId="77777777" w:rsidR="00993A6C" w:rsidRPr="0073389C" w:rsidRDefault="004B173C" w:rsidP="004562EE">
      <w:pPr>
        <w:pStyle w:val="Odsekzoznamu"/>
        <w:numPr>
          <w:ilvl w:val="0"/>
          <w:numId w:val="6"/>
        </w:numPr>
        <w:spacing w:before="120" w:after="120" w:line="288" w:lineRule="auto"/>
        <w:contextualSpacing w:val="0"/>
        <w:jc w:val="both"/>
      </w:pPr>
      <w:r w:rsidRPr="0073389C">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a skutočným účelom ich použitia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 xml:space="preserve">sa </w:t>
      </w:r>
      <w:r w:rsidR="00BD3255">
        <w:rPr>
          <w:sz w:val="18"/>
          <w:szCs w:val="18"/>
        </w:rPr>
        <w:t>účinno</w:t>
      </w:r>
      <w:r w:rsidR="00BD3255" w:rsidRPr="008F2822">
        <w:rPr>
          <w:sz w:val="18"/>
          <w:szCs w:val="18"/>
        </w:rPr>
        <w:t>sťou</w:t>
      </w:r>
      <w:r w:rsidR="00687044" w:rsidRPr="008F2822">
        <w:rPr>
          <w:sz w:val="18"/>
          <w:szCs w:val="18"/>
        </w:rPr>
        <w:t xml:space="preserve"> rozumie vzťah medzi plánovanými výstupmi projektu a skutočnými výstupmi projektu</w:t>
      </w:r>
      <w:r w:rsidRPr="0073389C">
        <w:t>). Overovanie hospodárnosti, efektívnosti a účelnosti sa vykonáva aj na základe poskytnutých informácií od žiadateľa a aj na základe jednotlivých kritérií v hodnotiacich hárkoch v procese odborného hodnotenia;</w:t>
      </w:r>
    </w:p>
    <w:p w14:paraId="6666070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14:paraId="7327A0B4"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14:paraId="524D167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14:paraId="7262F365"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14:paraId="59205DAE"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14:paraId="49B6BCF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vynakladaný na účely projektu len čiastočne, je oprávnený len v jeho alikvotnej (pomernej) časti prislúchajúcej k danému projektu.</w:t>
      </w:r>
    </w:p>
    <w:p w14:paraId="027B5680" w14:textId="77777777" w:rsidR="00AE5A8F" w:rsidRPr="0073389C" w:rsidRDefault="00AE5A8F" w:rsidP="00E61650">
      <w:pPr>
        <w:spacing w:before="120" w:after="120" w:line="288" w:lineRule="auto"/>
        <w:jc w:val="both"/>
        <w:rPr>
          <w:b/>
        </w:rPr>
      </w:pPr>
      <w:r w:rsidRPr="0073389C">
        <w:rPr>
          <w:b/>
        </w:rPr>
        <w:t>Neoprávnené výdavky</w:t>
      </w:r>
    </w:p>
    <w:p w14:paraId="50B22405" w14:textId="77777777"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14:paraId="5D1CC482" w14:textId="77777777"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14:paraId="33ABA743" w14:textId="77777777"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39"/>
      </w:r>
      <w:r w:rsidRPr="0073389C">
        <w:t>, nehnuteľností a</w:t>
      </w:r>
      <w:r w:rsidR="00BE6444">
        <w:t> </w:t>
      </w:r>
      <w:r w:rsidRPr="0073389C">
        <w:t>pozemkov</w:t>
      </w:r>
      <w:r w:rsidR="00BE6444">
        <w:t>;</w:t>
      </w:r>
    </w:p>
    <w:p w14:paraId="5B3C8EBA" w14:textId="77777777"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t>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daňovému úradu odpočet dane. V takomto prípade bude DPH (uhradená </w:t>
      </w:r>
      <w:r w:rsidRPr="0073389C">
        <w:rPr>
          <w:rFonts w:ascii="Arial" w:hAnsi="Arial" w:cs="Arial"/>
          <w:sz w:val="19"/>
          <w:szCs w:val="19"/>
          <w:lang w:val="sk-SK" w:eastAsia="en-US"/>
        </w:rPr>
        <w:lastRenderedPageBreak/>
        <w:t>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40"/>
      </w:r>
      <w:r w:rsidRPr="0073389C">
        <w:rPr>
          <w:rFonts w:ascii="Arial" w:hAnsi="Arial" w:cs="Arial"/>
          <w:sz w:val="19"/>
          <w:szCs w:val="19"/>
          <w:lang w:val="sk-SK" w:eastAsia="en-US"/>
        </w:rPr>
        <w:t xml:space="preserve">. </w:t>
      </w:r>
    </w:p>
    <w:p w14:paraId="3D3C6A29" w14:textId="77777777"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14:paraId="51C172A5"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14:paraId="05581649"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14:paraId="1F5BA90A"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14:paraId="1A70B92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14:paraId="717BE2C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14:paraId="38B910A4"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14:paraId="2EC03DB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v súlade so schváleným rozpočtom projektu</w:t>
      </w:r>
      <w:r w:rsidR="00C8683A" w:rsidRPr="0073389C">
        <w:t xml:space="preserve"> </w:t>
      </w:r>
      <w:r w:rsidR="00C8683A" w:rsidRPr="00876669">
        <w:t>a komentárom k rozpočtu</w:t>
      </w:r>
      <w:r w:rsidRPr="0073389C">
        <w:t>;</w:t>
      </w:r>
    </w:p>
    <w:p w14:paraId="200C8307"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14:paraId="1B0B6C73"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14:paraId="204C478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14:paraId="295FDD8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výdavky na trovy konania a pod.);</w:t>
      </w:r>
    </w:p>
    <w:p w14:paraId="5DC270B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14:paraId="0769F85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14:paraId="0767EFE1" w14:textId="77777777" w:rsidR="00200770"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14:paraId="396A43E9" w14:textId="77777777" w:rsidR="00987382" w:rsidRPr="00200770" w:rsidRDefault="00AE5A8F" w:rsidP="00852446">
      <w:pPr>
        <w:pStyle w:val="Odsekzoznamu"/>
        <w:numPr>
          <w:ilvl w:val="0"/>
          <w:numId w:val="7"/>
        </w:numPr>
        <w:spacing w:before="120" w:after="120" w:line="288" w:lineRule="auto"/>
        <w:ind w:left="567" w:hanging="283"/>
        <w:contextualSpacing w:val="0"/>
        <w:jc w:val="both"/>
        <w:rPr>
          <w:rFonts w:ascii="Times New Roman" w:hAnsi="Times New Roman"/>
          <w:sz w:val="24"/>
          <w:lang w:eastAsia="sk-SK"/>
        </w:rPr>
      </w:pPr>
      <w:r w:rsidRPr="003900AB">
        <w:t xml:space="preserve">výdavok </w:t>
      </w:r>
      <w:r w:rsidR="00E734FF" w:rsidRPr="003900AB">
        <w:t>vzniknutý úhradou finančných prostriedkov zo strany prijímateľa/partnera dodávateľovi</w:t>
      </w:r>
      <w:r w:rsidR="00866C54" w:rsidRPr="003900AB">
        <w:t>/ poskytovateľovi</w:t>
      </w:r>
      <w:r w:rsidR="00E734FF" w:rsidRPr="00D83979">
        <w:t xml:space="preserve"> plnenia</w:t>
      </w:r>
      <w:r w:rsidRPr="00D83979">
        <w:t xml:space="preserve"> </w:t>
      </w:r>
      <w:r w:rsidR="00E734FF" w:rsidRPr="00D83979">
        <w:t>za </w:t>
      </w:r>
      <w:r w:rsidRPr="00D83979">
        <w:t>nevyúčtované zálohové platby</w:t>
      </w:r>
      <w:r w:rsidR="00866C54" w:rsidRPr="00D83979">
        <w:t>,</w:t>
      </w:r>
      <w:r w:rsidRPr="00D83979">
        <w:t xml:space="preserve"> poskytnuté preddavky </w:t>
      </w:r>
      <w:r w:rsidR="00866C54" w:rsidRPr="00D83979">
        <w:t>alebo </w:t>
      </w:r>
      <w:r w:rsidRPr="00D83979">
        <w:t>výdavky, pri ktorých vzniká náklad budúceho obdobia (tieto sú oprávnené až v momente vzniku nákladu bežného obdobia)</w:t>
      </w:r>
      <w:r w:rsidR="00E734FF" w:rsidRPr="00B6346F">
        <w:t>, ak RO pre OP EVS neurčí vo v</w:t>
      </w:r>
      <w:r w:rsidR="00E734FF" w:rsidRPr="003900AB">
        <w:t>zťahu k charakteru, použitiu alebo</w:t>
      </w:r>
      <w:r w:rsidR="00866C54" w:rsidRPr="003900AB">
        <w:t> </w:t>
      </w:r>
      <w:r w:rsidR="00E734FF" w:rsidRPr="003900AB">
        <w:t>konkrétnemu subjektu a účelu plnenia inak</w:t>
      </w:r>
      <w:r w:rsidR="007F17A2" w:rsidRPr="003900AB">
        <w:t xml:space="preserve"> (t.j. že </w:t>
      </w:r>
      <w:r w:rsidR="00917C09" w:rsidRPr="003900AB">
        <w:t xml:space="preserve">RO pre OP EVS </w:t>
      </w:r>
      <w:r w:rsidR="007F17A2" w:rsidRPr="003900AB">
        <w:t>bude považovať zrealizovanie preddavku za podmienečne oprávnený výdavok</w:t>
      </w:r>
      <w:r w:rsidR="00863D7C" w:rsidRPr="003900AB">
        <w:t xml:space="preserve"> až do momentu jeho úplného zúčtovania</w:t>
      </w:r>
      <w:r w:rsidR="00777423" w:rsidRPr="003900AB">
        <w:t xml:space="preserve"> prijímateľovi/partnerovi a následne poskytovateľovi</w:t>
      </w:r>
      <w:r w:rsidR="007F17A2" w:rsidRPr="003900AB">
        <w:t>)</w:t>
      </w:r>
      <w:r w:rsidR="00E734FF" w:rsidRPr="003900AB">
        <w:t xml:space="preserve"> vo výzve/vyzvaní alebo na základe individuálneho písomného</w:t>
      </w:r>
      <w:r w:rsidR="00866C54" w:rsidRPr="003900AB">
        <w:t xml:space="preserve"> (e-mailového)</w:t>
      </w:r>
      <w:r w:rsidR="00E734FF" w:rsidRPr="003900AB">
        <w:t xml:space="preserve"> stanoviska RO</w:t>
      </w:r>
      <w:r w:rsidR="007F17A2" w:rsidRPr="003900AB">
        <w:t> </w:t>
      </w:r>
      <w:r w:rsidR="00E734FF" w:rsidRPr="003900AB">
        <w:t>pre OP EVS</w:t>
      </w:r>
      <w:r w:rsidR="00987382">
        <w:rPr>
          <w:vertAlign w:val="superscript"/>
        </w:rPr>
        <w:footnoteReference w:id="41"/>
      </w:r>
      <w:r w:rsidR="00987382" w:rsidRPr="00200770">
        <w:rPr>
          <w:rFonts w:ascii="Times New Roman" w:hAnsi="Times New Roman"/>
          <w:sz w:val="24"/>
          <w:lang w:eastAsia="sk-SK"/>
        </w:rPr>
        <w:t xml:space="preserve"> </w:t>
      </w:r>
    </w:p>
    <w:p w14:paraId="3CBC0BD3" w14:textId="77777777" w:rsidR="00E734FF" w:rsidRPr="003900AB" w:rsidRDefault="00E734FF" w:rsidP="008D155B">
      <w:pPr>
        <w:pStyle w:val="Odsekzoznamu"/>
        <w:numPr>
          <w:ilvl w:val="0"/>
          <w:numId w:val="7"/>
        </w:numPr>
        <w:spacing w:before="120" w:after="120" w:line="288" w:lineRule="auto"/>
        <w:ind w:left="567" w:hanging="283"/>
        <w:contextualSpacing w:val="0"/>
        <w:jc w:val="both"/>
      </w:pPr>
      <w:r w:rsidRPr="003900AB">
        <w:t xml:space="preserve"> vo vzťahu ku konkrétnemu prijímateľovi/partnerovi</w:t>
      </w:r>
      <w:r w:rsidR="007F17A2" w:rsidRPr="003900AB">
        <w:t>,</w:t>
      </w:r>
      <w:r w:rsidRPr="003900AB">
        <w:t xml:space="preserve"> </w:t>
      </w:r>
      <w:r w:rsidR="007F17A2" w:rsidRPr="003900AB">
        <w:t>s určením podmienok</w:t>
      </w:r>
      <w:r w:rsidR="00937019" w:rsidRPr="003900AB">
        <w:t>,</w:t>
      </w:r>
      <w:r w:rsidR="007F17A2" w:rsidRPr="003900AB">
        <w:t xml:space="preserve"> za ktorých je možné preddavkové platby realizovať a splnení nasledujúcich rámcových požiadaviek</w:t>
      </w:r>
      <w:r w:rsidRPr="003900AB">
        <w:t>:</w:t>
      </w:r>
    </w:p>
    <w:p w14:paraId="151E70C0" w14:textId="77777777" w:rsidR="00866C54" w:rsidRPr="003900AB" w:rsidRDefault="00866C54" w:rsidP="005B7173">
      <w:pPr>
        <w:pStyle w:val="Odsekzoznamu"/>
        <w:numPr>
          <w:ilvl w:val="0"/>
          <w:numId w:val="103"/>
        </w:numPr>
        <w:spacing w:before="120" w:after="120" w:line="288" w:lineRule="auto"/>
        <w:jc w:val="both"/>
      </w:pPr>
      <w:r w:rsidRPr="003900AB">
        <w:t>úhrada preddavkovej platby, t.j. reálny úbytok finančných prostriedkov na strane prijímateľa</w:t>
      </w:r>
      <w:r w:rsidR="007F17A2" w:rsidRPr="003900AB">
        <w:t>/partnera</w:t>
      </w:r>
      <w:r w:rsidRPr="003900AB">
        <w:t xml:space="preserve"> musí byť realizovaná v období oprávnenosti výdavkov a v súlade s oprávneným obdobím pre výdavky stanovené vo výzve/vyzvaní a v zmluve o poskytnutí NFP,</w:t>
      </w:r>
    </w:p>
    <w:p w14:paraId="4BD83A16" w14:textId="77777777" w:rsidR="00866C54" w:rsidRPr="00D83979" w:rsidRDefault="00866C54" w:rsidP="005B7173">
      <w:pPr>
        <w:pStyle w:val="Odsekzoznamu"/>
        <w:numPr>
          <w:ilvl w:val="0"/>
          <w:numId w:val="103"/>
        </w:numPr>
        <w:spacing w:before="120" w:after="120" w:line="288" w:lineRule="auto"/>
        <w:jc w:val="both"/>
      </w:pPr>
      <w:r w:rsidRPr="00CB33A3">
        <w:t>využitie preddavkových platieb musí byť v súlade s podmienkami verejného obstarávania a rovnako musí by</w:t>
      </w:r>
      <w:r w:rsidRPr="00D83979">
        <w:t xml:space="preserve">ť v súlade s podmienkami zmluvy uzavretej medzi prijímateľom </w:t>
      </w:r>
      <w:r w:rsidRPr="00D83979">
        <w:lastRenderedPageBreak/>
        <w:t>a dodávateľom/poskytovateľom a bežnou obchodnou praxou</w:t>
      </w:r>
      <w:r w:rsidRPr="00BD3255">
        <w:rPr>
          <w:vertAlign w:val="superscript"/>
        </w:rPr>
        <w:footnoteReference w:id="42"/>
      </w:r>
      <w:r w:rsidRPr="00D83979">
        <w:rPr>
          <w:vertAlign w:val="superscript"/>
        </w:rPr>
        <w:t xml:space="preserve">. </w:t>
      </w:r>
      <w:r w:rsidRPr="00D83979">
        <w:t>Možnosť poskytovania preddavkových platieb preto musí byť súčasťou pôvodnej zmluvy uzavretej medzi prijímateľom a dodávateľom, ktorá bola výsledkom verejného obstarávania, nakoľko poskytovanie preddavkových platieb v prípade dodatku k pôvodnej zmluve by predstavovalo zmenu ekonomickej rovnováhy a preto je takýto dodatok neprípustný,</w:t>
      </w:r>
    </w:p>
    <w:p w14:paraId="41392AA5" w14:textId="77777777" w:rsidR="00866C54" w:rsidRPr="00B6346F" w:rsidRDefault="00866C54" w:rsidP="005B7173">
      <w:pPr>
        <w:pStyle w:val="Odsekzoznamu"/>
        <w:numPr>
          <w:ilvl w:val="0"/>
          <w:numId w:val="103"/>
        </w:numPr>
        <w:spacing w:before="120" w:after="120" w:line="288" w:lineRule="auto"/>
        <w:jc w:val="both"/>
      </w:pPr>
      <w:r w:rsidRPr="00B6346F">
        <w:t>dodávateľ/poskytovateľ, ktorý je platiteľ DPH, je na základe prijatého preddavku, povinný vystaviť prijímateľovi faktúru najneskôr do 15 kalendárnych dní od prijatia preddavku a následne vystaviť zúčtovaciu faktúru pri reálnom dodaní tovaru/služieb/stavebných prác. Dodávateľ, ktorý nie je platiteľ DPH je povinný vystaviť zúčtovaciu faktúru pri reálnom dodaní tovaru/služieb/stavebných prác,</w:t>
      </w:r>
    </w:p>
    <w:p w14:paraId="4925CED0" w14:textId="77777777" w:rsidR="00866C54" w:rsidRPr="00D83979" w:rsidRDefault="00866C54" w:rsidP="005B7173">
      <w:pPr>
        <w:pStyle w:val="Odsekzoznamu"/>
        <w:numPr>
          <w:ilvl w:val="0"/>
          <w:numId w:val="103"/>
        </w:numPr>
        <w:spacing w:before="120" w:after="120" w:line="288" w:lineRule="auto"/>
        <w:jc w:val="both"/>
      </w:pPr>
      <w:r w:rsidRPr="00283586">
        <w:t>predmet plnenia (teda tovary, služby, stavebné práce), ktorý bol uhradený na základe preddavkovej platby musí byť skutočne dodaný v čase realizácie projektu, najneskôr do 12 mesiacov od poskytnutia preddavkovej platby dodávateľovi</w:t>
      </w:r>
      <w:r w:rsidRPr="00BD3255">
        <w:rPr>
          <w:vertAlign w:val="superscript"/>
        </w:rPr>
        <w:footnoteReference w:id="43"/>
      </w:r>
      <w:r w:rsidR="006710DE" w:rsidRPr="00BD3255">
        <w:rPr>
          <w:vertAlign w:val="superscript"/>
        </w:rPr>
        <w:t>.</w:t>
      </w:r>
      <w:r w:rsidR="006710DE">
        <w:t xml:space="preserve"> Uvedené neplatí pre </w:t>
      </w:r>
      <w:r w:rsidR="006710DE" w:rsidRPr="006B1076">
        <w:rPr>
          <w:rFonts w:cs="Arial"/>
          <w:color w:val="000000"/>
          <w:sz w:val="18"/>
          <w:szCs w:val="18"/>
        </w:rPr>
        <w:t xml:space="preserve">preddavkové platby </w:t>
      </w:r>
      <w:r w:rsidR="006710DE">
        <w:rPr>
          <w:rFonts w:cs="Arial"/>
          <w:color w:val="000000"/>
          <w:sz w:val="18"/>
          <w:szCs w:val="18"/>
        </w:rPr>
        <w:t>uplatňované</w:t>
      </w:r>
      <w:r w:rsidR="006710DE" w:rsidRPr="006B1076">
        <w:rPr>
          <w:rFonts w:cs="Arial"/>
          <w:color w:val="000000"/>
          <w:sz w:val="18"/>
          <w:szCs w:val="18"/>
        </w:rPr>
        <w:t xml:space="preserve"> v prípade využitia systému zálohových platieb</w:t>
      </w:r>
      <w:r w:rsidR="006710DE">
        <w:rPr>
          <w:rFonts w:cs="Arial"/>
          <w:color w:val="000000"/>
          <w:sz w:val="18"/>
          <w:szCs w:val="18"/>
        </w:rPr>
        <w:t>, kde je p</w:t>
      </w:r>
      <w:r w:rsidR="006710DE" w:rsidRPr="006710DE">
        <w:rPr>
          <w:rFonts w:cs="Arial"/>
          <w:color w:val="000000"/>
          <w:sz w:val="18"/>
          <w:szCs w:val="18"/>
        </w:rPr>
        <w:t>rijímateľ</w:t>
      </w:r>
      <w:r w:rsidR="006710DE">
        <w:rPr>
          <w:rFonts w:cs="Arial"/>
          <w:color w:val="000000"/>
          <w:sz w:val="18"/>
          <w:szCs w:val="18"/>
        </w:rPr>
        <w:t xml:space="preserve"> </w:t>
      </w:r>
      <w:r w:rsidR="006710DE" w:rsidRPr="006710DE">
        <w:rPr>
          <w:rFonts w:cs="Arial"/>
          <w:color w:val="000000"/>
          <w:sz w:val="18"/>
          <w:szCs w:val="18"/>
        </w:rPr>
        <w:t xml:space="preserve">povinný poskytnutú zálohovú platbu </w:t>
      </w:r>
      <w:r w:rsidR="006710DE" w:rsidRPr="00932204">
        <w:rPr>
          <w:rFonts w:cs="Arial"/>
          <w:color w:val="000000"/>
          <w:sz w:val="18"/>
          <w:szCs w:val="18"/>
        </w:rPr>
        <w:t xml:space="preserve">priebežne zúčtovávať do </w:t>
      </w:r>
      <w:r w:rsidR="004852A1" w:rsidRPr="00932204">
        <w:rPr>
          <w:rFonts w:cs="Arial"/>
          <w:color w:val="000000"/>
          <w:sz w:val="18"/>
          <w:szCs w:val="18"/>
        </w:rPr>
        <w:t>12</w:t>
      </w:r>
      <w:r w:rsidR="006710DE" w:rsidRPr="008C1F4B">
        <w:rPr>
          <w:rFonts w:cs="Arial"/>
          <w:color w:val="000000"/>
          <w:sz w:val="18"/>
          <w:szCs w:val="18"/>
        </w:rPr>
        <w:t xml:space="preserve"> mesiacov odo</w:t>
      </w:r>
      <w:r w:rsidR="006710DE" w:rsidRPr="006710DE">
        <w:rPr>
          <w:rFonts w:cs="Arial"/>
          <w:color w:val="000000"/>
          <w:sz w:val="18"/>
          <w:szCs w:val="18"/>
        </w:rPr>
        <w:t xml:space="preserve"> dňa pripísania finančných prostriedkov na účte prijímateľa, resp. odo dňa aktivácie rozpočtového opatrenia</w:t>
      </w:r>
      <w:r w:rsidR="006710DE">
        <w:rPr>
          <w:rFonts w:cs="Arial"/>
          <w:color w:val="000000"/>
          <w:sz w:val="18"/>
          <w:szCs w:val="18"/>
        </w:rPr>
        <w:t>.</w:t>
      </w:r>
    </w:p>
    <w:p w14:paraId="4A7BD75B" w14:textId="77777777" w:rsidR="00866C54" w:rsidRPr="00283586" w:rsidRDefault="007F17A2" w:rsidP="005B7173">
      <w:pPr>
        <w:pStyle w:val="Odsekzoznamu"/>
        <w:numPr>
          <w:ilvl w:val="0"/>
          <w:numId w:val="103"/>
        </w:numPr>
        <w:spacing w:before="120" w:after="120" w:line="288" w:lineRule="auto"/>
        <w:jc w:val="both"/>
      </w:pPr>
      <w:r w:rsidRPr="00D83979">
        <w:t>p</w:t>
      </w:r>
      <w:r w:rsidR="00866C54" w:rsidRPr="00D83979">
        <w:t>rijímateľ</w:t>
      </w:r>
      <w:r w:rsidRPr="00D83979">
        <w:t xml:space="preserve"> (v relevantných prípadoch aj za partnera)</w:t>
      </w:r>
      <w:r w:rsidR="00866C54" w:rsidRPr="00D83979">
        <w:t xml:space="preserve"> predkladá riadiacemu orgánu zúčtovanie preddav</w:t>
      </w:r>
      <w:r w:rsidRPr="00D83979">
        <w:t xml:space="preserve">kovej platby na príslušnom formulári (viď. príloha č. </w:t>
      </w:r>
      <w:r w:rsidR="00877685" w:rsidRPr="00B6346F">
        <w:t>41</w:t>
      </w:r>
      <w:r w:rsidRPr="00B6346F">
        <w:t xml:space="preserve">) </w:t>
      </w:r>
      <w:r w:rsidR="00866C54" w:rsidRPr="00881E11">
        <w:t>spolu s ďalšími relevantnými prílohami</w:t>
      </w:r>
      <w:r w:rsidRPr="00283586">
        <w:t xml:space="preserve"> preukazujúcimi dodanie plnenia</w:t>
      </w:r>
      <w:r w:rsidR="00866C54" w:rsidRPr="00283586">
        <w:t>;</w:t>
      </w:r>
    </w:p>
    <w:p w14:paraId="0C019714" w14:textId="77777777" w:rsidR="00866C54" w:rsidRPr="0073290B" w:rsidRDefault="007F17A2" w:rsidP="005B7173">
      <w:pPr>
        <w:pStyle w:val="Odsekzoznamu"/>
        <w:numPr>
          <w:ilvl w:val="0"/>
          <w:numId w:val="103"/>
        </w:numPr>
        <w:spacing w:before="120" w:after="120" w:line="288" w:lineRule="auto"/>
        <w:jc w:val="both"/>
      </w:pPr>
      <w:r w:rsidRPr="0073290B">
        <w:t>o</w:t>
      </w:r>
      <w:r w:rsidR="00866C54" w:rsidRPr="0073290B">
        <w:t>verenie dodania predmetu plnenia zabezpečí RO</w:t>
      </w:r>
      <w:r w:rsidR="00833A5F" w:rsidRPr="0073290B">
        <w:t xml:space="preserve"> pre OP EVS</w:t>
      </w:r>
      <w:r w:rsidR="00866C54" w:rsidRPr="0073290B">
        <w:t xml:space="preserve"> v rámci výkonu kontroly projektu v súlade s kapitolou </w:t>
      </w:r>
      <w:r w:rsidR="003342EC" w:rsidRPr="0073290B">
        <w:t>PpP</w:t>
      </w:r>
      <w:r w:rsidR="00676BCF" w:rsidRPr="0073290B">
        <w:t xml:space="preserve"> č. 3.2 „Finančná kontrola na mieste“</w:t>
      </w:r>
      <w:r w:rsidR="00866C54" w:rsidRPr="0073290B">
        <w:t>;</w:t>
      </w:r>
    </w:p>
    <w:p w14:paraId="340D85A6" w14:textId="77777777" w:rsidR="00866C54" w:rsidRPr="0073290B" w:rsidRDefault="007F17A2" w:rsidP="005B7173">
      <w:pPr>
        <w:pStyle w:val="Odsekzoznamu"/>
        <w:numPr>
          <w:ilvl w:val="0"/>
          <w:numId w:val="103"/>
        </w:numPr>
        <w:spacing w:before="120" w:after="120" w:line="288" w:lineRule="auto"/>
        <w:jc w:val="both"/>
      </w:pPr>
      <w:r w:rsidRPr="0073290B">
        <w:t>v</w:t>
      </w:r>
      <w:r w:rsidR="00866C54" w:rsidRPr="0073290B">
        <w:t>ýdavok spĺňa všetky ostatné podmienky oprávnenosti výdavkov a zmluvy o poskytnutí NFP;</w:t>
      </w:r>
    </w:p>
    <w:p w14:paraId="05CD11AB" w14:textId="77777777" w:rsidR="00D83979" w:rsidRDefault="00866C54" w:rsidP="005B7173">
      <w:pPr>
        <w:pStyle w:val="Odsekzoznamu"/>
        <w:numPr>
          <w:ilvl w:val="0"/>
          <w:numId w:val="103"/>
        </w:numPr>
        <w:spacing w:before="120" w:after="120" w:line="288" w:lineRule="auto"/>
        <w:jc w:val="both"/>
        <w:rPr>
          <w:rFonts w:cs="Arial"/>
          <w:color w:val="000000"/>
          <w:sz w:val="18"/>
          <w:szCs w:val="18"/>
        </w:rPr>
      </w:pPr>
      <w:r w:rsidRPr="00CB33A3">
        <w:t>RO</w:t>
      </w:r>
      <w:r w:rsidR="007F17A2" w:rsidRPr="00CB33A3">
        <w:t xml:space="preserve"> pre OP EVS</w:t>
      </w:r>
      <w:r w:rsidRPr="00CB33A3">
        <w:t xml:space="preserve"> v prípade povolenia možnosti využitia preddavkových platieb definuje aj maximálny limit pre výšku preddavkovej platby, ktorý môže byť rozdielny v závislosti od predmetu plnenia a ďalších špecifík, a prípadné ďalšie pravidlá pre o</w:t>
      </w:r>
      <w:r w:rsidRPr="00D83979">
        <w:t>verenie plnenia v rámci využitia preddavkových platieb, pri dodržaní podmienok stanovených Systémom riadenia EŠIF</w:t>
      </w:r>
      <w:r w:rsidR="00CB33A3">
        <w:t xml:space="preserve"> a Systémom </w:t>
      </w:r>
      <w:r w:rsidR="00CB33A3" w:rsidRPr="00CB33A3">
        <w:t>finančného riadenia štrukturálnych fondov, Kohézneho fondu a Európskeho námorného a rybárskeho fondu na programové obdobie 2014 – 2020</w:t>
      </w:r>
      <w:r w:rsidR="00AE5A8F" w:rsidRPr="00CB33A3">
        <w:t>;</w:t>
      </w:r>
      <w:r w:rsidR="00C179F4">
        <w:t xml:space="preserve"> </w:t>
      </w:r>
      <w:r w:rsidR="006B1076" w:rsidRPr="006B1076">
        <w:rPr>
          <w:rFonts w:cs="Arial"/>
          <w:color w:val="000000"/>
          <w:sz w:val="18"/>
          <w:szCs w:val="18"/>
        </w:rPr>
        <w:t xml:space="preserve">preddavkové platby je možné uplatňovať v prípade využitia systému zálohových platieb a systému predfinancovania, resp. ich kombinácie s refundáciou, pričom platí, </w:t>
      </w:r>
      <w:r w:rsidR="006B1076">
        <w:rPr>
          <w:rFonts w:cs="Arial"/>
          <w:color w:val="000000"/>
          <w:sz w:val="18"/>
          <w:szCs w:val="18"/>
        </w:rPr>
        <w:t>že</w:t>
      </w:r>
      <w:r w:rsidR="006B1076" w:rsidRPr="006B1076">
        <w:rPr>
          <w:rFonts w:cs="Arial"/>
          <w:color w:val="000000"/>
          <w:sz w:val="18"/>
          <w:szCs w:val="18"/>
        </w:rPr>
        <w:t xml:space="preserve"> prijímateľ výdavky za </w:t>
      </w:r>
      <w:r w:rsidR="006B1076">
        <w:rPr>
          <w:rFonts w:cs="Arial"/>
          <w:color w:val="000000"/>
          <w:sz w:val="18"/>
          <w:szCs w:val="18"/>
        </w:rPr>
        <w:t xml:space="preserve">preddavkové platby nepredkladá v rámci žiadosti o platbu - </w:t>
      </w:r>
      <w:r w:rsidR="006B1076" w:rsidRPr="006B1076">
        <w:rPr>
          <w:rFonts w:cs="Arial"/>
          <w:color w:val="000000"/>
          <w:sz w:val="18"/>
          <w:szCs w:val="18"/>
        </w:rPr>
        <w:t>priebežná platba</w:t>
      </w:r>
      <w:r w:rsidR="00D83979" w:rsidRPr="006B1076">
        <w:rPr>
          <w:rFonts w:cs="Arial"/>
          <w:color w:val="000000"/>
          <w:sz w:val="18"/>
          <w:szCs w:val="18"/>
        </w:rPr>
        <w:t>;</w:t>
      </w:r>
    </w:p>
    <w:p w14:paraId="272B70DD" w14:textId="77777777" w:rsidR="00D83979" w:rsidRDefault="0058636F" w:rsidP="005B7173">
      <w:pPr>
        <w:pStyle w:val="Odsekzoznamu"/>
        <w:numPr>
          <w:ilvl w:val="0"/>
          <w:numId w:val="103"/>
        </w:numPr>
        <w:spacing w:before="120" w:after="120" w:line="288" w:lineRule="auto"/>
        <w:jc w:val="both"/>
      </w:pPr>
      <w:r w:rsidRPr="0058636F">
        <w:t xml:space="preserve">po dodaní predmetu plnenia </w:t>
      </w:r>
      <w:r w:rsidR="00D83979" w:rsidRPr="00D83979">
        <w:t>prijímateľ zahrnie účtovné doklady, na základe ktorých bola, resp. bude preddavková platba uhradená, do žiadosti o platbu (poskytnutie / zúčtovanie predfinancovania, resp. zúčtovanie zálohovej platby). Pri využívaní preddavkových platieb prijímateľ nie je povinný predkladať samostatné žiadosti o platbu obsahujúce výlučne účtovné doklady, na základe ktorých bola, resp. bude preddavková platba uhradená, pri dodržaní podmienky, že žiadosť o platbu sa predkladá len na jeden z uvedených systémov financovania;</w:t>
      </w:r>
    </w:p>
    <w:p w14:paraId="48959A69" w14:textId="77777777" w:rsidR="00AD59C9" w:rsidRPr="00881E11" w:rsidRDefault="00AD59C9" w:rsidP="005B7173">
      <w:pPr>
        <w:pStyle w:val="Odsekzoznamu"/>
        <w:numPr>
          <w:ilvl w:val="0"/>
          <w:numId w:val="103"/>
        </w:numPr>
        <w:spacing w:before="120" w:after="120" w:line="288" w:lineRule="auto"/>
        <w:jc w:val="both"/>
      </w:pPr>
      <w:r w:rsidRPr="00881E11">
        <w:t>prípadný preplatok vzniknutý zo zú</w:t>
      </w:r>
      <w:r w:rsidRPr="00283586">
        <w:t>čtovania preddavkovej platby je prijímateľ povinný vrátiť RO pre OP EVS najneskôr spolu s predložením doplňujúcich údajov k preukázaniu dodania predmetu plnenia. Vysporiadanie identifikovaných nezrovnalostí z preddavkových platieb nie je týmto odsekom dotk</w:t>
      </w:r>
      <w:r w:rsidRPr="00881E11">
        <w:t>nuté;</w:t>
      </w:r>
    </w:p>
    <w:p w14:paraId="2E519CF7" w14:textId="77777777" w:rsidR="00AD59C9" w:rsidRPr="00881E11" w:rsidRDefault="00AD59C9" w:rsidP="005B7173">
      <w:pPr>
        <w:pStyle w:val="Odsekzoznamu"/>
        <w:numPr>
          <w:ilvl w:val="0"/>
          <w:numId w:val="103"/>
        </w:numPr>
        <w:spacing w:before="120" w:after="120" w:line="288" w:lineRule="auto"/>
        <w:jc w:val="both"/>
      </w:pPr>
      <w:r w:rsidRPr="00881E11">
        <w:t xml:space="preserve">prípadný nedoplatok vzniknutý zo zúčtovania preddavkovej platby posudzuje RO pre OP EVS z hľadiska splnenia podmienok oprávnenosti výdavkov a na základe daného posúdenia rozhodne o jeho oprávnenosti alebo neoprávnenosti. </w:t>
      </w:r>
    </w:p>
    <w:p w14:paraId="0BFF7C03" w14:textId="77777777" w:rsidR="00993A6C" w:rsidRPr="00881E11" w:rsidRDefault="00AE5A8F" w:rsidP="008D155B">
      <w:pPr>
        <w:pStyle w:val="Odsekzoznamu"/>
        <w:numPr>
          <w:ilvl w:val="0"/>
          <w:numId w:val="7"/>
        </w:numPr>
        <w:spacing w:before="120" w:after="120" w:line="288" w:lineRule="auto"/>
        <w:ind w:left="567" w:hanging="283"/>
        <w:contextualSpacing w:val="0"/>
        <w:jc w:val="both"/>
      </w:pPr>
      <w:r w:rsidRPr="00881E11">
        <w:t xml:space="preserve">nepriame výdavky, ktoré prekročia </w:t>
      </w:r>
      <w:r w:rsidR="00A90DB6" w:rsidRPr="00881E11">
        <w:t>výzvou</w:t>
      </w:r>
      <w:r w:rsidR="00C8683A" w:rsidRPr="00881E11">
        <w:t>/vyzvaním</w:t>
      </w:r>
      <w:r w:rsidR="00A90DB6" w:rsidRPr="00881E11">
        <w:t xml:space="preserve"> </w:t>
      </w:r>
      <w:r w:rsidR="008F7E85" w:rsidRPr="00881E11">
        <w:t>stanovený percentuálny pomer</w:t>
      </w:r>
      <w:r w:rsidRPr="00881E11">
        <w:t xml:space="preserve"> </w:t>
      </w:r>
      <w:r w:rsidR="007F3A23" w:rsidRPr="00881E11">
        <w:t xml:space="preserve">z </w:t>
      </w:r>
      <w:r w:rsidRPr="00881E11">
        <w:t>celkových oprávnených priamych výdavkov na projekt;</w:t>
      </w:r>
    </w:p>
    <w:p w14:paraId="63452F1E"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výdavok, ktorý bol uplatnený voči poskytovateľovi na základe zmenených prvotných dokumentov (napr. prezenčná listina, pracovné výkazy a pod.);</w:t>
      </w:r>
    </w:p>
    <w:p w14:paraId="702D7C4B"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lastRenderedPageBreak/>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2B0810">
        <w:t>OP</w:t>
      </w:r>
      <w:r w:rsidRPr="002B0810">
        <w:t>);</w:t>
      </w:r>
    </w:p>
    <w:p w14:paraId="1C0646C1"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kladný rozdiel medzi reálne vzniknutými nákladmi prijímateľa/užívateľa</w:t>
      </w:r>
      <w:r w:rsidR="00AC24B5" w:rsidRPr="002B0810">
        <w:t xml:space="preserve"> </w:t>
      </w:r>
      <w:r w:rsidRPr="002B0810">
        <w:t>a</w:t>
      </w:r>
      <w:r w:rsidR="00AC24B5" w:rsidRPr="002B0810">
        <w:t xml:space="preserve"> </w:t>
      </w:r>
      <w:r w:rsidRPr="002B0810">
        <w:t>poskytnutými príspevkami/dotáciami z verejných zdrojov, aj kumulovane;</w:t>
      </w:r>
    </w:p>
    <w:p w14:paraId="37D5172E" w14:textId="77777777" w:rsidR="004F28ED" w:rsidRPr="002B0810" w:rsidRDefault="00D150FE" w:rsidP="00D150FE">
      <w:pPr>
        <w:pStyle w:val="Odsekzoznamu"/>
        <w:numPr>
          <w:ilvl w:val="0"/>
          <w:numId w:val="7"/>
        </w:numPr>
        <w:spacing w:before="120" w:after="120" w:line="288" w:lineRule="auto"/>
        <w:ind w:left="567" w:hanging="283"/>
        <w:contextualSpacing w:val="0"/>
        <w:jc w:val="both"/>
        <w:rPr>
          <w:szCs w:val="19"/>
        </w:rPr>
      </w:pPr>
      <w:r w:rsidRPr="002B0810">
        <w:rPr>
          <w:szCs w:val="19"/>
        </w:rPr>
        <w:t>priame dane</w:t>
      </w:r>
      <w:r w:rsidR="004F28ED" w:rsidRPr="002B0810">
        <w:rPr>
          <w:rStyle w:val="Odkaznapoznmkupodiarou"/>
          <w:szCs w:val="19"/>
        </w:rPr>
        <w:footnoteReference w:id="44"/>
      </w:r>
      <w:r w:rsidRPr="002B0810">
        <w:rPr>
          <w:szCs w:val="19"/>
        </w:rPr>
        <w:t xml:space="preserve"> (napr. daň z nehnuteľnosti, daň z motorových vozidiel a pod.)</w:t>
      </w:r>
      <w:r w:rsidR="004F28ED" w:rsidRPr="002B0810">
        <w:rPr>
          <w:szCs w:val="19"/>
        </w:rPr>
        <w:t>;</w:t>
      </w:r>
    </w:p>
    <w:p w14:paraId="04E71AFA"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finančný prenájom a operatívny nájom;</w:t>
      </w:r>
    </w:p>
    <w:p w14:paraId="3102A570"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opravu a údržbu;</w:t>
      </w:r>
    </w:p>
    <w:p w14:paraId="4D919181" w14:textId="77777777" w:rsidR="00EA4707"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obstaranie motorového vozidla</w:t>
      </w:r>
      <w:r w:rsidR="00EA4707" w:rsidRPr="002B0810">
        <w:rPr>
          <w:szCs w:val="19"/>
        </w:rPr>
        <w:t>;</w:t>
      </w:r>
    </w:p>
    <w:p w14:paraId="6487D734" w14:textId="77777777" w:rsidR="00D150FE" w:rsidRPr="002B0810" w:rsidRDefault="00EA4707"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tvorbu sociálneho fondu.</w:t>
      </w:r>
    </w:p>
    <w:p w14:paraId="4A57E1D2" w14:textId="77777777" w:rsidR="00D150FE" w:rsidRPr="0073389C" w:rsidRDefault="00D150FE" w:rsidP="00992076">
      <w:pPr>
        <w:spacing w:before="120" w:after="120" w:line="288" w:lineRule="auto"/>
        <w:jc w:val="both"/>
      </w:pPr>
    </w:p>
    <w:p w14:paraId="287F1FC4" w14:textId="77777777"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t>Špecifické oblasti oprávnenosti</w:t>
      </w:r>
    </w:p>
    <w:p w14:paraId="2FF259F3" w14:textId="77777777"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14:paraId="7F719E82" w14:textId="77777777"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ŽoNFP)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ŽoNFP. Oprávnená výška výdavku za vypracovanie ŽoNFP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w:t>
      </w:r>
      <w:r w:rsidR="005F16AB">
        <w:rPr>
          <w:rFonts w:cs="Arial"/>
          <w:color w:val="auto"/>
          <w:szCs w:val="19"/>
          <w:lang w:val="sk-SK"/>
        </w:rPr>
        <w:t xml:space="preserve"> resp. ich kombinácia</w:t>
      </w:r>
      <w:r w:rsidRPr="00D040FA">
        <w:rPr>
          <w:rFonts w:cs="Arial"/>
          <w:color w:val="auto"/>
          <w:szCs w:val="19"/>
          <w:lang w:val="sk-SK"/>
        </w:rPr>
        <w:t>), ale s prihliadnutím na rozsah projektu, hospodárnosť a efektívnosť vynakladania finančných prostriedkov.</w:t>
      </w:r>
    </w:p>
    <w:p w14:paraId="44DADC42" w14:textId="77777777"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t>Personálne výdavky</w:t>
      </w:r>
    </w:p>
    <w:p w14:paraId="1B40B3B5" w14:textId="77777777" w:rsidR="00ED03C8" w:rsidRPr="0073389C" w:rsidRDefault="004173D0" w:rsidP="00E61650">
      <w:pPr>
        <w:autoSpaceDE w:val="0"/>
        <w:autoSpaceDN w:val="0"/>
        <w:adjustRightInd w:val="0"/>
        <w:spacing w:before="120" w:after="120" w:line="288" w:lineRule="auto"/>
        <w:jc w:val="both"/>
      </w:pPr>
      <w:r>
        <w:rPr>
          <w:szCs w:val="22"/>
        </w:rPr>
        <w:t xml:space="preserve">Základným oprávneným výdavkom v oblasti </w:t>
      </w:r>
      <w:r w:rsidR="00EB3923">
        <w:rPr>
          <w:szCs w:val="22"/>
        </w:rPr>
        <w:t>personálnych</w:t>
      </w:r>
      <w:r>
        <w:rPr>
          <w:szCs w:val="22"/>
        </w:rPr>
        <w:t xml:space="preserve"> výdavkov je celková cena práce (§ 130 ods. 5 </w:t>
      </w:r>
      <w:r w:rsidR="00060426">
        <w:rPr>
          <w:szCs w:val="22"/>
        </w:rPr>
        <w:t>Z</w:t>
      </w:r>
      <w:r>
        <w:rPr>
          <w:szCs w:val="22"/>
        </w:rPr>
        <w:t>ákonníka práce).</w:t>
      </w:r>
      <w:r w:rsidR="00AE5A8F" w:rsidRPr="0073389C">
        <w:t xml:space="preserve"> </w:t>
      </w:r>
      <w:r w:rsidR="00ED03C8" w:rsidRPr="0073389C">
        <w:t>Pre personálne výdavky platí, že nesmú presiahnuť výšku obvyklú v danom odbore, čase a mieste a musia byť primerané úlohám a zodpovednostiam osôb zapojených do realizácie projektu.</w:t>
      </w:r>
    </w:p>
    <w:p w14:paraId="1C3AF787" w14:textId="2DC375E0" w:rsidR="00ED03C8" w:rsidRDefault="00ED03C8" w:rsidP="00E61650">
      <w:pPr>
        <w:autoSpaceDE w:val="0"/>
        <w:autoSpaceDN w:val="0"/>
        <w:adjustRightInd w:val="0"/>
        <w:spacing w:before="120" w:after="120" w:line="288" w:lineRule="auto"/>
        <w:jc w:val="both"/>
      </w:pPr>
      <w:r w:rsidRPr="0073389C">
        <w:t xml:space="preserve">V prípade personálnych výdavkov je </w:t>
      </w:r>
      <w:r w:rsidR="005E7D55">
        <w:t>rešpektované</w:t>
      </w:r>
      <w:r w:rsidRPr="0073389C">
        <w:t xml:space="preserve"> odmeňovanie jednotlivých pracovných pozícií s ohľadom na predchádzajúcu mzdovú politiku</w:t>
      </w:r>
      <w:r w:rsidR="005E7D55">
        <w:t xml:space="preserve"> zamestnávateľa</w:t>
      </w:r>
      <w:r w:rsidRPr="0073389C">
        <w:t>, t.</w:t>
      </w:r>
      <w:r w:rsidR="00C60CFD" w:rsidRPr="0073389C">
        <w:t xml:space="preserve"> </w:t>
      </w:r>
      <w:r w:rsidRPr="0073389C">
        <w:t xml:space="preserve">j. </w:t>
      </w:r>
      <w:r w:rsidR="00BA629D" w:rsidRPr="0073389C">
        <w:t>ak zamestnanec prijímateľa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w:t>
      </w:r>
      <w:r w:rsidR="00BA629D">
        <w:t xml:space="preserve">, </w:t>
      </w:r>
      <w:r w:rsidR="0052450D">
        <w:t xml:space="preserve">t. j. </w:t>
      </w:r>
      <w:r w:rsidRPr="0073389C">
        <w:t xml:space="preserve">nie je možné akceptovať navýšenie mzdy, resp. odmeny za vykonanú prácu iba z dôvodu </w:t>
      </w:r>
      <w:r w:rsidR="005E7D55">
        <w:t>zapojenia do projektu</w:t>
      </w:r>
      <w:r w:rsidRPr="0073389C">
        <w:t xml:space="preserve"> </w:t>
      </w:r>
      <w:r w:rsidR="005E7D55" w:rsidRPr="0073389C">
        <w:t>financovan</w:t>
      </w:r>
      <w:r w:rsidR="005E7D55">
        <w:t>ého</w:t>
      </w:r>
      <w:r w:rsidR="005E7D55" w:rsidRPr="0073389C">
        <w:t xml:space="preserve"> </w:t>
      </w:r>
      <w:r w:rsidRPr="0073389C">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výdavkov v časti presahujúcej výšku </w:t>
      </w:r>
      <w:r w:rsidR="00026F3B">
        <w:t xml:space="preserve">mzdy, resp. odmeny </w:t>
      </w:r>
      <w:r w:rsidRPr="0073389C">
        <w:t xml:space="preserve">rovnakej práce vykonávanej mimo projektu. </w:t>
      </w:r>
      <w:r w:rsidR="005E7D55">
        <w:t>V prípade zamestnancov pracujúcich na projekte</w:t>
      </w:r>
      <w:r w:rsidR="005E7D55" w:rsidRPr="0073389C">
        <w:t xml:space="preserve"> </w:t>
      </w:r>
      <w:r w:rsidRPr="0073389C">
        <w:t>je prijímateľ povinný preukázať, že zamestnanec, ktorého mzdové výdavky sú predmetom financovania z EŠIF má pre danú pracovnú pozíciu alebo pre práce vykonávané na projekte potrebnú kvalifikáciu a odbornú spôsobilosť</w:t>
      </w:r>
      <w:ins w:id="658" w:author="Miroslava Dziaková" w:date="2021-06-01T13:01:00Z">
        <w:r w:rsidR="00320628">
          <w:rPr>
            <w:rStyle w:val="Odkaznapoznmkupodiarou"/>
          </w:rPr>
          <w:footnoteReference w:id="45"/>
        </w:r>
      </w:ins>
      <w:r w:rsidRPr="0073389C">
        <w:t>.</w:t>
      </w:r>
    </w:p>
    <w:p w14:paraId="1D36C88B" w14:textId="77777777" w:rsidR="0031793F" w:rsidRDefault="0031793F" w:rsidP="0031793F">
      <w:pPr>
        <w:pStyle w:val="Textkomentra"/>
        <w:rPr>
          <w:lang w:val="sk-SK"/>
        </w:rPr>
      </w:pPr>
      <w:r>
        <w:rPr>
          <w:lang w:val="sk-SK"/>
        </w:rPr>
        <w:t xml:space="preserve">K realizácií činností na projekte je Prijímateľ povinný </w:t>
      </w:r>
      <w:r w:rsidR="00D9073F">
        <w:rPr>
          <w:lang w:val="sk-SK"/>
        </w:rPr>
        <w:t xml:space="preserve">predovšetkým </w:t>
      </w:r>
      <w:r>
        <w:rPr>
          <w:lang w:val="sk-SK"/>
        </w:rPr>
        <w:t xml:space="preserve">využiť vlastné odborné kapacity, resp. vytvoriť nové systémové pracovné pozície, na ktoré uzavrie ako zamestnávateľ  s kvalifikovaným </w:t>
      </w:r>
      <w:r>
        <w:rPr>
          <w:lang w:val="sk-SK"/>
        </w:rPr>
        <w:lastRenderedPageBreak/>
        <w:t>zamestnancom pracovný pomer na obvyklý pracovný čas (tzv. 100% úväzok) alebo na kratší pracovný čas</w:t>
      </w:r>
      <w:r>
        <w:rPr>
          <w:rStyle w:val="Odkaznapoznmkupodiarou"/>
          <w:lang w:val="sk-SK"/>
        </w:rPr>
        <w:footnoteReference w:id="46"/>
      </w:r>
      <w:r>
        <w:rPr>
          <w:lang w:val="sk-SK"/>
        </w:rPr>
        <w:t xml:space="preserve">. </w:t>
      </w:r>
    </w:p>
    <w:p w14:paraId="59B82F72" w14:textId="77777777" w:rsidR="0031793F" w:rsidRDefault="0031793F" w:rsidP="0031793F">
      <w:pPr>
        <w:autoSpaceDE w:val="0"/>
        <w:autoSpaceDN w:val="0"/>
        <w:adjustRightInd w:val="0"/>
        <w:spacing w:before="120" w:after="120" w:line="288" w:lineRule="auto"/>
        <w:jc w:val="both"/>
      </w:pPr>
      <w:r>
        <w:t>Výnimočne môže zamestnávateľ na zabezpečenie realizácie niektorých činností na projekte zamestnať fyzickú osobu na dohodu mimo pracovného pomeru s odborníkmi, ktorých prijímateľ nemá medzi vlastnými zamestnancami na pracovný pomer.</w:t>
      </w:r>
    </w:p>
    <w:p w14:paraId="0A01160A" w14:textId="77777777" w:rsidR="0031793F" w:rsidRPr="0073389C" w:rsidRDefault="0031793F" w:rsidP="0031793F">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31793F">
        <w:t xml:space="preserve"> </w:t>
      </w:r>
      <w:r>
        <w:t>Zamestnanec môže popri svojom zamestnaní vykonávanom v pracovnom pomere vykonávať inú zárobkovú činnosť, ktorá má k predmetu činnosti zamestnávateľa konkurenčný charakter, len s predchádzajúcim písomným súhlasom zamestnávateľa.</w:t>
      </w:r>
      <w:r w:rsidRPr="0031793F">
        <w:t xml:space="preserve"> </w:t>
      </w:r>
      <w:r>
        <w:t>Takýto súhlas zamestnávateľa sa nevyžaduje na výkon vedeckej, pedagogickej, publicistickej, lektorskej, prednášateľskej, literárnej a umeleckej činnosti.</w:t>
      </w:r>
      <w:r w:rsidRPr="0073389C">
        <w:t xml:space="preserve"> </w:t>
      </w:r>
      <w:r>
        <w:t xml:space="preserve"> </w:t>
      </w:r>
    </w:p>
    <w:p w14:paraId="66B72724" w14:textId="77777777" w:rsidR="0031793F" w:rsidRDefault="0031793F" w:rsidP="00346CD1">
      <w:pPr>
        <w:pStyle w:val="Highlight3"/>
        <w:spacing w:before="120" w:after="120" w:line="288" w:lineRule="auto"/>
        <w:jc w:val="both"/>
        <w:rPr>
          <w:rFonts w:cs="Arial"/>
          <w:b w:val="0"/>
          <w:color w:val="auto"/>
          <w:sz w:val="19"/>
          <w:szCs w:val="19"/>
          <w:lang w:val="sk-SK"/>
        </w:rPr>
      </w:pPr>
    </w:p>
    <w:p w14:paraId="1B65820C" w14:textId="1E6ACCAB" w:rsidR="00346CD1" w:rsidRPr="0032396F" w:rsidRDefault="00346CD1" w:rsidP="00346CD1">
      <w:pPr>
        <w:pStyle w:val="Highlight3"/>
        <w:spacing w:before="120" w:after="120" w:line="288" w:lineRule="auto"/>
        <w:jc w:val="both"/>
        <w:rPr>
          <w:rFonts w:cs="Arial"/>
          <w:b w:val="0"/>
          <w:color w:val="auto"/>
          <w:sz w:val="19"/>
          <w:szCs w:val="19"/>
          <w:lang w:val="sk-SK"/>
        </w:rPr>
      </w:pPr>
      <w:r w:rsidRPr="0032396F">
        <w:rPr>
          <w:rFonts w:cs="Arial"/>
          <w:b w:val="0"/>
          <w:color w:val="auto"/>
          <w:sz w:val="19"/>
          <w:szCs w:val="19"/>
          <w:lang w:val="sk-SK"/>
        </w:rPr>
        <w:t>V odôvodnených prípadoch</w:t>
      </w:r>
      <w:r w:rsidRPr="0032396F">
        <w:rPr>
          <w:rFonts w:cs="Arial"/>
          <w:b w:val="0"/>
          <w:color w:val="auto"/>
          <w:sz w:val="19"/>
          <w:szCs w:val="19"/>
          <w:vertAlign w:val="superscript"/>
          <w:lang w:val="sk-SK"/>
        </w:rPr>
        <w:footnoteReference w:id="47"/>
      </w:r>
      <w:r w:rsidRPr="0032396F">
        <w:rPr>
          <w:rFonts w:cs="Arial"/>
          <w:b w:val="0"/>
          <w:color w:val="auto"/>
          <w:sz w:val="19"/>
          <w:szCs w:val="19"/>
          <w:vertAlign w:val="superscript"/>
          <w:lang w:val="sk-SK"/>
        </w:rPr>
        <w:t xml:space="preserve"> </w:t>
      </w:r>
      <w:r w:rsidRPr="00AD07E2">
        <w:rPr>
          <w:rFonts w:cs="Arial"/>
          <w:b w:val="0"/>
          <w:color w:val="auto"/>
          <w:sz w:val="19"/>
          <w:szCs w:val="19"/>
          <w:lang w:val="sk-SK"/>
        </w:rPr>
        <w:t>aj po schválení žiadosti o NFP</w:t>
      </w:r>
      <w:r w:rsidRPr="0032396F">
        <w:rPr>
          <w:rFonts w:cs="Arial"/>
          <w:b w:val="0"/>
          <w:color w:val="auto"/>
          <w:sz w:val="19"/>
          <w:szCs w:val="19"/>
          <w:lang w:val="sk-SK"/>
        </w:rPr>
        <w:t xml:space="preserve"> pre národné projekty (podľa § 26 zákona č. 292/2014 Z. z.) </w:t>
      </w:r>
      <w:r>
        <w:rPr>
          <w:rFonts w:cs="Arial"/>
          <w:b w:val="0"/>
          <w:color w:val="auto"/>
          <w:sz w:val="19"/>
          <w:szCs w:val="19"/>
          <w:lang w:val="sk-SK"/>
        </w:rPr>
        <w:t>alebo dopytovo-orientované projekty, kde prijímateľ je subjektom verejnej správy a jeho zamestnanci pôsobia na systematizovaných pracovných miestach</w:t>
      </w:r>
      <w:r w:rsidRPr="004F0878">
        <w:rPr>
          <w:rFonts w:cs="Arial"/>
          <w:b w:val="0"/>
          <w:color w:val="auto"/>
          <w:sz w:val="19"/>
          <w:szCs w:val="19"/>
          <w:lang w:val="sk-SK"/>
        </w:rPr>
        <w:t>, ktorých pracovný pomer vzniká na základe osobitného predpisu</w:t>
      </w:r>
      <w:r>
        <w:rPr>
          <w:rFonts w:cs="Arial"/>
          <w:b w:val="0"/>
          <w:color w:val="auto"/>
          <w:sz w:val="19"/>
          <w:szCs w:val="19"/>
          <w:lang w:val="sk-SK"/>
        </w:rPr>
        <w:t xml:space="preserve"> (napr. Zákon o štátnej službe)</w:t>
      </w:r>
      <w:r w:rsidRPr="004F0878">
        <w:rPr>
          <w:rFonts w:cs="Arial"/>
          <w:b w:val="0"/>
          <w:color w:val="auto"/>
          <w:sz w:val="19"/>
          <w:szCs w:val="19"/>
          <w:lang w:val="sk-SK"/>
        </w:rPr>
        <w:t xml:space="preserve"> mimo Zákonníka práce alebo </w:t>
      </w:r>
      <w:r>
        <w:rPr>
          <w:rFonts w:cs="Arial"/>
          <w:b w:val="0"/>
          <w:color w:val="auto"/>
          <w:sz w:val="19"/>
          <w:szCs w:val="19"/>
          <w:lang w:val="sk-SK"/>
        </w:rPr>
        <w:t xml:space="preserve">ide o </w:t>
      </w:r>
      <w:r w:rsidRPr="004F0878">
        <w:rPr>
          <w:rFonts w:cs="Arial"/>
          <w:b w:val="0"/>
          <w:color w:val="auto"/>
          <w:sz w:val="19"/>
          <w:szCs w:val="19"/>
          <w:lang w:val="sk-SK"/>
        </w:rPr>
        <w:t>zamestnancov vykonávajúcich práce vo</w:t>
      </w:r>
      <w:r>
        <w:rPr>
          <w:rFonts w:cs="Arial"/>
          <w:b w:val="0"/>
          <w:color w:val="auto"/>
          <w:sz w:val="19"/>
          <w:szCs w:val="19"/>
          <w:lang w:val="sk-SK"/>
        </w:rPr>
        <w:t> </w:t>
      </w:r>
      <w:r w:rsidRPr="004F0878">
        <w:rPr>
          <w:rFonts w:cs="Arial"/>
          <w:b w:val="0"/>
          <w:color w:val="auto"/>
          <w:sz w:val="19"/>
          <w:szCs w:val="19"/>
          <w:lang w:val="sk-SK"/>
        </w:rPr>
        <w:t>verejnom záujme</w:t>
      </w:r>
      <w:r>
        <w:rPr>
          <w:rFonts w:cs="Arial"/>
          <w:b w:val="0"/>
          <w:color w:val="auto"/>
          <w:sz w:val="19"/>
          <w:szCs w:val="19"/>
          <w:lang w:val="sk-SK"/>
        </w:rPr>
        <w:t xml:space="preserve">, môže </w:t>
      </w:r>
      <w:r w:rsidR="00A052EC">
        <w:rPr>
          <w:rFonts w:cs="Arial"/>
          <w:b w:val="0"/>
          <w:color w:val="auto"/>
          <w:sz w:val="19"/>
          <w:szCs w:val="19"/>
          <w:lang w:val="sk-SK"/>
        </w:rPr>
        <w:t>prijímateľ</w:t>
      </w:r>
      <w:r>
        <w:rPr>
          <w:rFonts w:cs="Arial"/>
          <w:b w:val="0"/>
          <w:color w:val="auto"/>
          <w:sz w:val="19"/>
          <w:szCs w:val="19"/>
          <w:lang w:val="sk-SK"/>
        </w:rPr>
        <w:t xml:space="preserve"> </w:t>
      </w:r>
      <w:r w:rsidRPr="0032396F">
        <w:rPr>
          <w:rFonts w:cs="Arial"/>
          <w:b w:val="0"/>
          <w:color w:val="auto"/>
          <w:sz w:val="19"/>
          <w:szCs w:val="19"/>
          <w:lang w:val="sk-SK"/>
        </w:rPr>
        <w:t>v rámci rozpočtu zohľadniť očakávaný rast mzdových výdavkov</w:t>
      </w:r>
      <w:ins w:id="661" w:author="Zuzana Hušeková" w:date="2021-06-14T16:38:00Z">
        <w:r w:rsidR="0064452F">
          <w:rPr>
            <w:rFonts w:cs="Arial"/>
            <w:b w:val="0"/>
            <w:color w:val="auto"/>
            <w:sz w:val="19"/>
            <w:szCs w:val="19"/>
            <w:lang w:val="sk-SK"/>
          </w:rPr>
          <w:t xml:space="preserve"> v jednotlivých rokoch</w:t>
        </w:r>
      </w:ins>
      <w:r w:rsidRPr="0032396F">
        <w:rPr>
          <w:rFonts w:cs="Arial"/>
          <w:b w:val="0"/>
          <w:color w:val="auto"/>
          <w:sz w:val="19"/>
          <w:szCs w:val="19"/>
          <w:lang w:val="sk-SK"/>
        </w:rPr>
        <w:t xml:space="preserve"> a to buď na základe štatistického indexu (databáza STATdat. Štatistického úradu SR</w:t>
      </w:r>
      <w:ins w:id="662" w:author="Zuzana Hušeková" w:date="2021-06-14T16:35:00Z">
        <w:r w:rsidR="00B25E05">
          <w:rPr>
            <w:rFonts w:cs="Arial"/>
            <w:b w:val="0"/>
            <w:color w:val="auto"/>
            <w:sz w:val="19"/>
            <w:szCs w:val="19"/>
            <w:lang w:val="sk-SK"/>
          </w:rPr>
          <w:t>, prognózovaný údaj z Inštitútu finančnej politiky</w:t>
        </w:r>
      </w:ins>
      <w:ins w:id="663" w:author="Zuzana Hušeková" w:date="2021-06-14T16:36:00Z">
        <w:r w:rsidR="00B25E05">
          <w:rPr>
            <w:rFonts w:cs="Arial"/>
            <w:b w:val="0"/>
            <w:color w:val="auto"/>
            <w:sz w:val="19"/>
            <w:szCs w:val="19"/>
            <w:lang w:val="sk-SK"/>
          </w:rPr>
          <w:t xml:space="preserve"> a pod.</w:t>
        </w:r>
      </w:ins>
      <w:r w:rsidRPr="0032396F">
        <w:rPr>
          <w:rFonts w:cs="Arial"/>
          <w:b w:val="0"/>
          <w:color w:val="auto"/>
          <w:sz w:val="19"/>
          <w:szCs w:val="19"/>
          <w:lang w:val="sk-SK"/>
        </w:rPr>
        <w:t xml:space="preserve">) určeného pre </w:t>
      </w:r>
      <w:r>
        <w:rPr>
          <w:rFonts w:cs="Arial"/>
          <w:b w:val="0"/>
          <w:color w:val="auto"/>
          <w:sz w:val="19"/>
          <w:szCs w:val="19"/>
          <w:lang w:val="sk-SK"/>
        </w:rPr>
        <w:t xml:space="preserve">zodpovedajúce </w:t>
      </w:r>
      <w:r w:rsidRPr="0032396F">
        <w:rPr>
          <w:rFonts w:cs="Arial"/>
          <w:b w:val="0"/>
          <w:color w:val="auto"/>
          <w:sz w:val="19"/>
          <w:szCs w:val="19"/>
          <w:lang w:val="sk-SK"/>
        </w:rPr>
        <w:t>odvetvie za ostatné tri kalendárne roky</w:t>
      </w:r>
      <w:r w:rsidRPr="0032396F">
        <w:rPr>
          <w:rFonts w:cs="Arial"/>
          <w:b w:val="0"/>
          <w:color w:val="auto"/>
          <w:sz w:val="19"/>
          <w:szCs w:val="19"/>
          <w:vertAlign w:val="superscript"/>
          <w:lang w:val="sk-SK"/>
        </w:rPr>
        <w:footnoteReference w:id="48"/>
      </w:r>
      <w:r w:rsidRPr="0032396F">
        <w:rPr>
          <w:rFonts w:cs="Arial"/>
          <w:b w:val="0"/>
          <w:color w:val="auto"/>
          <w:sz w:val="19"/>
          <w:szCs w:val="19"/>
          <w:lang w:val="sk-SK"/>
        </w:rPr>
        <w:t xml:space="preserve"> alebo na základe legislatívne určeného rastu miezd za jednotlivé obdobia (resp. kalendárne roky).</w:t>
      </w:r>
      <w:del w:id="664" w:author="Zuzana Hušeková" w:date="2021-06-14T16:36:00Z">
        <w:r w:rsidRPr="0032396F" w:rsidDel="00B25E05">
          <w:rPr>
            <w:rFonts w:cs="Arial"/>
            <w:b w:val="0"/>
            <w:color w:val="auto"/>
            <w:sz w:val="19"/>
            <w:szCs w:val="19"/>
            <w:lang w:val="sk-SK"/>
          </w:rPr>
          <w:delText xml:space="preserve"> </w:delText>
        </w:r>
      </w:del>
    </w:p>
    <w:p w14:paraId="203AC467" w14:textId="77777777" w:rsidR="006A2DA0" w:rsidRDefault="006A2DA0" w:rsidP="006A2DA0">
      <w:pPr>
        <w:autoSpaceDE w:val="0"/>
        <w:autoSpaceDN w:val="0"/>
        <w:adjustRightInd w:val="0"/>
        <w:spacing w:before="120" w:after="120" w:line="288" w:lineRule="auto"/>
        <w:jc w:val="both"/>
      </w:pPr>
      <w:r>
        <w:t>Prijímateľ je povinný pri aplikácii rastu miezd zohľadňovať údaje v predloženej analýze mzdovej politiky v žiadosti o NFP. V príslušnej rozpočtovej položke prijímateľ uvedie ako jednotku „Projekt“ s celkovou sumou výdavkov za príslušnú rozpočtovú položku, s tým že komentár k rozpočtu bude obsahovať za jednotlivé obdobia aj údaje o výške maximálnej jednotkovej ceny práce</w:t>
      </w:r>
      <w:r w:rsidR="005B3164">
        <w:t xml:space="preserve"> (hodinovej alebo</w:t>
      </w:r>
      <w:r w:rsidR="003C688A">
        <w:t xml:space="preserve"> funkčného platu</w:t>
      </w:r>
      <w:r w:rsidR="005B3164">
        <w:t>)</w:t>
      </w:r>
      <w:r>
        <w:t xml:space="preserve">, ktorá musí byť v súlade s Usmernením RO pre OP EVS č. 5. </w:t>
      </w:r>
    </w:p>
    <w:p w14:paraId="098D662F" w14:textId="77777777" w:rsidR="00A052EC" w:rsidRDefault="00A052EC" w:rsidP="00A052EC">
      <w:pPr>
        <w:pStyle w:val="Highlight3"/>
        <w:spacing w:before="120" w:after="120" w:line="288" w:lineRule="auto"/>
        <w:jc w:val="both"/>
        <w:rPr>
          <w:rFonts w:cs="Arial"/>
          <w:b w:val="0"/>
          <w:color w:val="auto"/>
          <w:sz w:val="19"/>
          <w:szCs w:val="19"/>
          <w:lang w:val="sk-SK"/>
        </w:rPr>
      </w:pPr>
      <w:r w:rsidRPr="0032396F">
        <w:rPr>
          <w:rFonts w:cs="Arial"/>
          <w:b w:val="0"/>
          <w:color w:val="auto"/>
          <w:sz w:val="19"/>
          <w:szCs w:val="19"/>
          <w:lang w:val="sk-SK"/>
        </w:rPr>
        <w:t>V rámci národných projektov (podľa § 26 zákona č. 292/2014 Z. z.)</w:t>
      </w:r>
      <w:r w:rsidRPr="00C11901">
        <w:rPr>
          <w:rFonts w:cs="Arial"/>
          <w:b w:val="0"/>
          <w:color w:val="auto"/>
          <w:sz w:val="19"/>
          <w:szCs w:val="19"/>
          <w:lang w:val="sk-SK"/>
        </w:rPr>
        <w:t xml:space="preserve"> </w:t>
      </w:r>
      <w:r>
        <w:rPr>
          <w:rFonts w:cs="Arial"/>
          <w:b w:val="0"/>
          <w:color w:val="auto"/>
          <w:sz w:val="19"/>
          <w:szCs w:val="19"/>
          <w:lang w:val="sk-SK"/>
        </w:rPr>
        <w:t>alebo dopytovo-orientovaných projektov, kde prijímateľ je subjektom verejnej správy a jeho zamestnanci pôsobia na systematizovaných pracovných miestach</w:t>
      </w:r>
      <w:r w:rsidRPr="004F0878">
        <w:rPr>
          <w:rFonts w:cs="Arial"/>
          <w:b w:val="0"/>
          <w:color w:val="auto"/>
          <w:sz w:val="19"/>
          <w:szCs w:val="19"/>
          <w:lang w:val="sk-SK"/>
        </w:rPr>
        <w:t>, ktorých pracovný pomer vzniká na základe osobitného predpisu</w:t>
      </w:r>
      <w:r>
        <w:rPr>
          <w:rFonts w:cs="Arial"/>
          <w:b w:val="0"/>
          <w:color w:val="auto"/>
          <w:sz w:val="19"/>
          <w:szCs w:val="19"/>
          <w:lang w:val="sk-SK"/>
        </w:rPr>
        <w:t xml:space="preserve"> (napr. Zákon o štátnej službe)</w:t>
      </w:r>
      <w:r w:rsidRPr="004F0878">
        <w:rPr>
          <w:rFonts w:cs="Arial"/>
          <w:b w:val="0"/>
          <w:color w:val="auto"/>
          <w:sz w:val="19"/>
          <w:szCs w:val="19"/>
          <w:lang w:val="sk-SK"/>
        </w:rPr>
        <w:t xml:space="preserve"> mimo Zákonníka práce alebo </w:t>
      </w:r>
      <w:r>
        <w:rPr>
          <w:rFonts w:cs="Arial"/>
          <w:b w:val="0"/>
          <w:color w:val="auto"/>
          <w:sz w:val="19"/>
          <w:szCs w:val="19"/>
          <w:lang w:val="sk-SK"/>
        </w:rPr>
        <w:t xml:space="preserve">ide o </w:t>
      </w:r>
      <w:r w:rsidRPr="004F0878">
        <w:rPr>
          <w:rFonts w:cs="Arial"/>
          <w:b w:val="0"/>
          <w:color w:val="auto"/>
          <w:sz w:val="19"/>
          <w:szCs w:val="19"/>
          <w:lang w:val="sk-SK"/>
        </w:rPr>
        <w:t>zamestnancov vykonávajúcich práce vo</w:t>
      </w:r>
      <w:r>
        <w:rPr>
          <w:rFonts w:cs="Arial"/>
          <w:b w:val="0"/>
          <w:color w:val="auto"/>
          <w:sz w:val="19"/>
          <w:szCs w:val="19"/>
          <w:lang w:val="sk-SK"/>
        </w:rPr>
        <w:t> </w:t>
      </w:r>
      <w:r w:rsidRPr="004F0878">
        <w:rPr>
          <w:rFonts w:cs="Arial"/>
          <w:b w:val="0"/>
          <w:color w:val="auto"/>
          <w:sz w:val="19"/>
          <w:szCs w:val="19"/>
          <w:lang w:val="sk-SK"/>
        </w:rPr>
        <w:t>verejnom záujme</w:t>
      </w:r>
      <w:r>
        <w:rPr>
          <w:rFonts w:cs="Arial"/>
          <w:b w:val="0"/>
          <w:color w:val="auto"/>
          <w:sz w:val="19"/>
          <w:szCs w:val="19"/>
          <w:lang w:val="sk-SK"/>
        </w:rPr>
        <w:t>,</w:t>
      </w:r>
      <w:r w:rsidRPr="0032396F">
        <w:rPr>
          <w:rFonts w:cs="Arial"/>
          <w:b w:val="0"/>
          <w:color w:val="auto"/>
          <w:sz w:val="19"/>
          <w:szCs w:val="19"/>
          <w:lang w:val="sk-SK"/>
        </w:rPr>
        <w:t xml:space="preserve"> </w:t>
      </w:r>
      <w:r w:rsidR="006B09EE" w:rsidRPr="00AD07E2">
        <w:rPr>
          <w:rFonts w:cs="Arial"/>
          <w:b w:val="0"/>
          <w:color w:val="auto"/>
          <w:sz w:val="19"/>
          <w:szCs w:val="19"/>
          <w:lang w:val="sk-SK"/>
        </w:rPr>
        <w:t>môže na základe zmenového konania prijímateľ v rámci rozpočtu zohľadniť kolísanie</w:t>
      </w:r>
      <w:r w:rsidRPr="0032396F">
        <w:rPr>
          <w:rFonts w:cs="Arial"/>
          <w:b w:val="0"/>
          <w:color w:val="auto"/>
          <w:sz w:val="19"/>
          <w:szCs w:val="19"/>
          <w:lang w:val="sk-SK"/>
        </w:rPr>
        <w:t xml:space="preserve"> maximálnej jednotkovej ceny v roku</w:t>
      </w:r>
      <w:r w:rsidRPr="0032396F">
        <w:rPr>
          <w:rFonts w:cs="Arial"/>
          <w:b w:val="0"/>
          <w:color w:val="auto"/>
          <w:sz w:val="19"/>
          <w:szCs w:val="19"/>
          <w:vertAlign w:val="superscript"/>
          <w:lang w:val="sk-SK"/>
        </w:rPr>
        <w:footnoteReference w:id="49"/>
      </w:r>
      <w:r w:rsidRPr="0032396F">
        <w:rPr>
          <w:rFonts w:cs="Arial"/>
          <w:b w:val="0"/>
          <w:color w:val="auto"/>
          <w:sz w:val="19"/>
          <w:szCs w:val="19"/>
          <w:lang w:val="sk-SK"/>
        </w:rPr>
        <w:t xml:space="preserve">, t.j. celkovej ceny práce za zamestnanca a to tak, že </w:t>
      </w:r>
      <w:r w:rsidR="006B09EE">
        <w:rPr>
          <w:rFonts w:cs="Arial"/>
          <w:b w:val="0"/>
          <w:color w:val="auto"/>
          <w:sz w:val="19"/>
          <w:szCs w:val="19"/>
          <w:lang w:val="sk-SK"/>
        </w:rPr>
        <w:t>prijímate</w:t>
      </w:r>
      <w:r>
        <w:rPr>
          <w:rFonts w:cs="Arial"/>
          <w:b w:val="0"/>
          <w:color w:val="auto"/>
          <w:sz w:val="19"/>
          <w:szCs w:val="19"/>
          <w:lang w:val="sk-SK"/>
        </w:rPr>
        <w:t>ľ</w:t>
      </w:r>
      <w:r w:rsidRPr="0032396F">
        <w:rPr>
          <w:rFonts w:cs="Arial"/>
          <w:b w:val="0"/>
          <w:color w:val="auto"/>
          <w:sz w:val="19"/>
          <w:szCs w:val="19"/>
          <w:lang w:val="sk-SK"/>
        </w:rPr>
        <w:t xml:space="preserve"> zohľadní údaje v predloženej analýze mzdovej politiky v žiadosti o NFP a v rozpočtovej položke uvedie ako jednotku „Projekt“ s celkovou sumou výdavkov za príslušnú rozpočtovú položku, s tým že komentár k rozpočtu bude obsahovať aj </w:t>
      </w:r>
      <w:r>
        <w:rPr>
          <w:rFonts w:cs="Arial"/>
          <w:b w:val="0"/>
          <w:color w:val="auto"/>
          <w:sz w:val="19"/>
          <w:szCs w:val="19"/>
          <w:lang w:val="sk-SK"/>
        </w:rPr>
        <w:t xml:space="preserve">informáciu </w:t>
      </w:r>
      <w:r w:rsidRPr="0084507C">
        <w:rPr>
          <w:rFonts w:cs="Arial"/>
          <w:b w:val="0"/>
          <w:color w:val="auto"/>
          <w:sz w:val="19"/>
          <w:szCs w:val="19"/>
          <w:lang w:val="sk-SK"/>
        </w:rPr>
        <w:t>o maximálnom funkčnom plate resp. jeho ekvivalentu</w:t>
      </w:r>
      <w:r w:rsidRPr="00F67895">
        <w:rPr>
          <w:rFonts w:cs="Arial"/>
          <w:b w:val="0"/>
          <w:color w:val="auto"/>
          <w:sz w:val="19"/>
          <w:szCs w:val="19"/>
          <w:vertAlign w:val="superscript"/>
          <w:lang w:val="sk-SK"/>
        </w:rPr>
        <w:footnoteReference w:id="50"/>
      </w:r>
      <w:r w:rsidRPr="0084507C">
        <w:rPr>
          <w:rFonts w:cs="Arial"/>
          <w:b w:val="0"/>
          <w:color w:val="auto"/>
          <w:sz w:val="19"/>
          <w:szCs w:val="19"/>
          <w:lang w:val="sk-SK"/>
        </w:rPr>
        <w:t xml:space="preserve"> v sledovanom období (napr. kalendárnom roku), ktorá musí byť v súlade s Usmernením RO pre OP EVS č. 5, zároveň prijímateľ uvedie aj indikatívnu informáciu o celkovej výške pracovného fondu, ktorého sa týka rozpočtová položka.</w:t>
      </w:r>
      <w:r>
        <w:rPr>
          <w:rFonts w:cs="Arial"/>
          <w:b w:val="0"/>
          <w:color w:val="auto"/>
          <w:sz w:val="19"/>
          <w:szCs w:val="19"/>
          <w:lang w:val="sk-SK"/>
        </w:rPr>
        <w:t xml:space="preserve"> </w:t>
      </w:r>
    </w:p>
    <w:p w14:paraId="1095C67C" w14:textId="77777777" w:rsidR="006A2DA0" w:rsidRPr="0073389C" w:rsidRDefault="00F54F85" w:rsidP="006A2DA0">
      <w:pPr>
        <w:autoSpaceDE w:val="0"/>
        <w:autoSpaceDN w:val="0"/>
        <w:adjustRightInd w:val="0"/>
        <w:spacing w:before="120" w:after="120" w:line="288" w:lineRule="auto"/>
        <w:jc w:val="both"/>
      </w:pPr>
      <w:r w:rsidRPr="001D0C1E">
        <w:lastRenderedPageBreak/>
        <w:t xml:space="preserve">Zmenu </w:t>
      </w:r>
      <w:r>
        <w:t xml:space="preserve">projektu ohľadom aplikácie </w:t>
      </w:r>
      <w:r w:rsidRPr="00033E1E">
        <w:t>očakávan</w:t>
      </w:r>
      <w:r>
        <w:t>ého</w:t>
      </w:r>
      <w:r w:rsidRPr="00033E1E">
        <w:t xml:space="preserve"> rast</w:t>
      </w:r>
      <w:r>
        <w:t>u</w:t>
      </w:r>
      <w:r w:rsidRPr="00033E1E">
        <w:t xml:space="preserve"> mzdových výdavkov</w:t>
      </w:r>
      <w:r>
        <w:t xml:space="preserve"> alebo aj aplikácie funkčných platov, resp. ich ekvivalentu môže prijímateľ vykonať pre výdavky, ktoré vzniknú v období od 1. januára 2019 a neskôr. Uvedená zmena projektu je</w:t>
      </w:r>
      <w:r w:rsidRPr="001D0C1E">
        <w:t xml:space="preserve"> významnejšou zmenou podliehajúc</w:t>
      </w:r>
      <w:r>
        <w:t>ou</w:t>
      </w:r>
      <w:r w:rsidRPr="001D0C1E">
        <w:t xml:space="preserve"> zmenovému konaniu</w:t>
      </w:r>
      <w:r>
        <w:t>.</w:t>
      </w:r>
      <w:r w:rsidRPr="001D0C1E">
        <w:t xml:space="preserve"> </w:t>
      </w:r>
      <w:r>
        <w:t>Poskytovateľ môže, ak sa tak rozhodne v konkrétnom prípade, konať v zmenovom konaní o zmene ex-post. Predmetom zmeny projektu nemôže byť úhrada neoprávnených častí miezd vznikajúca z titulu aplikácie jednotkovej hodinovej ceny práce vzniknutých pred realizáciou zmeny rozpočtových položiek na funkčný plat, resp. jeho ekvivalent.</w:t>
      </w:r>
    </w:p>
    <w:p w14:paraId="5CEC395E" w14:textId="77777777"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056A2">
        <w:t>)</w:t>
      </w:r>
      <w:r w:rsidRPr="0073389C">
        <w:t>.</w:t>
      </w:r>
    </w:p>
    <w:p w14:paraId="6D61BF6F" w14:textId="77777777" w:rsidR="008E1E6D" w:rsidRDefault="00AE5A8F" w:rsidP="0067438F">
      <w:pPr>
        <w:autoSpaceDE w:val="0"/>
        <w:autoSpaceDN w:val="0"/>
        <w:adjustRightInd w:val="0"/>
        <w:spacing w:before="120" w:after="120" w:line="288" w:lineRule="auto"/>
        <w:jc w:val="both"/>
      </w:pPr>
      <w:r w:rsidRPr="0073389C">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w:t>
      </w:r>
      <w:r w:rsidR="006A2DA0" w:rsidRPr="00BD3255">
        <w:rPr>
          <w:vertAlign w:val="superscript"/>
        </w:rPr>
        <w:footnoteReference w:id="51"/>
      </w:r>
      <w:r w:rsidR="00DE095C" w:rsidRPr="00323A97">
        <w:t>, aby bolo možné odkontrolovať vykonanú prácu na 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14:paraId="59FA01EE" w14:textId="77777777" w:rsidR="00AE5A8F" w:rsidRPr="0073389C" w:rsidRDefault="008E1E6D" w:rsidP="0067438F">
      <w:pPr>
        <w:autoSpaceDE w:val="0"/>
        <w:autoSpaceDN w:val="0"/>
        <w:adjustRightInd w:val="0"/>
        <w:spacing w:before="120" w:after="120" w:line="288" w:lineRule="auto"/>
        <w:jc w:val="both"/>
      </w:pPr>
      <w:r w:rsidRPr="008E1E6D">
        <w:t>Pokiaľ zamestnanec v pracovnom pomere nariadenú pracovnú činnosť pre projekt nedokáže vykonať v rámci určeného týždenného pracovného času, môže na príkaz zamestnávateľa</w:t>
      </w:r>
      <w:r w:rsidR="00463F54">
        <w:rPr>
          <w:rStyle w:val="Odkaznapoznmkupodiarou"/>
        </w:rPr>
        <w:footnoteReference w:id="52"/>
      </w:r>
      <w:r w:rsidRPr="008E1E6D">
        <w:t xml:space="preserve"> alebo s jeho súhlasom zamestnanec vykonať túto činnosť mimoriadne ako prácu nadčas </w:t>
      </w:r>
      <w:r>
        <w:t xml:space="preserve">v súlade so </w:t>
      </w:r>
      <w:r w:rsidRPr="008E1E6D">
        <w:t xml:space="preserve"> Zákonník</w:t>
      </w:r>
      <w:r>
        <w:t>om</w:t>
      </w:r>
      <w:r w:rsidRPr="008E1E6D">
        <w:t xml:space="preserve"> práce</w:t>
      </w:r>
      <w:r w:rsidR="004E69BC">
        <w:t xml:space="preserve"> (resp. v súlade s právnou úpravou pre štátnu/verejnú službu a pod.</w:t>
      </w:r>
      <w:r w:rsidR="00C5627A">
        <w:t>)</w:t>
      </w:r>
      <w:r>
        <w:t xml:space="preserve">. Poskytovateľ v  prípade nadčasu akceptuje oprávnený </w:t>
      </w:r>
      <w:r w:rsidRPr="008E1E6D">
        <w:t>výdav</w:t>
      </w:r>
      <w:r>
        <w:t>o</w:t>
      </w:r>
      <w:r w:rsidRPr="008E1E6D">
        <w:t>k</w:t>
      </w:r>
      <w:r>
        <w:t xml:space="preserve"> len</w:t>
      </w:r>
      <w:r w:rsidRPr="008E1E6D">
        <w:t xml:space="preserve"> do výšky limitu hodinovej sadzby alebo maximálnej výšky funkčného platu v mesiaci určeného v rozpočtovej položke súvisiacej pracovnej pozície</w:t>
      </w:r>
      <w:r w:rsidR="00BD5C09">
        <w:rPr>
          <w:rStyle w:val="Odkaznapoznmkupodiarou"/>
        </w:rPr>
        <w:footnoteReference w:id="53"/>
      </w:r>
      <w:r w:rsidRPr="008E1E6D">
        <w:t xml:space="preserve">.  </w:t>
      </w:r>
      <w:r w:rsidR="00AE5A8F" w:rsidRPr="0073389C">
        <w:t xml:space="preserve"> </w:t>
      </w:r>
    </w:p>
    <w:p w14:paraId="6728E3FF" w14:textId="77777777"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14:paraId="26BF93FE" w14:textId="77777777" w:rsidR="00526ADB" w:rsidRDefault="00526ADB" w:rsidP="0099542E">
      <w:pPr>
        <w:autoSpaceDE w:val="0"/>
        <w:autoSpaceDN w:val="0"/>
        <w:adjustRightInd w:val="0"/>
        <w:spacing w:before="120" w:after="120" w:line="288" w:lineRule="auto"/>
        <w:jc w:val="both"/>
      </w:pPr>
      <w:r>
        <w:lastRenderedPageBreak/>
        <w:t>V prípade pracovnoprávneho vzťahu zamestnanca, ktorý je aj štatutárnym orgánom alebo členom štatutárneho orgánu, dohodne podmienky výkonu práce v pracovnej zmluve alebo v dohode mimopracovného pomeru orgán alebo právnická osoba, ktorá ho ako štatutárny orgán ustanovila. Žiadateľ/prijímateľ je povinný predložiť doklad preukazujúci akým spôsobom a ako boli tieto podmienky dohodnuté (napr. zápisnica, záznam podpísaný štatutárnym orgánom a požadovaným počtom osôb tvoriacich orgán, ktorý štatutárny orgán ustanovil), ako aj to, akým spôsobom a kým bude schvaľovaná vykonaná práca. Z dôvodu zachovania kontrolného prostredia je pre splnenie kritéria oprávnenosti potrebné, aby bol zachovaný prvok závislej práce, a teda splnenie najmä podmienky, že osoba ktorá pracovnú činnosť vykonáva nebola tou istou osobou, ktorá aj kontroluje na úrovni žiadateľa/prijímateľa vykonávanie tejto činnosti</w:t>
      </w:r>
      <w:r>
        <w:rPr>
          <w:rStyle w:val="Odkaznapoznmkupodiarou"/>
        </w:rPr>
        <w:footnoteReference w:id="54"/>
      </w:r>
      <w:r>
        <w:t xml:space="preserve">. </w:t>
      </w:r>
    </w:p>
    <w:p w14:paraId="1E9D2F66" w14:textId="77777777" w:rsidR="00526ADB" w:rsidRDefault="00526ADB" w:rsidP="0099542E">
      <w:pPr>
        <w:autoSpaceDE w:val="0"/>
        <w:autoSpaceDN w:val="0"/>
        <w:adjustRightInd w:val="0"/>
        <w:spacing w:before="120" w:after="120" w:line="288" w:lineRule="auto"/>
        <w:jc w:val="both"/>
      </w:pPr>
      <w:r>
        <w:t xml:space="preserve">Ak je pracovnoprávny vzťah uzatvorený tou istou osobou ako zamestnancom aj ako zamestnávateľom, najmä v prípadoch, ak je uvedená osoba jediným štatutárnym orgánom, pričom zároveň táto osoba predstavuje aj najvyšší orgán právnickej osoby (napr. spoločnosť s ručením obmedzeným s jediným spoločníkom, ktorý je zároveň aj jediným konateľom a tento spoločník vykonáva aj pôsobnosť valného zhromaždenia), výdavky na mzdu/odmenu vyplývajúce z uvedeného pracovnoprávneho vzťahu sú neoprávnené. </w:t>
      </w:r>
    </w:p>
    <w:p w14:paraId="0F301168" w14:textId="77777777" w:rsidR="00526ADB" w:rsidRPr="00EA00BD" w:rsidRDefault="00526ADB" w:rsidP="00526ADB">
      <w:pPr>
        <w:autoSpaceDE w:val="0"/>
        <w:autoSpaceDN w:val="0"/>
        <w:adjustRightInd w:val="0"/>
        <w:spacing w:before="120" w:after="120" w:line="288" w:lineRule="auto"/>
        <w:jc w:val="both"/>
        <w:rPr>
          <w:b/>
        </w:rPr>
      </w:pPr>
      <w:r w:rsidRPr="0073389C">
        <w:t xml:space="preserve">Ak štatutárny orgán prijímateľa, resp. </w:t>
      </w:r>
      <w:r w:rsidR="0068003C">
        <w:t>splnomocnená osoba na výkon činností štatutárneho orgánu</w:t>
      </w:r>
      <w:r w:rsidR="004A3293">
        <w:t xml:space="preserve"> </w:t>
      </w:r>
      <w:r w:rsidRPr="0073389C">
        <w:t xml:space="preserve">vykonáva popri činnosti </w:t>
      </w:r>
      <w:r w:rsidR="00C40EBA">
        <w:t>štatutárneho orgánu</w:t>
      </w:r>
      <w:r w:rsidR="00C40EBA" w:rsidRPr="0073389C">
        <w:t xml:space="preserve"> organizáci</w:t>
      </w:r>
      <w:r w:rsidR="00C40EBA">
        <w:t>e</w:t>
      </w:r>
      <w:r w:rsidR="00C40EBA" w:rsidRPr="0073389C">
        <w:t xml:space="preserve"> </w:t>
      </w:r>
      <w:r w:rsidRPr="0073389C">
        <w:t xml:space="preserve">aj činnosti pre projekt, refundované budú iba výdavky </w:t>
      </w:r>
      <w:r w:rsidRPr="0073389C">
        <w:rPr>
          <w:b/>
        </w:rPr>
        <w:t xml:space="preserve">pomerne </w:t>
      </w:r>
      <w:r w:rsidRPr="0073389C">
        <w:t>podľa skutočne odpracovaného času na projekte</w:t>
      </w:r>
      <w:r w:rsidRPr="0073389C">
        <w:rPr>
          <w:b/>
        </w:rPr>
        <w:t xml:space="preserve">, avšak max. </w:t>
      </w:r>
      <w:r w:rsidR="0068003C">
        <w:rPr>
          <w:b/>
        </w:rPr>
        <w:t xml:space="preserve">do </w:t>
      </w:r>
      <w:r w:rsidRPr="0073389C">
        <w:rPr>
          <w:b/>
        </w:rPr>
        <w:t xml:space="preserve">50 % z celkového pracovného </w:t>
      </w:r>
      <w:r>
        <w:rPr>
          <w:b/>
        </w:rPr>
        <w:t>fondu</w:t>
      </w:r>
      <w:r w:rsidRPr="0073389C">
        <w:rPr>
          <w:b/>
        </w:rPr>
        <w:t xml:space="preserve"> v danom mesiaci</w:t>
      </w:r>
      <w:r>
        <w:rPr>
          <w:b/>
        </w:rPr>
        <w:t xml:space="preserve"> vo vzťahu k 100%–nému pracovnému úväzku</w:t>
      </w:r>
      <w:r w:rsidR="00B42C95">
        <w:rPr>
          <w:b/>
        </w:rPr>
        <w:t xml:space="preserve"> zamestnanca</w:t>
      </w:r>
      <w:r>
        <w:rPr>
          <w:b/>
        </w:rPr>
        <w:t>, ktorý zastáva pozíciu štatutárneho orgánu</w:t>
      </w:r>
      <w:r w:rsidR="0068003C">
        <w:rPr>
          <w:b/>
        </w:rPr>
        <w:t xml:space="preserve"> alebo </w:t>
      </w:r>
      <w:r w:rsidR="0068003C" w:rsidRPr="00EA00BD">
        <w:rPr>
          <w:b/>
        </w:rPr>
        <w:t>splnomocnená osoba na výkon činností štatutárneho orgánu</w:t>
      </w:r>
      <w:r w:rsidRPr="00EA00BD">
        <w:rPr>
          <w:b/>
        </w:rPr>
        <w:t xml:space="preserve">. </w:t>
      </w:r>
      <w:r w:rsidR="00C40EBA">
        <w:rPr>
          <w:b/>
        </w:rPr>
        <w:t>Uvedené platí aj v prípade, že štatutárny orgán alebo splnomocnená osoba nemá špecifický pracovný úväzok n</w:t>
      </w:r>
      <w:r w:rsidR="004A3293">
        <w:rPr>
          <w:b/>
        </w:rPr>
        <w:t>a</w:t>
      </w:r>
      <w:r w:rsidR="00C40EBA">
        <w:rPr>
          <w:b/>
        </w:rPr>
        <w:t xml:space="preserve"> výkon činnosti štatutárneho orgánu a to napr. v prípade, že štatutárny orgán je ustanovený do funkcie menovaním bez nároku na odmenu a napr. bez určenia pracovného času </w:t>
      </w:r>
      <w:r w:rsidR="00C40EBA" w:rsidRPr="00EA00BD">
        <w:t>(týmto je stanovené</w:t>
      </w:r>
      <w:r w:rsidR="004A3293" w:rsidRPr="00EA00BD">
        <w:t>,</w:t>
      </w:r>
      <w:r w:rsidR="00C40EBA" w:rsidRPr="00EA00BD">
        <w:t xml:space="preserve"> že minimálne polovica riadneho pracovného fondu v mesiaci v rámci zodpovedajúcemu 100%-nému pracovného úväzku je venovaná činnostiam súvisiacim s riadením organizácie)</w:t>
      </w:r>
      <w:r w:rsidR="00C40EBA">
        <w:rPr>
          <w:b/>
        </w:rPr>
        <w:t>.</w:t>
      </w:r>
      <w:r w:rsidR="004A3293">
        <w:rPr>
          <w:b/>
        </w:rPr>
        <w:t xml:space="preserve"> Rovnako uvedené platí aj v prípadoch, že na účel riadenia organizácie má štatutárny orgán alebo splnomocnená osoba uzatvorený kratší pracovný úväzok ako taký, ktorý zodpovedá minimálne 50%-nému pracovnému úväzku</w:t>
      </w:r>
      <w:r w:rsidR="005851FA">
        <w:rPr>
          <w:rStyle w:val="Odkaznapoznmkupodiarou"/>
          <w:b/>
        </w:rPr>
        <w:footnoteReference w:id="55"/>
      </w:r>
      <w:r w:rsidR="004A3293">
        <w:rPr>
          <w:b/>
        </w:rPr>
        <w:t>.</w:t>
      </w:r>
    </w:p>
    <w:p w14:paraId="421882D8" w14:textId="77777777" w:rsidR="0068003C" w:rsidRPr="00B42C95" w:rsidRDefault="004A3293" w:rsidP="00526ADB">
      <w:pPr>
        <w:autoSpaceDE w:val="0"/>
        <w:autoSpaceDN w:val="0"/>
        <w:adjustRightInd w:val="0"/>
        <w:spacing w:before="120" w:after="120" w:line="288" w:lineRule="auto"/>
        <w:jc w:val="both"/>
      </w:pPr>
      <w:r>
        <w:t xml:space="preserve">Ak </w:t>
      </w:r>
      <w:r w:rsidR="0068003C" w:rsidRPr="0073389C">
        <w:t>vedúci riadiaci pracovník</w:t>
      </w:r>
      <w:r>
        <w:t xml:space="preserve"> alebo vedúci zamestnanec prijímateľa</w:t>
      </w:r>
      <w:r w:rsidRPr="0073389C">
        <w:t xml:space="preserve"> vykonáva popri </w:t>
      </w:r>
      <w:r>
        <w:t>riadiacej činnosti v</w:t>
      </w:r>
      <w:r w:rsidR="00B42C95">
        <w:t> </w:t>
      </w:r>
      <w:r w:rsidRPr="0073389C">
        <w:t>organizáci</w:t>
      </w:r>
      <w:r>
        <w:t>i</w:t>
      </w:r>
      <w:r w:rsidRPr="0073389C">
        <w:t xml:space="preserve"> aj činnosti pre projekt, refundované budú iba výdavky </w:t>
      </w:r>
      <w:r w:rsidRPr="0073389C">
        <w:rPr>
          <w:b/>
        </w:rPr>
        <w:t xml:space="preserve">pomerne </w:t>
      </w:r>
      <w:r w:rsidRPr="0073389C">
        <w:t>podľa skutočne odpracovaného času na projekte</w:t>
      </w:r>
      <w:r w:rsidRPr="00EA00BD">
        <w:t>,</w:t>
      </w:r>
      <w:r w:rsidRPr="0073389C">
        <w:rPr>
          <w:b/>
        </w:rPr>
        <w:t xml:space="preserve"> avšak max. </w:t>
      </w:r>
      <w:r>
        <w:rPr>
          <w:b/>
        </w:rPr>
        <w:t xml:space="preserve">do </w:t>
      </w:r>
      <w:r w:rsidR="00B42C95">
        <w:rPr>
          <w:b/>
        </w:rPr>
        <w:t>8</w:t>
      </w:r>
      <w:r w:rsidRPr="0073389C">
        <w:rPr>
          <w:b/>
        </w:rPr>
        <w:t xml:space="preserve">0 % z celkového pracovného </w:t>
      </w:r>
      <w:r>
        <w:rPr>
          <w:b/>
        </w:rPr>
        <w:t>fondu</w:t>
      </w:r>
      <w:r w:rsidR="00B42C95">
        <w:rPr>
          <w:rStyle w:val="Odkaznapoznmkupodiarou"/>
          <w:b/>
        </w:rPr>
        <w:footnoteReference w:id="56"/>
      </w:r>
      <w:r w:rsidRPr="0073389C">
        <w:rPr>
          <w:b/>
        </w:rPr>
        <w:t xml:space="preserve"> v danom mesiaci</w:t>
      </w:r>
      <w:r>
        <w:rPr>
          <w:b/>
        </w:rPr>
        <w:t xml:space="preserve"> vo vzťahu k</w:t>
      </w:r>
      <w:r w:rsidR="00B42C95">
        <w:rPr>
          <w:b/>
        </w:rPr>
        <w:t> </w:t>
      </w:r>
      <w:r>
        <w:rPr>
          <w:b/>
        </w:rPr>
        <w:t>100%–nému pracovnému úväzku</w:t>
      </w:r>
      <w:r w:rsidR="00B42C95">
        <w:rPr>
          <w:b/>
        </w:rPr>
        <w:t xml:space="preserve"> zamestnanca</w:t>
      </w:r>
      <w:r>
        <w:rPr>
          <w:b/>
        </w:rPr>
        <w:t xml:space="preserve">, ktorý zastáva pozíciu </w:t>
      </w:r>
      <w:r w:rsidR="00B42C95">
        <w:rPr>
          <w:b/>
        </w:rPr>
        <w:t>riadiaceho pracoviska</w:t>
      </w:r>
      <w:r>
        <w:rPr>
          <w:b/>
        </w:rPr>
        <w:t xml:space="preserve"> alebo</w:t>
      </w:r>
      <w:r w:rsidR="00B42C95">
        <w:rPr>
          <w:b/>
        </w:rPr>
        <w:t> vedúceho zamestnanca</w:t>
      </w:r>
      <w:r w:rsidRPr="00080492">
        <w:rPr>
          <w:b/>
        </w:rPr>
        <w:t>.</w:t>
      </w:r>
      <w:r w:rsidR="00B42C95">
        <w:rPr>
          <w:b/>
        </w:rPr>
        <w:t xml:space="preserve"> V uvedených prípadoch treba zohľadniť pomer riadených zamestnancov a ich zapojenie do odborných oprávnených činností v projekte vo vzťahu k riadiacemu pracovníkovi alebo vedúcemu zamestnancovi </w:t>
      </w:r>
      <w:r w:rsidR="00B42C95" w:rsidRPr="00EA00BD">
        <w:t>(</w:t>
      </w:r>
      <w:r w:rsidR="00D615B9">
        <w:t>napr.</w:t>
      </w:r>
      <w:r w:rsidR="00B42C95" w:rsidRPr="00EA00BD">
        <w:t xml:space="preserve"> ak 2/3 riadených zamestnancov nie sú zapojení do projektu alebo vykonávajú iné ako oprávnené činnosti</w:t>
      </w:r>
      <w:r w:rsidR="00B42C95">
        <w:t xml:space="preserve"> pre projekt, nemôže byť potom riadiaci pracovní</w:t>
      </w:r>
      <w:r w:rsidR="00D615B9">
        <w:t>k</w:t>
      </w:r>
      <w:r w:rsidR="00B42C95">
        <w:t xml:space="preserve"> alebo vedúci zamestnanec financovaný v maximálnej </w:t>
      </w:r>
      <w:r w:rsidR="00D615B9">
        <w:t>intenzite podľa tohto pravidla).</w:t>
      </w:r>
    </w:p>
    <w:p w14:paraId="41607DEC" w14:textId="77777777" w:rsidR="00463F54" w:rsidRDefault="00463F54" w:rsidP="00463F54">
      <w:pPr>
        <w:autoSpaceDE w:val="0"/>
        <w:autoSpaceDN w:val="0"/>
        <w:adjustRightInd w:val="0"/>
        <w:spacing w:before="120" w:after="120" w:line="288" w:lineRule="auto"/>
        <w:jc w:val="both"/>
      </w:pPr>
      <w:r>
        <w:lastRenderedPageBreak/>
        <w:t>Zamestnávateľ (prijímateľ/partner)  môže s vlastným z</w:t>
      </w:r>
      <w:r w:rsidRPr="0073389C">
        <w:t>amestnanc</w:t>
      </w:r>
      <w:r>
        <w:t>om</w:t>
      </w:r>
      <w:r w:rsidRPr="0073389C">
        <w:t xml:space="preserve"> </w:t>
      </w:r>
      <w:r>
        <w:t>na pracovný pomer</w:t>
      </w:r>
      <w:r w:rsidRPr="0073389C">
        <w:t xml:space="preserve"> </w:t>
      </w:r>
      <w:r>
        <w:t xml:space="preserve">uzavrieť dohodu o práci vykonávanej </w:t>
      </w:r>
      <w:r w:rsidRPr="0073389C">
        <w:t xml:space="preserve">mimo pracovného pomeru </w:t>
      </w:r>
      <w:r>
        <w:t xml:space="preserve">na </w:t>
      </w:r>
      <w:r w:rsidRPr="0073389C">
        <w:t xml:space="preserve"> činnosti uhrádzané z projektu </w:t>
      </w:r>
      <w:r>
        <w:t>za nasledujúcich podmienok:</w:t>
      </w:r>
    </w:p>
    <w:p w14:paraId="2DCB9E54" w14:textId="77777777" w:rsidR="00463F54" w:rsidRDefault="00463F54" w:rsidP="00463F54">
      <w:pPr>
        <w:pStyle w:val="Odsekzoznamu"/>
        <w:numPr>
          <w:ilvl w:val="0"/>
          <w:numId w:val="140"/>
        </w:numPr>
        <w:autoSpaceDE w:val="0"/>
        <w:autoSpaceDN w:val="0"/>
        <w:adjustRightInd w:val="0"/>
        <w:spacing w:before="120" w:after="120" w:line="288" w:lineRule="auto"/>
        <w:jc w:val="both"/>
      </w:pPr>
      <w:r>
        <w:t>druh práce - činnosti, ktoré</w:t>
      </w:r>
      <w:r w:rsidRPr="0073389C">
        <w:t xml:space="preserve"> </w:t>
      </w:r>
      <w:r>
        <w:t xml:space="preserve">má zamestnanec </w:t>
      </w:r>
      <w:r w:rsidRPr="0073389C">
        <w:t>vykonáva</w:t>
      </w:r>
      <w:r>
        <w:t>ť</w:t>
      </w:r>
      <w:r w:rsidRPr="0073389C">
        <w:t xml:space="preserve"> na projekte nie sú totožné s </w:t>
      </w:r>
      <w:r>
        <w:t xml:space="preserve"> druhom práce - </w:t>
      </w:r>
      <w:r w:rsidRPr="0073389C">
        <w:t>činnosťami, ktoré má v náplni práce vykonávanej na základe pracovnej zmluvy</w:t>
      </w:r>
      <w:r>
        <w:t xml:space="preserve"> v pracovnom pomere</w:t>
      </w:r>
      <w:r w:rsidRPr="0073389C">
        <w:t xml:space="preserve"> ako zamestnanec prijímateľa</w:t>
      </w:r>
      <w:r>
        <w:t>;</w:t>
      </w:r>
    </w:p>
    <w:p w14:paraId="7785BCF3" w14:textId="77777777" w:rsidR="00463F54" w:rsidRDefault="00463F54" w:rsidP="00463F54">
      <w:pPr>
        <w:pStyle w:val="Odsekzoznamu"/>
        <w:numPr>
          <w:ilvl w:val="0"/>
          <w:numId w:val="140"/>
        </w:numPr>
        <w:autoSpaceDE w:val="0"/>
        <w:autoSpaceDN w:val="0"/>
        <w:adjustRightInd w:val="0"/>
        <w:spacing w:before="120" w:after="120" w:line="288" w:lineRule="auto"/>
        <w:jc w:val="both"/>
      </w:pPr>
      <w:r>
        <w:t xml:space="preserve">vo výnimočnej situácii na plnenie svojich úloh alebo na </w:t>
      </w:r>
      <w:r w:rsidRPr="00746CF9">
        <w:t xml:space="preserve">zabezpečenie </w:t>
      </w:r>
      <w:r>
        <w:t xml:space="preserve">svojich </w:t>
      </w:r>
      <w:r w:rsidRPr="00746CF9">
        <w:t xml:space="preserve">potrieb </w:t>
      </w:r>
      <w:r>
        <w:t>na projektové činnosti, ktoré</w:t>
      </w:r>
      <w:r w:rsidRPr="0073389C">
        <w:t xml:space="preserve"> nie sú totožné s</w:t>
      </w:r>
      <w:r>
        <w:t> </w:t>
      </w:r>
      <w:r w:rsidRPr="0073389C">
        <w:t>činnosťami</w:t>
      </w:r>
      <w:r>
        <w:t>, ktoré vyplývajú organizácii z jej postavenia</w:t>
      </w:r>
      <w:r>
        <w:rPr>
          <w:rStyle w:val="Odkaznapoznmkupodiarou"/>
        </w:rPr>
        <w:footnoteReference w:id="57"/>
      </w:r>
      <w:r>
        <w:t xml:space="preserve"> </w:t>
      </w:r>
    </w:p>
    <w:p w14:paraId="60AEBE92" w14:textId="77777777" w:rsidR="00463F54" w:rsidRDefault="00463F54" w:rsidP="00736D46">
      <w:pPr>
        <w:pStyle w:val="Odsekzoznamu"/>
        <w:numPr>
          <w:ilvl w:val="0"/>
          <w:numId w:val="140"/>
        </w:numPr>
        <w:autoSpaceDE w:val="0"/>
        <w:autoSpaceDN w:val="0"/>
        <w:adjustRightInd w:val="0"/>
        <w:spacing w:before="120" w:after="120" w:line="288" w:lineRule="auto"/>
        <w:jc w:val="both"/>
      </w:pPr>
      <w:r>
        <w:t>pri pracovných činnostiach, ktoré nevyplývajú subjektu prijímateľa/partnera z jeho postavenia, je zamestnávateľ povinný dodržiavať rovnaké zásady odmeňovania obdobných pracovných pozícií/ obdobných činností uzavretých so zamestnancami v pracovnom pomere a na dohody o práci mimo pracovného pomeru;</w:t>
      </w:r>
    </w:p>
    <w:p w14:paraId="2AD1D077" w14:textId="77777777" w:rsidR="002157BB" w:rsidRDefault="002157BB" w:rsidP="00736D46">
      <w:pPr>
        <w:autoSpaceDE w:val="0"/>
        <w:autoSpaceDN w:val="0"/>
        <w:adjustRightInd w:val="0"/>
        <w:spacing w:before="120" w:after="120" w:line="288" w:lineRule="auto"/>
        <w:ind w:left="360"/>
        <w:jc w:val="both"/>
      </w:pPr>
    </w:p>
    <w:p w14:paraId="4E372E83" w14:textId="77777777"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prijímateľa: </w:t>
      </w:r>
      <w:r w:rsidRPr="0073389C">
        <w:t xml:space="preserve">Prijímateľovi odporúčame, aby pri uzatváraní dohôd </w:t>
      </w:r>
      <w:r w:rsidR="00E648B0">
        <w:t xml:space="preserve"> o prácach vykonávaných mimo pracovného pomeru </w:t>
      </w:r>
      <w:r w:rsidRPr="0073389C">
        <w:t xml:space="preserve">nezabudol, že dohodu je potrebné uzatvoriť v písomnej forme a to </w:t>
      </w:r>
      <w:r w:rsidRPr="0073389C">
        <w:rPr>
          <w:b/>
        </w:rPr>
        <w:t>minimálne jeden deň vopred, pred dňom začatia vykonávania práce</w:t>
      </w:r>
      <w:r w:rsidRPr="0073389C">
        <w:t xml:space="preserve">. Výdavky za práce vykonané v deň uzatvorenia dohody budú považované za neoprávnené. </w:t>
      </w:r>
    </w:p>
    <w:p w14:paraId="360023CB" w14:textId="77777777" w:rsidR="00857029" w:rsidRPr="0073389C" w:rsidRDefault="0035794D" w:rsidP="0067438F">
      <w:pPr>
        <w:spacing w:before="120" w:after="120" w:line="288" w:lineRule="auto"/>
        <w:jc w:val="both"/>
      </w:pPr>
      <w:r w:rsidRPr="00965E93">
        <w:t>Dohody o prácach vykonávaných mimo pracovného pomeru nemožno uzatvoriť na činnosti/práce, ktoré sú predmetom ochrany podľa autorského zákona</w:t>
      </w:r>
      <w:r>
        <w:rPr>
          <w:rStyle w:val="Odkaznapoznmkupodiarou"/>
        </w:rPr>
        <w:footnoteReference w:id="58"/>
      </w:r>
      <w:r w:rsidRPr="00965E93">
        <w:t>.</w:t>
      </w:r>
    </w:p>
    <w:p w14:paraId="3E69F22C" w14:textId="77777777" w:rsidR="00AE5A8F" w:rsidRPr="0073389C" w:rsidRDefault="00AE5A8F" w:rsidP="00E907BE">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aj za prácu odvedenú v rámci projektu, aj za iné činnosti, ktoré nesúvisia s projektom. Vystavovanie dvoch výplatných pások bude poskytovateľ posudzovať ako obchádzanie, resp. znižovanie odvodových povinností zamestnávateľa, v dôsledku čoho budú dotknuté výdavky považované za neoprávnené. Toto neplatí pre súbežný pracovný pomer.</w:t>
      </w:r>
    </w:p>
    <w:p w14:paraId="017C4A2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odvodov za doplnkové dôchodkové sporenie, odvod za sumu príspevku zo sociálneho fondu, resp. iného fakultatívneho príspevku zamestnávateľa, ktoré si nebude nárokovať.</w:t>
      </w:r>
    </w:p>
    <w:p w14:paraId="18351DD9" w14:textId="77777777"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prípade zamestnávania osôb pre účely realizácie projektu rozlišujeme dve alternatívy:</w:t>
      </w:r>
    </w:p>
    <w:p w14:paraId="48C6CE59"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lastRenderedPageBreak/>
        <w:t>zamestnanec pracuje na projekte na pracovný úväzok</w:t>
      </w:r>
      <w:r w:rsidRPr="0073389C">
        <w:rPr>
          <w:rStyle w:val="Odkaznapoznmkupodiarou"/>
          <w:rFonts w:cs="Arial"/>
          <w:b/>
          <w:sz w:val="19"/>
          <w:szCs w:val="19"/>
        </w:rPr>
        <w:footnoteReference w:id="59"/>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14:paraId="0DE6FA60" w14:textId="77777777" w:rsidR="00ED03C8" w:rsidRPr="0073389C" w:rsidRDefault="00ED03C8" w:rsidP="0067438F">
      <w:pPr>
        <w:pStyle w:val="Zoznamsodrkami2"/>
        <w:numPr>
          <w:ilvl w:val="0"/>
          <w:numId w:val="0"/>
        </w:numPr>
        <w:spacing w:before="120" w:after="120" w:line="288" w:lineRule="auto"/>
        <w:ind w:left="567"/>
        <w:contextualSpacing w:val="0"/>
        <w:jc w:val="both"/>
      </w:pPr>
      <w:r w:rsidRPr="0073389C">
        <w:t xml:space="preserve">zamestnanec vykonáva počas celej pracovnej doby (resp. počas celého pracovného času) činnosti týkajúce sa výlučne aktivít na projekte a žiadne iné aktivity mimo projektu.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60"/>
      </w:r>
      <w:r w:rsidRPr="0073389C">
        <w:t>, resp. odmeny na základe dohôd o prác</w:t>
      </w:r>
      <w:r w:rsidR="00CE6423">
        <w:t>ach</w:t>
      </w:r>
      <w:r w:rsidRPr="0073389C">
        <w:t xml:space="preserve"> </w:t>
      </w:r>
      <w:r w:rsidR="001F6828" w:rsidRPr="0073389C">
        <w:t>vykonávan</w:t>
      </w:r>
      <w:r w:rsidR="00CE6423">
        <w:t>ých</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61"/>
      </w:r>
      <w:r w:rsidR="00694363" w:rsidRPr="0073389C">
        <w:t>),</w:t>
      </w:r>
      <w:r w:rsidRPr="0073389C">
        <w:t xml:space="preserve"> ako aj povinné odvody</w:t>
      </w:r>
      <w:r w:rsidRPr="0073389C">
        <w:rPr>
          <w:rStyle w:val="Odkaznapoznmkupodiarou"/>
          <w:sz w:val="19"/>
        </w:rPr>
        <w:footnoteReference w:id="62"/>
      </w:r>
      <w:r w:rsidRPr="0073389C">
        <w:t xml:space="preserve"> za zamestnávateľa; </w:t>
      </w:r>
    </w:p>
    <w:p w14:paraId="711FDBF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14:paraId="6E474BB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14:paraId="40302DA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14:paraId="135443D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14:paraId="22BBB00E"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14:paraId="155DC2D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14:paraId="4909271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14:paraId="7F2EA8C0"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14:paraId="3C0CBB72"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14:paraId="4F7FDB4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70B3A7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14:paraId="04CE7F49"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14:paraId="00F5D2D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1A621D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oprávnenej mzdy:</w:t>
      </w:r>
    </w:p>
    <w:p w14:paraId="0D6E68D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14:paraId="5FB7E23B"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2C6ED62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oprávnených odvodov za zamestnávateľa:</w:t>
      </w:r>
    </w:p>
    <w:p w14:paraId="3319DB5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14:paraId="0200CEF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14:paraId="7411515E" w14:textId="77777777" w:rsidR="00ED03C8" w:rsidRPr="0073389C" w:rsidRDefault="00ED03C8" w:rsidP="00ED03C8">
      <w:pPr>
        <w:pStyle w:val="Zoznamsodrkami2"/>
        <w:numPr>
          <w:ilvl w:val="0"/>
          <w:numId w:val="0"/>
        </w:numPr>
        <w:ind w:left="426" w:hanging="426"/>
        <w:contextualSpacing w:val="0"/>
        <w:jc w:val="both"/>
      </w:pPr>
    </w:p>
    <w:p w14:paraId="576B695A"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14:paraId="4EB58952" w14:textId="77777777" w:rsidR="004E646D" w:rsidRDefault="00ED03C8" w:rsidP="0067438F">
      <w:pPr>
        <w:pStyle w:val="Zoznamsodrkami2"/>
        <w:numPr>
          <w:ilvl w:val="0"/>
          <w:numId w:val="0"/>
        </w:numPr>
        <w:spacing w:before="120" w:after="120" w:line="288" w:lineRule="auto"/>
        <w:ind w:left="567"/>
        <w:contextualSpacing w:val="0"/>
        <w:jc w:val="both"/>
      </w:pPr>
      <w:r w:rsidRPr="0073389C">
        <w:t xml:space="preserve">celkový pracovný čas zamestnanca je rozdelený na aktivity pre projekt/projekty spolufinancovaný/é z EŠIF a na aktivity mimo EŠIF.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63"/>
      </w:r>
      <w:r w:rsidRPr="0073389C">
        <w:t xml:space="preserve">, resp. odmeny na základe dohôd o </w:t>
      </w:r>
      <w:r w:rsidR="0035150F" w:rsidRPr="0073389C">
        <w:t>prác</w:t>
      </w:r>
      <w:r w:rsidR="0035150F">
        <w:t>ach</w:t>
      </w:r>
      <w:r w:rsidR="001F6828" w:rsidRPr="0073389C">
        <w:t xml:space="preserve"> vykonávan</w:t>
      </w:r>
      <w:r w:rsidR="00CE6423">
        <w:t>ých</w:t>
      </w:r>
      <w:r w:rsidR="001F6828" w:rsidRPr="0073389C">
        <w:t xml:space="preserve"> </w:t>
      </w:r>
      <w:r w:rsidRPr="0073389C">
        <w:t>mimo pracovného pomeru a náhrady mzdy v zmysle platnej legislatívy a mzda za prácu nadčas (ak zamestnávateľ poskytne náhradné pracovné voľno za vykonanú prácu nadčas, tak náhradné pracovné voľno je posúdené ako oprávnený výdavok</w:t>
      </w:r>
      <w:r w:rsidRPr="0073389C">
        <w:rPr>
          <w:rStyle w:val="Odkaznapoznmkupodiarou"/>
          <w:sz w:val="19"/>
        </w:rPr>
        <w:footnoteReference w:id="64"/>
      </w:r>
      <w:r w:rsidRPr="0073389C">
        <w:t>), ako aj povinné odvody za zamestnávateľa</w:t>
      </w:r>
      <w:r w:rsidRPr="0073389C">
        <w:rPr>
          <w:rStyle w:val="Odkaznapoznmkupodiarou"/>
          <w:sz w:val="19"/>
        </w:rPr>
        <w:footnoteReference w:id="65"/>
      </w:r>
      <w:r w:rsidRPr="0073389C">
        <w:t xml:space="preserve"> </w:t>
      </w:r>
      <w:r w:rsidRPr="0073389C">
        <w:rPr>
          <w:b/>
        </w:rPr>
        <w:t>pomerne 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daný projekt v danom období, tzn. od počtu odpracovaných hodín na projekte k celkovému počtu hodín odpracovaných zamestnancom v danom období. </w:t>
      </w:r>
    </w:p>
    <w:p w14:paraId="2561F0A6" w14:textId="77777777"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4E646D">
        <w:t xml:space="preserve">, teda </w:t>
      </w:r>
      <w:r w:rsidR="004E646D" w:rsidRPr="003A141C">
        <w:t xml:space="preserve">nie </w:t>
      </w:r>
      <w:r w:rsidR="004E646D" w:rsidRPr="003A141C">
        <w:lastRenderedPageBreak/>
        <w:t>na základe už odpracovaného času mimo realizácie projektu</w:t>
      </w:r>
      <w:r w:rsidRPr="0073389C">
        <w:t>).</w:t>
      </w:r>
      <w:r w:rsidR="002853F8">
        <w:t xml:space="preserve"> </w:t>
      </w:r>
      <w:r w:rsidRPr="0073389C">
        <w:t>Prijímateľ je povinný preukázať pomerné čerpanie personálnych výdavkov.</w:t>
      </w:r>
    </w:p>
    <w:p w14:paraId="3959CC5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14:paraId="4500529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14:paraId="386D147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14:paraId="4BB6059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2102850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14:paraId="78B6E07E"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Odmena -                   200 EUR</w:t>
      </w:r>
    </w:p>
    <w:p w14:paraId="1ACF386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14:paraId="1AB2F62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5E98DA0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14:paraId="28F1256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14:paraId="463562C5" w14:textId="77777777"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14:paraId="091B04CC" w14:textId="77777777"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6C93C8C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14:paraId="7C8B06E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14:paraId="7C94F98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3584A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C45668">
        <w:rPr>
          <w:b/>
          <w:u w:val="double"/>
        </w:rPr>
        <w:t>388,70 EUR</w:t>
      </w:r>
    </w:p>
    <w:p w14:paraId="722E3DE6" w14:textId="77777777" w:rsidR="00FB321F" w:rsidRDefault="00FB321F"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p>
    <w:p w14:paraId="730994EA" w14:textId="77777777" w:rsidR="00014B19" w:rsidRPr="00014B19" w:rsidRDefault="00014B19"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r w:rsidRPr="00014B19">
        <w:rPr>
          <w:b/>
        </w:rPr>
        <w:t>Príklad č. 2:</w:t>
      </w:r>
    </w:p>
    <w:p w14:paraId="51A2D8A8"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14:paraId="6F5E846A"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180AB91E"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14:paraId="6E6C68DF"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50001CF6"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905 EUR</w:t>
      </w:r>
    </w:p>
    <w:p w14:paraId="2F63DD37"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14:paraId="252A4446"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110 EUR</w:t>
      </w:r>
    </w:p>
    <w:p w14:paraId="6189FB3B"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0578036B"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Spolu hrubá mzda </w:t>
      </w:r>
      <w:r w:rsidR="00F864B6" w:rsidRPr="0073389C">
        <w:t xml:space="preserve">  </w:t>
      </w:r>
      <w:r w:rsidRPr="0073389C">
        <w:t xml:space="preserve"> 1 350 EUR</w:t>
      </w:r>
    </w:p>
    <w:p w14:paraId="6827D272"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5AC1508E"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(t.j. 42/152*16)/celkový odpracovaný čas vrátane dovolenky)*1 150 EUR (tarifný plat + príplatky) = 317,76 EUR</w:t>
      </w:r>
    </w:p>
    <w:p w14:paraId="453C3C11"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32D921E8"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14:paraId="4EF690EE"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6422D78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14:paraId="27B2FA16"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14:paraId="1830DFA2"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14:paraId="260001D3" w14:textId="77777777" w:rsidR="000D5577" w:rsidRPr="0073389C" w:rsidRDefault="000D5577" w:rsidP="00ED03C8">
      <w:pPr>
        <w:autoSpaceDE w:val="0"/>
        <w:autoSpaceDN w:val="0"/>
        <w:adjustRightInd w:val="0"/>
        <w:spacing w:line="288" w:lineRule="auto"/>
        <w:jc w:val="both"/>
      </w:pPr>
    </w:p>
    <w:p w14:paraId="6952C96D" w14:textId="77777777" w:rsidR="000D5577" w:rsidRPr="0073389C" w:rsidRDefault="000D5577" w:rsidP="000D5577">
      <w:pPr>
        <w:jc w:val="right"/>
      </w:pPr>
    </w:p>
    <w:p w14:paraId="2806494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3</w:t>
      </w:r>
    </w:p>
    <w:p w14:paraId="14359A6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14:paraId="6771666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14:paraId="0472DA2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45280EB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2CC968A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45C1D21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14:paraId="37A6D33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150 EUR</w:t>
      </w:r>
    </w:p>
    <w:p w14:paraId="1601CAA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5DC87B8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14:paraId="6F37C47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497985BD"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560C829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lastRenderedPageBreak/>
        <w:t>42/184 (počet odpracovaných hodín pre projekt/celkový odpracovaný čas vrátane nadčasu)*1 300 EUR (tarifný plat + príplatky + nadčas) = 296,74 EUR</w:t>
      </w:r>
    </w:p>
    <w:p w14:paraId="38FAE06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14:paraId="0B7EB6F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173CFCE4"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296,74/1 500*528 = 104,45 EUR</w:t>
      </w:r>
    </w:p>
    <w:p w14:paraId="19BE794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3B3FEA2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14:paraId="1E065440" w14:textId="77777777" w:rsidR="000D5577" w:rsidRPr="0073389C" w:rsidRDefault="000D5577" w:rsidP="000D5577">
      <w:pPr>
        <w:jc w:val="right"/>
      </w:pPr>
    </w:p>
    <w:p w14:paraId="73DAE7AD" w14:textId="77777777"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14:paraId="2FF6BC2E" w14:textId="12E625A2"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w:t>
      </w:r>
      <w:ins w:id="665" w:author="Miroslava Dziaková" w:date="2021-06-01T13:07:00Z">
        <w:r w:rsidR="00EF6EFE" w:rsidRPr="00EF6EFE">
          <w:t xml:space="preserve"> </w:t>
        </w:r>
        <w:r w:rsidR="00EF6EFE" w:rsidRPr="00EF6EFE">
          <w:rPr>
            <w:rFonts w:ascii="Arial" w:hAnsi="Arial" w:cs="Arial"/>
            <w:sz w:val="19"/>
            <w:szCs w:val="19"/>
            <w:lang w:val="sk-SK" w:eastAsia="en-US"/>
          </w:rPr>
          <w:t>v období vymedzenom Zákonníkom práce</w:t>
        </w:r>
      </w:ins>
      <w:ins w:id="666" w:author="Miroslava Dziaková" w:date="2021-06-01T13:08:00Z">
        <w:r w:rsidR="00EF6EFE">
          <w:rPr>
            <w:rStyle w:val="Odkaznapoznmkupodiarou"/>
            <w:rFonts w:cs="Arial"/>
            <w:szCs w:val="19"/>
            <w:lang w:val="sk-SK" w:eastAsia="en-US"/>
          </w:rPr>
          <w:footnoteReference w:id="66"/>
        </w:r>
      </w:ins>
      <w:r w:rsidRPr="0073389C">
        <w:rPr>
          <w:rFonts w:ascii="Arial" w:hAnsi="Arial" w:cs="Arial"/>
          <w:sz w:val="19"/>
          <w:szCs w:val="19"/>
          <w:lang w:val="sk-SK" w:eastAsia="en-US"/>
        </w:rPr>
        <w:t xml:space="preserve"> uzatvorí reťazenie pracovnoprávnych vzťahov, napr. najskôr dohoda o vykonaní práce a po vyčerpaní stanoveného rozsahu pracovných hodín (350 hodín</w:t>
      </w:r>
      <w:ins w:id="668" w:author="Miroslava Dziaková" w:date="2021-06-01T13:09:00Z">
        <w:r w:rsidR="00EF6EFE">
          <w:rPr>
            <w:rFonts w:ascii="Arial" w:hAnsi="Arial" w:cs="Arial"/>
            <w:sz w:val="19"/>
            <w:szCs w:val="19"/>
            <w:lang w:val="sk-SK" w:eastAsia="en-US"/>
          </w:rPr>
          <w:t xml:space="preserve"> </w:t>
        </w:r>
        <w:r w:rsidR="00EF6EFE" w:rsidRPr="00EF6EFE">
          <w:rPr>
            <w:rFonts w:ascii="Arial" w:hAnsi="Arial" w:cs="Arial"/>
            <w:sz w:val="19"/>
            <w:szCs w:val="19"/>
            <w:lang w:val="sk-SK" w:eastAsia="en-US"/>
          </w:rPr>
          <w:t>v kalendárnom roku</w:t>
        </w:r>
      </w:ins>
      <w:r w:rsidRPr="0073389C">
        <w:rPr>
          <w:rFonts w:ascii="Arial" w:hAnsi="Arial" w:cs="Arial"/>
          <w:sz w:val="19"/>
          <w:szCs w:val="19"/>
          <w:lang w:val="sk-SK" w:eastAsia="en-US"/>
        </w:rPr>
        <w:t>)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14:paraId="279DEC95" w14:textId="77777777" w:rsidR="009B4AEF" w:rsidRPr="009B4AEF" w:rsidRDefault="006E114F" w:rsidP="00B573C4">
      <w:pPr>
        <w:pStyle w:val="Zkladntext"/>
        <w:spacing w:before="120" w:after="120" w:line="288" w:lineRule="auto"/>
        <w:rPr>
          <w:rFonts w:ascii="Arial" w:hAnsi="Arial" w:cs="Arial"/>
          <w:color w:val="000000"/>
          <w:sz w:val="19"/>
          <w:szCs w:val="19"/>
          <w:lang w:eastAsia="en-AU"/>
        </w:rPr>
      </w:pPr>
      <w:r w:rsidRPr="0073389C">
        <w:rPr>
          <w:rFonts w:ascii="Arial" w:hAnsi="Arial" w:cs="Arial"/>
          <w:b/>
          <w:sz w:val="19"/>
          <w:szCs w:val="19"/>
          <w:lang w:val="sk-SK" w:eastAsia="en-US"/>
        </w:rPr>
        <w:t>Odmeny</w:t>
      </w:r>
      <w:r w:rsidRPr="0073389C">
        <w:rPr>
          <w:rStyle w:val="Odkaznapoznmkupodiarou"/>
          <w:rFonts w:cs="Arial"/>
          <w:sz w:val="19"/>
          <w:szCs w:val="19"/>
          <w:lang w:val="sk-SK" w:eastAsia="en-US"/>
        </w:rPr>
        <w:footnoteReference w:id="67"/>
      </w:r>
      <w:r w:rsidRPr="0073389C">
        <w:rPr>
          <w:rFonts w:ascii="Arial" w:hAnsi="Arial" w:cs="Arial"/>
          <w:sz w:val="19"/>
          <w:szCs w:val="19"/>
          <w:lang w:val="sk-SK" w:eastAsia="en-US"/>
        </w:rPr>
        <w:t xml:space="preserve"> </w:t>
      </w:r>
      <w:r w:rsidRPr="009B4AEF">
        <w:rPr>
          <w:rFonts w:ascii="Arial" w:hAnsi="Arial" w:cs="Arial"/>
          <w:color w:val="000000"/>
          <w:sz w:val="19"/>
          <w:szCs w:val="19"/>
          <w:lang w:val="sk-SK" w:eastAsia="en-AU"/>
        </w:rPr>
        <w:t xml:space="preserve">(resp. prémie alebo rôzne variabilné zložky naviazané napr. </w:t>
      </w:r>
      <w:r w:rsidR="009B4AEF" w:rsidRPr="009B4AEF">
        <w:rPr>
          <w:rFonts w:ascii="Arial" w:hAnsi="Arial" w:cs="Arial"/>
          <w:color w:val="000000"/>
          <w:sz w:val="19"/>
          <w:szCs w:val="19"/>
          <w:lang w:val="sk-SK" w:eastAsia="en-AU"/>
        </w:rPr>
        <w:t>na hospodárske výsledky prijímateľa) nie sú oprávneným výdavkom s výnimkou prípadov, kedy sa vzťahujú na odmeňovanie zamestnancov, pri ktorých sú splnené nasledovné podmienky pre poskytnutie odmien:</w:t>
      </w:r>
    </w:p>
    <w:p w14:paraId="7089C89F" w14:textId="77777777" w:rsidR="009B4AEF" w:rsidRPr="009B4AEF" w:rsidRDefault="009B4AEF" w:rsidP="005B7173">
      <w:pPr>
        <w:pStyle w:val="Odsekzoznamu"/>
        <w:numPr>
          <w:ilvl w:val="0"/>
          <w:numId w:val="93"/>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w:t>
      </w:r>
    </w:p>
    <w:p w14:paraId="70E27A50" w14:textId="77777777" w:rsidR="009B4AEF" w:rsidRPr="009B4AEF" w:rsidRDefault="009B4AEF" w:rsidP="005B7173">
      <w:pPr>
        <w:pStyle w:val="Odsekzoznamu"/>
        <w:numPr>
          <w:ilvl w:val="0"/>
          <w:numId w:val="93"/>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výška priznanej mesačnej odmeny</w:t>
      </w:r>
      <w:r w:rsidRPr="009B4AEF">
        <w:rPr>
          <w:rStyle w:val="Odkaznapoznmkupodiarou"/>
          <w:rFonts w:cs="Arial"/>
          <w:color w:val="000000"/>
          <w:sz w:val="19"/>
          <w:szCs w:val="19"/>
          <w:lang w:eastAsia="en-AU"/>
        </w:rPr>
        <w:footnoteReference w:id="68"/>
      </w:r>
      <w:r w:rsidRPr="009B4AEF">
        <w:rPr>
          <w:rFonts w:cs="Arial"/>
          <w:color w:val="000000"/>
          <w:szCs w:val="19"/>
          <w:lang w:eastAsia="en-AU"/>
        </w:rPr>
        <w:t xml:space="preserve"> je oprávnená maximálne do výšky 30% súčtu funkčných platov/miezd uvedených v platových dekrétoch (bez odmien)</w:t>
      </w:r>
      <w:r w:rsidR="00DC2DD6">
        <w:rPr>
          <w:rStyle w:val="Odkaznapoznmkupodiarou"/>
          <w:rFonts w:cs="Arial"/>
          <w:color w:val="000000"/>
          <w:szCs w:val="19"/>
          <w:lang w:eastAsia="en-AU"/>
        </w:rPr>
        <w:footnoteReference w:id="69"/>
      </w:r>
      <w:r w:rsidRPr="009B4AEF">
        <w:rPr>
          <w:rFonts w:cs="Arial"/>
          <w:color w:val="000000"/>
          <w:szCs w:val="19"/>
          <w:lang w:eastAsia="en-AU"/>
        </w:rPr>
        <w:t xml:space="preserve"> za predchádzajúcich 6 mesiacov (vrátane mesiaca, keď je odmena priznaná)</w:t>
      </w:r>
      <w:r w:rsidRPr="009B4AEF">
        <w:rPr>
          <w:rStyle w:val="Odkaznapoznmkupodiarou"/>
          <w:rFonts w:cs="Arial"/>
          <w:color w:val="000000"/>
          <w:sz w:val="19"/>
          <w:szCs w:val="19"/>
          <w:lang w:eastAsia="en-AU"/>
        </w:rPr>
        <w:footnoteReference w:id="70"/>
      </w:r>
      <w:r w:rsidRPr="009B4AEF">
        <w:rPr>
          <w:rFonts w:cs="Arial"/>
          <w:color w:val="000000"/>
          <w:szCs w:val="19"/>
          <w:lang w:eastAsia="en-AU"/>
        </w:rPr>
        <w:t xml:space="preserve"> za </w:t>
      </w:r>
      <w:r w:rsidR="001420F5">
        <w:rPr>
          <w:rFonts w:cs="Arial"/>
          <w:color w:val="000000"/>
          <w:szCs w:val="19"/>
          <w:lang w:eastAsia="en-AU"/>
        </w:rPr>
        <w:t>bežný</w:t>
      </w:r>
      <w:r w:rsidR="001420F5" w:rsidRPr="009B4AEF">
        <w:rPr>
          <w:rFonts w:cs="Arial"/>
          <w:color w:val="000000"/>
          <w:szCs w:val="19"/>
          <w:lang w:eastAsia="en-AU"/>
        </w:rPr>
        <w:t xml:space="preserve"> </w:t>
      </w:r>
      <w:r w:rsidRPr="009B4AEF">
        <w:rPr>
          <w:rFonts w:cs="Arial"/>
          <w:color w:val="000000"/>
          <w:szCs w:val="19"/>
          <w:lang w:eastAsia="en-AU"/>
        </w:rPr>
        <w:t>rok príslušného zamestnanca, pričom kumulovaná výška priznaných odmien</w:t>
      </w:r>
      <w:r w:rsidRPr="009B4AEF">
        <w:rPr>
          <w:rStyle w:val="Odkaznapoznmkupodiarou"/>
          <w:rFonts w:cs="Arial"/>
          <w:color w:val="000000"/>
          <w:sz w:val="19"/>
          <w:szCs w:val="19"/>
          <w:lang w:eastAsia="en-AU"/>
        </w:rPr>
        <w:footnoteReference w:id="71"/>
      </w:r>
      <w:r w:rsidRPr="009B4AEF">
        <w:rPr>
          <w:rFonts w:cs="Arial"/>
          <w:color w:val="000000"/>
          <w:szCs w:val="19"/>
          <w:lang w:eastAsia="en-AU"/>
        </w:rPr>
        <w:t xml:space="preserve"> za </w:t>
      </w:r>
      <w:r w:rsidR="001420F5">
        <w:rPr>
          <w:rFonts w:cs="Arial"/>
          <w:color w:val="000000"/>
          <w:szCs w:val="19"/>
          <w:lang w:eastAsia="en-AU"/>
        </w:rPr>
        <w:t>bežný</w:t>
      </w:r>
      <w:r w:rsidR="001420F5" w:rsidRPr="009B4AEF">
        <w:rPr>
          <w:rFonts w:cs="Arial"/>
          <w:color w:val="000000"/>
          <w:szCs w:val="19"/>
          <w:lang w:eastAsia="en-AU"/>
        </w:rPr>
        <w:t xml:space="preserve"> </w:t>
      </w:r>
      <w:r w:rsidRPr="009B4AEF">
        <w:rPr>
          <w:rFonts w:cs="Arial"/>
          <w:color w:val="000000"/>
          <w:szCs w:val="19"/>
          <w:lang w:eastAsia="en-AU"/>
        </w:rPr>
        <w:t xml:space="preserve">rok je oprávnená maximálne do výšky 30% súčtu funkčných platov/miezd uvedených v platových dekrétoch (bez odmien) za </w:t>
      </w:r>
      <w:r w:rsidR="001420F5">
        <w:rPr>
          <w:rFonts w:cs="Arial"/>
          <w:color w:val="000000"/>
          <w:szCs w:val="19"/>
          <w:lang w:eastAsia="en-AU"/>
        </w:rPr>
        <w:t>bežný</w:t>
      </w:r>
      <w:r w:rsidR="001420F5" w:rsidRPr="009B4AEF">
        <w:rPr>
          <w:rFonts w:cs="Arial"/>
          <w:color w:val="000000"/>
          <w:szCs w:val="19"/>
          <w:lang w:eastAsia="en-AU"/>
        </w:rPr>
        <w:t xml:space="preserve"> </w:t>
      </w:r>
      <w:r w:rsidRPr="009B4AEF">
        <w:rPr>
          <w:rFonts w:cs="Arial"/>
          <w:color w:val="000000"/>
          <w:szCs w:val="19"/>
          <w:lang w:eastAsia="en-AU"/>
        </w:rPr>
        <w:t xml:space="preserve">rok príslušného zamestnanca; </w:t>
      </w:r>
    </w:p>
    <w:p w14:paraId="3B7B4753" w14:textId="77777777" w:rsidR="006E114F" w:rsidRPr="0073389C" w:rsidRDefault="009B4AEF" w:rsidP="005B7173">
      <w:pPr>
        <w:pStyle w:val="Zkladntext"/>
        <w:numPr>
          <w:ilvl w:val="0"/>
          <w:numId w:val="93"/>
        </w:numPr>
        <w:spacing w:before="120" w:after="120" w:line="288" w:lineRule="auto"/>
        <w:rPr>
          <w:rFonts w:ascii="Arial" w:hAnsi="Arial" w:cs="Arial"/>
          <w:sz w:val="19"/>
          <w:szCs w:val="19"/>
          <w:lang w:val="sk-SK" w:eastAsia="en-US"/>
        </w:rPr>
      </w:pPr>
      <w:r w:rsidRPr="009B4AEF">
        <w:rPr>
          <w:rFonts w:ascii="Arial" w:hAnsi="Arial" w:cs="Arial"/>
          <w:color w:val="000000"/>
          <w:sz w:val="19"/>
          <w:szCs w:val="19"/>
          <w:lang w:eastAsia="en-AU"/>
        </w:rPr>
        <w:t>je nevyhnutné, aby žiadateľ rešpektoval odmeňovanie jednotlivých pracovných pozícií s ohľadom na jeho predchádzajúcu mzdovú politiku, t. j. nie je možné akceptovať navýšenie mzdy, resp. odmeny za vykonanú prácu iba z dôvodu prác vykonávaných na projekte financovanom z prostriedkov EŠIF</w:t>
      </w:r>
      <w:r>
        <w:rPr>
          <w:color w:val="000000"/>
          <w:sz w:val="19"/>
          <w:lang w:eastAsia="en-AU"/>
        </w:rPr>
        <w:t>.</w:t>
      </w:r>
    </w:p>
    <w:p w14:paraId="036C032A" w14:textId="0D1DA71D" w:rsidR="006E114F" w:rsidRPr="0073389C" w:rsidRDefault="006E114F" w:rsidP="0067438F">
      <w:pPr>
        <w:pStyle w:val="Zkladntext"/>
        <w:spacing w:before="120" w:after="120" w:line="288" w:lineRule="auto"/>
        <w:rPr>
          <w:rFonts w:ascii="Arial" w:hAnsi="Arial" w:cs="Arial"/>
          <w:sz w:val="19"/>
          <w:szCs w:val="19"/>
          <w:lang w:val="sk-SK"/>
        </w:rPr>
      </w:pPr>
      <w:del w:id="669" w:author="Miroslava Dziaková" w:date="2021-06-01T13:20:00Z">
        <w:r w:rsidRPr="0073389C" w:rsidDel="004308E8">
          <w:rPr>
            <w:rFonts w:ascii="Arial" w:hAnsi="Arial" w:cs="Arial"/>
            <w:b/>
            <w:sz w:val="19"/>
            <w:szCs w:val="19"/>
            <w:lang w:val="sk-SK"/>
          </w:rPr>
          <w:delText>Náhrada mzdy za práceneschopnosť, ošetrovania člena rodiny a návštevu u lekára</w:delText>
        </w:r>
        <w:r w:rsidRPr="0073389C" w:rsidDel="004308E8">
          <w:rPr>
            <w:rFonts w:ascii="Arial" w:hAnsi="Arial" w:cs="Arial"/>
            <w:sz w:val="19"/>
            <w:szCs w:val="19"/>
            <w:lang w:val="sk-SK"/>
          </w:rPr>
          <w:delText xml:space="preserve"> je oprávneným výdavkom, ak je zamestnávateľom poskytnutá v súlade s platnou legislatívnou úpravou, v zákonnej výške a predstavuje konečný výdavok prijímateľa</w:delText>
        </w:r>
        <w:r w:rsidR="00B224FF" w:rsidRPr="0073389C" w:rsidDel="004308E8">
          <w:rPr>
            <w:rFonts w:ascii="Arial" w:hAnsi="Arial" w:cs="Arial"/>
            <w:sz w:val="19"/>
            <w:szCs w:val="19"/>
            <w:lang w:val="sk-SK"/>
          </w:rPr>
          <w:delText xml:space="preserve">. </w:delText>
        </w:r>
      </w:del>
      <w:ins w:id="670" w:author="Miroslava Dziaková" w:date="2021-06-01T13:21:00Z">
        <w:r w:rsidR="004308E8">
          <w:rPr>
            <w:rFonts w:ascii="Arial" w:hAnsi="Arial" w:cs="Arial"/>
            <w:sz w:val="19"/>
            <w:szCs w:val="19"/>
            <w:lang w:val="sk-SK"/>
          </w:rPr>
          <w:t>Za oprávnené</w:t>
        </w:r>
      </w:ins>
      <w:ins w:id="671" w:author="Miroslava Dziaková" w:date="2021-06-01T13:22:00Z">
        <w:r w:rsidR="004308E8">
          <w:rPr>
            <w:rFonts w:ascii="Arial" w:hAnsi="Arial" w:cs="Arial"/>
            <w:sz w:val="19"/>
            <w:szCs w:val="19"/>
            <w:lang w:val="sk-SK"/>
          </w:rPr>
          <w:t xml:space="preserve"> </w:t>
        </w:r>
        <w:r w:rsidR="004308E8" w:rsidRPr="004308E8">
          <w:rPr>
            <w:rFonts w:ascii="Arial" w:hAnsi="Arial" w:cs="Arial"/>
            <w:sz w:val="19"/>
            <w:szCs w:val="19"/>
            <w:lang w:val="sk-SK"/>
          </w:rPr>
          <w:t xml:space="preserve">výdavky sú považované všetky náhrady mzdy, ktoré </w:t>
        </w:r>
        <w:r w:rsidR="004308E8" w:rsidRPr="004308E8">
          <w:rPr>
            <w:rFonts w:ascii="Arial" w:hAnsi="Arial" w:cs="Arial"/>
            <w:sz w:val="19"/>
            <w:szCs w:val="19"/>
            <w:lang w:val="sk-SK"/>
          </w:rPr>
          <w:lastRenderedPageBreak/>
          <w:t>je zamestnávateľ povinný poskytnúť zamestnancovi podľa platnej legislatívy, ak nemá nárok na ich úhradu od príslušných orgánov (napríklad nemocenské dávky</w:t>
        </w:r>
      </w:ins>
      <w:ins w:id="672" w:author="Miroslava Dziaková" w:date="2021-06-01T13:23:00Z">
        <w:r w:rsidR="004308E8">
          <w:rPr>
            <w:lang w:val="sk-SK"/>
          </w:rPr>
          <w:t xml:space="preserve"> </w:t>
        </w:r>
        <w:r w:rsidR="004308E8" w:rsidRPr="004308E8">
          <w:rPr>
            <w:rFonts w:ascii="Arial" w:hAnsi="Arial" w:cs="Arial"/>
            <w:sz w:val="19"/>
            <w:szCs w:val="19"/>
            <w:lang w:val="sk-SK"/>
          </w:rPr>
          <w:t>uhrádzané Sociálnou poisťovňou).</w:t>
        </w:r>
      </w:ins>
      <w:del w:id="673" w:author="Miroslava Dziaková" w:date="2021-06-01T13:24:00Z">
        <w:r w:rsidRPr="0073389C" w:rsidDel="004308E8">
          <w:rPr>
            <w:rFonts w:ascii="Arial" w:hAnsi="Arial" w:cs="Arial"/>
            <w:sz w:val="19"/>
            <w:szCs w:val="19"/>
            <w:lang w:val="sk-SK"/>
          </w:rPr>
          <w:delText>Nemocenské dávky hradené zo strany Sociálnej poisťovne nie sú oprávneným výdavkom, keďže nie sú výdavkom prijímateľa</w:delText>
        </w:r>
      </w:del>
      <w:r w:rsidRPr="0073389C">
        <w:rPr>
          <w:rFonts w:ascii="Arial" w:hAnsi="Arial" w:cs="Arial"/>
          <w:sz w:val="19"/>
          <w:szCs w:val="19"/>
          <w:lang w:val="sk-SK"/>
        </w:rPr>
        <w:t xml:space="preserve">. Výška oprávnenej náhrady mzdy </w:t>
      </w:r>
      <w:del w:id="674" w:author="Miroslava Dziaková" w:date="2021-06-01T13:25:00Z">
        <w:r w:rsidRPr="0073389C" w:rsidDel="004308E8">
          <w:rPr>
            <w:rFonts w:ascii="Arial" w:hAnsi="Arial" w:cs="Arial"/>
            <w:sz w:val="19"/>
            <w:szCs w:val="19"/>
            <w:lang w:val="sk-SK"/>
          </w:rPr>
          <w:delText xml:space="preserve">pri dočasnej pracovnej neschopnosti, </w:delText>
        </w:r>
        <w:r w:rsidR="00B64838" w:rsidDel="004308E8">
          <w:rPr>
            <w:rFonts w:ascii="Arial" w:hAnsi="Arial" w:cs="Arial"/>
            <w:sz w:val="19"/>
            <w:szCs w:val="19"/>
            <w:lang w:val="sk-SK"/>
          </w:rPr>
          <w:delText>ošetrovaní člena rodiny (ďalej len „</w:delText>
        </w:r>
        <w:r w:rsidRPr="0073389C" w:rsidDel="004308E8">
          <w:rPr>
            <w:rFonts w:ascii="Arial" w:hAnsi="Arial" w:cs="Arial"/>
            <w:sz w:val="19"/>
            <w:szCs w:val="19"/>
            <w:lang w:val="sk-SK"/>
          </w:rPr>
          <w:delText>OČR</w:delText>
        </w:r>
        <w:r w:rsidR="00B64838" w:rsidDel="004308E8">
          <w:rPr>
            <w:rFonts w:ascii="Arial" w:hAnsi="Arial" w:cs="Arial"/>
            <w:sz w:val="19"/>
            <w:szCs w:val="19"/>
            <w:lang w:val="sk-SK"/>
          </w:rPr>
          <w:delText>“)</w:delText>
        </w:r>
        <w:r w:rsidRPr="0073389C" w:rsidDel="004308E8">
          <w:rPr>
            <w:rFonts w:ascii="Arial" w:hAnsi="Arial" w:cs="Arial"/>
            <w:sz w:val="19"/>
            <w:szCs w:val="19"/>
            <w:lang w:val="sk-SK"/>
          </w:rPr>
          <w:delText xml:space="preserve"> a návšteve lekára </w:delText>
        </w:r>
      </w:del>
      <w:r w:rsidRPr="0073389C">
        <w:rPr>
          <w:rFonts w:ascii="Arial" w:hAnsi="Arial" w:cs="Arial"/>
          <w:sz w:val="19"/>
          <w:szCs w:val="19"/>
          <w:lang w:val="sk-SK"/>
        </w:rPr>
        <w:t xml:space="preserve">musí zodpovedať miere zapojenia zamestnanca do realizácie daného projektu. </w:t>
      </w:r>
    </w:p>
    <w:p w14:paraId="61C204B9" w14:textId="3D44AC1E" w:rsidR="006E114F" w:rsidRPr="0073389C" w:rsidRDefault="006E114F" w:rsidP="0067438F">
      <w:pPr>
        <w:autoSpaceDE w:val="0"/>
        <w:autoSpaceDN w:val="0"/>
        <w:adjustRightInd w:val="0"/>
        <w:spacing w:before="120" w:after="120" w:line="288" w:lineRule="auto"/>
        <w:jc w:val="both"/>
      </w:pPr>
      <w:r w:rsidRPr="00043A75">
        <w:rPr>
          <w:b/>
        </w:rPr>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del w:id="675" w:author="Miroslava Dziaková" w:date="2021-06-01T13:39:00Z">
        <w:r w:rsidRPr="0073389C" w:rsidDel="000D3307">
          <w:rPr>
            <w:rStyle w:val="Odkaznapoznmkupodiarou"/>
            <w:sz w:val="19"/>
          </w:rPr>
          <w:footnoteReference w:id="72"/>
        </w:r>
      </w:del>
      <w:r w:rsidRPr="0073389C">
        <w:t>.</w:t>
      </w:r>
    </w:p>
    <w:p w14:paraId="6B3C1C53" w14:textId="3F76D498"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 xml:space="preserve">projekte vykonávaných počas </w:t>
      </w:r>
      <w:del w:id="678" w:author="Miroslava Dziaková" w:date="2021-06-01T14:02:00Z">
        <w:r w:rsidRPr="00043A75" w:rsidDel="00DE38A0">
          <w:rPr>
            <w:b/>
          </w:rPr>
          <w:delText>práceneschopnosti, ošetrovania člena rodiny a návštevy lekára</w:delText>
        </w:r>
        <w:r w:rsidRPr="0073389C" w:rsidDel="00DE38A0">
          <w:delText xml:space="preserve"> </w:delText>
        </w:r>
      </w:del>
      <w:ins w:id="679" w:author="Miroslava Dziaková" w:date="2021-06-01T14:03:00Z">
        <w:r w:rsidR="00DE38A0" w:rsidRPr="00DE38A0">
          <w:t xml:space="preserve">prekážok v práci na strane zamestnanca </w:t>
        </w:r>
      </w:ins>
      <w:r w:rsidRPr="0073389C">
        <w:t xml:space="preserve">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14:paraId="7C17844D"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14:paraId="2D3B6A65"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14:paraId="5B6D783C"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14:paraId="11AA83F2" w14:textId="77777777" w:rsidR="00C41F25" w:rsidRPr="00187DE6" w:rsidRDefault="00C41F25" w:rsidP="0067438F">
      <w:pPr>
        <w:pStyle w:val="Odsekzoznamu"/>
        <w:spacing w:before="120" w:after="120" w:line="288" w:lineRule="auto"/>
        <w:ind w:left="0"/>
        <w:contextualSpacing w:val="0"/>
        <w:jc w:val="both"/>
      </w:pPr>
      <w:r w:rsidRPr="0073389C">
        <w:rPr>
          <w:b/>
        </w:rPr>
        <w:t>Tvorba sociálneho fondu</w:t>
      </w:r>
      <w:r w:rsidRPr="0073389C">
        <w:t xml:space="preserve"> je pre zamestnávateľa povinnosťou, nakoľko však jeho čerpanie nesúvisí s realizáciu projektu, </w:t>
      </w:r>
      <w:r w:rsidRPr="0073389C">
        <w:rPr>
          <w:b/>
        </w:rPr>
        <w:t>tieto výdavky nie sú oprávnenými</w:t>
      </w:r>
      <w:r w:rsidR="00187DE6">
        <w:rPr>
          <w:b/>
        </w:rPr>
        <w:t xml:space="preserve"> </w:t>
      </w:r>
      <w:r w:rsidR="00187DE6" w:rsidRPr="00187DE6">
        <w:t>(napr. príspevky zo sociálneho fondu na dopravu alebo kultúrne podujatia a pod.)</w:t>
      </w:r>
      <w:r w:rsidRPr="00187DE6">
        <w:t>.</w:t>
      </w:r>
      <w:r w:rsidR="00187DE6">
        <w:t xml:space="preserve"> </w:t>
      </w:r>
      <w:r w:rsidR="00187DE6" w:rsidRPr="00187DE6">
        <w:t>V prípade, ak do povinných odvodov za zamestnávateľa vstupuje aj odvod za sumu ostatných výdavkov na zamestnanca, je potrebné túto sumu odpočítať od celkových odvodov zamestnávateľa.</w:t>
      </w:r>
    </w:p>
    <w:p w14:paraId="55948ED7" w14:textId="77777777" w:rsidR="00C41F25"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 xml:space="preserve">v bode </w:t>
      </w:r>
      <w:r w:rsidR="00C315AD">
        <w:t xml:space="preserve">20 </w:t>
      </w:r>
      <w:r w:rsidR="000E4CA4">
        <w:t>tejto kapitoly</w:t>
      </w:r>
      <w:r w:rsidR="00CC7DDB">
        <w:t>.</w:t>
      </w:r>
    </w:p>
    <w:p w14:paraId="3F38A339" w14:textId="77777777" w:rsidR="00D91343" w:rsidRPr="0073389C" w:rsidRDefault="00D91343" w:rsidP="0067438F">
      <w:pPr>
        <w:spacing w:before="120" w:after="120" w:line="288" w:lineRule="auto"/>
        <w:jc w:val="both"/>
      </w:pPr>
    </w:p>
    <w:p w14:paraId="7ADAA8BB" w14:textId="77777777" w:rsidR="00C41F25" w:rsidRPr="0073389C" w:rsidRDefault="00810AC0" w:rsidP="0067438F">
      <w:pPr>
        <w:spacing w:before="120" w:after="120" w:line="288" w:lineRule="auto"/>
        <w:jc w:val="both"/>
        <w:rPr>
          <w:b/>
        </w:rPr>
      </w:pPr>
      <w:r>
        <w:rPr>
          <w:b/>
        </w:rPr>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73"/>
      </w:r>
    </w:p>
    <w:p w14:paraId="318804C5" w14:textId="77777777"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xml:space="preserve">. Cestovné náhrady sú oprávnenými výdavkami vo výške a za podmienok, ktoré stanovuje zákon o cestovných náhradách, prípadne interná norma organizácie </w:t>
      </w:r>
      <w:r w:rsidR="00F9250E">
        <w:t>zamestnávateľa</w:t>
      </w:r>
      <w:r w:rsidR="00221CEF" w:rsidRPr="0073389C">
        <w:t>.</w:t>
      </w:r>
      <w:r w:rsidRPr="0073389C">
        <w:t xml:space="preserve"> </w:t>
      </w:r>
    </w:p>
    <w:p w14:paraId="4A2BD6B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lastRenderedPageBreak/>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F9250E">
        <w:rPr>
          <w:rFonts w:ascii="Arial" w:hAnsi="Arial" w:cs="Arial"/>
          <w:sz w:val="19"/>
          <w:szCs w:val="19"/>
        </w:rPr>
        <w:t xml:space="preserve">alebo sú osobami cieľovej skupiny </w:t>
      </w:r>
      <w:r w:rsidRPr="0073389C">
        <w:rPr>
          <w:rFonts w:ascii="Arial" w:hAnsi="Arial" w:cs="Arial"/>
          <w:sz w:val="19"/>
          <w:szCs w:val="19"/>
        </w:rPr>
        <w:t>a zároveň 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14:paraId="0ED888C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Ak zamestnancovi/osobe počas pracovnej cesty vznikli výdavky, za ktoré musel priamo zaplatiť, prijímateľ musí zdokladovať, že ich tomuto zamestnancovi/osobe skutočne vyplatil.</w:t>
      </w:r>
    </w:p>
    <w:p w14:paraId="240384B9"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14:paraId="3607658E"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14:paraId="54CFC2D7"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14:paraId="41728C2B"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14:paraId="62783432"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14:paraId="3877558E" w14:textId="77777777"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V prípade stravného poskytnutého dodávateľsky (na faktúru) nesmie maximálna výška stravného v súlade so zásadou hospodárnosti presiahnuť limity podľa opatrenia Ministerstva práce, sociálnych vecí a rodiny Slovenskej republiky o sumách stravného v jednotlivých časových pásmach na osobu/deň</w:t>
      </w:r>
      <w:r w:rsidRPr="0073389C">
        <w:rPr>
          <w:rFonts w:ascii="Arial" w:hAnsi="Arial" w:cs="Arial"/>
          <w:sz w:val="19"/>
          <w:szCs w:val="19"/>
          <w:lang w:val="sk-SK" w:eastAsia="en-US"/>
        </w:rPr>
        <w:t xml:space="preserve">, pričom ak má zamestnanec/osoba vyslaná na pracovnú cestu zabezpečené stravné uvedeným spôsobom, nepatrí mu náhrada za stravné (v zmysle § 1 ods. </w:t>
      </w:r>
      <w:r w:rsidR="00F33DDB">
        <w:rPr>
          <w:rFonts w:ascii="Arial" w:hAnsi="Arial" w:cs="Arial"/>
          <w:sz w:val="19"/>
          <w:szCs w:val="19"/>
          <w:lang w:val="sk-SK" w:eastAsia="en-US"/>
        </w:rPr>
        <w:t>5</w:t>
      </w:r>
      <w:r w:rsidRPr="0073389C">
        <w:rPr>
          <w:rFonts w:ascii="Arial" w:hAnsi="Arial" w:cs="Arial"/>
          <w:sz w:val="19"/>
          <w:szCs w:val="19"/>
          <w:lang w:val="sk-SK" w:eastAsia="en-US"/>
        </w:rPr>
        <w:t xml:space="preserve">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14:paraId="5519F7EF"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Oprávnenými výdavkami sú výdavky na dopravu všetkými druhmi verejnej dopravy (vrátane výdavkov na letenky, mestskú hromadnú dopravu a diaľkovú verejnú hromadnú dopravu v 2. triede</w:t>
      </w:r>
      <w:r w:rsidR="00C75046">
        <w:rPr>
          <w:rFonts w:ascii="Arial" w:hAnsi="Arial" w:cs="Arial"/>
          <w:sz w:val="19"/>
          <w:szCs w:val="19"/>
          <w:lang w:val="sk-SK"/>
        </w:rPr>
        <w:t xml:space="preserve"> </w:t>
      </w:r>
      <w:r w:rsidR="00C75046" w:rsidRPr="00C75046">
        <w:rPr>
          <w:rFonts w:ascii="Arial" w:hAnsi="Arial" w:cs="Arial"/>
          <w:sz w:val="19"/>
          <w:szCs w:val="19"/>
          <w:lang w:val="sk-SK"/>
        </w:rPr>
        <w:t>(v 1. triede ak vzdialenosť presahuje 200 km)</w:t>
      </w:r>
      <w:r w:rsidRPr="0073389C">
        <w:rPr>
          <w:rFonts w:ascii="Arial" w:hAnsi="Arial" w:cs="Arial"/>
          <w:sz w:val="19"/>
          <w:szCs w:val="19"/>
          <w:lang w:val="sk-SK"/>
        </w:rPr>
        <w:t>, miestenky, ležadlá alebo lôžka) a náhrady za použitie vlastného osobného motorového vozidla a služobných motorových vozidiel.</w:t>
      </w:r>
    </w:p>
    <w:p w14:paraId="60497360" w14:textId="77777777"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7CDC04C2"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6112F2">
        <w:t>1</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6112F2">
        <w:t>1</w:t>
      </w:r>
      <w:r w:rsidR="00684752" w:rsidRPr="0073389C">
        <w:t xml:space="preserve">. triedu + miestenka, preplatí </w:t>
      </w:r>
      <w:r w:rsidR="00DD78AC" w:rsidRPr="0073389C">
        <w:t xml:space="preserve">sa </w:t>
      </w:r>
      <w:r w:rsidR="00684752" w:rsidRPr="0073389C">
        <w:t>cena letenky.</w:t>
      </w:r>
    </w:p>
    <w:p w14:paraId="1FAF9358"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súkromného motorového vozidla</w:t>
      </w:r>
      <w:r w:rsidRPr="0073389C">
        <w:t xml:space="preserve"> – ak sa zamestnanec/osoba </w:t>
      </w:r>
      <w:r w:rsidR="009415FF">
        <w:t xml:space="preserve">písomne </w:t>
      </w:r>
      <w:r w:rsidRPr="0073389C">
        <w:t>dohodne so zamestnávateľom, že pri pracovnej ceste použije cestné motorové vozidlo</w:t>
      </w:r>
      <w:r w:rsidR="0067100F">
        <w:t xml:space="preserve"> okrem cestného motorového vozidla poskytnutého zamestnávateľom</w:t>
      </w:r>
      <w:r w:rsidRPr="0073389C">
        <w:t xml:space="preserve">, </w:t>
      </w:r>
      <w:r w:rsidR="0067100F">
        <w:t>zamestnancovi patrí základná náhrada za každý 1 km jazdy a náhrada za spotrebované pohonné látky</w:t>
      </w:r>
      <w:r w:rsidRPr="0073389C">
        <w:t>. Nárok na úhradu cestovného má iba vodič motorového vozidla, t.</w:t>
      </w:r>
      <w:r w:rsidR="00560345">
        <w:t xml:space="preserve"> </w:t>
      </w:r>
      <w:r w:rsidRPr="0073389C">
        <w:t>j. ak sú v motorovom vozidle viaceré osoby, nárok na úhradu má iba jedna osoba - vodič motorového vozidla.</w:t>
      </w:r>
      <w:r w:rsidR="005C3DC3">
        <w:t xml:space="preserve"> V prípade, že prijímateľ nepreukáže vyššie uvedené podmienky, môže mu byť zo strany </w:t>
      </w:r>
      <w:r w:rsidR="00C56063">
        <w:t xml:space="preserve">poskytovateľa </w:t>
      </w:r>
      <w:r w:rsidR="005C3DC3">
        <w:t>pri pracovných cestách priznaná výška náhrady určená podľa výšky zodpovedajúcej použitiu verejnej osobnej dopravy.</w:t>
      </w:r>
    </w:p>
    <w:p w14:paraId="2DB45D07"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w:t>
      </w:r>
      <w:r w:rsidRPr="0073389C">
        <w:lastRenderedPageBreak/>
        <w:t>verejnej dopravy.</w:t>
      </w:r>
      <w:r w:rsidR="005C3DC3">
        <w:t xml:space="preserve"> V prípade, že prijímateľ nepreukáže vyššie uvedené podmienky, môže mu byť zo strany </w:t>
      </w:r>
      <w:r w:rsidR="00CC78BC">
        <w:t>poskytovateľa</w:t>
      </w:r>
      <w:r w:rsidR="005C3DC3">
        <w:t xml:space="preserve"> pri pracovných cestách priznaná výška náhrady určená podľa výšky zodpovedajúcej použitiu verejnej osobnej dopravy.</w:t>
      </w:r>
    </w:p>
    <w:p w14:paraId="7B61A903"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napr. náklady na použitie taxi služby vynaložené osobou so zdravotným postihnutím; skoré odchody a/alebo neskoré príchody, kedy už nepremávajú žiadne letiskové autobusy 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14:paraId="6C9DBF44" w14:textId="77777777"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6C050E">
        <w:rPr>
          <w:rFonts w:cs="Arial"/>
          <w:b/>
          <w:szCs w:val="19"/>
        </w:rPr>
        <w:t>60</w:t>
      </w:r>
      <w:r w:rsidR="00B17102" w:rsidRPr="003F240F">
        <w:rPr>
          <w:rFonts w:cs="Arial"/>
          <w:b/>
          <w:szCs w:val="19"/>
        </w:rPr>
        <w:t xml:space="preserve">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14:paraId="7ABF722F"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15"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14:paraId="1D8C773A"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16"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14:paraId="30C6B32E" w14:textId="77777777" w:rsidR="00263750" w:rsidRPr="0073389C" w:rsidRDefault="00263750" w:rsidP="0067438F">
      <w:pPr>
        <w:pStyle w:val="Zoznamsodrkami2"/>
        <w:numPr>
          <w:ilvl w:val="0"/>
          <w:numId w:val="0"/>
        </w:numPr>
        <w:spacing w:before="120" w:after="120" w:line="288" w:lineRule="auto"/>
        <w:contextualSpacing w:val="0"/>
        <w:jc w:val="both"/>
      </w:pPr>
      <w:r w:rsidRPr="0073389C">
        <w:t>V prípade potrebných vedľajších výdavkov</w:t>
      </w:r>
      <w:r w:rsidRPr="0073389C">
        <w:rPr>
          <w:rStyle w:val="Odkaznapoznmkupodiarou"/>
          <w:sz w:val="19"/>
        </w:rPr>
        <w:footnoteReference w:id="74"/>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14:paraId="51D4ADA6" w14:textId="77777777" w:rsidR="00C41F25" w:rsidRDefault="00C41F25" w:rsidP="000F684D">
      <w:pPr>
        <w:spacing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 xml:space="preserve">pri rešpektovaní pravidiel týkajúcich sa geografickej oprávnenosti vyplývajúcej zo všeobecného nariadenia ako aj nariadenia o ESF. Výdavky na </w:t>
      </w:r>
      <w:r w:rsidRPr="00B24827">
        <w:rPr>
          <w:rFonts w:cs="Arial"/>
          <w:szCs w:val="19"/>
        </w:rPr>
        <w:t>ubytovanie v hoteli v zahraničí musia zodpovedať cenám, ktoré sú v danom mieste a čase obvyklé</w:t>
      </w:r>
      <w:r w:rsidR="00B275B2">
        <w:rPr>
          <w:rStyle w:val="Odkaznapoznmkupodiarou"/>
          <w:rFonts w:cs="Arial"/>
          <w:szCs w:val="19"/>
        </w:rPr>
        <w:footnoteReference w:id="75"/>
      </w:r>
      <w:r w:rsidR="00263750" w:rsidRPr="00B24827">
        <w:rPr>
          <w:rFonts w:cs="Arial"/>
          <w:szCs w:val="19"/>
        </w:rPr>
        <w:t xml:space="preserve">. </w:t>
      </w:r>
      <w:r w:rsidR="00263750" w:rsidRPr="0073389C">
        <w:t xml:space="preserve">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14:paraId="67168D26" w14:textId="77777777" w:rsidR="000F684D" w:rsidRPr="0073389C" w:rsidRDefault="000F684D" w:rsidP="000F684D">
      <w:pPr>
        <w:spacing w:line="288" w:lineRule="auto"/>
        <w:jc w:val="both"/>
      </w:pPr>
    </w:p>
    <w:p w14:paraId="6731CE75" w14:textId="77777777" w:rsidR="008F3E50" w:rsidRPr="00B13AD8" w:rsidRDefault="008F3E50" w:rsidP="000F684D">
      <w:pPr>
        <w:autoSpaceDE w:val="0"/>
        <w:autoSpaceDN w:val="0"/>
        <w:adjustRightInd w:val="0"/>
        <w:spacing w:line="288" w:lineRule="auto"/>
        <w:jc w:val="both"/>
        <w:rPr>
          <w:rFonts w:cs="Arial"/>
          <w:szCs w:val="19"/>
        </w:rPr>
      </w:pPr>
      <w:r w:rsidRPr="00B13AD8">
        <w:rPr>
          <w:rFonts w:cs="Arial"/>
          <w:szCs w:val="19"/>
        </w:rPr>
        <w:t xml:space="preserve">Oprávneným výdavkom sú aj výdavky na </w:t>
      </w:r>
      <w:r w:rsidRPr="00B13AD8">
        <w:rPr>
          <w:rFonts w:cs="Arial"/>
          <w:b/>
          <w:szCs w:val="19"/>
        </w:rPr>
        <w:t>pracovné cesty</w:t>
      </w:r>
      <w:r w:rsidRPr="00B13AD8">
        <w:rPr>
          <w:rStyle w:val="Odkaznapoznmkupodiarou"/>
          <w:rFonts w:cs="Arial"/>
          <w:b/>
          <w:sz w:val="19"/>
          <w:szCs w:val="19"/>
        </w:rPr>
        <w:footnoteReference w:id="76"/>
      </w:r>
      <w:r w:rsidRPr="00B13AD8">
        <w:rPr>
          <w:rFonts w:cs="Arial"/>
          <w:b/>
          <w:szCs w:val="19"/>
        </w:rPr>
        <w:t xml:space="preserve"> zahraničných expertov</w:t>
      </w:r>
      <w:r w:rsidRPr="00B13AD8">
        <w:rPr>
          <w:rFonts w:cs="Arial"/>
          <w:szCs w:val="19"/>
        </w:rPr>
        <w:t xml:space="preserve">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Oprávnená výška náhrad </w:t>
      </w:r>
      <w:r w:rsidRPr="00B13AD8">
        <w:rPr>
          <w:rFonts w:cs="Arial"/>
          <w:szCs w:val="19"/>
        </w:rPr>
        <w:lastRenderedPageBreak/>
        <w:t xml:space="preserve">nesmie presiahnuť sumu uplatňovaných náhrad EK, tzv. </w:t>
      </w:r>
      <w:r w:rsidRPr="00B13AD8">
        <w:rPr>
          <w:rFonts w:cs="Arial"/>
          <w:b/>
          <w:szCs w:val="19"/>
        </w:rPr>
        <w:t>„per diems“</w:t>
      </w:r>
      <w:r w:rsidRPr="00B13AD8">
        <w:rPr>
          <w:rStyle w:val="Odkaznapoznmkupodiarou"/>
          <w:rFonts w:cs="Arial"/>
          <w:sz w:val="19"/>
          <w:szCs w:val="19"/>
        </w:rPr>
        <w:footnoteReference w:id="77"/>
      </w:r>
      <w:r w:rsidRPr="00B13AD8">
        <w:rPr>
          <w:rFonts w:cs="Arial"/>
          <w:szCs w:val="19"/>
        </w:rPr>
        <w:t>, ktorá zahŕňa výdavky na ubytovanie, stravné a cestovné v SR</w:t>
      </w:r>
      <w:r w:rsidRPr="00B13AD8">
        <w:rPr>
          <w:rStyle w:val="Odkaznapoznmkupodiarou"/>
          <w:rFonts w:cs="Arial"/>
          <w:sz w:val="19"/>
          <w:szCs w:val="19"/>
        </w:rPr>
        <w:footnoteReference w:id="78"/>
      </w:r>
      <w:r w:rsidRPr="00B13AD8">
        <w:rPr>
          <w:rFonts w:cs="Arial"/>
          <w:szCs w:val="19"/>
        </w:rPr>
        <w:t xml:space="preserve">. </w:t>
      </w:r>
    </w:p>
    <w:p w14:paraId="7CCA4EAB" w14:textId="77777777" w:rsidR="008F3E50" w:rsidRDefault="008F3E50" w:rsidP="000F684D">
      <w:pPr>
        <w:spacing w:line="288" w:lineRule="auto"/>
        <w:jc w:val="both"/>
        <w:rPr>
          <w:rFonts w:cs="Arial"/>
          <w:szCs w:val="19"/>
        </w:rPr>
      </w:pPr>
      <w:r w:rsidRPr="00B13AD8">
        <w:rPr>
          <w:rFonts w:cs="Arial"/>
          <w:szCs w:val="19"/>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Pr="00B13AD8">
        <w:rPr>
          <w:rStyle w:val="Odkaznapoznmkupodiarou"/>
          <w:rFonts w:cs="Arial"/>
          <w:sz w:val="19"/>
          <w:szCs w:val="19"/>
        </w:rPr>
        <w:footnoteReference w:id="79"/>
      </w:r>
      <w:r w:rsidRPr="00B13AD8">
        <w:rPr>
          <w:rFonts w:cs="Arial"/>
          <w:szCs w:val="19"/>
        </w:rPr>
        <w:t>, príp. môžu byť stanovené v nižšej sume, resp.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Pr="00B13AD8">
        <w:rPr>
          <w:rStyle w:val="Odkaznapoznmkupodiarou"/>
          <w:rFonts w:cs="Arial"/>
          <w:sz w:val="19"/>
          <w:szCs w:val="19"/>
        </w:rPr>
        <w:footnoteReference w:id="80"/>
      </w:r>
      <w:r w:rsidRPr="00B13AD8">
        <w:rPr>
          <w:rFonts w:cs="Arial"/>
          <w:szCs w:val="19"/>
        </w:rPr>
        <w:t xml:space="preserve"> za prepravu zahraničného experta do/zo SR je oprávneným výdavkom nad rámec per diems.</w:t>
      </w:r>
    </w:p>
    <w:p w14:paraId="7838F319"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Výdavky na občerstvenie</w:t>
      </w:r>
    </w:p>
    <w:p w14:paraId="3BD30563" w14:textId="77777777" w:rsidR="00017C8D" w:rsidRDefault="00263750" w:rsidP="0067438F">
      <w:pPr>
        <w:pStyle w:val="Odsekzoznamu"/>
        <w:spacing w:before="120" w:after="120" w:line="288" w:lineRule="auto"/>
        <w:ind w:left="0"/>
        <w:contextualSpacing w:val="0"/>
        <w:jc w:val="both"/>
      </w:pPr>
      <w:r w:rsidRPr="0073389C">
        <w:t>Občerstvenie sa považuje za oprávnený výdavok</w:t>
      </w:r>
      <w:r w:rsidR="005238D3">
        <w:t>,</w:t>
      </w:r>
      <w:r w:rsidRPr="0073389C">
        <w:t xml:space="preserve"> </w:t>
      </w:r>
      <w:r w:rsidR="008A682E">
        <w:t xml:space="preserve">maximálne </w:t>
      </w:r>
      <w:r w:rsidR="005238D3">
        <w:t xml:space="preserve">do </w:t>
      </w:r>
      <w:r w:rsidRPr="0073389C">
        <w:t>výšk</w:t>
      </w:r>
      <w:r w:rsidR="005238D3">
        <w:t>y</w:t>
      </w:r>
      <w:r w:rsidRPr="0073389C">
        <w:t xml:space="preserve"> stravného pri tuzemských pracovných cestách v časovom pásme od 5 do 12 hodín na osobu/deň podľa opatrenia Ministerstva práce, 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p w14:paraId="298271D2" w14:textId="77777777" w:rsidR="0050522F" w:rsidRPr="00AA6482" w:rsidRDefault="0050522F" w:rsidP="005B7173">
      <w:pPr>
        <w:pStyle w:val="Odsekzoznamu"/>
        <w:numPr>
          <w:ilvl w:val="0"/>
          <w:numId w:val="78"/>
        </w:numPr>
        <w:spacing w:before="120" w:after="120" w:line="288" w:lineRule="auto"/>
        <w:ind w:left="426"/>
        <w:contextualSpacing w:val="0"/>
        <w:jc w:val="both"/>
        <w:rPr>
          <w:b/>
        </w:rPr>
      </w:pPr>
      <w:r w:rsidRPr="00AA6482">
        <w:rPr>
          <w:b/>
        </w:rPr>
        <w:t xml:space="preserve">Výdavky na </w:t>
      </w:r>
      <w:r w:rsidR="00AA6482" w:rsidRPr="00AA6482">
        <w:rPr>
          <w:b/>
        </w:rPr>
        <w:t>vzdelávacie aktivity</w:t>
      </w:r>
    </w:p>
    <w:p w14:paraId="0C554A60" w14:textId="77777777" w:rsidR="00017C8D" w:rsidRPr="0073389C" w:rsidRDefault="0050522F" w:rsidP="00017C8D">
      <w:pPr>
        <w:pStyle w:val="Highlight3"/>
        <w:spacing w:before="120" w:after="120" w:line="288" w:lineRule="auto"/>
        <w:jc w:val="both"/>
      </w:pPr>
      <w:r>
        <w:rPr>
          <w:rFonts w:cs="Arial"/>
          <w:b w:val="0"/>
          <w:color w:val="auto"/>
          <w:sz w:val="19"/>
          <w:szCs w:val="19"/>
          <w:lang w:val="sk-SK"/>
        </w:rPr>
        <w:t xml:space="preserve">V prípade neúspešného absolvovania vzdelávacej aktivity </w:t>
      </w:r>
      <w:r w:rsidR="00AA6482">
        <w:rPr>
          <w:rFonts w:cs="Arial"/>
          <w:b w:val="0"/>
          <w:color w:val="auto"/>
          <w:sz w:val="19"/>
          <w:szCs w:val="19"/>
          <w:lang w:val="sk-SK"/>
        </w:rPr>
        <w:t xml:space="preserve">(kurzy, školenia, semináre a pod.) </w:t>
      </w:r>
      <w:r>
        <w:rPr>
          <w:rFonts w:cs="Arial"/>
          <w:b w:val="0"/>
          <w:color w:val="auto"/>
          <w:sz w:val="19"/>
          <w:szCs w:val="19"/>
          <w:lang w:val="sk-SK"/>
        </w:rPr>
        <w:t>budú všetky výdavky súvisiace so vzdelávaním</w:t>
      </w:r>
      <w:r w:rsidR="005035DD">
        <w:rPr>
          <w:rFonts w:cs="Arial"/>
          <w:b w:val="0"/>
          <w:color w:val="auto"/>
          <w:sz w:val="19"/>
          <w:szCs w:val="19"/>
          <w:lang w:val="sk-SK"/>
        </w:rPr>
        <w:t xml:space="preserve"> daného</w:t>
      </w:r>
      <w:r>
        <w:rPr>
          <w:rFonts w:cs="Arial"/>
          <w:b w:val="0"/>
          <w:color w:val="auto"/>
          <w:sz w:val="19"/>
          <w:szCs w:val="19"/>
          <w:lang w:val="sk-SK"/>
        </w:rPr>
        <w:t xml:space="preserve"> účastníka považované za neoprávnené.</w:t>
      </w:r>
    </w:p>
    <w:p w14:paraId="3F130A7C"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Výdavky na zariadenie/vybavenie (vrátane nehmotného majetku)</w:t>
      </w:r>
      <w:r w:rsidR="00A577B4">
        <w:rPr>
          <w:rStyle w:val="Odkaznapoznmkupodiarou"/>
          <w:b/>
        </w:rPr>
        <w:footnoteReference w:id="81"/>
      </w:r>
    </w:p>
    <w:p w14:paraId="58860712" w14:textId="77777777"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w:t>
      </w:r>
      <w:r w:rsidR="00772F95">
        <w:rPr>
          <w:rStyle w:val="Odkaznapoznmkupodiarou"/>
          <w:rFonts w:cs="Arial"/>
          <w:szCs w:val="19"/>
          <w:lang w:eastAsia="en-US"/>
        </w:rPr>
        <w:footnoteReference w:id="82"/>
      </w:r>
      <w:r>
        <w:rPr>
          <w:rFonts w:ascii="Arial" w:hAnsi="Arial" w:cs="Arial"/>
          <w:sz w:val="19"/>
          <w:szCs w:val="19"/>
          <w:lang w:eastAsia="en-US"/>
        </w:rPr>
        <w:t>,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/ov v rámci OP EVS</w:t>
      </w:r>
      <w:r w:rsidR="00263750" w:rsidRPr="0073389C">
        <w:rPr>
          <w:rFonts w:ascii="Arial" w:hAnsi="Arial" w:cs="Arial"/>
          <w:sz w:val="19"/>
          <w:szCs w:val="19"/>
          <w:lang w:eastAsia="en-US"/>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83"/>
      </w:r>
      <w:r w:rsidR="00032465" w:rsidRPr="00032465" w:rsidDel="00EC028B">
        <w:rPr>
          <w:rFonts w:ascii="Arial" w:hAnsi="Arial" w:cs="Arial"/>
          <w:sz w:val="19"/>
          <w:szCs w:val="19"/>
          <w:lang w:eastAsia="en-US"/>
        </w:rPr>
        <w:t xml:space="preserve"> </w:t>
      </w:r>
    </w:p>
    <w:p w14:paraId="28CA1715" w14:textId="77777777"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14:paraId="6BE4366D" w14:textId="77777777"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zmluvu/služobnú zmluvu </w:t>
      </w:r>
      <w:r w:rsidR="008A522F" w:rsidRPr="003E1348">
        <w:rPr>
          <w:rFonts w:cs="Arial"/>
          <w:color w:val="auto"/>
          <w:sz w:val="19"/>
          <w:szCs w:val="19"/>
          <w:lang w:val="sk-SK"/>
        </w:rPr>
        <w:t xml:space="preserve">na 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xml:space="preserve">% </w:t>
      </w:r>
      <w:r w:rsidR="00EA0C99">
        <w:rPr>
          <w:rFonts w:cs="Arial"/>
          <w:color w:val="auto"/>
          <w:sz w:val="19"/>
          <w:szCs w:val="19"/>
          <w:lang w:val="sk-SK"/>
        </w:rPr>
        <w:t xml:space="preserve">činností </w:t>
      </w:r>
      <w:r w:rsidRPr="003E1348">
        <w:rPr>
          <w:rFonts w:cs="Arial"/>
          <w:color w:val="auto"/>
          <w:sz w:val="19"/>
          <w:szCs w:val="19"/>
          <w:lang w:val="sk-SK"/>
        </w:rPr>
        <w:t>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14:paraId="2D08DD79" w14:textId="77777777" w:rsidR="00263750" w:rsidRPr="009258CF" w:rsidRDefault="00767B44" w:rsidP="00767B44">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sidRPr="009258CF">
        <w:rPr>
          <w:rFonts w:cs="Arial"/>
          <w:i/>
          <w:color w:val="auto"/>
          <w:sz w:val="19"/>
          <w:szCs w:val="19"/>
          <w:lang w:val="sk-SK"/>
        </w:rPr>
        <w:t>Dôležité upozornenie:</w:t>
      </w:r>
      <w:r w:rsidRPr="009258CF">
        <w:rPr>
          <w:rFonts w:cs="Arial"/>
          <w:b w:val="0"/>
          <w:color w:val="auto"/>
          <w:sz w:val="19"/>
          <w:szCs w:val="19"/>
          <w:lang w:val="sk-SK"/>
        </w:rPr>
        <w:t xml:space="preserve"> </w:t>
      </w:r>
      <w:r w:rsidR="00CA16B2" w:rsidRPr="009258CF">
        <w:rPr>
          <w:rFonts w:cs="Arial"/>
          <w:b w:val="0"/>
          <w:color w:val="auto"/>
          <w:sz w:val="19"/>
          <w:szCs w:val="19"/>
          <w:lang w:val="sk-SK"/>
        </w:rPr>
        <w:t>Prijímateľ preukáže spôsob výpočtu nárokovanej časti výdavku</w:t>
      </w:r>
      <w:r w:rsidR="00263750" w:rsidRPr="009258CF">
        <w:rPr>
          <w:rFonts w:cs="Arial"/>
          <w:b w:val="0"/>
          <w:color w:val="auto"/>
          <w:sz w:val="19"/>
          <w:szCs w:val="19"/>
          <w:lang w:val="sk-SK"/>
        </w:rPr>
        <w:t xml:space="preserve"> napr. pomocou metód</w:t>
      </w:r>
      <w:r w:rsidR="00DA0EED" w:rsidRPr="009258CF">
        <w:rPr>
          <w:rFonts w:cs="Arial"/>
          <w:b w:val="0"/>
          <w:color w:val="auto"/>
          <w:sz w:val="19"/>
          <w:szCs w:val="19"/>
          <w:lang w:val="sk-SK"/>
        </w:rPr>
        <w:t xml:space="preserve"> uvedených </w:t>
      </w:r>
      <w:r w:rsidR="00DA0EED" w:rsidRPr="009258CF">
        <w:rPr>
          <w:rFonts w:cs="Arial"/>
          <w:color w:val="auto"/>
          <w:sz w:val="19"/>
          <w:szCs w:val="19"/>
          <w:lang w:val="sk-SK"/>
        </w:rPr>
        <w:t xml:space="preserve">v Metodickom </w:t>
      </w:r>
      <w:r w:rsidR="004D3866" w:rsidRPr="009258CF">
        <w:rPr>
          <w:rFonts w:cs="Arial"/>
          <w:color w:val="auto"/>
          <w:sz w:val="19"/>
          <w:szCs w:val="19"/>
          <w:lang w:val="sk-SK"/>
        </w:rPr>
        <w:t>pokyne CKO č. 6 k</w:t>
      </w:r>
      <w:r w:rsidR="00DA0EED" w:rsidRPr="009258CF">
        <w:rPr>
          <w:color w:val="000000" w:themeColor="text1"/>
          <w:sz w:val="19"/>
          <w:szCs w:val="19"/>
        </w:rPr>
        <w:t xml:space="preserve"> </w:t>
      </w:r>
      <w:r w:rsidR="00DA0EED" w:rsidRPr="00BD3255">
        <w:rPr>
          <w:color w:val="000000" w:themeColor="text1"/>
          <w:sz w:val="19"/>
          <w:szCs w:val="19"/>
          <w:lang w:val="sk-SK"/>
        </w:rPr>
        <w:t xml:space="preserve">pravidlám oprávnenosti pre </w:t>
      </w:r>
      <w:r w:rsidR="00DA0EED" w:rsidRPr="00BD3255">
        <w:rPr>
          <w:color w:val="000000"/>
          <w:sz w:val="19"/>
          <w:szCs w:val="19"/>
          <w:lang w:val="sk-SK"/>
        </w:rPr>
        <w:t>najčastejšie sa vyskytujúce skupiny výdavkov</w:t>
      </w:r>
      <w:r w:rsidR="002F183D" w:rsidRPr="00BD3255">
        <w:rPr>
          <w:rFonts w:cs="Arial"/>
          <w:color w:val="auto"/>
          <w:sz w:val="19"/>
          <w:szCs w:val="19"/>
          <w:lang w:val="sk-SK"/>
        </w:rPr>
        <w:t>, ktorý je zverejnený</w:t>
      </w:r>
      <w:r w:rsidR="002F183D" w:rsidRPr="009258CF">
        <w:rPr>
          <w:rFonts w:cs="Arial"/>
          <w:color w:val="auto"/>
          <w:sz w:val="19"/>
          <w:szCs w:val="19"/>
          <w:lang w:val="sk-SK"/>
        </w:rPr>
        <w:t xml:space="preserve"> na webovom sídle</w:t>
      </w:r>
      <w:r w:rsidR="002F183D" w:rsidRPr="009258CF">
        <w:rPr>
          <w:rFonts w:cs="Arial"/>
          <w:color w:val="000000" w:themeColor="text1"/>
          <w:sz w:val="19"/>
          <w:szCs w:val="19"/>
          <w:lang w:val="sk-SK"/>
        </w:rPr>
        <w:t xml:space="preserve"> </w:t>
      </w:r>
      <w:hyperlink r:id="rId17" w:history="1">
        <w:r w:rsidR="002F183D" w:rsidRPr="009258CF">
          <w:rPr>
            <w:rStyle w:val="Hypertextovprepojenie"/>
            <w:rFonts w:cs="Arial"/>
            <w:color w:val="000000" w:themeColor="text1"/>
            <w:szCs w:val="19"/>
            <w:lang w:val="sk-SK"/>
          </w:rPr>
          <w:t>www.partnerskadohoda.gov.sk</w:t>
        </w:r>
      </w:hyperlink>
      <w:r w:rsidR="002F183D" w:rsidRPr="009258CF">
        <w:rPr>
          <w:rFonts w:cs="Arial"/>
          <w:color w:val="auto"/>
          <w:sz w:val="19"/>
          <w:szCs w:val="19"/>
          <w:lang w:val="sk-SK"/>
        </w:rPr>
        <w:t>.</w:t>
      </w:r>
      <w:r w:rsidR="002F183D" w:rsidRPr="009258CF">
        <w:rPr>
          <w:rFonts w:cs="Arial"/>
          <w:b w:val="0"/>
          <w:color w:val="auto"/>
          <w:sz w:val="19"/>
          <w:szCs w:val="19"/>
          <w:lang w:val="sk-SK"/>
        </w:rPr>
        <w:t xml:space="preserve">  </w:t>
      </w:r>
      <w:r w:rsidR="00263750" w:rsidRPr="009258CF">
        <w:rPr>
          <w:rFonts w:cs="Arial"/>
          <w:b w:val="0"/>
          <w:color w:val="auto"/>
          <w:sz w:val="19"/>
          <w:szCs w:val="19"/>
          <w:lang w:val="sk-SK"/>
        </w:rPr>
        <w:t>Prijímateľ si sám zvolí vhodnú metódu priradenia výdavkov k projektu a v plnej miere zodpovedá za zvolenú metódu, t.</w:t>
      </w:r>
      <w:r w:rsidR="00273108" w:rsidRPr="009258CF">
        <w:rPr>
          <w:rFonts w:cs="Arial"/>
          <w:b w:val="0"/>
          <w:color w:val="auto"/>
          <w:sz w:val="19"/>
          <w:szCs w:val="19"/>
          <w:lang w:val="sk-SK"/>
        </w:rPr>
        <w:t xml:space="preserve"> </w:t>
      </w:r>
      <w:r w:rsidR="00263750" w:rsidRPr="009258CF">
        <w:rPr>
          <w:rFonts w:cs="Arial"/>
          <w:b w:val="0"/>
          <w:color w:val="auto"/>
          <w:sz w:val="19"/>
          <w:szCs w:val="19"/>
          <w:lang w:val="sk-SK"/>
        </w:rPr>
        <w:t>j. uvedené metódy prijímateľ môže využiť alebo si môže určiť inú metódu. V prípade nesprávne zvolenej metódy môžu vzniknúť neoprávnené výdavky.</w:t>
      </w:r>
    </w:p>
    <w:p w14:paraId="482537C2" w14:textId="77777777" w:rsidR="00DB1EE6" w:rsidRPr="007A5085" w:rsidRDefault="00DB1EE6" w:rsidP="00DB1EE6">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lastRenderedPageBreak/>
        <w:t xml:space="preserve">Ak </w:t>
      </w:r>
      <w:r>
        <w:rPr>
          <w:rFonts w:cs="Arial"/>
          <w:b w:val="0"/>
          <w:color w:val="auto"/>
          <w:sz w:val="19"/>
          <w:szCs w:val="19"/>
          <w:lang w:val="sk-SK"/>
        </w:rPr>
        <w:t xml:space="preserve">je </w:t>
      </w:r>
      <w:r w:rsidRPr="007A5085">
        <w:rPr>
          <w:rFonts w:cs="Arial"/>
          <w:b w:val="0"/>
          <w:color w:val="auto"/>
          <w:sz w:val="19"/>
          <w:szCs w:val="19"/>
          <w:lang w:val="sk-SK"/>
        </w:rPr>
        <w:t xml:space="preserve">majetok </w:t>
      </w:r>
      <w:r>
        <w:rPr>
          <w:rFonts w:cs="Arial"/>
          <w:b w:val="0"/>
          <w:color w:val="auto"/>
          <w:sz w:val="19"/>
          <w:szCs w:val="19"/>
          <w:lang w:val="sk-SK"/>
        </w:rPr>
        <w:t>v</w:t>
      </w:r>
      <w:r w:rsidRPr="007A5085">
        <w:rPr>
          <w:rFonts w:cs="Arial"/>
          <w:b w:val="0"/>
          <w:color w:val="auto"/>
          <w:sz w:val="19"/>
          <w:szCs w:val="19"/>
          <w:lang w:val="sk-SK"/>
        </w:rPr>
        <w:t>yužívaný súčasne vo viacerých hlavných aktivitách</w:t>
      </w:r>
      <w:r>
        <w:rPr>
          <w:rFonts w:cs="Arial"/>
          <w:b w:val="0"/>
          <w:color w:val="auto"/>
          <w:sz w:val="19"/>
          <w:szCs w:val="19"/>
          <w:lang w:val="sk-SK"/>
        </w:rPr>
        <w:t xml:space="preserve"> projektu</w:t>
      </w:r>
      <w:r w:rsidRPr="007A5085">
        <w:rPr>
          <w:rFonts w:cs="Arial"/>
          <w:b w:val="0"/>
          <w:color w:val="auto"/>
          <w:sz w:val="19"/>
          <w:szCs w:val="19"/>
          <w:lang w:val="sk-SK"/>
        </w:rPr>
        <w:t xml:space="preserve">, </w:t>
      </w:r>
      <w:r>
        <w:rPr>
          <w:rFonts w:cs="Arial"/>
          <w:b w:val="0"/>
          <w:color w:val="auto"/>
          <w:sz w:val="19"/>
          <w:szCs w:val="19"/>
          <w:lang w:val="sk-SK"/>
        </w:rPr>
        <w:t>prijímateľ zaradil</w:t>
      </w:r>
      <w:r w:rsidRPr="007A5085">
        <w:rPr>
          <w:rFonts w:cs="Arial"/>
          <w:b w:val="0"/>
          <w:color w:val="auto"/>
          <w:sz w:val="19"/>
          <w:szCs w:val="19"/>
          <w:lang w:val="sk-SK"/>
        </w:rPr>
        <w:t xml:space="preserve"> tento majetok do jednej rozpočtovej podpoložky, pričom však v komentári presne </w:t>
      </w:r>
      <w:r>
        <w:rPr>
          <w:rFonts w:cs="Arial"/>
          <w:b w:val="0"/>
          <w:color w:val="auto"/>
          <w:sz w:val="19"/>
          <w:szCs w:val="19"/>
          <w:lang w:val="sk-SK"/>
        </w:rPr>
        <w:t xml:space="preserve">uviedol všetky hlavné aktivity, v rámci ktorých je daný majetok využívaný. Ak je majetok využívaný súčasne v podporných </w:t>
      </w:r>
      <w:r w:rsidRPr="007A5085">
        <w:rPr>
          <w:rFonts w:cs="Arial"/>
          <w:b w:val="0"/>
          <w:color w:val="auto"/>
          <w:sz w:val="19"/>
          <w:szCs w:val="19"/>
          <w:lang w:val="sk-SK"/>
        </w:rPr>
        <w:t xml:space="preserve">ako aj </w:t>
      </w:r>
      <w:r>
        <w:rPr>
          <w:rFonts w:cs="Arial"/>
          <w:b w:val="0"/>
          <w:color w:val="auto"/>
          <w:sz w:val="19"/>
          <w:szCs w:val="19"/>
          <w:lang w:val="sk-SK"/>
        </w:rPr>
        <w:t>hlavných aktivitách</w:t>
      </w:r>
      <w:r w:rsidRPr="007A5085">
        <w:rPr>
          <w:rFonts w:cs="Arial"/>
          <w:b w:val="0"/>
          <w:color w:val="auto"/>
          <w:sz w:val="19"/>
          <w:szCs w:val="19"/>
          <w:lang w:val="sk-SK"/>
        </w:rPr>
        <w:t xml:space="preserve"> projektu, </w:t>
      </w:r>
      <w:r>
        <w:rPr>
          <w:rFonts w:cs="Arial"/>
          <w:b w:val="0"/>
          <w:color w:val="auto"/>
          <w:sz w:val="19"/>
          <w:szCs w:val="19"/>
          <w:lang w:val="sk-SK"/>
        </w:rPr>
        <w:t xml:space="preserve">prijímateľ zaradil tento majetok do dvoch rozpočtových položiek (v rámci časti 1.6 </w:t>
      </w:r>
      <w:r w:rsidRPr="00F71F48">
        <w:rPr>
          <w:rFonts w:cs="Arial"/>
          <w:b w:val="0"/>
          <w:color w:val="auto"/>
          <w:sz w:val="19"/>
          <w:szCs w:val="19"/>
          <w:lang w:val="sk-SK"/>
        </w:rPr>
        <w:t>Zariadenie/vybavenie projektu (mimo krížového financovania) - nepriame výdavky</w:t>
      </w:r>
      <w:r>
        <w:rPr>
          <w:rFonts w:cs="Arial"/>
          <w:b w:val="0"/>
          <w:color w:val="auto"/>
          <w:sz w:val="19"/>
          <w:szCs w:val="19"/>
          <w:lang w:val="sk-SK"/>
        </w:rPr>
        <w:t xml:space="preserve"> a 2.2 </w:t>
      </w:r>
      <w:r w:rsidRPr="00F71F48">
        <w:rPr>
          <w:rFonts w:cs="Arial"/>
          <w:b w:val="0"/>
          <w:color w:val="auto"/>
          <w:sz w:val="19"/>
          <w:szCs w:val="19"/>
          <w:lang w:val="sk-SK"/>
        </w:rPr>
        <w:t>Zariadenie/vybavenie - mimo krížového financovania – priame aktivity),</w:t>
      </w:r>
      <w:r w:rsidRPr="007A5085">
        <w:rPr>
          <w:rFonts w:cs="Arial"/>
          <w:b w:val="0"/>
          <w:color w:val="auto"/>
          <w:sz w:val="19"/>
          <w:szCs w:val="19"/>
          <w:lang w:val="sk-SK"/>
        </w:rPr>
        <w:t xml:space="preserve"> aby bolo možné posúdiť, či percentuáln</w:t>
      </w:r>
      <w:r>
        <w:rPr>
          <w:rFonts w:cs="Arial"/>
          <w:b w:val="0"/>
          <w:color w:val="auto"/>
          <w:sz w:val="19"/>
          <w:szCs w:val="19"/>
          <w:lang w:val="sk-SK"/>
        </w:rPr>
        <w:t>y</w:t>
      </w:r>
      <w:r w:rsidRPr="007A5085">
        <w:rPr>
          <w:rFonts w:cs="Arial"/>
          <w:b w:val="0"/>
          <w:color w:val="auto"/>
          <w:sz w:val="19"/>
          <w:szCs w:val="19"/>
          <w:lang w:val="sk-SK"/>
        </w:rPr>
        <w:t xml:space="preserve"> limit</w:t>
      </w:r>
      <w:r>
        <w:rPr>
          <w:rFonts w:cs="Arial"/>
          <w:b w:val="0"/>
          <w:color w:val="auto"/>
          <w:sz w:val="19"/>
          <w:szCs w:val="19"/>
          <w:lang w:val="sk-SK"/>
        </w:rPr>
        <w:t xml:space="preserve"> na nepriame výdavky</w:t>
      </w:r>
      <w:r w:rsidRPr="007A5085">
        <w:rPr>
          <w:rFonts w:cs="Arial"/>
          <w:b w:val="0"/>
          <w:color w:val="auto"/>
          <w:sz w:val="19"/>
          <w:szCs w:val="19"/>
          <w:lang w:val="sk-SK"/>
        </w:rPr>
        <w:t xml:space="preserve"> bol dodržan</w:t>
      </w:r>
      <w:r>
        <w:rPr>
          <w:rFonts w:cs="Arial"/>
          <w:b w:val="0"/>
          <w:color w:val="auto"/>
          <w:sz w:val="19"/>
          <w:szCs w:val="19"/>
          <w:lang w:val="sk-SK"/>
        </w:rPr>
        <w:t>ý</w:t>
      </w:r>
      <w:r w:rsidRPr="007A5085">
        <w:rPr>
          <w:rFonts w:cs="Arial"/>
          <w:b w:val="0"/>
          <w:color w:val="auto"/>
          <w:sz w:val="19"/>
          <w:szCs w:val="19"/>
          <w:lang w:val="sk-SK"/>
        </w:rPr>
        <w:t>. V prípade, ak sa v procese implementácie projektu identifikuje, že rozpočtovaný majetok bol pôvodne určený na hlavné aktivity projektu (nie na riadenie projektu, informovanie a komunik</w:t>
      </w:r>
      <w:r>
        <w:rPr>
          <w:rFonts w:cs="Arial"/>
          <w:b w:val="0"/>
          <w:color w:val="auto"/>
          <w:sz w:val="19"/>
          <w:szCs w:val="19"/>
          <w:lang w:val="sk-SK"/>
        </w:rPr>
        <w:t>áciu, monitorovanie) a </w:t>
      </w:r>
      <w:r w:rsidRPr="007A5085">
        <w:rPr>
          <w:rFonts w:cs="Arial"/>
          <w:b w:val="0"/>
          <w:color w:val="auto"/>
          <w:sz w:val="19"/>
          <w:szCs w:val="19"/>
          <w:lang w:val="sk-SK"/>
        </w:rPr>
        <w:t>prijímateľ uvedený majetok používa na riadenie projektu, informovanie a komunikáciu alebo monitorovanie (v rozpore so zadefinovaným účelom) výdavky súvisiace s obstaraním zariadenia/vybavenia budú v plnej výške posúdené ako neoprávnené</w:t>
      </w:r>
      <w:r>
        <w:rPr>
          <w:rFonts w:cs="Arial"/>
          <w:b w:val="0"/>
          <w:color w:val="auto"/>
          <w:sz w:val="19"/>
          <w:szCs w:val="19"/>
          <w:lang w:val="sk-SK"/>
        </w:rPr>
        <w:t xml:space="preserve"> (uvedené platí  aj v prípade odpisov)</w:t>
      </w:r>
      <w:r w:rsidRPr="007A5085">
        <w:rPr>
          <w:rFonts w:cs="Arial"/>
          <w:b w:val="0"/>
          <w:color w:val="auto"/>
          <w:sz w:val="19"/>
          <w:szCs w:val="19"/>
          <w:lang w:val="sk-SK"/>
        </w:rPr>
        <w:t>.</w:t>
      </w:r>
    </w:p>
    <w:p w14:paraId="56D8EE48" w14:textId="77777777" w:rsidR="004D0994" w:rsidRPr="004D0994" w:rsidRDefault="004D0994" w:rsidP="00024BF3">
      <w:pPr>
        <w:pStyle w:val="Odsekzoznamu"/>
        <w:spacing w:before="120" w:after="120" w:line="288" w:lineRule="auto"/>
        <w:ind w:left="0"/>
        <w:contextualSpacing w:val="0"/>
        <w:jc w:val="both"/>
      </w:pPr>
      <w:r w:rsidRPr="004D0994">
        <w:t xml:space="preserve">Ak cena obstarávaného zariadenia/vybavenia (vrátane nehmotného majetku), ktoré prijímateľ bude využívať </w:t>
      </w:r>
      <w:r>
        <w:t>len pre účely projektu/ov v rámci OP EVS,</w:t>
      </w:r>
      <w:r w:rsidRPr="004D0994">
        <w:t xml:space="preserve"> </w:t>
      </w:r>
      <w:r w:rsidRPr="00BF1649">
        <w:rPr>
          <w:b/>
        </w:rPr>
        <w:t>nepresiahne</w:t>
      </w:r>
      <w:r w:rsidRPr="004D0994">
        <w:t xml:space="preserve"> výšku</w:t>
      </w:r>
      <w:r w:rsidR="00BF1649">
        <w:rPr>
          <w:rStyle w:val="Odkaznapoznmkupodiarou"/>
        </w:rPr>
        <w:footnoteReference w:id="84"/>
      </w:r>
      <w:r w:rsidRPr="004D0994">
        <w:t xml:space="preserve"> uvedenú v zákone o dani z 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14:paraId="5B3A3412" w14:textId="77777777" w:rsidR="00EF3696" w:rsidRPr="007A5085" w:rsidRDefault="00EF3696" w:rsidP="00EF3696">
      <w:pPr>
        <w:pStyle w:val="Highlight3"/>
        <w:spacing w:before="120" w:after="120" w:line="288" w:lineRule="auto"/>
        <w:jc w:val="both"/>
        <w:rPr>
          <w:rFonts w:cs="Arial"/>
          <w:b w:val="0"/>
          <w:color w:val="auto"/>
          <w:sz w:val="19"/>
          <w:szCs w:val="19"/>
          <w:lang w:val="sk-SK"/>
        </w:rPr>
      </w:pPr>
      <w:r w:rsidRPr="00F93C7B">
        <w:rPr>
          <w:rFonts w:cs="Arial"/>
          <w:b w:val="0"/>
          <w:color w:val="auto"/>
          <w:sz w:val="19"/>
          <w:szCs w:val="19"/>
          <w:lang w:val="sk-SK"/>
        </w:rPr>
        <w:t>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majetok</w:t>
      </w:r>
      <w:r w:rsidR="00EB2275">
        <w:rPr>
          <w:rStyle w:val="Odkaznapoznmkupodiarou"/>
          <w:rFonts w:cs="Arial"/>
          <w:b w:val="0"/>
          <w:color w:val="auto"/>
          <w:szCs w:val="19"/>
          <w:lang w:val="sk-SK"/>
        </w:rPr>
        <w:footnoteReference w:id="85"/>
      </w:r>
      <w:r w:rsidRPr="00F93C7B">
        <w:rPr>
          <w:rFonts w:cs="Arial"/>
          <w:b w:val="0"/>
          <w:color w:val="auto"/>
          <w:sz w:val="19"/>
          <w:szCs w:val="19"/>
          <w:lang w:val="sk-SK"/>
        </w:rPr>
        <w:t>,</w:t>
      </w:r>
      <w:r>
        <w:rPr>
          <w:rFonts w:cs="Arial"/>
          <w:b w:val="0"/>
          <w:color w:val="auto"/>
          <w:sz w:val="19"/>
          <w:szCs w:val="19"/>
          <w:lang w:val="sk-SK"/>
        </w:rPr>
        <w:t xml:space="preserve"> sa suma oprávneného výdavku určí</w:t>
      </w:r>
      <w:r w:rsidRPr="00F93C7B">
        <w:rPr>
          <w:rFonts w:cs="Arial"/>
          <w:b w:val="0"/>
          <w:color w:val="auto"/>
          <w:sz w:val="19"/>
          <w:szCs w:val="19"/>
          <w:lang w:val="sk-SK"/>
        </w:rPr>
        <w:t xml:space="preserve">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pre viacero projektov v rámci OP EVS, t. j. za oprávnený výdavok sa bude považovať iba daňový odpis za prislúchajúce obdobie realizácie </w:t>
      </w:r>
      <w:r w:rsidRPr="001A0863">
        <w:rPr>
          <w:rFonts w:cs="Arial"/>
          <w:b w:val="0"/>
          <w:color w:val="auto"/>
          <w:sz w:val="19"/>
          <w:szCs w:val="19"/>
          <w:lang w:val="sk-SK"/>
        </w:rPr>
        <w:t>projek</w:t>
      </w:r>
      <w:r w:rsidRPr="001A0863">
        <w:rPr>
          <w:rFonts w:cs="Arial"/>
          <w:b w:val="0"/>
          <w:color w:val="auto"/>
          <w:szCs w:val="19"/>
          <w:lang w:val="sk-SK"/>
        </w:rPr>
        <w:t>tu</w:t>
      </w:r>
      <w:r w:rsidRPr="00EF3696">
        <w:rPr>
          <w:rFonts w:cs="Arial"/>
          <w:b w:val="0"/>
          <w:szCs w:val="19"/>
        </w:rPr>
        <w:t>.</w:t>
      </w:r>
      <w:r w:rsidRPr="00EF3696">
        <w:rPr>
          <w:rFonts w:cs="Arial"/>
          <w:b w:val="0"/>
          <w:color w:val="auto"/>
          <w:sz w:val="19"/>
          <w:szCs w:val="19"/>
          <w:lang w:val="sk-SK"/>
        </w:rPr>
        <w:t xml:space="preserve"> </w:t>
      </w:r>
      <w:r>
        <w:rPr>
          <w:rFonts w:cs="Arial"/>
          <w:b w:val="0"/>
          <w:color w:val="auto"/>
          <w:sz w:val="19"/>
          <w:szCs w:val="19"/>
          <w:lang w:val="sk-SK"/>
        </w:rPr>
        <w:t xml:space="preserve">V prípade, že </w:t>
      </w:r>
      <w:r w:rsidRPr="007A5085">
        <w:rPr>
          <w:rFonts w:cs="Arial"/>
          <w:b w:val="0"/>
          <w:color w:val="auto"/>
          <w:sz w:val="19"/>
          <w:szCs w:val="19"/>
          <w:lang w:val="sk-SK"/>
        </w:rPr>
        <w:t>zariadeni</w:t>
      </w:r>
      <w:r>
        <w:rPr>
          <w:rFonts w:cs="Arial"/>
          <w:b w:val="0"/>
          <w:color w:val="auto"/>
          <w:sz w:val="19"/>
          <w:szCs w:val="19"/>
          <w:lang w:val="sk-SK"/>
        </w:rPr>
        <w:t>e</w:t>
      </w:r>
      <w:r w:rsidRPr="007A5085">
        <w:rPr>
          <w:rFonts w:cs="Arial"/>
          <w:b w:val="0"/>
          <w:color w:val="auto"/>
          <w:sz w:val="19"/>
          <w:szCs w:val="19"/>
          <w:lang w:val="sk-SK"/>
        </w:rPr>
        <w:t>/vybaveni</w:t>
      </w:r>
      <w:r>
        <w:rPr>
          <w:rFonts w:cs="Arial"/>
          <w:b w:val="0"/>
          <w:color w:val="auto"/>
          <w:sz w:val="19"/>
          <w:szCs w:val="19"/>
          <w:lang w:val="sk-SK"/>
        </w:rPr>
        <w:t>e</w:t>
      </w:r>
      <w:r w:rsidRPr="007A5085">
        <w:rPr>
          <w:rFonts w:cs="Arial"/>
          <w:b w:val="0"/>
          <w:color w:val="auto"/>
          <w:sz w:val="19"/>
          <w:szCs w:val="19"/>
          <w:lang w:val="sk-SK"/>
        </w:rPr>
        <w:t xml:space="preserve"> (vrátane nehmotného majetku)</w:t>
      </w:r>
      <w:r>
        <w:rPr>
          <w:rFonts w:cs="Arial"/>
          <w:b w:val="0"/>
          <w:color w:val="auto"/>
          <w:sz w:val="19"/>
          <w:szCs w:val="19"/>
          <w:lang w:val="sk-SK"/>
        </w:rPr>
        <w:t xml:space="preserve"> </w:t>
      </w:r>
      <w:r w:rsidRPr="007A5085">
        <w:rPr>
          <w:rFonts w:cs="Arial"/>
          <w:b w:val="0"/>
          <w:color w:val="auto"/>
          <w:sz w:val="19"/>
          <w:szCs w:val="19"/>
          <w:lang w:val="sk-SK"/>
        </w:rPr>
        <w:t>vykázané ako dlhodobý hmotný/nehmotný majetok</w:t>
      </w:r>
      <w:r>
        <w:rPr>
          <w:rFonts w:cs="Arial"/>
          <w:b w:val="0"/>
          <w:color w:val="auto"/>
          <w:sz w:val="19"/>
          <w:szCs w:val="19"/>
          <w:lang w:val="sk-SK"/>
        </w:rPr>
        <w:t xml:space="preserve"> je obstarané za účelom naplnenia cieľa projektu a bude využívané aj počas následného monitorovania projektu, bude prijímateľovi uhradená celková suma obstarávaného zariadenia/vybavenia.</w:t>
      </w:r>
    </w:p>
    <w:p w14:paraId="62EC704D" w14:textId="77777777" w:rsidR="000627E6" w:rsidRPr="0073389C" w:rsidRDefault="000627E6" w:rsidP="00024BF3">
      <w:pPr>
        <w:pStyle w:val="Odsekzoznamu"/>
        <w:spacing w:before="120" w:after="120" w:line="288" w:lineRule="auto"/>
        <w:ind w:left="0"/>
        <w:contextualSpacing w:val="0"/>
        <w:jc w:val="both"/>
      </w:pPr>
    </w:p>
    <w:p w14:paraId="239D2B0B" w14:textId="77777777"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14:paraId="5F88FC24"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14:paraId="253DE54B"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14:paraId="52923D85"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t>- výška oprávneného výdavku sa rovná ½ ročného daňového odpisu v roku „N“ plus ročný daňový odpis v roku „N+1“ (spolu 750 €).</w:t>
      </w:r>
    </w:p>
    <w:p w14:paraId="4F4EF7E6" w14:textId="77777777" w:rsidR="00636C0F" w:rsidRDefault="00636C0F" w:rsidP="00636C0F">
      <w:pPr>
        <w:pStyle w:val="Odsekzoznamu"/>
        <w:spacing w:before="120" w:after="120" w:line="288" w:lineRule="auto"/>
        <w:ind w:left="426"/>
        <w:contextualSpacing w:val="0"/>
        <w:jc w:val="both"/>
        <w:rPr>
          <w:b/>
        </w:rPr>
      </w:pPr>
    </w:p>
    <w:p w14:paraId="23891191"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Odpisy hmotného a nehmotného majetku</w:t>
      </w:r>
    </w:p>
    <w:p w14:paraId="5C73A770" w14:textId="77777777"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lastRenderedPageBreak/>
        <w:t xml:space="preserve">Odpisy sú oprávnené, ak obstaraný odpisovaný majetok (hmotný/nehmotný majetok) nebol financovaný z </w:t>
      </w:r>
      <w:r w:rsidR="004F71A2">
        <w:rPr>
          <w:rFonts w:ascii="Arial" w:hAnsi="Arial" w:cs="Arial"/>
          <w:b/>
          <w:sz w:val="19"/>
          <w:szCs w:val="19"/>
          <w:lang w:val="sk-SK" w:eastAsia="en-US"/>
        </w:rPr>
        <w:t xml:space="preserve">grantov financovaných z </w:t>
      </w:r>
      <w:r w:rsidRPr="0073389C">
        <w:rPr>
          <w:rFonts w:ascii="Arial" w:hAnsi="Arial" w:cs="Arial"/>
          <w:b/>
          <w:sz w:val="19"/>
          <w:szCs w:val="19"/>
          <w:lang w:val="sk-SK" w:eastAsia="en-US"/>
        </w:rPr>
        <w:t xml:space="preserve">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86"/>
      </w:r>
      <w:r w:rsidRPr="0073389C">
        <w:rPr>
          <w:rFonts w:ascii="Arial" w:hAnsi="Arial" w:cs="Arial"/>
          <w:b/>
          <w:sz w:val="19"/>
          <w:szCs w:val="19"/>
          <w:lang w:val="sk-SK" w:eastAsia="en-US"/>
        </w:rPr>
        <w:t xml:space="preserve">. </w:t>
      </w:r>
    </w:p>
    <w:p w14:paraId="5BEB63A1" w14:textId="77777777"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14:paraId="7059FF90" w14:textId="77777777"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14:paraId="47AE1C9E" w14:textId="77777777"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w:t>
      </w:r>
      <w:r w:rsidR="00525D08">
        <w:rPr>
          <w:rFonts w:cs="Arial"/>
          <w:b w:val="0"/>
          <w:color w:val="auto"/>
          <w:sz w:val="19"/>
          <w:szCs w:val="19"/>
          <w:lang w:val="sk-SK"/>
        </w:rPr>
        <w:t xml:space="preserve">činností </w:t>
      </w:r>
      <w:r w:rsidRPr="00E77306">
        <w:rPr>
          <w:rFonts w:cs="Arial"/>
          <w:b w:val="0"/>
          <w:color w:val="auto"/>
          <w:sz w:val="19"/>
          <w:szCs w:val="19"/>
          <w:lang w:val="sk-SK"/>
        </w:rPr>
        <w:t>na projekte/och v rámci OP EVS pri tých pracovných pozíciách, ktoré sú plánované v projekte na prevažnú časť doby realizácie projektu, minimálne však 1 rok.</w:t>
      </w:r>
    </w:p>
    <w:p w14:paraId="7D8CA30D" w14:textId="77777777"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87"/>
      </w:r>
      <w:r w:rsidRPr="0073389C">
        <w:rPr>
          <w:rFonts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w:t>
      </w:r>
      <w:r w:rsidR="00621957">
        <w:rPr>
          <w:rFonts w:cs="Arial"/>
          <w:b w:val="0"/>
          <w:color w:val="auto"/>
          <w:sz w:val="19"/>
          <w:szCs w:val="19"/>
          <w:lang w:val="sk-SK"/>
        </w:rPr>
        <w:t xml:space="preserve">Pokiaľ sa majetok využíva na realizáciu projektu len z časti alebo v obmedzenom časovom rozsahu, uvedené odpisy sa zahrnú do oprávnených výdavkov len v danej časti a v rozsahu skutočného používania majetku. </w:t>
      </w:r>
      <w:r w:rsidR="003A2A3E" w:rsidRPr="003A2A3E">
        <w:rPr>
          <w:rFonts w:cs="Arial"/>
          <w:b w:val="0"/>
          <w:color w:val="auto"/>
          <w:sz w:val="19"/>
          <w:szCs w:val="19"/>
          <w:lang w:val="sk-SK"/>
        </w:rPr>
        <w:t>(metodika výpočtu nemôže byť v priebehu projektu ani pri finančnom vyúčtovaní zmenená).</w:t>
      </w:r>
    </w:p>
    <w:p w14:paraId="175818C5"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14:paraId="29BAF889"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14:paraId="04DD77BD"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výška výdavkov</w:t>
      </w:r>
      <w:r w:rsidRPr="0073389C">
        <w:rPr>
          <w:rFonts w:ascii="Arial" w:hAnsi="Arial" w:cs="Arial"/>
          <w:sz w:val="19"/>
          <w:szCs w:val="19"/>
          <w:vertAlign w:val="superscript"/>
        </w:rPr>
        <w:footnoteReference w:id="88"/>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89"/>
      </w:r>
      <w:r w:rsidRPr="0073389C">
        <w:rPr>
          <w:rFonts w:ascii="Arial" w:hAnsi="Arial" w:cs="Arial"/>
          <w:sz w:val="19"/>
          <w:szCs w:val="19"/>
        </w:rPr>
        <w:t xml:space="preserve">); </w:t>
      </w:r>
    </w:p>
    <w:p w14:paraId="3F474A94"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14:paraId="2D04DD18" w14:textId="77777777" w:rsidR="00263750" w:rsidRPr="0073389C" w:rsidRDefault="00177B63" w:rsidP="0027405B">
      <w:pPr>
        <w:pStyle w:val="Zoznamsodrkami"/>
        <w:numPr>
          <w:ilvl w:val="0"/>
          <w:numId w:val="34"/>
        </w:numPr>
        <w:spacing w:before="120" w:after="120" w:line="288" w:lineRule="auto"/>
        <w:ind w:left="567" w:hanging="283"/>
        <w:rPr>
          <w:rFonts w:ascii="Arial" w:hAnsi="Arial" w:cs="Arial"/>
          <w:sz w:val="19"/>
          <w:szCs w:val="19"/>
        </w:rPr>
      </w:pPr>
      <w:r w:rsidRPr="0030423E">
        <w:rPr>
          <w:rFonts w:ascii="Arial" w:hAnsi="Arial" w:cs="Arial"/>
          <w:sz w:val="19"/>
          <w:szCs w:val="19"/>
        </w:rPr>
        <w:t>na obstaranie odpisovaného majetku neboli použité granty</w:t>
      </w:r>
      <w:r>
        <w:rPr>
          <w:sz w:val="24"/>
          <w:szCs w:val="24"/>
        </w:rPr>
        <w:t xml:space="preserve"> </w:t>
      </w:r>
      <w:r w:rsidR="00263750" w:rsidRPr="0073389C">
        <w:rPr>
          <w:rFonts w:ascii="Arial" w:hAnsi="Arial" w:cs="Arial"/>
          <w:sz w:val="19"/>
          <w:szCs w:val="19"/>
        </w:rPr>
        <w:t>z verejných zdrojov.</w:t>
      </w:r>
    </w:p>
    <w:p w14:paraId="2EA2A694"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14:paraId="30DD52D5" w14:textId="77777777" w:rsidR="00CF3365"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14:paraId="35BF91C4"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Nákup použitého zariadenia</w:t>
      </w:r>
    </w:p>
    <w:p w14:paraId="1147E49F" w14:textId="77777777"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14:paraId="0E1A6821"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lastRenderedPageBreak/>
        <w:t>obstarávacia cena</w:t>
      </w:r>
      <w:r w:rsidRPr="0073389C">
        <w:rPr>
          <w:rStyle w:val="Odkaznapoznmkupodiarou"/>
          <w:sz w:val="19"/>
        </w:rPr>
        <w:footnoteReference w:id="90"/>
      </w:r>
      <w:r w:rsidRPr="0073389C">
        <w:t xml:space="preserve"> použitého zariadenia je nižšia ako výdavky na obdobné nové zariadenie; </w:t>
      </w:r>
    </w:p>
    <w:p w14:paraId="26196E97"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14:paraId="38B45DF7"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oprávneným výdavkom je obstarávacia cena vysúťažená VO, maximálne však do výšky všeobecnej hodnoty zistenej znaleckým posudkom</w:t>
      </w:r>
      <w:r w:rsidRPr="0073389C">
        <w:rPr>
          <w:rStyle w:val="Odkaznapoznmkupodiarou"/>
          <w:sz w:val="19"/>
        </w:rPr>
        <w:footnoteReference w:id="91"/>
      </w:r>
      <w:r w:rsidRPr="0073389C">
        <w:t xml:space="preserve">; </w:t>
      </w:r>
    </w:p>
    <w:p w14:paraId="7A858EAA"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použité zariadenie je potrebné pre daný projekt a vyhovuje platným normám a štandardom;</w:t>
      </w:r>
    </w:p>
    <w:p w14:paraId="70BF09F7"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p>
    <w:p w14:paraId="6BEE2C75"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14:paraId="2B2C7BB7" w14:textId="77777777"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14:paraId="6492F505" w14:textId="77777777" w:rsidR="00263750" w:rsidRPr="0073389C" w:rsidRDefault="00263750" w:rsidP="005B7173">
      <w:pPr>
        <w:pStyle w:val="Highlight3"/>
        <w:numPr>
          <w:ilvl w:val="0"/>
          <w:numId w:val="78"/>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14:paraId="74CE9CF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92"/>
      </w:r>
      <w:r w:rsidRPr="0073389C">
        <w:rPr>
          <w:rFonts w:cs="Arial"/>
          <w:b w:val="0"/>
          <w:color w:val="auto"/>
          <w:sz w:val="19"/>
          <w:szCs w:val="19"/>
          <w:lang w:val="sk-SK"/>
        </w:rPr>
        <w:t xml:space="preserve"> nie sú oprávnené, ak:</w:t>
      </w:r>
    </w:p>
    <w:p w14:paraId="35690CB2" w14:textId="77777777" w:rsidR="00263750" w:rsidRPr="0073389C" w:rsidRDefault="00F864B6" w:rsidP="00D3030C">
      <w:pPr>
        <w:pStyle w:val="Bulletslevel2"/>
        <w:spacing w:after="120" w:line="288" w:lineRule="auto"/>
        <w:ind w:left="567" w:hanging="283"/>
        <w:rPr>
          <w:lang w:val="sk-SK"/>
        </w:rPr>
      </w:pPr>
      <w:r w:rsidRPr="0073389C">
        <w:rPr>
          <w:lang w:val="sk-SK"/>
        </w:rPr>
        <w:t>s</w:t>
      </w:r>
      <w:r w:rsidR="00263750" w:rsidRPr="0073389C">
        <w:rPr>
          <w:lang w:val="sk-SK"/>
        </w:rPr>
        <w:t>ubdodávka neprináša navýšenie pridanej hodnoty projektu,</w:t>
      </w:r>
    </w:p>
    <w:p w14:paraId="1A18D578" w14:textId="77777777" w:rsidR="00263750" w:rsidRPr="0073389C" w:rsidRDefault="00263750" w:rsidP="00C34202">
      <w:pPr>
        <w:pStyle w:val="Bulletslevel2"/>
        <w:spacing w:after="120" w:line="288" w:lineRule="auto"/>
        <w:ind w:left="567" w:hanging="283"/>
        <w:jc w:val="both"/>
        <w:rPr>
          <w:lang w:val="sk-SK"/>
        </w:rPr>
      </w:pPr>
      <w:r w:rsidRPr="0073389C">
        <w:rPr>
          <w:lang w:val="sk-SK"/>
        </w:rPr>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45C2170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14:paraId="41FAA82F" w14:textId="77777777"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peniaze/value for money“</w:t>
      </w:r>
      <w:r w:rsidR="00652463" w:rsidRPr="0073389C">
        <w:rPr>
          <w:b/>
        </w:rPr>
        <w:t>.</w:t>
      </w:r>
    </w:p>
    <w:p w14:paraId="4812ECD7" w14:textId="77777777" w:rsidR="00636C0F" w:rsidRDefault="00636C0F" w:rsidP="00636C0F">
      <w:pPr>
        <w:spacing w:before="120" w:after="120" w:line="288" w:lineRule="auto"/>
        <w:ind w:left="426"/>
        <w:jc w:val="both"/>
        <w:rPr>
          <w:b/>
        </w:rPr>
      </w:pPr>
    </w:p>
    <w:p w14:paraId="1914BED0" w14:textId="77777777" w:rsidR="00263750" w:rsidRPr="0073389C" w:rsidRDefault="00263750" w:rsidP="005B7173">
      <w:pPr>
        <w:numPr>
          <w:ilvl w:val="0"/>
          <w:numId w:val="78"/>
        </w:numPr>
        <w:spacing w:before="120" w:after="120" w:line="288" w:lineRule="auto"/>
        <w:ind w:left="426" w:hanging="426"/>
        <w:jc w:val="both"/>
        <w:rPr>
          <w:b/>
        </w:rPr>
      </w:pPr>
      <w:r w:rsidRPr="0073389C">
        <w:rPr>
          <w:b/>
        </w:rPr>
        <w:t>Externé služby (outsourcing)</w:t>
      </w:r>
    </w:p>
    <w:p w14:paraId="4BE8E8B6"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14:paraId="41345BF8"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14:paraId="10B9085F" w14:textId="77777777"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93"/>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14:paraId="2582DEBC" w14:textId="77777777"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w:t>
      </w:r>
      <w:r w:rsidR="009258CF">
        <w:rPr>
          <w:rFonts w:ascii="Arial" w:hAnsi="Arial" w:cs="Arial"/>
          <w:sz w:val="19"/>
          <w:szCs w:val="19"/>
          <w:lang w:val="sk-SK"/>
        </w:rPr>
        <w:t xml:space="preserve"> </w:t>
      </w:r>
      <w:r w:rsidR="003D6AF4">
        <w:rPr>
          <w:rFonts w:ascii="Arial" w:hAnsi="Arial" w:cs="Arial"/>
          <w:sz w:val="19"/>
          <w:szCs w:val="19"/>
          <w:lang w:val="sk-SK"/>
        </w:rPr>
        <w:t>-</w:t>
      </w:r>
      <w:r w:rsidR="009258CF">
        <w:rPr>
          <w:rFonts w:ascii="Arial" w:hAnsi="Arial" w:cs="Arial"/>
          <w:sz w:val="19"/>
          <w:szCs w:val="19"/>
          <w:lang w:val="sk-SK"/>
        </w:rPr>
        <w:t xml:space="preserve"> </w:t>
      </w:r>
      <w:r w:rsidR="003D6AF4">
        <w:rPr>
          <w:rFonts w:ascii="Arial" w:hAnsi="Arial" w:cs="Arial"/>
          <w:sz w:val="19"/>
          <w:szCs w:val="19"/>
          <w:lang w:val="sk-SK"/>
        </w:rPr>
        <w:t>2020</w:t>
      </w:r>
      <w:r w:rsidRPr="0073389C">
        <w:rPr>
          <w:rFonts w:ascii="Arial" w:hAnsi="Arial" w:cs="Arial"/>
          <w:sz w:val="19"/>
          <w:szCs w:val="19"/>
          <w:lang w:val="sk-SK"/>
        </w:rPr>
        <w:t xml:space="preserve">. Týmto nie je dotknutá možnosť, 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14:paraId="28A78AF2" w14:textId="77777777"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14:paraId="3E8A25AE"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14:paraId="54D44DCA"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14:paraId="6FB92675"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14:paraId="2D053BCF"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94"/>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14:paraId="3CD43DDB" w14:textId="77777777" w:rsidR="00263750" w:rsidRPr="0073389C" w:rsidRDefault="00263750" w:rsidP="005B7173">
      <w:pPr>
        <w:pStyle w:val="Highlight3"/>
        <w:numPr>
          <w:ilvl w:val="0"/>
          <w:numId w:val="78"/>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95"/>
      </w:r>
    </w:p>
    <w:p w14:paraId="3555C33D" w14:textId="77777777" w:rsidR="00263750" w:rsidRPr="0073389C" w:rsidRDefault="00E40792" w:rsidP="001F73A1">
      <w:pPr>
        <w:spacing w:before="120" w:after="120" w:line="288" w:lineRule="auto"/>
        <w:jc w:val="both"/>
      </w:pPr>
      <w:r>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14:paraId="362FDC58"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Za účelom posúdenia odbornej kvality </w:t>
      </w:r>
      <w:r w:rsidR="004A3B24">
        <w:rPr>
          <w:rFonts w:ascii="Arial" w:hAnsi="Arial" w:cs="Arial"/>
          <w:sz w:val="19"/>
          <w:szCs w:val="19"/>
          <w:lang w:eastAsia="en-US"/>
        </w:rPr>
        <w:t>výstupov</w:t>
      </w:r>
      <w:r w:rsidR="00821B5D">
        <w:rPr>
          <w:rFonts w:ascii="Arial" w:hAnsi="Arial" w:cs="Arial"/>
          <w:sz w:val="19"/>
          <w:szCs w:val="19"/>
          <w:lang w:eastAsia="en-US"/>
        </w:rPr>
        <w:t xml:space="preserve"> </w:t>
      </w:r>
      <w:r w:rsidR="00821B5D" w:rsidRPr="00F07C32">
        <w:rPr>
          <w:rFonts w:ascii="Arial" w:hAnsi="Arial" w:cs="Arial"/>
          <w:sz w:val="19"/>
          <w:szCs w:val="19"/>
          <w:lang w:eastAsia="en-US"/>
        </w:rPr>
        <w:t>vypracovaných</w:t>
      </w:r>
      <w:r w:rsidR="00821B5D">
        <w:rPr>
          <w:rFonts w:ascii="Arial" w:hAnsi="Arial" w:cs="Arial"/>
          <w:sz w:val="19"/>
          <w:szCs w:val="19"/>
          <w:lang w:eastAsia="en-US"/>
        </w:rPr>
        <w:t xml:space="preserve"> externým dodávateľom</w:t>
      </w:r>
      <w:r w:rsidR="004A3B24">
        <w:rPr>
          <w:rFonts w:ascii="Arial" w:hAnsi="Arial" w:cs="Arial"/>
          <w:sz w:val="19"/>
          <w:szCs w:val="19"/>
          <w:lang w:eastAsia="en-US"/>
        </w:rPr>
        <w:t xml:space="preserve">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14:paraId="6524E5FF"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14:paraId="53985328"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Po vypracovaní návrhu výstupu je dodávateľ</w:t>
      </w:r>
      <w:r w:rsidR="00F572B5">
        <w:rPr>
          <w:rFonts w:ascii="Arial" w:hAnsi="Arial" w:cs="Arial"/>
          <w:sz w:val="19"/>
          <w:szCs w:val="19"/>
          <w:lang w:eastAsia="en-US"/>
        </w:rPr>
        <w:t xml:space="preserve"> </w:t>
      </w:r>
      <w:r w:rsidRPr="00F07C32">
        <w:rPr>
          <w:rFonts w:ascii="Arial" w:hAnsi="Arial" w:cs="Arial"/>
          <w:sz w:val="19"/>
          <w:szCs w:val="19"/>
          <w:lang w:eastAsia="en-US"/>
        </w:rPr>
        <w:t xml:space="preserve"> povinn</w:t>
      </w:r>
      <w:r w:rsidR="00F572B5">
        <w:rPr>
          <w:rFonts w:ascii="Arial" w:hAnsi="Arial" w:cs="Arial"/>
          <w:sz w:val="19"/>
          <w:szCs w:val="19"/>
          <w:lang w:eastAsia="en-US"/>
        </w:rPr>
        <w:t>ý</w:t>
      </w:r>
      <w:r w:rsidRPr="00F07C32">
        <w:rPr>
          <w:rFonts w:ascii="Arial" w:hAnsi="Arial" w:cs="Arial"/>
          <w:sz w:val="19"/>
          <w:szCs w:val="19"/>
          <w:lang w:eastAsia="en-US"/>
        </w:rPr>
        <w:t xml:space="preserve"> tento návrh predložiť prijímateľovi na posúdenie. Zodpovedná osoba u prijímateľa návrh výstupu následne predloží expertnej komisii na posúdenie odbornej kvality. </w:t>
      </w:r>
    </w:p>
    <w:p w14:paraId="15BB1879"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Prijímateľ je povinný preukázateľným spôsobom viesť a uchovávať dokumentáciu týkajúcu sa činnosti expertnej komisie (napr. zápisnica zo zasadnutia expertnej komisie, dokument obsahujúci vznesené 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14:paraId="45A6A5DC" w14:textId="77777777"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 xml:space="preserve">Činnosť expertnej komisie môže mať vplyv na nedodržanie stanovených lehôt vyplývajúcich zo Systému finančného riadenia štrukturálnych fondov, Kohézneho fondu a Európskeho </w:t>
      </w:r>
      <w:r w:rsidRPr="00375C69">
        <w:lastRenderedPageBreak/>
        <w:t>námorného a rybárskeho fondu na programové obdobie 2014 – 2020. Z tohto dôvodu odporúčame prijímateľovi dôkladné nastavenie zmluvných podmienok s dodávateľom.</w:t>
      </w:r>
    </w:p>
    <w:p w14:paraId="2535C2D6" w14:textId="77777777"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w:t>
      </w:r>
      <w:r w:rsidR="00F572B5">
        <w:rPr>
          <w:rFonts w:ascii="Arial" w:hAnsi="Arial" w:cs="Arial"/>
          <w:sz w:val="19"/>
          <w:szCs w:val="19"/>
          <w:lang w:eastAsia="en-US"/>
        </w:rPr>
        <w:t xml:space="preserve">dodávateľom </w:t>
      </w:r>
      <w:r w:rsidRPr="00F07C32">
        <w:rPr>
          <w:rFonts w:ascii="Arial" w:hAnsi="Arial" w:cs="Arial"/>
          <w:sz w:val="19"/>
          <w:szCs w:val="19"/>
          <w:lang w:eastAsia="en-US"/>
        </w:rPr>
        <w:t xml:space="preserve">je prijímateľ oprávnený si nárokovať v ŽoP až po schválení zo strany expertnej komisie na základe záverečného stanoviska. </w:t>
      </w:r>
    </w:p>
    <w:p w14:paraId="1A806463" w14:textId="77777777"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14:paraId="4A97D8DF" w14:textId="77777777"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14:paraId="3E67B19D" w14:textId="77777777"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opodstatnenosť pre projekt, cieľ, obsah a rozsah s im prideleným projektovým manažérom, ešte pred ich obstaraním, resp. pred podpisom zmluvy s ich dodávateľom (v prípade, ak si chce prijímateľ nárokovať s nimi súvisiace výdavky). </w:t>
      </w:r>
    </w:p>
    <w:p w14:paraId="2B159C45" w14:textId="77777777" w:rsidR="00793D6D" w:rsidRPr="0073389C" w:rsidRDefault="00793D6D" w:rsidP="005B7173">
      <w:pPr>
        <w:pStyle w:val="Odsekzoznamu"/>
        <w:numPr>
          <w:ilvl w:val="0"/>
          <w:numId w:val="78"/>
        </w:numPr>
        <w:spacing w:before="120" w:after="120" w:line="288" w:lineRule="auto"/>
        <w:ind w:left="426" w:hanging="426"/>
        <w:contextualSpacing w:val="0"/>
        <w:jc w:val="both"/>
        <w:rPr>
          <w:b/>
        </w:rPr>
      </w:pPr>
      <w:r>
        <w:rPr>
          <w:b/>
        </w:rPr>
        <w:t>Výdavky realizované z paušálnych sadzieb v rámci zjednodušeného vykazovania výdavkov</w:t>
      </w:r>
      <w:r w:rsidRPr="0073389C">
        <w:rPr>
          <w:b/>
        </w:rPr>
        <w:t xml:space="preserve"> </w:t>
      </w:r>
    </w:p>
    <w:p w14:paraId="7718BA6F" w14:textId="77777777" w:rsidR="00172FC1" w:rsidRPr="0099542E" w:rsidRDefault="00172FC1" w:rsidP="0099542E">
      <w:pPr>
        <w:spacing w:before="120" w:after="120" w:line="288" w:lineRule="auto"/>
        <w:jc w:val="both"/>
        <w:rPr>
          <w:rFonts w:cs="Arial"/>
        </w:rPr>
      </w:pPr>
      <w:r w:rsidRPr="00867B4C">
        <w:rPr>
          <w:rFonts w:cs="Arial"/>
        </w:rPr>
        <w:t xml:space="preserve">Nárokovanie ostatných výdavkov projektu </w:t>
      </w:r>
      <w:r w:rsidRPr="00810D35">
        <w:rPr>
          <w:rFonts w:cs="Arial"/>
        </w:rPr>
        <w:t>v rámci</w:t>
      </w:r>
      <w:r w:rsidR="00793D6D" w:rsidRPr="00810D35">
        <w:rPr>
          <w:rFonts w:cs="Arial"/>
        </w:rPr>
        <w:t xml:space="preserve"> paušáln</w:t>
      </w:r>
      <w:r w:rsidR="00096EC5" w:rsidRPr="00810D35">
        <w:rPr>
          <w:rFonts w:cs="Arial"/>
        </w:rPr>
        <w:t xml:space="preserve">ej sadzby </w:t>
      </w:r>
      <w:r w:rsidRPr="00917823">
        <w:rPr>
          <w:rFonts w:cs="Arial"/>
        </w:rPr>
        <w:t>pri</w:t>
      </w:r>
      <w:r w:rsidR="00793D6D" w:rsidRPr="00E56E69">
        <w:rPr>
          <w:rFonts w:cs="Arial"/>
        </w:rPr>
        <w:t xml:space="preserve"> </w:t>
      </w:r>
      <w:r w:rsidRPr="00460378">
        <w:rPr>
          <w:rFonts w:cs="Arial"/>
        </w:rPr>
        <w:t xml:space="preserve">zjednodušenom vykazovaní </w:t>
      </w:r>
      <w:r w:rsidR="00793D6D" w:rsidRPr="00460378">
        <w:rPr>
          <w:rFonts w:cs="Arial"/>
        </w:rPr>
        <w:t>výdavkov (ďalej len „ZVV“) v súlade s §16a „Zjednodušené vykazovanie výdavkov“ zákona o príspevku z EŠIF je</w:t>
      </w:r>
      <w:r w:rsidR="00CB778D" w:rsidRPr="00460378">
        <w:rPr>
          <w:rFonts w:cs="Arial"/>
        </w:rPr>
        <w:t> </w:t>
      </w:r>
      <w:r w:rsidR="00793D6D" w:rsidRPr="00460378">
        <w:rPr>
          <w:rFonts w:cs="Arial"/>
        </w:rPr>
        <w:t>prijímateľ</w:t>
      </w:r>
      <w:r w:rsidR="00CB778D" w:rsidRPr="00460378">
        <w:rPr>
          <w:rFonts w:cs="Arial"/>
        </w:rPr>
        <w:t>/partner</w:t>
      </w:r>
      <w:r w:rsidRPr="00460378">
        <w:rPr>
          <w:rFonts w:cs="Arial"/>
        </w:rPr>
        <w:t xml:space="preserve"> oprávnený deklarovať v ŽoP vo výške v rámci oprávnenej výdavkovej skupiny 903 - Paušálna sadzba na ostatné výdavky projektu (nariadenie 1304/2013, čl. 14 ods. 2) z celkových oprávnených priamych nákladov na zamestnancov v rámci projektu vždy na základe úmerne zodpovedajúcej výšky (t.j. v určenej percentuálnej sadzbe) reálne preukázaných a oprávnených priamych nákladov na zamestnancov počas realizácie projektu</w:t>
      </w:r>
      <w:r w:rsidRPr="008C5D90">
        <w:rPr>
          <w:rFonts w:cs="Arial"/>
        </w:rPr>
        <w:t>, t.j. nárokovanie výdavkovej skupiny 903 - Paušálna sadzba na ostatné výdavky projektu (čl. 14 ods. 2 Nariadenia o ESF) je priamo prepojená na vznik reálne preukázaných oprávnených výdavkov výdavkovej skupiny 521- Mzdové výdavky.</w:t>
      </w:r>
    </w:p>
    <w:p w14:paraId="0AB53D72" w14:textId="77777777" w:rsidR="00B449FC" w:rsidRPr="006F0EBE" w:rsidRDefault="002E2814" w:rsidP="0027405B">
      <w:pPr>
        <w:spacing w:before="120" w:after="120" w:line="288" w:lineRule="auto"/>
        <w:jc w:val="both"/>
        <w:rPr>
          <w:rFonts w:cs="Arial"/>
        </w:rPr>
      </w:pPr>
      <w:r w:rsidRPr="006F0EBE">
        <w:rPr>
          <w:rFonts w:cs="Arial"/>
        </w:rPr>
        <w:t xml:space="preserve">Nárokovateľná výška paušálnej sadzby sa pri priebežnom financovaní výdavkov projektu zaokrúhľuje </w:t>
      </w:r>
      <w:r w:rsidR="00172FC1" w:rsidRPr="006F0EBE">
        <w:rPr>
          <w:rFonts w:cs="Arial"/>
        </w:rPr>
        <w:t>na </w:t>
      </w:r>
      <w:r w:rsidRPr="006F0EBE">
        <w:rPr>
          <w:rFonts w:cs="Arial"/>
        </w:rPr>
        <w:t xml:space="preserve">eurocenty nadol a prípadné nárokovateľné rozdiely </w:t>
      </w:r>
      <w:r w:rsidR="004044A4" w:rsidRPr="006F0EBE">
        <w:rPr>
          <w:rFonts w:cs="Arial"/>
        </w:rPr>
        <w:t xml:space="preserve">výšky paušálnej sadzby </w:t>
      </w:r>
      <w:r w:rsidRPr="006F0EBE">
        <w:rPr>
          <w:rFonts w:cs="Arial"/>
        </w:rPr>
        <w:t xml:space="preserve">vo financovaní </w:t>
      </w:r>
      <w:r w:rsidR="00172FC1" w:rsidRPr="006F0EBE">
        <w:rPr>
          <w:rFonts w:cs="Arial"/>
        </w:rPr>
        <w:t>je </w:t>
      </w:r>
      <w:r w:rsidRPr="006F0EBE">
        <w:rPr>
          <w:rFonts w:cs="Arial"/>
        </w:rPr>
        <w:t xml:space="preserve">prijímateľ/partner oprávnený deklarovať a nárokovať </w:t>
      </w:r>
      <w:r w:rsidR="004044A4" w:rsidRPr="006F0EBE">
        <w:rPr>
          <w:rFonts w:cs="Arial"/>
        </w:rPr>
        <w:t xml:space="preserve">si </w:t>
      </w:r>
      <w:r w:rsidRPr="006F0EBE">
        <w:rPr>
          <w:rFonts w:cs="Arial"/>
        </w:rPr>
        <w:t>v záverečnej žiadosti o platbu.</w:t>
      </w:r>
    </w:p>
    <w:p w14:paraId="66030179" w14:textId="77777777" w:rsidR="00050242" w:rsidRPr="00AD07E2" w:rsidRDefault="00050242" w:rsidP="00050242">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b/>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w:t>
      </w:r>
      <w:r w:rsidR="00413ED9" w:rsidRPr="00AD07E2">
        <w:rPr>
          <w:rFonts w:ascii="Arial" w:hAnsi="Arial" w:cs="Arial"/>
          <w:b/>
          <w:sz w:val="19"/>
          <w:szCs w:val="19"/>
          <w:lang w:eastAsia="en-US"/>
        </w:rPr>
        <w:t xml:space="preserve">V súvislosti s uplatňovaním </w:t>
      </w:r>
      <w:r w:rsidR="003E4693" w:rsidRPr="003E4693">
        <w:rPr>
          <w:rFonts w:ascii="Arial" w:hAnsi="Arial" w:cs="Arial"/>
          <w:b/>
          <w:sz w:val="19"/>
          <w:szCs w:val="19"/>
          <w:lang w:eastAsia="en-US"/>
        </w:rPr>
        <w:t>čl. 67 ods. 1 písm. b), až e), čl. 68, 68a, 68b, čl. 69 ods. 1 a čl. 109</w:t>
      </w:r>
      <w:r w:rsidR="003E4693">
        <w:rPr>
          <w:rFonts w:ascii="Arial" w:hAnsi="Arial" w:cs="Arial"/>
          <w:b/>
          <w:sz w:val="19"/>
          <w:szCs w:val="19"/>
          <w:lang w:eastAsia="en-US"/>
        </w:rPr>
        <w:t xml:space="preserve"> </w:t>
      </w:r>
      <w:r w:rsidR="00413ED9" w:rsidRPr="00AD07E2">
        <w:rPr>
          <w:rFonts w:ascii="Arial" w:hAnsi="Arial" w:cs="Arial"/>
          <w:b/>
          <w:sz w:val="19"/>
          <w:szCs w:val="19"/>
          <w:lang w:eastAsia="en-US"/>
        </w:rPr>
        <w:t>Všeobecného nariadenia d</w:t>
      </w:r>
      <w:r w:rsidRPr="00AD07E2">
        <w:rPr>
          <w:rFonts w:ascii="Arial" w:hAnsi="Arial" w:cs="Arial"/>
          <w:b/>
          <w:sz w:val="19"/>
          <w:szCs w:val="19"/>
          <w:lang w:eastAsia="en-US"/>
        </w:rPr>
        <w:t>o základne pre výpočet paušálnej sadzby na ostatné výdavky projektu nie je možné započítať výšku priamych mzdových výdavkov na zamestnancov - odborné kapacity, t.j. príslušnú časť náhrady mzdy počas času, kedy sa zamestnanci prijímateľa zúčastňujú na vzdelávacej aktivite alebo školení v postavení frekventanta (účastníka, t.j. osoby, ktorá je vzdelávaná)!</w:t>
      </w:r>
    </w:p>
    <w:p w14:paraId="1C5C6E9A" w14:textId="77777777" w:rsidR="00B05D15" w:rsidRDefault="00172FC1" w:rsidP="0099542E">
      <w:pPr>
        <w:spacing w:before="120" w:after="120" w:line="288" w:lineRule="auto"/>
        <w:jc w:val="both"/>
        <w:rPr>
          <w:rFonts w:cs="Arial"/>
        </w:rPr>
      </w:pPr>
      <w:r w:rsidRPr="0099542E">
        <w:rPr>
          <w:rFonts w:cs="Arial"/>
        </w:rPr>
        <w:t xml:space="preserve">Poskytovateľ neoveruje výdavky prijímateľom skutočne vynaložené v rámci realizácie výdavkov z paušálnej sadzby. Poskytovateľ pri výkone kontroly splnenia podmienok oprávnenosti výdavkov overuje najmä dosiahnutie výstupov alebo uskutočnenie procesov, pričom uvedeným konaním nie je dotknuté právo. orgánov kontroly overiť  súlad vykonaných činností súvisiacich s implementáciou paušálnej sadzby </w:t>
      </w:r>
      <w:r w:rsidR="007C1906">
        <w:rPr>
          <w:rFonts w:cs="Arial"/>
        </w:rPr>
        <w:t xml:space="preserve">napríklad </w:t>
      </w:r>
      <w:r w:rsidRPr="0099542E">
        <w:rPr>
          <w:rFonts w:cs="Arial"/>
        </w:rPr>
        <w:t>so zákonom č. 343/2015 Z. z. o verejnom obstarávaní a o zmene a doplnení niektorých zákonov v znení neskorších predpisov, zákonom č. 431/2002 Z. z. o účtovníctve v znení neskorších predpisov a zákonom č.</w:t>
      </w:r>
      <w:r>
        <w:rPr>
          <w:rFonts w:cs="Arial"/>
        </w:rPr>
        <w:t> </w:t>
      </w:r>
      <w:r w:rsidRPr="0099542E">
        <w:rPr>
          <w:rFonts w:cs="Arial"/>
        </w:rPr>
        <w:t>523/2004 Z. z. o rozpočtových pravidlách verejnej správy a o zmene a doplnení niektorých zákonov.</w:t>
      </w:r>
      <w:r w:rsidR="007C1906">
        <w:rPr>
          <w:rFonts w:cs="Arial"/>
        </w:rPr>
        <w:t xml:space="preserve"> </w:t>
      </w:r>
    </w:p>
    <w:p w14:paraId="210BD626" w14:textId="77777777" w:rsidR="00172FC1" w:rsidRPr="0099542E" w:rsidRDefault="007C1906" w:rsidP="0099542E">
      <w:pPr>
        <w:spacing w:before="120" w:after="120" w:line="288" w:lineRule="auto"/>
        <w:jc w:val="both"/>
        <w:rPr>
          <w:rFonts w:cs="Arial"/>
        </w:rPr>
      </w:pPr>
      <w:r>
        <w:rPr>
          <w:rFonts w:cs="Arial"/>
        </w:rPr>
        <w:t>V</w:t>
      </w:r>
      <w:r w:rsidRPr="007C1906">
        <w:rPr>
          <w:rFonts w:cs="Arial"/>
        </w:rPr>
        <w:t xml:space="preserve"> prípade zistenia porušenia predpisov vo vzťahu k výdavkom spadajúcim pod ZVV, ktoré by podľa Systému finančného riadenia predstavovali nezrovnalosť</w:t>
      </w:r>
      <w:r w:rsidR="00C40ED7">
        <w:rPr>
          <w:rFonts w:cs="Arial"/>
        </w:rPr>
        <w:t>,</w:t>
      </w:r>
      <w:r w:rsidRPr="007C1906">
        <w:rPr>
          <w:rFonts w:cs="Arial"/>
        </w:rPr>
        <w:t xml:space="preserve"> RO oznámi toto porušenie príslušnému národnému orgánu . V týchto prípadoch RO neuplatňuje voči prijímateľom žiadne sankčné mechanizmy, nakoľko uvedené nemá vplyv na oprávnenosť, či výšku oprávnených výdavkov spadajúcich pod ZVV.</w:t>
      </w:r>
    </w:p>
    <w:p w14:paraId="5E233F3A" w14:textId="77777777" w:rsidR="00172FC1" w:rsidRDefault="00172FC1" w:rsidP="0099542E">
      <w:pPr>
        <w:spacing w:before="120" w:after="120" w:line="288" w:lineRule="auto"/>
        <w:jc w:val="both"/>
        <w:rPr>
          <w:rFonts w:cs="Arial"/>
        </w:rPr>
      </w:pPr>
      <w:r w:rsidRPr="0099542E">
        <w:rPr>
          <w:rFonts w:cs="Arial"/>
        </w:rPr>
        <w:t>Všeobecne pre posúdenie oprávnenosti výdavkovej skupiny 903 - Paušálna sadzba na ostatné výdavky projektu (nariadenie 1304/2013, čl. 14 ods. 2) plat</w:t>
      </w:r>
      <w:r w:rsidR="00415CF0">
        <w:rPr>
          <w:rFonts w:cs="Arial"/>
        </w:rPr>
        <w:t>í</w:t>
      </w:r>
      <w:r w:rsidRPr="0099542E">
        <w:rPr>
          <w:rFonts w:cs="Arial"/>
        </w:rPr>
        <w:t xml:space="preserve"> z vecného hľadiska predovšetkým </w:t>
      </w:r>
      <w:r w:rsidR="008555A8">
        <w:rPr>
          <w:rFonts w:cs="Arial"/>
        </w:rPr>
        <w:t xml:space="preserve">uplatnenie </w:t>
      </w:r>
      <w:r w:rsidRPr="0099542E">
        <w:rPr>
          <w:rFonts w:cs="Arial"/>
        </w:rPr>
        <w:t>postup</w:t>
      </w:r>
      <w:r w:rsidR="008555A8">
        <w:rPr>
          <w:rFonts w:cs="Arial"/>
        </w:rPr>
        <w:t>ov</w:t>
      </w:r>
      <w:r w:rsidRPr="0099542E">
        <w:rPr>
          <w:rFonts w:cs="Arial"/>
        </w:rPr>
        <w:t xml:space="preserve"> podľa článku 13 ods. 4  nariadenia (EÚ) č. 1304/2013</w:t>
      </w:r>
      <w:r w:rsidR="006F0EBE">
        <w:rPr>
          <w:rFonts w:cs="Arial"/>
        </w:rPr>
        <w:t xml:space="preserve"> (t.j. z Nariadenia o ESF je neoprávnený </w:t>
      </w:r>
      <w:r w:rsidR="006F0EBE">
        <w:rPr>
          <w:color w:val="000000"/>
          <w:shd w:val="clear" w:color="auto" w:fill="FFFFFF"/>
        </w:rPr>
        <w:t xml:space="preserve">nákup </w:t>
      </w:r>
      <w:r w:rsidR="006F0EBE">
        <w:rPr>
          <w:color w:val="000000"/>
          <w:shd w:val="clear" w:color="auto" w:fill="FFFFFF"/>
        </w:rPr>
        <w:lastRenderedPageBreak/>
        <w:t xml:space="preserve">infraštruktúry, pozemku a nehnuteľnosti a zo Všeobecného nariadenia najmä úroky z dlžných súm a DPH pokiaľ táto je uplatniteľná na odpočet) </w:t>
      </w:r>
      <w:r w:rsidRPr="0099542E">
        <w:rPr>
          <w:rFonts w:cs="Arial"/>
        </w:rPr>
        <w:t>a</w:t>
      </w:r>
      <w:r w:rsidR="006F0EBE">
        <w:rPr>
          <w:rFonts w:cs="Arial"/>
        </w:rPr>
        <w:t> </w:t>
      </w:r>
      <w:r w:rsidRPr="0099542E">
        <w:rPr>
          <w:rFonts w:cs="Arial"/>
        </w:rPr>
        <w:t>z</w:t>
      </w:r>
      <w:r w:rsidR="006F0EBE">
        <w:rPr>
          <w:rFonts w:cs="Arial"/>
        </w:rPr>
        <w:t> </w:t>
      </w:r>
      <w:r w:rsidRPr="0099542E">
        <w:rPr>
          <w:rFonts w:cs="Arial"/>
        </w:rPr>
        <w:t>časového hľadiska predovšetkým postupy podľa článku 65 ods.</w:t>
      </w:r>
      <w:r w:rsidR="006F0EBE">
        <w:rPr>
          <w:rFonts w:cs="Arial"/>
        </w:rPr>
        <w:t> </w:t>
      </w:r>
      <w:r w:rsidRPr="0099542E">
        <w:rPr>
          <w:rFonts w:cs="Arial"/>
        </w:rPr>
        <w:t>2  nariadenia (EÚ) č. 1303/2013 (</w:t>
      </w:r>
      <w:r w:rsidR="006F0EBE">
        <w:rPr>
          <w:rFonts w:cs="Arial"/>
        </w:rPr>
        <w:t xml:space="preserve">t.j. oprávnené obdobie realizácie výdavkov je </w:t>
      </w:r>
      <w:r w:rsidRPr="0099542E">
        <w:rPr>
          <w:rFonts w:cs="Arial"/>
        </w:rPr>
        <w:t>od 1.1.2014 do</w:t>
      </w:r>
      <w:r w:rsidR="006F0EBE">
        <w:rPr>
          <w:rFonts w:cs="Arial"/>
        </w:rPr>
        <w:t> </w:t>
      </w:r>
      <w:r w:rsidRPr="0099542E">
        <w:rPr>
          <w:rFonts w:cs="Arial"/>
        </w:rPr>
        <w:t>31.12.2023).</w:t>
      </w:r>
    </w:p>
    <w:p w14:paraId="093D8298" w14:textId="77777777" w:rsidR="00172FC1" w:rsidRPr="0027405B" w:rsidRDefault="006F0EBE" w:rsidP="0027405B">
      <w:pPr>
        <w:spacing w:before="120" w:after="120" w:line="288" w:lineRule="auto"/>
        <w:jc w:val="both"/>
        <w:rPr>
          <w:rFonts w:cs="Arial"/>
        </w:rPr>
      </w:pPr>
      <w:r>
        <w:rPr>
          <w:rFonts w:cs="Arial"/>
        </w:rPr>
        <w:t xml:space="preserve">Postupy podľa tejto Príručky pre prijímateľa sa pri realizácii výdavkov v rámci </w:t>
      </w:r>
      <w:r w:rsidRPr="00832620">
        <w:rPr>
          <w:rFonts w:cs="Arial"/>
        </w:rPr>
        <w:t>výdavkovej skupiny 903 - Paušálna sadzba na ostatné výdavky projektu</w:t>
      </w:r>
      <w:r>
        <w:rPr>
          <w:rFonts w:cs="Arial"/>
        </w:rPr>
        <w:t xml:space="preserve"> (paušálna sadzba) uplatňujú iba primerane a Prijímateľ je viazaný najmä dodržiavaním zákonnosti postupov pri ich realizovaní.</w:t>
      </w:r>
    </w:p>
    <w:p w14:paraId="17C7B1A0" w14:textId="77777777" w:rsidR="00AE5A8F" w:rsidRPr="0073389C" w:rsidRDefault="00AE5A8F" w:rsidP="005B7173">
      <w:pPr>
        <w:pStyle w:val="Odsekzoznamu"/>
        <w:numPr>
          <w:ilvl w:val="0"/>
          <w:numId w:val="78"/>
        </w:numPr>
        <w:spacing w:before="120" w:after="120" w:line="288" w:lineRule="auto"/>
        <w:ind w:left="426" w:hanging="426"/>
        <w:contextualSpacing w:val="0"/>
        <w:jc w:val="both"/>
        <w:rPr>
          <w:b/>
        </w:rPr>
      </w:pPr>
      <w:r w:rsidRPr="0073389C">
        <w:rPr>
          <w:b/>
        </w:rPr>
        <w:t xml:space="preserve">Hotovostné platby </w:t>
      </w:r>
    </w:p>
    <w:p w14:paraId="62F607A3" w14:textId="77777777"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14:paraId="138FE11E" w14:textId="77777777" w:rsidR="00AE5A8F" w:rsidRPr="0073389C" w:rsidRDefault="00AE5A8F" w:rsidP="001F73A1">
      <w:pPr>
        <w:spacing w:before="120" w:after="120" w:line="288" w:lineRule="auto"/>
        <w:jc w:val="both"/>
      </w:pPr>
      <w:r w:rsidRPr="0073389C">
        <w:t xml:space="preserve">Hotovostné platby zahŕňajúce výdavky na obstaranie dlhodobého hmotného a nehmotného majetku, vrátane výdavkov súvisiacich s obstaraním tohto majetku, nie sú oprávnené. </w:t>
      </w:r>
    </w:p>
    <w:p w14:paraId="11BBFAC4" w14:textId="77777777"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14:paraId="738FF3E3" w14:textId="77777777"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14:paraId="748C3EA0"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14:paraId="434B875F"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14:paraId="43951C1B"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14:paraId="4A64146B"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za zriadenie a vedenie účtu alebo účtov a za finančné transakcie na tomto účte; </w:t>
      </w:r>
    </w:p>
    <w:p w14:paraId="7C703A30"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p>
    <w:p w14:paraId="78754429"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96"/>
      </w:r>
      <w:r w:rsidRPr="0073389C">
        <w:rPr>
          <w:rFonts w:ascii="Arial" w:hAnsi="Arial" w:cs="Arial"/>
          <w:sz w:val="19"/>
          <w:szCs w:val="19"/>
        </w:rPr>
        <w:t xml:space="preserve">. </w:t>
      </w:r>
    </w:p>
    <w:p w14:paraId="45C4DB7F"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rPr>
      </w:pPr>
      <w:r w:rsidRPr="0073389C">
        <w:rPr>
          <w:rFonts w:ascii="Arial" w:hAnsi="Arial" w:cs="Arial"/>
          <w:b/>
          <w:sz w:val="19"/>
          <w:szCs w:val="19"/>
          <w:lang w:val="sk-SK" w:eastAsia="en-US"/>
        </w:rPr>
        <w:t xml:space="preserve">Poistenie </w:t>
      </w:r>
    </w:p>
    <w:p w14:paraId="2C2561B1" w14:textId="77777777" w:rsidR="00AC7621" w:rsidRPr="004F11B5" w:rsidRDefault="00C92A1F" w:rsidP="00017C8D">
      <w:pPr>
        <w:pStyle w:val="Textkomentra"/>
        <w:spacing w:before="120" w:after="120" w:line="288" w:lineRule="auto"/>
        <w:jc w:val="both"/>
        <w:rPr>
          <w:rFonts w:cs="Arial"/>
          <w:sz w:val="19"/>
          <w:szCs w:val="19"/>
          <w:lang w:val="sk-SK" w:eastAsia="en-US"/>
        </w:rPr>
      </w:pPr>
      <w:r w:rsidRPr="00017C8D">
        <w:rPr>
          <w:rFonts w:cs="Arial"/>
          <w:sz w:val="19"/>
          <w:szCs w:val="19"/>
          <w:lang w:val="sk-SK" w:eastAsia="en-US"/>
        </w:rPr>
        <w:t xml:space="preserve">Nadobudnutý </w:t>
      </w:r>
      <w:r w:rsidR="00044512" w:rsidRPr="00017C8D">
        <w:rPr>
          <w:rFonts w:cs="Arial"/>
          <w:sz w:val="19"/>
          <w:szCs w:val="19"/>
          <w:lang w:val="sk-SK" w:eastAsia="en-US"/>
        </w:rPr>
        <w:t xml:space="preserve">dlhodobý </w:t>
      </w:r>
      <w:r w:rsidRPr="00017C8D">
        <w:rPr>
          <w:rFonts w:cs="Arial"/>
          <w:sz w:val="19"/>
          <w:szCs w:val="19"/>
          <w:lang w:val="sk-SK" w:eastAsia="en-US"/>
        </w:rPr>
        <w:t xml:space="preserve">majetok/zhodnotený majetok (hlavná položka 2. Zariadenie/vybavenie </w:t>
      </w:r>
      <w:r w:rsidR="00BF0A2A" w:rsidRPr="00017C8D">
        <w:rPr>
          <w:rFonts w:cs="Arial"/>
          <w:sz w:val="19"/>
          <w:szCs w:val="19"/>
          <w:lang w:val="sk-SK" w:eastAsia="en-US"/>
        </w:rPr>
        <w:t>projektu</w:t>
      </w:r>
      <w:r w:rsidRPr="00017C8D">
        <w:rPr>
          <w:rFonts w:cs="Arial"/>
          <w:sz w:val="19"/>
          <w:szCs w:val="19"/>
          <w:lang w:val="sk-SK" w:eastAsia="en-US"/>
        </w:rPr>
        <w:t xml:space="preserve">) v hodnote rovnej alebo vyššej ako </w:t>
      </w:r>
      <w:r w:rsidR="008324CE" w:rsidRPr="00017C8D">
        <w:rPr>
          <w:rFonts w:cs="Arial"/>
          <w:sz w:val="19"/>
          <w:szCs w:val="19"/>
          <w:lang w:val="sk-SK" w:eastAsia="en-US"/>
        </w:rPr>
        <w:t>4</w:t>
      </w:r>
      <w:r w:rsidRPr="00017C8D">
        <w:rPr>
          <w:rFonts w:cs="Arial"/>
          <w:sz w:val="19"/>
          <w:szCs w:val="19"/>
          <w:lang w:val="sk-SK" w:eastAsia="en-US"/>
        </w:rPr>
        <w:t>0,00 EUR je prijímateľ povinný poistiť</w:t>
      </w:r>
      <w:r w:rsidR="00AC7621">
        <w:rPr>
          <w:rFonts w:cs="Arial"/>
          <w:sz w:val="19"/>
          <w:szCs w:val="19"/>
          <w:lang w:val="sk-SK" w:eastAsia="en-US"/>
        </w:rPr>
        <w:t xml:space="preserve">. </w:t>
      </w:r>
      <w:r w:rsidRPr="00017C8D">
        <w:rPr>
          <w:rFonts w:cs="Arial"/>
          <w:sz w:val="19"/>
          <w:szCs w:val="19"/>
          <w:lang w:val="sk-SK" w:eastAsia="en-US"/>
        </w:rPr>
        <w:t xml:space="preserve"> </w:t>
      </w:r>
      <w:r w:rsidR="00AC7621" w:rsidRPr="00017C8D">
        <w:rPr>
          <w:rFonts w:cs="Arial"/>
          <w:sz w:val="19"/>
          <w:szCs w:val="19"/>
          <w:lang w:val="sk-SK" w:eastAsia="en-US"/>
        </w:rPr>
        <w:t xml:space="preserve"> </w:t>
      </w:r>
      <w:r w:rsidR="00AC7621" w:rsidRPr="004F11B5">
        <w:rPr>
          <w:rFonts w:cs="Arial"/>
          <w:sz w:val="19"/>
          <w:szCs w:val="19"/>
          <w:lang w:val="sk-SK" w:eastAsia="en-US"/>
        </w:rPr>
        <w:t>Výnimk</w:t>
      </w:r>
      <w:r w:rsidR="00AC7621">
        <w:rPr>
          <w:rFonts w:cs="Arial"/>
          <w:sz w:val="19"/>
          <w:szCs w:val="19"/>
          <w:lang w:val="sk-SK" w:eastAsia="en-US"/>
        </w:rPr>
        <w:t>a</w:t>
      </w:r>
      <w:r w:rsidR="00AC7621" w:rsidRPr="004F11B5">
        <w:rPr>
          <w:rFonts w:cs="Arial"/>
          <w:sz w:val="19"/>
          <w:szCs w:val="19"/>
          <w:lang w:val="sk-SK" w:eastAsia="en-US"/>
        </w:rPr>
        <w:t xml:space="preserve"> na povinnosť poistenia je možná vo vzťahu k poistným rizikám a poistnej sume, napr. ak sa právo alebo majetková hodnota nedá poistiť fakticky</w:t>
      </w:r>
      <w:r w:rsidR="00AC7621">
        <w:rPr>
          <w:rFonts w:cs="Arial"/>
          <w:sz w:val="19"/>
          <w:szCs w:val="19"/>
          <w:lang w:val="sk-SK" w:eastAsia="en-US"/>
        </w:rPr>
        <w:t xml:space="preserve"> (</w:t>
      </w:r>
      <w:r w:rsidR="00AC7621" w:rsidRPr="004F11B5">
        <w:rPr>
          <w:rFonts w:cs="Arial"/>
          <w:sz w:val="19"/>
          <w:szCs w:val="19"/>
          <w:lang w:val="sk-SK" w:eastAsia="en-US"/>
        </w:rPr>
        <w:t>napr. software, licencie na predmety priemyselného vlastníctva</w:t>
      </w:r>
      <w:r w:rsidR="00AC7621">
        <w:rPr>
          <w:rFonts w:cs="Arial"/>
          <w:sz w:val="19"/>
          <w:szCs w:val="19"/>
          <w:lang w:val="sk-SK" w:eastAsia="en-US"/>
        </w:rPr>
        <w:t xml:space="preserve"> atď)</w:t>
      </w:r>
      <w:r w:rsidR="00AC7621" w:rsidRPr="004F11B5">
        <w:rPr>
          <w:rFonts w:cs="Arial"/>
          <w:sz w:val="19"/>
          <w:szCs w:val="19"/>
          <w:lang w:val="sk-SK" w:eastAsia="en-US"/>
        </w:rPr>
        <w:t xml:space="preserve"> alebo z ekonomických dôvodov (výška poistného je likvidačná) .</w:t>
      </w:r>
    </w:p>
    <w:p w14:paraId="312192E0" w14:textId="77777777" w:rsidR="00AC7621" w:rsidRPr="004F11B5" w:rsidRDefault="00AC7621" w:rsidP="00017C8D">
      <w:pPr>
        <w:pStyle w:val="Textkomentra"/>
        <w:spacing w:before="120" w:after="120" w:line="288" w:lineRule="auto"/>
        <w:jc w:val="both"/>
        <w:rPr>
          <w:rFonts w:cs="Arial"/>
          <w:sz w:val="19"/>
          <w:szCs w:val="19"/>
          <w:lang w:val="sk-SK" w:eastAsia="en-US"/>
        </w:rPr>
      </w:pPr>
      <w:r>
        <w:rPr>
          <w:rFonts w:cs="Arial"/>
          <w:sz w:val="19"/>
          <w:szCs w:val="19"/>
          <w:lang w:val="sk-SK" w:eastAsia="en-US"/>
        </w:rPr>
        <w:t>Od v</w:t>
      </w:r>
      <w:r w:rsidRPr="004F11B5">
        <w:rPr>
          <w:rFonts w:cs="Arial"/>
          <w:sz w:val="19"/>
          <w:szCs w:val="19"/>
          <w:lang w:val="sk-SK" w:eastAsia="en-US"/>
        </w:rPr>
        <w:t>šeobecnej povinnosti poistenia</w:t>
      </w:r>
      <w:r>
        <w:rPr>
          <w:rFonts w:cs="Arial"/>
          <w:sz w:val="19"/>
          <w:szCs w:val="19"/>
          <w:lang w:val="sk-SK" w:eastAsia="en-US"/>
        </w:rPr>
        <w:t xml:space="preserve"> majetku</w:t>
      </w:r>
      <w:r w:rsidRPr="004F11B5">
        <w:rPr>
          <w:rFonts w:cs="Arial"/>
          <w:sz w:val="19"/>
          <w:szCs w:val="19"/>
          <w:lang w:val="sk-SK" w:eastAsia="en-US"/>
        </w:rPr>
        <w:t xml:space="preserve"> sú </w:t>
      </w:r>
      <w:r>
        <w:rPr>
          <w:rFonts w:cs="Arial"/>
          <w:sz w:val="19"/>
          <w:szCs w:val="19"/>
          <w:lang w:val="sk-SK" w:eastAsia="en-US"/>
        </w:rPr>
        <w:t>oslobodení prijímatelia -</w:t>
      </w:r>
      <w:r w:rsidRPr="004F11B5">
        <w:rPr>
          <w:rFonts w:cs="Arial"/>
          <w:sz w:val="19"/>
          <w:szCs w:val="19"/>
          <w:lang w:val="sk-SK" w:eastAsia="en-US"/>
        </w:rPr>
        <w:t xml:space="preserve"> </w:t>
      </w:r>
      <w:r>
        <w:rPr>
          <w:rFonts w:cs="Arial"/>
          <w:sz w:val="19"/>
          <w:szCs w:val="19"/>
          <w:lang w:val="sk-SK" w:eastAsia="en-US"/>
        </w:rPr>
        <w:t xml:space="preserve">orgány </w:t>
      </w:r>
      <w:r w:rsidRPr="004F11B5">
        <w:rPr>
          <w:rFonts w:cs="Arial"/>
          <w:sz w:val="19"/>
          <w:szCs w:val="19"/>
          <w:lang w:val="sk-SK" w:eastAsia="en-US"/>
        </w:rPr>
        <w:t>štátne</w:t>
      </w:r>
      <w:r>
        <w:rPr>
          <w:rFonts w:cs="Arial"/>
          <w:sz w:val="19"/>
          <w:szCs w:val="19"/>
          <w:lang w:val="sk-SK" w:eastAsia="en-US"/>
        </w:rPr>
        <w:t>j</w:t>
      </w:r>
      <w:r w:rsidRPr="004F11B5">
        <w:rPr>
          <w:rFonts w:cs="Arial"/>
          <w:sz w:val="19"/>
          <w:szCs w:val="19"/>
          <w:lang w:val="sk-SK" w:eastAsia="en-US"/>
        </w:rPr>
        <w:t xml:space="preserve"> </w:t>
      </w:r>
      <w:r>
        <w:rPr>
          <w:rFonts w:cs="Arial"/>
          <w:sz w:val="19"/>
          <w:szCs w:val="19"/>
          <w:lang w:val="sk-SK" w:eastAsia="en-US"/>
        </w:rPr>
        <w:t>správy</w:t>
      </w:r>
      <w:r w:rsidRPr="004F11B5">
        <w:rPr>
          <w:rFonts w:cs="Arial"/>
          <w:sz w:val="19"/>
          <w:szCs w:val="19"/>
          <w:lang w:val="sk-SK" w:eastAsia="en-US"/>
        </w:rPr>
        <w:t>,</w:t>
      </w:r>
      <w:r>
        <w:rPr>
          <w:rFonts w:cs="Arial"/>
          <w:sz w:val="19"/>
          <w:szCs w:val="19"/>
          <w:lang w:val="sk-SK" w:eastAsia="en-US"/>
        </w:rPr>
        <w:t xml:space="preserve"> ktorí pri rovnakom alebo obdobnom majetku ako nadobudli alebo zhodnotili z projektu, nikdy</w:t>
      </w:r>
      <w:r w:rsidRPr="004F11B5">
        <w:rPr>
          <w:rFonts w:cs="Arial"/>
          <w:sz w:val="19"/>
          <w:szCs w:val="19"/>
          <w:lang w:val="sk-SK" w:eastAsia="en-US"/>
        </w:rPr>
        <w:t xml:space="preserve"> nevyužívajú inštitút poistenia. V prípade, že </w:t>
      </w:r>
      <w:r>
        <w:rPr>
          <w:rFonts w:cs="Arial"/>
          <w:sz w:val="19"/>
          <w:szCs w:val="19"/>
          <w:lang w:val="sk-SK" w:eastAsia="en-US"/>
        </w:rPr>
        <w:t xml:space="preserve">prijímatelia </w:t>
      </w:r>
      <w:r w:rsidRPr="004F11B5">
        <w:rPr>
          <w:rFonts w:cs="Arial"/>
          <w:sz w:val="19"/>
          <w:szCs w:val="19"/>
          <w:lang w:val="sk-SK" w:eastAsia="en-US"/>
        </w:rPr>
        <w:t>využijú možnosť nepoistiť majetok</w:t>
      </w:r>
      <w:r>
        <w:rPr>
          <w:rFonts w:cs="Arial"/>
          <w:sz w:val="19"/>
          <w:szCs w:val="19"/>
          <w:lang w:val="sk-SK" w:eastAsia="en-US"/>
        </w:rPr>
        <w:t xml:space="preserve"> podľa predchádzajúcej vety</w:t>
      </w:r>
      <w:r w:rsidRPr="004F11B5">
        <w:rPr>
          <w:rFonts w:cs="Arial"/>
          <w:sz w:val="19"/>
          <w:szCs w:val="19"/>
          <w:lang w:val="sk-SK" w:eastAsia="en-US"/>
        </w:rPr>
        <w:t>, musia si byť vedom</w:t>
      </w:r>
      <w:r>
        <w:rPr>
          <w:rFonts w:cs="Arial"/>
          <w:sz w:val="19"/>
          <w:szCs w:val="19"/>
          <w:lang w:val="sk-SK" w:eastAsia="en-US"/>
        </w:rPr>
        <w:t>í</w:t>
      </w:r>
      <w:r w:rsidRPr="004F11B5">
        <w:rPr>
          <w:rFonts w:cs="Arial"/>
          <w:sz w:val="19"/>
          <w:szCs w:val="19"/>
          <w:lang w:val="sk-SK" w:eastAsia="en-US"/>
        </w:rPr>
        <w:t>, že v prípade poškodenia, krádeže a pod. majú povinnosť náhrady majetku z vlastných zdrojov.</w:t>
      </w:r>
    </w:p>
    <w:p w14:paraId="700C7177" w14:textId="77777777"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lastRenderedPageBreak/>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14:paraId="2869D71F"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14:paraId="7F6E8185"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14:paraId="4D6BD389"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14:paraId="3C9F114D"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14:paraId="3D678B58"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14:paraId="485976AD" w14:textId="77777777"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14:paraId="2B2A9E2B"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14:paraId="1D02B0DD"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zmysle čl. 69 všeobecného nariadenia je daň z pridanej hodnoty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w:t>
      </w:r>
    </w:p>
    <w:p w14:paraId="0B47CE94" w14:textId="77777777"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14:paraId="5CCCB16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33BE6149"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97"/>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14:paraId="29A6EF1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042ED000"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lastRenderedPageBreak/>
        <w:t>Žiadosť o platbu, monitorovacie správy/údaje, žiadosť o zmenu zmluvy, výkon verejného obstarávania, pracovné výkazy a štúdium dokumentov</w:t>
      </w:r>
    </w:p>
    <w:p w14:paraId="12EE3B89"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w:t>
      </w:r>
      <w:r w:rsidR="007B520F">
        <w:rPr>
          <w:rFonts w:ascii="Arial" w:hAnsi="Arial" w:cs="Arial"/>
          <w:sz w:val="19"/>
          <w:szCs w:val="19"/>
          <w:lang w:val="sk-SK" w:eastAsia="en-US"/>
        </w:rPr>
        <w:t xml:space="preserve">opakovane </w:t>
      </w:r>
      <w:r w:rsidRPr="0073389C">
        <w:rPr>
          <w:rFonts w:ascii="Arial" w:hAnsi="Arial" w:cs="Arial"/>
          <w:sz w:val="19"/>
          <w:szCs w:val="19"/>
          <w:lang w:val="sk-SK" w:eastAsia="en-US"/>
        </w:rPr>
        <w:t>vrátené prijímateľovi na doplnenie chýbajúcich náležitostí, výdavky na činnosti týkajúce sa odstraňovania nedostatkov sú neoprávneným výdavkom.</w:t>
      </w:r>
    </w:p>
    <w:p w14:paraId="586EBEB3"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14:paraId="2B96C141" w14:textId="77777777" w:rsidR="00C92A1F" w:rsidRPr="0073389C" w:rsidRDefault="00C92A1F" w:rsidP="001F73A1">
      <w:pPr>
        <w:spacing w:before="120" w:after="120" w:line="288" w:lineRule="auto"/>
        <w:jc w:val="both"/>
      </w:pPr>
      <w:r w:rsidRPr="0073389C">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14:paraId="5180A77D"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w:t>
      </w:r>
      <w:r w:rsidRPr="0073389C" w:rsidDel="00407DCB">
        <w:rPr>
          <w:rFonts w:ascii="Arial" w:hAnsi="Arial" w:cs="Arial"/>
          <w:b/>
          <w:sz w:val="19"/>
          <w:szCs w:val="19"/>
          <w:lang w:val="sk-SK" w:eastAsia="en-US"/>
        </w:rPr>
        <w:t> pracovných výkazoch</w:t>
      </w:r>
    </w:p>
    <w:p w14:paraId="4FA64E2F" w14:textId="77777777" w:rsidR="0092208D" w:rsidRPr="00C90FF6" w:rsidRDefault="00FE5FF4" w:rsidP="0092208D">
      <w:pPr>
        <w:pStyle w:val="Zkladntext"/>
        <w:spacing w:before="120" w:after="120" w:line="288" w:lineRule="auto"/>
        <w:rPr>
          <w:rFonts w:ascii="Arial" w:hAnsi="Arial"/>
          <w:sz w:val="19"/>
          <w:lang w:val="sk-SK" w:eastAsia="en-US"/>
        </w:rPr>
      </w:pPr>
      <w:r>
        <w:rPr>
          <w:rFonts w:ascii="Arial" w:hAnsi="Arial"/>
          <w:sz w:val="19"/>
          <w:lang w:val="sk-SK" w:eastAsia="en-US"/>
        </w:rPr>
        <w:t>O</w:t>
      </w:r>
      <w:r w:rsidR="00C44D39">
        <w:rPr>
          <w:rFonts w:ascii="Arial" w:hAnsi="Arial"/>
          <w:sz w:val="19"/>
          <w:lang w:val="sk-SK" w:eastAsia="en-US"/>
        </w:rPr>
        <w:t>právnené</w:t>
      </w:r>
      <w:r w:rsidR="0092208D" w:rsidRPr="0092208D">
        <w:rPr>
          <w:rFonts w:ascii="Arial" w:hAnsi="Arial"/>
          <w:sz w:val="19"/>
          <w:lang w:val="sk-SK" w:eastAsia="en-US"/>
        </w:rPr>
        <w:t xml:space="preserve"> činností pracovníka na projektoch OP EVS za dané obdobie </w:t>
      </w:r>
      <w:r w:rsidR="00C44D39">
        <w:rPr>
          <w:rFonts w:ascii="Arial" w:hAnsi="Arial"/>
          <w:sz w:val="19"/>
          <w:lang w:val="sk-SK" w:eastAsia="en-US"/>
        </w:rPr>
        <w:t>sú</w:t>
      </w:r>
      <w:r w:rsidR="0092208D" w:rsidRPr="00C90FF6">
        <w:rPr>
          <w:rFonts w:ascii="Arial" w:hAnsi="Arial"/>
          <w:sz w:val="19"/>
          <w:lang w:val="sk-SK" w:eastAsia="en-US"/>
        </w:rPr>
        <w:t xml:space="preserve"> </w:t>
      </w:r>
      <w:r w:rsidR="0092208D" w:rsidRPr="0092208D">
        <w:rPr>
          <w:rFonts w:ascii="Arial" w:hAnsi="Arial"/>
          <w:sz w:val="19"/>
          <w:lang w:val="sk-SK" w:eastAsia="en-US"/>
        </w:rPr>
        <w:t>čin</w:t>
      </w:r>
      <w:r w:rsidR="0092208D">
        <w:rPr>
          <w:rFonts w:ascii="Arial" w:hAnsi="Arial"/>
          <w:sz w:val="19"/>
          <w:lang w:val="sk-SK" w:eastAsia="en-US"/>
        </w:rPr>
        <w:t>nos</w:t>
      </w:r>
      <w:r w:rsidR="00C44D39">
        <w:rPr>
          <w:rFonts w:ascii="Arial" w:hAnsi="Arial"/>
          <w:sz w:val="19"/>
          <w:lang w:val="sk-SK" w:eastAsia="en-US"/>
        </w:rPr>
        <w:t>ti</w:t>
      </w:r>
      <w:r w:rsidR="0092208D">
        <w:rPr>
          <w:rFonts w:ascii="Arial" w:hAnsi="Arial"/>
          <w:sz w:val="19"/>
          <w:lang w:val="sk-SK" w:eastAsia="en-US"/>
        </w:rPr>
        <w:t xml:space="preserve"> v súlade s opisom </w:t>
      </w:r>
      <w:r w:rsidR="0084082D">
        <w:rPr>
          <w:rFonts w:ascii="Arial" w:hAnsi="Arial"/>
          <w:sz w:val="19"/>
          <w:lang w:val="sk-SK" w:eastAsia="en-US"/>
        </w:rPr>
        <w:t xml:space="preserve">a rozpočtom </w:t>
      </w:r>
      <w:r w:rsidR="0092208D">
        <w:rPr>
          <w:rFonts w:ascii="Arial" w:hAnsi="Arial"/>
          <w:sz w:val="19"/>
          <w:lang w:val="sk-SK" w:eastAsia="en-US"/>
        </w:rPr>
        <w:t>projektu</w:t>
      </w:r>
      <w:r w:rsidR="00216A38">
        <w:rPr>
          <w:rFonts w:ascii="Arial" w:hAnsi="Arial"/>
          <w:sz w:val="19"/>
          <w:lang w:val="sk-SK" w:eastAsia="en-US"/>
        </w:rPr>
        <w:t>,</w:t>
      </w:r>
      <w:r w:rsidR="0092208D">
        <w:rPr>
          <w:rFonts w:ascii="Arial" w:hAnsi="Arial"/>
          <w:sz w:val="19"/>
          <w:lang w:val="sk-SK" w:eastAsia="en-US"/>
        </w:rPr>
        <w:t xml:space="preserve"> najmä </w:t>
      </w:r>
      <w:r w:rsidR="002E5882">
        <w:rPr>
          <w:rFonts w:ascii="Arial" w:hAnsi="Arial"/>
          <w:sz w:val="19"/>
          <w:lang w:val="sk-SK" w:eastAsia="en-US"/>
        </w:rPr>
        <w:t xml:space="preserve">každá činnosť vo väzbe na </w:t>
      </w:r>
      <w:r w:rsidR="00283B0A">
        <w:rPr>
          <w:rFonts w:ascii="Arial" w:hAnsi="Arial"/>
          <w:sz w:val="19"/>
          <w:lang w:val="sk-SK" w:eastAsia="en-US"/>
        </w:rPr>
        <w:t xml:space="preserve">spracovanie </w:t>
      </w:r>
      <w:r w:rsidR="002E5882">
        <w:rPr>
          <w:rFonts w:ascii="Arial" w:hAnsi="Arial"/>
          <w:sz w:val="19"/>
          <w:lang w:val="sk-SK" w:eastAsia="en-US"/>
        </w:rPr>
        <w:t>konkrétn</w:t>
      </w:r>
      <w:r w:rsidR="00283B0A">
        <w:rPr>
          <w:rFonts w:ascii="Arial" w:hAnsi="Arial"/>
          <w:sz w:val="19"/>
          <w:lang w:val="sk-SK" w:eastAsia="en-US"/>
        </w:rPr>
        <w:t>eho dokumentu alebo</w:t>
      </w:r>
      <w:r w:rsidR="002E5882">
        <w:rPr>
          <w:rFonts w:ascii="Arial" w:hAnsi="Arial"/>
          <w:sz w:val="19"/>
          <w:lang w:val="sk-SK" w:eastAsia="en-US"/>
        </w:rPr>
        <w:t xml:space="preserve"> výstup</w:t>
      </w:r>
      <w:r w:rsidR="00283B0A">
        <w:rPr>
          <w:rFonts w:ascii="Arial" w:hAnsi="Arial"/>
          <w:sz w:val="19"/>
          <w:lang w:val="sk-SK" w:eastAsia="en-US"/>
        </w:rPr>
        <w:t>u</w:t>
      </w:r>
      <w:r w:rsidR="002E5882">
        <w:rPr>
          <w:rFonts w:ascii="Arial" w:hAnsi="Arial"/>
          <w:sz w:val="19"/>
          <w:lang w:val="sk-SK" w:eastAsia="en-US"/>
        </w:rPr>
        <w:t>, tiež</w:t>
      </w:r>
      <w:r w:rsidR="0092208D">
        <w:rPr>
          <w:rFonts w:ascii="Arial" w:hAnsi="Arial"/>
          <w:sz w:val="19"/>
          <w:lang w:val="sk-SK" w:eastAsia="en-US"/>
        </w:rPr>
        <w:t xml:space="preserve"> ú</w:t>
      </w:r>
      <w:r w:rsidR="0092208D" w:rsidRPr="0092208D">
        <w:rPr>
          <w:rFonts w:ascii="Arial" w:hAnsi="Arial"/>
          <w:sz w:val="19"/>
          <w:lang w:val="sk-SK" w:eastAsia="en-US"/>
        </w:rPr>
        <w:t>časť na  seminároch, školeniach, konferenciách, workshopoch, odborných stretnutiach, pracovných skupinách a</w:t>
      </w:r>
      <w:r w:rsidR="00072DE5">
        <w:rPr>
          <w:rFonts w:ascii="Arial" w:hAnsi="Arial"/>
          <w:sz w:val="19"/>
          <w:lang w:val="sk-SK" w:eastAsia="en-US"/>
        </w:rPr>
        <w:t> </w:t>
      </w:r>
      <w:r w:rsidR="0092208D">
        <w:rPr>
          <w:rFonts w:ascii="Arial" w:hAnsi="Arial"/>
          <w:sz w:val="19"/>
          <w:lang w:val="sk-SK" w:eastAsia="en-US"/>
        </w:rPr>
        <w:t>podobne</w:t>
      </w:r>
      <w:r w:rsidR="00072DE5">
        <w:rPr>
          <w:rFonts w:ascii="Arial" w:hAnsi="Arial"/>
          <w:sz w:val="19"/>
          <w:lang w:val="sk-SK" w:eastAsia="en-US"/>
        </w:rPr>
        <w:t>.</w:t>
      </w:r>
    </w:p>
    <w:p w14:paraId="3A1250DE" w14:textId="77777777"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14:paraId="6BB52EC9"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Definovanie oprávnenosti nepriamych výdavkov na riadenie projektu vykonávaného prostredníctvom osôb v pracovnoprávnom alebo obdobnom pomere</w:t>
      </w:r>
    </w:p>
    <w:p w14:paraId="20D0C291" w14:textId="77777777"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14:paraId="03C4FDBC" w14:textId="77777777"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prípade, ak sú predmetom žiadosti o platbu výdavky na osobu, ktorá nespĺňa kvalifikačné, resp. odborné kritériá zadefinované vo výzve/vyzvaní, budú tieto výdavky vyhodnotené zo strany </w:t>
      </w:r>
      <w:r w:rsidR="0082781E" w:rsidRPr="0073389C">
        <w:t xml:space="preserve">poskytovateľa </w:t>
      </w:r>
      <w:r w:rsidRPr="0073389C">
        <w:t>ako neoprávnené.</w:t>
      </w:r>
    </w:p>
    <w:p w14:paraId="3746CC98" w14:textId="77777777" w:rsidR="00AE5A8F" w:rsidRPr="0073389C" w:rsidRDefault="00AE5A8F" w:rsidP="005B7173">
      <w:pPr>
        <w:pStyle w:val="Zkladntext"/>
        <w:numPr>
          <w:ilvl w:val="0"/>
          <w:numId w:val="78"/>
        </w:numPr>
        <w:spacing w:before="120" w:after="120" w:line="288" w:lineRule="auto"/>
        <w:ind w:left="426" w:hanging="426"/>
        <w:rPr>
          <w:rFonts w:ascii="Arial" w:hAnsi="Arial" w:cs="Arial"/>
          <w:b/>
          <w:sz w:val="19"/>
          <w:szCs w:val="19"/>
          <w:lang w:val="sk-SK" w:eastAsia="en-US"/>
        </w:rPr>
      </w:pPr>
      <w:bookmarkStart w:id="680" w:name="_Toc361131496"/>
      <w:r w:rsidRPr="0073389C">
        <w:rPr>
          <w:rFonts w:ascii="Arial" w:hAnsi="Arial" w:cs="Arial"/>
          <w:b/>
          <w:sz w:val="19"/>
          <w:szCs w:val="19"/>
          <w:lang w:val="sk-SK" w:eastAsia="en-US"/>
        </w:rPr>
        <w:t>Problematika prekrývania sa výdavkov</w:t>
      </w:r>
      <w:bookmarkEnd w:id="680"/>
    </w:p>
    <w:p w14:paraId="3223BF02" w14:textId="77777777" w:rsidR="00AE5A8F" w:rsidRPr="0073389C" w:rsidRDefault="00AE5A8F" w:rsidP="001F73A1">
      <w:pPr>
        <w:tabs>
          <w:tab w:val="left" w:pos="540"/>
        </w:tabs>
        <w:spacing w:before="120" w:after="120" w:line="288" w:lineRule="auto"/>
        <w:jc w:val="both"/>
      </w:pPr>
      <w:r w:rsidRPr="0073389C">
        <w:t>Jedným zo základných kritérií oprávnenosti výdavkov je, že sa nárokovaný výdavok časovo a vecne neprekrýva a neprekrýva sa ani s inými prostriedkami z verejných zdrojov</w:t>
      </w:r>
      <w:r w:rsidR="00E55ACE" w:rsidRPr="0073389C">
        <w:t>.</w:t>
      </w:r>
    </w:p>
    <w:p w14:paraId="206376C3" w14:textId="77777777"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14:paraId="22CFD1CF"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lastRenderedPageBreak/>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14:paraId="19B0CA2B"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14:paraId="2E48908A" w14:textId="77777777"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pracovník v rámci pracovného výkazu deklaruje, že okrem činností uvedených v predmetnom pracovnom výkaze sa už nepodieľa na realizácii žiadnych iných činností, 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14:paraId="30DDCB76" w14:textId="77777777" w:rsidR="004F3504" w:rsidRPr="00631EA1" w:rsidRDefault="004F3504" w:rsidP="005B7173">
      <w:pPr>
        <w:pStyle w:val="Zkladntext"/>
        <w:numPr>
          <w:ilvl w:val="0"/>
          <w:numId w:val="78"/>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14:paraId="47D332BA" w14:textId="77777777" w:rsidR="003D140B" w:rsidRPr="0073389C" w:rsidRDefault="003D140B" w:rsidP="00151D4D">
      <w:pPr>
        <w:pStyle w:val="Zkladntext"/>
        <w:numPr>
          <w:ilvl w:val="0"/>
          <w:numId w:val="37"/>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14:paraId="0C4DE0A4"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14:paraId="22AFA99B"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98"/>
      </w:r>
      <w:r w:rsidRPr="0073389C">
        <w:rPr>
          <w:rFonts w:ascii="Arial" w:hAnsi="Arial" w:cs="Arial"/>
          <w:sz w:val="19"/>
          <w:szCs w:val="19"/>
        </w:rPr>
        <w:t xml:space="preserve"> a penále, prípadne ďalšie sankčné výdavky, či už dohodnuté v zmluvách alebo vzniknuté z iných príčin; </w:t>
      </w:r>
    </w:p>
    <w:p w14:paraId="480A515C"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14:paraId="4EE01D26"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úroky z úverov a pôžičiek</w:t>
      </w:r>
      <w:r w:rsidRPr="0073389C">
        <w:rPr>
          <w:rFonts w:ascii="Arial" w:hAnsi="Arial" w:cs="Arial"/>
          <w:sz w:val="19"/>
          <w:szCs w:val="19"/>
          <w:vertAlign w:val="superscript"/>
        </w:rPr>
        <w:footnoteReference w:id="99"/>
      </w:r>
      <w:r w:rsidRPr="0073389C">
        <w:rPr>
          <w:rFonts w:ascii="Arial" w:hAnsi="Arial" w:cs="Arial"/>
          <w:sz w:val="19"/>
          <w:szCs w:val="19"/>
        </w:rPr>
        <w:t>;</w:t>
      </w:r>
    </w:p>
    <w:p w14:paraId="06CB15C5"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14:paraId="380EEDAD" w14:textId="77777777" w:rsidR="00C17CAE" w:rsidRPr="003B2E8B"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poplatky, resp. iné náklady prijímateľa (vrátane prípadných kurzových strát), ktoré vznikajú z dôvodu vedenia účtu na príjem NFP v</w:t>
      </w:r>
      <w:r w:rsidR="00C17CAE">
        <w:rPr>
          <w:rFonts w:ascii="Arial" w:hAnsi="Arial" w:cs="Arial"/>
          <w:sz w:val="19"/>
          <w:szCs w:val="19"/>
        </w:rPr>
        <w:t> </w:t>
      </w:r>
      <w:r w:rsidRPr="0073389C">
        <w:rPr>
          <w:rFonts w:ascii="Arial" w:hAnsi="Arial" w:cs="Arial"/>
          <w:sz w:val="19"/>
          <w:szCs w:val="19"/>
        </w:rPr>
        <w:t>zahraničí</w:t>
      </w:r>
      <w:r w:rsidRPr="00C17CAE">
        <w:rPr>
          <w:rFonts w:ascii="Arial" w:hAnsi="Arial" w:cs="Arial"/>
          <w:sz w:val="19"/>
          <w:szCs w:val="19"/>
        </w:rPr>
        <w:t xml:space="preserve">. </w:t>
      </w:r>
    </w:p>
    <w:p w14:paraId="2FC0C7C9" w14:textId="77777777" w:rsidR="00AE5A8F" w:rsidRPr="0073389C" w:rsidRDefault="00AE5A8F" w:rsidP="001F73A1">
      <w:pPr>
        <w:pStyle w:val="Nadpis3"/>
        <w:spacing w:line="288" w:lineRule="auto"/>
        <w:ind w:left="567" w:firstLine="0"/>
        <w:rPr>
          <w:lang w:val="sk-SK"/>
        </w:rPr>
      </w:pPr>
      <w:bookmarkStart w:id="681" w:name="_Toc410907859"/>
      <w:bookmarkStart w:id="682" w:name="_Toc440372873"/>
      <w:bookmarkStart w:id="683" w:name="_Toc74740416"/>
      <w:r w:rsidRPr="0073389C">
        <w:rPr>
          <w:lang w:val="sk-SK"/>
        </w:rPr>
        <w:t>Postupy pri žiadosti o platbu</w:t>
      </w:r>
      <w:bookmarkEnd w:id="681"/>
      <w:bookmarkEnd w:id="682"/>
      <w:bookmarkEnd w:id="683"/>
    </w:p>
    <w:p w14:paraId="11BD3DDE" w14:textId="77777777" w:rsidR="00AE5A8F" w:rsidRPr="008A2C57" w:rsidRDefault="006F7929" w:rsidP="001F73A1">
      <w:pPr>
        <w:pStyle w:val="Nadpis4"/>
        <w:spacing w:before="120" w:after="120" w:line="288" w:lineRule="auto"/>
        <w:ind w:left="1134" w:firstLine="0"/>
        <w:rPr>
          <w:sz w:val="19"/>
          <w:szCs w:val="19"/>
          <w:lang w:val="sk-SK"/>
        </w:rPr>
      </w:pPr>
      <w:r w:rsidRPr="008A2C57">
        <w:rPr>
          <w:sz w:val="19"/>
          <w:szCs w:val="19"/>
          <w:lang w:val="sk-SK"/>
        </w:rPr>
        <w:t>Systémy financovania projektov z EŠIF</w:t>
      </w:r>
    </w:p>
    <w:p w14:paraId="23FB2AF1" w14:textId="77777777"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systémom zálohových platieb, systémom refundácie, systémom predfinancovania alebo kombináciou uvedených systémov</w:t>
      </w:r>
      <w:r w:rsidRPr="0073389C">
        <w:rPr>
          <w:rFonts w:ascii="Arial" w:hAnsi="Arial" w:cs="Arial"/>
          <w:sz w:val="19"/>
          <w:szCs w:val="19"/>
          <w:lang w:val="sk-SK"/>
        </w:rPr>
        <w:t xml:space="preserve"> v súlade so zmluvou o NFP. </w:t>
      </w:r>
    </w:p>
    <w:p w14:paraId="75AB295A" w14:textId="77777777"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Jednotlivé ŽoP môže prijímateľ predkladať len na jeden z uvedených systémov, tzn., že výdavky realizované z poskytnutých zálohových platieb nemôže prijímateľ kombinovať spolu s výdavkami uplatňovanými systémom refundácie v jednej ŽoP. V takomto prípade prijímateľ predkladá samostatne ŽoP k  zúčtovaniu zálohovej platby a samostatne ŽoP k refundácii, resp. predfinancovaniu.</w:t>
      </w:r>
    </w:p>
    <w:p w14:paraId="425E5EAD" w14:textId="77777777"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jednotlivých systémoch financovania sa postupuje v súlade so SFR.</w:t>
      </w:r>
    </w:p>
    <w:p w14:paraId="3962EBCA" w14:textId="77777777" w:rsidR="000D5577"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sidR="00004CD8">
        <w:rPr>
          <w:rFonts w:ascii="Arial" w:hAnsi="Arial" w:cs="Arial"/>
          <w:sz w:val="19"/>
          <w:szCs w:val="19"/>
          <w:lang w:val="sk-SK"/>
        </w:rPr>
        <w:t>ŽoP</w:t>
      </w:r>
      <w:r w:rsidRPr="0073389C">
        <w:rPr>
          <w:rFonts w:ascii="Arial" w:hAnsi="Arial" w:cs="Arial"/>
          <w:sz w:val="19"/>
          <w:szCs w:val="19"/>
          <w:lang w:val="sk-SK"/>
        </w:rPr>
        <w:t>, ktorú predkladá prijímateľ</w:t>
      </w:r>
      <w:r w:rsidR="00630EE9">
        <w:rPr>
          <w:rFonts w:ascii="Arial" w:hAnsi="Arial" w:cs="Arial"/>
          <w:sz w:val="19"/>
          <w:szCs w:val="19"/>
          <w:lang w:val="sk-SK"/>
        </w:rPr>
        <w:t xml:space="preserve"> národného projektu za seba a ak je relevantné aj za partnerov</w:t>
      </w:r>
      <w:r w:rsidRPr="0073389C">
        <w:rPr>
          <w:rFonts w:ascii="Arial" w:hAnsi="Arial" w:cs="Arial"/>
          <w:sz w:val="19"/>
          <w:szCs w:val="19"/>
          <w:lang w:val="sk-SK"/>
        </w:rPr>
        <w:t xml:space="preserve"> je </w:t>
      </w:r>
      <w:r w:rsidR="00147E0C">
        <w:rPr>
          <w:rFonts w:ascii="Arial" w:hAnsi="Arial" w:cs="Arial"/>
          <w:b/>
          <w:sz w:val="19"/>
          <w:szCs w:val="19"/>
          <w:lang w:val="sk-SK"/>
        </w:rPr>
        <w:t>3</w:t>
      </w:r>
      <w:r w:rsidR="00630EE9">
        <w:rPr>
          <w:rFonts w:ascii="Arial" w:hAnsi="Arial" w:cs="Arial"/>
          <w:b/>
          <w:sz w:val="19"/>
          <w:szCs w:val="19"/>
          <w:lang w:val="sk-SK"/>
        </w:rPr>
        <w:t>0</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00630EE9">
        <w:rPr>
          <w:rFonts w:ascii="Arial" w:hAnsi="Arial" w:cs="Arial"/>
          <w:sz w:val="19"/>
          <w:szCs w:val="19"/>
          <w:lang w:val="sk-SK"/>
        </w:rPr>
        <w:t>.</w:t>
      </w:r>
      <w:r w:rsidRPr="0073389C">
        <w:rPr>
          <w:rFonts w:ascii="Arial" w:hAnsi="Arial" w:cs="Arial"/>
          <w:sz w:val="19"/>
          <w:szCs w:val="19"/>
          <w:lang w:val="sk-SK"/>
        </w:rPr>
        <w:t xml:space="preserve"> </w:t>
      </w:r>
    </w:p>
    <w:p w14:paraId="22FC6F2A" w14:textId="77777777" w:rsidR="00630EE9" w:rsidRDefault="00630EE9" w:rsidP="00630EE9">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Pr>
          <w:rFonts w:ascii="Arial" w:hAnsi="Arial" w:cs="Arial"/>
          <w:sz w:val="19"/>
          <w:szCs w:val="19"/>
          <w:lang w:val="sk-SK"/>
        </w:rPr>
        <w:t>ŽoP</w:t>
      </w:r>
      <w:r w:rsidRPr="0073389C">
        <w:rPr>
          <w:rFonts w:ascii="Arial" w:hAnsi="Arial" w:cs="Arial"/>
          <w:sz w:val="19"/>
          <w:szCs w:val="19"/>
          <w:lang w:val="sk-SK"/>
        </w:rPr>
        <w:t>, ktorú predkladá prijímateľ</w:t>
      </w:r>
      <w:r>
        <w:rPr>
          <w:rFonts w:ascii="Arial" w:hAnsi="Arial" w:cs="Arial"/>
          <w:sz w:val="19"/>
          <w:szCs w:val="19"/>
          <w:lang w:val="sk-SK"/>
        </w:rPr>
        <w:t xml:space="preserve"> dopytovo-orientovaného projektu za seba a ak je relevantné aj za partnerov</w:t>
      </w:r>
      <w:r w:rsidRPr="0073389C">
        <w:rPr>
          <w:rFonts w:ascii="Arial" w:hAnsi="Arial" w:cs="Arial"/>
          <w:sz w:val="19"/>
          <w:szCs w:val="19"/>
          <w:lang w:val="sk-SK"/>
        </w:rPr>
        <w:t xml:space="preserve"> je </w:t>
      </w:r>
      <w:r>
        <w:rPr>
          <w:rFonts w:ascii="Arial" w:hAnsi="Arial" w:cs="Arial"/>
          <w:b/>
          <w:sz w:val="19"/>
          <w:szCs w:val="19"/>
          <w:lang w:val="sk-SK"/>
        </w:rPr>
        <w:t>10</w:t>
      </w:r>
      <w:r w:rsidRPr="0073389C">
        <w:rPr>
          <w:rFonts w:ascii="Arial" w:hAnsi="Arial" w:cs="Arial"/>
          <w:b/>
          <w:sz w:val="19"/>
          <w:szCs w:val="19"/>
          <w:lang w:val="sk-SK"/>
        </w:rPr>
        <w:t xml:space="preserve"> 000,00 €</w:t>
      </w:r>
      <w:r>
        <w:rPr>
          <w:rFonts w:ascii="Arial" w:hAnsi="Arial" w:cs="Arial"/>
          <w:sz w:val="19"/>
          <w:szCs w:val="19"/>
          <w:lang w:val="sk-SK"/>
        </w:rPr>
        <w:t>.</w:t>
      </w:r>
      <w:r w:rsidRPr="0073389C">
        <w:rPr>
          <w:rFonts w:ascii="Arial" w:hAnsi="Arial" w:cs="Arial"/>
          <w:sz w:val="19"/>
          <w:szCs w:val="19"/>
          <w:lang w:val="sk-SK"/>
        </w:rPr>
        <w:t xml:space="preserve"> </w:t>
      </w:r>
    </w:p>
    <w:p w14:paraId="49415C60" w14:textId="77777777" w:rsidR="00630EE9" w:rsidRDefault="00630EE9" w:rsidP="00630EE9">
      <w:pPr>
        <w:pStyle w:val="Zkladntext"/>
        <w:spacing w:before="120" w:after="120" w:line="288" w:lineRule="auto"/>
        <w:rPr>
          <w:rFonts w:ascii="Arial" w:hAnsi="Arial" w:cs="Arial"/>
          <w:sz w:val="19"/>
          <w:szCs w:val="19"/>
          <w:lang w:val="sk-SK"/>
        </w:rPr>
      </w:pPr>
      <w:r>
        <w:rPr>
          <w:rFonts w:ascii="Arial" w:hAnsi="Arial" w:cs="Arial"/>
          <w:sz w:val="19"/>
          <w:szCs w:val="19"/>
          <w:lang w:val="sk-SK"/>
        </w:rPr>
        <w:lastRenderedPageBreak/>
        <w:t xml:space="preserve">Uvedené limity platia </w:t>
      </w:r>
      <w:r w:rsidRPr="0073389C">
        <w:rPr>
          <w:rFonts w:ascii="Arial" w:hAnsi="Arial" w:cs="Arial"/>
          <w:sz w:val="19"/>
          <w:szCs w:val="19"/>
          <w:lang w:val="sk-SK"/>
        </w:rPr>
        <w:t>s výnimkou žiadosti o platbu – poskytnutie predfinancovania a zúčtovanie zálohovej platby v prípadoch nevyhnutných pre splnenie podmienok na zúčtovanie, resp.</w:t>
      </w:r>
      <w:r>
        <w:rPr>
          <w:rFonts w:ascii="Arial" w:hAnsi="Arial" w:cs="Arial"/>
          <w:sz w:val="19"/>
          <w:szCs w:val="19"/>
          <w:lang w:val="sk-SK"/>
        </w:rPr>
        <w:t xml:space="preserve"> v prípade</w:t>
      </w:r>
      <w:r w:rsidRPr="0073389C">
        <w:rPr>
          <w:rFonts w:ascii="Arial" w:hAnsi="Arial" w:cs="Arial"/>
          <w:sz w:val="19"/>
          <w:szCs w:val="19"/>
          <w:lang w:val="sk-SK"/>
        </w:rPr>
        <w:t xml:space="preserve"> záverečnej platby</w:t>
      </w:r>
      <w:r>
        <w:rPr>
          <w:rFonts w:ascii="Arial" w:hAnsi="Arial" w:cs="Arial"/>
          <w:sz w:val="19"/>
          <w:szCs w:val="19"/>
          <w:lang w:val="sk-SK"/>
        </w:rPr>
        <w:t>, resp. v iných odôvodnených prípadoch, na ktoré môže poskytovateľ prihliadnuť</w:t>
      </w:r>
    </w:p>
    <w:p w14:paraId="6B81989A" w14:textId="77777777" w:rsidR="001E3710" w:rsidRPr="0073389C" w:rsidRDefault="00630EE9"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Pr>
          <w:rFonts w:ascii="Arial" w:hAnsi="Arial" w:cs="Arial"/>
          <w:sz w:val="19"/>
          <w:szCs w:val="19"/>
          <w:lang w:val="sk-SK"/>
        </w:rPr>
        <w:t>V prípade nedodržania uvedeného limitu</w:t>
      </w:r>
      <w:r w:rsidR="005851FA">
        <w:rPr>
          <w:rFonts w:ascii="Arial" w:hAnsi="Arial" w:cs="Arial"/>
          <w:sz w:val="19"/>
          <w:szCs w:val="19"/>
          <w:lang w:val="sk-SK"/>
        </w:rPr>
        <w:t xml:space="preserve"> výšky predloženej ŽoP</w:t>
      </w:r>
      <w:r>
        <w:rPr>
          <w:rFonts w:ascii="Arial" w:hAnsi="Arial" w:cs="Arial"/>
          <w:sz w:val="19"/>
          <w:szCs w:val="19"/>
          <w:lang w:val="sk-SK"/>
        </w:rPr>
        <w:t xml:space="preserve"> je poskytovateľ</w:t>
      </w:r>
      <w:r w:rsidR="005851FA">
        <w:rPr>
          <w:rFonts w:ascii="Arial" w:hAnsi="Arial" w:cs="Arial"/>
          <w:sz w:val="19"/>
          <w:szCs w:val="19"/>
          <w:lang w:val="sk-SK"/>
        </w:rPr>
        <w:t xml:space="preserve"> oprávnený</w:t>
      </w:r>
      <w:r>
        <w:rPr>
          <w:rFonts w:ascii="Arial" w:hAnsi="Arial" w:cs="Arial"/>
          <w:sz w:val="19"/>
          <w:szCs w:val="19"/>
          <w:lang w:val="sk-SK"/>
        </w:rPr>
        <w:t xml:space="preserve"> predloženú ŽoP zamietnuť.</w:t>
      </w:r>
      <w:r w:rsidR="005851FA">
        <w:rPr>
          <w:rFonts w:ascii="Arial" w:hAnsi="Arial" w:cs="Arial"/>
          <w:sz w:val="19"/>
          <w:szCs w:val="19"/>
          <w:lang w:val="sk-SK"/>
        </w:rPr>
        <w:t xml:space="preserve"> </w:t>
      </w:r>
      <w:r w:rsidR="00902E2E"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00902E2E"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ŽoP je, že prijímateľ počas plnenia množstva povinností vyplývajúcich z realizácie projektu často zabúda na priebežné zúčtovávanie 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00902E2E" w:rsidRPr="0073389C">
        <w:rPr>
          <w:rFonts w:ascii="Arial" w:hAnsi="Arial" w:cs="Arial"/>
          <w:sz w:val="19"/>
          <w:szCs w:val="19"/>
          <w:lang w:val="sk-SK"/>
        </w:rPr>
        <w:t xml:space="preserve"> </w:t>
      </w:r>
    </w:p>
    <w:p w14:paraId="65C841F5" w14:textId="77777777"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ŽoP a zašle prijímateľovi výzvu na doplnenie</w:t>
      </w:r>
      <w:r w:rsidRPr="0073389C">
        <w:rPr>
          <w:rStyle w:val="Odkaznapoznmkupodiarou"/>
        </w:rPr>
        <w:footnoteReference w:id="100"/>
      </w:r>
      <w:r w:rsidRPr="0073389C">
        <w:t>. Po doplnení ŽoP je vykonaná opätovná administratívna</w:t>
      </w:r>
      <w:r w:rsidR="0080651F">
        <w:t xml:space="preserve"> finančná</w:t>
      </w:r>
      <w:r w:rsidRPr="0073389C">
        <w:t xml:space="preserve"> kontrola.</w:t>
      </w:r>
    </w:p>
    <w:p w14:paraId="4E973124" w14:textId="77777777" w:rsidR="001B3120" w:rsidRPr="0073389C" w:rsidRDefault="001B3120" w:rsidP="001F73A1">
      <w:pPr>
        <w:spacing w:before="120" w:after="120" w:line="288" w:lineRule="auto"/>
        <w:jc w:val="both"/>
        <w:rPr>
          <w:b/>
        </w:rPr>
      </w:pPr>
      <w:r w:rsidRPr="0073389C">
        <w:t xml:space="preserve">Výstupom z každej kontroly projektu je </w:t>
      </w:r>
      <w:r w:rsidR="00045CFC">
        <w:t>návrh čiastkovej správy z kontroly</w:t>
      </w:r>
      <w:r w:rsidR="001A7C8D">
        <w:rPr>
          <w:rStyle w:val="Odkaznapoznmkupodiarou"/>
        </w:rPr>
        <w:footnoteReference w:id="101"/>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14:paraId="19450374" w14:textId="77777777"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t xml:space="preserve">Zaslaním čiastkovej správy z kontroly je skončená tá časť finančnej kontroly, ktorej sa čiastková správa </w:t>
      </w:r>
      <w:r w:rsidR="003D1FE8">
        <w:t xml:space="preserve">z kontroly </w:t>
      </w:r>
      <w:r w:rsidR="003D1FE8" w:rsidRPr="001C4524">
        <w:t>týka.</w:t>
      </w:r>
    </w:p>
    <w:p w14:paraId="07A236A9" w14:textId="77777777" w:rsidR="00AE5A8F" w:rsidRPr="0073389C" w:rsidRDefault="001B3120" w:rsidP="001F73A1">
      <w:pPr>
        <w:tabs>
          <w:tab w:val="left" w:pos="426"/>
        </w:tabs>
        <w:spacing w:before="120" w:after="120" w:line="288" w:lineRule="auto"/>
        <w:jc w:val="both"/>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zásielkou s doručenkou s určenou úložnou (odbernou) lehotou 3 kalendárne dni)</w:t>
      </w:r>
      <w:r w:rsidRPr="0073389C">
        <w:t xml:space="preserve">. </w:t>
      </w:r>
    </w:p>
    <w:p w14:paraId="7517A9BD" w14:textId="77777777"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w:t>
      </w:r>
      <w:r w:rsidR="00337F7D">
        <w:t>návrhu čiastkovej správy 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správu z kontroly prijímateľovi. Momentom ukončenia kontroly je zaslanie</w:t>
      </w:r>
      <w:r w:rsidR="00337F7D">
        <w:t xml:space="preserve"> čiastkovej správy z kontroly/</w:t>
      </w:r>
      <w:r w:rsidRPr="0073389C">
        <w:t xml:space="preserve">správy z 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 xml:space="preserve">Uvedeným nie je dotknutý riadny postup určenia a schválenia ex-ante finančnej opravy za nedostatky pri VO.  </w:t>
      </w:r>
    </w:p>
    <w:p w14:paraId="27D7A847" w14:textId="77777777"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čiastkovú správu z kontroly/</w:t>
      </w:r>
      <w:r w:rsidRPr="0073389C">
        <w:t xml:space="preserve">správu z kontroly prijímateľovi. Za moment ukončenia kontroly je v takomto prípade 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14:paraId="175F85EF" w14:textId="77777777"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t xml:space="preserve">Záverom kontroly ŽoP vo vzťahu k nárokovaným finančným prostriedkom/deklarovaným výdavkom môže byť jedna z týchto skutočností: </w:t>
      </w:r>
    </w:p>
    <w:p w14:paraId="46A1E902"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navrhuje schváliť ŽoP</w:t>
      </w:r>
      <w:r w:rsidRPr="0073389C">
        <w:rPr>
          <w:rFonts w:cs="Arial"/>
          <w:szCs w:val="19"/>
          <w:lang w:val="sk-SK"/>
        </w:rPr>
        <w:t xml:space="preserve"> </w:t>
      </w:r>
      <w:r w:rsidRPr="0073389C">
        <w:rPr>
          <w:rFonts w:cs="Arial"/>
          <w:szCs w:val="19"/>
          <w:u w:val="single"/>
          <w:lang w:val="sk-SK"/>
        </w:rPr>
        <w:t xml:space="preserve">v plnej výške ŽoP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14:paraId="4C74BAA2" w14:textId="77777777" w:rsidR="00AE5A8F" w:rsidRPr="002D4DD9" w:rsidRDefault="00AE5A8F" w:rsidP="001F73A1">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zamietne ŽoP</w:t>
      </w:r>
      <w:r w:rsidRPr="0073389C">
        <w:rPr>
          <w:rFonts w:cs="Arial"/>
          <w:szCs w:val="19"/>
          <w:lang w:val="sk-SK"/>
        </w:rPr>
        <w:t>.</w:t>
      </w:r>
    </w:p>
    <w:p w14:paraId="3528A894" w14:textId="77777777" w:rsidR="002D4DD9" w:rsidRPr="002D4DD9" w:rsidRDefault="002D4DD9" w:rsidP="002D4DD9">
      <w:pPr>
        <w:pStyle w:val="BodyText1"/>
        <w:spacing w:before="120" w:after="120" w:line="288" w:lineRule="auto"/>
        <w:ind w:left="567"/>
        <w:jc w:val="both"/>
        <w:rPr>
          <w:rFonts w:eastAsia="Helvetica Neue" w:cs="Arial"/>
          <w:szCs w:val="19"/>
          <w:lang w:val="sk-SK"/>
        </w:rPr>
      </w:pPr>
    </w:p>
    <w:p w14:paraId="73D7F36E" w14:textId="77777777" w:rsidR="00AE5A8F" w:rsidRPr="0073389C" w:rsidRDefault="00AE5A8F" w:rsidP="001F73A1">
      <w:pPr>
        <w:pStyle w:val="Nadpis3"/>
        <w:spacing w:before="120" w:after="120" w:line="288" w:lineRule="auto"/>
        <w:ind w:left="567" w:firstLine="0"/>
        <w:rPr>
          <w:lang w:val="sk-SK"/>
        </w:rPr>
      </w:pPr>
      <w:bookmarkStart w:id="684" w:name="_Toc410907860"/>
      <w:bookmarkStart w:id="685" w:name="_Toc440372874"/>
      <w:bookmarkStart w:id="686" w:name="_Toc74740417"/>
      <w:r w:rsidRPr="0073389C">
        <w:rPr>
          <w:lang w:val="sk-SK"/>
        </w:rPr>
        <w:t>Špecifiká jednotlivých systémov financovania</w:t>
      </w:r>
      <w:bookmarkEnd w:id="684"/>
      <w:bookmarkEnd w:id="685"/>
      <w:bookmarkEnd w:id="686"/>
    </w:p>
    <w:p w14:paraId="3EA2AF9B"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Systém predfinancovania – štátne rozpočtové organizácie</w:t>
      </w:r>
    </w:p>
    <w:p w14:paraId="0237B5D6" w14:textId="77777777" w:rsidR="00AE5A8F" w:rsidRPr="0073389C" w:rsidRDefault="009A4E01" w:rsidP="00CF7FC1">
      <w:pPr>
        <w:autoSpaceDE w:val="0"/>
        <w:autoSpaceDN w:val="0"/>
        <w:adjustRightInd w:val="0"/>
        <w:spacing w:before="120" w:after="120" w:line="288" w:lineRule="auto"/>
        <w:jc w:val="both"/>
      </w:pPr>
      <w:r>
        <w:t>P</w:t>
      </w:r>
      <w:r w:rsidRPr="0073389C">
        <w:t>rijímateľom</w:t>
      </w:r>
      <w:r w:rsidR="00AE5A8F" w:rsidRPr="0073389C" w:rsidDel="002F7F31">
        <w:t xml:space="preserve"> </w:t>
      </w:r>
      <w:r w:rsidR="00AE5A8F" w:rsidRPr="0073389C">
        <w:t>v spolupráci s </w:t>
      </w:r>
      <w:r>
        <w:t>p</w:t>
      </w:r>
      <w:r w:rsidRPr="0073389C" w:rsidDel="002F7F31">
        <w:t>oskytovateľ</w:t>
      </w:r>
      <w:r>
        <w:t>om</w:t>
      </w:r>
      <w:r w:rsidRPr="0073389C" w:rsidDel="009A4E01">
        <w:t xml:space="preserve"> </w:t>
      </w:r>
      <w:r w:rsidR="00AE5A8F" w:rsidRPr="0073389C">
        <w:t xml:space="preserve"> </w:t>
      </w:r>
      <w:r w:rsidR="00C45109" w:rsidRPr="00C45109">
        <w:t xml:space="preserve">v rámci prípravy </w:t>
      </w:r>
      <w:r w:rsidR="00AE5A8F" w:rsidRPr="0073389C">
        <w:t> zmluv</w:t>
      </w:r>
      <w:r w:rsidR="00C45109">
        <w:t>y</w:t>
      </w:r>
      <w:r w:rsidR="00AE5A8F" w:rsidRPr="0073389C">
        <w:t xml:space="preserve"> o </w:t>
      </w:r>
      <w:r w:rsidR="00BD66E3" w:rsidRPr="0073389C">
        <w:t>NFP</w:t>
      </w:r>
      <w:r w:rsidR="00AE5A8F" w:rsidRPr="0073389C">
        <w:t xml:space="preserve"> </w:t>
      </w:r>
      <w:r w:rsidR="00B67E94" w:rsidRPr="0073389C">
        <w:t>identifikoval</w:t>
      </w:r>
      <w:r w:rsidR="00AE5A8F" w:rsidRPr="0073389C">
        <w:t xml:space="preserve"> jednotliv</w:t>
      </w:r>
      <w:r w:rsidR="00B67E94" w:rsidRPr="0073389C">
        <w:t>é</w:t>
      </w:r>
      <w:r w:rsidR="00AE5A8F" w:rsidRPr="0073389C" w:rsidDel="00B67E94">
        <w:t xml:space="preserve"> </w:t>
      </w:r>
      <w:r w:rsidR="00B67E94" w:rsidRPr="0073389C">
        <w:t xml:space="preserve">typy </w:t>
      </w:r>
      <w:r w:rsidR="00AE5A8F" w:rsidRPr="0073389C">
        <w:t xml:space="preserve">výdavkov (rozpočtových položiek projektu) tak, že je určené, ktoré výdavky (napr. investičné)  </w:t>
      </w:r>
      <w:r w:rsidR="00A1702A" w:rsidRPr="00A1702A">
        <w:t xml:space="preserve">budú </w:t>
      </w:r>
      <w:r w:rsidR="00A1702A" w:rsidRPr="00A1702A">
        <w:lastRenderedPageBreak/>
        <w:t xml:space="preserve">financované </w:t>
      </w:r>
      <w:r w:rsidR="00AE5A8F" w:rsidRPr="0073389C">
        <w:t xml:space="preserve">systémom predfinancovania, a ktoré (napr. </w:t>
      </w:r>
      <w:r w:rsidR="00A1702A">
        <w:rPr>
          <w:rFonts w:cs="Arial"/>
          <w:szCs w:val="19"/>
        </w:rPr>
        <w:t>mzdové</w:t>
      </w:r>
      <w:r w:rsidR="00AE5A8F" w:rsidRPr="0073389C">
        <w:t>) systémom zálohovej platby.</w:t>
      </w:r>
      <w:r w:rsidR="007D1E84" w:rsidRPr="007D1E84">
        <w:t xml:space="preserve"> Identifikáciu prijímateľ oznámi riadiacemu orgánu.</w:t>
      </w:r>
    </w:p>
    <w:p w14:paraId="2E479521" w14:textId="77777777" w:rsidR="00AE5A8F" w:rsidRPr="0073389C" w:rsidRDefault="00AE5A8F" w:rsidP="00CF7FC1">
      <w:pPr>
        <w:autoSpaceDE w:val="0"/>
        <w:autoSpaceDN w:val="0"/>
        <w:adjustRightInd w:val="0"/>
        <w:spacing w:before="120" w:after="120" w:line="288" w:lineRule="auto"/>
        <w:jc w:val="both"/>
        <w:rPr>
          <w:u w:val="single"/>
        </w:rPr>
      </w:pPr>
      <w:r w:rsidRPr="0073389C">
        <w:rPr>
          <w:u w:val="single"/>
        </w:rPr>
        <w:t>Predfinancovanie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14:paraId="0B30EA49" w14:textId="77777777" w:rsidR="00AE5A8F" w:rsidRPr="0073389C" w:rsidRDefault="00AE5A8F" w:rsidP="00CF7FC1">
      <w:pPr>
        <w:autoSpaceDE w:val="0"/>
        <w:autoSpaceDN w:val="0"/>
        <w:adjustRightInd w:val="0"/>
        <w:spacing w:before="120" w:after="120" w:line="288" w:lineRule="auto"/>
        <w:jc w:val="both"/>
      </w:pPr>
      <w:r w:rsidRPr="0073389C">
        <w:t>Pri využití systému predfinancovania sa vyplácanie prijímateľa – štátnej rozpočtovej organizácie uskutočňuje v dvoch etapách – etape poskytnutia predfinancovania a etape zúčtovania poskytnutého predfinancovania.</w:t>
      </w:r>
    </w:p>
    <w:p w14:paraId="6E98AE16" w14:textId="436B47C4" w:rsidR="00AE5A8F" w:rsidRPr="0073389C" w:rsidRDefault="00AE5A8F" w:rsidP="00CF7FC1">
      <w:pPr>
        <w:spacing w:before="120" w:after="120" w:line="288" w:lineRule="auto"/>
        <w:jc w:val="both"/>
        <w:rPr>
          <w:b/>
        </w:rPr>
      </w:pPr>
      <w:r w:rsidRPr="0073389C">
        <w:rPr>
          <w:b/>
        </w:rPr>
        <w:t>Žiadosť o platbu predkladá prijímateľ v lehote splatnosti záväzku dodávateľovi/zhotoviteľovi</w:t>
      </w:r>
      <w:ins w:id="687" w:author="Slavomír Gajarský" w:date="2021-06-10T09:27:00Z">
        <w:r w:rsidR="00CE29BC">
          <w:rPr>
            <w:b/>
          </w:rPr>
          <w:t xml:space="preserve">, </w:t>
        </w:r>
        <w:r w:rsidR="00CE29BC" w:rsidRPr="00E55CF1">
          <w:rPr>
            <w:rFonts w:cs="Arial"/>
            <w:b/>
            <w:szCs w:val="16"/>
          </w:rPr>
          <w:t>pričom vlastné zdroje prijímateľa môžu byť uhradené dodávateľovi / zhotoviteľovi aj pred pripísaním finančných prostriedkov na účte prijímateľa za poskytnuté predfinancovanie</w:t>
        </w:r>
      </w:ins>
      <w:r w:rsidRPr="0073389C">
        <w:rPr>
          <w:b/>
        </w:rPr>
        <w:t xml:space="preserve">.  </w:t>
      </w:r>
      <w:r w:rsidRPr="0073389C">
        <w:t xml:space="preserve">Prijímateľ spolu so žiadosťou o platbu predkladá účtovné doklady prijaté od dodávateľa/zhotoviteľa a relevantnú podpornú dokumentáciu (bez bankového výpisu). </w:t>
      </w:r>
    </w:p>
    <w:p w14:paraId="75BACE45" w14:textId="77777777" w:rsidR="00CE29BC" w:rsidRDefault="00CE29BC" w:rsidP="0064452F">
      <w:pPr>
        <w:autoSpaceDE w:val="0"/>
        <w:autoSpaceDN w:val="0"/>
        <w:adjustRightInd w:val="0"/>
        <w:spacing w:before="120" w:after="120" w:line="288" w:lineRule="auto"/>
        <w:jc w:val="both"/>
        <w:rPr>
          <w:ins w:id="688" w:author="Slavomír Gajarský" w:date="2021-06-10T09:29:00Z"/>
        </w:rPr>
      </w:pPr>
    </w:p>
    <w:p w14:paraId="725B6B57" w14:textId="77777777" w:rsidR="007E1486" w:rsidRPr="0019796C" w:rsidRDefault="00AE5A8F" w:rsidP="0064452F">
      <w:pPr>
        <w:autoSpaceDE w:val="0"/>
        <w:autoSpaceDN w:val="0"/>
        <w:adjustRightInd w:val="0"/>
        <w:spacing w:before="120" w:after="120" w:line="288" w:lineRule="auto"/>
        <w:jc w:val="both"/>
      </w:pPr>
      <w:r w:rsidRPr="0073389C">
        <w:t>V prípade, ak súčasťou nárokovaných finančných prostriedkov prijímateľa sú aj hotovostné úhrady, zahrnie prijímateľ tieto výdavky do žiadosti o platbu a spolu so žiadosťou o platbu predloží aj rovnopisy, resp. kópie príslušných účtovných dokladov označené podpisom štatutárneho orgánu prijímateľa, ktoré potvrdzujú hotovostnú úhradu (napr. pokladničný blok).</w:t>
      </w:r>
      <w:r w:rsidR="007E1486" w:rsidRPr="00C03B5D">
        <w:t xml:space="preserve"> Prijímateľ môže do žiadosti o platbu (poskytnutie predfinancovania) zahrnúť aj </w:t>
      </w:r>
      <w:r w:rsidR="007E1486" w:rsidRPr="008F69C1">
        <w:t>hotovostnú alebo bezhotovostnú úhradu daňovému úradu v prípade prenesenej daňovej povinnosti v súlade so zákonom č. 222/2004 Z. z. o DPH a pravidlami oprávnenosti, ktoré stanovuje Systém riadenia EŠIF a poskytovateľ.</w:t>
      </w:r>
    </w:p>
    <w:p w14:paraId="3831D16E" w14:textId="77777777" w:rsidR="00AE5A8F" w:rsidRPr="0073389C" w:rsidRDefault="00AE5A8F" w:rsidP="00CF7FC1">
      <w:pPr>
        <w:autoSpaceDE w:val="0"/>
        <w:autoSpaceDN w:val="0"/>
        <w:adjustRightInd w:val="0"/>
        <w:spacing w:before="120" w:after="120" w:line="288" w:lineRule="auto"/>
        <w:jc w:val="both"/>
      </w:pPr>
    </w:p>
    <w:p w14:paraId="6A3C474B"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je následne </w:t>
      </w:r>
      <w:r w:rsidR="003268FA">
        <w:t>povinný odo dňa</w:t>
      </w:r>
      <w:r w:rsidR="005760AB" w:rsidRPr="005760AB">
        <w:t xml:space="preserve"> </w:t>
      </w:r>
      <w:r w:rsidR="005760AB">
        <w:t>/</w:t>
      </w:r>
      <w:r w:rsidR="005760AB" w:rsidRPr="003A2FA6">
        <w:rPr>
          <w:rFonts w:cs="Arial"/>
          <w:szCs w:val="16"/>
        </w:rPr>
        <w:t>aktiv</w:t>
      </w:r>
      <w:r w:rsidR="005760AB">
        <w:rPr>
          <w:rFonts w:cs="Arial"/>
          <w:szCs w:val="16"/>
        </w:rPr>
        <w:t>ácie</w:t>
      </w:r>
      <w:r w:rsidR="005760AB" w:rsidRPr="003A2FA6">
        <w:rPr>
          <w:rFonts w:cs="Arial"/>
          <w:szCs w:val="16"/>
        </w:rPr>
        <w:t xml:space="preserve"> rozpočtového opatrenia</w:t>
      </w:r>
      <w:r w:rsidR="005760AB">
        <w:rPr>
          <w:rFonts w:cs="Arial"/>
          <w:szCs w:val="16"/>
        </w:rPr>
        <w:t>/</w:t>
      </w:r>
      <w:r w:rsidR="003268FA">
        <w:t xml:space="preserve"> pripísania prostriedkov na jeho </w:t>
      </w:r>
      <w:r w:rsidR="005760AB">
        <w:t xml:space="preserve">účet </w:t>
      </w:r>
      <w:r w:rsidRPr="0073389C">
        <w:t xml:space="preserve">povinný bezodkladne </w:t>
      </w:r>
      <w:r w:rsidR="00B67E94" w:rsidRPr="0073389C">
        <w:rPr>
          <w:b/>
        </w:rPr>
        <w:t xml:space="preserve">(najneskôr do </w:t>
      </w:r>
      <w:r w:rsidR="003F7733">
        <w:rPr>
          <w:b/>
        </w:rPr>
        <w:t>5</w:t>
      </w:r>
      <w:r w:rsidR="00B67E94" w:rsidRPr="0073389C">
        <w:rPr>
          <w:b/>
        </w:rPr>
        <w:t xml:space="preserve">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14:paraId="2587FC63"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predfinancovania</w:t>
      </w:r>
    </w:p>
    <w:p w14:paraId="6CEA2A45"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Po poskytnutí predfinancovania je prijímateľ povinný celú výšku poskytnutého predfinancovania zúčtovať najneskôr do </w:t>
      </w:r>
      <w:r w:rsidRPr="0073389C">
        <w:rPr>
          <w:b/>
        </w:rPr>
        <w:t>10 pracovných dní</w:t>
      </w:r>
      <w:r w:rsidRPr="0073389C">
        <w:t xml:space="preserve"> odo dňa</w:t>
      </w:r>
      <w:r w:rsidR="005760AB" w:rsidRPr="005760AB">
        <w:rPr>
          <w:rFonts w:cs="Arial"/>
          <w:szCs w:val="16"/>
        </w:rPr>
        <w:t xml:space="preserve"> </w:t>
      </w:r>
      <w:r w:rsidR="005760AB">
        <w:rPr>
          <w:rFonts w:cs="Arial"/>
          <w:szCs w:val="16"/>
        </w:rPr>
        <w:t xml:space="preserve">aktivácie rozpočtového opatrenia / </w:t>
      </w:r>
      <w:r w:rsidRPr="0073389C">
        <w:t xml:space="preserve"> pripísania týchto prostriedkov na jeho účet.</w:t>
      </w:r>
      <w:r w:rsidR="00700600" w:rsidRPr="00700600">
        <w:rPr>
          <w:rFonts w:cs="Arial"/>
          <w:bCs/>
          <w:szCs w:val="16"/>
        </w:rPr>
        <w:t xml:space="preserve"> </w:t>
      </w:r>
      <w:r w:rsidR="00700600" w:rsidRPr="003A2FA6">
        <w:rPr>
          <w:rFonts w:cs="Arial"/>
          <w:bCs/>
          <w:szCs w:val="16"/>
        </w:rPr>
        <w:t>V prípade, ak bolo predfinancovanie poskytnuté vo viacerých platbách,</w:t>
      </w:r>
      <w:r w:rsidR="00700600" w:rsidRPr="003A2FA6">
        <w:t xml:space="preserve"> </w:t>
      </w:r>
      <w:r w:rsidR="00700600" w:rsidRPr="003A2FA6">
        <w:rPr>
          <w:rFonts w:cs="Arial"/>
          <w:bCs/>
          <w:szCs w:val="16"/>
        </w:rPr>
        <w:t xml:space="preserve">z dôvodu vyčlenenej časti nárokovaných finančných prostriedkov z predloženej žiadosti o platbu (poskytnutie predfinancovania) na úrovni </w:t>
      </w:r>
      <w:r w:rsidR="00700600">
        <w:rPr>
          <w:rFonts w:cs="Arial"/>
          <w:bCs/>
          <w:szCs w:val="16"/>
        </w:rPr>
        <w:t>poskytovateľa</w:t>
      </w:r>
      <w:r w:rsidR="00700600" w:rsidRPr="003A2FA6">
        <w:rPr>
          <w:rFonts w:cs="Arial"/>
          <w:bCs/>
          <w:szCs w:val="16"/>
        </w:rPr>
        <w:t>, je prijímateľ povinný zúčtovať každú jednu poskytnutú platbu predfinancovania samostatne</w:t>
      </w:r>
      <w:r w:rsidR="00700600" w:rsidRPr="003A2FA6">
        <w:t xml:space="preserve"> </w:t>
      </w:r>
      <w:r w:rsidR="00700600" w:rsidRPr="003A2FA6">
        <w:rPr>
          <w:rFonts w:cs="Arial"/>
          <w:bCs/>
          <w:szCs w:val="16"/>
        </w:rPr>
        <w:t xml:space="preserve">(t. j. predložiť </w:t>
      </w:r>
      <w:r w:rsidR="00700600" w:rsidRPr="003A2FA6">
        <w:rPr>
          <w:rFonts w:cs="Arial"/>
          <w:color w:val="000000"/>
          <w:szCs w:val="16"/>
        </w:rPr>
        <w:t>samostatnú</w:t>
      </w:r>
      <w:r w:rsidR="00700600" w:rsidRPr="003A2FA6">
        <w:rPr>
          <w:rFonts w:cs="Arial"/>
          <w:bCs/>
          <w:szCs w:val="16"/>
        </w:rPr>
        <w:t xml:space="preserve"> žiadosť o platbu (zúčtovanie predfinancovania)). </w:t>
      </w:r>
      <w:r w:rsidRPr="0073389C">
        <w:t xml:space="preserve"> Ku každej schválenej žiadosti o platbu (poskytnutie predfinancovania) prijímateľ </w:t>
      </w:r>
      <w:r w:rsidR="00B67E94" w:rsidRPr="0073389C">
        <w:t xml:space="preserve">predkladá </w:t>
      </w:r>
      <w:r w:rsidRPr="0073389C" w:rsidDel="008F2861">
        <w:t xml:space="preserve">poskytovateľovi </w:t>
      </w:r>
      <w:r w:rsidRPr="0073389C">
        <w:t>samostatnú žiadosť o platbu (zúčtovanie predfinancovania).</w:t>
      </w:r>
    </w:p>
    <w:p w14:paraId="6E647DC4"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Prijímateľ v rámci zúčtovania predfinancovania predkladá</w:t>
      </w:r>
      <w:r w:rsidR="00F84D46">
        <w:t>,</w:t>
      </w:r>
      <w:r w:rsidR="00F84D46" w:rsidRPr="00F84D46">
        <w:t xml:space="preserve"> spôsobom definovaným Systémom riadenia EŠIF,</w:t>
      </w:r>
      <w:r w:rsidRPr="0073389C">
        <w:t xml:space="preserve"> spolu so žiadosťou o platbu výpis z bankového účtu (originál alebo kópiu) potvrdzujúci príjem prostriedkov EÚ a </w:t>
      </w:r>
      <w:r w:rsidR="00BB1F0F">
        <w:t>ŠR</w:t>
      </w:r>
      <w:r w:rsidRPr="0073389C">
        <w:t xml:space="preserve"> na spolufinancovanie, ako aj doklady preukazujúce skutočnú úhradu výdavkov deklarovaných v žiadosti o platbu (výpis z bankového účtu, resp. prehlásenie banky o úhrade výdavkov originál alebo kópiu). </w:t>
      </w:r>
    </w:p>
    <w:p w14:paraId="5BE64724" w14:textId="77777777" w:rsidR="002824B1" w:rsidRDefault="00AE5A8F" w:rsidP="0099542E">
      <w:pPr>
        <w:tabs>
          <w:tab w:val="left" w:pos="360"/>
        </w:tabs>
        <w:autoSpaceDE w:val="0"/>
        <w:autoSpaceDN w:val="0"/>
        <w:adjustRightInd w:val="0"/>
        <w:spacing w:before="120" w:after="120" w:line="288" w:lineRule="auto"/>
        <w:jc w:val="both"/>
        <w:rPr>
          <w:ins w:id="689" w:author="Slavomír Gajarský" w:date="2021-06-10T09:30:00Z"/>
        </w:rPr>
      </w:pPr>
      <w:r w:rsidRPr="0073389C">
        <w:t>Prijímateľ v rámci zúčtovania predfinancovania uvedie v žiadosti o platbu aj výdavky viažuce sa na hotovostné úhrady uvedené v ŽoP (poskytnutie predfinancovania), pričom prijímateľ nie je povinný opätovne predkladať tie isté overené kópie príslušných účtovných dokladov potvrdzujúce hotovostnú úhradu.</w:t>
      </w:r>
      <w:r w:rsidR="00D53B82">
        <w:t xml:space="preserve"> </w:t>
      </w:r>
    </w:p>
    <w:p w14:paraId="2039CD34" w14:textId="5982A8EA" w:rsidR="008950FF" w:rsidRPr="0099542E" w:rsidRDefault="00147E0C" w:rsidP="0099542E">
      <w:pPr>
        <w:tabs>
          <w:tab w:val="left" w:pos="360"/>
        </w:tabs>
        <w:autoSpaceDE w:val="0"/>
        <w:autoSpaceDN w:val="0"/>
        <w:adjustRightInd w:val="0"/>
        <w:spacing w:before="120" w:after="120" w:line="288" w:lineRule="auto"/>
        <w:jc w:val="both"/>
        <w:rPr>
          <w:rFonts w:cs="Arial"/>
          <w:szCs w:val="16"/>
        </w:rPr>
      </w:pPr>
      <w:r w:rsidRPr="00BB706D">
        <w:rPr>
          <w:rFonts w:cs="Arial"/>
          <w:szCs w:val="19"/>
        </w:rPr>
        <w:t>Nezúčtovaný rozdiel predfinancovania je prijímateľ povinný na základe vzájomnej komunikácie s </w:t>
      </w:r>
      <w:r>
        <w:rPr>
          <w:rFonts w:cs="Arial"/>
          <w:szCs w:val="19"/>
        </w:rPr>
        <w:t>poskytovateľom</w:t>
      </w:r>
      <w:r w:rsidRPr="00BB706D">
        <w:rPr>
          <w:rFonts w:cs="Arial"/>
          <w:szCs w:val="19"/>
        </w:rPr>
        <w:t xml:space="preserve"> vrátiť </w:t>
      </w:r>
      <w:r>
        <w:rPr>
          <w:rFonts w:cs="Arial"/>
          <w:szCs w:val="19"/>
        </w:rPr>
        <w:t>platobnej jednotke</w:t>
      </w:r>
      <w:r w:rsidRPr="00BB706D">
        <w:rPr>
          <w:rFonts w:cs="Arial"/>
          <w:szCs w:val="19"/>
        </w:rPr>
        <w:t xml:space="preserve"> bezodkladne, </w:t>
      </w:r>
      <w:r w:rsidRPr="00104006">
        <w:rPr>
          <w:rFonts w:cs="Arial"/>
          <w:b/>
          <w:szCs w:val="19"/>
        </w:rPr>
        <w:t xml:space="preserve">najneskôr do </w:t>
      </w:r>
      <w:ins w:id="690" w:author="Slavomír Gajarský" w:date="2021-06-10T09:30:00Z">
        <w:r w:rsidR="002506E4">
          <w:rPr>
            <w:rFonts w:cs="Arial"/>
            <w:b/>
            <w:szCs w:val="19"/>
          </w:rPr>
          <w:t>10</w:t>
        </w:r>
      </w:ins>
      <w:del w:id="691" w:author="Slavomír Gajarský" w:date="2021-06-10T09:30:00Z">
        <w:r w:rsidRPr="00104006" w:rsidDel="002506E4">
          <w:rPr>
            <w:rFonts w:cs="Arial"/>
            <w:b/>
            <w:szCs w:val="19"/>
          </w:rPr>
          <w:delText>5</w:delText>
        </w:r>
      </w:del>
      <w:r w:rsidRPr="00104006">
        <w:rPr>
          <w:rFonts w:cs="Arial"/>
          <w:b/>
          <w:szCs w:val="19"/>
        </w:rPr>
        <w:t xml:space="preserve"> pracovných dní</w:t>
      </w:r>
      <w:r w:rsidRPr="00BB706D">
        <w:rPr>
          <w:rFonts w:cs="Arial"/>
          <w:szCs w:val="19"/>
        </w:rPr>
        <w:t xml:space="preserve"> od ukončenia lehoty na zúčtovanie. Prijímateľ </w:t>
      </w:r>
      <w:r>
        <w:rPr>
          <w:rFonts w:cs="Arial"/>
          <w:szCs w:val="19"/>
        </w:rPr>
        <w:t xml:space="preserve">zároveň </w:t>
      </w:r>
      <w:r w:rsidRPr="00BB706D">
        <w:rPr>
          <w:rFonts w:cs="Arial"/>
          <w:szCs w:val="19"/>
        </w:rPr>
        <w:t xml:space="preserve">predloží </w:t>
      </w:r>
      <w:r>
        <w:rPr>
          <w:rFonts w:cs="Arial"/>
          <w:szCs w:val="19"/>
        </w:rPr>
        <w:t>poskytovateľovi</w:t>
      </w:r>
      <w:r w:rsidRPr="00BB706D">
        <w:rPr>
          <w:rFonts w:cs="Arial"/>
          <w:szCs w:val="19"/>
        </w:rPr>
        <w:t xml:space="preserve"> </w:t>
      </w:r>
      <w:r w:rsidR="00C04FC2">
        <w:rPr>
          <w:rFonts w:cs="Arial"/>
          <w:szCs w:val="19"/>
        </w:rPr>
        <w:t>výpis z bankového účtu potvrdzujúci úhradu/vytlačený aktivovaný ELÚR potvrdzujúci úpravu rozpočtu</w:t>
      </w:r>
      <w:r w:rsidR="00E00561">
        <w:rPr>
          <w:rFonts w:cs="Arial"/>
          <w:szCs w:val="19"/>
        </w:rPr>
        <w:t xml:space="preserve"> (v prípade prijímateľa – štátna rozpočtová organizácia)</w:t>
      </w:r>
      <w:r w:rsidRPr="00BB706D">
        <w:rPr>
          <w:rFonts w:cs="Arial"/>
          <w:szCs w:val="19"/>
        </w:rPr>
        <w:t>.</w:t>
      </w:r>
      <w:r w:rsidR="008950FF" w:rsidRPr="0099542E">
        <w:rPr>
          <w:rFonts w:cs="Arial"/>
          <w:szCs w:val="16"/>
        </w:rPr>
        <w:t xml:space="preserve">Prijímateľ vráti nezúčtovaný rozdiel každej </w:t>
      </w:r>
      <w:r w:rsidR="008950FF" w:rsidRPr="0099542E">
        <w:rPr>
          <w:rFonts w:cs="Arial"/>
          <w:color w:val="000000"/>
          <w:szCs w:val="16"/>
        </w:rPr>
        <w:t>jednej poskytnutej platby</w:t>
      </w:r>
      <w:r w:rsidR="008950FF" w:rsidRPr="007F3779">
        <w:rPr>
          <w:rFonts w:cs="Arial"/>
          <w:color w:val="000000"/>
          <w:szCs w:val="16"/>
        </w:rPr>
        <w:t xml:space="preserve"> </w:t>
      </w:r>
      <w:r w:rsidR="008950FF" w:rsidRPr="0099542E">
        <w:rPr>
          <w:rFonts w:cs="Arial"/>
          <w:szCs w:val="16"/>
        </w:rPr>
        <w:t>predfinancovania samostatne. V prípade vrátenia sumy nezúčtovaného rozdielu z vlastnej iniciatívy prijímateľa, prijímateľ pred zrealizovaním úhrady finančných prostriedkov oznámi poskytovateľovi výšku vrátenia nezúčtovaného rozdielu prostredníctvom verejnej časti ITMS. Zároveň najneskôr do </w:t>
      </w:r>
      <w:ins w:id="692" w:author="Slavomír Gajarský" w:date="2021-06-10T09:30:00Z">
        <w:r w:rsidR="002824B1">
          <w:rPr>
            <w:rFonts w:cs="Arial"/>
            <w:szCs w:val="16"/>
          </w:rPr>
          <w:t>10</w:t>
        </w:r>
      </w:ins>
      <w:del w:id="693" w:author="Slavomír Gajarský" w:date="2021-06-10T09:30:00Z">
        <w:r w:rsidR="008950FF" w:rsidRPr="0099542E" w:rsidDel="002824B1">
          <w:rPr>
            <w:rFonts w:cs="Arial"/>
            <w:szCs w:val="16"/>
          </w:rPr>
          <w:delText>5</w:delText>
        </w:r>
      </w:del>
      <w:r w:rsidR="008950FF" w:rsidRPr="0099542E">
        <w:rPr>
          <w:rFonts w:cs="Arial"/>
          <w:szCs w:val="16"/>
        </w:rPr>
        <w:t xml:space="preserve"> pracovných dní od ukončenia lehoty </w:t>
      </w:r>
      <w:r w:rsidR="008950FF" w:rsidRPr="0099542E">
        <w:rPr>
          <w:rFonts w:cs="Arial"/>
          <w:szCs w:val="16"/>
        </w:rPr>
        <w:lastRenderedPageBreak/>
        <w:t>na zúčtovanie poskytnutého predfinancovania vráti sumu nezúčtovaného rozdielu platobnej jednotke. Pri realizácii úhrady prijímateľ uvedie správny variabilný symbol automaticky generovaný ITMS. Pri realizovaní vrátenia prijímateľ postupuje v zmysle zmluvy o poskytnutí nenávratného finančného príspevku.</w:t>
      </w:r>
    </w:p>
    <w:p w14:paraId="64820740" w14:textId="77777777" w:rsidR="00AE1A0E" w:rsidRPr="00406E29" w:rsidRDefault="00716707" w:rsidP="00147E0C">
      <w:pPr>
        <w:pStyle w:val="BodyText1"/>
        <w:spacing w:line="276" w:lineRule="auto"/>
        <w:jc w:val="both"/>
        <w:rPr>
          <w:rFonts w:cs="Arial"/>
          <w:color w:val="auto"/>
          <w:szCs w:val="19"/>
          <w:lang w:val="sk-SK"/>
        </w:rPr>
      </w:pPr>
      <w:r w:rsidRPr="00E045E6">
        <w:rPr>
          <w:rFonts w:cs="Arial"/>
          <w:szCs w:val="16"/>
          <w:lang w:val="sk-SK"/>
        </w:rPr>
        <w:t xml:space="preserve">Ak vznikne nezúčtovaný rozdiel poskytnutého predfinancovania v dôsledku neoprávnenosti výdavkov ukončeného prebiehajúceho skúmania, prijímateľ nie je povinný vrátiť nezúčtovaný rozdiel platobnej jednotke až do ukončenia prebiehajúceho skúmania. </w:t>
      </w:r>
    </w:p>
    <w:p w14:paraId="6B5D0767" w14:textId="77777777" w:rsidR="00AE5A8F" w:rsidRPr="0073389C" w:rsidRDefault="00AE5A8F" w:rsidP="00CF7FC1">
      <w:pPr>
        <w:spacing w:before="120" w:after="120" w:line="288" w:lineRule="auto"/>
        <w:jc w:val="both"/>
        <w:rPr>
          <w:b/>
        </w:rPr>
      </w:pPr>
      <w:r w:rsidRPr="0073389C">
        <w:rPr>
          <w:b/>
        </w:rPr>
        <w:t>Systém zálohových platieb</w:t>
      </w:r>
    </w:p>
    <w:p w14:paraId="6AF1DC7F" w14:textId="77777777"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w:t>
      </w:r>
      <w:r w:rsidR="00D22203">
        <w:t>dvoch</w:t>
      </w:r>
      <w:r w:rsidR="00D22203" w:rsidRPr="0073389C">
        <w:t xml:space="preserve"> </w:t>
      </w:r>
      <w:r w:rsidRPr="0073389C">
        <w:t>etapách – etape poskytnutia zálohovej platby</w:t>
      </w:r>
      <w:r w:rsidR="00D22203">
        <w:t xml:space="preserve"> a</w:t>
      </w:r>
      <w:r w:rsidRPr="0073389C">
        <w:t xml:space="preserve"> etape zúčtovania poskytnutej zálohovej platby.</w:t>
      </w:r>
    </w:p>
    <w:p w14:paraId="5BA4EB7F" w14:textId="19DD4F78" w:rsidR="0042368D" w:rsidRPr="0073389C" w:rsidRDefault="00B25894" w:rsidP="00CF7FC1">
      <w:pPr>
        <w:tabs>
          <w:tab w:val="left" w:pos="360"/>
        </w:tabs>
        <w:autoSpaceDE w:val="0"/>
        <w:autoSpaceDN w:val="0"/>
        <w:adjustRightInd w:val="0"/>
        <w:spacing w:before="120" w:after="120" w:line="288" w:lineRule="auto"/>
        <w:jc w:val="both"/>
        <w:rPr>
          <w:b/>
        </w:rPr>
      </w:pPr>
      <w:r w:rsidRPr="00963F1B">
        <w:t xml:space="preserve">Prijímateľ po </w:t>
      </w:r>
      <w:r w:rsidR="00D22203" w:rsidRPr="00963F1B">
        <w:t xml:space="preserve">nadobudnutí účinnosti zmluvy o NFP a po </w:t>
      </w:r>
      <w:r w:rsidRPr="00963F1B">
        <w:t xml:space="preserve">začatí realizácie </w:t>
      </w:r>
      <w:r w:rsidR="00D22203" w:rsidRPr="00963F1B">
        <w:t xml:space="preserve">aktivít </w:t>
      </w:r>
      <w:r w:rsidRPr="00963F1B">
        <w:t xml:space="preserve">projektu predkladá žiadosť o platbu (poskytnutie zálohovej platby) </w:t>
      </w:r>
      <w:r w:rsidR="00033C14" w:rsidRPr="00963F1B">
        <w:rPr>
          <w:rFonts w:cs="Arial"/>
          <w:szCs w:val="16"/>
        </w:rPr>
        <w:t xml:space="preserve">riadiacemu orgánu elektronicky prostredníctvom ITMS </w:t>
      </w:r>
      <w:ins w:id="694" w:author="Zuzana Hušeková" w:date="2021-06-14T16:44:00Z">
        <w:r w:rsidR="0064452F" w:rsidRPr="00963F1B">
          <w:rPr>
            <w:rFonts w:cs="Arial"/>
            <w:szCs w:val="16"/>
          </w:rPr>
          <w:t>2014+</w:t>
        </w:r>
      </w:ins>
      <w:r w:rsidR="00033C14" w:rsidRPr="00963F1B">
        <w:rPr>
          <w:rFonts w:cs="Arial"/>
          <w:szCs w:val="16"/>
        </w:rPr>
        <w:t xml:space="preserve">a následne predkladá žiadosť o platbu v písomnej </w:t>
      </w:r>
      <w:del w:id="695" w:author="Milan Matovič" w:date="2021-05-31T11:13:00Z">
        <w:r w:rsidR="00033C14" w:rsidRPr="00963F1B" w:rsidDel="009A16A6">
          <w:rPr>
            <w:rFonts w:cs="Arial"/>
            <w:szCs w:val="16"/>
          </w:rPr>
          <w:delText>podobe</w:delText>
        </w:r>
      </w:del>
      <w:ins w:id="696" w:author="Milan Matovič" w:date="2021-05-31T11:13:00Z">
        <w:r w:rsidR="009A16A6" w:rsidRPr="00963F1B">
          <w:rPr>
            <w:rFonts w:cs="Arial"/>
            <w:szCs w:val="16"/>
          </w:rPr>
          <w:t>forme</w:t>
        </w:r>
      </w:ins>
      <w:r w:rsidR="00033C14" w:rsidRPr="00963F1B">
        <w:rPr>
          <w:rFonts w:cs="Arial"/>
          <w:szCs w:val="16"/>
        </w:rPr>
        <w:t xml:space="preserve">, tzn. v elektronickej alebo listinnej </w:t>
      </w:r>
      <w:del w:id="697" w:author="Milan Matovič" w:date="2021-05-31T11:14:00Z">
        <w:r w:rsidR="00033C14" w:rsidRPr="00963F1B" w:rsidDel="009A16A6">
          <w:rPr>
            <w:rFonts w:cs="Arial"/>
            <w:szCs w:val="16"/>
          </w:rPr>
          <w:delText>forme</w:delText>
        </w:r>
        <w:r w:rsidR="00033C14" w:rsidRPr="00963F1B" w:rsidDel="009A16A6">
          <w:delText xml:space="preserve"> </w:delText>
        </w:r>
      </w:del>
      <w:ins w:id="698" w:author="Milan Matovič" w:date="2021-05-31T11:14:00Z">
        <w:r w:rsidR="009A16A6" w:rsidRPr="00963F1B">
          <w:rPr>
            <w:rFonts w:cs="Arial"/>
            <w:szCs w:val="16"/>
          </w:rPr>
          <w:t>podobe</w:t>
        </w:r>
      </w:ins>
      <w:ins w:id="699" w:author="Milan Matovič" w:date="2021-05-31T14:34:00Z">
        <w:r w:rsidR="0002243F" w:rsidRPr="00271DA6">
          <w:rPr>
            <w:rStyle w:val="Odkaznapoznmkupodiarou"/>
            <w:rFonts w:cs="Arial"/>
            <w:szCs w:val="16"/>
          </w:rPr>
          <w:footnoteReference w:id="102"/>
        </w:r>
      </w:ins>
      <w:ins w:id="701" w:author="Milan Matovič" w:date="2021-05-31T11:14:00Z">
        <w:r w:rsidR="009A16A6" w:rsidRPr="00271DA6">
          <w:t xml:space="preserve"> </w:t>
        </w:r>
      </w:ins>
      <w:r w:rsidRPr="00271DA6">
        <w:t>v zmysle</w:t>
      </w:r>
      <w:r w:rsidRPr="0073389C">
        <w:t xml:space="preserve"> podmienok zmluvy o NFP, a to maximálne do výšky 40 % </w:t>
      </w:r>
      <w:r w:rsidRPr="00FF1E5E">
        <w:t>z </w:t>
      </w:r>
      <w:r w:rsidR="00EA3725">
        <w:t>nenávratného finančného príspevku</w:t>
      </w:r>
      <w:r w:rsidR="001D3A7D" w:rsidRPr="0073389C">
        <w:rPr>
          <w:rStyle w:val="Odkaznapoznmkupodiarou"/>
          <w:sz w:val="19"/>
        </w:rPr>
        <w:footnoteReference w:id="103"/>
      </w:r>
      <w:r w:rsidR="00AE5A8F" w:rsidRPr="0073389C">
        <w:t>:</w:t>
      </w:r>
    </w:p>
    <w:p w14:paraId="60EB4E9C" w14:textId="77777777" w:rsidR="006B7BE8" w:rsidRPr="00561705" w:rsidRDefault="006B7BE8" w:rsidP="006B7BE8">
      <w:pPr>
        <w:autoSpaceDE w:val="0"/>
        <w:autoSpaceDN w:val="0"/>
        <w:adjustRightInd w:val="0"/>
        <w:spacing w:before="120" w:after="120"/>
        <w:jc w:val="both"/>
        <w:rPr>
          <w:rFonts w:cs="Arial"/>
          <w:b/>
          <w:szCs w:val="16"/>
        </w:rPr>
      </w:pPr>
      <w:r>
        <w:rPr>
          <w:b/>
        </w:rPr>
        <w:t xml:space="preserve">Poskytnutie zálohovej platby pri systéme zálohových platieb </w:t>
      </w:r>
    </w:p>
    <w:p w14:paraId="3E33B0F5" w14:textId="77777777" w:rsidR="00471EEC" w:rsidRDefault="00471EEC" w:rsidP="007F4567">
      <w:pPr>
        <w:autoSpaceDE w:val="0"/>
        <w:autoSpaceDN w:val="0"/>
        <w:adjustRightInd w:val="0"/>
        <w:spacing w:before="120"/>
        <w:jc w:val="both"/>
      </w:pPr>
    </w:p>
    <w:p w14:paraId="60186B43" w14:textId="14B1E753" w:rsidR="00471EEC" w:rsidRPr="003A2FA6" w:rsidRDefault="00471EEC" w:rsidP="007F4567">
      <w:pPr>
        <w:autoSpaceDE w:val="0"/>
        <w:autoSpaceDN w:val="0"/>
        <w:adjustRightInd w:val="0"/>
        <w:spacing w:before="120"/>
        <w:jc w:val="both"/>
      </w:pPr>
      <w:r>
        <w:t xml:space="preserve">Pri </w:t>
      </w:r>
      <w:r w:rsidRPr="003A2FA6">
        <w:t>výpočte</w:t>
      </w:r>
      <w:r>
        <w:t xml:space="preserve"> maximálnej výšky zálohovej platby</w:t>
      </w:r>
      <w:r w:rsidRPr="003A2FA6">
        <w:t xml:space="preserve"> </w:t>
      </w:r>
      <w:r>
        <w:t xml:space="preserve">sa do úvahy berie </w:t>
      </w:r>
      <w:r w:rsidRPr="003A2FA6">
        <w:t>aktuáln</w:t>
      </w:r>
      <w:r>
        <w:t>a</w:t>
      </w:r>
      <w:r w:rsidRPr="003A2FA6">
        <w:t xml:space="preserve"> </w:t>
      </w:r>
      <w:ins w:id="702" w:author="Slavomír Gajarský" w:date="2021-06-10T09:32:00Z">
        <w:r w:rsidR="00B00188">
          <w:t xml:space="preserve">zazmluvnená </w:t>
        </w:r>
      </w:ins>
      <w:r w:rsidRPr="003A2FA6">
        <w:t>suma nenávratného finančného príspevku</w:t>
      </w:r>
      <w:r w:rsidRPr="00350C4C">
        <w:t xml:space="preserve"> známa v čase predloženia žiadosti o</w:t>
      </w:r>
      <w:r>
        <w:t> </w:t>
      </w:r>
      <w:r w:rsidRPr="00350C4C">
        <w:t>platbu</w:t>
      </w:r>
      <w:r>
        <w:t xml:space="preserve"> (poskytnutie zálohovej platby)</w:t>
      </w:r>
      <w:del w:id="703" w:author="Slavomír Gajarský" w:date="2021-06-10T09:32:00Z">
        <w:r w:rsidRPr="003A2FA6" w:rsidDel="00B00188">
          <w:delText>, ktorá je znížená o</w:delText>
        </w:r>
        <w:r w:rsidDel="00B00188">
          <w:delText> </w:delText>
        </w:r>
        <w:r w:rsidRPr="003A2FA6" w:rsidDel="00B00188">
          <w:delText>aktuálny stav už vyčerpaných finančných prostriedkov nenávratného finančného príspevku (žiadosti o platbu (priebežná platba / zúčtovanie zálohovej platby / zúčtovanie predfinancovania) schválen</w:delText>
        </w:r>
        <w:r w:rsidDel="00B00188">
          <w:delText>ých</w:delText>
        </w:r>
        <w:r w:rsidRPr="003A2FA6" w:rsidDel="00B00188">
          <w:delText xml:space="preserve"> certifikačným orgánom v</w:delText>
        </w:r>
        <w:r w:rsidDel="00B00188">
          <w:delText> </w:delText>
        </w:r>
        <w:r w:rsidRPr="003A2FA6" w:rsidDel="00B00188">
          <w:delText>súhrnných žiadostiach o platbu / mimoriadnych súhrnných žiadostiach o platbu) vo</w:delText>
        </w:r>
        <w:r w:rsidDel="00B00188">
          <w:delText> </w:delText>
        </w:r>
        <w:r w:rsidRPr="003A2FA6" w:rsidDel="00B00188">
          <w:delText xml:space="preserve">výške prostriedkov zodpovedajúcich podielu prostriedkov EÚ a štátneho rozpočtu na spolufinancovanie. </w:delText>
        </w:r>
      </w:del>
      <w:ins w:id="704" w:author="Slavomír Gajarský" w:date="2021-06-10T09:32:00Z">
        <w:r w:rsidR="00B00188">
          <w:t>.</w:t>
        </w:r>
      </w:ins>
    </w:p>
    <w:p w14:paraId="23D7D563" w14:textId="49B2F267" w:rsidR="00D22203" w:rsidRPr="00406E29" w:rsidRDefault="00D22203" w:rsidP="000740DE">
      <w:pPr>
        <w:autoSpaceDE w:val="0"/>
        <w:autoSpaceDN w:val="0"/>
        <w:adjustRightInd w:val="0"/>
        <w:spacing w:before="120"/>
        <w:jc w:val="both"/>
      </w:pPr>
      <w:r w:rsidRPr="00406E29">
        <w:t>V prípade kombinácie systému zálohových platieb a systému predfinancovania (prípadne aj systému refundácie) sa pri výpočte berie do úvahy celková suma identifikovaných typov výdavkov (rozpočtových položiek projektu)</w:t>
      </w:r>
      <w:del w:id="705" w:author="Slavomír Gajarský" w:date="2021-06-10T09:32:00Z">
        <w:r w:rsidRPr="00406E29" w:rsidDel="00EE436B">
          <w:delText>, ktoré sú určené na financovanie systémom zálohovej platby v čase predloženia žiadosti o platbu, ktorá je znížená o aktuálny stav už vyčerpaných finančných prostriedkov na položkách určených na financovanie systémom zálohovej platby, ktoré boli schválené certifikačným orgánom</w:delText>
        </w:r>
      </w:del>
      <w:r w:rsidRPr="00406E29">
        <w:t xml:space="preserve">. </w:t>
      </w:r>
    </w:p>
    <w:p w14:paraId="2A220DF5" w14:textId="77777777" w:rsidR="00D22203" w:rsidRPr="00406E29" w:rsidRDefault="00D22203" w:rsidP="000740DE">
      <w:pPr>
        <w:autoSpaceDE w:val="0"/>
        <w:autoSpaceDN w:val="0"/>
        <w:adjustRightInd w:val="0"/>
        <w:spacing w:before="120"/>
        <w:jc w:val="both"/>
      </w:pPr>
      <w:r w:rsidRPr="00406E29">
        <w:t>V prípade projektov, ktoré okrem prijímateľa realizujú aj partneri, sa v oboch prípadoch maximálna výška zálohovej platby vypočíta na rovnakom princípe, avšak samostatne pre prijímateľa a samostatne pre partnera.</w:t>
      </w:r>
    </w:p>
    <w:p w14:paraId="777E456B" w14:textId="34C24C20" w:rsidR="00D22203" w:rsidRPr="003A2FA6" w:rsidRDefault="00D22203" w:rsidP="00EF2066">
      <w:pPr>
        <w:autoSpaceDE w:val="0"/>
        <w:autoSpaceDN w:val="0"/>
        <w:adjustRightInd w:val="0"/>
        <w:spacing w:before="120"/>
        <w:jc w:val="both"/>
      </w:pPr>
      <w:r w:rsidRPr="00406E29">
        <w:t xml:space="preserve">V prípade kombinácie systému refundácie a systému zálohových platieb sa maximálna výška zálohovej platby vypočíta na rovnakom základe, ako by sa vypočítala zálohová platba pri začatí realizácie aktivít projektu, resp. pri zmene, t. j. maximálne do výšky 40 % z  </w:t>
      </w:r>
      <w:r w:rsidR="00E73573" w:rsidRPr="00406E29">
        <w:t>nenávratného finančného príspevku</w:t>
      </w:r>
      <w:r w:rsidR="00102643" w:rsidRPr="00406E29">
        <w:t>.</w:t>
      </w:r>
      <w:r w:rsidRPr="00406E29">
        <w:t>.</w:t>
      </w:r>
      <w:r w:rsidRPr="003A2FA6">
        <w:t xml:space="preserve"> </w:t>
      </w:r>
    </w:p>
    <w:p w14:paraId="423A1CC5" w14:textId="165D70D8" w:rsidR="00D22203" w:rsidRPr="003A2FA6" w:rsidRDefault="00D22203" w:rsidP="00EF2066">
      <w:pPr>
        <w:autoSpaceDE w:val="0"/>
        <w:autoSpaceDN w:val="0"/>
        <w:adjustRightInd w:val="0"/>
        <w:spacing w:before="120"/>
        <w:jc w:val="both"/>
      </w:pPr>
      <w:r w:rsidRPr="003A2FA6">
        <w:t xml:space="preserve">V prípade kombinácie systému zálohových platieb, refundácie a predfinancovania sa maximálna výška zálohovej platby vypočíta v zmysle bodu </w:t>
      </w:r>
      <w:r w:rsidR="007E12F6">
        <w:t>1</w:t>
      </w:r>
      <w:r w:rsidRPr="003A2FA6">
        <w:t xml:space="preserve"> </w:t>
      </w:r>
      <w:r w:rsidRPr="00C571E5">
        <w:t>(</w:t>
      </w:r>
      <w:r w:rsidR="00D2239E">
        <w:t>druhá</w:t>
      </w:r>
      <w:r w:rsidR="00D2239E" w:rsidRPr="00C571E5">
        <w:t xml:space="preserve"> </w:t>
      </w:r>
      <w:r w:rsidRPr="00C571E5">
        <w:t>odrážka)</w:t>
      </w:r>
      <w:del w:id="706" w:author="Slavomír Gajarský" w:date="2021-06-10T09:33:00Z">
        <w:r w:rsidRPr="00D2239E" w:rsidDel="000E2389">
          <w:delText xml:space="preserve"> a bodu </w:delText>
        </w:r>
        <w:r w:rsidR="0069413B" w:rsidRPr="00D2239E" w:rsidDel="000E2389">
          <w:delText>2</w:delText>
        </w:r>
        <w:r w:rsidRPr="00D2239E" w:rsidDel="000E2389">
          <w:delText xml:space="preserve"> (</w:delText>
        </w:r>
        <w:r w:rsidR="00CC2D1C" w:rsidDel="000E2389">
          <w:delText>druhá</w:delText>
        </w:r>
        <w:r w:rsidR="00CC2D1C" w:rsidRPr="00D2239E" w:rsidDel="000E2389">
          <w:delText xml:space="preserve"> </w:delText>
        </w:r>
        <w:r w:rsidRPr="00D2239E" w:rsidDel="000E2389">
          <w:delText>odrážka).</w:delText>
        </w:r>
      </w:del>
      <w:ins w:id="707" w:author="Slavomír Gajarský" w:date="2021-06-10T09:33:00Z">
        <w:r w:rsidR="000E2389">
          <w:t>.</w:t>
        </w:r>
      </w:ins>
    </w:p>
    <w:p w14:paraId="4A6E97FE" w14:textId="77777777" w:rsidR="00D22203" w:rsidRPr="003A2FA6" w:rsidRDefault="00D22203" w:rsidP="005B7173">
      <w:pPr>
        <w:numPr>
          <w:ilvl w:val="0"/>
          <w:numId w:val="107"/>
        </w:numPr>
        <w:tabs>
          <w:tab w:val="clear" w:pos="720"/>
          <w:tab w:val="num" w:pos="284"/>
        </w:tabs>
        <w:autoSpaceDE w:val="0"/>
        <w:autoSpaceDN w:val="0"/>
        <w:adjustRightInd w:val="0"/>
        <w:spacing w:before="120"/>
        <w:ind w:left="284" w:hanging="284"/>
        <w:jc w:val="both"/>
      </w:pPr>
      <w:r w:rsidRPr="003A2FA6">
        <w:t xml:space="preserve">Maximálna </w:t>
      </w:r>
      <w:r w:rsidRPr="003A2FA6">
        <w:rPr>
          <w:b/>
        </w:rPr>
        <w:t>výška prvej zálohovej platby</w:t>
      </w:r>
      <w:r w:rsidRPr="003A2FA6">
        <w:t xml:space="preserve"> sa po začatí realizácie aktivít projektu vypočíta:</w:t>
      </w:r>
    </w:p>
    <w:p w14:paraId="0FC9D0BB" w14:textId="77777777" w:rsidR="00D22203" w:rsidRPr="003A2FA6" w:rsidRDefault="00D22203" w:rsidP="005B7173">
      <w:pPr>
        <w:numPr>
          <w:ilvl w:val="0"/>
          <w:numId w:val="89"/>
        </w:numPr>
        <w:spacing w:before="120" w:after="120"/>
        <w:ind w:left="567" w:hanging="283"/>
        <w:jc w:val="both"/>
      </w:pPr>
      <w:r w:rsidRPr="003A2FA6">
        <w:t>podľa nasledovného vzorca:</w:t>
      </w:r>
    </w:p>
    <w:tbl>
      <w:tblPr>
        <w:tblW w:w="8792" w:type="dxa"/>
        <w:tblInd w:w="392" w:type="dxa"/>
        <w:tblLook w:val="04A0" w:firstRow="1" w:lastRow="0" w:firstColumn="1" w:lastColumn="0" w:noHBand="0" w:noVBand="1"/>
      </w:tblPr>
      <w:tblGrid>
        <w:gridCol w:w="1808"/>
        <w:gridCol w:w="561"/>
        <w:gridCol w:w="532"/>
        <w:gridCol w:w="466"/>
        <w:gridCol w:w="5425"/>
      </w:tblGrid>
      <w:tr w:rsidR="00D22203" w:rsidRPr="003A2FA6" w14:paraId="30503005" w14:textId="77777777" w:rsidTr="00D22203">
        <w:trPr>
          <w:trHeight w:val="703"/>
        </w:trPr>
        <w:tc>
          <w:tcPr>
            <w:tcW w:w="1808" w:type="dxa"/>
            <w:shd w:val="clear" w:color="auto" w:fill="BFBFBF" w:themeFill="background1" w:themeFillShade="BF"/>
          </w:tcPr>
          <w:p w14:paraId="4C594729"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180BD6B3" w14:textId="77777777" w:rsidR="00D22203" w:rsidRPr="003A2FA6" w:rsidRDefault="00D22203" w:rsidP="00D22203">
            <w:pPr>
              <w:jc w:val="center"/>
            </w:pPr>
            <w:r w:rsidRPr="003A2FA6">
              <w:t>=</w:t>
            </w:r>
          </w:p>
        </w:tc>
        <w:tc>
          <w:tcPr>
            <w:tcW w:w="532" w:type="dxa"/>
            <w:shd w:val="clear" w:color="auto" w:fill="BFBFBF" w:themeFill="background1" w:themeFillShade="BF"/>
          </w:tcPr>
          <w:p w14:paraId="19384C99" w14:textId="77777777" w:rsidR="00D22203" w:rsidRPr="003A2FA6" w:rsidRDefault="00D22203" w:rsidP="00D22203">
            <w:pPr>
              <w:jc w:val="center"/>
            </w:pPr>
            <w:r w:rsidRPr="003A2FA6">
              <w:t>0,4</w:t>
            </w:r>
          </w:p>
        </w:tc>
        <w:tc>
          <w:tcPr>
            <w:tcW w:w="466" w:type="dxa"/>
            <w:shd w:val="clear" w:color="auto" w:fill="BFBFBF" w:themeFill="background1" w:themeFillShade="BF"/>
          </w:tcPr>
          <w:p w14:paraId="1FDF4C92" w14:textId="77777777" w:rsidR="00D22203" w:rsidRPr="003A2FA6" w:rsidRDefault="00D22203" w:rsidP="00D22203">
            <w:pPr>
              <w:jc w:val="center"/>
            </w:pPr>
            <w:r w:rsidRPr="003A2FA6">
              <w:t>x</w:t>
            </w:r>
          </w:p>
        </w:tc>
        <w:tc>
          <w:tcPr>
            <w:tcW w:w="5425" w:type="dxa"/>
            <w:shd w:val="clear" w:color="auto" w:fill="BFBFBF" w:themeFill="background1" w:themeFillShade="BF"/>
          </w:tcPr>
          <w:p w14:paraId="54893F5A" w14:textId="0AB2A5C7" w:rsidR="00D22203" w:rsidRPr="003A2FA6" w:rsidRDefault="00D22203" w:rsidP="00E16C18">
            <w:pPr>
              <w:jc w:val="center"/>
            </w:pPr>
            <w:r w:rsidRPr="003A2FA6">
              <w:t>(suma nenávratného finančného príspevku</w:t>
            </w:r>
            <w:del w:id="708" w:author="Slavomír Gajarský" w:date="2021-06-10T09:33:00Z">
              <w:r w:rsidR="00A34702" w:rsidRPr="00A34702" w:rsidDel="00E16C18">
                <w:delText>– vyčerpaná suma NFP (zdroj EÚ a ŠR))</w:delText>
              </w:r>
              <w:r w:rsidRPr="003A2FA6" w:rsidDel="00E16C18">
                <w:delText xml:space="preserve"> </w:delText>
              </w:r>
            </w:del>
            <w:ins w:id="709" w:author="Slavomír Gajarský" w:date="2021-06-10T09:33:00Z">
              <w:r w:rsidR="00E16C18">
                <w:t>)</w:t>
              </w:r>
            </w:ins>
          </w:p>
        </w:tc>
      </w:tr>
    </w:tbl>
    <w:p w14:paraId="0F4EFEDE" w14:textId="3D044963" w:rsidR="00A34702" w:rsidDel="00E16C18" w:rsidRDefault="00A34702" w:rsidP="007F4567">
      <w:pPr>
        <w:spacing w:before="120" w:after="120"/>
        <w:ind w:left="567"/>
        <w:jc w:val="both"/>
        <w:rPr>
          <w:del w:id="710" w:author="Slavomír Gajarský" w:date="2021-06-10T09:33:00Z"/>
        </w:rPr>
      </w:pPr>
      <w:del w:id="711" w:author="Slavomír Gajarský" w:date="2021-06-10T09:33:00Z">
        <w:r w:rsidRPr="00A34702" w:rsidDel="00E16C18">
          <w:delText>O vyčerpanú sumu nenávratného finančného príspevku sa maximálna výška prvej poskytnutej zálohovej platby znižuje, ak pred jej poskytnutím bola žiadosť o platbu (priebežná platba) schválená certifikačným orgánom v súhrnnej žiadosti o platbu / mimoriadnej súhrnnej žiadosti o platbu.</w:delText>
        </w:r>
      </w:del>
    </w:p>
    <w:p w14:paraId="64945653" w14:textId="77777777" w:rsidR="00D22203" w:rsidRPr="003A2FA6" w:rsidRDefault="00D22203" w:rsidP="005B7173">
      <w:pPr>
        <w:numPr>
          <w:ilvl w:val="0"/>
          <w:numId w:val="89"/>
        </w:numPr>
        <w:spacing w:before="120" w:after="120"/>
        <w:ind w:left="567" w:hanging="283"/>
        <w:jc w:val="both"/>
      </w:pPr>
      <w:r w:rsidRPr="003A2FA6">
        <w:lastRenderedPageBreak/>
        <w:t xml:space="preserve">v prípade </w:t>
      </w:r>
      <w:r w:rsidRPr="00B416DC">
        <w:rPr>
          <w:u w:val="single"/>
        </w:rPr>
        <w:t>kombinácie systému zálohových platieb a systému predfinancovania</w:t>
      </w:r>
      <w:r w:rsidRPr="003A2FA6">
        <w:t xml:space="preserve"> (prípadne aj systému refundácie) sa výška maximálnej zálohovej platby vypočíta nasledovne:</w:t>
      </w:r>
    </w:p>
    <w:tbl>
      <w:tblPr>
        <w:tblW w:w="8819" w:type="dxa"/>
        <w:tblInd w:w="392" w:type="dxa"/>
        <w:tblLook w:val="04A0" w:firstRow="1" w:lastRow="0" w:firstColumn="1" w:lastColumn="0" w:noHBand="0" w:noVBand="1"/>
      </w:tblPr>
      <w:tblGrid>
        <w:gridCol w:w="1628"/>
        <w:gridCol w:w="561"/>
        <w:gridCol w:w="532"/>
        <w:gridCol w:w="466"/>
        <w:gridCol w:w="5632"/>
      </w:tblGrid>
      <w:tr w:rsidR="00D22203" w:rsidRPr="003A2FA6" w14:paraId="1A9927FA" w14:textId="77777777" w:rsidTr="00D22203">
        <w:trPr>
          <w:trHeight w:val="279"/>
        </w:trPr>
        <w:tc>
          <w:tcPr>
            <w:tcW w:w="1628" w:type="dxa"/>
            <w:shd w:val="clear" w:color="auto" w:fill="BFBFBF" w:themeFill="background1" w:themeFillShade="BF"/>
          </w:tcPr>
          <w:p w14:paraId="29C09987"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5CCE8EAE" w14:textId="77777777" w:rsidR="00D22203" w:rsidRPr="003A2FA6" w:rsidRDefault="00D22203" w:rsidP="00D22203">
            <w:pPr>
              <w:jc w:val="center"/>
            </w:pPr>
            <w:r w:rsidRPr="003A2FA6">
              <w:t>=</w:t>
            </w:r>
          </w:p>
        </w:tc>
        <w:tc>
          <w:tcPr>
            <w:tcW w:w="532" w:type="dxa"/>
            <w:shd w:val="clear" w:color="auto" w:fill="BFBFBF" w:themeFill="background1" w:themeFillShade="BF"/>
          </w:tcPr>
          <w:p w14:paraId="7B44A3B7" w14:textId="77777777" w:rsidR="00D22203" w:rsidRPr="003A2FA6" w:rsidRDefault="00D22203" w:rsidP="00D22203">
            <w:pPr>
              <w:jc w:val="center"/>
            </w:pPr>
            <w:r w:rsidRPr="003A2FA6">
              <w:t>0,4</w:t>
            </w:r>
          </w:p>
        </w:tc>
        <w:tc>
          <w:tcPr>
            <w:tcW w:w="466" w:type="dxa"/>
            <w:shd w:val="clear" w:color="auto" w:fill="BFBFBF" w:themeFill="background1" w:themeFillShade="BF"/>
          </w:tcPr>
          <w:p w14:paraId="1349A303" w14:textId="77777777" w:rsidR="00D22203" w:rsidRPr="003A2FA6" w:rsidRDefault="00D22203" w:rsidP="00D22203">
            <w:pPr>
              <w:jc w:val="center"/>
            </w:pPr>
            <w:r w:rsidRPr="003A2FA6">
              <w:t>x</w:t>
            </w:r>
          </w:p>
        </w:tc>
        <w:tc>
          <w:tcPr>
            <w:tcW w:w="5632" w:type="dxa"/>
            <w:shd w:val="clear" w:color="auto" w:fill="BFBFBF" w:themeFill="background1" w:themeFillShade="BF"/>
          </w:tcPr>
          <w:p w14:paraId="0AFF6390" w14:textId="1C176BD2" w:rsidR="00D22203" w:rsidRPr="003A2FA6" w:rsidDel="002450F6" w:rsidRDefault="00D22203" w:rsidP="002450F6">
            <w:pPr>
              <w:jc w:val="center"/>
              <w:rPr>
                <w:del w:id="712" w:author="Slavomír Gajarský" w:date="2021-06-10T09:33:00Z"/>
              </w:rPr>
            </w:pPr>
            <w:r w:rsidRPr="003A2FA6">
              <w:t>celková suma identifikovaných typov výdavkov (rozpočtových položiek projektu)</w:t>
            </w:r>
            <w:del w:id="713" w:author="Slavomír Gajarský" w:date="2021-06-10T09:33:00Z">
              <w:r w:rsidRPr="003A2FA6" w:rsidDel="002450F6">
                <w:delText>, ktoré sú určené na</w:delText>
              </w:r>
              <w:r w:rsidDel="002450F6">
                <w:delText> </w:delText>
              </w:r>
              <w:r w:rsidRPr="003A2FA6" w:rsidDel="002450F6">
                <w:delText>financovanie systémom zálohovej platby</w:delText>
              </w:r>
            </w:del>
          </w:p>
          <w:p w14:paraId="029B4B01" w14:textId="499005BF" w:rsidR="00D22203" w:rsidRPr="003A2FA6" w:rsidRDefault="00D22203" w:rsidP="002450F6">
            <w:pPr>
              <w:jc w:val="center"/>
            </w:pPr>
            <w:del w:id="714" w:author="Slavomír Gajarský" w:date="2021-06-10T09:33:00Z">
              <w:r w:rsidRPr="003A2FA6" w:rsidDel="002450F6">
                <w:delText>– vyčerpaná suma nenávratného finančného príspevku na predmetných položkách (zdroj EÚ a ŠR)</w:delText>
              </w:r>
            </w:del>
          </w:p>
        </w:tc>
      </w:tr>
    </w:tbl>
    <w:p w14:paraId="009F67A9" w14:textId="77777777" w:rsidR="00D22203" w:rsidRDefault="00D22203" w:rsidP="00D22203">
      <w:pPr>
        <w:autoSpaceDE w:val="0"/>
        <w:autoSpaceDN w:val="0"/>
        <w:adjustRightInd w:val="0"/>
        <w:spacing w:before="120"/>
        <w:ind w:left="284"/>
        <w:jc w:val="both"/>
      </w:pPr>
      <w:r>
        <w:t xml:space="preserve">Maximálna výška poskytnutej zálohovej platby sa vypočíta pred poskytnutím prvej zálohovej platby. K jej prepočítaniu dochádza iba v prípadoch podľa bodu </w:t>
      </w:r>
      <w:r w:rsidR="003E154B">
        <w:t>2</w:t>
      </w:r>
      <w:r>
        <w:t xml:space="preserve"> pri predložení nasledujúcej žiadosti o platbu (poskytnutie zálohovej platby).</w:t>
      </w:r>
    </w:p>
    <w:p w14:paraId="7E586D99" w14:textId="27100688" w:rsidR="00D22203" w:rsidRPr="003A2FA6" w:rsidRDefault="00D22203" w:rsidP="005B7173">
      <w:pPr>
        <w:numPr>
          <w:ilvl w:val="0"/>
          <w:numId w:val="107"/>
        </w:numPr>
        <w:tabs>
          <w:tab w:val="clear" w:pos="720"/>
          <w:tab w:val="num" w:pos="284"/>
        </w:tabs>
        <w:autoSpaceDE w:val="0"/>
        <w:autoSpaceDN w:val="0"/>
        <w:adjustRightInd w:val="0"/>
        <w:spacing w:before="120"/>
        <w:ind w:left="284" w:hanging="284"/>
        <w:jc w:val="both"/>
      </w:pPr>
      <w:r w:rsidRPr="003A2FA6">
        <w:t xml:space="preserve">Počas realizácie aktivít projektu je riadiaci orgán povinný prepočítať maximálnu </w:t>
      </w:r>
      <w:r w:rsidRPr="003A2FA6">
        <w:rPr>
          <w:b/>
        </w:rPr>
        <w:t>výšku zálohovej platby</w:t>
      </w:r>
      <w:r w:rsidRPr="003A2FA6">
        <w:t xml:space="preserve"> vždy </w:t>
      </w:r>
      <w:r w:rsidRPr="003A2FA6">
        <w:rPr>
          <w:b/>
        </w:rPr>
        <w:t>pri zmene</w:t>
      </w:r>
      <w:r w:rsidRPr="003A2FA6">
        <w:t xml:space="preserve"> celkovej výšky </w:t>
      </w:r>
      <w:r w:rsidR="009640DD">
        <w:t>NFP</w:t>
      </w:r>
      <w:r w:rsidRPr="003A2FA6">
        <w:t xml:space="preserve"> a / </w:t>
      </w:r>
      <w:r w:rsidRPr="003A2FA6">
        <w:rPr>
          <w:rFonts w:cs="Arial"/>
          <w:szCs w:val="16"/>
        </w:rPr>
        <w:t>alebo</w:t>
      </w:r>
      <w:r w:rsidRPr="003A2FA6">
        <w:t xml:space="preserve"> </w:t>
      </w:r>
      <w:r w:rsidR="008F183F" w:rsidRPr="00547417">
        <w:t>pri zmene systému financovania na kombináciu systému zálohových platieb a systému predfinancovania</w:t>
      </w:r>
      <w:r w:rsidR="008F183F">
        <w:t>,</w:t>
      </w:r>
      <w:r w:rsidR="008F183F" w:rsidRPr="00547417">
        <w:t xml:space="preserve"> pričom zálohová platba sa vypočíta podľa </w:t>
      </w:r>
      <w:del w:id="715" w:author="Slavomír Gajarský" w:date="2021-06-10T09:38:00Z">
        <w:r w:rsidR="008F183F" w:rsidRPr="00547417" w:rsidDel="0014634E">
          <w:delText>nasledujúceho vzorca</w:delText>
        </w:r>
        <w:r w:rsidR="008F183F" w:rsidDel="0014634E">
          <w:delText>:</w:delText>
        </w:r>
      </w:del>
      <w:ins w:id="716" w:author="Slavomír Gajarský" w:date="2021-06-10T09:38:00Z">
        <w:r w:rsidR="0014634E">
          <w:t>bodu 1.</w:t>
        </w:r>
      </w:ins>
    </w:p>
    <w:p w14:paraId="2171710F" w14:textId="2CD74941" w:rsidR="00D22203" w:rsidRPr="003A2FA6" w:rsidDel="0014634E" w:rsidRDefault="00D22203" w:rsidP="005E2EDA">
      <w:pPr>
        <w:numPr>
          <w:ilvl w:val="0"/>
          <w:numId w:val="89"/>
        </w:numPr>
        <w:spacing w:before="120" w:after="120"/>
        <w:ind w:left="567" w:hanging="283"/>
        <w:jc w:val="both"/>
        <w:rPr>
          <w:del w:id="717" w:author="Slavomír Gajarský" w:date="2021-06-10T09:38:00Z"/>
        </w:rPr>
      </w:pPr>
    </w:p>
    <w:tbl>
      <w:tblPr>
        <w:tblW w:w="8829" w:type="dxa"/>
        <w:tblInd w:w="392" w:type="dxa"/>
        <w:tblLook w:val="04A0" w:firstRow="1" w:lastRow="0" w:firstColumn="1" w:lastColumn="0" w:noHBand="0" w:noVBand="1"/>
      </w:tblPr>
      <w:tblGrid>
        <w:gridCol w:w="1808"/>
        <w:gridCol w:w="561"/>
        <w:gridCol w:w="608"/>
        <w:gridCol w:w="643"/>
        <w:gridCol w:w="5209"/>
      </w:tblGrid>
      <w:tr w:rsidR="00D22203" w:rsidRPr="003A2FA6" w:rsidDel="0014634E" w14:paraId="3688C179" w14:textId="26211170" w:rsidTr="00D22203">
        <w:trPr>
          <w:trHeight w:val="703"/>
          <w:del w:id="718" w:author="Slavomír Gajarský" w:date="2021-06-10T09:38:00Z"/>
        </w:trPr>
        <w:tc>
          <w:tcPr>
            <w:tcW w:w="1808" w:type="dxa"/>
            <w:shd w:val="clear" w:color="auto" w:fill="BFBFBF" w:themeFill="background1" w:themeFillShade="BF"/>
          </w:tcPr>
          <w:p w14:paraId="180B0FD0" w14:textId="65381306" w:rsidR="00D22203" w:rsidRPr="003A2FA6" w:rsidDel="0014634E" w:rsidRDefault="00D22203" w:rsidP="00D22203">
            <w:pPr>
              <w:jc w:val="center"/>
              <w:rPr>
                <w:del w:id="719" w:author="Slavomír Gajarský" w:date="2021-06-10T09:38:00Z"/>
              </w:rPr>
            </w:pPr>
            <w:del w:id="720" w:author="Slavomír Gajarský" w:date="2021-06-10T09:38:00Z">
              <w:r w:rsidRPr="003A2FA6" w:rsidDel="0014634E">
                <w:delText>maximálna výška poskytnutej zálohovej platby</w:delText>
              </w:r>
            </w:del>
          </w:p>
        </w:tc>
        <w:tc>
          <w:tcPr>
            <w:tcW w:w="561" w:type="dxa"/>
            <w:shd w:val="clear" w:color="auto" w:fill="BFBFBF" w:themeFill="background1" w:themeFillShade="BF"/>
          </w:tcPr>
          <w:p w14:paraId="7B6A5D59" w14:textId="333EBB40" w:rsidR="00D22203" w:rsidRPr="003A2FA6" w:rsidDel="0014634E" w:rsidRDefault="00D22203" w:rsidP="00D22203">
            <w:pPr>
              <w:jc w:val="center"/>
              <w:rPr>
                <w:del w:id="721" w:author="Slavomír Gajarský" w:date="2021-06-10T09:38:00Z"/>
              </w:rPr>
            </w:pPr>
            <w:del w:id="722" w:author="Slavomír Gajarský" w:date="2021-06-10T09:38:00Z">
              <w:r w:rsidRPr="003A2FA6" w:rsidDel="0014634E">
                <w:delText>=</w:delText>
              </w:r>
            </w:del>
          </w:p>
        </w:tc>
        <w:tc>
          <w:tcPr>
            <w:tcW w:w="608" w:type="dxa"/>
            <w:shd w:val="clear" w:color="auto" w:fill="BFBFBF" w:themeFill="background1" w:themeFillShade="BF"/>
          </w:tcPr>
          <w:p w14:paraId="3A8C27C7" w14:textId="08A25993" w:rsidR="00D22203" w:rsidRPr="003A2FA6" w:rsidDel="0014634E" w:rsidRDefault="00D22203" w:rsidP="00D22203">
            <w:pPr>
              <w:jc w:val="center"/>
              <w:rPr>
                <w:del w:id="723" w:author="Slavomír Gajarský" w:date="2021-06-10T09:38:00Z"/>
              </w:rPr>
            </w:pPr>
            <w:del w:id="724" w:author="Slavomír Gajarský" w:date="2021-06-10T09:38:00Z">
              <w:r w:rsidRPr="003A2FA6" w:rsidDel="0014634E">
                <w:delText>0,4</w:delText>
              </w:r>
            </w:del>
          </w:p>
        </w:tc>
        <w:tc>
          <w:tcPr>
            <w:tcW w:w="643" w:type="dxa"/>
            <w:shd w:val="clear" w:color="auto" w:fill="BFBFBF" w:themeFill="background1" w:themeFillShade="BF"/>
          </w:tcPr>
          <w:p w14:paraId="2DDECE4B" w14:textId="57530F47" w:rsidR="00D22203" w:rsidRPr="003A2FA6" w:rsidDel="0014634E" w:rsidRDefault="00D22203" w:rsidP="00D22203">
            <w:pPr>
              <w:jc w:val="center"/>
              <w:rPr>
                <w:del w:id="725" w:author="Slavomír Gajarský" w:date="2021-06-10T09:38:00Z"/>
              </w:rPr>
            </w:pPr>
            <w:del w:id="726" w:author="Slavomír Gajarský" w:date="2021-06-10T09:38:00Z">
              <w:r w:rsidRPr="003A2FA6" w:rsidDel="0014634E">
                <w:delText>x</w:delText>
              </w:r>
            </w:del>
          </w:p>
        </w:tc>
        <w:tc>
          <w:tcPr>
            <w:tcW w:w="5209" w:type="dxa"/>
            <w:shd w:val="clear" w:color="auto" w:fill="BFBFBF" w:themeFill="background1" w:themeFillShade="BF"/>
          </w:tcPr>
          <w:p w14:paraId="579CD448" w14:textId="7744D15F" w:rsidR="00D22203" w:rsidRPr="003A2FA6" w:rsidDel="0014634E" w:rsidRDefault="00D22203" w:rsidP="00E8679A">
            <w:pPr>
              <w:jc w:val="center"/>
              <w:rPr>
                <w:del w:id="727" w:author="Slavomír Gajarský" w:date="2021-06-10T09:38:00Z"/>
              </w:rPr>
            </w:pPr>
            <w:del w:id="728" w:author="Slavomír Gajarský" w:date="2021-06-10T09:38:00Z">
              <w:r w:rsidRPr="003A2FA6" w:rsidDel="0014634E">
                <w:delText>(suma nenávratného finančného príspevku po zmene –</w:delText>
              </w:r>
            </w:del>
            <w:del w:id="729" w:author="Slavomír Gajarský" w:date="2020-12-17T14:34:00Z">
              <w:r w:rsidRPr="003A2FA6" w:rsidDel="00E8679A">
                <w:delText xml:space="preserve"> </w:delText>
              </w:r>
              <w:r w:rsidR="008F183F" w:rsidRPr="003A2FA6" w:rsidDel="00E8679A">
                <w:delText xml:space="preserve">– </w:delText>
              </w:r>
            </w:del>
            <w:del w:id="730" w:author="Slavomír Gajarský" w:date="2021-06-10T09:38:00Z">
              <w:r w:rsidR="008F183F" w:rsidRPr="003A2FA6" w:rsidDel="0014634E">
                <w:delText>vyčerpaná suma nenávratného finančného príspevku (zdroj EÚ a ŠR))</w:delText>
              </w:r>
            </w:del>
          </w:p>
        </w:tc>
      </w:tr>
    </w:tbl>
    <w:p w14:paraId="59587177" w14:textId="592ADC0D" w:rsidR="00E8679A" w:rsidRPr="003A2FA6" w:rsidDel="0014634E" w:rsidRDefault="00E8679A" w:rsidP="00E8679A">
      <w:pPr>
        <w:numPr>
          <w:ilvl w:val="0"/>
          <w:numId w:val="89"/>
        </w:numPr>
        <w:spacing w:before="120" w:after="120"/>
        <w:ind w:left="567" w:hanging="283"/>
        <w:jc w:val="both"/>
        <w:rPr>
          <w:del w:id="731" w:author="Slavomír Gajarský" w:date="2021-06-10T09:38:00Z"/>
        </w:rPr>
      </w:pPr>
      <w:del w:id="732" w:author="Slavomír Gajarský" w:date="2021-06-10T09:38:00Z">
        <w:r w:rsidRPr="003A2FA6" w:rsidDel="0014634E">
          <w:delText xml:space="preserve">v prípade </w:delText>
        </w:r>
        <w:r w:rsidRPr="00042DE6" w:rsidDel="0014634E">
          <w:rPr>
            <w:u w:val="single"/>
          </w:rPr>
          <w:delText>kombinácie systému zálohových platieb a systému predfinancovania</w:delText>
        </w:r>
        <w:r w:rsidRPr="003A2FA6" w:rsidDel="0014634E">
          <w:delText xml:space="preserve"> (prípadne aj systému refundácie) sa výška maximálnej zálohovej platby vypočíta nasledovne:</w:delText>
        </w:r>
      </w:del>
    </w:p>
    <w:tbl>
      <w:tblPr>
        <w:tblW w:w="8821" w:type="dxa"/>
        <w:tblInd w:w="392" w:type="dxa"/>
        <w:tblLook w:val="04A0" w:firstRow="1" w:lastRow="0" w:firstColumn="1" w:lastColumn="0" w:noHBand="0" w:noVBand="1"/>
      </w:tblPr>
      <w:tblGrid>
        <w:gridCol w:w="1628"/>
        <w:gridCol w:w="561"/>
        <w:gridCol w:w="532"/>
        <w:gridCol w:w="681"/>
        <w:gridCol w:w="5419"/>
      </w:tblGrid>
      <w:tr w:rsidR="00E8679A" w:rsidRPr="003A2FA6" w:rsidDel="0014634E" w14:paraId="3FA8F552" w14:textId="0AB545E6" w:rsidTr="00E045E6">
        <w:trPr>
          <w:trHeight w:val="279"/>
          <w:del w:id="733" w:author="Slavomír Gajarský" w:date="2021-06-10T09:38:00Z"/>
        </w:trPr>
        <w:tc>
          <w:tcPr>
            <w:tcW w:w="1628" w:type="dxa"/>
            <w:shd w:val="clear" w:color="auto" w:fill="BFBFBF" w:themeFill="background1" w:themeFillShade="BF"/>
            <w:vAlign w:val="center"/>
          </w:tcPr>
          <w:p w14:paraId="3105C390" w14:textId="5C48D75B" w:rsidR="00E8679A" w:rsidRPr="003A2FA6" w:rsidDel="0014634E" w:rsidRDefault="00E8679A" w:rsidP="00E045E6">
            <w:pPr>
              <w:jc w:val="center"/>
              <w:rPr>
                <w:del w:id="734" w:author="Slavomír Gajarský" w:date="2021-06-10T09:38:00Z"/>
              </w:rPr>
            </w:pPr>
            <w:del w:id="735" w:author="Slavomír Gajarský" w:date="2021-06-10T09:38:00Z">
              <w:r w:rsidRPr="003A2FA6" w:rsidDel="0014634E">
                <w:delText>maximálna výška poskytnutej zálohovej platby</w:delText>
              </w:r>
            </w:del>
          </w:p>
        </w:tc>
        <w:tc>
          <w:tcPr>
            <w:tcW w:w="561" w:type="dxa"/>
            <w:shd w:val="clear" w:color="auto" w:fill="BFBFBF" w:themeFill="background1" w:themeFillShade="BF"/>
            <w:vAlign w:val="center"/>
          </w:tcPr>
          <w:p w14:paraId="452C4347" w14:textId="717AA8D4" w:rsidR="00E8679A" w:rsidRPr="003A2FA6" w:rsidDel="0014634E" w:rsidRDefault="00E8679A" w:rsidP="00E045E6">
            <w:pPr>
              <w:jc w:val="center"/>
              <w:rPr>
                <w:del w:id="736" w:author="Slavomír Gajarský" w:date="2021-06-10T09:38:00Z"/>
              </w:rPr>
            </w:pPr>
            <w:del w:id="737" w:author="Slavomír Gajarský" w:date="2021-06-10T09:38:00Z">
              <w:r w:rsidRPr="003A2FA6" w:rsidDel="0014634E">
                <w:delText>=</w:delText>
              </w:r>
            </w:del>
          </w:p>
        </w:tc>
        <w:tc>
          <w:tcPr>
            <w:tcW w:w="532" w:type="dxa"/>
            <w:shd w:val="clear" w:color="auto" w:fill="BFBFBF" w:themeFill="background1" w:themeFillShade="BF"/>
            <w:vAlign w:val="center"/>
          </w:tcPr>
          <w:p w14:paraId="4E1DDE13" w14:textId="09ABC701" w:rsidR="00E8679A" w:rsidRPr="003A2FA6" w:rsidDel="0014634E" w:rsidRDefault="00E8679A" w:rsidP="00E045E6">
            <w:pPr>
              <w:jc w:val="center"/>
              <w:rPr>
                <w:del w:id="738" w:author="Slavomír Gajarský" w:date="2021-06-10T09:38:00Z"/>
              </w:rPr>
            </w:pPr>
            <w:del w:id="739" w:author="Slavomír Gajarský" w:date="2021-06-10T09:38:00Z">
              <w:r w:rsidRPr="003A2FA6" w:rsidDel="0014634E">
                <w:delText>0,4</w:delText>
              </w:r>
            </w:del>
          </w:p>
        </w:tc>
        <w:tc>
          <w:tcPr>
            <w:tcW w:w="681" w:type="dxa"/>
            <w:shd w:val="clear" w:color="auto" w:fill="BFBFBF" w:themeFill="background1" w:themeFillShade="BF"/>
            <w:vAlign w:val="center"/>
          </w:tcPr>
          <w:p w14:paraId="6ADD4C3A" w14:textId="1DFE19C1" w:rsidR="00E8679A" w:rsidRPr="003A2FA6" w:rsidDel="0014634E" w:rsidRDefault="00E8679A" w:rsidP="00E045E6">
            <w:pPr>
              <w:jc w:val="center"/>
              <w:rPr>
                <w:del w:id="740" w:author="Slavomír Gajarský" w:date="2021-06-10T09:38:00Z"/>
              </w:rPr>
            </w:pPr>
            <w:del w:id="741" w:author="Slavomír Gajarský" w:date="2021-06-10T09:38:00Z">
              <w:r w:rsidRPr="003A2FA6" w:rsidDel="0014634E">
                <w:delText>x</w:delText>
              </w:r>
            </w:del>
          </w:p>
        </w:tc>
        <w:tc>
          <w:tcPr>
            <w:tcW w:w="5419" w:type="dxa"/>
            <w:shd w:val="clear" w:color="auto" w:fill="BFBFBF" w:themeFill="background1" w:themeFillShade="BF"/>
            <w:vAlign w:val="center"/>
          </w:tcPr>
          <w:p w14:paraId="46C2384B" w14:textId="02028DCB" w:rsidR="00E8679A" w:rsidRPr="003A2FA6" w:rsidDel="0014634E" w:rsidRDefault="00E8679A" w:rsidP="00E045E6">
            <w:pPr>
              <w:jc w:val="center"/>
              <w:rPr>
                <w:del w:id="742" w:author="Slavomír Gajarský" w:date="2021-06-10T09:38:00Z"/>
              </w:rPr>
            </w:pPr>
            <w:del w:id="743" w:author="Slavomír Gajarský" w:date="2021-06-10T09:38:00Z">
              <w:r w:rsidRPr="003A2FA6" w:rsidDel="0014634E">
                <w:delText>celková suma identifikovaných typov  výdavkov (rozpočtových položiek projektu), ktoré sú určené na</w:delText>
              </w:r>
              <w:r w:rsidDel="0014634E">
                <w:delText> </w:delText>
              </w:r>
              <w:r w:rsidRPr="003A2FA6" w:rsidDel="0014634E">
                <w:delText>financovanie systémom zálohovej platby po zmene</w:delText>
              </w:r>
            </w:del>
          </w:p>
          <w:p w14:paraId="23F66C64" w14:textId="3706609D" w:rsidR="00E8679A" w:rsidRPr="003A2FA6" w:rsidDel="0014634E" w:rsidRDefault="00E8679A" w:rsidP="00E045E6">
            <w:pPr>
              <w:jc w:val="center"/>
              <w:rPr>
                <w:del w:id="744" w:author="Slavomír Gajarský" w:date="2021-06-10T09:38:00Z"/>
              </w:rPr>
            </w:pPr>
            <w:del w:id="745" w:author="Slavomír Gajarský" w:date="2021-06-10T09:38:00Z">
              <w:r w:rsidRPr="003A2FA6" w:rsidDel="0014634E">
                <w:delText>– vyčerpaná suma nenávratného finančného príspevku na predmetných položkách (zdroj EÚ a ŠR)</w:delText>
              </w:r>
            </w:del>
          </w:p>
        </w:tc>
      </w:tr>
    </w:tbl>
    <w:p w14:paraId="4FD81F15" w14:textId="36FFEDB4" w:rsidR="00E8679A" w:rsidDel="0014634E" w:rsidRDefault="00E8679A" w:rsidP="00E045E6">
      <w:pPr>
        <w:autoSpaceDE w:val="0"/>
        <w:autoSpaceDN w:val="0"/>
        <w:adjustRightInd w:val="0"/>
        <w:spacing w:before="120"/>
        <w:jc w:val="both"/>
        <w:rPr>
          <w:del w:id="746" w:author="Unknown"/>
        </w:rPr>
      </w:pPr>
      <w:del w:id="747" w:author="Slavomír Gajarský" w:date="2021-06-10T09:38:00Z">
        <w:r w:rsidRPr="003A2FA6" w:rsidDel="0014634E">
          <w:delText xml:space="preserve">V zmysle princípu zdravého finančného riadenia, </w:delText>
        </w:r>
        <w:r w:rsidR="000D4456" w:rsidDel="0014634E">
          <w:delText>RO pre OP EVS</w:delText>
        </w:r>
        <w:r w:rsidRPr="003A2FA6" w:rsidDel="0014634E">
          <w:delText xml:space="preserve"> pri prepočte maximálnej výšky zálohovej platby berie do úvahy aktuálne údaje / parametre potrebné k výpočtu maximálnej výšky zálohovej platby (známe v čase predloženia žiadosti o platbu (poskytnutie zálohovej platby).</w:delText>
        </w:r>
      </w:del>
    </w:p>
    <w:p w14:paraId="06D1BB02" w14:textId="77777777" w:rsidR="0014634E" w:rsidRPr="003A2FA6" w:rsidRDefault="0014634E" w:rsidP="00E045E6">
      <w:pPr>
        <w:autoSpaceDE w:val="0"/>
        <w:autoSpaceDN w:val="0"/>
        <w:adjustRightInd w:val="0"/>
        <w:spacing w:before="120"/>
        <w:jc w:val="both"/>
        <w:rPr>
          <w:ins w:id="748" w:author="Slavomír Gajarský" w:date="2021-06-10T09:38:00Z"/>
        </w:rPr>
      </w:pPr>
    </w:p>
    <w:p w14:paraId="37730757" w14:textId="77777777" w:rsidR="00D22203" w:rsidRDefault="00D22203" w:rsidP="009640DD">
      <w:pPr>
        <w:autoSpaceDE w:val="0"/>
        <w:autoSpaceDN w:val="0"/>
        <w:adjustRightInd w:val="0"/>
        <w:spacing w:before="120"/>
        <w:jc w:val="both"/>
      </w:pPr>
      <w:r w:rsidRPr="003A2FA6">
        <w:t xml:space="preserve">V prípade, ak </w:t>
      </w:r>
      <w:r w:rsidRPr="003A2FA6">
        <w:rPr>
          <w:b/>
        </w:rPr>
        <w:t xml:space="preserve">prvá zálohová platba </w:t>
      </w:r>
      <w:r>
        <w:rPr>
          <w:b/>
        </w:rPr>
        <w:t xml:space="preserve">na začiatku realizácie aktivít projektu </w:t>
      </w:r>
      <w:r w:rsidRPr="003A2FA6">
        <w:rPr>
          <w:b/>
        </w:rPr>
        <w:t xml:space="preserve">nebola </w:t>
      </w:r>
      <w:r w:rsidRPr="003A2FA6">
        <w:t>poskytnutá v maximálnej možnej výške, prijímateľ môže požiadať o ďalšiu zálohovú platbu vo výške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b. Súčet týchto prostriedkov, a teda výška poskytnutej zálohovej platby, je maximálne 40 %</w:t>
      </w:r>
      <w:r w:rsidR="006635D7">
        <w:t xml:space="preserve"> z</w:t>
      </w:r>
      <w:r w:rsidRPr="003A2FA6">
        <w:t xml:space="preserve"> </w:t>
      </w:r>
      <w:r w:rsidR="006635D7">
        <w:t>NFP</w:t>
      </w:r>
      <w:r w:rsidRPr="003A2FA6">
        <w:t>, t. j. prijímateľ môže disponovať prostriedkami EÚ a štátneho rozpočtu na spolufinancovanie v maximálnej výške 40 % z </w:t>
      </w:r>
      <w:r w:rsidR="006635D7">
        <w:t>NFP</w:t>
      </w:r>
      <w:r w:rsidRPr="003A2FA6">
        <w:t>.</w:t>
      </w:r>
    </w:p>
    <w:p w14:paraId="52ED59EA"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B416DC">
        <w:rPr>
          <w:rFonts w:cs="Arial"/>
        </w:rPr>
        <w:t xml:space="preserve">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w:t>
      </w:r>
      <w:r w:rsidR="00BD6B7C">
        <w:rPr>
          <w:rFonts w:cs="Arial"/>
        </w:rPr>
        <w:t>NFP</w:t>
      </w:r>
    </w:p>
    <w:p w14:paraId="769F4085" w14:textId="77777777" w:rsidR="00D22203" w:rsidRDefault="00D22203" w:rsidP="009640DD">
      <w:pPr>
        <w:autoSpaceDE w:val="0"/>
        <w:autoSpaceDN w:val="0"/>
        <w:adjustRightInd w:val="0"/>
        <w:spacing w:before="120"/>
        <w:jc w:val="both"/>
      </w:pPr>
      <w:r w:rsidRPr="003A2FA6">
        <w:t xml:space="preserve"> </w:t>
      </w:r>
    </w:p>
    <w:p w14:paraId="567B1857" w14:textId="77777777" w:rsidR="00323465" w:rsidRPr="003A2FA6" w:rsidRDefault="00323465" w:rsidP="009640DD">
      <w:pPr>
        <w:autoSpaceDE w:val="0"/>
        <w:autoSpaceDN w:val="0"/>
        <w:adjustRightInd w:val="0"/>
        <w:spacing w:before="120"/>
        <w:jc w:val="both"/>
      </w:pPr>
      <w:r w:rsidRPr="003A2FA6">
        <w:t xml:space="preserve">V prípade, ak </w:t>
      </w:r>
      <w:r w:rsidRPr="003A2FA6">
        <w:rPr>
          <w:b/>
        </w:rPr>
        <w:t>prvá /</w:t>
      </w:r>
      <w:r w:rsidRPr="003A2FA6">
        <w:t xml:space="preserve"> </w:t>
      </w:r>
      <w:r w:rsidRPr="003A2FA6">
        <w:rPr>
          <w:b/>
        </w:rPr>
        <w:t>predchádzajúca zálohová platba bola</w:t>
      </w:r>
      <w:r w:rsidRPr="003A2FA6">
        <w:t xml:space="preserve"> poskytnutá v maximálnej možnej výške</w:t>
      </w:r>
      <w:r>
        <w:t>,</w:t>
      </w:r>
      <w:r w:rsidRPr="003A2FA6">
        <w:t xml:space="preserve"> riadiaci orgán prostredníctvom platobnej jednotky zabezpečí úhradu finančných prostriedkov žiadosti o platbu (poskytnutie zálohovej platby) až po schválení žiadosti o platbu (zúčtovanie zálohovej platby) certifikačným orgánom v rámci súhrnnej žiadosti o platbu / mimoriadnej súhrnnej žiadosti o plat</w:t>
      </w:r>
      <w:r>
        <w:t>b</w:t>
      </w:r>
      <w:r w:rsidRPr="003A2FA6">
        <w:t xml:space="preserve">u. Riadiaci orgán v úzkej spolupráci s platobnou jednotkou zodpovedá za stanovenie postupu, ktorý má zabrániť neoprávnenému vyplateniu zálohovej platby prijímateľovi (t. j. nad maximálnu výšku 40 % </w:t>
      </w:r>
      <w:r>
        <w:t>z nenávratného finančného príspevku</w:t>
      </w:r>
      <w:r w:rsidRPr="003A2FA6">
        <w:t>). Uvedené sa nevzťahuje na </w:t>
      </w:r>
      <w:r w:rsidR="008345B6">
        <w:t xml:space="preserve">projekty, </w:t>
      </w:r>
      <w:r w:rsidR="008345B6" w:rsidRPr="003A2FA6">
        <w:t>v rámci ktorých boli identifikované výdavky, ktoré sú predmetom prebiehajúceho skúmania a projektov financovaných formou preddavkových platieb</w:t>
      </w:r>
      <w:r w:rsidR="008345B6">
        <w:t>.</w:t>
      </w:r>
    </w:p>
    <w:p w14:paraId="4B619C58" w14:textId="77777777" w:rsidR="00D22203" w:rsidRPr="003A2FA6" w:rsidRDefault="00D22203" w:rsidP="009640DD">
      <w:pPr>
        <w:autoSpaceDE w:val="0"/>
        <w:autoSpaceDN w:val="0"/>
        <w:adjustRightInd w:val="0"/>
        <w:spacing w:before="120"/>
        <w:jc w:val="both"/>
      </w:pPr>
      <w:r w:rsidRPr="003A2FA6">
        <w:t xml:space="preserve">V prípade, ak </w:t>
      </w:r>
      <w:r w:rsidRPr="00B416DC">
        <w:rPr>
          <w:b/>
        </w:rPr>
        <w:t>prvá / predchádzajúca zálohová platba nebola</w:t>
      </w:r>
      <w:r w:rsidRPr="003A2FA6">
        <w:t xml:space="preserve"> poskytnutá v maximálnej možnej výške, je prijímateľ oprávnený požiadať o ďalšiu zálohovú platbu vo výške súčtu certifikačným orgánom schválených žiadostí o platbu (zúčtovanie zálohovej platby) </w:t>
      </w:r>
      <w:r w:rsidR="00D061E7" w:rsidRPr="003A2FA6">
        <w:t xml:space="preserve">za prostriedky EÚ a štátneho rozpočtu na spolufinancovanie </w:t>
      </w:r>
      <w:r w:rsidRPr="003A2FA6">
        <w:t>a sumy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b. Súčet týchto prostriedkov, a teda výška poskytnutej zálohovej platby, je maximálne 40 %</w:t>
      </w:r>
      <w:r w:rsidR="000918D7">
        <w:t xml:space="preserve"> z</w:t>
      </w:r>
      <w:r w:rsidRPr="003A2FA6">
        <w:t xml:space="preserve"> </w:t>
      </w:r>
      <w:r w:rsidR="000D77B7">
        <w:t>NFP</w:t>
      </w:r>
      <w:r w:rsidRPr="003A2FA6">
        <w:t xml:space="preserve">. </w:t>
      </w:r>
    </w:p>
    <w:p w14:paraId="7AB7B488"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pPr>
      <w:r>
        <w:rPr>
          <w:rFonts w:cs="Arial"/>
        </w:rPr>
        <w:t xml:space="preserve">                      </w:t>
      </w:r>
      <w:r w:rsidRPr="00893BFC">
        <w:rPr>
          <w:rFonts w:cs="Arial"/>
        </w:rPr>
        <w:t>∑</w:t>
      </w:r>
      <w:r w:rsidRPr="00B416DC">
        <w:rPr>
          <w:rFonts w:cs="Arial"/>
        </w:rPr>
        <w:t xml:space="preserve"> ŽoP (ZZP) schválené CO (EÚ a</w:t>
      </w:r>
      <w:r w:rsidRPr="00893BFC">
        <w:rPr>
          <w:rFonts w:cs="Arial"/>
        </w:rPr>
        <w:t> </w:t>
      </w:r>
      <w:r w:rsidRPr="00B416DC">
        <w:rPr>
          <w:rFonts w:cs="Arial"/>
        </w:rPr>
        <w:t xml:space="preserve">ŠR)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w:t>
      </w:r>
      <w:r w:rsidR="00E56C00">
        <w:rPr>
          <w:rFonts w:cs="Arial"/>
        </w:rPr>
        <w:t>NFP</w:t>
      </w:r>
    </w:p>
    <w:p w14:paraId="7495BA11" w14:textId="77777777" w:rsidR="00D22203" w:rsidRPr="003A2FA6" w:rsidRDefault="00D22203" w:rsidP="002050DF">
      <w:pPr>
        <w:autoSpaceDE w:val="0"/>
        <w:autoSpaceDN w:val="0"/>
        <w:adjustRightInd w:val="0"/>
        <w:spacing w:before="120"/>
        <w:jc w:val="both"/>
      </w:pPr>
      <w:r w:rsidRPr="003A2FA6">
        <w:t xml:space="preserve">V prípade financovania projektov, v rámci ktorých boli identifikované výdavky, ktoré sú predmetom prebiehajúceho skúmania a projektov financovaných formou preddavkových platieb, je Riadiaci orgán v tomto </w:t>
      </w:r>
      <w:r w:rsidRPr="003A2FA6">
        <w:lastRenderedPageBreak/>
        <w:t xml:space="preserve">prípade oprávnený poskytnúť zálohovú platbu vo výške, ktorá zodpovedná súčtu certifikačným orgánom schválených žiadostí o platbu (zúčtovanie zálohovej platby) a súčtu pozastavených žiadosti o platbu (zúčtovanie zálohovej platby) </w:t>
      </w:r>
      <w:r>
        <w:t xml:space="preserve">obsahujúcich </w:t>
      </w:r>
      <w:r w:rsidRPr="003A2FA6">
        <w:t>výdavk</w:t>
      </w:r>
      <w:r>
        <w:t>y</w:t>
      </w:r>
      <w:r w:rsidRPr="003A2FA6">
        <w:t xml:space="preserve"> vzťahujúc</w:t>
      </w:r>
      <w:r w:rsidR="004A404C">
        <w:t>e</w:t>
      </w:r>
      <w:r w:rsidRPr="003A2FA6">
        <w:t xml:space="preserve"> sa k preddavkovým platbám a / alebo súčtu pozastavených žiadost</w:t>
      </w:r>
      <w:r w:rsidR="007B1C0A">
        <w:t>í</w:t>
      </w:r>
      <w:r w:rsidRPr="003A2FA6">
        <w:t xml:space="preserve"> o platbu (zúčtovanie zálohovej platby) obsahujúcich výdavky, ktoré sú predmetom prebiehajúceho skúmania, a ktorých schvaľovanie riadiaci orgán pozastavil,</w:t>
      </w:r>
      <w:r w:rsidRPr="003A2FA6" w:rsidDel="00FE52DD">
        <w:t xml:space="preserve"> </w:t>
      </w:r>
      <w:r w:rsidRPr="003A2FA6">
        <w:t>a sumy, ktorá sa rovná rozdielu maximálnej výšky zálohovej platby a </w:t>
      </w:r>
      <w:r>
        <w:t>sumy</w:t>
      </w:r>
      <w:r w:rsidRPr="003A2FA6">
        <w:t xml:space="preserve"> predchádzajúc</w:t>
      </w:r>
      <w:r>
        <w:t>ich</w:t>
      </w:r>
      <w:r w:rsidRPr="003A2FA6">
        <w:t xml:space="preserve"> poskytnut</w:t>
      </w:r>
      <w:r>
        <w:t>ých</w:t>
      </w:r>
      <w:r w:rsidRPr="003A2FA6">
        <w:t xml:space="preserve"> zálohov</w:t>
      </w:r>
      <w:r>
        <w:t>ých</w:t>
      </w:r>
      <w:r w:rsidRPr="003A2FA6">
        <w:t xml:space="preserve"> plat</w:t>
      </w:r>
      <w:r>
        <w:t>ie</w:t>
      </w:r>
      <w:r w:rsidRPr="003A2FA6">
        <w:t xml:space="preserve">b. Suma týchto prostriedkov, a teda výška poskytnutej zálohovej platby, je maximálne 40 % </w:t>
      </w:r>
      <w:r w:rsidR="00E308E0" w:rsidRPr="0073389C">
        <w:t xml:space="preserve"> </w:t>
      </w:r>
      <w:r w:rsidR="00A34702">
        <w:t>NFP</w:t>
      </w:r>
      <w:r w:rsidRPr="003A2FA6">
        <w:t>.</w:t>
      </w:r>
    </w:p>
    <w:p w14:paraId="2F101756"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893BFC">
        <w:rPr>
          <w:rFonts w:cs="Arial"/>
        </w:rPr>
        <w:t>∑</w:t>
      </w:r>
      <w:r w:rsidRPr="00B416DC">
        <w:rPr>
          <w:rFonts w:cs="Arial"/>
        </w:rPr>
        <w:t xml:space="preserve"> ŽoP (ZZP) schválené CO (EÚ a ŠR) + </w:t>
      </w:r>
      <w:r w:rsidRPr="00893BFC">
        <w:rPr>
          <w:rFonts w:cs="Arial"/>
        </w:rPr>
        <w:t>∑</w:t>
      </w:r>
      <w:r w:rsidRPr="00B416DC">
        <w:rPr>
          <w:rFonts w:cs="Arial"/>
        </w:rPr>
        <w:t xml:space="preserve"> pozastavené ŽoP (ZZP) prebiehajúce skúmanie / preddavkové platby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w:t>
      </w:r>
      <w:r w:rsidR="001D16F5">
        <w:rPr>
          <w:rFonts w:cs="Arial"/>
        </w:rPr>
        <w:t>NFP</w:t>
      </w:r>
    </w:p>
    <w:p w14:paraId="175C0D25" w14:textId="77777777" w:rsidR="00434F2E" w:rsidRDefault="00434F2E" w:rsidP="00CF7FC1">
      <w:pPr>
        <w:tabs>
          <w:tab w:val="left" w:pos="360"/>
        </w:tabs>
        <w:autoSpaceDE w:val="0"/>
        <w:autoSpaceDN w:val="0"/>
        <w:adjustRightInd w:val="0"/>
        <w:spacing w:before="120" w:after="120" w:line="288" w:lineRule="auto"/>
        <w:jc w:val="both"/>
        <w:rPr>
          <w:b/>
        </w:rPr>
      </w:pPr>
    </w:p>
    <w:p w14:paraId="4171022F" w14:textId="77777777" w:rsidR="00AE1A0E" w:rsidRDefault="00AE1A0E" w:rsidP="00CF7FC1">
      <w:pPr>
        <w:autoSpaceDE w:val="0"/>
        <w:autoSpaceDN w:val="0"/>
        <w:adjustRightInd w:val="0"/>
        <w:spacing w:before="120" w:after="120" w:line="288" w:lineRule="auto"/>
        <w:jc w:val="both"/>
      </w:pPr>
    </w:p>
    <w:p w14:paraId="276D9254" w14:textId="77777777" w:rsidR="002E06B3" w:rsidRPr="0073389C" w:rsidRDefault="002E06B3" w:rsidP="00CF7FC1">
      <w:pPr>
        <w:autoSpaceDE w:val="0"/>
        <w:autoSpaceDN w:val="0"/>
        <w:adjustRightInd w:val="0"/>
        <w:spacing w:before="120" w:after="120" w:line="288" w:lineRule="auto"/>
        <w:jc w:val="both"/>
      </w:pPr>
      <w:r w:rsidRPr="0073389C">
        <w:t>Výška vypočítanej zálohovej platby sa zaokrúhli matematicky na celé stovky smerom nadol (napr. prijímateľ vypočítal zálohovú platbu vo výške 146 953, 25 €, uvedenú sumu zaokrúhli na 146 900 €).</w:t>
      </w:r>
    </w:p>
    <w:p w14:paraId="31935E68" w14:textId="77777777"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rozpočtovej organizáci</w:t>
      </w:r>
      <w:r w:rsidR="00FA7852" w:rsidRPr="0073389C">
        <w:t>i</w:t>
      </w:r>
      <w:r w:rsidR="006739C3" w:rsidRPr="0073389C">
        <w:t xml:space="preserve"> uvedie kód 637033 - Zálohy na projekty Európskej únie. V prípade poskytnutia zálohovej platby ostatným prijímateľom (okrem štátnej rozpočtovej organizácie) sa uvedie kód podľa jeho typu</w:t>
      </w:r>
      <w:r w:rsidR="00C1431C">
        <w:t xml:space="preserve"> (napr. 642001 – Občianske združenie, nadácia, 642002 – Nezisková organizácia)</w:t>
      </w:r>
      <w:r w:rsidR="006739C3" w:rsidRPr="0073389C">
        <w:t>.</w:t>
      </w:r>
    </w:p>
    <w:p w14:paraId="7D9996F7" w14:textId="77777777"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w:t>
      </w:r>
      <w:r w:rsidR="00733BAF" w:rsidRPr="0073389C">
        <w:rPr>
          <w:rFonts w:ascii="Arial" w:hAnsi="Arial" w:cs="Arial"/>
          <w:sz w:val="19"/>
          <w:szCs w:val="19"/>
          <w:lang w:val="sk-SK"/>
        </w:rPr>
        <w:t>.</w:t>
      </w:r>
    </w:p>
    <w:p w14:paraId="0841841C" w14:textId="77777777" w:rsidR="003D2459" w:rsidRPr="0073389C" w:rsidRDefault="003D2459" w:rsidP="00CF7FC1">
      <w:pPr>
        <w:autoSpaceDE w:val="0"/>
        <w:autoSpaceDN w:val="0"/>
        <w:adjustRightInd w:val="0"/>
        <w:spacing w:before="120" w:after="120" w:line="288" w:lineRule="auto"/>
        <w:jc w:val="both"/>
      </w:pPr>
    </w:p>
    <w:p w14:paraId="5475DBBF" w14:textId="35AF66AB"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w:t>
      </w:r>
      <w:r w:rsidR="009F4F2F" w:rsidRPr="003A2FA6">
        <w:t>z</w:t>
      </w:r>
      <w:r w:rsidR="009F4F2F">
        <w:t> NFP okrem prípadu kombinácie systému zálohových platieb a systému predfinancovania</w:t>
      </w:r>
      <w:r w:rsidR="009F4F2F" w:rsidRPr="003A2FA6">
        <w:t>.</w:t>
      </w:r>
    </w:p>
    <w:p w14:paraId="487C035B" w14:textId="77777777"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r w:rsidR="00401EA5">
        <w:t xml:space="preserve"> </w:t>
      </w:r>
    </w:p>
    <w:p w14:paraId="58999326"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zálohovej platby</w:t>
      </w:r>
    </w:p>
    <w:p w14:paraId="16AEF186" w14:textId="77777777"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14:paraId="5074578D" w14:textId="6208F3D2" w:rsidR="00554271" w:rsidRPr="00554271" w:rsidRDefault="00023F39" w:rsidP="00554271">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FF0000"/>
        </w:rPr>
      </w:pPr>
      <w:r w:rsidRPr="0073389C">
        <w:rPr>
          <w:b/>
          <w:i/>
        </w:rPr>
        <w:t>Dôležité upozornenie:</w:t>
      </w:r>
      <w:r w:rsidRPr="0073389C">
        <w:t xml:space="preserve"> </w:t>
      </w:r>
      <w:r w:rsidR="00AE5A8F" w:rsidRPr="0073389C">
        <w:t xml:space="preserve">Prijímateľ je povinný poskytnutú zálohovú platbu priebežne zúčtovávať, pričom najneskôr do </w:t>
      </w:r>
      <w:r w:rsidR="004852A1">
        <w:rPr>
          <w:b/>
        </w:rPr>
        <w:t>12</w:t>
      </w:r>
      <w:r w:rsidR="004852A1" w:rsidRPr="0073389C">
        <w:rPr>
          <w:b/>
        </w:rPr>
        <w:t xml:space="preserve"> </w:t>
      </w:r>
      <w:r w:rsidR="00AE5A8F" w:rsidRPr="0073389C">
        <w:rPr>
          <w:b/>
        </w:rPr>
        <w:t>mesiacov</w:t>
      </w:r>
      <w:r w:rsidR="00AE5A8F" w:rsidRPr="0073389C">
        <w:t xml:space="preserve"> odo dňa pripísania finančných prostriedkov na účte prijímateľa</w:t>
      </w:r>
      <w:r w:rsidR="001D3A7D" w:rsidRPr="0073389C">
        <w:t>, resp. odo dňa 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del w:id="749" w:author="Milan Matovič" w:date="2021-06-15T08:52:00Z">
        <w:r w:rsidR="00AE5A8F" w:rsidRPr="0073389C" w:rsidDel="0077456B">
          <w:rPr>
            <w:b/>
          </w:rPr>
          <w:delText xml:space="preserve">5 </w:delText>
        </w:r>
      </w:del>
      <w:ins w:id="750" w:author="Milan Matovič" w:date="2021-06-15T08:52:00Z">
        <w:r w:rsidR="0077456B">
          <w:rPr>
            <w:b/>
          </w:rPr>
          <w:t>10</w:t>
        </w:r>
        <w:r w:rsidR="0077456B" w:rsidRPr="0073389C">
          <w:rPr>
            <w:b/>
          </w:rPr>
          <w:t xml:space="preserve"> </w:t>
        </w:r>
      </w:ins>
      <w:r w:rsidR="00AE5A8F" w:rsidRPr="0073389C">
        <w:rPr>
          <w:b/>
        </w:rPr>
        <w:t>pracovných dní</w:t>
      </w:r>
      <w:r w:rsidR="00AE5A8F" w:rsidRPr="0073389C">
        <w:t xml:space="preserve"> od ukončenia uvedeného obdobia </w:t>
      </w:r>
      <w:r w:rsidR="004852A1">
        <w:rPr>
          <w:b/>
        </w:rPr>
        <w:t>12</w:t>
      </w:r>
      <w:r w:rsidR="004852A1" w:rsidRPr="0073389C">
        <w:rPr>
          <w:b/>
        </w:rPr>
        <w:t xml:space="preserve"> </w:t>
      </w:r>
      <w:r w:rsidR="00AE5A8F" w:rsidRPr="0073389C">
        <w:rPr>
          <w:b/>
        </w:rPr>
        <w:t>mesiacov</w:t>
      </w:r>
      <w:r w:rsidR="00AE5A8F" w:rsidRPr="0073389C">
        <w:t>, vrátiť platobnej jednotke sumu nezúčtovaného rozdielu</w:t>
      </w:r>
      <w:r w:rsidR="00754599">
        <w:t xml:space="preserve">. </w:t>
      </w:r>
      <w:r w:rsidR="00C153C0" w:rsidRPr="00C153C0">
        <w:rPr>
          <w:rFonts w:cs="Arial"/>
          <w:szCs w:val="19"/>
        </w:rPr>
        <w:t xml:space="preserve">V prípade vrátania sumy nezúčtovaného rozdielu z vlastnej iniciatívy prijímateľa, prijímateľ pred zrealizovaním úhrady finančných prostriedkov oznámi riadiacemu orgánu výšku vrátenia nezúčtovaného rozdielu prostredníctvom verejnej časti ITMS (v prípade potreby si prijímateľ sumy  na vrátenie za jednotlivé zdroje financovania vopred odsúhlasí s riadiacim orgánom, ktorý správne prerozdelenie na zdroje overí aj s platobnou jednotkou)Pri realizácii úhrady prijímateľ </w:t>
      </w:r>
      <w:r w:rsidR="00C153C0" w:rsidRPr="007F4567">
        <w:rPr>
          <w:rFonts w:cs="Arial"/>
          <w:b/>
          <w:szCs w:val="19"/>
        </w:rPr>
        <w:t>uvedie správny variabilný symbol automaticky generovaný ITMS</w:t>
      </w:r>
      <w:r w:rsidR="006145FE" w:rsidRPr="007F4567">
        <w:rPr>
          <w:rFonts w:cs="Arial"/>
          <w:b/>
          <w:szCs w:val="19"/>
        </w:rPr>
        <w:t xml:space="preserve"> </w:t>
      </w:r>
      <w:r w:rsidR="006145FE">
        <w:rPr>
          <w:rFonts w:cs="Arial"/>
          <w:szCs w:val="19"/>
        </w:rPr>
        <w:t>(</w:t>
      </w:r>
      <w:r w:rsidR="006145FE" w:rsidRPr="006145FE">
        <w:rPr>
          <w:rFonts w:cs="Arial"/>
          <w:szCs w:val="19"/>
        </w:rPr>
        <w:t>Vo vzťahu k sledovaniu povinnosti zúčtovania poskytnutej zálohovej platby, bude možné akceptovať vrátenie sumy nezúčtovaného rozdielu platobnej jednotke prijímateľom z vlastnej iniciatívy, iba v prípade, ak platba obsahuje správny variabilný symbol automaticky generovaný ITMS. V opačnom prípade bude platba vrátená platobnou jednotkou ako mylná platba. Zároveň je prijímateľ povinný v ITMS v poznámke uviesť skutočnosti, ako aj dôvody nedodržania podmienok zúčtovania zálohovej platby.</w:t>
      </w:r>
      <w:r w:rsidR="006145FE">
        <w:rPr>
          <w:rFonts w:cs="Arial"/>
          <w:szCs w:val="19"/>
        </w:rPr>
        <w:t>)</w:t>
      </w:r>
      <w:r w:rsidR="00C153C0" w:rsidRPr="00C153C0">
        <w:rPr>
          <w:rFonts w:cs="Arial"/>
          <w:szCs w:val="19"/>
        </w:rPr>
        <w:t>.</w:t>
      </w:r>
      <w:del w:id="751" w:author="Milan Matovič" w:date="2021-05-31T11:17:00Z">
        <w:r w:rsidR="00554271" w:rsidRPr="00554271" w:rsidDel="00473D32">
          <w:rPr>
            <w:rFonts w:cs="Arial"/>
            <w:b/>
            <w:color w:val="FF0000"/>
            <w:szCs w:val="16"/>
          </w:rPr>
          <w:delText xml:space="preserve">Vzhľadom na to, že určenie lehoty pre povinnosť Prijímateľa zúčtovať 100 % každej jednej poskytnutej zálohovej platby je predmetom VZP prílohy č. 1  Zmluvy </w:delText>
        </w:r>
        <w:r w:rsidR="00554271" w:rsidRPr="00554271" w:rsidDel="00473D32">
          <w:rPr>
            <w:rFonts w:cs="Arial"/>
            <w:b/>
            <w:color w:val="FF0000"/>
            <w:szCs w:val="16"/>
          </w:rPr>
          <w:lastRenderedPageBreak/>
          <w:delText>o NFP, uplatnenie novej 12 mesačnej lehoty je viazané na jej zapracovanie do VZP cez ich zmenu,  napr. hromadnou zmenou podľa § 59 zákona o príspevku z EŠIF v čase krízovej situácie alebo oznámením o  aktualizovaní  VZP postupom podľa článku 6.2 písmeno b) zmluvy. Súčasne platí, že ak došlo k márnemu uplynutiu pôvodne dohodnutej 9-mesačnej lehoty na zúčtovanie zálohovej platby, ktorá sa Výnimkou, resp. Systémom finančného riadenia predĺžila na 12 mesiacov, nepovažuje sa to za omeškanie Prijímateľa za predpokladu, že splní svoje povinnosti v tejto predĺženej 12-mesačnej lehote. Predĺžením lehoty na 12 mesiacov nie je začiatok plynutia tejto lehoty dotknutý</w:delText>
        </w:r>
      </w:del>
      <w:del w:id="752" w:author="Milan Matovič" w:date="2021-06-15T10:00:00Z">
        <w:r w:rsidR="00554271" w:rsidRPr="00554271" w:rsidDel="00271DA6">
          <w:rPr>
            <w:rFonts w:cs="Arial"/>
            <w:b/>
            <w:color w:val="FF0000"/>
            <w:szCs w:val="16"/>
          </w:rPr>
          <w:delText>.</w:delText>
        </w:r>
      </w:del>
    </w:p>
    <w:p w14:paraId="1A4FAD11" w14:textId="77777777" w:rsidR="00554271" w:rsidRPr="005208ED" w:rsidRDefault="00554271"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FF0000"/>
        </w:rPr>
      </w:pPr>
    </w:p>
    <w:p w14:paraId="7DAF2DC7" w14:textId="65FEA6ED"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Za deň zúčtovania sa považuje deň </w:t>
      </w:r>
      <w:del w:id="753" w:author="Milan Matovič" w:date="2021-05-31T13:03:00Z">
        <w:r w:rsidRPr="0073389C" w:rsidDel="00224458">
          <w:rPr>
            <w:rFonts w:ascii="Arial" w:hAnsi="Arial" w:cs="Arial"/>
            <w:sz w:val="19"/>
            <w:szCs w:val="19"/>
            <w:lang w:val="sk-SK"/>
          </w:rPr>
          <w:delText>zaslania písomnej</w:delText>
        </w:r>
      </w:del>
      <w:ins w:id="754" w:author="Milan Matovič" w:date="2021-05-31T13:03:00Z">
        <w:r w:rsidR="00224458">
          <w:rPr>
            <w:rFonts w:ascii="Arial" w:hAnsi="Arial" w:cs="Arial"/>
            <w:sz w:val="19"/>
            <w:szCs w:val="19"/>
            <w:lang w:val="sk-SK"/>
          </w:rPr>
          <w:t xml:space="preserve">doručenia </w:t>
        </w:r>
      </w:ins>
      <w:r w:rsidRPr="0073389C">
        <w:rPr>
          <w:rFonts w:ascii="Arial" w:hAnsi="Arial" w:cs="Arial"/>
          <w:sz w:val="19"/>
          <w:szCs w:val="19"/>
          <w:lang w:val="sk-SK"/>
        </w:rPr>
        <w:t xml:space="preserve"> verzie žiadosti o platbu (zúčtovanie zálohovej platby) prijímateľa</w:t>
      </w:r>
      <w:ins w:id="755" w:author="Milan Matovič" w:date="2021-05-31T13:03:00Z">
        <w:r w:rsidR="00224458">
          <w:rPr>
            <w:rFonts w:ascii="Arial" w:hAnsi="Arial" w:cs="Arial"/>
            <w:sz w:val="19"/>
            <w:szCs w:val="19"/>
            <w:lang w:val="sk-SK"/>
          </w:rPr>
          <w:t xml:space="preserve"> </w:t>
        </w:r>
      </w:ins>
      <w:ins w:id="756" w:author="Milan Matovič" w:date="2021-05-31T15:35:00Z">
        <w:r w:rsidR="002019C2">
          <w:rPr>
            <w:rFonts w:ascii="Arial" w:hAnsi="Arial" w:cs="Arial"/>
            <w:sz w:val="19"/>
            <w:szCs w:val="19"/>
            <w:lang w:val="sk-SK"/>
          </w:rPr>
          <w:t>prostredníctvom</w:t>
        </w:r>
      </w:ins>
      <w:ins w:id="757" w:author="Milan Matovič" w:date="2021-05-31T13:03:00Z">
        <w:r w:rsidR="00224458">
          <w:rPr>
            <w:rFonts w:ascii="Arial" w:hAnsi="Arial" w:cs="Arial"/>
            <w:sz w:val="19"/>
            <w:szCs w:val="19"/>
            <w:lang w:val="sk-SK"/>
          </w:rPr>
          <w:t xml:space="preserve"> ITMS</w:t>
        </w:r>
      </w:ins>
      <w:del w:id="758" w:author="Milan Matovič" w:date="2021-06-15T09:05:00Z">
        <w:r w:rsidRPr="0073389C" w:rsidDel="00F40689">
          <w:rPr>
            <w:rFonts w:ascii="Arial" w:hAnsi="Arial" w:cs="Arial"/>
            <w:sz w:val="19"/>
            <w:szCs w:val="19"/>
            <w:lang w:val="sk-SK"/>
          </w:rPr>
          <w:delText xml:space="preserve"> </w:delText>
        </w:r>
      </w:del>
      <w:r w:rsidRPr="0073389C">
        <w:rPr>
          <w:rFonts w:ascii="Arial" w:hAnsi="Arial" w:cs="Arial"/>
          <w:sz w:val="19"/>
          <w:szCs w:val="19"/>
          <w:lang w:val="sk-SK"/>
        </w:rPr>
        <w:t>.</w:t>
      </w:r>
    </w:p>
    <w:p w14:paraId="447C2BDF" w14:textId="77777777" w:rsidR="00F07C82" w:rsidRPr="0073389C" w:rsidRDefault="001D3A7D" w:rsidP="00CF7FC1">
      <w:pPr>
        <w:autoSpaceDE w:val="0"/>
        <w:autoSpaceDN w:val="0"/>
        <w:adjustRightInd w:val="0"/>
        <w:spacing w:before="120" w:after="120" w:line="288" w:lineRule="auto"/>
        <w:jc w:val="both"/>
      </w:pPr>
      <w:r w:rsidRPr="0073389C">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14:paraId="6AABD829"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Nezúčtovaný zostatok zálohovej platby je automaticky priradený k nasledovnej zálohovej platbe v momente jej poskytnutia prijímateľovi.</w:t>
      </w:r>
    </w:p>
    <w:p w14:paraId="5D90880A" w14:textId="77777777" w:rsidR="00AE5A8F" w:rsidRPr="0073389C" w:rsidRDefault="00AE5A8F" w:rsidP="00CF7FC1">
      <w:pPr>
        <w:autoSpaceDE w:val="0"/>
        <w:autoSpaceDN w:val="0"/>
        <w:adjustRightInd w:val="0"/>
        <w:spacing w:before="120" w:after="120" w:line="288" w:lineRule="auto"/>
        <w:jc w:val="both"/>
      </w:pPr>
      <w:r w:rsidRPr="0073389C">
        <w:t>Povinnosti pre zúčtovanie 100 % z poskytnutej zálohovej platby sa vzťahujú osobitne na každú poskytnutú zálohovú platbu. V danom prípade priraďovanie zúčtovaní zálohových platieb (žiadosť o platbu – zúčtovanie zálohovej platby) k poskytnutej zálohovej platbe je potrebné sledovať v časovej súslednosti. Zúčtovanie zálohovej platby je potrebné v časovom slede priraďovať k poskytnutým zálohovým platbám od najstaršieho dátumu poskytnutia.</w:t>
      </w:r>
    </w:p>
    <w:p w14:paraId="0CBFDE19" w14:textId="287576D4" w:rsidR="00AE5A8F" w:rsidRPr="0073389C" w:rsidRDefault="00AE5A8F" w:rsidP="00CF7FC1">
      <w:pPr>
        <w:autoSpaceDE w:val="0"/>
        <w:autoSpaceDN w:val="0"/>
        <w:adjustRightInd w:val="0"/>
        <w:spacing w:before="120" w:after="120" w:line="288" w:lineRule="auto"/>
        <w:jc w:val="both"/>
        <w:rPr>
          <w:ins w:id="759" w:author="Slavomír Gajarský" w:date="2021-06-10T10:41:00Z"/>
        </w:rPr>
      </w:pPr>
      <w:r w:rsidRPr="0073389C">
        <w:t xml:space="preserve">Prijímateľ je povinný poskytnutú zálohovú platbu priebežne zúčtovávať, pričom povinnosť pre zúčtovanie výšky 100 % z poskytnutej zálohovej platby do </w:t>
      </w:r>
      <w:r w:rsidR="004852A1">
        <w:rPr>
          <w:b/>
        </w:rPr>
        <w:t>12</w:t>
      </w:r>
      <w:r w:rsidR="004852A1" w:rsidRPr="0073389C">
        <w:rPr>
          <w:b/>
        </w:rPr>
        <w:t xml:space="preserve"> </w:t>
      </w:r>
      <w:r w:rsidRPr="0073389C">
        <w:rPr>
          <w:b/>
        </w:rPr>
        <w:t>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14:paraId="6E40ABF5" w14:textId="77777777" w:rsidR="00C324F5" w:rsidRPr="003A2FA6" w:rsidRDefault="00C324F5" w:rsidP="00CF086A">
      <w:pPr>
        <w:autoSpaceDE w:val="0"/>
        <w:autoSpaceDN w:val="0"/>
        <w:adjustRightInd w:val="0"/>
        <w:spacing w:before="120"/>
        <w:jc w:val="both"/>
        <w:rPr>
          <w:ins w:id="760" w:author="Slavomír Gajarský" w:date="2021-06-10T10:41:00Z"/>
          <w:rFonts w:cs="Arial"/>
        </w:rPr>
      </w:pPr>
      <w:ins w:id="761" w:author="Slavomír Gajarský" w:date="2021-06-10T10:41:00Z">
        <w:r w:rsidRPr="003A2FA6">
          <w:rPr>
            <w:rFonts w:cs="Arial"/>
            <w:szCs w:val="16"/>
          </w:rPr>
          <w:t xml:space="preserve">V prípade, </w:t>
        </w:r>
        <w:r w:rsidRPr="003A2FA6">
          <w:rPr>
            <w:rFonts w:cs="Arial"/>
            <w:b/>
            <w:szCs w:val="16"/>
          </w:rPr>
          <w:t>ak prijímateľ</w:t>
        </w:r>
        <w:r w:rsidRPr="003A2FA6">
          <w:rPr>
            <w:rFonts w:cs="Arial"/>
            <w:szCs w:val="16"/>
          </w:rPr>
          <w:t xml:space="preserve"> najneskôr do skončenia lehoty na zúčtovanie poskytnutej zálohovej</w:t>
        </w:r>
        <w:r>
          <w:rPr>
            <w:rFonts w:cs="Arial"/>
            <w:szCs w:val="16"/>
          </w:rPr>
          <w:t xml:space="preserve"> platby</w:t>
        </w:r>
        <w:r w:rsidRPr="003A2FA6">
          <w:rPr>
            <w:rFonts w:cs="Arial"/>
            <w:szCs w:val="16"/>
          </w:rPr>
          <w:t xml:space="preserve"> </w:t>
        </w:r>
        <w:r w:rsidRPr="003A2FA6">
          <w:rPr>
            <w:rFonts w:cs="Arial"/>
            <w:b/>
            <w:szCs w:val="16"/>
          </w:rPr>
          <w:t>nedodrží podmienky stanovené na zúčtovanie</w:t>
        </w:r>
        <w:r w:rsidRPr="003A2FA6">
          <w:rPr>
            <w:rFonts w:cs="Arial"/>
            <w:szCs w:val="16"/>
          </w:rPr>
          <w:t xml:space="preserve"> poskytnutej zálohovej platby (nepredloží žiadosti o platbu (zúčtovanie zálohovej platby) v objeme dostatočnom na zúčtovanie každej jednej poskytnutej zálohovej platby), je povinný </w:t>
        </w:r>
        <w:r w:rsidRPr="003A2FA6">
          <w:rPr>
            <w:rFonts w:cs="Arial"/>
            <w:b/>
            <w:szCs w:val="16"/>
          </w:rPr>
          <w:t>najneskôr do </w:t>
        </w:r>
        <w:r>
          <w:rPr>
            <w:rFonts w:cs="Arial"/>
            <w:b/>
            <w:szCs w:val="16"/>
          </w:rPr>
          <w:t>10</w:t>
        </w:r>
        <w:r w:rsidRPr="003A2FA6">
          <w:rPr>
            <w:rFonts w:cs="Arial"/>
            <w:b/>
            <w:szCs w:val="16"/>
          </w:rPr>
          <w:t> pracovných dní od</w:t>
        </w:r>
        <w:r>
          <w:rPr>
            <w:rFonts w:cs="Arial"/>
            <w:b/>
            <w:szCs w:val="16"/>
          </w:rPr>
          <w:t> </w:t>
        </w:r>
        <w:r w:rsidRPr="003A2FA6">
          <w:rPr>
            <w:rFonts w:cs="Arial"/>
            <w:b/>
            <w:szCs w:val="16"/>
          </w:rPr>
          <w:t>ukončenia lehoty na zúčtovanie poskytnutej zálohovej platby</w:t>
        </w:r>
        <w:r w:rsidRPr="003A2FA6">
          <w:rPr>
            <w:rFonts w:cs="Arial"/>
            <w:szCs w:val="16"/>
          </w:rPr>
          <w:t xml:space="preserve"> vrátiť nezúčtovaný rozdiel zálohovej platby</w:t>
        </w:r>
        <w:r w:rsidRPr="00B416DC">
          <w:rPr>
            <w:rFonts w:cs="Arial"/>
            <w:szCs w:val="16"/>
          </w:rPr>
          <w:t>.</w:t>
        </w:r>
      </w:ins>
    </w:p>
    <w:p w14:paraId="65772FE6" w14:textId="2EA4EC00" w:rsidR="00C324F5" w:rsidRPr="0073389C" w:rsidRDefault="00C324F5" w:rsidP="00C324F5">
      <w:pPr>
        <w:autoSpaceDE w:val="0"/>
        <w:autoSpaceDN w:val="0"/>
        <w:adjustRightInd w:val="0"/>
        <w:spacing w:before="120" w:after="120" w:line="288" w:lineRule="auto"/>
        <w:jc w:val="both"/>
      </w:pPr>
    </w:p>
    <w:p w14:paraId="37B81F3A" w14:textId="29F9F2DA"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ins w:id="762" w:author="Slavomír Gajarský" w:date="2021-06-10T09:53:00Z">
        <w:r w:rsidR="007319F8">
          <w:rPr>
            <w:b/>
          </w:rPr>
          <w:t>10</w:t>
        </w:r>
      </w:ins>
      <w:del w:id="763" w:author="Slavomír Gajarský" w:date="2021-06-10T09:53:00Z">
        <w:r w:rsidRPr="0073389C">
          <w:rPr>
            <w:b/>
          </w:rPr>
          <w:delText>5</w:delText>
        </w:r>
      </w:del>
      <w:r w:rsidRPr="0073389C">
        <w:rPr>
          <w:b/>
        </w:rPr>
        <w:t xml:space="preserve"> pracovných dní</w:t>
      </w:r>
      <w:r w:rsidRPr="0073389C">
        <w:t xml:space="preserve"> od ukončenia uvedeného obdobia </w:t>
      </w:r>
      <w:r w:rsidR="004852A1">
        <w:t>12</w:t>
      </w:r>
      <w:r w:rsidR="004852A1" w:rsidRPr="0073389C">
        <w:t xml:space="preserve"> </w:t>
      </w:r>
      <w:r w:rsidRPr="0073389C">
        <w:t xml:space="preserve">mesiacov, vrátiť platobnej jednotke sumu nezúčtovaného rozdielu. </w:t>
      </w:r>
    </w:p>
    <w:p w14:paraId="2D92CC1D" w14:textId="137411B7" w:rsidR="00AE5A8F" w:rsidRPr="0073389C" w:rsidRDefault="00AE5A8F" w:rsidP="00CF7FC1">
      <w:pPr>
        <w:autoSpaceDE w:val="0"/>
        <w:autoSpaceDN w:val="0"/>
        <w:adjustRightInd w:val="0"/>
        <w:spacing w:before="120" w:after="120" w:line="288" w:lineRule="auto"/>
        <w:jc w:val="both"/>
      </w:pPr>
      <w:r w:rsidRPr="0073389C">
        <w:t xml:space="preserve">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w:t>
      </w:r>
      <w:del w:id="764" w:author="Slavomír Gajarský" w:date="2021-06-10T09:40:00Z">
        <w:r w:rsidRPr="0073389C" w:rsidDel="002521CE">
          <w:delText xml:space="preserve">ako i znižovania NFP </w:delText>
        </w:r>
      </w:del>
      <w:r w:rsidRPr="0073389C">
        <w:t>dodržiava hraničné termíny pre splnenie povinností stanovených v SFR.</w:t>
      </w:r>
    </w:p>
    <w:p w14:paraId="2FC3AFAC" w14:textId="40030E57" w:rsidR="000036FF" w:rsidRPr="005800BF" w:rsidRDefault="000036FF" w:rsidP="00CF086A">
      <w:pPr>
        <w:autoSpaceDE w:val="0"/>
        <w:autoSpaceDN w:val="0"/>
        <w:adjustRightInd w:val="0"/>
        <w:spacing w:before="120"/>
        <w:jc w:val="both"/>
        <w:rPr>
          <w:ins w:id="765" w:author="Slavomír Gajarský" w:date="2021-06-10T09:56:00Z"/>
          <w:rFonts w:cs="Arial"/>
          <w:b/>
          <w:szCs w:val="16"/>
        </w:rPr>
      </w:pPr>
      <w:ins w:id="766" w:author="Slavomír Gajarský" w:date="2021-06-10T09:56:00Z">
        <w:r w:rsidRPr="00666BF3">
          <w:rPr>
            <w:rFonts w:cs="Arial"/>
            <w:szCs w:val="16"/>
          </w:rPr>
          <w:t>V</w:t>
        </w:r>
        <w:r w:rsidRPr="00802108">
          <w:rPr>
            <w:rFonts w:cs="Arial"/>
            <w:szCs w:val="16"/>
          </w:rPr>
          <w:t> </w:t>
        </w:r>
        <w:r w:rsidRPr="00666BF3">
          <w:rPr>
            <w:rFonts w:cs="Arial"/>
            <w:szCs w:val="16"/>
          </w:rPr>
          <w:t>prípade vrát</w:t>
        </w:r>
        <w:r>
          <w:rPr>
            <w:rFonts w:cs="Arial"/>
            <w:szCs w:val="16"/>
          </w:rPr>
          <w:t>e</w:t>
        </w:r>
        <w:r w:rsidRPr="00666BF3">
          <w:rPr>
            <w:rFonts w:cs="Arial"/>
            <w:szCs w:val="16"/>
          </w:rPr>
          <w:t xml:space="preserve">nia sumy nezúčtovaného rozdielu z vlastnej iniciatívy prijímateľa, prijímateľ pred zrealizovaním úhrady finančných prostriedkov oznámi </w:t>
        </w:r>
      </w:ins>
      <w:ins w:id="767" w:author="Slavomír Gajarský" w:date="2021-06-10T09:57:00Z">
        <w:r w:rsidR="00F77437">
          <w:rPr>
            <w:rFonts w:cs="Arial"/>
            <w:szCs w:val="16"/>
          </w:rPr>
          <w:t>poskytovateľovi</w:t>
        </w:r>
      </w:ins>
      <w:ins w:id="768" w:author="Slavomír Gajarský" w:date="2021-06-10T09:56:00Z">
        <w:r w:rsidRPr="00666BF3">
          <w:rPr>
            <w:rFonts w:cs="Arial"/>
            <w:szCs w:val="16"/>
          </w:rPr>
          <w:t xml:space="preserve"> výšku vrátenia nezúčtovaného rozdielu prostredníctvom verejnej časti ITMS (v prípade potreby si prijímateľ sumy na vrátenie za jednotlivé zdroje fi</w:t>
        </w:r>
        <w:r>
          <w:rPr>
            <w:rFonts w:cs="Arial"/>
            <w:szCs w:val="16"/>
          </w:rPr>
          <w:t>nancovania vopred odsúhlasí s </w:t>
        </w:r>
      </w:ins>
      <w:ins w:id="769" w:author="Slavomír Gajarský" w:date="2021-06-10T09:57:00Z">
        <w:r w:rsidR="00F77437">
          <w:rPr>
            <w:rFonts w:cs="Arial"/>
            <w:szCs w:val="16"/>
          </w:rPr>
          <w:t>pokytovateľom</w:t>
        </w:r>
      </w:ins>
      <w:ins w:id="770" w:author="Slavomír Gajarský" w:date="2021-06-10T09:56:00Z">
        <w:r>
          <w:rPr>
            <w:rFonts w:cs="Arial"/>
            <w:szCs w:val="16"/>
          </w:rPr>
          <w:t xml:space="preserve">, </w:t>
        </w:r>
        <w:r w:rsidRPr="004F4920">
          <w:rPr>
            <w:rFonts w:cs="Arial"/>
            <w:szCs w:val="16"/>
          </w:rPr>
          <w:t>ktorý správne prerozdelenie na zdroje overí aj s platobnou jednotkou</w:t>
        </w:r>
        <w:r w:rsidRPr="00666BF3">
          <w:rPr>
            <w:rFonts w:cs="Arial"/>
            <w:szCs w:val="16"/>
          </w:rPr>
          <w:t>).</w:t>
        </w:r>
        <w:r>
          <w:rPr>
            <w:rFonts w:cs="Arial"/>
            <w:b/>
            <w:szCs w:val="16"/>
          </w:rPr>
          <w:t xml:space="preserve"> </w:t>
        </w:r>
        <w:r w:rsidRPr="003A2FA6">
          <w:rPr>
            <w:rFonts w:cs="Arial"/>
            <w:b/>
            <w:szCs w:val="16"/>
          </w:rPr>
          <w:t>Zároveň najneskôr do </w:t>
        </w:r>
        <w:r>
          <w:rPr>
            <w:rFonts w:cs="Arial"/>
            <w:b/>
            <w:szCs w:val="16"/>
          </w:rPr>
          <w:t>10</w:t>
        </w:r>
        <w:r w:rsidRPr="003A2FA6">
          <w:rPr>
            <w:rFonts w:cs="Arial"/>
            <w:b/>
            <w:szCs w:val="16"/>
          </w:rPr>
          <w:t> pracovných dní od ukončenia lehoty na zúčtovanie poskytnutej zálohovej platby</w:t>
        </w:r>
        <w:r w:rsidRPr="003A2FA6">
          <w:rPr>
            <w:rFonts w:cs="Arial"/>
            <w:szCs w:val="16"/>
          </w:rPr>
          <w:t xml:space="preserve"> </w:t>
        </w:r>
        <w:r w:rsidRPr="003A2FA6">
          <w:rPr>
            <w:rFonts w:cs="Arial"/>
            <w:b/>
          </w:rPr>
          <w:t>vráti</w:t>
        </w:r>
        <w:r w:rsidRPr="003A2FA6">
          <w:rPr>
            <w:rFonts w:cs="Arial"/>
          </w:rPr>
          <w:t xml:space="preserve"> </w:t>
        </w:r>
        <w:r w:rsidRPr="003A2FA6">
          <w:rPr>
            <w:rFonts w:cs="Arial"/>
            <w:b/>
          </w:rPr>
          <w:t>sumu nezúčtovaného rozdielu platobnej jednotke.</w:t>
        </w:r>
        <w:r w:rsidRPr="003A2FA6">
          <w:rPr>
            <w:rFonts w:cs="Arial"/>
          </w:rPr>
          <w:t xml:space="preserve"> Pri realizácii úhrady prijímateľ uvedie správny variabilný symbol automaticky generovaný ITMS. </w:t>
        </w:r>
      </w:ins>
    </w:p>
    <w:p w14:paraId="0137223E" w14:textId="77777777" w:rsidR="000036FF" w:rsidRPr="003A2FA6" w:rsidRDefault="000036FF" w:rsidP="00CF086A">
      <w:pPr>
        <w:autoSpaceDE w:val="0"/>
        <w:autoSpaceDN w:val="0"/>
        <w:adjustRightInd w:val="0"/>
        <w:spacing w:before="120"/>
        <w:jc w:val="both"/>
        <w:rPr>
          <w:ins w:id="771" w:author="Slavomír Gajarský" w:date="2021-06-10T09:56:00Z"/>
          <w:rFonts w:cs="Arial"/>
          <w:szCs w:val="16"/>
        </w:rPr>
      </w:pPr>
      <w:ins w:id="772" w:author="Slavomír Gajarský" w:date="2021-06-10T09:56:00Z">
        <w:r w:rsidRPr="003E081D">
          <w:rPr>
            <w:rFonts w:cs="Arial"/>
          </w:rPr>
          <w:t>Vo</w:t>
        </w:r>
        <w:r w:rsidRPr="003A2FA6">
          <w:rPr>
            <w:rFonts w:cs="Arial"/>
            <w:szCs w:val="16"/>
          </w:rPr>
          <w:t xml:space="preserve"> vzťahu k sledovaniu povinnosti zúčtovania poskytnutej zálohovej platby, bude možné akceptovať vrátenie sumy nezúčtovaného rozdielu platobnej jednotke prijímateľom z vlastnej iniciatívy, iba v prípade, ak platba obsahuje správny variabilný symbol automaticky generovaný ITMS. V opačnom prípade bude platba vrátená platobnou jednotkou ako mylná platba.</w:t>
        </w:r>
        <w:r w:rsidRPr="003A2FA6">
          <w:rPr>
            <w:rFonts w:cs="Arial"/>
            <w:b/>
            <w:szCs w:val="16"/>
          </w:rPr>
          <w:t xml:space="preserve"> </w:t>
        </w:r>
        <w:r w:rsidRPr="003A2FA6">
          <w:rPr>
            <w:rFonts w:cs="Arial"/>
            <w:szCs w:val="16"/>
          </w:rPr>
          <w:t>Zároveň je prijímateľ povinný v ITMS v poznámke uviesť skutočnosti, ako aj dôvody nedodržania podmienok zúčtovania zálohovej platby.</w:t>
        </w:r>
      </w:ins>
    </w:p>
    <w:p w14:paraId="3B296650" w14:textId="40A6C7D4" w:rsidR="000036FF" w:rsidRPr="00237AB7" w:rsidRDefault="000036FF" w:rsidP="00CF086A">
      <w:pPr>
        <w:autoSpaceDE w:val="0"/>
        <w:autoSpaceDN w:val="0"/>
        <w:adjustRightInd w:val="0"/>
        <w:spacing w:before="120"/>
        <w:jc w:val="both"/>
        <w:rPr>
          <w:ins w:id="773" w:author="Slavomír Gajarský" w:date="2021-06-10T09:56:00Z"/>
          <w:rFonts w:cs="Arial"/>
          <w:szCs w:val="16"/>
        </w:rPr>
      </w:pPr>
      <w:ins w:id="774" w:author="Slavomír Gajarský" w:date="2021-06-10T09:56:00Z">
        <w:r>
          <w:rPr>
            <w:rFonts w:cs="Arial"/>
            <w:b/>
          </w:rPr>
          <w:t xml:space="preserve">V prípade, ak prijímateľ </w:t>
        </w:r>
        <w:r w:rsidRPr="00237AB7">
          <w:rPr>
            <w:rFonts w:cs="Arial"/>
            <w:b/>
          </w:rPr>
          <w:t>nevráti</w:t>
        </w:r>
        <w:r w:rsidRPr="00237AB7">
          <w:rPr>
            <w:rFonts w:cs="Arial"/>
          </w:rPr>
          <w:t xml:space="preserve"> sumu nezúčtovaného rozdielu platobnej jednotke do </w:t>
        </w:r>
        <w:r>
          <w:rPr>
            <w:rFonts w:cs="Arial"/>
            <w:b/>
          </w:rPr>
          <w:t>10</w:t>
        </w:r>
        <w:r w:rsidRPr="008B0846">
          <w:rPr>
            <w:rFonts w:cs="Arial"/>
            <w:b/>
          </w:rPr>
          <w:t xml:space="preserve"> pracovných dní</w:t>
        </w:r>
        <w:r w:rsidRPr="008B0846">
          <w:rPr>
            <w:rFonts w:cs="Arial"/>
          </w:rPr>
          <w:t xml:space="preserve"> od ukončenia lehoty na </w:t>
        </w:r>
        <w:r w:rsidRPr="008B0846">
          <w:rPr>
            <w:rFonts w:cs="Arial"/>
            <w:szCs w:val="16"/>
          </w:rPr>
          <w:t>zúčtovanie poskytnutej zálohovej platb</w:t>
        </w:r>
        <w:r w:rsidRPr="00C1081B">
          <w:rPr>
            <w:rFonts w:cs="Arial"/>
            <w:szCs w:val="16"/>
          </w:rPr>
          <w:t>y</w:t>
        </w:r>
        <w:r w:rsidRPr="00C1081B">
          <w:rPr>
            <w:rFonts w:cs="Arial"/>
          </w:rPr>
          <w:t>,</w:t>
        </w:r>
        <w:r w:rsidRPr="00C1081B">
          <w:rPr>
            <w:rFonts w:cs="Arial"/>
            <w:b/>
          </w:rPr>
          <w:t xml:space="preserve"> </w:t>
        </w:r>
      </w:ins>
      <w:ins w:id="775" w:author="Slavomír Gajarský" w:date="2021-06-10T09:58:00Z">
        <w:r w:rsidR="00F77437">
          <w:rPr>
            <w:rFonts w:cs="Arial"/>
            <w:b/>
            <w:szCs w:val="16"/>
          </w:rPr>
          <w:t>poskytovateľ</w:t>
        </w:r>
      </w:ins>
      <w:ins w:id="776" w:author="Slavomír Gajarský" w:date="2021-06-10T09:56:00Z">
        <w:r w:rsidRPr="00C1081B">
          <w:rPr>
            <w:rFonts w:cs="Arial"/>
            <w:szCs w:val="16"/>
          </w:rPr>
          <w:t xml:space="preserve"> </w:t>
        </w:r>
        <w:r w:rsidRPr="00C1081B">
          <w:rPr>
            <w:rFonts w:cs="Arial"/>
            <w:b/>
            <w:szCs w:val="16"/>
          </w:rPr>
          <w:t>bezodkladne</w:t>
        </w:r>
        <w:r w:rsidRPr="00C1081B">
          <w:rPr>
            <w:rFonts w:cs="Arial"/>
            <w:szCs w:val="16"/>
          </w:rPr>
          <w:t xml:space="preserve"> </w:t>
        </w:r>
        <w:r w:rsidRPr="00C1081B">
          <w:rPr>
            <w:rFonts w:cs="Arial"/>
            <w:b/>
            <w:szCs w:val="16"/>
          </w:rPr>
          <w:t xml:space="preserve">na túto skutočnosť prijímateľa upozorní </w:t>
        </w:r>
        <w:r w:rsidRPr="00C1081B">
          <w:rPr>
            <w:rFonts w:cs="Arial"/>
            <w:szCs w:val="16"/>
          </w:rPr>
          <w:t>(t. j. </w:t>
        </w:r>
        <w:r w:rsidRPr="00085004">
          <w:rPr>
            <w:rFonts w:cs="Arial"/>
            <w:b/>
          </w:rPr>
          <w:t>skutočnosť</w:t>
        </w:r>
        <w:r w:rsidRPr="00237AB7">
          <w:rPr>
            <w:rFonts w:cs="Arial"/>
            <w:szCs w:val="16"/>
          </w:rPr>
          <w:t xml:space="preserve">, že prijímateľ nedodržal stanovenú povinnosť zúčtovať </w:t>
        </w:r>
        <w:r w:rsidRPr="00237AB7">
          <w:rPr>
            <w:rFonts w:cs="Arial"/>
            <w:szCs w:val="16"/>
          </w:rPr>
          <w:lastRenderedPageBreak/>
          <w:t>poskytnutú zálohovú platbu, nevrátil sumu nezúčtovaného rozdielu poskytnutej zálohovej platby platobnej jednotke,</w:t>
        </w:r>
        <w:r>
          <w:rPr>
            <w:rFonts w:cs="Arial"/>
            <w:szCs w:val="16"/>
          </w:rPr>
          <w:t xml:space="preserve"> resp. nevrátil sumu nezúčtovaného rozdielu)</w:t>
        </w:r>
        <w:r w:rsidRPr="008B0846">
          <w:rPr>
            <w:rFonts w:cs="Arial"/>
            <w:szCs w:val="16"/>
          </w:rPr>
          <w:t>.</w:t>
        </w:r>
        <w:r w:rsidRPr="008B0846">
          <w:rPr>
            <w:rFonts w:cs="Arial"/>
            <w:b/>
            <w:szCs w:val="16"/>
          </w:rPr>
          <w:t xml:space="preserve"> Zároveň najneskôr </w:t>
        </w:r>
        <w:r w:rsidRPr="008B0846">
          <w:rPr>
            <w:rFonts w:cs="Arial"/>
          </w:rPr>
          <w:t xml:space="preserve">nasledujúci pracovný deň od zistenia mu </w:t>
        </w:r>
      </w:ins>
      <w:ins w:id="777" w:author="Slavomír Gajarský" w:date="2021-06-10T09:58:00Z">
        <w:r w:rsidR="00F77437">
          <w:rPr>
            <w:rFonts w:cs="Arial"/>
          </w:rPr>
          <w:t>poskytovateľ</w:t>
        </w:r>
      </w:ins>
      <w:ins w:id="778" w:author="Slavomír Gajarský" w:date="2021-06-10T09:56:00Z">
        <w:r w:rsidRPr="008B0846">
          <w:rPr>
            <w:rFonts w:cs="Arial"/>
          </w:rPr>
          <w:t xml:space="preserve"> </w:t>
        </w:r>
        <w:r w:rsidRPr="008B0846">
          <w:rPr>
            <w:rFonts w:cs="Arial"/>
            <w:b/>
            <w:szCs w:val="16"/>
          </w:rPr>
          <w:t>zašle žiadosť o vrát</w:t>
        </w:r>
        <w:r w:rsidRPr="00C1081B">
          <w:rPr>
            <w:rFonts w:cs="Arial"/>
            <w:b/>
            <w:szCs w:val="16"/>
          </w:rPr>
          <w:t>enie finančných prostriedkov</w:t>
        </w:r>
      </w:ins>
      <w:ins w:id="779" w:author="Slavomír Gajarský" w:date="2021-06-10T10:23:00Z">
        <w:r w:rsidR="006F20BF">
          <w:rPr>
            <w:rFonts w:cs="Arial"/>
            <w:b/>
            <w:szCs w:val="16"/>
          </w:rPr>
          <w:t xml:space="preserve"> </w:t>
        </w:r>
      </w:ins>
      <w:ins w:id="780" w:author="Slavomír Gajarský" w:date="2021-06-10T10:24:00Z">
        <w:r w:rsidR="006F20BF" w:rsidRPr="006F20BF">
          <w:rPr>
            <w:rFonts w:cs="Arial"/>
            <w:b/>
            <w:szCs w:val="16"/>
          </w:rPr>
          <w:t xml:space="preserve">a postupuje v zmysle časti </w:t>
        </w:r>
        <w:r w:rsidR="006F20BF">
          <w:rPr>
            <w:rFonts w:cs="Arial"/>
            <w:b/>
            <w:szCs w:val="16"/>
          </w:rPr>
          <w:t>2.4.7</w:t>
        </w:r>
        <w:r w:rsidR="006F20BF" w:rsidRPr="006F20BF">
          <w:rPr>
            <w:rFonts w:cs="Arial"/>
            <w:b/>
            <w:szCs w:val="16"/>
          </w:rPr>
          <w:t xml:space="preserve"> tohto </w:t>
        </w:r>
        <w:r w:rsidR="006F20BF">
          <w:rPr>
            <w:rFonts w:cs="Arial"/>
            <w:b/>
            <w:szCs w:val="16"/>
          </w:rPr>
          <w:t>dokumentu</w:t>
        </w:r>
      </w:ins>
      <w:ins w:id="781" w:author="Slavomír Gajarský" w:date="2021-06-10T09:56:00Z">
        <w:r w:rsidRPr="00237AB7">
          <w:rPr>
            <w:rFonts w:cs="Arial"/>
            <w:szCs w:val="16"/>
          </w:rPr>
          <w:t xml:space="preserve">. </w:t>
        </w:r>
      </w:ins>
    </w:p>
    <w:p w14:paraId="57B8A0BC" w14:textId="0B562D98" w:rsidR="006F20BF" w:rsidRPr="00394FCE" w:rsidRDefault="000036FF" w:rsidP="00CF086A">
      <w:pPr>
        <w:pStyle w:val="Odsekzoznamu"/>
        <w:numPr>
          <w:ilvl w:val="0"/>
          <w:numId w:val="152"/>
        </w:numPr>
        <w:autoSpaceDE w:val="0"/>
        <w:autoSpaceDN w:val="0"/>
        <w:adjustRightInd w:val="0"/>
        <w:spacing w:before="120"/>
        <w:ind w:left="426"/>
        <w:jc w:val="both"/>
        <w:rPr>
          <w:ins w:id="782" w:author="Slavomír Gajarský" w:date="2021-06-10T10:24:00Z"/>
          <w:rFonts w:cs="Arial"/>
          <w:vanish/>
        </w:rPr>
      </w:pPr>
      <w:ins w:id="783" w:author="Slavomír Gajarský" w:date="2021-06-10T09:56:00Z">
        <w:r w:rsidRPr="00394FCE">
          <w:rPr>
            <w:rFonts w:cs="Arial"/>
            <w:szCs w:val="16"/>
          </w:rPr>
          <w:t>V</w:t>
        </w:r>
        <w:r w:rsidRPr="00394FCE">
          <w:rPr>
            <w:rFonts w:cs="Arial"/>
          </w:rPr>
          <w:t> </w:t>
        </w:r>
        <w:r w:rsidRPr="00394FCE">
          <w:rPr>
            <w:rFonts w:cs="Arial"/>
            <w:szCs w:val="16"/>
          </w:rPr>
          <w:t>prípade</w:t>
        </w:r>
        <w:r w:rsidRPr="00394FCE">
          <w:rPr>
            <w:rFonts w:cs="Arial"/>
          </w:rPr>
          <w:t xml:space="preserve">, </w:t>
        </w:r>
        <w:r w:rsidRPr="00394FCE">
          <w:rPr>
            <w:rFonts w:cs="Arial"/>
            <w:b/>
          </w:rPr>
          <w:t>ak prijímateľ</w:t>
        </w:r>
        <w:r w:rsidRPr="00394FCE">
          <w:rPr>
            <w:rFonts w:cs="Arial"/>
          </w:rPr>
          <w:t xml:space="preserve"> najneskôr do skončenia lehoty na zúčtovanie poskytnutej zálohovej platby predložil žiadosť o platbu (zúčtovanie zálohovej platby) v dostatočnom objeme na zúčtovanie každej jednej poskytnutej zálohovej platby, avšak riadiaci orgán </w:t>
        </w:r>
        <w:r w:rsidRPr="00394FCE">
          <w:rPr>
            <w:rFonts w:cs="Arial"/>
            <w:b/>
          </w:rPr>
          <w:t>identifikuje neoprávnené výdavky</w:t>
        </w:r>
        <w:r w:rsidRPr="00394FCE">
          <w:rPr>
            <w:rFonts w:cs="Arial"/>
          </w:rPr>
          <w:t xml:space="preserve"> v predloženej žiadosti o platbu (zúčtovanie zálohovej platby) až </w:t>
        </w:r>
        <w:r w:rsidRPr="00394FCE">
          <w:rPr>
            <w:rFonts w:cs="Arial"/>
            <w:b/>
          </w:rPr>
          <w:t>po stanovenej lehote</w:t>
        </w:r>
        <w:r w:rsidRPr="00394FCE">
          <w:rPr>
            <w:rFonts w:cs="Arial"/>
          </w:rPr>
          <w:t xml:space="preserve"> na zúčtovanie poskytnutej zálohovej platby, a teda </w:t>
        </w:r>
        <w:r w:rsidRPr="00394FCE">
          <w:rPr>
            <w:rFonts w:cs="Arial"/>
            <w:b/>
          </w:rPr>
          <w:t>reálne nedochádza k zúčtovaniu 100 %</w:t>
        </w:r>
        <w:r w:rsidRPr="00394FCE">
          <w:rPr>
            <w:rFonts w:cs="Arial"/>
          </w:rPr>
          <w:t xml:space="preserve"> každej jednej poskytnutej zálohovej platby a </w:t>
        </w:r>
        <w:r w:rsidRPr="004E28D2">
          <w:rPr>
            <w:rFonts w:cs="Arial"/>
            <w:b/>
          </w:rPr>
          <w:t>ani k vráteniu sumy nezúčtovaného rozdielu</w:t>
        </w:r>
        <w:r w:rsidRPr="00FC4CCE">
          <w:rPr>
            <w:rFonts w:cs="Arial"/>
          </w:rPr>
          <w:t xml:space="preserve"> (vo výšk</w:t>
        </w:r>
        <w:r w:rsidRPr="00E8188C">
          <w:rPr>
            <w:rFonts w:cs="Arial"/>
          </w:rPr>
          <w:t xml:space="preserve">e sumy identifikovaných neoprávnených výdavkov) platobnej jednotke, </w:t>
        </w:r>
      </w:ins>
      <w:ins w:id="784" w:author="Slavomír Gajarský" w:date="2021-06-10T09:59:00Z">
        <w:r w:rsidR="00F77437" w:rsidRPr="00394FCE">
          <w:rPr>
            <w:rFonts w:cs="Arial"/>
          </w:rPr>
          <w:t>poskytovateľ</w:t>
        </w:r>
      </w:ins>
      <w:ins w:id="785" w:author="Slavomír Gajarský" w:date="2021-06-10T09:56:00Z">
        <w:r w:rsidRPr="00394FCE">
          <w:rPr>
            <w:rFonts w:cs="Arial"/>
          </w:rPr>
          <w:t xml:space="preserve"> prijímateľa upozorní, aby finančné prostriedky vrátil (uvedené sa nevzťahuje na preddavkové platby a výdavky, ktoré sú predmetom prebiehajúceho skúmania, a ktorých schvaľovanie riadiaci orgán pozastavil) a zašle prijímateľovi žiadosť o vrátenie finančných prostriedkov</w:t>
        </w:r>
      </w:ins>
      <w:ins w:id="786" w:author="Slavomír Gajarský" w:date="2021-06-10T10:24:00Z">
        <w:r w:rsidR="006F20BF" w:rsidRPr="00394FCE">
          <w:rPr>
            <w:rFonts w:cs="Arial"/>
          </w:rPr>
          <w:t xml:space="preserve"> (postup v zmysle časti 2</w:t>
        </w:r>
      </w:ins>
      <w:ins w:id="787" w:author="Slavomír Gajarský" w:date="2021-06-10T10:25:00Z">
        <w:r w:rsidR="006F20BF" w:rsidRPr="00394FCE">
          <w:rPr>
            <w:rFonts w:cs="Arial"/>
          </w:rPr>
          <w:t>.4.7</w:t>
        </w:r>
      </w:ins>
      <w:ins w:id="788" w:author="Slavomír Gajarský" w:date="2021-06-10T10:24:00Z">
        <w:r w:rsidR="006F20BF">
          <w:fldChar w:fldCharType="begin"/>
        </w:r>
        <w:r w:rsidR="006F20BF">
          <w:instrText xml:space="preserve"> HYPERLINK \l "_Vysporiadanie_finančných_vzťahov" </w:instrText>
        </w:r>
        <w:r w:rsidR="006F20BF">
          <w:fldChar w:fldCharType="end"/>
        </w:r>
        <w:r w:rsidR="006F20BF" w:rsidRPr="00394FCE">
          <w:rPr>
            <w:rFonts w:cs="Arial"/>
          </w:rPr>
          <w:t xml:space="preserve"> tohto </w:t>
        </w:r>
      </w:ins>
      <w:ins w:id="789" w:author="Slavomír Gajarský" w:date="2021-06-10T10:25:00Z">
        <w:r w:rsidR="006F20BF" w:rsidRPr="00394FCE">
          <w:rPr>
            <w:rFonts w:cs="Arial"/>
          </w:rPr>
          <w:t>dokumentu</w:t>
        </w:r>
      </w:ins>
      <w:ins w:id="790" w:author="Slavomír Gajarský" w:date="2021-06-10T10:24:00Z">
        <w:r w:rsidR="006F20BF" w:rsidRPr="00394FCE">
          <w:rPr>
            <w:rFonts w:cs="Arial"/>
          </w:rPr>
          <w:t xml:space="preserve">). </w:t>
        </w:r>
      </w:ins>
    </w:p>
    <w:p w14:paraId="3E46D0F9" w14:textId="769F3CFC" w:rsidR="000036FF" w:rsidRPr="003A2FA6" w:rsidRDefault="000036FF" w:rsidP="00CF086A">
      <w:pPr>
        <w:autoSpaceDE w:val="0"/>
        <w:autoSpaceDN w:val="0"/>
        <w:adjustRightInd w:val="0"/>
        <w:spacing w:before="120"/>
        <w:jc w:val="both"/>
        <w:rPr>
          <w:ins w:id="791" w:author="Slavomír Gajarský" w:date="2021-06-10T09:56:00Z"/>
          <w:rFonts w:cs="Arial"/>
          <w:vanish/>
        </w:rPr>
      </w:pPr>
    </w:p>
    <w:p w14:paraId="50711D59" w14:textId="77777777" w:rsidR="00394FCE" w:rsidRDefault="00394FCE" w:rsidP="00CF086A">
      <w:pPr>
        <w:autoSpaceDE w:val="0"/>
        <w:autoSpaceDN w:val="0"/>
        <w:adjustRightInd w:val="0"/>
        <w:spacing w:before="120"/>
        <w:jc w:val="both"/>
        <w:rPr>
          <w:ins w:id="792" w:author="Slavomír Gajarský" w:date="2021-06-10T10:39:00Z"/>
          <w:rFonts w:cs="Arial"/>
          <w:szCs w:val="16"/>
        </w:rPr>
      </w:pPr>
    </w:p>
    <w:p w14:paraId="4A63968B" w14:textId="0326F354" w:rsidR="000036FF" w:rsidRPr="00394FCE" w:rsidRDefault="000036FF" w:rsidP="00CF086A">
      <w:pPr>
        <w:pStyle w:val="Odsekzoznamu"/>
        <w:numPr>
          <w:ilvl w:val="0"/>
          <w:numId w:val="152"/>
        </w:numPr>
        <w:autoSpaceDE w:val="0"/>
        <w:autoSpaceDN w:val="0"/>
        <w:adjustRightInd w:val="0"/>
        <w:spacing w:before="120"/>
        <w:ind w:left="426"/>
        <w:jc w:val="both"/>
        <w:rPr>
          <w:ins w:id="793" w:author="Slavomír Gajarský" w:date="2021-06-10T09:56:00Z"/>
          <w:rFonts w:cs="Arial"/>
          <w:szCs w:val="16"/>
        </w:rPr>
      </w:pPr>
      <w:ins w:id="794" w:author="Slavomír Gajarský" w:date="2021-06-10T09:56:00Z">
        <w:r w:rsidRPr="00394FCE">
          <w:rPr>
            <w:rFonts w:cs="Arial"/>
            <w:szCs w:val="16"/>
          </w:rPr>
          <w:t xml:space="preserve">V prípade, </w:t>
        </w:r>
        <w:r w:rsidRPr="00CF086A">
          <w:rPr>
            <w:rFonts w:cs="Arial"/>
            <w:b/>
            <w:szCs w:val="16"/>
          </w:rPr>
          <w:t>ak si prijímateľ splnil povinnosť zúčtovať poskytnutú zálohovú platbu (predložil žiadosti o platbu (zúčtovanie zálohovej platby)</w:t>
        </w:r>
        <w:r w:rsidRPr="00394FCE">
          <w:rPr>
            <w:rFonts w:cs="Arial"/>
            <w:szCs w:val="16"/>
          </w:rPr>
          <w:t xml:space="preserve"> </w:t>
        </w:r>
        <w:r w:rsidRPr="00CF086A">
          <w:rPr>
            <w:rFonts w:cs="Arial"/>
            <w:b/>
            <w:szCs w:val="16"/>
          </w:rPr>
          <w:t>v objeme dostatočnom na zúčtovanie každej jednej poskytnutej zálohovej platby)</w:t>
        </w:r>
        <w:r w:rsidRPr="00394FCE">
          <w:rPr>
            <w:rFonts w:cs="Arial"/>
            <w:szCs w:val="16"/>
          </w:rPr>
          <w:t>, ale počas kontroly žiadosti o platbu (zúčto</w:t>
        </w:r>
        <w:r w:rsidRPr="004E28D2">
          <w:rPr>
            <w:rFonts w:cs="Arial"/>
            <w:szCs w:val="16"/>
          </w:rPr>
          <w:t xml:space="preserve">vanie zálohovej platby) </w:t>
        </w:r>
      </w:ins>
      <w:ins w:id="795" w:author="Slavomír Gajarský" w:date="2021-06-10T10:00:00Z">
        <w:r w:rsidR="00CD307A" w:rsidRPr="00CF086A">
          <w:rPr>
            <w:rFonts w:cs="Arial"/>
            <w:b/>
            <w:szCs w:val="16"/>
          </w:rPr>
          <w:t>poskytovateľ</w:t>
        </w:r>
      </w:ins>
      <w:ins w:id="796" w:author="Slavomír Gajarský" w:date="2021-06-10T09:56:00Z">
        <w:r w:rsidRPr="00CF086A">
          <w:rPr>
            <w:rFonts w:cs="Arial"/>
            <w:b/>
            <w:szCs w:val="16"/>
          </w:rPr>
          <w:t xml:space="preserve"> identifikuje neoprávnené výdavky </w:t>
        </w:r>
        <w:r w:rsidRPr="00394FCE">
          <w:rPr>
            <w:rFonts w:cs="Arial"/>
            <w:szCs w:val="16"/>
          </w:rPr>
          <w:t>(uvedené sa nevzťahuje na preddavkové platby</w:t>
        </w:r>
        <w:r w:rsidRPr="00394FCE">
          <w:rPr>
            <w:rFonts w:cs="Arial"/>
          </w:rPr>
          <w:t xml:space="preserve"> a výdavky</w:t>
        </w:r>
        <w:r w:rsidRPr="00394FCE">
          <w:rPr>
            <w:rFonts w:cs="Arial"/>
            <w:szCs w:val="16"/>
          </w:rPr>
          <w:t xml:space="preserve">, ktoré sú predmetom prebiehajúceho skúmania, a ktorých schvaľovanie riadiaci orgán pozastavil), a teda </w:t>
        </w:r>
        <w:r w:rsidRPr="00CF086A">
          <w:rPr>
            <w:rFonts w:cs="Arial"/>
            <w:b/>
            <w:szCs w:val="16"/>
          </w:rPr>
          <w:t>reálne nedochádza k zúčtovaniu</w:t>
        </w:r>
        <w:r w:rsidRPr="00394FCE">
          <w:rPr>
            <w:rFonts w:cs="Arial"/>
            <w:szCs w:val="16"/>
          </w:rPr>
          <w:t xml:space="preserve"> poskytnutej zálohovej platby, </w:t>
        </w:r>
      </w:ins>
      <w:ins w:id="797" w:author="Slavomír Gajarský" w:date="2021-06-10T10:00:00Z">
        <w:r w:rsidR="00CD307A" w:rsidRPr="00CF086A">
          <w:rPr>
            <w:rFonts w:cs="Arial"/>
            <w:b/>
            <w:szCs w:val="16"/>
          </w:rPr>
          <w:t>poskytovateľ</w:t>
        </w:r>
      </w:ins>
      <w:ins w:id="798" w:author="Slavomír Gajarský" w:date="2021-06-10T09:56:00Z">
        <w:r w:rsidRPr="00CF086A">
          <w:rPr>
            <w:rFonts w:cs="Arial"/>
            <w:b/>
            <w:szCs w:val="16"/>
          </w:rPr>
          <w:t xml:space="preserve"> vyčísli sumu identifikovaných neoprávnených výdavkov</w:t>
        </w:r>
        <w:r w:rsidRPr="00394FCE">
          <w:rPr>
            <w:rFonts w:cs="Arial"/>
            <w:szCs w:val="16"/>
          </w:rPr>
          <w:t xml:space="preserve"> a upozorní na túto skutočnosť prijímateľa. </w:t>
        </w:r>
      </w:ins>
    </w:p>
    <w:p w14:paraId="69931F72" w14:textId="77777777" w:rsidR="000036FF" w:rsidRPr="003A2FA6" w:rsidRDefault="000036FF" w:rsidP="000036FF">
      <w:pPr>
        <w:autoSpaceDE w:val="0"/>
        <w:autoSpaceDN w:val="0"/>
        <w:adjustRightInd w:val="0"/>
        <w:spacing w:before="120"/>
        <w:ind w:left="280"/>
        <w:jc w:val="both"/>
        <w:rPr>
          <w:ins w:id="799" w:author="Slavomír Gajarský" w:date="2021-06-10T09:56:00Z"/>
          <w:rFonts w:cs="Arial"/>
          <w:b/>
          <w:szCs w:val="16"/>
        </w:rPr>
      </w:pPr>
      <w:ins w:id="800" w:author="Slavomír Gajarský" w:date="2021-06-10T09:56:00Z">
        <w:r w:rsidRPr="003A2FA6">
          <w:rPr>
            <w:rFonts w:cs="Arial"/>
            <w:b/>
            <w:szCs w:val="16"/>
          </w:rPr>
          <w:t>V </w:t>
        </w:r>
        <w:r w:rsidRPr="00B6520C">
          <w:rPr>
            <w:rFonts w:cs="Arial"/>
            <w:b/>
            <w:szCs w:val="16"/>
          </w:rPr>
          <w:t>tomto</w:t>
        </w:r>
        <w:r w:rsidRPr="003A2FA6">
          <w:rPr>
            <w:rFonts w:cs="Arial"/>
            <w:b/>
            <w:szCs w:val="16"/>
          </w:rPr>
          <w:t xml:space="preserve"> prípade prijímateľ:</w:t>
        </w:r>
      </w:ins>
    </w:p>
    <w:p w14:paraId="4C2A4728" w14:textId="77777777" w:rsidR="000036FF" w:rsidRPr="003A2FA6" w:rsidRDefault="000036FF" w:rsidP="00C324F5">
      <w:pPr>
        <w:pStyle w:val="Odsekzoznamu"/>
        <w:numPr>
          <w:ilvl w:val="1"/>
          <w:numId w:val="151"/>
        </w:numPr>
        <w:autoSpaceDE w:val="0"/>
        <w:autoSpaceDN w:val="0"/>
        <w:adjustRightInd w:val="0"/>
        <w:spacing w:before="120"/>
        <w:ind w:left="426" w:hanging="284"/>
        <w:jc w:val="both"/>
        <w:rPr>
          <w:ins w:id="801" w:author="Slavomír Gajarský" w:date="2021-06-10T09:56:00Z"/>
          <w:rFonts w:cs="Arial"/>
          <w:szCs w:val="16"/>
        </w:rPr>
      </w:pPr>
      <w:ins w:id="802" w:author="Slavomír Gajarský" w:date="2021-06-10T09:56:00Z">
        <w:r w:rsidRPr="003A2FA6">
          <w:rPr>
            <w:rFonts w:cs="Arial"/>
            <w:b/>
            <w:szCs w:val="16"/>
          </w:rPr>
          <w:t>zúčtuje sumu</w:t>
        </w:r>
        <w:r w:rsidRPr="003A2FA6">
          <w:rPr>
            <w:rFonts w:cs="Arial"/>
            <w:szCs w:val="16"/>
          </w:rPr>
          <w:t xml:space="preserve"> identifikovaných neoprávnených výdavkov </w:t>
        </w:r>
        <w:r w:rsidRPr="003A2FA6">
          <w:rPr>
            <w:rFonts w:cs="Arial"/>
            <w:b/>
            <w:szCs w:val="16"/>
          </w:rPr>
          <w:t xml:space="preserve">predložením novej žiadosti o platbu </w:t>
        </w:r>
        <w:r w:rsidRPr="003A2FA6">
          <w:rPr>
            <w:rFonts w:cs="Arial"/>
            <w:szCs w:val="16"/>
          </w:rPr>
          <w:t xml:space="preserve">(zúčtovanie zálohovej platby) s výdavkami minimálne vo výške sumy identifikovaných neoprávnených výdavkov, pri zachovaní povinnosti zúčtovať 100 % každej jednej poskytnutej zálohovej platby v lehote najneskôr do ukončenia stanoveného obdobia </w:t>
        </w:r>
        <w:r>
          <w:rPr>
            <w:rFonts w:cs="Arial"/>
            <w:szCs w:val="16"/>
          </w:rPr>
          <w:t>12</w:t>
        </w:r>
        <w:r w:rsidRPr="003A2FA6">
          <w:rPr>
            <w:rFonts w:cs="Arial"/>
            <w:szCs w:val="16"/>
          </w:rPr>
          <w:t> mesiacov, a / alebo</w:t>
        </w:r>
      </w:ins>
    </w:p>
    <w:p w14:paraId="0CF8B535" w14:textId="5D90DBEE" w:rsidR="000036FF" w:rsidRPr="00CF086A" w:rsidRDefault="000036FF" w:rsidP="00CF086A">
      <w:pPr>
        <w:pStyle w:val="Odsekzoznamu"/>
        <w:numPr>
          <w:ilvl w:val="1"/>
          <w:numId w:val="151"/>
        </w:numPr>
        <w:ind w:left="426"/>
        <w:rPr>
          <w:ins w:id="803" w:author="Slavomír Gajarský" w:date="2021-06-10T09:56:00Z"/>
          <w:rFonts w:cs="Arial"/>
          <w:b/>
          <w:szCs w:val="16"/>
        </w:rPr>
      </w:pPr>
      <w:ins w:id="804" w:author="Slavomír Gajarský" w:date="2021-06-10T09:56:00Z">
        <w:r w:rsidRPr="00E301B5">
          <w:rPr>
            <w:rFonts w:cs="Arial"/>
            <w:b/>
            <w:szCs w:val="16"/>
          </w:rPr>
          <w:t>postupuje</w:t>
        </w:r>
        <w:r w:rsidRPr="00E301B5">
          <w:rPr>
            <w:rFonts w:cs="Arial"/>
            <w:szCs w:val="16"/>
          </w:rPr>
          <w:t xml:space="preserve"> v zmysle </w:t>
        </w:r>
      </w:ins>
      <w:ins w:id="805" w:author="Slavomír Gajarský" w:date="2021-06-10T10:27:00Z">
        <w:r w:rsidR="00E301B5" w:rsidRPr="00E301B5">
          <w:rPr>
            <w:rFonts w:cs="Arial"/>
            <w:b/>
            <w:szCs w:val="16"/>
          </w:rPr>
          <w:t>kapitoly 2.4.5</w:t>
        </w:r>
      </w:ins>
      <w:ins w:id="806" w:author="Slavomír Gajarský" w:date="2021-06-10T10:42:00Z">
        <w:r w:rsidR="00FC4CCE">
          <w:rPr>
            <w:rFonts w:cs="Arial"/>
            <w:b/>
            <w:szCs w:val="16"/>
          </w:rPr>
          <w:t>, časť</w:t>
        </w:r>
      </w:ins>
      <w:ins w:id="807" w:author="Slavomír Gajarský" w:date="2021-06-10T10:43:00Z">
        <w:r w:rsidR="00FC4CCE">
          <w:rPr>
            <w:rFonts w:cs="Arial"/>
            <w:b/>
            <w:szCs w:val="16"/>
          </w:rPr>
          <w:t>:</w:t>
        </w:r>
      </w:ins>
      <w:ins w:id="808" w:author="Slavomír Gajarský" w:date="2021-06-10T10:42:00Z">
        <w:r w:rsidR="00FC4CCE">
          <w:rPr>
            <w:rFonts w:cs="Arial"/>
            <w:b/>
            <w:szCs w:val="16"/>
          </w:rPr>
          <w:t xml:space="preserve"> Zúčtovanie zálohovej platby</w:t>
        </w:r>
      </w:ins>
      <w:ins w:id="809" w:author="Slavomír Gajarský" w:date="2021-06-10T10:27:00Z">
        <w:r w:rsidR="00E301B5" w:rsidRPr="00E301B5">
          <w:t xml:space="preserve"> </w:t>
        </w:r>
      </w:ins>
      <w:ins w:id="810" w:author="Slavomír Gajarský" w:date="2021-06-10T10:42:00Z">
        <w:r w:rsidR="00C324F5">
          <w:rPr>
            <w:rFonts w:cs="Arial"/>
            <w:b/>
            <w:szCs w:val="16"/>
          </w:rPr>
          <w:t>bod 1.</w:t>
        </w:r>
      </w:ins>
    </w:p>
    <w:p w14:paraId="3C4C6668" w14:textId="24B58354" w:rsidR="000036FF" w:rsidRPr="003A2FA6" w:rsidRDefault="000036FF" w:rsidP="000036FF">
      <w:pPr>
        <w:autoSpaceDE w:val="0"/>
        <w:autoSpaceDN w:val="0"/>
        <w:adjustRightInd w:val="0"/>
        <w:spacing w:before="120"/>
        <w:ind w:left="280"/>
        <w:jc w:val="both"/>
        <w:rPr>
          <w:ins w:id="811" w:author="Slavomír Gajarský" w:date="2021-06-10T09:56:00Z"/>
          <w:rFonts w:cs="Arial"/>
        </w:rPr>
      </w:pPr>
      <w:ins w:id="812" w:author="Slavomír Gajarský" w:date="2021-06-10T09:56:00Z">
        <w:r w:rsidRPr="00B6520C">
          <w:rPr>
            <w:rFonts w:cs="Arial"/>
            <w:szCs w:val="16"/>
          </w:rPr>
          <w:t>V</w:t>
        </w:r>
        <w:r w:rsidRPr="00893BFC">
          <w:rPr>
            <w:rFonts w:cs="Arial"/>
            <w:szCs w:val="16"/>
          </w:rPr>
          <w:t> </w:t>
        </w:r>
        <w:r w:rsidRPr="00B416DC">
          <w:rPr>
            <w:rFonts w:cs="Arial"/>
            <w:szCs w:val="16"/>
          </w:rPr>
          <w:t>prípade,</w:t>
        </w:r>
        <w:r w:rsidRPr="003A2FA6">
          <w:rPr>
            <w:rFonts w:cs="Arial"/>
            <w:b/>
            <w:szCs w:val="16"/>
          </w:rPr>
          <w:t xml:space="preserve"> ak prijímateľ</w:t>
        </w:r>
        <w:r w:rsidRPr="003A2FA6">
          <w:rPr>
            <w:rFonts w:cs="Arial"/>
            <w:szCs w:val="16"/>
          </w:rPr>
          <w:t xml:space="preserve"> najneskôr do skončenia lehoty na zúčtovanie poskytnutej zálohovej platby</w:t>
        </w:r>
        <w:r w:rsidRPr="003A2FA6">
          <w:rPr>
            <w:rFonts w:cs="Arial"/>
          </w:rPr>
          <w:t> </w:t>
        </w:r>
        <w:r w:rsidRPr="00B416DC">
          <w:rPr>
            <w:rFonts w:cs="Arial"/>
            <w:b/>
          </w:rPr>
          <w:t>(</w:t>
        </w:r>
        <w:r w:rsidRPr="005800BF">
          <w:rPr>
            <w:rFonts w:cs="Arial"/>
            <w:b/>
            <w:szCs w:val="16"/>
          </w:rPr>
          <w:t>12 mesiacov</w:t>
        </w:r>
        <w:r w:rsidRPr="00B416DC">
          <w:rPr>
            <w:rFonts w:cs="Arial"/>
            <w:b/>
            <w:szCs w:val="16"/>
          </w:rPr>
          <w:t xml:space="preserve">) </w:t>
        </w:r>
        <w:r w:rsidRPr="003A2FA6">
          <w:rPr>
            <w:rFonts w:cs="Arial"/>
            <w:b/>
            <w:szCs w:val="16"/>
          </w:rPr>
          <w:t>predložil</w:t>
        </w:r>
        <w:r w:rsidRPr="003A2FA6">
          <w:rPr>
            <w:rFonts w:cs="Arial"/>
            <w:szCs w:val="16"/>
          </w:rPr>
          <w:t xml:space="preserve"> </w:t>
        </w:r>
        <w:r w:rsidRPr="003A2FA6">
          <w:rPr>
            <w:rFonts w:cs="Arial"/>
            <w:b/>
            <w:szCs w:val="16"/>
          </w:rPr>
          <w:t xml:space="preserve">žiadosť o platbu </w:t>
        </w:r>
        <w:r w:rsidRPr="003A2FA6">
          <w:rPr>
            <w:rFonts w:cs="Arial"/>
            <w:szCs w:val="16"/>
          </w:rPr>
          <w:t xml:space="preserve">(zúčtovanie zálohovej platby) s výdavkami minimálne </w:t>
        </w:r>
        <w:r w:rsidRPr="003A2FA6">
          <w:rPr>
            <w:rFonts w:cs="Arial"/>
            <w:b/>
            <w:szCs w:val="16"/>
          </w:rPr>
          <w:t>vo výške sumy identifikovaných neoprávnených výdavkov</w:t>
        </w:r>
        <w:r w:rsidRPr="003A2FA6">
          <w:rPr>
            <w:rFonts w:cs="Arial"/>
            <w:szCs w:val="16"/>
          </w:rPr>
          <w:t xml:space="preserve">, avšak </w:t>
        </w:r>
      </w:ins>
      <w:ins w:id="813" w:author="Slavomír Gajarský" w:date="2021-06-10T10:00:00Z">
        <w:r w:rsidR="00CD307A">
          <w:rPr>
            <w:rFonts w:cs="Arial"/>
            <w:szCs w:val="16"/>
          </w:rPr>
          <w:t>poskytovateľ</w:t>
        </w:r>
      </w:ins>
      <w:ins w:id="814" w:author="Slavomír Gajarský" w:date="2021-06-10T09:56:00Z">
        <w:r w:rsidRPr="003A2FA6">
          <w:rPr>
            <w:rFonts w:cs="Arial"/>
            <w:szCs w:val="16"/>
          </w:rPr>
          <w:t xml:space="preserve"> </w:t>
        </w:r>
        <w:r w:rsidRPr="003A2FA6">
          <w:rPr>
            <w:rFonts w:cs="Arial"/>
            <w:b/>
            <w:szCs w:val="16"/>
          </w:rPr>
          <w:t>opäť</w:t>
        </w:r>
        <w:r w:rsidRPr="003A2FA6">
          <w:rPr>
            <w:rFonts w:cs="Arial"/>
            <w:szCs w:val="16"/>
          </w:rPr>
          <w:t xml:space="preserve"> </w:t>
        </w:r>
        <w:r w:rsidRPr="003A2FA6">
          <w:rPr>
            <w:rFonts w:cs="Arial"/>
            <w:b/>
            <w:szCs w:val="16"/>
          </w:rPr>
          <w:t>identifikoval neoprávnené výdavky</w:t>
        </w:r>
        <w:r w:rsidRPr="003A2FA6">
          <w:rPr>
            <w:rFonts w:cs="Arial"/>
            <w:szCs w:val="16"/>
          </w:rPr>
          <w:t xml:space="preserve"> (uvedené sa nevzťahuje na preddavkové platby a výdavky, ktoré sú predmetom prebiehajúceho skúmania, a ktorých schvaľovanie riadiaci orgán pozastavil) až po stanovenej lehote </w:t>
        </w:r>
        <w:r>
          <w:rPr>
            <w:rFonts w:cs="Arial"/>
            <w:b/>
            <w:szCs w:val="16"/>
          </w:rPr>
          <w:t>12</w:t>
        </w:r>
        <w:r w:rsidRPr="003A2FA6">
          <w:rPr>
            <w:rFonts w:cs="Arial"/>
            <w:b/>
            <w:szCs w:val="16"/>
          </w:rPr>
          <w:t xml:space="preserve"> mesiacov</w:t>
        </w:r>
        <w:r w:rsidRPr="003A2FA6">
          <w:rPr>
            <w:rFonts w:cs="Arial"/>
            <w:szCs w:val="16"/>
          </w:rPr>
          <w:t xml:space="preserve">, a teda </w:t>
        </w:r>
        <w:r w:rsidRPr="003A2FA6">
          <w:rPr>
            <w:rFonts w:cs="Arial"/>
            <w:b/>
            <w:szCs w:val="16"/>
          </w:rPr>
          <w:t>reálne nedochádza k zúčtovaniu 100 %</w:t>
        </w:r>
        <w:r w:rsidRPr="003A2FA6">
          <w:rPr>
            <w:rFonts w:cs="Arial"/>
            <w:szCs w:val="16"/>
          </w:rPr>
          <w:t xml:space="preserve"> každej jednej poskytnutej zálohovej platby do stanovenej lehoty </w:t>
        </w:r>
        <w:r>
          <w:rPr>
            <w:rFonts w:cs="Arial"/>
            <w:b/>
            <w:szCs w:val="16"/>
          </w:rPr>
          <w:t>12</w:t>
        </w:r>
        <w:r w:rsidRPr="003A2FA6">
          <w:rPr>
            <w:rFonts w:cs="Arial"/>
            <w:b/>
            <w:szCs w:val="16"/>
          </w:rPr>
          <w:t xml:space="preserve"> mesiacov</w:t>
        </w:r>
        <w:r w:rsidRPr="003A2FA6">
          <w:rPr>
            <w:rFonts w:cs="Arial"/>
            <w:szCs w:val="16"/>
          </w:rPr>
          <w:t xml:space="preserve"> a ani k vráteniu </w:t>
        </w:r>
        <w:r w:rsidRPr="003A2FA6">
          <w:rPr>
            <w:rFonts w:cs="Arial"/>
            <w:b/>
          </w:rPr>
          <w:t>sumy nezúčtovaného rozdielu</w:t>
        </w:r>
        <w:r w:rsidRPr="003A2FA6">
          <w:rPr>
            <w:rFonts w:cs="Arial"/>
          </w:rPr>
          <w:t xml:space="preserve"> (</w:t>
        </w:r>
        <w:r w:rsidRPr="003A2FA6">
          <w:rPr>
            <w:rFonts w:cs="Arial"/>
            <w:szCs w:val="16"/>
          </w:rPr>
          <w:t xml:space="preserve">vo výške sumy identifikovaných neoprávnených výdavkov) </w:t>
        </w:r>
        <w:r w:rsidRPr="003A2FA6">
          <w:rPr>
            <w:rFonts w:cs="Arial"/>
          </w:rPr>
          <w:t xml:space="preserve">platobnej jednotke, </w:t>
        </w:r>
      </w:ins>
      <w:ins w:id="815" w:author="Slavomír Gajarský" w:date="2021-06-10T10:01:00Z">
        <w:r w:rsidR="00CD307A">
          <w:rPr>
            <w:rFonts w:cs="Arial"/>
          </w:rPr>
          <w:t>poskytovateľ</w:t>
        </w:r>
      </w:ins>
      <w:ins w:id="816" w:author="Slavomír Gajarský" w:date="2021-06-10T09:56:00Z">
        <w:r w:rsidRPr="003A2FA6">
          <w:rPr>
            <w:rFonts w:cs="Arial"/>
          </w:rPr>
          <w:t xml:space="preserve"> prijímateľa upozorní, aby finančné prostriedky vrátil a zašle prijímateľovi žiadosť o vrátenie finančných prostriedkov</w:t>
        </w:r>
      </w:ins>
      <w:ins w:id="817" w:author="Slavomír Gajarský" w:date="2021-06-10T10:01:00Z">
        <w:r w:rsidR="00CD307A">
          <w:rPr>
            <w:rFonts w:cs="Arial"/>
          </w:rPr>
          <w:t>.</w:t>
        </w:r>
      </w:ins>
    </w:p>
    <w:p w14:paraId="73AD386B" w14:textId="00DD3467" w:rsidR="00993A6C" w:rsidRPr="0073389C" w:rsidRDefault="00AE5A8F" w:rsidP="00994D51">
      <w:pPr>
        <w:numPr>
          <w:ilvl w:val="0"/>
          <w:numId w:val="14"/>
        </w:numPr>
        <w:autoSpaceDE w:val="0"/>
        <w:autoSpaceDN w:val="0"/>
        <w:adjustRightInd w:val="0"/>
        <w:spacing w:before="120" w:after="120" w:line="288" w:lineRule="auto"/>
        <w:ind w:left="567" w:hanging="283"/>
        <w:jc w:val="both"/>
        <w:rPr>
          <w:del w:id="818" w:author="Slavomír Gajarský" w:date="2021-06-10T09:56:00Z"/>
          <w:strike/>
        </w:rPr>
      </w:pPr>
      <w:del w:id="819" w:author="Slavomír Gajarský" w:date="2021-06-10T09:56:00Z">
        <w:r w:rsidRPr="0073389C">
          <w:delText xml:space="preserve">V prípade, ak prijímateľ najneskôr do skončenia lehoty na zúčtovanie poskytnutej zálohovej platby zistí, že vzhľadom na rôzne opodstatnené okolnosti (napr. priebeh verejného obstarávania), nedodrží podmienky stanovené na zúčtovanie poskytnutej zálohovej platby, bezodkladne </w:delText>
        </w:r>
        <w:r w:rsidR="00097124">
          <w:delText>(</w:delText>
        </w:r>
        <w:r w:rsidR="00097124" w:rsidRPr="00097124">
          <w:delText>najneskôr však do 3 pracovných dní)</w:delText>
        </w:r>
        <w:r w:rsidR="00097124">
          <w:rPr>
            <w:rFonts w:cs="Arial"/>
            <w:sz w:val="16"/>
            <w:szCs w:val="16"/>
          </w:rPr>
          <w:delText xml:space="preserve"> </w:delText>
        </w:r>
        <w:r w:rsidRPr="0073389C">
          <w:delText xml:space="preserve">o uvedenej skutočnosti ako i dôvodoch nedodržania stanovených podmienok informuje poskytovateľa. Zároveň najneskôr do </w:delText>
        </w:r>
      </w:del>
      <w:del w:id="820" w:author="Slavomír Gajarský" w:date="2021-06-10T09:41:00Z">
        <w:r w:rsidRPr="0073389C" w:rsidDel="002521CE">
          <w:delText>5</w:delText>
        </w:r>
      </w:del>
      <w:del w:id="821" w:author="Slavomír Gajarský" w:date="2021-06-10T09:56:00Z">
        <w:r w:rsidRPr="0073389C">
          <w:delText xml:space="preserve"> pracovných dní od ukončenia lehoty na zúčtovanie poskytnutej zálohovej platby vráti sumu nezúčtovaného rozdielu platobnej jednotke.</w:delText>
        </w:r>
      </w:del>
    </w:p>
    <w:p w14:paraId="575A5070" w14:textId="2ACD1624" w:rsidR="00993A6C" w:rsidRPr="0073389C" w:rsidRDefault="00AE5A8F" w:rsidP="00994D51">
      <w:pPr>
        <w:numPr>
          <w:ilvl w:val="1"/>
          <w:numId w:val="14"/>
        </w:numPr>
        <w:autoSpaceDE w:val="0"/>
        <w:autoSpaceDN w:val="0"/>
        <w:adjustRightInd w:val="0"/>
        <w:spacing w:before="120" w:after="120" w:line="288" w:lineRule="auto"/>
        <w:ind w:left="993" w:hanging="426"/>
        <w:jc w:val="both"/>
        <w:rPr>
          <w:del w:id="822" w:author="Slavomír Gajarský" w:date="2021-06-10T09:56:00Z"/>
        </w:rPr>
      </w:pPr>
      <w:del w:id="823" w:author="Slavomír Gajarský" w:date="2021-06-10T09:56:00Z">
        <w:r w:rsidRPr="0073389C">
          <w:delText>V prípade, ak prijímateľ informuje poskytovateľa a vráti sumu nezúčtovaného rozdielu platobnej jednotke vo vyššie uvedenej lehote (</w:delText>
        </w:r>
      </w:del>
      <w:del w:id="824" w:author="Slavomír Gajarský" w:date="2021-06-10T09:40:00Z">
        <w:r w:rsidRPr="0073389C" w:rsidDel="002521CE">
          <w:delText>5</w:delText>
        </w:r>
      </w:del>
      <w:del w:id="825" w:author="Slavomír Gajarský" w:date="2021-06-10T09:56:00Z">
        <w:r w:rsidRPr="0073389C">
          <w:delText xml:space="preserve"> pracovných dní od ukončenia lehoty na zúčtovanie poskytnutej zálohovej platby), prijímateľovi sa neznižuje nenávratný finančný príspevok. Uvedené sa vzťahuje aj na prípad, ak prijímateľ neinformuje poskytovateľa, ale vráti sumu nezúčtovaného rozdielu platobnej jednotke v uvedenej lehote.</w:delText>
        </w:r>
      </w:del>
    </w:p>
    <w:p w14:paraId="3ECCC45C"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rPr>
          <w:del w:id="826" w:author="Slavomír Gajarský" w:date="2021-06-10T09:56:00Z"/>
        </w:rPr>
      </w:pPr>
      <w:del w:id="827" w:author="Slavomír Gajarský" w:date="2021-06-10T09:56:00Z">
        <w:r w:rsidRPr="0073389C">
          <w:delText xml:space="preserve">V prípade, ak prijímateľ nevráti sumu nezúčtovaného rozdielu platobnej jednotke do 5 pracovných dní od ukončenia lehoty na zúčtovanie poskytnutej zálohovej platby, o sumu nezúčtovaného rozdielu sa prijímateľovi znižuje nenávratný finančný príspevok. V tomto prípade poskytovateľ bezodkladne </w:delText>
        </w:r>
        <w:r w:rsidR="00097124">
          <w:delText>(</w:delText>
        </w:r>
        <w:r w:rsidR="00097124" w:rsidRPr="00097124">
          <w:delText>najneskôr však do 3 pracovných dní)</w:delText>
        </w:r>
        <w:r w:rsidR="00097124">
          <w:delText xml:space="preserve"> </w:delText>
        </w:r>
        <w:r w:rsidRPr="0073389C">
          <w:delText xml:space="preserve">o tejto skutočnosti (t. j. prijímateľ nedodržal stanovenú povinnosť a nevrátil sumu nezúčtovaného rozdielu platobnej jednotke) prijímateľa upozorní. Zároveň najneskôr nasledujúci pracovný deň od zistenia mu poskytovateľ zašle žiadosť o vrátenie finančných prostriedkov. </w:delText>
        </w:r>
      </w:del>
    </w:p>
    <w:p w14:paraId="5095D7EF" w14:textId="77777777" w:rsidR="00993A6C" w:rsidRPr="0073389C" w:rsidRDefault="00AE5A8F" w:rsidP="00994D51">
      <w:pPr>
        <w:numPr>
          <w:ilvl w:val="0"/>
          <w:numId w:val="14"/>
        </w:numPr>
        <w:autoSpaceDE w:val="0"/>
        <w:autoSpaceDN w:val="0"/>
        <w:adjustRightInd w:val="0"/>
        <w:spacing w:before="120" w:after="120" w:line="288" w:lineRule="auto"/>
        <w:ind w:left="567" w:hanging="283"/>
        <w:jc w:val="both"/>
        <w:rPr>
          <w:del w:id="828" w:author="Slavomír Gajarský" w:date="2021-06-10T09:56:00Z"/>
          <w:vanish/>
        </w:rPr>
      </w:pPr>
      <w:del w:id="829" w:author="Slavomír Gajarský" w:date="2021-06-10T09:56:00Z">
        <w:r w:rsidRPr="0073389C">
          <w:lastRenderedPageBreak/>
          <w:delText>V prípade, ak prijímateľ najneskôr do skončenia lehoty na zúčtovanie poskytnutej zálohovej platby predložil žiadosť o platbu (zúčtovanie zálohovej platby), avšak poskytovateľ identifikuje neoprávnené výdavky v predloženej žiadosti o platbu (zúčtovanie zálohovej platby) až po stanovenej lehote na zúčtovanie poskytnutej zálohovej platby, a teda reálne nedochádza k zúčtovaniu 100 % z poskytnutej zálohovej platby do stanovenej lehoty na zúčtovanie poskytnutej zálohovej platby a ani k vráteniu sumy nezúčtovaného rozdielu (vo výške sumy identifikovaných neoprávnených výdavkov) platobnej jednotke, poskytovateľ prijímateľa upozorní, aby finančné prostriedky vrátil a </w:delText>
        </w:r>
        <w:r w:rsidRPr="0073389C">
          <w:rPr>
            <w:b/>
          </w:rPr>
          <w:delText>zašle prijímateľovi žiadosť o vrátenie finančných prostriedkov</w:delText>
        </w:r>
        <w:r w:rsidRPr="0073389C">
          <w:delText xml:space="preserve">. </w:delText>
        </w:r>
      </w:del>
    </w:p>
    <w:p w14:paraId="1F89D5DA" w14:textId="77777777" w:rsidR="00AE5A8F" w:rsidRPr="0073389C" w:rsidRDefault="00AE5A8F" w:rsidP="00CF7FC1">
      <w:pPr>
        <w:autoSpaceDE w:val="0"/>
        <w:autoSpaceDN w:val="0"/>
        <w:adjustRightInd w:val="0"/>
        <w:spacing w:before="120" w:after="120" w:line="288" w:lineRule="auto"/>
        <w:jc w:val="both"/>
        <w:rPr>
          <w:del w:id="830" w:author="Slavomír Gajarský" w:date="2021-06-10T09:56:00Z"/>
        </w:rPr>
      </w:pPr>
    </w:p>
    <w:p w14:paraId="05DDC080"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rPr>
          <w:del w:id="831" w:author="Slavomír Gajarský" w:date="2021-06-10T09:56:00Z"/>
        </w:rPr>
      </w:pPr>
      <w:del w:id="832" w:author="Slavomír Gajarský" w:date="2021-06-10T09:56:00Z">
        <w:r w:rsidRPr="0073389C">
          <w:delText xml:space="preserve">V prípade, ak prijímateľ vráti sumu nezúčtovaného rozdielu (vo výške sumy identifikovaných neoprávnených výdavkov) platobnej jednotke v určenej lehote, o sumu nezúčtovaného rozdielu sa prijímateľovi neznižuje NFP. </w:delText>
        </w:r>
      </w:del>
    </w:p>
    <w:p w14:paraId="272E99BC"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rPr>
          <w:del w:id="833" w:author="Slavomír Gajarský" w:date="2021-06-10T09:56:00Z"/>
        </w:rPr>
      </w:pPr>
      <w:del w:id="834" w:author="Slavomír Gajarský" w:date="2021-06-10T09:56:00Z">
        <w:r w:rsidRPr="0073389C">
          <w:delText>V prípade, ak prijímateľ nevráti sumu nezúčtovaného rozdielu platobnej jednotke v určenej lehote, riadiaci orgán  rozhodn</w:delText>
        </w:r>
        <w:r w:rsidR="008F130D">
          <w:delText>e</w:delText>
        </w:r>
        <w:r w:rsidRPr="0073389C">
          <w:delText>, že o sumu nezúčtovaného rozdielu (vo výške sumy identifikovaných neoprávnených výdavkov) sa prijímateľovi znižuje NFP.</w:delText>
        </w:r>
      </w:del>
    </w:p>
    <w:p w14:paraId="41CC93B8" w14:textId="77777777" w:rsidR="00993A6C" w:rsidRPr="0073389C" w:rsidRDefault="00AE5A8F" w:rsidP="00994D51">
      <w:pPr>
        <w:numPr>
          <w:ilvl w:val="0"/>
          <w:numId w:val="15"/>
        </w:numPr>
        <w:autoSpaceDE w:val="0"/>
        <w:autoSpaceDN w:val="0"/>
        <w:adjustRightInd w:val="0"/>
        <w:spacing w:before="120" w:after="120" w:line="288" w:lineRule="auto"/>
        <w:ind w:left="709" w:hanging="425"/>
        <w:jc w:val="both"/>
        <w:rPr>
          <w:del w:id="835" w:author="Slavomír Gajarský" w:date="2021-06-10T09:56:00Z"/>
        </w:rPr>
      </w:pPr>
      <w:del w:id="836" w:author="Slavomír Gajarský" w:date="2021-06-10T09:56:00Z">
        <w:r w:rsidRPr="0073389C">
          <w:delText xml:space="preserve">V prípade, ak si prijímateľ splnil povinnosť zúčtovať poskytnutú zálohovú platbu, ale počas kontroly žiadosti o platbu (zúčtovanie zálohovej platby) poskytovateľ identifikuje neoprávnené výdavky, a teda reálne nedochádza k zúčtovaniu poskytnutej zálohovej platby, poskytovateľ vyčísli sumu identifikovaných neoprávnených výdavkov a upozorní na túto skutočnosť prijímateľa. </w:delText>
        </w:r>
      </w:del>
    </w:p>
    <w:p w14:paraId="604BCC30" w14:textId="77777777" w:rsidR="00AE5A8F" w:rsidRPr="0073389C" w:rsidRDefault="00AE5A8F" w:rsidP="00CF7FC1">
      <w:pPr>
        <w:autoSpaceDE w:val="0"/>
        <w:autoSpaceDN w:val="0"/>
        <w:adjustRightInd w:val="0"/>
        <w:spacing w:before="120" w:after="120" w:line="288" w:lineRule="auto"/>
        <w:ind w:left="280"/>
        <w:jc w:val="both"/>
        <w:rPr>
          <w:del w:id="837" w:author="Slavomír Gajarský" w:date="2021-06-10T09:56:00Z"/>
        </w:rPr>
      </w:pPr>
      <w:del w:id="838" w:author="Slavomír Gajarský" w:date="2021-06-10T09:56:00Z">
        <w:r w:rsidRPr="0073389C">
          <w:delText xml:space="preserve">Prijímateľ je povinný sumu identifikovaných neoprávnených výdavkov zúčtovať predložením novej žiadosti o platbu (zúčtovanie zálohovej platby) s výdavkami minimálne vo výške sumy identifikovaných neoprávnených výdavkov, pri zachovaní povinnosti zúčtovania výšky 100 % z poskytnutej zálohovej platby v lehote najneskôr do ukončenia stanoveného obdobia </w:delText>
        </w:r>
        <w:r w:rsidR="004852A1">
          <w:delText>12</w:delText>
        </w:r>
        <w:r w:rsidR="004852A1" w:rsidRPr="0073389C">
          <w:delText> </w:delText>
        </w:r>
        <w:r w:rsidRPr="0073389C">
          <w:delText xml:space="preserve">mesiacov. </w:delText>
        </w:r>
      </w:del>
    </w:p>
    <w:p w14:paraId="56E53F2D" w14:textId="77777777" w:rsidR="00AE5A8F" w:rsidRPr="0073389C" w:rsidRDefault="00AE5A8F" w:rsidP="00CF7FC1">
      <w:pPr>
        <w:autoSpaceDE w:val="0"/>
        <w:autoSpaceDN w:val="0"/>
        <w:adjustRightInd w:val="0"/>
        <w:spacing w:before="120" w:after="120" w:line="288" w:lineRule="auto"/>
        <w:ind w:left="280"/>
        <w:jc w:val="both"/>
        <w:rPr>
          <w:del w:id="839" w:author="Slavomír Gajarský" w:date="2021-06-10T09:56:00Z"/>
        </w:rPr>
      </w:pPr>
      <w:del w:id="840" w:author="Slavomír Gajarský" w:date="2021-06-10T09:56:00Z">
        <w:r w:rsidRPr="0073389C">
          <w:delText xml:space="preserve">Prijímateľ môže postupovať aj v zmysle bodu 1.1, t. j. informuje poskytovateľa o nedodržaní zúčtovania zálohovej platby (t. j. nepredložení zúčtovania vo výške sumy identifikovaných neoprávnených výdavkov) a najneskôr do 5 pracovných dní od ukončenia lehoty na zúčtovanie poskytnutej zálohovej platby vráti sumu nezúčtovaného rozdielu (vo výške sumy identifikovaných neoprávnených výdavkov) platobnej jednotke. V tomto prípade sa prijímateľovi </w:delText>
        </w:r>
        <w:r w:rsidRPr="009253C6">
          <w:delText>neznižuje</w:delText>
        </w:r>
        <w:r w:rsidRPr="0073389C">
          <w:delText xml:space="preserve"> nenávratný finančný príspevok.</w:delText>
        </w:r>
      </w:del>
    </w:p>
    <w:p w14:paraId="33B59736" w14:textId="77777777" w:rsidR="00AE5A8F" w:rsidRPr="0073389C" w:rsidRDefault="00AE5A8F" w:rsidP="00CF7FC1">
      <w:pPr>
        <w:autoSpaceDE w:val="0"/>
        <w:autoSpaceDN w:val="0"/>
        <w:adjustRightInd w:val="0"/>
        <w:spacing w:before="120" w:after="120" w:line="288" w:lineRule="auto"/>
        <w:ind w:left="280"/>
        <w:jc w:val="both"/>
        <w:rPr>
          <w:del w:id="841" w:author="Slavomír Gajarský" w:date="2021-06-10T09:56:00Z"/>
        </w:rPr>
      </w:pPr>
      <w:del w:id="842" w:author="Slavomír Gajarský" w:date="2021-06-10T09:56:00Z">
        <w:r w:rsidRPr="0073389C">
          <w:delText>V prípade, ak prijímateľ najneskôr do skončenia lehoty na zúčtovanie poskytnutej zálohovej platby (</w:delText>
        </w:r>
        <w:r w:rsidR="004852A1">
          <w:delText>12</w:delText>
        </w:r>
        <w:r w:rsidR="004852A1" w:rsidRPr="0073389C">
          <w:delText xml:space="preserve"> </w:delText>
        </w:r>
        <w:r w:rsidRPr="0073389C">
          <w:delText xml:space="preserve">mesiacov) predložil žiadosť o platbu (zúčtovanie zálohovej platby) s výdavkami minimálne vo výške sumy identifikovaných neoprávnených výdavkov, avšak poskytovateľ opäť identifikoval neoprávnené výdavky v predloženej žiadosti o platbu (zúčtovanie zálohovej platby) až po stanovenej lehote </w:delText>
        </w:r>
        <w:r w:rsidR="004852A1">
          <w:delText>12</w:delText>
        </w:r>
        <w:r w:rsidR="004852A1" w:rsidRPr="0073389C">
          <w:delText xml:space="preserve"> </w:delText>
        </w:r>
        <w:r w:rsidRPr="0073389C">
          <w:delText xml:space="preserve">mesiacov, a teda reálne nedochádza k zúčtovaniu 100 % z poskytnutej zálohovej platby do stanovenej lehoty </w:delText>
        </w:r>
        <w:r w:rsidR="004852A1">
          <w:delText>12</w:delText>
        </w:r>
        <w:r w:rsidR="004852A1" w:rsidRPr="0073389C">
          <w:delText xml:space="preserve"> </w:delText>
        </w:r>
        <w:r w:rsidRPr="0073389C">
          <w:delText xml:space="preserve">mesiacov a ani k vráteniu sumy nezúčtovaného rozdielu (vo výške sumy identifikovaných neoprávnených výdavkov) platobnej jednotke, </w:delText>
        </w:r>
        <w:r w:rsidR="00FF387F" w:rsidRPr="0073389C">
          <w:delText>poskytovateľ</w:delText>
        </w:r>
        <w:r w:rsidR="00786243" w:rsidRPr="0073389C">
          <w:delText xml:space="preserve"> </w:delText>
        </w:r>
        <w:r w:rsidRPr="0073389C">
          <w:delText xml:space="preserve">prijímateľa upozorní, aby finančné prostriedky vrátil a </w:delText>
        </w:r>
        <w:r w:rsidRPr="0073389C">
          <w:rPr>
            <w:b/>
          </w:rPr>
          <w:delText>zašle prijímateľovi žiadosť o vrátenie finančných prostriedkov</w:delText>
        </w:r>
        <w:r w:rsidRPr="0073389C">
          <w:delText xml:space="preserve">. </w:delText>
        </w:r>
      </w:del>
    </w:p>
    <w:p w14:paraId="5876C1BE" w14:textId="77777777" w:rsidR="00993A6C" w:rsidRPr="0073389C" w:rsidRDefault="00AE5A8F" w:rsidP="005B7173">
      <w:pPr>
        <w:pStyle w:val="Odsekzoznamu"/>
        <w:numPr>
          <w:ilvl w:val="1"/>
          <w:numId w:val="54"/>
        </w:numPr>
        <w:autoSpaceDE w:val="0"/>
        <w:autoSpaceDN w:val="0"/>
        <w:adjustRightInd w:val="0"/>
        <w:spacing w:before="120" w:after="120" w:line="288" w:lineRule="auto"/>
        <w:ind w:left="709" w:hanging="425"/>
        <w:jc w:val="both"/>
        <w:rPr>
          <w:del w:id="843" w:author="Slavomír Gajarský" w:date="2021-06-10T09:56:00Z"/>
        </w:rPr>
      </w:pPr>
      <w:del w:id="844" w:author="Slavomír Gajarský" w:date="2021-06-10T09:56:00Z">
        <w:r w:rsidRPr="0073389C">
          <w:delText xml:space="preserve">V prípade, ak prijímateľ vráti sumu nezúčtovaného rozdielu (vo výške sumy identifikovaných neoprávnených výdavkov) platobnej jednotke v určenej lehote, o sumu nezúčtovaného rozdielu sa prijímateľovi neznižuje nenávratný finančný príspevok. </w:delText>
        </w:r>
      </w:del>
    </w:p>
    <w:p w14:paraId="5EF368AB" w14:textId="77777777" w:rsidR="00993A6C" w:rsidRPr="0073389C" w:rsidRDefault="00AE5A8F" w:rsidP="005B7173">
      <w:pPr>
        <w:numPr>
          <w:ilvl w:val="1"/>
          <w:numId w:val="54"/>
        </w:numPr>
        <w:autoSpaceDE w:val="0"/>
        <w:autoSpaceDN w:val="0"/>
        <w:adjustRightInd w:val="0"/>
        <w:spacing w:before="120" w:after="120" w:line="288" w:lineRule="auto"/>
        <w:ind w:left="709" w:hanging="425"/>
        <w:jc w:val="both"/>
        <w:rPr>
          <w:del w:id="845" w:author="Slavomír Gajarský" w:date="2021-06-10T09:56:00Z"/>
        </w:rPr>
      </w:pPr>
      <w:del w:id="846" w:author="Slavomír Gajarský" w:date="2021-06-10T09:56:00Z">
        <w:r w:rsidRPr="0073389C">
          <w:delText xml:space="preserve">V prípade, ak prijímateľ nevráti sumu nezúčtovaného rozdielu platobnej jednotke v určenej lehote, </w:delText>
        </w:r>
        <w:r w:rsidR="008F130D">
          <w:delText>riadiaci orgán</w:delText>
        </w:r>
        <w:r w:rsidR="00786243" w:rsidRPr="0073389C">
          <w:delText xml:space="preserve"> </w:delText>
        </w:r>
        <w:r w:rsidRPr="0073389C">
          <w:delText xml:space="preserve"> rozhodn</w:delText>
        </w:r>
        <w:r w:rsidR="008F130D">
          <w:delText>e</w:delText>
        </w:r>
        <w:r w:rsidRPr="0073389C">
          <w:delText>, že o sumu nezúčtovaného rozdielu (vo výške sumy identifikovaných neoprávnených výdavkov) sa prijímateľovi znižuje nenávratný finančný príspevok.</w:delText>
        </w:r>
      </w:del>
    </w:p>
    <w:p w14:paraId="3B034F5F" w14:textId="77777777"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14:paraId="0908D4E5" w14:textId="77777777" w:rsidR="00AE5A8F" w:rsidRPr="0073389C" w:rsidRDefault="00C37A90" w:rsidP="00CF7FC1">
      <w:pPr>
        <w:spacing w:before="120" w:after="120" w:line="288" w:lineRule="auto"/>
        <w:jc w:val="both"/>
        <w:rPr>
          <w:b/>
        </w:rPr>
      </w:pPr>
      <w:r w:rsidRPr="0073389C">
        <w:rPr>
          <w:rFonts w:cs="Arial"/>
          <w:szCs w:val="19"/>
        </w:rPr>
        <w:t xml:space="preserve">Zálohové platby sa týmto spôsobom poskytujú až do momentu dosiahnutia maximálne </w:t>
      </w:r>
      <w:r w:rsidR="009253C6">
        <w:rPr>
          <w:rFonts w:cs="Arial"/>
          <w:szCs w:val="19"/>
        </w:rPr>
        <w:t>100</w:t>
      </w:r>
      <w:r w:rsidR="009253C6" w:rsidRPr="0073389C">
        <w:rPr>
          <w:rFonts w:cs="Arial"/>
          <w:szCs w:val="19"/>
        </w:rPr>
        <w:t xml:space="preserve"> </w:t>
      </w:r>
      <w:r w:rsidRPr="0073389C">
        <w:rPr>
          <w:rFonts w:cs="Arial"/>
          <w:szCs w:val="19"/>
        </w:rPr>
        <w:t xml:space="preserve">% </w:t>
      </w:r>
      <w:r w:rsidR="009253C6">
        <w:rPr>
          <w:rFonts w:cs="Arial"/>
          <w:szCs w:val="19"/>
        </w:rPr>
        <w:t>celkových oprávnených výdavkov</w:t>
      </w:r>
      <w:r w:rsidR="009253C6" w:rsidRPr="0073389C">
        <w:rPr>
          <w:rFonts w:cs="Arial"/>
          <w:szCs w:val="19"/>
        </w:rPr>
        <w:t xml:space="preserve"> </w:t>
      </w:r>
      <w:r w:rsidRPr="0073389C">
        <w:rPr>
          <w:rFonts w:cs="Arial"/>
          <w:szCs w:val="19"/>
        </w:rPr>
        <w:t xml:space="preserve">na projekt </w:t>
      </w:r>
      <w:r w:rsidR="009A5D87" w:rsidRPr="009A5D87">
        <w:rPr>
          <w:rFonts w:cs="Arial"/>
          <w:szCs w:val="19"/>
        </w:rPr>
        <w:t xml:space="preserve">(v prípade kombinácie systému zálohových platieb a refundácie alebo v prípade kombinácie systému zálohových platieb, systému predfinancovania, a prípadne aj systému refundácie sa zohľadňuje celková výška finančných prostriedkov poskytnutá všetkými využívanými </w:t>
      </w:r>
      <w:r w:rsidR="009A5D87" w:rsidRPr="009A5D87">
        <w:rPr>
          <w:rFonts w:cs="Arial"/>
          <w:szCs w:val="19"/>
        </w:rPr>
        <w:lastRenderedPageBreak/>
        <w:t>systémami financovania, t. j. suma každej uhradenej žiadosti o platbu prijímateľa sa napočítava do jednej spoločnej sumy, ktorá vyjadruje sumárny stav percentuálneho čerpania celkových oprávnených výdavkov na projekt k aktuálnemu obdobiu). V prípade zníženia celkových oprávnených výdavkov sa zálohová platba poskytuje do momentu dosiahnutia maximálne 100 % aktuálnej výšky celkových oprávnených výdavkov. Prijímateľ elektronicky prostredníctvom ITMS predloží riadiacemu orgánu poslednú žiadosť o platbu (zúčtovanie zálohovej platby (s príznakom záverečná)), ktorá plní funkciu záverečnej žiadosti o platbu.</w:t>
      </w:r>
      <w:r w:rsidR="00AF24EB">
        <w:rPr>
          <w:rFonts w:cs="Arial"/>
          <w:szCs w:val="19"/>
        </w:rPr>
        <w:t xml:space="preserve"> </w:t>
      </w:r>
      <w:r w:rsidR="00AE5A8F" w:rsidRPr="0073389C">
        <w:rPr>
          <w:b/>
        </w:rPr>
        <w:t>Systém refundácie</w:t>
      </w:r>
    </w:p>
    <w:p w14:paraId="32DBFF74"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14:paraId="3CE3C9B3"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Etapa refundácie </w:t>
      </w:r>
    </w:p>
    <w:p w14:paraId="09BDB996" w14:textId="77777777"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14:paraId="4E857600" w14:textId="77777777" w:rsidR="00BC57C8" w:rsidRDefault="007A0798" w:rsidP="00AE1A0E">
      <w:pPr>
        <w:spacing w:before="120" w:after="120" w:line="288" w:lineRule="auto"/>
        <w:jc w:val="both"/>
        <w:rPr>
          <w:b/>
        </w:rPr>
      </w:pPr>
      <w:r w:rsidRPr="0073389C">
        <w:t>Prostriedky EÚ a ŠR na spolufinancovanie sa prijímateľovi poskytujú na základe žiadosti o platbu. Pre všetky systémy platieb (systém zálohových platieb, systém refundácie, systém predfinancovania) sa používa jeden formulár ŽoP (príloha č.</w:t>
      </w:r>
      <w:r w:rsidR="006E466C" w:rsidRPr="0073389C">
        <w:t xml:space="preserve"> </w:t>
      </w:r>
      <w:r w:rsidR="00D72CCC">
        <w:t>5</w:t>
      </w:r>
      <w:r w:rsidR="00992C96">
        <w:t>a</w:t>
      </w:r>
      <w:r w:rsidRPr="0073389C">
        <w:t xml:space="preserve">). ŽoP prijímateľ vypĺňa elektronicky prostredníctvom verejného portálu ITMS2014+. </w:t>
      </w:r>
      <w:r w:rsidR="00992C96">
        <w:t xml:space="preserve">Pokyny k vypĺňaniu ŽoP tvoria prílohu č. 5b. </w:t>
      </w:r>
      <w:r w:rsidRPr="0073389C">
        <w:t xml:space="preserve">V prípade, ak bude formulár žiadosti vyplnený inak, napr. ručne alebo písacím strojom, takto vyplňované ŽoP </w:t>
      </w:r>
      <w:r w:rsidRPr="0073389C">
        <w:rPr>
          <w:b/>
        </w:rPr>
        <w:t>budú zamietnuté</w:t>
      </w:r>
      <w:r w:rsidRPr="0073389C">
        <w:t xml:space="preserve">. </w:t>
      </w:r>
    </w:p>
    <w:p w14:paraId="710CB4EA" w14:textId="77777777" w:rsidR="00AE1A0E" w:rsidRPr="00386AC5" w:rsidRDefault="00AE1A0E" w:rsidP="00AE1A0E">
      <w:pPr>
        <w:spacing w:before="120" w:after="120" w:line="288" w:lineRule="auto"/>
        <w:jc w:val="both"/>
        <w:rPr>
          <w:b/>
        </w:rPr>
      </w:pPr>
      <w:r w:rsidRPr="00386AC5">
        <w:rPr>
          <w:b/>
        </w:rPr>
        <w:t>Všeobecné pokyny k ŽoP</w:t>
      </w:r>
    </w:p>
    <w:p w14:paraId="0F8569D3" w14:textId="0C1B3516" w:rsidR="00CF0993" w:rsidRDefault="007A0798" w:rsidP="00CD75A3">
      <w:pPr>
        <w:spacing w:before="120" w:after="120" w:line="288" w:lineRule="auto"/>
        <w:jc w:val="both"/>
      </w:pPr>
      <w:r w:rsidRPr="0073389C">
        <w:t>Prijímateľ postupuje pri vytváraní a odosielaní ŽoP (platí aj pre monitorovacie údaje</w:t>
      </w:r>
      <w:r w:rsidRPr="0073389C">
        <w:rPr>
          <w:rStyle w:val="Odkaznapoznmkupodiarou"/>
        </w:rPr>
        <w:footnoteReference w:id="104"/>
      </w:r>
      <w:r w:rsidRPr="0073389C">
        <w:t xml:space="preserve">, ktoré sú prílohou ŽoP) prostredníctvom pokynov uvedených vo verejnej časti ITMS2014+, resp. v prílohe č. </w:t>
      </w:r>
      <w:r w:rsidR="00017B24">
        <w:t>5b</w:t>
      </w:r>
      <w:r w:rsidR="00B61865">
        <w:t>.</w:t>
      </w:r>
      <w:r w:rsidRPr="0073389C">
        <w:t xml:space="preserve">  Vyplnenú žiadosť o platbu prijímateľ </w:t>
      </w:r>
      <w:r w:rsidR="00CD75A3" w:rsidRPr="00CD75A3">
        <w:t xml:space="preserve">odošle prostredníctvom elektronického formulára v rámci verejnej časti ITMS2014+ </w:t>
      </w:r>
      <w:r w:rsidR="006F0EA9" w:rsidRPr="0073389C">
        <w:t xml:space="preserve"> </w:t>
      </w:r>
      <w:r w:rsidRPr="0073389C" w:rsidDel="004132E7">
        <w:t>poskytovateľovi</w:t>
      </w:r>
      <w:ins w:id="847" w:author="Milan Matovič" w:date="2021-05-31T13:06:00Z">
        <w:r w:rsidR="00224458">
          <w:t xml:space="preserve"> spolu s povinnými prílohami</w:t>
        </w:r>
      </w:ins>
      <w:ins w:id="848" w:author="Milan Matovič" w:date="2021-06-08T08:25:00Z">
        <w:r w:rsidR="00E93331">
          <w:t xml:space="preserve"> a  podpornou dokumentáciou</w:t>
        </w:r>
      </w:ins>
      <w:del w:id="849" w:author="Milan Matovič" w:date="2021-05-31T13:06:00Z">
        <w:r w:rsidRPr="0073389C" w:rsidDel="00224458">
          <w:delText xml:space="preserve">, následne ju  </w:delText>
        </w:r>
        <w:r w:rsidR="00CD75A3" w:rsidDel="00224458">
          <w:delText>v písomnej forme predloží RO pre OP EVS v stanovených termínoch spolu s povinnými prílohami</w:delText>
        </w:r>
      </w:del>
      <w:ins w:id="850" w:author="Milan Matovič" w:date="2021-06-08T08:11:00Z">
        <w:r w:rsidR="00923C1E">
          <w:t xml:space="preserve">, </w:t>
        </w:r>
      </w:ins>
      <w:ins w:id="851" w:author="Milan Matovič" w:date="2021-06-08T08:24:00Z">
        <w:r w:rsidR="00E93331">
          <w:t>pričom</w:t>
        </w:r>
      </w:ins>
      <w:ins w:id="852" w:author="Milan Matovič" w:date="2021-06-08T08:11:00Z">
        <w:r w:rsidR="00923C1E">
          <w:t xml:space="preserve"> o odoslaní novej </w:t>
        </w:r>
      </w:ins>
      <w:ins w:id="853" w:author="Milan Matovič" w:date="2021-06-08T08:12:00Z">
        <w:r w:rsidR="00923C1E">
          <w:t xml:space="preserve">ŽoP prostredníctvom ITMS </w:t>
        </w:r>
      </w:ins>
      <w:ins w:id="854" w:author="Milan Matovič" w:date="2021-06-08T08:24:00Z">
        <w:r w:rsidR="00E93331">
          <w:t xml:space="preserve">ihneď </w:t>
        </w:r>
      </w:ins>
      <w:ins w:id="855" w:author="Milan Matovič" w:date="2021-06-08T08:12:00Z">
        <w:r w:rsidR="00923C1E">
          <w:t>informuje Poskytovateľa</w:t>
        </w:r>
      </w:ins>
      <w:ins w:id="856" w:author="Milan Matovič" w:date="2021-06-08T08:13:00Z">
        <w:r w:rsidR="00923C1E" w:rsidRPr="00923C1E">
          <w:t xml:space="preserve"> </w:t>
        </w:r>
        <w:r w:rsidR="00923C1E">
          <w:t>mailom</w:t>
        </w:r>
      </w:ins>
      <w:ins w:id="857" w:author="Milan Matovič" w:date="2021-06-08T08:12:00Z">
        <w:r w:rsidR="00923C1E">
          <w:t>.</w:t>
        </w:r>
      </w:ins>
      <w:ins w:id="858" w:author="Milan Matovič" w:date="2021-06-08T08:11:00Z">
        <w:r w:rsidR="00923C1E">
          <w:t xml:space="preserve"> </w:t>
        </w:r>
      </w:ins>
      <w:del w:id="859" w:author="Milan Matovič" w:date="2021-06-08T08:10:00Z">
        <w:r w:rsidR="00CD75A3" w:rsidDel="00923C1E">
          <w:delText>.</w:delText>
        </w:r>
      </w:del>
      <w:r w:rsidR="00CD75A3">
        <w:t xml:space="preserve"> </w:t>
      </w:r>
      <w:ins w:id="860" w:author="Milan Matovič" w:date="2021-06-08T08:36:00Z">
        <w:r w:rsidR="004767E2">
          <w:t xml:space="preserve">V prípade, že </w:t>
        </w:r>
      </w:ins>
      <w:ins w:id="861" w:author="Milan Matovič" w:date="2021-06-08T08:37:00Z">
        <w:r w:rsidR="004767E2">
          <w:t xml:space="preserve">priložené dokumenty sú uvedené v zozname príloh ŽoNFP, nie je </w:t>
        </w:r>
      </w:ins>
      <w:ins w:id="862" w:author="Milan Matovič" w:date="2021-06-08T08:38:00Z">
        <w:r w:rsidR="004767E2">
          <w:t xml:space="preserve">potrebná ich </w:t>
        </w:r>
      </w:ins>
      <w:ins w:id="863" w:author="Milan Matovič" w:date="2021-06-08T08:26:00Z">
        <w:r w:rsidR="00E93331">
          <w:t xml:space="preserve"> </w:t>
        </w:r>
      </w:ins>
      <w:ins w:id="864" w:author="Milan Matovič" w:date="2021-06-08T08:27:00Z">
        <w:r w:rsidR="00E93331">
          <w:t>samostatn</w:t>
        </w:r>
      </w:ins>
      <w:ins w:id="865" w:author="Milan Matovič" w:date="2021-06-08T08:38:00Z">
        <w:r w:rsidR="004767E2">
          <w:t>á</w:t>
        </w:r>
      </w:ins>
      <w:ins w:id="866" w:author="Milan Matovič" w:date="2021-06-08T08:27:00Z">
        <w:r w:rsidR="00E93331">
          <w:t xml:space="preserve"> </w:t>
        </w:r>
      </w:ins>
      <w:ins w:id="867" w:author="Milan Matovič" w:date="2021-06-08T08:38:00Z">
        <w:r w:rsidR="004767E2">
          <w:t>autorizácia.</w:t>
        </w:r>
      </w:ins>
    </w:p>
    <w:p w14:paraId="0C397E06" w14:textId="1BC4166F" w:rsidR="00CF0993" w:rsidDel="00224458" w:rsidRDefault="00CD75A3" w:rsidP="00CD75A3">
      <w:pPr>
        <w:spacing w:before="120" w:after="120" w:line="288" w:lineRule="auto"/>
        <w:jc w:val="both"/>
        <w:rPr>
          <w:del w:id="868" w:author="Milan Matovič" w:date="2021-05-31T13:06:00Z"/>
        </w:rPr>
      </w:pPr>
      <w:del w:id="869" w:author="Milan Matovič" w:date="2021-05-31T13:06:00Z">
        <w:r w:rsidDel="00224458">
          <w:delText>Písomná  forma môže mať buď</w:delText>
        </w:r>
        <w:r w:rsidR="00CF0993" w:rsidDel="00224458">
          <w:delText xml:space="preserve"> preferovanú</w:delText>
        </w:r>
        <w:r w:rsidDel="00224458">
          <w:delText xml:space="preserve"> </w:delText>
        </w:r>
        <w:r w:rsidR="00CF0993" w:rsidDel="00224458">
          <w:delText xml:space="preserve">elektronickú </w:delText>
        </w:r>
        <w:r w:rsidDel="00224458">
          <w:delText xml:space="preserve">alebo </w:delText>
        </w:r>
        <w:r w:rsidR="00CF0993" w:rsidDel="00224458">
          <w:delText xml:space="preserve">listinnú </w:delText>
        </w:r>
        <w:r w:rsidDel="00224458">
          <w:delText>podobu.</w:delText>
        </w:r>
      </w:del>
    </w:p>
    <w:p w14:paraId="14A472C4" w14:textId="0562E0D9" w:rsidR="00CF0993" w:rsidRDefault="00224458" w:rsidP="00CD75A3">
      <w:pPr>
        <w:spacing w:before="120" w:after="120" w:line="288" w:lineRule="auto"/>
        <w:jc w:val="both"/>
      </w:pPr>
      <w:ins w:id="870" w:author="Milan Matovič" w:date="2021-05-31T13:07:00Z">
        <w:r>
          <w:t xml:space="preserve">Následne </w:t>
        </w:r>
      </w:ins>
      <w:ins w:id="871" w:author="Milan Matovič" w:date="2021-05-31T13:08:00Z">
        <w:r w:rsidRPr="001B3A72">
          <w:t xml:space="preserve">formulár  </w:t>
        </w:r>
        <w:r>
          <w:t>ŽoP</w:t>
        </w:r>
      </w:ins>
      <w:ins w:id="872" w:author="Milan Matovič" w:date="2021-05-31T13:21:00Z">
        <w:r w:rsidR="00C02760">
          <w:t xml:space="preserve"> zaslaný cez ITMS2014+</w:t>
        </w:r>
      </w:ins>
      <w:ins w:id="873" w:author="Milan Matovič" w:date="2021-05-31T13:08:00Z">
        <w:r w:rsidRPr="001B3A72">
          <w:t xml:space="preserve"> </w:t>
        </w:r>
      </w:ins>
      <w:ins w:id="874" w:author="Milan Matovič" w:date="2021-06-08T08:55:00Z">
        <w:r w:rsidR="0082016D">
          <w:t xml:space="preserve">žiadateľ doručí </w:t>
        </w:r>
        <w:r w:rsidR="0082016D" w:rsidRPr="001B3A72">
          <w:t xml:space="preserve"> </w:t>
        </w:r>
      </w:ins>
      <w:ins w:id="875" w:author="Milan Matovič" w:date="2021-05-31T13:08:00Z">
        <w:r>
          <w:t>v</w:t>
        </w:r>
      </w:ins>
      <w:del w:id="876" w:author="Milan Matovič" w:date="2021-05-31T13:08:00Z">
        <w:r w:rsidR="00CF0993" w:rsidRPr="001B3A72" w:rsidDel="00224458">
          <w:delText>V</w:delText>
        </w:r>
      </w:del>
      <w:r w:rsidR="00CF0993" w:rsidRPr="001B3A72">
        <w:t> </w:t>
      </w:r>
      <w:del w:id="877" w:author="Milan Matovič" w:date="2021-05-31T13:08:00Z">
        <w:r w:rsidR="00CF0993" w:rsidRPr="001B3A72" w:rsidDel="00224458">
          <w:delText>prípade</w:delText>
        </w:r>
      </w:del>
      <w:r w:rsidR="00CF0993" w:rsidRPr="001B3A72">
        <w:t xml:space="preserve"> elektronickej </w:t>
      </w:r>
      <w:del w:id="878" w:author="Milan Matovič" w:date="2021-05-31T13:08:00Z">
        <w:r w:rsidR="00CF0993" w:rsidRPr="001B3A72" w:rsidDel="00224458">
          <w:delText xml:space="preserve">podoby </w:delText>
        </w:r>
      </w:del>
      <w:ins w:id="879" w:author="Milan Matovič" w:date="2021-05-31T13:08:00Z">
        <w:r w:rsidRPr="001B3A72">
          <w:t>podob</w:t>
        </w:r>
        <w:r>
          <w:t>e</w:t>
        </w:r>
      </w:ins>
      <w:ins w:id="880" w:author="Milan Matovič" w:date="2021-05-31T13:43:00Z">
        <w:r w:rsidR="00E34C8A">
          <w:rPr>
            <w:rStyle w:val="Odkaznapoznmkupodiarou"/>
          </w:rPr>
          <w:footnoteReference w:id="105"/>
        </w:r>
      </w:ins>
      <w:ins w:id="888" w:author="Milan Matovič" w:date="2021-05-31T13:08:00Z">
        <w:r w:rsidRPr="001B3A72">
          <w:t xml:space="preserve"> </w:t>
        </w:r>
      </w:ins>
      <w:del w:id="889" w:author="Milan Matovič" w:date="2021-06-08T08:55:00Z">
        <w:r w:rsidR="001C4AFD" w:rsidDel="0082016D">
          <w:delText xml:space="preserve">doručí </w:delText>
        </w:r>
        <w:r w:rsidR="001C4AFD" w:rsidRPr="001B3A72" w:rsidDel="0082016D">
          <w:delText xml:space="preserve"> </w:delText>
        </w:r>
      </w:del>
      <w:del w:id="890" w:author="Milan Matovič" w:date="2021-05-31T13:08:00Z">
        <w:r w:rsidR="00CF0993" w:rsidRPr="001B3A72" w:rsidDel="00224458">
          <w:delText xml:space="preserve">žiadateľ formulár  </w:delText>
        </w:r>
        <w:r w:rsidR="00CF0993" w:rsidDel="00224458">
          <w:delText xml:space="preserve">ŽoP spolu s prílohami </w:delText>
        </w:r>
      </w:del>
      <w:r w:rsidR="00CF0993" w:rsidRPr="001B3A72">
        <w:t>podpísaný  oprávnenou osobou kvalifikovaným elektronickým podpisom</w:t>
      </w:r>
      <w:r w:rsidR="00CF0993" w:rsidRPr="001B3A72">
        <w:rPr>
          <w:vertAlign w:val="superscript"/>
        </w:rPr>
        <w:footnoteReference w:id="106"/>
      </w:r>
      <w:r w:rsidR="00CF0993">
        <w:t xml:space="preserve"> </w:t>
      </w:r>
      <w:r w:rsidR="00CF0993" w:rsidRPr="001B3A72">
        <w:t>prostredníctvom</w:t>
      </w:r>
      <w:r w:rsidR="00CF0993">
        <w:t xml:space="preserve"> integrovanej funkcionality ITMS2014+ </w:t>
      </w:r>
      <w:del w:id="891" w:author="Milan Matovič" w:date="2021-05-31T13:21:00Z">
        <w:r w:rsidR="00CF0993" w:rsidDel="00C02760">
          <w:br/>
        </w:r>
      </w:del>
      <w:r w:rsidR="00CF0993">
        <w:t xml:space="preserve">s </w:t>
      </w:r>
      <w:r w:rsidR="00CF0993" w:rsidRPr="001B3A72">
        <w:t xml:space="preserve"> </w:t>
      </w:r>
      <w:del w:id="892" w:author="Milan Matovič" w:date="2021-05-31T13:47:00Z">
        <w:r w:rsidR="00CF0993" w:rsidRPr="001B3A72" w:rsidDel="00E31C7A">
          <w:delText>Ústredn</w:delText>
        </w:r>
        <w:r w:rsidR="00CF0993" w:rsidDel="00E31C7A">
          <w:delText>ým</w:delText>
        </w:r>
        <w:r w:rsidR="00CF0993" w:rsidRPr="001B3A72" w:rsidDel="00E31C7A">
          <w:delText xml:space="preserve"> portál</w:delText>
        </w:r>
        <w:r w:rsidR="00CF0993" w:rsidDel="00E31C7A">
          <w:delText>om</w:delText>
        </w:r>
        <w:r w:rsidR="00CF0993" w:rsidRPr="001B3A72" w:rsidDel="00E31C7A">
          <w:delText xml:space="preserve"> verejnej správy</w:delText>
        </w:r>
      </w:del>
      <w:ins w:id="893" w:author="Milan Matovič" w:date="2021-05-31T13:47:00Z">
        <w:r w:rsidR="00E31C7A">
          <w:t>UPVS</w:t>
        </w:r>
      </w:ins>
      <w:r w:rsidR="00CF0993" w:rsidRPr="001B3A72">
        <w:t xml:space="preserve"> </w:t>
      </w:r>
      <w:ins w:id="894" w:author="Milan Matovič" w:date="2021-05-31T13:48:00Z">
        <w:r w:rsidR="00E31C7A">
          <w:t>„</w:t>
        </w:r>
      </w:ins>
      <w:r w:rsidR="00CF0993" w:rsidRPr="001B3A72">
        <w:t>slovensko.sk</w:t>
      </w:r>
      <w:ins w:id="895" w:author="Milan Matovič" w:date="2021-05-31T13:48:00Z">
        <w:r w:rsidR="00E31C7A">
          <w:t>“</w:t>
        </w:r>
      </w:ins>
      <w:r w:rsidR="00CF0993" w:rsidRPr="001B3A72">
        <w:t>.</w:t>
      </w:r>
      <w:ins w:id="896" w:author="Milan Matovič" w:date="2021-05-31T13:35:00Z">
        <w:r w:rsidR="00E34C8A">
          <w:t xml:space="preserve"> </w:t>
        </w:r>
      </w:ins>
      <w:ins w:id="897" w:author="Milan Matovič" w:date="2021-05-31T13:45:00Z">
        <w:r w:rsidR="00E31C7A">
          <w:t>Autorizácia ŽoP e</w:t>
        </w:r>
      </w:ins>
      <w:ins w:id="898" w:author="Milan Matovič" w:date="2021-05-31T13:35:00Z">
        <w:r w:rsidR="00E34C8A">
          <w:t>lektronický</w:t>
        </w:r>
      </w:ins>
      <w:ins w:id="899" w:author="Milan Matovič" w:date="2021-05-31T13:45:00Z">
        <w:r w:rsidR="00E31C7A">
          <w:t>m</w:t>
        </w:r>
      </w:ins>
      <w:ins w:id="900" w:author="Milan Matovič" w:date="2021-05-31T13:35:00Z">
        <w:r w:rsidR="00E34C8A">
          <w:t xml:space="preserve"> podpis</w:t>
        </w:r>
      </w:ins>
      <w:ins w:id="901" w:author="Milan Matovič" w:date="2021-05-31T13:45:00Z">
        <w:r w:rsidR="00E31C7A">
          <w:t xml:space="preserve">om </w:t>
        </w:r>
      </w:ins>
      <w:ins w:id="902" w:author="Milan Matovič" w:date="2021-05-31T13:35:00Z">
        <w:r w:rsidR="00E34C8A">
          <w:t xml:space="preserve"> </w:t>
        </w:r>
      </w:ins>
      <w:ins w:id="903" w:author="Milan Matovič" w:date="2021-05-31T13:38:00Z">
        <w:r w:rsidR="00E34C8A">
          <w:t>môže byť nahraden</w:t>
        </w:r>
      </w:ins>
      <w:ins w:id="904" w:author="Milan Matovič" w:date="2021-05-31T13:45:00Z">
        <w:r w:rsidR="00E31C7A">
          <w:t>á</w:t>
        </w:r>
      </w:ins>
      <w:ins w:id="905" w:author="Milan Matovič" w:date="2021-06-08T08:20:00Z">
        <w:r w:rsidR="001A021A">
          <w:t xml:space="preserve"> aj</w:t>
        </w:r>
      </w:ins>
      <w:r w:rsidR="00CF0993">
        <w:t xml:space="preserve"> </w:t>
      </w:r>
      <w:ins w:id="906" w:author="Milan Matovič" w:date="2021-05-31T13:46:00Z">
        <w:r w:rsidR="00E31C7A">
          <w:t xml:space="preserve">vložením </w:t>
        </w:r>
      </w:ins>
      <w:r w:rsidR="001C4AFD">
        <w:t xml:space="preserve"> </w:t>
      </w:r>
      <w:ins w:id="907" w:author="Milan Matovič" w:date="2021-05-31T13:34:00Z">
        <w:r w:rsidR="00E34C8A" w:rsidRPr="00473936">
          <w:rPr>
            <w:bCs/>
            <w:iCs/>
          </w:rPr>
          <w:t>sken</w:t>
        </w:r>
      </w:ins>
      <w:ins w:id="908" w:author="Milan Matovič" w:date="2021-05-31T13:47:00Z">
        <w:r w:rsidR="00E31C7A">
          <w:rPr>
            <w:bCs/>
            <w:iCs/>
          </w:rPr>
          <w:t>u</w:t>
        </w:r>
      </w:ins>
      <w:ins w:id="909" w:author="Milan Matovič" w:date="2021-06-08T08:15:00Z">
        <w:r w:rsidR="001A021A">
          <w:rPr>
            <w:bCs/>
            <w:iCs/>
          </w:rPr>
          <w:t xml:space="preserve"> </w:t>
        </w:r>
      </w:ins>
      <w:ins w:id="910" w:author="Milan Matovič" w:date="2021-06-08T08:16:00Z">
        <w:r w:rsidR="001A021A">
          <w:rPr>
            <w:bCs/>
            <w:iCs/>
          </w:rPr>
          <w:t>listinnej podoby</w:t>
        </w:r>
      </w:ins>
      <w:ins w:id="911" w:author="Milan Matovič" w:date="2021-05-31T13:34:00Z">
        <w:r w:rsidR="00E34C8A">
          <w:rPr>
            <w:bCs/>
            <w:iCs/>
          </w:rPr>
          <w:t xml:space="preserve"> </w:t>
        </w:r>
      </w:ins>
      <w:ins w:id="912" w:author="Milan Matovič" w:date="2021-05-31T13:48:00Z">
        <w:r w:rsidR="00E31C7A">
          <w:rPr>
            <w:bCs/>
            <w:iCs/>
          </w:rPr>
          <w:t>podpísaného</w:t>
        </w:r>
        <w:r w:rsidR="00E31C7A" w:rsidRPr="00473936">
          <w:rPr>
            <w:bCs/>
            <w:iCs/>
          </w:rPr>
          <w:t xml:space="preserve"> </w:t>
        </w:r>
      </w:ins>
      <w:ins w:id="913" w:author="Milan Matovič" w:date="2021-05-31T13:39:00Z">
        <w:r w:rsidR="00E34C8A">
          <w:rPr>
            <w:bCs/>
            <w:iCs/>
          </w:rPr>
          <w:t xml:space="preserve">formulára </w:t>
        </w:r>
      </w:ins>
      <w:ins w:id="914" w:author="Milan Matovič" w:date="2021-05-31T15:09:00Z">
        <w:r w:rsidR="00DE0F69">
          <w:rPr>
            <w:bCs/>
            <w:iCs/>
          </w:rPr>
          <w:t>ŽoP</w:t>
        </w:r>
        <w:r w:rsidR="00DE0F69" w:rsidRPr="00E31C7A">
          <w:rPr>
            <w:bCs/>
            <w:iCs/>
          </w:rPr>
          <w:t xml:space="preserve"> </w:t>
        </w:r>
      </w:ins>
      <w:ins w:id="915" w:author="Milan Matovič" w:date="2021-05-31T13:48:00Z">
        <w:r w:rsidR="00E31C7A">
          <w:rPr>
            <w:bCs/>
            <w:iCs/>
          </w:rPr>
          <w:t xml:space="preserve">oprávnenou osobou </w:t>
        </w:r>
      </w:ins>
      <w:ins w:id="916" w:author="Milan Matovič" w:date="2021-05-31T13:46:00Z">
        <w:r w:rsidR="00E31C7A" w:rsidRPr="00473936">
          <w:rPr>
            <w:bCs/>
            <w:iCs/>
          </w:rPr>
          <w:t>do ITMS2014+</w:t>
        </w:r>
      </w:ins>
      <w:ins w:id="917" w:author="Milan Matovič" w:date="2021-05-31T13:47:00Z">
        <w:r w:rsidR="00E31C7A">
          <w:rPr>
            <w:bCs/>
            <w:iCs/>
          </w:rPr>
          <w:t>.</w:t>
        </w:r>
      </w:ins>
      <w:ins w:id="918" w:author="Milan Matovič" w:date="2021-05-31T13:49:00Z">
        <w:r w:rsidR="00E31C7A">
          <w:rPr>
            <w:bCs/>
            <w:iCs/>
          </w:rPr>
          <w:t xml:space="preserve"> </w:t>
        </w:r>
      </w:ins>
      <w:ins w:id="919" w:author="Milan Matovič" w:date="2021-05-31T15:09:00Z">
        <w:r w:rsidR="00DE0F69">
          <w:rPr>
            <w:bCs/>
            <w:iCs/>
          </w:rPr>
          <w:t xml:space="preserve"> </w:t>
        </w:r>
      </w:ins>
    </w:p>
    <w:p w14:paraId="03D380BB" w14:textId="05C5254E" w:rsidR="007A0798" w:rsidRPr="0073389C" w:rsidRDefault="00CD75A3" w:rsidP="00CD75A3">
      <w:pPr>
        <w:spacing w:before="120" w:after="120" w:line="288" w:lineRule="auto"/>
        <w:jc w:val="both"/>
      </w:pPr>
      <w:del w:id="920" w:author="Milan Matovič" w:date="2021-05-31T13:43:00Z">
        <w:r w:rsidDel="00E34C8A">
          <w:delText>V</w:delText>
        </w:r>
      </w:del>
      <w:del w:id="921" w:author="Milan Matovič" w:date="2021-05-31T13:12:00Z">
        <w:r w:rsidDel="00224458">
          <w:delText xml:space="preserve"> </w:delText>
        </w:r>
      </w:del>
      <w:del w:id="922" w:author="Milan Matovič" w:date="2021-05-31T13:43:00Z">
        <w:r w:rsidDel="00E34C8A">
          <w:delText>prípade</w:delText>
        </w:r>
      </w:del>
      <w:del w:id="923" w:author="Milan Matovič" w:date="2021-05-31T13:13:00Z">
        <w:r w:rsidDel="00C02760">
          <w:delText xml:space="preserve"> </w:delText>
        </w:r>
      </w:del>
      <w:del w:id="924" w:author="Milan Matovič" w:date="2021-05-31T13:15:00Z">
        <w:r w:rsidDel="00C02760">
          <w:delText xml:space="preserve">listinnej podoby </w:delText>
        </w:r>
      </w:del>
      <w:del w:id="925" w:author="Milan Matovič" w:date="2021-05-31T13:43:00Z">
        <w:r w:rsidDel="00E34C8A">
          <w:delText xml:space="preserve">Prijímateľ formulár  </w:delText>
        </w:r>
      </w:del>
      <w:del w:id="926" w:author="Milan Matovič" w:date="2021-05-31T13:15:00Z">
        <w:r w:rsidDel="00C02760">
          <w:delText xml:space="preserve">ŽoP </w:delText>
        </w:r>
      </w:del>
      <w:del w:id="927" w:author="Milan Matovič" w:date="2021-05-31T13:43:00Z">
        <w:r w:rsidDel="00E34C8A">
          <w:delText>zaslaný cez ITMS2014+</w:delText>
        </w:r>
      </w:del>
      <w:del w:id="928" w:author="Milan Matovič" w:date="2021-05-31T13:14:00Z">
        <w:r w:rsidDel="00C02760">
          <w:delText xml:space="preserve"> vytlačí </w:delText>
        </w:r>
        <w:r w:rsidR="007A0798" w:rsidRPr="0073389C" w:rsidDel="00C02760">
          <w:delText xml:space="preserve">v </w:delText>
        </w:r>
        <w:r w:rsidR="003B074A" w:rsidDel="00C02760">
          <w:delText>dvoch</w:delText>
        </w:r>
        <w:r w:rsidR="003B074A" w:rsidRPr="0073389C" w:rsidDel="00C02760">
          <w:delText xml:space="preserve"> </w:delText>
        </w:r>
        <w:r w:rsidR="007A0798" w:rsidRPr="0073389C" w:rsidDel="00C02760">
          <w:delText xml:space="preserve">vyhotoveniach (jedno vyhotovenie si ponechá u seba, </w:delText>
        </w:r>
        <w:r w:rsidR="003B074A" w:rsidDel="00C02760">
          <w:rPr>
            <w:b/>
          </w:rPr>
          <w:delText>jedno</w:delText>
        </w:r>
        <w:r w:rsidR="003B074A" w:rsidRPr="0073389C" w:rsidDel="00C02760">
          <w:rPr>
            <w:b/>
          </w:rPr>
          <w:delText xml:space="preserve"> </w:delText>
        </w:r>
        <w:r w:rsidR="007A0798" w:rsidRPr="0073389C" w:rsidDel="00C02760">
          <w:rPr>
            <w:b/>
          </w:rPr>
          <w:delText>zasiela poskytovateľovi</w:delText>
        </w:r>
        <w:r w:rsidR="007A0798" w:rsidRPr="0073389C" w:rsidDel="00C02760">
          <w:delText>)</w:delText>
        </w:r>
      </w:del>
      <w:del w:id="929" w:author="Milan Matovič" w:date="2021-05-31T13:43:00Z">
        <w:r w:rsidR="007A0798" w:rsidRPr="0073389C" w:rsidDel="00E34C8A">
          <w:delText xml:space="preserve">, </w:delText>
        </w:r>
        <w:r w:rsidR="0067095A" w:rsidDel="00E34C8A">
          <w:delText>potvrd</w:delText>
        </w:r>
      </w:del>
      <w:del w:id="930" w:author="Milan Matovič" w:date="2021-05-31T13:14:00Z">
        <w:r w:rsidR="0067095A" w:rsidDel="00C02760">
          <w:delText>í</w:delText>
        </w:r>
      </w:del>
      <w:del w:id="931" w:author="Milan Matovič" w:date="2021-05-31T13:43:00Z">
        <w:r w:rsidR="0067095A" w:rsidRPr="0073389C" w:rsidDel="00E34C8A">
          <w:delText xml:space="preserve"> </w:delText>
        </w:r>
      </w:del>
      <w:del w:id="932" w:author="Milan Matovič" w:date="2021-05-31T13:14:00Z">
        <w:r w:rsidR="007A0798" w:rsidRPr="0073389C" w:rsidDel="00C02760">
          <w:delText xml:space="preserve">ju </w:delText>
        </w:r>
      </w:del>
      <w:del w:id="933" w:author="Milan Matovič" w:date="2021-05-31T13:43:00Z">
        <w:r w:rsidR="007A0798" w:rsidRPr="0073389C" w:rsidDel="00E34C8A">
          <w:delText xml:space="preserve">podpisom oprávnenej osoby prijímateľa (v prípade, ak prijímateľ používa pečiatku, vytlačený dokument aj opečiatkuje tak, aby podpis oprávnenej osoby zostal čitateľný) </w:delText>
        </w:r>
      </w:del>
      <w:del w:id="934" w:author="Milan Matovič" w:date="2021-05-31T13:14:00Z">
        <w:r w:rsidR="007A0798" w:rsidRPr="0073389C" w:rsidDel="00C02760">
          <w:delText xml:space="preserve">a </w:delText>
        </w:r>
      </w:del>
      <w:del w:id="935" w:author="Milan Matovič" w:date="2021-05-31T13:16:00Z">
        <w:r w:rsidR="007A0798" w:rsidRPr="0073389C" w:rsidDel="00C02760">
          <w:delText>spolu s prílohami ju doručí poskytovateľovi</w:delText>
        </w:r>
        <w:r w:rsidR="001B3A72" w:rsidDel="00C02760">
          <w:delText xml:space="preserve"> </w:delText>
        </w:r>
      </w:del>
      <w:r w:rsidR="007A0798" w:rsidRPr="0073389C">
        <w:t xml:space="preserve">V prípade </w:t>
      </w:r>
      <w:del w:id="936" w:author="Milan Matovič" w:date="2021-05-31T13:16:00Z">
        <w:r w:rsidR="007A0798" w:rsidRPr="0073389C" w:rsidDel="00C02760">
          <w:delText xml:space="preserve">neodoslania, resp. osobného </w:delText>
        </w:r>
      </w:del>
      <w:r w:rsidR="007A0798" w:rsidRPr="0073389C">
        <w:t>nedoručenia</w:t>
      </w:r>
      <w:ins w:id="937" w:author="Milan Matovič" w:date="2021-06-08T08:16:00Z">
        <w:r w:rsidR="001A021A">
          <w:t xml:space="preserve"> podpísanej</w:t>
        </w:r>
      </w:ins>
      <w:r w:rsidR="007A0798" w:rsidRPr="0073389C">
        <w:t xml:space="preserve"> </w:t>
      </w:r>
      <w:r w:rsidR="00520D9B">
        <w:t xml:space="preserve">ŽoP </w:t>
      </w:r>
      <w:ins w:id="938" w:author="Milan Matovič" w:date="2021-06-08T08:17:00Z">
        <w:r w:rsidR="001A021A">
          <w:t xml:space="preserve">podľa predchádzajúceho odseku </w:t>
        </w:r>
      </w:ins>
      <w:del w:id="939" w:author="Milan Matovič" w:date="2021-06-08T08:18:00Z">
        <w:r w:rsidR="00520D9B" w:rsidDel="001A021A">
          <w:delText xml:space="preserve">v </w:delText>
        </w:r>
        <w:r w:rsidR="007A0798" w:rsidRPr="0073389C" w:rsidDel="001A021A">
          <w:delText xml:space="preserve">písomnej </w:delText>
        </w:r>
        <w:r w:rsidR="004B3064" w:rsidDel="001A021A">
          <w:lastRenderedPageBreak/>
          <w:delText>forme</w:delText>
        </w:r>
      </w:del>
      <w:del w:id="940" w:author="Milan Matovič" w:date="2021-05-31T13:16:00Z">
        <w:r w:rsidR="007A0798" w:rsidRPr="0073389C" w:rsidDel="00C02760">
          <w:delText xml:space="preserve"> </w:delText>
        </w:r>
      </w:del>
      <w:r w:rsidR="007A0798" w:rsidRPr="0073389C" w:rsidDel="004132E7">
        <w:t xml:space="preserve">poskytovateľovi </w:t>
      </w:r>
      <w:r w:rsidR="007A0798" w:rsidRPr="0073389C">
        <w:t>najneskôr do </w:t>
      </w:r>
      <w:del w:id="941" w:author="Milan Matovič" w:date="2021-05-31T13:17:00Z">
        <w:r w:rsidR="007A0798" w:rsidRPr="0073389C" w:rsidDel="00C02760">
          <w:delText>3 </w:delText>
        </w:r>
      </w:del>
      <w:ins w:id="942" w:author="Milan Matovič" w:date="2021-05-31T13:17:00Z">
        <w:r w:rsidR="00C02760">
          <w:t>5</w:t>
        </w:r>
        <w:r w:rsidR="00C02760" w:rsidRPr="0073389C">
          <w:t> </w:t>
        </w:r>
      </w:ins>
      <w:r w:rsidR="007A0798" w:rsidRPr="0073389C">
        <w:t>pracovných dní odo dňa odoslania žiadosti o platbu cez verejnú časť ITMS</w:t>
      </w:r>
      <w:r w:rsidR="00885064">
        <w:t>2014+</w:t>
      </w:r>
      <w:r w:rsidR="007A0798" w:rsidRPr="0073389C">
        <w:t>,</w:t>
      </w:r>
      <w:ins w:id="943" w:author="Milan Matovič" w:date="2021-05-31T13:17:00Z">
        <w:r w:rsidR="00C02760">
          <w:t xml:space="preserve"> poskytovateľ vyzve prijíma</w:t>
        </w:r>
      </w:ins>
      <w:ins w:id="944" w:author="Milan Matovič" w:date="2021-05-31T13:18:00Z">
        <w:r w:rsidR="00C02760">
          <w:t>t</w:t>
        </w:r>
      </w:ins>
      <w:ins w:id="945" w:author="Milan Matovič" w:date="2021-05-31T13:17:00Z">
        <w:r w:rsidR="00C02760">
          <w:t xml:space="preserve">eľa </w:t>
        </w:r>
      </w:ins>
      <w:ins w:id="946" w:author="Milan Matovič" w:date="2021-05-31T16:03:00Z">
        <w:r w:rsidR="00A35539">
          <w:t>na</w:t>
        </w:r>
      </w:ins>
      <w:ins w:id="947" w:author="Milan Matovič" w:date="2021-05-31T13:18:00Z">
        <w:r w:rsidR="00C02760">
          <w:t xml:space="preserve"> nápravu v lehote nie kratšej ako </w:t>
        </w:r>
      </w:ins>
      <w:ins w:id="948" w:author="Milan Matovič" w:date="2021-06-15T10:20:00Z">
        <w:r w:rsidR="00283A45">
          <w:t xml:space="preserve">5 </w:t>
        </w:r>
      </w:ins>
      <w:ins w:id="949" w:author="Milan Matovič" w:date="2021-05-31T13:18:00Z">
        <w:r w:rsidR="00C02760">
          <w:t>dni, pr</w:t>
        </w:r>
      </w:ins>
      <w:ins w:id="950" w:author="Milan Matovič" w:date="2021-05-31T13:21:00Z">
        <w:r w:rsidR="00C02760">
          <w:t>i</w:t>
        </w:r>
      </w:ins>
      <w:ins w:id="951" w:author="Milan Matovič" w:date="2021-05-31T13:18:00Z">
        <w:r w:rsidR="00C02760">
          <w:t>čom</w:t>
        </w:r>
      </w:ins>
      <w:ins w:id="952" w:author="Milan Matovič" w:date="2021-05-31T13:21:00Z">
        <w:r w:rsidR="00C02760">
          <w:t xml:space="preserve"> </w:t>
        </w:r>
      </w:ins>
      <w:del w:id="953" w:author="Milan Matovič" w:date="2021-05-31T13:18:00Z">
        <w:r w:rsidR="007A0798" w:rsidRPr="0073389C" w:rsidDel="00C02760">
          <w:delText xml:space="preserve"> </w:delText>
        </w:r>
      </w:del>
      <w:r w:rsidR="007A0798" w:rsidRPr="0073389C">
        <w:t xml:space="preserve">je </w:t>
      </w:r>
      <w:r w:rsidR="00D62225" w:rsidRPr="0073389C">
        <w:t>poskytovateľ</w:t>
      </w:r>
      <w:r w:rsidR="007A0798" w:rsidRPr="0073389C">
        <w:t xml:space="preserve"> </w:t>
      </w:r>
      <w:ins w:id="954" w:author="Milan Matovič" w:date="2021-05-31T13:19:00Z">
        <w:r w:rsidR="00C02760">
          <w:t>po uplynutí</w:t>
        </w:r>
      </w:ins>
      <w:ins w:id="955" w:author="Milan Matovič" w:date="2021-05-31T13:49:00Z">
        <w:r w:rsidR="00E31C7A">
          <w:t xml:space="preserve"> dodatočnej lehoty</w:t>
        </w:r>
      </w:ins>
      <w:ins w:id="956" w:author="Milan Matovič" w:date="2021-05-31T13:19:00Z">
        <w:r w:rsidR="00C02760">
          <w:t xml:space="preserve"> </w:t>
        </w:r>
      </w:ins>
      <w:r w:rsidR="007A0798" w:rsidRPr="0073389C">
        <w:t>oprávnený</w:t>
      </w:r>
      <w:ins w:id="957" w:author="Milan Matovič" w:date="2021-05-31T13:17:00Z">
        <w:r w:rsidR="00C02760">
          <w:t xml:space="preserve"> </w:t>
        </w:r>
      </w:ins>
      <w:r w:rsidR="007A0798" w:rsidRPr="0073389C">
        <w:t xml:space="preserve"> predmetnú žiadosť o platbu vo verejnej časti ITMS2014+ zamietnuť a prijímateľ bude povinný opätovne zaevidovať ŽoP do ITMS2014+ a to bez nároku na preplatenie tejto činnosti. </w:t>
      </w:r>
      <w:ins w:id="958" w:author="Milan Matovič" w:date="2021-05-31T13:31:00Z">
        <w:r w:rsidR="001210E9">
          <w:t>V</w:t>
        </w:r>
      </w:ins>
      <w:ins w:id="959" w:author="Milan Matovič" w:date="2021-05-31T13:30:00Z">
        <w:r w:rsidR="001210E9">
          <w:t>ýzv</w:t>
        </w:r>
      </w:ins>
      <w:ins w:id="960" w:author="Milan Matovič" w:date="2021-05-31T13:31:00Z">
        <w:r w:rsidR="001210E9">
          <w:t>a</w:t>
        </w:r>
      </w:ins>
      <w:ins w:id="961" w:author="Milan Matovič" w:date="2021-05-31T13:30:00Z">
        <w:r w:rsidR="001210E9">
          <w:t xml:space="preserve"> na </w:t>
        </w:r>
      </w:ins>
      <w:ins w:id="962" w:author="Milan Matovič" w:date="2021-05-31T13:33:00Z">
        <w:r w:rsidR="00E34C8A">
          <w:t>autorizáciu</w:t>
        </w:r>
      </w:ins>
      <w:ins w:id="963" w:author="Milan Matovič" w:date="2021-05-31T13:30:00Z">
        <w:r w:rsidR="001210E9">
          <w:t xml:space="preserve"> ŽoP</w:t>
        </w:r>
      </w:ins>
      <w:ins w:id="964" w:author="Milan Matovič" w:date="2021-05-31T13:31:00Z">
        <w:r w:rsidR="001210E9">
          <w:t xml:space="preserve"> má za </w:t>
        </w:r>
      </w:ins>
      <w:ins w:id="965" w:author="Milan Matovič" w:date="2021-05-31T13:32:00Z">
        <w:r w:rsidR="001210E9">
          <w:t>účinok</w:t>
        </w:r>
      </w:ins>
      <w:ins w:id="966" w:author="Milan Matovič" w:date="2021-05-31T13:31:00Z">
        <w:r w:rsidR="001210E9">
          <w:t xml:space="preserve"> pozastavenie</w:t>
        </w:r>
      </w:ins>
      <w:ins w:id="967" w:author="Milan Matovič" w:date="2021-05-31T13:30:00Z">
        <w:r w:rsidR="001210E9">
          <w:t xml:space="preserve"> </w:t>
        </w:r>
      </w:ins>
      <w:ins w:id="968" w:author="Milan Matovič" w:date="2021-05-31T13:32:00Z">
        <w:r w:rsidR="001210E9">
          <w:t>plynutia lehoty</w:t>
        </w:r>
      </w:ins>
      <w:ins w:id="969" w:author="Milan Matovič" w:date="2021-06-15T09:10:00Z">
        <w:r w:rsidR="00F40689">
          <w:rPr>
            <w:rStyle w:val="Odkaznapoznmkupodiarou"/>
          </w:rPr>
          <w:footnoteReference w:id="107"/>
        </w:r>
      </w:ins>
      <w:ins w:id="971" w:author="Milan Matovič" w:date="2021-05-31T13:32:00Z">
        <w:r w:rsidR="001210E9">
          <w:t xml:space="preserve"> </w:t>
        </w:r>
        <w:r w:rsidR="001210E9" w:rsidRPr="0073389C">
          <w:rPr>
            <w:szCs w:val="19"/>
          </w:rPr>
          <w:t xml:space="preserve">na administratívnu </w:t>
        </w:r>
        <w:r w:rsidR="001210E9">
          <w:rPr>
            <w:szCs w:val="19"/>
          </w:rPr>
          <w:t>finančnú</w:t>
        </w:r>
        <w:r w:rsidR="001210E9" w:rsidRPr="0073389C">
          <w:rPr>
            <w:szCs w:val="19"/>
          </w:rPr>
          <w:t xml:space="preserve"> kontrolu ŽoP</w:t>
        </w:r>
        <w:r w:rsidR="001210E9">
          <w:rPr>
            <w:szCs w:val="19"/>
          </w:rPr>
          <w:t>.</w:t>
        </w:r>
      </w:ins>
    </w:p>
    <w:p w14:paraId="63FE29E6" w14:textId="77987806" w:rsidR="00633266" w:rsidDel="001210E9" w:rsidRDefault="00737B72" w:rsidP="0002243F">
      <w:pPr>
        <w:pStyle w:val="Zkladntext"/>
        <w:spacing w:before="120" w:after="120" w:line="288" w:lineRule="auto"/>
        <w:rPr>
          <w:del w:id="972" w:author="Milan Matovič" w:date="2021-05-31T13:25:00Z"/>
          <w:rFonts w:ascii="Arial" w:hAnsi="Arial" w:cs="Arial"/>
          <w:sz w:val="19"/>
          <w:szCs w:val="19"/>
          <w:lang w:val="sk-SK"/>
        </w:rPr>
      </w:pPr>
      <w:r w:rsidRPr="00737B72">
        <w:rPr>
          <w:rFonts w:ascii="Arial" w:hAnsi="Arial"/>
          <w:sz w:val="19"/>
          <w:lang w:val="sk-SK" w:eastAsia="en-US"/>
        </w:rPr>
        <w:t>Pre začatie</w:t>
      </w:r>
      <w:r w:rsidR="00334533" w:rsidRPr="00737B72">
        <w:rPr>
          <w:rFonts w:ascii="Arial" w:hAnsi="Arial"/>
          <w:sz w:val="19"/>
          <w:lang w:val="sk-SK" w:eastAsia="en-US"/>
        </w:rPr>
        <w:t xml:space="preserve"> kontroly ŽoP je</w:t>
      </w:r>
      <w:r w:rsidRPr="00737B72">
        <w:rPr>
          <w:rFonts w:ascii="Arial" w:hAnsi="Arial"/>
          <w:sz w:val="19"/>
          <w:lang w:val="sk-SK" w:eastAsia="en-US"/>
        </w:rPr>
        <w:t xml:space="preserve"> rozhodujúce </w:t>
      </w:r>
      <w:r w:rsidR="00334533" w:rsidRPr="00737B72">
        <w:rPr>
          <w:rFonts w:ascii="Arial" w:hAnsi="Arial"/>
          <w:sz w:val="19"/>
          <w:lang w:val="sk-SK" w:eastAsia="en-US"/>
        </w:rPr>
        <w:t xml:space="preserve"> doručenie </w:t>
      </w:r>
      <w:del w:id="973" w:author="Milan Matovič" w:date="2021-05-31T13:22:00Z">
        <w:r w:rsidR="00334533" w:rsidRPr="00737B72" w:rsidDel="00C02760">
          <w:rPr>
            <w:rFonts w:ascii="Arial" w:hAnsi="Arial"/>
            <w:sz w:val="19"/>
            <w:lang w:val="sk-SK" w:eastAsia="en-US"/>
          </w:rPr>
          <w:delText xml:space="preserve">(t. j. prijatie) písomnej formy </w:delText>
        </w:r>
      </w:del>
      <w:r w:rsidR="00334533" w:rsidRPr="00737B72">
        <w:rPr>
          <w:rFonts w:ascii="Arial" w:hAnsi="Arial"/>
          <w:sz w:val="19"/>
          <w:lang w:val="sk-SK" w:eastAsia="en-US"/>
        </w:rPr>
        <w:t>ŽoP</w:t>
      </w:r>
      <w:ins w:id="974" w:author="Milan Matovič" w:date="2021-05-31T13:24:00Z">
        <w:r w:rsidR="001210E9">
          <w:rPr>
            <w:rFonts w:ascii="Arial" w:hAnsi="Arial"/>
            <w:sz w:val="19"/>
            <w:lang w:val="sk-SK" w:eastAsia="en-US"/>
          </w:rPr>
          <w:t xml:space="preserve"> </w:t>
        </w:r>
      </w:ins>
      <w:del w:id="975" w:author="Milan Matovič" w:date="2021-05-31T13:23:00Z">
        <w:r w:rsidRPr="00737B72" w:rsidDel="001210E9">
          <w:rPr>
            <w:rFonts w:ascii="Arial" w:hAnsi="Arial"/>
            <w:sz w:val="19"/>
            <w:lang w:val="sk-SK" w:eastAsia="en-US"/>
          </w:rPr>
          <w:delText xml:space="preserve"> na</w:delText>
        </w:r>
        <w:r w:rsidR="005F4AB9" w:rsidRPr="00737B72" w:rsidDel="001210E9">
          <w:rPr>
            <w:rFonts w:ascii="Arial" w:hAnsi="Arial"/>
            <w:sz w:val="19"/>
            <w:lang w:val="sk-SK" w:eastAsia="en-US"/>
          </w:rPr>
          <w:delText xml:space="preserve"> RO pre OP EVS</w:delText>
        </w:r>
      </w:del>
      <w:ins w:id="976" w:author="Milan Matovič" w:date="2021-05-31T13:23:00Z">
        <w:r w:rsidR="001210E9" w:rsidRPr="001210E9">
          <w:rPr>
            <w:rFonts w:ascii="Arial" w:hAnsi="Arial"/>
            <w:sz w:val="19"/>
            <w:lang w:val="sk-SK" w:eastAsia="en-US"/>
          </w:rPr>
          <w:t>prostredníctvom elektronického formulára v ITMS</w:t>
        </w:r>
      </w:ins>
      <w:r w:rsidR="00334533" w:rsidRPr="00737B72">
        <w:rPr>
          <w:rFonts w:ascii="Arial" w:hAnsi="Arial"/>
          <w:sz w:val="19"/>
          <w:lang w:val="sk-SK" w:eastAsia="en-US"/>
        </w:rPr>
        <w:t xml:space="preserve">. </w:t>
      </w:r>
      <w:del w:id="977" w:author="Milan Matovič" w:date="2021-05-31T13:24:00Z">
        <w:r w:rsidR="00334533" w:rsidRPr="00737B72" w:rsidDel="001210E9">
          <w:rPr>
            <w:rFonts w:ascii="Arial" w:hAnsi="Arial"/>
            <w:sz w:val="19"/>
            <w:lang w:val="sk-SK" w:eastAsia="en-US"/>
          </w:rPr>
          <w:delText xml:space="preserve">V prípade </w:delText>
        </w:r>
        <w:r w:rsidR="00660164" w:rsidRPr="00737B72" w:rsidDel="001210E9">
          <w:rPr>
            <w:rFonts w:ascii="Arial" w:hAnsi="Arial"/>
            <w:sz w:val="19"/>
            <w:lang w:val="sk-SK" w:eastAsia="en-US"/>
          </w:rPr>
          <w:delText>elektronickej podoby podania ŽoP je pre určen</w:delText>
        </w:r>
        <w:r w:rsidR="004E053C" w:rsidDel="001210E9">
          <w:rPr>
            <w:rFonts w:ascii="Arial" w:hAnsi="Arial"/>
            <w:sz w:val="19"/>
            <w:lang w:val="sk-SK" w:eastAsia="en-US"/>
          </w:rPr>
          <w:delText xml:space="preserve">ie </w:delText>
        </w:r>
        <w:r w:rsidR="008E2E7C" w:rsidDel="001210E9">
          <w:rPr>
            <w:rFonts w:ascii="Arial" w:hAnsi="Arial"/>
            <w:sz w:val="19"/>
            <w:lang w:val="sk-SK" w:eastAsia="en-US"/>
          </w:rPr>
          <w:delText>začiatku kontroly ŽoP</w:delText>
        </w:r>
        <w:r w:rsidR="00660164" w:rsidRPr="00737B72" w:rsidDel="001210E9">
          <w:rPr>
            <w:rFonts w:ascii="Arial" w:hAnsi="Arial"/>
            <w:sz w:val="19"/>
            <w:lang w:val="sk-SK" w:eastAsia="en-US"/>
          </w:rPr>
          <w:delText xml:space="preserve"> rozhodujúci dátum elektronického doručenia</w:delText>
        </w:r>
        <w:r w:rsidR="00660164" w:rsidRPr="008E2E7C" w:rsidDel="001210E9">
          <w:rPr>
            <w:szCs w:val="22"/>
            <w:vertAlign w:val="superscript"/>
            <w:lang w:eastAsia="en-US"/>
          </w:rPr>
          <w:footnoteReference w:id="108"/>
        </w:r>
        <w:r w:rsidR="005F4AB9" w:rsidRPr="00737B72" w:rsidDel="001210E9">
          <w:rPr>
            <w:rFonts w:ascii="Arial" w:hAnsi="Arial"/>
            <w:sz w:val="19"/>
            <w:lang w:val="sk-SK" w:eastAsia="en-US"/>
          </w:rPr>
          <w:delText xml:space="preserve"> na RO pre OP EVS</w:delText>
        </w:r>
        <w:r w:rsidR="00660164" w:rsidRPr="00737B72" w:rsidDel="001210E9">
          <w:rPr>
            <w:rFonts w:ascii="Arial" w:hAnsi="Arial"/>
            <w:sz w:val="19"/>
            <w:lang w:val="sk-SK" w:eastAsia="en-US"/>
          </w:rPr>
          <w:delText xml:space="preserve">. </w:delText>
        </w:r>
        <w:r w:rsidR="005F4AB9" w:rsidRPr="00737B72" w:rsidDel="001210E9">
          <w:rPr>
            <w:rFonts w:ascii="Arial" w:hAnsi="Arial"/>
            <w:sz w:val="19"/>
            <w:lang w:val="sk-SK" w:eastAsia="en-US"/>
          </w:rPr>
          <w:delText>V </w:delText>
        </w:r>
      </w:del>
      <w:del w:id="980" w:author="Milan Matovič" w:date="2021-05-31T13:25:00Z">
        <w:r w:rsidR="005F4AB9" w:rsidRPr="00737B72" w:rsidDel="001210E9">
          <w:rPr>
            <w:rFonts w:ascii="Arial" w:hAnsi="Arial"/>
            <w:sz w:val="19"/>
            <w:lang w:val="sk-SK" w:eastAsia="en-US"/>
          </w:rPr>
          <w:delText xml:space="preserve">prípade listinnej </w:delText>
        </w:r>
        <w:r w:rsidDel="001210E9">
          <w:rPr>
            <w:rFonts w:ascii="Arial" w:hAnsi="Arial"/>
            <w:sz w:val="19"/>
            <w:lang w:val="sk-SK" w:eastAsia="en-US"/>
          </w:rPr>
          <w:delText>podoby</w:delText>
        </w:r>
        <w:r w:rsidR="005F4AB9" w:rsidRPr="00737B72" w:rsidDel="001210E9">
          <w:rPr>
            <w:rFonts w:ascii="Arial" w:hAnsi="Arial"/>
            <w:sz w:val="19"/>
            <w:lang w:val="sk-SK" w:eastAsia="en-US"/>
          </w:rPr>
          <w:delText xml:space="preserve"> je to </w:delText>
        </w:r>
        <w:r w:rsidR="004E053C" w:rsidDel="001210E9">
          <w:rPr>
            <w:rFonts w:ascii="Arial" w:hAnsi="Arial"/>
            <w:sz w:val="19"/>
            <w:lang w:val="sk-SK" w:eastAsia="en-US"/>
          </w:rPr>
          <w:delText xml:space="preserve">dátum </w:delText>
        </w:r>
        <w:r w:rsidR="005F4AB9" w:rsidRPr="00737B72" w:rsidDel="001210E9">
          <w:rPr>
            <w:rFonts w:ascii="Arial" w:hAnsi="Arial"/>
            <w:sz w:val="19"/>
            <w:lang w:val="sk-SK" w:eastAsia="en-US"/>
          </w:rPr>
          <w:delText>doručeni</w:delText>
        </w:r>
        <w:r w:rsidR="004E053C" w:rsidDel="001210E9">
          <w:rPr>
            <w:rFonts w:ascii="Arial" w:hAnsi="Arial"/>
            <w:sz w:val="19"/>
            <w:lang w:val="sk-SK" w:eastAsia="en-US"/>
          </w:rPr>
          <w:delText>a</w:delText>
        </w:r>
        <w:r w:rsidR="005F4AB9" w:rsidRPr="00737B72" w:rsidDel="001210E9">
          <w:rPr>
            <w:rFonts w:ascii="Arial" w:hAnsi="Arial"/>
            <w:sz w:val="19"/>
            <w:lang w:val="sk-SK" w:eastAsia="en-US"/>
          </w:rPr>
          <w:delText xml:space="preserve"> poštou, kuriérom alebo osobne na podateľňu poskytovateľovi. </w:delText>
        </w:r>
      </w:del>
    </w:p>
    <w:p w14:paraId="289A3D97" w14:textId="3A8314DB" w:rsidR="007A0798" w:rsidRPr="0073389C" w:rsidDel="001210E9" w:rsidRDefault="0046005C" w:rsidP="0002243F">
      <w:pPr>
        <w:pStyle w:val="Zkladntext"/>
        <w:spacing w:before="120" w:after="120" w:line="288" w:lineRule="auto"/>
        <w:rPr>
          <w:del w:id="981" w:author="Milan Matovič" w:date="2021-05-31T13:25:00Z"/>
          <w:rFonts w:ascii="Arial" w:hAnsi="Arial" w:cs="Arial"/>
          <w:sz w:val="19"/>
          <w:szCs w:val="19"/>
          <w:lang w:val="sk-SK"/>
        </w:rPr>
      </w:pPr>
      <w:del w:id="982" w:author="Milan Matovič" w:date="2021-05-31T13:24:00Z">
        <w:r w:rsidRPr="0073389C" w:rsidDel="001210E9">
          <w:rPr>
            <w:rFonts w:ascii="Arial" w:hAnsi="Arial" w:cs="Arial"/>
            <w:sz w:val="19"/>
            <w:szCs w:val="19"/>
            <w:lang w:val="sk-SK"/>
          </w:rPr>
          <w:delText xml:space="preserve"> </w:delText>
        </w:r>
      </w:del>
      <w:del w:id="983" w:author="Milan Matovič" w:date="2021-05-31T13:25:00Z">
        <w:r w:rsidR="00732626" w:rsidRPr="0073389C" w:rsidDel="001210E9">
          <w:rPr>
            <w:rFonts w:ascii="Arial" w:hAnsi="Arial" w:cs="Arial"/>
            <w:sz w:val="19"/>
            <w:szCs w:val="19"/>
            <w:lang w:val="sk-SK"/>
          </w:rPr>
          <w:delText>Žiadosť o platbu prijímateľa je potrebné predložiť</w:delText>
        </w:r>
        <w:r w:rsidR="004E053C" w:rsidDel="001210E9">
          <w:rPr>
            <w:rStyle w:val="Odkaznapoznmkupodiarou"/>
            <w:rFonts w:cs="Arial"/>
            <w:szCs w:val="19"/>
            <w:lang w:val="sk-SK"/>
          </w:rPr>
          <w:footnoteReference w:id="109"/>
        </w:r>
        <w:r w:rsidR="00732626" w:rsidRPr="0073389C" w:rsidDel="001210E9">
          <w:rPr>
            <w:rFonts w:ascii="Arial" w:hAnsi="Arial" w:cs="Arial"/>
            <w:sz w:val="19"/>
            <w:szCs w:val="19"/>
            <w:lang w:val="sk-SK"/>
          </w:rPr>
          <w:delText xml:space="preserve"> v základnom pevnom, uzavretom, nepriehľadnom obale. Na základnom obale musí byť uvedené: </w:delText>
        </w:r>
      </w:del>
    </w:p>
    <w:p w14:paraId="403985F3" w14:textId="4F2AA487" w:rsidR="00732626" w:rsidRPr="0073389C" w:rsidDel="001210E9" w:rsidRDefault="00732626" w:rsidP="00CF086A">
      <w:pPr>
        <w:pStyle w:val="Zkladntext"/>
        <w:spacing w:before="120" w:after="120" w:line="288" w:lineRule="auto"/>
        <w:rPr>
          <w:del w:id="986" w:author="Milan Matovič" w:date="2021-05-31T13:25:00Z"/>
          <w:lang w:val="sk-SK"/>
        </w:rPr>
      </w:pPr>
      <w:del w:id="987" w:author="Milan Matovič" w:date="2021-05-31T13:25:00Z">
        <w:r w:rsidRPr="0073389C" w:rsidDel="001210E9">
          <w:rPr>
            <w:lang w:val="sk-SK"/>
          </w:rPr>
          <w:delText>celý názov prijímateľa,</w:delText>
        </w:r>
      </w:del>
    </w:p>
    <w:p w14:paraId="79D488AD" w14:textId="31F6B698" w:rsidR="00732626" w:rsidRPr="0073389C" w:rsidDel="001210E9" w:rsidRDefault="00732626" w:rsidP="00CF086A">
      <w:pPr>
        <w:pStyle w:val="Zkladntext"/>
        <w:spacing w:before="120" w:after="120" w:line="288" w:lineRule="auto"/>
        <w:rPr>
          <w:del w:id="988" w:author="Milan Matovič" w:date="2021-05-31T13:25:00Z"/>
          <w:lang w:val="sk-SK"/>
        </w:rPr>
      </w:pPr>
      <w:del w:id="989" w:author="Milan Matovič" w:date="2021-05-31T13:25:00Z">
        <w:r w:rsidRPr="0073389C" w:rsidDel="001210E9">
          <w:rPr>
            <w:lang w:val="sk-SK"/>
          </w:rPr>
          <w:delText>presná adresa prijímateľa,</w:delText>
        </w:r>
      </w:del>
    </w:p>
    <w:p w14:paraId="698C4709" w14:textId="29C26D1F" w:rsidR="00732626" w:rsidRPr="0073389C" w:rsidDel="001210E9" w:rsidRDefault="00732626" w:rsidP="00CF086A">
      <w:pPr>
        <w:pStyle w:val="Zkladntext"/>
        <w:spacing w:before="120" w:after="120" w:line="288" w:lineRule="auto"/>
        <w:rPr>
          <w:del w:id="990" w:author="Milan Matovič" w:date="2021-05-31T13:25:00Z"/>
          <w:lang w:val="sk-SK"/>
        </w:rPr>
      </w:pPr>
      <w:del w:id="991" w:author="Milan Matovič" w:date="2021-05-31T13:25:00Z">
        <w:r w:rsidRPr="0073389C" w:rsidDel="001210E9">
          <w:rPr>
            <w:lang w:val="sk-SK"/>
          </w:rPr>
          <w:delText>ITMS kód projektu</w:delText>
        </w:r>
        <w:r w:rsidR="00653C36" w:rsidDel="001210E9">
          <w:rPr>
            <w:lang w:val="sk-SK"/>
          </w:rPr>
          <w:delText>,</w:delText>
        </w:r>
      </w:del>
    </w:p>
    <w:p w14:paraId="458E1D94" w14:textId="22E111BC" w:rsidR="00732626" w:rsidRPr="0073389C" w:rsidDel="001210E9" w:rsidRDefault="00732626" w:rsidP="00CF086A">
      <w:pPr>
        <w:pStyle w:val="Zkladntext"/>
        <w:spacing w:before="120" w:after="120" w:line="288" w:lineRule="auto"/>
        <w:rPr>
          <w:del w:id="992" w:author="Milan Matovič" w:date="2021-05-31T13:25:00Z"/>
          <w:lang w:val="sk-SK"/>
        </w:rPr>
      </w:pPr>
      <w:del w:id="993" w:author="Milan Matovič" w:date="2021-05-31T13:25:00Z">
        <w:r w:rsidRPr="0073389C" w:rsidDel="001210E9">
          <w:rPr>
            <w:lang w:val="sk-SK"/>
          </w:rPr>
          <w:delText>názov projektu,</w:delText>
        </w:r>
      </w:del>
    </w:p>
    <w:p w14:paraId="78119386" w14:textId="47608295" w:rsidR="00732626" w:rsidRPr="0073389C" w:rsidDel="001210E9" w:rsidRDefault="00732626" w:rsidP="00CF086A">
      <w:pPr>
        <w:pStyle w:val="Zkladntext"/>
        <w:spacing w:before="120" w:after="120" w:line="288" w:lineRule="auto"/>
        <w:rPr>
          <w:del w:id="994" w:author="Milan Matovič" w:date="2021-05-31T13:25:00Z"/>
          <w:lang w:val="sk-SK"/>
        </w:rPr>
      </w:pPr>
      <w:del w:id="995" w:author="Milan Matovič" w:date="2021-05-31T13:25:00Z">
        <w:r w:rsidRPr="0073389C" w:rsidDel="001210E9">
          <w:rPr>
            <w:lang w:val="sk-SK"/>
          </w:rPr>
          <w:delText>nápis „Žiadosť o platbu - NEOTVÁRAŤ“.</w:delText>
        </w:r>
      </w:del>
    </w:p>
    <w:p w14:paraId="555576F0" w14:textId="5C7E62DF" w:rsidR="007A0798" w:rsidRPr="0073389C" w:rsidDel="001210E9" w:rsidRDefault="007A0798" w:rsidP="00CF086A">
      <w:pPr>
        <w:pStyle w:val="Zkladntext"/>
        <w:spacing w:before="120" w:after="120" w:line="288" w:lineRule="auto"/>
        <w:rPr>
          <w:del w:id="996" w:author="Milan Matovič" w:date="2021-05-31T13:25:00Z"/>
          <w:lang w:val="sk-SK"/>
        </w:rPr>
      </w:pPr>
      <w:del w:id="997" w:author="Milan Matovič" w:date="2021-05-31T13:25:00Z">
        <w:r w:rsidRPr="0073389C" w:rsidDel="001210E9">
          <w:rPr>
            <w:lang w:val="sk-SK"/>
          </w:rPr>
          <w:delText>Adresa doručenia ŽoP:</w:delText>
        </w:r>
      </w:del>
    </w:p>
    <w:p w14:paraId="4AC0A762" w14:textId="073918CD" w:rsidR="007A0798" w:rsidRPr="0073389C" w:rsidRDefault="007A0798" w:rsidP="00CF086A">
      <w:pPr>
        <w:pStyle w:val="Zkladntext"/>
        <w:spacing w:before="120" w:after="120" w:line="288" w:lineRule="auto"/>
        <w:rPr>
          <w:rFonts w:ascii="Arial" w:hAnsi="Arial" w:cs="Arial"/>
          <w:sz w:val="19"/>
          <w:szCs w:val="19"/>
          <w:lang w:val="sk-SK"/>
        </w:rPr>
      </w:pPr>
      <w:del w:id="998" w:author="Milan Matovič" w:date="2021-05-31T13:25:00Z">
        <w:r w:rsidRPr="0073389C" w:rsidDel="001210E9">
          <w:rPr>
            <w:rFonts w:ascii="Arial" w:hAnsi="Arial" w:cs="Arial"/>
            <w:sz w:val="19"/>
            <w:szCs w:val="19"/>
            <w:lang w:val="sk-SK"/>
          </w:rPr>
          <w:delText xml:space="preserve">Ministerstvo vnútra SR, </w:delText>
        </w:r>
        <w:r w:rsidR="0084342F" w:rsidDel="001210E9">
          <w:rPr>
            <w:rFonts w:ascii="Arial" w:hAnsi="Arial" w:cs="Arial"/>
            <w:sz w:val="19"/>
            <w:szCs w:val="19"/>
            <w:lang w:val="sk-SK"/>
          </w:rPr>
          <w:delText>RO pre OP EVS</w:delText>
        </w:r>
        <w:r w:rsidRPr="0073389C" w:rsidDel="001210E9">
          <w:rPr>
            <w:rFonts w:ascii="Arial" w:hAnsi="Arial" w:cs="Arial"/>
            <w:sz w:val="19"/>
            <w:szCs w:val="19"/>
            <w:lang w:val="sk-SK"/>
          </w:rPr>
          <w:delText xml:space="preserve">, Panenská 21, </w:delText>
        </w:r>
        <w:r w:rsidR="005951B6" w:rsidRPr="0073389C" w:rsidDel="001210E9">
          <w:rPr>
            <w:rFonts w:ascii="Arial" w:hAnsi="Arial" w:cs="Arial"/>
            <w:sz w:val="19"/>
            <w:szCs w:val="19"/>
            <w:lang w:val="sk-SK"/>
          </w:rPr>
          <w:delText>81</w:delText>
        </w:r>
        <w:r w:rsidR="005951B6" w:rsidDel="001210E9">
          <w:rPr>
            <w:rFonts w:ascii="Arial" w:hAnsi="Arial" w:cs="Arial"/>
            <w:sz w:val="19"/>
            <w:szCs w:val="19"/>
            <w:lang w:val="sk-SK"/>
          </w:rPr>
          <w:delText>2</w:delText>
        </w:r>
        <w:r w:rsidR="005951B6" w:rsidRPr="0073389C" w:rsidDel="001210E9">
          <w:rPr>
            <w:rFonts w:ascii="Arial" w:hAnsi="Arial" w:cs="Arial"/>
            <w:sz w:val="19"/>
            <w:szCs w:val="19"/>
            <w:lang w:val="sk-SK"/>
          </w:rPr>
          <w:delText xml:space="preserve"> </w:delText>
        </w:r>
        <w:r w:rsidR="005951B6" w:rsidDel="001210E9">
          <w:rPr>
            <w:rFonts w:ascii="Arial" w:hAnsi="Arial" w:cs="Arial"/>
            <w:sz w:val="19"/>
            <w:szCs w:val="19"/>
            <w:lang w:val="sk-SK"/>
          </w:rPr>
          <w:delText>82</w:delText>
        </w:r>
        <w:r w:rsidRPr="0073389C" w:rsidDel="001210E9">
          <w:rPr>
            <w:rFonts w:ascii="Arial" w:hAnsi="Arial" w:cs="Arial"/>
            <w:sz w:val="19"/>
            <w:szCs w:val="19"/>
            <w:lang w:val="sk-SK"/>
          </w:rPr>
          <w:delText xml:space="preserve"> Bratislava</w:delText>
        </w:r>
        <w:r w:rsidR="00027AB5" w:rsidRPr="0073389C" w:rsidDel="001210E9">
          <w:rPr>
            <w:rFonts w:ascii="Arial" w:hAnsi="Arial" w:cs="Arial"/>
            <w:sz w:val="19"/>
            <w:szCs w:val="19"/>
            <w:lang w:val="sk-SK"/>
          </w:rPr>
          <w:delText>.</w:delText>
        </w:r>
      </w:del>
    </w:p>
    <w:p w14:paraId="5BE23E68" w14:textId="77777777"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ŽoP vrátane jej príloh môže dôjsť k dlhšej administrácii ŽoP alebo môže byť ŽoP zamietnutá, to znamená, že platba bude prijímateľovi poskytnutá oneskorene. Ak prijímateľ určitú časť ŽoP nevyplňuje, príslušne políčko ostane prázdne. </w:t>
      </w:r>
      <w:r w:rsidRPr="0073389C">
        <w:rPr>
          <w:b/>
        </w:rPr>
        <w:t>Všetky údaje uvede</w:t>
      </w:r>
      <w:r w:rsidR="005A28B2" w:rsidRPr="0073389C">
        <w:rPr>
          <w:b/>
        </w:rPr>
        <w:t>né v ŽoP musia byť v súlade so z</w:t>
      </w:r>
      <w:r w:rsidRPr="0073389C">
        <w:rPr>
          <w:b/>
        </w:rPr>
        <w:t>mluvou o NFP.</w:t>
      </w:r>
    </w:p>
    <w:p w14:paraId="1180F387" w14:textId="46613809" w:rsidR="007A0798" w:rsidRDefault="007A0798" w:rsidP="00CF7FC1">
      <w:pPr>
        <w:pStyle w:val="Zkladntext"/>
        <w:spacing w:before="120" w:after="120" w:line="288" w:lineRule="auto"/>
        <w:rPr>
          <w:rFonts w:ascii="Arial" w:hAnsi="Arial"/>
          <w:sz w:val="19"/>
          <w:szCs w:val="19"/>
          <w:lang w:val="sk-SK"/>
        </w:rPr>
      </w:pPr>
      <w:r w:rsidRPr="0073389C">
        <w:rPr>
          <w:rFonts w:ascii="Arial" w:hAnsi="Arial" w:cs="Arial"/>
          <w:sz w:val="19"/>
          <w:szCs w:val="19"/>
          <w:lang w:val="sk-SK"/>
        </w:rPr>
        <w:t>Súčasťou žiadosti o platbu je aj podporná dokumentácia</w:t>
      </w:r>
      <w:ins w:id="999" w:author="Milan Matovič" w:date="2021-05-31T13:27:00Z">
        <w:r w:rsidR="001210E9">
          <w:rPr>
            <w:rFonts w:ascii="Arial" w:hAnsi="Arial" w:cs="Arial"/>
            <w:sz w:val="19"/>
            <w:szCs w:val="19"/>
            <w:lang w:val="sk-SK"/>
          </w:rPr>
          <w:t xml:space="preserve">, ktorej originál </w:t>
        </w:r>
      </w:ins>
      <w:del w:id="1000" w:author="Milan Matovič" w:date="2021-05-31T13:27:00Z">
        <w:r w:rsidRPr="0073389C" w:rsidDel="001210E9">
          <w:rPr>
            <w:rFonts w:ascii="Arial" w:hAnsi="Arial" w:cs="Arial"/>
            <w:sz w:val="19"/>
            <w:szCs w:val="19"/>
            <w:lang w:val="sk-SK"/>
          </w:rPr>
          <w:delText>.</w:delText>
        </w:r>
      </w:del>
      <w:del w:id="1001" w:author="Milan Matovič" w:date="2021-05-31T13:26:00Z">
        <w:r w:rsidRPr="0073389C" w:rsidDel="001210E9">
          <w:rPr>
            <w:rFonts w:ascii="Arial" w:hAnsi="Arial" w:cs="Arial"/>
            <w:sz w:val="19"/>
            <w:szCs w:val="19"/>
            <w:lang w:val="sk-SK"/>
          </w:rPr>
          <w:delText xml:space="preserve"> Podpornú dokumentáciu prijímateľ vyhotovuje v dvoch vyhotoveniach, pričom jedno vyhotovenie zostáva u prijímateľa a druhé predkladá poskytovateľovi.</w:delText>
        </w:r>
      </w:del>
      <w:del w:id="1002" w:author="Milan Matovič" w:date="2021-05-31T13:27:00Z">
        <w:r w:rsidR="00301A14" w:rsidDel="001210E9">
          <w:rPr>
            <w:rFonts w:ascii="Arial" w:hAnsi="Arial" w:cs="Arial"/>
            <w:sz w:val="19"/>
            <w:szCs w:val="19"/>
            <w:lang w:val="sk-SK"/>
          </w:rPr>
          <w:delText xml:space="preserve"> </w:delText>
        </w:r>
        <w:r w:rsidRPr="0073389C" w:rsidDel="001210E9">
          <w:rPr>
            <w:rFonts w:ascii="Arial" w:hAnsi="Arial" w:cs="Arial"/>
            <w:sz w:val="19"/>
            <w:szCs w:val="19"/>
            <w:lang w:val="sk-SK"/>
          </w:rPr>
          <w:delText>Ak povaha účtovného dokladu neumožňuje vystaviť dve vyhotovenia podpornej dokumentácie,</w:delText>
        </w:r>
      </w:del>
      <w:r w:rsidRPr="0073389C">
        <w:rPr>
          <w:rFonts w:ascii="Arial" w:hAnsi="Arial" w:cs="Arial"/>
          <w:sz w:val="19"/>
          <w:szCs w:val="19"/>
          <w:lang w:val="sk-SK"/>
        </w:rPr>
        <w:t xml:space="preserve"> prijímateľ </w:t>
      </w:r>
      <w:del w:id="1003" w:author="Milan Matovič" w:date="2021-05-31T13:29:00Z">
        <w:r w:rsidRPr="0073389C" w:rsidDel="001210E9">
          <w:rPr>
            <w:rFonts w:ascii="Arial" w:hAnsi="Arial" w:cs="Arial"/>
            <w:sz w:val="19"/>
            <w:szCs w:val="19"/>
            <w:lang w:val="sk-SK"/>
          </w:rPr>
          <w:delText xml:space="preserve">uchováva </w:delText>
        </w:r>
      </w:del>
      <w:ins w:id="1004" w:author="Milan Matovič" w:date="2021-05-31T13:28:00Z">
        <w:r w:rsidR="001210E9">
          <w:rPr>
            <w:rFonts w:ascii="Arial" w:hAnsi="Arial" w:cs="Arial"/>
            <w:sz w:val="19"/>
            <w:szCs w:val="19"/>
            <w:lang w:val="sk-SK"/>
          </w:rPr>
          <w:t>v súlade so Zmluvou o</w:t>
        </w:r>
      </w:ins>
      <w:ins w:id="1005" w:author="Milan Matovič" w:date="2021-05-31T13:29:00Z">
        <w:r w:rsidR="001210E9">
          <w:rPr>
            <w:rFonts w:ascii="Arial" w:hAnsi="Arial" w:cs="Arial"/>
            <w:sz w:val="19"/>
            <w:szCs w:val="19"/>
            <w:lang w:val="sk-SK"/>
          </w:rPr>
          <w:t> </w:t>
        </w:r>
      </w:ins>
      <w:ins w:id="1006" w:author="Milan Matovič" w:date="2021-05-31T13:28:00Z">
        <w:r w:rsidR="001210E9">
          <w:rPr>
            <w:rFonts w:ascii="Arial" w:hAnsi="Arial" w:cs="Arial"/>
            <w:sz w:val="19"/>
            <w:szCs w:val="19"/>
            <w:lang w:val="sk-SK"/>
          </w:rPr>
          <w:t xml:space="preserve">NFP </w:t>
        </w:r>
      </w:ins>
      <w:ins w:id="1007" w:author="Milan Matovič" w:date="2021-05-31T13:29:00Z">
        <w:r w:rsidR="001210E9" w:rsidRPr="0073389C">
          <w:rPr>
            <w:rFonts w:ascii="Arial" w:hAnsi="Arial" w:cs="Arial"/>
            <w:sz w:val="19"/>
            <w:szCs w:val="19"/>
            <w:lang w:val="sk-SK"/>
          </w:rPr>
          <w:t xml:space="preserve">uchováva </w:t>
        </w:r>
      </w:ins>
      <w:del w:id="1008" w:author="Milan Matovič" w:date="2021-05-31T13:28:00Z">
        <w:r w:rsidRPr="0073389C" w:rsidDel="001210E9">
          <w:rPr>
            <w:rFonts w:ascii="Arial" w:hAnsi="Arial" w:cs="Arial"/>
            <w:sz w:val="19"/>
            <w:szCs w:val="19"/>
            <w:lang w:val="sk-SK"/>
          </w:rPr>
          <w:delText>originál a ním overenú kópiu zasiela poskytovateľov</w:delText>
        </w:r>
      </w:del>
      <w:ins w:id="1009" w:author="Milan Matovič" w:date="2021-05-31T13:28:00Z">
        <w:r w:rsidR="001210E9">
          <w:rPr>
            <w:rFonts w:ascii="Arial" w:hAnsi="Arial" w:cs="Arial"/>
            <w:sz w:val="19"/>
            <w:szCs w:val="19"/>
            <w:lang w:val="sk-SK"/>
          </w:rPr>
          <w:t>u seba pre potreby kontrolných orgánov</w:t>
        </w:r>
      </w:ins>
      <w:r w:rsidRPr="0073389C">
        <w:rPr>
          <w:rFonts w:ascii="Arial" w:hAnsi="Arial" w:cs="Arial"/>
          <w:sz w:val="19"/>
          <w:szCs w:val="19"/>
          <w:lang w:val="sk-SK"/>
        </w:rPr>
        <w:t>.</w:t>
      </w:r>
      <w:ins w:id="1010" w:author="Milan Matovič" w:date="2021-05-31T13:29:00Z">
        <w:r w:rsidR="001210E9">
          <w:rPr>
            <w:rFonts w:ascii="Arial" w:hAnsi="Arial" w:cs="Arial"/>
            <w:sz w:val="19"/>
            <w:szCs w:val="19"/>
            <w:lang w:val="sk-SK"/>
          </w:rPr>
          <w:t xml:space="preserve"> </w:t>
        </w:r>
      </w:ins>
      <w:del w:id="1011" w:author="Milan Matovič" w:date="2021-05-31T13:29:00Z">
        <w:r w:rsidRPr="0073389C" w:rsidDel="001210E9">
          <w:rPr>
            <w:rFonts w:ascii="Arial" w:hAnsi="Arial" w:cs="Arial"/>
            <w:sz w:val="19"/>
            <w:szCs w:val="19"/>
            <w:lang w:val="sk-SK"/>
          </w:rPr>
          <w:delText xml:space="preserve"> </w:delText>
        </w:r>
      </w:del>
      <w:r w:rsidRPr="0073389C">
        <w:rPr>
          <w:rFonts w:ascii="Arial" w:hAnsi="Arial" w:cs="Arial"/>
          <w:sz w:val="19"/>
          <w:szCs w:val="19"/>
          <w:lang w:val="sk-SK"/>
        </w:rPr>
        <w:t xml:space="preserve">V prípade, že podporná dokumentácia je 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ŽoP</w:t>
      </w:r>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14:paraId="1B0B2A0F" w14:textId="77777777" w:rsidR="00851ECB" w:rsidRPr="0073389C" w:rsidRDefault="00851ECB" w:rsidP="00851EC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42029B">
        <w:rPr>
          <w:b/>
        </w:rPr>
        <w:t>Prijímateľ je povinný</w:t>
      </w:r>
      <w:r>
        <w:t xml:space="preserve"> podpornú dokumentáciu – účtovné doklady</w:t>
      </w:r>
      <w:r w:rsidR="00256785">
        <w:t xml:space="preserve"> k zaúčtovaniu miezd (</w:t>
      </w:r>
      <w:r w:rsidR="00256785" w:rsidRPr="0073389C">
        <w:t>zúčtovacia a výplatná listina resp. iný obdobný účtovný doklad</w:t>
      </w:r>
      <w:r w:rsidR="00256785">
        <w:t>)</w:t>
      </w:r>
      <w:r>
        <w:t xml:space="preserve">, </w:t>
      </w:r>
      <w:r w:rsidR="00256785">
        <w:t xml:space="preserve">faktúry, </w:t>
      </w:r>
      <w:r>
        <w:t>sumarizačné hárky,</w:t>
      </w:r>
      <w:r w:rsidR="00256785">
        <w:t xml:space="preserve"> konečné výstupy projektu </w:t>
      </w:r>
      <w:r w:rsidR="00256785" w:rsidRPr="0042029B">
        <w:rPr>
          <w:b/>
        </w:rPr>
        <w:t>nahrať do</w:t>
      </w:r>
      <w:r w:rsidRPr="0042029B">
        <w:rPr>
          <w:b/>
        </w:rPr>
        <w:t xml:space="preserve"> </w:t>
      </w:r>
      <w:r w:rsidR="00256785" w:rsidRPr="0042029B">
        <w:rPr>
          <w:rFonts w:cs="Arial"/>
          <w:b/>
          <w:szCs w:val="19"/>
        </w:rPr>
        <w:t>verejnej časti portálu ITMS2014+ pri každej žiadosti o platbu typu priebežná platba a zúčtovanie zálohovej platby</w:t>
      </w:r>
      <w:r w:rsidR="00256785">
        <w:rPr>
          <w:rFonts w:cs="Arial"/>
          <w:szCs w:val="19"/>
        </w:rPr>
        <w:t>.</w:t>
      </w:r>
    </w:p>
    <w:p w14:paraId="165934C7" w14:textId="77777777" w:rsidR="00851ECB" w:rsidRPr="0073389C" w:rsidRDefault="00851ECB" w:rsidP="00CF7FC1">
      <w:pPr>
        <w:pStyle w:val="Zkladntext"/>
        <w:spacing w:before="120" w:after="120" w:line="288" w:lineRule="auto"/>
        <w:rPr>
          <w:rFonts w:ascii="Arial" w:hAnsi="Arial" w:cs="Arial"/>
          <w:sz w:val="19"/>
          <w:szCs w:val="19"/>
          <w:lang w:val="sk-SK"/>
        </w:rPr>
      </w:pPr>
    </w:p>
    <w:p w14:paraId="774A7A06" w14:textId="77777777"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ŽoP uvedie prijímateľ v „Zozname všeobecných príloh“ (napr. prezenčné listiny, pracovné výkazy, sumarizačné hárky, faktúry, zmluvy, preberacie protokoly a pod.). Zoznam </w:t>
      </w:r>
      <w:r w:rsidRPr="0073389C">
        <w:rPr>
          <w:rFonts w:ascii="Arial" w:hAnsi="Arial" w:cs="Arial"/>
          <w:sz w:val="19"/>
          <w:szCs w:val="19"/>
          <w:lang w:val="sk-SK"/>
        </w:rPr>
        <w:lastRenderedPageBreak/>
        <w:t xml:space="preserve">všeobecných príloh k výdavkom zahrnutým do </w:t>
      </w:r>
      <w:r w:rsidR="007A2C93">
        <w:rPr>
          <w:rFonts w:ascii="Arial" w:hAnsi="Arial" w:cs="Arial"/>
          <w:sz w:val="19"/>
          <w:szCs w:val="19"/>
          <w:lang w:val="sk-SK"/>
        </w:rPr>
        <w:t>ŽoP</w:t>
      </w:r>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14:paraId="7F38402C" w14:textId="77777777" w:rsidR="008E1AC5" w:rsidRDefault="007A0798" w:rsidP="005B19C6">
      <w:pPr>
        <w:pStyle w:val="Zkladntext"/>
        <w:spacing w:before="120" w:after="120" w:line="288" w:lineRule="auto"/>
      </w:pPr>
      <w:r w:rsidRPr="0073389C">
        <w:rPr>
          <w:rFonts w:ascii="Arial" w:hAnsi="Arial" w:cs="Arial"/>
          <w:sz w:val="19"/>
          <w:szCs w:val="19"/>
          <w:lang w:val="sk-SK"/>
        </w:rPr>
        <w:t xml:space="preserve">Poradové číslo všeobecných príloh je vo verejnej časti portálu ITMS2014+ generované automaticky. Prijímateľ však </w:t>
      </w:r>
      <w:r w:rsidR="00D535D4">
        <w:rPr>
          <w:rFonts w:ascii="Arial" w:hAnsi="Arial" w:cs="Arial"/>
          <w:sz w:val="19"/>
          <w:szCs w:val="19"/>
          <w:lang w:val="sk-SK"/>
        </w:rPr>
        <w:t xml:space="preserve"> môže</w:t>
      </w:r>
      <w:r w:rsidRPr="0073389C">
        <w:rPr>
          <w:rFonts w:ascii="Arial" w:hAnsi="Arial" w:cs="Arial"/>
          <w:sz w:val="19"/>
          <w:szCs w:val="19"/>
          <w:lang w:val="sk-SK"/>
        </w:rPr>
        <w:t xml:space="preserve"> označiť všetky dokumenty priložené k ŽoP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lomítkom sa uvedie príslušné poradové číslo výdavku uvedeného v Zozname deklarovaných výdavkov</w:t>
      </w:r>
      <w:r w:rsidR="00914914" w:rsidRPr="0073389C">
        <w:rPr>
          <w:rFonts w:ascii="Arial" w:hAnsi="Arial" w:cs="Arial"/>
          <w:sz w:val="19"/>
          <w:szCs w:val="19"/>
          <w:lang w:val="sk-SK"/>
        </w:rPr>
        <w:t>, za druhým lomítkom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r w:rsidR="00301A14">
        <w:rPr>
          <w:rFonts w:ascii="Arial" w:hAnsi="Arial" w:cs="Arial"/>
          <w:sz w:val="19"/>
          <w:szCs w:val="19"/>
          <w:lang w:val="sk-SK"/>
        </w:rPr>
        <w:t xml:space="preserve"> Prijímateľ je povinný podpornú dokumentáciu predložiť </w:t>
      </w:r>
      <w:r w:rsidR="00453006">
        <w:rPr>
          <w:rFonts w:ascii="Arial" w:hAnsi="Arial" w:cs="Arial"/>
          <w:sz w:val="19"/>
          <w:szCs w:val="19"/>
          <w:lang w:val="sk-SK"/>
        </w:rPr>
        <w:t>v súlade so zoznamom deklarovaných výdavkov.</w:t>
      </w:r>
      <w:r w:rsidR="00301A14">
        <w:rPr>
          <w:rFonts w:ascii="Arial" w:hAnsi="Arial" w:cs="Arial"/>
          <w:sz w:val="19"/>
          <w:szCs w:val="19"/>
          <w:lang w:val="sk-SK"/>
        </w:rPr>
        <w:t xml:space="preserve"> </w:t>
      </w:r>
      <w:r w:rsidR="00453006">
        <w:rPr>
          <w:rFonts w:ascii="Arial" w:hAnsi="Arial" w:cs="Arial"/>
          <w:sz w:val="19"/>
          <w:szCs w:val="19"/>
          <w:lang w:val="sk-SK"/>
        </w:rPr>
        <w:t>V prípade, ak prijímateľ predloží ŽoP s podpornou dokumentáciou, ktorá nebude riadne zoradená, poskytovateľ si vyhradzuje právo ju zamietnuť.</w:t>
      </w:r>
    </w:p>
    <w:p w14:paraId="2C02CBE6" w14:textId="77777777" w:rsidR="007A0798" w:rsidRDefault="007A0798" w:rsidP="00CF7FC1">
      <w:pPr>
        <w:spacing w:before="120" w:after="120" w:line="288" w:lineRule="auto"/>
        <w:jc w:val="both"/>
      </w:pPr>
      <w:r w:rsidRPr="0073389C">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14:paraId="02551066" w14:textId="77777777" w:rsidR="009417B0" w:rsidRPr="00AE7005" w:rsidRDefault="009417B0" w:rsidP="00AE7005">
      <w:pPr>
        <w:pStyle w:val="Zkladntext"/>
        <w:spacing w:before="120" w:after="120" w:line="288" w:lineRule="auto"/>
        <w:rPr>
          <w:rFonts w:ascii="Arial" w:hAnsi="Arial" w:cs="Arial"/>
          <w:sz w:val="19"/>
          <w:szCs w:val="19"/>
          <w:lang w:val="sk-SK"/>
        </w:rPr>
      </w:pPr>
      <w:r w:rsidRPr="00AE7005">
        <w:rPr>
          <w:rFonts w:ascii="Arial" w:hAnsi="Arial" w:cs="Arial"/>
          <w:sz w:val="19"/>
          <w:szCs w:val="19"/>
          <w:lang w:val="sk-SK"/>
        </w:rPr>
        <w:t xml:space="preserve">V zozname deklarovaných výdavkov </w:t>
      </w:r>
      <w:r w:rsidR="0041791C" w:rsidRPr="00AE7005">
        <w:rPr>
          <w:rFonts w:ascii="Arial" w:hAnsi="Arial" w:cs="Arial"/>
          <w:sz w:val="19"/>
          <w:szCs w:val="19"/>
          <w:lang w:val="sk-SK"/>
        </w:rPr>
        <w:t>(časť</w:t>
      </w:r>
      <w:r w:rsidRPr="00AE7005">
        <w:rPr>
          <w:rFonts w:ascii="Arial" w:hAnsi="Arial" w:cs="Arial"/>
          <w:sz w:val="19"/>
          <w:szCs w:val="19"/>
          <w:lang w:val="sk-SK"/>
        </w:rPr>
        <w:t xml:space="preserve"> A – A1</w:t>
      </w:r>
      <w:r w:rsidR="0041791C" w:rsidRPr="00AE7005">
        <w:rPr>
          <w:rFonts w:ascii="Arial" w:hAnsi="Arial" w:cs="Arial"/>
          <w:sz w:val="19"/>
          <w:szCs w:val="19"/>
          <w:lang w:val="sk-SK"/>
        </w:rPr>
        <w:t>)</w:t>
      </w:r>
      <w:r w:rsidRPr="00AE7005">
        <w:rPr>
          <w:rFonts w:ascii="Arial" w:hAnsi="Arial" w:cs="Arial"/>
          <w:sz w:val="19"/>
          <w:szCs w:val="19"/>
          <w:lang w:val="sk-SK"/>
        </w:rPr>
        <w:t xml:space="preserve"> vo formulári žiadosti o platbu </w:t>
      </w:r>
      <w:r w:rsidR="0041791C" w:rsidRPr="00AE7005">
        <w:rPr>
          <w:rFonts w:ascii="Arial" w:hAnsi="Arial" w:cs="Arial"/>
          <w:sz w:val="19"/>
          <w:szCs w:val="19"/>
          <w:lang w:val="sk-SK"/>
        </w:rPr>
        <w:t xml:space="preserve">prijímateľ uvedie </w:t>
      </w:r>
      <w:r w:rsidR="00790967" w:rsidRPr="00AE7005">
        <w:rPr>
          <w:rFonts w:ascii="Arial" w:hAnsi="Arial" w:cs="Arial"/>
          <w:sz w:val="19"/>
          <w:szCs w:val="19"/>
          <w:lang w:val="sk-SK"/>
        </w:rPr>
        <w:t xml:space="preserve">v stĺpci „Názov výdavku“ </w:t>
      </w:r>
      <w:r w:rsidR="0041791C" w:rsidRPr="00AE7005">
        <w:rPr>
          <w:rFonts w:ascii="Arial" w:hAnsi="Arial" w:cs="Arial"/>
          <w:sz w:val="19"/>
          <w:szCs w:val="19"/>
          <w:lang w:val="sk-SK"/>
        </w:rPr>
        <w:t xml:space="preserve">popis výdavku </w:t>
      </w:r>
      <w:r w:rsidR="00627C7E" w:rsidRPr="00AE7005">
        <w:rPr>
          <w:rFonts w:ascii="Arial" w:hAnsi="Arial" w:cs="Arial"/>
          <w:sz w:val="19"/>
          <w:szCs w:val="19"/>
          <w:lang w:val="sk-SK"/>
        </w:rPr>
        <w:t>(pri mzdových výdavkoch</w:t>
      </w:r>
      <w:r w:rsidR="00775636" w:rsidRPr="00AE7005">
        <w:rPr>
          <w:rFonts w:ascii="Arial" w:hAnsi="Arial" w:cs="Arial"/>
          <w:sz w:val="19"/>
          <w:szCs w:val="19"/>
          <w:lang w:val="sk-SK"/>
        </w:rPr>
        <w:t xml:space="preserve"> prijímateľ uvedie aj obdobie, za ktoré si nárokuje </w:t>
      </w:r>
      <w:r w:rsidR="00E6119B" w:rsidRPr="00AE7005">
        <w:rPr>
          <w:rFonts w:ascii="Arial" w:hAnsi="Arial" w:cs="Arial"/>
          <w:sz w:val="19"/>
          <w:szCs w:val="19"/>
          <w:lang w:val="sk-SK"/>
        </w:rPr>
        <w:t>tieto</w:t>
      </w:r>
      <w:r w:rsidR="00775636" w:rsidRPr="00AE7005">
        <w:rPr>
          <w:rFonts w:ascii="Arial" w:hAnsi="Arial" w:cs="Arial"/>
          <w:sz w:val="19"/>
          <w:szCs w:val="19"/>
          <w:lang w:val="sk-SK"/>
        </w:rPr>
        <w:t xml:space="preserve"> výdavky</w:t>
      </w:r>
      <w:r w:rsidR="00627C7E" w:rsidRPr="00AE7005">
        <w:rPr>
          <w:rFonts w:ascii="Arial" w:hAnsi="Arial" w:cs="Arial"/>
          <w:sz w:val="19"/>
          <w:szCs w:val="19"/>
          <w:lang w:val="sk-SK"/>
        </w:rPr>
        <w:t xml:space="preserve">) </w:t>
      </w:r>
      <w:r w:rsidR="0041791C" w:rsidRPr="00AE7005">
        <w:rPr>
          <w:rFonts w:ascii="Arial" w:hAnsi="Arial" w:cs="Arial"/>
          <w:sz w:val="19"/>
          <w:szCs w:val="19"/>
          <w:lang w:val="sk-SK"/>
        </w:rPr>
        <w:t xml:space="preserve">spolu s názvom ekonomickej klasifikácie v zmysle </w:t>
      </w:r>
      <w:r w:rsidR="00F82F2B" w:rsidRPr="00AE7005">
        <w:rPr>
          <w:rFonts w:ascii="Arial" w:hAnsi="Arial" w:cs="Arial"/>
          <w:sz w:val="19"/>
          <w:szCs w:val="19"/>
          <w:lang w:val="sk-SK"/>
        </w:rPr>
        <w:t>úplného znenia Metodického usmernenia Ministerstva financií Slovenskej republiky k č. MF/010175/2004-42 zo dňa 8. decembra 2004 a vysvetlivky k ekonomickej klasifikácii rozpočtovej klasifikácie v znení neskorších dodatkov.</w:t>
      </w:r>
    </w:p>
    <w:p w14:paraId="1462C45E" w14:textId="77777777" w:rsidR="00AE5A8F" w:rsidRPr="0073389C" w:rsidRDefault="00AE5A8F" w:rsidP="00CF7FC1">
      <w:pPr>
        <w:pStyle w:val="Zkladntext"/>
        <w:spacing w:before="120" w:after="120" w:line="288" w:lineRule="auto"/>
        <w:rPr>
          <w:rFonts w:ascii="Arial" w:hAnsi="Arial" w:cs="Arial"/>
          <w:sz w:val="20"/>
          <w:szCs w:val="20"/>
          <w:lang w:val="sk-SK"/>
        </w:rPr>
      </w:pPr>
    </w:p>
    <w:p w14:paraId="2C13FD2E" w14:textId="77777777" w:rsidR="009D7F63" w:rsidRPr="0073389C" w:rsidRDefault="009D7F63" w:rsidP="009D7F63">
      <w:pPr>
        <w:pStyle w:val="Nadpis3"/>
        <w:spacing w:line="288" w:lineRule="auto"/>
        <w:ind w:left="567" w:firstLine="0"/>
        <w:rPr>
          <w:lang w:val="sk-SK" w:eastAsia="cs-CZ"/>
        </w:rPr>
      </w:pPr>
      <w:bookmarkStart w:id="1012" w:name="_Toc410907861"/>
      <w:bookmarkStart w:id="1013" w:name="_Toc440372875"/>
      <w:bookmarkStart w:id="1014" w:name="_Toc74740418"/>
      <w:r w:rsidRPr="0073389C">
        <w:rPr>
          <w:caps/>
          <w:lang w:val="sk-SK" w:eastAsia="cs-CZ"/>
        </w:rPr>
        <w:t>Ú</w:t>
      </w:r>
      <w:r w:rsidRPr="0073389C">
        <w:rPr>
          <w:lang w:val="sk-SK" w:eastAsia="cs-CZ"/>
        </w:rPr>
        <w:t>čtovné doklady a ich prílohy</w:t>
      </w:r>
      <w:bookmarkEnd w:id="1012"/>
      <w:bookmarkEnd w:id="1013"/>
      <w:bookmarkEnd w:id="1014"/>
    </w:p>
    <w:p w14:paraId="15E48C94" w14:textId="77777777"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14:paraId="7BF1CC73"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110"/>
      </w:r>
      <w:r w:rsidRPr="0073389C">
        <w:rPr>
          <w:rFonts w:ascii="Arial" w:hAnsi="Arial" w:cs="Arial"/>
          <w:sz w:val="19"/>
          <w:szCs w:val="19"/>
          <w:lang w:val="sk-SK" w:eastAsia="cs-CZ"/>
        </w:rPr>
        <w:t xml:space="preserve">. </w:t>
      </w:r>
    </w:p>
    <w:p w14:paraId="063D4AF2"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Prostredníctvom účtovných dokladov a podpornej dokumentácie prijímateľ preukazuje vždy tri základné skutočnosti: </w:t>
      </w:r>
    </w:p>
    <w:p w14:paraId="7870E06E" w14:textId="77777777" w:rsidR="009D7F63" w:rsidRPr="0073389C" w:rsidRDefault="009D7F63" w:rsidP="009D7F63">
      <w:pPr>
        <w:pStyle w:val="Bulletslevel1"/>
        <w:ind w:left="567" w:hanging="283"/>
        <w:rPr>
          <w:lang w:val="sk-SK"/>
        </w:rPr>
      </w:pPr>
      <w:r w:rsidRPr="0073389C">
        <w:rPr>
          <w:lang w:val="sk-SK"/>
        </w:rPr>
        <w:t xml:space="preserve">časovú spôsobilosť z hľadiska vzniku výdavku, </w:t>
      </w:r>
    </w:p>
    <w:p w14:paraId="1D5ED6D9" w14:textId="150D9EDB" w:rsidR="009D7F63" w:rsidRPr="0073389C" w:rsidRDefault="009D7F63" w:rsidP="009D7F63">
      <w:pPr>
        <w:pStyle w:val="Bulletslevel1"/>
        <w:ind w:left="567" w:hanging="283"/>
        <w:rPr>
          <w:lang w:val="sk-SK"/>
        </w:rPr>
      </w:pPr>
      <w:r w:rsidRPr="0073389C">
        <w:rPr>
          <w:lang w:val="sk-SK"/>
        </w:rPr>
        <w:t>časovú spôsobilosť z hľadiska uhradenia výdavku</w:t>
      </w:r>
      <w:ins w:id="1015" w:author="Miroslava Dziaková" w:date="2021-06-01T14:24:00Z">
        <w:r w:rsidR="002C3795">
          <w:rPr>
            <w:lang w:val="sk-SK"/>
          </w:rPr>
          <w:t xml:space="preserve"> </w:t>
        </w:r>
        <w:r w:rsidR="002C3795" w:rsidRPr="002C3795">
          <w:rPr>
            <w:lang w:val="sk-SK"/>
          </w:rPr>
          <w:t>(upozorňujeme, že vystavenie účtovného dokladu, ako aj úhrada oprávneného výdavku nemusia z časového hľadiska nevyhnutne spadať do obdobia realizácie hlavných aktivít projektu</w:t>
        </w:r>
        <w:r w:rsidR="002C3795" w:rsidRPr="002C3795">
          <w:rPr>
            <w:vertAlign w:val="superscript"/>
            <w:lang w:val="sk-SK"/>
          </w:rPr>
          <w:footnoteReference w:id="111"/>
        </w:r>
        <w:r w:rsidR="002C3795" w:rsidRPr="002C3795">
          <w:rPr>
            <w:lang w:val="sk-SK"/>
          </w:rPr>
          <w:t>)</w:t>
        </w:r>
      </w:ins>
      <w:r w:rsidRPr="0073389C">
        <w:rPr>
          <w:lang w:val="sk-SK"/>
        </w:rPr>
        <w:t xml:space="preserve">, </w:t>
      </w:r>
    </w:p>
    <w:p w14:paraId="5A64F21C" w14:textId="77777777"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14:paraId="6DA90D9C"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14:paraId="097C1A07" w14:textId="77777777" w:rsidR="009D7F63" w:rsidRPr="0073389C" w:rsidRDefault="009D7F63" w:rsidP="009D7F63">
      <w:pPr>
        <w:tabs>
          <w:tab w:val="num" w:pos="426"/>
        </w:tabs>
        <w:spacing w:before="120" w:after="120" w:line="288" w:lineRule="auto"/>
        <w:jc w:val="both"/>
        <w:rPr>
          <w:b/>
          <w:u w:val="single"/>
          <w:lang w:eastAsia="cs-CZ"/>
        </w:rPr>
      </w:pPr>
      <w:bookmarkStart w:id="1018" w:name="_Toc317864902"/>
      <w:bookmarkStart w:id="1019" w:name="_Toc317865114"/>
      <w:bookmarkStart w:id="1020" w:name="_Toc317865267"/>
      <w:bookmarkStart w:id="1021" w:name="_Toc317865410"/>
      <w:bookmarkStart w:id="1022" w:name="_Toc317865549"/>
      <w:bookmarkStart w:id="1023" w:name="_Toc317865688"/>
      <w:bookmarkStart w:id="1024" w:name="_Toc317866058"/>
      <w:bookmarkStart w:id="1025" w:name="_Toc317866203"/>
      <w:bookmarkStart w:id="1026" w:name="_Toc317866305"/>
      <w:bookmarkStart w:id="1027" w:name="_Toc317866470"/>
      <w:bookmarkStart w:id="1028" w:name="_Toc317866572"/>
      <w:bookmarkStart w:id="1029" w:name="_Toc317866789"/>
      <w:bookmarkStart w:id="1030" w:name="_Toc329084085"/>
      <w:bookmarkEnd w:id="1018"/>
      <w:bookmarkEnd w:id="1019"/>
      <w:bookmarkEnd w:id="1020"/>
      <w:bookmarkEnd w:id="1021"/>
      <w:bookmarkEnd w:id="1022"/>
      <w:bookmarkEnd w:id="1023"/>
      <w:bookmarkEnd w:id="1024"/>
      <w:bookmarkEnd w:id="1025"/>
      <w:bookmarkEnd w:id="1026"/>
      <w:bookmarkEnd w:id="1027"/>
      <w:bookmarkEnd w:id="1028"/>
      <w:bookmarkEnd w:id="1029"/>
      <w:bookmarkEnd w:id="1030"/>
      <w:r w:rsidRPr="0073389C">
        <w:rPr>
          <w:b/>
          <w:lang w:eastAsia="cs-CZ"/>
        </w:rPr>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w:t>
      </w:r>
      <w:r w:rsidRPr="0073389C">
        <w:rPr>
          <w:b/>
          <w:lang w:eastAsia="cs-CZ"/>
        </w:rPr>
        <w:lastRenderedPageBreak/>
        <w:t xml:space="preserve">v dodávateľských zmluvách v znení aktuálnych dodatkov. </w:t>
      </w:r>
      <w:r w:rsidRPr="0073389C">
        <w:rPr>
          <w:lang w:eastAsia="cs-CZ"/>
        </w:rPr>
        <w:t>Akúkoľvek zmenu v dodávateľskej zmluve prijímateľ preukazuje dodatkom k dodávateľskej zmluve.</w:t>
      </w:r>
    </w:p>
    <w:p w14:paraId="78FF37DC" w14:textId="77777777" w:rsidR="009D7F63" w:rsidRPr="0073389C" w:rsidRDefault="009D7F63" w:rsidP="009D7F63">
      <w:pPr>
        <w:tabs>
          <w:tab w:val="num" w:pos="426"/>
        </w:tabs>
        <w:spacing w:before="120" w:after="120" w:line="288" w:lineRule="auto"/>
        <w:jc w:val="both"/>
        <w:rPr>
          <w:lang w:eastAsia="cs-CZ"/>
        </w:rPr>
      </w:pPr>
      <w:r w:rsidRPr="0073389C">
        <w:rPr>
          <w:b/>
          <w:lang w:eastAsia="cs-CZ"/>
        </w:rPr>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14:paraId="720EF166" w14:textId="77777777" w:rsidR="009D7F63" w:rsidRPr="0073389C" w:rsidRDefault="009D7F63" w:rsidP="009D7F63">
      <w:pPr>
        <w:tabs>
          <w:tab w:val="num" w:pos="426"/>
        </w:tabs>
        <w:spacing w:before="120" w:after="120" w:line="288" w:lineRule="auto"/>
        <w:jc w:val="both"/>
        <w:rPr>
          <w:lang w:eastAsia="cs-CZ"/>
        </w:rPr>
      </w:pPr>
      <w:r w:rsidRPr="0073389C">
        <w:rPr>
          <w:lang w:eastAsia="cs-CZ"/>
        </w:rPr>
        <w:t xml:space="preserve">Podľa  §  10  ods.  1  zákona o účtovníctve je účtovný  doklad preukázateľný  účtovný  záznam,  ktorý musí obsahovať: </w:t>
      </w:r>
    </w:p>
    <w:p w14:paraId="424FC746"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14:paraId="099C8D98"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112"/>
      </w:r>
      <w:r w:rsidRPr="0073389C">
        <w:rPr>
          <w:szCs w:val="19"/>
          <w:lang w:val="sk-SK"/>
        </w:rPr>
        <w:t xml:space="preserve"> a označenie jeho účastníkov;</w:t>
      </w:r>
    </w:p>
    <w:p w14:paraId="55F0A66E"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14:paraId="0C2DBC3B"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14:paraId="519AD6FC"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14:paraId="3C365A30"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14:paraId="0C2EB8B6"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 xml:space="preserve">označenie  účtov,  na  ktorých  sa  účtovný  prípad  zaúčtuje  v účtovných  jednotkách účtujúcich v sústave podvojného účtovníctva, ak to nevyplýva z programového vybavenia. </w:t>
      </w:r>
    </w:p>
    <w:p w14:paraId="7770C65A" w14:textId="77777777" w:rsidR="009D7F63" w:rsidRPr="0073389C" w:rsidRDefault="009D7F63" w:rsidP="009D7F63">
      <w:pPr>
        <w:tabs>
          <w:tab w:val="num" w:pos="426"/>
        </w:tabs>
        <w:spacing w:before="120" w:after="120" w:line="288" w:lineRule="auto"/>
        <w:jc w:val="both"/>
        <w:rPr>
          <w:lang w:eastAsia="cs-CZ"/>
        </w:rPr>
      </w:pPr>
      <w:bookmarkStart w:id="1031"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1031"/>
    </w:p>
    <w:p w14:paraId="3C76594A" w14:textId="77777777" w:rsidR="009D7F63" w:rsidRDefault="009D7F63" w:rsidP="009D7F63">
      <w:pPr>
        <w:tabs>
          <w:tab w:val="num" w:pos="426"/>
        </w:tabs>
        <w:spacing w:before="120" w:after="120" w:line="288" w:lineRule="auto"/>
        <w:jc w:val="both"/>
        <w:rPr>
          <w:lang w:eastAsia="cs-CZ"/>
        </w:rPr>
      </w:pPr>
      <w:r w:rsidRPr="0073389C">
        <w:rPr>
          <w:b/>
          <w:lang w:eastAsia="cs-CZ"/>
        </w:rPr>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s uvedením dátumu vykonania a podpisu pracovníka, ktorý 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14:paraId="234C499F" w14:textId="77777777" w:rsidR="002924ED" w:rsidRPr="0073389C" w:rsidRDefault="002924ED" w:rsidP="009D7F63">
      <w:pPr>
        <w:tabs>
          <w:tab w:val="num" w:pos="426"/>
        </w:tabs>
        <w:spacing w:before="120" w:after="120" w:line="288" w:lineRule="auto"/>
        <w:jc w:val="both"/>
        <w:rPr>
          <w:lang w:eastAsia="cs-CZ"/>
        </w:rPr>
      </w:pPr>
      <w:r>
        <w:rPr>
          <w:lang w:eastAsia="cs-CZ"/>
        </w:rPr>
        <w:t>Zaúčtovanie a schválenie jednotlivých účtovných dokladov musí byť v súlade s internými smernicami prijímateľa.</w:t>
      </w:r>
    </w:p>
    <w:p w14:paraId="40B11527" w14:textId="77777777"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14:paraId="64856271" w14:textId="77777777" w:rsidR="009D7F63" w:rsidRPr="0073389C" w:rsidRDefault="009D7F63" w:rsidP="009D7F63">
      <w:pPr>
        <w:tabs>
          <w:tab w:val="num" w:pos="426"/>
        </w:tabs>
        <w:spacing w:before="120" w:after="120" w:line="288" w:lineRule="auto"/>
        <w:jc w:val="both"/>
        <w:rPr>
          <w:lang w:eastAsia="cs-CZ"/>
        </w:rPr>
      </w:pPr>
      <w:bookmarkStart w:id="1032" w:name="_Toc317864913"/>
      <w:r w:rsidRPr="0073389C">
        <w:rPr>
          <w:lang w:eastAsia="cs-CZ"/>
        </w:rPr>
        <w:t>Dobropis prijímateľ predkladá len ak nebola dodávateľovi uhradená celá fakturovaná suma, prípadne prijímateľ predloží iný dokument, preukazujúci vysporiadanie fakturovanej sumy</w:t>
      </w:r>
      <w:bookmarkEnd w:id="1032"/>
      <w:r w:rsidRPr="0073389C">
        <w:rPr>
          <w:lang w:eastAsia="cs-CZ"/>
        </w:rPr>
        <w:t>.</w:t>
      </w:r>
    </w:p>
    <w:p w14:paraId="6C1E6AC1" w14:textId="77777777" w:rsidR="009D7F63" w:rsidRPr="0073389C" w:rsidRDefault="009D7F63" w:rsidP="009D7F63">
      <w:pPr>
        <w:pStyle w:val="Nadpis4"/>
        <w:spacing w:before="120" w:after="0" w:line="288" w:lineRule="auto"/>
        <w:ind w:left="1134" w:firstLine="0"/>
        <w:rPr>
          <w:rFonts w:cs="Arial"/>
          <w:sz w:val="19"/>
          <w:szCs w:val="19"/>
          <w:lang w:val="sk-SK"/>
        </w:rPr>
      </w:pPr>
      <w:bookmarkStart w:id="1033" w:name="_Toc317864916"/>
      <w:r w:rsidRPr="0073389C">
        <w:rPr>
          <w:rFonts w:cs="Arial"/>
          <w:sz w:val="19"/>
          <w:szCs w:val="19"/>
          <w:lang w:val="sk-SK"/>
        </w:rPr>
        <w:t xml:space="preserve">Vznik a úhrada oprávneného výdavku </w:t>
      </w:r>
    </w:p>
    <w:p w14:paraId="65F268EB" w14:textId="77777777" w:rsidR="009D7F63" w:rsidRPr="0073389C" w:rsidRDefault="009D7F63" w:rsidP="009D7F63">
      <w:pPr>
        <w:pStyle w:val="Zkladntext"/>
        <w:spacing w:before="120" w:after="120" w:line="288" w:lineRule="auto"/>
        <w:rPr>
          <w:rFonts w:ascii="Arial" w:hAnsi="Arial" w:cs="Arial"/>
          <w:sz w:val="19"/>
          <w:szCs w:val="19"/>
          <w:lang w:val="sk-SK" w:eastAsia="cs-CZ"/>
        </w:rPr>
      </w:pPr>
      <w:bookmarkStart w:id="1034" w:name="_Toc417050114"/>
      <w:bookmarkStart w:id="1035" w:name="_Toc417155861"/>
      <w:bookmarkStart w:id="1036" w:name="_Toc417156080"/>
      <w:bookmarkStart w:id="1037" w:name="_Toc417050126"/>
      <w:bookmarkStart w:id="1038" w:name="_Toc417155873"/>
      <w:bookmarkStart w:id="1039" w:name="_Toc417156092"/>
      <w:bookmarkEnd w:id="1034"/>
      <w:bookmarkEnd w:id="1035"/>
      <w:bookmarkEnd w:id="1036"/>
      <w:bookmarkEnd w:id="1037"/>
      <w:bookmarkEnd w:id="1038"/>
      <w:bookmarkEnd w:id="1039"/>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14:paraId="1FAFF47C"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Za dátum vzniku výdavku sa považuje dátum uskutočnenia účtovného prípadu, ktorý je jednou z náležitostí účtovného dokladu. </w:t>
      </w:r>
    </w:p>
    <w:p w14:paraId="3C430F3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73AB8679" w14:textId="698378C2" w:rsidR="009D7F63" w:rsidRPr="0073389C" w:rsidDel="002C3795" w:rsidRDefault="009D7F63" w:rsidP="009D7F63">
      <w:pPr>
        <w:pStyle w:val="Zkladntext"/>
        <w:spacing w:before="120" w:after="120" w:line="288" w:lineRule="auto"/>
        <w:rPr>
          <w:del w:id="1040" w:author="Miroslava Dziaková" w:date="2021-06-01T14:33:00Z"/>
          <w:rFonts w:ascii="Arial" w:hAnsi="Arial" w:cs="Arial"/>
          <w:sz w:val="19"/>
          <w:szCs w:val="19"/>
          <w:lang w:val="sk-SK" w:eastAsia="cs-CZ"/>
        </w:rPr>
      </w:pPr>
      <w:del w:id="1041" w:author="Miroslava Dziaková" w:date="2021-06-01T14:33:00Z">
        <w:r w:rsidRPr="0073389C" w:rsidDel="002C3795">
          <w:rPr>
            <w:rFonts w:ascii="Arial" w:hAnsi="Arial" w:cs="Arial"/>
            <w:sz w:val="19"/>
            <w:szCs w:val="19"/>
            <w:lang w:val="sk-SK" w:eastAsia="cs-CZ"/>
          </w:rPr>
          <w:lastRenderedPageBreak/>
          <w:delText xml:space="preserve">V prípade účtovných dokladov vystavených na osobu, ktorá nie je platiteľom DPH, je okamihom vzniku dátum uskutočnenia účtovného prípadu, ktorý je jednou z náležitostí účtovného dokladu. Vo väčšine prípadov je okamih uskutočnenia účtovného prípadu totožný s okamihom vyhotovenia účtovného dokladu. </w:delText>
        </w:r>
      </w:del>
    </w:p>
    <w:p w14:paraId="1652B37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113"/>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14:paraId="7DBB9818" w14:textId="77777777" w:rsidR="009D7F63" w:rsidRPr="0073389C" w:rsidRDefault="009D7F63" w:rsidP="009D7F63">
      <w:pPr>
        <w:spacing w:before="120" w:after="120" w:line="288" w:lineRule="auto"/>
        <w:jc w:val="both"/>
        <w:rPr>
          <w:lang w:eastAsia="cs-CZ"/>
        </w:rPr>
      </w:pPr>
      <w:bookmarkStart w:id="1042" w:name="_Toc317864930"/>
      <w:bookmarkStart w:id="1043" w:name="_Toc317865142"/>
      <w:bookmarkStart w:id="1044" w:name="_Toc317865295"/>
      <w:bookmarkStart w:id="1045" w:name="_Toc317865438"/>
      <w:bookmarkStart w:id="1046" w:name="_Toc317865577"/>
      <w:bookmarkStart w:id="1047" w:name="_Toc317865703"/>
      <w:bookmarkStart w:id="1048" w:name="_Toc317866072"/>
      <w:bookmarkStart w:id="1049" w:name="_Toc317866217"/>
      <w:bookmarkStart w:id="1050" w:name="_Toc317866319"/>
      <w:bookmarkStart w:id="1051" w:name="_Toc317866484"/>
      <w:bookmarkStart w:id="1052" w:name="_Toc317866586"/>
      <w:bookmarkStart w:id="1053" w:name="_Toc317866803"/>
      <w:bookmarkStart w:id="1054" w:name="_Toc329084100"/>
      <w:bookmarkStart w:id="1055" w:name="_Toc410905147"/>
      <w:bookmarkStart w:id="1056" w:name="_Toc410907875"/>
      <w:bookmarkStart w:id="1057" w:name="_Toc410910215"/>
      <w:bookmarkStart w:id="1058" w:name="_Toc413415834"/>
      <w:bookmarkStart w:id="1059" w:name="_Toc413830211"/>
      <w:bookmarkStart w:id="1060" w:name="_Toc413833999"/>
      <w:bookmarkStart w:id="1061" w:name="_Toc413834102"/>
      <w:bookmarkStart w:id="1062" w:name="_Toc415130210"/>
      <w:bookmarkStart w:id="1063" w:name="_Toc415155540"/>
      <w:bookmarkStart w:id="1064" w:name="_Toc417050140"/>
      <w:bookmarkStart w:id="1065" w:name="_Toc417155887"/>
      <w:bookmarkStart w:id="1066" w:name="_Toc417156106"/>
      <w:bookmarkEnd w:id="1033"/>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Pr="0073389C">
        <w:rPr>
          <w:lang w:eastAsia="cs-CZ"/>
        </w:rPr>
        <w:t>Doklad o úhrade, resp. potvrdenie banky o úhrade musí spĺňať tieto náležitosti:</w:t>
      </w:r>
    </w:p>
    <w:p w14:paraId="20C6D5F2"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obsahovať názov a adresu prijímateľa v súlade so zmluvou o NFP;</w:t>
      </w:r>
    </w:p>
    <w:p w14:paraId="070A56E5"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14:paraId="32B44896"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14:paraId="49518193"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14:paraId="56E4D17F"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ŽoP aj overenú kópiu zmluvy o bankovom účte;</w:t>
      </w:r>
    </w:p>
    <w:p w14:paraId="2345E0F6"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vyhlásenie dodávateľa potvrdené pečiatkou a podpisom dodávateľa a prijímateľa preukazujúce, že bankový účet je vo vlastníctve dodávateľa;</w:t>
      </w:r>
    </w:p>
    <w:p w14:paraId="4AD3FF74"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predfinancovania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ŽoP typu predfinancovanie). Poskytovateľ upozorní na porušenie prijímateľa, vyžiada od neho stanovisko k zistenému nedostatku a prijatie opatrení na predchádzanie vzniku ďalších podobných porušení. Poskytovateľ po posúdení stanoviska prijímateľa a prijatých opatrení rozhodne, či musí prijímateľ poskytnutý NFP vrátiť a následne si uplatniť uhradené účtovné doklady systémom refundácie, alebo akceptuje vykonanú úhradu a schváli predloženú ŽoP;  </w:t>
      </w:r>
    </w:p>
    <w:p w14:paraId="41FBE6EC"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ŽoP v prípade ŽoP typu refundácia, záverečná, zúčtovanie predfinancovania a zúčtovanie zálohovej platby; </w:t>
      </w:r>
    </w:p>
    <w:p w14:paraId="77D6C725"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potvrdenie banky o úhrade musí obsahovať identifikačné údaje o banke, jednoznačnú identifikáciu úhrady, pečiatku a podpis zástupcu banky.</w:t>
      </w:r>
    </w:p>
    <w:p w14:paraId="05A2C75D" w14:textId="77777777" w:rsidR="009D7F63" w:rsidRPr="0073389C" w:rsidRDefault="009D7F63" w:rsidP="009D7F63">
      <w:pPr>
        <w:spacing w:before="120" w:after="120" w:line="288" w:lineRule="auto"/>
        <w:jc w:val="both"/>
        <w:rPr>
          <w:lang w:eastAsia="cs-CZ"/>
        </w:rPr>
      </w:pPr>
      <w:bookmarkStart w:id="1067"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rijímateľ  v rámci dokumentácie ŽoP predloží:</w:t>
      </w:r>
      <w:bookmarkEnd w:id="1067"/>
    </w:p>
    <w:p w14:paraId="50C6E412"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t xml:space="preserve">doklady preukazujúce postúpenie pohľadávky dodávateľa (postupcu)  na postupníka (tretia osoba, napr. faktoringová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xml:space="preserve">. Predložené dokumenty musia obsahovať </w:t>
      </w:r>
      <w:r w:rsidRPr="0073389C">
        <w:rPr>
          <w:lang w:eastAsia="cs-CZ"/>
        </w:rPr>
        <w:lastRenderedPageBreak/>
        <w:t>jednoznačnú špecifikáciu postupcu a postupníka,  postúpenej pohľadávky, jej výšku a číslo bankového účtu postupníka, na ktoré je prijímateľ povinný uhradiť záväzok vyplývajúci z faktúry, ktorá je predmetom ŽoP. Prijímateľ predloží poskytovateľovi aj zdôvodnenie postúpenia pohľadávky zo strany dodávateľa;</w:t>
      </w:r>
    </w:p>
    <w:p w14:paraId="79286399"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14:paraId="1D81D55A" w14:textId="77777777"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14:paraId="18E29F69" w14:textId="77777777"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14:paraId="490A3E16" w14:textId="77777777" w:rsidR="009D7F63" w:rsidRPr="0073389C" w:rsidRDefault="009D7F63" w:rsidP="009D7F63">
      <w:pPr>
        <w:spacing w:before="120" w:after="120" w:line="288" w:lineRule="auto"/>
        <w:jc w:val="both"/>
      </w:pPr>
      <w:r w:rsidRPr="0073389C">
        <w:t>Uvedená dokumentácia bude vyžadovaná poskytovateľom od prijímateľa pri predkladaní jednotlivých ŽoP. Na posúdenie jednotlivých výdavkov, či sú oprávnené, môže poskytovateľ vyžiadať od prijímateľov aj ďalšiu 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14:paraId="28FC9BA6" w14:textId="77777777"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14:paraId="7DEBF7FB" w14:textId="77777777" w:rsidR="0095601B" w:rsidRDefault="009D7F63" w:rsidP="0095601B">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14:paraId="60955FBA" w14:textId="77777777" w:rsidR="0095601B" w:rsidRDefault="0095601B" w:rsidP="009D7F63">
      <w:pPr>
        <w:pStyle w:val="Default"/>
        <w:spacing w:before="120" w:after="120" w:line="288" w:lineRule="auto"/>
        <w:jc w:val="both"/>
        <w:rPr>
          <w:rFonts w:ascii="Arial" w:hAnsi="Arial" w:cs="Arial"/>
          <w:b/>
          <w:bCs/>
          <w:sz w:val="19"/>
          <w:szCs w:val="19"/>
          <w:lang w:val="sk-SK"/>
        </w:rPr>
      </w:pPr>
    </w:p>
    <w:p w14:paraId="5D865309"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14:paraId="052C72C4"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1. Personálne výdavky – interné</w:t>
      </w:r>
      <w:r w:rsidR="006A2DA0" w:rsidRPr="0073389C">
        <w:rPr>
          <w:rStyle w:val="Odkaznapoznmkupodiarou"/>
          <w:rFonts w:cs="Arial"/>
          <w:b/>
          <w:bCs/>
          <w:sz w:val="19"/>
          <w:szCs w:val="19"/>
          <w:lang w:val="sk-SK"/>
        </w:rPr>
        <w:footnoteReference w:id="114"/>
      </w:r>
      <w:r w:rsidR="006A2DA0" w:rsidRPr="00033E1E">
        <w:rPr>
          <w:rFonts w:ascii="Arial" w:hAnsi="Arial" w:cs="Arial"/>
          <w:b/>
          <w:bCs/>
          <w:sz w:val="19"/>
          <w:szCs w:val="19"/>
          <w:vertAlign w:val="superscript"/>
          <w:lang w:val="sk-SK"/>
        </w:rPr>
        <w:t>/</w:t>
      </w:r>
      <w:r w:rsidR="006A2DA0">
        <w:rPr>
          <w:rFonts w:ascii="Arial" w:hAnsi="Arial" w:cs="Arial"/>
          <w:b/>
          <w:bCs/>
          <w:sz w:val="19"/>
          <w:szCs w:val="19"/>
          <w:vertAlign w:val="superscript"/>
          <w:lang w:val="sk-SK"/>
        </w:rPr>
        <w:t xml:space="preserve"> </w:t>
      </w:r>
      <w:r w:rsidRPr="0073389C">
        <w:rPr>
          <w:rStyle w:val="Odkaznapoznmkupodiarou"/>
          <w:rFonts w:cs="Arial"/>
          <w:b/>
          <w:bCs/>
          <w:sz w:val="19"/>
          <w:szCs w:val="19"/>
          <w:lang w:val="sk-SK"/>
        </w:rPr>
        <w:footnoteReference w:id="115"/>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14:paraId="153B6B4C" w14:textId="77777777"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t xml:space="preserve">Pracovná zmluva </w:t>
      </w:r>
    </w:p>
    <w:p w14:paraId="23900EE3" w14:textId="77777777" w:rsidR="009D7F63" w:rsidRPr="0073389C" w:rsidRDefault="009D7F63" w:rsidP="00B67265">
      <w:pPr>
        <w:pStyle w:val="Bulletslevel1"/>
        <w:spacing w:after="120" w:line="288" w:lineRule="auto"/>
        <w:ind w:left="568" w:hanging="284"/>
        <w:jc w:val="both"/>
        <w:rPr>
          <w:lang w:val="sk-SK"/>
        </w:rPr>
      </w:pPr>
      <w:r w:rsidRPr="0073389C">
        <w:rPr>
          <w:lang w:val="sk-SK"/>
        </w:rPr>
        <w:t>pracovná zmluva, resp. vymenovanie do štátnej služby spolu s náplňou práce (s uvedením špecifikácie pracovnej náplne pre projekt/y), resp. opisom činnosti štátno-zamestnaneckého miesta a platový návrh (vrátane dodatkov), dodatok k pracovnej zmluve v prípade zmeny druhu práce alebo zmeny pracovnej náplne týkajúce sa pracovnej činnosti na projekte</w:t>
      </w:r>
      <w:r w:rsidRPr="0073389C">
        <w:rPr>
          <w:rStyle w:val="Odkaznapoznmkupodiarou"/>
          <w:rFonts w:cs="Arial"/>
          <w:sz w:val="19"/>
          <w:szCs w:val="19"/>
          <w:lang w:val="sk-SK"/>
        </w:rPr>
        <w:footnoteReference w:id="116"/>
      </w:r>
      <w:r w:rsidRPr="0073389C">
        <w:rPr>
          <w:lang w:val="sk-SK"/>
        </w:rPr>
        <w:t xml:space="preserve">, </w:t>
      </w:r>
      <w:r w:rsidR="00065C76">
        <w:rPr>
          <w:lang w:val="sk-SK"/>
        </w:rPr>
        <w:t xml:space="preserve">pričom pracovná zmluva, resp. jej prílohy obsahujú aj </w:t>
      </w:r>
      <w:r w:rsidR="00065C76" w:rsidRPr="00065C76">
        <w:rPr>
          <w:lang w:val="sk-SK"/>
        </w:rPr>
        <w:t>identifikáciu projektu, do ktorého je zamestnanec zapojený</w:t>
      </w:r>
      <w:r w:rsidR="00065C76">
        <w:rPr>
          <w:lang w:val="sk-SK"/>
        </w:rPr>
        <w:t>,</w:t>
      </w:r>
    </w:p>
    <w:p w14:paraId="6897F0DB" w14:textId="77777777" w:rsidR="009D7F63" w:rsidRPr="0073389C" w:rsidRDefault="009D7F63" w:rsidP="004B4384">
      <w:pPr>
        <w:pStyle w:val="Bulletslevel1"/>
        <w:spacing w:after="120" w:line="288" w:lineRule="auto"/>
        <w:ind w:left="568" w:hanging="284"/>
        <w:jc w:val="both"/>
        <w:rPr>
          <w:lang w:val="sk-SK"/>
        </w:rPr>
      </w:pPr>
      <w:r w:rsidRPr="0073389C">
        <w:rPr>
          <w:lang w:val="sk-SK"/>
        </w:rPr>
        <w:lastRenderedPageBreak/>
        <w:t>pracovný výkaz</w:t>
      </w:r>
      <w:bookmarkStart w:id="1068" w:name="_Ref523225313"/>
      <w:r w:rsidRPr="0073389C">
        <w:rPr>
          <w:rStyle w:val="Odkaznapoznmkupodiarou"/>
          <w:rFonts w:cs="Arial"/>
          <w:i/>
          <w:iCs/>
          <w:sz w:val="19"/>
          <w:szCs w:val="19"/>
          <w:lang w:val="sk-SK"/>
        </w:rPr>
        <w:footnoteReference w:id="117"/>
      </w:r>
      <w:bookmarkEnd w:id="1068"/>
      <w:r w:rsidRPr="0073389C">
        <w:rPr>
          <w:lang w:val="sk-SK"/>
        </w:rPr>
        <w:t xml:space="preserve"> </w:t>
      </w:r>
      <w:r w:rsidR="004056A2">
        <w:rPr>
          <w:lang w:val="sk-SK"/>
        </w:rPr>
        <w:t>(</w:t>
      </w:r>
      <w:r w:rsidRPr="0073389C">
        <w:rPr>
          <w:lang w:val="sk-SK"/>
        </w:rPr>
        <w:t xml:space="preserve">príloha č. </w:t>
      </w:r>
      <w:r w:rsidR="00D72CCC">
        <w:rPr>
          <w:lang w:val="sk-SK"/>
        </w:rPr>
        <w:t>6</w:t>
      </w:r>
      <w:r w:rsidRPr="0073389C">
        <w:rPr>
          <w:lang w:val="sk-SK"/>
        </w:rPr>
        <w:t xml:space="preserve">), </w:t>
      </w:r>
    </w:p>
    <w:p w14:paraId="27FFEBF5" w14:textId="77777777" w:rsidR="009D7F63" w:rsidRPr="0073389C" w:rsidRDefault="009D7F63" w:rsidP="009D7F63">
      <w:pPr>
        <w:pStyle w:val="Bulletslevel1"/>
        <w:spacing w:after="120" w:line="288" w:lineRule="auto"/>
        <w:ind w:left="568" w:hanging="284"/>
        <w:rPr>
          <w:lang w:val="sk-SK"/>
        </w:rPr>
      </w:pPr>
      <w:r w:rsidRPr="0073389C">
        <w:rPr>
          <w:lang w:val="sk-SK"/>
        </w:rPr>
        <w:t xml:space="preserve">účtovný doklad k zaúčtovaniu miezd (zúčtovacia a výplatná listina resp. iný obdobný účtovný doklad), </w:t>
      </w:r>
    </w:p>
    <w:p w14:paraId="200BED26" w14:textId="77777777"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14:paraId="049587CD" w14:textId="77777777"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14:paraId="77877167" w14:textId="77777777"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14:paraId="22166385" w14:textId="77777777" w:rsidR="003B28B1" w:rsidRPr="00247F9D" w:rsidRDefault="00F95F53" w:rsidP="00247F9D">
      <w:pPr>
        <w:pStyle w:val="Bulletslevel1"/>
        <w:spacing w:after="120" w:line="288" w:lineRule="auto"/>
        <w:ind w:left="568" w:hanging="284"/>
        <w:rPr>
          <w:lang w:val="sk-SK"/>
        </w:rPr>
      </w:pPr>
      <w:r>
        <w:rPr>
          <w:lang w:val="sk-SK"/>
        </w:rPr>
        <w:t>prehľad o zrazených a odvedených preddavkoch na daň,</w:t>
      </w:r>
    </w:p>
    <w:p w14:paraId="4FF4BCC2" w14:textId="77777777"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118"/>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14:paraId="7AFA3757" w14:textId="77777777" w:rsidR="001217D9" w:rsidRPr="001217D9" w:rsidRDefault="001217D9" w:rsidP="001217D9">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EA04FB">
        <w:rPr>
          <w:lang w:val="sk-SK"/>
        </w:rPr>
        <w:t xml:space="preserve"> so spracovaním osobných údajov</w:t>
      </w:r>
      <w:r>
        <w:rPr>
          <w:lang w:val="sk-SK"/>
        </w:rPr>
        <w:t xml:space="preserve"> (</w:t>
      </w:r>
      <w:r w:rsidR="007A4CA6">
        <w:rPr>
          <w:lang w:val="sk-SK"/>
        </w:rPr>
        <w:t xml:space="preserve">odporúčaný vzor </w:t>
      </w:r>
      <w:r>
        <w:rPr>
          <w:lang w:val="sk-SK"/>
        </w:rPr>
        <w:t xml:space="preserve">príloha č. </w:t>
      </w:r>
      <w:r w:rsidR="009E23C2">
        <w:rPr>
          <w:lang w:val="sk-SK"/>
        </w:rPr>
        <w:t>36</w:t>
      </w:r>
      <w:r>
        <w:rPr>
          <w:lang w:val="sk-SK"/>
        </w:rPr>
        <w:t>)</w:t>
      </w:r>
      <w:r w:rsidRPr="007E5812">
        <w:rPr>
          <w:lang w:val="sk-SK"/>
        </w:rPr>
        <w:t>,</w:t>
      </w:r>
    </w:p>
    <w:p w14:paraId="6C29EEC7" w14:textId="77777777"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organizácie okrem ŠRO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14:paraId="1FBA30F8" w14:textId="77777777"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štátne rozpočtové organizácie </w:t>
      </w:r>
      <w:r w:rsidR="009D7F63" w:rsidRPr="00AF7279">
        <w:rPr>
          <w:iCs/>
          <w:lang w:val="sk-SK"/>
        </w:rPr>
        <w:t xml:space="preserve">(príloha č. </w:t>
      </w:r>
      <w:r w:rsidR="00F86DFA" w:rsidRPr="00AF7279">
        <w:rPr>
          <w:iCs/>
          <w:lang w:val="sk-SK"/>
        </w:rPr>
        <w:t>10</w:t>
      </w:r>
      <w:r w:rsidR="009D7F63" w:rsidRPr="00AF7279">
        <w:rPr>
          <w:iCs/>
          <w:lang w:val="sk-SK"/>
        </w:rPr>
        <w:t>)</w:t>
      </w:r>
      <w:r w:rsidR="00CA5224" w:rsidRPr="00AF7279">
        <w:rPr>
          <w:iCs/>
          <w:lang w:val="sk-SK"/>
        </w:rPr>
        <w:t>,</w:t>
      </w:r>
      <w:r w:rsidR="009D7F63" w:rsidRPr="0073389C">
        <w:rPr>
          <w:i/>
          <w:iCs/>
          <w:lang w:val="sk-SK"/>
        </w:rPr>
        <w:t xml:space="preserve"> </w:t>
      </w:r>
    </w:p>
    <w:p w14:paraId="44F56A7E" w14:textId="77777777" w:rsidR="009D7F63" w:rsidRPr="00AF7279" w:rsidRDefault="009D7F63" w:rsidP="009D7F63">
      <w:pPr>
        <w:pStyle w:val="Bulletslevel1"/>
        <w:ind w:left="567" w:hanging="283"/>
        <w:rPr>
          <w:lang w:val="sk-SK"/>
        </w:rPr>
      </w:pPr>
      <w:r w:rsidRPr="0073389C">
        <w:rPr>
          <w:lang w:val="sk-SK"/>
        </w:rPr>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14:paraId="160339CB" w14:textId="77777777"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14:paraId="14CCE84E" w14:textId="1B23B173" w:rsidR="009D7F63" w:rsidRPr="0073389C" w:rsidRDefault="009D7F63" w:rsidP="009D7F63">
      <w:pPr>
        <w:pStyle w:val="Bulletslevel1"/>
        <w:ind w:left="567" w:hanging="283"/>
        <w:rPr>
          <w:lang w:val="sk-SK"/>
        </w:rPr>
      </w:pPr>
      <w:r w:rsidRPr="0073389C">
        <w:rPr>
          <w:lang w:val="sk-SK"/>
        </w:rPr>
        <w:t xml:space="preserve">spôsob výpočtu oprávnenej mzdy </w:t>
      </w:r>
      <w:r w:rsidR="00E8058D">
        <w:rPr>
          <w:lang w:val="sk-SK"/>
        </w:rPr>
        <w:t xml:space="preserve">– </w:t>
      </w:r>
      <w:r w:rsidR="00E8058D" w:rsidRPr="009C68E2">
        <w:rPr>
          <w:lang w:val="sk-SK"/>
        </w:rPr>
        <w:t xml:space="preserve">napr. príloha </w:t>
      </w:r>
      <w:del w:id="1070" w:author="Branislav Horák" w:date="2021-06-15T08:58:00Z">
        <w:r w:rsidR="00E8058D" w:rsidRPr="009C68E2">
          <w:rPr>
            <w:lang w:val="sk-SK"/>
          </w:rPr>
          <w:delText>č.</w:delText>
        </w:r>
        <w:r w:rsidR="00E8058D">
          <w:rPr>
            <w:lang w:val="sk-SK"/>
          </w:rPr>
          <w:delText xml:space="preserve"> </w:delText>
        </w:r>
        <w:r w:rsidR="00FF43B1">
          <w:rPr>
            <w:lang w:val="sk-SK"/>
          </w:rPr>
          <w:delText xml:space="preserve"> </w:delText>
        </w:r>
        <w:r w:rsidR="001626D3">
          <w:rPr>
            <w:lang w:val="sk-SK"/>
          </w:rPr>
          <w:delText>37</w:delText>
        </w:r>
        <w:r w:rsidR="00FF43B1">
          <w:rPr>
            <w:lang w:val="sk-SK"/>
          </w:rPr>
          <w:delText xml:space="preserve">, resp. </w:delText>
        </w:r>
      </w:del>
      <w:r w:rsidR="001626D3">
        <w:rPr>
          <w:lang w:val="sk-SK"/>
        </w:rPr>
        <w:t>38</w:t>
      </w:r>
      <w:r w:rsidR="00FF43B1">
        <w:rPr>
          <w:lang w:val="sk-SK"/>
        </w:rPr>
        <w:t xml:space="preserve"> </w:t>
      </w:r>
      <w:r w:rsidRPr="0073389C">
        <w:rPr>
          <w:lang w:val="sk-SK"/>
        </w:rPr>
        <w:t xml:space="preserve">(ak relevantné), </w:t>
      </w:r>
    </w:p>
    <w:p w14:paraId="13F8BDB9" w14:textId="77777777" w:rsidR="009D7F63" w:rsidRPr="003911A6"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14:paraId="48931D53"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14:paraId="4ED8DF0E" w14:textId="77777777" w:rsidR="009D7F63" w:rsidRPr="0073389C" w:rsidRDefault="009D7F63" w:rsidP="00065C76">
      <w:pPr>
        <w:pStyle w:val="Bulletslevel1"/>
        <w:spacing w:after="120" w:line="288" w:lineRule="auto"/>
        <w:ind w:left="567" w:hanging="283"/>
        <w:jc w:val="both"/>
        <w:rPr>
          <w:lang w:val="sk-SK"/>
        </w:rPr>
      </w:pPr>
      <w:r w:rsidRPr="0073389C">
        <w:rPr>
          <w:lang w:val="sk-SK"/>
        </w:rPr>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119"/>
      </w:r>
      <w:r w:rsidRPr="0073389C">
        <w:rPr>
          <w:lang w:val="sk-SK"/>
        </w:rPr>
        <w:t xml:space="preserve">, </w:t>
      </w:r>
      <w:r w:rsidR="00065C76">
        <w:rPr>
          <w:lang w:val="sk-SK"/>
        </w:rPr>
        <w:t xml:space="preserve">pričom dohoda, resp. jej prílohy obsahujú aj </w:t>
      </w:r>
      <w:r w:rsidR="00065C76" w:rsidRPr="00065C76">
        <w:rPr>
          <w:lang w:val="sk-SK"/>
        </w:rPr>
        <w:t>identifikáciu projektu, do ktorého je zamestnanec zapojený</w:t>
      </w:r>
      <w:r w:rsidR="00065C76">
        <w:rPr>
          <w:lang w:val="sk-SK"/>
        </w:rPr>
        <w:t xml:space="preserve"> a </w:t>
      </w:r>
      <w:r w:rsidR="00065C76" w:rsidRPr="00065C76">
        <w:rPr>
          <w:lang w:val="sk-SK"/>
        </w:rPr>
        <w:t>opis pracovnej činnosti (t.</w:t>
      </w:r>
      <w:r w:rsidR="00065C76">
        <w:rPr>
          <w:lang w:val="sk-SK"/>
        </w:rPr>
        <w:t xml:space="preserve"> </w:t>
      </w:r>
      <w:r w:rsidR="00065C76" w:rsidRPr="00065C76">
        <w:rPr>
          <w:lang w:val="sk-SK"/>
        </w:rPr>
        <w:t>j. náplň práce) relevantnej pre projekt</w:t>
      </w:r>
      <w:r w:rsidR="00065C76">
        <w:rPr>
          <w:lang w:val="sk-SK"/>
        </w:rPr>
        <w:t>,</w:t>
      </w:r>
    </w:p>
    <w:p w14:paraId="70F1F71F" w14:textId="77777777" w:rsidR="009D7F63" w:rsidRPr="0073389C" w:rsidRDefault="009D7F63" w:rsidP="00167090">
      <w:pPr>
        <w:pStyle w:val="Bulletslevel1"/>
        <w:spacing w:after="120" w:line="288" w:lineRule="auto"/>
        <w:ind w:left="567" w:hanging="283"/>
        <w:jc w:val="both"/>
        <w:rPr>
          <w:lang w:val="sk-SK"/>
        </w:rPr>
      </w:pPr>
      <w:r w:rsidRPr="0073389C">
        <w:rPr>
          <w:lang w:val="sk-SK"/>
        </w:rPr>
        <w:t>pracovný výkaz</w:t>
      </w:r>
      <w:r w:rsidR="00C80E10">
        <w:rPr>
          <w:lang w:val="sk-SK"/>
        </w:rPr>
        <w:fldChar w:fldCharType="begin"/>
      </w:r>
      <w:r w:rsidR="00C80E10">
        <w:rPr>
          <w:lang w:val="sk-SK"/>
        </w:rPr>
        <w:instrText xml:space="preserve"> NOTEREF _Ref523225313 \f \h </w:instrText>
      </w:r>
      <w:r w:rsidR="00C80E10">
        <w:rPr>
          <w:lang w:val="sk-SK"/>
        </w:rPr>
      </w:r>
      <w:r w:rsidR="00C80E10">
        <w:rPr>
          <w:lang w:val="sk-SK"/>
        </w:rPr>
        <w:fldChar w:fldCharType="separate"/>
      </w:r>
      <w:ins w:id="1071" w:author="Milan Matovič" w:date="2021-06-07T13:02:00Z">
        <w:r w:rsidR="006C0742" w:rsidRPr="00365D81">
          <w:rPr>
            <w:rStyle w:val="Odkaznapoznmkupodiarou"/>
          </w:rPr>
          <w:t>113</w:t>
        </w:r>
      </w:ins>
      <w:del w:id="1072" w:author="Milan Matovič" w:date="2021-06-07T13:01:00Z">
        <w:r w:rsidR="009A3DB2" w:rsidRPr="009A3DB2" w:rsidDel="006C0742">
          <w:rPr>
            <w:rStyle w:val="Odkaznapoznmkupodiarou"/>
          </w:rPr>
          <w:delText>95</w:delText>
        </w:r>
      </w:del>
      <w:r w:rsidR="00C80E10">
        <w:rPr>
          <w:lang w:val="sk-SK"/>
        </w:rPr>
        <w:fldChar w:fldCharType="end"/>
      </w:r>
      <w:r w:rsidRPr="0073389C">
        <w:rPr>
          <w:lang w:val="sk-SK"/>
        </w:rPr>
        <w:t xml:space="preserve"> </w:t>
      </w:r>
      <w:r w:rsidR="004056A2">
        <w:rPr>
          <w:lang w:val="sk-SK"/>
        </w:rPr>
        <w:t>(</w:t>
      </w:r>
      <w:r w:rsidRPr="0073389C">
        <w:rPr>
          <w:lang w:val="sk-SK"/>
        </w:rPr>
        <w:t xml:space="preserve">príloha č. </w:t>
      </w:r>
      <w:r w:rsidR="00627F92">
        <w:rPr>
          <w:lang w:val="sk-SK"/>
        </w:rPr>
        <w:t>6</w:t>
      </w:r>
      <w:r w:rsidR="00C3772E">
        <w:rPr>
          <w:lang w:val="sk-SK"/>
        </w:rPr>
        <w:t>)</w:t>
      </w:r>
      <w:r w:rsidR="00CA5224">
        <w:rPr>
          <w:lang w:val="sk-SK"/>
        </w:rPr>
        <w:t>,</w:t>
      </w:r>
    </w:p>
    <w:p w14:paraId="0DA254B4" w14:textId="77777777"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14:paraId="27983B5C" w14:textId="77777777" w:rsidR="00E33255" w:rsidRPr="00E33255" w:rsidRDefault="00E33255" w:rsidP="00167090">
      <w:pPr>
        <w:pStyle w:val="Bulletslevel1"/>
        <w:spacing w:after="120" w:line="288" w:lineRule="auto"/>
        <w:ind w:left="567" w:hanging="283"/>
        <w:jc w:val="both"/>
        <w:rPr>
          <w:lang w:val="sk-SK"/>
        </w:rPr>
      </w:pPr>
      <w:r w:rsidRPr="00E33255">
        <w:rPr>
          <w:lang w:val="sk-SK"/>
        </w:rPr>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14:paraId="1629F438" w14:textId="77777777"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14:paraId="628AB9DF" w14:textId="77777777"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14:paraId="7F097C52" w14:textId="77777777" w:rsidR="0065174C" w:rsidRDefault="00394FFD" w:rsidP="00167090">
      <w:pPr>
        <w:pStyle w:val="Bulletslevel1"/>
        <w:spacing w:after="120" w:line="288" w:lineRule="auto"/>
        <w:ind w:left="568" w:hanging="284"/>
        <w:jc w:val="both"/>
        <w:rPr>
          <w:lang w:val="sk-SK"/>
        </w:rPr>
      </w:pPr>
      <w:r>
        <w:rPr>
          <w:lang w:val="sk-SK"/>
        </w:rPr>
        <w:t>výkaz preddavkov na poistné na verejné zdravotné poistenie,</w:t>
      </w:r>
    </w:p>
    <w:p w14:paraId="29F34D9A" w14:textId="77777777"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14:paraId="75F4D180" w14:textId="64D1BDD2"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lastRenderedPageBreak/>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del w:id="1073" w:author="Branislav Horák" w:date="2021-06-15T08:58:00Z">
        <w:r w:rsidR="00744070">
          <w:rPr>
            <w:lang w:val="sk-SK"/>
          </w:rPr>
          <w:delText xml:space="preserve"> </w:delText>
        </w:r>
        <w:r w:rsidR="00D42E00">
          <w:rPr>
            <w:lang w:val="sk-SK"/>
          </w:rPr>
          <w:delText>37</w:delText>
        </w:r>
        <w:r w:rsidR="00744070">
          <w:rPr>
            <w:lang w:val="sk-SK"/>
          </w:rPr>
          <w:delText>, resp.</w:delText>
        </w:r>
      </w:del>
      <w:r w:rsidR="00744070">
        <w:rPr>
          <w:lang w:val="sk-SK"/>
        </w:rPr>
        <w:t xml:space="preserve"> </w:t>
      </w:r>
      <w:r w:rsidR="00D42E00">
        <w:rPr>
          <w:lang w:val="sk-SK"/>
        </w:rPr>
        <w:t>38</w:t>
      </w:r>
      <w:r w:rsidR="00744070">
        <w:rPr>
          <w:lang w:val="sk-SK"/>
        </w:rPr>
        <w:t xml:space="preserve"> </w:t>
      </w:r>
      <w:r w:rsidRPr="0073389C">
        <w:rPr>
          <w:lang w:val="sk-SK"/>
        </w:rPr>
        <w:t xml:space="preserve">(ak relevantné), </w:t>
      </w:r>
    </w:p>
    <w:p w14:paraId="4C16236B" w14:textId="77777777" w:rsidR="009D7F63" w:rsidRPr="00FE024C" w:rsidRDefault="00C9370F" w:rsidP="00167090">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120"/>
      </w:r>
      <w:r w:rsidR="009D7F63" w:rsidRPr="00FE024C">
        <w:rPr>
          <w:lang w:val="sk-SK"/>
        </w:rPr>
        <w:t>, ak je účet identifikovaný v zmluvnom vzťahu (napr. v dohode), prijímateľ nie je povinný predkladať súhlas s poukazovaním mzdy na účet,</w:t>
      </w:r>
    </w:p>
    <w:p w14:paraId="0859ACE5" w14:textId="77777777" w:rsidR="001407FE" w:rsidRPr="001407FE" w:rsidRDefault="001407FE" w:rsidP="00167090">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744070">
        <w:rPr>
          <w:lang w:val="sk-SK"/>
        </w:rPr>
        <w:t xml:space="preserve"> so spracovaním osobných údajov</w:t>
      </w:r>
      <w:r>
        <w:rPr>
          <w:lang w:val="sk-SK"/>
        </w:rPr>
        <w:t xml:space="preserve"> (</w:t>
      </w:r>
      <w:r w:rsidR="007A4CA6">
        <w:rPr>
          <w:lang w:val="sk-SK"/>
        </w:rPr>
        <w:t xml:space="preserve">odporúčaný vzor </w:t>
      </w:r>
      <w:r>
        <w:rPr>
          <w:lang w:val="sk-SK"/>
        </w:rPr>
        <w:t xml:space="preserve">príloha č. </w:t>
      </w:r>
      <w:r w:rsidR="009E23C2">
        <w:rPr>
          <w:lang w:val="sk-SK"/>
        </w:rPr>
        <w:t>36</w:t>
      </w:r>
      <w:r>
        <w:rPr>
          <w:lang w:val="sk-SK"/>
        </w:rPr>
        <w:t>)</w:t>
      </w:r>
      <w:r w:rsidRPr="007E5812">
        <w:rPr>
          <w:lang w:val="sk-SK"/>
        </w:rPr>
        <w:t>,</w:t>
      </w:r>
    </w:p>
    <w:p w14:paraId="734A8BAE" w14:textId="77777777"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organizácie okrem ŠRO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14:paraId="0DDD7EC9" w14:textId="77777777"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štátne rozpočtové organizácie </w:t>
      </w:r>
      <w:r w:rsidR="009D7F63" w:rsidRPr="00D272DE">
        <w:rPr>
          <w:iCs/>
          <w:lang w:val="sk-SK"/>
        </w:rPr>
        <w:t xml:space="preserve">(príloha č. </w:t>
      </w:r>
      <w:r w:rsidR="00F86DFA" w:rsidRPr="00D272DE">
        <w:rPr>
          <w:iCs/>
          <w:lang w:val="sk-SK"/>
        </w:rPr>
        <w:t>10</w:t>
      </w:r>
      <w:r w:rsidR="009D7F63" w:rsidRPr="00D272DE">
        <w:rPr>
          <w:iCs/>
          <w:lang w:val="sk-SK"/>
        </w:rPr>
        <w:t>)</w:t>
      </w:r>
      <w:r w:rsidR="00CA5224" w:rsidRPr="00D272DE">
        <w:rPr>
          <w:iCs/>
          <w:lang w:val="sk-SK"/>
        </w:rPr>
        <w:t>,</w:t>
      </w:r>
    </w:p>
    <w:p w14:paraId="0555A024" w14:textId="77777777"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14:paraId="40ED449E" w14:textId="77777777" w:rsidR="009D7F63" w:rsidRPr="003911A6" w:rsidRDefault="00737A7E" w:rsidP="00994D51">
      <w:pPr>
        <w:pStyle w:val="Bulletslevel1"/>
        <w:spacing w:after="120" w:line="288" w:lineRule="auto"/>
        <w:ind w:left="567" w:hanging="283"/>
        <w:jc w:val="both"/>
        <w:rPr>
          <w:rFonts w:cs="Arial"/>
          <w:szCs w:val="19"/>
          <w:lang w:val="sk-SK"/>
        </w:rPr>
      </w:pPr>
      <w:r>
        <w:rPr>
          <w:lang w:val="sk-SK"/>
        </w:rPr>
        <w:t xml:space="preserve">doklad o úhrade - </w:t>
      </w:r>
      <w:r w:rsidR="009D7F63"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prijímateľ 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14:paraId="696E3C6F" w14:textId="77777777" w:rsidR="006405AA" w:rsidRDefault="00501447" w:rsidP="008F3E68">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 je možné p</w:t>
      </w:r>
      <w:r w:rsidR="006405AA">
        <w:rPr>
          <w:rFonts w:eastAsia="Times New Roman" w:cs="Arial"/>
          <w:b/>
          <w:color w:val="auto"/>
          <w:szCs w:val="19"/>
          <w:lang w:val="sk-SK" w:eastAsia="en-US"/>
        </w:rPr>
        <w:t>ersonálne výdavky – interné (pracovná zmluva, dohody</w:t>
      </w:r>
      <w:r w:rsidR="006405AA" w:rsidRPr="005668B8">
        <w:rPr>
          <w:rFonts w:eastAsia="Times New Roman" w:cs="Arial"/>
          <w:b/>
          <w:color w:val="auto"/>
          <w:szCs w:val="19"/>
          <w:lang w:val="sk-SK" w:eastAsia="en-US"/>
        </w:rPr>
        <w:t xml:space="preserve">) </w:t>
      </w:r>
      <w:r w:rsidR="006405AA" w:rsidRPr="008F3E68">
        <w:rPr>
          <w:rFonts w:eastAsia="Times New Roman" w:cs="Arial"/>
          <w:b/>
          <w:color w:val="auto"/>
          <w:szCs w:val="19"/>
          <w:lang w:val="sk-SK" w:eastAsia="en-US"/>
        </w:rPr>
        <w:t>predkladať</w:t>
      </w:r>
      <w:r w:rsidR="006405AA">
        <w:rPr>
          <w:rFonts w:eastAsia="Times New Roman" w:cs="Arial"/>
          <w:color w:val="auto"/>
          <w:szCs w:val="19"/>
          <w:lang w:val="sk-SK" w:eastAsia="en-US"/>
        </w:rPr>
        <w:t xml:space="preserve"> </w:t>
      </w:r>
      <w:r w:rsidR="006405AA" w:rsidRPr="008F3E68">
        <w:rPr>
          <w:rFonts w:eastAsia="Times New Roman" w:cs="Arial"/>
          <w:b/>
          <w:color w:val="auto"/>
          <w:szCs w:val="19"/>
          <w:lang w:val="sk-SK" w:eastAsia="en-US"/>
        </w:rPr>
        <w:t xml:space="preserve">prostredníctvom sumarizačných hárkov – personálne výdavky (príloha č. 9 </w:t>
      </w:r>
      <w:r w:rsidR="00DF17DB">
        <w:rPr>
          <w:rFonts w:eastAsia="Times New Roman" w:cs="Arial"/>
          <w:b/>
          <w:color w:val="auto"/>
          <w:szCs w:val="19"/>
          <w:lang w:val="sk-SK" w:eastAsia="en-US"/>
        </w:rPr>
        <w:t>resp.</w:t>
      </w:r>
      <w:r w:rsidR="006405AA" w:rsidRPr="00DB1B99">
        <w:rPr>
          <w:rFonts w:eastAsia="Times New Roman" w:cs="Arial"/>
          <w:b/>
          <w:color w:val="auto"/>
          <w:szCs w:val="19"/>
          <w:lang w:val="sk-SK" w:eastAsia="en-US"/>
        </w:rPr>
        <w:t> 10)</w:t>
      </w:r>
      <w:r w:rsidR="001E046B">
        <w:rPr>
          <w:rFonts w:eastAsia="Times New Roman" w:cs="Arial"/>
          <w:b/>
          <w:color w:val="auto"/>
          <w:szCs w:val="19"/>
          <w:lang w:val="sk-SK" w:eastAsia="en-US"/>
        </w:rPr>
        <w:t>,</w:t>
      </w:r>
      <w:r w:rsidR="006405AA">
        <w:rPr>
          <w:rFonts w:eastAsia="Times New Roman" w:cs="Arial"/>
          <w:b/>
          <w:color w:val="auto"/>
          <w:szCs w:val="19"/>
          <w:lang w:val="sk-SK" w:eastAsia="en-US"/>
        </w:rPr>
        <w:t xml:space="preserve"> avšak len na základe písomného rozhodnutia </w:t>
      </w:r>
      <w:r w:rsidR="000D06A7">
        <w:rPr>
          <w:rFonts w:eastAsia="Times New Roman" w:cs="Arial"/>
          <w:b/>
          <w:color w:val="auto"/>
          <w:szCs w:val="19"/>
          <w:lang w:val="sk-SK" w:eastAsia="en-US"/>
        </w:rPr>
        <w:t>udeleného prijímateľovi zo strany poskytovateľa</w:t>
      </w:r>
      <w:r w:rsidR="00B26D31">
        <w:rPr>
          <w:rStyle w:val="Odkaznapoznmkupodiarou"/>
          <w:rFonts w:eastAsia="Times New Roman" w:cs="Arial"/>
          <w:b/>
          <w:color w:val="auto"/>
          <w:szCs w:val="19"/>
          <w:lang w:val="sk-SK" w:eastAsia="en-US"/>
        </w:rPr>
        <w:footnoteReference w:id="121"/>
      </w:r>
      <w:r w:rsidR="000D06A7">
        <w:rPr>
          <w:rFonts w:eastAsia="Times New Roman" w:cs="Arial"/>
          <w:b/>
          <w:color w:val="auto"/>
          <w:szCs w:val="19"/>
          <w:lang w:val="sk-SK" w:eastAsia="en-US"/>
        </w:rPr>
        <w:t>. V prípade predloženia personálnych výdavkov – interných prostredníctvom sumarizačných hárkov – personálne výdavky, bez predchádzajúceho rozhodnutia zo strany poskytovateľa, budú tieto výdavky posúdené za neoprávnené. Prijímateľ predloží nasledovnú dokumentáciu:</w:t>
      </w:r>
    </w:p>
    <w:p w14:paraId="451162C3" w14:textId="77777777" w:rsidR="000D06A7" w:rsidRPr="0073389C" w:rsidRDefault="000D06A7" w:rsidP="00B24995">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4706B705" w14:textId="77777777" w:rsidR="000D06A7" w:rsidRPr="0073389C" w:rsidRDefault="000D06A7" w:rsidP="007C1B0C">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67A80F09" w14:textId="77777777" w:rsidR="000D06A7" w:rsidRPr="00EB0B04" w:rsidRDefault="000D06A7" w:rsidP="001577F1">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3555AC67" w14:textId="77777777" w:rsidR="00E66C1E" w:rsidRPr="00667C12" w:rsidRDefault="000D06A7" w:rsidP="00DB1B99">
      <w:pPr>
        <w:pStyle w:val="Bulletslevel1"/>
        <w:spacing w:after="120" w:line="288" w:lineRule="auto"/>
        <w:ind w:left="567" w:hanging="283"/>
        <w:jc w:val="both"/>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r w:rsidR="00845F73">
        <w:rPr>
          <w:lang w:val="sk-SK"/>
        </w:rPr>
        <w:t>.</w:t>
      </w:r>
    </w:p>
    <w:p w14:paraId="32C3C6FB" w14:textId="77777777" w:rsidR="00204380" w:rsidRPr="00DB1B99" w:rsidRDefault="00204380" w:rsidP="00DB1B99">
      <w:pPr>
        <w:pStyle w:val="Bulletslevel1"/>
        <w:numPr>
          <w:ilvl w:val="0"/>
          <w:numId w:val="0"/>
        </w:numPr>
        <w:spacing w:after="120" w:line="288" w:lineRule="auto"/>
        <w:jc w:val="both"/>
        <w:rPr>
          <w:rFonts w:eastAsia="Times New Roman" w:cs="Arial"/>
          <w:b/>
          <w:color w:val="auto"/>
          <w:szCs w:val="19"/>
          <w:lang w:val="sk-SK" w:eastAsia="en-US"/>
        </w:rPr>
      </w:pPr>
      <w:r w:rsidRPr="00DB1B99">
        <w:rPr>
          <w:rFonts w:eastAsia="Times New Roman" w:cs="Arial"/>
          <w:b/>
          <w:color w:val="auto"/>
          <w:szCs w:val="19"/>
          <w:lang w:val="sk-SK" w:eastAsia="en-US"/>
        </w:rPr>
        <w:t>Prijímateľ je povinný archivovať relevantnú dokumentáciu (</w:t>
      </w:r>
      <w:r w:rsidR="00612704">
        <w:rPr>
          <w:rFonts w:eastAsia="Times New Roman" w:cs="Arial"/>
          <w:b/>
          <w:color w:val="auto"/>
          <w:szCs w:val="19"/>
          <w:lang w:val="sk-SK" w:eastAsia="en-US"/>
        </w:rPr>
        <w:t>výplatné pásky</w:t>
      </w:r>
      <w:r w:rsidRPr="00DB1B99">
        <w:rPr>
          <w:rFonts w:eastAsia="Times New Roman" w:cs="Arial"/>
          <w:b/>
          <w:color w:val="auto"/>
          <w:szCs w:val="19"/>
          <w:lang w:val="sk-SK" w:eastAsia="en-US"/>
        </w:rPr>
        <w:t xml:space="preserve">, spôsob výpočty mzdy zamestnanca, atď.), ktorá nie je súčasťou dokumentácie zasielanej </w:t>
      </w:r>
      <w:r w:rsidR="00572B5D">
        <w:rPr>
          <w:rFonts w:eastAsia="Times New Roman" w:cs="Arial"/>
          <w:b/>
          <w:color w:val="auto"/>
          <w:szCs w:val="19"/>
          <w:lang w:val="sk-SK" w:eastAsia="en-US"/>
        </w:rPr>
        <w:t>poskytovateľovi</w:t>
      </w:r>
      <w:r w:rsidRPr="00DB1B99">
        <w:rPr>
          <w:rFonts w:eastAsia="Times New Roman" w:cs="Arial"/>
          <w:b/>
          <w:color w:val="auto"/>
          <w:szCs w:val="19"/>
          <w:lang w:val="sk-SK" w:eastAsia="en-US"/>
        </w:rPr>
        <w:t xml:space="preserve"> v súlade so </w:t>
      </w:r>
      <w:r w:rsidR="00572B5D">
        <w:rPr>
          <w:rFonts w:eastAsia="Times New Roman" w:cs="Arial"/>
          <w:b/>
          <w:color w:val="auto"/>
          <w:szCs w:val="19"/>
          <w:lang w:val="sk-SK" w:eastAsia="en-US"/>
        </w:rPr>
        <w:t>z</w:t>
      </w:r>
      <w:r w:rsidRPr="00DB1B99">
        <w:rPr>
          <w:rFonts w:eastAsia="Times New Roman" w:cs="Arial"/>
          <w:b/>
          <w:color w:val="auto"/>
          <w:szCs w:val="19"/>
          <w:lang w:val="sk-SK" w:eastAsia="en-US"/>
        </w:rPr>
        <w:t>mluvou</w:t>
      </w:r>
      <w:r w:rsidR="00572B5D">
        <w:rPr>
          <w:rFonts w:eastAsia="Times New Roman" w:cs="Arial"/>
          <w:b/>
          <w:color w:val="auto"/>
          <w:szCs w:val="19"/>
          <w:lang w:val="sk-SK" w:eastAsia="en-US"/>
        </w:rPr>
        <w:t xml:space="preserve"> o NFP</w:t>
      </w:r>
      <w:r w:rsidRPr="00DB1B99">
        <w:rPr>
          <w:rFonts w:eastAsia="Times New Roman" w:cs="Arial"/>
          <w:b/>
          <w:color w:val="auto"/>
          <w:szCs w:val="19"/>
          <w:lang w:val="sk-SK" w:eastAsia="en-US"/>
        </w:rPr>
        <w:t>. Prijímateľ je povinný na základe tejto dokumentácie umožniť overenie nárokovaných výdavkov prostredníctvom sumarizačných hárkov</w:t>
      </w:r>
      <w:r w:rsidR="00572B5D">
        <w:rPr>
          <w:rFonts w:eastAsia="Times New Roman" w:cs="Arial"/>
          <w:b/>
          <w:color w:val="auto"/>
          <w:szCs w:val="19"/>
          <w:lang w:val="sk-SK" w:eastAsia="en-US"/>
        </w:rPr>
        <w:t xml:space="preserve"> – personálne výdavky</w:t>
      </w:r>
      <w:r w:rsidRPr="00DB1B99">
        <w:rPr>
          <w:rFonts w:eastAsia="Times New Roman" w:cs="Arial"/>
          <w:b/>
          <w:color w:val="auto"/>
          <w:szCs w:val="19"/>
          <w:lang w:val="sk-SK" w:eastAsia="en-US"/>
        </w:rPr>
        <w:t>.</w:t>
      </w:r>
    </w:p>
    <w:p w14:paraId="1BB563AD" w14:textId="77777777"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14:paraId="18BDAB2F" w14:textId="77777777"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14:paraId="3F5CDA8E" w14:textId="77777777"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14:paraId="68394111" w14:textId="77777777" w:rsidR="009D7F63" w:rsidRPr="0073389C" w:rsidRDefault="009D7F63" w:rsidP="009D7F63">
      <w:pPr>
        <w:pStyle w:val="Bulletslevel1"/>
        <w:ind w:left="567" w:hanging="283"/>
        <w:rPr>
          <w:lang w:val="sk-SK"/>
        </w:rPr>
      </w:pPr>
      <w:r w:rsidRPr="0073389C">
        <w:rPr>
          <w:lang w:val="sk-SK"/>
        </w:rPr>
        <w:lastRenderedPageBreak/>
        <w:t xml:space="preserve">písomná zmluva v súlade s platným všeobecne záväzným právnym predpisom, </w:t>
      </w:r>
    </w:p>
    <w:p w14:paraId="77820DF4" w14:textId="77777777" w:rsidR="009D7F63" w:rsidRPr="0073389C" w:rsidRDefault="009D7F63" w:rsidP="009D7F63">
      <w:pPr>
        <w:pStyle w:val="Bulletslevel1"/>
        <w:ind w:left="567" w:hanging="283"/>
        <w:rPr>
          <w:lang w:val="sk-SK"/>
        </w:rPr>
      </w:pPr>
      <w:r w:rsidRPr="0073389C">
        <w:rPr>
          <w:lang w:val="sk-SK"/>
        </w:rPr>
        <w:t xml:space="preserve">faktúra (ak relevantné), </w:t>
      </w:r>
    </w:p>
    <w:p w14:paraId="535E2F3E" w14:textId="77777777"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14:paraId="5F47430D" w14:textId="77777777" w:rsidR="00B9414D" w:rsidRPr="0073389C" w:rsidRDefault="00B9414D" w:rsidP="00B9414D">
      <w:pPr>
        <w:pStyle w:val="Bulletslevel1"/>
        <w:spacing w:after="120" w:line="288" w:lineRule="auto"/>
        <w:ind w:left="567" w:hanging="283"/>
        <w:jc w:val="both"/>
        <w:rPr>
          <w:lang w:val="sk-SK"/>
        </w:rPr>
      </w:pPr>
      <w:r w:rsidRPr="0073389C">
        <w:rPr>
          <w:lang w:val="sk-SK"/>
        </w:rPr>
        <w:t>pracovný výkaz (</w:t>
      </w:r>
      <w:r w:rsidR="00C80E10">
        <w:rPr>
          <w:lang w:val="sk-SK"/>
        </w:rPr>
        <w:t>pracovný výkaz</w:t>
      </w:r>
      <w:bookmarkStart w:id="1074" w:name="_Ref523227404"/>
      <w:r w:rsidR="00C80E10" w:rsidRPr="0073389C">
        <w:rPr>
          <w:rStyle w:val="Odkaznapoznmkupodiarou"/>
          <w:rFonts w:cs="Arial"/>
          <w:i/>
          <w:iCs/>
          <w:sz w:val="19"/>
          <w:szCs w:val="19"/>
          <w:lang w:val="sk-SK"/>
        </w:rPr>
        <w:footnoteReference w:id="122"/>
      </w:r>
      <w:bookmarkEnd w:id="1074"/>
      <w:r w:rsidR="00C80E10" w:rsidRPr="0073389C">
        <w:rPr>
          <w:lang w:val="sk-SK"/>
        </w:rPr>
        <w:t xml:space="preserve"> príloha č. </w:t>
      </w:r>
      <w:r w:rsidR="003B71D1">
        <w:rPr>
          <w:lang w:val="sk-SK"/>
        </w:rPr>
        <w:t>6</w:t>
      </w:r>
      <w:r>
        <w:rPr>
          <w:lang w:val="sk-SK"/>
        </w:rPr>
        <w:t>),</w:t>
      </w:r>
    </w:p>
    <w:p w14:paraId="4BE42848" w14:textId="77777777"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14:paraId="0AEA34D7" w14:textId="77777777" w:rsidR="00CA5CAB" w:rsidRPr="009719B7" w:rsidRDefault="00C74ED8" w:rsidP="006D565B">
      <w:pPr>
        <w:pStyle w:val="Bulletslevel1"/>
        <w:numPr>
          <w:ilvl w:val="0"/>
          <w:numId w:val="0"/>
        </w:numPr>
        <w:spacing w:after="120" w:line="288" w:lineRule="auto"/>
        <w:ind w:left="567"/>
        <w:rPr>
          <w:rFonts w:cs="Arial"/>
          <w:b/>
          <w:bCs/>
          <w:color w:val="auto"/>
          <w:szCs w:val="19"/>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14:paraId="55F9D80C" w14:textId="77777777" w:rsidR="0042442A" w:rsidRPr="0073389C" w:rsidRDefault="00CA6FBB" w:rsidP="00BE4A8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 xml:space="preserve">3. </w:t>
      </w:r>
      <w:r w:rsidR="0042442A" w:rsidRPr="0073389C">
        <w:rPr>
          <w:rFonts w:ascii="Arial" w:hAnsi="Arial" w:cs="Arial"/>
          <w:b/>
          <w:bCs/>
          <w:color w:val="auto"/>
          <w:sz w:val="19"/>
          <w:szCs w:val="19"/>
          <w:lang w:val="sk-SK"/>
        </w:rPr>
        <w:t xml:space="preserve">Náhrada mzdy a platu </w:t>
      </w:r>
    </w:p>
    <w:p w14:paraId="6CE22A2F" w14:textId="77777777" w:rsidR="0042442A"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14:paraId="3B794782" w14:textId="77777777" w:rsidR="003F06E8" w:rsidRPr="0073389C" w:rsidRDefault="003F06E8" w:rsidP="005B7173">
      <w:pPr>
        <w:pStyle w:val="Bulletslevel1"/>
        <w:numPr>
          <w:ilvl w:val="1"/>
          <w:numId w:val="66"/>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14:paraId="36B91893" w14:textId="77777777" w:rsidR="00AD5D29" w:rsidRDefault="003F06E8" w:rsidP="005B7173">
      <w:pPr>
        <w:pStyle w:val="Bulletslevel1"/>
        <w:numPr>
          <w:ilvl w:val="1"/>
          <w:numId w:val="66"/>
        </w:numPr>
        <w:spacing w:after="120" w:line="288" w:lineRule="auto"/>
        <w:ind w:left="567" w:hanging="283"/>
        <w:rPr>
          <w:lang w:val="sk-SK"/>
        </w:rPr>
      </w:pPr>
      <w:r w:rsidRPr="0073389C">
        <w:rPr>
          <w:lang w:val="sk-SK"/>
        </w:rPr>
        <w:t xml:space="preserve">mzdový list, resp. výplatnú pásku, </w:t>
      </w:r>
    </w:p>
    <w:p w14:paraId="75F08AC7" w14:textId="77777777" w:rsidR="007A65A7" w:rsidRPr="007A65A7" w:rsidRDefault="007A65A7" w:rsidP="005B7173">
      <w:pPr>
        <w:pStyle w:val="Bulletslevel1"/>
        <w:numPr>
          <w:ilvl w:val="1"/>
          <w:numId w:val="66"/>
        </w:numPr>
        <w:spacing w:after="120" w:line="288" w:lineRule="auto"/>
        <w:ind w:left="567" w:hanging="283"/>
        <w:rPr>
          <w:lang w:val="sk-SK"/>
        </w:rPr>
      </w:pPr>
      <w:r>
        <w:rPr>
          <w:lang w:val="sk-SK"/>
        </w:rPr>
        <w:t>mesačný výkaz poistného a príspevkov do Sociálnej poisťovne,</w:t>
      </w:r>
    </w:p>
    <w:p w14:paraId="2808EA28" w14:textId="77777777" w:rsidR="007A65A7" w:rsidRDefault="007A65A7" w:rsidP="005B7173">
      <w:pPr>
        <w:pStyle w:val="Bulletslevel1"/>
        <w:numPr>
          <w:ilvl w:val="1"/>
          <w:numId w:val="66"/>
        </w:numPr>
        <w:spacing w:after="120" w:line="288" w:lineRule="auto"/>
        <w:ind w:left="567" w:hanging="283"/>
        <w:rPr>
          <w:lang w:val="sk-SK"/>
        </w:rPr>
      </w:pPr>
      <w:r>
        <w:rPr>
          <w:lang w:val="sk-SK"/>
        </w:rPr>
        <w:t>výkaz preddavkov na poistné na verejné zdravotné poistenie,</w:t>
      </w:r>
    </w:p>
    <w:p w14:paraId="790BCFBA" w14:textId="77777777" w:rsidR="007A65A7" w:rsidRPr="007A65A7" w:rsidRDefault="007A65A7" w:rsidP="005B7173">
      <w:pPr>
        <w:pStyle w:val="Bulletslevel1"/>
        <w:numPr>
          <w:ilvl w:val="1"/>
          <w:numId w:val="66"/>
        </w:numPr>
        <w:spacing w:after="120" w:line="288" w:lineRule="auto"/>
        <w:ind w:left="567" w:hanging="283"/>
        <w:rPr>
          <w:lang w:val="sk-SK"/>
        </w:rPr>
      </w:pPr>
      <w:r>
        <w:rPr>
          <w:lang w:val="sk-SK"/>
        </w:rPr>
        <w:t>prehľad o zrazených a odvedených preddavkoch na daň,</w:t>
      </w:r>
    </w:p>
    <w:p w14:paraId="552D128C" w14:textId="77777777" w:rsidR="0042442A" w:rsidRPr="0073389C"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Pr="0073389C">
        <w:rPr>
          <w:rFonts w:ascii="Arial" w:hAnsi="Arial" w:cs="Arial"/>
          <w:color w:val="auto"/>
          <w:sz w:val="19"/>
          <w:szCs w:val="19"/>
          <w:lang w:val="sk-SK"/>
        </w:rPr>
        <w:t xml:space="preserve"> v závislosti od typu organizácie),</w:t>
      </w:r>
    </w:p>
    <w:p w14:paraId="3D2D67FD" w14:textId="77777777" w:rsidR="001407FE"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14:paraId="11FB3AAA" w14:textId="77777777" w:rsidR="001407FE" w:rsidRPr="00747740" w:rsidRDefault="001407FE" w:rsidP="001407FE">
      <w:pPr>
        <w:pStyle w:val="Bulletslevel1"/>
        <w:spacing w:after="120" w:line="288" w:lineRule="auto"/>
        <w:ind w:left="567" w:hanging="283"/>
        <w:rPr>
          <w:lang w:val="sk-SK"/>
        </w:rPr>
      </w:pPr>
      <w:r>
        <w:rPr>
          <w:lang w:val="sk-SK"/>
        </w:rPr>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123"/>
      </w:r>
      <w:r w:rsidRPr="0073389C">
        <w:rPr>
          <w:i/>
          <w:lang w:val="sk-SK"/>
        </w:rPr>
        <w:t xml:space="preserve">, </w:t>
      </w:r>
      <w:r w:rsidRPr="0073389C">
        <w:rPr>
          <w:lang w:val="sk-SK"/>
        </w:rPr>
        <w:t>ak je účet  identifikovaný v zmluvnom vzťahu (napr. v dohode), prijímateľ nie je povinný predkladať súhlas s poukazovaním mzdy na účet,</w:t>
      </w:r>
    </w:p>
    <w:p w14:paraId="6E0658DB" w14:textId="77777777"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 xml:space="preserve">dotknutej osoby </w:t>
      </w:r>
      <w:r w:rsidR="00185EA4">
        <w:rPr>
          <w:lang w:val="sk-SK"/>
        </w:rPr>
        <w:t xml:space="preserve">so spracovaním osobných údajov </w:t>
      </w:r>
      <w:r>
        <w:rPr>
          <w:lang w:val="sk-SK"/>
        </w:rPr>
        <w:t>(</w:t>
      </w:r>
      <w:r w:rsidR="007A4CA6">
        <w:rPr>
          <w:lang w:val="sk-SK"/>
        </w:rPr>
        <w:t xml:space="preserve">odporúčaný vzor </w:t>
      </w:r>
      <w:r>
        <w:rPr>
          <w:lang w:val="sk-SK"/>
        </w:rPr>
        <w:t xml:space="preserve">príloha č. </w:t>
      </w:r>
      <w:r w:rsidR="009E23C2">
        <w:rPr>
          <w:lang w:val="sk-SK"/>
        </w:rPr>
        <w:t>36</w:t>
      </w:r>
      <w:r>
        <w:rPr>
          <w:lang w:val="sk-SK"/>
        </w:rPr>
        <w:t>)</w:t>
      </w:r>
      <w:r w:rsidRPr="007E5812">
        <w:rPr>
          <w:lang w:val="sk-SK"/>
        </w:rPr>
        <w:t>,</w:t>
      </w:r>
    </w:p>
    <w:p w14:paraId="048BC63E" w14:textId="77777777" w:rsidR="0042442A" w:rsidRPr="0073389C"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14:paraId="0140F598" w14:textId="78F534F7" w:rsidR="004A54D4" w:rsidRPr="00DD30A9" w:rsidRDefault="0042442A" w:rsidP="005B7173">
      <w:pPr>
        <w:pStyle w:val="Default"/>
        <w:numPr>
          <w:ilvl w:val="1"/>
          <w:numId w:val="66"/>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w:t>
      </w:r>
      <w:del w:id="1075" w:author="Branislav Horák" w:date="2021-06-15T08:58:00Z">
        <w:r w:rsidR="008C07F7">
          <w:rPr>
            <w:rFonts w:ascii="Arial" w:hAnsi="Arial" w:cs="Arial"/>
            <w:color w:val="auto"/>
            <w:sz w:val="19"/>
            <w:szCs w:val="19"/>
            <w:lang w:val="sk-SK"/>
          </w:rPr>
          <w:delText>37, resp.</w:delText>
        </w:r>
      </w:del>
      <w:ins w:id="1076" w:author="Branislav Horák" w:date="2021-06-15T08:58:00Z">
        <w:r w:rsidR="004E415E">
          <w:rPr>
            <w:rFonts w:ascii="Arial" w:hAnsi="Arial" w:cs="Arial"/>
            <w:color w:val="auto"/>
            <w:sz w:val="19"/>
            <w:szCs w:val="19"/>
            <w:lang w:val="sk-SK"/>
          </w:rPr>
          <w:t>č.</w:t>
        </w:r>
      </w:ins>
      <w:r w:rsidR="008C07F7">
        <w:rPr>
          <w:rFonts w:ascii="Arial" w:hAnsi="Arial" w:cs="Arial"/>
          <w:color w:val="auto"/>
          <w:sz w:val="19"/>
          <w:szCs w:val="19"/>
          <w:lang w:val="sk-SK"/>
        </w:rPr>
        <w:t xml:space="preserve"> 38 </w:t>
      </w:r>
      <w:r>
        <w:rPr>
          <w:rFonts w:ascii="Arial" w:hAnsi="Arial" w:cs="Arial"/>
          <w:color w:val="auto"/>
          <w:sz w:val="19"/>
          <w:szCs w:val="19"/>
          <w:lang w:val="sk-SK"/>
        </w:rPr>
        <w:t>(ak relevantné).</w:t>
      </w:r>
    </w:p>
    <w:p w14:paraId="341A7D1F" w14:textId="77777777" w:rsidR="004A54D4" w:rsidRDefault="00FC6468" w:rsidP="004A54D4">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 je možné p</w:t>
      </w:r>
      <w:r w:rsidR="004A54D4">
        <w:rPr>
          <w:rFonts w:eastAsia="Times New Roman" w:cs="Arial"/>
          <w:b/>
          <w:color w:val="auto"/>
          <w:szCs w:val="19"/>
          <w:lang w:val="sk-SK" w:eastAsia="en-US"/>
        </w:rPr>
        <w:t>ersonálne výdavky – náhrada mzdy a platu</w:t>
      </w:r>
      <w:r w:rsidR="004A54D4" w:rsidRPr="005668B8">
        <w:rPr>
          <w:rFonts w:eastAsia="Times New Roman" w:cs="Arial"/>
          <w:b/>
          <w:color w:val="auto"/>
          <w:szCs w:val="19"/>
          <w:lang w:val="sk-SK" w:eastAsia="en-US"/>
        </w:rPr>
        <w:t xml:space="preserve"> </w:t>
      </w:r>
      <w:r w:rsidR="004A54D4" w:rsidRPr="00EB0B04">
        <w:rPr>
          <w:rFonts w:eastAsia="Times New Roman" w:cs="Arial"/>
          <w:b/>
          <w:color w:val="auto"/>
          <w:szCs w:val="19"/>
          <w:lang w:val="sk-SK" w:eastAsia="en-US"/>
        </w:rPr>
        <w:t>predkladať</w:t>
      </w:r>
      <w:r w:rsidR="004A54D4">
        <w:rPr>
          <w:rFonts w:eastAsia="Times New Roman" w:cs="Arial"/>
          <w:color w:val="auto"/>
          <w:szCs w:val="19"/>
          <w:lang w:val="sk-SK" w:eastAsia="en-US"/>
        </w:rPr>
        <w:t xml:space="preserve"> </w:t>
      </w:r>
      <w:r w:rsidR="004A54D4" w:rsidRPr="00EB0B04">
        <w:rPr>
          <w:rFonts w:eastAsia="Times New Roman" w:cs="Arial"/>
          <w:b/>
          <w:color w:val="auto"/>
          <w:szCs w:val="19"/>
          <w:lang w:val="sk-SK" w:eastAsia="en-US"/>
        </w:rPr>
        <w:t xml:space="preserve">prostredníctvom sumarizačných hárkov – personálne výdavky (príloha č. 9 </w:t>
      </w:r>
      <w:r w:rsidR="00F97ECE">
        <w:rPr>
          <w:rFonts w:eastAsia="Times New Roman" w:cs="Arial"/>
          <w:b/>
          <w:color w:val="auto"/>
          <w:szCs w:val="19"/>
          <w:lang w:val="sk-SK" w:eastAsia="en-US"/>
        </w:rPr>
        <w:t>resp.</w:t>
      </w:r>
      <w:r w:rsidR="004A54D4" w:rsidRPr="00EB0B04">
        <w:rPr>
          <w:rFonts w:eastAsia="Times New Roman" w:cs="Arial"/>
          <w:b/>
          <w:color w:val="auto"/>
          <w:szCs w:val="19"/>
          <w:lang w:val="sk-SK" w:eastAsia="en-US"/>
        </w:rPr>
        <w:t> 10)</w:t>
      </w:r>
      <w:r w:rsidR="004A54D4">
        <w:rPr>
          <w:rFonts w:eastAsia="Times New Roman" w:cs="Arial"/>
          <w:b/>
          <w:color w:val="auto"/>
          <w:szCs w:val="19"/>
          <w:lang w:val="sk-SK" w:eastAsia="en-US"/>
        </w:rPr>
        <w:t>, avšak len na základe písomného rozhodnutia udeleného prijímateľovi zo strany poskytovateľa</w:t>
      </w:r>
      <w:r w:rsidR="002C66B3">
        <w:rPr>
          <w:rStyle w:val="Odkaznapoznmkupodiarou"/>
          <w:rFonts w:eastAsia="Times New Roman" w:cs="Arial"/>
          <w:b/>
          <w:color w:val="auto"/>
          <w:szCs w:val="19"/>
          <w:lang w:val="sk-SK" w:eastAsia="en-US"/>
        </w:rPr>
        <w:footnoteReference w:id="124"/>
      </w:r>
      <w:r w:rsidR="004A54D4">
        <w:rPr>
          <w:rFonts w:eastAsia="Times New Roman" w:cs="Arial"/>
          <w:b/>
          <w:color w:val="auto"/>
          <w:szCs w:val="19"/>
          <w:lang w:val="sk-SK" w:eastAsia="en-US"/>
        </w:rPr>
        <w:t xml:space="preserve">. V prípade predloženia personálnych výdavkov – </w:t>
      </w:r>
      <w:r w:rsidR="001577F1">
        <w:rPr>
          <w:rFonts w:eastAsia="Times New Roman" w:cs="Arial"/>
          <w:b/>
          <w:color w:val="auto"/>
          <w:szCs w:val="19"/>
          <w:lang w:val="sk-SK" w:eastAsia="en-US"/>
        </w:rPr>
        <w:t>náhrady mzdy a platu</w:t>
      </w:r>
      <w:r w:rsidR="004A54D4">
        <w:rPr>
          <w:rFonts w:eastAsia="Times New Roman" w:cs="Arial"/>
          <w:b/>
          <w:color w:val="auto"/>
          <w:szCs w:val="19"/>
          <w:lang w:val="sk-SK" w:eastAsia="en-US"/>
        </w:rPr>
        <w:t xml:space="preserve"> prostredníctvom sumarizačných hárkov </w:t>
      </w:r>
      <w:r w:rsidR="004A54D4">
        <w:rPr>
          <w:rFonts w:eastAsia="Times New Roman" w:cs="Arial"/>
          <w:b/>
          <w:color w:val="auto"/>
          <w:szCs w:val="19"/>
          <w:lang w:val="sk-SK" w:eastAsia="en-US"/>
        </w:rPr>
        <w:lastRenderedPageBreak/>
        <w:t>– personálne výdavky, bez predchádzajúceho rozhodnutia zo strany poskytovateľa, budú tieto výdavky posúdené za neoprávnené. Prijímateľ predloží nasledovnú dokumentáciu:</w:t>
      </w:r>
    </w:p>
    <w:p w14:paraId="773ECAE0"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3EF9FD0E"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176DE61E" w14:textId="77777777" w:rsidR="004A54D4" w:rsidRPr="00EB0B04" w:rsidRDefault="004A54D4" w:rsidP="004A54D4">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6E21D32E" w14:textId="77777777" w:rsidR="004A54D4" w:rsidRDefault="004A54D4" w:rsidP="004A54D4">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p>
    <w:p w14:paraId="22AF7417" w14:textId="77777777" w:rsidR="004A54D4" w:rsidRDefault="004A54D4" w:rsidP="004A54D4">
      <w:pPr>
        <w:pStyle w:val="Bulletslevel1"/>
        <w:spacing w:after="120" w:line="288" w:lineRule="auto"/>
        <w:ind w:left="567" w:hanging="283"/>
        <w:rPr>
          <w:lang w:val="sk-SK"/>
        </w:rPr>
      </w:pPr>
      <w:r w:rsidRPr="00EB0B04">
        <w:rPr>
          <w:lang w:val="sk-SK"/>
        </w:rPr>
        <w:t xml:space="preserve">prezenčná listina (dátum, miesto, čas trvania, názov aktivity a podpis </w:t>
      </w:r>
      <w:r>
        <w:rPr>
          <w:lang w:val="sk-SK"/>
        </w:rPr>
        <w:t xml:space="preserve">účastníka </w:t>
      </w:r>
      <w:r w:rsidR="00FE08C9">
        <w:rPr>
          <w:lang w:val="sk-SK"/>
        </w:rPr>
        <w:t>projektu</w:t>
      </w:r>
      <w:r w:rsidRPr="00EB0B04">
        <w:rPr>
          <w:lang w:val="sk-SK"/>
        </w:rPr>
        <w:t xml:space="preserve">) - príloha č. </w:t>
      </w:r>
      <w:r>
        <w:rPr>
          <w:lang w:val="sk-SK"/>
        </w:rPr>
        <w:t>12.</w:t>
      </w:r>
    </w:p>
    <w:p w14:paraId="40054AE1" w14:textId="77777777" w:rsidR="00BC103F" w:rsidRPr="00DD30A9" w:rsidRDefault="004A54D4" w:rsidP="00DD30A9">
      <w:pPr>
        <w:pStyle w:val="Default"/>
        <w:spacing w:before="120" w:after="120" w:line="288" w:lineRule="auto"/>
        <w:jc w:val="both"/>
        <w:rPr>
          <w:rFonts w:ascii="Arial" w:hAnsi="Arial" w:cs="Arial"/>
          <w:b/>
          <w:color w:val="auto"/>
          <w:sz w:val="19"/>
          <w:szCs w:val="19"/>
          <w:lang w:val="sk-SK"/>
        </w:rPr>
      </w:pPr>
      <w:r w:rsidRPr="00DD30A9">
        <w:rPr>
          <w:rFonts w:ascii="Arial" w:hAnsi="Arial" w:cs="Arial"/>
          <w:b/>
          <w:color w:val="auto"/>
          <w:sz w:val="19"/>
          <w:szCs w:val="19"/>
          <w:lang w:val="sk-SK"/>
        </w:rPr>
        <w:t>Prijímateľ je povinný archivovať relevantnú dokumentáciu (</w:t>
      </w:r>
      <w:r w:rsidR="00612704">
        <w:rPr>
          <w:rFonts w:ascii="Arial" w:hAnsi="Arial" w:cs="Arial"/>
          <w:b/>
          <w:color w:val="auto"/>
          <w:sz w:val="19"/>
          <w:szCs w:val="19"/>
          <w:lang w:val="sk-SK"/>
        </w:rPr>
        <w:t>výplatné pásky</w:t>
      </w:r>
      <w:r w:rsidRPr="00DD30A9">
        <w:rPr>
          <w:rFonts w:ascii="Arial" w:hAnsi="Arial" w:cs="Arial"/>
          <w:b/>
          <w:color w:val="auto"/>
          <w:sz w:val="19"/>
          <w:szCs w:val="19"/>
          <w:lang w:val="sk-SK"/>
        </w:rPr>
        <w:t>, spôsob výpočty mzdy zamestnanca, atď.), ktorá nie je súčasťou dokumentácie zasielanej poskytovateľovi v súlade so zmluvou o NFP. Prijímateľ je povinný na základe tejto dokumentácie umožniť overenie nárokovaných výdavkov prostredníctvom sumarizačných hárkov – personálne výdavky.</w:t>
      </w:r>
      <w:r w:rsidR="0042442A" w:rsidRPr="00DD30A9">
        <w:rPr>
          <w:rFonts w:ascii="Arial" w:hAnsi="Arial" w:cs="Arial"/>
          <w:b/>
          <w:color w:val="auto"/>
          <w:sz w:val="19"/>
          <w:szCs w:val="19"/>
          <w:lang w:val="sk-SK"/>
        </w:rPr>
        <w:t xml:space="preserve"> </w:t>
      </w:r>
    </w:p>
    <w:p w14:paraId="2616803E"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14:paraId="48429095" w14:textId="49DF91C5"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začiatok cesty, miesto konania, účel cesty, koniec cesty, určený dopravný prostriedok. Vyplnené vyúčtovanie pracovnej cesty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w:t>
      </w:r>
      <w:del w:id="1077" w:author="Miroslava Dziaková" w:date="2021-06-02T11:30:00Z">
        <w:r w:rsidRPr="0073389C" w:rsidDel="00380495">
          <w:rPr>
            <w:lang w:val="sk-SK"/>
          </w:rPr>
          <w:delText xml:space="preserve"> podpis zodpovedného pracovníka, ktorý prevzal správu o výsledku pracovnej cesty, číslo účtovného dokladu o úhrade cestovných výdavkov (číslo výdavkového pokladničného dokladu, alebo výpisu z účtu), dátum a podpis zamestnanca, pokladníka a nadriadeného zamestnanca organizácie pri úhrade cestovných náhrad</w:delText>
        </w:r>
      </w:del>
      <w:ins w:id="1078" w:author="Miroslava Dziaková" w:date="2021-06-02T11:31:00Z">
        <w:r w:rsidR="00380495">
          <w:rPr>
            <w:lang w:val="sk-SK"/>
          </w:rPr>
          <w:t xml:space="preserve"> </w:t>
        </w:r>
      </w:ins>
      <w:ins w:id="1079" w:author="Miroslava Dziaková" w:date="2021-06-02T11:32:00Z">
        <w:r w:rsidR="00380495">
          <w:rPr>
            <w:lang w:val="sk-SK"/>
          </w:rPr>
          <w:t>podpis osoby, ktorá schválila vyúčtovanie pracovnej cesty</w:t>
        </w:r>
      </w:ins>
      <w:r w:rsidRPr="0073389C">
        <w:rPr>
          <w:lang w:val="sk-SK"/>
        </w:rPr>
        <w:t xml:space="preserve">, </w:t>
      </w:r>
    </w:p>
    <w:p w14:paraId="3CB17799" w14:textId="7829B12F" w:rsidR="009D7F63" w:rsidRPr="0073389C" w:rsidRDefault="009D7F63" w:rsidP="009D7F63">
      <w:pPr>
        <w:pStyle w:val="Bulletslevel1"/>
        <w:spacing w:after="120" w:line="288" w:lineRule="auto"/>
        <w:ind w:left="567" w:hanging="283"/>
        <w:rPr>
          <w:lang w:val="sk-SK"/>
        </w:rPr>
      </w:pPr>
      <w:r w:rsidRPr="0073389C">
        <w:rPr>
          <w:lang w:val="sk-SK"/>
        </w:rPr>
        <w:t>cestovný lístok, palubný lístok</w:t>
      </w:r>
      <w:ins w:id="1080" w:author="Miroslava Dziaková" w:date="2021-06-02T11:36:00Z">
        <w:r w:rsidR="008F2415">
          <w:rPr>
            <w:rStyle w:val="Odkaznapoznmkupodiarou"/>
            <w:lang w:val="sk-SK"/>
          </w:rPr>
          <w:footnoteReference w:id="125"/>
        </w:r>
      </w:ins>
      <w:r w:rsidRPr="0073389C">
        <w:rPr>
          <w:lang w:val="sk-SK"/>
        </w:rPr>
        <w:t xml:space="preserve"> (ak relevantné), </w:t>
      </w:r>
    </w:p>
    <w:p w14:paraId="7F460FC1" w14:textId="77777777"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14:paraId="3DD763E3" w14:textId="77777777"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14:paraId="0B1FD036" w14:textId="77777777" w:rsidR="009D7F63" w:rsidRPr="0073389C" w:rsidRDefault="009D7F63" w:rsidP="006D062B">
      <w:pPr>
        <w:pStyle w:val="Bulletslevel1"/>
        <w:spacing w:after="120" w:line="288" w:lineRule="auto"/>
        <w:ind w:left="567" w:hanging="283"/>
        <w:jc w:val="both"/>
        <w:rPr>
          <w:lang w:val="sk-SK"/>
        </w:rPr>
      </w:pPr>
      <w:r w:rsidRPr="00211BF6">
        <w:rPr>
          <w:b/>
          <w:lang w:val="sk-SK"/>
        </w:rPr>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14:paraId="5E836BCD" w14:textId="77777777" w:rsidR="009D7F63" w:rsidRPr="0073389C" w:rsidRDefault="009D7F63" w:rsidP="00A85003">
      <w:pPr>
        <w:pStyle w:val="Bulletslevel1"/>
        <w:spacing w:after="120" w:line="288" w:lineRule="auto"/>
        <w:ind w:left="567" w:hanging="283"/>
        <w:jc w:val="both"/>
        <w:rPr>
          <w:lang w:val="sk-SK"/>
        </w:rPr>
      </w:pPr>
      <w:r w:rsidRPr="0073389C">
        <w:rPr>
          <w:b/>
          <w:lang w:val="sk-SK"/>
        </w:rPr>
        <w:t>pri využití súkromného motorového vozidla pre služobné účely</w:t>
      </w:r>
      <w:r w:rsidR="005D7B9B">
        <w:rPr>
          <w:b/>
          <w:lang w:val="sk-SK"/>
        </w:rPr>
        <w:t>:</w:t>
      </w:r>
      <w:r w:rsidRPr="0073389C">
        <w:rPr>
          <w:lang w:val="sk-SK"/>
        </w:rPr>
        <w:t xml:space="preserve"> </w:t>
      </w:r>
      <w:r w:rsidR="005D7B9B">
        <w:rPr>
          <w:lang w:val="sk-SK"/>
        </w:rPr>
        <w:t xml:space="preserve">písomná dohoda so zamestnávateľom o využití súkromného motorového vozidla pre služobné účely, </w:t>
      </w:r>
      <w:r w:rsidR="005D7B9B" w:rsidRPr="0073389C">
        <w:rPr>
          <w:lang w:val="sk-SK"/>
        </w:rPr>
        <w:t xml:space="preserve">pokladničný blok ERP (elektronická registračná pokladňa) z nákupu PHM (pohonných hmôt), kópia technického preukazu, </w:t>
      </w:r>
      <w:r w:rsidR="00933C9A">
        <w:rPr>
          <w:lang w:val="sk-SK"/>
        </w:rPr>
        <w:t>Zmluva o</w:t>
      </w:r>
      <w:r w:rsidR="002A4AF5">
        <w:rPr>
          <w:lang w:val="sk-SK"/>
        </w:rPr>
        <w:t> povinnom zmluvnom poistení vozidla</w:t>
      </w:r>
      <w:r w:rsidR="005D7B9B" w:rsidRPr="0073389C">
        <w:rPr>
          <w:lang w:val="sk-SK"/>
        </w:rPr>
        <w:t>, spôsob výpočtu oprávnených výdavkov na pohonné hmoty,</w:t>
      </w:r>
      <w:r w:rsidRPr="0073389C">
        <w:rPr>
          <w:lang w:val="sk-SK"/>
        </w:rPr>
        <w:t xml:space="preserve"> </w:t>
      </w:r>
    </w:p>
    <w:p w14:paraId="72CB7C8C" w14:textId="77777777"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126"/>
      </w:r>
      <w:r w:rsidRPr="0073389C">
        <w:rPr>
          <w:lang w:val="sk-SK"/>
        </w:rPr>
        <w:t xml:space="preserve">: žiadanka na prepravu (relevantná žiadanka na prepravu týkajúca sa projektu), kniha jázd (relevantné strany knihy jázd) s označenými pracovnými cestami súvisiacimi s projektom, faktúra alebo pokladničný blok ERP </w:t>
      </w:r>
      <w:r w:rsidRPr="0073389C">
        <w:rPr>
          <w:lang w:val="sk-SK"/>
        </w:rPr>
        <w:lastRenderedPageBreak/>
        <w:t xml:space="preserve">(elektronická registračná pokladňa) z nákupu PHM (pohonných hmôt), kópia technického preukazu označená pečiatkou a podpisom štatutárneho orgánu prijímateľa, </w:t>
      </w:r>
      <w:r w:rsidR="00DE419B">
        <w:rPr>
          <w:lang w:val="sk-SK"/>
        </w:rPr>
        <w:t>z</w:t>
      </w:r>
      <w:r w:rsidR="002A4AF5">
        <w:rPr>
          <w:lang w:val="sk-SK"/>
        </w:rPr>
        <w:t>mluva o povinnom zmluvnom poistení vozidla</w:t>
      </w:r>
      <w:r w:rsidRPr="0073389C">
        <w:rPr>
          <w:lang w:val="sk-SK"/>
        </w:rPr>
        <w:t>, spôsob výpočtu oprávnených výdavkov na pohonné hmoty,</w:t>
      </w:r>
    </w:p>
    <w:p w14:paraId="03760857" w14:textId="77777777" w:rsidR="009D7F63" w:rsidRPr="0073389C" w:rsidRDefault="00CA56B7" w:rsidP="00A85003">
      <w:pPr>
        <w:pStyle w:val="Bulletslevel1"/>
        <w:spacing w:after="120" w:line="288" w:lineRule="auto"/>
        <w:ind w:left="567" w:hanging="283"/>
        <w:jc w:val="both"/>
        <w:rPr>
          <w:lang w:val="sk-SK"/>
        </w:rPr>
      </w:pPr>
      <w:r>
        <w:rPr>
          <w:lang w:val="sk-SK"/>
        </w:rPr>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14:paraId="622AA049" w14:textId="77777777"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14:paraId="1853F095" w14:textId="77777777"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14:paraId="6741325C" w14:textId="77777777"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14:paraId="4B35D008" w14:textId="77777777"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14:paraId="6A7AB039"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14:paraId="7FC77B6E"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 </w:t>
      </w:r>
    </w:p>
    <w:p w14:paraId="22D72D6A" w14:textId="77777777"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14:paraId="33F5F820"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14:paraId="7E3CBB70" w14:textId="77777777" w:rsidR="002A57AB" w:rsidRPr="0073389C" w:rsidRDefault="002A57AB" w:rsidP="009D7F63">
      <w:pPr>
        <w:pStyle w:val="Bulletslevel1"/>
        <w:spacing w:after="120" w:line="288" w:lineRule="auto"/>
        <w:ind w:left="567" w:hanging="283"/>
        <w:rPr>
          <w:lang w:val="sk-SK"/>
        </w:rPr>
      </w:pPr>
      <w:r>
        <w:rPr>
          <w:lang w:val="sk-SK"/>
        </w:rPr>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14:paraId="7AEFB364" w14:textId="77777777" w:rsidR="000D06A7" w:rsidRDefault="009D7F63" w:rsidP="00E65E97">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prípadu vrátane úhrady výdavku, </w:t>
      </w:r>
    </w:p>
    <w:p w14:paraId="58C1FF55" w14:textId="77777777" w:rsidR="00D502D1" w:rsidRDefault="009D7F63" w:rsidP="00E65E97">
      <w:pPr>
        <w:pStyle w:val="Bulletslevel1"/>
        <w:spacing w:after="120" w:line="288" w:lineRule="auto"/>
        <w:ind w:left="567" w:hanging="283"/>
        <w:rPr>
          <w:lang w:val="sk-SK"/>
        </w:rPr>
      </w:pPr>
      <w:r w:rsidRPr="00C87533">
        <w:rPr>
          <w:lang w:val="sk-SK"/>
        </w:rPr>
        <w:t>spôsob výpočtu oprávnenej výšky výdavku (ak relevantné).</w:t>
      </w:r>
    </w:p>
    <w:p w14:paraId="256D5166" w14:textId="77777777" w:rsidR="007E243E" w:rsidRPr="00DD30A9" w:rsidRDefault="00D502D1" w:rsidP="00DD30A9">
      <w:pPr>
        <w:pStyle w:val="Bulletslevel1"/>
        <w:numPr>
          <w:ilvl w:val="0"/>
          <w:numId w:val="0"/>
        </w:numPr>
        <w:spacing w:after="120" w:line="288" w:lineRule="auto"/>
        <w:jc w:val="both"/>
        <w:rPr>
          <w:b/>
          <w:lang w:val="sk-SK"/>
        </w:rPr>
      </w:pPr>
      <w:r w:rsidRPr="00DD30A9">
        <w:rPr>
          <w:b/>
          <w:lang w:val="sk-SK"/>
        </w:rPr>
        <w:t>Prijímateľ je povinný archivovať relevantnú dokumentáciu (</w:t>
      </w:r>
      <w:r>
        <w:rPr>
          <w:b/>
          <w:lang w:val="sk-SK"/>
        </w:rPr>
        <w:t>napr. cestovný lístok, doklad o ubytovaní, cestovný príkaz,</w:t>
      </w:r>
      <w:r w:rsidRPr="00DD30A9">
        <w:rPr>
          <w:b/>
          <w:lang w:val="sk-SK"/>
        </w:rPr>
        <w:t xml:space="preserve"> atď.), ktorá nie je súčasťou dokumentácie zasielanej poskytovateľovi v súlade so zmluvou o NFP. Prijímateľ je povinný na základe tejto dokumentácie umožniť overenie nárokovaných výdavkov prostredníctvom sumarizačných hárkov – </w:t>
      </w:r>
      <w:r>
        <w:rPr>
          <w:b/>
          <w:lang w:val="sk-SK"/>
        </w:rPr>
        <w:t>náhrady pri pracovnej ceste</w:t>
      </w:r>
      <w:r w:rsidRPr="00DD30A9">
        <w:rPr>
          <w:b/>
          <w:lang w:val="sk-SK"/>
        </w:rPr>
        <w:t>.</w:t>
      </w:r>
    </w:p>
    <w:p w14:paraId="6DD870A5" w14:textId="77777777" w:rsidR="008B19F7" w:rsidRPr="0073389C" w:rsidRDefault="008B19F7" w:rsidP="008B19F7">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 xml:space="preserve">Cestovné náhrady </w:t>
      </w:r>
      <w:r>
        <w:rPr>
          <w:rFonts w:ascii="Arial" w:hAnsi="Arial" w:cs="Arial"/>
          <w:b/>
          <w:color w:val="auto"/>
          <w:sz w:val="19"/>
          <w:szCs w:val="19"/>
          <w:lang w:val="sk-SK"/>
        </w:rPr>
        <w:t>zahraničným expertom (per diems)</w:t>
      </w:r>
    </w:p>
    <w:p w14:paraId="23666BCB"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zmluva uzatvorená so zahraničným expertom alebo podpísané čestné prehlásenie zahraničného experta, kde je uvedená identifikácia aktivity/podujatia (konferencia, seminár), termín konania, prehlásenie, že identické výdavky na túto aktivitu/podujatie neboli a nebudú hradené expertovi žiadnym iným subjektom, číslo bankového účtu, na ktorý majú byť prostriedky vyplatené a pod. </w:t>
      </w:r>
    </w:p>
    <w:p w14:paraId="2B421C58"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vyúčtovanie pracovnej cesty, </w:t>
      </w:r>
    </w:p>
    <w:p w14:paraId="22462E64"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správa o priebehu zahraničnej pracovnej cesty s uvedenou informáciou o dosiahnutých výsledkoch aktivity (závery z konferencie, seminára, vzdelávacieho podujatia a pod.) s potvrdením zástupcu hostiteľskej krajiny, že výmena sa konala, </w:t>
      </w:r>
    </w:p>
    <w:p w14:paraId="796E84AC"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dopravu experta (cestovný lístok/faktúra, palubný lístok, v prípade on-line rezervácií – výtlačok elektronických rezervácií a pod.), </w:t>
      </w:r>
    </w:p>
    <w:p w14:paraId="1FE4AC3A"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ubytovanie – faktúra, resp. iný relevantný doklad, </w:t>
      </w:r>
    </w:p>
    <w:p w14:paraId="22AFFCB9"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doklad o úhrade.</w:t>
      </w:r>
    </w:p>
    <w:p w14:paraId="547EFBE7" w14:textId="77777777"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p>
    <w:p w14:paraId="2692BDB0"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lastRenderedPageBreak/>
        <w:t xml:space="preserve">cestovný príkaz, </w:t>
      </w:r>
    </w:p>
    <w:p w14:paraId="6683CA93"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14:paraId="68FF47BC"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14:paraId="246FEB70"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74A7EFFE"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prezenčná listina (dátum, miesto, čas trvania, názov aktivity a podpis</w:t>
      </w:r>
      <w:r w:rsidR="006945CA">
        <w:rPr>
          <w:rFonts w:ascii="Arial" w:hAnsi="Arial" w:cs="Arial"/>
          <w:sz w:val="19"/>
          <w:szCs w:val="19"/>
          <w:lang w:val="sk-SK"/>
        </w:rPr>
        <w:t xml:space="preserve"> 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69AEC7FA"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13AA074" w14:textId="77777777" w:rsidR="0046756F" w:rsidRDefault="00531F46"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531F46">
        <w:rPr>
          <w:rFonts w:ascii="Arial" w:hAnsi="Arial" w:cs="Arial"/>
          <w:b/>
          <w:sz w:val="19"/>
          <w:szCs w:val="19"/>
          <w:lang w:val="sk-SK"/>
        </w:rPr>
        <w:t>pri využití súkromného motorového vozidla</w:t>
      </w:r>
      <w:r>
        <w:rPr>
          <w:rFonts w:ascii="Arial" w:hAnsi="Arial" w:cs="Arial"/>
          <w:b/>
          <w:sz w:val="19"/>
          <w:szCs w:val="19"/>
          <w:lang w:val="sk-SK"/>
        </w:rPr>
        <w:t xml:space="preserve"> -</w:t>
      </w:r>
      <w:r w:rsidRPr="00531F46">
        <w:rPr>
          <w:rFonts w:ascii="Arial" w:hAnsi="Arial" w:cs="Arial"/>
          <w:sz w:val="19"/>
          <w:szCs w:val="19"/>
          <w:lang w:val="sk-SK"/>
        </w:rPr>
        <w:t xml:space="preserve"> písomná dohoda so zamestnávateľom o využití súkromného motorového vozidla pre služobné účely, pokladničný blok ERP (elektronická registračná pokladňa) z nákupu PHM (pohonných hmôt), kópia technického preukazu, Zmluva o povinnom zmluvnom poistení vozidla, spôsob výpočtu oprávnených výdavkov na pohonné hmoty,</w:t>
      </w:r>
      <w:r>
        <w:rPr>
          <w:rFonts w:ascii="Arial" w:hAnsi="Arial" w:cs="Arial"/>
          <w:sz w:val="19"/>
          <w:szCs w:val="19"/>
          <w:lang w:val="sk-SK"/>
        </w:rPr>
        <w:t xml:space="preserve"> </w:t>
      </w:r>
    </w:p>
    <w:p w14:paraId="712A6BC9"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14:paraId="037602B9"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14:paraId="61531AB1" w14:textId="77777777" w:rsidR="00C87533" w:rsidRPr="0073389C" w:rsidRDefault="00C87533" w:rsidP="00C87533">
      <w:pPr>
        <w:pStyle w:val="Default"/>
        <w:spacing w:before="120" w:after="120" w:line="288" w:lineRule="auto"/>
        <w:jc w:val="both"/>
        <w:rPr>
          <w:rFonts w:ascii="Arial" w:hAnsi="Arial" w:cs="Arial"/>
          <w:sz w:val="19"/>
          <w:szCs w:val="19"/>
          <w:lang w:val="sk-SK"/>
        </w:rPr>
      </w:pPr>
      <w:r w:rsidRPr="00BA3ECA">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prijímateľ si prvýkrát uplatnil výdavky na cestovné náhrady –</w:t>
      </w:r>
      <w:r>
        <w:rPr>
          <w:rFonts w:ascii="Arial" w:hAnsi="Arial" w:cs="Arial"/>
          <w:sz w:val="19"/>
          <w:szCs w:val="19"/>
          <w:lang w:val="sk-SK"/>
        </w:rPr>
        <w:t xml:space="preserve"> </w:t>
      </w:r>
      <w:r w:rsidR="00120A50">
        <w:rPr>
          <w:rFonts w:ascii="Arial" w:hAnsi="Arial" w:cs="Arial"/>
          <w:sz w:val="19"/>
          <w:szCs w:val="19"/>
          <w:lang w:val="sk-SK"/>
        </w:rPr>
        <w:t>iným než vlastným zamestnancom</w:t>
      </w:r>
      <w:r w:rsidRPr="0073389C">
        <w:rPr>
          <w:rFonts w:ascii="Arial" w:hAnsi="Arial" w:cs="Arial"/>
          <w:sz w:val="19"/>
          <w:szCs w:val="19"/>
          <w:lang w:val="sk-SK"/>
        </w:rPr>
        <w:t>)</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4C33EDF0"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14:paraId="7F3BF0C4"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w:t>
      </w:r>
      <w:r w:rsidR="00920FE8">
        <w:rPr>
          <w:rFonts w:ascii="Arial" w:hAnsi="Arial" w:cs="Arial"/>
          <w:sz w:val="19"/>
          <w:szCs w:val="19"/>
          <w:lang w:val="sk-SK"/>
        </w:rPr>
        <w:t>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39909494"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AA0B187" w14:textId="77777777" w:rsidR="009D7F63" w:rsidRPr="00515B75" w:rsidRDefault="00C87533" w:rsidP="005B7173">
      <w:pPr>
        <w:pStyle w:val="Default"/>
        <w:numPr>
          <w:ilvl w:val="0"/>
          <w:numId w:val="65"/>
        </w:numPr>
        <w:spacing w:before="120" w:after="120" w:line="288" w:lineRule="auto"/>
        <w:ind w:left="567" w:hanging="283"/>
        <w:jc w:val="both"/>
        <w:rPr>
          <w:lang w:val="sk-SK"/>
        </w:rPr>
      </w:pPr>
      <w:r w:rsidRPr="0073389C">
        <w:rPr>
          <w:rFonts w:ascii="Arial" w:hAnsi="Arial" w:cs="Arial"/>
          <w:sz w:val="19"/>
          <w:szCs w:val="19"/>
          <w:lang w:val="sk-SK"/>
        </w:rPr>
        <w:t xml:space="preserve">výpis z denníka, resp. z hlavnej knihy prijímateľa alebo peňažného denníka prijímateľa (jednoduché účtovníctvo) o zaúčtovaní účtovného prípadu vrátane úhrady výdavku. </w:t>
      </w:r>
    </w:p>
    <w:p w14:paraId="01C777FD" w14:textId="77777777" w:rsidR="00F02967" w:rsidRDefault="009D7F63" w:rsidP="009719B7">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
          <w:bCs/>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Prijímatelia môžu dokumentáciu k cestovným náhradám predkladať v rámci žiadosti o platbu až po vyúčtovaní cestovných náhrad (vyčíslenie reálnych výdavkov na služobnú cestu), t. j. po zúčtovaní preplatku/nedoplatku.</w:t>
      </w:r>
    </w:p>
    <w:p w14:paraId="5C52E6C5" w14:textId="77777777"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 xml:space="preserve">Energie </w:t>
      </w:r>
    </w:p>
    <w:p w14:paraId="736C06CE" w14:textId="77777777"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14:paraId="124E0B9E" w14:textId="77777777"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14:paraId="57206CC3" w14:textId="77777777"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14:paraId="11F94FCE" w14:textId="7C52CA1F" w:rsidR="00227E16" w:rsidRPr="00515B75" w:rsidRDefault="009D7F63" w:rsidP="00365D81">
      <w:pPr>
        <w:pStyle w:val="Bulletslevel1"/>
        <w:spacing w:after="120" w:line="288" w:lineRule="auto"/>
        <w:ind w:left="567" w:hanging="283"/>
        <w:jc w:val="both"/>
        <w:rPr>
          <w:rFonts w:cs="Arial"/>
          <w:b/>
          <w:bCs/>
          <w:szCs w:val="19"/>
          <w:lang w:val="sk-SK"/>
        </w:rPr>
      </w:pPr>
      <w:r w:rsidRPr="0073389C">
        <w:rPr>
          <w:lang w:val="sk-SK"/>
        </w:rPr>
        <w:lastRenderedPageBreak/>
        <w:t>písomná zmluva</w:t>
      </w:r>
      <w:r w:rsidR="00182CBF">
        <w:rPr>
          <w:lang w:val="sk-SK"/>
        </w:rPr>
        <w:t xml:space="preserve"> </w:t>
      </w:r>
      <w:r w:rsidR="00182CBF" w:rsidRPr="00585E09">
        <w:rPr>
          <w:lang w:val="sk-SK"/>
        </w:rPr>
        <w:t>vrátane dodatkov k uzavretej písomnej zmluve</w:t>
      </w:r>
      <w:ins w:id="1082" w:author="Miroslava Dziaková" w:date="2021-06-01T15:00:00Z">
        <w:r w:rsidR="00E402A4" w:rsidRPr="00E402A4">
          <w:rPr>
            <w:rFonts w:ascii="Times New Roman" w:eastAsia="Times New Roman" w:hAnsi="Times New Roman"/>
            <w:color w:val="auto"/>
            <w:sz w:val="24"/>
            <w:szCs w:val="24"/>
            <w:lang w:val="sk-SK" w:eastAsia="en-AU"/>
          </w:rPr>
          <w:t xml:space="preserve"> </w:t>
        </w:r>
        <w:r w:rsidR="00E402A4" w:rsidRPr="00E402A4">
          <w:rPr>
            <w:lang w:val="sk-SK"/>
          </w:rPr>
          <w:t>v prípadoch, ak</w:t>
        </w:r>
        <w:r w:rsidR="00E402A4" w:rsidRPr="00E402A4">
          <w:rPr>
            <w:rFonts w:ascii="Times New Roman" w:eastAsia="Times New Roman" w:hAnsi="Times New Roman"/>
            <w:color w:val="auto"/>
            <w:sz w:val="24"/>
            <w:szCs w:val="24"/>
            <w:lang w:val="sk-SK" w:eastAsia="en-AU"/>
          </w:rPr>
          <w:t xml:space="preserve"> </w:t>
        </w:r>
        <w:r w:rsidR="00E402A4" w:rsidRPr="00E402A4">
          <w:rPr>
            <w:lang w:val="sk-SK"/>
          </w:rPr>
          <w:t>ide o nadlimitnú alebo podlimitnú zákazku verejného obstarávania</w:t>
        </w:r>
        <w:r w:rsidR="00E402A4" w:rsidRPr="00E402A4">
          <w:rPr>
            <w:vertAlign w:val="superscript"/>
            <w:lang w:val="sk-SK"/>
          </w:rPr>
          <w:footnoteReference w:id="127"/>
        </w:r>
      </w:ins>
      <w:r w:rsidRPr="0073389C">
        <w:rPr>
          <w:lang w:val="sk-SK"/>
        </w:rPr>
        <w:t>, resp. objednávka</w:t>
      </w:r>
      <w:r w:rsidR="00B23BB8">
        <w:rPr>
          <w:lang w:val="sk-SK"/>
        </w:rPr>
        <w:t>.</w:t>
      </w:r>
    </w:p>
    <w:p w14:paraId="247758F2" w14:textId="77777777"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14:paraId="119BFDDB" w14:textId="77777777"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14:paraId="2866680B" w14:textId="77777777"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14:paraId="7BB22B49" w14:textId="77777777" w:rsidR="009D7F63" w:rsidRDefault="00182CBF" w:rsidP="005B7173">
      <w:pPr>
        <w:pStyle w:val="Default"/>
        <w:numPr>
          <w:ilvl w:val="1"/>
          <w:numId w:val="55"/>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14:paraId="7D337FAF" w14:textId="1440E917" w:rsidR="00182CBF" w:rsidRPr="00365D81" w:rsidRDefault="00182CBF" w:rsidP="00365D81">
      <w:pPr>
        <w:pStyle w:val="Default"/>
        <w:numPr>
          <w:ilvl w:val="1"/>
          <w:numId w:val="55"/>
        </w:numPr>
        <w:spacing w:before="120" w:after="120" w:line="288" w:lineRule="auto"/>
        <w:ind w:left="567" w:hanging="283"/>
        <w:jc w:val="both"/>
        <w:rPr>
          <w:rFonts w:ascii="Arial" w:hAnsi="Arial" w:cs="Arial"/>
          <w:sz w:val="19"/>
          <w:szCs w:val="19"/>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ins w:id="1085" w:author="Miroslava Dziaková" w:date="2021-06-01T15:08:00Z">
        <w:r w:rsidR="007856B5" w:rsidRPr="007856B5">
          <w:rPr>
            <w:lang w:eastAsia="en-AU"/>
          </w:rPr>
          <w:t xml:space="preserve"> </w:t>
        </w:r>
        <w:r w:rsidR="007856B5" w:rsidRPr="007856B5">
          <w:rPr>
            <w:rFonts w:ascii="Arial" w:hAnsi="Arial" w:cs="Arial"/>
            <w:sz w:val="19"/>
            <w:szCs w:val="19"/>
          </w:rPr>
          <w:t>v prípadoch, ak ide o nadlimitnú alebo podlimitnú zákazku verejného obstarávania</w:t>
        </w:r>
        <w:r w:rsidR="007856B5" w:rsidRPr="007856B5">
          <w:rPr>
            <w:rFonts w:ascii="Arial" w:hAnsi="Arial" w:cs="Arial"/>
            <w:sz w:val="19"/>
            <w:szCs w:val="19"/>
            <w:vertAlign w:val="superscript"/>
          </w:rPr>
          <w:footnoteReference w:id="128"/>
        </w:r>
      </w:ins>
      <w:r w:rsidRPr="0073389C">
        <w:rPr>
          <w:rFonts w:ascii="Arial" w:hAnsi="Arial" w:cs="Arial"/>
          <w:color w:val="auto"/>
          <w:sz w:val="19"/>
          <w:szCs w:val="19"/>
          <w:lang w:val="sk-SK"/>
        </w:rPr>
        <w:t>, resp. objednávka</w:t>
      </w:r>
      <w:r>
        <w:rPr>
          <w:rFonts w:ascii="Arial" w:hAnsi="Arial" w:cs="Arial"/>
          <w:color w:val="auto"/>
          <w:sz w:val="19"/>
          <w:szCs w:val="19"/>
          <w:lang w:val="sk-SK"/>
        </w:rPr>
        <w:t>,</w:t>
      </w:r>
    </w:p>
    <w:p w14:paraId="3BB659A1" w14:textId="77777777" w:rsidR="00376C28"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čestné vyhlásenie o používaní telefónu výhradne na účely projektu (ak relevantné), </w:t>
      </w:r>
    </w:p>
    <w:p w14:paraId="5D995578" w14:textId="77777777"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5E70D095" w14:textId="77777777" w:rsidR="00E5084E" w:rsidRPr="00CB2A99" w:rsidRDefault="009D7F63" w:rsidP="005B7173">
      <w:pPr>
        <w:pStyle w:val="Default"/>
        <w:numPr>
          <w:ilvl w:val="1"/>
          <w:numId w:val="55"/>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14:paraId="28FEC4DD" w14:textId="77777777"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14:paraId="50D318DE" w14:textId="77777777" w:rsidR="009D7F63" w:rsidRPr="0073389C" w:rsidRDefault="009D7F63" w:rsidP="005B7173">
      <w:pPr>
        <w:pStyle w:val="Default"/>
        <w:numPr>
          <w:ilvl w:val="0"/>
          <w:numId w:val="5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14:paraId="4D6DDA88" w14:textId="77777777"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A65841A" w14:textId="77777777" w:rsidR="009D7F63" w:rsidRPr="0073389C" w:rsidRDefault="00E717DB"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389941D" w14:textId="77777777"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003FEFF" w14:textId="77777777"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14:paraId="345A23D3" w14:textId="77777777" w:rsidR="00EA7E3A" w:rsidRPr="00CA3395" w:rsidRDefault="009D7F63" w:rsidP="005B7173">
      <w:pPr>
        <w:pStyle w:val="Default"/>
        <w:numPr>
          <w:ilvl w:val="2"/>
          <w:numId w:val="57"/>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11D2F6C"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14:paraId="57B0F466"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14:paraId="3A9CCB0E" w14:textId="77777777" w:rsidR="009D7F63" w:rsidRPr="0073389C" w:rsidRDefault="0050375E"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2C26A530"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19BF8C1"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37A2E78B"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F999AC1"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2D2E775" w14:textId="77777777" w:rsidR="003324C5"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30064B65"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lastRenderedPageBreak/>
        <w:t>Nájom</w:t>
      </w:r>
      <w:r w:rsidR="00693310">
        <w:rPr>
          <w:rFonts w:ascii="Arial" w:hAnsi="Arial" w:cs="Arial"/>
          <w:b/>
          <w:bCs/>
          <w:color w:val="auto"/>
          <w:sz w:val="19"/>
          <w:szCs w:val="19"/>
          <w:lang w:val="sk-SK"/>
        </w:rPr>
        <w:t xml:space="preserve"> priestorov</w:t>
      </w:r>
    </w:p>
    <w:p w14:paraId="7C873E00" w14:textId="77777777" w:rsidR="005E643E" w:rsidRPr="0073389C" w:rsidRDefault="005E643E" w:rsidP="005B7173">
      <w:pPr>
        <w:pStyle w:val="Default"/>
        <w:numPr>
          <w:ilvl w:val="2"/>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B627DCF" w14:textId="1FD5F3BC" w:rsidR="005E643E" w:rsidRPr="0073389C" w:rsidRDefault="005E643E" w:rsidP="005B7173">
      <w:pPr>
        <w:pStyle w:val="Default"/>
        <w:numPr>
          <w:ilvl w:val="2"/>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w:t>
      </w:r>
      <w:r w:rsidRPr="00817CE2">
        <w:rPr>
          <w:rFonts w:ascii="Arial" w:hAnsi="Arial" w:cs="Arial"/>
          <w:color w:val="auto"/>
          <w:sz w:val="19"/>
          <w:szCs w:val="19"/>
          <w:lang w:val="sk-SK"/>
        </w:rPr>
        <w:t xml:space="preserve">zmluva </w:t>
      </w:r>
      <w:ins w:id="1088" w:author="Zuzana Hušeková" w:date="2021-06-14T16:57:00Z">
        <w:r w:rsidR="00817CE2" w:rsidRPr="00817CE2">
          <w:rPr>
            <w:rFonts w:ascii="Arial" w:hAnsi="Arial" w:cs="Arial"/>
            <w:sz w:val="19"/>
            <w:szCs w:val="19"/>
            <w:lang w:val="sk-SK"/>
          </w:rPr>
          <w:t>v prípadoch, ak</w:t>
        </w:r>
        <w:r w:rsidR="00817CE2" w:rsidRPr="00817CE2">
          <w:rPr>
            <w:rFonts w:ascii="Arial" w:hAnsi="Arial" w:cs="Arial"/>
            <w:color w:val="auto"/>
            <w:sz w:val="19"/>
            <w:szCs w:val="19"/>
            <w:lang w:val="sk-SK" w:eastAsia="en-AU"/>
          </w:rPr>
          <w:t xml:space="preserve"> </w:t>
        </w:r>
        <w:r w:rsidR="00817CE2" w:rsidRPr="00817CE2">
          <w:rPr>
            <w:rFonts w:ascii="Arial" w:hAnsi="Arial" w:cs="Arial"/>
            <w:sz w:val="19"/>
            <w:szCs w:val="19"/>
            <w:lang w:val="sk-SK"/>
          </w:rPr>
          <w:t>ide o nadlimitnú alebo podlimitnú zákazku verejného obstarávania</w:t>
        </w:r>
        <w:r w:rsidR="00817CE2" w:rsidRPr="00817CE2">
          <w:rPr>
            <w:rFonts w:ascii="Arial" w:hAnsi="Arial" w:cs="Arial"/>
            <w:sz w:val="19"/>
            <w:szCs w:val="19"/>
            <w:vertAlign w:val="superscript"/>
            <w:lang w:val="sk-SK"/>
          </w:rPr>
          <w:footnoteReference w:id="129"/>
        </w:r>
        <w:r w:rsidR="00817CE2" w:rsidRPr="00817CE2">
          <w:rPr>
            <w:rFonts w:ascii="Arial" w:hAnsi="Arial" w:cs="Arial"/>
            <w:color w:val="auto"/>
            <w:sz w:val="19"/>
            <w:szCs w:val="19"/>
            <w:lang w:val="sk-SK"/>
          </w:rPr>
          <w:t xml:space="preserve"> </w:t>
        </w:r>
      </w:ins>
      <w:r w:rsidRPr="00817CE2">
        <w:rPr>
          <w:rFonts w:ascii="Arial" w:hAnsi="Arial" w:cs="Arial"/>
          <w:color w:val="auto"/>
          <w:sz w:val="19"/>
          <w:szCs w:val="19"/>
          <w:lang w:val="sk-SK"/>
        </w:rPr>
        <w:t xml:space="preserve">(v prípade, ak je priestor prenajímaný tretej osobe, je potrebné doložiť </w:t>
      </w:r>
      <w:r w:rsidRPr="000A76AD">
        <w:rPr>
          <w:rFonts w:ascii="Arial" w:hAnsi="Arial" w:cs="Arial"/>
          <w:color w:val="auto"/>
          <w:sz w:val="19"/>
          <w:szCs w:val="19"/>
          <w:lang w:val="sk-SK"/>
        </w:rPr>
        <w:t xml:space="preserve">aj </w:t>
      </w:r>
      <w:r w:rsidR="001B0812" w:rsidRPr="000A76AD">
        <w:rPr>
          <w:rFonts w:ascii="Arial" w:hAnsi="Arial" w:cs="Arial"/>
          <w:color w:val="auto"/>
          <w:sz w:val="19"/>
          <w:szCs w:val="19"/>
          <w:lang w:val="sk-SK"/>
        </w:rPr>
        <w:t>z</w:t>
      </w:r>
      <w:r w:rsidRPr="000A76AD">
        <w:rPr>
          <w:rFonts w:ascii="Arial" w:hAnsi="Arial" w:cs="Arial"/>
          <w:color w:val="auto"/>
          <w:sz w:val="19"/>
          <w:szCs w:val="19"/>
          <w:lang w:val="sk-SK"/>
        </w:rPr>
        <w:t>mluvu medzi majiteľom</w:t>
      </w:r>
      <w:r w:rsidRPr="0073389C">
        <w:rPr>
          <w:rFonts w:ascii="Arial" w:hAnsi="Arial" w:cs="Arial"/>
          <w:color w:val="auto"/>
          <w:sz w:val="19"/>
          <w:szCs w:val="19"/>
          <w:lang w:val="sk-SK"/>
        </w:rPr>
        <w:t xml:space="preserve"> budovy/ objektu a nájomcom, ktorá mu ustanovuje možnosť prenájmu tretej osobe v súlade s občianskym zákonníkom</w:t>
      </w:r>
      <w:r>
        <w:rPr>
          <w:rFonts w:ascii="Arial" w:hAnsi="Arial" w:cs="Arial"/>
          <w:color w:val="auto"/>
          <w:sz w:val="19"/>
          <w:szCs w:val="19"/>
          <w:lang w:val="sk-SK"/>
        </w:rPr>
        <w:t>,</w:t>
      </w:r>
      <w:del w:id="1091" w:author="Slavomír Gajarský" w:date="2021-06-10T11:06:00Z">
        <w:r w:rsidRPr="0073389C">
          <w:rPr>
            <w:rFonts w:ascii="Arial" w:hAnsi="Arial" w:cs="Arial"/>
            <w:color w:val="auto"/>
            <w:sz w:val="19"/>
            <w:szCs w:val="19"/>
            <w:lang w:val="sk-SK"/>
          </w:rPr>
          <w:delText xml:space="preserve"> </w:delText>
        </w:r>
      </w:del>
    </w:p>
    <w:p w14:paraId="3C81591F" w14:textId="77777777" w:rsidR="005507D4" w:rsidRPr="0073389C" w:rsidRDefault="009D7F63" w:rsidP="005B7173">
      <w:pPr>
        <w:pStyle w:val="Default"/>
        <w:numPr>
          <w:ilvl w:val="0"/>
          <w:numId w:val="6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944DBE5" w14:textId="77777777" w:rsidR="009D7F63" w:rsidRPr="005507D4" w:rsidRDefault="009D7F63" w:rsidP="005B7173">
      <w:pPr>
        <w:pStyle w:val="Default"/>
        <w:numPr>
          <w:ilvl w:val="0"/>
          <w:numId w:val="60"/>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14:paraId="71B4ADAA" w14:textId="77777777"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Školenia, kurzy, semináre, porady, konferencie, sympóziá</w:t>
      </w:r>
    </w:p>
    <w:p w14:paraId="3B774BEB" w14:textId="77777777" w:rsidR="009D7F63" w:rsidRPr="0073389C" w:rsidRDefault="00346752"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6AA84545"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4764C2B"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14:paraId="5955013C"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14:paraId="2D1D3F0D" w14:textId="77777777" w:rsidR="00BC5336" w:rsidRPr="00BC5336" w:rsidRDefault="00E72207"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potvrdenie o účasti na školení,</w:t>
      </w:r>
      <w:r w:rsidR="00A6328C">
        <w:rPr>
          <w:rFonts w:ascii="Arial" w:hAnsi="Arial" w:cs="Arial"/>
          <w:color w:val="auto"/>
          <w:sz w:val="19"/>
          <w:szCs w:val="19"/>
          <w:lang w:val="sk-SK"/>
        </w:rPr>
        <w:t xml:space="preserve"> </w:t>
      </w:r>
      <w:r>
        <w:rPr>
          <w:rFonts w:ascii="Arial" w:hAnsi="Arial" w:cs="Arial"/>
          <w:color w:val="auto"/>
          <w:sz w:val="19"/>
          <w:szCs w:val="19"/>
          <w:lang w:val="sk-SK"/>
        </w:rPr>
        <w:t>certifikát</w:t>
      </w:r>
      <w:r w:rsidR="00E17FCD">
        <w:rPr>
          <w:rFonts w:ascii="Arial" w:hAnsi="Arial" w:cs="Arial"/>
          <w:color w:val="auto"/>
          <w:sz w:val="19"/>
          <w:szCs w:val="19"/>
          <w:lang w:val="sk-SK"/>
        </w:rPr>
        <w:t xml:space="preserve"> resp. iný </w:t>
      </w:r>
      <w:r w:rsidR="001759EA">
        <w:rPr>
          <w:rFonts w:ascii="Arial" w:hAnsi="Arial" w:cs="Arial"/>
          <w:color w:val="auto"/>
          <w:sz w:val="19"/>
          <w:szCs w:val="19"/>
          <w:lang w:val="sk-SK"/>
        </w:rPr>
        <w:t>relevantný</w:t>
      </w:r>
      <w:r w:rsidR="00E17FCD" w:rsidRPr="001759EA">
        <w:rPr>
          <w:rFonts w:ascii="Arial" w:hAnsi="Arial" w:cs="Arial"/>
          <w:color w:val="auto"/>
          <w:sz w:val="19"/>
          <w:szCs w:val="19"/>
          <w:lang w:val="sk-SK"/>
        </w:rPr>
        <w:t xml:space="preserve"> </w:t>
      </w:r>
      <w:r w:rsidR="00E17FCD">
        <w:rPr>
          <w:rFonts w:ascii="Arial" w:hAnsi="Arial" w:cs="Arial"/>
          <w:color w:val="auto"/>
          <w:sz w:val="19"/>
          <w:szCs w:val="19"/>
          <w:lang w:val="sk-SK"/>
        </w:rPr>
        <w:t>doklad o absolvovaní školenia</w:t>
      </w:r>
      <w:r w:rsidR="001759EA">
        <w:rPr>
          <w:rFonts w:ascii="Arial" w:hAnsi="Arial" w:cs="Arial"/>
          <w:color w:val="auto"/>
          <w:sz w:val="19"/>
          <w:szCs w:val="19"/>
          <w:lang w:val="sk-SK"/>
        </w:rPr>
        <w:t>,</w:t>
      </w:r>
      <w:r w:rsidR="0078296F">
        <w:rPr>
          <w:rFonts w:ascii="Arial" w:hAnsi="Arial" w:cs="Arial"/>
          <w:color w:val="auto"/>
          <w:sz w:val="19"/>
          <w:szCs w:val="19"/>
          <w:lang w:val="sk-SK"/>
        </w:rPr>
        <w:t xml:space="preserve"> </w:t>
      </w:r>
    </w:p>
    <w:p w14:paraId="5608B0E9"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14:paraId="2677B6A9" w14:textId="77777777" w:rsidR="00D20978" w:rsidRPr="00017C8D" w:rsidRDefault="009D7F63" w:rsidP="005B7173">
      <w:pPr>
        <w:pStyle w:val="Default"/>
        <w:numPr>
          <w:ilvl w:val="1"/>
          <w:numId w:val="6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9A726F8" w14:textId="77777777" w:rsidR="0050522F" w:rsidRPr="00EB0D0B" w:rsidRDefault="0050522F" w:rsidP="00017C8D">
      <w:pPr>
        <w:pStyle w:val="Default"/>
        <w:spacing w:before="120" w:after="120" w:line="288" w:lineRule="auto"/>
        <w:ind w:left="567"/>
        <w:jc w:val="both"/>
        <w:rPr>
          <w:rFonts w:ascii="Arial" w:hAnsi="Arial" w:cs="Arial"/>
          <w:b/>
          <w:bCs/>
          <w:color w:val="auto"/>
          <w:sz w:val="19"/>
          <w:szCs w:val="19"/>
          <w:lang w:val="sk-SK"/>
        </w:rPr>
      </w:pPr>
    </w:p>
    <w:p w14:paraId="7C8ECD0F" w14:textId="77777777" w:rsidR="009D7F63" w:rsidRPr="0073389C" w:rsidRDefault="009D7F63" w:rsidP="009719B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14:paraId="0D5DB7E8" w14:textId="77777777"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F64F1B5" w14:textId="77777777" w:rsidR="009D7F63" w:rsidRPr="0073389C" w:rsidRDefault="00407A10"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3E998FF6" w14:textId="77777777"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243496BA" w14:textId="77777777"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087268E" w14:textId="77777777" w:rsidR="00D20C4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14:paraId="2BDEC5EB" w14:textId="77777777" w:rsidR="00D20978" w:rsidRPr="00D20C43" w:rsidRDefault="009D7F63" w:rsidP="005B7173">
      <w:pPr>
        <w:pStyle w:val="Default"/>
        <w:numPr>
          <w:ilvl w:val="1"/>
          <w:numId w:val="62"/>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14:paraId="1C5B81EB" w14:textId="77777777" w:rsidR="009D7F63" w:rsidRPr="0073389C" w:rsidRDefault="001C7C81" w:rsidP="009719B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14:paraId="7D93DB06"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14:paraId="2C468066" w14:textId="77777777" w:rsidR="001C7C81" w:rsidRDefault="009D7F63" w:rsidP="005B7173">
      <w:pPr>
        <w:pStyle w:val="Default"/>
        <w:numPr>
          <w:ilvl w:val="1"/>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14:paraId="27B88F6A" w14:textId="77777777" w:rsidR="001C7C81" w:rsidRPr="0073389C" w:rsidRDefault="001C7C81" w:rsidP="005B7173">
      <w:pPr>
        <w:pStyle w:val="Default"/>
        <w:numPr>
          <w:ilvl w:val="0"/>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130"/>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14:paraId="6E629E7C"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866F81A"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14:paraId="0148DD6F"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14:paraId="63639296"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DFB6539" w14:textId="77777777" w:rsidR="000C520E" w:rsidRDefault="001C7C81"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14:paraId="3067341E" w14:textId="77777777" w:rsidR="009D7F63" w:rsidRPr="000C520E" w:rsidRDefault="00EC3F60"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r w:rsidR="002A3AA2">
        <w:rPr>
          <w:rFonts w:ascii="Arial" w:hAnsi="Arial" w:cs="Arial"/>
          <w:color w:val="auto"/>
          <w:sz w:val="19"/>
          <w:szCs w:val="19"/>
          <w:lang w:val="sk-SK"/>
        </w:rPr>
        <w:fldChar w:fldCharType="begin"/>
      </w:r>
      <w:r w:rsidR="002A3AA2">
        <w:rPr>
          <w:rFonts w:ascii="Arial" w:hAnsi="Arial" w:cs="Arial"/>
          <w:color w:val="auto"/>
          <w:sz w:val="19"/>
          <w:szCs w:val="19"/>
          <w:lang w:val="sk-SK"/>
        </w:rPr>
        <w:instrText xml:space="preserve"> NOTEREF _Ref523227404 \f \h </w:instrText>
      </w:r>
      <w:r w:rsidR="002A3AA2">
        <w:rPr>
          <w:rFonts w:ascii="Arial" w:hAnsi="Arial" w:cs="Arial"/>
          <w:color w:val="auto"/>
          <w:sz w:val="19"/>
          <w:szCs w:val="19"/>
          <w:lang w:val="sk-SK"/>
        </w:rPr>
      </w:r>
      <w:r w:rsidR="002A3AA2">
        <w:rPr>
          <w:rFonts w:ascii="Arial" w:hAnsi="Arial" w:cs="Arial"/>
          <w:color w:val="auto"/>
          <w:sz w:val="19"/>
          <w:szCs w:val="19"/>
          <w:lang w:val="sk-SK"/>
        </w:rPr>
        <w:fldChar w:fldCharType="separate"/>
      </w:r>
      <w:ins w:id="1092" w:author="Milan Matovič" w:date="2021-06-07T13:02:00Z">
        <w:r w:rsidR="006C0742" w:rsidRPr="00817CE2">
          <w:rPr>
            <w:rStyle w:val="Odkaznapoznmkupodiarou"/>
          </w:rPr>
          <w:t>118</w:t>
        </w:r>
      </w:ins>
      <w:del w:id="1093" w:author="Milan Matovič" w:date="2021-06-07T13:01:00Z">
        <w:r w:rsidR="009A3DB2" w:rsidRPr="009A3DB2" w:rsidDel="006C0742">
          <w:rPr>
            <w:rStyle w:val="Odkaznapoznmkupodiarou"/>
          </w:rPr>
          <w:delText>100</w:delText>
        </w:r>
      </w:del>
      <w:r w:rsidR="002A3AA2">
        <w:rPr>
          <w:rFonts w:ascii="Arial" w:hAnsi="Arial" w:cs="Arial"/>
          <w:color w:val="auto"/>
          <w:sz w:val="19"/>
          <w:szCs w:val="19"/>
          <w:lang w:val="sk-SK"/>
        </w:rPr>
        <w:fldChar w:fldCharType="end"/>
      </w:r>
      <w:r w:rsidR="002A3AA2">
        <w:rPr>
          <w:rFonts w:ascii="Arial" w:hAnsi="Arial" w:cs="Arial"/>
          <w:color w:val="auto"/>
          <w:sz w:val="19"/>
          <w:szCs w:val="19"/>
          <w:lang w:val="sk-SK"/>
        </w:rPr>
        <w:t xml:space="preserve"> (</w:t>
      </w:r>
      <w:r w:rsidR="00E238FE" w:rsidRPr="000C520E">
        <w:rPr>
          <w:rFonts w:ascii="Arial" w:hAnsi="Arial" w:cs="Arial"/>
          <w:color w:val="auto"/>
          <w:sz w:val="19"/>
          <w:szCs w:val="19"/>
          <w:lang w:val="sk-SK"/>
        </w:rPr>
        <w:t xml:space="preserve">príloha č. </w:t>
      </w:r>
      <w:r w:rsidR="003B71D1">
        <w:rPr>
          <w:rFonts w:ascii="Arial" w:hAnsi="Arial" w:cs="Arial"/>
          <w:color w:val="auto"/>
          <w:sz w:val="19"/>
          <w:szCs w:val="19"/>
          <w:lang w:val="sk-SK"/>
        </w:rPr>
        <w:t>6</w:t>
      </w:r>
      <w:r w:rsidR="009D7F63" w:rsidRPr="000C520E">
        <w:rPr>
          <w:rFonts w:ascii="Arial" w:hAnsi="Arial" w:cs="Arial"/>
          <w:color w:val="auto"/>
          <w:sz w:val="19"/>
          <w:szCs w:val="19"/>
          <w:lang w:val="sk-SK"/>
        </w:rPr>
        <w:t xml:space="preserve"> 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14:paraId="024738D8" w14:textId="77777777" w:rsidR="001B74CF" w:rsidRDefault="00194ACF" w:rsidP="008B67B6">
      <w:pPr>
        <w:pStyle w:val="Default"/>
        <w:spacing w:before="120" w:after="120" w:line="288" w:lineRule="auto"/>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14:paraId="015C7710" w14:textId="77777777" w:rsidR="00A60E8A" w:rsidRDefault="00A60E8A" w:rsidP="005B7173">
      <w:pPr>
        <w:pStyle w:val="Default"/>
        <w:numPr>
          <w:ilvl w:val="1"/>
          <w:numId w:val="80"/>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14:paraId="535043F5" w14:textId="77777777"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94BDFBF" w14:textId="77777777"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131"/>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ED36FA2" w14:textId="77777777"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14:paraId="106EA479" w14:textId="77777777" w:rsidR="00093A3C" w:rsidRDefault="00093A3C" w:rsidP="005B7173">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14:paraId="7FA86AEE" w14:textId="77777777" w:rsidR="00216A51" w:rsidRPr="00216A51" w:rsidRDefault="00326847" w:rsidP="005B7173">
      <w:pPr>
        <w:pStyle w:val="Normlnywebov"/>
        <w:numPr>
          <w:ilvl w:val="0"/>
          <w:numId w:val="68"/>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14:paraId="7B1B1668" w14:textId="77777777" w:rsidR="007E6877" w:rsidRDefault="009D7F63" w:rsidP="005B7173">
      <w:pPr>
        <w:pStyle w:val="Normlnywebov"/>
        <w:numPr>
          <w:ilvl w:val="0"/>
          <w:numId w:val="68"/>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14:paraId="59378DFD" w14:textId="77777777" w:rsidR="001F2A24" w:rsidRPr="001F2A24" w:rsidRDefault="002A3AA2" w:rsidP="005B7173">
      <w:pPr>
        <w:pStyle w:val="Normlnywebov"/>
        <w:numPr>
          <w:ilvl w:val="0"/>
          <w:numId w:val="68"/>
        </w:numPr>
        <w:spacing w:before="120" w:after="120" w:line="288" w:lineRule="auto"/>
        <w:ind w:left="567" w:hanging="283"/>
        <w:jc w:val="both"/>
        <w:rPr>
          <w:rFonts w:ascii="Arial" w:hAnsi="Arial" w:cs="Arial"/>
          <w:b/>
          <w:bCs/>
          <w:sz w:val="19"/>
          <w:szCs w:val="19"/>
        </w:rPr>
      </w:pPr>
      <w:r w:rsidRPr="000C520E">
        <w:rPr>
          <w:rFonts w:ascii="Arial" w:hAnsi="Arial" w:cs="Arial"/>
          <w:sz w:val="19"/>
          <w:szCs w:val="19"/>
        </w:rPr>
        <w:t xml:space="preserve">pracovný výkaz </w:t>
      </w:r>
      <w:r>
        <w:rPr>
          <w:rFonts w:ascii="Arial" w:hAnsi="Arial" w:cs="Arial"/>
          <w:sz w:val="19"/>
          <w:szCs w:val="19"/>
        </w:rPr>
        <w:fldChar w:fldCharType="begin"/>
      </w:r>
      <w:r>
        <w:rPr>
          <w:rFonts w:ascii="Arial" w:hAnsi="Arial" w:cs="Arial"/>
          <w:sz w:val="19"/>
          <w:szCs w:val="19"/>
        </w:rPr>
        <w:instrText xml:space="preserve"> NOTEREF _Ref523227404 \f \h </w:instrText>
      </w:r>
      <w:r>
        <w:rPr>
          <w:rFonts w:ascii="Arial" w:hAnsi="Arial" w:cs="Arial"/>
          <w:sz w:val="19"/>
          <w:szCs w:val="19"/>
        </w:rPr>
      </w:r>
      <w:r>
        <w:rPr>
          <w:rFonts w:ascii="Arial" w:hAnsi="Arial" w:cs="Arial"/>
          <w:sz w:val="19"/>
          <w:szCs w:val="19"/>
        </w:rPr>
        <w:fldChar w:fldCharType="separate"/>
      </w:r>
      <w:ins w:id="1094" w:author="Milan Matovič" w:date="2021-06-07T13:02:00Z">
        <w:r w:rsidR="006C0742" w:rsidRPr="00817CE2">
          <w:rPr>
            <w:rStyle w:val="Odkaznapoznmkupodiarou"/>
          </w:rPr>
          <w:t>118</w:t>
        </w:r>
      </w:ins>
      <w:del w:id="1095" w:author="Milan Matovič" w:date="2021-06-07T13:01:00Z">
        <w:r w:rsidR="009A3DB2" w:rsidRPr="009A3DB2" w:rsidDel="006C0742">
          <w:rPr>
            <w:rStyle w:val="Odkaznapoznmkupodiarou"/>
          </w:rPr>
          <w:delText>100</w:delText>
        </w:r>
      </w:del>
      <w:r>
        <w:rPr>
          <w:rFonts w:ascii="Arial" w:hAnsi="Arial" w:cs="Arial"/>
          <w:sz w:val="19"/>
          <w:szCs w:val="19"/>
        </w:rPr>
        <w:fldChar w:fldCharType="end"/>
      </w:r>
      <w:r>
        <w:rPr>
          <w:rFonts w:ascii="Arial" w:hAnsi="Arial" w:cs="Arial"/>
          <w:sz w:val="19"/>
          <w:szCs w:val="19"/>
        </w:rPr>
        <w:t xml:space="preserve"> (</w:t>
      </w:r>
      <w:r w:rsidRPr="000C520E">
        <w:rPr>
          <w:rFonts w:ascii="Arial" w:hAnsi="Arial" w:cs="Arial"/>
          <w:sz w:val="19"/>
          <w:szCs w:val="19"/>
        </w:rPr>
        <w:t xml:space="preserve">príloha č. </w:t>
      </w:r>
      <w:r w:rsidR="00407B17">
        <w:rPr>
          <w:rFonts w:ascii="Arial" w:hAnsi="Arial" w:cs="Arial"/>
          <w:sz w:val="19"/>
          <w:szCs w:val="19"/>
        </w:rPr>
        <w:t>6</w:t>
      </w:r>
      <w:r w:rsidRPr="000C520E">
        <w:rPr>
          <w:rFonts w:ascii="Arial" w:hAnsi="Arial" w:cs="Arial"/>
          <w:sz w:val="19"/>
          <w:szCs w:val="19"/>
        </w:rPr>
        <w:t xml:space="preserve"> ak relevantné)</w:t>
      </w:r>
      <w:r w:rsidR="001F2A24">
        <w:rPr>
          <w:rFonts w:ascii="Arial" w:hAnsi="Arial" w:cs="Arial"/>
          <w:sz w:val="19"/>
          <w:szCs w:val="19"/>
        </w:rPr>
        <w:t>,</w:t>
      </w:r>
    </w:p>
    <w:p w14:paraId="434F06A4" w14:textId="77777777" w:rsidR="00486549" w:rsidRPr="001F2A24" w:rsidRDefault="001F2A24" w:rsidP="005B7173">
      <w:pPr>
        <w:pStyle w:val="Odsekzoznamu"/>
        <w:numPr>
          <w:ilvl w:val="0"/>
          <w:numId w:val="68"/>
        </w:numPr>
        <w:autoSpaceDE w:val="0"/>
        <w:autoSpaceDN w:val="0"/>
        <w:adjustRightInd w:val="0"/>
        <w:spacing w:before="120" w:line="288" w:lineRule="auto"/>
        <w:ind w:left="567" w:hanging="283"/>
        <w:jc w:val="both"/>
        <w:rPr>
          <w:szCs w:val="19"/>
        </w:rPr>
      </w:pPr>
      <w:r w:rsidRPr="008B1F4F">
        <w:rPr>
          <w:color w:val="000000"/>
          <w:szCs w:val="19"/>
        </w:rPr>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14:paraId="49BE925A" w14:textId="77777777"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lastRenderedPageBreak/>
        <w:t xml:space="preserve">Stravovanie </w:t>
      </w:r>
    </w:p>
    <w:p w14:paraId="2F015931" w14:textId="77777777" w:rsidR="009D7F63" w:rsidRPr="0073389C" w:rsidRDefault="009D7F63" w:rsidP="005B7173">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1C7861D" w14:textId="77777777" w:rsidR="009D7F63" w:rsidRPr="0073389C" w:rsidRDefault="009D7F63" w:rsidP="005B7173">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3E70F428" w14:textId="77777777" w:rsidR="009D7F63" w:rsidRPr="0073389C" w:rsidRDefault="009D7F63"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14:paraId="0E537268" w14:textId="77777777" w:rsidR="00941A40" w:rsidRDefault="00DD72C5"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14:paraId="3258CB63" w14:textId="77777777" w:rsidR="009D7F63" w:rsidRPr="0073389C" w:rsidRDefault="00941A40"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14:paraId="137F5302" w14:textId="77777777" w:rsidR="00941A40" w:rsidRDefault="00DD72C5"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14:paraId="16A0367E" w14:textId="77777777" w:rsidR="00485275" w:rsidRPr="005238C1" w:rsidRDefault="00941A40" w:rsidP="005B7173">
      <w:pPr>
        <w:pStyle w:val="Default"/>
        <w:numPr>
          <w:ilvl w:val="1"/>
          <w:numId w:val="69"/>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14:paraId="1B572D2F"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14:paraId="7A6D1A65" w14:textId="77777777" w:rsidR="00485275" w:rsidRPr="005238C1" w:rsidRDefault="009D7F63" w:rsidP="005B7173">
      <w:pPr>
        <w:pStyle w:val="Default"/>
        <w:numPr>
          <w:ilvl w:val="1"/>
          <w:numId w:val="70"/>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69A88FB"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132"/>
      </w:r>
      <w:r w:rsidRPr="0073389C">
        <w:rPr>
          <w:rFonts w:ascii="Arial" w:hAnsi="Arial" w:cs="Arial"/>
          <w:b/>
          <w:bCs/>
          <w:position w:val="8"/>
          <w:sz w:val="19"/>
          <w:szCs w:val="19"/>
          <w:vertAlign w:val="superscript"/>
          <w:lang w:val="sk-SK"/>
        </w:rPr>
        <w:t xml:space="preserve"> </w:t>
      </w:r>
    </w:p>
    <w:p w14:paraId="3185DB6D" w14:textId="77777777" w:rsidR="009D7F63"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14:paraId="773FC10E"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133"/>
      </w:r>
      <w:r w:rsidRPr="0073389C">
        <w:rPr>
          <w:rFonts w:ascii="Arial" w:hAnsi="Arial" w:cs="Arial"/>
          <w:sz w:val="19"/>
          <w:szCs w:val="19"/>
          <w:lang w:val="sk-SK"/>
        </w:rPr>
        <w:t xml:space="preserve"> (preukázanie poistenia obstaraného majetku – ak relevantné), </w:t>
      </w:r>
    </w:p>
    <w:p w14:paraId="63DE3BD5"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evidencia o daňových odpisoch (napr. odpisový plán, ktorý zahŕňa daňové odpisy) alebo evidencia o účtovných odpisoch - odpisový plán (v prípade nehmotného majetku a zariadenia/vybavenia, ktorého 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5FAA3D0F" w14:textId="77777777" w:rsidR="009D7F63" w:rsidRPr="0073389C" w:rsidRDefault="004C2130" w:rsidP="005B7173">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14:paraId="20F54AC2"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dodací list alebo preberací protokol vrátane podpisu osoby prijímateľa potvrdzujúci prevzatie a dátum prevzatia, </w:t>
      </w:r>
    </w:p>
    <w:p w14:paraId="7D41B3F0"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14:paraId="5CA0F89E" w14:textId="77777777" w:rsidR="009D7F63" w:rsidRPr="0073389C" w:rsidRDefault="00AC1F3D" w:rsidP="005B7173">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14:paraId="266EBE1C" w14:textId="77777777" w:rsidR="00D06CBA" w:rsidRPr="00ED3C74" w:rsidRDefault="00040457" w:rsidP="005B7173">
      <w:pPr>
        <w:pStyle w:val="Default"/>
        <w:numPr>
          <w:ilvl w:val="0"/>
          <w:numId w:val="7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9D7F63" w:rsidRPr="0073389C">
        <w:rPr>
          <w:rFonts w:ascii="Arial" w:hAnsi="Arial" w:cs="Arial"/>
          <w:sz w:val="19"/>
          <w:szCs w:val="19"/>
          <w:lang w:val="sk-SK"/>
        </w:rPr>
        <w:t xml:space="preserve"> (ak relevantné). </w:t>
      </w:r>
    </w:p>
    <w:p w14:paraId="0180038E"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14:paraId="271507B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w:t>
      </w:r>
      <w:r w:rsidRPr="0073389C">
        <w:rPr>
          <w:rFonts w:ascii="Arial" w:hAnsi="Arial" w:cs="Arial"/>
          <w:sz w:val="19"/>
          <w:szCs w:val="19"/>
          <w:lang w:val="sk-SK"/>
        </w:rPr>
        <w:lastRenderedPageBreak/>
        <w:t>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14:paraId="6CD61354"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14:paraId="6BB08206"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protokol o zaradení odpisovaného majetku, </w:t>
      </w:r>
    </w:p>
    <w:p w14:paraId="6D791630"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14:paraId="595532EF"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14:paraId="348FF2A3"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výpočet výšky oprávnených odpisov (za oprávnené výdavky sa považujú účtovné odpisy, maximálne však do výšky daňových odpisov v zmysle zákona o dani z príjmov, </w:t>
      </w:r>
    </w:p>
    <w:p w14:paraId="115C1BB4"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14:paraId="159F7C9E" w14:textId="77777777"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14:paraId="227C8407"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14:paraId="1DE1D716" w14:textId="77777777"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14:paraId="7C0538F6"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14:paraId="1CF64B73" w14:textId="77777777" w:rsidR="00426FE3" w:rsidRPr="00426FE3" w:rsidRDefault="009D7F63" w:rsidP="00426FE3">
      <w:pPr>
        <w:pStyle w:val="Zoznamsodrkami"/>
        <w:numPr>
          <w:ilvl w:val="0"/>
          <w:numId w:val="73"/>
        </w:numPr>
        <w:spacing w:before="120" w:after="120" w:line="288" w:lineRule="auto"/>
        <w:ind w:left="567" w:hanging="283"/>
        <w:rPr>
          <w:ins w:id="1096" w:author="Miroslava Dziaková" w:date="2021-06-01T14:44:00Z"/>
          <w:rFonts w:ascii="Arial" w:hAnsi="Arial" w:cs="Arial"/>
          <w:sz w:val="19"/>
          <w:szCs w:val="19"/>
          <w:lang w:eastAsia="en-AU"/>
        </w:rPr>
      </w:pPr>
      <w:r w:rsidRPr="0073389C">
        <w:rPr>
          <w:rFonts w:ascii="Arial" w:hAnsi="Arial" w:cs="Arial"/>
          <w:sz w:val="19"/>
          <w:szCs w:val="19"/>
          <w:lang w:eastAsia="en-AU"/>
        </w:rPr>
        <w:t xml:space="preserve">písomná zmluva, </w:t>
      </w:r>
      <w:ins w:id="1097" w:author="Miroslava Dziaková" w:date="2021-06-01T14:44:00Z">
        <w:r w:rsidR="00426FE3" w:rsidRPr="00426FE3">
          <w:rPr>
            <w:rFonts w:ascii="Arial" w:hAnsi="Arial" w:cs="Arial"/>
            <w:sz w:val="19"/>
            <w:szCs w:val="19"/>
            <w:lang w:eastAsia="en-AU"/>
          </w:rPr>
          <w:t>v prípadoch, ak ide o nadlimitnú alebo podlimitnú zákazku verejného obstarávania</w:t>
        </w:r>
        <w:r w:rsidR="00426FE3" w:rsidRPr="00426FE3">
          <w:rPr>
            <w:rFonts w:ascii="Arial" w:hAnsi="Arial" w:cs="Arial"/>
            <w:sz w:val="19"/>
            <w:szCs w:val="19"/>
            <w:vertAlign w:val="superscript"/>
            <w:lang w:eastAsia="en-AU"/>
          </w:rPr>
          <w:footnoteReference w:id="134"/>
        </w:r>
        <w:r w:rsidR="00426FE3" w:rsidRPr="00426FE3">
          <w:rPr>
            <w:rFonts w:ascii="Arial" w:hAnsi="Arial" w:cs="Arial"/>
            <w:sz w:val="19"/>
            <w:szCs w:val="19"/>
            <w:lang w:eastAsia="en-AU"/>
          </w:rPr>
          <w:t>;</w:t>
        </w:r>
      </w:ins>
    </w:p>
    <w:p w14:paraId="6F672AA1" w14:textId="77777777" w:rsidR="009D7F63" w:rsidRPr="0073389C" w:rsidRDefault="009D7F63" w:rsidP="00817CE2">
      <w:pPr>
        <w:pStyle w:val="Zoznamsodrkami"/>
        <w:spacing w:before="120" w:after="120" w:line="288" w:lineRule="auto"/>
        <w:ind w:left="567"/>
        <w:rPr>
          <w:rFonts w:ascii="Arial" w:hAnsi="Arial" w:cs="Arial"/>
          <w:sz w:val="19"/>
          <w:szCs w:val="19"/>
          <w:lang w:eastAsia="en-AU"/>
        </w:rPr>
      </w:pPr>
      <w:r w:rsidRPr="0073389C">
        <w:rPr>
          <w:rFonts w:ascii="Arial" w:hAnsi="Arial" w:cs="Arial"/>
          <w:sz w:val="19"/>
          <w:szCs w:val="19"/>
          <w:lang w:eastAsia="en-AU"/>
        </w:rPr>
        <w:t>resp. objednávka,</w:t>
      </w:r>
    </w:p>
    <w:p w14:paraId="63DB46AA"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14:paraId="6E32E26A"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dodací list alebo preberací protokol (ak relevantné) vrátane podpisu osoby prijímateľa potvrdzujúci prevzatie a dátum prevzatia,</w:t>
      </w:r>
    </w:p>
    <w:p w14:paraId="3124E39C"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14:paraId="6F3CAF1C"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14:paraId="0616C467" w14:textId="77777777" w:rsidR="008879F8"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spôsob výpočtu oprávnenej výšky výdavku (ak relevantné),</w:t>
      </w:r>
    </w:p>
    <w:p w14:paraId="32796761" w14:textId="77777777" w:rsidR="00D06CBA" w:rsidRPr="005260D8" w:rsidRDefault="009D7F63" w:rsidP="005B7173">
      <w:pPr>
        <w:pStyle w:val="Zoznamsodrkami"/>
        <w:numPr>
          <w:ilvl w:val="0"/>
          <w:numId w:val="73"/>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14:paraId="767FC469" w14:textId="77777777"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14:paraId="1E9ED79F" w14:textId="77777777" w:rsidR="003B4868" w:rsidRPr="0073389C" w:rsidRDefault="003B4868" w:rsidP="005B7173">
      <w:pPr>
        <w:pStyle w:val="Default"/>
        <w:numPr>
          <w:ilvl w:val="1"/>
          <w:numId w:val="5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EC2C2C1" w14:textId="77777777" w:rsidR="003B4868" w:rsidRPr="0073389C" w:rsidRDefault="003B4868" w:rsidP="005B7173">
      <w:pPr>
        <w:pStyle w:val="Default"/>
        <w:numPr>
          <w:ilvl w:val="1"/>
          <w:numId w:val="5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20B657B5" w14:textId="77777777" w:rsidR="009D7F63" w:rsidRPr="00666AC8" w:rsidRDefault="003B4868" w:rsidP="005B7173">
      <w:pPr>
        <w:pStyle w:val="Default"/>
        <w:numPr>
          <w:ilvl w:val="1"/>
          <w:numId w:val="58"/>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E4F7C52"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forme uzatvorené v jednom dokumente. Na rozdiel od objednávky, písomná zmluva obsahuje aj práva a povinnosti zmluvných strán a ďalšie skutočnosti. </w:t>
      </w:r>
    </w:p>
    <w:p w14:paraId="1A6106CB"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14:paraId="174E6BA5"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žiadosťou o platbu</w:t>
      </w:r>
      <w:r w:rsidR="008121D0">
        <w:t>.</w:t>
      </w:r>
      <w:r w:rsidRPr="0073389C">
        <w:t xml:space="preserve"> Prijímateľ uvedie v Zozname všeobecných príloh ŽoP, že predmetná zmluva bola súčasťou dokumentácie verejného obstarávania. </w:t>
      </w:r>
    </w:p>
    <w:p w14:paraId="368460E0" w14:textId="77777777" w:rsidR="009D7F63" w:rsidRPr="0073389C" w:rsidRDefault="009D7F63" w:rsidP="009D7F63">
      <w:pPr>
        <w:spacing w:line="288" w:lineRule="auto"/>
      </w:pPr>
    </w:p>
    <w:p w14:paraId="0F85333E" w14:textId="77777777" w:rsidR="009D7F63" w:rsidRPr="0073389C" w:rsidRDefault="00927EBE" w:rsidP="009D7F63">
      <w:pPr>
        <w:pStyle w:val="Nadpis3"/>
        <w:spacing w:before="120" w:after="120" w:line="288" w:lineRule="auto"/>
        <w:ind w:left="567" w:firstLine="0"/>
        <w:rPr>
          <w:lang w:val="sk-SK"/>
        </w:rPr>
      </w:pPr>
      <w:bookmarkStart w:id="1100" w:name="_Toc410907876"/>
      <w:r>
        <w:rPr>
          <w:lang w:val="sk-SK"/>
        </w:rPr>
        <w:t xml:space="preserve"> </w:t>
      </w:r>
      <w:bookmarkStart w:id="1101" w:name="_Toc440372876"/>
      <w:bookmarkStart w:id="1102" w:name="_Toc74740419"/>
      <w:r w:rsidR="009D7F63" w:rsidRPr="0073389C">
        <w:rPr>
          <w:lang w:val="sk-SK"/>
        </w:rPr>
        <w:t>Nezrovnalosti a vysporiadanie finančných vzťahov</w:t>
      </w:r>
      <w:bookmarkEnd w:id="1100"/>
      <w:bookmarkEnd w:id="1101"/>
      <w:bookmarkEnd w:id="1102"/>
    </w:p>
    <w:p w14:paraId="040B780A"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
          <w:szCs w:val="19"/>
        </w:rPr>
        <w:t>Nezrovnalosť</w:t>
      </w:r>
      <w:r w:rsidRPr="00E8012F">
        <w:rPr>
          <w:rFonts w:cs="Arial"/>
          <w:szCs w:val="19"/>
        </w:rPr>
        <w:t xml:space="preserve"> - </w:t>
      </w:r>
      <w:r w:rsidRPr="00E8012F">
        <w:rPr>
          <w:rFonts w:cs="Arial"/>
          <w:bCs/>
          <w:szCs w:val="19"/>
        </w:rPr>
        <w:t xml:space="preserve">akékoľvek porušenie práva </w:t>
      </w:r>
      <w:r w:rsidRPr="00E8012F">
        <w:rPr>
          <w:rFonts w:cs="Arial"/>
          <w:szCs w:val="19"/>
        </w:rPr>
        <w:t xml:space="preserve">Európskej únie </w:t>
      </w:r>
      <w:r w:rsidRPr="00E8012F">
        <w:rPr>
          <w:rFonts w:cs="Arial"/>
          <w:bCs/>
          <w:szCs w:val="19"/>
        </w:rPr>
        <w:t xml:space="preserve">vyplývajúce z konania alebo opomenutia konania hospodárskeho subjektu, dôsledkom čoho je alebo by mohlo byť poškodenie všeobecného rozpočtu </w:t>
      </w:r>
      <w:r w:rsidRPr="00E8012F">
        <w:rPr>
          <w:rFonts w:cs="Arial"/>
          <w:szCs w:val="19"/>
        </w:rPr>
        <w:t xml:space="preserve">Európskej únie </w:t>
      </w:r>
      <w:r w:rsidRPr="00E8012F">
        <w:rPr>
          <w:rFonts w:cs="Arial"/>
          <w:bCs/>
          <w:szCs w:val="19"/>
        </w:rPr>
        <w:t xml:space="preserve">alebo rozpočtov nimi spravovaných, a to buď znížením alebo stratou výnosov plynúcich z vlastných zdrojov vyberaných v mene </w:t>
      </w:r>
      <w:r w:rsidRPr="00E8012F">
        <w:rPr>
          <w:rFonts w:cs="Arial"/>
          <w:szCs w:val="19"/>
        </w:rPr>
        <w:t xml:space="preserve">Európskej únie </w:t>
      </w:r>
      <w:r w:rsidRPr="00E8012F">
        <w:rPr>
          <w:rFonts w:cs="Arial"/>
          <w:bCs/>
          <w:szCs w:val="19"/>
        </w:rPr>
        <w:t xml:space="preserve">alebo započítaním neoprávnenej výdavkovej položky do rozpočtu </w:t>
      </w:r>
      <w:r w:rsidRPr="00E8012F">
        <w:rPr>
          <w:rFonts w:cs="Arial"/>
          <w:szCs w:val="19"/>
        </w:rPr>
        <w:t>Európskej únie</w:t>
      </w:r>
      <w:r w:rsidRPr="00E8012F">
        <w:rPr>
          <w:rFonts w:cs="Arial"/>
          <w:bCs/>
          <w:szCs w:val="19"/>
        </w:rPr>
        <w:t>.</w:t>
      </w:r>
    </w:p>
    <w:p w14:paraId="4708D90C"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Cs/>
          <w:szCs w:val="19"/>
        </w:rPr>
        <w:t xml:space="preserve">Táto definícia pokrýva všetky typy konania, </w:t>
      </w:r>
      <w:r w:rsidRPr="00E8012F">
        <w:rPr>
          <w:rFonts w:cs="Arial"/>
          <w:b/>
          <w:bCs/>
          <w:szCs w:val="19"/>
        </w:rPr>
        <w:t>úmyselné</w:t>
      </w:r>
      <w:r w:rsidRPr="00E8012F">
        <w:rPr>
          <w:rFonts w:cs="Arial"/>
          <w:bCs/>
          <w:szCs w:val="19"/>
        </w:rPr>
        <w:t xml:space="preserve"> alebo </w:t>
      </w:r>
      <w:r w:rsidRPr="00E8012F">
        <w:rPr>
          <w:rFonts w:cs="Arial"/>
          <w:b/>
          <w:bCs/>
          <w:szCs w:val="19"/>
        </w:rPr>
        <w:t xml:space="preserve">neúmyselné konanie (nedbanlivosť) </w:t>
      </w:r>
      <w:r w:rsidRPr="00E8012F">
        <w:rPr>
          <w:rFonts w:cs="Arial"/>
          <w:bCs/>
          <w:szCs w:val="19"/>
        </w:rPr>
        <w:t xml:space="preserve">hospodárskeho subjektu, ktoré </w:t>
      </w:r>
      <w:r w:rsidRPr="00E8012F">
        <w:rPr>
          <w:rFonts w:cs="Arial"/>
          <w:b/>
          <w:bCs/>
          <w:szCs w:val="19"/>
        </w:rPr>
        <w:t xml:space="preserve">malo </w:t>
      </w:r>
      <w:r w:rsidRPr="00E8012F">
        <w:rPr>
          <w:rFonts w:cs="Arial"/>
          <w:bCs/>
          <w:szCs w:val="19"/>
        </w:rPr>
        <w:t>alebo</w:t>
      </w:r>
      <w:r w:rsidRPr="00E8012F">
        <w:rPr>
          <w:rFonts w:cs="Arial"/>
          <w:b/>
          <w:bCs/>
          <w:szCs w:val="19"/>
        </w:rPr>
        <w:t xml:space="preserve"> by malo </w:t>
      </w:r>
      <w:r w:rsidRPr="00E8012F">
        <w:rPr>
          <w:rFonts w:cs="Arial"/>
          <w:bCs/>
          <w:szCs w:val="19"/>
        </w:rPr>
        <w:t>efekt poškodenia všeobecného rozpočtu EÚ.</w:t>
      </w:r>
    </w:p>
    <w:p w14:paraId="397B6ACA" w14:textId="77777777" w:rsidR="00CC0C60" w:rsidRPr="00CC0C60" w:rsidRDefault="00CC0C60" w:rsidP="0099542E">
      <w:pPr>
        <w:autoSpaceDE w:val="0"/>
        <w:autoSpaceDN w:val="0"/>
        <w:adjustRightInd w:val="0"/>
        <w:spacing w:line="276" w:lineRule="auto"/>
        <w:jc w:val="both"/>
        <w:rPr>
          <w:rFonts w:cs="Arial"/>
          <w:bCs/>
          <w:szCs w:val="19"/>
        </w:rPr>
      </w:pPr>
    </w:p>
    <w:p w14:paraId="4EBCA185"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Pojem nezrovnalosť pre PO 2014 – 2020 je definovaný:</w:t>
      </w:r>
    </w:p>
    <w:p w14:paraId="358D58DD" w14:textId="77777777" w:rsidR="00CC0C60" w:rsidRPr="00E8012F" w:rsidRDefault="00CC0C60" w:rsidP="00CC0C60">
      <w:pPr>
        <w:autoSpaceDE w:val="0"/>
        <w:autoSpaceDN w:val="0"/>
        <w:adjustRightInd w:val="0"/>
        <w:jc w:val="both"/>
        <w:rPr>
          <w:rFonts w:cs="Arial"/>
          <w:bCs/>
          <w:szCs w:val="19"/>
        </w:rPr>
      </w:pPr>
    </w:p>
    <w:p w14:paraId="0A96DF32" w14:textId="77777777" w:rsidR="00CC0C60" w:rsidRPr="00E8012F" w:rsidRDefault="00CC0C60" w:rsidP="0099542E">
      <w:pPr>
        <w:autoSpaceDE w:val="0"/>
        <w:autoSpaceDN w:val="0"/>
        <w:adjustRightInd w:val="0"/>
        <w:spacing w:line="276" w:lineRule="auto"/>
        <w:jc w:val="both"/>
        <w:rPr>
          <w:rFonts w:cs="Arial"/>
          <w:i/>
          <w:szCs w:val="19"/>
        </w:rPr>
      </w:pPr>
      <w:r w:rsidRPr="00E8012F">
        <w:rPr>
          <w:rFonts w:cs="Arial"/>
          <w:b/>
          <w:i/>
          <w:szCs w:val="19"/>
        </w:rPr>
        <w:t>Nezrovnalosť</w:t>
      </w:r>
      <w:r w:rsidRPr="00E8012F">
        <w:rPr>
          <w:rFonts w:cs="Arial"/>
          <w:i/>
          <w:szCs w:val="19"/>
        </w:rPr>
        <w:t xml:space="preserve"> - </w:t>
      </w:r>
      <w:r w:rsidRPr="00E8012F">
        <w:rPr>
          <w:rFonts w:cs="Arial"/>
          <w:bCs/>
          <w:szCs w:val="19"/>
        </w:rPr>
        <w:t>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14:paraId="58FD2A86" w14:textId="77777777" w:rsidR="00AC0EAB" w:rsidRDefault="00AC0EAB" w:rsidP="00AE7CC2">
      <w:pPr>
        <w:spacing w:line="276" w:lineRule="auto"/>
        <w:jc w:val="both"/>
        <w:rPr>
          <w:rFonts w:cs="Arial"/>
          <w:szCs w:val="16"/>
        </w:rPr>
      </w:pPr>
    </w:p>
    <w:p w14:paraId="03553AB7" w14:textId="77777777" w:rsidR="00AC0EAB" w:rsidRPr="00B22662" w:rsidRDefault="00AC0EAB" w:rsidP="0099542E">
      <w:pPr>
        <w:spacing w:line="276" w:lineRule="auto"/>
        <w:jc w:val="both"/>
      </w:pPr>
      <w:r w:rsidRPr="00B22662">
        <w:t xml:space="preserve">Z pohľadu legislatívy Slovenskej republiky má na vznik nezrovnalosti priamy dopad najmä: </w:t>
      </w:r>
    </w:p>
    <w:p w14:paraId="77BA1E66" w14:textId="77777777" w:rsidR="00AC0EAB" w:rsidRPr="00B22662" w:rsidRDefault="00AC0EAB" w:rsidP="005B7173">
      <w:pPr>
        <w:numPr>
          <w:ilvl w:val="0"/>
          <w:numId w:val="90"/>
        </w:numPr>
        <w:spacing w:line="276" w:lineRule="auto"/>
        <w:jc w:val="both"/>
      </w:pPr>
      <w:r w:rsidRPr="00B22662">
        <w:rPr>
          <w:b/>
        </w:rPr>
        <w:t>porušenie finančnej disciplíny</w:t>
      </w:r>
      <w:r w:rsidRPr="00B22662">
        <w:t xml:space="preserve"> podľa </w:t>
      </w:r>
      <w:r>
        <w:t xml:space="preserve">ustanovenia </w:t>
      </w:r>
      <w:r w:rsidRPr="00B22662">
        <w:t xml:space="preserve">zákona </w:t>
      </w:r>
      <w:r w:rsidR="00A44133">
        <w:t xml:space="preserve">523/2004 Z.z. </w:t>
      </w:r>
      <w:r w:rsidRPr="00B22662">
        <w:t xml:space="preserve">o rozpočtových pravidlách verejnej správy, pričom </w:t>
      </w:r>
      <w:r w:rsidR="00F847DF">
        <w:t>toto ustanovenie definuje</w:t>
      </w:r>
      <w:r w:rsidRPr="00B22662">
        <w:t xml:space="preserve"> jednotlivé skutkové podstaty porušenia finančnej disciplíny. Nezrovnalosť nemusí vždy predstavovať porušenie finančnej disciplíny a naopak porušenie finančnej disciplíny nemusí vždy zodpovedať nezrovnalosti;</w:t>
      </w:r>
    </w:p>
    <w:p w14:paraId="3A2D176F" w14:textId="77777777" w:rsidR="00AC0EAB" w:rsidRDefault="00AC0EAB" w:rsidP="005B7173">
      <w:pPr>
        <w:numPr>
          <w:ilvl w:val="0"/>
          <w:numId w:val="90"/>
        </w:numPr>
        <w:spacing w:line="276" w:lineRule="auto"/>
        <w:jc w:val="both"/>
      </w:pPr>
      <w:r w:rsidRPr="00B22662">
        <w:rPr>
          <w:b/>
        </w:rPr>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 xml:space="preserve">rozhodnutia </w:t>
      </w:r>
      <w:r w:rsidR="00DE330E">
        <w:t xml:space="preserve">EK </w:t>
      </w:r>
      <w:r w:rsidRPr="00B22662">
        <w:t>č. C(201</w:t>
      </w:r>
      <w:r w:rsidR="00A44133">
        <w:t>9</w:t>
      </w:r>
      <w:r w:rsidRPr="00B22662">
        <w:t xml:space="preserve">) </w:t>
      </w:r>
      <w:r w:rsidR="00A44133">
        <w:t>3452 z 14.05.2019</w:t>
      </w:r>
      <w:r w:rsidR="00A44133" w:rsidRPr="00EA0002">
        <w:t>, ktorým sa stanovujú usmernenia o určovaní finančných opráv, ktoré je potrebné uplatňovať na výdavky financované Úniou pri nedodržaní platných pravidiel verejného obstarávania</w:t>
      </w:r>
      <w:r w:rsidRPr="00B22662">
        <w:t xml:space="preserve">. </w:t>
      </w:r>
    </w:p>
    <w:p w14:paraId="6EE8C8C6" w14:textId="77777777" w:rsidR="00AC0EAB" w:rsidRPr="00561705" w:rsidRDefault="00AC0EAB"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14:paraId="736B50C2" w14:textId="77777777" w:rsidR="00C15DDE" w:rsidRDefault="00AC0EAB"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zákona v znení neskorších predpisov najmä pre trestné činy poškodzovania finančných záujmov E</w:t>
      </w:r>
      <w:r w:rsidR="005918D7">
        <w:rPr>
          <w:rFonts w:cs="Arial"/>
          <w:szCs w:val="16"/>
        </w:rPr>
        <w:t>U</w:t>
      </w:r>
      <w:r w:rsidRPr="00561705">
        <w:rPr>
          <w:rFonts w:cs="Arial"/>
          <w:szCs w:val="16"/>
        </w:rPr>
        <w:t>, subvenčný podvod alebo machinácie pri verejnom obstarávaní a verejnej dražbe</w:t>
      </w:r>
      <w:r w:rsidR="00CC0C60">
        <w:rPr>
          <w:rFonts w:cs="Arial"/>
          <w:szCs w:val="16"/>
        </w:rPr>
        <w:t>;</w:t>
      </w:r>
    </w:p>
    <w:p w14:paraId="770613FD" w14:textId="77777777" w:rsidR="00CC0C60" w:rsidRPr="00AC0EAB" w:rsidDel="004A6F5D" w:rsidRDefault="00CC0C60" w:rsidP="005B7173">
      <w:pPr>
        <w:widowControl w:val="0"/>
        <w:numPr>
          <w:ilvl w:val="0"/>
          <w:numId w:val="90"/>
        </w:numPr>
        <w:autoSpaceDE w:val="0"/>
        <w:autoSpaceDN w:val="0"/>
        <w:adjustRightInd w:val="0"/>
        <w:spacing w:before="120" w:line="276" w:lineRule="auto"/>
        <w:ind w:left="357" w:hanging="357"/>
        <w:jc w:val="both"/>
        <w:rPr>
          <w:del w:id="1103" w:author="Miroslava Dziaková" w:date="2021-06-10T11:17:00Z"/>
          <w:rFonts w:cs="Arial"/>
          <w:szCs w:val="16"/>
        </w:rPr>
      </w:pPr>
      <w:del w:id="1104" w:author="Miroslava Dziaková" w:date="2021-06-10T11:17:00Z">
        <w:r w:rsidRPr="00CF5FE9" w:rsidDel="004A6F5D">
          <w:rPr>
            <w:rFonts w:cs="Arial"/>
            <w:b/>
            <w:szCs w:val="18"/>
          </w:rPr>
          <w:delText xml:space="preserve">porušenie postupov účtovania </w:delText>
        </w:r>
        <w:r w:rsidRPr="00CF5FE9" w:rsidDel="004A6F5D">
          <w:rPr>
            <w:rFonts w:cs="Arial"/>
            <w:szCs w:val="18"/>
          </w:rPr>
          <w:delText>podľa zákona č. 431/2002 o účtovníctve a zákona o príspevku z</w:delText>
        </w:r>
        <w:r w:rsidDel="004A6F5D">
          <w:rPr>
            <w:rFonts w:cs="Arial"/>
            <w:szCs w:val="18"/>
          </w:rPr>
          <w:delText> </w:delText>
        </w:r>
        <w:r w:rsidRPr="00CF5FE9" w:rsidDel="004A6F5D">
          <w:rPr>
            <w:rFonts w:cs="Arial"/>
            <w:szCs w:val="18"/>
          </w:rPr>
          <w:delText>EŠIF</w:delText>
        </w:r>
        <w:r w:rsidDel="004A6F5D">
          <w:rPr>
            <w:rFonts w:cs="Arial"/>
            <w:szCs w:val="18"/>
          </w:rPr>
          <w:delText>.</w:delText>
        </w:r>
      </w:del>
    </w:p>
    <w:p w14:paraId="3F39D84E" w14:textId="77777777" w:rsidR="00CC0C60" w:rsidRDefault="00CC0C60" w:rsidP="001F303B">
      <w:pPr>
        <w:spacing w:line="276" w:lineRule="auto"/>
        <w:jc w:val="both"/>
      </w:pPr>
    </w:p>
    <w:p w14:paraId="292C0ADE" w14:textId="77777777"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lastRenderedPageBreak/>
        <w:t>Zistenie nezrovnalosti</w:t>
      </w:r>
    </w:p>
    <w:p w14:paraId="19A9BB05" w14:textId="77777777"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14:paraId="1F787686" w14:textId="77777777" w:rsidR="00AB6EC5" w:rsidRDefault="00AB6EC5" w:rsidP="009D0EE3">
      <w:pPr>
        <w:spacing w:before="60" w:after="60" w:line="288" w:lineRule="auto"/>
        <w:jc w:val="both"/>
      </w:pPr>
      <w:r w:rsidRPr="00CB1BAB">
        <w:t xml:space="preserve">Nezrovnalosť sa na národnej úrovni formálne zdokumentuje </w:t>
      </w:r>
      <w:r w:rsidRPr="00EE0532">
        <w:rPr>
          <w:b/>
        </w:rPr>
        <w:t>schválením správy o zistenej nezrovnalosti</w:t>
      </w:r>
      <w:r w:rsidRPr="00CB1BAB">
        <w:t>, a to v </w:t>
      </w:r>
      <w:r w:rsidR="005918D7">
        <w:t xml:space="preserve">najmä </w:t>
      </w:r>
      <w:r w:rsidRPr="00CB1BAB">
        <w:t>nadväznosti na schválenie/prerokovanie/zaslanie/oboznámenie/doručenie oficiálneho dokumentu podľa typu vykonanej kontroly/auditu/overovania</w:t>
      </w:r>
      <w:r w:rsidR="005918D7">
        <w:t>/ vyšetrovania/ konania</w:t>
      </w:r>
      <w:r w:rsidRPr="00CB1BAB">
        <w:t>, resp. nadobudnuti</w:t>
      </w:r>
      <w:r w:rsidR="005918D7">
        <w:t>a</w:t>
      </w:r>
      <w:r w:rsidRPr="00CB1BAB">
        <w:t xml:space="preserve"> právoplatnosti rozhodnutia vydaného v</w:t>
      </w:r>
      <w:r>
        <w:t> </w:t>
      </w:r>
      <w:r w:rsidRPr="00CB1BAB">
        <w:t>správnom</w:t>
      </w:r>
      <w:r>
        <w:t>/súdnom</w:t>
      </w:r>
      <w:r w:rsidRPr="00CB1BAB">
        <w:t xml:space="preserve"> konaní.</w:t>
      </w:r>
    </w:p>
    <w:p w14:paraId="6B67C5FF" w14:textId="77777777"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Riešenie nezrovnalosti</w:t>
      </w:r>
    </w:p>
    <w:p w14:paraId="0723C73E" w14:textId="77777777" w:rsidR="00AB6EC5" w:rsidRPr="00CB1BAB" w:rsidRDefault="00AB6EC5" w:rsidP="009D0EE3">
      <w:pPr>
        <w:spacing w:before="60" w:after="60" w:line="288" w:lineRule="auto"/>
        <w:jc w:val="both"/>
      </w:pPr>
      <w:r w:rsidRPr="00CB1BAB">
        <w:t>Na účely riešenia nezrovnalostí je nevyhnutná súčinnosť subjektov zapojených do systému implementácie EŠIF na národnej úrovni pri oznamovacej povinnosti, a to formou štandardizovaného formulára - Správa o zistenej nezrovnalosti.</w:t>
      </w:r>
    </w:p>
    <w:p w14:paraId="029F55E4" w14:textId="4993015E" w:rsidR="00AB6EC5" w:rsidRPr="00CB1BAB" w:rsidRDefault="00AB6EC5" w:rsidP="009D0EE3">
      <w:pPr>
        <w:spacing w:before="60" w:after="60" w:line="288" w:lineRule="auto"/>
        <w:jc w:val="both"/>
      </w:pPr>
      <w:r>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w:t>
      </w:r>
      <w:ins w:id="1105" w:author="Miroslava Dziaková" w:date="2021-06-10T11:18:00Z">
        <w:r w:rsidR="004A6F5D">
          <w:rPr>
            <w:b/>
          </w:rPr>
          <w:t>5</w:t>
        </w:r>
      </w:ins>
      <w:del w:id="1106" w:author="Miroslava Dziaková" w:date="2021-06-10T11:18:00Z">
        <w:r w:rsidRPr="00CB1BAB" w:rsidDel="004A6F5D">
          <w:rPr>
            <w:b/>
          </w:rPr>
          <w:delText>0</w:delText>
        </w:r>
      </w:del>
      <w:r w:rsidRPr="00CB1BAB">
        <w:rPr>
          <w:b/>
        </w:rPr>
        <w:t> pracovných dní</w:t>
      </w:r>
      <w:r w:rsidRPr="00CB1BAB">
        <w:t xml:space="preserve"> odo dňa skončenia vykonanej kontroly/overenia aj žiadosť o vrátenie finančných prostriedkov </w:t>
      </w:r>
      <w:r>
        <w:t>( ďalej aj ako ŽoV ).</w:t>
      </w:r>
    </w:p>
    <w:p w14:paraId="35AEC06E" w14:textId="77777777" w:rsidR="00AB6EC5" w:rsidRDefault="00AB6EC5" w:rsidP="009D0EE3">
      <w:pPr>
        <w:spacing w:before="60" w:after="60" w:line="288" w:lineRule="auto"/>
        <w:jc w:val="both"/>
      </w:pPr>
      <w:r w:rsidRPr="00C059AD">
        <w:t xml:space="preserve">Prijímateľ </w:t>
      </w:r>
      <w:r w:rsidR="0076410A" w:rsidRPr="00C059AD">
        <w:t>sa zaväzuje</w:t>
      </w:r>
      <w:r w:rsidRPr="00C059AD">
        <w:t xml:space="preserve"> vrátiť NFP alebo jeho časť uvedený v ŽoV do 60 dní odo dňa </w:t>
      </w:r>
      <w:r w:rsidR="0076410A" w:rsidRPr="00C059AD">
        <w:t>doručenia</w:t>
      </w:r>
      <w:r w:rsidRPr="00C059AD">
        <w:t xml:space="preserve"> ŽoV </w:t>
      </w:r>
      <w:r w:rsidR="0076410A" w:rsidRPr="00C059AD">
        <w:t xml:space="preserve">Prijímateľovi vo verejnej časti ITMS2014+ </w:t>
      </w:r>
      <w:r w:rsidRPr="00C059AD">
        <w:t>v zmysle článku 10 VZP k Zmluve o NFP.</w:t>
      </w:r>
      <w:r w:rsidRPr="00CB1BAB">
        <w:t xml:space="preserve"> </w:t>
      </w:r>
    </w:p>
    <w:p w14:paraId="0C190313" w14:textId="77777777"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14:paraId="3697A27B" w14:textId="77777777"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w:t>
      </w:r>
      <w:r w:rsidR="00874D3F">
        <w:t xml:space="preserve">alebo podľa § 41a ods. 3 </w:t>
      </w:r>
      <w:r w:rsidRPr="00CB1BAB">
        <w:t>zákona o príspevku z</w:t>
      </w:r>
      <w:r>
        <w:t> </w:t>
      </w:r>
      <w:r w:rsidRPr="00CB1BAB">
        <w:t>EŠIF</w:t>
      </w:r>
      <w:r>
        <w:t xml:space="preserve"> ale</w:t>
      </w:r>
      <w:r w:rsidRPr="00CB1BAB">
        <w:t xml:space="preserve">bo, ak nie je možné postupovať ani jedným z uvedených spôsobov, postupuje podľa osobitného predpisu (napr. Občiansky súdny poriadok). </w:t>
      </w:r>
    </w:p>
    <w:p w14:paraId="72411376" w14:textId="77777777" w:rsid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 xml:space="preserve">Vysporiadanie </w:t>
      </w:r>
      <w:r>
        <w:rPr>
          <w:rFonts w:ascii="Arial" w:hAnsi="Arial" w:cs="Arial"/>
          <w:b/>
          <w:sz w:val="19"/>
          <w:szCs w:val="19"/>
          <w:lang w:val="sk-SK"/>
        </w:rPr>
        <w:t xml:space="preserve">nezrovnalostí </w:t>
      </w:r>
    </w:p>
    <w:p w14:paraId="45947A59" w14:textId="77777777" w:rsidR="00AB6EC5" w:rsidRDefault="00AB6EC5" w:rsidP="009D0EE3">
      <w:pPr>
        <w:spacing w:line="288" w:lineRule="auto"/>
        <w:jc w:val="both"/>
      </w:pPr>
      <w:r w:rsidRPr="00B22662">
        <w:t>Za dátum vysporiadania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00CC0C60">
        <w:t xml:space="preserve"> (ďalej aj ako ÚVA)</w:t>
      </w:r>
      <w:r w:rsidRPr="00B22662">
        <w:t>, pričom splnenie povinnosti vysporiadať nezrovnalosť zo strany Prijímateľa</w:t>
      </w:r>
      <w:r>
        <w:t>/Partnera</w:t>
      </w:r>
      <w:r w:rsidRPr="00B22662">
        <w:t xml:space="preserve"> sa viaže ku dňu odpísania finančných prostriedkov z jeho účtu</w:t>
      </w:r>
      <w:r>
        <w:t>.</w:t>
      </w:r>
    </w:p>
    <w:p w14:paraId="6C267222" w14:textId="77777777"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r>
        <w:rPr>
          <w:rFonts w:ascii="Arial" w:hAnsi="Arial" w:cs="Arial"/>
          <w:b/>
          <w:sz w:val="19"/>
          <w:szCs w:val="19"/>
          <w:lang w:val="sk-SK"/>
        </w:rPr>
        <w:t>Vysporiadanie finančných vzťahov</w:t>
      </w:r>
    </w:p>
    <w:p w14:paraId="19F57F56" w14:textId="77777777" w:rsidR="009D7F63" w:rsidRPr="0073389C" w:rsidRDefault="009D7F63" w:rsidP="001F303B">
      <w:pPr>
        <w:autoSpaceDE w:val="0"/>
        <w:autoSpaceDN w:val="0"/>
        <w:adjustRightInd w:val="0"/>
        <w:spacing w:before="120" w:after="120" w:line="288" w:lineRule="auto"/>
        <w:jc w:val="both"/>
      </w:pPr>
      <w:r w:rsidRPr="0073389C">
        <w:t>Vysporiadanie finančných vzťahov sa vykonáva:</w:t>
      </w:r>
    </w:p>
    <w:p w14:paraId="7A22B8D1" w14:textId="7777777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príspevku voči pohľadávke prijímateľa / partnera podľa zmluvy o</w:t>
      </w:r>
      <w:r w:rsidR="00403E06">
        <w:t> </w:t>
      </w:r>
      <w:r w:rsidRPr="0073389C">
        <w:t>NFP</w:t>
      </w:r>
      <w:r w:rsidR="00403E06">
        <w:t xml:space="preserve"> </w:t>
      </w:r>
      <w:r w:rsidRPr="0073389C">
        <w:t>alebo jeho časti;</w:t>
      </w:r>
    </w:p>
    <w:p w14:paraId="21191B12" w14:textId="7777777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rozhodnutia voči pohľadávke prijímateľa / partnera podľa zmluvy o NFP alebo jeho časti alebo</w:t>
      </w:r>
    </w:p>
    <w:p w14:paraId="5B303FCE" w14:textId="77777777" w:rsidR="009D7F63" w:rsidRPr="0073389C" w:rsidRDefault="009D7F63" w:rsidP="00D2517B">
      <w:pPr>
        <w:numPr>
          <w:ilvl w:val="0"/>
          <w:numId w:val="29"/>
        </w:numPr>
        <w:autoSpaceDE w:val="0"/>
        <w:autoSpaceDN w:val="0"/>
        <w:adjustRightInd w:val="0"/>
        <w:spacing w:before="120" w:after="120" w:line="288" w:lineRule="auto"/>
        <w:ind w:left="284" w:hanging="284"/>
        <w:jc w:val="both"/>
      </w:pPr>
      <w:r w:rsidRPr="0073389C">
        <w:t xml:space="preserve">vrátením </w:t>
      </w:r>
      <w:r w:rsidR="00D2517B">
        <w:t>nezrovnalosti</w:t>
      </w:r>
      <w:r w:rsidRPr="0073389C">
        <w:t>,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14:paraId="650C9980" w14:textId="77777777" w:rsidR="009D7F63" w:rsidRPr="0073389C" w:rsidRDefault="009D7F63" w:rsidP="005B7173">
      <w:pPr>
        <w:numPr>
          <w:ilvl w:val="0"/>
          <w:numId w:val="96"/>
        </w:numPr>
        <w:autoSpaceDE w:val="0"/>
        <w:autoSpaceDN w:val="0"/>
        <w:adjustRightInd w:val="0"/>
        <w:spacing w:before="120" w:after="120" w:line="288" w:lineRule="auto"/>
        <w:jc w:val="both"/>
      </w:pPr>
      <w:r w:rsidRPr="0073389C">
        <w:t>prijímateľ</w:t>
      </w:r>
      <w:r w:rsidR="001A33B4">
        <w:t xml:space="preserve"> </w:t>
      </w:r>
      <w:r w:rsidRPr="0073389C">
        <w:rPr>
          <w:b/>
        </w:rPr>
        <w:t xml:space="preserve">nevyčerpal </w:t>
      </w:r>
      <w:r w:rsidRPr="0073389C">
        <w:t>poskytnuté prostriedky EÚ a ŠR na spolufinancovanie;</w:t>
      </w:r>
    </w:p>
    <w:p w14:paraId="2F69B145" w14:textId="77777777" w:rsidR="009D7F63" w:rsidRPr="0073389C" w:rsidRDefault="009D7F63" w:rsidP="005B7173">
      <w:pPr>
        <w:numPr>
          <w:ilvl w:val="0"/>
          <w:numId w:val="96"/>
        </w:numPr>
        <w:autoSpaceDE w:val="0"/>
        <w:autoSpaceDN w:val="0"/>
        <w:adjustRightInd w:val="0"/>
        <w:spacing w:before="120" w:after="120" w:line="288" w:lineRule="auto"/>
        <w:jc w:val="both"/>
      </w:pPr>
      <w:r w:rsidRPr="0073389C">
        <w:t>prijímateľ</w:t>
      </w:r>
      <w:r w:rsidR="00DC7385">
        <w:t xml:space="preserve"> </w:t>
      </w:r>
      <w:r w:rsidR="00524982">
        <w:t>/partner</w:t>
      </w:r>
      <w:r w:rsidRPr="0073389C">
        <w:t xml:space="preserve"> </w:t>
      </w:r>
      <w:r w:rsidRPr="0073389C">
        <w:rPr>
          <w:b/>
        </w:rPr>
        <w:t>vyčerpal</w:t>
      </w:r>
      <w:r w:rsidRPr="0073389C">
        <w:t xml:space="preserve"> poskytnuté prostriedky EÚ a ŠR na spolufinancovanie v rozpore so všeobecne záväznými predpismi SR alebo právne záväznými predpismi EÚ (najmä porušenie finančnej disciplíny alebo vznik nezrovnalosti);</w:t>
      </w:r>
    </w:p>
    <w:p w14:paraId="04C281E1" w14:textId="77777777" w:rsidR="009D7F63" w:rsidRPr="0073389C" w:rsidRDefault="00524982" w:rsidP="005B7173">
      <w:pPr>
        <w:numPr>
          <w:ilvl w:val="0"/>
          <w:numId w:val="96"/>
        </w:numPr>
        <w:autoSpaceDE w:val="0"/>
        <w:autoSpaceDN w:val="0"/>
        <w:adjustRightInd w:val="0"/>
        <w:spacing w:before="120" w:after="120" w:line="288" w:lineRule="auto"/>
        <w:jc w:val="both"/>
      </w:pPr>
      <w:r>
        <w:t>p</w:t>
      </w:r>
      <w:r w:rsidR="009D7F63" w:rsidRPr="0073389C">
        <w:t>rijímateľ</w:t>
      </w:r>
      <w:r w:rsidR="00DC7385">
        <w:t xml:space="preserve"> </w:t>
      </w:r>
      <w:r>
        <w:t>/partner</w:t>
      </w:r>
      <w:r w:rsidR="009D7F63" w:rsidRPr="0073389C">
        <w:t xml:space="preserve"> </w:t>
      </w:r>
      <w:r w:rsidR="009D7F63" w:rsidRPr="0073389C">
        <w:rPr>
          <w:b/>
        </w:rPr>
        <w:t xml:space="preserve">vyčerpal </w:t>
      </w:r>
      <w:r w:rsidR="009D7F63" w:rsidRPr="0073389C">
        <w:t xml:space="preserve">poskytnuté prostriedky EÚ a ŠR na spolufinancovanie </w:t>
      </w:r>
      <w:r w:rsidR="009D7F63" w:rsidRPr="0073389C">
        <w:rPr>
          <w:b/>
        </w:rPr>
        <w:t>v rozpore s podmienkami zmluvy</w:t>
      </w:r>
      <w:r w:rsidR="009D7F63" w:rsidRPr="0073389C">
        <w:t xml:space="preserve"> o NFP, resp. prijímateľ porušil alebo nesplnil povinnosti stanovené v zmluve </w:t>
      </w:r>
      <w:r w:rsidR="009D7F63" w:rsidRPr="0073389C">
        <w:lastRenderedPageBreak/>
        <w:t>o NFP (najmä porušenie finančnej disciplíny alebo vznik nezrovnalosti) a porušenie týchto povinností, resp. nesplnenie týchto povinností je spojené s povinnosťou vrátenia finančných prostriedkov;</w:t>
      </w:r>
    </w:p>
    <w:p w14:paraId="34FD581A" w14:textId="77777777" w:rsidR="009D7F63" w:rsidRPr="0073389C" w:rsidRDefault="00FC31BD" w:rsidP="005B7173">
      <w:pPr>
        <w:numPr>
          <w:ilvl w:val="0"/>
          <w:numId w:val="96"/>
        </w:numPr>
        <w:autoSpaceDE w:val="0"/>
        <w:autoSpaceDN w:val="0"/>
        <w:adjustRightInd w:val="0"/>
        <w:spacing w:before="120" w:after="120" w:line="288" w:lineRule="auto"/>
        <w:jc w:val="both"/>
      </w:pPr>
      <w:r>
        <w:t>p</w:t>
      </w:r>
      <w:r w:rsidR="009D7F63" w:rsidRPr="0073389C">
        <w:t>rijímateľovi</w:t>
      </w:r>
      <w:r w:rsidR="00DC7385">
        <w:t xml:space="preserve"> </w:t>
      </w:r>
      <w:r w:rsidR="00524982">
        <w:t>/partnerovi</w:t>
      </w:r>
      <w:r w:rsidR="009D7F63" w:rsidRPr="0073389C">
        <w:t xml:space="preserve"> boli poskytnuté finančné prostriedky EÚ a ŠR na spolufinancovanie z titulu mylnej platby;</w:t>
      </w:r>
    </w:p>
    <w:p w14:paraId="76299C3B" w14:textId="77777777" w:rsidR="009D7F63" w:rsidRPr="0073389C" w:rsidRDefault="009D7F63" w:rsidP="005B7173">
      <w:pPr>
        <w:numPr>
          <w:ilvl w:val="0"/>
          <w:numId w:val="96"/>
        </w:numPr>
        <w:autoSpaceDE w:val="0"/>
        <w:autoSpaceDN w:val="0"/>
        <w:adjustRightInd w:val="0"/>
        <w:spacing w:before="120" w:after="120" w:line="288" w:lineRule="auto"/>
        <w:jc w:val="both"/>
      </w:pPr>
      <w:r w:rsidRPr="0073389C">
        <w:t>a iných (napr. bol vytvorený príjem z projektu).</w:t>
      </w:r>
    </w:p>
    <w:p w14:paraId="355B8BE1" w14:textId="77777777" w:rsidR="00525BD3" w:rsidRDefault="009D7F63" w:rsidP="009D7F63">
      <w:pPr>
        <w:autoSpaceDE w:val="0"/>
        <w:autoSpaceDN w:val="0"/>
        <w:adjustRightInd w:val="0"/>
        <w:spacing w:before="120" w:after="120" w:line="288" w:lineRule="auto"/>
        <w:jc w:val="both"/>
      </w:pPr>
      <w:r w:rsidRPr="0073389C">
        <w:t xml:space="preserve">V súlade s § 33 ods. 2 zákona o príspevku z EŠIF je prijímateľ/partner podľa zmluvy o NFP povinný vrátiť NFP alebo jeho časť za podmienok a spôsobom uvedeným v zmluve o NFP/ v rozhodnutí o schválení žiadosti. Ak suma NFP alebo jeho časti, ktorá sa má vrátiť, nepresiahne </w:t>
      </w:r>
      <w:r w:rsidR="005918D7" w:rsidRPr="005918D7">
        <w:t xml:space="preserve">bez úrokov sumu </w:t>
      </w:r>
      <w:r w:rsidRPr="0073389C">
        <w:t>40,00 EUR, tento NFP alebo jeho časť poskytovateľ</w:t>
      </w:r>
      <w:r w:rsidR="005918D7" w:rsidRPr="005918D7">
        <w:t xml:space="preserve"> </w:t>
      </w:r>
      <w:r w:rsidR="005918D7">
        <w:t>neuplatňuje a</w:t>
      </w:r>
      <w:r w:rsidRPr="0073389C">
        <w:t xml:space="preserve"> nevymáha. </w:t>
      </w:r>
    </w:p>
    <w:p w14:paraId="141207BD" w14:textId="77777777" w:rsidR="00FC4DC2" w:rsidRDefault="006433ED" w:rsidP="009D7F63">
      <w:pPr>
        <w:autoSpaceDE w:val="0"/>
        <w:autoSpaceDN w:val="0"/>
        <w:adjustRightInd w:val="0"/>
        <w:spacing w:before="120" w:after="120" w:line="288" w:lineRule="auto"/>
        <w:jc w:val="both"/>
        <w:rPr>
          <w:rFonts w:cs="Arial"/>
          <w:szCs w:val="16"/>
        </w:rPr>
      </w:pPr>
      <w:r>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nenávratného finančného príspevku po prekročení sumy 40,00 EUR pri poslednom zúčtovaní zálohovej platby.</w:t>
      </w:r>
      <w:r>
        <w:rPr>
          <w:rFonts w:cs="Arial"/>
          <w:szCs w:val="16"/>
        </w:rPr>
        <w:t xml:space="preserve"> </w:t>
      </w:r>
    </w:p>
    <w:p w14:paraId="12BF9EB3" w14:textId="77777777" w:rsidR="009D7F63" w:rsidRDefault="009D7F63" w:rsidP="009D7F63">
      <w:pPr>
        <w:autoSpaceDE w:val="0"/>
        <w:autoSpaceDN w:val="0"/>
        <w:adjustRightInd w:val="0"/>
        <w:spacing w:before="120" w:after="120" w:line="288" w:lineRule="auto"/>
        <w:jc w:val="both"/>
      </w:pPr>
      <w:r w:rsidRPr="0073389C">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14:paraId="5C3805FA" w14:textId="77777777" w:rsidR="00A26354" w:rsidRDefault="00034716" w:rsidP="009234C3">
      <w:pPr>
        <w:spacing w:line="288" w:lineRule="auto"/>
        <w:jc w:val="both"/>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r>
        <w:t xml:space="preserve">ŽoV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r w:rsidR="0014162C">
        <w:t>.</w:t>
      </w:r>
    </w:p>
    <w:p w14:paraId="6C4A3690" w14:textId="77777777" w:rsidR="00A26354" w:rsidRPr="00F5767E" w:rsidRDefault="00A26354" w:rsidP="0099542E">
      <w:pPr>
        <w:autoSpaceDE w:val="0"/>
        <w:autoSpaceDN w:val="0"/>
        <w:adjustRightInd w:val="0"/>
        <w:spacing w:before="120" w:line="276" w:lineRule="auto"/>
        <w:jc w:val="both"/>
      </w:pPr>
      <w:r w:rsidRPr="0099542E">
        <w:t xml:space="preserve">V prípade vysporiadania finančných vzťahov na </w:t>
      </w:r>
      <w:r w:rsidRPr="00F5767E">
        <w:t>základe vlastnej iniciatívy P</w:t>
      </w:r>
      <w:r w:rsidRPr="0099542E">
        <w:t xml:space="preserve">rijímateľa, </w:t>
      </w:r>
      <w:r w:rsidRPr="00F5767E">
        <w:t>P</w:t>
      </w:r>
      <w:r w:rsidRPr="0099542E">
        <w:t xml:space="preserve">rijímateľ oznámi zodpovedajúcu sumu vrátenia </w:t>
      </w:r>
      <w:r>
        <w:t>RO pre O</w:t>
      </w:r>
      <w:r w:rsidR="00DC044B">
        <w:t>P</w:t>
      </w:r>
      <w:r>
        <w:t xml:space="preserve"> EVS</w:t>
      </w:r>
      <w:r w:rsidRPr="0099542E">
        <w:t xml:space="preserve">  prostredníctvom verejnej časti ITMS, čím sa zabezpečí aj evidencia pohľadávky</w:t>
      </w:r>
      <w:r w:rsidRPr="00F5767E">
        <w:t xml:space="preserve"> v ISUF. Pri realizácii úhrady P</w:t>
      </w:r>
      <w:r w:rsidRPr="0099542E">
        <w:t xml:space="preserve">rijímateľ postupuje v zmysle podmienok zmluvy o poskytnutí </w:t>
      </w:r>
      <w:r>
        <w:t>NFP</w:t>
      </w:r>
      <w:r w:rsidRPr="0099542E">
        <w:t>.</w:t>
      </w:r>
      <w:r w:rsidRPr="00BB2709">
        <w:t xml:space="preserve"> </w:t>
      </w:r>
    </w:p>
    <w:p w14:paraId="761C1DFB" w14:textId="77777777" w:rsidR="00034716" w:rsidRPr="00BB2709" w:rsidRDefault="00034716" w:rsidP="0099542E">
      <w:pPr>
        <w:spacing w:line="288" w:lineRule="auto"/>
        <w:jc w:val="both"/>
      </w:pPr>
    </w:p>
    <w:p w14:paraId="2FB72723" w14:textId="3421778F"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 a </w:t>
      </w:r>
      <w:r>
        <w:t>zároveň aj písomne P</w:t>
      </w:r>
      <w:r w:rsidRPr="00BB2709">
        <w:t>oskytovateľovi</w:t>
      </w:r>
      <w:ins w:id="1107" w:author="Miroslava Dziaková" w:date="2021-06-10T11:19:00Z">
        <w:r w:rsidR="004A6F5D">
          <w:t>.</w:t>
        </w:r>
      </w:ins>
      <w:del w:id="1108" w:author="Miroslava Dziaková" w:date="2021-06-10T11:19:00Z">
        <w:r w:rsidRPr="00BB2709" w:rsidDel="004A6F5D">
          <w:delText xml:space="preserve">, s ktorým má uzatvorenú </w:delText>
        </w:r>
        <w:r w:rsidDel="004A6F5D">
          <w:delText xml:space="preserve">zmluvu o poskytnutí NFP spolu s  </w:delText>
        </w:r>
        <w:r w:rsidRPr="00BB2709" w:rsidDel="004A6F5D">
          <w:delText xml:space="preserve">výpisom z bankového účtu, resp. </w:delText>
        </w:r>
        <w:r w:rsidDel="004A6F5D">
          <w:delText xml:space="preserve">aktuálne vytlačeným ELUR-om preukazujúcim </w:delText>
        </w:r>
        <w:r w:rsidRPr="00BB2709" w:rsidDel="004A6F5D">
          <w:delText xml:space="preserve">úpravu rozpočtu formou rozpočtového opatrenia. </w:delText>
        </w:r>
      </w:del>
    </w:p>
    <w:p w14:paraId="2065346C" w14:textId="77777777" w:rsidR="00D52444" w:rsidRPr="00561705" w:rsidRDefault="003734BD" w:rsidP="001A33B4">
      <w:pPr>
        <w:autoSpaceDE w:val="0"/>
        <w:autoSpaceDN w:val="0"/>
        <w:adjustRightInd w:val="0"/>
        <w:spacing w:before="120" w:after="120" w:line="288" w:lineRule="auto"/>
        <w:ind w:right="-57"/>
        <w:jc w:val="both"/>
        <w:rPr>
          <w:rFonts w:cs="Arial"/>
          <w:szCs w:val="16"/>
        </w:rPr>
      </w:pPr>
      <w:r>
        <w:t>P</w:t>
      </w:r>
      <w:r w:rsidR="009D7F63" w:rsidRPr="0073389C">
        <w:t>re splnenie právnych záväzkov prijímateľa/partnera vo vzťahu k vysporiadaniu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del w:id="1109" w:author="Miroslava Dziaková" w:date="2021-06-10T11:19:00Z">
        <w:r w:rsidR="00D52444" w:rsidRPr="001A33B4" w:rsidDel="004A6F5D">
          <w:rPr>
            <w:b/>
          </w:rPr>
          <w:delText>príkazom na SEPA inkaso</w:delText>
        </w:r>
        <w:r w:rsidR="00D52444" w:rsidRPr="00561705" w:rsidDel="004A6F5D">
          <w:delText xml:space="preserve"> v rámci ITMS na základe schváleného mandátu na inkaso v SEPA (príloha</w:delText>
        </w:r>
        <w:r w:rsidR="002102BC" w:rsidDel="004A6F5D">
          <w:delText xml:space="preserve"> č.</w:delText>
        </w:r>
        <w:r w:rsidR="00D52444" w:rsidRPr="00561705" w:rsidDel="004A6F5D">
          <w:delText xml:space="preserve"> </w:delText>
        </w:r>
        <w:r w:rsidR="009763D1" w:rsidDel="004A6F5D">
          <w:delText>14</w:delText>
        </w:r>
        <w:r w:rsidR="00D52444" w:rsidRPr="00561705" w:rsidDel="004A6F5D">
          <w:delText xml:space="preserve">) </w:delText>
        </w:r>
        <w:r w:rsidR="00D52444" w:rsidRPr="00561705" w:rsidDel="004A6F5D">
          <w:rPr>
            <w:bCs/>
          </w:rPr>
          <w:delText>platiteľom inkasa – prijímateľom / partnerom</w:delText>
        </w:r>
        <w:r w:rsidR="00D52444" w:rsidRPr="00561705" w:rsidDel="004A6F5D">
          <w:delText xml:space="preserve"> alebo</w:delText>
        </w:r>
        <w:r w:rsidR="00B23BCD" w:rsidDel="004A6F5D">
          <w:delText xml:space="preserve"> </w:delText>
        </w:r>
      </w:del>
      <w:r w:rsidR="00D52444" w:rsidRPr="001A33B4">
        <w:rPr>
          <w:b/>
        </w:rPr>
        <w:t>platobným príkazom v banke</w:t>
      </w:r>
      <w:r w:rsidR="00D52444" w:rsidRPr="00561705">
        <w:t xml:space="preserve"> podľa podmienok uvedených v zmluve uzatvorenej medzi poskytovateľom a prijímateľom / partnerom.</w:t>
      </w:r>
    </w:p>
    <w:p w14:paraId="6598CA61" w14:textId="77777777" w:rsidR="001A33B4" w:rsidRDefault="009D7F63" w:rsidP="003A2A71">
      <w:pPr>
        <w:autoSpaceDE w:val="0"/>
        <w:autoSpaceDN w:val="0"/>
        <w:adjustRightInd w:val="0"/>
        <w:spacing w:before="120" w:after="120" w:line="288" w:lineRule="auto"/>
        <w:jc w:val="both"/>
      </w:pPr>
      <w:r w:rsidRPr="0073389C">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 generovaný variabilný symbol, príslušný záväzok prijímateľa</w:t>
      </w:r>
      <w:r w:rsidR="00D52444">
        <w:rPr>
          <w:rFonts w:cs="Arial"/>
          <w:szCs w:val="16"/>
        </w:rPr>
        <w:t>/</w:t>
      </w:r>
      <w:r w:rsidR="00D52444" w:rsidRPr="00561705">
        <w:rPr>
          <w:rFonts w:cs="Arial"/>
          <w:szCs w:val="16"/>
        </w:rPr>
        <w:t>partnera zostáva nesplnený a finančné vzťahy voči poskytovateľovi</w:t>
      </w:r>
      <w:r w:rsidR="00D52444" w:rsidRPr="0073389C">
        <w:t xml:space="preserve"> </w:t>
      </w:r>
      <w:r w:rsidRPr="0073389C">
        <w:t>sa považujú za nevysporiadané. Mylná platba bude vrátená odosielateľovi do konca mesiaca nasledujúceho po mesiaci, v ktorom bola úhrada prijatá na účet certifikačného orgánu alebo platobnej jednotky.</w:t>
      </w:r>
    </w:p>
    <w:p w14:paraId="3198DF74" w14:textId="77777777" w:rsidR="00C327E3" w:rsidRPr="00561705" w:rsidRDefault="00350973" w:rsidP="001A33B4">
      <w:pPr>
        <w:spacing w:before="120" w:line="276" w:lineRule="auto"/>
        <w:jc w:val="both"/>
        <w:rPr>
          <w:rFonts w:cs="Arial"/>
        </w:rPr>
      </w:pPr>
      <w:r>
        <w:t xml:space="preserve"> </w:t>
      </w:r>
      <w:r w:rsidR="00C327E3" w:rsidRPr="00561705">
        <w:rPr>
          <w:rFonts w:cs="Arial"/>
          <w:szCs w:val="16"/>
        </w:rPr>
        <w:t xml:space="preserve">Na účely zabezpečenia správnych a jednoznačných administratívnych, finančných a účtovných postupov pre spracovanie spätných tokov (vysporiadania finančných vzťahov) pri implementácii a realizácii prostriedkov 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vrátenia finančných </w:t>
      </w:r>
      <w:r w:rsidR="00C327E3" w:rsidRPr="00561705">
        <w:rPr>
          <w:rFonts w:cs="Arial"/>
          <w:szCs w:val="16"/>
        </w:rPr>
        <w:lastRenderedPageBreak/>
        <w:t xml:space="preserve">prostriedkov v rámci finančného riadenia štrukturálnych fondov, Kohézneho fondu, Európskeho fondu pre rybné hospodárstvo a Európskeho námorného a rybárskeho fondu. </w:t>
      </w:r>
    </w:p>
    <w:p w14:paraId="50C1346A" w14:textId="77777777" w:rsidR="00577450" w:rsidRPr="0073389C" w:rsidRDefault="009D7F63" w:rsidP="00C327E3">
      <w:pPr>
        <w:autoSpaceDE w:val="0"/>
        <w:autoSpaceDN w:val="0"/>
        <w:adjustRightInd w:val="0"/>
        <w:spacing w:before="120" w:after="120" w:line="288" w:lineRule="auto"/>
        <w:jc w:val="both"/>
        <w:rPr>
          <w:rFonts w:cs="Arial"/>
          <w:b/>
          <w:szCs w:val="19"/>
        </w:rPr>
      </w:pPr>
      <w:r w:rsidRPr="0073389C">
        <w:rPr>
          <w:rFonts w:cs="Arial"/>
          <w:bCs/>
          <w:szCs w:val="19"/>
        </w:rPr>
        <w:t>Vysporiadanie finančných vzťahov vzájomným započítaním pohľadávok z príspevku alebo jeho časti prostredníctvom žiadosti o platbu je možné uplatniť v súlade s § 40 až 42 a § 45 zákona o príspevku z EŠIF.</w:t>
      </w:r>
      <w:r w:rsidRPr="0073389C">
        <w:rPr>
          <w:rFonts w:cs="Arial"/>
          <w:szCs w:val="19"/>
        </w:rPr>
        <w:t xml:space="preserve"> </w:t>
      </w:r>
      <w:r w:rsidR="00170D3E" w:rsidRPr="00561705">
        <w:rPr>
          <w:rFonts w:cs="Arial"/>
          <w:szCs w:val="16"/>
        </w:rPr>
        <w:t>Dokladom, na základe ktorého možno vyhotoviť účtovný doklad je dohoda o započítaní, resp. jednostranný započítací prejav. Týmto sa nevylučuje vzájomné započítanie pohľadávok na strane dodávateľa.</w:t>
      </w:r>
      <w:r w:rsidR="00170D3E">
        <w:rPr>
          <w:rFonts w:cs="Arial"/>
          <w:szCs w:val="16"/>
        </w:rPr>
        <w:t xml:space="preserve"> </w:t>
      </w:r>
      <w:r w:rsidRPr="0073389C">
        <w:rPr>
          <w:rFonts w:cs="Arial"/>
          <w:szCs w:val="19"/>
        </w:rPr>
        <w:t xml:space="preserve">Vzájomné započítanie pohľadávok z príspevku alebo jeho časti </w:t>
      </w:r>
      <w:r w:rsidRPr="0073389C">
        <w:rPr>
          <w:rFonts w:cs="Arial"/>
          <w:b/>
          <w:szCs w:val="19"/>
        </w:rPr>
        <w:t xml:space="preserve">nie je možné vykonať, ak je prijímateľom/partnerom podľa zmluvy o NFP štátna rozpočtová organizácia. </w:t>
      </w:r>
    </w:p>
    <w:p w14:paraId="1F04A718" w14:textId="77777777"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14:paraId="108AFC5E" w14:textId="5712BFA0" w:rsidR="009D7F63" w:rsidRPr="0073389C" w:rsidRDefault="00460E83" w:rsidP="009D7F63">
      <w:pPr>
        <w:autoSpaceDE w:val="0"/>
        <w:autoSpaceDN w:val="0"/>
        <w:adjustRightInd w:val="0"/>
        <w:spacing w:before="120" w:after="120" w:line="288" w:lineRule="auto"/>
        <w:jc w:val="both"/>
      </w:pPr>
      <w:r>
        <w:rPr>
          <w:rFonts w:cs="Arial"/>
          <w:szCs w:val="19"/>
        </w:rPr>
        <w:t>Ak poskytovateľ uzavrie s prijímateľom dohodu o splátkach a</w:t>
      </w:r>
      <w:r w:rsidR="00FE2865">
        <w:rPr>
          <w:rFonts w:cs="Arial"/>
          <w:szCs w:val="19"/>
        </w:rPr>
        <w:t>lebo</w:t>
      </w:r>
      <w:r>
        <w:rPr>
          <w:rFonts w:cs="Arial"/>
          <w:szCs w:val="19"/>
        </w:rPr>
        <w:t xml:space="preserve"> dohodu o odklade plnenia, prijímateľ je povinný zaslať podpísanú dohodu o splátkach alebo dohodu o odklade plnenia poskytovateľovi </w:t>
      </w:r>
      <w:ins w:id="1110" w:author="Miroslava Dziaková" w:date="2021-06-10T11:21:00Z">
        <w:r w:rsidR="004A6F5D">
          <w:rPr>
            <w:rFonts w:cs="Arial"/>
            <w:szCs w:val="19"/>
          </w:rPr>
          <w:t xml:space="preserve">v dvoch vyhotoveniach </w:t>
        </w:r>
      </w:ins>
      <w:r>
        <w:rPr>
          <w:rFonts w:cs="Arial"/>
          <w:szCs w:val="19"/>
        </w:rPr>
        <w:t xml:space="preserve">do </w:t>
      </w:r>
      <w:r w:rsidRPr="00060C6C">
        <w:rPr>
          <w:b/>
        </w:rPr>
        <w:t>7 pracovných dní</w:t>
      </w:r>
      <w:r>
        <w:rPr>
          <w:rFonts w:cs="Arial"/>
          <w:szCs w:val="19"/>
        </w:rPr>
        <w:t xml:space="preserve"> odo dňa doručenia.</w:t>
      </w:r>
      <w:r w:rsidR="0099097C">
        <w:rPr>
          <w:rFonts w:cs="Arial"/>
          <w:szCs w:val="19"/>
        </w:rPr>
        <w:t xml:space="preserve"> </w:t>
      </w:r>
      <w:r w:rsidR="009D7F63" w:rsidRPr="0073389C">
        <w:t>Osobitný režim vysporiadania finančných vzťahov stanovený v § 41</w:t>
      </w:r>
      <w:r w:rsidR="00874D3F">
        <w:t xml:space="preserve"> alebo § 41a</w:t>
      </w:r>
      <w:r w:rsidR="009D7F63" w:rsidRPr="0073389C">
        <w:t xml:space="preserve"> zákona o príspevku z EŠIF</w:t>
      </w:r>
      <w:r w:rsidR="009D7F63" w:rsidRPr="0073389C" w:rsidDel="00800F52">
        <w:t xml:space="preserve"> </w:t>
      </w:r>
      <w:r w:rsidR="009D7F63" w:rsidRPr="0073389C">
        <w:t xml:space="preserve">pri zistení porušenia pravidiel a postupov VO je bližšie popísaný v kapitole č. 2.5.7 VO časť finančné opravy. </w:t>
      </w:r>
    </w:p>
    <w:p w14:paraId="3F0061EA" w14:textId="77777777" w:rsidR="009D7F63" w:rsidRPr="0073389C" w:rsidRDefault="009D7F63" w:rsidP="009D7F63">
      <w:pPr>
        <w:autoSpaceDE w:val="0"/>
        <w:autoSpaceDN w:val="0"/>
        <w:adjustRightInd w:val="0"/>
        <w:spacing w:before="120" w:after="120" w:line="288" w:lineRule="auto"/>
        <w:jc w:val="both"/>
      </w:pPr>
      <w:r w:rsidRPr="0073389C">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00354E64">
        <w:t>Úrad vládneho auditu</w:t>
      </w:r>
      <w:r w:rsidRPr="0073389C">
        <w:t>, prípadne MF SR v súlade s § 31 zákona o rozpočtových pravidlách verejnej správy.</w:t>
      </w:r>
    </w:p>
    <w:p w14:paraId="0CB91797" w14:textId="77777777"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14:paraId="33CABD92" w14:textId="77777777"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bookmarkStart w:id="1111" w:name="_Toc415497561"/>
      <w:r w:rsidRPr="00513A1A">
        <w:rPr>
          <w:rStyle w:val="normaltextrun"/>
          <w:rFonts w:ascii="Arial" w:hAnsi="Arial" w:cs="Arial"/>
          <w:b/>
          <w:bCs/>
          <w:iCs/>
          <w:sz w:val="19"/>
          <w:szCs w:val="19"/>
        </w:rPr>
        <w:t>Zabezpečenie pohľadávok</w:t>
      </w:r>
    </w:p>
    <w:p w14:paraId="03D748FC"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14:paraId="75178ED6" w14:textId="77777777" w:rsidR="00513A1A" w:rsidRPr="000628E2" w:rsidRDefault="00513A1A" w:rsidP="005B7173">
      <w:pPr>
        <w:pStyle w:val="paragraph"/>
        <w:numPr>
          <w:ilvl w:val="0"/>
          <w:numId w:val="8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14:paraId="23CF96CA" w14:textId="77777777" w:rsidR="00513A1A" w:rsidRPr="000628E2" w:rsidRDefault="00513A1A" w:rsidP="005B7173">
      <w:pPr>
        <w:pStyle w:val="paragraph"/>
        <w:numPr>
          <w:ilvl w:val="0"/>
          <w:numId w:val="8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14:paraId="6DD87E59"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14:paraId="25741AAA"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Zmluvná pokuta </w:t>
      </w:r>
    </w:p>
    <w:p w14:paraId="722FA8D2"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začatý deň omeškania, až do doby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maximálne však do výšky NFP uvedeného v článku 3 bod 1 písm. c). </w:t>
      </w:r>
    </w:p>
    <w:p w14:paraId="296C81EB"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v prípade,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a súčasne, ak poskytovateľ vyzval prijímateľa na dodatočné splnenie povinnosti, k porušeniu ktorej sa viaže zmluvná pokuta a prijímateľ uvedenú povinnosť nesplnil ani v poskytnutej dodatočnej lehote, ktorá nesmie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ozhodnutia o schválení.</w:t>
      </w:r>
      <w:r w:rsidRPr="000628E2">
        <w:rPr>
          <w:rStyle w:val="eop"/>
          <w:rFonts w:ascii="Arial" w:hAnsi="Arial" w:cs="Arial"/>
          <w:sz w:val="19"/>
          <w:szCs w:val="19"/>
        </w:rPr>
        <w:t xml:space="preserve"> </w:t>
      </w:r>
    </w:p>
    <w:p w14:paraId="42C0D123"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14:paraId="7A241177"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lastRenderedPageBreak/>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o NFP, a  prijímateľ je povinný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w:t>
      </w:r>
    </w:p>
    <w:p w14:paraId="54BEF5B2"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14:paraId="3CE4840F"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14:paraId="25AAF77C"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hnuteľná vec, pohľadávka a pod., po doručení podpísaných zmlúv o zriadení záložného práva od prijímateľa, prijímateľ zabezpečí registráciu záložného práva v Notárskom centrálnom registri záložných práv. Po zápise v Notárskom centrálnom registri 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14:paraId="2AE52731"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nehnuteľná vec, po doručení podpísaných zmlúv o zriadení záložného práva od prijímateľa, prijímateľ zabezpečí registráciu záložného práva v Katastri 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14:paraId="341D3FCB"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t>Upozornenie!</w:t>
      </w:r>
      <w:r w:rsidRPr="000628E2">
        <w:rPr>
          <w:rStyle w:val="eop"/>
          <w:rFonts w:ascii="Arial" w:hAnsi="Arial" w:cs="Arial"/>
          <w:sz w:val="19"/>
          <w:szCs w:val="19"/>
        </w:rPr>
        <w:t xml:space="preserve"> </w:t>
      </w:r>
    </w:p>
    <w:p w14:paraId="6125230A"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14:paraId="68BE1DBB" w14:textId="77777777"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1111"/>
    </w:p>
    <w:p w14:paraId="60878CBD" w14:textId="77777777"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Prijímateľ, ktorému bol poskytnutý NFP formou zálohovej platby alebo predfinancovania na účet, ktorý bol úročený, je povinný podľa § 7 ods. 1 písm. m) zákona č. 523/2004 Z. z. o rozpočtových pravidlách verejnej správy a o zmene a doplnení niektorých zákonov v znení neskorších predpisov odviesť do príjmov štátneho rozpočtu </w:t>
      </w:r>
      <w:r w:rsidR="007B4A12" w:rsidRPr="00C67387">
        <w:rPr>
          <w:rFonts w:cs="Arial"/>
          <w:bCs/>
          <w:szCs w:val="19"/>
        </w:rPr>
        <w:t xml:space="preserve">na príjmový účet platobnej jednotky MV SR </w:t>
      </w:r>
      <w:r w:rsidRPr="00C67387">
        <w:rPr>
          <w:rFonts w:cs="Arial"/>
          <w:bCs/>
          <w:szCs w:val="19"/>
        </w:rPr>
        <w:t>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r w:rsidR="007B4A12" w:rsidRPr="007B4A12">
        <w:rPr>
          <w:rFonts w:cs="Arial"/>
          <w:bCs/>
          <w:szCs w:val="19"/>
        </w:rPr>
        <w:t xml:space="preserve"> </w:t>
      </w:r>
      <w:r w:rsidR="007B4A12" w:rsidRPr="00C67387">
        <w:rPr>
          <w:rFonts w:cs="Arial"/>
          <w:bCs/>
          <w:szCs w:val="19"/>
        </w:rPr>
        <w:t>v termíne do 31. januára nasledujúceho roka po roku, v ktorom výnos vznikol</w:t>
      </w:r>
      <w:r w:rsidRPr="00C67387">
        <w:rPr>
          <w:rFonts w:cs="Arial"/>
          <w:bCs/>
          <w:szCs w:val="19"/>
        </w:rPr>
        <w:t>.</w:t>
      </w:r>
    </w:p>
    <w:p w14:paraId="4B2F0786" w14:textId="77777777" w:rsidR="00DB2AD2" w:rsidRPr="00C67387" w:rsidRDefault="00DB2AD2" w:rsidP="00C67387">
      <w:pPr>
        <w:overflowPunct w:val="0"/>
        <w:autoSpaceDE w:val="0"/>
        <w:autoSpaceDN w:val="0"/>
        <w:adjustRightInd w:val="0"/>
        <w:jc w:val="both"/>
        <w:textAlignment w:val="baseline"/>
        <w:rPr>
          <w:rFonts w:cs="Arial"/>
          <w:bCs/>
          <w:szCs w:val="19"/>
        </w:rPr>
      </w:pPr>
    </w:p>
    <w:p w14:paraId="664089DA" w14:textId="77777777" w:rsidR="00DB2AD2" w:rsidRDefault="00DB2AD2" w:rsidP="00DB2AD2">
      <w:pPr>
        <w:pStyle w:val="PJOdsek"/>
        <w:rPr>
          <w:rFonts w:ascii="Arial" w:hAnsi="Arial" w:cs="Arial"/>
          <w:sz w:val="19"/>
          <w:szCs w:val="19"/>
          <w:lang w:eastAsia="en-US"/>
        </w:rPr>
      </w:pPr>
      <w:r w:rsidRPr="00DB2AD2">
        <w:rPr>
          <w:rFonts w:ascii="Arial" w:hAnsi="Arial" w:cs="Arial"/>
          <w:sz w:val="19"/>
          <w:szCs w:val="19"/>
          <w:lang w:eastAsia="en-US"/>
        </w:rPr>
        <w:t>Prijímateľ podľa zmluvy</w:t>
      </w:r>
      <w:r w:rsidR="00BB0EBF">
        <w:rPr>
          <w:rFonts w:ascii="Arial" w:hAnsi="Arial" w:cs="Arial"/>
          <w:sz w:val="19"/>
          <w:szCs w:val="19"/>
          <w:lang w:eastAsia="en-US"/>
        </w:rPr>
        <w:t xml:space="preserve"> o NFP</w:t>
      </w:r>
      <w:r w:rsidRPr="00DB2AD2">
        <w:rPr>
          <w:rFonts w:ascii="Arial" w:hAnsi="Arial" w:cs="Arial"/>
          <w:sz w:val="19"/>
          <w:szCs w:val="19"/>
          <w:lang w:eastAsia="en-US"/>
        </w:rPr>
        <w:t xml:space="preserve">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w:t>
      </w:r>
      <w:r w:rsidR="00BB0EBF">
        <w:rPr>
          <w:rFonts w:ascii="Arial" w:hAnsi="Arial" w:cs="Arial"/>
          <w:sz w:val="19"/>
          <w:szCs w:val="19"/>
          <w:lang w:eastAsia="en-US"/>
        </w:rPr>
        <w:t xml:space="preserve">tejto </w:t>
      </w:r>
      <w:r w:rsidRPr="00DB2AD2">
        <w:rPr>
          <w:rFonts w:ascii="Arial" w:hAnsi="Arial" w:cs="Arial"/>
          <w:sz w:val="19"/>
          <w:szCs w:val="19"/>
          <w:lang w:eastAsia="en-US"/>
        </w:rPr>
        <w:t xml:space="preserve">zmluvy. </w:t>
      </w:r>
    </w:p>
    <w:p w14:paraId="54F558CB" w14:textId="77777777" w:rsidR="00DB2AD2" w:rsidRPr="00BB0EBF" w:rsidRDefault="00DB2AD2" w:rsidP="00E8012F">
      <w:pPr>
        <w:overflowPunct w:val="0"/>
        <w:autoSpaceDE w:val="0"/>
        <w:autoSpaceDN w:val="0"/>
        <w:adjustRightInd w:val="0"/>
        <w:jc w:val="both"/>
        <w:textAlignment w:val="baseline"/>
        <w:rPr>
          <w:rFonts w:cs="Arial"/>
          <w:szCs w:val="19"/>
        </w:rPr>
      </w:pPr>
    </w:p>
    <w:p w14:paraId="635C5376"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67FACF66"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14:paraId="789F97E7" w14:textId="77777777" w:rsidTr="00DB2AD2">
        <w:trPr>
          <w:trHeight w:val="445"/>
        </w:trPr>
        <w:tc>
          <w:tcPr>
            <w:tcW w:w="2093" w:type="dxa"/>
            <w:vAlign w:val="center"/>
          </w:tcPr>
          <w:p w14:paraId="1BF36DB9" w14:textId="77777777"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14:paraId="64C51ABC" w14:textId="77777777"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14:paraId="666981FF" w14:textId="77777777" w:rsidTr="00DB2AD2">
        <w:trPr>
          <w:trHeight w:val="407"/>
        </w:trPr>
        <w:tc>
          <w:tcPr>
            <w:tcW w:w="2093" w:type="dxa"/>
            <w:vAlign w:val="center"/>
          </w:tcPr>
          <w:p w14:paraId="1D93718E" w14:textId="77777777"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14:paraId="3C781925" w14:textId="77777777"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14:paraId="3AD123E4" w14:textId="77777777" w:rsidTr="00DB2AD2">
        <w:trPr>
          <w:trHeight w:val="557"/>
        </w:trPr>
        <w:tc>
          <w:tcPr>
            <w:tcW w:w="2093" w:type="dxa"/>
            <w:vAlign w:val="center"/>
          </w:tcPr>
          <w:p w14:paraId="78AD0081" w14:textId="77777777" w:rsidR="00C67387" w:rsidRPr="00C67387" w:rsidRDefault="00C67387" w:rsidP="00C67387">
            <w:pPr>
              <w:rPr>
                <w:rFonts w:eastAsia="Times New Roman" w:cs="Arial"/>
                <w:bCs/>
                <w:szCs w:val="19"/>
              </w:rPr>
            </w:pPr>
            <w:r w:rsidRPr="00C67387">
              <w:rPr>
                <w:rFonts w:eastAsia="Times New Roman" w:cs="Arial"/>
                <w:bCs/>
                <w:szCs w:val="19"/>
              </w:rPr>
              <w:t>Adresa banky:</w:t>
            </w:r>
          </w:p>
        </w:tc>
        <w:tc>
          <w:tcPr>
            <w:tcW w:w="4678" w:type="dxa"/>
            <w:vAlign w:val="center"/>
          </w:tcPr>
          <w:p w14:paraId="1FF95225"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14:paraId="4C3BC92F" w14:textId="77777777" w:rsidTr="00DB2AD2">
        <w:trPr>
          <w:trHeight w:val="403"/>
        </w:trPr>
        <w:tc>
          <w:tcPr>
            <w:tcW w:w="2093" w:type="dxa"/>
            <w:vAlign w:val="center"/>
          </w:tcPr>
          <w:p w14:paraId="045AC27D" w14:textId="77777777" w:rsidR="00C67387" w:rsidRPr="00C67387" w:rsidRDefault="00C67387" w:rsidP="00C67387">
            <w:pPr>
              <w:rPr>
                <w:rFonts w:eastAsia="Times New Roman" w:cs="Arial"/>
                <w:bCs/>
                <w:szCs w:val="19"/>
              </w:rPr>
            </w:pPr>
            <w:r w:rsidRPr="00C67387">
              <w:rPr>
                <w:rFonts w:eastAsia="Times New Roman" w:cs="Arial"/>
                <w:bCs/>
                <w:szCs w:val="19"/>
              </w:rPr>
              <w:t>Variabilný  symbol:</w:t>
            </w:r>
          </w:p>
        </w:tc>
        <w:tc>
          <w:tcPr>
            <w:tcW w:w="4678" w:type="dxa"/>
            <w:vAlign w:val="center"/>
          </w:tcPr>
          <w:p w14:paraId="28E3F507" w14:textId="77777777"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bl>
    <w:p w14:paraId="2CA20065"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5DF5E0E1"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Podľa § 31 ods. 1 písm. d) zákona č. 523/2004 o rozpočtových pravidlách verejnej správy a o zmene a doplnení niektorých zákonov v znení neskorších predpisov je neodvedenie výnosu z verejných prostriedkov (t.j. z prostriedkov EÚ a ŠR) porušením finančnej disciplíny.</w:t>
      </w:r>
    </w:p>
    <w:p w14:paraId="3CC10ECD" w14:textId="77777777" w:rsidR="00C67387" w:rsidRDefault="00C67387" w:rsidP="00C67387">
      <w:pPr>
        <w:overflowPunct w:val="0"/>
        <w:autoSpaceDE w:val="0"/>
        <w:autoSpaceDN w:val="0"/>
        <w:adjustRightInd w:val="0"/>
        <w:jc w:val="both"/>
        <w:textAlignment w:val="baseline"/>
        <w:rPr>
          <w:rFonts w:cs="Arial"/>
          <w:bCs/>
          <w:szCs w:val="19"/>
        </w:rPr>
      </w:pPr>
    </w:p>
    <w:p w14:paraId="55619A00" w14:textId="77777777"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t>V prípade, ak prijímateľ podľa zmluvy</w:t>
      </w:r>
      <w:r w:rsidR="00FC0E93">
        <w:rPr>
          <w:rFonts w:ascii="Arial" w:hAnsi="Arial" w:cs="Arial"/>
          <w:sz w:val="19"/>
          <w:szCs w:val="19"/>
          <w:lang w:eastAsia="en-US"/>
        </w:rPr>
        <w:t xml:space="preserve"> o NFP</w:t>
      </w:r>
      <w:r w:rsidRPr="00C75340">
        <w:rPr>
          <w:rFonts w:ascii="Arial" w:hAnsi="Arial" w:cs="Arial"/>
          <w:sz w:val="19"/>
          <w:szCs w:val="19"/>
          <w:lang w:eastAsia="en-US"/>
        </w:rPr>
        <w:t xml:space="preserve"> výnos riadne a včas neodvedie, riadiaci orgán postupuje prostredníctvom žiadosti o vrátenie finančných prostriedkov.</w:t>
      </w:r>
    </w:p>
    <w:p w14:paraId="1C5DCF70" w14:textId="77777777" w:rsidR="00C75340" w:rsidRPr="00C67387" w:rsidRDefault="00C75340" w:rsidP="00C67387">
      <w:pPr>
        <w:overflowPunct w:val="0"/>
        <w:autoSpaceDE w:val="0"/>
        <w:autoSpaceDN w:val="0"/>
        <w:adjustRightInd w:val="0"/>
        <w:jc w:val="both"/>
        <w:textAlignment w:val="baseline"/>
        <w:rPr>
          <w:rFonts w:cs="Arial"/>
          <w:bCs/>
          <w:szCs w:val="19"/>
        </w:rPr>
      </w:pPr>
    </w:p>
    <w:p w14:paraId="55EBC292"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lastRenderedPageBreak/>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pri uskutočnení úhrady prostriedkov, takto prijaté prostriedky na účet platobnej jednotky sa posudzujú ako mylná platba a právne záväzky prijímateľa zostávajú nezmenené, čím sa považujú naďalej za nevysporiadané. Mylná platba bude vrátená odosielateľovi do konca mesiaca nasledujúceho po mesiaci, v ktorom bola úhrada prijatá na účet platobnej jednotky.</w:t>
      </w:r>
    </w:p>
    <w:p w14:paraId="50942E6F" w14:textId="77777777" w:rsidR="00C67387" w:rsidRPr="00C67387" w:rsidRDefault="00C67387" w:rsidP="00C67387">
      <w:pPr>
        <w:rPr>
          <w:rFonts w:cs="Arial"/>
          <w:bCs/>
          <w:szCs w:val="19"/>
        </w:rPr>
      </w:pPr>
    </w:p>
    <w:p w14:paraId="5FC63888" w14:textId="77777777" w:rsidR="00C67387" w:rsidRDefault="00C67387" w:rsidP="000124A2">
      <w:pPr>
        <w:spacing w:after="120" w:line="288" w:lineRule="auto"/>
        <w:jc w:val="both"/>
        <w:rPr>
          <w:rFonts w:cs="Arial"/>
          <w:bCs/>
          <w:szCs w:val="19"/>
        </w:rPr>
      </w:pPr>
      <w:r w:rsidRPr="00C67387">
        <w:rPr>
          <w:rFonts w:cs="Arial"/>
          <w:bCs/>
          <w:szCs w:val="19"/>
        </w:rPr>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w:t>
      </w:r>
      <w:r w:rsidR="006A3BBA">
        <w:rPr>
          <w:rFonts w:cs="Arial"/>
          <w:bCs/>
          <w:szCs w:val="19"/>
        </w:rPr>
        <w:t>zmena IBAN</w:t>
      </w:r>
      <w:r w:rsidRPr="00C67387">
        <w:rPr>
          <w:rFonts w:cs="Arial"/>
          <w:bCs/>
          <w:szCs w:val="19"/>
        </w:rPr>
        <w:t>, zrušenie účtu).</w:t>
      </w:r>
    </w:p>
    <w:p w14:paraId="52739BF0" w14:textId="77777777" w:rsidR="00DB2AD2" w:rsidRPr="00C67387" w:rsidRDefault="00DB2AD2" w:rsidP="00E8012F">
      <w:pPr>
        <w:rPr>
          <w:rFonts w:cs="Arial"/>
          <w:bCs/>
          <w:szCs w:val="19"/>
        </w:rPr>
      </w:pPr>
    </w:p>
    <w:p w14:paraId="38321A8F" w14:textId="77777777"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14:paraId="7531A7A7" w14:textId="77777777" w:rsidR="00C67387" w:rsidRPr="00C67387" w:rsidRDefault="00C67387" w:rsidP="000124A2">
      <w:pPr>
        <w:spacing w:before="120" w:line="288" w:lineRule="auto"/>
        <w:rPr>
          <w:rFonts w:cs="Arial"/>
          <w:bCs/>
          <w:szCs w:val="19"/>
        </w:rPr>
      </w:pPr>
      <w:r w:rsidRPr="00C67387">
        <w:rPr>
          <w:rFonts w:cs="Arial"/>
          <w:bCs/>
          <w:szCs w:val="19"/>
        </w:rPr>
        <w:t>Ministerstvo vnútra SR</w:t>
      </w:r>
    </w:p>
    <w:p w14:paraId="0CF9AB5B" w14:textId="77777777" w:rsidR="00C67387" w:rsidRPr="00C67387" w:rsidRDefault="00C67387" w:rsidP="000124A2">
      <w:pPr>
        <w:spacing w:line="288" w:lineRule="auto"/>
        <w:rPr>
          <w:rFonts w:cs="Arial"/>
          <w:bCs/>
          <w:szCs w:val="19"/>
        </w:rPr>
      </w:pPr>
      <w:r w:rsidRPr="00C67387">
        <w:rPr>
          <w:rFonts w:cs="Arial"/>
          <w:bCs/>
          <w:szCs w:val="19"/>
        </w:rPr>
        <w:t>Sekcia ekonomiky</w:t>
      </w:r>
    </w:p>
    <w:p w14:paraId="612F74EF" w14:textId="77777777" w:rsidR="00C67387" w:rsidRPr="00C67387" w:rsidRDefault="00C67387" w:rsidP="000124A2">
      <w:pPr>
        <w:spacing w:line="288" w:lineRule="auto"/>
        <w:rPr>
          <w:rFonts w:cs="Arial"/>
          <w:bCs/>
          <w:szCs w:val="19"/>
        </w:rPr>
      </w:pPr>
      <w:r w:rsidRPr="00C67387">
        <w:rPr>
          <w:rFonts w:cs="Arial"/>
          <w:bCs/>
          <w:szCs w:val="19"/>
        </w:rPr>
        <w:t>Odbor rozpočtu a financovania</w:t>
      </w:r>
    </w:p>
    <w:p w14:paraId="74A5DB79" w14:textId="77777777"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14:paraId="19E1AB51" w14:textId="77777777" w:rsidR="00C67387" w:rsidRPr="00C67387" w:rsidRDefault="00C67387" w:rsidP="000124A2">
      <w:pPr>
        <w:spacing w:line="288" w:lineRule="auto"/>
        <w:rPr>
          <w:rFonts w:cs="Arial"/>
          <w:bCs/>
          <w:szCs w:val="19"/>
        </w:rPr>
      </w:pPr>
      <w:r w:rsidRPr="00C67387">
        <w:rPr>
          <w:rFonts w:cs="Arial"/>
          <w:bCs/>
          <w:szCs w:val="19"/>
        </w:rPr>
        <w:t>Pribinova 2</w:t>
      </w:r>
    </w:p>
    <w:p w14:paraId="01760DBC" w14:textId="77777777" w:rsidR="009D7F63" w:rsidRPr="0073389C" w:rsidRDefault="00C67387" w:rsidP="000124A2">
      <w:pPr>
        <w:spacing w:line="288" w:lineRule="auto"/>
      </w:pPr>
      <w:r w:rsidRPr="00C67387">
        <w:rPr>
          <w:rFonts w:cs="Arial"/>
          <w:bCs/>
          <w:szCs w:val="19"/>
        </w:rPr>
        <w:t>812 72</w:t>
      </w:r>
      <w:r w:rsidR="0060536C">
        <w:rPr>
          <w:rFonts w:cs="Arial"/>
          <w:bCs/>
          <w:szCs w:val="19"/>
        </w:rPr>
        <w:t xml:space="preserve"> </w:t>
      </w:r>
      <w:r w:rsidRPr="00C67387">
        <w:rPr>
          <w:rFonts w:cs="Arial"/>
          <w:bCs/>
          <w:szCs w:val="19"/>
        </w:rPr>
        <w:t xml:space="preserve"> Bratislava</w:t>
      </w:r>
    </w:p>
    <w:p w14:paraId="28F98777" w14:textId="77777777" w:rsidR="009D7F63" w:rsidRPr="0073389C" w:rsidRDefault="009D7F63" w:rsidP="009D7F63">
      <w:pPr>
        <w:pStyle w:val="Nadpis2"/>
        <w:spacing w:line="288" w:lineRule="auto"/>
        <w:ind w:left="0" w:firstLine="0"/>
        <w:rPr>
          <w:lang w:val="sk-SK"/>
        </w:rPr>
      </w:pPr>
      <w:bookmarkStart w:id="1112" w:name="_Toc410905149"/>
      <w:bookmarkStart w:id="1113" w:name="_Toc410907877"/>
      <w:bookmarkStart w:id="1114" w:name="_Toc440372877"/>
      <w:bookmarkStart w:id="1115" w:name="_Toc74740420"/>
      <w:bookmarkEnd w:id="1112"/>
      <w:r w:rsidRPr="0073389C">
        <w:rPr>
          <w:lang w:val="sk-SK"/>
        </w:rPr>
        <w:t>Verejné obstarávanie</w:t>
      </w:r>
      <w:bookmarkEnd w:id="1113"/>
      <w:bookmarkEnd w:id="1114"/>
      <w:bookmarkEnd w:id="1115"/>
    </w:p>
    <w:p w14:paraId="07CEB37B" w14:textId="77777777" w:rsidR="009D7F63" w:rsidRPr="0073389C" w:rsidRDefault="009D7F63" w:rsidP="00A10CB2">
      <w:pPr>
        <w:autoSpaceDE w:val="0"/>
        <w:autoSpaceDN w:val="0"/>
        <w:adjustRightInd w:val="0"/>
        <w:spacing w:before="120" w:after="120" w:line="288" w:lineRule="auto"/>
        <w:jc w:val="both"/>
        <w:rPr>
          <w:ins w:id="1116" w:author="Zuzana Hušeková" w:date="2021-06-11T13:09:00Z"/>
        </w:rPr>
      </w:pPr>
      <w:bookmarkStart w:id="1117" w:name="p22-2-a"/>
      <w:bookmarkStart w:id="1118" w:name="p23-5"/>
      <w:bookmarkStart w:id="1119" w:name="p23-6"/>
      <w:bookmarkStart w:id="1120" w:name="p24"/>
      <w:bookmarkStart w:id="1121" w:name="_Toc409190739"/>
      <w:bookmarkStart w:id="1122" w:name="_Toc360031225"/>
      <w:bookmarkEnd w:id="1117"/>
      <w:bookmarkEnd w:id="1118"/>
      <w:bookmarkEnd w:id="1119"/>
      <w:bookmarkEnd w:id="1120"/>
      <w:r w:rsidRPr="0073389C">
        <w:t>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informuje o každej novele ZVO</w:t>
      </w:r>
      <w:r w:rsidRPr="0073389C">
        <w:rPr>
          <w:rStyle w:val="Odkaznapoznmkupodiarou"/>
          <w:sz w:val="19"/>
        </w:rPr>
        <w:footnoteReference w:id="135"/>
      </w:r>
      <w:r w:rsidRPr="0073389C">
        <w:t xml:space="preserve">. Zároveň </w:t>
      </w:r>
      <w:r w:rsidR="00A10CB2">
        <w:t>dávame</w:t>
      </w:r>
      <w:r w:rsidR="00A10CB2" w:rsidRPr="0073389C">
        <w:t xml:space="preserve"> </w:t>
      </w:r>
      <w:r w:rsidRPr="0073389C">
        <w:t>prijímateľovi</w:t>
      </w:r>
      <w:r w:rsidR="00A10CB2">
        <w:t xml:space="preserve"> do pozornosti publikáciu </w:t>
      </w:r>
      <w:r w:rsidR="00A737D2">
        <w:t xml:space="preserve">vypracovanú </w:t>
      </w:r>
      <w:r w:rsidR="00A10CB2">
        <w:t xml:space="preserve">EK „Usmernenie k verejnému obstarávaniu pre odborníkov z praxe </w:t>
      </w:r>
      <w:r w:rsidR="00A10CB2" w:rsidRPr="00A10CB2">
        <w:t>na zabránenie vzniku najbežnejších chýb v rámci projektov financovaných z európskych štrukturálnych a investičných fondov</w:t>
      </w:r>
      <w:r w:rsidR="00A10CB2">
        <w:t>“</w:t>
      </w:r>
      <w:r w:rsidRPr="0073389C">
        <w:rPr>
          <w:rStyle w:val="Odkaznapoznmkupodiarou"/>
          <w:sz w:val="19"/>
        </w:rPr>
        <w:footnoteReference w:id="136"/>
      </w:r>
      <w:r w:rsidRPr="0073389C">
        <w:t>.</w:t>
      </w:r>
    </w:p>
    <w:p w14:paraId="6A775486" w14:textId="60D7962C" w:rsidR="00574D6F" w:rsidRDefault="0091544E" w:rsidP="00A10CB2">
      <w:pPr>
        <w:autoSpaceDE w:val="0"/>
        <w:autoSpaceDN w:val="0"/>
        <w:adjustRightInd w:val="0"/>
        <w:spacing w:before="120" w:after="120" w:line="288" w:lineRule="auto"/>
        <w:jc w:val="both"/>
        <w:rPr>
          <w:ins w:id="1123" w:author="Zuzana Hušeková" w:date="2021-06-11T13:12:00Z"/>
          <w:sz w:val="20"/>
          <w:szCs w:val="20"/>
        </w:rPr>
      </w:pPr>
      <w:ins w:id="1124" w:author="Milan Matovič" w:date="2021-06-15T10:32:00Z">
        <w:r>
          <w:rPr>
            <w:rFonts w:cs="Arial"/>
            <w:szCs w:val="19"/>
          </w:rPr>
          <w:t>Záväzné p</w:t>
        </w:r>
      </w:ins>
      <w:ins w:id="1125" w:author="Zuzana Hušeková" w:date="2021-06-11T13:09:00Z">
        <w:del w:id="1126" w:author="Milan Matovič" w:date="2021-06-15T10:32:00Z">
          <w:r w:rsidR="00574D6F" w:rsidRPr="00A30713" w:rsidDel="0091544E">
            <w:rPr>
              <w:rFonts w:cs="Arial"/>
              <w:szCs w:val="19"/>
            </w:rPr>
            <w:delText>P</w:delText>
          </w:r>
        </w:del>
        <w:r w:rsidR="00574D6F" w:rsidRPr="00A30713">
          <w:rPr>
            <w:rFonts w:cs="Arial"/>
            <w:szCs w:val="19"/>
          </w:rPr>
          <w:t xml:space="preserve">ravidlá a postupy pri VO </w:t>
        </w:r>
      </w:ins>
      <w:ins w:id="1127" w:author="Zuzana Hušeková" w:date="2021-06-11T13:10:00Z">
        <w:r w:rsidR="00574D6F" w:rsidRPr="00A30713">
          <w:rPr>
            <w:rFonts w:cs="Arial"/>
            <w:szCs w:val="19"/>
          </w:rPr>
          <w:t>sú</w:t>
        </w:r>
      </w:ins>
      <w:ins w:id="1128" w:author="Zuzana Hušeková" w:date="2021-06-11T13:09:00Z">
        <w:r w:rsidR="00574D6F" w:rsidRPr="00A30713">
          <w:rPr>
            <w:rFonts w:cs="Arial"/>
            <w:szCs w:val="19"/>
          </w:rPr>
          <w:t xml:space="preserve"> špecifikovan</w:t>
        </w:r>
      </w:ins>
      <w:ins w:id="1129" w:author="Zuzana Hušeková" w:date="2021-06-11T13:10:00Z">
        <w:r w:rsidR="00574D6F" w:rsidRPr="00A30713">
          <w:rPr>
            <w:rFonts w:cs="Arial"/>
            <w:szCs w:val="19"/>
          </w:rPr>
          <w:t>é</w:t>
        </w:r>
      </w:ins>
      <w:ins w:id="1130" w:author="Zuzana Hušeková" w:date="2021-06-11T13:09:00Z">
        <w:r w:rsidR="00574D6F" w:rsidRPr="00A30713">
          <w:rPr>
            <w:rFonts w:cs="Arial"/>
            <w:szCs w:val="19"/>
          </w:rPr>
          <w:t xml:space="preserve"> v </w:t>
        </w:r>
        <w:del w:id="1131" w:author="Milan Matovič" w:date="2021-06-15T10:33:00Z">
          <w:r w:rsidR="00574D6F" w:rsidRPr="00A30713" w:rsidDel="0091544E">
            <w:rPr>
              <w:rFonts w:cs="Arial"/>
              <w:szCs w:val="19"/>
            </w:rPr>
            <w:delText>„</w:delText>
          </w:r>
        </w:del>
      </w:ins>
      <w:ins w:id="1132" w:author="Zuzana Hušeková" w:date="2021-06-11T13:37:00Z">
        <w:r w:rsidR="00A30713" w:rsidRPr="00A30713">
          <w:rPr>
            <w:rFonts w:cs="Arial"/>
            <w:szCs w:val="19"/>
            <w:lang w:eastAsia="sk-SK"/>
          </w:rPr>
          <w:t>Jednotn</w:t>
        </w:r>
      </w:ins>
      <w:ins w:id="1133" w:author="Milan Matovič" w:date="2021-06-15T10:31:00Z">
        <w:r>
          <w:rPr>
            <w:rFonts w:cs="Arial"/>
            <w:szCs w:val="19"/>
            <w:lang w:eastAsia="sk-SK"/>
          </w:rPr>
          <w:t>ej</w:t>
        </w:r>
      </w:ins>
      <w:ins w:id="1134" w:author="Zuzana Hušeková" w:date="2021-06-11T13:37:00Z">
        <w:del w:id="1135" w:author="Milan Matovič" w:date="2021-06-15T10:31:00Z">
          <w:r w:rsidR="00A30713" w:rsidRPr="00A30713" w:rsidDel="0091544E">
            <w:rPr>
              <w:rFonts w:cs="Arial"/>
              <w:szCs w:val="19"/>
              <w:lang w:eastAsia="sk-SK"/>
            </w:rPr>
            <w:delText>á</w:delText>
          </w:r>
        </w:del>
        <w:r w:rsidR="00A30713" w:rsidRPr="00A30713">
          <w:rPr>
            <w:rFonts w:cs="Arial"/>
            <w:szCs w:val="19"/>
            <w:lang w:eastAsia="sk-SK"/>
          </w:rPr>
          <w:t xml:space="preserve"> príručk</w:t>
        </w:r>
      </w:ins>
      <w:ins w:id="1136" w:author="Milan Matovič" w:date="2021-06-15T10:31:00Z">
        <w:r>
          <w:rPr>
            <w:rFonts w:cs="Arial"/>
            <w:szCs w:val="19"/>
            <w:lang w:eastAsia="sk-SK"/>
          </w:rPr>
          <w:t>e</w:t>
        </w:r>
      </w:ins>
      <w:ins w:id="1137" w:author="Milan Matovič" w:date="2021-06-15T10:32:00Z">
        <w:r>
          <w:rPr>
            <w:rFonts w:cs="Arial"/>
            <w:szCs w:val="19"/>
            <w:lang w:eastAsia="sk-SK"/>
          </w:rPr>
          <w:t xml:space="preserve"> k VO</w:t>
        </w:r>
      </w:ins>
      <w:ins w:id="1138" w:author="Zuzana Hušeková" w:date="2021-06-11T13:37:00Z">
        <w:del w:id="1139" w:author="Milan Matovič" w:date="2021-06-15T10:31:00Z">
          <w:r w:rsidR="00A30713" w:rsidRPr="00A30713" w:rsidDel="0091544E">
            <w:rPr>
              <w:rFonts w:cs="Arial"/>
              <w:szCs w:val="19"/>
              <w:lang w:eastAsia="sk-SK"/>
            </w:rPr>
            <w:delText>a</w:delText>
          </w:r>
        </w:del>
        <w:r w:rsidR="00A30713" w:rsidRPr="00A30713">
          <w:rPr>
            <w:rFonts w:cs="Arial"/>
            <w:szCs w:val="19"/>
            <w:lang w:eastAsia="sk-SK"/>
          </w:rPr>
          <w:t xml:space="preserve"> </w:t>
        </w:r>
        <w:del w:id="1140" w:author="Milan Matovič" w:date="2021-06-15T10:32:00Z">
          <w:r w:rsidR="00A30713" w:rsidRPr="00A30713" w:rsidDel="0091544E">
            <w:rPr>
              <w:rFonts w:cs="Arial"/>
              <w:szCs w:val="19"/>
              <w:lang w:eastAsia="sk-SK"/>
            </w:rPr>
            <w:delText>pre žiadateľov/prijímateľov</w:delText>
          </w:r>
        </w:del>
        <w:del w:id="1141" w:author="Milan Matovič" w:date="2021-06-15T10:31:00Z">
          <w:r w:rsidR="00A30713" w:rsidRPr="00A30713" w:rsidDel="0091544E">
            <w:rPr>
              <w:rFonts w:cs="Arial"/>
              <w:szCs w:val="19"/>
              <w:lang w:eastAsia="sk-SK"/>
            </w:rPr>
            <w:delText xml:space="preserve"> k procesu a kontrole </w:delText>
          </w:r>
          <w:r w:rsidR="00A30713" w:rsidRPr="00A30713" w:rsidDel="0091544E">
            <w:rPr>
              <w:rFonts w:cs="Arial"/>
              <w:szCs w:val="19"/>
            </w:rPr>
            <w:delText>verejného obstarávania/</w:delText>
          </w:r>
          <w:r w:rsidR="00A30713" w:rsidRPr="00A30713" w:rsidDel="0091544E">
            <w:rPr>
              <w:rFonts w:cs="Arial"/>
              <w:szCs w:val="19"/>
              <w:lang w:eastAsia="sk-SK"/>
            </w:rPr>
            <w:delText>obstarávania</w:delText>
          </w:r>
        </w:del>
      </w:ins>
      <w:ins w:id="1142" w:author="Zuzana Hušeková" w:date="2021-06-11T13:09:00Z">
        <w:del w:id="1143" w:author="Milan Matovič" w:date="2021-06-15T10:31:00Z">
          <w:r w:rsidR="00574D6F" w:rsidRPr="00A30713" w:rsidDel="0091544E">
            <w:rPr>
              <w:rFonts w:cs="Arial"/>
              <w:szCs w:val="19"/>
            </w:rPr>
            <w:delText>“</w:delText>
          </w:r>
        </w:del>
        <w:r w:rsidR="00574D6F" w:rsidRPr="00A30713">
          <w:rPr>
            <w:rFonts w:cs="Arial"/>
            <w:szCs w:val="19"/>
          </w:rPr>
          <w:t>,</w:t>
        </w:r>
        <w:r w:rsidR="00574D6F" w:rsidRPr="00A30713">
          <w:rPr>
            <w:szCs w:val="19"/>
          </w:rPr>
          <w:t xml:space="preserve"> zverejnenej na </w:t>
        </w:r>
      </w:ins>
      <w:ins w:id="1144" w:author="Zuzana Hušeková" w:date="2021-06-11T13:11:00Z">
        <w:r w:rsidR="00574D6F" w:rsidRPr="00A30713">
          <w:rPr>
            <w:szCs w:val="19"/>
          </w:rPr>
          <w:t>w</w:t>
        </w:r>
      </w:ins>
      <w:ins w:id="1145" w:author="Zuzana Hušeková" w:date="2021-06-11T13:09:00Z">
        <w:r w:rsidR="00574D6F" w:rsidRPr="00A30713">
          <w:rPr>
            <w:szCs w:val="19"/>
          </w:rPr>
          <w:t>ebovom sídle poskytovateľa</w:t>
        </w:r>
      </w:ins>
      <w:ins w:id="1146" w:author="Zuzana Hušeková" w:date="2021-06-11T13:12:00Z">
        <w:r w:rsidR="00574D6F">
          <w:rPr>
            <w:sz w:val="20"/>
            <w:szCs w:val="20"/>
          </w:rPr>
          <w:t xml:space="preserve">: </w:t>
        </w:r>
        <w:r w:rsidR="00574D6F">
          <w:rPr>
            <w:sz w:val="20"/>
            <w:szCs w:val="20"/>
          </w:rPr>
          <w:fldChar w:fldCharType="begin"/>
        </w:r>
        <w:r w:rsidR="00574D6F">
          <w:rPr>
            <w:sz w:val="20"/>
            <w:szCs w:val="20"/>
          </w:rPr>
          <w:instrText xml:space="preserve"> HYPERLINK "</w:instrText>
        </w:r>
        <w:r w:rsidR="00574D6F" w:rsidRPr="00574D6F">
          <w:rPr>
            <w:sz w:val="20"/>
            <w:szCs w:val="20"/>
          </w:rPr>
          <w:instrText>http://www.reformuj.sk/dokument/projektove-dokumenty/</w:instrText>
        </w:r>
        <w:r w:rsidR="00574D6F">
          <w:rPr>
            <w:sz w:val="20"/>
            <w:szCs w:val="20"/>
          </w:rPr>
          <w:instrText xml:space="preserve">" </w:instrText>
        </w:r>
        <w:r w:rsidR="00574D6F">
          <w:rPr>
            <w:sz w:val="20"/>
            <w:szCs w:val="20"/>
          </w:rPr>
          <w:fldChar w:fldCharType="separate"/>
        </w:r>
        <w:r w:rsidR="00574D6F" w:rsidRPr="0073704D">
          <w:rPr>
            <w:rStyle w:val="Hypertextovprepojenie"/>
            <w:sz w:val="20"/>
            <w:szCs w:val="20"/>
          </w:rPr>
          <w:t>http://www.reformuj.sk/dokument/projektove-dokumenty/</w:t>
        </w:r>
        <w:r w:rsidR="00574D6F">
          <w:rPr>
            <w:sz w:val="20"/>
            <w:szCs w:val="20"/>
          </w:rPr>
          <w:fldChar w:fldCharType="end"/>
        </w:r>
      </w:ins>
    </w:p>
    <w:p w14:paraId="41F0EE79" w14:textId="2073CDD3" w:rsidR="00574D6F" w:rsidDel="00A30713" w:rsidRDefault="00574D6F" w:rsidP="00A10CB2">
      <w:pPr>
        <w:autoSpaceDE w:val="0"/>
        <w:autoSpaceDN w:val="0"/>
        <w:adjustRightInd w:val="0"/>
        <w:spacing w:before="120" w:after="120" w:line="288" w:lineRule="auto"/>
        <w:jc w:val="both"/>
        <w:rPr>
          <w:del w:id="1147" w:author="Zuzana Hušeková" w:date="2021-06-11T13:12:00Z"/>
        </w:rPr>
      </w:pPr>
      <w:ins w:id="1148" w:author="Zuzana Hušeková" w:date="2021-06-11T13:18:00Z">
        <w:r>
          <w:t>Zoznam príloh</w:t>
        </w:r>
        <w:r w:rsidR="00F136C2">
          <w:t xml:space="preserve">, ktoré sú súčasťou </w:t>
        </w:r>
      </w:ins>
      <w:ins w:id="1149" w:author="Zuzana Hušeková" w:date="2021-06-11T13:38:00Z">
        <w:r w:rsidR="00A30713" w:rsidRPr="00A30713">
          <w:rPr>
            <w:rFonts w:cs="Arial"/>
            <w:szCs w:val="19"/>
            <w:lang w:eastAsia="sk-SK"/>
          </w:rPr>
          <w:t>Jednotn</w:t>
        </w:r>
      </w:ins>
      <w:ins w:id="1150" w:author="Zuzana Hušeková" w:date="2021-06-14T16:59:00Z">
        <w:r w:rsidR="00817CE2">
          <w:rPr>
            <w:rFonts w:cs="Arial"/>
            <w:szCs w:val="19"/>
            <w:lang w:eastAsia="sk-SK"/>
          </w:rPr>
          <w:t>ej</w:t>
        </w:r>
      </w:ins>
      <w:ins w:id="1151" w:author="Zuzana Hušeková" w:date="2021-06-11T13:38:00Z">
        <w:r w:rsidR="00A30713" w:rsidRPr="00A30713">
          <w:rPr>
            <w:rFonts w:cs="Arial"/>
            <w:szCs w:val="19"/>
            <w:lang w:eastAsia="sk-SK"/>
          </w:rPr>
          <w:t xml:space="preserve"> príručk</w:t>
        </w:r>
      </w:ins>
      <w:ins w:id="1152" w:author="Zuzana Hušeková" w:date="2021-06-14T16:59:00Z">
        <w:r w:rsidR="00817CE2">
          <w:rPr>
            <w:rFonts w:cs="Arial"/>
            <w:szCs w:val="19"/>
            <w:lang w:eastAsia="sk-SK"/>
          </w:rPr>
          <w:t>y</w:t>
        </w:r>
      </w:ins>
      <w:ins w:id="1153" w:author="Zuzana Hušeková" w:date="2021-06-11T13:38:00Z">
        <w:r w:rsidR="00A30713" w:rsidRPr="00A30713">
          <w:rPr>
            <w:rFonts w:cs="Arial"/>
            <w:szCs w:val="19"/>
            <w:lang w:eastAsia="sk-SK"/>
          </w:rPr>
          <w:t xml:space="preserve"> </w:t>
        </w:r>
      </w:ins>
      <w:ins w:id="1154" w:author="Milan Matovič" w:date="2021-06-15T10:31:00Z">
        <w:r w:rsidR="0091544E">
          <w:rPr>
            <w:rFonts w:cs="Arial"/>
            <w:szCs w:val="19"/>
            <w:lang w:eastAsia="sk-SK"/>
          </w:rPr>
          <w:t>k</w:t>
        </w:r>
      </w:ins>
      <w:ins w:id="1155" w:author="Milan Matovič" w:date="2021-06-15T10:33:00Z">
        <w:r w:rsidR="0091544E">
          <w:rPr>
            <w:rFonts w:cs="Arial"/>
            <w:szCs w:val="19"/>
            <w:lang w:eastAsia="sk-SK"/>
          </w:rPr>
          <w:t> </w:t>
        </w:r>
      </w:ins>
      <w:ins w:id="1156" w:author="Milan Matovič" w:date="2021-06-15T10:31:00Z">
        <w:r w:rsidR="0091544E">
          <w:rPr>
            <w:rFonts w:cs="Arial"/>
            <w:szCs w:val="19"/>
            <w:lang w:eastAsia="sk-SK"/>
          </w:rPr>
          <w:t>VO</w:t>
        </w:r>
      </w:ins>
      <w:ins w:id="1157" w:author="Milan Matovič" w:date="2021-06-15T10:33:00Z">
        <w:r w:rsidR="0091544E">
          <w:rPr>
            <w:rFonts w:cs="Arial"/>
            <w:szCs w:val="19"/>
            <w:lang w:eastAsia="sk-SK"/>
          </w:rPr>
          <w:t xml:space="preserve"> </w:t>
        </w:r>
      </w:ins>
      <w:ins w:id="1158" w:author="Zuzana Hušeková" w:date="2021-06-11T13:38:00Z">
        <w:del w:id="1159" w:author="Milan Matovič" w:date="2021-06-15T10:31:00Z">
          <w:r w:rsidR="00A30713" w:rsidRPr="00A30713" w:rsidDel="0091544E">
            <w:rPr>
              <w:rFonts w:cs="Arial"/>
              <w:szCs w:val="19"/>
              <w:lang w:eastAsia="sk-SK"/>
            </w:rPr>
            <w:delText xml:space="preserve">pre žiadateľov/prijímateľov k procesu a kontrole </w:delText>
          </w:r>
          <w:r w:rsidR="00A30713" w:rsidRPr="00A30713" w:rsidDel="0091544E">
            <w:rPr>
              <w:rFonts w:cs="Arial"/>
              <w:szCs w:val="19"/>
            </w:rPr>
            <w:delText>verejného obstarávania/</w:delText>
          </w:r>
          <w:r w:rsidR="00A30713" w:rsidRPr="00A30713" w:rsidDel="0091544E">
            <w:rPr>
              <w:rFonts w:cs="Arial"/>
              <w:szCs w:val="19"/>
              <w:lang w:eastAsia="sk-SK"/>
            </w:rPr>
            <w:delText>obstarávania</w:delText>
          </w:r>
          <w:r w:rsidR="00A30713" w:rsidDel="0091544E">
            <w:rPr>
              <w:rFonts w:cs="Arial"/>
              <w:szCs w:val="19"/>
              <w:lang w:eastAsia="sk-SK"/>
            </w:rPr>
            <w:delText xml:space="preserve"> </w:delText>
          </w:r>
        </w:del>
        <w:r w:rsidR="00A30713">
          <w:rPr>
            <w:rFonts w:cs="Arial"/>
            <w:szCs w:val="19"/>
            <w:lang w:eastAsia="sk-SK"/>
          </w:rPr>
          <w:t xml:space="preserve">sú aj súčasťou </w:t>
        </w:r>
      </w:ins>
      <w:ins w:id="1160" w:author="Zuzana Hušeková" w:date="2021-06-11T14:00:00Z">
        <w:r w:rsidR="000F1F94">
          <w:rPr>
            <w:rFonts w:cs="Arial"/>
            <w:szCs w:val="19"/>
            <w:lang w:eastAsia="sk-SK"/>
          </w:rPr>
          <w:t xml:space="preserve">príloh </w:t>
        </w:r>
      </w:ins>
      <w:ins w:id="1161" w:author="Zuzana Hušeková" w:date="2021-06-11T13:38:00Z">
        <w:r w:rsidR="00A30713">
          <w:rPr>
            <w:rFonts w:cs="Arial"/>
            <w:szCs w:val="19"/>
            <w:lang w:eastAsia="sk-SK"/>
          </w:rPr>
          <w:t>Príručky pre prijímateľa</w:t>
        </w:r>
      </w:ins>
      <w:ins w:id="1162" w:author="Zuzana Hušeková" w:date="2021-06-11T14:00:00Z">
        <w:r w:rsidR="000F1F94">
          <w:rPr>
            <w:rFonts w:cs="Arial"/>
            <w:szCs w:val="19"/>
            <w:lang w:eastAsia="sk-SK"/>
          </w:rPr>
          <w:t>, ktor</w:t>
        </w:r>
      </w:ins>
      <w:ins w:id="1163" w:author="Zuzana Hušeková" w:date="2021-06-11T14:01:00Z">
        <w:r w:rsidR="000F1F94">
          <w:rPr>
            <w:rFonts w:cs="Arial"/>
            <w:szCs w:val="19"/>
            <w:lang w:eastAsia="sk-SK"/>
          </w:rPr>
          <w:t>é sú doplnené o publicit</w:t>
        </w:r>
      </w:ins>
      <w:ins w:id="1164" w:author="Zuzana Hušeková" w:date="2021-06-11T14:02:00Z">
        <w:r w:rsidR="000F1F94">
          <w:rPr>
            <w:rFonts w:cs="Arial"/>
            <w:szCs w:val="19"/>
            <w:lang w:eastAsia="sk-SK"/>
          </w:rPr>
          <w:t>u</w:t>
        </w:r>
      </w:ins>
      <w:ins w:id="1165" w:author="Zuzana Hušeková" w:date="2021-06-11T14:00:00Z">
        <w:r w:rsidR="000F1F94">
          <w:rPr>
            <w:rFonts w:cs="Arial"/>
            <w:szCs w:val="19"/>
            <w:lang w:eastAsia="sk-SK"/>
          </w:rPr>
          <w:t xml:space="preserve"> </w:t>
        </w:r>
      </w:ins>
      <w:ins w:id="1166" w:author="Zuzana Hušeková" w:date="2021-06-11T14:02:00Z">
        <w:r w:rsidR="000F1F94">
          <w:rPr>
            <w:rFonts w:cs="Arial"/>
            <w:szCs w:val="19"/>
            <w:lang w:eastAsia="sk-SK"/>
          </w:rPr>
          <w:t>(</w:t>
        </w:r>
      </w:ins>
      <w:ins w:id="1167" w:author="Zuzana Hušeková" w:date="2021-06-11T14:00:00Z">
        <w:r w:rsidR="000F1F94">
          <w:rPr>
            <w:rFonts w:cs="Arial"/>
            <w:szCs w:val="19"/>
            <w:lang w:eastAsia="sk-SK"/>
          </w:rPr>
          <w:t>log</w:t>
        </w:r>
      </w:ins>
      <w:ins w:id="1168" w:author="Zuzana Hušeková" w:date="2021-06-11T14:02:00Z">
        <w:r w:rsidR="000F1F94">
          <w:rPr>
            <w:rFonts w:cs="Arial"/>
            <w:szCs w:val="19"/>
            <w:lang w:eastAsia="sk-SK"/>
          </w:rPr>
          <w:t>o OP EVS a</w:t>
        </w:r>
      </w:ins>
      <w:ins w:id="1169" w:author="Zuzana Hušeková" w:date="2021-06-11T14:03:00Z">
        <w:r w:rsidR="000F1F94">
          <w:rPr>
            <w:rFonts w:cs="Arial"/>
            <w:szCs w:val="19"/>
            <w:lang w:eastAsia="sk-SK"/>
          </w:rPr>
          <w:t> </w:t>
        </w:r>
      </w:ins>
      <w:ins w:id="1170" w:author="Zuzana Hušeková" w:date="2021-06-11T14:02:00Z">
        <w:r w:rsidR="000F1F94">
          <w:rPr>
            <w:rFonts w:cs="Arial"/>
            <w:szCs w:val="19"/>
            <w:lang w:eastAsia="sk-SK"/>
          </w:rPr>
          <w:t>ESF</w:t>
        </w:r>
      </w:ins>
      <w:ins w:id="1171" w:author="Zuzana Hušeková" w:date="2021-06-11T14:03:00Z">
        <w:r w:rsidR="000F1F94">
          <w:rPr>
            <w:rFonts w:cs="Arial"/>
            <w:szCs w:val="19"/>
            <w:lang w:eastAsia="sk-SK"/>
          </w:rPr>
          <w:t>)</w:t>
        </w:r>
      </w:ins>
      <w:ins w:id="1172" w:author="Zuzana Hušeková" w:date="2021-06-11T13:34:00Z">
        <w:r w:rsidR="00A30713">
          <w:t>:</w:t>
        </w:r>
      </w:ins>
    </w:p>
    <w:p w14:paraId="4F12D829" w14:textId="77777777" w:rsidR="00A30713" w:rsidRDefault="00A30713" w:rsidP="00A10CB2">
      <w:pPr>
        <w:autoSpaceDE w:val="0"/>
        <w:autoSpaceDN w:val="0"/>
        <w:adjustRightInd w:val="0"/>
        <w:spacing w:before="120" w:after="120" w:line="288" w:lineRule="auto"/>
        <w:jc w:val="both"/>
        <w:rPr>
          <w:ins w:id="1173" w:author="Zuzana Hušeková" w:date="2021-06-11T13:58:00Z"/>
        </w:rPr>
      </w:pPr>
    </w:p>
    <w:tbl>
      <w:tblPr>
        <w:tblStyle w:val="Mriekatabuky"/>
        <w:tblW w:w="0" w:type="auto"/>
        <w:tblLook w:val="04A0" w:firstRow="1" w:lastRow="0" w:firstColumn="1" w:lastColumn="0" w:noHBand="0" w:noVBand="1"/>
      </w:tblPr>
      <w:tblGrid>
        <w:gridCol w:w="6799"/>
        <w:gridCol w:w="2263"/>
      </w:tblGrid>
      <w:tr w:rsidR="000F1F94" w:rsidRPr="00D8307A" w14:paraId="3D7B342F" w14:textId="77777777" w:rsidTr="000F1F94">
        <w:trPr>
          <w:cnfStyle w:val="100000000000" w:firstRow="1" w:lastRow="0" w:firstColumn="0" w:lastColumn="0" w:oddVBand="0" w:evenVBand="0" w:oddHBand="0" w:evenHBand="0" w:firstRowFirstColumn="0" w:firstRowLastColumn="0" w:lastRowFirstColumn="0" w:lastRowLastColumn="0"/>
          <w:ins w:id="1174" w:author="Zuzana Hušeková" w:date="2021-06-11T13:59:00Z"/>
        </w:trPr>
        <w:tc>
          <w:tcPr>
            <w:cnfStyle w:val="001000000000" w:firstRow="0" w:lastRow="0" w:firstColumn="1" w:lastColumn="0" w:oddVBand="0" w:evenVBand="0" w:oddHBand="0" w:evenHBand="0" w:firstRowFirstColumn="0" w:firstRowLastColumn="0" w:lastRowFirstColumn="0" w:lastRowLastColumn="0"/>
            <w:tcW w:w="6799" w:type="dxa"/>
            <w:shd w:val="clear" w:color="auto" w:fill="00B0F0"/>
          </w:tcPr>
          <w:p w14:paraId="7B95D9C0" w14:textId="77777777" w:rsidR="000F1F94" w:rsidRPr="00D8307A" w:rsidRDefault="000F1F94" w:rsidP="000F1F94">
            <w:pPr>
              <w:jc w:val="center"/>
              <w:rPr>
                <w:ins w:id="1175" w:author="Zuzana Hušeková" w:date="2021-06-11T13:59:00Z"/>
                <w:rFonts w:cs="Arial"/>
                <w:b w:val="0"/>
                <w:color w:val="FFFFFF" w:themeColor="background1"/>
                <w:sz w:val="16"/>
                <w:szCs w:val="16"/>
              </w:rPr>
            </w:pPr>
            <w:ins w:id="1176" w:author="Zuzana Hušeková" w:date="2021-06-11T13:59:00Z">
              <w:r w:rsidRPr="00D8307A">
                <w:rPr>
                  <w:rFonts w:cs="Arial"/>
                  <w:b w:val="0"/>
                  <w:color w:val="FFFFFF" w:themeColor="background1"/>
                  <w:sz w:val="16"/>
                  <w:szCs w:val="16"/>
                  <w:lang w:eastAsia="sk-SK"/>
                </w:rPr>
                <w:t xml:space="preserve">Jednotná príručka pre žiadateľov/prijímateľov k procesu a kontrole </w:t>
              </w:r>
              <w:r w:rsidRPr="00D8307A">
                <w:rPr>
                  <w:rFonts w:cs="Arial"/>
                  <w:b w:val="0"/>
                  <w:color w:val="FFFFFF" w:themeColor="background1"/>
                  <w:sz w:val="16"/>
                  <w:szCs w:val="16"/>
                </w:rPr>
                <w:t>verejného obstarávania/</w:t>
              </w:r>
              <w:r w:rsidRPr="00D8307A">
                <w:rPr>
                  <w:rFonts w:cs="Arial"/>
                  <w:b w:val="0"/>
                  <w:color w:val="FFFFFF" w:themeColor="background1"/>
                  <w:sz w:val="16"/>
                  <w:szCs w:val="16"/>
                  <w:lang w:eastAsia="sk-SK"/>
                </w:rPr>
                <w:t>obstarávania</w:t>
              </w:r>
            </w:ins>
          </w:p>
        </w:tc>
        <w:tc>
          <w:tcPr>
            <w:tcW w:w="2263" w:type="dxa"/>
            <w:shd w:val="clear" w:color="auto" w:fill="00B0F0"/>
          </w:tcPr>
          <w:p w14:paraId="3ECF9B07" w14:textId="77777777" w:rsidR="000F1F94" w:rsidRPr="00D8307A" w:rsidRDefault="000F1F94" w:rsidP="000F1F94">
            <w:pPr>
              <w:jc w:val="center"/>
              <w:cnfStyle w:val="100000000000" w:firstRow="1" w:lastRow="0" w:firstColumn="0" w:lastColumn="0" w:oddVBand="0" w:evenVBand="0" w:oddHBand="0" w:evenHBand="0" w:firstRowFirstColumn="0" w:firstRowLastColumn="0" w:lastRowFirstColumn="0" w:lastRowLastColumn="0"/>
              <w:rPr>
                <w:ins w:id="1177" w:author="Zuzana Hušeková" w:date="2021-06-11T13:59:00Z"/>
                <w:rFonts w:cs="Arial"/>
                <w:b w:val="0"/>
                <w:color w:val="FFFFFF" w:themeColor="background1"/>
                <w:sz w:val="16"/>
                <w:szCs w:val="16"/>
              </w:rPr>
            </w:pPr>
            <w:ins w:id="1178" w:author="Zuzana Hušeková" w:date="2021-06-11T13:59:00Z">
              <w:r w:rsidRPr="00D8307A">
                <w:rPr>
                  <w:rFonts w:cs="Arial"/>
                  <w:b w:val="0"/>
                  <w:color w:val="FFFFFF" w:themeColor="background1"/>
                  <w:sz w:val="16"/>
                  <w:szCs w:val="16"/>
                </w:rPr>
                <w:t>Poradové číslo prílohy v Príručke pre prijímateľa</w:t>
              </w:r>
            </w:ins>
          </w:p>
        </w:tc>
      </w:tr>
      <w:tr w:rsidR="000F1F94" w:rsidRPr="00D8307A" w14:paraId="2E4AD345" w14:textId="77777777" w:rsidTr="000F1F94">
        <w:trPr>
          <w:ins w:id="1179" w:author="Zuzana Hušeková" w:date="2021-06-11T13:59:00Z"/>
        </w:trPr>
        <w:tc>
          <w:tcPr>
            <w:cnfStyle w:val="001000000000" w:firstRow="0" w:lastRow="0" w:firstColumn="1" w:lastColumn="0" w:oddVBand="0" w:evenVBand="0" w:oddHBand="0" w:evenHBand="0" w:firstRowFirstColumn="0" w:firstRowLastColumn="0" w:lastRowFirstColumn="0" w:lastRowLastColumn="0"/>
            <w:tcW w:w="6799" w:type="dxa"/>
          </w:tcPr>
          <w:p w14:paraId="3A8DC458" w14:textId="77777777" w:rsidR="000F1F94" w:rsidRPr="00D8307A" w:rsidRDefault="000F1F94" w:rsidP="000F1F94">
            <w:pPr>
              <w:pStyle w:val="Zkladntext"/>
              <w:tabs>
                <w:tab w:val="left" w:pos="1418"/>
              </w:tabs>
              <w:rPr>
                <w:ins w:id="1180" w:author="Zuzana Hušeková" w:date="2021-06-11T13:59:00Z"/>
                <w:rFonts w:ascii="Arial" w:hAnsi="Arial" w:cs="Arial"/>
                <w:sz w:val="16"/>
                <w:szCs w:val="16"/>
                <w:lang w:val="sk-SK"/>
              </w:rPr>
            </w:pPr>
            <w:ins w:id="1181" w:author="Zuzana Hušeková" w:date="2021-06-11T13:59:00Z">
              <w:r w:rsidRPr="00D8307A">
                <w:rPr>
                  <w:rFonts w:ascii="Arial" w:hAnsi="Arial" w:cs="Arial"/>
                  <w:sz w:val="16"/>
                  <w:szCs w:val="16"/>
                  <w:lang w:val="sk-SK"/>
                </w:rPr>
                <w:t xml:space="preserve">Príloha č. 1 </w:t>
              </w:r>
              <w:r w:rsidRPr="00D8307A">
                <w:rPr>
                  <w:rFonts w:ascii="Arial" w:hAnsi="Arial" w:cs="Arial"/>
                  <w:sz w:val="16"/>
                  <w:szCs w:val="16"/>
                  <w:lang w:val="sk-SK"/>
                </w:rPr>
                <w:tab/>
                <w:t>Vzorový formulár na určenie PHZ</w:t>
              </w:r>
            </w:ins>
          </w:p>
        </w:tc>
        <w:tc>
          <w:tcPr>
            <w:tcW w:w="2263" w:type="dxa"/>
          </w:tcPr>
          <w:p w14:paraId="6BB23291" w14:textId="77777777" w:rsidR="000F1F94" w:rsidRPr="00D8307A" w:rsidRDefault="000F1F94" w:rsidP="000F1F94">
            <w:pPr>
              <w:jc w:val="center"/>
              <w:cnfStyle w:val="000000000000" w:firstRow="0" w:lastRow="0" w:firstColumn="0" w:lastColumn="0" w:oddVBand="0" w:evenVBand="0" w:oddHBand="0" w:evenHBand="0" w:firstRowFirstColumn="0" w:firstRowLastColumn="0" w:lastRowFirstColumn="0" w:lastRowLastColumn="0"/>
              <w:rPr>
                <w:ins w:id="1182" w:author="Zuzana Hušeková" w:date="2021-06-11T13:59:00Z"/>
                <w:rFonts w:cs="Arial"/>
                <w:sz w:val="16"/>
                <w:szCs w:val="16"/>
              </w:rPr>
            </w:pPr>
            <w:ins w:id="1183" w:author="Zuzana Hušeková" w:date="2021-06-11T13:59:00Z">
              <w:r>
                <w:rPr>
                  <w:rFonts w:cs="Arial"/>
                  <w:sz w:val="16"/>
                  <w:szCs w:val="16"/>
                </w:rPr>
                <w:t>Príloha č. 21</w:t>
              </w:r>
            </w:ins>
          </w:p>
        </w:tc>
      </w:tr>
      <w:tr w:rsidR="000F1F94" w:rsidRPr="00D8307A" w14:paraId="6AD8DC58" w14:textId="77777777" w:rsidTr="000F1F94">
        <w:trPr>
          <w:ins w:id="1184" w:author="Zuzana Hušeková" w:date="2021-06-11T13:59:00Z"/>
        </w:trPr>
        <w:tc>
          <w:tcPr>
            <w:cnfStyle w:val="001000000000" w:firstRow="0" w:lastRow="0" w:firstColumn="1" w:lastColumn="0" w:oddVBand="0" w:evenVBand="0" w:oddHBand="0" w:evenHBand="0" w:firstRowFirstColumn="0" w:firstRowLastColumn="0" w:lastRowFirstColumn="0" w:lastRowLastColumn="0"/>
            <w:tcW w:w="6799" w:type="dxa"/>
          </w:tcPr>
          <w:p w14:paraId="0797DBCE" w14:textId="77777777" w:rsidR="000F1F94" w:rsidRPr="00D8307A" w:rsidRDefault="000F1F94" w:rsidP="000F1F94">
            <w:pPr>
              <w:pStyle w:val="Zkladntext"/>
              <w:tabs>
                <w:tab w:val="left" w:pos="1418"/>
              </w:tabs>
              <w:ind w:left="1447" w:hanging="1447"/>
              <w:rPr>
                <w:ins w:id="1185" w:author="Zuzana Hušeková" w:date="2021-06-11T13:59:00Z"/>
                <w:rFonts w:ascii="Arial" w:hAnsi="Arial" w:cs="Arial"/>
                <w:sz w:val="16"/>
                <w:szCs w:val="16"/>
                <w:lang w:val="sk-SK"/>
              </w:rPr>
            </w:pPr>
            <w:ins w:id="1186" w:author="Zuzana Hušeková" w:date="2021-06-11T13:59:00Z">
              <w:r w:rsidRPr="00D8307A">
                <w:rPr>
                  <w:rFonts w:ascii="Arial" w:hAnsi="Arial" w:cs="Arial"/>
                  <w:sz w:val="16"/>
                  <w:szCs w:val="16"/>
                  <w:lang w:val="sk-SK"/>
                </w:rPr>
                <w:t xml:space="preserve">Príloha č. 2 </w:t>
              </w:r>
              <w:r w:rsidRPr="00D8307A">
                <w:rPr>
                  <w:rFonts w:ascii="Arial" w:hAnsi="Arial" w:cs="Arial"/>
                  <w:sz w:val="16"/>
                  <w:szCs w:val="16"/>
                  <w:lang w:val="sk-SK"/>
                </w:rPr>
                <w:tab/>
                <w:t>Vzor zápisnice z vyhodnotenia podmienok účasti</w:t>
              </w:r>
            </w:ins>
          </w:p>
        </w:tc>
        <w:tc>
          <w:tcPr>
            <w:tcW w:w="2263" w:type="dxa"/>
          </w:tcPr>
          <w:p w14:paraId="67D82A3A"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rPr>
                <w:ins w:id="1187" w:author="Zuzana Hušeková" w:date="2021-06-11T13:59:00Z"/>
              </w:rPr>
            </w:pPr>
            <w:ins w:id="1188" w:author="Zuzana Hušeková" w:date="2021-06-11T13:59:00Z">
              <w:r>
                <w:rPr>
                  <w:rFonts w:cs="Arial"/>
                  <w:sz w:val="16"/>
                  <w:szCs w:val="16"/>
                </w:rPr>
                <w:t>Príloha č. 26</w:t>
              </w:r>
            </w:ins>
          </w:p>
        </w:tc>
      </w:tr>
      <w:tr w:rsidR="000F1F94" w:rsidRPr="00D8307A" w14:paraId="43F2CDEC" w14:textId="77777777" w:rsidTr="000F1F94">
        <w:trPr>
          <w:ins w:id="1189" w:author="Zuzana Hušeková" w:date="2021-06-11T13:59:00Z"/>
        </w:trPr>
        <w:tc>
          <w:tcPr>
            <w:cnfStyle w:val="001000000000" w:firstRow="0" w:lastRow="0" w:firstColumn="1" w:lastColumn="0" w:oddVBand="0" w:evenVBand="0" w:oddHBand="0" w:evenHBand="0" w:firstRowFirstColumn="0" w:firstRowLastColumn="0" w:lastRowFirstColumn="0" w:lastRowLastColumn="0"/>
            <w:tcW w:w="6799" w:type="dxa"/>
          </w:tcPr>
          <w:p w14:paraId="1C89FDAD" w14:textId="77777777" w:rsidR="000F1F94" w:rsidRPr="00D8307A" w:rsidRDefault="000F1F94" w:rsidP="000F1F94">
            <w:pPr>
              <w:pStyle w:val="Zkladntext"/>
              <w:tabs>
                <w:tab w:val="left" w:pos="1418"/>
              </w:tabs>
              <w:rPr>
                <w:ins w:id="1190" w:author="Zuzana Hušeková" w:date="2021-06-11T13:59:00Z"/>
                <w:rFonts w:ascii="Arial" w:hAnsi="Arial" w:cs="Arial"/>
                <w:sz w:val="16"/>
                <w:szCs w:val="16"/>
                <w:lang w:val="sk-SK"/>
              </w:rPr>
            </w:pPr>
            <w:ins w:id="1191" w:author="Zuzana Hušeková" w:date="2021-06-11T13:59:00Z">
              <w:r w:rsidRPr="00D8307A">
                <w:rPr>
                  <w:rFonts w:ascii="Arial" w:hAnsi="Arial" w:cs="Arial"/>
                  <w:sz w:val="16"/>
                  <w:szCs w:val="16"/>
                  <w:lang w:val="sk-SK"/>
                </w:rPr>
                <w:t xml:space="preserve">Príloha č. 3 </w:t>
              </w:r>
              <w:r w:rsidRPr="00D8307A">
                <w:rPr>
                  <w:rFonts w:ascii="Arial" w:hAnsi="Arial" w:cs="Arial"/>
                  <w:sz w:val="16"/>
                  <w:szCs w:val="16"/>
                  <w:lang w:val="sk-SK"/>
                </w:rPr>
                <w:tab/>
                <w:t>Vzor zápisnice z vyhodnotenia ponúk</w:t>
              </w:r>
            </w:ins>
          </w:p>
        </w:tc>
        <w:tc>
          <w:tcPr>
            <w:tcW w:w="2263" w:type="dxa"/>
          </w:tcPr>
          <w:p w14:paraId="74D5AA4A"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rPr>
                <w:ins w:id="1192" w:author="Zuzana Hušeková" w:date="2021-06-11T13:59:00Z"/>
              </w:rPr>
            </w:pPr>
            <w:ins w:id="1193" w:author="Zuzana Hušeková" w:date="2021-06-11T13:59:00Z">
              <w:r>
                <w:rPr>
                  <w:rFonts w:cs="Arial"/>
                  <w:sz w:val="16"/>
                  <w:szCs w:val="16"/>
                </w:rPr>
                <w:t>Príloha č. 27</w:t>
              </w:r>
            </w:ins>
          </w:p>
        </w:tc>
      </w:tr>
      <w:tr w:rsidR="000F1F94" w:rsidRPr="00D8307A" w14:paraId="49C8CE99" w14:textId="77777777" w:rsidTr="000F1F94">
        <w:trPr>
          <w:ins w:id="1194" w:author="Zuzana Hušeková" w:date="2021-06-11T13:59:00Z"/>
        </w:trPr>
        <w:tc>
          <w:tcPr>
            <w:cnfStyle w:val="001000000000" w:firstRow="0" w:lastRow="0" w:firstColumn="1" w:lastColumn="0" w:oddVBand="0" w:evenVBand="0" w:oddHBand="0" w:evenHBand="0" w:firstRowFirstColumn="0" w:firstRowLastColumn="0" w:lastRowFirstColumn="0" w:lastRowLastColumn="0"/>
            <w:tcW w:w="6799" w:type="dxa"/>
          </w:tcPr>
          <w:p w14:paraId="54D2A615" w14:textId="77777777" w:rsidR="000F1F94" w:rsidRPr="00D8307A" w:rsidRDefault="000F1F94" w:rsidP="000F1F94">
            <w:pPr>
              <w:pStyle w:val="Zkladntext"/>
              <w:tabs>
                <w:tab w:val="left" w:pos="1418"/>
              </w:tabs>
              <w:rPr>
                <w:ins w:id="1195" w:author="Zuzana Hušeková" w:date="2021-06-11T13:59:00Z"/>
                <w:rFonts w:ascii="Arial" w:hAnsi="Arial" w:cs="Arial"/>
                <w:sz w:val="16"/>
                <w:szCs w:val="16"/>
                <w:lang w:val="sk-SK"/>
              </w:rPr>
            </w:pPr>
            <w:ins w:id="1196" w:author="Zuzana Hušeková" w:date="2021-06-11T13:59:00Z">
              <w:r w:rsidRPr="00D8307A">
                <w:rPr>
                  <w:rFonts w:ascii="Arial" w:hAnsi="Arial" w:cs="Arial"/>
                  <w:sz w:val="16"/>
                  <w:szCs w:val="16"/>
                  <w:lang w:val="sk-SK"/>
                </w:rPr>
                <w:t xml:space="preserve">Príloha č. 4 </w:t>
              </w:r>
              <w:r w:rsidRPr="00D8307A">
                <w:rPr>
                  <w:rFonts w:ascii="Arial" w:hAnsi="Arial" w:cs="Arial"/>
                  <w:sz w:val="16"/>
                  <w:szCs w:val="16"/>
                  <w:lang w:val="sk-SK"/>
                </w:rPr>
                <w:tab/>
                <w:t>Záznam z prieskumu trhu</w:t>
              </w:r>
            </w:ins>
          </w:p>
        </w:tc>
        <w:tc>
          <w:tcPr>
            <w:tcW w:w="2263" w:type="dxa"/>
          </w:tcPr>
          <w:p w14:paraId="303A5B2E"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rPr>
                <w:ins w:id="1197" w:author="Zuzana Hušeková" w:date="2021-06-11T13:59:00Z"/>
              </w:rPr>
            </w:pPr>
            <w:ins w:id="1198" w:author="Zuzana Hušeková" w:date="2021-06-11T13:59:00Z">
              <w:r>
                <w:rPr>
                  <w:rFonts w:cs="Arial"/>
                  <w:sz w:val="16"/>
                  <w:szCs w:val="16"/>
                </w:rPr>
                <w:t>Príloha č. 25</w:t>
              </w:r>
            </w:ins>
          </w:p>
        </w:tc>
      </w:tr>
      <w:tr w:rsidR="000F1F94" w:rsidRPr="00D8307A" w14:paraId="5D12CA31" w14:textId="77777777" w:rsidTr="000F1F94">
        <w:trPr>
          <w:ins w:id="1199" w:author="Zuzana Hušeková" w:date="2021-06-11T13:59:00Z"/>
        </w:trPr>
        <w:tc>
          <w:tcPr>
            <w:cnfStyle w:val="001000000000" w:firstRow="0" w:lastRow="0" w:firstColumn="1" w:lastColumn="0" w:oddVBand="0" w:evenVBand="0" w:oddHBand="0" w:evenHBand="0" w:firstRowFirstColumn="0" w:firstRowLastColumn="0" w:lastRowFirstColumn="0" w:lastRowLastColumn="0"/>
            <w:tcW w:w="6799" w:type="dxa"/>
          </w:tcPr>
          <w:p w14:paraId="37AAAA16" w14:textId="77777777" w:rsidR="000F1F94" w:rsidRPr="00D8307A" w:rsidRDefault="000F1F94" w:rsidP="000F1F94">
            <w:pPr>
              <w:pStyle w:val="Zkladntext"/>
              <w:tabs>
                <w:tab w:val="left" w:pos="1418"/>
              </w:tabs>
              <w:ind w:left="1418" w:hanging="1418"/>
              <w:rPr>
                <w:ins w:id="1200" w:author="Zuzana Hušeková" w:date="2021-06-11T13:59:00Z"/>
                <w:rFonts w:ascii="Arial" w:hAnsi="Arial" w:cs="Arial"/>
                <w:sz w:val="16"/>
                <w:szCs w:val="16"/>
                <w:lang w:val="sk-SK"/>
              </w:rPr>
            </w:pPr>
            <w:ins w:id="1201" w:author="Zuzana Hušeková" w:date="2021-06-11T13:59:00Z">
              <w:r w:rsidRPr="00D8307A">
                <w:rPr>
                  <w:rFonts w:ascii="Arial" w:hAnsi="Arial" w:cs="Arial"/>
                  <w:sz w:val="16"/>
                  <w:szCs w:val="16"/>
                  <w:lang w:val="sk-SK"/>
                </w:rPr>
                <w:t xml:space="preserve">Príloha č. 5 </w:t>
              </w:r>
              <w:r w:rsidRPr="00D8307A">
                <w:rPr>
                  <w:rFonts w:ascii="Arial" w:hAnsi="Arial" w:cs="Arial"/>
                  <w:sz w:val="16"/>
                  <w:szCs w:val="16"/>
                  <w:lang w:val="sk-SK"/>
                </w:rPr>
                <w:tab/>
                <w:t xml:space="preserve">Informácia o zverejnení výzvy na predkladanie ponúk na webovom sídle www.partnerskadohoda.gov.sk v prípade zákaziek s nízkou hodnotou </w:t>
              </w:r>
            </w:ins>
          </w:p>
        </w:tc>
        <w:tc>
          <w:tcPr>
            <w:tcW w:w="2263" w:type="dxa"/>
          </w:tcPr>
          <w:p w14:paraId="294BD40D"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rPr>
                <w:ins w:id="1202" w:author="Zuzana Hušeková" w:date="2021-06-11T13:59:00Z"/>
              </w:rPr>
            </w:pPr>
            <w:ins w:id="1203" w:author="Zuzana Hušeková" w:date="2021-06-11T13:59:00Z">
              <w:r>
                <w:rPr>
                  <w:rFonts w:cs="Arial"/>
                  <w:sz w:val="16"/>
                  <w:szCs w:val="16"/>
                </w:rPr>
                <w:t>Príloha č. 23 a</w:t>
              </w:r>
            </w:ins>
          </w:p>
        </w:tc>
      </w:tr>
      <w:tr w:rsidR="000F1F94" w:rsidRPr="00D8307A" w14:paraId="68D52D2D" w14:textId="77777777" w:rsidTr="000F1F94">
        <w:trPr>
          <w:ins w:id="1204" w:author="Zuzana Hušeková" w:date="2021-06-11T13:59:00Z"/>
        </w:trPr>
        <w:tc>
          <w:tcPr>
            <w:cnfStyle w:val="001000000000" w:firstRow="0" w:lastRow="0" w:firstColumn="1" w:lastColumn="0" w:oddVBand="0" w:evenVBand="0" w:oddHBand="0" w:evenHBand="0" w:firstRowFirstColumn="0" w:firstRowLastColumn="0" w:lastRowFirstColumn="0" w:lastRowLastColumn="0"/>
            <w:tcW w:w="6799" w:type="dxa"/>
          </w:tcPr>
          <w:p w14:paraId="34E3A0FA" w14:textId="77777777" w:rsidR="000F1F94" w:rsidRPr="00D8307A" w:rsidRDefault="000F1F94" w:rsidP="000F1F94">
            <w:pPr>
              <w:pStyle w:val="Zkladntext"/>
              <w:tabs>
                <w:tab w:val="left" w:pos="1418"/>
              </w:tabs>
              <w:ind w:left="1418" w:hanging="1418"/>
              <w:rPr>
                <w:ins w:id="1205" w:author="Zuzana Hušeková" w:date="2021-06-11T13:59:00Z"/>
                <w:rFonts w:ascii="Arial" w:hAnsi="Arial" w:cs="Arial"/>
                <w:sz w:val="16"/>
                <w:szCs w:val="16"/>
                <w:lang w:val="sk-SK"/>
              </w:rPr>
            </w:pPr>
            <w:ins w:id="1206" w:author="Zuzana Hušeková" w:date="2021-06-11T13:59:00Z">
              <w:r w:rsidRPr="00D8307A">
                <w:rPr>
                  <w:rFonts w:ascii="Arial" w:hAnsi="Arial" w:cs="Arial"/>
                  <w:sz w:val="16"/>
                  <w:szCs w:val="16"/>
                  <w:lang w:val="sk-SK"/>
                </w:rPr>
                <w:t xml:space="preserve">Príloha č. 6 </w:t>
              </w:r>
              <w:r w:rsidRPr="00D8307A">
                <w:rPr>
                  <w:rFonts w:ascii="Arial" w:hAnsi="Arial" w:cs="Arial"/>
                  <w:sz w:val="16"/>
                  <w:szCs w:val="16"/>
                  <w:lang w:val="sk-SK"/>
                </w:rPr>
                <w:tab/>
                <w:t xml:space="preserve">Informácia o zverejnení výzvy na predkladanie ponúk na webovom sídle </w:t>
              </w:r>
              <w:r w:rsidRPr="00D8307A">
                <w:rPr>
                  <w:rFonts w:ascii="Arial" w:hAnsi="Arial" w:cs="Arial"/>
                  <w:sz w:val="16"/>
                  <w:szCs w:val="16"/>
                  <w:lang w:val="sk-SK"/>
                </w:rPr>
                <w:fldChar w:fldCharType="begin"/>
              </w:r>
              <w:r w:rsidRPr="00D8307A">
                <w:rPr>
                  <w:rFonts w:ascii="Arial" w:hAnsi="Arial" w:cs="Arial"/>
                  <w:sz w:val="16"/>
                  <w:szCs w:val="16"/>
                  <w:lang w:val="sk-SK"/>
                </w:rPr>
                <w:instrText>HYPERLINK "http://www.partnerskadohoda.gov.sk"</w:instrText>
              </w:r>
              <w:r w:rsidRPr="00D8307A">
                <w:rPr>
                  <w:rFonts w:ascii="Arial" w:hAnsi="Arial" w:cs="Arial"/>
                  <w:sz w:val="16"/>
                  <w:szCs w:val="16"/>
                  <w:lang w:val="sk-SK"/>
                </w:rPr>
                <w:fldChar w:fldCharType="separate"/>
              </w:r>
              <w:r w:rsidRPr="00D8307A">
                <w:rPr>
                  <w:rFonts w:ascii="Arial" w:hAnsi="Arial" w:cs="Arial"/>
                  <w:sz w:val="16"/>
                  <w:szCs w:val="16"/>
                  <w:lang w:val="sk-SK"/>
                </w:rPr>
                <w:t>www.partnerskadohoda.gov.sk</w:t>
              </w:r>
              <w:r w:rsidRPr="00D8307A">
                <w:rPr>
                  <w:rFonts w:ascii="Arial" w:hAnsi="Arial" w:cs="Arial"/>
                  <w:sz w:val="16"/>
                  <w:szCs w:val="16"/>
                  <w:lang w:val="sk-SK"/>
                </w:rPr>
                <w:fldChar w:fldCharType="end"/>
              </w:r>
              <w:r w:rsidRPr="00D8307A">
                <w:rPr>
                  <w:rFonts w:ascii="Arial" w:hAnsi="Arial" w:cs="Arial"/>
                  <w:sz w:val="16"/>
                  <w:szCs w:val="16"/>
                  <w:lang w:val="sk-SK"/>
                </w:rPr>
                <w:t xml:space="preserve"> v prípade zákaziek vyhlásených osobou, ktorej verejný obstarávateľ poskytne 50% a menej finančných prostriedkov na dodanie tovaru, uskutočnenie stavebných prác a poskytnutie služieb z NFP</w:t>
              </w:r>
            </w:ins>
          </w:p>
        </w:tc>
        <w:tc>
          <w:tcPr>
            <w:tcW w:w="2263" w:type="dxa"/>
          </w:tcPr>
          <w:p w14:paraId="1BA3753C"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rPr>
                <w:ins w:id="1207" w:author="Zuzana Hušeková" w:date="2021-06-11T13:59:00Z"/>
              </w:rPr>
            </w:pPr>
            <w:ins w:id="1208" w:author="Zuzana Hušeková" w:date="2021-06-11T13:59:00Z">
              <w:r>
                <w:rPr>
                  <w:rFonts w:cs="Arial"/>
                  <w:sz w:val="16"/>
                  <w:szCs w:val="16"/>
                </w:rPr>
                <w:t>Príloha č. 23 b</w:t>
              </w:r>
            </w:ins>
          </w:p>
        </w:tc>
      </w:tr>
      <w:tr w:rsidR="000F1F94" w:rsidRPr="00D8307A" w14:paraId="490A992E" w14:textId="77777777" w:rsidTr="000F1F94">
        <w:trPr>
          <w:ins w:id="1209" w:author="Zuzana Hušeková" w:date="2021-06-11T13:59:00Z"/>
        </w:trPr>
        <w:tc>
          <w:tcPr>
            <w:cnfStyle w:val="001000000000" w:firstRow="0" w:lastRow="0" w:firstColumn="1" w:lastColumn="0" w:oddVBand="0" w:evenVBand="0" w:oddHBand="0" w:evenHBand="0" w:firstRowFirstColumn="0" w:firstRowLastColumn="0" w:lastRowFirstColumn="0" w:lastRowLastColumn="0"/>
            <w:tcW w:w="6799" w:type="dxa"/>
          </w:tcPr>
          <w:p w14:paraId="553301E5" w14:textId="77777777" w:rsidR="000F1F94" w:rsidRPr="00D8307A" w:rsidRDefault="000F1F94" w:rsidP="000F1F94">
            <w:pPr>
              <w:pStyle w:val="Zkladntext"/>
              <w:tabs>
                <w:tab w:val="left" w:pos="1418"/>
              </w:tabs>
              <w:ind w:left="1418" w:hanging="1418"/>
              <w:rPr>
                <w:ins w:id="1210" w:author="Zuzana Hušeková" w:date="2021-06-11T13:59:00Z"/>
                <w:rFonts w:ascii="Arial" w:hAnsi="Arial" w:cs="Arial"/>
                <w:sz w:val="16"/>
                <w:szCs w:val="16"/>
                <w:lang w:val="sk-SK"/>
              </w:rPr>
            </w:pPr>
            <w:ins w:id="1211" w:author="Zuzana Hušeková" w:date="2021-06-11T13:59:00Z">
              <w:r w:rsidRPr="00D8307A">
                <w:rPr>
                  <w:rFonts w:ascii="Arial" w:hAnsi="Arial" w:cs="Arial"/>
                  <w:sz w:val="16"/>
                  <w:szCs w:val="16"/>
                  <w:lang w:val="sk-SK"/>
                </w:rPr>
                <w:t>Príloha č. 7</w:t>
              </w:r>
              <w:r w:rsidRPr="00D8307A">
                <w:rPr>
                  <w:rFonts w:ascii="Arial" w:hAnsi="Arial" w:cs="Arial"/>
                  <w:sz w:val="16"/>
                  <w:szCs w:val="16"/>
                  <w:lang w:val="sk-SK"/>
                </w:rPr>
                <w:tab/>
                <w:t>Výzva na predkladanie ponúk (zákazka s nízkou hodnotou)</w:t>
              </w:r>
            </w:ins>
          </w:p>
        </w:tc>
        <w:tc>
          <w:tcPr>
            <w:tcW w:w="2263" w:type="dxa"/>
          </w:tcPr>
          <w:p w14:paraId="20DC9346"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rPr>
                <w:ins w:id="1212" w:author="Zuzana Hušeková" w:date="2021-06-11T13:59:00Z"/>
              </w:rPr>
            </w:pPr>
            <w:ins w:id="1213" w:author="Zuzana Hušeková" w:date="2021-06-11T13:59:00Z">
              <w:r>
                <w:rPr>
                  <w:rFonts w:cs="Arial"/>
                  <w:sz w:val="16"/>
                  <w:szCs w:val="16"/>
                </w:rPr>
                <w:t>Príloha č. 24</w:t>
              </w:r>
            </w:ins>
          </w:p>
        </w:tc>
      </w:tr>
      <w:tr w:rsidR="000F1F94" w:rsidRPr="00D8307A" w14:paraId="5658C694" w14:textId="77777777" w:rsidTr="000F1F94">
        <w:trPr>
          <w:ins w:id="1214" w:author="Zuzana Hušeková" w:date="2021-06-11T13:59:00Z"/>
        </w:trPr>
        <w:tc>
          <w:tcPr>
            <w:cnfStyle w:val="001000000000" w:firstRow="0" w:lastRow="0" w:firstColumn="1" w:lastColumn="0" w:oddVBand="0" w:evenVBand="0" w:oddHBand="0" w:evenHBand="0" w:firstRowFirstColumn="0" w:firstRowLastColumn="0" w:lastRowFirstColumn="0" w:lastRowLastColumn="0"/>
            <w:tcW w:w="6799" w:type="dxa"/>
          </w:tcPr>
          <w:p w14:paraId="36A34EC1" w14:textId="77777777" w:rsidR="000F1F94" w:rsidRPr="00D8307A" w:rsidRDefault="000F1F94" w:rsidP="000F1F94">
            <w:pPr>
              <w:pStyle w:val="Zkladntext"/>
              <w:tabs>
                <w:tab w:val="left" w:pos="1418"/>
              </w:tabs>
              <w:ind w:left="1418" w:hanging="1418"/>
              <w:rPr>
                <w:ins w:id="1215" w:author="Zuzana Hušeková" w:date="2021-06-11T13:59:00Z"/>
                <w:rFonts w:ascii="Arial" w:hAnsi="Arial" w:cs="Arial"/>
                <w:sz w:val="16"/>
                <w:szCs w:val="16"/>
                <w:lang w:val="sk-SK"/>
              </w:rPr>
            </w:pPr>
            <w:ins w:id="1216" w:author="Zuzana Hušeková" w:date="2021-06-11T13:59:00Z">
              <w:r w:rsidRPr="00D8307A">
                <w:rPr>
                  <w:rFonts w:ascii="Arial" w:hAnsi="Arial" w:cs="Arial"/>
                  <w:sz w:val="16"/>
                  <w:szCs w:val="16"/>
                  <w:lang w:val="sk-SK"/>
                </w:rPr>
                <w:t xml:space="preserve">Príloha č. 8 </w:t>
              </w:r>
              <w:r w:rsidRPr="00D8307A">
                <w:rPr>
                  <w:rFonts w:ascii="Arial" w:hAnsi="Arial" w:cs="Arial"/>
                  <w:sz w:val="16"/>
                  <w:szCs w:val="16"/>
                  <w:lang w:val="sk-SK"/>
                </w:rPr>
                <w:tab/>
                <w:t>Čestné vyhlásenie prijímateľa k úplnosti a súladu predkladanej dokumentácie s originálnou dokumentáciou z VO alebo obstarávania</w:t>
              </w:r>
            </w:ins>
          </w:p>
        </w:tc>
        <w:tc>
          <w:tcPr>
            <w:tcW w:w="2263" w:type="dxa"/>
          </w:tcPr>
          <w:p w14:paraId="3211222C"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rPr>
                <w:ins w:id="1217" w:author="Zuzana Hušeková" w:date="2021-06-11T13:59:00Z"/>
              </w:rPr>
            </w:pPr>
            <w:ins w:id="1218" w:author="Zuzana Hušeková" w:date="2021-06-11T13:59:00Z">
              <w:r>
                <w:rPr>
                  <w:rFonts w:cs="Arial"/>
                  <w:sz w:val="16"/>
                  <w:szCs w:val="16"/>
                </w:rPr>
                <w:t>Príloha č. 29</w:t>
              </w:r>
            </w:ins>
          </w:p>
        </w:tc>
      </w:tr>
      <w:tr w:rsidR="000F1F94" w:rsidRPr="00D8307A" w14:paraId="61312087" w14:textId="77777777" w:rsidTr="000F1F94">
        <w:trPr>
          <w:ins w:id="1219" w:author="Zuzana Hušeková" w:date="2021-06-11T13:59:00Z"/>
        </w:trPr>
        <w:tc>
          <w:tcPr>
            <w:cnfStyle w:val="001000000000" w:firstRow="0" w:lastRow="0" w:firstColumn="1" w:lastColumn="0" w:oddVBand="0" w:evenVBand="0" w:oddHBand="0" w:evenHBand="0" w:firstRowFirstColumn="0" w:firstRowLastColumn="0" w:lastRowFirstColumn="0" w:lastRowLastColumn="0"/>
            <w:tcW w:w="6799" w:type="dxa"/>
          </w:tcPr>
          <w:p w14:paraId="26C6F861" w14:textId="77777777" w:rsidR="000F1F94" w:rsidRPr="00D8307A" w:rsidRDefault="000F1F94" w:rsidP="000F1F94">
            <w:pPr>
              <w:pStyle w:val="Zkladntext"/>
              <w:tabs>
                <w:tab w:val="left" w:pos="1418"/>
              </w:tabs>
              <w:ind w:left="1416" w:hanging="1416"/>
              <w:rPr>
                <w:ins w:id="1220" w:author="Zuzana Hušeková" w:date="2021-06-11T13:59:00Z"/>
                <w:rFonts w:ascii="Arial" w:hAnsi="Arial" w:cs="Arial"/>
                <w:sz w:val="16"/>
                <w:szCs w:val="16"/>
                <w:lang w:val="sk-SK"/>
              </w:rPr>
            </w:pPr>
            <w:bookmarkStart w:id="1221" w:name="_Ref418020975"/>
            <w:bookmarkStart w:id="1222" w:name="_Ref418020987"/>
            <w:bookmarkStart w:id="1223" w:name="_Ref418021052"/>
            <w:bookmarkStart w:id="1224" w:name="_Ref418021057"/>
            <w:bookmarkStart w:id="1225" w:name="_Ref418021061"/>
            <w:bookmarkStart w:id="1226" w:name="_Ref418021067"/>
            <w:ins w:id="1227" w:author="Zuzana Hušeková" w:date="2021-06-11T13:59:00Z">
              <w:r w:rsidRPr="00D8307A">
                <w:rPr>
                  <w:rFonts w:ascii="Arial" w:hAnsi="Arial" w:cs="Arial"/>
                  <w:sz w:val="16"/>
                  <w:szCs w:val="16"/>
                  <w:lang w:val="sk-SK"/>
                </w:rPr>
                <w:t xml:space="preserve">Príloha č. 9 </w:t>
              </w:r>
              <w:r w:rsidRPr="00D8307A">
                <w:rPr>
                  <w:rFonts w:ascii="Arial" w:hAnsi="Arial" w:cs="Arial"/>
                  <w:sz w:val="16"/>
                  <w:szCs w:val="16"/>
                  <w:lang w:val="sk-SK"/>
                </w:rPr>
                <w:tab/>
                <w:t>Čestné vyhlásenie žiadateľa/prijímateľa o vylúčení konfliktu záujmov v procese VO</w:t>
              </w:r>
              <w:bookmarkEnd w:id="1221"/>
              <w:bookmarkEnd w:id="1222"/>
              <w:bookmarkEnd w:id="1223"/>
              <w:bookmarkEnd w:id="1224"/>
              <w:bookmarkEnd w:id="1225"/>
              <w:bookmarkEnd w:id="1226"/>
              <w:r w:rsidRPr="00D8307A">
                <w:rPr>
                  <w:rFonts w:ascii="Arial" w:hAnsi="Arial" w:cs="Arial"/>
                  <w:sz w:val="16"/>
                  <w:szCs w:val="16"/>
                  <w:lang w:val="sk-SK"/>
                </w:rPr>
                <w:t xml:space="preserve"> alebo obstarávania</w:t>
              </w:r>
            </w:ins>
          </w:p>
        </w:tc>
        <w:tc>
          <w:tcPr>
            <w:tcW w:w="2263" w:type="dxa"/>
          </w:tcPr>
          <w:p w14:paraId="3A336832"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rPr>
                <w:ins w:id="1228" w:author="Zuzana Hušeková" w:date="2021-06-11T13:59:00Z"/>
              </w:rPr>
            </w:pPr>
            <w:ins w:id="1229" w:author="Zuzana Hušeková" w:date="2021-06-11T13:59:00Z">
              <w:r>
                <w:rPr>
                  <w:rFonts w:cs="Arial"/>
                  <w:sz w:val="16"/>
                  <w:szCs w:val="16"/>
                </w:rPr>
                <w:t>Príloha č. 28</w:t>
              </w:r>
            </w:ins>
          </w:p>
        </w:tc>
      </w:tr>
      <w:tr w:rsidR="000F1F94" w:rsidRPr="00D8307A" w14:paraId="210CD50B" w14:textId="77777777" w:rsidTr="000F1F94">
        <w:trPr>
          <w:ins w:id="1230" w:author="Zuzana Hušeková" w:date="2021-06-11T13:59:00Z"/>
        </w:trPr>
        <w:tc>
          <w:tcPr>
            <w:cnfStyle w:val="001000000000" w:firstRow="0" w:lastRow="0" w:firstColumn="1" w:lastColumn="0" w:oddVBand="0" w:evenVBand="0" w:oddHBand="0" w:evenHBand="0" w:firstRowFirstColumn="0" w:firstRowLastColumn="0" w:lastRowFirstColumn="0" w:lastRowLastColumn="0"/>
            <w:tcW w:w="6799" w:type="dxa"/>
          </w:tcPr>
          <w:p w14:paraId="34B9B721" w14:textId="77777777" w:rsidR="000F1F94" w:rsidRPr="00D8307A" w:rsidRDefault="000F1F94" w:rsidP="000F1F94">
            <w:pPr>
              <w:pStyle w:val="Zkladntext"/>
              <w:tabs>
                <w:tab w:val="left" w:pos="1418"/>
              </w:tabs>
              <w:ind w:left="1416" w:hanging="1416"/>
              <w:rPr>
                <w:ins w:id="1231" w:author="Zuzana Hušeková" w:date="2021-06-11T13:59:00Z"/>
                <w:rFonts w:ascii="Arial" w:hAnsi="Arial" w:cs="Arial"/>
                <w:sz w:val="16"/>
                <w:szCs w:val="16"/>
                <w:lang w:val="sk-SK"/>
              </w:rPr>
            </w:pPr>
            <w:ins w:id="1232" w:author="Zuzana Hušeková" w:date="2021-06-11T13:59:00Z">
              <w:r w:rsidRPr="00D8307A">
                <w:rPr>
                  <w:rFonts w:ascii="Arial" w:hAnsi="Arial" w:cs="Arial"/>
                  <w:sz w:val="16"/>
                  <w:szCs w:val="16"/>
                  <w:lang w:val="sk-SK"/>
                </w:rPr>
                <w:lastRenderedPageBreak/>
                <w:t xml:space="preserve">Príloha č. 10 </w:t>
              </w:r>
              <w:r w:rsidRPr="00D8307A">
                <w:rPr>
                  <w:rFonts w:ascii="Arial" w:hAnsi="Arial" w:cs="Arial"/>
                  <w:sz w:val="16"/>
                  <w:szCs w:val="16"/>
                  <w:lang w:val="sk-SK"/>
                </w:rPr>
                <w:tab/>
                <w:t>Test bežnej dostupnosti (v prípade zákaziek zadávaných s využitím elektronického trhoviska alebo v rámci dynamického nákupného systému)</w:t>
              </w:r>
            </w:ins>
          </w:p>
        </w:tc>
        <w:tc>
          <w:tcPr>
            <w:tcW w:w="2263" w:type="dxa"/>
          </w:tcPr>
          <w:p w14:paraId="53B34FE5"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rPr>
                <w:ins w:id="1233" w:author="Zuzana Hušeková" w:date="2021-06-11T13:59:00Z"/>
              </w:rPr>
            </w:pPr>
            <w:ins w:id="1234" w:author="Zuzana Hušeková" w:date="2021-06-11T13:59:00Z">
              <w:r>
                <w:rPr>
                  <w:rFonts w:cs="Arial"/>
                  <w:sz w:val="16"/>
                  <w:szCs w:val="16"/>
                </w:rPr>
                <w:t>Príloha č. 19</w:t>
              </w:r>
            </w:ins>
          </w:p>
        </w:tc>
      </w:tr>
      <w:tr w:rsidR="000F1F94" w:rsidRPr="00D8307A" w14:paraId="5DB6396C" w14:textId="77777777" w:rsidTr="000F1F94">
        <w:trPr>
          <w:ins w:id="1235" w:author="Zuzana Hušeková" w:date="2021-06-11T13:59:00Z"/>
        </w:trPr>
        <w:tc>
          <w:tcPr>
            <w:cnfStyle w:val="001000000000" w:firstRow="0" w:lastRow="0" w:firstColumn="1" w:lastColumn="0" w:oddVBand="0" w:evenVBand="0" w:oddHBand="0" w:evenHBand="0" w:firstRowFirstColumn="0" w:firstRowLastColumn="0" w:lastRowFirstColumn="0" w:lastRowLastColumn="0"/>
            <w:tcW w:w="6799" w:type="dxa"/>
          </w:tcPr>
          <w:p w14:paraId="0455BA1A" w14:textId="77777777" w:rsidR="000F1F94" w:rsidRPr="00D8307A" w:rsidRDefault="000F1F94" w:rsidP="000F1F94">
            <w:pPr>
              <w:pStyle w:val="Zkladntext"/>
              <w:tabs>
                <w:tab w:val="left" w:pos="1418"/>
              </w:tabs>
              <w:ind w:left="1418" w:hanging="1418"/>
              <w:rPr>
                <w:ins w:id="1236" w:author="Zuzana Hušeková" w:date="2021-06-11T13:59:00Z"/>
                <w:rFonts w:ascii="Arial" w:hAnsi="Arial" w:cs="Arial"/>
                <w:sz w:val="16"/>
                <w:szCs w:val="16"/>
                <w:lang w:val="sk-SK"/>
              </w:rPr>
            </w:pPr>
            <w:ins w:id="1237" w:author="Zuzana Hušeková" w:date="2021-06-11T13:59:00Z">
              <w:r w:rsidRPr="00D8307A">
                <w:rPr>
                  <w:rFonts w:ascii="Arial" w:hAnsi="Arial" w:cs="Arial"/>
                  <w:sz w:val="16"/>
                  <w:szCs w:val="16"/>
                  <w:lang w:val="sk-SK"/>
                </w:rPr>
                <w:t>Príloha č. 11</w:t>
              </w:r>
              <w:r w:rsidRPr="00D8307A">
                <w:rPr>
                  <w:rFonts w:ascii="Arial" w:hAnsi="Arial" w:cs="Arial"/>
                  <w:sz w:val="16"/>
                  <w:szCs w:val="16"/>
                  <w:lang w:val="sk-SK"/>
                </w:rPr>
                <w:tab/>
                <w:t>Pomocné kontrolné zoznamy pre prijímateľa k predkladanej dokumentácii na kontrolu VO (účelom pomocných kontrolných zoznamov je zabezpečiť kompletnosť predloženej dokumentácie)</w:t>
              </w:r>
            </w:ins>
          </w:p>
        </w:tc>
        <w:tc>
          <w:tcPr>
            <w:tcW w:w="2263" w:type="dxa"/>
          </w:tcPr>
          <w:p w14:paraId="67D12646"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rPr>
                <w:ins w:id="1238" w:author="Zuzana Hušeková" w:date="2021-06-11T13:59:00Z"/>
              </w:rPr>
            </w:pPr>
            <w:ins w:id="1239" w:author="Zuzana Hušeková" w:date="2021-06-11T13:59:00Z">
              <w:r>
                <w:rPr>
                  <w:rFonts w:cs="Arial"/>
                  <w:sz w:val="16"/>
                  <w:szCs w:val="16"/>
                </w:rPr>
                <w:t>Príloha č. 44</w:t>
              </w:r>
            </w:ins>
          </w:p>
        </w:tc>
      </w:tr>
      <w:tr w:rsidR="000F1F94" w:rsidRPr="00D8307A" w14:paraId="62E9247D" w14:textId="77777777" w:rsidTr="000F1F94">
        <w:trPr>
          <w:ins w:id="1240" w:author="Zuzana Hušeková" w:date="2021-06-11T13:59:00Z"/>
        </w:trPr>
        <w:tc>
          <w:tcPr>
            <w:cnfStyle w:val="001000000000" w:firstRow="0" w:lastRow="0" w:firstColumn="1" w:lastColumn="0" w:oddVBand="0" w:evenVBand="0" w:oddHBand="0" w:evenHBand="0" w:firstRowFirstColumn="0" w:firstRowLastColumn="0" w:lastRowFirstColumn="0" w:lastRowLastColumn="0"/>
            <w:tcW w:w="6799" w:type="dxa"/>
          </w:tcPr>
          <w:p w14:paraId="32C5D6F3" w14:textId="77777777" w:rsidR="000F1F94" w:rsidRPr="00D8307A" w:rsidRDefault="000F1F94" w:rsidP="000F1F94">
            <w:pPr>
              <w:pStyle w:val="Zkladntext"/>
              <w:tabs>
                <w:tab w:val="left" w:pos="1588"/>
              </w:tabs>
              <w:ind w:left="1418" w:hanging="1418"/>
              <w:rPr>
                <w:ins w:id="1241" w:author="Zuzana Hušeková" w:date="2021-06-11T13:59:00Z"/>
                <w:rFonts w:ascii="Arial" w:hAnsi="Arial" w:cs="Arial"/>
                <w:sz w:val="16"/>
                <w:szCs w:val="16"/>
                <w:lang w:val="sk-SK"/>
              </w:rPr>
            </w:pPr>
            <w:bookmarkStart w:id="1242" w:name="_Toc71812165"/>
            <w:ins w:id="1243" w:author="Zuzana Hušeková" w:date="2021-06-11T13:59:00Z">
              <w:r w:rsidRPr="00D8307A">
                <w:rPr>
                  <w:rFonts w:ascii="Arial" w:hAnsi="Arial" w:cs="Arial"/>
                  <w:sz w:val="16"/>
                  <w:szCs w:val="16"/>
                  <w:lang w:val="sk-SK"/>
                </w:rPr>
                <w:t xml:space="preserve">Príloha č. 12 </w:t>
              </w:r>
              <w:r>
                <w:rPr>
                  <w:rFonts w:ascii="Arial" w:hAnsi="Arial" w:cs="Arial"/>
                  <w:sz w:val="16"/>
                  <w:szCs w:val="16"/>
                  <w:lang w:val="sk-SK"/>
                </w:rPr>
                <w:t xml:space="preserve">      </w:t>
              </w:r>
              <w:r w:rsidRPr="00D8307A">
                <w:rPr>
                  <w:rFonts w:ascii="Arial" w:hAnsi="Arial" w:cs="Arial"/>
                  <w:sz w:val="16"/>
                  <w:szCs w:val="16"/>
                  <w:lang w:val="sk-SK"/>
                </w:rPr>
                <w:t>Finančné opravy za porušenie pravidiel a postupov VO a obstarávania (Príloha č. 1 Metodického pokynu CKO č. 5)</w:t>
              </w:r>
              <w:bookmarkEnd w:id="1242"/>
            </w:ins>
          </w:p>
        </w:tc>
        <w:tc>
          <w:tcPr>
            <w:tcW w:w="2263" w:type="dxa"/>
          </w:tcPr>
          <w:p w14:paraId="6AD405A3"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rPr>
                <w:ins w:id="1244" w:author="Zuzana Hušeková" w:date="2021-06-11T13:59:00Z"/>
              </w:rPr>
            </w:pPr>
            <w:ins w:id="1245" w:author="Zuzana Hušeková" w:date="2021-06-11T13:59:00Z">
              <w:r>
                <w:rPr>
                  <w:rFonts w:cs="Arial"/>
                  <w:sz w:val="16"/>
                  <w:szCs w:val="16"/>
                </w:rPr>
                <w:t>Príloha č. 45</w:t>
              </w:r>
            </w:ins>
          </w:p>
        </w:tc>
      </w:tr>
    </w:tbl>
    <w:p w14:paraId="142F8479" w14:textId="77777777" w:rsidR="000F1F94" w:rsidRPr="0073389C" w:rsidRDefault="000F1F94" w:rsidP="00A10CB2">
      <w:pPr>
        <w:autoSpaceDE w:val="0"/>
        <w:autoSpaceDN w:val="0"/>
        <w:adjustRightInd w:val="0"/>
        <w:spacing w:before="120" w:after="120" w:line="288" w:lineRule="auto"/>
        <w:jc w:val="both"/>
        <w:rPr>
          <w:ins w:id="1246" w:author="Zuzana Hušeková" w:date="2021-06-11T13:34:00Z"/>
        </w:rPr>
      </w:pPr>
    </w:p>
    <w:p w14:paraId="1FC82D18" w14:textId="4DE0BB79" w:rsidR="009D7F63" w:rsidRDefault="00124F19" w:rsidP="009D7F63">
      <w:pPr>
        <w:autoSpaceDE w:val="0"/>
        <w:autoSpaceDN w:val="0"/>
        <w:adjustRightInd w:val="0"/>
        <w:spacing w:before="120" w:after="120" w:line="288" w:lineRule="auto"/>
        <w:jc w:val="both"/>
        <w:rPr>
          <w:del w:id="1247" w:author="Zuzana Hušeková" w:date="2021-06-11T13:17:00Z"/>
        </w:rPr>
      </w:pPr>
      <w:del w:id="1248" w:author="Zuzana Hušeková" w:date="2021-06-11T13:17:00Z">
        <w:r w:rsidRPr="00124F19">
          <w:delText>Pravidlá, postupy a odporúčania uvádzané v</w:delText>
        </w:r>
        <w:r w:rsidR="000D12F0">
          <w:delText xml:space="preserve"> časti 2.5 tejto </w:delText>
        </w:r>
        <w:r w:rsidRPr="00124F19">
          <w:delText>príručk</w:delText>
        </w:r>
        <w:r w:rsidR="000D12F0">
          <w:delText>y</w:delText>
        </w:r>
        <w:r w:rsidRPr="00124F19">
          <w:delText xml:space="preserve"> vo verzii 2.2 a nasledovných sa vzťahujú na znenie zákona č. 343/2015 Z. z. o verejnom obstarávaní a o zmene a doplnení niektorých zákonov účinného od 18.04.2016, t.j. na postup zadávania zákazky začatý po 17.04.2016. </w:delText>
        </w:r>
      </w:del>
    </w:p>
    <w:p w14:paraId="5D76C4C6" w14:textId="55A3CAAE" w:rsidR="00A737D2" w:rsidRPr="00A737D2" w:rsidRDefault="00A737D2" w:rsidP="00A737D2">
      <w:pPr>
        <w:autoSpaceDE w:val="0"/>
        <w:autoSpaceDN w:val="0"/>
        <w:adjustRightInd w:val="0"/>
        <w:spacing w:before="120" w:after="120" w:line="288" w:lineRule="auto"/>
        <w:jc w:val="both"/>
        <w:rPr>
          <w:del w:id="1249" w:author="Zuzana Hušeková" w:date="2021-06-11T13:17:00Z"/>
        </w:rPr>
      </w:pPr>
      <w:del w:id="1250" w:author="Zuzana Hušeková" w:date="2021-06-11T13:17:00Z">
        <w:r w:rsidRPr="00A737D2">
          <w:delText xml:space="preserve">Finančná kontrola verejného obstarávania sa vykoná podľa verzie príručky účinnej v čase predloženia dokumentácie z verejného obstarávania na kontrolu </w:delText>
        </w:r>
        <w:r w:rsidR="00D519DF">
          <w:delText>poskytovateľovi</w:delText>
        </w:r>
        <w:r w:rsidRPr="00A737D2">
          <w:delText xml:space="preserve"> s </w:delText>
        </w:r>
        <w:r w:rsidR="00B80D94" w:rsidRPr="00B80D94">
          <w:delText>primeraným</w:delText>
        </w:r>
        <w:r w:rsidRPr="00A737D2">
          <w:delText xml:space="preserve"> </w:delText>
        </w:r>
        <w:r w:rsidR="00B80D94" w:rsidRPr="00B80D94">
          <w:delText>zohľadnením povinností prijímateľa, ktoré mu vyplývali z verzie príručky účinnej v čase odoslania oznámenia o vyhlásení verejného obstarávania, výzvy na predkla</w:delText>
        </w:r>
        <w:r w:rsidR="003E60AF">
          <w:delText xml:space="preserve">danie ponúk do vestníka ÚVO na </w:delText>
        </w:r>
        <w:r w:rsidR="00B80D94" w:rsidRPr="00B80D94">
          <w:delText>zverejnenie, zverejnenia zákazky na elektronickom trhovisku, resp. odoslania výziev na predkladanie ponúk v prípade zákazky s nízkymi hodnotami a</w:delText>
        </w:r>
        <w:r w:rsidR="00B80D94">
          <w:delText> </w:delText>
        </w:r>
        <w:r w:rsidR="00B80D94" w:rsidRPr="00B80D94">
          <w:delText>zohľadnením</w:delText>
        </w:r>
        <w:r w:rsidR="00B80D94">
          <w:delText xml:space="preserve"> </w:delText>
        </w:r>
        <w:r w:rsidRPr="00A737D2">
          <w:delText>zneni</w:delText>
        </w:r>
        <w:r w:rsidR="00B80D94">
          <w:delText>a</w:delText>
        </w:r>
        <w:r w:rsidRPr="00A737D2">
          <w:delText xml:space="preserve"> ZVO, resp. zákona č. 25/2006 Z.z. o verejnom obstarávaní a o zmene a doplnení niektorých zákonov, účinné v čase </w:delText>
        </w:r>
        <w:r w:rsidR="00D519DF">
          <w:delText>odoslania oznámenia o vyhlásení verejného obstarávania, výzvy na predkladanie ponúk do vestníka ÚVO na uverejnenie, zverejnenia zákazky na elektronickom trhovisku, resp odoslania výziev na predkladanie ponúk v prípade zákazky s nízkymi hodnotami</w:delText>
        </w:r>
        <w:r w:rsidRPr="00A737D2">
          <w:delText>.</w:delText>
        </w:r>
      </w:del>
    </w:p>
    <w:p w14:paraId="3067DA54" w14:textId="07A366BB" w:rsidR="00A737D2" w:rsidRPr="0073389C" w:rsidRDefault="00A737D2" w:rsidP="009D7F63">
      <w:pPr>
        <w:autoSpaceDE w:val="0"/>
        <w:autoSpaceDN w:val="0"/>
        <w:adjustRightInd w:val="0"/>
        <w:spacing w:before="120" w:after="120" w:line="288" w:lineRule="auto"/>
        <w:jc w:val="both"/>
        <w:rPr>
          <w:del w:id="1251" w:author="Zuzana Hušeková" w:date="2021-06-11T13:17:00Z"/>
        </w:rPr>
      </w:pPr>
    </w:p>
    <w:p w14:paraId="1B2F8403" w14:textId="6324137D" w:rsidR="009D7F63" w:rsidRPr="0073389C" w:rsidRDefault="009D7F63" w:rsidP="009D7F63">
      <w:pPr>
        <w:pStyle w:val="Nadpis3"/>
        <w:ind w:left="567" w:firstLine="0"/>
        <w:rPr>
          <w:del w:id="1252" w:author="Zuzana Hušeková" w:date="2021-06-11T13:17:00Z"/>
          <w:rFonts w:cs="Arial"/>
          <w:lang w:val="sk-SK"/>
        </w:rPr>
      </w:pPr>
      <w:bookmarkStart w:id="1253" w:name="_Toc440372878"/>
      <w:bookmarkStart w:id="1254" w:name="_Toc74740421"/>
      <w:del w:id="1255" w:author="Zuzana Hušeková" w:date="2021-06-11T13:17:00Z">
        <w:r w:rsidRPr="0073389C">
          <w:rPr>
            <w:rFonts w:cs="Arial"/>
            <w:lang w:val="sk-SK"/>
          </w:rPr>
          <w:delText>Plán obstarávaní</w:delText>
        </w:r>
        <w:bookmarkEnd w:id="1121"/>
        <w:bookmarkEnd w:id="1122"/>
        <w:bookmarkEnd w:id="1253"/>
        <w:bookmarkEnd w:id="1254"/>
      </w:del>
    </w:p>
    <w:p w14:paraId="08E8231C" w14:textId="16B44C58" w:rsidR="006451E8" w:rsidRPr="006451E8" w:rsidRDefault="009D7F63" w:rsidP="006451E8">
      <w:pPr>
        <w:pStyle w:val="Odsekzoznamu"/>
        <w:spacing w:before="120" w:after="120" w:line="288" w:lineRule="auto"/>
        <w:ind w:left="0"/>
        <w:contextualSpacing w:val="0"/>
        <w:jc w:val="both"/>
        <w:rPr>
          <w:del w:id="1256" w:author="Zuzana Hušeková" w:date="2021-06-11T13:17:00Z"/>
        </w:rPr>
      </w:pPr>
      <w:del w:id="1257" w:author="Zuzana Hušeková" w:date="2021-06-11T13:17:00Z">
        <w:r w:rsidRPr="0073389C">
          <w:rPr>
            <w:b/>
            <w:i/>
            <w:color w:val="FF0000"/>
          </w:rPr>
          <w:delText>Povinnosť prijímateľa:</w:delText>
        </w:r>
        <w:r w:rsidRPr="0073389C">
          <w:rPr>
            <w:color w:val="FF0000"/>
          </w:rPr>
          <w:delText xml:space="preserve"> </w:delText>
        </w:r>
        <w:r w:rsidR="006451E8" w:rsidRPr="006451E8">
          <w:delText xml:space="preserve">Prijímateľ je ku každej zákazke povinný  predložiť </w:delText>
        </w:r>
        <w:r w:rsidR="006451E8" w:rsidRPr="006451E8">
          <w:rPr>
            <w:i/>
          </w:rPr>
          <w:delText xml:space="preserve">plán obstarávaní </w:delText>
        </w:r>
        <w:r w:rsidR="006451E8" w:rsidRPr="001F7F84">
          <w:rPr>
            <w:i/>
          </w:rPr>
          <w:delText xml:space="preserve">tovarov, služieb alebo stavebných </w:delText>
        </w:r>
        <w:r w:rsidR="006451E8" w:rsidRPr="001F7F84">
          <w:delText>(vzor príloha č. 20)</w:delText>
        </w:r>
        <w:r w:rsidR="006451E8">
          <w:rPr>
            <w:i/>
          </w:rPr>
          <w:delText xml:space="preserve"> </w:delText>
        </w:r>
        <w:r w:rsidR="006451E8" w:rsidRPr="001F7F84">
          <w:rPr>
            <w:i/>
          </w:rPr>
          <w:delText>prác</w:delText>
        </w:r>
        <w:r w:rsidR="006451E8" w:rsidRPr="006451E8">
          <w:delText xml:space="preserve"> rovnakého charakteru ako je predmet príslušnej zákazky za kalendárny rok a celú dĺžku realizácie projektu/projektov, v ktorom bola/bude zákazka vyhlásená. Pri vypracovaní plánu obstarávaní je prijímateľ povinný zohľadniť aj výdavky na tovary/služby/práce obstarávané v rámci iných projektov financovaných z iných zdrojov EÚ a súčasne aj výdavky z verejných zdrojov, ktoré sú určené pre vlastnú potrebu za organizáciu. Tento plán obsahuje minimálne tieto údaje:</w:delText>
        </w:r>
      </w:del>
    </w:p>
    <w:p w14:paraId="4C97AF9B" w14:textId="1DE17CC0" w:rsidR="006451E8" w:rsidRPr="006451E8" w:rsidRDefault="006451E8" w:rsidP="005B7173">
      <w:pPr>
        <w:pStyle w:val="Odsekzoznamu"/>
        <w:numPr>
          <w:ilvl w:val="0"/>
          <w:numId w:val="98"/>
        </w:numPr>
        <w:spacing w:before="120" w:after="120" w:line="288" w:lineRule="auto"/>
        <w:rPr>
          <w:del w:id="1258" w:author="Zuzana Hušeková" w:date="2021-06-11T13:17:00Z"/>
        </w:rPr>
      </w:pPr>
      <w:del w:id="1259" w:author="Zuzana Hušeková" w:date="2021-06-11T13:17:00Z">
        <w:r w:rsidRPr="006451E8">
          <w:delText>názov predmetu zákazky,</w:delText>
        </w:r>
      </w:del>
    </w:p>
    <w:p w14:paraId="72389D41" w14:textId="6E7B8EBD" w:rsidR="006451E8" w:rsidRPr="006451E8" w:rsidRDefault="006451E8" w:rsidP="005B7173">
      <w:pPr>
        <w:pStyle w:val="Odsekzoznamu"/>
        <w:numPr>
          <w:ilvl w:val="0"/>
          <w:numId w:val="98"/>
        </w:numPr>
        <w:spacing w:before="120" w:after="120" w:line="288" w:lineRule="auto"/>
        <w:rPr>
          <w:del w:id="1260" w:author="Zuzana Hušeková" w:date="2021-06-11T13:17:00Z"/>
        </w:rPr>
      </w:pPr>
      <w:del w:id="1261" w:author="Zuzana Hušeková" w:date="2021-06-11T13:17:00Z">
        <w:r w:rsidRPr="006451E8">
          <w:delText>stručný opis predmetu zákazky,</w:delText>
        </w:r>
      </w:del>
    </w:p>
    <w:p w14:paraId="00F5BF8D" w14:textId="151FE352" w:rsidR="006451E8" w:rsidRPr="006451E8" w:rsidRDefault="006451E8" w:rsidP="005B7173">
      <w:pPr>
        <w:pStyle w:val="Odsekzoznamu"/>
        <w:numPr>
          <w:ilvl w:val="0"/>
          <w:numId w:val="98"/>
        </w:numPr>
        <w:spacing w:before="120" w:after="120" w:line="288" w:lineRule="auto"/>
        <w:rPr>
          <w:del w:id="1262" w:author="Zuzana Hušeková" w:date="2021-06-11T13:17:00Z"/>
        </w:rPr>
      </w:pPr>
      <w:del w:id="1263" w:author="Zuzana Hušeková" w:date="2021-06-11T13:17:00Z">
        <w:r w:rsidRPr="006451E8">
          <w:delText>predpokladaná hodnota zákazky/hodnota zákazky bez DPH,</w:delText>
        </w:r>
      </w:del>
    </w:p>
    <w:p w14:paraId="6EC23E4A" w14:textId="0360819B" w:rsidR="006451E8" w:rsidRPr="006451E8" w:rsidRDefault="006451E8" w:rsidP="005B7173">
      <w:pPr>
        <w:pStyle w:val="Odsekzoznamu"/>
        <w:numPr>
          <w:ilvl w:val="0"/>
          <w:numId w:val="98"/>
        </w:numPr>
        <w:spacing w:before="120" w:after="120" w:line="288" w:lineRule="auto"/>
        <w:rPr>
          <w:del w:id="1264" w:author="Zuzana Hušeková" w:date="2021-06-11T13:17:00Z"/>
        </w:rPr>
      </w:pPr>
      <w:del w:id="1265" w:author="Zuzana Hušeková" w:date="2021-06-11T13:17:00Z">
        <w:r w:rsidRPr="006451E8">
          <w:delText>postup zadávania zákazky,</w:delText>
        </w:r>
      </w:del>
    </w:p>
    <w:p w14:paraId="2CDC9452" w14:textId="2858CF5B" w:rsidR="006451E8" w:rsidRPr="006451E8" w:rsidRDefault="006451E8" w:rsidP="005B7173">
      <w:pPr>
        <w:pStyle w:val="Odsekzoznamu"/>
        <w:numPr>
          <w:ilvl w:val="0"/>
          <w:numId w:val="98"/>
        </w:numPr>
        <w:spacing w:before="120" w:after="120" w:line="288" w:lineRule="auto"/>
        <w:rPr>
          <w:del w:id="1266" w:author="Zuzana Hušeková" w:date="2021-06-11T13:17:00Z"/>
        </w:rPr>
      </w:pPr>
      <w:del w:id="1267" w:author="Zuzana Hušeková" w:date="2021-06-11T13:17:00Z">
        <w:r w:rsidRPr="006451E8">
          <w:delText>členenie zákazky podľa predpokladanej hodnoty,</w:delText>
        </w:r>
      </w:del>
    </w:p>
    <w:p w14:paraId="2532E156" w14:textId="11006506" w:rsidR="009D7F63" w:rsidRPr="0073389C" w:rsidRDefault="006451E8" w:rsidP="006451E8">
      <w:pPr>
        <w:pStyle w:val="Odsekzoznamu"/>
        <w:spacing w:before="120" w:after="120" w:line="288" w:lineRule="auto"/>
        <w:ind w:left="0"/>
        <w:contextualSpacing w:val="0"/>
        <w:jc w:val="both"/>
        <w:rPr>
          <w:del w:id="1268" w:author="Zuzana Hušeková" w:date="2021-06-11T13:17:00Z"/>
        </w:rPr>
      </w:pPr>
      <w:del w:id="1269" w:author="Zuzana Hušeková" w:date="2021-06-11T13:17:00Z">
        <w:r w:rsidRPr="006451E8">
          <w:delText>plánovaný dátum vyhlásenia /dátum zadávania zákazky.</w:delText>
        </w:r>
      </w:del>
    </w:p>
    <w:p w14:paraId="2BFB6806" w14:textId="2D193A55" w:rsidR="00766068" w:rsidRPr="00766068" w:rsidRDefault="009D7F63" w:rsidP="00766068">
      <w:pPr>
        <w:spacing w:before="120" w:after="120" w:line="288" w:lineRule="auto"/>
        <w:jc w:val="both"/>
        <w:rPr>
          <w:del w:id="1270" w:author="Zuzana Hušeková" w:date="2021-06-11T13:17:00Z"/>
        </w:rPr>
      </w:pPr>
      <w:del w:id="1271" w:author="Zuzana Hušeková" w:date="2021-06-11T13:17:00Z">
        <w:r w:rsidRPr="0073389C">
          <w:rPr>
            <w:b/>
            <w:i/>
            <w:color w:val="FF0000"/>
          </w:rPr>
          <w:delText>Povinnosť prijímateľa:</w:delText>
        </w:r>
        <w:r w:rsidRPr="0073389C">
          <w:rPr>
            <w:color w:val="FF0000"/>
          </w:rPr>
          <w:delText xml:space="preserve"> </w:delText>
        </w:r>
        <w:r w:rsidR="00D72FDB" w:rsidRPr="00D72FDB">
          <w:delText>Prijímateľ predloží poskytovateľovi plán obstarávaní spolu s dokumentáciou k procesu verejného obstarávania pri prvej kontrol</w:delText>
        </w:r>
        <w:r w:rsidR="003E60AF" w:rsidRPr="003E60AF">
          <w:delText>e relevantného VO</w:delText>
        </w:r>
        <w:r w:rsidR="00D72FDB" w:rsidRPr="00D72FDB">
          <w:delText xml:space="preserve">  vykonávanej poskytovateľom (prvá ex-ante kontrola, druhá ex-ante kontrola alebo štandardná ex-post kontrola).</w:delText>
        </w:r>
      </w:del>
    </w:p>
    <w:p w14:paraId="66D28877" w14:textId="3BDFA8DE" w:rsidR="009D7F63" w:rsidRPr="0073389C" w:rsidRDefault="009D7F63" w:rsidP="009D7F63">
      <w:pPr>
        <w:spacing w:before="120" w:after="120" w:line="288" w:lineRule="auto"/>
        <w:jc w:val="both"/>
        <w:rPr>
          <w:del w:id="1272" w:author="Zuzana Hušeková" w:date="2021-06-11T13:17:00Z"/>
        </w:rPr>
      </w:pPr>
    </w:p>
    <w:p w14:paraId="35CA38B7" w14:textId="4DD4B120" w:rsidR="009D7F63" w:rsidRPr="0073389C" w:rsidRDefault="009D7F63" w:rsidP="009D7F63">
      <w:pPr>
        <w:pStyle w:val="Nadpis3"/>
        <w:ind w:left="567" w:firstLine="0"/>
        <w:rPr>
          <w:del w:id="1273" w:author="Zuzana Hušeková" w:date="2021-06-11T13:17:00Z"/>
          <w:lang w:val="sk-SK"/>
        </w:rPr>
      </w:pPr>
      <w:bookmarkStart w:id="1274" w:name="_Toc359942925"/>
      <w:bookmarkStart w:id="1275" w:name="_Toc359943221"/>
      <w:bookmarkStart w:id="1276" w:name="_Toc359943517"/>
      <w:bookmarkStart w:id="1277" w:name="_Toc359943819"/>
      <w:bookmarkStart w:id="1278" w:name="_Toc359944121"/>
      <w:bookmarkStart w:id="1279" w:name="_Toc359944421"/>
      <w:bookmarkStart w:id="1280" w:name="_Toc360024481"/>
      <w:bookmarkStart w:id="1281" w:name="_Toc360030476"/>
      <w:bookmarkStart w:id="1282" w:name="_Toc360031226"/>
      <w:bookmarkStart w:id="1283" w:name="_Toc360109828"/>
      <w:bookmarkStart w:id="1284" w:name="_Toc360110138"/>
      <w:bookmarkStart w:id="1285" w:name="_Toc360118328"/>
      <w:bookmarkStart w:id="1286" w:name="_Toc360118643"/>
      <w:bookmarkStart w:id="1287" w:name="_Toc360031227"/>
      <w:bookmarkStart w:id="1288" w:name="_Toc409190740"/>
      <w:bookmarkStart w:id="1289" w:name="_Toc440372879"/>
      <w:bookmarkStart w:id="1290" w:name="_Toc74740422"/>
      <w:bookmarkEnd w:id="1274"/>
      <w:bookmarkEnd w:id="1275"/>
      <w:bookmarkEnd w:id="1276"/>
      <w:bookmarkEnd w:id="1277"/>
      <w:bookmarkEnd w:id="1278"/>
      <w:bookmarkEnd w:id="1279"/>
      <w:bookmarkEnd w:id="1280"/>
      <w:bookmarkEnd w:id="1281"/>
      <w:bookmarkEnd w:id="1282"/>
      <w:bookmarkEnd w:id="1283"/>
      <w:bookmarkEnd w:id="1284"/>
      <w:bookmarkEnd w:id="1285"/>
      <w:bookmarkEnd w:id="1286"/>
      <w:del w:id="1291" w:author="Zuzana Hušeková" w:date="2021-06-11T13:17:00Z">
        <w:r w:rsidRPr="0073389C">
          <w:rPr>
            <w:lang w:val="sk-SK"/>
          </w:rPr>
          <w:delText>Predpokladaná hodnota zákazky</w:delText>
        </w:r>
        <w:bookmarkEnd w:id="1287"/>
        <w:bookmarkEnd w:id="1288"/>
        <w:r w:rsidRPr="0073389C">
          <w:rPr>
            <w:lang w:val="sk-SK"/>
          </w:rPr>
          <w:delText xml:space="preserve"> (PHZ)</w:delText>
        </w:r>
        <w:bookmarkEnd w:id="1289"/>
        <w:bookmarkEnd w:id="1290"/>
      </w:del>
    </w:p>
    <w:p w14:paraId="29EE8525" w14:textId="2C11713B" w:rsidR="009D7F63" w:rsidRPr="0073389C" w:rsidRDefault="009D7F63" w:rsidP="009D7F63">
      <w:pPr>
        <w:spacing w:before="120" w:after="120" w:line="288" w:lineRule="auto"/>
        <w:jc w:val="both"/>
        <w:rPr>
          <w:del w:id="1292" w:author="Zuzana Hušeková" w:date="2021-06-11T13:17:00Z"/>
        </w:rPr>
      </w:pPr>
      <w:del w:id="1293" w:author="Zuzana Hušeková" w:date="2021-06-11T13:17:00Z">
        <w:r w:rsidRPr="0073389C">
          <w:rPr>
            <w:b/>
            <w:i/>
            <w:color w:val="FF0000"/>
          </w:rPr>
          <w:delText>Povinnosť prijímateľa:</w:delText>
        </w:r>
        <w:r w:rsidRPr="0073389C">
          <w:rPr>
            <w:color w:val="FF0000"/>
          </w:rPr>
          <w:delText xml:space="preserve"> </w:delText>
        </w:r>
        <w:r w:rsidRPr="0073389C">
          <w:delText xml:space="preserve">V zmysle § </w:delText>
        </w:r>
        <w:r w:rsidR="00A83C79">
          <w:delText>5</w:delText>
        </w:r>
        <w:r w:rsidR="00A83C79" w:rsidRPr="0073389C">
          <w:delText xml:space="preserve"> </w:delText>
        </w:r>
        <w:r w:rsidRPr="0073389C">
          <w:delText xml:space="preserve">ods. 1 ZVO </w:delText>
        </w:r>
        <w:r w:rsidRPr="0073389C">
          <w:rPr>
            <w:i/>
            <w:lang w:eastAsia="en-GB"/>
          </w:rPr>
          <w:delText>„</w:delText>
        </w:r>
        <w:r w:rsidRPr="0073389C">
          <w:rPr>
            <w:i/>
          </w:rPr>
          <w:delText>Zákazka je nadlimitná</w:delText>
        </w:r>
        <w:r w:rsidR="00133741">
          <w:rPr>
            <w:i/>
          </w:rPr>
          <w:delText>,</w:delText>
        </w:r>
        <w:r w:rsidRPr="0073389C">
          <w:rPr>
            <w:i/>
          </w:rPr>
          <w:delText xml:space="preserve">  podlimitná</w:delText>
        </w:r>
        <w:r w:rsidR="00133741">
          <w:rPr>
            <w:i/>
          </w:rPr>
          <w:delText xml:space="preserve"> alebo s nízkou hodnotou</w:delText>
        </w:r>
        <w:r w:rsidRPr="0073389C">
          <w:rPr>
            <w:i/>
          </w:rPr>
          <w:delText xml:space="preserve"> v závislosti od jej predpokladanej hodnoty.“</w:delText>
        </w:r>
        <w:r w:rsidRPr="0073389C">
          <w:delText xml:space="preserve"> Z tohto ustanovenia vyplýva, že pri obstarávaní každej zákazky, t.j. tovaru, služby alebo stavebných prác, </w:delText>
        </w:r>
        <w:r w:rsidRPr="0073389C">
          <w:rPr>
            <w:b/>
          </w:rPr>
          <w:delText xml:space="preserve">je prijímateľ povinný </w:delText>
        </w:r>
        <w:r w:rsidRPr="0073389C">
          <w:rPr>
            <w:b/>
            <w:lang w:eastAsia="en-GB"/>
          </w:rPr>
          <w:delText>pred samotným vyhlásením</w:delText>
        </w:r>
        <w:r w:rsidRPr="0073389C">
          <w:rPr>
            <w:b/>
          </w:rPr>
          <w:delText xml:space="preserve"> verejného obstarávania stanoviť (vypočítať) predpokladanú hodnotu zákazky (PHZ</w:delText>
        </w:r>
      </w:del>
    </w:p>
    <w:p w14:paraId="3E76ACEA" w14:textId="1A4F4406" w:rsidR="009D7F63" w:rsidRDefault="009D7F63" w:rsidP="009D7F63">
      <w:pPr>
        <w:spacing w:before="120" w:after="120" w:line="288" w:lineRule="auto"/>
        <w:jc w:val="both"/>
        <w:rPr>
          <w:del w:id="1294" w:author="Zuzana Hušeková" w:date="2021-06-11T13:17:00Z"/>
        </w:rPr>
      </w:pPr>
      <w:del w:id="1295" w:author="Zuzana Hušeková" w:date="2021-06-11T13:17:00Z">
        <w:r w:rsidRPr="0073389C">
          <w:rPr>
            <w:b/>
            <w:i/>
            <w:color w:val="FF0000"/>
          </w:rPr>
          <w:delText>Povinnosť prijímateľa:</w:delText>
        </w:r>
        <w:r w:rsidRPr="0073389C">
          <w:rPr>
            <w:color w:val="FF0000"/>
          </w:rPr>
          <w:delText xml:space="preserve"> </w:delText>
        </w:r>
        <w:r w:rsidRPr="0073389C">
          <w:delText xml:space="preserve">Následne je prijímateľ povinný vyhotoviť </w:delText>
        </w:r>
        <w:r w:rsidR="00506C97" w:rsidRPr="0073389C">
          <w:rPr>
            <w:i/>
          </w:rPr>
          <w:delText>zá</w:delText>
        </w:r>
        <w:r w:rsidR="00506C97">
          <w:rPr>
            <w:i/>
          </w:rPr>
          <w:delText>znam</w:delText>
        </w:r>
        <w:r w:rsidR="00506C97" w:rsidRPr="0073389C">
          <w:rPr>
            <w:i/>
          </w:rPr>
          <w:delText xml:space="preserve"> </w:delText>
        </w:r>
        <w:r w:rsidRPr="0073389C">
          <w:rPr>
            <w:i/>
          </w:rPr>
          <w:delText>z určenia PHZ</w:delText>
        </w:r>
        <w:r w:rsidRPr="0073389C">
          <w:delText xml:space="preserve"> (vzor príloha č. </w:delText>
        </w:r>
        <w:r w:rsidR="007E2E5E" w:rsidRPr="0073389C">
          <w:delText>2</w:delText>
        </w:r>
        <w:r w:rsidR="007E2E5E">
          <w:delText>1</w:delText>
        </w:r>
        <w:r w:rsidRPr="0073389C">
          <w:delText>, pričom tento vzor prijímateľ použije vždy v prípade, ak nemá interným predpisom ustanovený vlastný vzor záznamu</w:delText>
        </w:r>
        <w:r w:rsidR="007E2E5E" w:rsidRPr="007E2E5E">
          <w:rPr>
            <w:rFonts w:cs="Arial"/>
            <w:szCs w:val="19"/>
          </w:rPr>
          <w:delText xml:space="preserve"> </w:delText>
        </w:r>
        <w:r w:rsidR="007E2E5E" w:rsidRPr="00703E20">
          <w:rPr>
            <w:rFonts w:cs="Arial"/>
            <w:szCs w:val="19"/>
          </w:rPr>
          <w:delText>ktorý však spĺňa minimálne náležitosti uvedené v prílohe č. 21</w:delText>
        </w:r>
        <w:r w:rsidRPr="0073389C">
          <w:delText>)</w:delText>
        </w:r>
        <w:r w:rsidR="007E2E5E">
          <w:delText>.</w:delText>
        </w:r>
      </w:del>
    </w:p>
    <w:p w14:paraId="69D469FE" w14:textId="478D22F2" w:rsidR="00003E89" w:rsidRDefault="00A83C79" w:rsidP="009D7F63">
      <w:pPr>
        <w:spacing w:before="120" w:after="120" w:line="288" w:lineRule="auto"/>
        <w:jc w:val="both"/>
        <w:rPr>
          <w:del w:id="1296" w:author="Zuzana Hušeková" w:date="2021-06-11T13:17:00Z"/>
        </w:rPr>
      </w:pPr>
      <w:del w:id="1297" w:author="Zuzana Hušeková" w:date="2021-06-11T13:17:00Z">
        <w:r w:rsidRPr="00A83C79">
          <w:lastRenderedPageBreak/>
          <w:delText xml:space="preserve">V zmysle § 6 ods. 1 ZVO „Predpokladaná hodnota zákazky sa určuje </w:delText>
        </w:r>
        <w:r w:rsidRPr="00A83C79">
          <w:rPr>
            <w:b/>
          </w:rPr>
          <w:delText>ako cena bez dane z pridanej hodnoty</w:delText>
        </w:r>
        <w:r w:rsidRPr="00A83C79">
          <w:delText xml:space="preserve">. Verejný obstarávateľ a obstarávateľ určia predpokladanú hodnotu zákazky na základe údajov a informácií o zákazkách </w:delText>
        </w:r>
        <w:r w:rsidRPr="00A83C79">
          <w:rPr>
            <w:b/>
          </w:rPr>
          <w:delText>na rovnaký alebo porovnateľný predmet zákazky</w:delText>
        </w:r>
        <w:r w:rsidRPr="00A83C79">
          <w:delText>. Ak nemá verejný obstarávateľ alebo obstarávateľ údaje podľa druhej vety k dispozícii, určí predpokladanú hodnotu na základe údajov získaných prieskumom trhu s požadovaným plnením</w:delText>
        </w:r>
        <w:r w:rsidR="00851661">
          <w:rPr>
            <w:rFonts w:cs="Arial"/>
            <w:szCs w:val="16"/>
          </w:rPr>
          <w:delText xml:space="preserve">, </w:delText>
        </w:r>
        <w:r w:rsidR="00851661" w:rsidRPr="00384070">
          <w:rPr>
            <w:rFonts w:cs="Arial"/>
            <w:szCs w:val="16"/>
          </w:rPr>
          <w:delText xml:space="preserve">prípravnou trhovou konzultáciou </w:delText>
        </w:r>
        <w:r w:rsidRPr="00A83C79">
          <w:delText xml:space="preserve">alebo na základe údajov získaných iným vhodným spôsobom. </w:delText>
        </w:r>
        <w:r w:rsidR="00003E89" w:rsidRPr="00F9794B">
          <w:rPr>
            <w:rFonts w:cs="Arial"/>
            <w:szCs w:val="16"/>
          </w:rPr>
          <w:delText>Prijímateľ môže prípravné trhové konzultácie realizovať prostredníctvom elektronického prostriedku, cez ktorý bude realizovať aj príslušné verejné obstarávanie, ktorého sa prípravné trhové konzultácie týkajú a môže v rámci nich zverejniť predbežné oznámenie vo vestníku VO.</w:delText>
        </w:r>
      </w:del>
    </w:p>
    <w:p w14:paraId="14F31F13" w14:textId="7DA8C286" w:rsidR="00A83C79" w:rsidRPr="0073389C" w:rsidRDefault="00A83C79" w:rsidP="009D7F63">
      <w:pPr>
        <w:spacing w:before="120" w:after="120" w:line="288" w:lineRule="auto"/>
        <w:jc w:val="both"/>
        <w:rPr>
          <w:del w:id="1298" w:author="Zuzana Hušeková" w:date="2021-06-11T13:17:00Z"/>
        </w:rPr>
      </w:pPr>
      <w:del w:id="1299" w:author="Zuzana Hušeková" w:date="2021-06-11T13:17:00Z">
        <w:r w:rsidRPr="00A83C79">
          <w:delText xml:space="preserve">Predpokladaná hodnota zákazky </w:delText>
        </w:r>
        <w:r w:rsidRPr="00A83C79">
          <w:rPr>
            <w:b/>
          </w:rPr>
          <w:delText xml:space="preserve">je platná v čase odoslania oznámenia o vyhlásení verejného obstarávania alebo oznámenia použitého ako výzva na </w:delText>
        </w:r>
        <w:r w:rsidR="00003E89">
          <w:rPr>
            <w:rFonts w:cs="Arial"/>
            <w:b/>
            <w:szCs w:val="16"/>
          </w:rPr>
          <w:delText>predkladanie ponúk</w:delText>
        </w:r>
        <w:r w:rsidR="00003E89" w:rsidRPr="008E6D9D">
          <w:rPr>
            <w:rFonts w:cs="Arial"/>
            <w:b/>
            <w:szCs w:val="16"/>
          </w:rPr>
          <w:delText xml:space="preserve"> </w:delText>
        </w:r>
        <w:r w:rsidRPr="00A83C79">
          <w:rPr>
            <w:b/>
          </w:rPr>
          <w:delText>na uverejnenie</w:delText>
        </w:r>
        <w:r w:rsidRPr="00A83C79">
          <w:delText>; ak sa uverejnenie takého oznámenia nevyžaduje, predpokladaná hodnota je platná v čase začatia postupu zadávania zákazky.</w:delText>
        </w:r>
        <w:r>
          <w:delText>“</w:delText>
        </w:r>
      </w:del>
    </w:p>
    <w:p w14:paraId="4DFBE1A9" w14:textId="7A2CB02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del w:id="1300" w:author="Zuzana Hušeková" w:date="2021-06-11T13:17:00Z"/>
        </w:rPr>
      </w:pPr>
      <w:del w:id="1301" w:author="Zuzana Hušeková" w:date="2021-06-11T13:17:00Z">
        <w:r w:rsidRPr="0073389C">
          <w:rPr>
            <w:b/>
            <w:i/>
          </w:rPr>
          <w:delText>Dôležité upozornenie:</w:delText>
        </w:r>
        <w:r w:rsidRPr="0073389C">
          <w:delText xml:space="preserve"> </w:delText>
        </w:r>
        <w:r w:rsidR="00A83C79" w:rsidRPr="00A83C79">
          <w:delText xml:space="preserve">Poskytovateľ odporúča v oznámení o vyhlásení VO  alebo  v oznámení použitom ako výzva na </w:delText>
        </w:r>
        <w:r w:rsidR="00003E89">
          <w:rPr>
            <w:rFonts w:cs="Arial"/>
            <w:szCs w:val="16"/>
          </w:rPr>
          <w:delText>predkladanie ponúk</w:delText>
        </w:r>
        <w:r w:rsidR="00003E89" w:rsidRPr="00DF3B19">
          <w:rPr>
            <w:rFonts w:cs="Arial"/>
            <w:szCs w:val="16"/>
          </w:rPr>
          <w:delText xml:space="preserve"> </w:delText>
        </w:r>
        <w:r w:rsidR="00A83C79" w:rsidRPr="00A83C79">
          <w:delText>uvádzať PHZ. Údajom o množstve alebo rozsahu obstarávaných tovarov, stavebných prác alebo služieb možno nahradiť údaj o PHZ len v</w:delText>
        </w:r>
        <w:r w:rsidR="00F44B25">
          <w:delText xml:space="preserve"> objektívne </w:delText>
        </w:r>
        <w:r w:rsidR="00A83C79" w:rsidRPr="00A83C79">
          <w:delText>odôvodniteľných prípadoch. Uvedené nemá vplyv na povinnosť určenia PHZ pred vyhlásením VO. Ak sa určia podmienky účasti v spojení s predpokladanou hodnotou</w:delText>
        </w:r>
        <w:r w:rsidR="00F44B25">
          <w:delText xml:space="preserve"> zákazky</w:delText>
        </w:r>
        <w:r w:rsidR="00A83C79" w:rsidRPr="00A83C79">
          <w:delText xml:space="preserve"> alebo ak sa vyžaduje zábezpeka, je nutné vždy v oznámení uvádzať PHZ.</w:delText>
        </w:r>
        <w:r w:rsidRPr="0073389C">
          <w:delText xml:space="preserve"> </w:delText>
        </w:r>
      </w:del>
    </w:p>
    <w:p w14:paraId="530CEE5B" w14:textId="1D56236D" w:rsidR="009D7F63" w:rsidRDefault="009D7F63" w:rsidP="009D7F63">
      <w:pPr>
        <w:spacing w:before="120" w:after="120" w:line="288" w:lineRule="auto"/>
        <w:jc w:val="both"/>
        <w:rPr>
          <w:del w:id="1302" w:author="Zuzana Hušeková" w:date="2021-06-11T13:17:00Z"/>
        </w:rPr>
      </w:pPr>
      <w:del w:id="1303" w:author="Zuzana Hušeková" w:date="2021-06-11T13:17:00Z">
        <w:r w:rsidRPr="0073389C">
          <w:delText xml:space="preserve">Určujúcim finančným limitom je predpokladaná cena </w:delText>
        </w:r>
        <w:r w:rsidR="008E6C02" w:rsidRPr="00703E20">
          <w:rPr>
            <w:rFonts w:cs="Arial"/>
            <w:szCs w:val="19"/>
          </w:rPr>
          <w:delText xml:space="preserve">v EUR bez DPH </w:delText>
        </w:r>
        <w:r w:rsidRPr="0073389C">
          <w:delText xml:space="preserve">za </w:delText>
        </w:r>
        <w:r w:rsidR="008E6C02">
          <w:rPr>
            <w:rFonts w:cs="Arial"/>
            <w:szCs w:val="19"/>
          </w:rPr>
          <w:delText>rovnaké alebo porovnateľné predmety zákazky tvoriace príbuznú skupinu tovarov/služieb/prác, resp. tvoriace jeden logický celok</w:delText>
        </w:r>
        <w:r w:rsidR="008E6C02" w:rsidRPr="00703E20">
          <w:rPr>
            <w:rFonts w:cs="Arial"/>
            <w:szCs w:val="19"/>
          </w:rPr>
          <w:delText xml:space="preserve"> </w:delText>
        </w:r>
        <w:r w:rsidRPr="0073389C">
          <w:delText xml:space="preserve">za jeden kalendárny rok alebo za obdobie trvania zmluvy s dodávateľom, ak presahuje jeden kalendárny rok. Do tohto limitu sa započítavajú aj plánované obstarávania súvisiace s bežnou činnosťou organizácie vrátane opakovaných plnení, pokiaľ </w:delText>
        </w:r>
        <w:r w:rsidR="008E6C02">
          <w:rPr>
            <w:rFonts w:cs="Arial"/>
            <w:szCs w:val="19"/>
          </w:rPr>
          <w:delText>sú tieto výdavky</w:delText>
        </w:r>
        <w:r w:rsidR="008E6C02">
          <w:delText xml:space="preserve"> </w:delText>
        </w:r>
        <w:r w:rsidRPr="0073389C">
          <w:delText>financovan</w:delText>
        </w:r>
        <w:r w:rsidR="008E6C02">
          <w:delText>é</w:delText>
        </w:r>
        <w:r w:rsidRPr="0073389C">
          <w:delText xml:space="preserve"> z verejných zdrojov alebo zdrojov EÚ a </w:delText>
        </w:r>
        <w:r w:rsidR="008E6C02">
          <w:rPr>
            <w:rFonts w:cs="Arial"/>
            <w:szCs w:val="19"/>
          </w:rPr>
          <w:delText>výdavky</w:delText>
        </w:r>
        <w:r w:rsidRPr="0073389C">
          <w:delText xml:space="preserve"> v rámci iných projektov financovaných z iných zdrojov EÚ. </w:delText>
        </w:r>
      </w:del>
    </w:p>
    <w:p w14:paraId="3220EA5B" w14:textId="7E08BFDB" w:rsidR="008E6C02" w:rsidRPr="0073389C" w:rsidRDefault="008E6C02" w:rsidP="009D7F63">
      <w:pPr>
        <w:spacing w:before="120" w:after="120" w:line="288" w:lineRule="auto"/>
        <w:jc w:val="both"/>
        <w:rPr>
          <w:del w:id="1304" w:author="Zuzana Hušeková" w:date="2021-06-11T13:17:00Z"/>
        </w:rPr>
      </w:pPr>
      <w:del w:id="1305" w:author="Zuzana Hušeková" w:date="2021-06-11T13:17:00Z">
        <w:r w:rsidRPr="00EA503A">
          <w:rPr>
            <w:rFonts w:cs="Arial"/>
            <w:szCs w:val="19"/>
          </w:rPr>
          <w:delText>Podľa § 6 ods. 10 ZVO sa predpokladaná hodnota rámcovej dohody alebo dynamického nákupného systému určí ako maximálna predpokladaná hodnota všetkých zákaziek, ktoré sa predpokladajú počas platnosti rámcovej dohody alebo počas trvania dynamického nákupného systému.</w:delText>
        </w:r>
      </w:del>
    </w:p>
    <w:p w14:paraId="33CB81F9" w14:textId="1ED1ACC9"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del w:id="1306" w:author="Zuzana Hušeková" w:date="2021-06-11T13:17:00Z"/>
        </w:rPr>
      </w:pPr>
      <w:del w:id="1307" w:author="Zuzana Hušeková" w:date="2021-06-11T13:17:00Z">
        <w:r w:rsidRPr="0073389C">
          <w:rPr>
            <w:b/>
            <w:i/>
          </w:rPr>
          <w:delText>Dôležité upozornenie:</w:delText>
        </w:r>
        <w:r w:rsidRPr="0073389C">
          <w:delText xml:space="preserve"> Podľa § </w:delText>
        </w:r>
        <w:r w:rsidR="00133741">
          <w:delText>6</w:delText>
        </w:r>
        <w:r w:rsidR="00133741" w:rsidRPr="0073389C">
          <w:delText xml:space="preserve"> </w:delText>
        </w:r>
        <w:r w:rsidRPr="0073389C">
          <w:delText xml:space="preserve">ods. </w:delText>
        </w:r>
        <w:r w:rsidR="00133741" w:rsidRPr="0073389C">
          <w:delText>1</w:delText>
        </w:r>
        <w:r w:rsidR="00133741">
          <w:delText>6</w:delText>
        </w:r>
        <w:r w:rsidR="00133741" w:rsidRPr="0073389C">
          <w:delText xml:space="preserve"> </w:delText>
        </w:r>
        <w:r w:rsidRPr="0073389C">
          <w:delText>ZVO zákazku nemožno rozdeliť ani zvoliť spôsob určenia jej predpokladanej hodnoty s cieľom znížiť predpokladanú hodnotu zákazky pod finančné limity podľa ZVO.</w:delText>
        </w:r>
        <w:r w:rsidR="008E6C02" w:rsidRPr="008E6C02">
          <w:rPr>
            <w:rFonts w:cs="Arial"/>
            <w:szCs w:val="16"/>
          </w:rPr>
          <w:delText xml:space="preserve"> </w:delText>
        </w:r>
        <w:r w:rsidR="008E6C02" w:rsidRPr="00261127">
          <w:rPr>
            <w:rFonts w:cs="Arial"/>
            <w:szCs w:val="16"/>
          </w:rPr>
          <w:delText xml:space="preserve">K nedovolenému rozdeleniu zákazky dochádza rozdelením rovnakého alebo obdobného predmetu zákazky do viacerých zákaziek, pre ktoré vyhlási prijímateľ samostatné VO nižším postupom zadávania zákazky, ako zodpovedá finančnému limitu určenému súčtom PHZ týchto zákaziek. Pritom zároveň platí, že ide o predmety zákaziek, ktoré spolu súvisia z funkčného, </w:delText>
        </w:r>
        <w:r w:rsidR="008E6C02">
          <w:rPr>
            <w:rFonts w:cs="Arial"/>
            <w:szCs w:val="16"/>
          </w:rPr>
          <w:delText>časového a</w:delText>
        </w:r>
        <w:r w:rsidR="008E6C02" w:rsidRPr="00261127">
          <w:rPr>
            <w:rFonts w:cs="Arial"/>
            <w:szCs w:val="16"/>
          </w:rPr>
          <w:delText xml:space="preserve"> miestneho hľadiska a pod.</w:delText>
        </w:r>
      </w:del>
    </w:p>
    <w:p w14:paraId="2145E9ED" w14:textId="13F7352D" w:rsidR="009D7F63" w:rsidRPr="0073389C" w:rsidRDefault="009D7F63" w:rsidP="009D7F63">
      <w:pPr>
        <w:spacing w:before="120" w:after="120" w:line="288" w:lineRule="auto"/>
        <w:jc w:val="both"/>
        <w:rPr>
          <w:del w:id="1308" w:author="Zuzana Hušeková" w:date="2021-06-11T13:17:00Z"/>
        </w:rPr>
      </w:pPr>
      <w:del w:id="1309" w:author="Zuzana Hušeková" w:date="2021-06-11T13:17:00Z">
        <w:r w:rsidRPr="0073389C">
          <w:delText xml:space="preserve">V prípade, ak sa predmet </w:delText>
        </w:r>
        <w:r w:rsidR="007E2E5E">
          <w:delText>zákazky</w:delText>
        </w:r>
        <w:r w:rsidR="007E2E5E" w:rsidRPr="0073389C">
          <w:delText xml:space="preserve"> </w:delText>
        </w:r>
        <w:r w:rsidRPr="0073389C">
          <w:delText xml:space="preserve">skladá z viacerých častí, položiek, súborov vecí alebo samostatných vecí, ktoré sú obstarávané naraz (od jedného dodávateľa), je potrebné brať do úvahy celkovú predpokladanú cenu predmetu </w:delText>
        </w:r>
        <w:r w:rsidR="007E2E5E">
          <w:delText>zákazky</w:delText>
        </w:r>
        <w:r w:rsidRPr="0073389C">
          <w:delText xml:space="preserve">, nie jednotlivé časti. </w:delText>
        </w:r>
      </w:del>
    </w:p>
    <w:p w14:paraId="122BF2FB" w14:textId="2AEB1914" w:rsidR="009D7F63" w:rsidRPr="0073389C" w:rsidRDefault="009D7F63" w:rsidP="009D7F63">
      <w:pPr>
        <w:spacing w:before="120" w:after="120" w:line="288" w:lineRule="auto"/>
        <w:jc w:val="both"/>
        <w:rPr>
          <w:del w:id="1310" w:author="Zuzana Hušeková" w:date="2021-06-11T13:17:00Z"/>
        </w:rPr>
      </w:pPr>
      <w:del w:id="1311" w:author="Zuzana Hušeková" w:date="2021-06-11T13:17:00Z">
        <w:r w:rsidRPr="0073389C">
          <w:delText xml:space="preserve">Z uvedeného taktiež vyplýva, že nie je možné v každom prípade používať PHZ určenú v čase predloženia, resp. schvaľovania </w:delText>
        </w:r>
        <w:r w:rsidR="000A2AD4">
          <w:delText>Žo</w:delText>
        </w:r>
        <w:r w:rsidRPr="0073389C">
          <w:delText>NFP, nakoľko medzi takýmto určením predpokladanej hodnoty a samotným zadávaním predmetnej zákazky môže prejsť niekoľko mesiacov a PHZ sa mohla zmeniť.</w:delText>
        </w:r>
      </w:del>
    </w:p>
    <w:p w14:paraId="3B153E68" w14:textId="6117CDA0" w:rsidR="009D7F63" w:rsidRPr="0073389C" w:rsidRDefault="009D7F63" w:rsidP="009D7F63">
      <w:pPr>
        <w:spacing w:before="120" w:after="120" w:line="288" w:lineRule="auto"/>
        <w:jc w:val="both"/>
        <w:rPr>
          <w:del w:id="1312" w:author="Zuzana Hušeková" w:date="2021-06-11T13:17:00Z"/>
        </w:rPr>
      </w:pPr>
      <w:del w:id="1313" w:author="Zuzana Hušeková" w:date="2021-06-11T13:17:00Z">
        <w:r w:rsidRPr="0073389C">
          <w:delText xml:space="preserve">Stanovenie (výpočet) PHZ podľa § </w:delText>
        </w:r>
        <w:r w:rsidR="00133741">
          <w:delText>6</w:delText>
        </w:r>
        <w:r w:rsidR="00133741" w:rsidRPr="0073389C">
          <w:delText xml:space="preserve"> </w:delText>
        </w:r>
        <w:r w:rsidRPr="0073389C">
          <w:delText xml:space="preserve">ZVO </w:delText>
        </w:r>
        <w:r w:rsidRPr="0073389C">
          <w:rPr>
            <w:b/>
            <w:lang w:eastAsia="en-GB"/>
          </w:rPr>
          <w:delText>je nevyhnutnou</w:delText>
        </w:r>
        <w:r w:rsidRPr="0073389C">
          <w:delText xml:space="preserve"> súčasťou dokumentácie z VO. V prípade zákaziek</w:delText>
        </w:r>
        <w:r w:rsidR="007C2FF4">
          <w:delText xml:space="preserve"> </w:delText>
        </w:r>
        <w:r w:rsidR="007C2FF4" w:rsidRPr="007C2FF4">
          <w:delText>predkladaných za účelom vykonania prvej ex ante kontroly VO</w:delText>
        </w:r>
        <w:r w:rsidRPr="0073389C">
          <w:delText xml:space="preserve"> je prijímateľ povinný predložiť </w:delText>
        </w:r>
        <w:r w:rsidR="006F3BFC">
          <w:delText>určenie</w:delText>
        </w:r>
        <w:r w:rsidR="006F3BFC" w:rsidRPr="0073389C">
          <w:delText xml:space="preserve"> </w:delText>
        </w:r>
        <w:r w:rsidRPr="0073389C">
          <w:delText>PHZ súčasne s návrhom oznámenia o vyhlásení VO a návrhom súťažných</w:delText>
        </w:r>
        <w:r w:rsidR="007C2FF4">
          <w:delText xml:space="preserve"> </w:delText>
        </w:r>
        <w:r w:rsidR="007C2FF4">
          <w:rPr>
            <w:rFonts w:cs="Arial"/>
            <w:szCs w:val="19"/>
          </w:rPr>
          <w:delText>podkladov</w:delText>
        </w:r>
        <w:r w:rsidR="001D76D4">
          <w:rPr>
            <w:rFonts w:cs="Arial"/>
            <w:szCs w:val="19"/>
          </w:rPr>
          <w:delText>.</w:delText>
        </w:r>
      </w:del>
    </w:p>
    <w:p w14:paraId="3907F09A" w14:textId="186B4658" w:rsidR="00A737D2" w:rsidRPr="00A737D2" w:rsidRDefault="00A737D2"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del w:id="1314" w:author="Zuzana Hušeková" w:date="2021-06-11T13:17:00Z"/>
        </w:rPr>
      </w:pPr>
      <w:del w:id="1315" w:author="Zuzana Hušeková" w:date="2021-06-11T13:17:00Z">
        <w:r w:rsidRPr="00A737D2">
          <w:rPr>
            <w:b/>
            <w:i/>
          </w:rPr>
          <w:delText xml:space="preserve">Dôležité upozornenie: </w:delText>
        </w:r>
        <w:r w:rsidRPr="00A737D2">
          <w:delText>V prípadoch, keď je predmetom obstarania tovar, odporúča sa už v rámci stanovenia PHZ (napr. formou prieskumu trhu) osloviť alebo identifikovať takých potenciálnych dodávateľov, ktorí na trhu predávajú napr. rôzne značky a typy obstarávaných tovarov, od rôznych výrobcov a pod., čo môže v budúcnosti napomôcť prijímateľovi pri preukazovaní, že predmet zákazky nebol opísaný diskriminačne.</w:delText>
        </w:r>
      </w:del>
    </w:p>
    <w:p w14:paraId="00A60F1A" w14:textId="6676666C" w:rsidR="00A737D2" w:rsidRPr="0073389C" w:rsidRDefault="00A737D2" w:rsidP="009D7F63">
      <w:pPr>
        <w:spacing w:before="120" w:after="120" w:line="288" w:lineRule="auto"/>
        <w:jc w:val="both"/>
        <w:rPr>
          <w:del w:id="1316" w:author="Zuzana Hušeková" w:date="2021-06-11T13:17:00Z"/>
        </w:rPr>
      </w:pPr>
    </w:p>
    <w:p w14:paraId="7D9E1309" w14:textId="51299F67" w:rsidR="009D7F63" w:rsidRPr="000A74CB"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del w:id="1317" w:author="Zuzana Hušeková" w:date="2021-06-11T13:17:00Z"/>
        </w:rPr>
      </w:pPr>
      <w:del w:id="1318" w:author="Zuzana Hušeková" w:date="2021-06-11T13:17:00Z">
        <w:r w:rsidRPr="0073389C">
          <w:rPr>
            <w:b/>
            <w:i/>
          </w:rPr>
          <w:lastRenderedPageBreak/>
          <w:delText xml:space="preserve">Dôležité upozornenie: </w:delText>
        </w:r>
        <w:r w:rsidRPr="0073389C">
          <w:delText>Upozorňujeme prijímateľov, aby pri predkladaní dokumentácie na kontrolu VO venovali zvýšenú pozornosť dokumentu preukazujúcemu určenie PHZ. V prípade, ak prijímateľ nepredloží tento dokument, bude zo strany poskytovateľa vyzvaný na doloženie chýbajúceho dokumentu</w:delText>
        </w:r>
        <w:r w:rsidR="008E3BB9">
          <w:delText>,</w:delText>
        </w:r>
        <w:r w:rsidRPr="0073389C">
          <w:delText xml:space="preserve"> čím dôjde k predĺženiu procesu </w:delText>
        </w:r>
        <w:r w:rsidR="00DA7632">
          <w:delText>finančnej</w:delText>
        </w:r>
        <w:r w:rsidRPr="0073389C">
          <w:delText xml:space="preserve"> kontroly VO.</w:delText>
        </w:r>
        <w:r w:rsidRPr="0073389C">
          <w:rPr>
            <w:b/>
            <w:i/>
          </w:rPr>
          <w:delText xml:space="preserve">  </w:delText>
        </w:r>
        <w:r w:rsidR="000A74CB" w:rsidRPr="000A74CB">
          <w:delText>Možnosti získania informácií za účelom stanovenia PHZ sú uvedené nižšie.</w:delText>
        </w:r>
      </w:del>
    </w:p>
    <w:p w14:paraId="344D421F" w14:textId="3E1654BC" w:rsidR="001717E4" w:rsidRDefault="001717E4" w:rsidP="001717E4">
      <w:pPr>
        <w:spacing w:before="120" w:after="120" w:line="288" w:lineRule="auto"/>
        <w:jc w:val="both"/>
        <w:rPr>
          <w:del w:id="1319" w:author="Zuzana Hušeková" w:date="2021-06-11T13:17:00Z"/>
        </w:rPr>
      </w:pPr>
      <w:del w:id="1320" w:author="Zuzana Hušeková" w:date="2021-06-11T13:17:00Z">
        <w:r>
          <w:delText xml:space="preserve">Informácie a podklady, na základe ktorých bola určená predpokladaná hodnota zákazky </w:delText>
        </w:r>
        <w:r w:rsidRPr="000944B5">
          <w:rPr>
            <w:b/>
          </w:rPr>
          <w:delText>nesmú byť staršie ako 6 mesiacov ku dňa vyhlásenia VO</w:delText>
        </w:r>
        <w:r>
          <w:delText xml:space="preserve">, ak bola predpokladaná hodnota zákazky </w:delText>
        </w:r>
        <w:r w:rsidRPr="000944B5">
          <w:rPr>
            <w:b/>
          </w:rPr>
          <w:delText>určená prieskumom trhu realizovaným oslovením potenciálnych záujemcov alebo prípravnou trhovou konzultáciou</w:delText>
        </w:r>
        <w:r>
          <w:delText>.</w:delText>
        </w:r>
        <w:r w:rsidRPr="002D7858">
          <w:delText xml:space="preserve"> </w:delText>
        </w:r>
        <w:r>
          <w:delText xml:space="preserve">Ak ceny obstarávaných tovarov, stavebných prác alebo služieb nezaznamenali na trhu zmenu, je možné pre účely určenia predpokladanej hodnoty zákazky použiť aj podklady staršie ako 6 mesiacov. Zdôvodnenie tejto skutočnosti musí byť súčasťou dokumentácie k zákazke VO. </w:delText>
        </w:r>
      </w:del>
    </w:p>
    <w:p w14:paraId="12EE7C67" w14:textId="74F76BAD" w:rsidR="001717E4" w:rsidRDefault="001717E4" w:rsidP="001717E4">
      <w:pPr>
        <w:spacing w:before="120" w:after="120" w:line="288" w:lineRule="auto"/>
        <w:jc w:val="both"/>
        <w:rPr>
          <w:del w:id="1321" w:author="Zuzana Hušeková" w:date="2021-06-11T13:17:00Z"/>
        </w:rPr>
      </w:pPr>
      <w:del w:id="1322" w:author="Zuzana Hušeková" w:date="2021-06-11T13:17:00Z">
        <w:r>
          <w:delText xml:space="preserve">Ak prijímateľ určuje predpokladanú hodnotu zákazky </w:delText>
        </w:r>
        <w:r w:rsidRPr="000944B5">
          <w:rPr>
            <w:b/>
          </w:rPr>
          <w:delText>na základe údajov a informácií</w:delText>
        </w:r>
        <w:r>
          <w:delText xml:space="preserve"> o zákazkách na rovnaký alebo porovnateľný predmet (napr. povinne zverejňované zmluvy v CRZ), uvedené údaje a informácie (zmluvy) </w:delText>
        </w:r>
        <w:r w:rsidRPr="000944B5">
          <w:rPr>
            <w:b/>
          </w:rPr>
          <w:delText>musia byť platné ku dňu vyhlásenia VO</w:delText>
        </w:r>
        <w:r>
          <w:delText xml:space="preserve">. </w:delText>
        </w:r>
      </w:del>
    </w:p>
    <w:p w14:paraId="6227266D" w14:textId="73416057" w:rsidR="001717E4" w:rsidRDefault="001717E4" w:rsidP="001717E4">
      <w:pPr>
        <w:spacing w:before="120" w:after="120" w:line="288" w:lineRule="auto"/>
        <w:jc w:val="both"/>
        <w:rPr>
          <w:del w:id="1323" w:author="Zuzana Hušeková" w:date="2021-06-11T13:17:00Z"/>
        </w:rPr>
      </w:pPr>
      <w:del w:id="1324" w:author="Zuzana Hušeková" w:date="2021-06-11T13:17:00Z">
        <w:r>
          <w:delText xml:space="preserve">Ak ceny obstarávaných tovarov, stavebných prác alebo služieb </w:delText>
        </w:r>
        <w:r w:rsidRPr="000944B5">
          <w:rPr>
            <w:b/>
          </w:rPr>
          <w:delText>nezaznamenali na trhu zmenu</w:delText>
        </w:r>
        <w:r>
          <w:delText>, je možné pre účely určenia predpokladanej hodnoty zákazky použiť aj údaje o zmluvách, ktorých platnosť je ku dňu vyhlásenia VO ukončená. Zdôvodnenie tejto skutočnosti musí byť obdobne súčasťou dokumentácie k zákazke VO.</w:delText>
        </w:r>
      </w:del>
    </w:p>
    <w:p w14:paraId="12FA077B" w14:textId="020D7671" w:rsidR="006966E8" w:rsidRPr="00A737D2" w:rsidRDefault="006966E8" w:rsidP="006966E8">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del w:id="1325" w:author="Zuzana Hušeková" w:date="2021-06-11T13:17:00Z"/>
        </w:rPr>
      </w:pPr>
      <w:del w:id="1326" w:author="Zuzana Hušeková" w:date="2021-06-11T13:17:00Z">
        <w:r w:rsidRPr="00A737D2">
          <w:rPr>
            <w:b/>
            <w:i/>
          </w:rPr>
          <w:delText xml:space="preserve">Dôležité upozornenie: </w:delText>
        </w:r>
        <w:r w:rsidR="001F3F48">
          <w:delText xml:space="preserve">Prijímateľ je povinný určiť predpokladanú hodnotu zákazky na základe aspoň </w:delText>
        </w:r>
        <w:r w:rsidR="00003E89">
          <w:delText xml:space="preserve">dvoch </w:delText>
        </w:r>
        <w:r w:rsidR="001F3F48">
          <w:delText xml:space="preserve">navzájom nezávislých údajov o cenách (napr. aspoň </w:delText>
        </w:r>
        <w:r w:rsidR="00003E89">
          <w:delText xml:space="preserve">2 </w:delText>
        </w:r>
        <w:r w:rsidR="001F3F48">
          <w:delText xml:space="preserve">cenové ponuky alebo údaje o cene z aspoň </w:delText>
        </w:r>
        <w:r w:rsidR="00003E89">
          <w:delText xml:space="preserve">2 </w:delText>
        </w:r>
        <w:r w:rsidR="001F3F48">
          <w:delText>zmlúv, zverejnených v CRZ), ak nie je uvedené inak. V prípade, ak cena tovaru, stavebných prác alebo služieb zaznamenala na trhu podstatnú zmenu, je poskytovateľ oprávnený požadovať od prijímateľa aktualizáciu podkladov k určeniu predpokladanej hodnoty zákazky aj v prípade, ak podklady neboli staršie ako 6 mesiacov ku dňu vyhlásenia VO.</w:delText>
        </w:r>
        <w:r w:rsidR="00003E89">
          <w:delText xml:space="preserve"> </w:delText>
        </w:r>
        <w:r w:rsidR="00003E89" w:rsidRPr="00F9794B">
          <w:delText>Odporúčaným postupom pri určení predpokladanej hodnoty zákazky je vykonať aritmetický priemer z cien uvedených v predložených cenových ponukách.</w:delText>
        </w:r>
      </w:del>
    </w:p>
    <w:p w14:paraId="1CFDB208" w14:textId="59858DDD" w:rsidR="006966E8" w:rsidRDefault="006966E8" w:rsidP="001717E4">
      <w:pPr>
        <w:spacing w:before="120" w:after="120" w:line="288" w:lineRule="auto"/>
        <w:jc w:val="both"/>
        <w:rPr>
          <w:del w:id="1327" w:author="Zuzana Hušeková" w:date="2021-06-11T13:17:00Z"/>
        </w:rPr>
      </w:pPr>
    </w:p>
    <w:p w14:paraId="4BA3A729" w14:textId="73A035B2" w:rsidR="009D7F63" w:rsidRPr="0073389C" w:rsidRDefault="009D7F63" w:rsidP="009D7F63">
      <w:pPr>
        <w:spacing w:before="120" w:after="120" w:line="288" w:lineRule="auto"/>
        <w:jc w:val="both"/>
        <w:rPr>
          <w:del w:id="1328" w:author="Zuzana Hušeková" w:date="2021-06-11T13:17:00Z"/>
        </w:rPr>
      </w:pPr>
      <w:del w:id="1329" w:author="Zuzana Hušeková" w:date="2021-06-11T13:17:00Z">
        <w:r w:rsidRPr="0073389C">
          <w:delText>Určenie PHZ vykoná prijímateľ napr. na základe informácií:</w:delText>
        </w:r>
      </w:del>
    </w:p>
    <w:p w14:paraId="6050A9F5" w14:textId="0940DEFB" w:rsidR="009D7F63" w:rsidRPr="0073389C" w:rsidRDefault="009D7F63" w:rsidP="00F158F9">
      <w:pPr>
        <w:pStyle w:val="Bulletslevel2"/>
        <w:spacing w:after="120" w:line="288" w:lineRule="auto"/>
        <w:ind w:left="567" w:hanging="283"/>
        <w:jc w:val="both"/>
        <w:rPr>
          <w:del w:id="1330" w:author="Zuzana Hušeková" w:date="2021-06-11T13:17:00Z"/>
          <w:rFonts w:cs="Arial"/>
          <w:szCs w:val="19"/>
          <w:lang w:val="sk-SK"/>
        </w:rPr>
      </w:pPr>
      <w:del w:id="1331" w:author="Zuzana Hušeková" w:date="2021-06-11T13:17:00Z">
        <w:r w:rsidRPr="0073389C">
          <w:rPr>
            <w:rFonts w:cs="Arial"/>
            <w:szCs w:val="19"/>
            <w:lang w:val="sk-SK"/>
          </w:rPr>
          <w:delText>z cenového prieskumu oslovením minimálne 3 potenciálnych dodávateľov, pričom pre účely zdokladovania takto vykonaného prieskumu prijímateľ predloží celú komunikáciu s potenciálnymi dodávateľmi</w:delText>
        </w:r>
        <w:r w:rsidR="00003E89">
          <w:rPr>
            <w:rFonts w:cs="Arial"/>
            <w:szCs w:val="19"/>
            <w:lang w:val="sk-SK"/>
          </w:rPr>
          <w:delText xml:space="preserve">, </w:delText>
        </w:r>
        <w:r w:rsidR="00003E89" w:rsidRPr="00F9794B">
          <w:rPr>
            <w:rFonts w:cs="Arial"/>
            <w:szCs w:val="19"/>
            <w:lang w:val="sk-SK"/>
          </w:rPr>
          <w:delText>predpokladanú hodnotu zákazky je možné následne určiť aj na základe dvoch cenových ponúk</w:delText>
        </w:r>
        <w:r w:rsidR="00003E89">
          <w:rPr>
            <w:rStyle w:val="Odkaznapoznmkupodiarou"/>
            <w:rFonts w:cs="Arial"/>
            <w:szCs w:val="19"/>
            <w:lang w:val="sk-SK"/>
          </w:rPr>
          <w:delText xml:space="preserve"> </w:delText>
        </w:r>
        <w:r w:rsidR="001D76D4">
          <w:rPr>
            <w:rStyle w:val="Odkaznapoznmkupodiarou"/>
            <w:rFonts w:cs="Arial"/>
            <w:szCs w:val="19"/>
            <w:lang w:val="sk-SK"/>
          </w:rPr>
          <w:footnoteReference w:id="137"/>
        </w:r>
        <w:r w:rsidRPr="0073389C">
          <w:rPr>
            <w:rFonts w:cs="Arial"/>
            <w:szCs w:val="19"/>
            <w:lang w:val="sk-SK"/>
          </w:rPr>
          <w:delText>;</w:delText>
        </w:r>
      </w:del>
    </w:p>
    <w:p w14:paraId="11950295" w14:textId="7BBADFCA" w:rsidR="009D7F63" w:rsidRPr="0073389C" w:rsidRDefault="009D7F63" w:rsidP="00F158F9">
      <w:pPr>
        <w:pStyle w:val="Bulletslevel2"/>
        <w:spacing w:after="120" w:line="288" w:lineRule="auto"/>
        <w:ind w:left="567" w:hanging="283"/>
        <w:jc w:val="both"/>
        <w:rPr>
          <w:del w:id="1334" w:author="Zuzana Hušeková" w:date="2021-06-11T13:17:00Z"/>
          <w:rFonts w:cs="Arial"/>
          <w:szCs w:val="19"/>
          <w:lang w:val="sk-SK"/>
        </w:rPr>
      </w:pPr>
      <w:del w:id="1335" w:author="Zuzana Hušeková" w:date="2021-06-11T13:17:00Z">
        <w:r w:rsidRPr="0073389C">
          <w:rPr>
            <w:rFonts w:cs="Arial"/>
            <w:szCs w:val="19"/>
            <w:lang w:val="sk-SK"/>
          </w:rPr>
          <w:delText xml:space="preserve">z cenového prieskumu z webových sídiel </w:delText>
        </w:r>
        <w:r w:rsidR="00F44B25">
          <w:rPr>
            <w:rFonts w:cs="Arial"/>
            <w:szCs w:val="19"/>
            <w:lang w:val="sk-SK"/>
          </w:rPr>
          <w:delText xml:space="preserve">potenciálnych </w:delText>
        </w:r>
        <w:r w:rsidRPr="0073389C">
          <w:rPr>
            <w:rFonts w:cs="Arial"/>
            <w:szCs w:val="19"/>
            <w:lang w:val="sk-SK"/>
          </w:rPr>
          <w:delText>dodávateľov, pričom pre účely zdokladovania takto vykonaného prieskumu trhu prijímateľ predloží „print screen“ z predmetných webových sídiel</w:delText>
        </w:r>
        <w:r w:rsidR="001D76D4">
          <w:rPr>
            <w:rFonts w:cs="Arial"/>
            <w:szCs w:val="19"/>
            <w:lang w:val="sk-SK"/>
          </w:rPr>
          <w:delText xml:space="preserve"> s dátumom vyhotovenia print screenu</w:delText>
        </w:r>
        <w:r w:rsidRPr="0073389C">
          <w:rPr>
            <w:rFonts w:cs="Arial"/>
            <w:szCs w:val="19"/>
            <w:lang w:val="sk-SK"/>
          </w:rPr>
          <w:delText>;</w:delText>
        </w:r>
      </w:del>
    </w:p>
    <w:p w14:paraId="1C90DB28" w14:textId="618233E0" w:rsidR="00932DA5" w:rsidRPr="0073389C" w:rsidRDefault="00932DA5" w:rsidP="00932DA5">
      <w:pPr>
        <w:pStyle w:val="Bulletslevel2"/>
        <w:spacing w:after="120" w:line="288" w:lineRule="auto"/>
        <w:ind w:left="567" w:hanging="283"/>
        <w:jc w:val="both"/>
        <w:rPr>
          <w:del w:id="1336" w:author="Zuzana Hušeková" w:date="2021-06-11T13:17:00Z"/>
          <w:rFonts w:cs="Arial"/>
          <w:szCs w:val="19"/>
          <w:lang w:val="sk-SK"/>
        </w:rPr>
      </w:pPr>
      <w:del w:id="1337" w:author="Zuzana Hušeková" w:date="2021-06-11T13:17:00Z">
        <w:r w:rsidRPr="00932DA5">
          <w:rPr>
            <w:rFonts w:cs="Arial"/>
            <w:szCs w:val="19"/>
            <w:lang w:val="sk-SK"/>
          </w:rPr>
          <w:delText>z cien rovnakých alebo podobných predmetov</w:delText>
        </w:r>
        <w:r w:rsidR="00157A59">
          <w:rPr>
            <w:rFonts w:cs="Arial"/>
            <w:szCs w:val="19"/>
            <w:lang w:val="sk-SK"/>
          </w:rPr>
          <w:delText xml:space="preserve"> v čase určenia PHZ</w:delText>
        </w:r>
        <w:r w:rsidRPr="00932DA5">
          <w:rPr>
            <w:rFonts w:cs="Arial"/>
            <w:szCs w:val="19"/>
            <w:lang w:val="sk-SK"/>
          </w:rPr>
          <w:delText xml:space="preserve"> identifikovaných na webových stránkach CRZ a/alebo EKS uvedených v cenových ponukách úspešných uchádzačov, resp. v zmluvách uzatvorených s úspešnými uchádzačmi;</w:delText>
        </w:r>
      </w:del>
    </w:p>
    <w:p w14:paraId="7C345CE1" w14:textId="369A63F1" w:rsidR="009D7F63" w:rsidRDefault="009D7F63" w:rsidP="00F158F9">
      <w:pPr>
        <w:pStyle w:val="Bulletslevel2"/>
        <w:spacing w:after="120" w:line="288" w:lineRule="auto"/>
        <w:ind w:left="567" w:hanging="283"/>
        <w:jc w:val="both"/>
        <w:rPr>
          <w:del w:id="1338" w:author="Zuzana Hušeková" w:date="2021-06-11T13:17:00Z"/>
          <w:rFonts w:cs="Arial"/>
          <w:szCs w:val="19"/>
          <w:lang w:val="sk-SK"/>
        </w:rPr>
      </w:pPr>
      <w:del w:id="1339" w:author="Zuzana Hušeková" w:date="2021-06-11T13:17:00Z">
        <w:r w:rsidRPr="0073389C">
          <w:rPr>
            <w:rFonts w:cs="Arial"/>
            <w:szCs w:val="19"/>
            <w:lang w:val="sk-SK"/>
          </w:rPr>
          <w:delText xml:space="preserve">z aktuálnych katalógov </w:delText>
        </w:r>
        <w:r w:rsidR="00F44B25">
          <w:rPr>
            <w:rFonts w:cs="Arial"/>
            <w:szCs w:val="19"/>
            <w:lang w:val="sk-SK"/>
          </w:rPr>
          <w:delText xml:space="preserve">potenciálnych </w:delText>
        </w:r>
        <w:r w:rsidRPr="0073389C">
          <w:rPr>
            <w:rFonts w:cs="Arial"/>
            <w:szCs w:val="19"/>
            <w:lang w:val="sk-SK"/>
          </w:rPr>
          <w:delText>dodávateľov (listinných, uvedených na internetových stránkach)</w:delText>
        </w:r>
        <w:r w:rsidR="00003E89">
          <w:rPr>
            <w:rFonts w:cs="Arial"/>
            <w:szCs w:val="19"/>
            <w:lang w:val="sk-SK"/>
          </w:rPr>
          <w:delText xml:space="preserve">; </w:delText>
        </w:r>
        <w:r w:rsidR="00003E89" w:rsidRPr="00F9794B">
          <w:rPr>
            <w:rFonts w:cs="Arial"/>
            <w:szCs w:val="19"/>
            <w:lang w:val="sk-SK"/>
          </w:rPr>
          <w:delText>ak prijímateľ určuje predpokladanú hodnotu zákazky na základe údajov a informácií o zákazkách na rovnaký alebo porovnateľný predmet (napr. povinne zverejňované zmluvy v CRZ), určuje predpokladanú hodnotu zákazky na základe minimálne dvoch nezávislých údajov o cenách;</w:delText>
        </w:r>
      </w:del>
    </w:p>
    <w:p w14:paraId="7FDC0B49" w14:textId="23B63316" w:rsidR="00103054" w:rsidRDefault="006E53FF" w:rsidP="00F158F9">
      <w:pPr>
        <w:pStyle w:val="Bulletslevel2"/>
        <w:spacing w:after="120" w:line="288" w:lineRule="auto"/>
        <w:ind w:left="567" w:hanging="283"/>
        <w:jc w:val="both"/>
        <w:rPr>
          <w:del w:id="1340" w:author="Zuzana Hušeková" w:date="2021-06-11T13:17:00Z"/>
          <w:rFonts w:cs="Arial"/>
          <w:szCs w:val="19"/>
          <w:lang w:val="sk-SK"/>
        </w:rPr>
      </w:pPr>
      <w:del w:id="1341" w:author="Zuzana Hušeková" w:date="2021-06-11T13:17:00Z">
        <w:r>
          <w:rPr>
            <w:rFonts w:cs="Arial"/>
            <w:szCs w:val="19"/>
            <w:lang w:val="sk-SK"/>
          </w:rPr>
          <w:delText>z</w:delText>
        </w:r>
        <w:r w:rsidR="00F44B25">
          <w:rPr>
            <w:rFonts w:cs="Arial"/>
            <w:szCs w:val="19"/>
            <w:lang w:val="sk-SK"/>
          </w:rPr>
          <w:delText xml:space="preserve"> </w:delText>
        </w:r>
        <w:r w:rsidR="00103054" w:rsidRPr="00103054">
          <w:rPr>
            <w:rFonts w:cs="Arial"/>
            <w:szCs w:val="19"/>
            <w:lang w:val="sk-SK"/>
          </w:rPr>
          <w:delText xml:space="preserve">projektantom </w:delText>
        </w:r>
        <w:r w:rsidR="00F44B25" w:rsidRPr="00103054">
          <w:rPr>
            <w:rFonts w:cs="Arial"/>
            <w:szCs w:val="19"/>
            <w:lang w:val="sk-SK"/>
          </w:rPr>
          <w:delText>ocenen</w:delText>
        </w:r>
        <w:r w:rsidR="00F44B25">
          <w:rPr>
            <w:rFonts w:cs="Arial"/>
            <w:szCs w:val="19"/>
            <w:lang w:val="sk-SK"/>
          </w:rPr>
          <w:delText>ého</w:delText>
        </w:r>
        <w:r w:rsidR="00F44B25" w:rsidRPr="00103054">
          <w:rPr>
            <w:rFonts w:cs="Arial"/>
            <w:szCs w:val="19"/>
            <w:lang w:val="sk-SK"/>
          </w:rPr>
          <w:delText xml:space="preserve"> </w:delText>
        </w:r>
        <w:r w:rsidR="00103054" w:rsidRPr="00103054">
          <w:rPr>
            <w:rFonts w:cs="Arial"/>
            <w:szCs w:val="19"/>
            <w:lang w:val="sk-SK"/>
          </w:rPr>
          <w:delText>rozpočt</w:delText>
        </w:r>
        <w:r w:rsidR="00F44B25">
          <w:rPr>
            <w:rFonts w:cs="Arial"/>
            <w:szCs w:val="19"/>
            <w:lang w:val="sk-SK"/>
          </w:rPr>
          <w:delText>u</w:delText>
        </w:r>
        <w:r w:rsidR="00103054" w:rsidRPr="00103054">
          <w:rPr>
            <w:rFonts w:cs="Arial"/>
            <w:szCs w:val="19"/>
            <w:lang w:val="sk-SK"/>
          </w:rPr>
          <w:delText xml:space="preserve"> stavebných prác </w:delText>
        </w:r>
        <w:r w:rsidR="00F44B25" w:rsidRPr="00103054">
          <w:rPr>
            <w:rFonts w:cs="Arial"/>
            <w:szCs w:val="19"/>
            <w:lang w:val="sk-SK"/>
          </w:rPr>
          <w:delText>aktuáln</w:delText>
        </w:r>
        <w:r w:rsidR="00F44B25">
          <w:rPr>
            <w:rFonts w:cs="Arial"/>
            <w:szCs w:val="19"/>
            <w:lang w:val="sk-SK"/>
          </w:rPr>
          <w:delText>eho</w:delText>
        </w:r>
        <w:r w:rsidR="00F44B25" w:rsidRPr="00103054">
          <w:rPr>
            <w:rFonts w:cs="Arial"/>
            <w:szCs w:val="19"/>
            <w:lang w:val="sk-SK"/>
          </w:rPr>
          <w:delText xml:space="preserve"> </w:delText>
        </w:r>
        <w:r w:rsidR="00F44B25">
          <w:rPr>
            <w:rFonts w:cs="Arial"/>
            <w:szCs w:val="19"/>
            <w:lang w:val="sk-SK"/>
          </w:rPr>
          <w:delText>v</w:delText>
        </w:r>
        <w:r w:rsidR="00F44B25" w:rsidRPr="00103054">
          <w:rPr>
            <w:rFonts w:cs="Arial"/>
            <w:szCs w:val="19"/>
            <w:lang w:val="sk-SK"/>
          </w:rPr>
          <w:delText> čas</w:delText>
        </w:r>
        <w:r w:rsidR="00F44B25">
          <w:rPr>
            <w:rFonts w:cs="Arial"/>
            <w:szCs w:val="19"/>
            <w:lang w:val="sk-SK"/>
          </w:rPr>
          <w:delText>e</w:delText>
        </w:r>
        <w:r w:rsidR="00F44B25" w:rsidRPr="00103054">
          <w:rPr>
            <w:rFonts w:cs="Arial"/>
            <w:szCs w:val="19"/>
            <w:lang w:val="sk-SK"/>
          </w:rPr>
          <w:delText xml:space="preserve"> </w:delText>
        </w:r>
        <w:r w:rsidR="00103054" w:rsidRPr="00103054">
          <w:rPr>
            <w:rFonts w:cs="Arial"/>
            <w:szCs w:val="19"/>
            <w:lang w:val="sk-SK"/>
          </w:rPr>
          <w:delText xml:space="preserve">odoslania oznámenia o vyhlásení verejného obstarávania alebo oznámenia použitého ako výzva na </w:delText>
        </w:r>
        <w:r w:rsidR="00003E89">
          <w:rPr>
            <w:rFonts w:cs="Arial"/>
            <w:szCs w:val="19"/>
            <w:lang w:val="sk-SK"/>
          </w:rPr>
          <w:delText>predkladanie ponúk</w:delText>
        </w:r>
        <w:r w:rsidR="00003E89" w:rsidRPr="00C715AF">
          <w:rPr>
            <w:rFonts w:cs="Arial"/>
            <w:szCs w:val="19"/>
            <w:lang w:val="sk-SK"/>
          </w:rPr>
          <w:delText xml:space="preserve"> </w:delText>
        </w:r>
        <w:r w:rsidR="00103054" w:rsidRPr="00103054">
          <w:rPr>
            <w:rFonts w:cs="Arial"/>
            <w:szCs w:val="19"/>
            <w:lang w:val="sk-SK"/>
          </w:rPr>
          <w:delText xml:space="preserve">na uverejnenie, resp. vyjadrenie projektanta k aktuálnosti rozpočtu stavebných prác (ocenený rozpočet, </w:delText>
        </w:r>
        <w:r w:rsidR="00103054" w:rsidRPr="00103054">
          <w:rPr>
            <w:rFonts w:cs="Arial"/>
            <w:szCs w:val="19"/>
            <w:lang w:val="sk-SK"/>
          </w:rPr>
          <w:lastRenderedPageBreak/>
          <w:delText xml:space="preserve">resp. vyjadrenie projektanta nesmie byť staršie ako </w:delText>
        </w:r>
        <w:r>
          <w:rPr>
            <w:rFonts w:cs="Arial"/>
            <w:szCs w:val="19"/>
            <w:lang w:val="sk-SK"/>
          </w:rPr>
          <w:delText>6</w:delText>
        </w:r>
        <w:r w:rsidR="00103054" w:rsidRPr="00103054">
          <w:rPr>
            <w:rFonts w:cs="Arial"/>
            <w:szCs w:val="19"/>
            <w:lang w:val="sk-SK"/>
          </w:rPr>
          <w:delText xml:space="preserve"> mesiace pred vyhlásením verejného obstarávania); ocenený rozpočet, resp. vyjadrenie  projektanta musí byť parafované s uvedením dátumu a ošetrené pečiatkou projektanta,</w:delText>
        </w:r>
      </w:del>
    </w:p>
    <w:p w14:paraId="37A9F0EC" w14:textId="3970A1C9" w:rsidR="00003E89" w:rsidRDefault="00003E89" w:rsidP="00F158F9">
      <w:pPr>
        <w:pStyle w:val="Bulletslevel2"/>
        <w:spacing w:after="120" w:line="288" w:lineRule="auto"/>
        <w:ind w:left="567" w:hanging="283"/>
        <w:jc w:val="both"/>
        <w:rPr>
          <w:del w:id="1342" w:author="Zuzana Hušeková" w:date="2021-06-11T13:17:00Z"/>
          <w:rFonts w:cs="Arial"/>
          <w:szCs w:val="19"/>
          <w:lang w:val="sk-SK"/>
        </w:rPr>
      </w:pPr>
      <w:del w:id="1343" w:author="Zuzana Hušeková" w:date="2021-06-11T13:17:00Z">
        <w:r w:rsidRPr="00F9794B">
          <w:rPr>
            <w:rFonts w:cs="Arial"/>
            <w:szCs w:val="19"/>
            <w:lang w:val="sk-SK"/>
          </w:rPr>
          <w:delText>štátnou cenovou expertízou stavebných prác aktuálnou v čase odoslania oznámenia o vyhlásení verejného obstarávania alebo oznámenia použitého ako výzva na predkladanie ponúk na uverejnenie (štátna cenová expertíza nesmie byť staršia ako 6 mesiacov pred vyhlásením verejného obstarávania)</w:delText>
        </w:r>
        <w:r>
          <w:rPr>
            <w:rFonts w:cs="Arial"/>
            <w:szCs w:val="19"/>
            <w:lang w:val="sk-SK"/>
          </w:rPr>
          <w:delText>;</w:delText>
        </w:r>
      </w:del>
    </w:p>
    <w:p w14:paraId="0D8C5BE3" w14:textId="51C592E4" w:rsidR="00D72FDB" w:rsidRPr="001F7F84" w:rsidRDefault="00D72FDB" w:rsidP="00151D4D">
      <w:pPr>
        <w:pStyle w:val="Odsekzoznamu"/>
        <w:numPr>
          <w:ilvl w:val="1"/>
          <w:numId w:val="39"/>
        </w:numPr>
        <w:autoSpaceDE w:val="0"/>
        <w:autoSpaceDN w:val="0"/>
        <w:spacing w:before="60" w:after="60" w:line="276" w:lineRule="auto"/>
        <w:ind w:left="567" w:hanging="283"/>
        <w:jc w:val="both"/>
        <w:rPr>
          <w:del w:id="1344" w:author="Zuzana Hušeková" w:date="2021-06-11T13:17:00Z"/>
          <w:rFonts w:eastAsia="Times" w:cs="Arial"/>
          <w:color w:val="000000"/>
          <w:szCs w:val="19"/>
          <w:lang w:eastAsia="x-none"/>
        </w:rPr>
      </w:pPr>
      <w:del w:id="1345" w:author="Zuzana Hušeková" w:date="2021-06-11T13:17:00Z">
        <w:r w:rsidRPr="001F7F84">
          <w:rPr>
            <w:rFonts w:eastAsia="Times" w:cs="Arial"/>
            <w:color w:val="000000"/>
            <w:szCs w:val="19"/>
            <w:lang w:eastAsia="x-none"/>
          </w:rPr>
          <w:delText>alebo kombináciou vyššie uvedených bodov</w:delText>
        </w:r>
        <w:r w:rsidR="00103054">
          <w:rPr>
            <w:rFonts w:eastAsia="Times" w:cs="Arial"/>
            <w:color w:val="000000"/>
            <w:szCs w:val="19"/>
            <w:lang w:eastAsia="x-none"/>
          </w:rPr>
          <w:delText>.</w:delText>
        </w:r>
      </w:del>
    </w:p>
    <w:p w14:paraId="5CADD83F" w14:textId="23A10FCB" w:rsidR="00D72FDB" w:rsidRPr="0073389C" w:rsidRDefault="00D72FDB" w:rsidP="001F7F84">
      <w:pPr>
        <w:pStyle w:val="Bulletslevel2"/>
        <w:numPr>
          <w:ilvl w:val="0"/>
          <w:numId w:val="0"/>
        </w:numPr>
        <w:spacing w:after="120" w:line="288" w:lineRule="auto"/>
        <w:ind w:left="567"/>
        <w:jc w:val="both"/>
        <w:rPr>
          <w:del w:id="1346" w:author="Zuzana Hušeková" w:date="2021-06-11T13:17:00Z"/>
          <w:rFonts w:cs="Arial"/>
          <w:szCs w:val="19"/>
          <w:lang w:val="sk-SK"/>
        </w:rPr>
      </w:pPr>
    </w:p>
    <w:p w14:paraId="144DDF5A" w14:textId="1B64987C"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del w:id="1347" w:author="Zuzana Hušeková" w:date="2021-06-11T13:17:00Z"/>
        </w:rPr>
      </w:pPr>
      <w:del w:id="1348" w:author="Zuzana Hušeková" w:date="2021-06-11T13:17:00Z">
        <w:r w:rsidRPr="0073389C">
          <w:rPr>
            <w:b/>
            <w:i/>
          </w:rPr>
          <w:delText>Dôležité upozornenie:</w:delText>
        </w:r>
        <w:r w:rsidRPr="0073389C">
          <w:delText xml:space="preserve"> Telefonický prieskum trhu </w:delText>
        </w:r>
        <w:r w:rsidRPr="0073389C">
          <w:rPr>
            <w:b/>
          </w:rPr>
          <w:delText>nebude</w:delText>
        </w:r>
        <w:r w:rsidRPr="0073389C">
          <w:delText xml:space="preserve"> považovaný zo strany poskytovate</w:delText>
        </w:r>
        <w:r w:rsidR="000A74CB">
          <w:delText>ľ</w:delText>
        </w:r>
        <w:r w:rsidRPr="0073389C">
          <w:delText xml:space="preserve">a za dostačujúci pre určenie PHZ. </w:delText>
        </w:r>
      </w:del>
    </w:p>
    <w:p w14:paraId="0A7E39D8" w14:textId="73053FF8" w:rsidR="009D7F63" w:rsidRPr="0073389C" w:rsidRDefault="009D7F63" w:rsidP="009D7F63">
      <w:pPr>
        <w:spacing w:before="120" w:after="120" w:line="288" w:lineRule="auto"/>
        <w:jc w:val="both"/>
        <w:rPr>
          <w:del w:id="1349" w:author="Zuzana Hušeková" w:date="2021-06-11T13:17:00Z"/>
        </w:rPr>
      </w:pPr>
      <w:del w:id="1350" w:author="Zuzana Hušeková" w:date="2021-06-11T13:17:00Z">
        <w:r w:rsidRPr="0073389C">
          <w:delText>V prípade, ak je vysúťažená hodnota zákazky vyššia ako jej predpokladaná hodnota</w:delText>
        </w:r>
        <w:r w:rsidR="006E53FF" w:rsidRPr="006E53FF">
          <w:delText xml:space="preserve"> uvedená v</w:delText>
        </w:r>
        <w:r w:rsidRPr="0073389C">
          <w:delText xml:space="preserve"> rozpočt</w:delText>
        </w:r>
        <w:r w:rsidR="006E53FF">
          <w:delText>e</w:delText>
        </w:r>
        <w:r w:rsidRPr="0073389C">
          <w:delText xml:space="preserve"> </w:delText>
        </w:r>
        <w:r w:rsidR="006E53FF">
          <w:rPr>
            <w:rFonts w:cs="Arial"/>
            <w:szCs w:val="19"/>
          </w:rPr>
          <w:delText>projektu</w:delText>
        </w:r>
        <w:r w:rsidR="006E53FF" w:rsidRPr="0073389C">
          <w:delText xml:space="preserve"> </w:delText>
        </w:r>
        <w:r w:rsidR="006E53FF" w:rsidRPr="006E53FF">
          <w:rPr>
            <w:rFonts w:cs="Arial"/>
            <w:szCs w:val="19"/>
          </w:rPr>
          <w:delText xml:space="preserve"> </w:delText>
        </w:r>
        <w:r w:rsidR="006E53FF">
          <w:rPr>
            <w:rFonts w:cs="Arial"/>
            <w:szCs w:val="19"/>
          </w:rPr>
          <w:delText>podľa</w:delText>
        </w:r>
        <w:r w:rsidRPr="0073389C">
          <w:delText> zmluv</w:delText>
        </w:r>
        <w:r w:rsidR="006E53FF">
          <w:delText>y</w:delText>
        </w:r>
        <w:r w:rsidRPr="0073389C">
          <w:delText xml:space="preserve"> o NFP, poskytovateľ preplatí výdavky len do výšky sumy uvedenej v </w:delText>
        </w:r>
        <w:r w:rsidR="000A2AD4">
          <w:delText>z</w:delText>
        </w:r>
        <w:r w:rsidRPr="0073389C">
          <w:delText>mluve o NFP.</w:delText>
        </w:r>
      </w:del>
    </w:p>
    <w:p w14:paraId="277DC526" w14:textId="6D7FD6AC" w:rsidR="009D7F63" w:rsidRPr="0073389C" w:rsidRDefault="00837993" w:rsidP="009D7F63">
      <w:pPr>
        <w:spacing w:before="120" w:after="120" w:line="288" w:lineRule="auto"/>
        <w:jc w:val="both"/>
        <w:rPr>
          <w:del w:id="1351" w:author="Zuzana Hušeková" w:date="2021-06-11T13:17:00Z"/>
        </w:rPr>
      </w:pPr>
      <w:del w:id="1352" w:author="Zuzana Hušeková" w:date="2021-06-11T13:17:00Z">
        <w:r w:rsidRPr="003C342E">
          <w:rPr>
            <w:rFonts w:cs="Arial"/>
            <w:b/>
            <w:szCs w:val="19"/>
          </w:rPr>
          <w:delText xml:space="preserve">V prípade zákaziek s nízkou hodnotou, ktorých predpokladaná hodnota je do </w:delText>
        </w:r>
        <w:r>
          <w:rPr>
            <w:rFonts w:cs="Arial"/>
            <w:b/>
            <w:szCs w:val="19"/>
          </w:rPr>
          <w:delText>30</w:delText>
        </w:r>
        <w:r w:rsidRPr="003C342E">
          <w:rPr>
            <w:rFonts w:cs="Arial"/>
            <w:b/>
            <w:szCs w:val="19"/>
          </w:rPr>
          <w:delText xml:space="preserve"> 000 eur bez DPH</w:delText>
        </w:r>
        <w:r w:rsidRPr="003C342E">
          <w:rPr>
            <w:rFonts w:cs="Arial"/>
            <w:szCs w:val="19"/>
          </w:rPr>
          <w:delText>, je možné určiť úspešného uchádzača na základe určenia predpokladanej hodnoty zákazky. Predpokladaná hodnota zákazky musí byť určená oslovením minimálne troch potenciálnych záujemcov alebo ich identifikovaním napr. cez webové rozhranie, pričom oslovovaní alebo identifikovaní dodávatelia musia byť subjekty, ktoré sú oprávnené dodávať službu, tovar alebo prácu v rozsahu predmetu zákazky.</w:delText>
        </w:r>
      </w:del>
    </w:p>
    <w:p w14:paraId="1F0106B1" w14:textId="3D62ECAB" w:rsidR="009D7F63" w:rsidRPr="0073389C" w:rsidRDefault="009D7F63" w:rsidP="009D7F63">
      <w:pPr>
        <w:pStyle w:val="Nadpis3"/>
        <w:ind w:left="567" w:firstLine="0"/>
        <w:rPr>
          <w:del w:id="1353" w:author="Zuzana Hušeková" w:date="2021-06-11T13:17:00Z"/>
          <w:lang w:val="sk-SK"/>
        </w:rPr>
      </w:pPr>
      <w:bookmarkStart w:id="1354" w:name="_Toc359942927"/>
      <w:bookmarkStart w:id="1355" w:name="_Toc359943223"/>
      <w:bookmarkStart w:id="1356" w:name="_Toc359943519"/>
      <w:bookmarkStart w:id="1357" w:name="_Toc359943821"/>
      <w:bookmarkStart w:id="1358" w:name="_Toc359944123"/>
      <w:bookmarkStart w:id="1359" w:name="_Toc359944423"/>
      <w:bookmarkStart w:id="1360" w:name="_Toc360024483"/>
      <w:bookmarkStart w:id="1361" w:name="_Toc360030478"/>
      <w:bookmarkStart w:id="1362" w:name="_Toc360031228"/>
      <w:bookmarkStart w:id="1363" w:name="_Toc360109830"/>
      <w:bookmarkStart w:id="1364" w:name="_Toc360110140"/>
      <w:bookmarkStart w:id="1365" w:name="_Toc360118330"/>
      <w:bookmarkStart w:id="1366" w:name="_Toc360118645"/>
      <w:bookmarkStart w:id="1367" w:name="_Toc409190741"/>
      <w:bookmarkStart w:id="1368" w:name="_Toc360031229"/>
      <w:bookmarkStart w:id="1369" w:name="_Toc440372880"/>
      <w:bookmarkStart w:id="1370" w:name="_Toc74740423"/>
      <w:bookmarkEnd w:id="1354"/>
      <w:bookmarkEnd w:id="1355"/>
      <w:bookmarkEnd w:id="1356"/>
      <w:bookmarkEnd w:id="1357"/>
      <w:bookmarkEnd w:id="1358"/>
      <w:bookmarkEnd w:id="1359"/>
      <w:bookmarkEnd w:id="1360"/>
      <w:bookmarkEnd w:id="1361"/>
      <w:bookmarkEnd w:id="1362"/>
      <w:bookmarkEnd w:id="1363"/>
      <w:bookmarkEnd w:id="1364"/>
      <w:bookmarkEnd w:id="1365"/>
      <w:bookmarkEnd w:id="1366"/>
      <w:del w:id="1371" w:author="Zuzana Hušeková" w:date="2021-06-11T13:17:00Z">
        <w:r w:rsidRPr="0073389C">
          <w:rPr>
            <w:lang w:val="sk-SK"/>
          </w:rPr>
          <w:delText>Povinnosť uzatvoriť zmluvu</w:delText>
        </w:r>
        <w:bookmarkEnd w:id="1367"/>
        <w:bookmarkEnd w:id="1368"/>
        <w:bookmarkEnd w:id="1369"/>
        <w:bookmarkEnd w:id="1370"/>
      </w:del>
    </w:p>
    <w:p w14:paraId="056A7D82" w14:textId="7AFD3190" w:rsidR="009D7F63" w:rsidRPr="0073389C" w:rsidRDefault="009D7F63" w:rsidP="009D7F63">
      <w:pPr>
        <w:spacing w:before="120" w:after="120" w:line="288" w:lineRule="auto"/>
        <w:jc w:val="both"/>
        <w:rPr>
          <w:del w:id="1372" w:author="Zuzana Hušeková" w:date="2021-06-11T13:17:00Z"/>
        </w:rPr>
      </w:pPr>
      <w:del w:id="1373" w:author="Zuzana Hušeková" w:date="2021-06-11T13:17:00Z">
        <w:r w:rsidRPr="0073389C">
          <w:rPr>
            <w:b/>
            <w:i/>
            <w:color w:val="FF0000"/>
          </w:rPr>
          <w:delText>Povinnosť prijímateľa:</w:delText>
        </w:r>
        <w:r w:rsidRPr="0073389C">
          <w:rPr>
            <w:color w:val="FF0000"/>
          </w:rPr>
          <w:delText xml:space="preserve"> </w:delText>
        </w:r>
        <w:r w:rsidRPr="0073389C">
          <w:delText xml:space="preserve">Prijímateľ </w:delText>
        </w:r>
        <w:r w:rsidR="001D76D4" w:rsidRPr="001D76D4">
          <w:delText xml:space="preserve"> je povinný </w:delText>
        </w:r>
        <w:r w:rsidR="001D76D4" w:rsidRPr="001D76D4">
          <w:rPr>
            <w:b/>
          </w:rPr>
          <w:delText>uzavrieť</w:delText>
        </w:r>
        <w:r w:rsidR="001D76D4" w:rsidRPr="001D76D4">
          <w:delText xml:space="preserve"> s úspešným uchádzačom </w:delText>
        </w:r>
        <w:r w:rsidR="001D76D4" w:rsidRPr="001D76D4">
          <w:rPr>
            <w:b/>
          </w:rPr>
          <w:delText>písomnú zmluvu pri všetkých typoch zákaziek, ktorých PHZ je vyššia alebo rovná</w:delText>
        </w:r>
        <w:r w:rsidR="00DE32EC" w:rsidRPr="00DE32EC">
          <w:rPr>
            <w:b/>
          </w:rPr>
          <w:delText xml:space="preserve"> </w:delText>
        </w:r>
        <w:r w:rsidR="00DE32EC">
          <w:rPr>
            <w:b/>
          </w:rPr>
          <w:delText>ako finančný limit pre zákazku s nízkou hodnotou v závislosti od druhu zákazky podľa predmetu obstarania (tovar/služba/stavebné práce/potraviny)</w:delText>
        </w:r>
        <w:r w:rsidR="001D76D4" w:rsidRPr="001D76D4">
          <w:rPr>
            <w:b/>
          </w:rPr>
          <w:delText>.</w:delText>
        </w:r>
        <w:r w:rsidR="001D76D4" w:rsidRPr="001D76D4">
          <w:delText xml:space="preserve"> Pri zákazkách </w:delText>
        </w:r>
        <w:r w:rsidR="00DE32EC">
          <w:delText>s nízkou hodnotou</w:delText>
        </w:r>
        <w:r w:rsidR="001D76D4" w:rsidRPr="001D76D4">
          <w:delText xml:space="preserve"> je postačujúce vytvoriť zmluvný vzťah na základe objednávky, ktorá  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w:delText>
        </w:r>
        <w:r w:rsidR="00DE32EC">
          <w:delText xml:space="preserve"> </w:delText>
        </w:r>
        <w:r w:rsidR="00DE32EC" w:rsidRPr="00DE32EC">
          <w:delText>(bez DPH, výška DPH a cena s DPH)</w:delText>
        </w:r>
        <w:r w:rsidR="001D76D4" w:rsidRPr="001D76D4">
          <w:delText>,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w:delText>
        </w:r>
        <w:r w:rsidR="00DE32EC">
          <w:delText> </w:delText>
        </w:r>
        <w:r w:rsidR="001D76D4" w:rsidRPr="001D76D4">
          <w:delText>objednávke</w:delText>
        </w:r>
        <w:r w:rsidR="00DE32EC">
          <w:delText xml:space="preserve">. </w:delText>
        </w:r>
        <w:r w:rsidR="00DE32EC" w:rsidRPr="00DE32EC">
          <w:delTex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delText>
        </w:r>
        <w:r w:rsidRPr="0073389C">
          <w:delText xml:space="preserve"> </w:delText>
        </w:r>
      </w:del>
    </w:p>
    <w:p w14:paraId="615DA975" w14:textId="2A4323A2" w:rsidR="009D7F63" w:rsidRPr="0073389C" w:rsidRDefault="00C80170" w:rsidP="009D7F63">
      <w:pPr>
        <w:spacing w:before="120" w:after="120" w:line="288" w:lineRule="auto"/>
        <w:jc w:val="both"/>
        <w:rPr>
          <w:del w:id="1374" w:author="Zuzana Hušeková" w:date="2021-06-11T13:17:00Z"/>
        </w:rPr>
      </w:pPr>
      <w:del w:id="1375" w:author="Zuzana Hušeková" w:date="2021-06-11T13:17:00Z">
        <w:r>
          <w:delText>P</w:delText>
        </w:r>
        <w:r w:rsidR="009D7F63" w:rsidRPr="0073389C">
          <w:delText>rijímateľ</w:delText>
        </w:r>
        <w:r>
          <w:delText xml:space="preserve"> je</w:delText>
        </w:r>
        <w:r w:rsidR="009D7F63" w:rsidRPr="0073389C">
          <w:delText xml:space="preserve"> v zmysle VZP k </w:delText>
        </w:r>
        <w:r w:rsidR="003C3869">
          <w:delText>z</w:delText>
        </w:r>
        <w:r w:rsidR="009D7F63" w:rsidRPr="0073389C">
          <w:delText xml:space="preserve">mluve o  NFP </w:delText>
        </w:r>
        <w:r>
          <w:delText>povinný</w:delText>
        </w:r>
        <w:r w:rsidRPr="0073389C">
          <w:delText xml:space="preserve"> </w:delText>
        </w:r>
        <w:r w:rsidR="009D7F63" w:rsidRPr="0073389C">
          <w:delText xml:space="preserve">upraviť v zmluve s dodávateľom tovarov, služieb alebo stavebných prác povinnosť dodávateľa tovarov, služieb alebo stavebných prác strpieť výkon kontroly/auditu súvisiaceho s dodávaným tovarom, prácami a službami kedykoľvek počas platnosti a účinnosti </w:delText>
        </w:r>
        <w:r w:rsidR="00B475C9">
          <w:delText>z</w:delText>
        </w:r>
        <w:r w:rsidR="00B475C9" w:rsidRPr="0073389C">
          <w:delText xml:space="preserve">mluvy </w:delText>
        </w:r>
        <w:r w:rsidR="009D7F63" w:rsidRPr="0073389C">
          <w:delText xml:space="preserve">o  NFP, a to oprávnenými osobami na výkon tejto kontroly/auditu a poskytnúť im všetku potrebnú súčinnosť. </w:delText>
        </w:r>
      </w:del>
    </w:p>
    <w:p w14:paraId="613AE769" w14:textId="57D68AC1" w:rsidR="009D7F63" w:rsidRPr="0073389C" w:rsidRDefault="00C80170" w:rsidP="009D7F63">
      <w:pPr>
        <w:spacing w:before="120" w:after="120" w:line="288" w:lineRule="auto"/>
        <w:jc w:val="both"/>
        <w:rPr>
          <w:del w:id="1376" w:author="Zuzana Hušeková" w:date="2021-06-11T13:17:00Z"/>
          <w:lang w:eastAsia="sk-SK"/>
        </w:rPr>
      </w:pPr>
      <w:del w:id="1377" w:author="Zuzana Hušeková" w:date="2021-06-11T13:17:00Z">
        <w:r w:rsidRPr="00C80170">
          <w:rPr>
            <w:lang w:eastAsia="sk-SK"/>
          </w:rPr>
          <w:delText xml:space="preserve">Zároveň upozorňujeme na povinnosť </w:delText>
        </w:r>
        <w:r w:rsidR="00DE32EC" w:rsidRPr="00DE32EC">
          <w:rPr>
            <w:lang w:eastAsia="sk-SK"/>
          </w:rPr>
          <w:delText xml:space="preserve">prijímateľa pri uzatváraní zmluvy úspešným uchádzačom dodržiavať zákon č. 315/2016 Z. z. o registri partnerov verejného sektora a o zmene a doplnení niektorých zákonov </w:delText>
        </w:r>
        <w:r w:rsidR="003E60AF" w:rsidRPr="003E60AF">
          <w:rPr>
            <w:lang w:eastAsia="sk-SK"/>
          </w:rPr>
          <w:delText>v platnom znení</w:delText>
        </w:r>
        <w:r w:rsidR="003E60AF">
          <w:rPr>
            <w:lang w:eastAsia="sk-SK"/>
          </w:rPr>
          <w:delText>.</w:delText>
        </w:r>
      </w:del>
    </w:p>
    <w:p w14:paraId="2BCC954A" w14:textId="7D272D5D" w:rsidR="009D7F63" w:rsidRPr="0073389C" w:rsidRDefault="009D7F63" w:rsidP="009D7F63">
      <w:pPr>
        <w:pStyle w:val="Nadpis3"/>
        <w:ind w:left="567" w:firstLine="0"/>
        <w:rPr>
          <w:del w:id="1378" w:author="Zuzana Hušeková" w:date="2021-06-11T13:17:00Z"/>
          <w:lang w:val="sk-SK"/>
        </w:rPr>
      </w:pPr>
      <w:bookmarkStart w:id="1379" w:name="_Toc440372881"/>
      <w:bookmarkStart w:id="1380" w:name="_Toc74740424"/>
      <w:del w:id="1381" w:author="Zuzana Hušeková" w:date="2021-06-11T13:17:00Z">
        <w:r w:rsidRPr="0073389C">
          <w:rPr>
            <w:lang w:val="sk-SK"/>
          </w:rPr>
          <w:delText>Finančné limity</w:delText>
        </w:r>
        <w:bookmarkEnd w:id="1379"/>
        <w:bookmarkEnd w:id="1380"/>
      </w:del>
    </w:p>
    <w:p w14:paraId="6288122B" w14:textId="7F6435F3" w:rsidR="009D7F63" w:rsidRPr="0073389C" w:rsidRDefault="009D7F63" w:rsidP="009D7F63">
      <w:pPr>
        <w:spacing w:before="120" w:after="120" w:line="288" w:lineRule="auto"/>
        <w:jc w:val="both"/>
        <w:rPr>
          <w:del w:id="1382" w:author="Zuzana Hušeková" w:date="2021-06-11T13:17:00Z"/>
          <w:b/>
          <w:u w:val="single"/>
        </w:rPr>
      </w:pPr>
      <w:del w:id="1383" w:author="Zuzana Hušeková" w:date="2021-06-11T13:17:00Z">
        <w:r w:rsidRPr="0073389C">
          <w:delText xml:space="preserve">Prijímateľ pri realizácii schváleného projektu zabezpečí dodanie tovarov, poskytnutie služieb alebo uskutočnenie stavebných prác tretími osobami postupmi </w:delText>
        </w:r>
        <w:r w:rsidR="003E60AF" w:rsidRPr="003E60AF">
          <w:delText xml:space="preserve">zodpovedajúcimi finančným limitom </w:delText>
        </w:r>
        <w:r w:rsidRPr="0073389C">
          <w:rPr>
            <w:b/>
            <w:u w:val="single"/>
          </w:rPr>
          <w:delText xml:space="preserve">podľa ustanovení platného a účinného ZVO. </w:delText>
        </w:r>
        <w:r w:rsidR="003E60AF" w:rsidRPr="003E60AF">
          <w:rPr>
            <w:b/>
            <w:u w:val="single"/>
          </w:rPr>
          <w:delText xml:space="preserve">Prehľad aktuálnych (aj predchádzajúcich) finančných limitov </w:delText>
        </w:r>
        <w:r w:rsidR="003E60AF" w:rsidRPr="003E60AF">
          <w:rPr>
            <w:b/>
            <w:u w:val="single"/>
          </w:rPr>
          <w:lastRenderedPageBreak/>
          <w:delText xml:space="preserve">uverejňuje ÚVO na svojej webovej stránke </w:delText>
        </w:r>
        <w:r w:rsidR="003E60AF" w:rsidRPr="0039287B">
          <w:rPr>
            <w:rStyle w:val="Odkaznapoznmkupodiarou"/>
            <w:rFonts w:cs="Arial"/>
            <w:sz w:val="19"/>
            <w:szCs w:val="19"/>
          </w:rPr>
          <w:footnoteReference w:id="138"/>
        </w:r>
        <w:r w:rsidR="003E60AF" w:rsidRPr="003E60AF">
          <w:rPr>
            <w:b/>
            <w:u w:val="single"/>
          </w:rPr>
          <w:delText>.</w:delText>
        </w:r>
        <w:r w:rsidR="003E60AF">
          <w:rPr>
            <w:b/>
            <w:u w:val="single"/>
          </w:rPr>
          <w:delText xml:space="preserve"> </w:delText>
        </w:r>
        <w:r w:rsidRPr="0073389C">
          <w:rPr>
            <w:b/>
            <w:u w:val="single"/>
          </w:rPr>
          <w:delText>Finančné limity</w:delText>
        </w:r>
        <w:r w:rsidR="00DE32EC">
          <w:rPr>
            <w:b/>
            <w:u w:val="single"/>
          </w:rPr>
          <w:delText xml:space="preserve"> pre nadlimitné zákazky</w:delText>
        </w:r>
        <w:r w:rsidRPr="0073389C">
          <w:rPr>
            <w:b/>
            <w:u w:val="single"/>
          </w:rPr>
          <w:delText xml:space="preserve"> sú ustanovené všeobecne záväzným právnym predpisom ÚVO</w:delText>
        </w:r>
        <w:r w:rsidR="00FB2A78">
          <w:rPr>
            <w:rStyle w:val="Odkaznapoznmkupodiarou"/>
            <w:rFonts w:cs="Arial"/>
            <w:b/>
            <w:szCs w:val="19"/>
          </w:rPr>
          <w:footnoteReference w:id="139"/>
        </w:r>
        <w:r w:rsidRPr="0073389C">
          <w:rPr>
            <w:b/>
            <w:u w:val="single"/>
          </w:rPr>
          <w:delText xml:space="preserve">. </w:delText>
        </w:r>
      </w:del>
    </w:p>
    <w:p w14:paraId="192DF71B" w14:textId="4276A556" w:rsidR="009D7F63" w:rsidRPr="0073389C" w:rsidRDefault="009D7F63" w:rsidP="009D7F63">
      <w:pPr>
        <w:spacing w:before="120" w:after="120" w:line="288" w:lineRule="auto"/>
        <w:jc w:val="both"/>
        <w:rPr>
          <w:del w:id="1388" w:author="Zuzana Hušeková" w:date="2021-06-11T13:17:00Z"/>
          <w:b/>
          <w:u w:val="single"/>
        </w:rPr>
      </w:pPr>
    </w:p>
    <w:p w14:paraId="136D877A" w14:textId="26D4F449" w:rsidR="009D7F63" w:rsidRPr="0073389C" w:rsidRDefault="009D7F63" w:rsidP="009D7F63">
      <w:pPr>
        <w:pStyle w:val="Nadpis3"/>
        <w:ind w:left="567" w:firstLine="0"/>
        <w:rPr>
          <w:del w:id="1389" w:author="Zuzana Hušeková" w:date="2021-06-11T13:17:00Z"/>
          <w:lang w:val="sk-SK"/>
        </w:rPr>
      </w:pPr>
      <w:bookmarkStart w:id="1390" w:name="_Toc440372882"/>
      <w:bookmarkStart w:id="1391" w:name="_Toc74740425"/>
      <w:del w:id="1392" w:author="Zuzana Hušeková" w:date="2021-06-11T13:17:00Z">
        <w:r w:rsidRPr="0073389C">
          <w:rPr>
            <w:lang w:val="sk-SK"/>
          </w:rPr>
          <w:delText>Všeobecné ustanovenia</w:delText>
        </w:r>
        <w:bookmarkEnd w:id="1390"/>
        <w:bookmarkEnd w:id="1391"/>
      </w:del>
    </w:p>
    <w:p w14:paraId="6BF2FD6D" w14:textId="28CA2A75" w:rsidR="00215CFC" w:rsidRPr="00E86F96" w:rsidRDefault="00215CFC" w:rsidP="00215CFC">
      <w:pPr>
        <w:spacing w:before="120" w:after="120" w:line="288" w:lineRule="auto"/>
        <w:jc w:val="both"/>
        <w:rPr>
          <w:del w:id="1393" w:author="Zuzana Hušeková" w:date="2021-06-11T13:17:00Z"/>
          <w:rFonts w:cs="Arial"/>
          <w:szCs w:val="19"/>
        </w:rPr>
      </w:pPr>
      <w:del w:id="1394" w:author="Zuzana Hušeková" w:date="2021-06-11T13:17:00Z">
        <w:r w:rsidRPr="00E86F96">
          <w:rPr>
            <w:rFonts w:cs="Arial"/>
            <w:b/>
            <w:szCs w:val="19"/>
          </w:rPr>
          <w:delText>Lehoty na výkon finančnej kontroly</w:delText>
        </w:r>
        <w:r w:rsidRPr="00E86F96">
          <w:rPr>
            <w:rFonts w:cs="Arial"/>
            <w:szCs w:val="19"/>
          </w:rPr>
          <w:delText xml:space="preserve"> obstarávania tovarov, služieb, stavebných prác </w:delText>
        </w:r>
        <w:r w:rsidRPr="00E86F96">
          <w:rPr>
            <w:rFonts w:cs="Arial"/>
            <w:b/>
            <w:szCs w:val="19"/>
          </w:rPr>
          <w:delText xml:space="preserve">začínajú plynúť </w:delText>
        </w:r>
        <w:r w:rsidR="00115A2F" w:rsidRPr="00A4744A">
          <w:rPr>
            <w:rFonts w:cs="Arial"/>
            <w:b/>
            <w:color w:val="000000"/>
            <w:szCs w:val="19"/>
            <w:lang w:eastAsia="sk-SK"/>
          </w:rPr>
          <w:delText xml:space="preserve">prvým pracovným dňom </w:delText>
        </w:r>
        <w:r w:rsidR="00115A2F" w:rsidRPr="00A4744A">
          <w:rPr>
            <w:rFonts w:cs="Arial"/>
            <w:color w:val="000000"/>
            <w:szCs w:val="19"/>
            <w:lang w:eastAsia="sk-SK"/>
          </w:rPr>
          <w:delText xml:space="preserve">nasledujúcim </w:delText>
        </w:r>
        <w:r w:rsidR="00115A2F" w:rsidRPr="00A4744A">
          <w:rPr>
            <w:rFonts w:cs="Arial"/>
            <w:b/>
            <w:color w:val="000000"/>
            <w:szCs w:val="19"/>
            <w:lang w:eastAsia="sk-SK"/>
          </w:rPr>
          <w:delText>po dni evidovania prijatej žiadosti</w:delText>
        </w:r>
        <w:r w:rsidR="00115A2F" w:rsidRPr="00A4744A">
          <w:rPr>
            <w:rFonts w:cs="Arial"/>
            <w:color w:val="000000"/>
            <w:szCs w:val="19"/>
            <w:lang w:eastAsia="sk-SK"/>
          </w:rPr>
          <w:delText xml:space="preserve"> prijímateľa o vykonanie kontroly </w:delText>
        </w:r>
        <w:r w:rsidR="00115A2F">
          <w:rPr>
            <w:rFonts w:cs="Arial"/>
            <w:color w:val="000000"/>
            <w:szCs w:val="19"/>
            <w:lang w:eastAsia="sk-SK"/>
          </w:rPr>
          <w:delText>poskytovateľom</w:delText>
        </w:r>
        <w:r w:rsidR="00115A2F" w:rsidRPr="00A4744A">
          <w:rPr>
            <w:rFonts w:cs="Arial"/>
            <w:color w:val="000000"/>
            <w:szCs w:val="19"/>
            <w:lang w:eastAsia="sk-SK"/>
          </w:rPr>
          <w:delText xml:space="preserve"> </w:delText>
        </w:r>
        <w:r w:rsidR="00115A2F" w:rsidRPr="00A4744A">
          <w:rPr>
            <w:rFonts w:cs="Arial"/>
            <w:b/>
            <w:color w:val="000000"/>
            <w:szCs w:val="19"/>
            <w:lang w:eastAsia="sk-SK"/>
          </w:rPr>
          <w:delText>a predložení dokumentácie k VO</w:delText>
        </w:r>
        <w:r w:rsidR="00115A2F" w:rsidRPr="00A4744A">
          <w:rPr>
            <w:rFonts w:cs="Arial"/>
            <w:color w:val="000000"/>
            <w:szCs w:val="19"/>
            <w:lang w:eastAsia="sk-SK"/>
          </w:rPr>
          <w:delText xml:space="preserve"> alebo obstarávaniu </w:delText>
        </w:r>
        <w:r w:rsidR="00115A2F">
          <w:rPr>
            <w:rFonts w:cs="Arial"/>
            <w:color w:val="000000"/>
            <w:szCs w:val="19"/>
            <w:lang w:eastAsia="sk-SK"/>
          </w:rPr>
          <w:delText>poskytovateľovi</w:delText>
        </w:r>
        <w:r w:rsidR="00115A2F" w:rsidRPr="00A4744A">
          <w:rPr>
            <w:rFonts w:cs="Arial"/>
            <w:color w:val="000000"/>
            <w:szCs w:val="19"/>
            <w:lang w:eastAsia="sk-SK"/>
          </w:rPr>
          <w:delText xml:space="preserve"> cez ITMS2014+</w:delText>
        </w:r>
        <w:r w:rsidR="009E5C37">
          <w:rPr>
            <w:rFonts w:cs="Arial"/>
            <w:color w:val="000000"/>
            <w:szCs w:val="19"/>
            <w:lang w:eastAsia="sk-SK"/>
          </w:rPr>
          <w:delText xml:space="preserve">. </w:delText>
        </w:r>
        <w:r w:rsidR="009E5C37" w:rsidRPr="009E5C37">
          <w:rPr>
            <w:rFonts w:cs="Arial"/>
            <w:color w:val="000000"/>
            <w:szCs w:val="19"/>
            <w:lang w:eastAsia="sk-SK"/>
          </w:rPr>
          <w:delText xml:space="preserve">V prípade, že prijímateľ má aktivovanú elektronickú schránku, môže doručiť poskytovateľovi žiadosť o vykonanie kontroly  </w:delText>
        </w:r>
        <w:r w:rsidR="009E5C37" w:rsidRPr="009E5C37">
          <w:rPr>
            <w:rFonts w:cs="Arial"/>
            <w:b/>
            <w:color w:val="000000"/>
            <w:szCs w:val="19"/>
            <w:lang w:eastAsia="sk-SK"/>
          </w:rPr>
          <w:delText>prostredníctvom elektronickej schránky</w:delText>
        </w:r>
        <w:r w:rsidR="009E5C37" w:rsidRPr="009E5C37">
          <w:rPr>
            <w:rFonts w:cs="Arial"/>
            <w:color w:val="000000"/>
            <w:szCs w:val="19"/>
            <w:lang w:eastAsia="sk-SK"/>
          </w:rPr>
          <w:delText xml:space="preserve"> aj v </w:delText>
        </w:r>
        <w:r w:rsidR="009E5C37" w:rsidRPr="009E5C37">
          <w:rPr>
            <w:rFonts w:cs="Arial"/>
            <w:b/>
            <w:color w:val="000000"/>
            <w:szCs w:val="19"/>
            <w:lang w:eastAsia="sk-SK"/>
          </w:rPr>
          <w:delText>listinnej forme</w:delText>
        </w:r>
        <w:r w:rsidR="009E5C37" w:rsidRPr="009E5C37">
          <w:rPr>
            <w:rFonts w:cs="Arial"/>
            <w:color w:val="000000"/>
            <w:szCs w:val="19"/>
            <w:lang w:eastAsia="sk-SK"/>
          </w:rPr>
          <w:delText>. V prípade, že prijímateľ nemá aktivovanú elektronickú schránku (e-schránku), doručí žiadosť o vykonanie kontroly v listinnej forme  na adresu poskytovateľa uvedenú na tento účel.</w:delText>
        </w:r>
        <w:r w:rsidR="00115A2F">
          <w:rPr>
            <w:rFonts w:cs="Arial"/>
            <w:color w:val="000000"/>
            <w:szCs w:val="19"/>
            <w:lang w:eastAsia="sk-SK"/>
          </w:rPr>
          <w:delText xml:space="preserve"> </w:delText>
        </w:r>
      </w:del>
    </w:p>
    <w:p w14:paraId="63F141F2" w14:textId="1558768C" w:rsidR="00215CFC" w:rsidRPr="00E86F96" w:rsidRDefault="00215CFC" w:rsidP="00215CFC">
      <w:pPr>
        <w:spacing w:before="120" w:after="120" w:line="288" w:lineRule="auto"/>
        <w:jc w:val="both"/>
        <w:rPr>
          <w:del w:id="1395" w:author="Zuzana Hušeková" w:date="2021-06-11T13:17:00Z"/>
          <w:rFonts w:cs="Arial"/>
          <w:szCs w:val="19"/>
        </w:rPr>
      </w:pPr>
      <w:del w:id="1396" w:author="Zuzana Hušeková" w:date="2021-06-11T13:17:00Z">
        <w:r w:rsidRPr="00E86F96">
          <w:rPr>
            <w:rFonts w:cs="Arial"/>
            <w:szCs w:val="19"/>
          </w:rPr>
          <w:delText>Poskytovateľ môže v odôvodnených prípadoch lehoty na výkon kontroly VO alebo obstarávania predĺžiť. Poskytovateľ predĺženie lehoty oznámi prijímateľovi.</w:delText>
        </w:r>
      </w:del>
    </w:p>
    <w:p w14:paraId="397BCACA" w14:textId="6DC9D52E" w:rsidR="00215CFC" w:rsidRDefault="00215CFC" w:rsidP="00215CFC">
      <w:pPr>
        <w:spacing w:before="120" w:after="120" w:line="288" w:lineRule="auto"/>
        <w:jc w:val="both"/>
        <w:rPr>
          <w:del w:id="1397" w:author="Zuzana Hušeková" w:date="2021-06-11T13:17:00Z"/>
          <w:b/>
          <w:i/>
          <w:color w:val="FF0000"/>
        </w:rPr>
      </w:pPr>
      <w:del w:id="1398" w:author="Zuzana Hušeková" w:date="2021-06-11T13:17:00Z">
        <w:r w:rsidRPr="00E86F96">
          <w:delText xml:space="preserve">Ako súčasť žiadosti </w:delText>
        </w:r>
        <w:r w:rsidRPr="00E86F96">
          <w:rPr>
            <w:rFonts w:cs="Arial"/>
            <w:szCs w:val="19"/>
          </w:rPr>
          <w:delText>o vykonanie kontroly</w:delText>
        </w:r>
        <w:r w:rsidRPr="00E86F96">
          <w:delText xml:space="preserve"> prijímateľ predkladá aj Čestné vyhlásenie prijímateľa o úplnosti a kompletnosti dokladov (príloha č. 10) v rámci, ktorého jasne identifikuje projekt a predkladané VO a číslo VO v ITMS2014+  a vyhlási,  že dokumentácia </w:delText>
        </w:r>
        <w:r>
          <w:delText>predložená na kontrolu VO je úplná, kompletná a je totožná s originálom dokumentácie z VO.</w:delText>
        </w:r>
        <w:r w:rsidRPr="0090391F">
          <w:delText xml:space="preserve"> Zároveň prijímateľ prehlási, že si je vedomý, že na základe predloženej dokumentácie poskytovateľ rozhodne o pripustení, nepripustení výdavkov súvisiacich s predmetným VO do financovania, o ex ante finančnej oprave, resp. o ďalších krokoch, ktoré budú potrebné na základe zistení  </w:delText>
        </w:r>
        <w:r>
          <w:delText>poskytovateľa</w:delText>
        </w:r>
        <w:r w:rsidRPr="0090391F">
          <w:delText xml:space="preserve"> v rámci kontroly tejto dokumentácie (v závislosti od typu finančnej kontroly VO).</w:delText>
        </w:r>
        <w:r>
          <w:delText xml:space="preserve"> Súčasne s čestným vyhlásením predloží prijímateľ aj  súpis všetkej dokumentácie predkladanej cez ITMS 2014+ (resp. elektronicky alebo listinne – ak je to relevantné).</w:delText>
        </w:r>
      </w:del>
    </w:p>
    <w:p w14:paraId="5D1F741C" w14:textId="0C2C6BE4" w:rsidR="00215CFC" w:rsidRDefault="009D7F63" w:rsidP="009D7F63">
      <w:pPr>
        <w:spacing w:before="120" w:after="120" w:line="288" w:lineRule="auto"/>
        <w:jc w:val="both"/>
        <w:rPr>
          <w:del w:id="1399" w:author="Zuzana Hušeková" w:date="2021-06-11T13:17:00Z"/>
          <w:bCs/>
        </w:rPr>
      </w:pPr>
      <w:del w:id="1400" w:author="Zuzana Hušeková" w:date="2021-06-11T13:17:00Z">
        <w:r w:rsidRPr="0073389C">
          <w:rPr>
            <w:b/>
            <w:i/>
            <w:color w:val="FF0000"/>
          </w:rPr>
          <w:delText>Povinnosť prijímateľa:</w:delText>
        </w:r>
        <w:r w:rsidRPr="0073389C">
          <w:rPr>
            <w:color w:val="FF0000"/>
          </w:rPr>
          <w:delText xml:space="preserve"> </w:delText>
        </w:r>
        <w:r w:rsidR="00215CFC" w:rsidRPr="00215CFC">
          <w:rPr>
            <w:bCs/>
          </w:rPr>
          <w:delText xml:space="preserve">Prijímateľ </w:delText>
        </w:r>
        <w:r w:rsidR="00215CFC" w:rsidRPr="00215CFC">
          <w:rPr>
            <w:b/>
            <w:bCs/>
          </w:rPr>
          <w:delText>je povinný zaevidovať</w:delText>
        </w:r>
        <w:r w:rsidR="00215CFC" w:rsidRPr="00215CFC">
          <w:rPr>
            <w:bCs/>
          </w:rPr>
          <w:delText xml:space="preserve"> verejné obstarávanie/obstarávanie </w:delText>
        </w:r>
        <w:r w:rsidR="00215CFC" w:rsidRPr="00215CFC">
          <w:rPr>
            <w:b/>
            <w:bCs/>
          </w:rPr>
          <w:delText>do ITMS 2014+</w:delText>
        </w:r>
        <w:r w:rsidR="00215CFC" w:rsidRPr="00215CFC">
          <w:rPr>
            <w:bCs/>
          </w:rPr>
          <w:delText xml:space="preserve"> vrátane </w:delText>
        </w:r>
        <w:r w:rsidR="00215CFC" w:rsidRPr="00215CFC">
          <w:rPr>
            <w:b/>
            <w:bCs/>
          </w:rPr>
          <w:delText xml:space="preserve">všetkých povinných príloh </w:delText>
        </w:r>
        <w:r w:rsidR="00215CFC" w:rsidRPr="00215CFC">
          <w:rPr>
            <w:bCs/>
          </w:rPr>
          <w:delText>(dokumentácie k VO)</w:delText>
        </w:r>
        <w:r w:rsidR="00215CFC" w:rsidRPr="00215CFC">
          <w:rPr>
            <w:b/>
            <w:bCs/>
          </w:rPr>
          <w:delText xml:space="preserve"> najneskôr v deň doručenia žiadosti o vykonanie kontroly dokumentácie k VO na kontrolu</w:delText>
        </w:r>
        <w:r w:rsidR="00215CFC" w:rsidRPr="00215CFC">
          <w:rPr>
            <w:bCs/>
          </w:rPr>
          <w:delText xml:space="preserve"> poskytovateľovi. Prijímateľ je povinný zaevidovať VO do ITMS 2014+ a aktualizovať stav VO tak, aby zodpovedal typu kontroly, na ktorú dané VO predkladá („pripravované“ – Prvá ex-ante kontrola; „v realizácii“ – Druhá ex-ante kontrola; „ukončené“ – Štandardná ex-post kontrola/Následná ex-post kontrola“). Prijímateľ je povinný aktualizovať stav VO aj v prípade späťvzatia dokumentácie z VO („stiahnuté“) alebo zrušenia VO („zrušené“).</w:delText>
        </w:r>
      </w:del>
    </w:p>
    <w:p w14:paraId="1AB63003" w14:textId="1F33BF2E" w:rsidR="00DE32EC" w:rsidRDefault="00DE32EC" w:rsidP="009D7F63">
      <w:pPr>
        <w:spacing w:before="120" w:after="120" w:line="288" w:lineRule="auto"/>
        <w:jc w:val="both"/>
        <w:rPr>
          <w:del w:id="1401" w:author="Zuzana Hušeková" w:date="2021-06-11T13:17:00Z"/>
        </w:rPr>
      </w:pPr>
    </w:p>
    <w:p w14:paraId="5A5CB4C3" w14:textId="41E0AAFC" w:rsidR="009A3F62" w:rsidRDefault="00215CFC" w:rsidP="009D7F63">
      <w:pPr>
        <w:spacing w:before="120" w:after="120" w:line="288" w:lineRule="auto"/>
        <w:jc w:val="both"/>
        <w:rPr>
          <w:del w:id="1402" w:author="Zuzana Hušeková" w:date="2021-06-11T13:17:00Z"/>
        </w:rPr>
      </w:pPr>
      <w:del w:id="1403" w:author="Zuzana Hušeková" w:date="2021-06-11T13:17:00Z">
        <w:r w:rsidRPr="00215CFC">
          <w:rPr>
            <w:b/>
          </w:rPr>
          <w:delText>Kompletnú dokumentáciu k VO alebo obstarávaniu</w:delText>
        </w:r>
        <w:r w:rsidRPr="00215CFC">
          <w:delText xml:space="preserve"> prijímateľ </w:delText>
        </w:r>
        <w:r w:rsidRPr="00215CFC">
          <w:rPr>
            <w:b/>
          </w:rPr>
          <w:delText>predkladá</w:delText>
        </w:r>
        <w:r w:rsidRPr="00215CFC">
          <w:delText xml:space="preserve"> poskytovateľovi</w:delText>
        </w:r>
        <w:r w:rsidRPr="00215CFC">
          <w:rPr>
            <w:b/>
          </w:rPr>
          <w:delText xml:space="preserve"> cez ITMS 2014+</w:delText>
        </w:r>
        <w:r w:rsidRPr="00215CFC">
          <w:delText xml:space="preserve">. </w:delText>
        </w:r>
        <w:r w:rsidR="00FE63B8" w:rsidRPr="00F9794B">
          <w:delText xml:space="preserve">Dokumentáciu, ktorá je dostupná v elektronickom prostriedku, ktorý bol použitý na účely zadávania zákazky (napr. EVO, JOSEPHINE a pod.) nie je prijímateľ povinný predkladať aj cez ITMS2014+. Prijímateľ je však povinný zabezpečiť archiváciu a dostupnosť tejto dokumentácie  pre účely výkonu auditu a kontroly počas celej doby archivácie v zmysle § 39 ods. 3 zákona o príspevku z EŠIF a po celú minimálnu dobu archivácie určenú v ZVO a v Zmluve o NFP. </w:delText>
        </w:r>
      </w:del>
    </w:p>
    <w:p w14:paraId="318F763B" w14:textId="165D8B01" w:rsidR="009A3F62" w:rsidRPr="00D63FA2" w:rsidRDefault="009A3F62" w:rsidP="009A3F62">
      <w:pPr>
        <w:spacing w:before="60" w:after="60"/>
        <w:jc w:val="both"/>
        <w:rPr>
          <w:del w:id="1404" w:author="Zuzana Hušeková" w:date="2021-06-11T13:17:00Z"/>
        </w:rPr>
      </w:pPr>
      <w:del w:id="1405" w:author="Zuzana Hušeková" w:date="2021-06-11T13:17:00Z">
        <w:r w:rsidRPr="00D63FA2">
          <w:delText>Uvedené znamená, že ak by funkcionality príslušného elektronického prostriedku nevedeli zabezpečiť prístup k dokumentácii počas celej doby archivácie, resp. elektronický prostriedok by bol zrušený pred uplynutím doby archivácie, prijímateľ je, resp. bude povinný zabezpečiť nahratie kompletnej dokumentácie k dotknutým zákazkám do ITMS2014+. Ak časť dokumentácie nie je dostupná v príslušnom elektronickom prostriedku (napr. podklady k určeniu predpokladanej hodnoty zákazky), prijímateľ je povinný naďalej túto dokumentáciu predložiť cez ITMS2014+.</w:delText>
        </w:r>
      </w:del>
    </w:p>
    <w:p w14:paraId="67B783A8" w14:textId="683DCED3" w:rsidR="00215CFC" w:rsidRDefault="00B478AC" w:rsidP="009D7F63">
      <w:pPr>
        <w:spacing w:before="120" w:after="120" w:line="288" w:lineRule="auto"/>
        <w:jc w:val="both"/>
        <w:rPr>
          <w:del w:id="1406" w:author="Zuzana Hušeková" w:date="2021-06-11T13:17:00Z"/>
        </w:rPr>
      </w:pPr>
      <w:del w:id="1407" w:author="Zuzana Hušeková" w:date="2021-06-11T13:17:00Z">
        <w:r w:rsidRPr="00B478AC">
          <w:lastRenderedPageBreak/>
          <w:delText>Podpísanú zmluvu s úspešným uchádzačom je prijímateľ povinný vždy predložiť cez ITMS2014+ bez ohľadu na skutočnosť, či na realizáciu VO využil alebo nevyužil elektronický prostriedok.</w:delText>
        </w:r>
        <w:r>
          <w:delText xml:space="preserve"> </w:delText>
        </w:r>
        <w:r w:rsidR="00215CFC" w:rsidRPr="00215CFC">
          <w:delText>Povinnou súčasťou takto predkladanej dokumentácie k VO (zrealizovanému) je aj dokumentácia v rozsahu zverejňovanom v profile podľa § 64 ZVO v závislosti od hodnoty a typu zákazky (pozn. uvedená povinnosť sa nevzťahuje na informácie podľa § 64 ods. 1 písm. d) a písm. e) ZVO). V závislosti najmä od povahy konkrétneho dokumentu, najmä ak kapacita jedného samostatného dokumentu by presiahla 100 MB alebo  jeho elektronická podoba nie je elektronicky dostupná bez neprimeraných administratívnych a technických nárokov na kapacity prijímateľa, je možné predložiť ho aj elektronicky (na elektronickom pamäťovom médiu - najmä CD/DVD s predpokladom min. 10-ročnej doby archivácie dát) alebo listinne a zároveň uviesť v žiadosti o vykonanie kontroly objektívne dôvody nemožnosti predloženia daného dokumentu cez ITMS 2014+. V prípade neakceptovania dôvodov na nenahratie dokumentu do ITMS 2014+ uvádzaných prijímateľom, poskytovateľ vyzve prijímateľa na dodatočné predloženie dokumentu cez ITMS 2014+.</w:delText>
        </w:r>
      </w:del>
    </w:p>
    <w:p w14:paraId="0642B627" w14:textId="44C46F1F" w:rsidR="000527E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tabs>
          <w:tab w:val="left" w:pos="720"/>
        </w:tabs>
        <w:spacing w:before="120" w:after="120" w:line="288" w:lineRule="auto"/>
        <w:jc w:val="both"/>
        <w:rPr>
          <w:del w:id="1408" w:author="Zuzana Hušeková" w:date="2021-06-11T13:17:00Z"/>
          <w:rFonts w:cs="Arial"/>
          <w:i/>
          <w:szCs w:val="19"/>
        </w:rPr>
      </w:pPr>
      <w:del w:id="1409" w:author="Zuzana Hušeková" w:date="2021-06-11T13:17:00Z">
        <w:r w:rsidRPr="000527E6">
          <w:rPr>
            <w:rFonts w:ascii="Arial" w:hAnsi="Arial" w:cs="Arial"/>
            <w:i/>
            <w:sz w:val="19"/>
            <w:szCs w:val="19"/>
          </w:rPr>
          <w:delText>Dôležité upozornenie:</w:delText>
        </w:r>
      </w:del>
    </w:p>
    <w:p w14:paraId="48529BC8" w14:textId="5BD07F82" w:rsidR="000527E6" w:rsidRPr="0085244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tabs>
          <w:tab w:val="left" w:pos="720"/>
        </w:tabs>
        <w:spacing w:before="120" w:after="120" w:line="288" w:lineRule="auto"/>
        <w:jc w:val="both"/>
        <w:rPr>
          <w:del w:id="1410" w:author="Zuzana Hušeková" w:date="2021-06-11T13:17:00Z"/>
          <w:rFonts w:cs="Arial"/>
          <w:szCs w:val="19"/>
        </w:rPr>
      </w:pPr>
      <w:del w:id="1411" w:author="Zuzana Hušeková" w:date="2021-06-11T13:17:00Z">
        <w:r w:rsidRPr="00852446">
          <w:rPr>
            <w:rFonts w:ascii="Arial" w:hAnsi="Arial" w:cs="Arial"/>
            <w:b w:val="0"/>
            <w:sz w:val="19"/>
            <w:szCs w:val="19"/>
          </w:rPr>
          <w:delText>Všetky dokumenty (prílohy), ktoré prijímateľ nahrá do ITMS 2014+ musia byť označené v názve dokumentu tak, aby bolo zrejmé:</w:delText>
        </w:r>
      </w:del>
    </w:p>
    <w:p w14:paraId="242F288A" w14:textId="4A112410" w:rsidR="000527E6" w:rsidRPr="0085244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spacing w:before="120" w:after="120" w:line="288" w:lineRule="auto"/>
        <w:jc w:val="both"/>
        <w:rPr>
          <w:del w:id="1412" w:author="Zuzana Hušeková" w:date="2021-06-11T13:17:00Z"/>
          <w:rFonts w:cs="Arial"/>
          <w:szCs w:val="19"/>
        </w:rPr>
      </w:pPr>
      <w:del w:id="1413" w:author="Zuzana Hušeková" w:date="2021-06-11T13:17:00Z">
        <w:r w:rsidRPr="000527E6">
          <w:rPr>
            <w:rFonts w:ascii="Arial" w:hAnsi="Arial" w:cs="Arial"/>
            <w:i/>
            <w:sz w:val="19"/>
            <w:szCs w:val="19"/>
          </w:rPr>
          <w:delText>1)</w:delText>
        </w:r>
        <w:r w:rsidRPr="000527E6">
          <w:rPr>
            <w:rFonts w:ascii="Arial" w:hAnsi="Arial" w:cs="Arial"/>
            <w:i/>
            <w:sz w:val="19"/>
            <w:szCs w:val="19"/>
          </w:rPr>
          <w:tab/>
          <w:delText xml:space="preserve">o aký obsah nahratého dokumentu </w:delText>
        </w:r>
        <w:r w:rsidRPr="00852446">
          <w:rPr>
            <w:rFonts w:ascii="Arial" w:hAnsi="Arial" w:cs="Arial"/>
            <w:b w:val="0"/>
            <w:sz w:val="19"/>
            <w:szCs w:val="19"/>
          </w:rPr>
          <w:delText>ide bez ohľadu na to, či nahráva jednotlivé súbory („.doc“, „.pdf“, „.xls“ a pod.) alebo celé adresáre – s označením napr. „Sutazne_podklady_...“ alebo „Sutazne_podklady_oprava_c.1_...“</w:delText>
        </w:r>
      </w:del>
    </w:p>
    <w:p w14:paraId="40330AA7" w14:textId="1615486E" w:rsidR="000527E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spacing w:before="120" w:after="120" w:line="288" w:lineRule="auto"/>
        <w:jc w:val="both"/>
        <w:rPr>
          <w:del w:id="1414" w:author="Zuzana Hušeková" w:date="2021-06-11T13:17:00Z"/>
        </w:rPr>
      </w:pPr>
      <w:del w:id="1415" w:author="Zuzana Hušeková" w:date="2021-06-11T13:17:00Z">
        <w:r>
          <w:rPr>
            <w:rFonts w:ascii="Arial" w:hAnsi="Arial" w:cs="Arial"/>
            <w:i/>
            <w:sz w:val="19"/>
            <w:szCs w:val="19"/>
          </w:rPr>
          <w:delText>2</w:delText>
        </w:r>
        <w:r w:rsidRPr="000527E6">
          <w:rPr>
            <w:rFonts w:ascii="Arial" w:hAnsi="Arial" w:cs="Arial"/>
            <w:i/>
            <w:sz w:val="19"/>
            <w:szCs w:val="19"/>
          </w:rPr>
          <w:delText>)</w:delText>
        </w:r>
        <w:r w:rsidRPr="000527E6">
          <w:rPr>
            <w:rFonts w:ascii="Arial" w:hAnsi="Arial" w:cs="Arial"/>
            <w:i/>
            <w:sz w:val="19"/>
            <w:szCs w:val="19"/>
          </w:rPr>
          <w:tab/>
          <w:delText xml:space="preserve">a ktorej kontroly sa týka </w:delText>
        </w:r>
        <w:r w:rsidRPr="00852446">
          <w:rPr>
            <w:rFonts w:ascii="Arial" w:hAnsi="Arial" w:cs="Arial"/>
            <w:b w:val="0"/>
            <w:sz w:val="19"/>
            <w:szCs w:val="19"/>
          </w:rPr>
          <w:delText>(napr. „Sutazne_podklady_-_prva_ex_ante...“ alebo adresár s označením „Zapisnice_-_druha_ex_ante“, ktorý obsahuje všetky zápisnice z vyhodnotenia ponúk a vyhodnotenia splnenia podmienok účasti, a pod.).</w:delText>
        </w:r>
      </w:del>
    </w:p>
    <w:p w14:paraId="012C7E51" w14:textId="1EC1FF3A" w:rsidR="00215CFC" w:rsidRDefault="00215CFC" w:rsidP="00215CFC">
      <w:pPr>
        <w:spacing w:before="120" w:after="120" w:line="288" w:lineRule="auto"/>
        <w:jc w:val="both"/>
        <w:rPr>
          <w:del w:id="1416" w:author="Zuzana Hušeková" w:date="2021-06-11T13:17:00Z"/>
        </w:rPr>
      </w:pPr>
      <w:del w:id="1417" w:author="Zuzana Hušeková" w:date="2021-06-11T13:17:00Z">
        <w:r w:rsidRPr="00215CFC">
          <w:delText xml:space="preserve">Prijímateľ je oprávnený nahrať relevantné dokumenty (prílohy) z dokumentácie k VO predkladanej na kontrolu podľa vlastného uváženia (aj v štandardným spôsobom komprimovanom formáte, ako napr. RAR a ZIP) pri dodržaní dvoch vyššie uvedených kumulatívnych podmienok a v súlade s pravidlami systému ITMS 2014+ zverejnenými na webovej stránke www. itms2014.sk.. Pri nahrávaní dokumentov (príloh) do ITMS 2014+ je potrebné zohľadniť skutočnosť, </w:delText>
        </w:r>
        <w:r w:rsidRPr="00215CFC">
          <w:rPr>
            <w:b/>
          </w:rPr>
          <w:delText>že žiadny jednotlivo nahratý dokument (či už ide o súbor  alebo jednotlivo nahrávaný adresár obsahujúci viacero súborov) nemôže presiahnuť objem dát 100 MB.</w:delText>
        </w:r>
        <w:r w:rsidRPr="00215CFC">
          <w:delText xml:space="preserve"> V prípade dokumentu, ktorý je v originálnom vyhotovení vo formáte xls, je prijímateľ povinný ho do ITMS2014+ nahrať v rovnakom formáte xls</w:delText>
        </w:r>
        <w:r w:rsidR="00825B0B">
          <w:delText>.</w:delText>
        </w:r>
      </w:del>
    </w:p>
    <w:p w14:paraId="22F68E25" w14:textId="49B38AEF" w:rsidR="00825B0B" w:rsidRDefault="00825B0B" w:rsidP="00215CFC">
      <w:pPr>
        <w:spacing w:before="120" w:after="120" w:line="288" w:lineRule="auto"/>
        <w:jc w:val="both"/>
        <w:rPr>
          <w:del w:id="1418" w:author="Zuzana Hušeková" w:date="2021-06-11T13:17:00Z"/>
        </w:rPr>
      </w:pPr>
      <w:del w:id="1419" w:author="Zuzana Hušeková" w:date="2021-06-11T13:17:00Z">
        <w:r w:rsidRPr="00703E20">
          <w:rPr>
            <w:rFonts w:cs="Arial"/>
            <w:b/>
            <w:i/>
            <w:color w:val="FF0000"/>
            <w:szCs w:val="19"/>
          </w:rPr>
          <w:delText>Povinnosť prijímateľa:</w:delText>
        </w:r>
        <w:r>
          <w:rPr>
            <w:rFonts w:cs="Arial"/>
            <w:b/>
            <w:i/>
            <w:color w:val="FF0000"/>
            <w:szCs w:val="19"/>
          </w:rPr>
          <w:delText xml:space="preserve"> </w:delText>
        </w:r>
        <w:r w:rsidRPr="00735615">
          <w:rPr>
            <w:rFonts w:cs="Arial"/>
            <w:szCs w:val="19"/>
          </w:rPr>
          <w:delText>Dokumenty, ktoré nahrá prijímateľ do ITMS2014+ musia byť 100 % zhodné s originálom dokumentu, t. j. musia rovnako obsahovať aj podpisy relevantných osôb ak ich obsahuje originál dokumentu, vrátane uzavretej zmluvy príp. dodatkov s úspešným uchádzačom (nie je postačujúce nahratie tzv. „draft“ dokumentov).</w:delText>
        </w:r>
      </w:del>
    </w:p>
    <w:p w14:paraId="67B7D511" w14:textId="50C3CBCF" w:rsidR="00315570" w:rsidRPr="00315570" w:rsidRDefault="00315570" w:rsidP="00315570">
      <w:pPr>
        <w:spacing w:before="120" w:after="120" w:line="288" w:lineRule="auto"/>
        <w:jc w:val="both"/>
        <w:rPr>
          <w:del w:id="1420" w:author="Zuzana Hušeková" w:date="2021-06-11T13:17:00Z"/>
        </w:rPr>
      </w:pPr>
      <w:del w:id="1421" w:author="Zuzana Hušeková" w:date="2021-06-11T13:17:00Z">
        <w:r w:rsidRPr="00315570">
          <w:delText xml:space="preserve">V prípade </w:delText>
        </w:r>
        <w:r w:rsidRPr="00315570">
          <w:rPr>
            <w:b/>
          </w:rPr>
          <w:delText>zákaziek realizovaných prostredníctvom elektronického trhoviska</w:delText>
        </w:r>
        <w:r w:rsidRPr="00315570">
          <w:delText xml:space="preserve"> je prijímateľ cez ITMS 2014+ povinný predložiť </w:delText>
        </w:r>
        <w:r w:rsidR="000527E6" w:rsidRPr="000527E6">
          <w:delText>všetky relevantné dokumenty k príprave VO (vrátane určenia PHZ)</w:delText>
        </w:r>
        <w:r w:rsidR="00FE63B8">
          <w:delText>.</w:delText>
        </w:r>
        <w:r w:rsidR="000527E6" w:rsidRPr="000527E6">
          <w:delText xml:space="preserve"> </w:delText>
        </w:r>
        <w:r w:rsidR="00FE63B8" w:rsidRPr="00F9794B">
          <w:delText>Prijímateľ nie je povinný cez ITMS2014+ predložiť</w:delText>
        </w:r>
        <w:r w:rsidR="00FE63B8">
          <w:delText xml:space="preserve"> </w:delText>
        </w:r>
        <w:r w:rsidR="000527E6" w:rsidRPr="000527E6">
          <w:delText xml:space="preserve">systémom EKS vygenerované </w:delText>
        </w:r>
        <w:r w:rsidR="00FE63B8">
          <w:delText>a dostupné</w:delText>
        </w:r>
        <w:r w:rsidR="00FE63B8" w:rsidRPr="006456C9">
          <w:delText xml:space="preserve"> </w:delText>
        </w:r>
        <w:r w:rsidR="000527E6" w:rsidRPr="000527E6">
          <w:delText xml:space="preserve">dokumenty, </w:delText>
        </w:r>
        <w:r w:rsidR="00AC3154" w:rsidRPr="00AC3154">
          <w:delText>uvedené sa nevzťahuje na</w:delText>
        </w:r>
        <w:r w:rsidR="00AC3154">
          <w:delText xml:space="preserve"> </w:delText>
        </w:r>
        <w:r w:rsidR="000527E6" w:rsidRPr="000527E6">
          <w:delText>zmluv</w:delText>
        </w:r>
        <w:r w:rsidR="00AC3154">
          <w:delText>u</w:delText>
        </w:r>
        <w:r w:rsidR="000527E6" w:rsidRPr="000527E6">
          <w:delText>,</w:delText>
        </w:r>
        <w:r w:rsidRPr="00315570">
          <w:delText xml:space="preserve"> ktorá je výsledkom VO</w:delText>
        </w:r>
        <w:r w:rsidR="000527E6">
          <w:delText xml:space="preserve"> </w:delText>
        </w:r>
        <w:r w:rsidR="000527E6" w:rsidRPr="000527E6">
          <w:delText>(v závislosti od typu kontroly)</w:delText>
        </w:r>
        <w:r w:rsidR="00AC3154">
          <w:delText>,</w:delText>
        </w:r>
        <w:r w:rsidR="00AC3154" w:rsidRPr="00AC3154">
          <w:delText xml:space="preserve"> ktorú musí prijímateľ predložiť aj cez ITMS2014+. Prijímateľ je však povinný zabezpečiť archiváciu a dostupnosť tejto dokumentácie  pre účely výkonu auditu a kontroly počas celej doby archivácie v zmysle § 39 ods. 3 zákona o príspevku z EŠIF a po celú minimálnu dobu archivácie určenú v ZVO a v Zmluve o NFP. V prípade, že sa dokumentácia stane v EKS nedostupnou, je prijímateľ povinný zabezpečiť jej dostupnosť v ITMS2014+.</w:delText>
        </w:r>
        <w:r w:rsidRPr="00315570">
          <w:delText>.</w:delText>
        </w:r>
      </w:del>
    </w:p>
    <w:p w14:paraId="1275D84A" w14:textId="7B266B13" w:rsidR="00315570" w:rsidRPr="0073389C" w:rsidRDefault="00315570" w:rsidP="00315570">
      <w:pPr>
        <w:spacing w:before="120" w:after="120" w:line="288" w:lineRule="auto"/>
        <w:jc w:val="both"/>
        <w:rPr>
          <w:del w:id="1422" w:author="Zuzana Hušeková" w:date="2021-06-11T13:17:00Z"/>
        </w:rPr>
      </w:pPr>
      <w:del w:id="1423" w:author="Zuzana Hušeková" w:date="2021-06-11T13:17:00Z">
        <w:r w:rsidRPr="00315570">
          <w:delText xml:space="preserve">V prípade </w:delText>
        </w:r>
        <w:r w:rsidRPr="00315570">
          <w:rPr>
            <w:b/>
          </w:rPr>
          <w:delText>zákaziek s nízkou hodnotou</w:delText>
        </w:r>
        <w:r w:rsidR="000527E6" w:rsidRPr="000527E6">
          <w:rPr>
            <w:b/>
          </w:rPr>
          <w:delText xml:space="preserve"> a zákaziek realizovaných na základe výnimky zo ZVO</w:delText>
        </w:r>
        <w:r w:rsidRPr="00315570">
          <w:delText xml:space="preserve"> je prijímateľ cez ITMS 2014+ povinný predložiť </w:delText>
        </w:r>
        <w:r w:rsidR="000527E6" w:rsidRPr="000527E6">
          <w:delText>kompletnú dokumentáciu k VO (vrátane určenia PHZ, ak je to relevantné)</w:delText>
        </w:r>
        <w:r w:rsidR="000527E6">
          <w:delText xml:space="preserve"> a </w:delText>
        </w:r>
        <w:r w:rsidRPr="00315570">
          <w:delText>podpísanú zmluvu s úspešným uchádzačom/dodávateľom, resp. záväznú objednávku alebo iný dokument, ktorý jednoznačne a hodnoverne preukazuje formálne, príp. aj vecné naplnenie výsledku VO.</w:delText>
        </w:r>
        <w:r w:rsidR="00FE63B8" w:rsidRPr="00FE63B8">
          <w:delText xml:space="preserve"> </w:delText>
        </w:r>
        <w:r w:rsidR="00FE63B8" w:rsidRPr="00F9794B">
          <w:delText xml:space="preserve">V prípade, že prijímateľ realizuje zákazku s nízkou hodnotou prostredníctvom elektronického prostriedku (napr. EVO, EKS, JOSEPHINE a pod.) nie je prijímateľ povinný predkladať dokumentáciu, ktorá je dostupná v elektronickom </w:delText>
        </w:r>
        <w:r w:rsidR="00FE63B8" w:rsidRPr="00F9794B">
          <w:lastRenderedPageBreak/>
          <w:delText>prostriedku aj cez ITMS2014+, je však povinný umožniť poskytovateľovi úplný prístup k všetkým dokumentom a relevantným protokolom k danej zákazke.</w:delText>
        </w:r>
        <w:r w:rsidR="00E048B0">
          <w:delText xml:space="preserve"> </w:delText>
        </w:r>
        <w:r w:rsidRPr="00315570">
          <w:delText>Rovnako je prijímateľ povinný zaevidovať do ITMS 2014+ aj dodatky a čiastkové zmluvy do príslušného stavu v závislosti od typu kontroly, na ktorú ich má prijímateľ povinnosť predložiť.</w:delText>
        </w:r>
      </w:del>
    </w:p>
    <w:p w14:paraId="4DF74847" w14:textId="20D67BD9" w:rsidR="00315570" w:rsidRDefault="00315570" w:rsidP="00315570">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del w:id="1424" w:author="Zuzana Hušeková" w:date="2021-06-11T13:17:00Z"/>
          <w:rFonts w:cs="Arial"/>
          <w:szCs w:val="19"/>
        </w:rPr>
      </w:pPr>
      <w:del w:id="1425" w:author="Zuzana Hušeková" w:date="2021-06-11T13:17:00Z">
        <w:r w:rsidRPr="00667C12">
          <w:rPr>
            <w:rFonts w:ascii="Arial" w:hAnsi="Arial" w:cs="Arial"/>
            <w:i/>
            <w:sz w:val="19"/>
            <w:szCs w:val="19"/>
          </w:rPr>
          <w:delText xml:space="preserve">Dôležité upozornenie: </w:delText>
        </w:r>
        <w:r w:rsidR="000527E6" w:rsidRPr="000527E6">
          <w:rPr>
            <w:rFonts w:ascii="Arial" w:hAnsi="Arial" w:cs="Arial"/>
            <w:b w:val="0"/>
            <w:sz w:val="19"/>
            <w:szCs w:val="19"/>
          </w:rPr>
          <w:delText xml:space="preserve">Pre potreby kontroly/finančnej kontroly VO prijímateľ predkladá poskytovateľovi kópiu originálnej dokumentácie, pričom dokumentácia predložená elektronicky cez ITMS 2014+ </w:delText>
        </w:r>
        <w:r w:rsidR="00E048B0" w:rsidRPr="00E048B0">
          <w:rPr>
            <w:rFonts w:ascii="Arial" w:hAnsi="Arial" w:cs="Arial"/>
            <w:b w:val="0"/>
            <w:sz w:val="19"/>
            <w:szCs w:val="19"/>
          </w:rPr>
          <w:delText xml:space="preserve">alebo prostredníctvom elektronického prostriedku </w:delText>
        </w:r>
        <w:r w:rsidR="000527E6" w:rsidRPr="000527E6">
          <w:rPr>
            <w:rFonts w:ascii="Arial" w:hAnsi="Arial" w:cs="Arial"/>
            <w:b w:val="0"/>
            <w:sz w:val="19"/>
            <w:szCs w:val="19"/>
          </w:rPr>
          <w:delText>sa pre potreby kontroly/finančnej kontroly VO považuje za kópiu originálnej dokumentácie.</w:delText>
        </w:r>
      </w:del>
    </w:p>
    <w:p w14:paraId="229CAAE1" w14:textId="5F59F6D1" w:rsidR="00315570" w:rsidRDefault="00315570" w:rsidP="009D7F63">
      <w:pPr>
        <w:spacing w:before="120" w:after="120" w:line="288" w:lineRule="auto"/>
        <w:rPr>
          <w:del w:id="1426" w:author="Zuzana Hušeková" w:date="2021-06-11T13:17:00Z"/>
        </w:rPr>
      </w:pPr>
    </w:p>
    <w:p w14:paraId="6F544078" w14:textId="7476521D" w:rsidR="009D7F63" w:rsidRPr="0073389C" w:rsidRDefault="009D7F63" w:rsidP="009D7F63">
      <w:pPr>
        <w:spacing w:before="120" w:after="120" w:line="288" w:lineRule="auto"/>
        <w:rPr>
          <w:del w:id="1427" w:author="Zuzana Hušeková" w:date="2021-06-11T13:17:00Z"/>
        </w:rPr>
      </w:pPr>
      <w:del w:id="1428" w:author="Zuzana Hušeková" w:date="2021-06-11T13:17:00Z">
        <w:r w:rsidRPr="0073389C">
          <w:delText xml:space="preserve">Prijímateľ použije </w:delText>
        </w:r>
        <w:r w:rsidR="00315570">
          <w:delText xml:space="preserve">pri predkladaní listinnej dokumentácie </w:delText>
        </w:r>
        <w:r w:rsidRPr="0073389C">
          <w:delText>nasledovný postup:</w:delText>
        </w:r>
      </w:del>
    </w:p>
    <w:p w14:paraId="0E3A276B" w14:textId="31AFB240" w:rsidR="009D7F63" w:rsidRPr="0073389C" w:rsidRDefault="009D7F63" w:rsidP="005B7173">
      <w:pPr>
        <w:pStyle w:val="Odsekzoznamu"/>
        <w:numPr>
          <w:ilvl w:val="0"/>
          <w:numId w:val="53"/>
        </w:numPr>
        <w:spacing w:before="120" w:after="120" w:line="288" w:lineRule="auto"/>
        <w:ind w:left="567" w:hanging="283"/>
        <w:contextualSpacing w:val="0"/>
        <w:jc w:val="both"/>
        <w:rPr>
          <w:del w:id="1429" w:author="Zuzana Hušeková" w:date="2021-06-11T13:17:00Z"/>
        </w:rPr>
      </w:pPr>
      <w:del w:id="1430" w:author="Zuzana Hušeková" w:date="2021-06-11T13:17:00Z">
        <w:r w:rsidRPr="0073389C">
          <w:delText xml:space="preserve">Prijímateľ vyhotoví </w:delText>
        </w:r>
        <w:r w:rsidR="000527E6">
          <w:delText xml:space="preserve">listinnú </w:delText>
        </w:r>
        <w:r w:rsidRPr="0073389C">
          <w:delText>fotokópiu </w:delText>
        </w:r>
        <w:r w:rsidR="000106A5">
          <w:delText>relevantnej časti</w:delText>
        </w:r>
        <w:r w:rsidR="000106A5" w:rsidRPr="0073389C">
          <w:delText xml:space="preserve"> </w:delText>
        </w:r>
        <w:r w:rsidRPr="0073389C">
          <w:delText xml:space="preserve">dokumentácie z vykonaného alebo prebiehajúceho  </w:delText>
        </w:r>
        <w:r w:rsidR="00405A32">
          <w:delText>VO</w:delText>
        </w:r>
        <w:r w:rsidR="000106A5" w:rsidRPr="000106A5">
          <w:rPr>
            <w:rFonts w:cs="Arial"/>
            <w:szCs w:val="19"/>
          </w:rPr>
          <w:delText xml:space="preserve"> </w:delText>
        </w:r>
        <w:r w:rsidR="000106A5" w:rsidRPr="000106A5">
          <w:delText xml:space="preserve">ktorú predkladá v takejto forme </w:delText>
        </w:r>
        <w:r w:rsidR="000106A5" w:rsidRPr="000106A5">
          <w:rPr>
            <w:b/>
          </w:rPr>
          <w:delText>z objektívnych dôvodov nemožnosti predloženia daného dokumentu cez ITMS 2014+</w:delText>
        </w:r>
        <w:r w:rsidRPr="0073389C">
          <w:delText xml:space="preserve">. </w:delText>
        </w:r>
        <w:r w:rsidR="000106A5">
          <w:delText>P</w:delText>
        </w:r>
        <w:r w:rsidRPr="0073389C">
          <w:delText>redkladan</w:delText>
        </w:r>
        <w:r w:rsidR="000106A5">
          <w:delText>é</w:delText>
        </w:r>
        <w:r w:rsidRPr="0073389C">
          <w:delText xml:space="preserve"> </w:delText>
        </w:r>
        <w:r w:rsidR="000106A5">
          <w:delText xml:space="preserve"> časti </w:delText>
        </w:r>
        <w:r w:rsidRPr="0073389C">
          <w:delText>dokumentácie</w:delText>
        </w:r>
        <w:r w:rsidR="000106A5" w:rsidRPr="000106A5">
          <w:delText xml:space="preserve"> zoradí prijímateľ podľa poradia a pevne ich spojí (napr. zviaže tepelnou alebo hrebeňovou väzbou previazanou šnúrkou) tak, aby boli všetky listy vo väzbe pevne spojené a aby ich nebolo možné z nej vyberať bez ich porušenia a na prvej strane, resp. v zozname dokladov štatutárny zástupca prijímateľa, resp. splnomocnený zástupca uvedie „Overené s originálom“ a pripojí svoj vlastnoručný podpis, čím potvrdí pravosť a kompletnosť predkladaných dokumentov. V prípade rozsiahlej dokumentácie, resp. z dôvodu lepšej manipulácie prijímateľ dokumentáciu predkladá podľa predchádzajúcich viet pevne zviazané, avšak vo viacerých menších zväzkoch</w:delText>
        </w:r>
        <w:r w:rsidR="000106A5">
          <w:delText xml:space="preserve"> </w:delText>
        </w:r>
        <w:r w:rsidRPr="0073389C">
          <w:delText>.</w:delText>
        </w:r>
      </w:del>
    </w:p>
    <w:p w14:paraId="6806F608" w14:textId="2F7B8DD1" w:rsidR="009D7F63" w:rsidRPr="0073389C" w:rsidRDefault="009D7F63" w:rsidP="005B7173">
      <w:pPr>
        <w:pStyle w:val="Odsekzoznamu"/>
        <w:numPr>
          <w:ilvl w:val="0"/>
          <w:numId w:val="53"/>
        </w:numPr>
        <w:spacing w:before="120" w:after="120" w:line="288" w:lineRule="auto"/>
        <w:contextualSpacing w:val="0"/>
        <w:jc w:val="both"/>
        <w:rPr>
          <w:del w:id="1431" w:author="Zuzana Hušeková" w:date="2021-06-11T13:17:00Z"/>
        </w:rPr>
      </w:pPr>
      <w:del w:id="1432" w:author="Zuzana Hušeková" w:date="2021-06-11T13:17:00Z">
        <w:r w:rsidRPr="0073389C">
          <w:delText>Prijímateľ vyhotoví zoznam</w:delText>
        </w:r>
        <w:r w:rsidR="000106A5">
          <w:delText xml:space="preserve"> listinných</w:delText>
        </w:r>
        <w:r w:rsidRPr="0073389C">
          <w:delText xml:space="preserve"> dokladov, ktoré vo fotokópii</w:delText>
        </w:r>
        <w:r w:rsidR="00E86F96">
          <w:delText xml:space="preserve"> </w:delText>
        </w:r>
        <w:r w:rsidRPr="0073389C">
          <w:delText xml:space="preserve">predkladá na </w:delText>
        </w:r>
        <w:r w:rsidR="00157A59">
          <w:delText xml:space="preserve">finančnú </w:delText>
        </w:r>
        <w:r w:rsidRPr="0073389C">
          <w:delText>kontrolu</w:delText>
        </w:r>
        <w:r w:rsidR="00F0718F">
          <w:delText xml:space="preserve"> VO</w:delText>
        </w:r>
        <w:r w:rsidRPr="0073389C">
          <w:delText xml:space="preserve">. </w:delText>
        </w:r>
      </w:del>
    </w:p>
    <w:p w14:paraId="6E1979A7" w14:textId="09CC812E" w:rsidR="009D7F63" w:rsidRPr="0070385A" w:rsidRDefault="009D7F63" w:rsidP="0070385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del w:id="1433" w:author="Zuzana Hušeková" w:date="2021-06-11T13:17:00Z"/>
          <w:b/>
          <w:i/>
          <w:color w:val="000000" w:themeColor="text1"/>
        </w:rPr>
      </w:pPr>
      <w:del w:id="1434" w:author="Zuzana Hušeková" w:date="2021-06-11T13:17:00Z">
        <w:r w:rsidRPr="0070385A">
          <w:rPr>
            <w:b/>
            <w:i/>
            <w:color w:val="000000" w:themeColor="text1"/>
          </w:rPr>
          <w:delText xml:space="preserve">Odporúčanie pre prijímateľa: </w:delText>
        </w:r>
        <w:r w:rsidRPr="0070385A">
          <w:rPr>
            <w:color w:val="000000" w:themeColor="text1"/>
          </w:rPr>
          <w:delText xml:space="preserve">Odporúčame, aby sa tento zoznam nachádzal ako prvý list predloženej </w:delText>
        </w:r>
        <w:r w:rsidR="000106A5">
          <w:rPr>
            <w:color w:val="000000" w:themeColor="text1"/>
          </w:rPr>
          <w:delText xml:space="preserve">časti </w:delText>
        </w:r>
        <w:r w:rsidRPr="0070385A">
          <w:rPr>
            <w:color w:val="000000" w:themeColor="text1"/>
          </w:rPr>
          <w:delText>dokumentácie a </w:delText>
        </w:r>
        <w:r w:rsidR="000106A5">
          <w:rPr>
            <w:color w:val="000000" w:themeColor="text1"/>
          </w:rPr>
          <w:delText>aby táto</w:delText>
        </w:r>
        <w:r w:rsidR="000106A5" w:rsidRPr="0070385A">
          <w:rPr>
            <w:color w:val="000000" w:themeColor="text1"/>
          </w:rPr>
          <w:delText xml:space="preserve"> </w:delText>
        </w:r>
        <w:r w:rsidRPr="0070385A">
          <w:rPr>
            <w:color w:val="000000" w:themeColor="text1"/>
          </w:rPr>
          <w:delText>bola chronologicky usporiadaná/zosumarizovaná.</w:delText>
        </w:r>
        <w:r w:rsidRPr="0070385A">
          <w:rPr>
            <w:b/>
            <w:i/>
            <w:color w:val="000000" w:themeColor="text1"/>
          </w:rPr>
          <w:delText xml:space="preserve"> </w:delText>
        </w:r>
      </w:del>
    </w:p>
    <w:p w14:paraId="625CF952" w14:textId="05846D66" w:rsidR="009D7F63" w:rsidRPr="0073389C" w:rsidRDefault="009D7F63" w:rsidP="009D7F63">
      <w:pPr>
        <w:spacing w:before="120" w:after="120" w:line="288" w:lineRule="auto"/>
        <w:jc w:val="both"/>
        <w:rPr>
          <w:del w:id="1435" w:author="Zuzana Hušeková" w:date="2021-06-11T13:17:00Z"/>
        </w:rPr>
      </w:pPr>
    </w:p>
    <w:p w14:paraId="23D5B028" w14:textId="75B8E51D" w:rsidR="009D7F63" w:rsidRPr="0073389C" w:rsidRDefault="009D7F63" w:rsidP="009D7F63">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del w:id="1436" w:author="Zuzana Hušeková" w:date="2021-06-11T13:17:00Z"/>
          <w:rFonts w:ascii="Arial" w:hAnsi="Arial" w:cs="Arial"/>
          <w:sz w:val="19"/>
          <w:szCs w:val="19"/>
        </w:rPr>
      </w:pPr>
      <w:del w:id="1437" w:author="Zuzana Hušeková" w:date="2021-06-11T13:17:00Z">
        <w:r w:rsidRPr="0073389C">
          <w:rPr>
            <w:rFonts w:ascii="Arial" w:hAnsi="Arial" w:cs="Arial"/>
            <w:i/>
            <w:sz w:val="19"/>
            <w:szCs w:val="19"/>
          </w:rPr>
          <w:delText>Dôležité upozornenie:</w:delText>
        </w:r>
        <w:r w:rsidRPr="0073389C">
          <w:rPr>
            <w:rFonts w:ascii="Arial" w:hAnsi="Arial" w:cs="Arial"/>
            <w:sz w:val="19"/>
            <w:szCs w:val="19"/>
          </w:rPr>
          <w:delText xml:space="preserve"> </w:delText>
        </w:r>
        <w:r w:rsidR="000106A5" w:rsidRPr="000106A5">
          <w:rPr>
            <w:rFonts w:ascii="Arial" w:hAnsi="Arial" w:cs="Arial"/>
            <w:sz w:val="19"/>
            <w:szCs w:val="19"/>
          </w:rPr>
          <w:delText>Poskytovateľ upozorňuje prijímateľa, že nevykon</w:delText>
        </w:r>
        <w:r w:rsidR="00E86F96">
          <w:rPr>
            <w:rFonts w:ascii="Arial" w:hAnsi="Arial" w:cs="Arial"/>
            <w:sz w:val="19"/>
            <w:szCs w:val="19"/>
          </w:rPr>
          <w:delText>áva</w:delText>
        </w:r>
        <w:r w:rsidR="000106A5" w:rsidRPr="000106A5">
          <w:rPr>
            <w:rFonts w:ascii="Arial" w:hAnsi="Arial" w:cs="Arial"/>
            <w:sz w:val="19"/>
            <w:szCs w:val="19"/>
          </w:rPr>
          <w:delText xml:space="preserve"> kontrolu VO v prípade doručenia žiadosti o vykonanie kontroly VO bez evidencie VO vrátane príslušnej dokumentácie z VO do ITMS 2014+.</w:delText>
        </w:r>
        <w:r w:rsidR="000106A5">
          <w:rPr>
            <w:rFonts w:ascii="Arial" w:hAnsi="Arial" w:cs="Arial"/>
            <w:sz w:val="19"/>
            <w:szCs w:val="19"/>
          </w:rPr>
          <w:delText xml:space="preserve"> </w:delText>
        </w:r>
        <w:r w:rsidRPr="0073389C">
          <w:rPr>
            <w:rFonts w:ascii="Arial" w:hAnsi="Arial" w:cs="Arial"/>
            <w:b w:val="0"/>
            <w:sz w:val="19"/>
            <w:szCs w:val="19"/>
          </w:rPr>
          <w:delText xml:space="preserve">Poskytovateľ </w:delText>
        </w:r>
        <w:r w:rsidR="000106A5">
          <w:rPr>
            <w:rFonts w:ascii="Arial" w:hAnsi="Arial" w:cs="Arial"/>
            <w:b w:val="0"/>
            <w:sz w:val="19"/>
            <w:szCs w:val="19"/>
          </w:rPr>
          <w:delText xml:space="preserve">tiež </w:delText>
        </w:r>
        <w:r w:rsidRPr="0073389C">
          <w:rPr>
            <w:rFonts w:ascii="Arial" w:hAnsi="Arial" w:cs="Arial"/>
            <w:b w:val="0"/>
            <w:sz w:val="19"/>
            <w:szCs w:val="19"/>
          </w:rPr>
          <w:delText xml:space="preserve">upozorňuje prijímateľa, že nebude akceptovať dokumentáciu k VO, ktorá nebude pevne zviazaná a overená v zmysle uvedeného postupu (napr. dokumentácia voľne vložená v euroobaloch, obálkach, zakladačoch a pod.), pri ktorej nie je možné zaručiť jej pravosť a kompletnosť. Poskytovateľ takto predloženú dokumentáciu k VO vráti prijímateľovi bez vykonania </w:delText>
        </w:r>
        <w:r w:rsidR="00F0718F">
          <w:rPr>
            <w:rFonts w:ascii="Arial" w:hAnsi="Arial" w:cs="Arial"/>
            <w:b w:val="0"/>
            <w:sz w:val="19"/>
            <w:szCs w:val="19"/>
          </w:rPr>
          <w:delText xml:space="preserve"> finančnej</w:delText>
        </w:r>
        <w:r w:rsidRPr="0073389C">
          <w:rPr>
            <w:rFonts w:ascii="Arial" w:hAnsi="Arial" w:cs="Arial"/>
            <w:b w:val="0"/>
            <w:sz w:val="19"/>
            <w:szCs w:val="19"/>
          </w:rPr>
          <w:delText xml:space="preserve"> kontroly</w:delText>
        </w:r>
        <w:r w:rsidR="001D76D4">
          <w:rPr>
            <w:rFonts w:ascii="Arial" w:hAnsi="Arial" w:cs="Arial"/>
            <w:b w:val="0"/>
            <w:sz w:val="19"/>
            <w:szCs w:val="19"/>
          </w:rPr>
          <w:delText xml:space="preserve"> VO</w:delText>
        </w:r>
        <w:r w:rsidRPr="0073389C">
          <w:rPr>
            <w:rFonts w:ascii="Arial" w:hAnsi="Arial" w:cs="Arial"/>
            <w:b w:val="0"/>
            <w:sz w:val="19"/>
            <w:szCs w:val="19"/>
          </w:rPr>
          <w:delText xml:space="preserve">. </w:delText>
        </w:r>
        <w:r w:rsidR="00D11568">
          <w:rPr>
            <w:rFonts w:ascii="Arial" w:hAnsi="Arial" w:cs="Arial"/>
            <w:b w:val="0"/>
            <w:sz w:val="19"/>
            <w:szCs w:val="19"/>
          </w:rPr>
          <w:delText>F</w:delText>
        </w:r>
        <w:r w:rsidR="00F0718F">
          <w:rPr>
            <w:rFonts w:ascii="Arial" w:hAnsi="Arial" w:cs="Arial"/>
            <w:b w:val="0"/>
            <w:sz w:val="19"/>
            <w:szCs w:val="19"/>
          </w:rPr>
          <w:delText xml:space="preserve">inančná </w:delText>
        </w:r>
        <w:r w:rsidRPr="0073389C">
          <w:rPr>
            <w:rFonts w:ascii="Arial" w:hAnsi="Arial" w:cs="Arial"/>
            <w:b w:val="0"/>
            <w:sz w:val="19"/>
            <w:szCs w:val="19"/>
          </w:rPr>
          <w:delText>kontrola VO bude zo strany poskytovateľa vykonaná až po opätovnom doručení  dokumentácie k VO v súlade s vyššie uvedeným postupom.</w:delText>
        </w:r>
      </w:del>
    </w:p>
    <w:p w14:paraId="57D3C18D" w14:textId="513A83BE" w:rsidR="00DA7632" w:rsidRDefault="00DA7632" w:rsidP="009D7F63">
      <w:pPr>
        <w:pStyle w:val="Zkladntext2"/>
        <w:widowControl w:val="0"/>
        <w:spacing w:before="120" w:after="120" w:line="288" w:lineRule="auto"/>
        <w:jc w:val="both"/>
        <w:rPr>
          <w:del w:id="1438" w:author="Zuzana Hušeková" w:date="2021-06-11T13:17:00Z"/>
          <w:rFonts w:ascii="Arial" w:hAnsi="Arial" w:cs="Arial"/>
          <w:i/>
          <w:sz w:val="19"/>
          <w:szCs w:val="19"/>
        </w:rPr>
      </w:pPr>
    </w:p>
    <w:p w14:paraId="71B521F3" w14:textId="0FD633D6" w:rsidR="000106A5" w:rsidRPr="00852446" w:rsidRDefault="000106A5" w:rsidP="009D7F63">
      <w:pPr>
        <w:pStyle w:val="Zkladntext2"/>
        <w:widowControl w:val="0"/>
        <w:spacing w:before="120" w:after="120" w:line="288" w:lineRule="auto"/>
        <w:jc w:val="both"/>
        <w:rPr>
          <w:del w:id="1439" w:author="Zuzana Hušeková" w:date="2021-06-11T13:17:00Z"/>
          <w:rFonts w:ascii="Arial" w:hAnsi="Arial" w:cs="Arial"/>
          <w:b w:val="0"/>
          <w:sz w:val="19"/>
          <w:szCs w:val="19"/>
        </w:rPr>
      </w:pPr>
      <w:del w:id="1440" w:author="Zuzana Hušeková" w:date="2021-06-11T13:17:00Z">
        <w:r w:rsidRPr="00852446">
          <w:rPr>
            <w:rFonts w:ascii="Arial" w:hAnsi="Arial" w:cs="Arial"/>
            <w:b w:val="0"/>
            <w:sz w:val="19"/>
            <w:szCs w:val="19"/>
          </w:rPr>
          <w:delText xml:space="preserve">V prípade, že dokumentácia predložená cez ITMS 2014+ nie je </w:delText>
        </w:r>
        <w:r w:rsidR="00E048B0">
          <w:rPr>
            <w:rFonts w:ascii="Arial" w:hAnsi="Arial" w:cs="Arial"/>
            <w:b w:val="0"/>
            <w:sz w:val="19"/>
            <w:szCs w:val="19"/>
          </w:rPr>
          <w:delText>predložená v požadovanom rozsahu</w:delText>
        </w:r>
        <w:r w:rsidRPr="00852446">
          <w:rPr>
            <w:rFonts w:ascii="Arial" w:hAnsi="Arial" w:cs="Arial"/>
            <w:b w:val="0"/>
            <w:sz w:val="19"/>
            <w:szCs w:val="19"/>
          </w:rPr>
          <w:delText>, prijímateľ je povinný predložiť aj chýbajúcu časť dokumentácie cez ITMS 2014+ na základe žiadosti poskytovateľa o doplnenie dokumentácie doručenej prostredníctvom elektronickej schránky alebo písomne (listinne alebo mailom). Uvedené sa týka aj prípadov, keď je dokumentácia predložená cez ITMS 2014+ (resp. elektronicky alebo listinne) nečitateľná alebo poškodená.</w:delText>
        </w:r>
      </w:del>
    </w:p>
    <w:p w14:paraId="23574467" w14:textId="278F4241" w:rsidR="00A327BE" w:rsidRDefault="00A327BE" w:rsidP="009D7F63">
      <w:pPr>
        <w:pStyle w:val="Zkladntext2"/>
        <w:widowControl w:val="0"/>
        <w:spacing w:before="120" w:after="120" w:line="288" w:lineRule="auto"/>
        <w:jc w:val="both"/>
        <w:rPr>
          <w:del w:id="1441" w:author="Zuzana Hušeková" w:date="2021-06-11T13:17:00Z"/>
          <w:rFonts w:ascii="Arial" w:hAnsi="Arial" w:cs="Arial"/>
          <w:i/>
          <w:color w:val="FF0000"/>
          <w:sz w:val="19"/>
          <w:szCs w:val="19"/>
        </w:rPr>
      </w:pPr>
    </w:p>
    <w:p w14:paraId="65E7DB9D" w14:textId="3E0F252C" w:rsidR="00A327BE" w:rsidRPr="00BF2A0B" w:rsidRDefault="00A327BE" w:rsidP="00DD30A9">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del w:id="1442" w:author="Zuzana Hušeková" w:date="2021-06-11T13:17:00Z"/>
          <w:rFonts w:ascii="Arial" w:hAnsi="Arial" w:cs="Arial"/>
          <w:b w:val="0"/>
          <w:sz w:val="19"/>
          <w:szCs w:val="19"/>
        </w:rPr>
      </w:pPr>
      <w:del w:id="1443" w:author="Zuzana Hušeková" w:date="2021-06-11T13:17:00Z">
        <w:r w:rsidRPr="00DD30A9">
          <w:rPr>
            <w:rFonts w:ascii="Arial" w:hAnsi="Arial" w:cs="Arial"/>
            <w:sz w:val="19"/>
            <w:szCs w:val="19"/>
          </w:rPr>
          <w:delText xml:space="preserve">Dôležité upozornenie:  </w:delText>
        </w:r>
        <w:r w:rsidR="00D11568" w:rsidRPr="00315570">
          <w:rPr>
            <w:rFonts w:ascii="Arial" w:hAnsi="Arial" w:cs="Arial"/>
            <w:b w:val="0"/>
            <w:sz w:val="19"/>
            <w:szCs w:val="19"/>
          </w:rPr>
          <w:delText>Ostatné povinnosti prijímateľa týkajúce sa lehoty na vyhlásenie VO na hlavné aktivity projektu, maximálneho počtu opakovaní verejných obstarávaní a pod. sú up</w:delText>
        </w:r>
        <w:r w:rsidR="00D11568" w:rsidRPr="008D52ED">
          <w:rPr>
            <w:rFonts w:ascii="Arial" w:hAnsi="Arial" w:cs="Arial"/>
            <w:b w:val="0"/>
            <w:sz w:val="19"/>
            <w:szCs w:val="19"/>
          </w:rPr>
          <w:delText>ravené v zmluve o NFP, prípadne vo výzve na predkladanie žiadostí o NFP. Zároveň upozorňujeme prijímateľa, že porušenie niektorých ustanovení zmluvy o NFP upravujúcich povinnosti vyhlásenia VO do určitého okamihu a pod., v zmysle zmluvy o NFP môžu byť považované za podstatné porušenie zmluvy o NFP</w:delText>
        </w:r>
        <w:r w:rsidRPr="00BF2A0B">
          <w:rPr>
            <w:rFonts w:ascii="Arial" w:hAnsi="Arial" w:cs="Arial"/>
            <w:b w:val="0"/>
            <w:sz w:val="19"/>
            <w:szCs w:val="19"/>
          </w:rPr>
          <w:delText xml:space="preserve">. </w:delText>
        </w:r>
      </w:del>
    </w:p>
    <w:p w14:paraId="0AE0F8B8" w14:textId="6611DF3A" w:rsidR="00315570" w:rsidRDefault="00315570" w:rsidP="009D7F63">
      <w:pPr>
        <w:pStyle w:val="Zkladntext2"/>
        <w:widowControl w:val="0"/>
        <w:spacing w:before="120" w:after="120" w:line="288" w:lineRule="auto"/>
        <w:jc w:val="both"/>
        <w:rPr>
          <w:del w:id="1444" w:author="Zuzana Hušeková" w:date="2021-06-11T13:17:00Z"/>
          <w:rFonts w:ascii="Arial" w:hAnsi="Arial" w:cs="Arial"/>
          <w:i/>
          <w:color w:val="FF0000"/>
          <w:sz w:val="19"/>
          <w:szCs w:val="19"/>
        </w:rPr>
      </w:pPr>
    </w:p>
    <w:p w14:paraId="73B266C9" w14:textId="29BB5AD6" w:rsidR="00DA7632" w:rsidRPr="00DA7632" w:rsidRDefault="00DA7632"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del w:id="1445" w:author="Zuzana Hušeková" w:date="2021-06-11T13:17:00Z"/>
          <w:rFonts w:ascii="Arial" w:hAnsi="Arial" w:cs="Arial"/>
          <w:b w:val="0"/>
          <w:sz w:val="19"/>
          <w:szCs w:val="19"/>
        </w:rPr>
      </w:pPr>
      <w:del w:id="1446" w:author="Zuzana Hušeková" w:date="2021-06-11T13:17:00Z">
        <w:r w:rsidRPr="00B12D7E">
          <w:rPr>
            <w:rFonts w:ascii="Arial" w:hAnsi="Arial" w:cs="Arial"/>
            <w:sz w:val="19"/>
            <w:szCs w:val="19"/>
          </w:rPr>
          <w:lastRenderedPageBreak/>
          <w:delText>Dôležité upozornenie:</w:delText>
        </w:r>
        <w:r w:rsidRPr="00DA7632">
          <w:rPr>
            <w:rFonts w:ascii="Arial" w:hAnsi="Arial" w:cs="Arial"/>
            <w:b w:val="0"/>
            <w:sz w:val="19"/>
            <w:szCs w:val="19"/>
          </w:rPr>
          <w:tab/>
          <w:delText xml:space="preserve">V  prípade, ak ku dňu nadobudnutia účinnosti Zmluvy o poskytnutí NFP </w:delText>
        </w:r>
        <w:r w:rsidR="008D52ED">
          <w:rPr>
            <w:rFonts w:ascii="Arial" w:hAnsi="Arial" w:cs="Arial"/>
            <w:b w:val="0"/>
            <w:sz w:val="19"/>
            <w:szCs w:val="19"/>
          </w:rPr>
          <w:delText>p</w:delText>
        </w:r>
        <w:r w:rsidRPr="00DA7632">
          <w:rPr>
            <w:rFonts w:ascii="Arial" w:hAnsi="Arial" w:cs="Arial"/>
            <w:b w:val="0"/>
            <w:sz w:val="19"/>
            <w:szCs w:val="19"/>
          </w:rPr>
          <w:delText>rijímateľ uzavrel zmluvu s úspešným uchádzačom, je povinný predložiť Poskytovateľovi kompletnú dokumentáciu z tohto procesu VO bezodkladne odo dňa nadobudnutia účinnosti Zmluvy o poskytnutí NFP.</w:delText>
        </w:r>
      </w:del>
    </w:p>
    <w:p w14:paraId="1E1E12D9" w14:textId="13989797" w:rsidR="00DA7632" w:rsidRDefault="00DA7632" w:rsidP="009D7F63">
      <w:pPr>
        <w:pStyle w:val="Zkladntext2"/>
        <w:widowControl w:val="0"/>
        <w:spacing w:before="120" w:after="120" w:line="288" w:lineRule="auto"/>
        <w:jc w:val="both"/>
        <w:rPr>
          <w:del w:id="1447" w:author="Zuzana Hušeková" w:date="2021-06-11T13:17:00Z"/>
          <w:rFonts w:ascii="Arial" w:hAnsi="Arial" w:cs="Arial"/>
          <w:i/>
          <w:color w:val="FF0000"/>
          <w:sz w:val="19"/>
          <w:szCs w:val="19"/>
        </w:rPr>
      </w:pPr>
    </w:p>
    <w:p w14:paraId="02C5E2FB" w14:textId="65B05B6E" w:rsidR="0048666F" w:rsidRPr="0048666F" w:rsidRDefault="0048666F" w:rsidP="0048666F">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del w:id="1448" w:author="Zuzana Hušeková" w:date="2021-06-11T13:17:00Z"/>
          <w:rFonts w:ascii="Arial" w:hAnsi="Arial" w:cs="Arial"/>
          <w:b w:val="0"/>
          <w:sz w:val="19"/>
          <w:szCs w:val="19"/>
        </w:rPr>
      </w:pPr>
      <w:del w:id="1449" w:author="Zuzana Hušeková" w:date="2021-06-11T13:17:00Z">
        <w:r w:rsidRPr="0048666F">
          <w:rPr>
            <w:rFonts w:ascii="Arial" w:hAnsi="Arial" w:cs="Arial"/>
            <w:i/>
            <w:sz w:val="19"/>
            <w:szCs w:val="19"/>
          </w:rPr>
          <w:delText xml:space="preserve">Dôležité upozornenie: </w:delText>
        </w:r>
        <w:r w:rsidRPr="0048666F">
          <w:rPr>
            <w:rFonts w:ascii="Arial" w:hAnsi="Arial" w:cs="Arial"/>
            <w:b w:val="0"/>
            <w:sz w:val="19"/>
            <w:szCs w:val="19"/>
          </w:rPr>
          <w:delText>V prípade realizácie verejného obstarávania, v rámci ktorého budú ponuky vyhodnocované na základe ekonomicky najvýhodnejšej ponuky za použitia elektronickej aukcie, je potrebné venovať náležitú pozornosť výberu elektronického aukčného systému s ohľadom na možnosť nastaviť podmienky elektronickej aukcie tak, aby účastník elektronickej aukcie mohol znižovať svoju cenu o stanovený minimálny rozdiel bez ohľadu na najnižšiu aktuálne ponúknutú cenu v rámci danej elektronickej aukcie a aby verejný obstarávateľ túto podmienku aj nastavil pred začatím elektronickej aukcie (t.j. v elektronickej aukcii v prípade uplatnenia kritérií ekonomicky najvýhodnejšej ponuky uchádzač môže znižovať ceny svojej ponuky o stanovený minimálny rozdiel bez toho, aby po tomto znížení bola jeho cenová ponuka v  elektronickej aukcii najnižšia).</w:delText>
        </w:r>
      </w:del>
    </w:p>
    <w:p w14:paraId="7CA169FB" w14:textId="39B06F71" w:rsidR="0048666F" w:rsidRDefault="0048666F" w:rsidP="009D7F63">
      <w:pPr>
        <w:pStyle w:val="Zkladntext2"/>
        <w:widowControl w:val="0"/>
        <w:spacing w:before="120" w:after="120" w:line="288" w:lineRule="auto"/>
        <w:jc w:val="both"/>
        <w:rPr>
          <w:del w:id="1450" w:author="Zuzana Hušeková" w:date="2021-06-11T13:17:00Z"/>
          <w:rFonts w:ascii="Arial" w:hAnsi="Arial" w:cs="Arial"/>
          <w:i/>
          <w:color w:val="FF0000"/>
          <w:sz w:val="19"/>
          <w:szCs w:val="19"/>
        </w:rPr>
      </w:pPr>
    </w:p>
    <w:p w14:paraId="576BC83B" w14:textId="173C8B76" w:rsidR="009D7F63" w:rsidRPr="0073389C" w:rsidRDefault="009D7F63" w:rsidP="009D7F63">
      <w:pPr>
        <w:pStyle w:val="Zkladntext2"/>
        <w:widowControl w:val="0"/>
        <w:spacing w:before="120" w:after="120" w:line="288" w:lineRule="auto"/>
        <w:jc w:val="both"/>
        <w:rPr>
          <w:del w:id="1451" w:author="Zuzana Hušeková" w:date="2021-06-11T13:17:00Z"/>
          <w:rFonts w:ascii="Arial" w:hAnsi="Arial" w:cs="Arial"/>
          <w:b w:val="0"/>
          <w:sz w:val="19"/>
          <w:szCs w:val="19"/>
        </w:rPr>
      </w:pPr>
      <w:del w:id="1452" w:author="Zuzana Hušeková" w:date="2021-06-11T13:17:00Z">
        <w:r w:rsidRPr="0073389C">
          <w:rPr>
            <w:rFonts w:ascii="Arial" w:hAnsi="Arial" w:cs="Arial"/>
            <w:i/>
            <w:color w:val="FF0000"/>
            <w:sz w:val="19"/>
            <w:szCs w:val="19"/>
          </w:rPr>
          <w:delText>Povinnosť prijímateľa:</w:delText>
        </w:r>
        <w:r w:rsidRPr="0073389C">
          <w:rPr>
            <w:rFonts w:ascii="Arial" w:hAnsi="Arial" w:cs="Arial"/>
            <w:b w:val="0"/>
            <w:color w:val="FF0000"/>
            <w:sz w:val="19"/>
            <w:szCs w:val="19"/>
          </w:rPr>
          <w:delText xml:space="preserve"> </w:delText>
        </w:r>
        <w:r w:rsidRPr="0073389C">
          <w:rPr>
            <w:rFonts w:ascii="Arial" w:hAnsi="Arial" w:cs="Arial"/>
            <w:b w:val="0"/>
            <w:sz w:val="19"/>
            <w:szCs w:val="19"/>
          </w:rPr>
          <w:delText xml:space="preserve">Prijímateľ je povinný uchovávať všetky doklady a dokumenty z použitého postupu VO a zadávania zákazky v súlade so ZVO a zmluvou o NFP. </w:delText>
        </w:r>
      </w:del>
    </w:p>
    <w:p w14:paraId="5CED6E8D" w14:textId="6CD398A4" w:rsidR="009D7F63" w:rsidRPr="0073389C" w:rsidRDefault="009D7F63" w:rsidP="00552EAD">
      <w:pPr>
        <w:spacing w:before="120" w:after="120" w:line="288" w:lineRule="auto"/>
        <w:jc w:val="both"/>
        <w:rPr>
          <w:del w:id="1453" w:author="Zuzana Hušeková" w:date="2021-06-11T13:17:00Z"/>
          <w:rFonts w:cs="Arial"/>
        </w:rPr>
      </w:pPr>
      <w:del w:id="1454" w:author="Zuzana Hušeková" w:date="2021-06-11T13:17:00Z">
        <w:r w:rsidRPr="0073389C">
          <w:delText xml:space="preserve">Dokumentácia z VO v závislosti od použitého postupu VO pozostáva </w:delText>
        </w:r>
        <w:r w:rsidRPr="0073389C">
          <w:rPr>
            <w:b/>
          </w:rPr>
          <w:delText>najmä</w:delText>
        </w:r>
        <w:r w:rsidRPr="0073389C">
          <w:delText xml:space="preserve"> z:</w:delText>
        </w:r>
      </w:del>
    </w:p>
    <w:p w14:paraId="1BB6FF60" w14:textId="4E11C30F" w:rsidR="00D11568" w:rsidRDefault="00D11568" w:rsidP="00AA5BCC">
      <w:pPr>
        <w:pStyle w:val="Bulletslevel2"/>
        <w:spacing w:after="120" w:line="288" w:lineRule="auto"/>
        <w:ind w:left="567" w:hanging="283"/>
        <w:jc w:val="both"/>
        <w:rPr>
          <w:del w:id="1455" w:author="Zuzana Hušeková" w:date="2021-06-11T13:17:00Z"/>
          <w:rFonts w:cs="Arial"/>
          <w:lang w:val="sk-SK"/>
        </w:rPr>
      </w:pPr>
      <w:del w:id="1456" w:author="Zuzana Hušeková" w:date="2021-06-11T13:17:00Z">
        <w:r w:rsidRPr="00D11568">
          <w:rPr>
            <w:rFonts w:cs="Arial"/>
            <w:lang w:val="sk-SK"/>
          </w:rPr>
          <w:delText xml:space="preserve">čestné vyhlásenie o zhode predloženej dokumentácie z VO s originálom dokumentácie a o úplnosti a kompletnosti dokladov, obsahujúce jednoznačnú identifikáciu projektu a predkladaného VO, v predmetnom čestnom vyhlásení zároveň prijímateľ vyhlási, že si je vedomý, že na základe predloženej dokumentácie poskytovateľ rozhodne o pripustení, resp. nepripustení výdavkov do financovania, o ex-ante finančnej oprave, resp. o ďalších krokoch, ktoré budú potrebné na základe zistení poskytovateľa v rámci kontroly tejto dokumentácie k VO (vzor príloha č. </w:delText>
        </w:r>
        <w:r w:rsidR="0084578B">
          <w:rPr>
            <w:rFonts w:cs="Arial"/>
            <w:lang w:val="sk-SK"/>
          </w:rPr>
          <w:delText>29</w:delText>
        </w:r>
        <w:r w:rsidRPr="00D11568">
          <w:rPr>
            <w:rFonts w:cs="Arial"/>
            <w:lang w:val="sk-SK"/>
          </w:rPr>
          <w:delText>)</w:delText>
        </w:r>
        <w:r w:rsidR="000106A5">
          <w:rPr>
            <w:rFonts w:cs="Arial"/>
            <w:lang w:val="sk-SK"/>
          </w:rPr>
          <w:delText xml:space="preserve">. </w:delText>
        </w:r>
        <w:r w:rsidR="000106A5" w:rsidRPr="000106A5">
          <w:rPr>
            <w:rFonts w:cs="Arial"/>
            <w:lang w:val="sk-SK"/>
          </w:rPr>
          <w:delText>Uvedené nie je prijímateľ povinný predkladať v prípade predloženia dokumentácie na základe žiadosti na doplnenie, resp. vysvetlenie predloženej dokumentácie zaslanej poskytovateľom</w:delText>
        </w:r>
        <w:r w:rsidRPr="00D11568">
          <w:rPr>
            <w:rFonts w:cs="Arial"/>
            <w:lang w:val="sk-SK"/>
          </w:rPr>
          <w:delText>;</w:delText>
        </w:r>
      </w:del>
    </w:p>
    <w:p w14:paraId="566FCBC8" w14:textId="5C7A3127" w:rsidR="00D11568" w:rsidRDefault="00D11568" w:rsidP="00AA5BCC">
      <w:pPr>
        <w:pStyle w:val="Bulletslevel2"/>
        <w:spacing w:after="120" w:line="288" w:lineRule="auto"/>
        <w:ind w:left="567" w:hanging="283"/>
        <w:jc w:val="both"/>
        <w:rPr>
          <w:del w:id="1457" w:author="Zuzana Hušeková" w:date="2021-06-11T13:17:00Z"/>
          <w:rFonts w:cs="Arial"/>
          <w:lang w:val="sk-SK"/>
        </w:rPr>
      </w:pPr>
      <w:del w:id="1458" w:author="Zuzana Hušeková" w:date="2021-06-11T13:17:00Z">
        <w:r w:rsidRPr="00D11568">
          <w:rPr>
            <w:rFonts w:cs="Arial"/>
            <w:lang w:val="sk-SK"/>
          </w:rPr>
          <w:delText xml:space="preserve">čestné vyhlásenie prijímateľa týkajúce sa konfliktu záujmov (vzor príloha č. </w:delText>
        </w:r>
        <w:r w:rsidR="0084578B">
          <w:rPr>
            <w:rFonts w:cs="Arial"/>
            <w:lang w:val="sk-SK"/>
          </w:rPr>
          <w:delText>28</w:delText>
        </w:r>
        <w:r w:rsidRPr="00D11568">
          <w:rPr>
            <w:rFonts w:cs="Arial"/>
            <w:lang w:val="sk-SK"/>
          </w:rPr>
          <w:delText xml:space="preserve">) </w:delText>
        </w:r>
        <w:r>
          <w:rPr>
            <w:rFonts w:cs="Arial"/>
            <w:lang w:val="sk-SK"/>
          </w:rPr>
          <w:delText>;</w:delText>
        </w:r>
      </w:del>
    </w:p>
    <w:p w14:paraId="19E9A38E" w14:textId="56BC9E67" w:rsidR="00003E89" w:rsidRPr="00003E89" w:rsidRDefault="00003E89" w:rsidP="00003E89">
      <w:pPr>
        <w:pStyle w:val="Bulletslevel2"/>
        <w:spacing w:after="120" w:line="288" w:lineRule="auto"/>
        <w:ind w:left="567" w:hanging="283"/>
        <w:jc w:val="both"/>
        <w:rPr>
          <w:del w:id="1459" w:author="Zuzana Hušeková" w:date="2021-06-11T13:17:00Z"/>
          <w:rFonts w:cs="Arial"/>
          <w:lang w:val="sk-SK"/>
        </w:rPr>
      </w:pPr>
      <w:del w:id="1460" w:author="Zuzana Hušeková" w:date="2021-06-11T13:17:00Z">
        <w:r w:rsidRPr="00003E89">
          <w:rPr>
            <w:rFonts w:cs="Arial"/>
            <w:lang w:val="sk-SK"/>
          </w:rPr>
          <w:delText>prístup do elektronického prostriedku prostredníctvom, ktorého je verejné obstarávanie realizované napr. EVO, EKS, JOSEPHINE a pod. (ak relevantné);</w:delText>
        </w:r>
      </w:del>
    </w:p>
    <w:p w14:paraId="333447A4" w14:textId="77A28B98" w:rsidR="0084578B" w:rsidRDefault="0084578B" w:rsidP="00AA5BCC">
      <w:pPr>
        <w:pStyle w:val="Bulletslevel2"/>
        <w:spacing w:after="120" w:line="288" w:lineRule="auto"/>
        <w:ind w:left="567" w:hanging="283"/>
        <w:jc w:val="both"/>
        <w:rPr>
          <w:del w:id="1461" w:author="Zuzana Hušeková" w:date="2021-06-11T13:17:00Z"/>
          <w:rFonts w:cs="Arial"/>
          <w:lang w:val="sk-SK"/>
        </w:rPr>
      </w:pPr>
      <w:del w:id="1462" w:author="Zuzana Hušeková" w:date="2021-06-11T13:17:00Z">
        <w:r>
          <w:rPr>
            <w:rFonts w:cs="Arial"/>
            <w:lang w:val="sk-SK"/>
          </w:rPr>
          <w:delText xml:space="preserve">Prevodník obstaraných položiek k rozpočtu projektu (vzor príloha č. </w:delText>
        </w:r>
        <w:r w:rsidR="00CE1FBE">
          <w:rPr>
            <w:rFonts w:cs="Arial"/>
            <w:lang w:val="sk-SK"/>
          </w:rPr>
          <w:delText>40</w:delText>
        </w:r>
        <w:r>
          <w:rPr>
            <w:rFonts w:cs="Arial"/>
            <w:lang w:val="sk-SK"/>
          </w:rPr>
          <w:delText>)</w:delText>
        </w:r>
      </w:del>
    </w:p>
    <w:p w14:paraId="77AD3C3C" w14:textId="74221C72" w:rsidR="009D7F63" w:rsidRPr="0073389C" w:rsidRDefault="009D7F63" w:rsidP="00AA5BCC">
      <w:pPr>
        <w:pStyle w:val="Bulletslevel2"/>
        <w:spacing w:after="120" w:line="288" w:lineRule="auto"/>
        <w:ind w:left="567" w:hanging="283"/>
        <w:jc w:val="both"/>
        <w:rPr>
          <w:del w:id="1463" w:author="Zuzana Hušeková" w:date="2021-06-11T13:17:00Z"/>
          <w:rFonts w:cs="Arial"/>
          <w:lang w:val="sk-SK"/>
        </w:rPr>
      </w:pPr>
      <w:del w:id="1464" w:author="Zuzana Hušeková" w:date="2021-06-11T13:17:00Z">
        <w:r w:rsidRPr="0073389C">
          <w:rPr>
            <w:rFonts w:cs="Arial"/>
            <w:lang w:val="sk-SK"/>
          </w:rPr>
          <w:delText>oznámenie o vyhlásení VO, vrátane vytlačenej kópie zverejneného oznámenia vo vestníkoch, resp. na internete alebo v tlači, vrátane všetkých redakčných opráv oznámenia o vyhlásení VO</w:delText>
        </w:r>
        <w:r w:rsidR="00BA2420">
          <w:rPr>
            <w:rFonts w:cs="Arial"/>
            <w:lang w:val="sk-SK"/>
          </w:rPr>
          <w:delText xml:space="preserve">, vrátane </w:delText>
        </w:r>
        <w:r w:rsidR="00BA2420" w:rsidRPr="00BA2420">
          <w:rPr>
            <w:rFonts w:cs="Arial"/>
            <w:lang w:val="sk-SK"/>
          </w:rPr>
          <w:delText>o</w:delText>
        </w:r>
        <w:r w:rsidR="00BA2420">
          <w:rPr>
            <w:rFonts w:cs="Arial"/>
            <w:lang w:val="sk-SK"/>
          </w:rPr>
          <w:delText>dôvodnenia</w:delText>
        </w:r>
        <w:r w:rsidR="00BA2420" w:rsidRPr="00BA2420">
          <w:rPr>
            <w:rFonts w:cs="Arial"/>
            <w:lang w:val="sk-SK"/>
          </w:rPr>
          <w:delText xml:space="preserve"> nerozdelenia zákazky na časti podľa § 28 ods. 2 ZVO</w:delText>
        </w:r>
        <w:r w:rsidRPr="0073389C">
          <w:rPr>
            <w:rFonts w:cs="Arial"/>
            <w:lang w:val="sk-SK"/>
          </w:rPr>
          <w:delText>;</w:delText>
        </w:r>
      </w:del>
    </w:p>
    <w:p w14:paraId="4BECCBF2" w14:textId="15D7808D" w:rsidR="00552EAD" w:rsidRPr="00BA2420" w:rsidRDefault="009A27FA" w:rsidP="00BA2420">
      <w:pPr>
        <w:pStyle w:val="Bulletslevel2"/>
        <w:spacing w:after="120" w:line="288" w:lineRule="auto"/>
        <w:ind w:left="567" w:hanging="283"/>
        <w:jc w:val="both"/>
        <w:rPr>
          <w:del w:id="1465" w:author="Zuzana Hušeková" w:date="2021-06-11T13:17:00Z"/>
          <w:rFonts w:cs="Arial"/>
          <w:lang w:val="sk-SK"/>
        </w:rPr>
      </w:pPr>
      <w:del w:id="1466" w:author="Zuzana Hušeková" w:date="2021-06-11T13:17:00Z">
        <w:r w:rsidRPr="009A27FA">
          <w:rPr>
            <w:lang w:val="sk-SK"/>
          </w:rPr>
          <w:delText>výzva na predkladanie ponúk (najmä v prípade užšej súťaže, rokovacieho konania so zverejnením, dynamického nákupného systému);</w:delText>
        </w:r>
      </w:del>
    </w:p>
    <w:p w14:paraId="5658F062" w14:textId="076B4D5C" w:rsidR="009D7F63" w:rsidRPr="0073389C" w:rsidRDefault="009D7F63" w:rsidP="009D7F63">
      <w:pPr>
        <w:pStyle w:val="Bulletslevel2"/>
        <w:spacing w:after="120" w:line="288" w:lineRule="auto"/>
        <w:ind w:left="567" w:hanging="283"/>
        <w:rPr>
          <w:del w:id="1467" w:author="Zuzana Hušeková" w:date="2021-06-11T13:17:00Z"/>
          <w:rFonts w:cs="Arial"/>
          <w:lang w:val="sk-SK"/>
        </w:rPr>
      </w:pPr>
      <w:del w:id="1468" w:author="Zuzana Hušeková" w:date="2021-06-11T13:17:00Z">
        <w:r w:rsidRPr="0073389C">
          <w:rPr>
            <w:rFonts w:cs="Arial"/>
            <w:lang w:val="sk-SK"/>
          </w:rPr>
          <w:delText>súťažné podklady v plnom rozsahu;</w:delText>
        </w:r>
      </w:del>
    </w:p>
    <w:p w14:paraId="2D0AC7E7" w14:textId="45C4073A" w:rsidR="009D7F63" w:rsidRPr="0073389C" w:rsidRDefault="009D7F63" w:rsidP="009D7F63">
      <w:pPr>
        <w:pStyle w:val="Bulletslevel2"/>
        <w:spacing w:after="120" w:line="288" w:lineRule="auto"/>
        <w:ind w:left="567" w:hanging="283"/>
        <w:rPr>
          <w:del w:id="1469" w:author="Zuzana Hušeková" w:date="2021-06-11T13:17:00Z"/>
          <w:rFonts w:cs="Arial"/>
          <w:lang w:val="sk-SK"/>
        </w:rPr>
      </w:pPr>
      <w:del w:id="1470" w:author="Zuzana Hušeková" w:date="2021-06-11T13:17:00Z">
        <w:r w:rsidRPr="0073389C">
          <w:rPr>
            <w:rFonts w:cs="Arial"/>
            <w:lang w:val="sk-SK"/>
          </w:rPr>
          <w:delText>vysvet</w:delText>
        </w:r>
        <w:r w:rsidR="008D52ED">
          <w:rPr>
            <w:rFonts w:cs="Arial"/>
            <w:lang w:val="sk-SK"/>
          </w:rPr>
          <w:delText>ľovanie súťažných podkladov</w:delText>
        </w:r>
        <w:r w:rsidRPr="0073389C">
          <w:rPr>
            <w:rFonts w:cs="Arial"/>
            <w:lang w:val="sk-SK"/>
          </w:rPr>
          <w:delText>, ak sa uskutočnilo;</w:delText>
        </w:r>
      </w:del>
    </w:p>
    <w:p w14:paraId="11A3BCC4" w14:textId="06AEDEA8" w:rsidR="009D7F63" w:rsidRPr="0073389C" w:rsidRDefault="009D7F63" w:rsidP="009D7F63">
      <w:pPr>
        <w:pStyle w:val="Bulletslevel2"/>
        <w:spacing w:after="120" w:line="288" w:lineRule="auto"/>
        <w:ind w:left="567" w:hanging="283"/>
        <w:rPr>
          <w:del w:id="1471" w:author="Zuzana Hušeková" w:date="2021-06-11T13:17:00Z"/>
          <w:rFonts w:cs="Arial"/>
          <w:lang w:val="sk-SK"/>
        </w:rPr>
      </w:pPr>
      <w:del w:id="1472" w:author="Zuzana Hušeková" w:date="2021-06-11T13:17:00Z">
        <w:r w:rsidRPr="0073389C">
          <w:rPr>
            <w:rFonts w:cs="Arial"/>
            <w:lang w:val="sk-SK"/>
          </w:rPr>
          <w:delText>menovacie dekréty jednotlivých členov komisie, vrátane ich životopisov</w:delText>
        </w:r>
        <w:r w:rsidR="008D52ED">
          <w:rPr>
            <w:rFonts w:cs="Arial"/>
            <w:lang w:val="sk-SK"/>
          </w:rPr>
          <w:delText xml:space="preserve"> alebo iných dokumentov</w:delText>
        </w:r>
        <w:r w:rsidRPr="0073389C">
          <w:rPr>
            <w:rFonts w:cs="Arial"/>
            <w:lang w:val="sk-SK"/>
          </w:rPr>
          <w:delText xml:space="preserve">, z ktorých je zrejmé splnenie požiadaviek podľa § </w:delText>
        </w:r>
        <w:r w:rsidR="00552EAD">
          <w:rPr>
            <w:rFonts w:cs="Arial"/>
            <w:lang w:val="sk-SK"/>
          </w:rPr>
          <w:delText>51</w:delText>
        </w:r>
        <w:r w:rsidR="00552EAD" w:rsidRPr="0073389C">
          <w:rPr>
            <w:rFonts w:cs="Arial"/>
            <w:lang w:val="sk-SK"/>
          </w:rPr>
          <w:delText xml:space="preserve"> </w:delText>
        </w:r>
        <w:r w:rsidRPr="0073389C">
          <w:rPr>
            <w:rFonts w:cs="Arial"/>
            <w:lang w:val="sk-SK"/>
          </w:rPr>
          <w:delText xml:space="preserve">ZVO kladených na členov komisie; </w:delText>
        </w:r>
      </w:del>
    </w:p>
    <w:p w14:paraId="518D687E" w14:textId="7DA08920" w:rsidR="009D7F63" w:rsidRPr="0073389C" w:rsidRDefault="009D7F63" w:rsidP="009D7F63">
      <w:pPr>
        <w:pStyle w:val="Bulletslevel2"/>
        <w:spacing w:after="120" w:line="288" w:lineRule="auto"/>
        <w:ind w:left="567" w:hanging="283"/>
        <w:rPr>
          <w:del w:id="1473" w:author="Zuzana Hušeková" w:date="2021-06-11T13:17:00Z"/>
          <w:rFonts w:cs="Arial"/>
          <w:lang w:val="sk-SK"/>
        </w:rPr>
      </w:pPr>
      <w:del w:id="1474" w:author="Zuzana Hušeková" w:date="2021-06-11T13:17:00Z">
        <w:r w:rsidRPr="0073389C">
          <w:rPr>
            <w:rFonts w:cs="Arial"/>
            <w:lang w:val="sk-SK"/>
          </w:rPr>
          <w:delText>čestné vyhlásenia členov komisie;</w:delText>
        </w:r>
      </w:del>
    </w:p>
    <w:p w14:paraId="38EE99F1" w14:textId="12B99660" w:rsidR="009D7F63" w:rsidRPr="0073389C" w:rsidRDefault="009D7F63" w:rsidP="009D7F63">
      <w:pPr>
        <w:pStyle w:val="Bulletslevel2"/>
        <w:spacing w:after="120" w:line="288" w:lineRule="auto"/>
        <w:ind w:left="567" w:hanging="283"/>
        <w:rPr>
          <w:del w:id="1475" w:author="Zuzana Hušeková" w:date="2021-06-11T13:17:00Z"/>
          <w:rFonts w:cs="Arial"/>
          <w:lang w:val="sk-SK"/>
        </w:rPr>
      </w:pPr>
      <w:del w:id="1476" w:author="Zuzana Hušeková" w:date="2021-06-11T13:17:00Z">
        <w:r w:rsidRPr="0073389C">
          <w:rPr>
            <w:rFonts w:cs="Arial"/>
            <w:lang w:val="sk-SK"/>
          </w:rPr>
          <w:delText>výpočet PHZ, vrátane zdôvodnenia použitého postupu zadávania zákazky;</w:delText>
        </w:r>
      </w:del>
    </w:p>
    <w:p w14:paraId="3494892B" w14:textId="5E0448A2" w:rsidR="009D7F63" w:rsidRPr="0073389C" w:rsidRDefault="009D7F63" w:rsidP="009D7F63">
      <w:pPr>
        <w:pStyle w:val="Bulletslevel2"/>
        <w:spacing w:after="120" w:line="288" w:lineRule="auto"/>
        <w:ind w:left="567" w:hanging="283"/>
        <w:rPr>
          <w:del w:id="1477" w:author="Zuzana Hušeková" w:date="2021-06-11T13:17:00Z"/>
          <w:rFonts w:cs="Arial"/>
          <w:lang w:val="sk-SK"/>
        </w:rPr>
      </w:pPr>
      <w:del w:id="1478" w:author="Zuzana Hušeková" w:date="2021-06-11T13:17:00Z">
        <w:r w:rsidRPr="0073389C">
          <w:rPr>
            <w:rFonts w:cs="Arial"/>
            <w:lang w:val="sk-SK"/>
          </w:rPr>
          <w:delText>evidenci</w:delText>
        </w:r>
        <w:r w:rsidR="001D76D4">
          <w:rPr>
            <w:rFonts w:cs="Arial"/>
            <w:lang w:val="sk-SK"/>
          </w:rPr>
          <w:delText>a</w:delText>
        </w:r>
        <w:r w:rsidRPr="0073389C">
          <w:rPr>
            <w:rFonts w:cs="Arial"/>
            <w:lang w:val="sk-SK"/>
          </w:rPr>
          <w:delText xml:space="preserve"> doručených ponúk;</w:delText>
        </w:r>
      </w:del>
    </w:p>
    <w:p w14:paraId="415F0F90" w14:textId="31CAE7B8" w:rsidR="009D7F63" w:rsidRPr="0073389C" w:rsidRDefault="009D7F63" w:rsidP="009D7F63">
      <w:pPr>
        <w:pStyle w:val="Bulletslevel2"/>
        <w:spacing w:after="120" w:line="288" w:lineRule="auto"/>
        <w:ind w:left="567" w:hanging="283"/>
        <w:rPr>
          <w:del w:id="1479" w:author="Zuzana Hušeková" w:date="2021-06-11T13:17:00Z"/>
          <w:rFonts w:cs="Arial"/>
          <w:lang w:val="sk-SK"/>
        </w:rPr>
      </w:pPr>
      <w:del w:id="1480" w:author="Zuzana Hušeková" w:date="2021-06-11T13:17:00Z">
        <w:r w:rsidRPr="0073389C">
          <w:rPr>
            <w:rFonts w:cs="Arial"/>
            <w:lang w:val="sk-SK"/>
          </w:rPr>
          <w:delText xml:space="preserve">prezenčné listiny zo zasadnutia komisie; </w:delText>
        </w:r>
      </w:del>
    </w:p>
    <w:p w14:paraId="76E4D217" w14:textId="16A0A5AE" w:rsidR="009D7F63" w:rsidRPr="0073389C" w:rsidRDefault="009D7F63" w:rsidP="009D7F63">
      <w:pPr>
        <w:pStyle w:val="Bulletslevel2"/>
        <w:spacing w:after="120" w:line="288" w:lineRule="auto"/>
        <w:ind w:left="567" w:hanging="283"/>
        <w:rPr>
          <w:del w:id="1481" w:author="Zuzana Hušeková" w:date="2021-06-11T13:17:00Z"/>
          <w:rFonts w:cs="Arial"/>
          <w:lang w:val="sk-SK"/>
        </w:rPr>
      </w:pPr>
      <w:del w:id="1482" w:author="Zuzana Hušeková" w:date="2021-06-11T13:17:00Z">
        <w:r w:rsidRPr="000F2BEF">
          <w:rPr>
            <w:lang w:val="sk-SK"/>
          </w:rPr>
          <w:lastRenderedPageBreak/>
          <w:delText xml:space="preserve">zápisnica z otvárania </w:delText>
        </w:r>
        <w:r w:rsidR="000F2BEF" w:rsidRPr="000F2BEF">
          <w:rPr>
            <w:rFonts w:cs="Arial"/>
            <w:lang w:val="sk-SK"/>
          </w:rPr>
          <w:delText xml:space="preserve">ponúk </w:delText>
        </w:r>
        <w:r w:rsidRPr="000F2BEF">
          <w:rPr>
            <w:rFonts w:cs="Arial"/>
            <w:lang w:val="sk-SK"/>
          </w:rPr>
          <w:delText>a</w:delText>
        </w:r>
        <w:r w:rsidR="000F2BEF">
          <w:rPr>
            <w:rFonts w:cs="Arial"/>
            <w:lang w:val="sk-SK"/>
          </w:rPr>
          <w:delText> </w:delText>
        </w:r>
        <w:r w:rsidR="009A27FA">
          <w:rPr>
            <w:rFonts w:cs="Arial"/>
            <w:lang w:val="sk-SK"/>
          </w:rPr>
          <w:delText>zápisni</w:delText>
        </w:r>
        <w:r w:rsidR="000F2BEF">
          <w:rPr>
            <w:rFonts w:cs="Arial"/>
            <w:lang w:val="sk-SK"/>
          </w:rPr>
          <w:delText>ca z</w:delText>
        </w:r>
        <w:r>
          <w:rPr>
            <w:lang w:val="sk-SK"/>
          </w:rPr>
          <w:delText xml:space="preserve"> </w:delText>
        </w:r>
        <w:r w:rsidRPr="000F2BEF">
          <w:rPr>
            <w:lang w:val="sk-SK"/>
          </w:rPr>
          <w:delText>vyhodnotenia</w:delText>
        </w:r>
        <w:r w:rsidRPr="0073389C">
          <w:rPr>
            <w:rFonts w:cs="Arial"/>
            <w:lang w:val="sk-SK"/>
          </w:rPr>
          <w:delText xml:space="preserve"> ponúk (vzor príloha č. </w:delText>
        </w:r>
        <w:r w:rsidR="00D72CCC" w:rsidRPr="0073389C">
          <w:rPr>
            <w:rFonts w:cs="Arial"/>
            <w:lang w:val="sk-SK"/>
          </w:rPr>
          <w:delText>2</w:delText>
        </w:r>
        <w:r w:rsidR="00D72CCC">
          <w:rPr>
            <w:rFonts w:cs="Arial"/>
            <w:lang w:val="sk-SK"/>
          </w:rPr>
          <w:delText>7</w:delText>
        </w:r>
        <w:r w:rsidRPr="0073389C">
          <w:rPr>
            <w:rFonts w:cs="Arial"/>
            <w:lang w:val="sk-SK"/>
          </w:rPr>
          <w:delText>) spolu s prezenčnou listinou;</w:delText>
        </w:r>
      </w:del>
    </w:p>
    <w:p w14:paraId="435CA0D6" w14:textId="2C00BC2F" w:rsidR="009D7F63" w:rsidRPr="0073389C" w:rsidRDefault="009D7F63" w:rsidP="009D7F63">
      <w:pPr>
        <w:pStyle w:val="Bulletslevel2"/>
        <w:spacing w:after="120" w:line="288" w:lineRule="auto"/>
        <w:ind w:left="567" w:hanging="283"/>
        <w:rPr>
          <w:del w:id="1483" w:author="Zuzana Hušeková" w:date="2021-06-11T13:17:00Z"/>
          <w:rFonts w:cs="Arial"/>
          <w:lang w:val="sk-SK"/>
        </w:rPr>
      </w:pPr>
      <w:del w:id="1484" w:author="Zuzana Hušeková" w:date="2021-06-11T13:17:00Z">
        <w:r w:rsidRPr="0073389C">
          <w:rPr>
            <w:rFonts w:cs="Arial"/>
            <w:lang w:val="sk-SK"/>
          </w:rPr>
          <w:delText>doklady o doručení zápisnice z otvárania ponúk jednotlivým uchádzačom, ktorí predložili ponuky;</w:delText>
        </w:r>
      </w:del>
    </w:p>
    <w:p w14:paraId="5392FB8C" w14:textId="2282F155" w:rsidR="009D7F63" w:rsidRPr="0073389C" w:rsidRDefault="009D7F63" w:rsidP="009D7F63">
      <w:pPr>
        <w:pStyle w:val="Bulletslevel2"/>
        <w:spacing w:after="120" w:line="288" w:lineRule="auto"/>
        <w:ind w:left="567" w:hanging="283"/>
        <w:rPr>
          <w:del w:id="1485" w:author="Zuzana Hušeková" w:date="2021-06-11T13:17:00Z"/>
          <w:rFonts w:cs="Arial"/>
          <w:lang w:val="sk-SK"/>
        </w:rPr>
      </w:pPr>
      <w:del w:id="1486" w:author="Zuzana Hušeková" w:date="2021-06-11T13:17:00Z">
        <w:r w:rsidRPr="0073389C">
          <w:rPr>
            <w:rFonts w:cs="Arial"/>
            <w:lang w:val="sk-SK"/>
          </w:rPr>
          <w:delText>žiadosti o účasť jednotlivých záujemcov (v prípade užšej súťaže)</w:delText>
        </w:r>
        <w:r w:rsidR="008D52ED" w:rsidRPr="00DD30A9">
          <w:rPr>
            <w:rFonts w:eastAsia="Times New Roman" w:cs="Arial"/>
            <w:color w:val="auto"/>
            <w:szCs w:val="24"/>
            <w:lang w:val="sk-SK" w:eastAsia="en-US"/>
          </w:rPr>
          <w:delText xml:space="preserve"> </w:delText>
        </w:r>
        <w:r w:rsidR="008D52ED" w:rsidRPr="008D52ED">
          <w:rPr>
            <w:rFonts w:cs="Arial"/>
            <w:lang w:val="sk-SK"/>
          </w:rPr>
          <w:delText>/ žiadosti o zaradenie do dynamického nákupného systému</w:delText>
        </w:r>
        <w:r w:rsidRPr="0073389C">
          <w:rPr>
            <w:rFonts w:cs="Arial"/>
            <w:lang w:val="sk-SK"/>
          </w:rPr>
          <w:delText>;</w:delText>
        </w:r>
      </w:del>
    </w:p>
    <w:p w14:paraId="48C9007A" w14:textId="579C7223" w:rsidR="009D7F63" w:rsidRPr="0073389C" w:rsidRDefault="009D7F63" w:rsidP="00DA1206">
      <w:pPr>
        <w:pStyle w:val="Bulletslevel2"/>
        <w:spacing w:after="120" w:line="288" w:lineRule="auto"/>
        <w:ind w:left="567" w:hanging="283"/>
        <w:jc w:val="both"/>
        <w:rPr>
          <w:del w:id="1487" w:author="Zuzana Hušeková" w:date="2021-06-11T13:17:00Z"/>
          <w:rFonts w:cs="Arial"/>
          <w:lang w:val="sk-SK"/>
        </w:rPr>
      </w:pPr>
      <w:del w:id="1488" w:author="Zuzana Hušeková" w:date="2021-06-11T13:17:00Z">
        <w:r w:rsidRPr="0073389C">
          <w:rPr>
            <w:rFonts w:cs="Arial"/>
            <w:lang w:val="sk-SK"/>
          </w:rPr>
          <w:delText>zápisnica z vyhodnotenia splnenia podmienok účasti (</w:delText>
        </w:r>
        <w:r w:rsidR="000F2BEF">
          <w:rPr>
            <w:rFonts w:cs="Arial"/>
            <w:lang w:val="sk-SK"/>
          </w:rPr>
          <w:delText>vzor príloha č. 26)</w:delText>
        </w:r>
        <w:r w:rsidRPr="0073389C">
          <w:rPr>
            <w:rFonts w:cs="Arial"/>
            <w:lang w:val="sk-SK"/>
          </w:rPr>
          <w:delText xml:space="preserve"> (najmä v prípade verejnej súťaže, užšej súťaže a rokovacieho konania so zverejnením, priameho rokovacieho konania); </w:delText>
        </w:r>
      </w:del>
    </w:p>
    <w:p w14:paraId="62242142" w14:textId="27D38E65" w:rsidR="009D7F63" w:rsidRPr="0073389C" w:rsidRDefault="009D7F63" w:rsidP="009D7F63">
      <w:pPr>
        <w:pStyle w:val="Bulletslevel2"/>
        <w:spacing w:after="120" w:line="288" w:lineRule="auto"/>
        <w:ind w:left="567" w:hanging="283"/>
        <w:rPr>
          <w:del w:id="1489" w:author="Zuzana Hušeková" w:date="2021-06-11T13:17:00Z"/>
          <w:rFonts w:cs="Arial"/>
          <w:lang w:val="sk-SK"/>
        </w:rPr>
      </w:pPr>
      <w:del w:id="1490" w:author="Zuzana Hušeková" w:date="2021-06-11T13:17:00Z">
        <w:r w:rsidRPr="0073389C">
          <w:rPr>
            <w:rFonts w:cs="Arial"/>
            <w:lang w:val="sk-SK"/>
          </w:rPr>
          <w:delText>zápisnica z rokovacieho konania bez zverejnenia, resp. priameho rokovacieho konania;</w:delText>
        </w:r>
      </w:del>
    </w:p>
    <w:p w14:paraId="1F1CD21F" w14:textId="462D968D" w:rsidR="009D7F63" w:rsidRPr="0073389C" w:rsidRDefault="009D7F63" w:rsidP="00DA1206">
      <w:pPr>
        <w:pStyle w:val="Bulletslevel2"/>
        <w:spacing w:after="120" w:line="288" w:lineRule="auto"/>
        <w:ind w:left="567" w:hanging="283"/>
        <w:jc w:val="both"/>
        <w:rPr>
          <w:del w:id="1491" w:author="Zuzana Hušeková" w:date="2021-06-11T13:17:00Z"/>
          <w:rFonts w:cs="Arial"/>
          <w:lang w:val="sk-SK"/>
        </w:rPr>
      </w:pPr>
      <w:del w:id="1492" w:author="Zuzana Hušeková" w:date="2021-06-11T13:17:00Z">
        <w:r w:rsidRPr="0073389C">
          <w:rPr>
            <w:rFonts w:cs="Arial"/>
            <w:lang w:val="sk-SK"/>
          </w:rPr>
          <w:delText xml:space="preserve">ponuky jednotlivých uchádzačov, vrátane dokladu preukazujúceho čas </w:delText>
        </w:r>
        <w:r w:rsidR="000F2BEF">
          <w:rPr>
            <w:rFonts w:cs="Arial"/>
            <w:lang w:val="sk-SK"/>
          </w:rPr>
          <w:delText>a spôsob</w:delText>
        </w:r>
        <w:r w:rsidRPr="0073389C">
          <w:rPr>
            <w:rFonts w:cs="Arial"/>
            <w:lang w:val="sk-SK"/>
          </w:rPr>
          <w:delText xml:space="preserve"> doručenia ponuky,  </w:delText>
        </w:r>
        <w:r w:rsidR="000F2BEF" w:rsidRPr="000F2BEF">
          <w:rPr>
            <w:rFonts w:cs="Arial"/>
            <w:lang w:val="sk-SK"/>
          </w:rPr>
          <w:delText>(napr. doručenka, potvrdenie o doručení a prečítaní e-mailu...)</w:delText>
        </w:r>
        <w:r w:rsidR="000F2BEF">
          <w:rPr>
            <w:rFonts w:cs="Arial"/>
            <w:lang w:val="sk-SK"/>
          </w:rPr>
          <w:delText xml:space="preserve"> </w:delText>
        </w:r>
        <w:r w:rsidRPr="0073389C">
          <w:rPr>
            <w:rFonts w:cs="Arial"/>
            <w:lang w:val="sk-SK"/>
          </w:rPr>
          <w:delText>zoznam všetkých záujemcov, ktorí požiadali o súťažné podklady a doklad o ich poskytnutí/sprístupnení (ak relevantné);</w:delText>
        </w:r>
      </w:del>
    </w:p>
    <w:p w14:paraId="2FB5AD61" w14:textId="5DF57DEE" w:rsidR="009D7F63" w:rsidRPr="0073389C" w:rsidRDefault="009D7F63" w:rsidP="009D7F63">
      <w:pPr>
        <w:pStyle w:val="Bulletslevel2"/>
        <w:spacing w:after="120" w:line="288" w:lineRule="auto"/>
        <w:ind w:left="567" w:hanging="283"/>
        <w:rPr>
          <w:del w:id="1493" w:author="Zuzana Hušeková" w:date="2021-06-11T13:17:00Z"/>
          <w:rFonts w:cs="Arial"/>
          <w:lang w:val="sk-SK"/>
        </w:rPr>
      </w:pPr>
      <w:del w:id="1494" w:author="Zuzana Hušeková" w:date="2021-06-11T13:17:00Z">
        <w:r w:rsidRPr="0073389C">
          <w:rPr>
            <w:rFonts w:cs="Arial"/>
            <w:lang w:val="sk-SK"/>
          </w:rPr>
          <w:delText xml:space="preserve">rozpočty všetkých uchádzačov vrátane neoceneného výkazu výmer (ak to je relevantné); </w:delText>
        </w:r>
      </w:del>
    </w:p>
    <w:p w14:paraId="67C92BF7" w14:textId="724843D1" w:rsidR="009D7F63" w:rsidRPr="0073389C" w:rsidRDefault="009D7F63" w:rsidP="00D26B6F">
      <w:pPr>
        <w:pStyle w:val="Bulletslevel2"/>
        <w:spacing w:after="120" w:line="288" w:lineRule="auto"/>
        <w:ind w:left="567" w:hanging="283"/>
        <w:jc w:val="both"/>
        <w:rPr>
          <w:del w:id="1495" w:author="Zuzana Hušeková" w:date="2021-06-11T13:17:00Z"/>
          <w:rFonts w:cs="Arial"/>
          <w:lang w:val="sk-SK"/>
        </w:rPr>
      </w:pPr>
      <w:del w:id="1496" w:author="Zuzana Hušeková" w:date="2021-06-11T13:17:00Z">
        <w:r w:rsidRPr="0073389C">
          <w:rPr>
            <w:rFonts w:cs="Arial"/>
            <w:lang w:val="sk-SK"/>
          </w:rPr>
          <w:delText>oznámenie prijímateľa o začatí priameho rokovacieho konania</w:delText>
        </w:r>
        <w:r w:rsidR="00EF2628" w:rsidRPr="00EF2628">
          <w:rPr>
            <w:rFonts w:cs="Arial"/>
            <w:lang w:val="sk-SK"/>
          </w:rPr>
          <w:delText>(resp. rokovacieho konania bez zverejnenia)</w:delText>
        </w:r>
        <w:r w:rsidRPr="0073389C">
          <w:rPr>
            <w:rFonts w:cs="Arial"/>
            <w:lang w:val="sk-SK"/>
          </w:rPr>
          <w:delText>;</w:delText>
        </w:r>
      </w:del>
    </w:p>
    <w:p w14:paraId="2BA898BE" w14:textId="595EA59B" w:rsidR="009D7F63" w:rsidRPr="0073389C" w:rsidRDefault="009D7F63" w:rsidP="009D7F63">
      <w:pPr>
        <w:pStyle w:val="Bulletslevel2"/>
        <w:spacing w:after="120" w:line="288" w:lineRule="auto"/>
        <w:ind w:left="567" w:hanging="283"/>
        <w:rPr>
          <w:del w:id="1497" w:author="Zuzana Hušeková" w:date="2021-06-11T13:17:00Z"/>
          <w:rFonts w:cs="Arial"/>
          <w:lang w:val="sk-SK"/>
        </w:rPr>
      </w:pPr>
      <w:del w:id="1498" w:author="Zuzana Hušeková" w:date="2021-06-11T13:17:00Z">
        <w:r w:rsidRPr="0073389C">
          <w:rPr>
            <w:rFonts w:cs="Arial"/>
            <w:lang w:val="sk-SK"/>
          </w:rPr>
          <w:delText>informácia o výsledku vyhodnotenia ponúk alebo ich ekvivalent;</w:delText>
        </w:r>
      </w:del>
    </w:p>
    <w:p w14:paraId="7DF88E15" w14:textId="28DD5BD3" w:rsidR="009D7F63" w:rsidRPr="0073389C" w:rsidRDefault="009D7F63" w:rsidP="009D7F63">
      <w:pPr>
        <w:pStyle w:val="Bulletslevel2"/>
        <w:spacing w:after="120" w:line="288" w:lineRule="auto"/>
        <w:ind w:left="567" w:hanging="283"/>
        <w:rPr>
          <w:del w:id="1499" w:author="Zuzana Hušeková" w:date="2021-06-11T13:17:00Z"/>
          <w:rFonts w:cs="Arial"/>
          <w:lang w:val="sk-SK"/>
        </w:rPr>
      </w:pPr>
      <w:del w:id="1500" w:author="Zuzana Hušeková" w:date="2021-06-11T13:17:00Z">
        <w:r w:rsidRPr="0073389C">
          <w:rPr>
            <w:rFonts w:cs="Arial"/>
            <w:lang w:val="sk-SK"/>
          </w:rPr>
          <w:delText xml:space="preserve">oznámenia o vylúčení, oznámenia </w:delText>
        </w:r>
        <w:r w:rsidR="000F2BEF">
          <w:rPr>
            <w:rFonts w:cs="Arial"/>
            <w:lang w:val="sk-SK"/>
          </w:rPr>
          <w:delText xml:space="preserve">o prijatí, resp. neprijatí ponuky </w:delText>
        </w:r>
        <w:r w:rsidRPr="0073389C">
          <w:rPr>
            <w:rFonts w:cs="Arial"/>
            <w:lang w:val="sk-SK"/>
          </w:rPr>
          <w:delText>úspešnému uchádzačovi a neúspešným uchádzačom</w:delText>
        </w:r>
        <w:r w:rsidR="000A3EA9">
          <w:rPr>
            <w:rFonts w:cs="Arial"/>
            <w:lang w:val="sk-SK"/>
          </w:rPr>
          <w:delText>;</w:delText>
        </w:r>
      </w:del>
    </w:p>
    <w:p w14:paraId="436FAC65" w14:textId="2EF93A6D" w:rsidR="009D7F63" w:rsidRPr="0073389C" w:rsidRDefault="009D7F63" w:rsidP="009D7F63">
      <w:pPr>
        <w:pStyle w:val="Bulletslevel2"/>
        <w:spacing w:after="120" w:line="288" w:lineRule="auto"/>
        <w:ind w:left="567" w:hanging="283"/>
        <w:rPr>
          <w:del w:id="1501" w:author="Zuzana Hušeková" w:date="2021-06-11T13:17:00Z"/>
          <w:rFonts w:cs="Arial"/>
          <w:lang w:val="sk-SK"/>
        </w:rPr>
      </w:pPr>
      <w:del w:id="1502" w:author="Zuzana Hušeková" w:date="2021-06-11T13:17:00Z">
        <w:r w:rsidRPr="0073389C">
          <w:rPr>
            <w:rFonts w:cs="Arial"/>
            <w:lang w:val="sk-SK"/>
          </w:rPr>
          <w:delText>doklady o uvoľnení zábezpeky</w:delText>
        </w:r>
        <w:r w:rsidR="000A3EA9">
          <w:rPr>
            <w:rFonts w:cs="Arial"/>
            <w:lang w:val="sk-SK"/>
          </w:rPr>
          <w:delText>;</w:delText>
        </w:r>
      </w:del>
    </w:p>
    <w:p w14:paraId="2E3586C5" w14:textId="2A43451C" w:rsidR="009D7F63" w:rsidRPr="0073389C" w:rsidRDefault="009D7F63" w:rsidP="009D7F63">
      <w:pPr>
        <w:pStyle w:val="Bulletslevel2"/>
        <w:spacing w:after="120" w:line="288" w:lineRule="auto"/>
        <w:ind w:left="567" w:hanging="283"/>
        <w:rPr>
          <w:del w:id="1503" w:author="Zuzana Hušeková" w:date="2021-06-11T13:17:00Z"/>
          <w:rFonts w:cs="Arial"/>
          <w:lang w:val="sk-SK"/>
        </w:rPr>
      </w:pPr>
      <w:del w:id="1504" w:author="Zuzana Hušeková" w:date="2021-06-11T13:17:00Z">
        <w:r w:rsidRPr="0073389C">
          <w:rPr>
            <w:rFonts w:cs="Arial"/>
            <w:lang w:val="sk-SK"/>
          </w:rPr>
          <w:delText>dokumentácia týkajúca sa uplatnenia revíznych postupov;</w:delText>
        </w:r>
      </w:del>
    </w:p>
    <w:p w14:paraId="567FF281" w14:textId="71BF1105" w:rsidR="009D7F63" w:rsidRPr="0073389C" w:rsidRDefault="009D7F63" w:rsidP="009D7F63">
      <w:pPr>
        <w:pStyle w:val="Bulletslevel2"/>
        <w:spacing w:after="120" w:line="288" w:lineRule="auto"/>
        <w:ind w:left="567" w:hanging="283"/>
        <w:rPr>
          <w:del w:id="1505" w:author="Zuzana Hušeková" w:date="2021-06-11T13:17:00Z"/>
          <w:rFonts w:cs="Arial"/>
          <w:lang w:val="sk-SK"/>
        </w:rPr>
      </w:pPr>
      <w:del w:id="1506" w:author="Zuzana Hušeková" w:date="2021-06-11T13:17:00Z">
        <w:r w:rsidRPr="0073389C">
          <w:rPr>
            <w:rFonts w:cs="Arial"/>
            <w:lang w:val="sk-SK"/>
          </w:rPr>
          <w:delText>dokumentácia z priebehu elektronickej aukcie (ak je to relevantné);</w:delText>
        </w:r>
      </w:del>
    </w:p>
    <w:p w14:paraId="05872EE3" w14:textId="5B5FC3F5" w:rsidR="00F73625" w:rsidRDefault="00F73625" w:rsidP="00F73625">
      <w:pPr>
        <w:pStyle w:val="Bulletslevel2"/>
        <w:spacing w:after="120" w:line="288" w:lineRule="auto"/>
        <w:ind w:left="567" w:hanging="283"/>
        <w:jc w:val="both"/>
        <w:rPr>
          <w:del w:id="1507" w:author="Zuzana Hušeková" w:date="2021-06-11T13:17:00Z"/>
          <w:rFonts w:cs="Arial"/>
          <w:lang w:val="sk-SK"/>
        </w:rPr>
      </w:pPr>
      <w:del w:id="1508" w:author="Zuzana Hušeková" w:date="2021-06-11T13:17:00Z">
        <w:r w:rsidRPr="0014341F">
          <w:rPr>
            <w:rFonts w:cs="Arial"/>
            <w:lang w:val="sk-SK"/>
          </w:rPr>
          <w:delText>protokoly a iné výstupy podrobne a úplne dokumentujúce postup pri zadávaní zákaziek prostredníctvom elektronických informačných systémov a iných elektronických nástrojov;</w:delText>
        </w:r>
      </w:del>
    </w:p>
    <w:p w14:paraId="2E1E5CC9" w14:textId="3A87A51C" w:rsidR="00F73625" w:rsidRPr="00F73625" w:rsidRDefault="00F73625" w:rsidP="00F73625">
      <w:pPr>
        <w:pStyle w:val="Bulletslevel2"/>
        <w:spacing w:after="120" w:line="288" w:lineRule="auto"/>
        <w:ind w:left="567" w:hanging="283"/>
        <w:jc w:val="both"/>
        <w:rPr>
          <w:del w:id="1509" w:author="Zuzana Hušeková" w:date="2021-06-11T13:17:00Z"/>
          <w:rFonts w:cs="Arial"/>
          <w:lang w:val="sk-SK"/>
        </w:rPr>
      </w:pPr>
      <w:del w:id="1510" w:author="Zuzana Hušeková" w:date="2021-06-11T13:17:00Z">
        <w:r w:rsidRPr="00F73625">
          <w:rPr>
            <w:rFonts w:cs="Arial"/>
            <w:lang w:val="sk-SK"/>
          </w:rPr>
          <w:delText>preukázateľné potvrdenie (napr. print</w:delText>
        </w:r>
        <w:r w:rsidR="00BA2420">
          <w:rPr>
            <w:rFonts w:cs="Arial"/>
            <w:lang w:val="sk-SK"/>
          </w:rPr>
          <w:delText xml:space="preserve"> </w:delText>
        </w:r>
        <w:r w:rsidRPr="00F73625">
          <w:rPr>
            <w:rFonts w:cs="Arial"/>
            <w:lang w:val="sk-SK"/>
          </w:rPr>
          <w:delText>screen) preverovania zápisu</w:delText>
        </w:r>
        <w:r w:rsidR="008D52ED">
          <w:rPr>
            <w:rFonts w:cs="Arial"/>
            <w:lang w:val="sk-SK"/>
          </w:rPr>
          <w:delText xml:space="preserve"> </w:delText>
        </w:r>
        <w:r w:rsidR="008D52ED" w:rsidRPr="008D52ED">
          <w:rPr>
            <w:rFonts w:cs="Arial"/>
            <w:lang w:val="sk-SK"/>
          </w:rPr>
          <w:delText>úspešného uchádzača</w:delText>
        </w:r>
        <w:r w:rsidRPr="00F73625">
          <w:rPr>
            <w:rFonts w:cs="Arial"/>
            <w:lang w:val="sk-SK"/>
          </w:rPr>
          <w:delText xml:space="preserve">, resp. aj jeho subdodávateľov </w:delText>
        </w:r>
        <w:r w:rsidR="008D52ED" w:rsidRPr="008D52ED">
          <w:rPr>
            <w:rFonts w:cs="Arial"/>
            <w:lang w:val="sk-SK"/>
          </w:rPr>
          <w:delText>(resp. konečných užívateľov výhod úspešného uchádzača v registri konečných užívateľov výhod – s ohľadom na relevantnú legislatívu v čase uzatvárania zmluvy)</w:delText>
        </w:r>
        <w:r w:rsidRPr="00F73625">
          <w:rPr>
            <w:rFonts w:cs="Arial"/>
            <w:lang w:val="sk-SK"/>
          </w:rPr>
          <w:delText xml:space="preserve">pred uzavretím zmluvy prijímateľa s úspešným uchádzačom podľa § </w:delText>
        </w:r>
        <w:r w:rsidR="00552EAD">
          <w:rPr>
            <w:rFonts w:cs="Arial"/>
            <w:lang w:val="sk-SK"/>
          </w:rPr>
          <w:delText>56</w:delText>
        </w:r>
        <w:r w:rsidR="00552EAD" w:rsidRPr="00F73625">
          <w:rPr>
            <w:rFonts w:cs="Arial"/>
            <w:lang w:val="sk-SK"/>
          </w:rPr>
          <w:delText xml:space="preserve"> </w:delText>
        </w:r>
        <w:r w:rsidRPr="00F73625">
          <w:rPr>
            <w:rFonts w:cs="Arial"/>
            <w:lang w:val="sk-SK"/>
          </w:rPr>
          <w:delText>ZVO (ak je to relevantné);</w:delText>
        </w:r>
      </w:del>
    </w:p>
    <w:p w14:paraId="5DDA45D6" w14:textId="00D5EA22" w:rsidR="009D7F63" w:rsidRPr="0073389C" w:rsidRDefault="009D7F63" w:rsidP="009D7F63">
      <w:pPr>
        <w:pStyle w:val="Bulletslevel2"/>
        <w:spacing w:after="120" w:line="288" w:lineRule="auto"/>
        <w:ind w:left="567" w:hanging="283"/>
        <w:rPr>
          <w:del w:id="1511" w:author="Zuzana Hušeková" w:date="2021-06-11T13:17:00Z"/>
          <w:rFonts w:cs="Arial"/>
          <w:lang w:val="sk-SK"/>
        </w:rPr>
      </w:pPr>
      <w:del w:id="1512" w:author="Zuzana Hušeková" w:date="2021-06-11T13:17:00Z">
        <w:r w:rsidRPr="0073389C">
          <w:rPr>
            <w:rFonts w:cs="Arial"/>
            <w:lang w:val="sk-SK"/>
          </w:rPr>
          <w:delText>návrh zmluvy s úspešným uchádzačom;</w:delText>
        </w:r>
      </w:del>
    </w:p>
    <w:p w14:paraId="19B61323" w14:textId="4F91A889" w:rsidR="009D7F63" w:rsidRPr="0073389C" w:rsidRDefault="009D7F63" w:rsidP="00D26B6F">
      <w:pPr>
        <w:pStyle w:val="Bulletslevel2"/>
        <w:spacing w:after="120" w:line="288" w:lineRule="auto"/>
        <w:ind w:left="567" w:hanging="283"/>
        <w:jc w:val="both"/>
        <w:rPr>
          <w:del w:id="1513" w:author="Zuzana Hušeková" w:date="2021-06-11T13:17:00Z"/>
          <w:rFonts w:cs="Arial"/>
          <w:lang w:val="sk-SK"/>
        </w:rPr>
      </w:pPr>
      <w:del w:id="1514" w:author="Zuzana Hušeková" w:date="2021-06-11T13:17:00Z">
        <w:r w:rsidRPr="0073389C">
          <w:rPr>
            <w:rFonts w:cs="Arial"/>
            <w:lang w:val="sk-SK"/>
          </w:rPr>
          <w:delText>návrh dodatku zmluvy s úspešným uchádzačom, ktorého prílohou je v prípade dodávky stavebných prác alebo tovarov aj podporné stanovisko stavebného dozoru alebo iného príslušného odborníka a pod. Stanovisko by malo obsahovať dôvody, ktoré vedú k zazmluvneniu dodatočných prác a služieb nad rámec zmluvy medzi prijímateľom a úspešným uchádzačom</w:delText>
        </w:r>
        <w:r w:rsidR="008D52ED">
          <w:rPr>
            <w:rFonts w:cs="Arial"/>
            <w:lang w:val="sk-SK"/>
          </w:rPr>
          <w:delText xml:space="preserve"> (</w:delText>
        </w:r>
        <w:r w:rsidR="008D52ED" w:rsidRPr="008D52ED">
          <w:rPr>
            <w:rFonts w:cs="Arial"/>
            <w:lang w:val="sk-SK"/>
          </w:rPr>
          <w:delText>ak je to relevantné)</w:delText>
        </w:r>
        <w:r w:rsidRPr="0073389C">
          <w:rPr>
            <w:rFonts w:cs="Arial"/>
            <w:lang w:val="sk-SK"/>
          </w:rPr>
          <w:delText xml:space="preserve">; </w:delText>
        </w:r>
      </w:del>
    </w:p>
    <w:p w14:paraId="7908EADF" w14:textId="21FB71DA" w:rsidR="009D7F63" w:rsidRPr="0073389C" w:rsidRDefault="009D7F63" w:rsidP="009D7F63">
      <w:pPr>
        <w:pStyle w:val="Bulletslevel2"/>
        <w:spacing w:after="120" w:line="288" w:lineRule="auto"/>
        <w:ind w:left="567" w:hanging="283"/>
        <w:rPr>
          <w:del w:id="1515" w:author="Zuzana Hušeková" w:date="2021-06-11T13:17:00Z"/>
          <w:rFonts w:cs="Arial"/>
          <w:lang w:val="sk-SK"/>
        </w:rPr>
      </w:pPr>
      <w:del w:id="1516" w:author="Zuzana Hušeková" w:date="2021-06-11T13:17:00Z">
        <w:r w:rsidRPr="0073389C">
          <w:rPr>
            <w:rFonts w:cs="Arial"/>
            <w:lang w:val="sk-SK"/>
          </w:rPr>
          <w:delText>zmluva uzavretá medzi prijímateľom a úspešným uchádzačom;</w:delText>
        </w:r>
      </w:del>
    </w:p>
    <w:p w14:paraId="66275FF3" w14:textId="464B891E" w:rsidR="009D7F63" w:rsidRPr="0073389C" w:rsidRDefault="009D7F63" w:rsidP="009D7F63">
      <w:pPr>
        <w:pStyle w:val="Bulletslevel2"/>
        <w:spacing w:after="120" w:line="288" w:lineRule="auto"/>
        <w:ind w:left="567" w:hanging="283"/>
        <w:rPr>
          <w:del w:id="1517" w:author="Zuzana Hušeková" w:date="2021-06-11T13:17:00Z"/>
          <w:rFonts w:cs="Arial"/>
          <w:lang w:val="sk-SK"/>
        </w:rPr>
      </w:pPr>
      <w:del w:id="1518" w:author="Zuzana Hušeková" w:date="2021-06-11T13:17:00Z">
        <w:r w:rsidRPr="0073389C">
          <w:rPr>
            <w:rFonts w:cs="Arial"/>
            <w:lang w:val="sk-SK"/>
          </w:rPr>
          <w:delText>dodatok zmluvy uzavretý medzi prijímateľom a úspešným uchádzačom;</w:delText>
        </w:r>
      </w:del>
    </w:p>
    <w:p w14:paraId="0F98DFB2" w14:textId="74A40A22" w:rsidR="00D72FDB" w:rsidRPr="006077B1" w:rsidRDefault="009D7F63" w:rsidP="00667C12">
      <w:pPr>
        <w:pStyle w:val="Bulletslevel2"/>
        <w:spacing w:after="120" w:line="288" w:lineRule="auto"/>
        <w:ind w:left="567" w:hanging="283"/>
        <w:rPr>
          <w:del w:id="1519" w:author="Zuzana Hušeková" w:date="2021-06-11T13:17:00Z"/>
          <w:rFonts w:cs="Arial"/>
          <w:lang w:val="sk-SK"/>
        </w:rPr>
      </w:pPr>
      <w:del w:id="1520" w:author="Zuzana Hušeková" w:date="2021-06-11T13:17:00Z">
        <w:r w:rsidRPr="0073389C">
          <w:rPr>
            <w:rFonts w:cs="Arial"/>
            <w:lang w:val="sk-SK"/>
          </w:rPr>
          <w:delText xml:space="preserve">oznámenia </w:delText>
        </w:r>
        <w:r w:rsidR="00EF2628">
          <w:rPr>
            <w:rFonts w:cs="Arial"/>
            <w:lang w:val="sk-SK"/>
          </w:rPr>
          <w:delText xml:space="preserve">o </w:delText>
        </w:r>
        <w:r w:rsidRPr="0073389C">
          <w:rPr>
            <w:rFonts w:cs="Arial"/>
            <w:lang w:val="sk-SK"/>
          </w:rPr>
          <w:delText xml:space="preserve">výsledku VO/informácií zaslaných ÚVO a Ú.v. EÚ; </w:delText>
        </w:r>
      </w:del>
    </w:p>
    <w:p w14:paraId="76CA7126" w14:textId="43E3545C" w:rsidR="009D7F63" w:rsidRPr="0073389C" w:rsidRDefault="009D7F63" w:rsidP="004B6A9B">
      <w:pPr>
        <w:pStyle w:val="Bulletslevel2"/>
        <w:spacing w:after="120" w:line="288" w:lineRule="auto"/>
        <w:ind w:left="567" w:hanging="283"/>
        <w:jc w:val="both"/>
        <w:rPr>
          <w:del w:id="1521" w:author="Zuzana Hušeková" w:date="2021-06-11T13:17:00Z"/>
          <w:rFonts w:cs="Arial"/>
          <w:lang w:val="sk-SK"/>
        </w:rPr>
      </w:pPr>
      <w:del w:id="1522" w:author="Zuzana Hušeková" w:date="2021-06-11T13:17:00Z">
        <w:r w:rsidRPr="0073389C">
          <w:rPr>
            <w:rFonts w:cs="Arial"/>
            <w:lang w:val="sk-SK"/>
          </w:rPr>
          <w:delText>potvrdenie o zverejnení uzavretej zmluvy medzi prijímateľom a úspešným uchádzačom v CRZ, resp. na webovom sídle prijímateľa (uvedené zdokladuje napr. predložením „print screen“);</w:delText>
        </w:r>
      </w:del>
    </w:p>
    <w:p w14:paraId="4F63B591" w14:textId="5C1CD8FE" w:rsidR="009D7F63" w:rsidRPr="0073389C" w:rsidRDefault="009D7F63" w:rsidP="001F7F84">
      <w:pPr>
        <w:pStyle w:val="Bulletslevel2"/>
        <w:spacing w:after="120" w:line="288" w:lineRule="auto"/>
        <w:ind w:left="567" w:hanging="283"/>
        <w:jc w:val="both"/>
        <w:rPr>
          <w:del w:id="1523" w:author="Zuzana Hušeková" w:date="2021-06-11T13:17:00Z"/>
          <w:rFonts w:cs="Arial"/>
          <w:lang w:val="sk-SK"/>
        </w:rPr>
      </w:pPr>
      <w:del w:id="1524" w:author="Zuzana Hušeková" w:date="2021-06-11T13:17:00Z">
        <w:r w:rsidRPr="0073389C">
          <w:rPr>
            <w:rFonts w:cs="Arial"/>
            <w:lang w:val="sk-SK"/>
          </w:rPr>
          <w:delText>ďalšie relevantné doklady, týkajúce sa výkonu kontroly</w:delText>
        </w:r>
        <w:r w:rsidR="00EF2628">
          <w:rPr>
            <w:rFonts w:cs="Arial"/>
            <w:lang w:val="sk-SK"/>
          </w:rPr>
          <w:delText xml:space="preserve"> VO</w:delText>
        </w:r>
        <w:r w:rsidRPr="0073389C">
          <w:rPr>
            <w:rFonts w:cs="Arial"/>
            <w:lang w:val="sk-SK"/>
          </w:rPr>
          <w:delText xml:space="preserve">, resp. auditu predmetného VO; </w:delText>
        </w:r>
      </w:del>
    </w:p>
    <w:p w14:paraId="3F3951C5" w14:textId="59BD77B1" w:rsidR="00EF2628" w:rsidRPr="00144232" w:rsidRDefault="00EF2628" w:rsidP="001F7F84">
      <w:pPr>
        <w:pStyle w:val="Bulletslevel2"/>
        <w:tabs>
          <w:tab w:val="clear" w:pos="567"/>
          <w:tab w:val="left" w:pos="284"/>
        </w:tabs>
        <w:ind w:left="567" w:hanging="283"/>
        <w:jc w:val="both"/>
        <w:rPr>
          <w:del w:id="1525" w:author="Zuzana Hušeková" w:date="2021-06-11T13:17:00Z"/>
          <w:rFonts w:cs="Arial"/>
          <w:lang w:val="sk-SK"/>
        </w:rPr>
      </w:pPr>
      <w:del w:id="1526" w:author="Zuzana Hušeková" w:date="2021-06-11T13:17:00Z">
        <w:r w:rsidRPr="00144232">
          <w:rPr>
            <w:rFonts w:cs="Arial"/>
            <w:lang w:val="sk-SK"/>
          </w:rPr>
          <w:delText>pri zadávaní zákazky prostredníctvom elektronického trhoviska prijímateľ predkladá aj:</w:delText>
        </w:r>
      </w:del>
    </w:p>
    <w:p w14:paraId="1502C118" w14:textId="54A5B5F7" w:rsidR="00EF2628" w:rsidRPr="00144232" w:rsidRDefault="00EF2628" w:rsidP="005B7173">
      <w:pPr>
        <w:pStyle w:val="Bulletslevel2"/>
        <w:numPr>
          <w:ilvl w:val="0"/>
          <w:numId w:val="81"/>
        </w:numPr>
        <w:jc w:val="both"/>
        <w:rPr>
          <w:del w:id="1527" w:author="Zuzana Hušeková" w:date="2021-06-11T13:17:00Z"/>
          <w:rFonts w:cs="Arial"/>
          <w:lang w:val="sk-SK"/>
        </w:rPr>
      </w:pPr>
      <w:del w:id="1528" w:author="Zuzana Hušeková" w:date="2021-06-11T13:17:00Z">
        <w:r w:rsidRPr="00144232">
          <w:rPr>
            <w:rFonts w:cs="Arial"/>
            <w:lang w:val="sk-SK"/>
          </w:rPr>
          <w:delText>návrh zmluvného formuláru obsahujúceho štandardné zmluvné podmienky;</w:delText>
        </w:r>
      </w:del>
    </w:p>
    <w:p w14:paraId="25B676FC" w14:textId="0A018BF9" w:rsidR="00EF2628" w:rsidRPr="006077B1" w:rsidRDefault="00D72FDB" w:rsidP="005B7173">
      <w:pPr>
        <w:pStyle w:val="Bulletslevel2"/>
        <w:numPr>
          <w:ilvl w:val="0"/>
          <w:numId w:val="81"/>
        </w:numPr>
        <w:jc w:val="both"/>
        <w:rPr>
          <w:del w:id="1529" w:author="Zuzana Hušeková" w:date="2021-06-11T13:17:00Z"/>
          <w:rFonts w:cs="Arial"/>
          <w:lang w:val="sk-SK"/>
        </w:rPr>
      </w:pPr>
      <w:del w:id="1530" w:author="Zuzana Hušeková" w:date="2021-06-11T13:17:00Z">
        <w:r w:rsidRPr="00D72FDB">
          <w:rPr>
            <w:rFonts w:cs="Arial"/>
            <w:lang w:val="sk-SK"/>
          </w:rPr>
          <w:delText>návrh opisného a objednávkového formulára</w:delText>
        </w:r>
        <w:r w:rsidR="00EF2628" w:rsidRPr="00144232">
          <w:rPr>
            <w:rFonts w:cs="Arial"/>
            <w:lang w:val="sk-SK"/>
          </w:rPr>
          <w:delText>;</w:delText>
        </w:r>
      </w:del>
    </w:p>
    <w:p w14:paraId="63FF5D0A" w14:textId="1C5AFFBB" w:rsidR="00EF2628" w:rsidRPr="00144232" w:rsidRDefault="00EF2628" w:rsidP="005B7173">
      <w:pPr>
        <w:pStyle w:val="Bulletslevel2"/>
        <w:numPr>
          <w:ilvl w:val="0"/>
          <w:numId w:val="81"/>
        </w:numPr>
        <w:jc w:val="both"/>
        <w:rPr>
          <w:del w:id="1531" w:author="Zuzana Hušeková" w:date="2021-06-11T13:17:00Z"/>
          <w:rFonts w:cs="Arial"/>
          <w:lang w:val="sk-SK"/>
        </w:rPr>
      </w:pPr>
      <w:del w:id="1532" w:author="Zuzana Hušeková" w:date="2021-06-11T13:17:00Z">
        <w:r w:rsidRPr="00144232">
          <w:rPr>
            <w:rFonts w:cs="Arial"/>
            <w:lang w:val="sk-SK"/>
          </w:rPr>
          <w:delText>automaticky vygenerovanú zmluvu, ktorá je výsledkom VO;</w:delText>
        </w:r>
      </w:del>
    </w:p>
    <w:p w14:paraId="56A12B03" w14:textId="3AF58D12" w:rsidR="00EF2628" w:rsidRDefault="00EF2628" w:rsidP="005B7173">
      <w:pPr>
        <w:pStyle w:val="Bulletslevel2"/>
        <w:numPr>
          <w:ilvl w:val="0"/>
          <w:numId w:val="81"/>
        </w:numPr>
        <w:tabs>
          <w:tab w:val="clear" w:pos="567"/>
        </w:tabs>
        <w:spacing w:after="120" w:line="288" w:lineRule="auto"/>
        <w:ind w:left="1134" w:hanging="425"/>
        <w:jc w:val="both"/>
        <w:rPr>
          <w:del w:id="1533" w:author="Zuzana Hušeková" w:date="2021-06-11T13:17:00Z"/>
          <w:rFonts w:cs="Arial"/>
          <w:lang w:val="sk-SK"/>
        </w:rPr>
      </w:pPr>
      <w:del w:id="1534" w:author="Zuzana Hušeková" w:date="2021-06-11T13:17:00Z">
        <w:r w:rsidRPr="00EF2628">
          <w:rPr>
            <w:rFonts w:cs="Arial"/>
            <w:lang w:val="sk-SK"/>
          </w:rPr>
          <w:lastRenderedPageBreak/>
          <w:delText>protokol, ktorý zachytáva celý priebeh procesu zadávania zákazy prostredníctvom elektronického trhoviska;</w:delText>
        </w:r>
      </w:del>
    </w:p>
    <w:p w14:paraId="7FFBFEE2" w14:textId="046577D0" w:rsidR="00EF2628" w:rsidRDefault="00EF2628" w:rsidP="005B7173">
      <w:pPr>
        <w:pStyle w:val="Bulletslevel2"/>
        <w:numPr>
          <w:ilvl w:val="0"/>
          <w:numId w:val="81"/>
        </w:numPr>
        <w:tabs>
          <w:tab w:val="clear" w:pos="567"/>
        </w:tabs>
        <w:spacing w:after="120" w:line="288" w:lineRule="auto"/>
        <w:ind w:left="1134" w:hanging="425"/>
        <w:jc w:val="both"/>
        <w:rPr>
          <w:del w:id="1535" w:author="Zuzana Hušeková" w:date="2021-06-11T13:17:00Z"/>
          <w:rFonts w:cs="Arial"/>
          <w:lang w:val="sk-SK"/>
        </w:rPr>
      </w:pPr>
      <w:del w:id="1536" w:author="Zuzana Hušeková" w:date="2021-06-11T13:17:00Z">
        <w:r w:rsidRPr="00EF2628">
          <w:rPr>
            <w:rFonts w:cs="Arial"/>
            <w:lang w:val="sk-SK"/>
          </w:rPr>
          <w:delText>potvrdenie o zverejnení uzavretej zmluvy medzi prijímateľom a úspešným uchádzačom v CRZ;</w:delText>
        </w:r>
      </w:del>
    </w:p>
    <w:p w14:paraId="016E1A6B" w14:textId="07BFE7BA" w:rsidR="00D72FDB" w:rsidRPr="00EF2628" w:rsidRDefault="00D72FDB" w:rsidP="005B7173">
      <w:pPr>
        <w:pStyle w:val="Bulletslevel2"/>
        <w:numPr>
          <w:ilvl w:val="0"/>
          <w:numId w:val="81"/>
        </w:numPr>
        <w:tabs>
          <w:tab w:val="clear" w:pos="567"/>
        </w:tabs>
        <w:spacing w:after="120" w:line="288" w:lineRule="auto"/>
        <w:ind w:left="1134" w:hanging="425"/>
        <w:jc w:val="both"/>
        <w:rPr>
          <w:del w:id="1537" w:author="Zuzana Hušeková" w:date="2021-06-11T13:17:00Z"/>
          <w:rFonts w:cs="Arial"/>
          <w:lang w:val="sk-SK"/>
        </w:rPr>
      </w:pPr>
      <w:del w:id="1538" w:author="Zuzana Hušeková" w:date="2021-06-11T13:17:00Z">
        <w:r w:rsidRPr="00D72FDB">
          <w:rPr>
            <w:rFonts w:cs="Arial"/>
            <w:lang w:val="sk-SK"/>
          </w:rPr>
          <w:delText>automaticky vytvorené oznámenie o vyhlásení verejného obstarávania a súťažné podklady, ktoré boli automatizovaným spôsobom vytvorené z údajov zo zverejnenej ponuky na elektronickom trhovisku a informácií od prijímateľa (v prípade nadlimitnej zákazky s využitím elektronického trhoviska)</w:delText>
        </w:r>
      </w:del>
    </w:p>
    <w:p w14:paraId="77F82727" w14:textId="7798AE3F" w:rsidR="00EF2628" w:rsidRPr="00285CCF" w:rsidRDefault="00EF2628" w:rsidP="00C55AD4">
      <w:pPr>
        <w:pStyle w:val="Bulletslevel2"/>
        <w:spacing w:after="120" w:line="288" w:lineRule="auto"/>
        <w:ind w:left="567" w:hanging="283"/>
        <w:jc w:val="both"/>
        <w:rPr>
          <w:del w:id="1539" w:author="Zuzana Hušeková" w:date="2021-06-11T13:17:00Z"/>
          <w:rFonts w:cs="Arial"/>
          <w:lang w:val="sk-SK"/>
        </w:rPr>
      </w:pPr>
      <w:del w:id="1540" w:author="Zuzana Hušeková" w:date="2021-06-11T13:17:00Z">
        <w:r w:rsidRPr="00EF2628">
          <w:rPr>
            <w:lang w:val="sk-SK"/>
          </w:rPr>
          <w:delText>poverenie k realizácii verejného obstarávania (príloha č. 22);</w:delText>
        </w:r>
      </w:del>
    </w:p>
    <w:p w14:paraId="0602EA6D" w14:textId="38AA2B39" w:rsidR="00285CCF" w:rsidRPr="00EF2628" w:rsidRDefault="00285CCF" w:rsidP="00C55AD4">
      <w:pPr>
        <w:pStyle w:val="Bulletslevel2"/>
        <w:spacing w:after="120" w:line="288" w:lineRule="auto"/>
        <w:ind w:left="567" w:hanging="283"/>
        <w:jc w:val="both"/>
        <w:rPr>
          <w:del w:id="1541" w:author="Zuzana Hušeková" w:date="2021-06-11T13:17:00Z"/>
          <w:rFonts w:cs="Arial"/>
          <w:lang w:val="sk-SK"/>
        </w:rPr>
      </w:pPr>
      <w:del w:id="1542" w:author="Zuzana Hušeková" w:date="2021-06-11T13:17:00Z">
        <w:r w:rsidRPr="00285CCF">
          <w:rPr>
            <w:rFonts w:cs="Arial"/>
            <w:lang w:val="sk-SK"/>
          </w:rPr>
          <w:delText>súčasťou elektronickej podoby dokumentácie sú aj auditné záznamy o všetkých úkonoch vykonaných v použitom elektronickom prostriedku na komunikáciu.</w:delText>
        </w:r>
      </w:del>
    </w:p>
    <w:p w14:paraId="38E7FBCA" w14:textId="440E81EF" w:rsidR="009D7F63" w:rsidRDefault="009D7F63" w:rsidP="009D7F63">
      <w:pPr>
        <w:spacing w:before="120" w:after="120" w:line="288" w:lineRule="auto"/>
        <w:jc w:val="both"/>
        <w:rPr>
          <w:del w:id="1543" w:author="Zuzana Hušeková" w:date="2021-06-11T13:17:00Z"/>
          <w:color w:val="000000" w:themeColor="text1"/>
        </w:rPr>
      </w:pPr>
      <w:del w:id="1544" w:author="Zuzana Hušeková" w:date="2021-06-11T13:17:00Z">
        <w:r w:rsidRPr="0073389C">
          <w:rPr>
            <w:b/>
            <w:i/>
            <w:color w:val="FF0000"/>
          </w:rPr>
          <w:delText>Povinnosť prijímateľa:</w:delText>
        </w:r>
        <w:r w:rsidRPr="0073389C">
          <w:rPr>
            <w:color w:val="FF0000"/>
          </w:rPr>
          <w:delText xml:space="preserve"> </w:delText>
        </w:r>
        <w:r w:rsidRPr="0073389C">
          <w:rPr>
            <w:color w:val="000000" w:themeColor="text1"/>
          </w:rPr>
          <w:delText>V prípade zákaz</w:delText>
        </w:r>
        <w:r w:rsidR="00BB5FE8">
          <w:rPr>
            <w:color w:val="000000" w:themeColor="text1"/>
          </w:rPr>
          <w:delText>ie</w:delText>
        </w:r>
        <w:r w:rsidRPr="0073389C">
          <w:rPr>
            <w:color w:val="000000" w:themeColor="text1"/>
          </w:rPr>
          <w:delText xml:space="preserve">k </w:delText>
        </w:r>
        <w:r w:rsidR="00BB5FE8" w:rsidRPr="0073389C">
          <w:rPr>
            <w:color w:val="000000" w:themeColor="text1"/>
          </w:rPr>
          <w:delText>realizovan</w:delText>
        </w:r>
        <w:r w:rsidR="00BB5FE8">
          <w:rPr>
            <w:color w:val="000000" w:themeColor="text1"/>
          </w:rPr>
          <w:delText>ých</w:delText>
        </w:r>
        <w:r w:rsidR="00BB5FE8" w:rsidRPr="0073389C">
          <w:rPr>
            <w:color w:val="000000" w:themeColor="text1"/>
          </w:rPr>
          <w:delText xml:space="preserve"> </w:delText>
        </w:r>
        <w:r w:rsidRPr="0073389C">
          <w:rPr>
            <w:color w:val="000000" w:themeColor="text1"/>
          </w:rPr>
          <w:delText xml:space="preserve">prostredníctvom </w:delText>
        </w:r>
        <w:r w:rsidR="00BB5FE8" w:rsidRPr="00AD07E2">
          <w:rPr>
            <w:b/>
            <w:color w:val="000000" w:themeColor="text1"/>
          </w:rPr>
          <w:delText>elektronických prostriedkov (elektronického systému)</w:delText>
        </w:r>
        <w:r w:rsidR="00BB5FE8" w:rsidRPr="0073389C">
          <w:rPr>
            <w:color w:val="000000" w:themeColor="text1"/>
          </w:rPr>
          <w:delText xml:space="preserve"> </w:delText>
        </w:r>
        <w:r w:rsidRPr="0073389C">
          <w:rPr>
            <w:color w:val="000000" w:themeColor="text1"/>
          </w:rPr>
          <w:delText xml:space="preserve"> a v prípade </w:delText>
        </w:r>
        <w:r w:rsidRPr="00AD07E2">
          <w:rPr>
            <w:b/>
            <w:color w:val="000000" w:themeColor="text1"/>
          </w:rPr>
          <w:delText>elektronickej aukcie</w:delText>
        </w:r>
        <w:r w:rsidRPr="0073389C">
          <w:rPr>
            <w:color w:val="000000" w:themeColor="text1"/>
          </w:rPr>
          <w:delText xml:space="preserve"> </w:delText>
        </w:r>
        <w:r w:rsidR="00BB5FE8" w:rsidRPr="00AD07E2">
          <w:rPr>
            <w:b/>
            <w:color w:val="000000" w:themeColor="text1"/>
          </w:rPr>
          <w:delText xml:space="preserve">je </w:delText>
        </w:r>
        <w:r w:rsidRPr="00AD07E2">
          <w:rPr>
            <w:b/>
            <w:color w:val="000000" w:themeColor="text1"/>
          </w:rPr>
          <w:delText xml:space="preserve">prijímateľ </w:delText>
        </w:r>
        <w:r w:rsidR="00BB5FE8" w:rsidRPr="00AD07E2">
          <w:rPr>
            <w:b/>
            <w:color w:val="000000" w:themeColor="text1"/>
          </w:rPr>
          <w:delText xml:space="preserve">povinný zabezpečiť </w:delText>
        </w:r>
        <w:r w:rsidRPr="00AD07E2">
          <w:rPr>
            <w:b/>
            <w:color w:val="000000" w:themeColor="text1"/>
          </w:rPr>
          <w:delText>zriadenie prístupu</w:delText>
        </w:r>
        <w:r w:rsidR="00BB5FE8">
          <w:rPr>
            <w:color w:val="000000" w:themeColor="text1"/>
          </w:rPr>
          <w:delText xml:space="preserve"> do elektronického prostriedku</w:delText>
        </w:r>
        <w:r w:rsidRPr="0073389C">
          <w:rPr>
            <w:color w:val="000000" w:themeColor="text1"/>
          </w:rPr>
          <w:delText xml:space="preserve"> (užívateľské meno a heslo) pre poskytovateľa</w:delText>
        </w:r>
        <w:r w:rsidR="00833197">
          <w:rPr>
            <w:color w:val="000000" w:themeColor="text1"/>
          </w:rPr>
          <w:delText xml:space="preserve"> </w:delText>
        </w:r>
        <w:r w:rsidR="00833197">
          <w:rPr>
            <w:rFonts w:cs="Arial"/>
            <w:color w:val="000000" w:themeColor="text1"/>
            <w:szCs w:val="19"/>
          </w:rPr>
          <w:delText>za účelom výkonu kontroly VO</w:delText>
        </w:r>
        <w:r w:rsidRPr="0073389C">
          <w:rPr>
            <w:color w:val="000000" w:themeColor="text1"/>
          </w:rPr>
          <w:delText xml:space="preserve">. </w:delText>
        </w:r>
        <w:r w:rsidR="00725F3A" w:rsidRPr="00725F3A">
          <w:rPr>
            <w:rFonts w:cs="Arial"/>
            <w:color w:val="000000" w:themeColor="text1"/>
            <w:szCs w:val="19"/>
          </w:rPr>
          <w:delText xml:space="preserve">Uvedená informácia bude tvoriť súčasť predloženej dokumentácie na kontrolu VO. </w:delText>
        </w:r>
        <w:r w:rsidR="000106A5" w:rsidRPr="000106A5">
          <w:rPr>
            <w:rFonts w:cs="Arial"/>
            <w:color w:val="000000" w:themeColor="text1"/>
            <w:szCs w:val="19"/>
          </w:rPr>
          <w:delText>Ak zriadenie takéhoto prístupu nebude v použitom systéme elektronického VO alebo v aukčnom systéme možné, informuje o tom prijímateľ poskytovateľa v žiadosti o vykonanie kontroly alebo v priloženej dokumentácii.</w:delText>
        </w:r>
        <w:r w:rsidR="00833197" w:rsidRPr="00833197">
          <w:delText xml:space="preserve"> </w:delText>
        </w:r>
        <w:r w:rsidR="00833197" w:rsidRPr="00833197">
          <w:rPr>
            <w:rFonts w:cs="Arial"/>
            <w:color w:val="000000" w:themeColor="text1"/>
            <w:szCs w:val="19"/>
          </w:rPr>
          <w:delText>Súčasťou elektronickej podoby dokumentácie sú aj auditné záznamy o všetkých úkonoch vykonaných v použitom elektronickom prostriedku.</w:delText>
        </w:r>
      </w:del>
    </w:p>
    <w:p w14:paraId="36B343F5" w14:textId="7B9B8F4D" w:rsidR="00725F3A" w:rsidRPr="0073389C" w:rsidRDefault="00725F3A" w:rsidP="009D7F63">
      <w:pPr>
        <w:spacing w:before="120" w:after="120" w:line="288" w:lineRule="auto"/>
        <w:jc w:val="both"/>
        <w:rPr>
          <w:del w:id="1545" w:author="Zuzana Hušeková" w:date="2021-06-11T13:17:00Z"/>
          <w:rFonts w:cs="Arial"/>
          <w:color w:val="000000" w:themeColor="text1"/>
          <w:szCs w:val="19"/>
        </w:rPr>
      </w:pPr>
    </w:p>
    <w:p w14:paraId="1642E419" w14:textId="15D96E2D" w:rsidR="00C064D9" w:rsidRPr="00C064D9" w:rsidRDefault="00C064D9" w:rsidP="00C064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del w:id="1546" w:author="Zuzana Hušeková" w:date="2021-06-11T13:17:00Z"/>
          <w:color w:val="000000" w:themeColor="text1"/>
        </w:rPr>
      </w:pPr>
      <w:del w:id="1547" w:author="Zuzana Hušeková" w:date="2021-06-11T13:17:00Z">
        <w:r w:rsidRPr="00C064D9">
          <w:rPr>
            <w:b/>
            <w:i/>
            <w:color w:val="000000" w:themeColor="text1"/>
          </w:rPr>
          <w:delText xml:space="preserve">Dôležité upozornenie: </w:delText>
        </w:r>
        <w:r w:rsidRPr="00C064D9">
          <w:rPr>
            <w:color w:val="000000" w:themeColor="text1"/>
          </w:rPr>
          <w:delText xml:space="preserve">Podľa § 28 ods. 1 </w:delText>
        </w:r>
        <w:r w:rsidR="00BA2420">
          <w:rPr>
            <w:color w:val="000000" w:themeColor="text1"/>
          </w:rPr>
          <w:delText xml:space="preserve">ZVO </w:delText>
        </w:r>
        <w:r w:rsidRPr="00C064D9">
          <w:rPr>
            <w:color w:val="000000" w:themeColor="text1"/>
          </w:rPr>
          <w:delText>sa zákazka môže rozdeliť na samostatné časti, pričom v oznáme</w:delText>
        </w:r>
        <w:r>
          <w:rPr>
            <w:color w:val="000000" w:themeColor="text1"/>
          </w:rPr>
          <w:delText>ní o vyhlásení VO alebo v oznáme</w:delText>
        </w:r>
        <w:r w:rsidRPr="00C064D9">
          <w:rPr>
            <w:color w:val="000000" w:themeColor="text1"/>
          </w:rPr>
          <w:delText>ní použitom ako výzva na účasť  sa určí veľkosť a predmet takýchto častí a</w:delText>
        </w:r>
        <w:r w:rsidR="008D52ED">
          <w:rPr>
            <w:color w:val="000000" w:themeColor="text1"/>
          </w:rPr>
          <w:delText> </w:delText>
        </w:r>
        <w:r w:rsidRPr="00C064D9">
          <w:rPr>
            <w:color w:val="000000" w:themeColor="text1"/>
          </w:rPr>
          <w:delText>uvedie</w:delText>
        </w:r>
        <w:r w:rsidR="008D52ED">
          <w:rPr>
            <w:color w:val="000000" w:themeColor="text1"/>
          </w:rPr>
          <w:delText xml:space="preserve"> sa</w:delText>
        </w:r>
        <w:r w:rsidRPr="00C064D9">
          <w:rPr>
            <w:color w:val="000000" w:themeColor="text1"/>
          </w:rPr>
          <w:delText>, či ponuky možno predložiť na jednu časť, niekoľko častí alebo všetky časti</w:delText>
        </w:r>
        <w:r w:rsidR="008D52ED">
          <w:rPr>
            <w:color w:val="000000" w:themeColor="text1"/>
          </w:rPr>
          <w:delText>.</w:delText>
        </w:r>
        <w:r w:rsidRPr="00C064D9">
          <w:rPr>
            <w:color w:val="000000" w:themeColor="text1"/>
          </w:rPr>
          <w:delText xml:space="preserve"> </w:delText>
        </w:r>
        <w:r w:rsidRPr="00E8012F">
          <w:rPr>
            <w:b/>
            <w:color w:val="000000" w:themeColor="text1"/>
          </w:rPr>
          <w:delText>Poskytovateľ bude v rámci nadlimitných zákaziek vykonávať kontrolu uplatnenia využitia rozdelenia zákazky na časti tak aby bola umožnená širšia hospodárska súťaž a sprístupnila sa tak aj pre malé a stredné podniky.</w:delText>
        </w:r>
        <w:r w:rsidRPr="00C064D9">
          <w:rPr>
            <w:color w:val="000000" w:themeColor="text1"/>
          </w:rPr>
          <w:delText xml:space="preserve"> V prípade, že predmet alebo povaha zákazky, alebo iné okolnosti plnenia zákazky neumožňujú rozdelenie zákazky, je potrebné riadne zdôvodniť</w:delText>
        </w:r>
        <w:r w:rsidR="008D52ED">
          <w:rPr>
            <w:color w:val="000000" w:themeColor="text1"/>
          </w:rPr>
          <w:delText>,</w:delText>
        </w:r>
        <w:r w:rsidRPr="00C064D9">
          <w:rPr>
            <w:color w:val="000000" w:themeColor="text1"/>
          </w:rPr>
          <w:delText xml:space="preserve"> prečo nie je toto rozdelenie možné.</w:delText>
        </w:r>
      </w:del>
    </w:p>
    <w:p w14:paraId="1F35619C" w14:textId="51647D1A" w:rsidR="00C064D9" w:rsidRDefault="00C064D9" w:rsidP="009D7F63">
      <w:pPr>
        <w:spacing w:before="120" w:after="120" w:line="288" w:lineRule="auto"/>
        <w:jc w:val="both"/>
        <w:rPr>
          <w:del w:id="1548" w:author="Zuzana Hušeková" w:date="2021-06-11T13:17:00Z"/>
          <w:color w:val="000000" w:themeColor="text1"/>
        </w:rPr>
      </w:pPr>
    </w:p>
    <w:p w14:paraId="5DEE5EEF" w14:textId="53A7E158" w:rsidR="009D7F63" w:rsidRPr="0073389C" w:rsidRDefault="009D7F63" w:rsidP="009D7F63">
      <w:pPr>
        <w:spacing w:before="120" w:after="120" w:line="288" w:lineRule="auto"/>
        <w:jc w:val="both"/>
        <w:rPr>
          <w:del w:id="1549" w:author="Zuzana Hušeková" w:date="2021-06-11T13:17:00Z"/>
          <w:color w:val="000000" w:themeColor="text1"/>
        </w:rPr>
      </w:pPr>
      <w:del w:id="1550" w:author="Zuzana Hušeková" w:date="2021-06-11T13:17:00Z">
        <w:r w:rsidRPr="0073389C">
          <w:rPr>
            <w:color w:val="000000" w:themeColor="text1"/>
          </w:rPr>
          <w:delText xml:space="preserve">Prijímateľ má výlučnú a konečnú zodpovednosť za vykonanie VO a zadávanie zákazky pri dodržaní všeobecne záväzných právnych predpisov SR a EÚ, základných princípov VO, </w:delText>
        </w:r>
        <w:r w:rsidR="00936089">
          <w:rPr>
            <w:color w:val="000000" w:themeColor="text1"/>
          </w:rPr>
          <w:delText>z</w:delText>
        </w:r>
        <w:r w:rsidRPr="0073389C">
          <w:rPr>
            <w:color w:val="000000" w:themeColor="text1"/>
          </w:rPr>
          <w:delText xml:space="preserve">mluvy o NFP a tejto príručky. Prijímateľ môže poveriť tretiu osobu na výkon realizácie </w:delText>
        </w:r>
        <w:r w:rsidR="00936089">
          <w:rPr>
            <w:color w:val="000000" w:themeColor="text1"/>
          </w:rPr>
          <w:delText>VO</w:delText>
        </w:r>
        <w:r w:rsidRPr="0073389C">
          <w:rPr>
            <w:color w:val="000000" w:themeColor="text1"/>
          </w:rPr>
          <w:delText xml:space="preserve">, pričom tak musí vykonať na základe </w:delText>
        </w:r>
        <w:r w:rsidRPr="0073389C">
          <w:rPr>
            <w:i/>
            <w:color w:val="000000" w:themeColor="text1"/>
          </w:rPr>
          <w:delText>poverenia k realizácii verejného obstarávania</w:delText>
        </w:r>
        <w:r w:rsidRPr="0073389C">
          <w:rPr>
            <w:color w:val="000000" w:themeColor="text1"/>
          </w:rPr>
          <w:delText xml:space="preserve"> (príloha č. </w:delText>
        </w:r>
        <w:r w:rsidR="006E76EE">
          <w:rPr>
            <w:color w:val="000000" w:themeColor="text1"/>
          </w:rPr>
          <w:delText>22</w:delText>
        </w:r>
        <w:r w:rsidRPr="0073389C">
          <w:rPr>
            <w:color w:val="000000" w:themeColor="text1"/>
          </w:rPr>
          <w:delText>).</w:delText>
        </w:r>
      </w:del>
    </w:p>
    <w:p w14:paraId="1CBCD8AF" w14:textId="1BFF95E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del w:id="1551" w:author="Zuzana Hušeková" w:date="2021-06-11T13:17:00Z"/>
          <w:color w:val="000000" w:themeColor="text1"/>
        </w:rPr>
      </w:pPr>
      <w:del w:id="1552" w:author="Zuzana Hušeková" w:date="2021-06-11T13:17:00Z">
        <w:r w:rsidRPr="0073389C">
          <w:rPr>
            <w:b/>
            <w:i/>
            <w:color w:val="000000" w:themeColor="text1"/>
          </w:rPr>
          <w:delText>Dôležité upozornenie:</w:delText>
        </w:r>
        <w:r w:rsidRPr="0073389C">
          <w:rPr>
            <w:color w:val="000000" w:themeColor="text1"/>
          </w:rPr>
          <w:delText xml:space="preserve"> Poskytovateľ upozorňuje prijímateľa na povinnosť zverejňovania zmlúv s dodávateľmi v zmysle zákona o slobode informácií </w:delText>
        </w:r>
        <w:r w:rsidRPr="0073389C">
          <w:rPr>
            <w:b/>
            <w:color w:val="000000" w:themeColor="text1"/>
          </w:rPr>
          <w:delText>vrátane všetkých príloh k</w:delText>
        </w:r>
        <w:r w:rsidR="00725F3A">
          <w:rPr>
            <w:rFonts w:cs="Arial"/>
            <w:b/>
            <w:color w:val="000000" w:themeColor="text1"/>
            <w:szCs w:val="19"/>
          </w:rPr>
          <w:delText> </w:delText>
        </w:r>
        <w:r w:rsidRPr="0073389C">
          <w:rPr>
            <w:rFonts w:cs="Arial"/>
            <w:b/>
            <w:color w:val="000000" w:themeColor="text1"/>
            <w:szCs w:val="19"/>
          </w:rPr>
          <w:delText>zmluvám</w:delText>
        </w:r>
        <w:r w:rsidR="00725F3A">
          <w:rPr>
            <w:rFonts w:cs="Arial"/>
            <w:b/>
            <w:color w:val="000000" w:themeColor="text1"/>
            <w:szCs w:val="19"/>
          </w:rPr>
          <w:delText xml:space="preserve"> </w:delText>
        </w:r>
        <w:r w:rsidR="00725F3A" w:rsidRPr="00725F3A">
          <w:rPr>
            <w:rFonts w:cs="Arial"/>
            <w:b/>
            <w:color w:val="000000" w:themeColor="text1"/>
            <w:szCs w:val="19"/>
          </w:rPr>
          <w:delText>v CRZ, resp. na webovom sídle prijímateľa</w:delText>
        </w:r>
        <w:r w:rsidRPr="0073389C">
          <w:rPr>
            <w:color w:val="000000" w:themeColor="text1"/>
          </w:rPr>
          <w:delText>.</w:delText>
        </w:r>
        <w:r w:rsidR="00394A19">
          <w:rPr>
            <w:color w:val="000000" w:themeColor="text1"/>
          </w:rPr>
          <w:delText xml:space="preserve"> </w:delText>
        </w:r>
        <w:r w:rsidR="00394A19" w:rsidRPr="00394A19">
          <w:rPr>
            <w:color w:val="000000" w:themeColor="text1"/>
          </w:rPr>
          <w:delText>Ak ide o povinnú osobu, ktorá zverejňuje zmluvy inak ako v CRZ (ide najmä o povinné osoby, ktorými sú obce, vyššie územné celky, povinné osoby, ktoré sú ich rozpočtovou organizáciou alebo príspevkovou organizáciou), je táto povinná osoba naďalej povinná dodržiavať povinnosti podľa § 47a Občianskeho zákonníka a podľa § 5a zákona o slobode informácií. Teda zmluvu uzavretú na elektronickom trhovisku vrátene jej príloh je nevyhnutné zverejniť aj na svojom webovom sídle, alebo, ak webové sídlo nemá, na webovom sídle jej zriaďovateľa alebo bezodplatne v Obchodnom vestníku.</w:delText>
        </w:r>
      </w:del>
    </w:p>
    <w:p w14:paraId="13D16D98" w14:textId="37267F48" w:rsidR="009D7F63" w:rsidRPr="0073389C" w:rsidRDefault="009D7F63" w:rsidP="009D7F63">
      <w:pPr>
        <w:spacing w:before="120" w:after="120" w:line="288" w:lineRule="auto"/>
        <w:jc w:val="both"/>
        <w:rPr>
          <w:del w:id="1553" w:author="Zuzana Hušeková" w:date="2021-06-11T13:17:00Z"/>
          <w:color w:val="000000" w:themeColor="text1"/>
        </w:rPr>
      </w:pPr>
      <w:del w:id="1554" w:author="Zuzana Hušeková" w:date="2021-06-11T13:17:00Z">
        <w:r w:rsidRPr="0073389C">
          <w:rPr>
            <w:color w:val="000000" w:themeColor="text1"/>
          </w:rPr>
          <w:delText xml:space="preserve"> </w:delText>
        </w:r>
      </w:del>
    </w:p>
    <w:p w14:paraId="646626A6" w14:textId="5B573EF0"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del w:id="1555" w:author="Zuzana Hušeková" w:date="2021-06-11T13:17:00Z"/>
          <w:color w:val="000000" w:themeColor="text1"/>
        </w:rPr>
      </w:pPr>
      <w:del w:id="1556" w:author="Zuzana Hušeková" w:date="2021-06-11T13:17:00Z">
        <w:r w:rsidRPr="0073389C">
          <w:rPr>
            <w:b/>
            <w:i/>
            <w:color w:val="000000" w:themeColor="text1"/>
          </w:rPr>
          <w:delText>Odporúčanie pre prijímateľa:</w:delText>
        </w:r>
        <w:r w:rsidRPr="0073389C">
          <w:rPr>
            <w:color w:val="000000" w:themeColor="text1"/>
          </w:rPr>
          <w:delText xml:space="preserve"> Pri uzatváraní všetkých typov zmlúv, vrátane rámcových dohôd na nákup informačno-komunikačných technológií, ako aj iných diel požívajúcich ochranu duševného vlastníctva s výnimkou </w:delText>
        </w:r>
        <w:r w:rsidR="00725F3A">
          <w:rPr>
            <w:rFonts w:cs="Arial"/>
            <w:color w:val="000000" w:themeColor="text1"/>
            <w:szCs w:val="19"/>
          </w:rPr>
          <w:delText>tzv.</w:delText>
        </w:r>
        <w:r w:rsidRPr="0073389C">
          <w:rPr>
            <w:color w:val="000000" w:themeColor="text1"/>
          </w:rPr>
          <w:delText xml:space="preserve"> balíkového softvéru, </w:delText>
        </w:r>
        <w:r w:rsidRPr="0073389C">
          <w:rPr>
            <w:b/>
            <w:color w:val="000000" w:themeColor="text1"/>
          </w:rPr>
          <w:delText>je potrebné štandardne zahrnúť</w:delText>
        </w:r>
        <w:r w:rsidRPr="0073389C">
          <w:rPr>
            <w:color w:val="000000" w:themeColor="text1"/>
          </w:rPr>
          <w:delText xml:space="preserve"> do zmlúv vrátane rámcových dohôd ustanovenia o udelení licencie a </w:delText>
        </w:r>
        <w:r w:rsidRPr="0073389C">
          <w:rPr>
            <w:b/>
            <w:color w:val="000000" w:themeColor="text1"/>
          </w:rPr>
          <w:delText>ustanovenia</w:delText>
        </w:r>
        <w:r w:rsidRPr="0073389C">
          <w:rPr>
            <w:color w:val="000000" w:themeColor="text1"/>
          </w:rPr>
          <w:delText xml:space="preserve"> o zverejnení autorov, výrobcov a subdodávateľov zhotoviteľa (viď. uznesenie vlády č. 460/2011 zo dňa 06. 07. 2011 a v nadväznosti  na „Metodický pokyn pre štandardné </w:delText>
        </w:r>
        <w:r w:rsidRPr="0073389C">
          <w:rPr>
            <w:color w:val="000000" w:themeColor="text1"/>
          </w:rPr>
          <w:lastRenderedPageBreak/>
          <w:delText>náležitosti opisu predmetu zákazky, štandardné podmienky účasti vo verejnom obstarávaní a optimálne zmluvné podmienky v súvislosti s projektmi v oblasti informačno-komunikačných technológií“)</w:delText>
        </w:r>
        <w:r w:rsidR="00F73625">
          <w:rPr>
            <w:color w:val="000000" w:themeColor="text1"/>
          </w:rPr>
          <w:delText>.</w:delText>
        </w:r>
        <w:r w:rsidRPr="0073389C">
          <w:rPr>
            <w:rStyle w:val="Odkaznapoznmkupodiarou"/>
            <w:color w:val="000000" w:themeColor="text1"/>
            <w:sz w:val="19"/>
          </w:rPr>
          <w:footnoteReference w:id="140"/>
        </w:r>
      </w:del>
    </w:p>
    <w:p w14:paraId="3DE5A49E" w14:textId="3D165EAB" w:rsidR="009D7F63" w:rsidRDefault="009D7F63" w:rsidP="009D7F63">
      <w:pPr>
        <w:rPr>
          <w:del w:id="1562" w:author="Zuzana Hušeková" w:date="2021-06-11T13:17:00Z"/>
          <w:rFonts w:asciiTheme="minorHAnsi" w:hAnsiTheme="minorHAnsi"/>
          <w:color w:val="000000" w:themeColor="text1"/>
        </w:rPr>
      </w:pPr>
    </w:p>
    <w:p w14:paraId="2DE913F9" w14:textId="187B4A64" w:rsidR="00833197" w:rsidRPr="00833197" w:rsidRDefault="00833197" w:rsidP="00833197">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del w:id="1563" w:author="Zuzana Hušeková" w:date="2021-06-11T13:17:00Z"/>
          <w:color w:val="000000" w:themeColor="text1"/>
        </w:rPr>
      </w:pPr>
      <w:del w:id="1564" w:author="Zuzana Hušeková" w:date="2021-06-11T13:17:00Z">
        <w:r w:rsidRPr="00833197">
          <w:rPr>
            <w:b/>
            <w:i/>
            <w:color w:val="000000" w:themeColor="text1"/>
          </w:rPr>
          <w:delText>Odporúčanie pre prijímateľa:</w:delText>
        </w:r>
        <w:r w:rsidRPr="00833197">
          <w:rPr>
            <w:color w:val="000000" w:themeColor="text1"/>
          </w:rPr>
          <w:delText xml:space="preserve"> </w:delText>
        </w:r>
        <w:r w:rsidRPr="009C6B55">
          <w:rPr>
            <w:rFonts w:cs="Arial"/>
            <w:color w:val="000000" w:themeColor="text1"/>
            <w:szCs w:val="19"/>
          </w:rPr>
          <w:delText xml:space="preserve">Prijímateľom sa odporúča, aby v zmluvách s úspešnými uchádzačmi pri všetkých typoch VO zakotvili odkladaciu podmienku nadobudnutia účinnosti zmluvy, ktorou bude schválenie zákazky v rámci kontroly VO, t.j. doručenie správy z kontroly VO prijímateľovi, resp. aby v zmluve s úspešným uchádzačom výslovne zakotvili právo odstúpiť od zmluvy </w:delText>
        </w:r>
        <w:r>
          <w:rPr>
            <w:rFonts w:cs="Arial"/>
            <w:color w:val="000000" w:themeColor="text1"/>
            <w:szCs w:val="19"/>
          </w:rPr>
          <w:delText xml:space="preserve">z dôvodu doručenia správy z kontroly od </w:delText>
        </w:r>
        <w:r w:rsidRPr="009C6B55">
          <w:rPr>
            <w:rFonts w:cs="Arial"/>
            <w:color w:val="000000" w:themeColor="text1"/>
            <w:szCs w:val="19"/>
          </w:rPr>
          <w:delText xml:space="preserve"> poskytovateľ</w:delText>
        </w:r>
        <w:r>
          <w:rPr>
            <w:rFonts w:cs="Arial"/>
            <w:color w:val="000000" w:themeColor="text1"/>
            <w:szCs w:val="19"/>
          </w:rPr>
          <w:delText>a, obsahom ktorej je nepripustenie výdavkov z predmetného VO do financovania</w:delText>
        </w:r>
        <w:r w:rsidRPr="009C6B55">
          <w:rPr>
            <w:rFonts w:cs="Arial"/>
            <w:color w:val="000000" w:themeColor="text1"/>
            <w:szCs w:val="19"/>
          </w:rPr>
          <w:delText>.</w:delText>
        </w:r>
        <w:r>
          <w:rPr>
            <w:rFonts w:cs="Arial"/>
            <w:color w:val="000000" w:themeColor="text1"/>
            <w:szCs w:val="19"/>
          </w:rPr>
          <w:delText xml:space="preserve"> Uvedené odporúčanie platí najmä pre zákazky, ktoré budú predmetom </w:delText>
        </w:r>
        <w:r>
          <w:rPr>
            <w:rFonts w:cs="Arial"/>
            <w:szCs w:val="19"/>
          </w:rPr>
          <w:delText xml:space="preserve"> finančnej</w:delText>
        </w:r>
        <w:r w:rsidRPr="00703E20">
          <w:rPr>
            <w:rFonts w:cs="Arial"/>
            <w:szCs w:val="19"/>
          </w:rPr>
          <w:delText xml:space="preserve"> kontrol</w:delText>
        </w:r>
        <w:r>
          <w:rPr>
            <w:rFonts w:cs="Arial"/>
            <w:szCs w:val="19"/>
          </w:rPr>
          <w:delText>y</w:delText>
        </w:r>
        <w:r w:rsidRPr="00703E20">
          <w:rPr>
            <w:rFonts w:cs="Arial"/>
            <w:szCs w:val="19"/>
          </w:rPr>
          <w:delText xml:space="preserve"> VO</w:delText>
        </w:r>
        <w:r>
          <w:rPr>
            <w:rFonts w:cs="Arial"/>
            <w:szCs w:val="19"/>
          </w:rPr>
          <w:delText xml:space="preserve"> až po podpise zmluvy s úspešným uchádzačom/úspešnými uchádzačmi (t.j. štandardnej ex post </w:delText>
        </w:r>
        <w:r w:rsidRPr="00703E20">
          <w:rPr>
            <w:rFonts w:cs="Arial"/>
            <w:szCs w:val="19"/>
          </w:rPr>
          <w:delText>kontrol</w:delText>
        </w:r>
        <w:r>
          <w:rPr>
            <w:rFonts w:cs="Arial"/>
            <w:szCs w:val="19"/>
          </w:rPr>
          <w:delText>y).</w:delText>
        </w:r>
      </w:del>
    </w:p>
    <w:p w14:paraId="61AFF160" w14:textId="4CE1A61C" w:rsidR="00833197" w:rsidRDefault="00833197" w:rsidP="009D7F63">
      <w:pPr>
        <w:rPr>
          <w:del w:id="1565" w:author="Zuzana Hušeková" w:date="2021-06-11T13:17:00Z"/>
          <w:rFonts w:asciiTheme="minorHAnsi" w:hAnsiTheme="minorHAnsi"/>
          <w:color w:val="000000" w:themeColor="text1"/>
        </w:rPr>
      </w:pPr>
    </w:p>
    <w:p w14:paraId="35CBD960" w14:textId="35D9C591" w:rsidR="00C7417C" w:rsidRDefault="00C7417C"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del w:id="1566" w:author="Zuzana Hušeková" w:date="2021-06-11T13:17:00Z"/>
          <w:b/>
          <w:i/>
          <w:color w:val="000000" w:themeColor="text1"/>
        </w:rPr>
      </w:pPr>
      <w:del w:id="1567" w:author="Zuzana Hušeková" w:date="2021-06-11T13:17:00Z">
        <w:r w:rsidRPr="00FC25FC">
          <w:rPr>
            <w:b/>
            <w:i/>
            <w:color w:val="000000" w:themeColor="text1"/>
          </w:rPr>
          <w:delText>Dôležité upozornenie</w:delText>
        </w:r>
        <w:r w:rsidRPr="002255EE">
          <w:rPr>
            <w:b/>
            <w:i/>
            <w:color w:val="000000" w:themeColor="text1"/>
          </w:rPr>
          <w:delText xml:space="preserve">: </w:delText>
        </w:r>
        <w:r w:rsidRPr="002255EE">
          <w:rPr>
            <w:color w:val="000000" w:themeColor="text1"/>
          </w:rPr>
          <w:delText xml:space="preserve">Výdavky deklarované v ŽoP, ktoré vznikli v súvislosti s realizáciou výsledku VO alebo obstarávania, nemôžu byť zo strany </w:delText>
        </w:r>
        <w:r w:rsidR="00BE4037">
          <w:rPr>
            <w:color w:val="000000" w:themeColor="text1"/>
          </w:rPr>
          <w:delText>poskytovateľa</w:delText>
        </w:r>
        <w:r w:rsidRPr="002255EE">
          <w:rPr>
            <w:color w:val="000000" w:themeColor="text1"/>
          </w:rPr>
          <w:delText xml:space="preserve"> schválené skôr, ako </w:delText>
        </w:r>
        <w:r w:rsidR="00725F3A">
          <w:rPr>
            <w:rFonts w:cs="Arial"/>
            <w:color w:val="000000" w:themeColor="text1"/>
            <w:szCs w:val="19"/>
          </w:rPr>
          <w:delText>poskytovateľ</w:delText>
        </w:r>
        <w:r w:rsidR="00725F3A" w:rsidRPr="002255EE">
          <w:rPr>
            <w:rFonts w:cs="Arial"/>
            <w:color w:val="000000" w:themeColor="text1"/>
            <w:szCs w:val="19"/>
          </w:rPr>
          <w:delText xml:space="preserve"> </w:delText>
        </w:r>
        <w:r w:rsidRPr="002255EE">
          <w:rPr>
            <w:color w:val="000000" w:themeColor="text1"/>
          </w:rPr>
          <w:delText xml:space="preserve">riadne ukončí kontrolu VO, ktorej záverom je pripustenie predmetných výdavkov do financovania. Ak napriek uvedenému prijímateľ predloží takúto ŽoP </w:delText>
        </w:r>
        <w:r w:rsidR="00BE4037">
          <w:rPr>
            <w:color w:val="000000" w:themeColor="text1"/>
          </w:rPr>
          <w:delText>poskytovateľovi</w:delText>
        </w:r>
        <w:r w:rsidRPr="002255EE">
          <w:rPr>
            <w:color w:val="000000" w:themeColor="text1"/>
          </w:rPr>
          <w:delText xml:space="preserve">, je </w:delText>
        </w:r>
        <w:r w:rsidR="00BE4037">
          <w:rPr>
            <w:color w:val="000000" w:themeColor="text1"/>
          </w:rPr>
          <w:delText>poskytovateľ</w:delText>
        </w:r>
        <w:r w:rsidRPr="002255EE">
          <w:rPr>
            <w:color w:val="000000" w:themeColor="text1"/>
          </w:rPr>
          <w:delText xml:space="preserve"> oprávnený takúto ŽoP zamietnuť. Ak zo strany </w:delText>
        </w:r>
        <w:r w:rsidR="00BE4037">
          <w:rPr>
            <w:color w:val="000000" w:themeColor="text1"/>
          </w:rPr>
          <w:delText>poskytovateľa</w:delText>
        </w:r>
        <w:r w:rsidRPr="002255EE">
          <w:rPr>
            <w:color w:val="000000" w:themeColor="text1"/>
          </w:rPr>
          <w:delText xml:space="preserve"> nedôjde k zamietnutiu ŽoP, pokračuje </w:delText>
        </w:r>
        <w:r w:rsidR="00725F3A">
          <w:rPr>
            <w:rFonts w:cs="Arial"/>
            <w:color w:val="000000" w:themeColor="text1"/>
            <w:szCs w:val="19"/>
          </w:rPr>
          <w:delText>poskytovateľ</w:delText>
        </w:r>
        <w:r w:rsidR="00725F3A" w:rsidRPr="002255EE">
          <w:rPr>
            <w:rFonts w:cs="Arial"/>
            <w:color w:val="000000" w:themeColor="text1"/>
            <w:szCs w:val="19"/>
          </w:rPr>
          <w:delText xml:space="preserve"> </w:delText>
        </w:r>
        <w:r w:rsidRPr="002255EE">
          <w:rPr>
            <w:color w:val="000000" w:themeColor="text1"/>
          </w:rPr>
          <w:delText>vo výkone kontroly ŽoP, pričom je oprávnený rozhodnúť o prerušení plynutia tejto lehoty v zmysle čl. 132 všeobecného nariadenia do momentu ukončenia kontroly alebo kontroly obstarávania.</w:delText>
        </w:r>
        <w:r w:rsidRPr="002255EE">
          <w:rPr>
            <w:b/>
            <w:i/>
            <w:color w:val="000000" w:themeColor="text1"/>
          </w:rPr>
          <w:delText xml:space="preserve"> </w:delText>
        </w:r>
      </w:del>
    </w:p>
    <w:p w14:paraId="685F081F" w14:textId="518695C1" w:rsidR="00725F3A" w:rsidRPr="002255EE" w:rsidRDefault="00725F3A"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del w:id="1568" w:author="Zuzana Hušeková" w:date="2021-06-11T13:17:00Z"/>
          <w:rFonts w:cs="Arial"/>
          <w:b/>
          <w:i/>
          <w:color w:val="000000" w:themeColor="text1"/>
          <w:szCs w:val="19"/>
        </w:rPr>
      </w:pPr>
      <w:del w:id="1569" w:author="Zuzana Hušeková" w:date="2021-06-11T13:17:00Z">
        <w:r w:rsidRPr="00725F3A">
          <w:rPr>
            <w:rFonts w:cs="Arial"/>
            <w:color w:val="000000" w:themeColor="text1"/>
            <w:szCs w:val="19"/>
          </w:rPr>
          <w:delText xml:space="preserve">V prípade, že prijímateľ zrealizoval VO ešte pred schválením ŽoNFP, predkladá dokumentáciu v z takéhoto VO na kontrolu vo fáze po podpise zmluvy s úspešným uchádzačom </w:delText>
        </w:r>
        <w:r w:rsidR="00F73625">
          <w:rPr>
            <w:rFonts w:cs="Arial"/>
            <w:color w:val="000000" w:themeColor="text1"/>
            <w:szCs w:val="19"/>
          </w:rPr>
          <w:delText>(</w:delText>
        </w:r>
        <w:r w:rsidRPr="00725F3A">
          <w:rPr>
            <w:rFonts w:cs="Arial"/>
            <w:color w:val="000000" w:themeColor="text1"/>
            <w:szCs w:val="19"/>
          </w:rPr>
          <w:delText>po nadobudnutí platnosti a účinnosti tejto zmluvy</w:delText>
        </w:r>
        <w:r w:rsidR="00F73625">
          <w:rPr>
            <w:rFonts w:cs="Arial"/>
            <w:color w:val="000000" w:themeColor="text1"/>
            <w:szCs w:val="19"/>
          </w:rPr>
          <w:delText>)</w:delText>
        </w:r>
        <w:r w:rsidRPr="00725F3A">
          <w:rPr>
            <w:rFonts w:cs="Arial"/>
            <w:color w:val="000000" w:themeColor="text1"/>
            <w:szCs w:val="19"/>
          </w:rPr>
          <w:delText>, vrátane všetkých dodatkov k tejto zmluve. Uvedené VO musí byť zrealizované v súlade so všeobecne záväznými právnymi predpismi SR a EÚ, základnými princípmi VO, zmluvou o NFP a touto príručkou.</w:delText>
        </w:r>
      </w:del>
    </w:p>
    <w:p w14:paraId="20C77BB5" w14:textId="332BE096" w:rsidR="00C7417C" w:rsidRDefault="00C7417C" w:rsidP="00C7417C">
      <w:pPr>
        <w:rPr>
          <w:del w:id="1570" w:author="Zuzana Hušeková" w:date="2021-06-11T13:17:00Z"/>
          <w:rFonts w:asciiTheme="minorHAnsi" w:hAnsiTheme="minorHAnsi" w:cstheme="minorHAnsi"/>
          <w:color w:val="000000" w:themeColor="text1"/>
          <w:szCs w:val="19"/>
        </w:rPr>
      </w:pPr>
    </w:p>
    <w:p w14:paraId="1FE19E8E" w14:textId="69529D7C" w:rsidR="00725F3A" w:rsidRPr="0002218E"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del w:id="1571" w:author="Zuzana Hušeková" w:date="2021-06-11T13:17:00Z"/>
          <w:rFonts w:cs="Arial"/>
          <w:color w:val="365F91" w:themeColor="accent1" w:themeShade="BF"/>
          <w:szCs w:val="19"/>
        </w:rPr>
      </w:pPr>
      <w:del w:id="1572" w:author="Zuzana Hušeková" w:date="2021-06-11T13:17:00Z">
        <w:r w:rsidRPr="008D5848">
          <w:rPr>
            <w:rFonts w:cs="Arial"/>
            <w:b/>
            <w:i/>
            <w:szCs w:val="19"/>
          </w:rPr>
          <w:delText xml:space="preserve">Dôležité upozornenie:  </w:delText>
        </w:r>
        <w:r w:rsidRPr="008D5848">
          <w:rPr>
            <w:rFonts w:cs="Arial"/>
            <w:szCs w:val="19"/>
          </w:rPr>
          <w:delText>Poskytovateľ v rámci výkonu kontroly VO posudzuje predmetné VO aj z pohľadu možného porušenia hospodárskej súťaže podľa zákona č. 136/2001 Z.z. o ochrane hospodárskej súťaže (</w:delText>
        </w:r>
        <w:r w:rsidRPr="00AD07E2">
          <w:rPr>
            <w:rFonts w:cs="Arial"/>
            <w:szCs w:val="19"/>
          </w:rPr>
          <w:delText>konkrétne  po</w:delText>
        </w:r>
        <w:r w:rsidRPr="00972164">
          <w:rPr>
            <w:rFonts w:cs="Arial"/>
            <w:szCs w:val="19"/>
          </w:rPr>
          <w:delText xml:space="preserve">dľa </w:delText>
        </w:r>
        <w:r w:rsidRPr="008D5848">
          <w:rPr>
            <w:rFonts w:cs="Arial"/>
            <w:szCs w:val="19"/>
          </w:rPr>
          <w:delText xml:space="preserve">§ 4 zákona o ochrane hospodárskej </w:delText>
        </w:r>
        <w:r w:rsidRPr="0043783A">
          <w:rPr>
            <w:rFonts w:cs="Arial"/>
            <w:szCs w:val="19"/>
          </w:rPr>
          <w:delText>súťaže</w:delText>
        </w:r>
        <w:r w:rsidRPr="0002218E">
          <w:rPr>
            <w:rFonts w:cs="Arial"/>
            <w:color w:val="365F91" w:themeColor="accent1" w:themeShade="BF"/>
            <w:szCs w:val="19"/>
          </w:rPr>
          <w:delText xml:space="preserve">). </w:delText>
        </w:r>
        <w:r w:rsidR="0043783A" w:rsidRPr="0002218E">
          <w:rPr>
            <w:rFonts w:cs="Arial"/>
            <w:color w:val="365F91" w:themeColor="accent1" w:themeShade="BF"/>
            <w:szCs w:val="19"/>
          </w:rPr>
          <w:delText xml:space="preserve"> </w:delText>
        </w:r>
        <w:r w:rsidR="0043783A" w:rsidRPr="00DF5D23">
          <w:rPr>
            <w:rFonts w:cs="Arial"/>
            <w:szCs w:val="19"/>
          </w:rPr>
          <w:delText xml:space="preserve">Za účelom zvýšenia informovanosti prijímateľov je v prílohe tejto príručky (Príloha č. </w:delText>
        </w:r>
        <w:r w:rsidR="00D000F2" w:rsidRPr="00DF5D23">
          <w:rPr>
            <w:rFonts w:cs="Arial"/>
            <w:szCs w:val="19"/>
          </w:rPr>
          <w:delText>33</w:delText>
        </w:r>
        <w:r w:rsidR="0043783A" w:rsidRPr="00DF5D23">
          <w:rPr>
            <w:rFonts w:cs="Arial"/>
            <w:szCs w:val="19"/>
          </w:rPr>
          <w:delText xml:space="preserve"> Rizikové indikátory k možným porušeniam zákona o ochrane hospodárskej súťaže) uvedený zoznam rizikových indikátorov, predstavujúcich situácie, ktoré zvyšujú pravdepodobnosť, že v rámci daného zadávania zákazky mohlo dôjsť k protiprávnemu konaniu.</w:delText>
        </w:r>
        <w:r w:rsidRPr="00DF5D23">
          <w:rPr>
            <w:rFonts w:cs="Arial"/>
            <w:szCs w:val="19"/>
          </w:rPr>
          <w:delText xml:space="preserve">  </w:delText>
        </w:r>
      </w:del>
    </w:p>
    <w:p w14:paraId="2D8C7239" w14:textId="58C867E7"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del w:id="1573" w:author="Zuzana Hušeková" w:date="2021-06-11T13:17:00Z"/>
          <w:rFonts w:cs="Arial"/>
          <w:szCs w:val="19"/>
        </w:rPr>
      </w:pPr>
      <w:del w:id="1574" w:author="Zuzana Hušeková" w:date="2021-06-11T13:17:00Z">
        <w:r w:rsidRPr="008D5848">
          <w:rPr>
            <w:rFonts w:cs="Arial"/>
            <w:b/>
            <w:i/>
            <w:szCs w:val="19"/>
          </w:rPr>
          <w:delText xml:space="preserve">Dôležité upozornenie: </w:delText>
        </w:r>
        <w:r w:rsidRPr="008D5848">
          <w:rPr>
            <w:rFonts w:cs="Arial"/>
            <w:szCs w:val="19"/>
          </w:rPr>
          <w:delText>Pri definovaní technických parametrov tovarov: v relevantných prípadoch odporúčame určovať technické parametre rozmedzím, resp. určením minimálnej a/alebo maximálnej hodnoty parametra, nie konkrétnou jedinou hodnotou technického parametru (napr.: šírka stroja 1100 mm -  1500 mm).</w:delText>
        </w:r>
      </w:del>
    </w:p>
    <w:p w14:paraId="0006B6DF" w14:textId="1B46E65B" w:rsidR="00725F3A" w:rsidRDefault="00725F3A" w:rsidP="00C7417C">
      <w:pPr>
        <w:rPr>
          <w:del w:id="1575" w:author="Zuzana Hušeková" w:date="2021-06-11T13:17:00Z"/>
          <w:rFonts w:asciiTheme="minorHAnsi" w:hAnsiTheme="minorHAnsi" w:cstheme="minorHAnsi"/>
          <w:color w:val="000000" w:themeColor="text1"/>
          <w:szCs w:val="19"/>
        </w:rPr>
      </w:pPr>
    </w:p>
    <w:p w14:paraId="1CA24B67" w14:textId="68AAD49A" w:rsidR="00C477FA" w:rsidRPr="00E8012F" w:rsidRDefault="00C477FA"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del w:id="1576" w:author="Zuzana Hušeková" w:date="2021-06-11T13:17:00Z"/>
          <w:rFonts w:cs="Arial"/>
          <w:b/>
          <w:i/>
          <w:szCs w:val="19"/>
        </w:rPr>
      </w:pPr>
      <w:del w:id="1577" w:author="Zuzana Hušeková" w:date="2021-06-11T13:17:00Z">
        <w:r w:rsidRPr="00E8012F">
          <w:rPr>
            <w:rFonts w:cs="Arial"/>
            <w:b/>
            <w:i/>
            <w:szCs w:val="19"/>
          </w:rPr>
          <w:delText xml:space="preserve">Dôležité upozornenie: </w:delText>
        </w:r>
        <w:r w:rsidRPr="00E8012F">
          <w:rPr>
            <w:rFonts w:cs="Arial"/>
            <w:szCs w:val="19"/>
          </w:rPr>
          <w:delText>Prijímateľ by pri definovaní predmetu zákazky mal taktiež vychádzať z projektu, resp. ŽoNFP. Predmetom obstarania by mali byť také tovary, služby a práce, ktoré sú potrebné na realizáciu projektu a ktorých obstaranie bolo v ŽoNFP plánované. Prijímateľ musí zabezpečiť, aby nedošlo k rozporu medzi opisom predmetu zákazky uvedeným v dokumentácii z VO a výdavkovými položkami, s ktorými sa uvažuje v predkladanom projekte. Prijímateľ musí mať zároveň na zreteli skutočnosť, že v prípade, že schválený projekt už obsahuje isté špecifikácie obstarávaných tovarov, služieb a prác (napr. technické parametre zariadenia), je v rámci procesu VO pri definovaní predmetu zákazky stále povinný postupovať v súlade s princípmi VO a § 42 ZVO.</w:delText>
        </w:r>
      </w:del>
    </w:p>
    <w:p w14:paraId="19335F5A" w14:textId="65DCCB87" w:rsidR="00C477FA" w:rsidRPr="00E8012F" w:rsidRDefault="00C477FA" w:rsidP="00E8012F">
      <w:pPr>
        <w:spacing w:line="276" w:lineRule="auto"/>
        <w:jc w:val="both"/>
        <w:rPr>
          <w:del w:id="1578" w:author="Zuzana Hušeková" w:date="2021-06-11T13:17:00Z"/>
        </w:rPr>
      </w:pPr>
      <w:del w:id="1579" w:author="Zuzana Hušeková" w:date="2021-06-11T13:17:00Z">
        <w:r w:rsidRPr="00E8012F">
          <w:lastRenderedPageBreak/>
          <w:delText xml:space="preserve">Prijímateľ má možnosť späťvzatia dokumentácie k verejnému obstarávaniu alebo obstarávaniu, ktorá bola predložená Poskytovateľovi za účelom výkonu finančnej kontroly VO alebo kontroly obstarávania, a to so súhlasom dotknutého Poskytovateľa. </w:delText>
        </w:r>
        <w:r w:rsidR="003548EB" w:rsidRPr="003548EB">
          <w:delText xml:space="preserve">V prípadoch späťvzatia dokumentácie ide o dôvod hodný osobitného zreteľa a poskytovateľ </w:delText>
        </w:r>
        <w:r w:rsidR="003548EB">
          <w:delText xml:space="preserve">zastaví administratívnu finančnú kontrolu vyhotovením záznamu. </w:delText>
        </w:r>
        <w:r w:rsidRPr="00E8012F">
          <w:delText>Ak prijímateľ opätovne predloží dokumentáciu na finančnú kontrolu, lehoty začínajú plynúť odznovu.</w:delText>
        </w:r>
      </w:del>
    </w:p>
    <w:p w14:paraId="62DDB1E5" w14:textId="03F79A39" w:rsidR="009D7F63" w:rsidRPr="0073389C" w:rsidRDefault="009D7F63" w:rsidP="009D7F63">
      <w:pPr>
        <w:pStyle w:val="Nadpis3"/>
        <w:ind w:left="567" w:firstLine="0"/>
        <w:rPr>
          <w:del w:id="1580" w:author="Zuzana Hušeková" w:date="2021-06-11T13:17:00Z"/>
          <w:lang w:val="sk-SK"/>
        </w:rPr>
      </w:pPr>
      <w:bookmarkStart w:id="1581" w:name="_Toc418000109"/>
      <w:bookmarkStart w:id="1582" w:name="_Toc440372883"/>
      <w:bookmarkStart w:id="1583" w:name="_Toc74740426"/>
      <w:bookmarkEnd w:id="1581"/>
      <w:del w:id="1584" w:author="Zuzana Hušeková" w:date="2021-06-11T13:17:00Z">
        <w:r w:rsidRPr="00C477FA">
          <w:rPr>
            <w:lang w:val="sk-SK"/>
          </w:rPr>
          <w:delText xml:space="preserve">Typy </w:delText>
        </w:r>
        <w:r w:rsidRPr="0073389C">
          <w:rPr>
            <w:lang w:val="sk-SK"/>
          </w:rPr>
          <w:delText>kontroly VO</w:delText>
        </w:r>
        <w:bookmarkEnd w:id="1582"/>
        <w:bookmarkEnd w:id="1583"/>
      </w:del>
    </w:p>
    <w:p w14:paraId="6DFE92DA" w14:textId="0744FDB9" w:rsidR="009D7F63" w:rsidRPr="0073389C" w:rsidRDefault="009D7F63" w:rsidP="009D7F63">
      <w:pPr>
        <w:spacing w:before="120" w:after="120" w:line="288" w:lineRule="auto"/>
        <w:ind w:left="709" w:hanging="709"/>
        <w:jc w:val="both"/>
        <w:rPr>
          <w:del w:id="1585" w:author="Zuzana Hušeková" w:date="2021-06-11T13:17:00Z"/>
        </w:rPr>
      </w:pPr>
      <w:del w:id="1586" w:author="Zuzana Hušeková" w:date="2021-06-11T13:17:00Z">
        <w:r w:rsidRPr="0073389C">
          <w:rPr>
            <w:b/>
          </w:rPr>
          <w:delText>a) Prvá ex</w:delText>
        </w:r>
        <w:r w:rsidR="00672FF6">
          <w:rPr>
            <w:b/>
          </w:rPr>
          <w:delText>-</w:delText>
        </w:r>
        <w:r w:rsidRPr="0073389C">
          <w:rPr>
            <w:b/>
          </w:rPr>
          <w:delText>ante kontrola zákazky</w:delText>
        </w:r>
        <w:r w:rsidRPr="0073389C">
          <w:delText xml:space="preserve"> </w:delText>
        </w:r>
        <w:r w:rsidRPr="0073389C">
          <w:rPr>
            <w:b/>
          </w:rPr>
          <w:delText xml:space="preserve">– kontrola pred plánovaným zverejnením zákazky </w:delText>
        </w:r>
      </w:del>
    </w:p>
    <w:p w14:paraId="5A54AE47" w14:textId="6456F28C" w:rsidR="00E45EB5" w:rsidRPr="00D63FA2" w:rsidRDefault="00E45EB5" w:rsidP="00E45EB5">
      <w:pPr>
        <w:pBdr>
          <w:top w:val="single" w:sz="4" w:space="1" w:color="auto"/>
          <w:left w:val="single" w:sz="4" w:space="4" w:color="auto"/>
          <w:bottom w:val="single" w:sz="4" w:space="1" w:color="auto"/>
          <w:right w:val="single" w:sz="4" w:space="4" w:color="auto"/>
        </w:pBdr>
        <w:shd w:val="clear" w:color="auto" w:fill="F2F2F2" w:themeFill="background1" w:themeFillShade="F2"/>
        <w:spacing w:before="60" w:after="60"/>
        <w:jc w:val="both"/>
        <w:rPr>
          <w:del w:id="1587" w:author="Zuzana Hušeková" w:date="2021-06-11T13:17:00Z"/>
          <w:rFonts w:cs="Arial"/>
          <w:szCs w:val="19"/>
        </w:rPr>
      </w:pPr>
      <w:del w:id="1588" w:author="Zuzana Hušeková" w:date="2021-06-11T13:17:00Z">
        <w:r w:rsidRPr="00E8012F">
          <w:rPr>
            <w:rFonts w:cs="Arial"/>
            <w:b/>
            <w:i/>
            <w:szCs w:val="19"/>
          </w:rPr>
          <w:delText xml:space="preserve">Dôležité upozornenie: </w:delText>
        </w:r>
        <w:r w:rsidRPr="00D63FA2">
          <w:rPr>
            <w:rFonts w:cs="Arial"/>
            <w:szCs w:val="19"/>
          </w:rPr>
          <w:delText xml:space="preserve">Prvá ex-ante kontrola nie je povinná a </w:delText>
        </w:r>
        <w:r w:rsidRPr="00D63FA2">
          <w:rPr>
            <w:rFonts w:cs="Arial"/>
            <w:b/>
            <w:szCs w:val="19"/>
          </w:rPr>
          <w:delText>prijímateľ sa môže dobrovoľne rozhodnúť predložiť</w:delText>
        </w:r>
        <w:r w:rsidRPr="00D63FA2">
          <w:rPr>
            <w:rFonts w:cs="Arial"/>
            <w:szCs w:val="19"/>
          </w:rPr>
          <w:delText xml:space="preserve"> dokumentáciu </w:delText>
        </w:r>
        <w:r w:rsidRPr="00D63FA2">
          <w:rPr>
            <w:rFonts w:cs="Arial"/>
            <w:b/>
            <w:szCs w:val="19"/>
          </w:rPr>
          <w:delText>na prvú ex ante kontrolu</w:delText>
        </w:r>
        <w:r w:rsidRPr="00D63FA2">
          <w:rPr>
            <w:rFonts w:cs="Arial"/>
            <w:szCs w:val="19"/>
          </w:rPr>
          <w:delText xml:space="preserve"> poskytovateľovi </w:delText>
        </w:r>
        <w:r w:rsidRPr="00D63FA2">
          <w:rPr>
            <w:rFonts w:cs="Arial"/>
            <w:b/>
            <w:szCs w:val="19"/>
          </w:rPr>
          <w:delText>len v prípade</w:delText>
        </w:r>
        <w:r w:rsidRPr="00D63FA2">
          <w:rPr>
            <w:rFonts w:cs="Arial"/>
            <w:szCs w:val="19"/>
          </w:rPr>
          <w:delText xml:space="preserve">: </w:delText>
        </w:r>
      </w:del>
    </w:p>
    <w:p w14:paraId="7DAEC802" w14:textId="76A3DB78" w:rsidR="00E45EB5" w:rsidRPr="00D63FA2" w:rsidRDefault="00E45EB5" w:rsidP="00E45EB5">
      <w:pPr>
        <w:pStyle w:val="Odsekzoznamu"/>
        <w:numPr>
          <w:ilvl w:val="1"/>
          <w:numId w:val="142"/>
        </w:numPr>
        <w:pBdr>
          <w:top w:val="single" w:sz="4" w:space="1" w:color="auto"/>
          <w:left w:val="single" w:sz="4" w:space="4" w:color="auto"/>
          <w:bottom w:val="single" w:sz="4" w:space="1" w:color="auto"/>
          <w:right w:val="single" w:sz="4" w:space="4" w:color="auto"/>
        </w:pBdr>
        <w:shd w:val="clear" w:color="auto" w:fill="F2F2F2" w:themeFill="background1" w:themeFillShade="F2"/>
        <w:spacing w:before="60" w:after="60"/>
        <w:jc w:val="both"/>
        <w:rPr>
          <w:del w:id="1589" w:author="Zuzana Hušeková" w:date="2021-06-11T13:17:00Z"/>
          <w:rFonts w:cs="Arial"/>
          <w:szCs w:val="19"/>
        </w:rPr>
      </w:pPr>
      <w:del w:id="1590" w:author="Zuzana Hušeková" w:date="2021-06-11T13:17:00Z">
        <w:r w:rsidRPr="00D63FA2">
          <w:rPr>
            <w:rFonts w:cs="Arial"/>
            <w:szCs w:val="19"/>
          </w:rPr>
          <w:delText xml:space="preserve">všetkých nadlimitných postupov zadávania zákaziek (okrem VO uskutočnených centrálnou obstarávacou organizáciou podľa § 15 ods. 2 a ods. 4 ZVO); </w:delText>
        </w:r>
      </w:del>
    </w:p>
    <w:p w14:paraId="353BFC59" w14:textId="0727790B" w:rsidR="00E45EB5" w:rsidRPr="00D63FA2" w:rsidRDefault="00E45EB5" w:rsidP="00E45EB5">
      <w:pPr>
        <w:pStyle w:val="Odsekzoznamu"/>
        <w:numPr>
          <w:ilvl w:val="1"/>
          <w:numId w:val="142"/>
        </w:numPr>
        <w:pBdr>
          <w:top w:val="single" w:sz="4" w:space="1" w:color="auto"/>
          <w:left w:val="single" w:sz="4" w:space="4" w:color="auto"/>
          <w:bottom w:val="single" w:sz="4" w:space="1" w:color="auto"/>
          <w:right w:val="single" w:sz="4" w:space="4" w:color="auto"/>
        </w:pBdr>
        <w:shd w:val="clear" w:color="auto" w:fill="F2F2F2" w:themeFill="background1" w:themeFillShade="F2"/>
        <w:spacing w:before="60" w:after="60"/>
        <w:jc w:val="both"/>
        <w:rPr>
          <w:del w:id="1591" w:author="Zuzana Hušeková" w:date="2021-06-11T13:17:00Z"/>
          <w:rFonts w:cs="Arial"/>
          <w:szCs w:val="19"/>
        </w:rPr>
      </w:pPr>
      <w:del w:id="1592" w:author="Zuzana Hušeková" w:date="2021-06-11T13:17:00Z">
        <w:r w:rsidRPr="00D63FA2">
          <w:rPr>
            <w:rFonts w:cs="Arial"/>
            <w:szCs w:val="19"/>
          </w:rPr>
          <w:delText>podlimitných zákaziek na stavebné práce;</w:delText>
        </w:r>
      </w:del>
    </w:p>
    <w:p w14:paraId="594CB37A" w14:textId="1862DAB4" w:rsidR="00E45EB5" w:rsidRPr="00D63FA2" w:rsidRDefault="00E45EB5" w:rsidP="00E45EB5">
      <w:pPr>
        <w:spacing w:before="60" w:after="60"/>
        <w:jc w:val="both"/>
        <w:rPr>
          <w:del w:id="1593" w:author="Zuzana Hušeková" w:date="2021-06-11T13:17:00Z"/>
          <w:rFonts w:cs="Arial"/>
          <w:szCs w:val="19"/>
        </w:rPr>
      </w:pPr>
      <w:del w:id="1594" w:author="Zuzana Hušeková" w:date="2021-06-11T13:17:00Z">
        <w:r w:rsidRPr="00D63FA2">
          <w:rPr>
            <w:rFonts w:cs="Arial"/>
            <w:szCs w:val="19"/>
          </w:rPr>
          <w:delText>V prípade doručenia dokumentácie k vyššie uvedeným postupom zadávania zákaziek zo strany  prijímateľa, je povinnosťou poskytovateľa vykonať finančnú kontrolu VO.</w:delText>
        </w:r>
      </w:del>
    </w:p>
    <w:p w14:paraId="6E8E44A8" w14:textId="302301C7" w:rsidR="00E45EB5" w:rsidRPr="00D63FA2" w:rsidRDefault="00E45EB5" w:rsidP="00E45EB5">
      <w:pPr>
        <w:spacing w:before="60" w:after="60"/>
        <w:jc w:val="both"/>
        <w:rPr>
          <w:del w:id="1595" w:author="Zuzana Hušeková" w:date="2021-06-11T13:17:00Z"/>
          <w:rFonts w:cs="Arial"/>
          <w:color w:val="FF0000"/>
          <w:szCs w:val="19"/>
        </w:rPr>
      </w:pPr>
      <w:del w:id="1596" w:author="Zuzana Hušeková" w:date="2021-06-11T13:17:00Z">
        <w:r w:rsidRPr="00D63FA2">
          <w:rPr>
            <w:rFonts w:cs="Arial"/>
            <w:szCs w:val="19"/>
          </w:rPr>
          <w:delText>V prípade doručenia dokumentácie k iným ako vyššie uvedeným postupom zadávania zákaziek zo strany  prijímateľa, poskytovateľ prvú ex ante kontrolu nevykoná. Túto skutočnosť oznámi poskytovateľ prijímateľovi e-mailom alebo listom odoslaným prostredníctvom elektronickej schránky (resp. poštovou prepravou).</w:delText>
        </w:r>
      </w:del>
    </w:p>
    <w:p w14:paraId="62ECCC1A" w14:textId="4A07F760" w:rsidR="00E45EB5" w:rsidRDefault="00E45EB5" w:rsidP="009D7F63">
      <w:pPr>
        <w:spacing w:before="120" w:after="120" w:line="288" w:lineRule="auto"/>
        <w:ind w:left="426" w:hanging="426"/>
        <w:jc w:val="both"/>
        <w:rPr>
          <w:del w:id="1597" w:author="Zuzana Hušeková" w:date="2021-06-11T13:17:00Z"/>
          <w:b/>
          <w:i/>
          <w:color w:val="FF0000"/>
        </w:rPr>
      </w:pPr>
    </w:p>
    <w:p w14:paraId="315EF104" w14:textId="527BA7F5" w:rsidR="009D7F63" w:rsidRPr="0073389C" w:rsidRDefault="009D7F63" w:rsidP="009D7F63">
      <w:pPr>
        <w:spacing w:before="120" w:after="120" w:line="288" w:lineRule="auto"/>
        <w:ind w:left="426" w:hanging="426"/>
        <w:jc w:val="both"/>
        <w:rPr>
          <w:del w:id="1598" w:author="Zuzana Hušeková" w:date="2021-06-11T13:17:00Z"/>
        </w:rPr>
      </w:pPr>
      <w:del w:id="1599" w:author="Zuzana Hušeková" w:date="2021-06-11T13:17:00Z">
        <w:r w:rsidRPr="0073389C">
          <w:rPr>
            <w:b/>
            <w:i/>
            <w:color w:val="FF0000"/>
          </w:rPr>
          <w:delText>Povinnosť prijímateľa:</w:delText>
        </w:r>
        <w:r w:rsidRPr="0073389C">
          <w:rPr>
            <w:color w:val="FF0000"/>
          </w:rPr>
          <w:delText xml:space="preserve"> </w:delText>
        </w:r>
        <w:r w:rsidRPr="0073389C">
          <w:delText xml:space="preserve">Prijímateľ predkladá na kontrolu </w:delText>
        </w:r>
        <w:r w:rsidR="00C05CC7">
          <w:delText xml:space="preserve">VO najmä </w:delText>
        </w:r>
        <w:r w:rsidRPr="0073389C">
          <w:delText>nasledovné dokumenty:</w:delText>
        </w:r>
      </w:del>
    </w:p>
    <w:p w14:paraId="2250EBB0" w14:textId="36F0ADC1" w:rsidR="009D7F63" w:rsidRPr="0073389C" w:rsidRDefault="009D7F63" w:rsidP="009D7F63">
      <w:pPr>
        <w:pStyle w:val="Bulletslevel2"/>
        <w:spacing w:after="120" w:line="288" w:lineRule="auto"/>
        <w:ind w:left="567" w:hanging="283"/>
        <w:rPr>
          <w:del w:id="1600" w:author="Zuzana Hušeková" w:date="2021-06-11T13:17:00Z"/>
          <w:rFonts w:cs="Arial"/>
          <w:szCs w:val="19"/>
          <w:lang w:val="sk-SK"/>
        </w:rPr>
      </w:pPr>
      <w:del w:id="1601" w:author="Zuzana Hušeková" w:date="2021-06-11T13:17:00Z">
        <w:r w:rsidRPr="0073389C">
          <w:rPr>
            <w:rFonts w:cs="Arial"/>
            <w:szCs w:val="19"/>
            <w:lang w:val="sk-SK"/>
          </w:rPr>
          <w:delText xml:space="preserve">výpočet </w:delText>
        </w:r>
        <w:r w:rsidR="003F76F4">
          <w:rPr>
            <w:rFonts w:cs="Arial"/>
            <w:szCs w:val="19"/>
            <w:lang w:val="sk-SK"/>
          </w:rPr>
          <w:delText>PHZ</w:delText>
        </w:r>
        <w:r w:rsidRPr="0073389C">
          <w:rPr>
            <w:rFonts w:cs="Arial"/>
            <w:szCs w:val="19"/>
            <w:lang w:val="sk-SK"/>
          </w:rPr>
          <w:delText>,</w:delText>
        </w:r>
      </w:del>
    </w:p>
    <w:p w14:paraId="156E927C" w14:textId="1F5E4CB9" w:rsidR="009D7F63" w:rsidRPr="00BA2420" w:rsidRDefault="009D7F63" w:rsidP="00BA2420">
      <w:pPr>
        <w:pStyle w:val="Bulletslevel2"/>
        <w:spacing w:after="120" w:line="288" w:lineRule="auto"/>
        <w:ind w:left="567" w:hanging="283"/>
        <w:rPr>
          <w:del w:id="1602" w:author="Zuzana Hušeková" w:date="2021-06-11T13:17:00Z"/>
          <w:rFonts w:cs="Arial"/>
          <w:szCs w:val="19"/>
          <w:lang w:val="sk-SK"/>
        </w:rPr>
      </w:pPr>
      <w:del w:id="1603" w:author="Zuzana Hušeková" w:date="2021-06-11T13:17:00Z">
        <w:r w:rsidRPr="0073389C">
          <w:rPr>
            <w:rFonts w:cs="Arial"/>
            <w:szCs w:val="19"/>
            <w:lang w:val="sk-SK"/>
          </w:rPr>
          <w:delText>návrh oznámenia o vyhlásení VO resp. jeho ekvivalent</w:delText>
        </w:r>
        <w:r w:rsidR="00BA2420">
          <w:rPr>
            <w:rFonts w:cs="Arial"/>
            <w:szCs w:val="19"/>
            <w:lang w:val="sk-SK"/>
          </w:rPr>
          <w:delText xml:space="preserve"> vrátane odôvodnenia</w:delText>
        </w:r>
        <w:r w:rsidR="00BA2420" w:rsidRPr="00BA2420">
          <w:rPr>
            <w:rFonts w:cs="Arial"/>
            <w:szCs w:val="19"/>
            <w:lang w:val="sk-SK"/>
          </w:rPr>
          <w:delText xml:space="preserve"> nerozdelenia zákazky na časti podľa § 28 ods. 2 ZVO</w:delText>
        </w:r>
        <w:r w:rsidR="005D4EE3">
          <w:rPr>
            <w:rFonts w:cs="Arial"/>
            <w:szCs w:val="19"/>
            <w:lang w:val="sk-SK"/>
          </w:rPr>
          <w:delText xml:space="preserve"> (zdôvodnenie nerozdelenia zákazky na časti relevantné len v prípade nadlimitných zákaziek) </w:delText>
        </w:r>
        <w:r w:rsidR="00BA2420" w:rsidRPr="00BA2420">
          <w:rPr>
            <w:rFonts w:cs="Arial"/>
            <w:szCs w:val="19"/>
            <w:lang w:val="sk-SK"/>
          </w:rPr>
          <w:delText>,</w:delText>
        </w:r>
      </w:del>
    </w:p>
    <w:p w14:paraId="4DF666D4" w14:textId="644910CD" w:rsidR="009D7F63" w:rsidRDefault="009D7F63" w:rsidP="009D7F63">
      <w:pPr>
        <w:pStyle w:val="Bulletslevel2"/>
        <w:spacing w:after="120" w:line="288" w:lineRule="auto"/>
        <w:ind w:left="567" w:hanging="283"/>
        <w:rPr>
          <w:del w:id="1604" w:author="Zuzana Hušeková" w:date="2021-06-11T13:17:00Z"/>
          <w:rFonts w:cs="Arial"/>
          <w:szCs w:val="19"/>
          <w:lang w:val="sk-SK"/>
        </w:rPr>
      </w:pPr>
      <w:del w:id="1605" w:author="Zuzana Hušeková" w:date="2021-06-11T13:17:00Z">
        <w:r w:rsidRPr="0073389C">
          <w:rPr>
            <w:rFonts w:cs="Arial"/>
            <w:szCs w:val="19"/>
            <w:lang w:val="sk-SK"/>
          </w:rPr>
          <w:delText>návrh súťažných podkladov</w:delText>
        </w:r>
        <w:r w:rsidR="00C477FA" w:rsidRPr="00C477FA">
          <w:rPr>
            <w:rFonts w:eastAsia="Times New Roman" w:cs="Arial"/>
            <w:color w:val="auto"/>
            <w:szCs w:val="19"/>
            <w:lang w:val="sk-SK" w:eastAsia="en-US"/>
          </w:rPr>
          <w:delText xml:space="preserve"> </w:delText>
        </w:r>
        <w:r w:rsidR="00C477FA" w:rsidRPr="00C477FA">
          <w:rPr>
            <w:rFonts w:cs="Arial"/>
            <w:szCs w:val="19"/>
            <w:lang w:val="sk-SK"/>
          </w:rPr>
          <w:delText>resp. jeho ekvivalent</w:delText>
        </w:r>
        <w:r w:rsidR="00C477FA">
          <w:rPr>
            <w:rFonts w:cs="Arial"/>
            <w:szCs w:val="19"/>
            <w:lang w:val="sk-SK"/>
          </w:rPr>
          <w:delText xml:space="preserve"> </w:delText>
        </w:r>
        <w:r w:rsidRPr="0073389C">
          <w:rPr>
            <w:rFonts w:cs="Arial"/>
            <w:szCs w:val="19"/>
            <w:lang w:val="sk-SK"/>
          </w:rPr>
          <w:delText>,</w:delText>
        </w:r>
      </w:del>
    </w:p>
    <w:p w14:paraId="00D3AD4F" w14:textId="6EC8A3C1" w:rsidR="009D7F63" w:rsidRDefault="009D7F63" w:rsidP="009D7F63">
      <w:pPr>
        <w:pStyle w:val="Bulletslevel2"/>
        <w:spacing w:after="120" w:line="288" w:lineRule="auto"/>
        <w:ind w:left="567" w:hanging="283"/>
        <w:rPr>
          <w:del w:id="1606" w:author="Zuzana Hušeková" w:date="2021-06-11T13:17:00Z"/>
          <w:rFonts w:cs="Arial"/>
          <w:szCs w:val="19"/>
          <w:lang w:val="sk-SK"/>
        </w:rPr>
      </w:pPr>
      <w:del w:id="1607" w:author="Zuzana Hušeková" w:date="2021-06-11T13:17:00Z">
        <w:r w:rsidRPr="0073389C">
          <w:rPr>
            <w:rFonts w:cs="Arial"/>
            <w:szCs w:val="19"/>
            <w:lang w:val="sk-SK"/>
          </w:rPr>
          <w:delText>odôvodnenie použitého postupu VO, ak sa vyžaduje</w:delText>
        </w:r>
        <w:r w:rsidR="00E45EB5">
          <w:rPr>
            <w:rFonts w:cs="Arial"/>
            <w:szCs w:val="19"/>
            <w:lang w:val="sk-SK"/>
          </w:rPr>
          <w:delText>;</w:delText>
        </w:r>
      </w:del>
    </w:p>
    <w:p w14:paraId="53AC5E74" w14:textId="202A95BA" w:rsidR="00E45EB5" w:rsidRPr="0073389C" w:rsidRDefault="00E45EB5" w:rsidP="009D7F63">
      <w:pPr>
        <w:pStyle w:val="Bulletslevel2"/>
        <w:spacing w:after="120" w:line="288" w:lineRule="auto"/>
        <w:ind w:left="567" w:hanging="283"/>
        <w:rPr>
          <w:del w:id="1608" w:author="Zuzana Hušeková" w:date="2021-06-11T13:17:00Z"/>
          <w:rFonts w:cs="Arial"/>
          <w:szCs w:val="19"/>
          <w:lang w:val="sk-SK"/>
        </w:rPr>
      </w:pPr>
      <w:del w:id="1609" w:author="Zuzana Hušeková" w:date="2021-06-11T13:17:00Z">
        <w:r w:rsidRPr="00D63FA2">
          <w:rPr>
            <w:rFonts w:cs="Arial"/>
            <w:szCs w:val="19"/>
            <w:lang w:val="sk-SK"/>
          </w:rPr>
          <w:delText>čestné vyhlásenie o neexistencii konfliktu záujmov zainteresovaných osôb (vo  fáze prípravy VO, vrátane opisu predmetu zákazky)</w:delText>
        </w:r>
        <w:r>
          <w:rPr>
            <w:rFonts w:cs="Arial"/>
            <w:szCs w:val="19"/>
            <w:lang w:val="sk-SK"/>
          </w:rPr>
          <w:delText>.</w:delText>
        </w:r>
      </w:del>
    </w:p>
    <w:p w14:paraId="16B06F2C" w14:textId="5C27B55B" w:rsidR="000106A5" w:rsidRPr="000106A5" w:rsidRDefault="000106A5" w:rsidP="000106A5">
      <w:pPr>
        <w:spacing w:line="288" w:lineRule="auto"/>
        <w:jc w:val="both"/>
        <w:rPr>
          <w:del w:id="1610" w:author="Zuzana Hušeková" w:date="2021-06-11T13:17:00Z"/>
        </w:rPr>
      </w:pPr>
      <w:del w:id="1611" w:author="Zuzana Hušeková" w:date="2021-06-11T13:17:00Z">
        <w:r w:rsidRPr="000106A5">
          <w:delText>Predmetom prvej ex ante kontroly/finančnej kontroly DNS je najmä:</w:delText>
        </w:r>
      </w:del>
    </w:p>
    <w:p w14:paraId="09A5A090" w14:textId="7A654F94" w:rsidR="000106A5" w:rsidRPr="000106A5" w:rsidRDefault="000106A5" w:rsidP="000106A5">
      <w:pPr>
        <w:spacing w:line="288" w:lineRule="auto"/>
        <w:ind w:left="709" w:hanging="283"/>
        <w:jc w:val="both"/>
        <w:rPr>
          <w:del w:id="1612" w:author="Zuzana Hušeková" w:date="2021-06-11T13:17:00Z"/>
        </w:rPr>
      </w:pPr>
      <w:del w:id="1613" w:author="Zuzana Hušeková" w:date="2021-06-11T13:17:00Z">
        <w:r w:rsidRPr="000106A5">
          <w:delText>a) určenie predpokladanej hodnoty zákazky,</w:delText>
        </w:r>
      </w:del>
    </w:p>
    <w:p w14:paraId="320D62EB" w14:textId="1BAAD3B5" w:rsidR="000106A5" w:rsidRPr="000106A5" w:rsidRDefault="000106A5" w:rsidP="000106A5">
      <w:pPr>
        <w:spacing w:line="288" w:lineRule="auto"/>
        <w:ind w:left="709" w:hanging="283"/>
        <w:jc w:val="both"/>
        <w:rPr>
          <w:del w:id="1614" w:author="Zuzana Hušeková" w:date="2021-06-11T13:17:00Z"/>
        </w:rPr>
      </w:pPr>
      <w:del w:id="1615" w:author="Zuzana Hušeková" w:date="2021-06-11T13:17:00Z">
        <w:r w:rsidRPr="000106A5">
          <w:delText xml:space="preserve">b) oznámenie o vyhlásení verejného obstarávania, </w:delText>
        </w:r>
      </w:del>
    </w:p>
    <w:p w14:paraId="4698AA76" w14:textId="43BD7943" w:rsidR="000106A5" w:rsidRPr="000106A5" w:rsidRDefault="000106A5" w:rsidP="000106A5">
      <w:pPr>
        <w:spacing w:line="288" w:lineRule="auto"/>
        <w:ind w:left="709" w:hanging="283"/>
        <w:jc w:val="both"/>
        <w:rPr>
          <w:del w:id="1616" w:author="Zuzana Hušeková" w:date="2021-06-11T13:17:00Z"/>
        </w:rPr>
      </w:pPr>
      <w:del w:id="1617" w:author="Zuzana Hušeková" w:date="2021-06-11T13:17:00Z">
        <w:r w:rsidRPr="000106A5">
          <w:delText>c) súťažné podklady</w:delText>
        </w:r>
        <w:r w:rsidR="00D37C0E" w:rsidRPr="00D37C0E">
          <w:rPr>
            <w:rFonts w:cs="Arial"/>
            <w:szCs w:val="19"/>
          </w:rPr>
          <w:delText xml:space="preserve"> </w:delText>
        </w:r>
        <w:r w:rsidR="00D37C0E">
          <w:rPr>
            <w:rFonts w:cs="Arial"/>
            <w:szCs w:val="19"/>
          </w:rPr>
          <w:delText>s prílohami (vrátane návrhu zmluvy a pod.)</w:delText>
        </w:r>
        <w:r w:rsidRPr="000106A5">
          <w:delText>,</w:delText>
        </w:r>
      </w:del>
    </w:p>
    <w:p w14:paraId="69D04994" w14:textId="2E983667" w:rsidR="000106A5" w:rsidRPr="000106A5" w:rsidRDefault="000106A5" w:rsidP="000106A5">
      <w:pPr>
        <w:spacing w:line="288" w:lineRule="auto"/>
        <w:ind w:left="709" w:hanging="283"/>
        <w:jc w:val="both"/>
        <w:rPr>
          <w:del w:id="1618" w:author="Zuzana Hušeková" w:date="2021-06-11T13:17:00Z"/>
        </w:rPr>
      </w:pPr>
      <w:del w:id="1619" w:author="Zuzana Hušeková" w:date="2021-06-11T13:17:00Z">
        <w:r w:rsidRPr="000106A5">
          <w:delText>d) všeobecné podmienky používania a zriadenia DNS podľa § 58 a nasl. ZVO,</w:delText>
        </w:r>
      </w:del>
    </w:p>
    <w:p w14:paraId="76A3B55D" w14:textId="2126C83E" w:rsidR="000106A5" w:rsidRPr="000106A5" w:rsidRDefault="000106A5" w:rsidP="000106A5">
      <w:pPr>
        <w:spacing w:line="288" w:lineRule="auto"/>
        <w:ind w:left="709" w:hanging="283"/>
        <w:jc w:val="both"/>
        <w:rPr>
          <w:del w:id="1620" w:author="Zuzana Hušeková" w:date="2021-06-11T13:17:00Z"/>
        </w:rPr>
      </w:pPr>
      <w:del w:id="1621" w:author="Zuzana Hušeková" w:date="2021-06-11T13:17:00Z">
        <w:r w:rsidRPr="000106A5">
          <w:delText xml:space="preserve">e) posúdenie, či DNS </w:delText>
        </w:r>
        <w:r w:rsidR="00E45EB5">
          <w:delText>má byť</w:delText>
        </w:r>
        <w:r w:rsidRPr="000106A5">
          <w:delText xml:space="preserve"> zriadený na obstarávanie tovarov, stavebných prác alebo služieb, ktoré sú bežne dostupné na trhu. </w:delText>
        </w:r>
      </w:del>
    </w:p>
    <w:p w14:paraId="0171A1A2" w14:textId="20D5D029" w:rsidR="00C7417C" w:rsidRDefault="009D7F63" w:rsidP="009D7F63">
      <w:pPr>
        <w:spacing w:before="120" w:after="120" w:line="288" w:lineRule="auto"/>
        <w:jc w:val="both"/>
        <w:rPr>
          <w:del w:id="1622" w:author="Zuzana Hušeková" w:date="2021-06-11T13:17:00Z"/>
        </w:rPr>
      </w:pPr>
      <w:del w:id="1623" w:author="Zuzana Hušeková" w:date="2021-06-11T13:17:00Z">
        <w:r w:rsidRPr="0073389C">
          <w:delText>Predmetom kontroly</w:delText>
        </w:r>
        <w:r w:rsidR="00EE3DD9">
          <w:rPr>
            <w:rFonts w:cs="Arial"/>
            <w:szCs w:val="19"/>
          </w:rPr>
          <w:delText xml:space="preserve"> </w:delText>
        </w:r>
        <w:r w:rsidR="00E45EB5" w:rsidRPr="00D63FA2">
          <w:rPr>
            <w:rFonts w:cs="Arial"/>
            <w:b/>
            <w:szCs w:val="19"/>
          </w:rPr>
          <w:delText>nadlimitných zákaziek realizovaných cez elektronické trhovisko</w:delText>
        </w:r>
        <w:r w:rsidR="00E45EB5">
          <w:rPr>
            <w:rFonts w:ascii="Times New Roman" w:hAnsi="Times New Roman"/>
            <w:b/>
            <w:sz w:val="24"/>
          </w:rPr>
          <w:delText xml:space="preserve"> </w:delText>
        </w:r>
        <w:r w:rsidRPr="0073389C">
          <w:delText>je  dokumentáci</w:delText>
        </w:r>
        <w:r w:rsidR="00E45EB5">
          <w:delText>a</w:delText>
        </w:r>
        <w:r w:rsidRPr="0073389C">
          <w:delText xml:space="preserve"> </w:delText>
        </w:r>
        <w:r w:rsidR="00E45EB5" w:rsidRPr="0073389C">
          <w:delText>preukazujúc</w:delText>
        </w:r>
        <w:r w:rsidR="00E45EB5">
          <w:delText>a</w:delText>
        </w:r>
        <w:r w:rsidR="00E45EB5" w:rsidRPr="0073389C">
          <w:delText xml:space="preserve"> </w:delText>
        </w:r>
        <w:r w:rsidRPr="0073389C">
          <w:delText xml:space="preserve">určenie </w:delText>
        </w:r>
        <w:r w:rsidR="00F7591D">
          <w:delText>PHZ</w:delText>
        </w:r>
        <w:r w:rsidRPr="0073389C">
          <w:delText xml:space="preserve">, </w:delText>
        </w:r>
        <w:r w:rsidR="00442D7E">
          <w:delText>,</w:delText>
        </w:r>
        <w:r w:rsidR="00442D7E" w:rsidRPr="00442D7E">
          <w:rPr>
            <w:rFonts w:cs="Arial"/>
            <w:szCs w:val="19"/>
          </w:rPr>
          <w:delText xml:space="preserve"> </w:delText>
        </w:r>
        <w:r w:rsidR="00442D7E" w:rsidRPr="00F9794B">
          <w:rPr>
            <w:rFonts w:cs="Arial"/>
            <w:szCs w:val="19"/>
          </w:rPr>
          <w:delText>test bežnej dostupnosti</w:delText>
        </w:r>
        <w:r w:rsidR="00E45EB5">
          <w:rPr>
            <w:rFonts w:cs="Arial"/>
            <w:szCs w:val="19"/>
          </w:rPr>
          <w:delText>,</w:delText>
        </w:r>
        <w:r w:rsidR="00F0718F">
          <w:delText xml:space="preserve"> </w:delText>
        </w:r>
        <w:r w:rsidR="00F0718F" w:rsidRPr="005F1F6B">
          <w:rPr>
            <w:rFonts w:cs="Arial"/>
            <w:szCs w:val="19"/>
          </w:rPr>
          <w:delText>automaticky vytvorené oznámenie o vyhlásení verejného obstarávania a súťažné podklady, ktoré boli automatizovaným spôsobom vytvorené z údajov zo zverejnenej ponuky na elektronickom trhovisku a informácií od prijímateľa</w:delText>
        </w:r>
        <w:r w:rsidRPr="0073389C">
          <w:delText xml:space="preserve">. </w:delText>
        </w:r>
      </w:del>
    </w:p>
    <w:p w14:paraId="7F52663D" w14:textId="6A900F5F" w:rsidR="00EE3DD9" w:rsidRDefault="00EE3DD9" w:rsidP="009D7F63">
      <w:pPr>
        <w:spacing w:before="120" w:after="120" w:line="288" w:lineRule="auto"/>
        <w:jc w:val="both"/>
        <w:rPr>
          <w:del w:id="1624" w:author="Zuzana Hušeková" w:date="2021-06-11T13:17:00Z"/>
          <w:rFonts w:cs="Arial"/>
          <w:szCs w:val="19"/>
        </w:rPr>
      </w:pPr>
      <w:del w:id="1625" w:author="Zuzana Hušeková" w:date="2021-06-11T13:17:00Z">
        <w:r w:rsidRPr="00EE3DD9">
          <w:rPr>
            <w:rFonts w:cs="Arial"/>
            <w:szCs w:val="19"/>
          </w:rPr>
          <w:delText xml:space="preserve">Lehota na výkon prvej ex-ante kontroly je </w:delText>
        </w:r>
        <w:r w:rsidRPr="00D63FA2">
          <w:rPr>
            <w:rFonts w:cs="Arial"/>
            <w:b/>
            <w:szCs w:val="19"/>
          </w:rPr>
          <w:delText>15 pracovných dní.</w:delText>
        </w:r>
      </w:del>
    </w:p>
    <w:p w14:paraId="172940AE" w14:textId="33AA9E55" w:rsidR="00C7417C" w:rsidRDefault="00C7417C" w:rsidP="00C064D9">
      <w:pPr>
        <w:spacing w:line="288" w:lineRule="auto"/>
        <w:jc w:val="both"/>
        <w:rPr>
          <w:del w:id="1626" w:author="Zuzana Hušeková" w:date="2021-06-11T13:17:00Z"/>
        </w:rPr>
      </w:pPr>
    </w:p>
    <w:p w14:paraId="24A2FE4C" w14:textId="3388EF28" w:rsidR="00E322E9" w:rsidRDefault="00E322E9" w:rsidP="00C064D9">
      <w:pPr>
        <w:spacing w:line="288" w:lineRule="auto"/>
        <w:jc w:val="both"/>
        <w:rPr>
          <w:del w:id="1627" w:author="Zuzana Hušeková" w:date="2021-06-11T13:17:00Z"/>
        </w:rPr>
      </w:pPr>
    </w:p>
    <w:p w14:paraId="1C026E19" w14:textId="1C75F323" w:rsidR="00E322E9" w:rsidRPr="00E322E9" w:rsidRDefault="00E322E9" w:rsidP="00E322E9">
      <w:pPr>
        <w:spacing w:line="288" w:lineRule="auto"/>
        <w:jc w:val="both"/>
        <w:rPr>
          <w:del w:id="1628" w:author="Zuzana Hušeková" w:date="2021-06-11T13:17:00Z"/>
        </w:rPr>
      </w:pPr>
      <w:del w:id="1629" w:author="Zuzana Hušeková" w:date="2021-06-11T13:17:00Z">
        <w:r w:rsidRPr="00E322E9">
          <w:delText>Predmetom prvej ex-ante kontroly nie sú lehoty alebo zmluvné termíny, ktoré musí prijímateľ aktualizovať v čase vyhlasovania VO. Všetky lehoty musia byť určené v súlade so zákonom o VO a všetky zmluvné termíny by mali korešpondovať s harmonogramom projektu v zmysle ŽoNFP.</w:delText>
        </w:r>
      </w:del>
    </w:p>
    <w:p w14:paraId="2446694F" w14:textId="73FD367E" w:rsidR="00E322E9" w:rsidRDefault="00E322E9" w:rsidP="00C064D9">
      <w:pPr>
        <w:spacing w:line="288" w:lineRule="auto"/>
        <w:jc w:val="both"/>
        <w:rPr>
          <w:del w:id="1630" w:author="Zuzana Hušeková" w:date="2021-06-11T13:17:00Z"/>
        </w:rPr>
      </w:pPr>
    </w:p>
    <w:p w14:paraId="44E32856" w14:textId="54206321" w:rsidR="00C7417C" w:rsidRDefault="00C7417C" w:rsidP="00C7417C">
      <w:pPr>
        <w:spacing w:before="120" w:after="120" w:line="288" w:lineRule="auto"/>
        <w:jc w:val="both"/>
        <w:rPr>
          <w:del w:id="1631" w:author="Zuzana Hušeková" w:date="2021-06-11T13:17:00Z"/>
        </w:rPr>
      </w:pPr>
    </w:p>
    <w:p w14:paraId="598F52C1" w14:textId="1CB9F849" w:rsidR="009D7F63" w:rsidRPr="008D5848" w:rsidRDefault="009D7F63" w:rsidP="009D7F63">
      <w:pPr>
        <w:spacing w:before="120" w:after="120" w:line="288" w:lineRule="auto"/>
        <w:jc w:val="both"/>
        <w:rPr>
          <w:del w:id="1632" w:author="Zuzana Hušeková" w:date="2021-06-11T13:17:00Z"/>
        </w:rPr>
      </w:pPr>
      <w:del w:id="1633" w:author="Zuzana Hušeková" w:date="2021-06-11T13:17:00Z">
        <w:r w:rsidRPr="006A7705">
          <w:rPr>
            <w:b/>
            <w:i/>
            <w:color w:val="00B0F0"/>
          </w:rPr>
          <w:lastRenderedPageBreak/>
          <w:delText>Povinnosť poskytovateľa:</w:delText>
        </w:r>
        <w:r w:rsidRPr="008D5848">
          <w:delText xml:space="preserve"> </w:delText>
        </w:r>
        <w:r w:rsidR="0020630C" w:rsidRPr="008D5848">
          <w:delText xml:space="preserve">Poskytovateľ </w:delText>
        </w:r>
        <w:r w:rsidR="0020630C" w:rsidRPr="008D5848">
          <w:rPr>
            <w:rFonts w:cs="Arial"/>
            <w:szCs w:val="19"/>
          </w:rPr>
          <w:delText xml:space="preserve">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 Dňom odoslania žiadosti </w:delText>
        </w:r>
        <w:r w:rsidR="00BF2A0B">
          <w:rPr>
            <w:rFonts w:cs="Arial"/>
            <w:szCs w:val="19"/>
          </w:rPr>
          <w:delText>sa</w:delText>
        </w:r>
        <w:r w:rsidR="0020630C" w:rsidRPr="008D5848">
          <w:rPr>
            <w:rFonts w:cs="Arial"/>
            <w:szCs w:val="19"/>
          </w:rPr>
          <w:delText xml:space="preserve"> lehota na výkon kontroly</w:delText>
        </w:r>
        <w:r w:rsidR="00F8192B" w:rsidRPr="008D5848">
          <w:rPr>
            <w:rFonts w:cs="Arial"/>
            <w:szCs w:val="19"/>
          </w:rPr>
          <w:delText xml:space="preserve"> VO</w:delText>
        </w:r>
        <w:r w:rsidR="00BF2A0B">
          <w:rPr>
            <w:rFonts w:cs="Arial"/>
            <w:szCs w:val="19"/>
          </w:rPr>
          <w:delText xml:space="preserve"> prerušuje</w:delText>
        </w:r>
        <w:r w:rsidR="0020630C" w:rsidRPr="008D5848">
          <w:rPr>
            <w:rFonts w:cs="Arial"/>
            <w:szCs w:val="19"/>
          </w:rPr>
          <w:delText xml:space="preserve">. Dňom nasledujúcim po dni doručenia vysvetlenia alebo doplnenia dokumentácie poskytovateľovi </w:delText>
        </w:r>
        <w:r w:rsidR="00BF2A0B">
          <w:rPr>
            <w:rFonts w:cs="Arial"/>
            <w:szCs w:val="19"/>
          </w:rPr>
          <w:delText>pokračuje</w:delText>
        </w:r>
        <w:r w:rsidR="00BF2A0B" w:rsidRPr="008D5848">
          <w:rPr>
            <w:rFonts w:cs="Arial"/>
            <w:szCs w:val="19"/>
          </w:rPr>
          <w:delText xml:space="preserve"> plyn</w:delText>
        </w:r>
        <w:r w:rsidR="00BF2A0B">
          <w:rPr>
            <w:rFonts w:cs="Arial"/>
            <w:szCs w:val="19"/>
          </w:rPr>
          <w:delText>utie</w:delText>
        </w:r>
        <w:r w:rsidR="00BF2A0B" w:rsidRPr="008D5848">
          <w:rPr>
            <w:rFonts w:cs="Arial"/>
            <w:szCs w:val="19"/>
          </w:rPr>
          <w:delText xml:space="preserve"> lehot</w:delText>
        </w:r>
        <w:r w:rsidR="00BF2A0B">
          <w:rPr>
            <w:rFonts w:cs="Arial"/>
            <w:szCs w:val="19"/>
          </w:rPr>
          <w:delText>y</w:delText>
        </w:r>
        <w:r w:rsidR="00BF2A0B" w:rsidRPr="008D5848">
          <w:rPr>
            <w:rFonts w:cs="Arial"/>
            <w:szCs w:val="19"/>
          </w:rPr>
          <w:delText xml:space="preserve"> </w:delText>
        </w:r>
        <w:r w:rsidR="0020630C" w:rsidRPr="008D5848">
          <w:rPr>
            <w:rFonts w:cs="Arial"/>
            <w:szCs w:val="19"/>
          </w:rPr>
          <w:delText xml:space="preserve">na výkon kontroly VO. </w:delText>
        </w:r>
      </w:del>
    </w:p>
    <w:p w14:paraId="6A66A0A9" w14:textId="2576DC4B" w:rsidR="00C7417C" w:rsidRDefault="00C7417C" w:rsidP="009D7F63">
      <w:pPr>
        <w:spacing w:before="120" w:after="120" w:line="288" w:lineRule="auto"/>
        <w:jc w:val="both"/>
        <w:rPr>
          <w:del w:id="1634" w:author="Zuzana Hušeková" w:date="2021-06-11T13:17:00Z"/>
        </w:rPr>
      </w:pPr>
    </w:p>
    <w:p w14:paraId="7E2E5878" w14:textId="6264D6A3" w:rsidR="00C7417C" w:rsidRDefault="00313E1F" w:rsidP="00C7417C">
      <w:pPr>
        <w:spacing w:before="120" w:after="120" w:line="288" w:lineRule="auto"/>
        <w:jc w:val="both"/>
        <w:rPr>
          <w:del w:id="1635" w:author="Zuzana Hušeková" w:date="2021-06-11T13:17:00Z"/>
        </w:rPr>
      </w:pPr>
      <w:del w:id="1636" w:author="Zuzana Hušeková" w:date="2021-06-11T13:17:00Z">
        <w:r w:rsidRPr="00830A8A">
          <w:rPr>
            <w:rFonts w:cs="Arial"/>
            <w:szCs w:val="19"/>
          </w:rPr>
          <w:delText xml:space="preserve">Ak </w:delText>
        </w:r>
        <w:r w:rsidRPr="006E3FC6">
          <w:rPr>
            <w:rFonts w:cs="Arial"/>
            <w:szCs w:val="19"/>
          </w:rPr>
          <w:delText>poskytovateľ identifikuje nedostatky v procese VO</w:delText>
        </w:r>
        <w:r>
          <w:rPr>
            <w:rFonts w:cs="Arial"/>
            <w:szCs w:val="19"/>
          </w:rPr>
          <w:delText>,</w:delText>
        </w:r>
        <w:r w:rsidRPr="00830A8A">
          <w:rPr>
            <w:rFonts w:cs="Arial"/>
            <w:szCs w:val="19"/>
          </w:rPr>
          <w:delText xml:space="preserve"> </w:delText>
        </w:r>
        <w:r>
          <w:rPr>
            <w:rFonts w:cs="Arial"/>
            <w:szCs w:val="19"/>
          </w:rPr>
          <w:delText xml:space="preserve">uvedie ich </w:delText>
        </w:r>
        <w:r w:rsidRPr="00830A8A">
          <w:rPr>
            <w:rFonts w:cs="Arial"/>
            <w:szCs w:val="19"/>
          </w:rPr>
          <w:delText xml:space="preserve">v návrhu správy z kontroly </w:delText>
        </w:r>
        <w:r>
          <w:rPr>
            <w:rFonts w:cs="Arial"/>
            <w:szCs w:val="19"/>
          </w:rPr>
          <w:delText>spolu s</w:delText>
        </w:r>
        <w:r w:rsidRPr="00830A8A">
          <w:rPr>
            <w:rFonts w:cs="Arial"/>
            <w:szCs w:val="19"/>
          </w:rPr>
          <w:delText> </w:delText>
        </w:r>
        <w:r w:rsidR="00442D7E">
          <w:rPr>
            <w:rFonts w:cs="Arial"/>
            <w:szCs w:val="19"/>
          </w:rPr>
          <w:delText>odporúčaniami</w:delText>
        </w:r>
        <w:r w:rsidR="00442D7E" w:rsidRPr="00830A8A">
          <w:rPr>
            <w:rFonts w:cs="Arial"/>
            <w:szCs w:val="19"/>
          </w:rPr>
          <w:delText xml:space="preserve"> </w:delText>
        </w:r>
        <w:r w:rsidRPr="00830A8A">
          <w:rPr>
            <w:rFonts w:cs="Arial"/>
            <w:szCs w:val="19"/>
          </w:rPr>
          <w:delText xml:space="preserve">na odstránenie zistených nedostatkov, zároveň poskytne prijímateľovi lehotu minimálne 5 pracovných dní na podanie námietok. V prípade, že prijímateľ </w:delText>
        </w:r>
        <w:r w:rsidR="0032172E">
          <w:rPr>
            <w:rFonts w:cs="Arial"/>
            <w:szCs w:val="19"/>
          </w:rPr>
          <w:delText xml:space="preserve">doručí </w:delText>
        </w:r>
        <w:r w:rsidRPr="00830A8A">
          <w:rPr>
            <w:rFonts w:cs="Arial"/>
            <w:szCs w:val="19"/>
          </w:rPr>
          <w:delText xml:space="preserve">v určenej lehote námietky, </w:delText>
        </w:r>
        <w:r>
          <w:rPr>
            <w:rFonts w:cs="Arial"/>
            <w:szCs w:val="19"/>
          </w:rPr>
          <w:delText>poskytovateľ</w:delText>
        </w:r>
        <w:r w:rsidRPr="00830A8A">
          <w:rPr>
            <w:rFonts w:cs="Arial"/>
            <w:szCs w:val="19"/>
          </w:rPr>
          <w:delText xml:space="preserve"> ich vyhodnotí a v prípade ich úplnej alebo čiastočnej opodstatnenosti </w:delText>
        </w:r>
        <w:r>
          <w:rPr>
            <w:rFonts w:cs="Arial"/>
            <w:szCs w:val="19"/>
          </w:rPr>
          <w:delText xml:space="preserve">ich </w:delText>
        </w:r>
        <w:r w:rsidRPr="00830A8A">
          <w:rPr>
            <w:rFonts w:cs="Arial"/>
            <w:szCs w:val="19"/>
          </w:rPr>
          <w:delText xml:space="preserve">zohľadní v správe z kontroly. V prípade, že námietky prijímateľa sú neopodstatnené, neboli podané alebo boli podané po lehote, vypracuje </w:delText>
        </w:r>
        <w:r>
          <w:rPr>
            <w:rFonts w:cs="Arial"/>
            <w:szCs w:val="19"/>
          </w:rPr>
          <w:delText>poskytovateľ</w:delText>
        </w:r>
        <w:r w:rsidRPr="00830A8A">
          <w:rPr>
            <w:rFonts w:cs="Arial"/>
            <w:szCs w:val="19"/>
          </w:rPr>
          <w:delText xml:space="preserve"> správu z</w:delText>
        </w:r>
        <w:r w:rsidR="0032172E">
          <w:rPr>
            <w:rFonts w:cs="Arial"/>
            <w:szCs w:val="19"/>
          </w:rPr>
          <w:delText> </w:delText>
        </w:r>
        <w:r w:rsidRPr="00830A8A">
          <w:rPr>
            <w:rFonts w:cs="Arial"/>
            <w:szCs w:val="19"/>
          </w:rPr>
          <w:delText>kontroly</w:delText>
        </w:r>
        <w:r w:rsidR="0032172E">
          <w:rPr>
            <w:rFonts w:cs="Arial"/>
            <w:szCs w:val="19"/>
          </w:rPr>
          <w:delText xml:space="preserve"> </w:delText>
        </w:r>
        <w:r w:rsidR="0032172E" w:rsidRPr="0032172E">
          <w:rPr>
            <w:rFonts w:cs="Arial"/>
            <w:szCs w:val="19"/>
          </w:rPr>
          <w:delText>(v rámci ktorej uvedie neopodstatnené námietky spolu s dôvodom ich neopodstatnenosti)</w:delText>
        </w:r>
        <w:r w:rsidRPr="00830A8A">
          <w:rPr>
            <w:rFonts w:cs="Arial"/>
            <w:szCs w:val="19"/>
          </w:rPr>
          <w:delText xml:space="preserve">. Správa z kontroly zároveň obsahuje opatrenia na odstránenie zistených nedostatkov, ktoré je prijímateľ povinný v stanovenej lehote (minimálne 5 pracovných dní a maximálne 10 pracovných dní) odstrániť a zaslať </w:delText>
        </w:r>
        <w:r>
          <w:rPr>
            <w:rFonts w:cs="Arial"/>
            <w:szCs w:val="19"/>
          </w:rPr>
          <w:delText>poskytovateľovi</w:delText>
        </w:r>
        <w:r w:rsidRPr="00830A8A">
          <w:rPr>
            <w:rFonts w:cs="Arial"/>
            <w:szCs w:val="19"/>
          </w:rPr>
          <w:delText xml:space="preserve"> takto upravenú dokumentáciu.</w:delText>
        </w:r>
        <w:r>
          <w:rPr>
            <w:rFonts w:cs="Arial"/>
            <w:szCs w:val="19"/>
          </w:rPr>
          <w:delText xml:space="preserve"> Poskytovateľ </w:delText>
        </w:r>
        <w:r w:rsidRPr="00530C13">
          <w:delText>je v odôvodnených prípadoch, ak si to povaha úkonu objektívne vyžaduje, oprávnený stanoviť aj dlhšiu lehotu, resp. stanovenú lehotu predĺžiť</w:delText>
        </w:r>
        <w:r>
          <w:delText>.</w:delText>
        </w:r>
        <w:r w:rsidR="00637C5E" w:rsidRPr="00637C5E">
          <w:delText xml:space="preserve"> Poskytovateľ je povinný vydať správu z kontroly v lehote 5 pracovných dní odo dňa podania námietok, resp. márneho uplynutia lehoty na podanie námietok. </w:delText>
        </w:r>
      </w:del>
    </w:p>
    <w:p w14:paraId="60969C2F" w14:textId="518B26B2" w:rsidR="00C7417C" w:rsidRDefault="00C7417C" w:rsidP="009D7F63">
      <w:pPr>
        <w:spacing w:before="120" w:after="120" w:line="288" w:lineRule="auto"/>
        <w:jc w:val="both"/>
        <w:rPr>
          <w:del w:id="1637" w:author="Zuzana Hušeková" w:date="2021-06-11T13:17:00Z"/>
          <w:b/>
        </w:rPr>
      </w:pPr>
    </w:p>
    <w:p w14:paraId="0CF2B209" w14:textId="625861B0" w:rsidR="00313E1F" w:rsidRDefault="00313E1F" w:rsidP="009D7F63">
      <w:pPr>
        <w:spacing w:before="120" w:after="120" w:line="288" w:lineRule="auto"/>
        <w:jc w:val="both"/>
        <w:rPr>
          <w:del w:id="1638" w:author="Zuzana Hušeková" w:date="2021-06-11T13:17:00Z"/>
        </w:rPr>
      </w:pPr>
      <w:del w:id="1639" w:author="Zuzana Hušeková" w:date="2021-06-11T13:17:00Z">
        <w:r>
          <w:delText>Ak poskytovateľ neidentifikuje pri výkone prvej ex ante kontroly nedostatky, vypracuje správu z kontroly, v ktorej konštatuje, že predmetné verejné obstarávanie môže prijímateľ vyhlásiť.</w:delText>
        </w:r>
      </w:del>
    </w:p>
    <w:p w14:paraId="55A4C7E7" w14:textId="73A893C5" w:rsidR="00C7417C" w:rsidRDefault="00C7417C" w:rsidP="009D7F63">
      <w:pPr>
        <w:spacing w:before="120" w:after="120" w:line="288" w:lineRule="auto"/>
        <w:jc w:val="both"/>
        <w:rPr>
          <w:del w:id="1640" w:author="Zuzana Hušeková" w:date="2021-06-11T13:17:00Z"/>
        </w:rPr>
      </w:pPr>
    </w:p>
    <w:p w14:paraId="2D95D172" w14:textId="2C7355DB" w:rsidR="00C7417C" w:rsidRDefault="009516DC" w:rsidP="009D7F63">
      <w:pPr>
        <w:spacing w:before="120" w:after="120" w:line="288" w:lineRule="auto"/>
        <w:jc w:val="both"/>
        <w:rPr>
          <w:del w:id="1641" w:author="Zuzana Hušeková" w:date="2021-06-11T13:17:00Z"/>
        </w:rPr>
      </w:pPr>
      <w:del w:id="1642" w:author="Zuzana Hušeková" w:date="2021-06-11T13:17:00Z">
        <w:r>
          <w:delText>Ak poskytovateľ bude mať záujem zúčastniť sa na procese vyhodnotenia ponúk predložených v procese ako člen komisie bez práva vyhodnocovať, upozorní na túto skutočnosť prijímateľa v záveroch kontroly VO. Prijímateľ je povinný v dostatočnom predstihu dohodnúť s poskytovateľom tieto nominácie a súvisiace administratívne úkony.</w:delText>
        </w:r>
      </w:del>
    </w:p>
    <w:p w14:paraId="6790C4CC" w14:textId="0634D3B3" w:rsidR="0032172E" w:rsidRDefault="0032172E" w:rsidP="0032172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del w:id="1643" w:author="Zuzana Hušeková" w:date="2021-06-11T13:17:00Z"/>
        </w:rPr>
      </w:pPr>
      <w:del w:id="1644" w:author="Zuzana Hušeková" w:date="2021-06-11T13:17:00Z">
        <w:r w:rsidRPr="00F1208E">
          <w:rPr>
            <w:b/>
            <w:i/>
          </w:rPr>
          <w:delText>Dôležité upozornenie:</w:delText>
        </w:r>
        <w:r w:rsidRPr="00852446">
          <w:rPr>
            <w:b/>
            <w:i/>
          </w:rPr>
          <w:delText xml:space="preserve"> </w:delText>
        </w:r>
        <w:r>
          <w:delText xml:space="preserve">Pokiaľ prijímateľ nezapracuje do vyhlasovaného VO pripomienky poskytovateľa, ktoré vyplynuli zo správy z prvej ex ante kontroly, a prijímateľ požiadal poskytovateľa aj o výkon druhej ex ante kontroly (ak ide o nadlimitnú zákazku, ktorá nie je predmetnom povinnej kontroly ÚVO podľa § 169 ods. 2 ZVO), určí poskytovateľ zodpovedajúcu výšku ex ante finančnej opravy alebo nepripustí výdavky do financovania v plnom rozsahu. </w:delText>
        </w:r>
      </w:del>
    </w:p>
    <w:p w14:paraId="37DAC3C4" w14:textId="5C373814" w:rsidR="0032172E" w:rsidRPr="00852446" w:rsidRDefault="0032172E" w:rsidP="0032172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del w:id="1645" w:author="Zuzana Hušeková" w:date="2021-06-11T13:17:00Z"/>
          <w:b/>
        </w:rPr>
      </w:pPr>
      <w:del w:id="1646" w:author="Zuzana Hušeková" w:date="2021-06-11T13:17:00Z">
        <w:r>
          <w:delText>Ak prijímateľ vyhlási VO v rozpore s požiadavkami poskytovateľa vyplývajúcimi z výsledkov prvej ex ante kontroly, uvedenými v správe z kontroly a v rámci ex post kontroly poskytovateľ zistí pochybenie VO súvisiace s týmto rozporom, určí zodpovedajúcu výšku ex ante finančnej opravy alebo týkajúce sa predmetu zákazky zadávanej na základe kontrolovaného VO  nepripustí do financovania v plnom rozsahu.</w:delText>
        </w:r>
      </w:del>
    </w:p>
    <w:p w14:paraId="5E950121" w14:textId="4D6F2E68" w:rsidR="0032172E" w:rsidRDefault="0032172E" w:rsidP="009D7F63">
      <w:pPr>
        <w:spacing w:before="120" w:after="120" w:line="288" w:lineRule="auto"/>
        <w:jc w:val="both"/>
        <w:rPr>
          <w:del w:id="1647" w:author="Zuzana Hušeková" w:date="2021-06-11T13:17:00Z"/>
        </w:rPr>
      </w:pPr>
    </w:p>
    <w:p w14:paraId="15594168" w14:textId="61A12602" w:rsidR="0032172E" w:rsidRPr="00D63FA2" w:rsidRDefault="0032172E" w:rsidP="0032172E">
      <w:pPr>
        <w:spacing w:before="120" w:after="120" w:line="288" w:lineRule="auto"/>
        <w:jc w:val="both"/>
        <w:rPr>
          <w:del w:id="1648" w:author="Zuzana Hušeková" w:date="2021-06-11T13:17:00Z"/>
        </w:rPr>
      </w:pPr>
      <w:del w:id="1649" w:author="Zuzana Hušeková" w:date="2021-06-11T13:17:00Z">
        <w:r w:rsidRPr="00D63FA2">
          <w:delText>Nepripustenie do financovania znamená, že všetky výdavky vychádzajúce z realizácie výsledku daného VO budú zo strany poskytovateľa v prípade, že budú zahrnuté v ŽoP, označené ako neoprávnené.</w:delText>
        </w:r>
      </w:del>
    </w:p>
    <w:p w14:paraId="1C2EF445" w14:textId="4254D672" w:rsidR="009516DC" w:rsidRDefault="0032172E" w:rsidP="0032172E">
      <w:pPr>
        <w:spacing w:before="120" w:after="120" w:line="288" w:lineRule="auto"/>
        <w:jc w:val="both"/>
        <w:rPr>
          <w:del w:id="1650" w:author="Zuzana Hušeková" w:date="2021-06-11T13:17:00Z"/>
          <w:b/>
        </w:rPr>
      </w:pPr>
      <w:del w:id="1651" w:author="Zuzana Hušeková" w:date="2021-06-11T13:17:00Z">
        <w:r w:rsidRPr="00D63FA2">
          <w:delText>Ak prijímateľ po ukončení prvej ex ante kontroly, ale ešte vo fáze pred vyhlásením VO, vykoná podstatné zmeny v dokumentácii k zadávaniu zákazky (zmena v podmienkach účasti, požiadavkách na predmet zákazky, kritériách na vyhodnotenie ponúk, zmluvných podmienkach), prijímateľ sa môže dobrovoľne rozhodnúť opätovne predložiť dokumentáciu na prvú ex ante kontrolu poskytovateľovi.</w:delText>
        </w:r>
      </w:del>
    </w:p>
    <w:p w14:paraId="505DCB77" w14:textId="4BB39E31" w:rsidR="0032172E" w:rsidRDefault="0032172E" w:rsidP="009D7F63">
      <w:pPr>
        <w:spacing w:before="120" w:after="120" w:line="288" w:lineRule="auto"/>
        <w:jc w:val="both"/>
        <w:rPr>
          <w:del w:id="1652" w:author="Zuzana Hušeková" w:date="2021-06-11T13:17:00Z"/>
          <w:b/>
        </w:rPr>
      </w:pPr>
    </w:p>
    <w:p w14:paraId="39536A40" w14:textId="6510CE98" w:rsidR="009D7F63" w:rsidRPr="0073389C" w:rsidRDefault="009D7F63" w:rsidP="009D7F63">
      <w:pPr>
        <w:spacing w:before="120" w:after="120" w:line="288" w:lineRule="auto"/>
        <w:jc w:val="both"/>
        <w:rPr>
          <w:del w:id="1653" w:author="Zuzana Hušeková" w:date="2021-06-11T13:17:00Z"/>
          <w:b/>
        </w:rPr>
      </w:pPr>
      <w:del w:id="1654" w:author="Zuzana Hušeková" w:date="2021-06-11T13:17:00Z">
        <w:r w:rsidRPr="0073389C">
          <w:rPr>
            <w:b/>
          </w:rPr>
          <w:delText xml:space="preserve">b) Druhá ex-ante kontrola - </w:delText>
        </w:r>
        <w:r w:rsidR="00F0718F">
          <w:rPr>
            <w:b/>
          </w:rPr>
          <w:delText xml:space="preserve">finančná </w:delText>
        </w:r>
        <w:r w:rsidRPr="0073389C">
          <w:rPr>
            <w:b/>
          </w:rPr>
          <w:delText xml:space="preserve">kontrola VO pred uzatvorením zmluvy s úspešným uchádzačom  </w:delText>
        </w:r>
      </w:del>
    </w:p>
    <w:p w14:paraId="501FE0CE" w14:textId="50D28E23" w:rsidR="00E322E9" w:rsidRPr="00E322E9" w:rsidRDefault="00E322E9" w:rsidP="00E322E9">
      <w:pPr>
        <w:spacing w:before="120" w:after="120" w:line="288" w:lineRule="auto"/>
        <w:jc w:val="both"/>
        <w:rPr>
          <w:del w:id="1655" w:author="Zuzana Hušeková" w:date="2021-06-11T13:17:00Z"/>
          <w:b/>
        </w:rPr>
      </w:pPr>
      <w:del w:id="1656" w:author="Zuzana Hušeková" w:date="2021-06-11T13:17:00Z">
        <w:r w:rsidRPr="00E322E9">
          <w:rPr>
            <w:b/>
          </w:rPr>
          <w:delText>Všeobecné ustanovenia k druhej ex-ante kontrole:</w:delText>
        </w:r>
      </w:del>
    </w:p>
    <w:p w14:paraId="0B6E779D" w14:textId="2B4D9EF4" w:rsidR="0032172E" w:rsidRPr="00D63FA2" w:rsidRDefault="0032172E" w:rsidP="0032172E">
      <w:pPr>
        <w:spacing w:before="240"/>
        <w:jc w:val="both"/>
        <w:rPr>
          <w:del w:id="1657" w:author="Zuzana Hušeková" w:date="2021-06-11T13:17:00Z"/>
          <w:rFonts w:cs="Arial"/>
          <w:szCs w:val="19"/>
        </w:rPr>
      </w:pPr>
      <w:del w:id="1658" w:author="Zuzana Hušeková" w:date="2021-06-11T13:17:00Z">
        <w:r w:rsidRPr="00D63FA2">
          <w:rPr>
            <w:rFonts w:cs="Arial"/>
            <w:szCs w:val="19"/>
          </w:rPr>
          <w:lastRenderedPageBreak/>
          <w:delText xml:space="preserve">Druhú ex ante kontrolu môže vykonávať poskytovateľ </w:delText>
        </w:r>
        <w:r w:rsidRPr="00D63FA2">
          <w:rPr>
            <w:rFonts w:cs="Arial"/>
            <w:b/>
            <w:szCs w:val="19"/>
          </w:rPr>
          <w:delText>iba v prípade dobrovoľnej žiadosti prijímateľa</w:delText>
        </w:r>
        <w:r w:rsidRPr="00D63FA2">
          <w:rPr>
            <w:rFonts w:cs="Arial"/>
            <w:szCs w:val="19"/>
          </w:rPr>
          <w:delText xml:space="preserve"> o výkon tohto typu kontroly, ak ide </w:delText>
        </w:r>
        <w:r w:rsidRPr="00D63FA2">
          <w:rPr>
            <w:rFonts w:cs="Arial"/>
            <w:b/>
            <w:szCs w:val="19"/>
          </w:rPr>
          <w:delText>o nadlimitnú zákazku</w:delText>
        </w:r>
        <w:r w:rsidRPr="00D63FA2">
          <w:rPr>
            <w:rFonts w:cs="Arial"/>
            <w:szCs w:val="19"/>
          </w:rPr>
          <w:delText xml:space="preserve">, ktorá </w:delText>
        </w:r>
        <w:r w:rsidRPr="00D63FA2">
          <w:rPr>
            <w:rFonts w:cs="Arial"/>
            <w:b/>
            <w:szCs w:val="19"/>
          </w:rPr>
          <w:delText>nie je predmetom povinnej kontroly ÚVO podľa § 169 ods. 2 ZVO</w:delText>
        </w:r>
        <w:r w:rsidRPr="00D63FA2">
          <w:rPr>
            <w:rFonts w:cs="Arial"/>
            <w:szCs w:val="19"/>
          </w:rPr>
          <w:delText>.</w:delText>
        </w:r>
      </w:del>
    </w:p>
    <w:p w14:paraId="7EC33D92" w14:textId="3F05EA04" w:rsidR="00F1208E" w:rsidRPr="00D63FA2" w:rsidRDefault="0032172E" w:rsidP="00D63FA2">
      <w:pPr>
        <w:spacing w:before="120" w:after="120" w:line="288" w:lineRule="auto"/>
        <w:jc w:val="both"/>
        <w:rPr>
          <w:del w:id="1659" w:author="Zuzana Hušeková" w:date="2021-06-11T13:17:00Z"/>
          <w:rFonts w:cs="Arial"/>
          <w:szCs w:val="19"/>
        </w:rPr>
      </w:pPr>
      <w:del w:id="1660" w:author="Zuzana Hušeková" w:date="2021-06-11T13:17:00Z">
        <w:r w:rsidRPr="00D63FA2">
          <w:rPr>
            <w:rFonts w:cs="Arial"/>
            <w:szCs w:val="19"/>
          </w:rPr>
          <w:delText xml:space="preserve">Poskytovateľ vo vzťahu k nadlimitným postupom zadávania </w:delText>
        </w:r>
        <w:r w:rsidRPr="00D63FA2">
          <w:rPr>
            <w:rFonts w:cs="Arial"/>
            <w:b/>
            <w:szCs w:val="19"/>
            <w:u w:val="single"/>
          </w:rPr>
          <w:delText>zákaziek, ktoré sú predmetom povinnej kontroly ÚVO</w:delText>
        </w:r>
        <w:r w:rsidRPr="00D63FA2">
          <w:rPr>
            <w:rFonts w:cs="Arial"/>
            <w:szCs w:val="19"/>
          </w:rPr>
          <w:delText xml:space="preserve"> v zmysle </w:delText>
        </w:r>
        <w:r w:rsidRPr="00D63FA2">
          <w:rPr>
            <w:rFonts w:cs="Arial"/>
            <w:b/>
            <w:szCs w:val="19"/>
            <w:u w:val="single"/>
          </w:rPr>
          <w:delText>§ 169 ods. 2 ZVO</w:delText>
        </w:r>
        <w:r w:rsidRPr="00D63FA2">
          <w:rPr>
            <w:rFonts w:cs="Arial"/>
            <w:szCs w:val="19"/>
          </w:rPr>
          <w:delText xml:space="preserve">, </w:delText>
        </w:r>
        <w:r w:rsidRPr="00D63FA2">
          <w:rPr>
            <w:rFonts w:cs="Arial"/>
            <w:b/>
            <w:szCs w:val="19"/>
            <w:u w:val="single"/>
          </w:rPr>
          <w:delText>nevykonáva druhú ex-ante kontrolu.</w:delText>
        </w:r>
        <w:r w:rsidRPr="00D63FA2" w:rsidDel="00615405">
          <w:rPr>
            <w:rFonts w:cs="Arial"/>
            <w:szCs w:val="19"/>
          </w:rPr>
          <w:delText xml:space="preserve"> </w:delText>
        </w:r>
      </w:del>
    </w:p>
    <w:p w14:paraId="231E09DE" w14:textId="60EF6F5F" w:rsidR="0032172E" w:rsidRPr="00F1208E" w:rsidRDefault="0032172E" w:rsidP="00D63FA2">
      <w:pPr>
        <w:spacing w:before="120" w:after="120" w:line="288" w:lineRule="auto"/>
        <w:ind w:left="426"/>
        <w:jc w:val="both"/>
        <w:rPr>
          <w:del w:id="1661" w:author="Zuzana Hušeková" w:date="2021-06-11T13:17:00Z"/>
        </w:rPr>
      </w:pPr>
    </w:p>
    <w:p w14:paraId="526D5EFE" w14:textId="6B12205E" w:rsidR="00EE2EE2" w:rsidRPr="00547DBC" w:rsidRDefault="00F1208E" w:rsidP="00852446">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del w:id="1662" w:author="Zuzana Hušeková" w:date="2021-06-11T13:17:00Z"/>
          <w:rFonts w:cs="Arial"/>
          <w:szCs w:val="19"/>
        </w:rPr>
      </w:pPr>
      <w:del w:id="1663" w:author="Zuzana Hušeková" w:date="2021-06-11T13:17:00Z">
        <w:r w:rsidRPr="00F1208E">
          <w:rPr>
            <w:b/>
            <w:i/>
          </w:rPr>
          <w:delText>Dôležité upozornenie:</w:delText>
        </w:r>
        <w:r w:rsidRPr="00852446">
          <w:rPr>
            <w:b/>
            <w:i/>
          </w:rPr>
          <w:delText xml:space="preserve"> </w:delText>
        </w:r>
        <w:r w:rsidR="00EE2EE2" w:rsidRPr="00F0262B">
          <w:rPr>
            <w:rFonts w:cs="Arial"/>
            <w:szCs w:val="19"/>
          </w:rPr>
          <w:delText xml:space="preserve">V </w:delText>
        </w:r>
        <w:r w:rsidR="00EE2EE2" w:rsidRPr="00D63FA2">
          <w:rPr>
            <w:rFonts w:cs="Arial"/>
            <w:szCs w:val="19"/>
          </w:rPr>
          <w:delText>prípade, že sa prijímateľ rozhodne z vlastnej iniciatívy požiadať poskytovateľa o výkon druhej ex ante kontroly</w:delText>
        </w:r>
        <w:r w:rsidR="00EE2EE2" w:rsidRPr="00D63FA2">
          <w:rPr>
            <w:rFonts w:cs="Arial"/>
            <w:b/>
            <w:szCs w:val="19"/>
          </w:rPr>
          <w:delText>, je povinný postupovať podľa tejto kapitoly  príručky a platia pre neho pravidlá uvedené v tejto kapitole príručky.</w:delText>
        </w:r>
      </w:del>
    </w:p>
    <w:p w14:paraId="48E20BD7" w14:textId="1B892055" w:rsidR="00F1208E" w:rsidRPr="00547DBC" w:rsidRDefault="00EE2EE2" w:rsidP="00852446">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del w:id="1664" w:author="Zuzana Hušeková" w:date="2021-06-11T13:17:00Z"/>
          <w:rFonts w:cs="Arial"/>
          <w:b/>
          <w:szCs w:val="19"/>
        </w:rPr>
      </w:pPr>
      <w:del w:id="1665" w:author="Zuzana Hušeková" w:date="2021-06-11T13:17:00Z">
        <w:r w:rsidRPr="00547DBC">
          <w:rPr>
            <w:rFonts w:cs="Arial"/>
            <w:b/>
            <w:szCs w:val="19"/>
          </w:rPr>
          <w:delText xml:space="preserve">V </w:delText>
        </w:r>
        <w:r w:rsidRPr="00D63FA2">
          <w:rPr>
            <w:rFonts w:cs="Arial"/>
            <w:szCs w:val="19"/>
          </w:rPr>
          <w:delText xml:space="preserve">prípade dobrovoľnej žiadosti prijímateľa o výkon tohto typu kontroly, </w:delText>
        </w:r>
        <w:r w:rsidRPr="00D63FA2">
          <w:rPr>
            <w:rFonts w:cs="Arial"/>
            <w:b/>
            <w:szCs w:val="19"/>
          </w:rPr>
          <w:delText>prijímateľ nie je oprávnený uzavrieť zmluvu s úspešným uchádzačom pred ukončením kontroly poskytovateľom</w:delText>
        </w:r>
        <w:r w:rsidR="00F1208E" w:rsidRPr="00547DBC">
          <w:rPr>
            <w:rFonts w:cs="Arial"/>
            <w:b/>
            <w:szCs w:val="19"/>
          </w:rPr>
          <w:delText>.</w:delText>
        </w:r>
      </w:del>
    </w:p>
    <w:p w14:paraId="22ED2195" w14:textId="76AA19CC" w:rsidR="004E56EC" w:rsidRPr="0073389C" w:rsidRDefault="004E56EC" w:rsidP="009D7F63">
      <w:pPr>
        <w:spacing w:before="120" w:after="120" w:line="288" w:lineRule="auto"/>
        <w:jc w:val="both"/>
        <w:rPr>
          <w:del w:id="1666" w:author="Zuzana Hušeková" w:date="2021-06-11T13:17:00Z"/>
          <w:rFonts w:cs="Arial"/>
          <w:szCs w:val="19"/>
        </w:rPr>
      </w:pPr>
    </w:p>
    <w:p w14:paraId="7E2E08DF" w14:textId="214AFB4F" w:rsidR="00EE2EE2" w:rsidRDefault="00EE2EE2" w:rsidP="00EE2EE2">
      <w:pPr>
        <w:spacing w:before="120" w:after="120"/>
        <w:jc w:val="both"/>
        <w:rPr>
          <w:del w:id="1667" w:author="Zuzana Hušeková" w:date="2021-06-11T13:17:00Z"/>
          <w:rFonts w:cs="Arial"/>
          <w:b/>
          <w:szCs w:val="19"/>
        </w:rPr>
      </w:pPr>
      <w:del w:id="1668" w:author="Zuzana Hušeková" w:date="2021-06-11T13:17:00Z">
        <w:r w:rsidRPr="00D63FA2">
          <w:rPr>
            <w:rFonts w:cs="Arial"/>
            <w:b/>
            <w:szCs w:val="19"/>
          </w:rPr>
          <w:delText>Osobitné ustanovenia pre kontrolu zákaziek zadávaných nadlimitným postupom, ktoré nie sú predmetom kontroly ÚVO podľa § 169 ods. 2 ZVO:</w:delText>
        </w:r>
      </w:del>
    </w:p>
    <w:p w14:paraId="4717589C" w14:textId="5497BE7E" w:rsidR="00EE2EE2" w:rsidRPr="00D63FA2" w:rsidRDefault="00EE2EE2" w:rsidP="00EE2EE2">
      <w:pPr>
        <w:spacing w:before="120" w:after="120"/>
        <w:jc w:val="both"/>
        <w:rPr>
          <w:del w:id="1669" w:author="Zuzana Hušeková" w:date="2021-06-11T13:17:00Z"/>
          <w:rFonts w:cs="Arial"/>
          <w:b/>
          <w:szCs w:val="19"/>
        </w:rPr>
      </w:pPr>
    </w:p>
    <w:p w14:paraId="65AF2D6A" w14:textId="70440062" w:rsidR="009D7F63" w:rsidRPr="0073389C" w:rsidRDefault="009D7F63" w:rsidP="009D7F63">
      <w:pPr>
        <w:spacing w:before="120" w:after="120" w:line="288" w:lineRule="auto"/>
        <w:jc w:val="both"/>
        <w:rPr>
          <w:del w:id="1670" w:author="Zuzana Hušeková" w:date="2021-06-11T13:17:00Z"/>
        </w:rPr>
      </w:pPr>
      <w:del w:id="1671" w:author="Zuzana Hušeková" w:date="2021-06-11T13:17:00Z">
        <w:r w:rsidRPr="0073389C">
          <w:rPr>
            <w:b/>
            <w:i/>
            <w:color w:val="FF0000"/>
          </w:rPr>
          <w:delText>Povinnosť prijímateľa:</w:delText>
        </w:r>
        <w:r w:rsidRPr="0073389C">
          <w:rPr>
            <w:color w:val="FF0000"/>
          </w:rPr>
          <w:delText xml:space="preserve"> </w:delText>
        </w:r>
        <w:r w:rsidRPr="0073389C">
          <w:delText xml:space="preserve">Prijímateľ je </w:delText>
        </w:r>
        <w:r w:rsidR="00EE2EE2" w:rsidRPr="00EE2EE2">
          <w:delText xml:space="preserve">pri tomto type kontroly (v prípade </w:delText>
        </w:r>
        <w:r w:rsidR="00EE2EE2" w:rsidRPr="00D63FA2">
          <w:rPr>
            <w:b/>
          </w:rPr>
          <w:delText>doručenia dobrovoľnej žiadosti o výkon kontroly</w:delText>
        </w:r>
        <w:r w:rsidR="00EE2EE2" w:rsidRPr="00EE2EE2">
          <w:delText>)</w:delText>
        </w:r>
        <w:r w:rsidR="00EE2EE2">
          <w:delText xml:space="preserve"> </w:delText>
        </w:r>
        <w:r w:rsidRPr="0073389C">
          <w:delText xml:space="preserve">povinný zaslať dokumentáciu z VO poskytovateľovi za účelom vykonania  kontroly </w:delText>
        </w:r>
        <w:r w:rsidR="004E56EC">
          <w:rPr>
            <w:rFonts w:cs="Arial"/>
            <w:szCs w:val="19"/>
          </w:rPr>
          <w:delText xml:space="preserve">VO </w:delText>
        </w:r>
        <w:r w:rsidRPr="0073389C">
          <w:rPr>
            <w:b/>
          </w:rPr>
          <w:delText>pred</w:delText>
        </w:r>
        <w:r w:rsidRPr="0073389C">
          <w:delText xml:space="preserve"> podpisom zmluvy s úspešným uchádzačom vo fáze po vyhodnotení ponúk </w:delText>
        </w:r>
        <w:r w:rsidR="00EE2EE2" w:rsidRPr="00EE2EE2">
          <w:delText xml:space="preserve">(po odoslaní informácie o výsledku vyhodnotenia ponúk) </w:delText>
        </w:r>
        <w:r w:rsidRPr="0073389C">
          <w:delText xml:space="preserve">a po ukončení všetkých revíznych postupov. Prijímateľ predkladá </w:delText>
        </w:r>
        <w:r w:rsidR="00F1208E">
          <w:delText xml:space="preserve">kompletnú </w:delText>
        </w:r>
        <w:r w:rsidRPr="0073389C">
          <w:delText xml:space="preserve">dokumentáciu z VO </w:delText>
        </w:r>
        <w:r w:rsidR="00F1208E" w:rsidRPr="00F1208E">
          <w:delText>súlade s kapitolou 2.</w:delText>
        </w:r>
        <w:r w:rsidR="00F1208E">
          <w:delText>5</w:delText>
        </w:r>
        <w:r w:rsidR="00F1208E" w:rsidRPr="00F1208E">
          <w:delText>.</w:delText>
        </w:r>
        <w:r w:rsidR="00F1208E">
          <w:delText>5.</w:delText>
        </w:r>
        <w:r w:rsidR="00F1208E" w:rsidRPr="00F1208E">
          <w:delText xml:space="preserve"> tejto príručky</w:delText>
        </w:r>
        <w:r w:rsidRPr="0073389C">
          <w:delText xml:space="preserve">. </w:delText>
        </w:r>
      </w:del>
    </w:p>
    <w:p w14:paraId="0C6E260F" w14:textId="6E5A6F69" w:rsidR="009D7F63" w:rsidRPr="0073389C" w:rsidRDefault="009D7F63" w:rsidP="009D7F63">
      <w:pPr>
        <w:spacing w:before="120" w:after="120" w:line="288" w:lineRule="auto"/>
        <w:jc w:val="both"/>
        <w:rPr>
          <w:del w:id="1672" w:author="Zuzana Hušeková" w:date="2021-06-11T13:17:00Z"/>
        </w:rPr>
      </w:pPr>
      <w:del w:id="1673" w:author="Zuzana Hušeková" w:date="2021-06-11T13:17:00Z">
        <w:r w:rsidRPr="0073389C">
          <w:rPr>
            <w:b/>
            <w:i/>
            <w:color w:val="00B0F0"/>
          </w:rPr>
          <w:delText>Povinnosť poskytovateľa:</w:delText>
        </w:r>
        <w:r w:rsidRPr="0073389C">
          <w:rPr>
            <w:color w:val="00B0F0"/>
          </w:rPr>
          <w:delText xml:space="preserve"> </w:delText>
        </w:r>
        <w:r w:rsidRPr="0073389C">
          <w:delText xml:space="preserve">Poskytovateľ sa pri overovaní dokumentácie z VO zameriava na kontrolu </w:delText>
        </w:r>
        <w:r w:rsidR="004E56EC">
          <w:rPr>
            <w:rFonts w:cs="Arial"/>
            <w:szCs w:val="19"/>
          </w:rPr>
          <w:delText xml:space="preserve">VO </w:delText>
        </w:r>
        <w:r w:rsidRPr="0073389C">
          <w:delText>najmä týchto dokumentov a skutočností:</w:delText>
        </w:r>
      </w:del>
    </w:p>
    <w:p w14:paraId="78B6CC29" w14:textId="1E710DDA" w:rsidR="009D7F63" w:rsidRPr="0073389C" w:rsidRDefault="009D7F63" w:rsidP="009D7F63">
      <w:pPr>
        <w:pStyle w:val="Bulletslevel2"/>
        <w:spacing w:after="120" w:line="288" w:lineRule="auto"/>
        <w:ind w:left="567" w:hanging="283"/>
        <w:rPr>
          <w:del w:id="1674" w:author="Zuzana Hušeková" w:date="2021-06-11T13:17:00Z"/>
          <w:rFonts w:cs="Arial"/>
          <w:szCs w:val="19"/>
          <w:lang w:val="sk-SK"/>
        </w:rPr>
      </w:pPr>
      <w:del w:id="1675" w:author="Zuzana Hušeková" w:date="2021-06-11T13:17:00Z">
        <w:r w:rsidRPr="0073389C">
          <w:rPr>
            <w:rFonts w:cs="Arial"/>
            <w:szCs w:val="19"/>
            <w:lang w:val="sk-SK"/>
          </w:rPr>
          <w:delText>zhodu predmetu zákazky so schválenou zmluvou o  NFP;</w:delText>
        </w:r>
      </w:del>
    </w:p>
    <w:p w14:paraId="17C34260" w14:textId="410B3653" w:rsidR="009D7F63" w:rsidRDefault="009D7F63" w:rsidP="00606A3A">
      <w:pPr>
        <w:pStyle w:val="Bulletslevel2"/>
        <w:spacing w:after="120" w:line="288" w:lineRule="auto"/>
        <w:ind w:left="567" w:hanging="283"/>
        <w:jc w:val="both"/>
        <w:rPr>
          <w:del w:id="1676" w:author="Zuzana Hušeková" w:date="2021-06-11T13:17:00Z"/>
          <w:rFonts w:cs="Arial"/>
          <w:szCs w:val="19"/>
          <w:lang w:val="sk-SK"/>
        </w:rPr>
      </w:pPr>
      <w:del w:id="1677" w:author="Zuzana Hušeková" w:date="2021-06-11T13:17:00Z">
        <w:r w:rsidRPr="0073389C">
          <w:rPr>
            <w:rFonts w:cs="Arial"/>
            <w:szCs w:val="19"/>
            <w:lang w:val="sk-SK"/>
          </w:rPr>
          <w:delText>oznámenie o vyhlásení VO alebo jeho ekvivalent, vrátane vytlačenej kópie zverejneného oznámenia vo vestníkoch, resp. na internete alebo v tlači, vrátane všetkých redakčných opráv oznámenia o vyhlásení VO;</w:delText>
        </w:r>
      </w:del>
    </w:p>
    <w:p w14:paraId="38D60B8E" w14:textId="55FAF76B" w:rsidR="00AB3329" w:rsidRPr="0073389C" w:rsidRDefault="00AB3329" w:rsidP="00606A3A">
      <w:pPr>
        <w:pStyle w:val="Bulletslevel2"/>
        <w:spacing w:after="120" w:line="288" w:lineRule="auto"/>
        <w:ind w:left="567" w:hanging="283"/>
        <w:jc w:val="both"/>
        <w:rPr>
          <w:del w:id="1678" w:author="Zuzana Hušeková" w:date="2021-06-11T13:17:00Z"/>
          <w:rFonts w:cs="Arial"/>
          <w:szCs w:val="19"/>
          <w:lang w:val="sk-SK"/>
        </w:rPr>
      </w:pPr>
      <w:del w:id="1679" w:author="Zuzana Hušeková" w:date="2021-06-11T13:17:00Z">
        <w:r>
          <w:rPr>
            <w:rFonts w:cs="Arial"/>
            <w:szCs w:val="19"/>
            <w:lang w:val="sk-SK"/>
          </w:rPr>
          <w:delText>zdôvodnenie nerozdelenia zákazky na časti podľa § 28 ods. 2 ZVO (relevantné len v prípade nadlimitných zákaziek)</w:delText>
        </w:r>
      </w:del>
    </w:p>
    <w:p w14:paraId="068626A6" w14:textId="558FD323" w:rsidR="009D7F63" w:rsidRPr="0073389C" w:rsidRDefault="009D7F63" w:rsidP="009D7F63">
      <w:pPr>
        <w:pStyle w:val="Bulletslevel2"/>
        <w:spacing w:after="120" w:line="288" w:lineRule="auto"/>
        <w:ind w:left="567" w:hanging="283"/>
        <w:rPr>
          <w:del w:id="1680" w:author="Zuzana Hušeková" w:date="2021-06-11T13:17:00Z"/>
          <w:rFonts w:cs="Arial"/>
          <w:szCs w:val="19"/>
          <w:lang w:val="sk-SK"/>
        </w:rPr>
      </w:pPr>
      <w:del w:id="1681" w:author="Zuzana Hušeková" w:date="2021-06-11T13:17:00Z">
        <w:r w:rsidRPr="0073389C">
          <w:rPr>
            <w:rFonts w:cs="Arial"/>
            <w:szCs w:val="19"/>
            <w:lang w:val="sk-SK"/>
          </w:rPr>
          <w:delText>súťažné podklady v plnom rozsahu;</w:delText>
        </w:r>
      </w:del>
    </w:p>
    <w:p w14:paraId="63855C89" w14:textId="1064438B" w:rsidR="009D7F63" w:rsidRDefault="009D7F63" w:rsidP="009D7F63">
      <w:pPr>
        <w:pStyle w:val="Bulletslevel2"/>
        <w:spacing w:after="120" w:line="288" w:lineRule="auto"/>
        <w:ind w:left="567" w:hanging="283"/>
        <w:rPr>
          <w:del w:id="1682" w:author="Zuzana Hušeková" w:date="2021-06-11T13:17:00Z"/>
          <w:rFonts w:cs="Arial"/>
          <w:szCs w:val="19"/>
          <w:lang w:val="sk-SK"/>
        </w:rPr>
      </w:pPr>
      <w:del w:id="1683" w:author="Zuzana Hušeková" w:date="2021-06-11T13:17:00Z">
        <w:r w:rsidRPr="0073389C">
          <w:rPr>
            <w:rFonts w:cs="Arial"/>
            <w:szCs w:val="19"/>
            <w:lang w:val="sk-SK"/>
          </w:rPr>
          <w:delText>vysvetlenie, ak sa uskutočnilo;</w:delText>
        </w:r>
        <w:r w:rsidR="0072750C">
          <w:rPr>
            <w:rFonts w:cs="Arial"/>
            <w:szCs w:val="19"/>
            <w:lang w:val="sk-SK"/>
          </w:rPr>
          <w:delText xml:space="preserve"> </w:delText>
        </w:r>
      </w:del>
    </w:p>
    <w:p w14:paraId="0E3BD062" w14:textId="51D3458B" w:rsidR="0072750C" w:rsidRPr="004221C7" w:rsidRDefault="0072750C" w:rsidP="00E8012F">
      <w:pPr>
        <w:pStyle w:val="Bulletslevel2"/>
        <w:spacing w:before="0" w:after="60" w:line="288" w:lineRule="auto"/>
        <w:ind w:left="568" w:hanging="284"/>
        <w:rPr>
          <w:del w:id="1684" w:author="Zuzana Hušeková" w:date="2021-06-11T13:17:00Z"/>
          <w:rFonts w:cs="Arial"/>
          <w:szCs w:val="19"/>
          <w:lang w:val="sk-SK"/>
        </w:rPr>
      </w:pPr>
      <w:del w:id="1685" w:author="Zuzana Hušeková" w:date="2021-06-11T13:17:00Z">
        <w:r>
          <w:rPr>
            <w:rFonts w:cs="Arial"/>
            <w:szCs w:val="19"/>
            <w:lang w:val="sk-SK"/>
          </w:rPr>
          <w:delText>zverejnenie povinných informácií a dokumentov v profile verejného obstarávateľa;</w:delText>
        </w:r>
      </w:del>
    </w:p>
    <w:p w14:paraId="27B6068F" w14:textId="38224040" w:rsidR="009D7F63" w:rsidRPr="0073389C" w:rsidRDefault="009D7F63" w:rsidP="00AD07E2">
      <w:pPr>
        <w:pStyle w:val="Bulletslevel2"/>
        <w:spacing w:after="120" w:line="288" w:lineRule="auto"/>
        <w:ind w:left="567" w:hanging="283"/>
        <w:jc w:val="both"/>
        <w:rPr>
          <w:del w:id="1686" w:author="Zuzana Hušeková" w:date="2021-06-11T13:17:00Z"/>
          <w:rFonts w:cs="Arial"/>
          <w:szCs w:val="19"/>
          <w:lang w:val="sk-SK"/>
        </w:rPr>
      </w:pPr>
      <w:del w:id="1687" w:author="Zuzana Hušeková" w:date="2021-06-11T13:17:00Z">
        <w:r w:rsidRPr="0073389C">
          <w:rPr>
            <w:rFonts w:cs="Arial"/>
            <w:szCs w:val="19"/>
            <w:lang w:val="sk-SK"/>
          </w:rPr>
          <w:delText xml:space="preserve">menovacie dekréty jednotlivých členov komisie, vrátane ich </w:delText>
        </w:r>
        <w:r w:rsidR="00C07E7C">
          <w:rPr>
            <w:rFonts w:cs="Arial"/>
            <w:szCs w:val="19"/>
            <w:lang w:val="sk-SK"/>
          </w:rPr>
          <w:delText xml:space="preserve">profesijných </w:delText>
        </w:r>
        <w:r w:rsidRPr="0073389C">
          <w:rPr>
            <w:rFonts w:cs="Arial"/>
            <w:szCs w:val="19"/>
            <w:lang w:val="sk-SK"/>
          </w:rPr>
          <w:delText xml:space="preserve">životopisov, </w:delText>
        </w:r>
        <w:r w:rsidR="00C07E7C">
          <w:rPr>
            <w:rFonts w:cs="Arial"/>
            <w:szCs w:val="19"/>
            <w:lang w:val="sk-SK"/>
          </w:rPr>
          <w:delText xml:space="preserve">potvrdení </w:delText>
        </w:r>
        <w:r w:rsidR="00C07E7C" w:rsidRPr="001B3251">
          <w:rPr>
            <w:rFonts w:cs="Arial"/>
            <w:szCs w:val="19"/>
            <w:lang w:val="sk-SK"/>
          </w:rPr>
          <w:delText>o vzdelaní</w:delText>
        </w:r>
        <w:r w:rsidR="00C07E7C">
          <w:rPr>
            <w:rFonts w:cs="Arial"/>
            <w:szCs w:val="19"/>
            <w:lang w:val="sk-SK"/>
          </w:rPr>
          <w:delText xml:space="preserve"> alebo iných dôkazov</w:delText>
        </w:r>
        <w:r w:rsidR="00C07E7C" w:rsidRPr="001B3251">
          <w:rPr>
            <w:rFonts w:cs="Arial"/>
            <w:szCs w:val="19"/>
            <w:lang w:val="sk-SK"/>
          </w:rPr>
          <w:delText xml:space="preserve"> o praxi a/alebo vzdelaní členov komisie</w:delText>
        </w:r>
        <w:r w:rsidR="00C07E7C">
          <w:rPr>
            <w:rFonts w:cs="Arial"/>
            <w:szCs w:val="19"/>
            <w:lang w:val="sk-SK"/>
          </w:rPr>
          <w:delText>,</w:delText>
        </w:r>
        <w:r w:rsidRPr="0073389C">
          <w:rPr>
            <w:rFonts w:cs="Arial"/>
            <w:szCs w:val="19"/>
            <w:lang w:val="sk-SK"/>
          </w:rPr>
          <w:delText xml:space="preserve"> z ktorých je zrejmé splnenie požiadaviek podľa § </w:delText>
        </w:r>
        <w:r w:rsidR="006F0C86">
          <w:rPr>
            <w:rFonts w:cs="Arial"/>
            <w:szCs w:val="19"/>
            <w:lang w:val="sk-SK"/>
          </w:rPr>
          <w:delText>51</w:delText>
        </w:r>
        <w:r w:rsidR="006F0C86" w:rsidRPr="0073389C">
          <w:rPr>
            <w:rFonts w:cs="Arial"/>
            <w:szCs w:val="19"/>
            <w:lang w:val="sk-SK"/>
          </w:rPr>
          <w:delText xml:space="preserve"> </w:delText>
        </w:r>
        <w:r w:rsidRPr="0073389C">
          <w:rPr>
            <w:rFonts w:cs="Arial"/>
            <w:szCs w:val="19"/>
            <w:lang w:val="sk-SK"/>
          </w:rPr>
          <w:delText>ZVO kladených na členov komisie</w:delText>
        </w:r>
        <w:r w:rsidR="0075678A">
          <w:rPr>
            <w:rFonts w:cs="Arial"/>
            <w:szCs w:val="19"/>
            <w:lang w:val="sk-SK"/>
          </w:rPr>
          <w:delText>;</w:delText>
        </w:r>
        <w:r w:rsidRPr="0073389C">
          <w:rPr>
            <w:rFonts w:cs="Arial"/>
            <w:szCs w:val="19"/>
            <w:lang w:val="sk-SK"/>
          </w:rPr>
          <w:delText xml:space="preserve"> </w:delText>
        </w:r>
      </w:del>
    </w:p>
    <w:p w14:paraId="0D267651" w14:textId="31FC1385" w:rsidR="009D7F63" w:rsidRPr="0073389C" w:rsidRDefault="009D7F63" w:rsidP="009D7F63">
      <w:pPr>
        <w:pStyle w:val="Bulletslevel2"/>
        <w:spacing w:after="120" w:line="288" w:lineRule="auto"/>
        <w:ind w:left="567" w:hanging="283"/>
        <w:rPr>
          <w:del w:id="1688" w:author="Zuzana Hušeková" w:date="2021-06-11T13:17:00Z"/>
          <w:rFonts w:cs="Arial"/>
          <w:szCs w:val="19"/>
          <w:lang w:val="sk-SK"/>
        </w:rPr>
      </w:pPr>
      <w:del w:id="1689" w:author="Zuzana Hušeková" w:date="2021-06-11T13:17:00Z">
        <w:r w:rsidRPr="0073389C">
          <w:rPr>
            <w:rFonts w:cs="Arial"/>
            <w:szCs w:val="19"/>
            <w:lang w:val="sk-SK"/>
          </w:rPr>
          <w:delText>čestné vyhlásenia členov komisie</w:delText>
        </w:r>
        <w:r w:rsidR="00C07E7C" w:rsidRPr="00C07E7C">
          <w:rPr>
            <w:rFonts w:cs="Arial"/>
            <w:szCs w:val="19"/>
            <w:lang w:val="sk-SK"/>
          </w:rPr>
          <w:delText xml:space="preserve"> </w:delText>
        </w:r>
        <w:r w:rsidR="00C07E7C">
          <w:rPr>
            <w:rFonts w:cs="Arial"/>
            <w:szCs w:val="19"/>
            <w:lang w:val="sk-SK"/>
          </w:rPr>
          <w:delText xml:space="preserve">v </w:delText>
        </w:r>
        <w:r w:rsidR="00C07E7C" w:rsidRPr="001B3251">
          <w:rPr>
            <w:rFonts w:cs="Arial"/>
            <w:szCs w:val="19"/>
            <w:lang w:val="sk-SK"/>
          </w:rPr>
          <w:delText>zmysle § 51 ods. 6 ZVO</w:delText>
        </w:r>
        <w:r w:rsidRPr="0073389C">
          <w:rPr>
            <w:rFonts w:cs="Arial"/>
            <w:szCs w:val="19"/>
            <w:lang w:val="sk-SK"/>
          </w:rPr>
          <w:delText>;</w:delText>
        </w:r>
      </w:del>
    </w:p>
    <w:p w14:paraId="1795B727" w14:textId="765F2372" w:rsidR="009D7F63" w:rsidRPr="0073389C" w:rsidRDefault="00C07E7C" w:rsidP="009D7F63">
      <w:pPr>
        <w:pStyle w:val="Bulletslevel2"/>
        <w:spacing w:after="120" w:line="288" w:lineRule="auto"/>
        <w:ind w:left="567" w:hanging="283"/>
        <w:rPr>
          <w:del w:id="1690" w:author="Zuzana Hušeková" w:date="2021-06-11T13:17:00Z"/>
          <w:rFonts w:cs="Arial"/>
          <w:szCs w:val="19"/>
          <w:lang w:val="sk-SK"/>
        </w:rPr>
      </w:pPr>
      <w:del w:id="1691" w:author="Zuzana Hušeková" w:date="2021-06-11T13:17:00Z">
        <w:r>
          <w:rPr>
            <w:rFonts w:cs="Arial"/>
            <w:szCs w:val="19"/>
            <w:lang w:val="sk-SK"/>
          </w:rPr>
          <w:delText>určenie/</w:delText>
        </w:r>
        <w:r w:rsidR="009D7F63" w:rsidRPr="0073389C">
          <w:rPr>
            <w:rFonts w:cs="Arial"/>
            <w:szCs w:val="19"/>
            <w:lang w:val="sk-SK"/>
          </w:rPr>
          <w:delText>výpočet PHZ, vrátane zdôvodnenia použitého postupu zadávania zákazky;</w:delText>
        </w:r>
      </w:del>
    </w:p>
    <w:p w14:paraId="65A00FB5" w14:textId="3ADFC486" w:rsidR="009D7F63" w:rsidRPr="0073389C" w:rsidRDefault="009D7F63" w:rsidP="009D7F63">
      <w:pPr>
        <w:pStyle w:val="Bulletslevel2"/>
        <w:spacing w:after="120" w:line="288" w:lineRule="auto"/>
        <w:ind w:left="567" w:hanging="283"/>
        <w:rPr>
          <w:del w:id="1692" w:author="Zuzana Hušeková" w:date="2021-06-11T13:17:00Z"/>
          <w:rFonts w:cs="Arial"/>
          <w:szCs w:val="19"/>
          <w:lang w:val="sk-SK"/>
        </w:rPr>
      </w:pPr>
      <w:del w:id="1693" w:author="Zuzana Hušeková" w:date="2021-06-11T13:17:00Z">
        <w:r w:rsidRPr="0073389C">
          <w:rPr>
            <w:rFonts w:cs="Arial"/>
            <w:szCs w:val="19"/>
            <w:lang w:val="sk-SK"/>
          </w:rPr>
          <w:delText>evidencia uchádzačov, ktorí predložili ponuku;</w:delText>
        </w:r>
      </w:del>
    </w:p>
    <w:p w14:paraId="488789F7" w14:textId="3583291D" w:rsidR="009D7F63" w:rsidRPr="0073389C" w:rsidRDefault="009D7F63" w:rsidP="009D7F63">
      <w:pPr>
        <w:pStyle w:val="Bulletslevel2"/>
        <w:spacing w:after="120" w:line="288" w:lineRule="auto"/>
        <w:ind w:left="567" w:hanging="283"/>
        <w:rPr>
          <w:del w:id="1694" w:author="Zuzana Hušeková" w:date="2021-06-11T13:17:00Z"/>
          <w:rFonts w:cs="Arial"/>
          <w:szCs w:val="19"/>
          <w:lang w:val="sk-SK"/>
        </w:rPr>
      </w:pPr>
      <w:del w:id="1695" w:author="Zuzana Hušeková" w:date="2021-06-11T13:17:00Z">
        <w:r w:rsidRPr="0073389C">
          <w:rPr>
            <w:rFonts w:cs="Arial"/>
            <w:szCs w:val="19"/>
            <w:lang w:val="sk-SK"/>
          </w:rPr>
          <w:delText>prezenčné listiny zo zasadnutia komisie;</w:delText>
        </w:r>
      </w:del>
    </w:p>
    <w:p w14:paraId="12C4A233" w14:textId="03CD0E9D" w:rsidR="009D7F63" w:rsidRPr="0073389C" w:rsidRDefault="009D7F63" w:rsidP="009D7F63">
      <w:pPr>
        <w:pStyle w:val="Bulletslevel2"/>
        <w:spacing w:after="120" w:line="288" w:lineRule="auto"/>
        <w:ind w:left="567" w:hanging="283"/>
        <w:rPr>
          <w:del w:id="1696" w:author="Zuzana Hušeková" w:date="2021-06-11T13:17:00Z"/>
          <w:rFonts w:cs="Arial"/>
          <w:szCs w:val="19"/>
          <w:lang w:val="sk-SK"/>
        </w:rPr>
      </w:pPr>
      <w:del w:id="1697" w:author="Zuzana Hušeková" w:date="2021-06-11T13:17:00Z">
        <w:r w:rsidRPr="0073389C">
          <w:rPr>
            <w:rFonts w:cs="Arial"/>
            <w:szCs w:val="19"/>
            <w:lang w:val="sk-SK"/>
          </w:rPr>
          <w:delText>zápisnica z otvárania a vyhodnotenia ponúk spolu s prezenčnou listinou;</w:delText>
        </w:r>
      </w:del>
    </w:p>
    <w:p w14:paraId="1C8F2D5C" w14:textId="7BAA7173" w:rsidR="009D7F63" w:rsidRPr="0073389C" w:rsidRDefault="00EE2EE2" w:rsidP="00EE2EE2">
      <w:pPr>
        <w:pStyle w:val="Bulletslevel2"/>
        <w:ind w:left="567"/>
        <w:rPr>
          <w:del w:id="1698" w:author="Zuzana Hušeková" w:date="2021-06-11T13:17:00Z"/>
        </w:rPr>
      </w:pPr>
      <w:del w:id="1699" w:author="Zuzana Hušeková" w:date="2021-06-11T13:17:00Z">
        <w:r>
          <w:delText>potvrdenia</w:delText>
        </w:r>
        <w:r w:rsidRPr="0073389C">
          <w:delText xml:space="preserve"> </w:delText>
        </w:r>
        <w:r w:rsidR="009D7F63" w:rsidRPr="0073389C">
          <w:delText>o doručení zápisnice z otvárania ponúk jednotlivým uchádzačom, ktorí predložili ponuky</w:delText>
        </w:r>
        <w:r>
          <w:delText xml:space="preserve">, </w:delText>
        </w:r>
        <w:r w:rsidRPr="00EE2EE2">
          <w:rPr>
            <w:rFonts w:cs="Arial"/>
            <w:szCs w:val="19"/>
            <w:lang w:val="sk-SK"/>
          </w:rPr>
          <w:delText>elektronickým prostriedkom použitým na elektronickú komunikáciu (podľa § 21 ZVO)</w:delText>
        </w:r>
        <w:r w:rsidR="0075678A">
          <w:delText>;</w:delText>
        </w:r>
      </w:del>
    </w:p>
    <w:p w14:paraId="3BCBEA0E" w14:textId="51789350" w:rsidR="009D7F63" w:rsidRPr="0073389C" w:rsidRDefault="009D7F63" w:rsidP="009D7F63">
      <w:pPr>
        <w:pStyle w:val="Bulletslevel2"/>
        <w:spacing w:after="120" w:line="288" w:lineRule="auto"/>
        <w:ind w:left="567" w:hanging="283"/>
        <w:rPr>
          <w:del w:id="1700" w:author="Zuzana Hušeková" w:date="2021-06-11T13:17:00Z"/>
          <w:rFonts w:cs="Arial"/>
          <w:szCs w:val="19"/>
          <w:lang w:val="sk-SK"/>
        </w:rPr>
      </w:pPr>
      <w:del w:id="1701" w:author="Zuzana Hušeková" w:date="2021-06-11T13:17:00Z">
        <w:r w:rsidRPr="0073389C">
          <w:rPr>
            <w:rFonts w:cs="Arial"/>
            <w:szCs w:val="19"/>
            <w:lang w:val="sk-SK"/>
          </w:rPr>
          <w:delText>žiadosti o účasť jednotlivých záujemcov (</w:delText>
        </w:r>
        <w:r w:rsidR="0014269A" w:rsidRPr="00D63FA2">
          <w:rPr>
            <w:rFonts w:cs="Arial"/>
            <w:szCs w:val="19"/>
          </w:rPr>
          <w:delText>ak relevantné – napr.</w:delText>
        </w:r>
        <w:r w:rsidR="0014269A" w:rsidRPr="0073389C">
          <w:rPr>
            <w:rFonts w:cs="Arial"/>
            <w:szCs w:val="19"/>
            <w:lang w:val="sk-SK"/>
          </w:rPr>
          <w:delText xml:space="preserve"> </w:delText>
        </w:r>
        <w:r w:rsidRPr="0073389C">
          <w:rPr>
            <w:rFonts w:cs="Arial"/>
            <w:szCs w:val="19"/>
            <w:lang w:val="sk-SK"/>
          </w:rPr>
          <w:delText>v prípade užšej súťaže</w:delText>
        </w:r>
        <w:r w:rsidR="0014269A">
          <w:rPr>
            <w:rFonts w:cs="Arial"/>
            <w:szCs w:val="19"/>
            <w:lang w:val="sk-SK"/>
          </w:rPr>
          <w:delText xml:space="preserve"> a pod.</w:delText>
        </w:r>
        <w:r w:rsidRPr="0073389C">
          <w:rPr>
            <w:rFonts w:cs="Arial"/>
            <w:szCs w:val="19"/>
            <w:lang w:val="sk-SK"/>
          </w:rPr>
          <w:delText>);</w:delText>
        </w:r>
      </w:del>
    </w:p>
    <w:p w14:paraId="18DEE771" w14:textId="19B857FB" w:rsidR="009D7F63" w:rsidRPr="0073389C" w:rsidRDefault="009D7F63" w:rsidP="004E6C80">
      <w:pPr>
        <w:pStyle w:val="Bulletslevel2"/>
        <w:spacing w:after="120" w:line="288" w:lineRule="auto"/>
        <w:ind w:left="567" w:hanging="283"/>
        <w:jc w:val="both"/>
        <w:rPr>
          <w:del w:id="1702" w:author="Zuzana Hušeková" w:date="2021-06-11T13:17:00Z"/>
          <w:rFonts w:cs="Arial"/>
          <w:szCs w:val="19"/>
          <w:lang w:val="sk-SK"/>
        </w:rPr>
      </w:pPr>
      <w:del w:id="1703" w:author="Zuzana Hušeková" w:date="2021-06-11T13:17:00Z">
        <w:r w:rsidRPr="0073389C">
          <w:rPr>
            <w:rFonts w:cs="Arial"/>
            <w:szCs w:val="19"/>
            <w:lang w:val="sk-SK"/>
          </w:rPr>
          <w:lastRenderedPageBreak/>
          <w:delText xml:space="preserve">zápisnica z vyhodnotenia splnenia podmienok účasti; </w:delText>
        </w:r>
      </w:del>
    </w:p>
    <w:p w14:paraId="3A61910C" w14:textId="2741A433" w:rsidR="009D7F63" w:rsidRPr="0073389C" w:rsidRDefault="009D7F63" w:rsidP="004E6C80">
      <w:pPr>
        <w:pStyle w:val="Bulletslevel2"/>
        <w:spacing w:after="120" w:line="288" w:lineRule="auto"/>
        <w:ind w:left="567" w:hanging="283"/>
        <w:jc w:val="both"/>
        <w:rPr>
          <w:del w:id="1704" w:author="Zuzana Hušeková" w:date="2021-06-11T13:17:00Z"/>
          <w:rFonts w:cs="Arial"/>
          <w:szCs w:val="19"/>
          <w:lang w:val="sk-SK"/>
        </w:rPr>
      </w:pPr>
      <w:del w:id="1705" w:author="Zuzana Hušeková" w:date="2021-06-11T13:17:00Z">
        <w:r w:rsidRPr="0073389C">
          <w:rPr>
            <w:rFonts w:cs="Arial"/>
            <w:szCs w:val="19"/>
            <w:lang w:val="sk-SK"/>
          </w:rPr>
          <w:delText>zápisnica z priameho rokovacieho konania;</w:delText>
        </w:r>
      </w:del>
    </w:p>
    <w:p w14:paraId="4C065FA3" w14:textId="4CF69B98" w:rsidR="009D7F63" w:rsidRPr="0073389C" w:rsidRDefault="009D7F63" w:rsidP="004E6C80">
      <w:pPr>
        <w:pStyle w:val="Bulletslevel2"/>
        <w:spacing w:after="120" w:line="288" w:lineRule="auto"/>
        <w:ind w:left="567" w:hanging="283"/>
        <w:jc w:val="both"/>
        <w:rPr>
          <w:del w:id="1706" w:author="Zuzana Hušeková" w:date="2021-06-11T13:17:00Z"/>
          <w:rFonts w:cs="Arial"/>
          <w:szCs w:val="19"/>
          <w:lang w:val="sk-SK"/>
        </w:rPr>
      </w:pPr>
      <w:del w:id="1707" w:author="Zuzana Hušeková" w:date="2021-06-11T13:17:00Z">
        <w:r w:rsidRPr="0073389C">
          <w:rPr>
            <w:rFonts w:cs="Arial"/>
            <w:szCs w:val="19"/>
            <w:lang w:val="sk-SK"/>
          </w:rPr>
          <w:delText xml:space="preserve">ponuky jednotlivých uchádzačov, vrátane dokladu preukazujúceho čas doručenia ponuky,  zoznam všetkých záujemcov, ktorí požiadali o súťažné podklady </w:delText>
        </w:r>
        <w:r w:rsidR="0014269A" w:rsidRPr="00D63FA2">
          <w:rPr>
            <w:rFonts w:cs="Arial"/>
            <w:szCs w:val="19"/>
            <w:lang w:val="sk-SK"/>
          </w:rPr>
          <w:delText>(ktorí si ich stiahli v elektronickej forme a identifikovali sa) a potvrdenie</w:delText>
        </w:r>
        <w:r w:rsidR="0014269A" w:rsidRPr="0073389C" w:rsidDel="0014269A">
          <w:rPr>
            <w:rFonts w:cs="Arial"/>
            <w:szCs w:val="19"/>
            <w:lang w:val="sk-SK"/>
          </w:rPr>
          <w:delText xml:space="preserve"> </w:delText>
        </w:r>
        <w:r w:rsidRPr="0073389C">
          <w:rPr>
            <w:rFonts w:cs="Arial"/>
            <w:szCs w:val="19"/>
            <w:lang w:val="sk-SK"/>
          </w:rPr>
          <w:delText xml:space="preserve"> ich poskytnutí/sprístupnení (ak relevantné);</w:delText>
        </w:r>
      </w:del>
    </w:p>
    <w:p w14:paraId="2B8FC7BC" w14:textId="2BBBFC59" w:rsidR="009D7F63" w:rsidRPr="0073389C" w:rsidRDefault="009D7F63" w:rsidP="004E6C80">
      <w:pPr>
        <w:pStyle w:val="Bulletslevel2"/>
        <w:spacing w:after="120" w:line="288" w:lineRule="auto"/>
        <w:ind w:left="567" w:hanging="283"/>
        <w:jc w:val="both"/>
        <w:rPr>
          <w:del w:id="1708" w:author="Zuzana Hušeková" w:date="2021-06-11T13:17:00Z"/>
          <w:rFonts w:cs="Arial"/>
          <w:szCs w:val="19"/>
          <w:lang w:val="sk-SK"/>
        </w:rPr>
      </w:pPr>
      <w:del w:id="1709" w:author="Zuzana Hušeková" w:date="2021-06-11T13:17:00Z">
        <w:r w:rsidRPr="0073389C">
          <w:rPr>
            <w:rFonts w:cs="Arial"/>
            <w:szCs w:val="19"/>
            <w:lang w:val="sk-SK"/>
          </w:rPr>
          <w:delText xml:space="preserve">rozpočty všetkých uchádzačov vrátane neoceneného výkazu výmer (ak to je relevantné); </w:delText>
        </w:r>
      </w:del>
    </w:p>
    <w:p w14:paraId="45EE30C4" w14:textId="65CCABE9" w:rsidR="009D7F63" w:rsidRPr="0073389C" w:rsidRDefault="009D7F63" w:rsidP="004E6C80">
      <w:pPr>
        <w:pStyle w:val="Bulletslevel2"/>
        <w:spacing w:after="120" w:line="288" w:lineRule="auto"/>
        <w:ind w:left="567" w:hanging="283"/>
        <w:jc w:val="both"/>
        <w:rPr>
          <w:del w:id="1710" w:author="Zuzana Hušeková" w:date="2021-06-11T13:17:00Z"/>
          <w:rFonts w:cs="Arial"/>
          <w:szCs w:val="19"/>
          <w:lang w:val="sk-SK"/>
        </w:rPr>
      </w:pPr>
      <w:del w:id="1711" w:author="Zuzana Hušeková" w:date="2021-06-11T13:17:00Z">
        <w:r w:rsidRPr="0073389C">
          <w:rPr>
            <w:rFonts w:cs="Arial"/>
            <w:szCs w:val="19"/>
            <w:lang w:val="sk-SK"/>
          </w:rPr>
          <w:delText>informácia o výsledku vyhodnotenia ponúk alebo ich ekvivalent;</w:delText>
        </w:r>
      </w:del>
    </w:p>
    <w:p w14:paraId="5DD1B541" w14:textId="31A50526" w:rsidR="009D7F63" w:rsidRPr="0073389C" w:rsidRDefault="009D7F63" w:rsidP="004E6C80">
      <w:pPr>
        <w:pStyle w:val="Bulletslevel2"/>
        <w:spacing w:after="120" w:line="288" w:lineRule="auto"/>
        <w:ind w:left="567" w:hanging="283"/>
        <w:jc w:val="both"/>
        <w:rPr>
          <w:del w:id="1712" w:author="Zuzana Hušeková" w:date="2021-06-11T13:17:00Z"/>
          <w:rFonts w:cs="Arial"/>
          <w:szCs w:val="19"/>
          <w:lang w:val="sk-SK"/>
        </w:rPr>
      </w:pPr>
      <w:del w:id="1713" w:author="Zuzana Hušeková" w:date="2021-06-11T13:17:00Z">
        <w:r w:rsidRPr="0073389C">
          <w:rPr>
            <w:rFonts w:cs="Arial"/>
            <w:szCs w:val="19"/>
            <w:lang w:val="sk-SK"/>
          </w:rPr>
          <w:delText>oznámenia o vylúčení, oznámenia úspešnému uchádzačovi a neúspešným uchádzačom;</w:delText>
        </w:r>
      </w:del>
    </w:p>
    <w:p w14:paraId="51236796" w14:textId="4B1F720B" w:rsidR="009D7F63" w:rsidRDefault="009D7F63" w:rsidP="004E6C80">
      <w:pPr>
        <w:pStyle w:val="Bulletslevel2"/>
        <w:spacing w:after="120" w:line="288" w:lineRule="auto"/>
        <w:ind w:left="567" w:hanging="283"/>
        <w:jc w:val="both"/>
        <w:rPr>
          <w:del w:id="1714" w:author="Zuzana Hušeková" w:date="2021-06-11T13:17:00Z"/>
          <w:rFonts w:cs="Arial"/>
          <w:szCs w:val="19"/>
          <w:lang w:val="sk-SK"/>
        </w:rPr>
      </w:pPr>
      <w:del w:id="1715" w:author="Zuzana Hušeková" w:date="2021-06-11T13:17:00Z">
        <w:r w:rsidRPr="0073389C">
          <w:rPr>
            <w:rFonts w:cs="Arial"/>
            <w:szCs w:val="19"/>
            <w:lang w:val="sk-SK"/>
          </w:rPr>
          <w:delText>doklady o uvoľnení zábezpeky</w:delText>
        </w:r>
        <w:r w:rsidR="00F1208E">
          <w:rPr>
            <w:rFonts w:cs="Arial"/>
            <w:szCs w:val="19"/>
            <w:lang w:val="sk-SK"/>
          </w:rPr>
          <w:delText xml:space="preserve"> </w:delText>
        </w:r>
        <w:r w:rsidR="00565F87" w:rsidRPr="00D63FA2">
          <w:rPr>
            <w:rFonts w:cs="Arial"/>
            <w:szCs w:val="19"/>
            <w:lang w:val="sk-SK"/>
          </w:rPr>
          <w:delText xml:space="preserve">v prípadoch, kedy to ZVO vyžaduje (najmä </w:delText>
        </w:r>
        <w:r w:rsidR="00F1208E" w:rsidRPr="00F1208E">
          <w:rPr>
            <w:rFonts w:cs="Arial"/>
            <w:szCs w:val="19"/>
            <w:lang w:val="sk-SK"/>
          </w:rPr>
          <w:delText>v prípade vylúčenia uchádzača/jeho ponuky)</w:delText>
        </w:r>
        <w:r w:rsidRPr="0073389C">
          <w:rPr>
            <w:rFonts w:cs="Arial"/>
            <w:szCs w:val="19"/>
            <w:lang w:val="sk-SK"/>
          </w:rPr>
          <w:delText>;</w:delText>
        </w:r>
      </w:del>
    </w:p>
    <w:p w14:paraId="5649D1B0" w14:textId="1F87D9ED" w:rsidR="00C20764" w:rsidRPr="0073389C" w:rsidRDefault="00C20764" w:rsidP="004E6C80">
      <w:pPr>
        <w:pStyle w:val="Bulletslevel2"/>
        <w:spacing w:after="120" w:line="288" w:lineRule="auto"/>
        <w:ind w:left="567" w:hanging="283"/>
        <w:jc w:val="both"/>
        <w:rPr>
          <w:del w:id="1716" w:author="Zuzana Hušeková" w:date="2021-06-11T13:17:00Z"/>
          <w:rFonts w:cs="Arial"/>
          <w:szCs w:val="19"/>
          <w:lang w:val="sk-SK"/>
        </w:rPr>
      </w:pPr>
      <w:del w:id="1717" w:author="Zuzana Hušeková" w:date="2021-06-11T13:17:00Z">
        <w:r w:rsidRPr="00C20764">
          <w:rPr>
            <w:rFonts w:cs="Arial"/>
            <w:szCs w:val="19"/>
            <w:lang w:val="sk-SK"/>
          </w:rPr>
          <w:delText>čestné vyhlásenia o neprítomnosti konfliktu záujmov osôb zúčastňujúcich sa na procese VO</w:delText>
        </w:r>
        <w:r w:rsidR="00565F87">
          <w:rPr>
            <w:rFonts w:cs="Arial"/>
            <w:szCs w:val="19"/>
            <w:lang w:val="sk-SK"/>
          </w:rPr>
          <w:delText xml:space="preserve"> </w:delText>
        </w:r>
        <w:r w:rsidR="00565F87" w:rsidRPr="00565F87">
          <w:rPr>
            <w:rFonts w:cs="Arial"/>
            <w:szCs w:val="19"/>
            <w:lang w:val="sk-SK"/>
          </w:rPr>
          <w:delText>(v súlade s § 23  ZVO);</w:delText>
        </w:r>
      </w:del>
    </w:p>
    <w:p w14:paraId="68FE31DD" w14:textId="18A949D3" w:rsidR="009D7F63" w:rsidRPr="0073389C" w:rsidRDefault="009D7F63" w:rsidP="004E6C80">
      <w:pPr>
        <w:pStyle w:val="Bulletslevel2"/>
        <w:spacing w:after="120" w:line="288" w:lineRule="auto"/>
        <w:ind w:left="567" w:hanging="283"/>
        <w:jc w:val="both"/>
        <w:rPr>
          <w:del w:id="1718" w:author="Zuzana Hušeková" w:date="2021-06-11T13:17:00Z"/>
          <w:rFonts w:cs="Arial"/>
          <w:szCs w:val="19"/>
          <w:lang w:val="sk-SK"/>
        </w:rPr>
      </w:pPr>
      <w:del w:id="1719" w:author="Zuzana Hušeková" w:date="2021-06-11T13:17:00Z">
        <w:r w:rsidRPr="0073389C">
          <w:rPr>
            <w:rFonts w:cs="Arial"/>
            <w:szCs w:val="19"/>
            <w:lang w:val="sk-SK"/>
          </w:rPr>
          <w:delText>dokumentácia týkajúca sa uplatnenia revíznych postupov;</w:delText>
        </w:r>
      </w:del>
    </w:p>
    <w:p w14:paraId="7ACBDED2" w14:textId="3181EFC8" w:rsidR="009D7F63" w:rsidRPr="0073389C" w:rsidRDefault="009D7F63" w:rsidP="004E6C80">
      <w:pPr>
        <w:pStyle w:val="Bulletslevel2"/>
        <w:spacing w:after="120" w:line="288" w:lineRule="auto"/>
        <w:ind w:left="567" w:hanging="283"/>
        <w:jc w:val="both"/>
        <w:rPr>
          <w:del w:id="1720" w:author="Zuzana Hušeková" w:date="2021-06-11T13:17:00Z"/>
          <w:rFonts w:cs="Arial"/>
          <w:szCs w:val="19"/>
          <w:lang w:val="sk-SK"/>
        </w:rPr>
      </w:pPr>
      <w:del w:id="1721" w:author="Zuzana Hušeková" w:date="2021-06-11T13:17:00Z">
        <w:r w:rsidRPr="0073389C">
          <w:rPr>
            <w:rFonts w:cs="Arial"/>
            <w:szCs w:val="19"/>
            <w:lang w:val="sk-SK"/>
          </w:rPr>
          <w:delText>dokumentácia z priebehu elektronickej aukcie (ak je to relevantné);</w:delText>
        </w:r>
      </w:del>
    </w:p>
    <w:p w14:paraId="7A3021EF" w14:textId="60D8941C" w:rsidR="009D7F63" w:rsidRPr="0073389C" w:rsidRDefault="009D7F63" w:rsidP="004E6C80">
      <w:pPr>
        <w:pStyle w:val="Bulletslevel2"/>
        <w:spacing w:after="120" w:line="288" w:lineRule="auto"/>
        <w:ind w:left="567" w:hanging="283"/>
        <w:jc w:val="both"/>
        <w:rPr>
          <w:del w:id="1722" w:author="Zuzana Hušeková" w:date="2021-06-11T13:17:00Z"/>
          <w:rFonts w:cs="Arial"/>
          <w:szCs w:val="19"/>
          <w:lang w:val="sk-SK"/>
        </w:rPr>
      </w:pPr>
      <w:del w:id="1723" w:author="Zuzana Hušeková" w:date="2021-06-11T13:17:00Z">
        <w:r w:rsidRPr="0073389C">
          <w:rPr>
            <w:rFonts w:cs="Arial"/>
            <w:szCs w:val="19"/>
            <w:lang w:val="sk-SK"/>
          </w:rPr>
          <w:delText>návrh zmluvy s úspešným uchádzačom.</w:delText>
        </w:r>
      </w:del>
    </w:p>
    <w:p w14:paraId="2392D393" w14:textId="3678670C" w:rsidR="00C07E7C" w:rsidRDefault="006F0C86" w:rsidP="009D7F63">
      <w:pPr>
        <w:spacing w:before="120" w:after="120" w:line="288" w:lineRule="auto"/>
        <w:jc w:val="both"/>
        <w:rPr>
          <w:del w:id="1724" w:author="Zuzana Hušeková" w:date="2021-06-11T13:17:00Z"/>
          <w:rFonts w:cs="Arial"/>
          <w:szCs w:val="19"/>
        </w:rPr>
      </w:pPr>
      <w:del w:id="1725" w:author="Zuzana Hušeková" w:date="2021-06-11T13:17:00Z">
        <w:r w:rsidRPr="006F0C86">
          <w:rPr>
            <w:b/>
            <w:i/>
            <w:color w:val="FF0000"/>
          </w:rPr>
          <w:delText>Povinnosť prijímateľa:</w:delText>
        </w:r>
        <w:r w:rsidRPr="006F0C86">
          <w:rPr>
            <w:b/>
            <w:i/>
            <w:color w:val="00B0F0"/>
          </w:rPr>
          <w:delText xml:space="preserve">  </w:delText>
        </w:r>
        <w:r w:rsidR="00F1208E" w:rsidRPr="00F1208E">
          <w:rPr>
            <w:rFonts w:cs="Arial"/>
            <w:szCs w:val="19"/>
          </w:rPr>
          <w:delText xml:space="preserve">Prijímateľ je povinný predložiť poskytovateľovi pri </w:delText>
        </w:r>
        <w:r w:rsidR="00565F87">
          <w:rPr>
            <w:rFonts w:cs="Arial"/>
            <w:szCs w:val="19"/>
          </w:rPr>
          <w:delText xml:space="preserve">kontrolovaných </w:delText>
        </w:r>
        <w:r w:rsidR="00F1208E" w:rsidRPr="00F1208E">
          <w:rPr>
            <w:rFonts w:cs="Arial"/>
            <w:szCs w:val="19"/>
          </w:rPr>
          <w:delText xml:space="preserve">nadlimitných zákazkách, pri ktorých  bola </w:delText>
        </w:r>
        <w:r w:rsidR="00F1208E" w:rsidRPr="00F1208E">
          <w:rPr>
            <w:rFonts w:cs="Arial"/>
            <w:b/>
            <w:szCs w:val="19"/>
          </w:rPr>
          <w:delText>predložená len jedna, resp. 2 ponuky</w:delText>
        </w:r>
        <w:r w:rsidR="00F1208E" w:rsidRPr="00F1208E">
          <w:rPr>
            <w:rFonts w:cs="Arial"/>
            <w:szCs w:val="19"/>
          </w:rPr>
          <w:delText xml:space="preserve"> v zmysle </w:delText>
        </w:r>
        <w:r w:rsidR="00F1208E" w:rsidRPr="00F1208E">
          <w:rPr>
            <w:rFonts w:cs="Arial"/>
            <w:b/>
            <w:szCs w:val="19"/>
          </w:rPr>
          <w:delText>§ 57 ods. 2 ZVO</w:delText>
        </w:r>
        <w:r w:rsidR="00F1208E" w:rsidRPr="00F1208E">
          <w:rPr>
            <w:rFonts w:cs="Arial"/>
            <w:szCs w:val="19"/>
          </w:rPr>
          <w:delText xml:space="preserve"> odôvodnenie nezrušenia postupu zadávania zákazky. V prípade, že v rámci použitého postupu zadávania zákazky bola predložená len jedna ponuka a prijímateľ použitý postup zadávania zákazky nezrušil, je povinný v súlade s </w:delText>
        </w:r>
        <w:r w:rsidR="00F1208E" w:rsidRPr="00F1208E">
          <w:rPr>
            <w:rFonts w:cs="Arial"/>
            <w:b/>
            <w:szCs w:val="19"/>
          </w:rPr>
          <w:delText>§ 57 ods. 2 ZVO</w:delText>
        </w:r>
        <w:r w:rsidR="00F1208E" w:rsidRPr="00F1208E">
          <w:rPr>
            <w:rFonts w:cs="Arial"/>
            <w:szCs w:val="19"/>
          </w:rPr>
          <w:delText xml:space="preserve"> zverejniť v profile </w:delText>
        </w:r>
        <w:r w:rsidR="00F1208E" w:rsidRPr="00F1208E">
          <w:rPr>
            <w:rFonts w:cs="Arial"/>
            <w:b/>
            <w:szCs w:val="19"/>
          </w:rPr>
          <w:delText>odôvodnenie</w:delText>
        </w:r>
        <w:r w:rsidR="00F1208E" w:rsidRPr="00F1208E">
          <w:rPr>
            <w:rFonts w:cs="Arial"/>
            <w:szCs w:val="19"/>
          </w:rPr>
          <w:delText>, prečo verejné obstarávanie nezrušil</w:delText>
        </w:r>
        <w:r w:rsidR="00565F87">
          <w:rPr>
            <w:rStyle w:val="Odkaznapoznmkupodiarou"/>
            <w:rFonts w:cs="Arial"/>
            <w:szCs w:val="19"/>
          </w:rPr>
          <w:footnoteReference w:id="141"/>
        </w:r>
        <w:r w:rsidR="00F1208E" w:rsidRPr="00F1208E">
          <w:rPr>
            <w:rFonts w:cs="Arial"/>
            <w:szCs w:val="19"/>
          </w:rPr>
          <w:delText xml:space="preserve">. Ustanovenia týkajúce sa prípadu, že bola predložená jedna ponuka sa </w:delText>
        </w:r>
        <w:r w:rsidR="00F1208E" w:rsidRPr="00F1208E">
          <w:rPr>
            <w:rFonts w:cs="Arial"/>
            <w:b/>
            <w:szCs w:val="19"/>
          </w:rPr>
          <w:delText>nevzťahujú na zákazky</w:delText>
        </w:r>
        <w:r w:rsidR="00F1208E" w:rsidRPr="00F1208E">
          <w:rPr>
            <w:rFonts w:cs="Arial"/>
            <w:szCs w:val="19"/>
          </w:rPr>
          <w:delText xml:space="preserve"> s nízkymi hodnotami podľa § 117 ZVO a zákazky s využitím elektronického trhoviska.</w:delText>
        </w:r>
        <w:r w:rsidR="00F1208E">
          <w:rPr>
            <w:rFonts w:cs="Arial"/>
            <w:szCs w:val="19"/>
          </w:rPr>
          <w:delText xml:space="preserve"> </w:delText>
        </w:r>
      </w:del>
    </w:p>
    <w:p w14:paraId="52CB6AB8" w14:textId="4F9672F4" w:rsidR="009D7F63" w:rsidRPr="0073389C" w:rsidRDefault="009D7F63" w:rsidP="009D7F63">
      <w:pPr>
        <w:spacing w:before="120" w:after="120" w:line="288" w:lineRule="auto"/>
        <w:jc w:val="both"/>
        <w:rPr>
          <w:del w:id="1729" w:author="Zuzana Hušeková" w:date="2021-06-11T13:17:00Z"/>
        </w:rPr>
      </w:pPr>
      <w:del w:id="1730" w:author="Zuzana Hušeková" w:date="2021-06-11T13:17:00Z">
        <w:r w:rsidRPr="0073389C">
          <w:rPr>
            <w:b/>
            <w:i/>
            <w:color w:val="00B0F0"/>
          </w:rPr>
          <w:delText>Povinnosť poskytovateľa</w:delText>
        </w:r>
        <w:r w:rsidRPr="0073389C">
          <w:rPr>
            <w:b/>
            <w:i/>
            <w:color w:val="5F497A" w:themeColor="accent4" w:themeShade="BF"/>
          </w:rPr>
          <w:delText>:</w:delText>
        </w:r>
        <w:r w:rsidRPr="0073389C">
          <w:rPr>
            <w:color w:val="5F497A" w:themeColor="accent4" w:themeShade="BF"/>
          </w:rPr>
          <w:delText xml:space="preserve"> </w:delText>
        </w:r>
        <w:r w:rsidR="00C07E7C" w:rsidRPr="00E122D3">
          <w:rPr>
            <w:b/>
          </w:rPr>
          <w:delText xml:space="preserve">Lehota na výkon </w:delText>
        </w:r>
        <w:r w:rsidR="00C07E7C">
          <w:rPr>
            <w:b/>
          </w:rPr>
          <w:delText xml:space="preserve">druhej ex ante </w:delText>
        </w:r>
        <w:r w:rsidR="00C07E7C" w:rsidRPr="00E122D3">
          <w:rPr>
            <w:b/>
          </w:rPr>
          <w:delText>kontroly</w:delText>
        </w:r>
        <w:r w:rsidR="00C07E7C">
          <w:delText xml:space="preserve"> je </w:delText>
        </w:r>
        <w:r w:rsidR="00C07E7C" w:rsidRPr="00E122D3">
          <w:rPr>
            <w:b/>
          </w:rPr>
          <w:delText>20 pracovných dní</w:delText>
        </w:r>
        <w:r w:rsidR="00271FD5">
          <w:rPr>
            <w:b/>
          </w:rPr>
          <w:delText>.</w:delText>
        </w:r>
      </w:del>
    </w:p>
    <w:p w14:paraId="3F1B52A2" w14:textId="433921AA" w:rsidR="00D1430A" w:rsidRDefault="001A3F06" w:rsidP="00D1430A">
      <w:pPr>
        <w:spacing w:before="120" w:after="120" w:line="288" w:lineRule="auto"/>
        <w:jc w:val="both"/>
        <w:rPr>
          <w:del w:id="1731" w:author="Zuzana Hušeková" w:date="2021-06-11T13:17:00Z"/>
          <w:rFonts w:cs="Arial"/>
          <w:szCs w:val="19"/>
        </w:rPr>
      </w:pPr>
      <w:del w:id="1732" w:author="Zuzana Hušeková" w:date="2021-06-11T13:17:00Z">
        <w:r w:rsidRPr="00D63FA2">
          <w:rPr>
            <w:rFonts w:cs="Arial"/>
            <w:szCs w:val="19"/>
          </w:rPr>
          <w:delText>Ak poskytovateľ v rámci výkonu kontroly VO požiada prijímateľa o doručenie doplnenia/vysvetlenia dokumentácie alebo informácií</w:delText>
        </w:r>
        <w:r w:rsidRPr="00547DBC">
          <w:rPr>
            <w:rFonts w:cs="Arial"/>
            <w:szCs w:val="19"/>
          </w:rPr>
          <w:delText xml:space="preserve"> </w:delText>
        </w:r>
        <w:r w:rsidRPr="00D63FA2">
          <w:rPr>
            <w:rFonts w:cs="Arial"/>
            <w:szCs w:val="19"/>
          </w:rPr>
          <w:delText xml:space="preserve">určí v tejto žiadosti lehotu </w:delText>
        </w:r>
        <w:r w:rsidRPr="00D63FA2">
          <w:rPr>
            <w:rFonts w:cs="Arial"/>
            <w:b/>
            <w:szCs w:val="19"/>
          </w:rPr>
          <w:delText>minimálne 5 pracovných dní a maximálne 10 pracovných dní</w:delText>
        </w:r>
        <w:r w:rsidRPr="00D63FA2">
          <w:rPr>
            <w:rFonts w:cs="Arial"/>
            <w:szCs w:val="19"/>
          </w:rPr>
          <w:delText xml:space="preserve"> na zaslanie tohto </w:delText>
        </w:r>
        <w:r w:rsidRPr="00D63FA2">
          <w:rPr>
            <w:rFonts w:cs="Arial"/>
            <w:b/>
            <w:szCs w:val="19"/>
          </w:rPr>
          <w:delText xml:space="preserve">vysvetlenia alebo doplnenia </w:delText>
        </w:r>
        <w:r w:rsidRPr="00D63FA2">
          <w:rPr>
            <w:rFonts w:cs="Arial"/>
            <w:szCs w:val="19"/>
          </w:rPr>
          <w:delText>zo strany prijímateľa (uvedené lehoty sa netýkajú prípadov, keď lehota na výkon finančnej kontroly neplynie z titulu výkonu kontroly realizovanej ÚVO)</w:delText>
        </w:r>
        <w:r w:rsidR="00C20764" w:rsidRPr="00F0262B">
          <w:rPr>
            <w:rFonts w:cs="Arial"/>
            <w:szCs w:val="19"/>
          </w:rPr>
          <w:delText>.</w:delText>
        </w:r>
        <w:r w:rsidR="00C20764" w:rsidRPr="00C20764">
          <w:rPr>
            <w:rFonts w:cs="Arial"/>
            <w:szCs w:val="19"/>
          </w:rPr>
          <w:delText xml:space="preserve"> Lehota začína prijímateľovi plynúť odo dňa doručenia  žiadosti o vysvetlenie/doplnenie dokumentácie VO.</w:delText>
        </w:r>
        <w:r w:rsidR="00D1430A" w:rsidRPr="00D1430A">
          <w:delText xml:space="preserve"> Dňom odoslania žiadosti </w:delText>
        </w:r>
        <w:r w:rsidR="00B73EC8">
          <w:delText>sa</w:delText>
        </w:r>
        <w:r w:rsidR="00D1430A" w:rsidRPr="00D1430A">
          <w:delText xml:space="preserve"> lehota na výkon kontroly</w:delText>
        </w:r>
        <w:r w:rsidR="00B73EC8">
          <w:delText xml:space="preserve"> prerušuje</w:delText>
        </w:r>
        <w:r w:rsidR="00D1430A" w:rsidRPr="00D1430A">
          <w:delText xml:space="preserve">. Dňom nasledujúcim po dni doručenia vysvetlenia </w:delText>
        </w:r>
        <w:r w:rsidR="00D1430A">
          <w:delText>alebo doplnenia dokumentácie p</w:delText>
        </w:r>
        <w:r w:rsidR="00D1430A" w:rsidRPr="0073389C">
          <w:delText>oskytovateľ</w:delText>
        </w:r>
        <w:r w:rsidR="00D1430A">
          <w:delText>ovi</w:delText>
        </w:r>
        <w:r w:rsidR="00D1430A" w:rsidRPr="00D1430A">
          <w:delText xml:space="preserve"> </w:delText>
        </w:r>
        <w:r w:rsidR="00B73EC8">
          <w:delText>pokračuje</w:delText>
        </w:r>
        <w:r w:rsidR="00B73EC8" w:rsidRPr="00D1430A">
          <w:delText xml:space="preserve"> </w:delText>
        </w:r>
        <w:r w:rsidR="00D1430A" w:rsidRPr="00D1430A">
          <w:delText>plyn</w:delText>
        </w:r>
        <w:r w:rsidR="00B73EC8">
          <w:delText>utie</w:delText>
        </w:r>
        <w:r w:rsidR="00D1430A" w:rsidRPr="00D1430A">
          <w:delText xml:space="preserve"> </w:delText>
        </w:r>
        <w:r w:rsidR="00F1208E" w:rsidRPr="00D1430A">
          <w:delText>lehot</w:delText>
        </w:r>
        <w:r w:rsidR="00F1208E">
          <w:delText>y</w:delText>
        </w:r>
        <w:r w:rsidR="00F1208E" w:rsidRPr="00D1430A">
          <w:delText xml:space="preserve"> </w:delText>
        </w:r>
        <w:r w:rsidR="00D1430A" w:rsidRPr="00D1430A">
          <w:rPr>
            <w:rFonts w:cs="Arial"/>
            <w:szCs w:val="19"/>
          </w:rPr>
          <w:delText>na výkon kontroly VO.</w:delText>
        </w:r>
        <w:r w:rsidR="00C20764">
          <w:rPr>
            <w:rFonts w:cs="Arial"/>
            <w:szCs w:val="19"/>
          </w:rPr>
          <w:delText xml:space="preserve"> </w:delText>
        </w:r>
        <w:r w:rsidR="00C20764" w:rsidRPr="00C20764">
          <w:rPr>
            <w:rFonts w:cs="Arial"/>
            <w:szCs w:val="19"/>
          </w:rPr>
          <w:delText>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delText>
        </w:r>
        <w:r w:rsidR="00C20764">
          <w:rPr>
            <w:rFonts w:cs="Arial"/>
            <w:szCs w:val="19"/>
          </w:rPr>
          <w:delText> </w:delText>
        </w:r>
        <w:r w:rsidR="00C20764" w:rsidRPr="00C20764">
          <w:rPr>
            <w:rFonts w:cs="Arial"/>
            <w:szCs w:val="19"/>
          </w:rPr>
          <w:delText>NFP</w:delText>
        </w:r>
        <w:r w:rsidR="00C20764">
          <w:rPr>
            <w:rFonts w:cs="Arial"/>
            <w:szCs w:val="19"/>
          </w:rPr>
          <w:delText>.</w:delText>
        </w:r>
      </w:del>
    </w:p>
    <w:p w14:paraId="5F8403EE" w14:textId="6E1E4B32" w:rsidR="00F1208E" w:rsidRDefault="00F1208E" w:rsidP="00D1430A">
      <w:pPr>
        <w:spacing w:before="120" w:after="120" w:line="288" w:lineRule="auto"/>
        <w:jc w:val="both"/>
        <w:rPr>
          <w:del w:id="1733" w:author="Zuzana Hušeková" w:date="2021-06-11T13:17:00Z"/>
          <w:rFonts w:cs="Arial"/>
          <w:szCs w:val="19"/>
        </w:rPr>
      </w:pPr>
      <w:del w:id="1734" w:author="Zuzana Hušeková" w:date="2021-06-11T13:17:00Z">
        <w:r w:rsidRPr="00F1208E">
          <w:rPr>
            <w:rFonts w:cs="Arial"/>
            <w:szCs w:val="19"/>
          </w:rPr>
          <w:delText>V prípade, ak poskytovateľ</w:delText>
        </w:r>
        <w:r w:rsidRPr="00F1208E" w:rsidDel="006526CF">
          <w:rPr>
            <w:rFonts w:cs="Arial"/>
            <w:szCs w:val="19"/>
          </w:rPr>
          <w:delText xml:space="preserve"> </w:delText>
        </w:r>
        <w:r w:rsidR="001A3F06" w:rsidRPr="001A3F06">
          <w:rPr>
            <w:rFonts w:cs="Arial"/>
            <w:szCs w:val="19"/>
          </w:rPr>
          <w:delText>nedoručí</w:delText>
        </w:r>
        <w:r w:rsidR="001A3F06" w:rsidRPr="001A3F06" w:rsidDel="001A3F06">
          <w:rPr>
            <w:rFonts w:cs="Arial"/>
            <w:szCs w:val="19"/>
          </w:rPr>
          <w:delText xml:space="preserve"> </w:delText>
        </w:r>
        <w:r w:rsidRPr="00F1208E">
          <w:rPr>
            <w:rFonts w:cs="Arial"/>
            <w:szCs w:val="19"/>
          </w:rPr>
          <w:delText>prijímateľ</w:delText>
        </w:r>
        <w:r w:rsidR="00267334">
          <w:rPr>
            <w:rFonts w:cs="Arial"/>
            <w:szCs w:val="19"/>
          </w:rPr>
          <w:delText>ovi</w:delText>
        </w:r>
        <w:r w:rsidRPr="00F1208E">
          <w:rPr>
            <w:rFonts w:cs="Arial"/>
            <w:szCs w:val="19"/>
          </w:rPr>
          <w:delText xml:space="preserve"> záver</w:delText>
        </w:r>
        <w:r w:rsidR="00267334">
          <w:rPr>
            <w:rFonts w:cs="Arial"/>
            <w:szCs w:val="19"/>
          </w:rPr>
          <w:delText>y</w:delText>
        </w:r>
        <w:r w:rsidRPr="00F1208E">
          <w:rPr>
            <w:rFonts w:cs="Arial"/>
            <w:szCs w:val="19"/>
          </w:rPr>
          <w:delText xml:space="preserve"> z  finančnej kontroly VO v lehote 20 pracovných dní</w:delText>
        </w:r>
        <w:r w:rsidR="001A3F06">
          <w:rPr>
            <w:rFonts w:cs="Arial"/>
            <w:szCs w:val="19"/>
          </w:rPr>
          <w:delText xml:space="preserve"> </w:delText>
        </w:r>
        <w:r w:rsidR="001A3F06" w:rsidRPr="001A3F06">
          <w:rPr>
            <w:rFonts w:cs="Arial"/>
            <w:szCs w:val="19"/>
          </w:rPr>
          <w:delText>odo dňa začatia výkonu finančnej kontroly VO</w:delText>
        </w:r>
        <w:r w:rsidRPr="00F1208E">
          <w:rPr>
            <w:rFonts w:cs="Arial"/>
            <w:szCs w:val="19"/>
          </w:rPr>
          <w:delText xml:space="preserve">, prijímateľ </w:delText>
        </w:r>
        <w:r w:rsidRPr="00F1208E">
          <w:rPr>
            <w:rFonts w:cs="Arial"/>
            <w:b/>
            <w:szCs w:val="19"/>
          </w:rPr>
          <w:delText>je oprávnený</w:delText>
        </w:r>
        <w:r w:rsidRPr="00F1208E">
          <w:rPr>
            <w:rFonts w:cs="Arial"/>
            <w:szCs w:val="19"/>
          </w:rPr>
          <w:delText xml:space="preserve"> </w:delText>
        </w:r>
        <w:r w:rsidRPr="00F1208E">
          <w:rPr>
            <w:rFonts w:cs="Arial"/>
            <w:b/>
            <w:szCs w:val="19"/>
          </w:rPr>
          <w:delText>pozastaviť realizáciu</w:delText>
        </w:r>
        <w:r w:rsidRPr="00F1208E">
          <w:rPr>
            <w:rFonts w:cs="Arial"/>
            <w:szCs w:val="19"/>
          </w:rPr>
          <w:delText xml:space="preserve"> </w:delText>
        </w:r>
        <w:r w:rsidRPr="00F1208E">
          <w:rPr>
            <w:rFonts w:cs="Arial"/>
            <w:b/>
            <w:szCs w:val="19"/>
          </w:rPr>
          <w:delText>projektu</w:delText>
        </w:r>
        <w:r w:rsidRPr="00F1208E">
          <w:rPr>
            <w:rFonts w:cs="Arial"/>
            <w:szCs w:val="19"/>
          </w:rPr>
          <w:delText xml:space="preserve"> do času doručenia záverov z  finančnej kontroly VO.</w:delText>
        </w:r>
      </w:del>
    </w:p>
    <w:p w14:paraId="6697A543" w14:textId="38E978D5" w:rsidR="00637C5E" w:rsidRPr="00A052EC" w:rsidRDefault="00637C5E" w:rsidP="00AD07E2">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del w:id="1735" w:author="Zuzana Hušeková" w:date="2021-06-11T13:17:00Z"/>
        </w:rPr>
      </w:pPr>
      <w:del w:id="1736" w:author="Zuzana Hušeková" w:date="2021-06-11T13:17:00Z">
        <w:r w:rsidRPr="00637C5E">
          <w:rPr>
            <w:b/>
            <w:i/>
          </w:rPr>
          <w:delText>Dôležité upozornenie:</w:delText>
        </w:r>
        <w:r w:rsidRPr="00AD07E2">
          <w:rPr>
            <w:b/>
            <w:i/>
          </w:rPr>
          <w:delText xml:space="preserve"> </w:delText>
        </w:r>
        <w:r w:rsidR="001A3F06" w:rsidRPr="00D63FA2">
          <w:delText>Ak prijímateľ podpíše zmluvu s úspešným uchádzačom pred riadnym ukončením tejto kontroly a poskytovateľ identifikuje pri ex post kontrole VO nedostatky, ktoré mali alebo mohli mať vplyv na výsledok VO, určí zodpovedajúcu výšku ex ante finančnej opravy alebo nepripustí výdavky vyplývajúce z predmetnej zmluvy do financovania v plnom rozsahu</w:delText>
        </w:r>
        <w:r w:rsidRPr="00F0262B">
          <w:delText>.</w:delText>
        </w:r>
      </w:del>
    </w:p>
    <w:p w14:paraId="62ABF971" w14:textId="6FCD5E6A" w:rsidR="00637C5E" w:rsidRPr="00D1430A" w:rsidRDefault="00637C5E" w:rsidP="00D1430A">
      <w:pPr>
        <w:spacing w:before="120" w:after="120" w:line="288" w:lineRule="auto"/>
        <w:jc w:val="both"/>
        <w:rPr>
          <w:del w:id="1737" w:author="Zuzana Hušeková" w:date="2021-06-11T13:17:00Z"/>
        </w:rPr>
      </w:pPr>
    </w:p>
    <w:p w14:paraId="7A8D58C9" w14:textId="51193B1A" w:rsidR="004221C7" w:rsidRDefault="004221C7" w:rsidP="00D1430A">
      <w:pPr>
        <w:spacing w:before="120" w:after="120" w:line="288" w:lineRule="auto"/>
        <w:jc w:val="both"/>
        <w:rPr>
          <w:del w:id="1738" w:author="Zuzana Hušeková" w:date="2021-06-11T13:17:00Z"/>
        </w:rPr>
      </w:pPr>
      <w:del w:id="1739" w:author="Zuzana Hušeková" w:date="2021-06-11T13:17:00Z">
        <w:r w:rsidRPr="00E8012F">
          <w:rPr>
            <w:b/>
            <w:i/>
            <w:color w:val="00B0F0"/>
          </w:rPr>
          <w:delText>Povinnosť poskytovateľa:</w:delText>
        </w:r>
        <w:r w:rsidRPr="004221C7">
          <w:delText xml:space="preserve"> Poskytovateľ  zároveň vykoná kontrolu  súladu predmetu zákazky uvedeného v zmluve o  NFP s opisom uvedeným v dokumentácii z VO.  V prípade, ak identifikuje nezhodu/nesúlad, je povinný oznámiť túto skutočnosť prijímateľovi v rámci záverov z  finančnej kontroly VO identifikovaných v návrhu správy z kontroly VO.</w:delText>
        </w:r>
      </w:del>
    </w:p>
    <w:p w14:paraId="1B941713" w14:textId="0785BF8B" w:rsidR="001A3F06" w:rsidRPr="00D63FA2" w:rsidRDefault="00832B23" w:rsidP="00832B2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del w:id="1740" w:author="Zuzana Hušeková" w:date="2021-06-11T13:17:00Z"/>
          <w:rFonts w:cs="Arial"/>
          <w:b/>
          <w:szCs w:val="19"/>
        </w:rPr>
      </w:pPr>
      <w:del w:id="1741" w:author="Zuzana Hušeková" w:date="2021-06-11T13:17:00Z">
        <w:r w:rsidRPr="00F1208E">
          <w:rPr>
            <w:b/>
            <w:i/>
          </w:rPr>
          <w:delText>Dôležité upozornenie:</w:delText>
        </w:r>
        <w:r w:rsidRPr="00832B23">
          <w:delText xml:space="preserve"> </w:delText>
        </w:r>
        <w:r w:rsidRPr="00547DBC">
          <w:rPr>
            <w:rFonts w:cs="Arial"/>
            <w:szCs w:val="19"/>
          </w:rPr>
          <w:delText>V</w:delText>
        </w:r>
        <w:r w:rsidR="001A3F06" w:rsidRPr="00547DBC">
          <w:rPr>
            <w:rFonts w:cs="Arial"/>
            <w:szCs w:val="19"/>
          </w:rPr>
          <w:delText xml:space="preserve"> </w:delText>
        </w:r>
        <w:r w:rsidR="001A3F06" w:rsidRPr="00D63FA2">
          <w:rPr>
            <w:rFonts w:cs="Arial"/>
            <w:szCs w:val="19"/>
          </w:rPr>
          <w:delText xml:space="preserve">prípade, </w:delText>
        </w:r>
        <w:r w:rsidR="001A3F06" w:rsidRPr="00D63FA2">
          <w:rPr>
            <w:rFonts w:cs="Arial"/>
            <w:b/>
            <w:szCs w:val="19"/>
          </w:rPr>
          <w:delText>ak predpokladaná hodnota zákazky</w:delText>
        </w:r>
        <w:r w:rsidR="001A3F06" w:rsidRPr="00D63FA2">
          <w:rPr>
            <w:rFonts w:cs="Arial"/>
            <w:szCs w:val="19"/>
          </w:rPr>
          <w:delText xml:space="preserve"> na dodanie tovaru alebo poskytnutie služby zadávanej </w:delText>
        </w:r>
        <w:r w:rsidR="001A3F06" w:rsidRPr="00D63FA2">
          <w:rPr>
            <w:rFonts w:cs="Arial"/>
            <w:b/>
            <w:szCs w:val="19"/>
          </w:rPr>
          <w:delText>nadlimitným postupom je nižšia ako 600 000 EUR</w:delText>
        </w:r>
        <w:r w:rsidR="001A3F06" w:rsidRPr="00D63FA2">
          <w:rPr>
            <w:rFonts w:cs="Arial"/>
            <w:szCs w:val="19"/>
          </w:rPr>
          <w:delText xml:space="preserve"> a prijímateľ </w:delText>
        </w:r>
        <w:r w:rsidR="001A3F06" w:rsidRPr="00D63FA2">
          <w:rPr>
            <w:rFonts w:cs="Arial"/>
            <w:b/>
            <w:szCs w:val="19"/>
          </w:rPr>
          <w:delText>dobrovoľne požiada poskytovateľa o výkon druhej ex ante kontroly</w:delText>
        </w:r>
        <w:r w:rsidR="001A3F06" w:rsidRPr="00D63FA2">
          <w:rPr>
            <w:rFonts w:cs="Arial"/>
            <w:szCs w:val="19"/>
          </w:rPr>
          <w:delText xml:space="preserve">, druhá ex ante kontrola postupu zadávania zákazky je ukončená v štádiu pred uzavretím zmluvy s úspešným uchádzačom </w:delText>
        </w:r>
        <w:r w:rsidR="001A3F06" w:rsidRPr="00D63FA2">
          <w:rPr>
            <w:rFonts w:cs="Arial"/>
            <w:b/>
            <w:szCs w:val="19"/>
          </w:rPr>
          <w:delText>iba kontrolou dokumentácie k VO vykonanou poskytovateľom.</w:delText>
        </w:r>
      </w:del>
    </w:p>
    <w:p w14:paraId="1B45F7B7" w14:textId="6B4C2372" w:rsidR="00832B23" w:rsidRPr="00F0262B" w:rsidRDefault="001A3F06" w:rsidP="00832B2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del w:id="1742" w:author="Zuzana Hušeková" w:date="2021-06-11T13:17:00Z"/>
          <w:rFonts w:cs="Arial"/>
          <w:b/>
          <w:szCs w:val="19"/>
        </w:rPr>
      </w:pPr>
      <w:del w:id="1743" w:author="Zuzana Hušeková" w:date="2021-06-11T13:17:00Z">
        <w:r w:rsidRPr="00D63FA2">
          <w:rPr>
            <w:rFonts w:cs="Arial"/>
            <w:szCs w:val="19"/>
          </w:rPr>
          <w:delText xml:space="preserve">Týmto </w:delText>
        </w:r>
        <w:r w:rsidRPr="00D63FA2">
          <w:rPr>
            <w:rFonts w:cs="Arial"/>
            <w:b/>
            <w:szCs w:val="19"/>
          </w:rPr>
          <w:delText>nie je dotknuté právo prijímateľa na „dobrovoľné“ podanie podnetu na ÚVO podľa § 169 ods. 1 písm. b) ZVO</w:delText>
        </w:r>
        <w:r w:rsidRPr="00D63FA2">
          <w:rPr>
            <w:rFonts w:cs="Arial"/>
            <w:szCs w:val="19"/>
          </w:rPr>
          <w:delText xml:space="preserve"> alebo </w:delText>
        </w:r>
        <w:r w:rsidRPr="00D63FA2">
          <w:rPr>
            <w:rFonts w:cs="Arial"/>
            <w:b/>
            <w:szCs w:val="19"/>
          </w:rPr>
          <w:delText>právo poskytovateľa na podanie podnetu podľa § 169 ods. 1 písm. c) ZVO</w:delText>
        </w:r>
        <w:r w:rsidR="00832B23" w:rsidRPr="00F0262B">
          <w:rPr>
            <w:rFonts w:cs="Arial"/>
            <w:szCs w:val="19"/>
          </w:rPr>
          <w:delText>.</w:delText>
        </w:r>
        <w:r w:rsidR="00832B23" w:rsidRPr="00F0262B">
          <w:rPr>
            <w:rFonts w:cs="Arial"/>
            <w:b/>
            <w:i/>
            <w:szCs w:val="19"/>
          </w:rPr>
          <w:delText xml:space="preserve"> </w:delText>
        </w:r>
      </w:del>
    </w:p>
    <w:p w14:paraId="663CE9B7" w14:textId="25519CD7" w:rsidR="001A3F06" w:rsidRDefault="001A3F06" w:rsidP="00BF23E3">
      <w:pPr>
        <w:spacing w:before="120" w:after="120" w:line="288" w:lineRule="auto"/>
        <w:jc w:val="both"/>
        <w:rPr>
          <w:del w:id="1744" w:author="Zuzana Hušeková" w:date="2021-06-11T13:17:00Z"/>
        </w:rPr>
      </w:pPr>
      <w:del w:id="1745" w:author="Zuzana Hušeková" w:date="2021-06-11T13:17:00Z">
        <w:r w:rsidRPr="001A3F06">
          <w:delText>Ak prijímateľ alebo poskytovateľ toto právo využije a podá podnet na ÚVO a právoplatné rozhodnutie ÚVO neidentifikuje nedostatky, ktoré uviedol poskytovateľ v návrhu správy/správe z kontroly, vypracuje ÚVO na základe žiadosti poskytovateľa sprievodný list, v ktorom uvedie informácie, prečo nedostatky uvedené v záveroch kontroly poskytovateľa (označené zo strany poskytovateľa ako nedostatky, ktoré mali alebo mohli mať vplyv na výsledok verejného obstarávania), nepovažuje za nedostatky v zmysle ZVO alebo prečo nedostatky zistené poskytovateľom nemali alebo nemohli mať vplyv na výsledok VO.</w:delText>
        </w:r>
      </w:del>
    </w:p>
    <w:p w14:paraId="49DF0133" w14:textId="0A47DD89" w:rsidR="001A3F06" w:rsidRPr="00547DBC" w:rsidRDefault="001A3F06" w:rsidP="004221C7">
      <w:pPr>
        <w:spacing w:before="120" w:after="120" w:line="288" w:lineRule="auto"/>
        <w:jc w:val="both"/>
        <w:rPr>
          <w:del w:id="1746" w:author="Zuzana Hušeková" w:date="2021-06-11T13:17:00Z"/>
          <w:rFonts w:cs="Arial"/>
          <w:b/>
          <w:szCs w:val="19"/>
        </w:rPr>
      </w:pPr>
      <w:del w:id="1747" w:author="Zuzana Hušeková" w:date="2021-06-11T13:17:00Z">
        <w:r w:rsidRPr="00D63FA2">
          <w:rPr>
            <w:rFonts w:cs="Arial"/>
            <w:szCs w:val="19"/>
          </w:rPr>
          <w:delText xml:space="preserve">Ak poskytovateľ zistí </w:delText>
        </w:r>
        <w:r w:rsidRPr="00D63FA2">
          <w:rPr>
            <w:rFonts w:cs="Arial"/>
            <w:b/>
            <w:szCs w:val="19"/>
          </w:rPr>
          <w:delText>porušenie pravidiel a postupov VO, ktoré je možné</w:delText>
        </w:r>
        <w:r w:rsidRPr="00D63FA2">
          <w:rPr>
            <w:rFonts w:cs="Arial"/>
            <w:szCs w:val="19"/>
          </w:rPr>
          <w:delText xml:space="preserve"> postupmi v zmysle ZVO </w:delText>
        </w:r>
        <w:r w:rsidRPr="00D63FA2">
          <w:rPr>
            <w:rFonts w:cs="Arial"/>
            <w:b/>
            <w:szCs w:val="19"/>
          </w:rPr>
          <w:delText>odstrániť</w:delText>
        </w:r>
        <w:r w:rsidRPr="00D63FA2">
          <w:rPr>
            <w:rFonts w:cs="Arial"/>
            <w:szCs w:val="19"/>
          </w:rPr>
          <w:delText xml:space="preserve"> (napr. opätovné vyhodnotenie podmienok účasti alebo ponúk) </w:delText>
        </w:r>
        <w:r w:rsidRPr="00D63FA2">
          <w:rPr>
            <w:rFonts w:cs="Arial"/>
            <w:b/>
            <w:szCs w:val="19"/>
          </w:rPr>
          <w:delText>alebo</w:delText>
        </w:r>
        <w:r w:rsidRPr="00D63FA2">
          <w:rPr>
            <w:rFonts w:cs="Arial"/>
            <w:szCs w:val="19"/>
          </w:rPr>
          <w:delText xml:space="preserve"> ak zistí také </w:delText>
        </w:r>
        <w:r w:rsidRPr="00D63FA2">
          <w:rPr>
            <w:rFonts w:cs="Arial"/>
            <w:b/>
            <w:szCs w:val="19"/>
          </w:rPr>
          <w:delText xml:space="preserve">porušenie </w:delText>
        </w:r>
        <w:r w:rsidRPr="00D63FA2">
          <w:rPr>
            <w:rFonts w:cs="Arial"/>
            <w:szCs w:val="19"/>
          </w:rPr>
          <w:delText xml:space="preserve">ustanovení legislatívy SR a EÚ (napr. na základe zistení </w:delText>
        </w:r>
        <w:r w:rsidRPr="00D63FA2">
          <w:rPr>
            <w:rFonts w:cs="Arial"/>
            <w:b/>
            <w:szCs w:val="19"/>
          </w:rPr>
          <w:delText>vecnej kontroly</w:delText>
        </w:r>
        <w:r w:rsidRPr="00D63FA2">
          <w:rPr>
            <w:rFonts w:cs="Arial"/>
            <w:szCs w:val="19"/>
          </w:rPr>
          <w:delText xml:space="preserve">), ktoré </w:delText>
        </w:r>
        <w:r w:rsidRPr="00D63FA2">
          <w:rPr>
            <w:rFonts w:cs="Arial"/>
            <w:b/>
            <w:szCs w:val="19"/>
          </w:rPr>
          <w:delText>je možné odstrániť alebo</w:delText>
        </w:r>
        <w:r w:rsidRPr="00D63FA2">
          <w:rPr>
            <w:rFonts w:cs="Arial"/>
            <w:szCs w:val="19"/>
          </w:rPr>
          <w:delText xml:space="preserve"> nedostatky, </w:delText>
        </w:r>
        <w:r w:rsidRPr="00D63FA2">
          <w:rPr>
            <w:rFonts w:cs="Arial"/>
            <w:b/>
            <w:szCs w:val="19"/>
          </w:rPr>
          <w:delText>ktoré nie je možné odstrániť, ale ktoré zároveň nemali ani nemohli mať vplyv na výsledok VO</w:delText>
        </w:r>
        <w:r w:rsidRPr="00D63FA2">
          <w:rPr>
            <w:rFonts w:cs="Arial"/>
            <w:szCs w:val="19"/>
          </w:rPr>
          <w:delText xml:space="preserve">, uvedie nedostatky v </w:delText>
        </w:r>
        <w:r w:rsidRPr="00D63FA2">
          <w:rPr>
            <w:rFonts w:cs="Arial"/>
            <w:b/>
            <w:szCs w:val="19"/>
          </w:rPr>
          <w:delText>návrhu správy z kontroly</w:delText>
        </w:r>
        <w:r w:rsidRPr="00D63FA2">
          <w:rPr>
            <w:rFonts w:cs="Arial"/>
            <w:szCs w:val="19"/>
          </w:rPr>
          <w:delText xml:space="preserve"> spolu s odporúčaním na prijatie opatrení na nápravu zistených nedostatkov a na odstránenie príčin ich vzniku. Poskytovateľ posúdi prípadné </w:delText>
        </w:r>
        <w:r w:rsidRPr="00D63FA2">
          <w:rPr>
            <w:rFonts w:cs="Arial"/>
            <w:b/>
            <w:szCs w:val="19"/>
          </w:rPr>
          <w:delText>námietky k návrhu správy z kontroly VO</w:delText>
        </w:r>
        <w:r w:rsidRPr="00D63FA2">
          <w:rPr>
            <w:rFonts w:cs="Arial"/>
            <w:szCs w:val="19"/>
          </w:rPr>
          <w:delText xml:space="preserve"> a doručí prijímateľovi </w:delText>
        </w:r>
        <w:r w:rsidRPr="00D63FA2">
          <w:rPr>
            <w:rFonts w:cs="Arial"/>
            <w:b/>
            <w:szCs w:val="19"/>
          </w:rPr>
          <w:delText>správu z kontroly VO</w:delText>
        </w:r>
        <w:r w:rsidRPr="00D63FA2">
          <w:rPr>
            <w:rFonts w:cs="Arial"/>
            <w:szCs w:val="19"/>
          </w:rPr>
          <w:delText>, ktorej záverom môže byť súhlas alebo nesúhlas s uzavretím zmluvy s úspešným uchádzačom.</w:delText>
        </w:r>
      </w:del>
    </w:p>
    <w:p w14:paraId="5E15A254" w14:textId="082C1F43" w:rsidR="001A3F06" w:rsidRDefault="00B73EC8" w:rsidP="004221C7">
      <w:pPr>
        <w:spacing w:before="120" w:after="120" w:line="288" w:lineRule="auto"/>
        <w:jc w:val="both"/>
        <w:rPr>
          <w:del w:id="1748" w:author="Zuzana Hušeková" w:date="2021-06-11T13:17:00Z"/>
        </w:rPr>
      </w:pPr>
      <w:del w:id="1749" w:author="Zuzana Hušeková" w:date="2021-06-11T13:17:00Z">
        <w:r w:rsidRPr="00B73EC8">
          <w:delText>V prípade, že prijímateľ neodstránil protiprávny stav</w:delText>
        </w:r>
        <w:r w:rsidR="00402075">
          <w:rPr>
            <w:rFonts w:cs="Arial"/>
            <w:szCs w:val="19"/>
          </w:rPr>
          <w:delText>(porušenie pravidiel</w:delText>
        </w:r>
        <w:r w:rsidR="00402075" w:rsidRPr="00224284">
          <w:rPr>
            <w:rFonts w:cs="Arial"/>
            <w:szCs w:val="19"/>
          </w:rPr>
          <w:delText xml:space="preserve"> a postupov VO</w:delText>
        </w:r>
        <w:r w:rsidR="00402075">
          <w:rPr>
            <w:rFonts w:cs="Arial"/>
            <w:szCs w:val="19"/>
          </w:rPr>
          <w:delText xml:space="preserve">, </w:delText>
        </w:r>
        <w:r w:rsidR="00402075" w:rsidRPr="00224284">
          <w:rPr>
            <w:rFonts w:cs="Arial"/>
            <w:szCs w:val="19"/>
          </w:rPr>
          <w:delText xml:space="preserve">resp. porušenia </w:delText>
        </w:r>
        <w:r w:rsidR="00402075">
          <w:rPr>
            <w:rFonts w:cs="Arial"/>
            <w:szCs w:val="19"/>
          </w:rPr>
          <w:delText xml:space="preserve">platnej </w:delText>
        </w:r>
        <w:r w:rsidR="00402075" w:rsidRPr="00224284">
          <w:rPr>
            <w:rFonts w:cs="Arial"/>
            <w:szCs w:val="19"/>
          </w:rPr>
          <w:delText>legislatívy</w:delText>
        </w:r>
        <w:r w:rsidR="00402075">
          <w:rPr>
            <w:rFonts w:cs="Arial"/>
            <w:szCs w:val="19"/>
          </w:rPr>
          <w:delText>)</w:delText>
        </w:r>
        <w:r w:rsidRPr="00B73EC8">
          <w:delText>, je poskytovateľ oprávnený uplatniť ex ante finančnú opravu pred podpisom zmluvy s úspešným uchádzačom iba v prípade, ak by opakovaním procesu VO vznikli dodatočné náklady</w:delText>
        </w:r>
        <w:r w:rsidR="00442D7E">
          <w:rPr>
            <w:rFonts w:cs="Arial"/>
            <w:szCs w:val="19"/>
          </w:rPr>
          <w:delText>, časové obmedzenia</w:delText>
        </w:r>
        <w:r w:rsidR="00442D7E" w:rsidRPr="003C36DF">
          <w:rPr>
            <w:rFonts w:cs="Arial"/>
            <w:szCs w:val="19"/>
          </w:rPr>
          <w:delText xml:space="preserve"> </w:delText>
        </w:r>
        <w:r w:rsidRPr="00B73EC8">
          <w:delText xml:space="preserve">a zároveň nebol odstránený protiprávny stav konštatovaný v predbežných záveroch poskytovateľa a následne v návrhu správy z kontroly. </w:delText>
        </w:r>
      </w:del>
    </w:p>
    <w:p w14:paraId="7F015F68" w14:textId="2CE8A15E" w:rsidR="004221C7" w:rsidRPr="004221C7" w:rsidRDefault="00B73EC8" w:rsidP="004221C7">
      <w:pPr>
        <w:spacing w:before="120" w:after="120" w:line="288" w:lineRule="auto"/>
        <w:jc w:val="both"/>
        <w:rPr>
          <w:del w:id="1750" w:author="Zuzana Hušeková" w:date="2021-06-11T13:17:00Z"/>
        </w:rPr>
      </w:pPr>
      <w:del w:id="1751" w:author="Zuzana Hušeková" w:date="2021-06-11T13:17:00Z">
        <w:r w:rsidRPr="00B73EC8">
          <w:delText>V prípade, že nie je možné preukázať, že opakovaním procesu VO by vznikli dodatočné náklady</w:delText>
        </w:r>
        <w:r w:rsidR="00442D7E">
          <w:rPr>
            <w:rFonts w:cs="Arial"/>
            <w:szCs w:val="19"/>
          </w:rPr>
          <w:delText xml:space="preserve"> a časové obmedzenia</w:delText>
        </w:r>
        <w:r w:rsidR="00442D7E" w:rsidRPr="003C36DF">
          <w:rPr>
            <w:rFonts w:cs="Arial"/>
            <w:szCs w:val="19"/>
          </w:rPr>
          <w:delText xml:space="preserve">  </w:delText>
        </w:r>
        <w:r w:rsidRPr="00B73EC8">
          <w:delText>poskytovateľ vyjadrí nesúhlas s podpísaním zmluvy s úspešným uchádzačom a vyzve prijímateľa, aby zrušil použitý postup zadávania zákazky a odporučí mu vyhlásiť nové verejné obstarávanie</w:delText>
        </w:r>
        <w:r w:rsidR="001A3F06">
          <w:delText>.</w:delText>
        </w:r>
        <w:r w:rsidR="004221C7" w:rsidRPr="004221C7">
          <w:delText xml:space="preserve"> </w:delText>
        </w:r>
      </w:del>
    </w:p>
    <w:p w14:paraId="72B61263" w14:textId="43C1490B" w:rsidR="001A3F06" w:rsidRPr="00D63FA2" w:rsidRDefault="001A3F06" w:rsidP="001A3F06">
      <w:pPr>
        <w:spacing w:before="120" w:after="120"/>
        <w:jc w:val="both"/>
        <w:rPr>
          <w:del w:id="1752" w:author="Zuzana Hušeková" w:date="2021-06-11T13:17:00Z"/>
          <w:rFonts w:cs="Arial"/>
          <w:szCs w:val="19"/>
        </w:rPr>
      </w:pPr>
      <w:del w:id="1753" w:author="Zuzana Hušeková" w:date="2021-06-11T13:17:00Z">
        <w:r w:rsidRPr="00D63FA2">
          <w:rPr>
            <w:rFonts w:cs="Arial"/>
            <w:szCs w:val="19"/>
          </w:rPr>
          <w:delText xml:space="preserve">Ak poskytovateľ </w:delText>
        </w:r>
        <w:r w:rsidRPr="00D63FA2">
          <w:rPr>
            <w:rFonts w:cs="Arial"/>
            <w:b/>
            <w:szCs w:val="19"/>
          </w:rPr>
          <w:delText>zistí porušenie pravidiel a postupov VO, ktoré mali alebo mohli mať vplyv na výsledok VO</w:delText>
        </w:r>
        <w:r w:rsidRPr="00D63FA2">
          <w:rPr>
            <w:rFonts w:cs="Arial"/>
            <w:szCs w:val="19"/>
          </w:rPr>
          <w:delText xml:space="preserve"> a </w:delText>
        </w:r>
        <w:r w:rsidRPr="00D63FA2">
          <w:rPr>
            <w:rFonts w:cs="Arial"/>
            <w:b/>
            <w:szCs w:val="19"/>
          </w:rPr>
          <w:delText>nie je možné odstrániť protiprávny stav</w:delText>
        </w:r>
        <w:r w:rsidRPr="00D63FA2">
          <w:rPr>
            <w:rFonts w:cs="Arial"/>
            <w:szCs w:val="19"/>
          </w:rPr>
          <w:delText xml:space="preserve">, uvedie nedostatky v </w:delText>
        </w:r>
        <w:r w:rsidRPr="00D63FA2">
          <w:rPr>
            <w:rFonts w:cs="Arial"/>
            <w:b/>
            <w:szCs w:val="19"/>
          </w:rPr>
          <w:delText xml:space="preserve">návrhu správy z kontroly </w:delText>
        </w:r>
        <w:r w:rsidRPr="00D63FA2">
          <w:rPr>
            <w:rFonts w:cs="Arial"/>
            <w:szCs w:val="19"/>
          </w:rPr>
          <w:delText xml:space="preserve">spolu s navrhovanou výškou ex ante finančnej opravy, ak poskytovateľ zároveň vyhodnotí, že opakovaním procesu VO by vznikli dodatočné náklady a časové obmedzenia, a teda bolo by prípustné uplatniť ex ante finančnú opravu pred podpisom zmluvy s úspešným uchádzačom. V prípade, že nie je možné preukázať, že opakovaním procesu VO by vznikli dodatočné náklady a časové obmedzenia, </w:delText>
        </w:r>
        <w:r w:rsidRPr="00D63FA2">
          <w:rPr>
            <w:rFonts w:cs="Arial"/>
            <w:b/>
            <w:szCs w:val="19"/>
          </w:rPr>
          <w:delText xml:space="preserve">poskytovateľ konštatuje nesúhlas s podpísaním zmluvy s úspešným uchádzačom </w:delText>
        </w:r>
        <w:r w:rsidRPr="00D63FA2">
          <w:rPr>
            <w:rFonts w:cs="Arial"/>
            <w:szCs w:val="19"/>
          </w:rPr>
          <w:delText xml:space="preserve">a vyzve prijímateľa, </w:delText>
        </w:r>
        <w:r w:rsidRPr="00D63FA2">
          <w:rPr>
            <w:rFonts w:cs="Arial"/>
            <w:b/>
            <w:szCs w:val="19"/>
          </w:rPr>
          <w:delText>aby zrušil použitý postup</w:delText>
        </w:r>
        <w:r w:rsidRPr="00D63FA2">
          <w:rPr>
            <w:rFonts w:cs="Arial"/>
            <w:szCs w:val="19"/>
          </w:rPr>
          <w:delText xml:space="preserve"> zadávania zákazky a odporučí vyhlásiť nové verejné obstarávanie.</w:delText>
        </w:r>
      </w:del>
    </w:p>
    <w:p w14:paraId="4DEC58AC" w14:textId="6117FC0F" w:rsidR="001A3F06" w:rsidRPr="00D63FA2" w:rsidRDefault="001A3F06" w:rsidP="001A3F06">
      <w:pPr>
        <w:spacing w:before="120" w:after="120"/>
        <w:jc w:val="both"/>
        <w:rPr>
          <w:del w:id="1754" w:author="Zuzana Hušeková" w:date="2021-06-11T13:17:00Z"/>
          <w:rFonts w:cs="Arial"/>
          <w:szCs w:val="19"/>
        </w:rPr>
      </w:pPr>
      <w:del w:id="1755" w:author="Zuzana Hušeková" w:date="2021-06-11T13:17:00Z">
        <w:r w:rsidRPr="00D63FA2">
          <w:rPr>
            <w:rFonts w:cs="Arial"/>
            <w:szCs w:val="19"/>
          </w:rPr>
          <w:delText xml:space="preserve">Ak poskytovateľ </w:delText>
        </w:r>
        <w:r w:rsidRPr="00D63FA2">
          <w:rPr>
            <w:rFonts w:cs="Arial"/>
            <w:b/>
            <w:szCs w:val="19"/>
          </w:rPr>
          <w:delText>zistí porušenie pravidiel a postupov VO, resp. zistí porušenie pravidiel a ustanovení  legislatívy SR a EÚ (napr. na základe zistení vecnej kontroly t</w:delText>
        </w:r>
        <w:r w:rsidRPr="00D63FA2">
          <w:rPr>
            <w:rFonts w:cs="Arial"/>
            <w:szCs w:val="19"/>
          </w:rPr>
          <w:delText xml:space="preserve">aké skutočnosti, ktoré ovplyvňujú posudzovanie </w:delText>
        </w:r>
        <w:r w:rsidRPr="00D63FA2">
          <w:rPr>
            <w:rFonts w:cs="Arial"/>
            <w:b/>
            <w:szCs w:val="19"/>
          </w:rPr>
          <w:delText>oprávnenosti výdavkov predložených prijímateľom v ŽoP</w:delText>
        </w:r>
        <w:r w:rsidRPr="00D63FA2">
          <w:rPr>
            <w:rFonts w:cs="Arial"/>
            <w:szCs w:val="19"/>
          </w:rPr>
          <w:delText xml:space="preserve"> – nesúlad predmetu zákazky VO s podpísanou zmluvou o poskytnutí NFP), poskytovateľ vypracuje a doručí prijímateľovi </w:delText>
        </w:r>
        <w:r w:rsidRPr="00D63FA2">
          <w:rPr>
            <w:rFonts w:cs="Arial"/>
            <w:b/>
            <w:szCs w:val="19"/>
          </w:rPr>
          <w:delText>návrh správy z kontroly</w:delText>
        </w:r>
        <w:r w:rsidRPr="00D63FA2">
          <w:rPr>
            <w:rFonts w:cs="Arial"/>
            <w:szCs w:val="19"/>
          </w:rPr>
          <w:delText xml:space="preserve">, obsahujúci nedostatky, návrh odporúčaní na nápravu zistených nedostatkov a na odstránenie príčin ich vzniku. Záverom kontroly/finančnej kontroly poskytovateľa môže byť </w:delText>
        </w:r>
        <w:r w:rsidRPr="00D63FA2">
          <w:rPr>
            <w:rFonts w:cs="Arial"/>
            <w:b/>
            <w:szCs w:val="19"/>
          </w:rPr>
          <w:delText>súhlas alebo nesúhlas s podpisom zmluvy s úspešným uchádzačom</w:delText>
        </w:r>
        <w:r w:rsidRPr="00D63FA2">
          <w:rPr>
            <w:rFonts w:cs="Arial"/>
            <w:szCs w:val="19"/>
          </w:rPr>
          <w:delText xml:space="preserve">. </w:delText>
        </w:r>
      </w:del>
    </w:p>
    <w:p w14:paraId="7F12B04C" w14:textId="583228B7" w:rsidR="001A3F06" w:rsidRPr="00D63FA2" w:rsidRDefault="001A3F06" w:rsidP="001A3F06">
      <w:pPr>
        <w:spacing w:before="120" w:after="120"/>
        <w:jc w:val="both"/>
        <w:rPr>
          <w:del w:id="1756" w:author="Zuzana Hušeková" w:date="2021-06-11T13:17:00Z"/>
          <w:rFonts w:cs="Arial"/>
          <w:szCs w:val="19"/>
        </w:rPr>
      </w:pPr>
      <w:del w:id="1757" w:author="Zuzana Hušeková" w:date="2021-06-11T13:17:00Z">
        <w:r w:rsidRPr="00D63FA2">
          <w:rPr>
            <w:rFonts w:cs="Arial"/>
            <w:szCs w:val="19"/>
          </w:rPr>
          <w:delText xml:space="preserve">V prípade, že je potrebné </w:delText>
        </w:r>
        <w:r w:rsidRPr="00D63FA2">
          <w:rPr>
            <w:rFonts w:cs="Arial"/>
            <w:b/>
            <w:szCs w:val="19"/>
          </w:rPr>
          <w:delText>odstrániť v rámci overovanej zákazky protiprávny stav, v návrhu správy z kontroly uvedie poskytovateľ nedostatky a odporúčania</w:delText>
        </w:r>
        <w:r w:rsidRPr="00D63FA2">
          <w:rPr>
            <w:rFonts w:cs="Arial"/>
            <w:szCs w:val="19"/>
          </w:rPr>
          <w:delText xml:space="preserve"> na odstránenie zistených nedostatkov, zároveň </w:delText>
        </w:r>
        <w:r w:rsidRPr="00D63FA2">
          <w:rPr>
            <w:rFonts w:cs="Arial"/>
            <w:szCs w:val="19"/>
          </w:rPr>
          <w:lastRenderedPageBreak/>
          <w:delText xml:space="preserve">poskytne prijímateľovi </w:delText>
        </w:r>
        <w:r w:rsidRPr="00D63FA2">
          <w:rPr>
            <w:rFonts w:cs="Arial"/>
            <w:b/>
            <w:szCs w:val="19"/>
          </w:rPr>
          <w:delText>lehotu minimálne 5 pracovných dní na podanie námietok</w:delText>
        </w:r>
        <w:r w:rsidRPr="00D63FA2">
          <w:rPr>
            <w:rFonts w:cs="Arial"/>
            <w:szCs w:val="19"/>
          </w:rPr>
          <w:delText xml:space="preserve">. V prípade, že prijímateľ doručí v určenej lehote námietky, je poskytovateľ povinný ich vyhodnotiť a v prípade ich úplnej alebo čiastočnej opodstatnenosti, zohľadniť ich v správe z kontroly. V prípade, že námietky prijímateľa sú neopodstatnené, neboli podané alebo boli podané po lehote, vypracuje poskytovateľ </w:delText>
        </w:r>
        <w:r w:rsidRPr="00D63FA2">
          <w:rPr>
            <w:rFonts w:cs="Arial"/>
            <w:b/>
            <w:szCs w:val="19"/>
          </w:rPr>
          <w:delText>správu z kontroly</w:delText>
        </w:r>
        <w:r w:rsidRPr="00D63FA2">
          <w:rPr>
            <w:rFonts w:cs="Arial"/>
            <w:szCs w:val="19"/>
          </w:rPr>
          <w:delText xml:space="preserve">, v rámci ktorej uvedie neopodstatnené námietky spolu s dôvodom ich neopodstatnenosti. </w:delText>
        </w:r>
        <w:r w:rsidRPr="00D63FA2">
          <w:rPr>
            <w:rFonts w:cs="Arial"/>
            <w:b/>
            <w:szCs w:val="19"/>
          </w:rPr>
          <w:delText>Správa z kontroly</w:delText>
        </w:r>
        <w:r w:rsidRPr="00D63FA2">
          <w:rPr>
            <w:rFonts w:cs="Arial"/>
            <w:szCs w:val="19"/>
          </w:rPr>
          <w:delText xml:space="preserve"> zároveň obsahuje odporúčania na odstránenie zistených nedostatkov, prijímateľ je povinný v stanovenej lehote (</w:delText>
        </w:r>
        <w:r w:rsidRPr="00D63FA2">
          <w:rPr>
            <w:rFonts w:cs="Arial"/>
            <w:b/>
            <w:szCs w:val="19"/>
          </w:rPr>
          <w:delText>minimálne 5 pracovných dní a maximálne 10 pracovných dní</w:delText>
        </w:r>
        <w:r w:rsidRPr="00D63FA2">
          <w:rPr>
            <w:rFonts w:cs="Arial"/>
            <w:szCs w:val="19"/>
          </w:rPr>
          <w:delText xml:space="preserve">) prijať opatrenia a zaslať poskytovateľovi dokumentáciu preukazujúcu splnenie prijatých opatrení (napr. zápisnicu z opätovného vyhodnotenia ponúk), pričom poskytovateľ </w:delText>
        </w:r>
        <w:r w:rsidRPr="00D63FA2">
          <w:rPr>
            <w:rFonts w:cs="Arial"/>
            <w:i/>
            <w:szCs w:val="19"/>
          </w:rPr>
          <w:delText>overí, či prijímateľ odstránil protiprávny stav v súlade s návrhom správy a správou z kontroly</w:delText>
        </w:r>
        <w:r w:rsidRPr="00D63FA2">
          <w:rPr>
            <w:rFonts w:cs="Arial"/>
            <w:szCs w:val="19"/>
          </w:rPr>
          <w:delText xml:space="preserve">. </w:delText>
        </w:r>
      </w:del>
    </w:p>
    <w:p w14:paraId="0B025072" w14:textId="017CB37B" w:rsidR="007B2419" w:rsidRDefault="001A3F06" w:rsidP="001A3F06">
      <w:pPr>
        <w:spacing w:before="120" w:after="120" w:line="288" w:lineRule="auto"/>
        <w:jc w:val="both"/>
        <w:rPr>
          <w:del w:id="1758" w:author="Zuzana Hušeková" w:date="2021-06-11T13:17:00Z"/>
          <w:rFonts w:ascii="Times New Roman" w:hAnsi="Times New Roman"/>
          <w:sz w:val="24"/>
        </w:rPr>
      </w:pPr>
      <w:del w:id="1759" w:author="Zuzana Hušeková" w:date="2021-06-11T13:17:00Z">
        <w:r w:rsidRPr="00D63FA2">
          <w:rPr>
            <w:rFonts w:cs="Arial"/>
            <w:szCs w:val="19"/>
          </w:rPr>
          <w:delText xml:space="preserve">V prípade, že </w:delText>
        </w:r>
        <w:r w:rsidRPr="00D63FA2">
          <w:rPr>
            <w:rFonts w:cs="Arial"/>
            <w:b/>
            <w:szCs w:val="19"/>
          </w:rPr>
          <w:delText>prijímateľ neodstránil protiprávny stav</w:delText>
        </w:r>
        <w:r w:rsidRPr="00D63FA2">
          <w:rPr>
            <w:rFonts w:cs="Arial"/>
            <w:szCs w:val="19"/>
          </w:rPr>
          <w:delText>, vykoná poskytovateľ opätovnú finančnú kontrolu a v návrhu správy spolu s identifikovaným nedostatkom uvedie odporúčanie na uplatnenie ex ante finančnej opravy pred podpisom zmluvy s úspešným uchádzačom v prípade, ak by opakovaním procesu VO vznikli dodatočné náklady a časové obmedzenia. V prípade, že nie je možné preukázať, že opakovaním procesu VO by vznikli dodatočné náklady a časové obmedzenia, poskytovateľ vyjadrí v návrhu správy z kontroly nesúhlas s podpísaním zmluvy s úspešným uchádzačom a vyzve prijímateľa, aby zrušil použitý postup zadávania zákazky a odporučí vyhlásiť nové verejné obstarávanie</w:delText>
        </w:r>
        <w:r w:rsidRPr="0084124F">
          <w:rPr>
            <w:rFonts w:ascii="Times New Roman" w:hAnsi="Times New Roman"/>
            <w:sz w:val="24"/>
          </w:rPr>
          <w:delText>.</w:delText>
        </w:r>
      </w:del>
    </w:p>
    <w:p w14:paraId="72D4CA33" w14:textId="6C62A077" w:rsidR="001A3F06" w:rsidRPr="00547DBC" w:rsidRDefault="001A3F06" w:rsidP="001A3F06">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del w:id="1760" w:author="Zuzana Hušeková" w:date="2021-06-11T13:17:00Z"/>
          <w:rFonts w:cs="Arial"/>
          <w:szCs w:val="19"/>
        </w:rPr>
      </w:pPr>
      <w:del w:id="1761" w:author="Zuzana Hušeková" w:date="2021-06-11T13:17:00Z">
        <w:r w:rsidRPr="0073389C">
          <w:rPr>
            <w:b/>
            <w:i/>
          </w:rPr>
          <w:delText>Dôležité upozornenie</w:delText>
        </w:r>
        <w:r w:rsidRPr="0073389C">
          <w:delText xml:space="preserve">: </w:delText>
        </w:r>
        <w:r w:rsidRPr="00D63FA2">
          <w:rPr>
            <w:rFonts w:cs="Arial"/>
            <w:szCs w:val="19"/>
          </w:rPr>
          <w:delText xml:space="preserve">Ak prijímateľ podpíše zmluvu s úspešným uchádzačom pred riadnym ukončením tejto kontroly, poskytovateľ v prípade identifikovania nedostatkov v rámci ex  post kontroly, ktoré mali alebo mohli mať vplyv na výsledok VO, určí zodpovedajúcu výšku ex ante finančnej opravy alebo </w:delText>
        </w:r>
        <w:r w:rsidRPr="00D63FA2">
          <w:rPr>
            <w:rFonts w:cs="Arial"/>
            <w:b/>
            <w:szCs w:val="19"/>
          </w:rPr>
          <w:delText>nepripustí výdavky vyplývajúce z predmetnej zmluvy do financovania v plnom rozsahu</w:delText>
        </w:r>
        <w:r w:rsidRPr="00547DBC">
          <w:rPr>
            <w:rFonts w:cs="Arial"/>
            <w:szCs w:val="19"/>
          </w:rPr>
          <w:delText>.</w:delText>
        </w:r>
      </w:del>
    </w:p>
    <w:p w14:paraId="685E0DD9" w14:textId="5217C59C" w:rsidR="001A3F06" w:rsidRDefault="001A3F06" w:rsidP="001A3F06">
      <w:pPr>
        <w:spacing w:before="120" w:after="120" w:line="288" w:lineRule="auto"/>
        <w:jc w:val="both"/>
        <w:rPr>
          <w:del w:id="1762" w:author="Zuzana Hušeková" w:date="2021-06-11T13:17:00Z"/>
          <w:rFonts w:cs="Arial"/>
          <w:szCs w:val="19"/>
        </w:rPr>
      </w:pPr>
      <w:del w:id="1763" w:author="Zuzana Hušeková" w:date="2021-06-11T13:17:00Z">
        <w:r w:rsidRPr="00D63FA2">
          <w:rPr>
            <w:rFonts w:cs="Arial"/>
            <w:szCs w:val="19"/>
          </w:rPr>
          <w:delText>Nesúhlas s podpísaním zmluvy s úspešným uchádzačom predstavuje deklaráciu poskytovateľa týkajúcu sa nepripustenia  súvisiacich budúcich výdavkov do financovania v plnom rozsahu, t.j.  pokiaľ by bola zmluva s úspešným uchádzačom aj napriek nesúhlasu poskytovateľa podpísaná, poskytovateľ v rámci následnej ex post kontroly nepripustí výdavky vyplývajúce z predmetnej zmluvy do financovania v plnom rozsahu. Pri nesúhlase poskytovateľa s podpísaním zmluvy s úspešným uchádzačom, poskytovateľ vyzve prijímateľa, aby zrušil použitý postup zadávania zákazky a odporučí vyhlásiť nové verejné obstarávanie. Poskytovateľ rozhodne o súhlase alebo nesúhlase s podpísaním zmluvy s úspešným uchádzačom s ohľadom na závažnosť nedostatkov, pričom niektoré nedostatky sú v zmysle MP CKO č. 5</w:delText>
        </w:r>
        <w:r w:rsidRPr="00D63FA2">
          <w:rPr>
            <w:rFonts w:cs="Arial"/>
            <w:szCs w:val="19"/>
            <w:vertAlign w:val="superscript"/>
          </w:rPr>
          <w:footnoteReference w:id="142"/>
        </w:r>
        <w:r w:rsidRPr="00D63FA2">
          <w:rPr>
            <w:rFonts w:cs="Arial"/>
            <w:szCs w:val="19"/>
          </w:rPr>
          <w:delText xml:space="preserve"> spojené s finančnou opravou 100 %, resp. nepripustením výdavkov do financovania</w:delText>
        </w:r>
        <w:r>
          <w:rPr>
            <w:rFonts w:cs="Arial"/>
            <w:szCs w:val="19"/>
          </w:rPr>
          <w:delText>.</w:delText>
        </w:r>
      </w:del>
    </w:p>
    <w:p w14:paraId="7B461977" w14:textId="113201AB" w:rsidR="001A3F06" w:rsidRPr="001A3F06" w:rsidRDefault="001A3F06" w:rsidP="001A3F06">
      <w:pPr>
        <w:spacing w:before="120" w:after="120" w:line="288" w:lineRule="auto"/>
        <w:jc w:val="both"/>
        <w:rPr>
          <w:del w:id="1768" w:author="Zuzana Hušeková" w:date="2021-06-11T13:17:00Z"/>
          <w:rFonts w:cs="Arial"/>
          <w:szCs w:val="19"/>
        </w:rPr>
      </w:pPr>
      <w:del w:id="1769" w:author="Zuzana Hušeková" w:date="2021-06-11T13:17:00Z">
        <w:r w:rsidRPr="001A3F06">
          <w:rPr>
            <w:rFonts w:cs="Arial"/>
            <w:szCs w:val="19"/>
          </w:rPr>
          <w:delText xml:space="preserve">Ak poskytovateľ (resp. ani ÚVO, v prípade, že vykonáva kontrolu)nezistí porušenie pravidiel a postupov VO, ktoré mali alebo mohli mať vplyv na  výsledok VO, resp. poskytovateľ pri vecnej kontrole VO nezistí nesúlad predmetu obstarávania, návrhu zmluvných podmienok a iných údajov so schválenou ŽoNFP a účinnou zmluvou o NFP, </w:delText>
        </w:r>
        <w:r w:rsidRPr="001A3F06">
          <w:rPr>
            <w:rFonts w:cs="Arial"/>
            <w:b/>
            <w:szCs w:val="19"/>
          </w:rPr>
          <w:delText xml:space="preserve">v návrhu správy z kontroly/správe z kontroly VO </w:delText>
        </w:r>
        <w:r w:rsidRPr="001A3F06">
          <w:rPr>
            <w:rFonts w:cs="Arial"/>
            <w:szCs w:val="19"/>
          </w:rPr>
          <w:delText>poskytovateľ vyjadrí súhlas s podpísaním zmluvy prijímateľa  s úspešným uchádzačom.</w:delText>
        </w:r>
      </w:del>
    </w:p>
    <w:p w14:paraId="4B4BF00D" w14:textId="4676B192" w:rsidR="001A3F06" w:rsidRPr="001A3F06" w:rsidRDefault="001A3F06" w:rsidP="001A3F06">
      <w:pPr>
        <w:spacing w:before="120" w:after="120" w:line="288" w:lineRule="auto"/>
        <w:jc w:val="both"/>
        <w:rPr>
          <w:del w:id="1770" w:author="Zuzana Hušeková" w:date="2021-06-11T13:17:00Z"/>
          <w:rFonts w:cs="Arial"/>
          <w:szCs w:val="19"/>
        </w:rPr>
      </w:pPr>
      <w:del w:id="1771" w:author="Zuzana Hušeková" w:date="2021-06-11T13:17:00Z">
        <w:r w:rsidRPr="001A3F06">
          <w:rPr>
            <w:rFonts w:cs="Arial"/>
            <w:szCs w:val="19"/>
          </w:rPr>
          <w:delText>Súhlas s podpísaním zmluvy s úspešným uchádzačom predstavuje predpoklad k vydaniu záveru v rámci následnej ex post kontroly.</w:delText>
        </w:r>
      </w:del>
    </w:p>
    <w:p w14:paraId="3B450C72" w14:textId="5F7A88D3" w:rsidR="001A3F06" w:rsidRPr="001A3F06" w:rsidRDefault="001A3F06" w:rsidP="001A3F06">
      <w:pPr>
        <w:spacing w:before="120" w:after="120" w:line="288" w:lineRule="auto"/>
        <w:jc w:val="both"/>
        <w:rPr>
          <w:del w:id="1772" w:author="Zuzana Hušeková" w:date="2021-06-11T13:17:00Z"/>
          <w:rFonts w:cs="Arial"/>
          <w:szCs w:val="19"/>
        </w:rPr>
      </w:pPr>
      <w:del w:id="1773" w:author="Zuzana Hušeková" w:date="2021-06-11T13:17:00Z">
        <w:r w:rsidRPr="001A3F06">
          <w:rPr>
            <w:rFonts w:cs="Arial"/>
            <w:szCs w:val="19"/>
          </w:rPr>
          <w:delText>Súhlas s podpísaním zmluvy s úspešným uchádzačom je možné udeliť aj v prípade zistení porušení pravidiel a postupov verejného obstarávania, ktoré nie je možné odstrániť alebo v prípadoch, ak prijímateľ neodstránil protiprávny stav, ak poskytovateľ určil zodpovedajúcu výšku ex ante finančnej opravy za dodržania podmienok podľa metodického pokynu</w:delText>
        </w:r>
        <w:r w:rsidRPr="001A3F06">
          <w:rPr>
            <w:rFonts w:cs="Arial"/>
            <w:szCs w:val="19"/>
            <w:vertAlign w:val="superscript"/>
          </w:rPr>
          <w:footnoteReference w:id="143"/>
        </w:r>
        <w:r w:rsidRPr="001A3F06">
          <w:rPr>
            <w:rFonts w:cs="Arial"/>
            <w:szCs w:val="19"/>
          </w:rPr>
          <w:delText>. V prípade, že poskytovateľ v správe z kontroly uvedie skutočnosti, napr. na základe zistení vecnej kontroly VO, ovplyvňujúce posudzovanie oprávnenosti možných výdavkov predložených ďalej prijímateľom v rámci ŽoP (nie skutočnosti, ktoré majú vplyv na postupy vo verejnom obstarávaní), v záveroch kontroly môže vydať súhlas s podpísaním zmluvy s úspešným uchádzačom, pričom v nedostatkoch uvedených v návrhu správy z kontroly uvedie všetky skutočnosti týkajúce sa takýchto nedostatkov.</w:delText>
        </w:r>
      </w:del>
    </w:p>
    <w:p w14:paraId="62FB5691" w14:textId="7AE001E8" w:rsidR="001A3F06" w:rsidRPr="00547DBC" w:rsidRDefault="001A3F06" w:rsidP="001A3F06">
      <w:pPr>
        <w:spacing w:before="120" w:after="120" w:line="288" w:lineRule="auto"/>
        <w:jc w:val="both"/>
        <w:rPr>
          <w:del w:id="1778" w:author="Zuzana Hušeková" w:date="2021-06-11T13:17:00Z"/>
          <w:rFonts w:cs="Arial"/>
          <w:szCs w:val="19"/>
        </w:rPr>
      </w:pPr>
    </w:p>
    <w:p w14:paraId="5F34DAC1" w14:textId="2B8E4BD1" w:rsidR="007B2419" w:rsidRPr="007B2419" w:rsidRDefault="007B2419" w:rsidP="007B2419">
      <w:pPr>
        <w:spacing w:before="120" w:after="120" w:line="288" w:lineRule="auto"/>
        <w:jc w:val="both"/>
        <w:rPr>
          <w:del w:id="1779" w:author="Zuzana Hušeková" w:date="2021-06-11T13:17:00Z"/>
          <w:b/>
        </w:rPr>
      </w:pPr>
      <w:del w:id="1780" w:author="Zuzana Hušeková" w:date="2021-06-11T13:17:00Z">
        <w:r w:rsidRPr="007B2419">
          <w:rPr>
            <w:b/>
          </w:rPr>
          <w:delText xml:space="preserve">Osobitné ustanovenia pre kontrolu </w:delText>
        </w:r>
        <w:r w:rsidR="00402075">
          <w:rPr>
            <w:rFonts w:cs="Arial"/>
            <w:b/>
            <w:szCs w:val="19"/>
          </w:rPr>
          <w:delText xml:space="preserve">zákaziek zadávaných nadlimitným postupom, ktoré sú predmetom </w:delText>
        </w:r>
        <w:r w:rsidR="00402075" w:rsidRPr="00175753">
          <w:rPr>
            <w:rFonts w:cs="Arial"/>
            <w:b/>
            <w:szCs w:val="19"/>
          </w:rPr>
          <w:delText xml:space="preserve">kontroly ÚVO podľa </w:delText>
        </w:r>
        <w:r w:rsidR="00402075" w:rsidRPr="00175753">
          <w:rPr>
            <w:b/>
            <w:szCs w:val="19"/>
          </w:rPr>
          <w:delText>§ 169 ods. 2 ZVO</w:delText>
        </w:r>
        <w:r w:rsidRPr="007B2419">
          <w:rPr>
            <w:b/>
          </w:rPr>
          <w:delText>:</w:delText>
        </w:r>
      </w:del>
    </w:p>
    <w:p w14:paraId="09B91567" w14:textId="581BEA22" w:rsidR="006E4DBE" w:rsidRDefault="006E4DBE" w:rsidP="006E4DBE">
      <w:pPr>
        <w:spacing w:before="120" w:after="120" w:line="288" w:lineRule="auto"/>
        <w:jc w:val="both"/>
        <w:rPr>
          <w:del w:id="1781" w:author="Zuzana Hušeková" w:date="2021-06-11T13:17:00Z"/>
        </w:rPr>
      </w:pPr>
      <w:del w:id="1782" w:author="Zuzana Hušeková" w:date="2021-06-11T13:17:00Z">
        <w:r w:rsidRPr="006E4DBE">
          <w:delText xml:space="preserve">ÚVO vykonáva kontrolu </w:delText>
        </w:r>
        <w:r w:rsidR="002550F5" w:rsidRPr="00175753">
          <w:rPr>
            <w:b/>
            <w:szCs w:val="19"/>
          </w:rPr>
          <w:delText>zákaziek zadávaných nadlimitným postupom</w:delText>
        </w:r>
        <w:r w:rsidR="002550F5" w:rsidRPr="00175753" w:rsidDel="00C61B50">
          <w:rPr>
            <w:b/>
            <w:szCs w:val="19"/>
          </w:rPr>
          <w:delText xml:space="preserve"> </w:delText>
        </w:r>
        <w:r w:rsidR="002550F5">
          <w:rPr>
            <w:b/>
            <w:szCs w:val="19"/>
          </w:rPr>
          <w:delText xml:space="preserve"> spĺňajúcich pravidlá uvedené v § 169 ods. 2 písm. b) ZVO</w:delText>
        </w:r>
        <w:r w:rsidRPr="006E4DBE">
          <w:delText xml:space="preserve"> v rámci druhej ex-ante kontroly na základe podnetu prijímateľa podľa § 169 ods. 1 písm. b) v spojení s § 169 ods. 2 ZVO vo fáze pred uzavretím zmluvy, koncesnej zmluvy alebo rámcovej dohody, pred ukončením súťaže návrhov, alebo pred ukončením postupu inovatívneho partnerstva</w:delText>
        </w:r>
        <w:r w:rsidR="00F9051D" w:rsidRPr="00F9051D">
          <w:rPr>
            <w:szCs w:val="19"/>
            <w:u w:val="single"/>
          </w:rPr>
          <w:delText xml:space="preserve"> </w:delText>
        </w:r>
        <w:r w:rsidR="00F9051D" w:rsidRPr="00F9051D">
          <w:rPr>
            <w:u w:val="single"/>
          </w:rPr>
          <w:delText>okrem zadania zákazky na základe rámcovej dohody alebo v rámci dynamického nákupného systému</w:delText>
        </w:r>
        <w:r w:rsidRPr="006E4DBE">
          <w:delText>.</w:delText>
        </w:r>
      </w:del>
    </w:p>
    <w:p w14:paraId="1C76CA7D" w14:textId="41F209EC" w:rsidR="000F001C" w:rsidRDefault="000F001C" w:rsidP="006E4DBE">
      <w:pPr>
        <w:spacing w:before="120" w:after="120" w:line="288" w:lineRule="auto"/>
        <w:jc w:val="both"/>
        <w:rPr>
          <w:del w:id="1783" w:author="Zuzana Hušeková" w:date="2021-06-11T13:17:00Z"/>
          <w:rFonts w:cs="Arial"/>
          <w:szCs w:val="19"/>
        </w:rPr>
      </w:pPr>
    </w:p>
    <w:p w14:paraId="1442EE7C" w14:textId="7D7367F7" w:rsidR="000F001C" w:rsidRDefault="000F001C" w:rsidP="006E4DBE">
      <w:pPr>
        <w:spacing w:before="120" w:after="120" w:line="288" w:lineRule="auto"/>
        <w:jc w:val="both"/>
        <w:rPr>
          <w:del w:id="1784" w:author="Zuzana Hušeková" w:date="2021-06-11T13:17:00Z"/>
          <w:rFonts w:cs="Arial"/>
          <w:szCs w:val="19"/>
        </w:rPr>
      </w:pPr>
    </w:p>
    <w:p w14:paraId="66C3D30D" w14:textId="4993E36D" w:rsidR="000F001C" w:rsidRPr="00547DBC" w:rsidRDefault="000F001C" w:rsidP="000F001C">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del w:id="1785" w:author="Zuzana Hušeková" w:date="2021-06-11T13:17:00Z"/>
          <w:rFonts w:cs="Arial"/>
          <w:szCs w:val="19"/>
        </w:rPr>
      </w:pPr>
      <w:del w:id="1786" w:author="Zuzana Hušeková" w:date="2021-06-11T13:17:00Z">
        <w:r w:rsidRPr="0073389C">
          <w:rPr>
            <w:b/>
            <w:i/>
          </w:rPr>
          <w:delText>Dôležité upozornenie</w:delText>
        </w:r>
        <w:r w:rsidRPr="0073389C">
          <w:delText xml:space="preserve">: </w:delText>
        </w:r>
        <w:r w:rsidRPr="00D63FA2">
          <w:rPr>
            <w:rFonts w:cs="Arial"/>
            <w:szCs w:val="19"/>
          </w:rPr>
          <w:delText>Podľa § 169 ods. 2 písm. b) ZVO sa povinná kontrola ÚVO vzťahuje na postup zadávania nadlimitnej zákazky na dodanie tovaru alebo poskytnutie služby, okrem služby uvedenej v prílohe č. 1 k ZVO, ktorá je financovaná aspoň z časti z prostriedkov Európskej únie a ktorej predpokladaná hodnota je rovnaká alebo vyššia ako 600 000 eur, alebo sa podľa § 169   ods. 2 písm. c) ZVO vzťahuje na postup zadávania nadlimitnej zákazky na poskytnutie služby uvedenej v prílohe č. 1 k ZVO, ktorá je financovaná aspoň z časti z prostriedkov Európskej únie</w:delText>
        </w:r>
        <w:r w:rsidRPr="00547DBC">
          <w:rPr>
            <w:rFonts w:cs="Arial"/>
            <w:szCs w:val="19"/>
          </w:rPr>
          <w:delText>.</w:delText>
        </w:r>
      </w:del>
    </w:p>
    <w:p w14:paraId="018488EC" w14:textId="4988A3AA" w:rsidR="000F001C" w:rsidRDefault="000F001C" w:rsidP="006E4DBE">
      <w:pPr>
        <w:spacing w:before="120" w:after="120" w:line="288" w:lineRule="auto"/>
        <w:jc w:val="both"/>
        <w:rPr>
          <w:del w:id="1787" w:author="Zuzana Hušeková" w:date="2021-06-11T13:17:00Z"/>
          <w:rFonts w:cs="Arial"/>
          <w:szCs w:val="19"/>
        </w:rPr>
      </w:pPr>
    </w:p>
    <w:p w14:paraId="03B152AB" w14:textId="349C1F7C" w:rsidR="006E4DBE" w:rsidRPr="006E4DBE" w:rsidRDefault="006E4DBE" w:rsidP="006E4DBE">
      <w:pPr>
        <w:spacing w:before="120" w:after="120" w:line="288" w:lineRule="auto"/>
        <w:jc w:val="both"/>
        <w:rPr>
          <w:del w:id="1788" w:author="Zuzana Hušeková" w:date="2021-06-11T13:17:00Z"/>
        </w:rPr>
      </w:pPr>
      <w:del w:id="1789" w:author="Zuzana Hušeková" w:date="2021-06-11T13:17:00Z">
        <w:r w:rsidRPr="00AD07E2">
          <w:rPr>
            <w:b/>
            <w:i/>
            <w:color w:val="FF0000"/>
          </w:rPr>
          <w:delText>Povinnosť prijímateľa:</w:delText>
        </w:r>
        <w:r w:rsidRPr="006E4DBE">
          <w:rPr>
            <w:b/>
            <w:i/>
          </w:rPr>
          <w:delText xml:space="preserve"> </w:delText>
        </w:r>
        <w:r w:rsidRPr="006E4DBE">
          <w:delText xml:space="preserve"> Podnet na výkon kontroly podľa § 169 ods. 2 ZVO podáva prijímateľ.</w:delText>
        </w:r>
      </w:del>
    </w:p>
    <w:p w14:paraId="44BD27A3" w14:textId="4D340423" w:rsidR="006E4DBE" w:rsidRDefault="006E4DBE" w:rsidP="006E4DBE">
      <w:pPr>
        <w:spacing w:before="120" w:after="120" w:line="288" w:lineRule="auto"/>
        <w:jc w:val="both"/>
        <w:rPr>
          <w:del w:id="1790" w:author="Zuzana Hušeková" w:date="2021-06-11T13:17:00Z"/>
        </w:rPr>
      </w:pPr>
      <w:del w:id="1791" w:author="Zuzana Hušeková" w:date="2021-06-11T13:17:00Z">
        <w:r w:rsidRPr="006E4DBE">
          <w:delText xml:space="preserve">Povinnou náležitosťou podnetu na výkon kontroly </w:delText>
        </w:r>
        <w:r w:rsidR="000F001C">
          <w:delText>doručeného</w:delText>
        </w:r>
        <w:r w:rsidR="000F001C" w:rsidRPr="006E4DBE">
          <w:delText xml:space="preserve"> </w:delText>
        </w:r>
        <w:r w:rsidRPr="006E4DBE">
          <w:delText xml:space="preserve">prijímateľom na ÚVO je označenie príslušného </w:delText>
        </w:r>
        <w:r w:rsidR="00733B1E">
          <w:delText>poskytovateľa</w:delText>
        </w:r>
        <w:r w:rsidRPr="006E4DBE">
          <w:delText>, operačného programu, názvu a čísla projektu</w:delText>
        </w:r>
        <w:r w:rsidR="002E21F3" w:rsidRPr="002E21F3">
          <w:rPr>
            <w:rFonts w:ascii="Times New Roman" w:eastAsiaTheme="minorHAnsi" w:hAnsi="Times New Roman"/>
            <w:sz w:val="24"/>
          </w:rPr>
          <w:delText xml:space="preserve"> </w:delText>
        </w:r>
        <w:r w:rsidR="002E21F3">
          <w:rPr>
            <w:rFonts w:ascii="Times New Roman" w:eastAsiaTheme="minorHAnsi" w:hAnsi="Times New Roman"/>
            <w:sz w:val="24"/>
          </w:rPr>
          <w:delText>(</w:delText>
        </w:r>
        <w:r w:rsidR="002E21F3" w:rsidRPr="0099105B">
          <w:rPr>
            <w:rFonts w:cs="Arial"/>
            <w:szCs w:val="19"/>
          </w:rPr>
          <w:delText>vrátane označenia, či ide o národný alebo veľký projekt, ak je to relevantné),</w:delText>
        </w:r>
        <w:r w:rsidRPr="006E4DBE">
          <w:delText xml:space="preserve"> </w:delText>
        </w:r>
        <w:r w:rsidR="006077B1" w:rsidRPr="006077B1">
          <w:delText>kódu VO z ITMS 2014+,</w:delText>
        </w:r>
        <w:r w:rsidR="006077B1">
          <w:delText xml:space="preserve"> </w:delText>
        </w:r>
        <w:r w:rsidR="002E21F3" w:rsidRPr="0099105B">
          <w:rPr>
            <w:rFonts w:cs="Arial"/>
            <w:szCs w:val="19"/>
          </w:rPr>
          <w:delText>informáciu o uzavretí zmluvy o  NFP (vrátane dátumu jej účinnosti)</w:delText>
        </w:r>
        <w:r w:rsidR="002E21F3">
          <w:rPr>
            <w:rFonts w:cs="Arial"/>
            <w:szCs w:val="19"/>
          </w:rPr>
          <w:delText xml:space="preserve">, </w:delText>
        </w:r>
        <w:r w:rsidRPr="006E4DBE">
          <w:delText xml:space="preserve">čísla vestníka VO, označenie značky a dátumu vyhlásenia VO, ktorého sa podnet týka. </w:delText>
        </w:r>
      </w:del>
    </w:p>
    <w:p w14:paraId="27A676ED" w14:textId="4E42E178" w:rsidR="000F001C" w:rsidRPr="006E4DBE" w:rsidRDefault="000F001C" w:rsidP="006E4DBE">
      <w:pPr>
        <w:spacing w:before="120" w:after="120" w:line="288" w:lineRule="auto"/>
        <w:jc w:val="both"/>
        <w:rPr>
          <w:del w:id="1792" w:author="Zuzana Hušeková" w:date="2021-06-11T13:17:00Z"/>
        </w:rPr>
      </w:pPr>
      <w:del w:id="1793" w:author="Zuzana Hušeková" w:date="2021-06-11T13:17:00Z">
        <w:r w:rsidRPr="000F001C">
          <w:delText>Prijímateľ predkladá na ÚVO spolu s podnetom na výkon kontroly aj kompletnú dokumentáciu k nadlimitnej zákazke alebo koncesii v origináli, a to najneskôr do 5 pracovných dní po dni odoslania informácie o vyhodnotení ponúk a ukončení revíznych postupov (ak relevantné). Prijímateľ je zároveň povinný informovať poskytovateľa o podaní podnetu na ÚVO.</w:delText>
        </w:r>
      </w:del>
    </w:p>
    <w:p w14:paraId="382D2C5A" w14:textId="7160C082" w:rsidR="006E4DBE" w:rsidRPr="006E4DBE" w:rsidRDefault="00733B1E" w:rsidP="006E4DBE">
      <w:pPr>
        <w:spacing w:before="120" w:after="120" w:line="288" w:lineRule="auto"/>
        <w:jc w:val="both"/>
        <w:rPr>
          <w:del w:id="1794" w:author="Zuzana Hušeková" w:date="2021-06-11T13:17:00Z"/>
        </w:rPr>
      </w:pPr>
      <w:del w:id="1795" w:author="Zuzana Hušeková" w:date="2021-06-11T13:17:00Z">
        <w:r w:rsidRPr="00F00432">
          <w:rPr>
            <w:rFonts w:cs="Arial"/>
            <w:szCs w:val="19"/>
          </w:rPr>
          <w:delText>ÚVO v prípade podania podnetu po</w:delText>
        </w:r>
        <w:r w:rsidR="00F9051D">
          <w:rPr>
            <w:rFonts w:cs="Arial"/>
            <w:szCs w:val="19"/>
          </w:rPr>
          <w:delText>d</w:delText>
        </w:r>
        <w:r w:rsidRPr="00F00432">
          <w:rPr>
            <w:rFonts w:cs="Arial"/>
            <w:szCs w:val="19"/>
          </w:rPr>
          <w:delText xml:space="preserve">ľa § 169 ods. 2 ZVO rozhodne do 45 dní odo dňa doručenia podnetu na výkon kontroly. Lehota na vydanie rozhodnutia neplynie v prípade podľa § 173 ods. 3 (ÚVO nariadi prijímateľovi doručiť vyjadrenie a informácie potrebné na výkon dohľadu) a ods. </w:delText>
        </w:r>
        <w:r w:rsidR="006E4DBE" w:rsidRPr="006E4DBE">
          <w:delText>4 ZVO (nedoručenie kompletnej dokumentácie v origináli)</w:delText>
        </w:r>
        <w:r w:rsidR="00D80C31" w:rsidRPr="00D80C31">
          <w:rPr>
            <w:rFonts w:cs="Arial"/>
            <w:szCs w:val="19"/>
          </w:rPr>
          <w:delText xml:space="preserve"> </w:delText>
        </w:r>
        <w:r w:rsidR="00D80C31" w:rsidRPr="0099105B">
          <w:rPr>
            <w:rFonts w:cs="Arial"/>
            <w:szCs w:val="19"/>
          </w:rPr>
          <w:delText>a ods. 8 ZVO (prerušenie konania s cieľom získať odborné stanovisko alebo znalecký posudok)</w:delText>
        </w:r>
        <w:r w:rsidR="006E4DBE" w:rsidRPr="006E4DBE">
          <w:delText xml:space="preserve">. Proti rozhodnutiu ÚVO môže účastník konania a osoba podľa § 175 ods. 11 ZVO podať odvolanie. Odvolanie musí byť doručené ÚVO do 10 dní odo dňa doručenia rozhodnutia, proti ktorému odvolanie smeruje. Podanie odvolania má odkladný účinok do dňa právoplatnosti rozhodnutia rady ÚVO o odvolaní.  Rozhodnutie ÚVO je právoplatné márnym uplynutím lehoty na podanie odvolania alebo dňom doručenia rozhodnutia rady ÚVO podľa § 177 ods. 10 alebo ods. 12 ZVO účastníkom konania a vykonateľné uplynutím lehoty na plnenie, ak nie je ustanovené inak. Rada ÚVO môže na základe podnetu RO, orgánu auditu alebo certifikačného orgánu preskúmať mimo odvolacieho konania rozhodnutie ÚVO vydané podľa § 174 alebo § 175 ZVO za podmienok upravených v ustanovení § 179a ZVO.  </w:delText>
        </w:r>
        <w:r w:rsidR="000F001C" w:rsidRPr="000F001C">
          <w:delText>Kópiu právoplatného rozhodnutia doručí ÚVO poskytovateľovi.</w:delText>
        </w:r>
      </w:del>
    </w:p>
    <w:p w14:paraId="0808204A" w14:textId="27C61F68" w:rsidR="006E4DBE" w:rsidRPr="006E4DBE" w:rsidRDefault="006E4DBE" w:rsidP="006E4DBE">
      <w:pPr>
        <w:spacing w:before="120" w:after="120" w:line="288" w:lineRule="auto"/>
        <w:jc w:val="both"/>
        <w:rPr>
          <w:del w:id="1796" w:author="Zuzana Hušeková" w:date="2021-06-11T13:17:00Z"/>
        </w:rPr>
      </w:pPr>
    </w:p>
    <w:p w14:paraId="3ACB5FDF" w14:textId="125058F4" w:rsidR="006E4DBE" w:rsidRPr="006E4DBE" w:rsidRDefault="006E4DBE" w:rsidP="006E4DBE">
      <w:pPr>
        <w:spacing w:before="120" w:after="120" w:line="288" w:lineRule="auto"/>
        <w:jc w:val="both"/>
        <w:rPr>
          <w:del w:id="1797" w:author="Zuzana Hušeková" w:date="2021-06-11T13:17:00Z"/>
        </w:rPr>
      </w:pPr>
      <w:del w:id="1798" w:author="Zuzana Hušeková" w:date="2021-06-11T13:17:00Z">
        <w:r w:rsidRPr="00AD07E2">
          <w:rPr>
            <w:b/>
            <w:i/>
            <w:color w:val="FF0000"/>
          </w:rPr>
          <w:delText>Povinnosť prijímateľa:</w:delText>
        </w:r>
        <w:r w:rsidRPr="006E4DBE">
          <w:delText xml:space="preserve">  V prípade, že prijímateľ podal proti rozhodnutiu ÚVO odvolanie, </w:delText>
        </w:r>
        <w:r w:rsidR="000F001C">
          <w:delText xml:space="preserve">doručí </w:delText>
        </w:r>
        <w:r w:rsidRPr="006E4DBE">
          <w:delText>na vedomie poskytovateľovi</w:delText>
        </w:r>
        <w:r w:rsidR="00A57E51" w:rsidRPr="00A57E51">
          <w:delText xml:space="preserve"> </w:delText>
        </w:r>
        <w:r w:rsidR="00A57E51">
          <w:delText>písomné vyhotovenie odvolania</w:delText>
        </w:r>
        <w:r w:rsidR="00A57E51" w:rsidRPr="006B68B2">
          <w:delText xml:space="preserve"> </w:delText>
        </w:r>
        <w:r w:rsidR="00A57E51">
          <w:delText>spolu s kópiou právoplatného rozhodnutia ÚVO</w:delText>
        </w:r>
        <w:r w:rsidRPr="006E4DBE">
          <w:delText xml:space="preserve"> (listom alebo e-mailom na adresu </w:delText>
        </w:r>
        <w:r w:rsidR="00E669A7">
          <w:fldChar w:fldCharType="begin"/>
        </w:r>
        <w:r w:rsidR="00E669A7">
          <w:delInstrText xml:space="preserve"> HYPERLINK "mailto:vo.sep@minv.sk" </w:delInstrText>
        </w:r>
        <w:r w:rsidR="00E669A7">
          <w:fldChar w:fldCharType="separate"/>
        </w:r>
        <w:r w:rsidRPr="006E4DBE">
          <w:rPr>
            <w:rStyle w:val="Hypertextovprepojenie"/>
          </w:rPr>
          <w:delText>vo.sep@minv.sk</w:delText>
        </w:r>
        <w:r w:rsidR="00E669A7">
          <w:rPr>
            <w:rStyle w:val="Hypertextovprepojenie"/>
          </w:rPr>
          <w:fldChar w:fldCharType="end"/>
        </w:r>
        <w:r w:rsidR="00A57E51" w:rsidRPr="009750E6">
          <w:rPr>
            <w:rStyle w:val="Hypertextovprepojenie"/>
            <w:rFonts w:cs="Arial"/>
            <w:color w:val="auto"/>
            <w:szCs w:val="19"/>
          </w:rPr>
          <w:delText xml:space="preserve"> a na e-mailovú adresu </w:delText>
        </w:r>
        <w:r w:rsidR="000F001C" w:rsidRPr="000F001C">
          <w:rPr>
            <w:rFonts w:cs="Arial"/>
            <w:b/>
            <w:szCs w:val="19"/>
            <w:u w:val="single"/>
          </w:rPr>
          <w:delText xml:space="preserve">projektového manažéra poskytovateľa </w:delText>
        </w:r>
        <w:r w:rsidR="000F001C" w:rsidRPr="000F001C">
          <w:rPr>
            <w:rFonts w:cs="Arial"/>
            <w:szCs w:val="19"/>
            <w:u w:val="single"/>
          </w:rPr>
          <w:delText>prideleného pre projekt, ktorého sa kontrolované verejné obstarávanie týka</w:delText>
        </w:r>
        <w:r w:rsidRPr="006E4DBE">
          <w:delText>).</w:delText>
        </w:r>
      </w:del>
    </w:p>
    <w:p w14:paraId="71BB6025" w14:textId="2F7148B5" w:rsidR="00A57E51" w:rsidRDefault="00A57E51" w:rsidP="00AD07E2">
      <w:pPr>
        <w:spacing w:before="120" w:after="120" w:line="288" w:lineRule="auto"/>
        <w:jc w:val="both"/>
        <w:rPr>
          <w:del w:id="1799" w:author="Zuzana Hušeková" w:date="2021-06-11T13:17:00Z"/>
          <w:b/>
        </w:rPr>
      </w:pPr>
    </w:p>
    <w:p w14:paraId="3C646546" w14:textId="2743CB2F" w:rsidR="009D7F63" w:rsidRPr="0073389C" w:rsidRDefault="009D7F63" w:rsidP="009D7F63">
      <w:pPr>
        <w:spacing w:before="120" w:after="120" w:line="288" w:lineRule="auto"/>
        <w:rPr>
          <w:del w:id="1800" w:author="Zuzana Hušeková" w:date="2021-06-11T13:17:00Z"/>
          <w:b/>
        </w:rPr>
      </w:pPr>
      <w:del w:id="1801" w:author="Zuzana Hušeková" w:date="2021-06-11T13:17:00Z">
        <w:r w:rsidRPr="0073389C">
          <w:rPr>
            <w:b/>
          </w:rPr>
          <w:lastRenderedPageBreak/>
          <w:delText xml:space="preserve">c) Štandardná ex-post kontrola - </w:delText>
        </w:r>
        <w:r w:rsidR="001C44CA">
          <w:rPr>
            <w:b/>
          </w:rPr>
          <w:delText xml:space="preserve">finančná </w:delText>
        </w:r>
        <w:r w:rsidRPr="0073389C">
          <w:rPr>
            <w:b/>
          </w:rPr>
          <w:delText>kontrola VO po uzatvorení zmluvy s úspešným uchádzačom</w:delText>
        </w:r>
      </w:del>
    </w:p>
    <w:p w14:paraId="728E15C1" w14:textId="0D665E9D" w:rsidR="009D7F63" w:rsidRDefault="009D7F63" w:rsidP="009D7F63">
      <w:pPr>
        <w:pStyle w:val="Default"/>
        <w:spacing w:before="120" w:after="120" w:line="288" w:lineRule="auto"/>
        <w:jc w:val="both"/>
        <w:rPr>
          <w:del w:id="1802" w:author="Zuzana Hušeková" w:date="2021-06-11T13:17:00Z"/>
          <w:rFonts w:ascii="Arial" w:hAnsi="Arial" w:cs="Arial"/>
          <w:color w:val="auto"/>
          <w:sz w:val="19"/>
          <w:szCs w:val="19"/>
          <w:lang w:val="sk-SK"/>
        </w:rPr>
      </w:pPr>
      <w:del w:id="1803" w:author="Zuzana Hušeková" w:date="2021-06-11T13:17:00Z">
        <w:r w:rsidRPr="0073389C">
          <w:rPr>
            <w:rFonts w:ascii="Arial" w:hAnsi="Arial" w:cs="Arial"/>
            <w:b/>
            <w:i/>
            <w:color w:val="00B0F0"/>
            <w:sz w:val="19"/>
            <w:szCs w:val="19"/>
            <w:lang w:val="sk-SK"/>
          </w:rPr>
          <w:delText>Povinnosť poskytovateľa</w:delText>
        </w:r>
        <w:r w:rsidRPr="0073389C">
          <w:rPr>
            <w:rFonts w:ascii="Arial" w:hAnsi="Arial" w:cs="Arial"/>
            <w:b/>
            <w:i/>
            <w:color w:val="5F497A" w:themeColor="accent4" w:themeShade="BF"/>
            <w:sz w:val="19"/>
            <w:szCs w:val="19"/>
            <w:lang w:val="sk-SK"/>
          </w:rPr>
          <w:delText>:</w:delText>
        </w:r>
        <w:r w:rsidRPr="0073389C">
          <w:rPr>
            <w:rFonts w:ascii="Arial" w:hAnsi="Arial" w:cs="Arial"/>
            <w:color w:val="5F497A" w:themeColor="accent4" w:themeShade="BF"/>
            <w:sz w:val="19"/>
            <w:szCs w:val="19"/>
            <w:lang w:val="sk-SK"/>
          </w:rPr>
          <w:delText xml:space="preserve"> </w:delText>
        </w:r>
        <w:r w:rsidRPr="0073389C">
          <w:rPr>
            <w:rFonts w:ascii="Arial" w:hAnsi="Arial" w:cs="Arial"/>
            <w:sz w:val="19"/>
            <w:szCs w:val="19"/>
            <w:lang w:val="sk-SK"/>
          </w:rPr>
          <w:delText xml:space="preserve">Poskytovateľ kontroluje postupy VO na základe dokumentácie predloženej prijímateľom vo fáze </w:delText>
        </w:r>
        <w:r w:rsidRPr="0073389C">
          <w:rPr>
            <w:rFonts w:ascii="Arial" w:hAnsi="Arial" w:cs="Arial"/>
            <w:b/>
            <w:sz w:val="19"/>
            <w:szCs w:val="19"/>
            <w:lang w:val="sk-SK"/>
          </w:rPr>
          <w:delText>po podpise zmluvy s úspešným uchádzačom, pričom táto zmluva je platná a účinná</w:delText>
        </w:r>
        <w:r w:rsidR="003E07AA" w:rsidRPr="00923BC1">
          <w:rPr>
            <w:lang w:val="sk-SK"/>
          </w:rPr>
          <w:delText xml:space="preserve">, </w:delText>
        </w:r>
        <w:r w:rsidR="003E07AA" w:rsidRPr="00937DBD">
          <w:rPr>
            <w:rFonts w:ascii="Arial" w:hAnsi="Arial" w:cs="Arial"/>
            <w:sz w:val="19"/>
            <w:szCs w:val="19"/>
            <w:lang w:val="sk-SK"/>
          </w:rPr>
          <w:delText>okrem prípadov kedy je účinnosť zmluvy viazaná na odkladaciu podmienku</w:delText>
        </w:r>
        <w:r w:rsidR="003E07AA" w:rsidRPr="00703E20">
          <w:rPr>
            <w:rFonts w:ascii="Arial" w:hAnsi="Arial" w:cs="Arial"/>
            <w:sz w:val="19"/>
            <w:szCs w:val="19"/>
            <w:lang w:val="sk-SK"/>
          </w:rPr>
          <w:delText>.</w:delText>
        </w:r>
        <w:r w:rsidRPr="0073389C">
          <w:rPr>
            <w:rFonts w:ascii="Arial" w:hAnsi="Arial" w:cs="Arial"/>
            <w:sz w:val="19"/>
            <w:szCs w:val="19"/>
            <w:lang w:val="sk-SK"/>
          </w:rPr>
          <w:delText xml:space="preserve"> </w:delText>
        </w:r>
      </w:del>
    </w:p>
    <w:p w14:paraId="4FE57975" w14:textId="31A3A733" w:rsidR="000F001C" w:rsidRPr="00D63FA2" w:rsidRDefault="000F001C" w:rsidP="003E07AA">
      <w:pPr>
        <w:pStyle w:val="Default"/>
        <w:spacing w:before="120" w:after="120" w:line="288" w:lineRule="auto"/>
        <w:jc w:val="both"/>
        <w:rPr>
          <w:del w:id="1804" w:author="Zuzana Hušeková" w:date="2021-06-11T13:17:00Z"/>
          <w:rFonts w:ascii="Arial" w:hAnsi="Arial" w:cs="Arial"/>
          <w:sz w:val="19"/>
          <w:szCs w:val="19"/>
          <w:lang w:val="sk-SK"/>
        </w:rPr>
      </w:pPr>
      <w:del w:id="1805" w:author="Zuzana Hušeková" w:date="2021-06-11T13:17:00Z">
        <w:r w:rsidRPr="0073389C">
          <w:rPr>
            <w:rFonts w:ascii="Arial" w:hAnsi="Arial" w:cs="Arial"/>
            <w:b/>
            <w:i/>
            <w:color w:val="FF0000"/>
            <w:sz w:val="19"/>
            <w:szCs w:val="19"/>
            <w:lang w:val="sk-SK"/>
          </w:rPr>
          <w:delText>Povinnosť prijímateľa:</w:delText>
        </w:r>
        <w:r>
          <w:rPr>
            <w:rFonts w:ascii="Arial" w:hAnsi="Arial" w:cs="Arial"/>
            <w:b/>
            <w:i/>
            <w:color w:val="FF0000"/>
            <w:sz w:val="19"/>
            <w:szCs w:val="19"/>
            <w:lang w:val="sk-SK"/>
          </w:rPr>
          <w:delText xml:space="preserve"> </w:delText>
        </w:r>
        <w:r w:rsidRPr="00D63FA2">
          <w:rPr>
            <w:rFonts w:ascii="Arial" w:hAnsi="Arial" w:cs="Arial"/>
            <w:sz w:val="19"/>
            <w:szCs w:val="19"/>
            <w:lang w:val="sk-SK"/>
          </w:rPr>
          <w:delText xml:space="preserve">Prijímateľ je </w:delText>
        </w:r>
        <w:r w:rsidRPr="00D63FA2">
          <w:rPr>
            <w:rFonts w:ascii="Arial" w:hAnsi="Arial" w:cs="Arial"/>
            <w:b/>
            <w:sz w:val="19"/>
            <w:szCs w:val="19"/>
            <w:lang w:val="sk-SK"/>
          </w:rPr>
          <w:delText>povinný určiť odkladaciu podmienku účinnosti v zmluve</w:delText>
        </w:r>
        <w:r w:rsidRPr="00D63FA2">
          <w:rPr>
            <w:rFonts w:ascii="Arial" w:hAnsi="Arial" w:cs="Arial"/>
            <w:sz w:val="19"/>
            <w:szCs w:val="19"/>
            <w:lang w:val="sk-SK"/>
          </w:rPr>
          <w:delText xml:space="preserve">, uzavretej s úspešným uchádzačom v prípade nadlimitných zákaziek, ktoré neboli predmetom druhej ex ante kontroly zo strany poskytovateľa alebo ÚVO, podlimitných zákaziek na stavebné práce a zákaziek, na ktoré sa nevzťahuje pôsobnosť ZVO vo finančnom limite nadlimitnej zákazky. Zmluva s úspešným uchádzačom by v prípade zákaziek podľa predchádzajúcej vety </w:delText>
        </w:r>
        <w:r w:rsidRPr="00D63FA2">
          <w:rPr>
            <w:rFonts w:ascii="Arial" w:hAnsi="Arial" w:cs="Arial"/>
            <w:b/>
            <w:sz w:val="19"/>
            <w:szCs w:val="19"/>
            <w:lang w:val="sk-SK"/>
          </w:rPr>
          <w:delText>nadobudla účinnosť po ukončení finančnej kontroly</w:delText>
        </w:r>
        <w:r w:rsidRPr="00D63FA2">
          <w:rPr>
            <w:rFonts w:ascii="Arial" w:hAnsi="Arial" w:cs="Arial"/>
            <w:sz w:val="19"/>
            <w:szCs w:val="19"/>
            <w:lang w:val="sk-SK"/>
          </w:rPr>
          <w:delText>, v rámci ktorej poskytovateľ neidentifikoval nedostatky, ktoré by mali alebo mohli mať vplyv na výsledok VO (</w:delText>
        </w:r>
        <w:r w:rsidRPr="00D63FA2">
          <w:rPr>
            <w:rFonts w:ascii="Arial" w:hAnsi="Arial" w:cs="Arial"/>
            <w:b/>
            <w:sz w:val="19"/>
            <w:szCs w:val="19"/>
            <w:lang w:val="sk-SK"/>
          </w:rPr>
          <w:delText>po doručení správy z kontroly prijímateľovi</w:delText>
        </w:r>
        <w:r w:rsidRPr="00D63FA2">
          <w:rPr>
            <w:rFonts w:ascii="Arial" w:hAnsi="Arial" w:cs="Arial"/>
            <w:sz w:val="19"/>
            <w:szCs w:val="19"/>
            <w:lang w:val="sk-SK"/>
          </w:rPr>
          <w:delText>), alebo v rámci ktorej prijímateľ súhlasil s výškou ex ante finančnej opravy uvedenej v návrhu správy/správe z kontroly a splnil podmienky na uplatnenie ex ante finančnej opravy podľa metodického pokynu</w:delText>
        </w:r>
        <w:r w:rsidRPr="00D63FA2">
          <w:rPr>
            <w:rStyle w:val="Odkaznapoznmkupodiarou"/>
            <w:rFonts w:cs="Arial"/>
            <w:sz w:val="19"/>
            <w:szCs w:val="19"/>
            <w:lang w:val="sk-SK"/>
          </w:rPr>
          <w:footnoteReference w:id="144"/>
        </w:r>
        <w:r w:rsidRPr="00D63FA2">
          <w:rPr>
            <w:rFonts w:ascii="Arial" w:hAnsi="Arial" w:cs="Arial"/>
            <w:sz w:val="19"/>
            <w:szCs w:val="19"/>
            <w:lang w:val="sk-SK"/>
          </w:rPr>
          <w:delText>, ktorý upravuje postup pri určení finančných opráv za VO.</w:delText>
        </w:r>
      </w:del>
    </w:p>
    <w:p w14:paraId="31717085" w14:textId="56F84354" w:rsidR="007E728A" w:rsidRDefault="003E07AA" w:rsidP="003E07AA">
      <w:pPr>
        <w:pStyle w:val="Default"/>
        <w:spacing w:before="120" w:after="120" w:line="288" w:lineRule="auto"/>
        <w:jc w:val="both"/>
        <w:rPr>
          <w:del w:id="1810" w:author="Zuzana Hušeková" w:date="2021-06-11T13:17:00Z"/>
          <w:rFonts w:ascii="Arial" w:hAnsi="Arial" w:cs="Arial"/>
          <w:color w:val="auto"/>
          <w:sz w:val="19"/>
          <w:szCs w:val="19"/>
          <w:lang w:val="sk-SK"/>
        </w:rPr>
      </w:pPr>
      <w:del w:id="1811" w:author="Zuzana Hušeková" w:date="2021-06-11T13:17:00Z">
        <w:r w:rsidRPr="0017789F">
          <w:rPr>
            <w:rFonts w:ascii="Arial" w:hAnsi="Arial" w:cs="Arial"/>
            <w:color w:val="auto"/>
            <w:sz w:val="19"/>
            <w:szCs w:val="19"/>
            <w:lang w:val="sk-SK"/>
          </w:rPr>
          <w:delText>V prípade za</w:delText>
        </w:r>
        <w:r w:rsidRPr="003E07AA">
          <w:rPr>
            <w:rFonts w:ascii="Arial" w:hAnsi="Arial" w:cs="Arial"/>
            <w:color w:val="auto"/>
            <w:sz w:val="19"/>
            <w:szCs w:val="19"/>
            <w:lang w:val="sk-SK"/>
          </w:rPr>
          <w:delText xml:space="preserve">dávania zákazky s využitím elektronického trhoviska sa dokumentácia predkladá vo fáze po vygenerovaní výslednej zmluvy príslušným elektronickým informačným systémom, po jej zverejnení v zmysle zákona o  slobode informácií  </w:delText>
        </w:r>
        <w:r w:rsidR="00B73EC8" w:rsidRPr="00B73EC8">
          <w:rPr>
            <w:rFonts w:ascii="Arial" w:hAnsi="Arial" w:cs="Arial"/>
            <w:color w:val="auto"/>
            <w:sz w:val="19"/>
            <w:szCs w:val="19"/>
            <w:lang w:val="sk-SK"/>
          </w:rPr>
          <w:delText>(pokiaľ sa jedná o povinnú osobu podľa zákona o  slobode informácií), pričom</w:delText>
        </w:r>
        <w:r w:rsidR="007E728A">
          <w:rPr>
            <w:rFonts w:ascii="Arial" w:hAnsi="Arial" w:cs="Arial"/>
            <w:color w:val="auto"/>
            <w:sz w:val="19"/>
            <w:szCs w:val="19"/>
            <w:lang w:val="sk-SK"/>
          </w:rPr>
          <w:delText>:</w:delText>
        </w:r>
      </w:del>
    </w:p>
    <w:p w14:paraId="7461143A" w14:textId="4014A651" w:rsidR="000F001C" w:rsidRDefault="00B73EC8" w:rsidP="005B7173">
      <w:pPr>
        <w:pStyle w:val="Default"/>
        <w:numPr>
          <w:ilvl w:val="0"/>
          <w:numId w:val="111"/>
        </w:numPr>
        <w:spacing w:before="120" w:after="120" w:line="288" w:lineRule="auto"/>
        <w:jc w:val="both"/>
        <w:rPr>
          <w:del w:id="1812" w:author="Zuzana Hušeková" w:date="2021-06-11T13:17:00Z"/>
          <w:rFonts w:ascii="Arial" w:hAnsi="Arial" w:cs="Arial"/>
          <w:color w:val="auto"/>
          <w:sz w:val="19"/>
          <w:szCs w:val="19"/>
          <w:lang w:val="sk-SK"/>
        </w:rPr>
      </w:pPr>
      <w:del w:id="1813" w:author="Zuzana Hušeková" w:date="2021-06-11T13:17:00Z">
        <w:r w:rsidRPr="00B73EC8">
          <w:rPr>
            <w:rFonts w:ascii="Arial" w:hAnsi="Arial" w:cs="Arial"/>
            <w:color w:val="auto"/>
            <w:sz w:val="19"/>
            <w:szCs w:val="19"/>
            <w:lang w:val="sk-SK"/>
          </w:rPr>
          <w:delText>zmluva je už platná</w:delText>
        </w:r>
        <w:r w:rsidR="007E728A">
          <w:rPr>
            <w:rFonts w:ascii="Arial" w:hAnsi="Arial" w:cs="Arial"/>
            <w:color w:val="auto"/>
            <w:sz w:val="19"/>
            <w:szCs w:val="19"/>
            <w:lang w:val="sk-SK"/>
          </w:rPr>
          <w:delText xml:space="preserve"> </w:delText>
        </w:r>
        <w:r w:rsidR="007E728A" w:rsidRPr="007E728A">
          <w:rPr>
            <w:rFonts w:ascii="Arial" w:hAnsi="Arial" w:cs="Arial"/>
            <w:color w:val="auto"/>
            <w:sz w:val="19"/>
            <w:szCs w:val="19"/>
            <w:lang w:val="sk-SK"/>
          </w:rPr>
          <w:delText>a  účinná (platí pre zákazky uskutočnené podľa Obchodných podmienok elektronického trhoviska (OPET) verzia 3.3</w:delText>
        </w:r>
        <w:r w:rsidR="00774183" w:rsidRPr="00774183">
          <w:rPr>
            <w:rFonts w:ascii="Arial" w:hAnsi="Arial" w:cs="Arial"/>
            <w:color w:val="auto"/>
            <w:sz w:val="19"/>
            <w:szCs w:val="19"/>
            <w:lang w:val="sk-SK"/>
          </w:rPr>
          <w:delText xml:space="preserve"> bez odkladacej podmienky nadobudnutia účinnosti viď nižšie</w:delText>
        </w:r>
        <w:r w:rsidR="007E728A" w:rsidRPr="007E728A">
          <w:rPr>
            <w:rFonts w:ascii="Arial" w:hAnsi="Arial" w:cs="Arial"/>
            <w:color w:val="auto"/>
            <w:sz w:val="19"/>
            <w:szCs w:val="19"/>
            <w:lang w:val="sk-SK"/>
          </w:rPr>
          <w:delText>)</w:delText>
        </w:r>
        <w:r w:rsidR="00F9051D">
          <w:rPr>
            <w:rFonts w:ascii="Arial" w:hAnsi="Arial" w:cs="Arial"/>
            <w:color w:val="auto"/>
            <w:sz w:val="19"/>
            <w:szCs w:val="19"/>
            <w:lang w:val="sk-SK"/>
          </w:rPr>
          <w:delText>alebo</w:delText>
        </w:r>
      </w:del>
    </w:p>
    <w:p w14:paraId="4B51F473" w14:textId="31B66FD2" w:rsidR="000F001C" w:rsidRDefault="00774183" w:rsidP="00D63FA2">
      <w:pPr>
        <w:pStyle w:val="Default"/>
        <w:numPr>
          <w:ilvl w:val="0"/>
          <w:numId w:val="111"/>
        </w:numPr>
        <w:spacing w:before="120" w:after="120" w:line="288" w:lineRule="auto"/>
        <w:jc w:val="both"/>
        <w:rPr>
          <w:del w:id="1814" w:author="Zuzana Hušeková" w:date="2021-06-11T13:17:00Z"/>
          <w:rFonts w:ascii="Arial" w:hAnsi="Arial" w:cs="Arial"/>
          <w:color w:val="auto"/>
          <w:sz w:val="19"/>
          <w:szCs w:val="19"/>
          <w:lang w:val="sk-SK"/>
        </w:rPr>
      </w:pPr>
      <w:del w:id="1815" w:author="Zuzana Hušeková" w:date="2021-06-11T13:17:00Z">
        <w:r w:rsidRPr="00547DBC">
          <w:rPr>
            <w:rFonts w:ascii="Arial" w:hAnsi="Arial" w:cs="Arial"/>
            <w:color w:val="auto"/>
            <w:sz w:val="19"/>
            <w:szCs w:val="19"/>
            <w:lang w:val="sk-SK"/>
          </w:rPr>
          <w:delText xml:space="preserve">zmluva je len platná - </w:delText>
        </w:r>
        <w:r w:rsidR="00A57E51" w:rsidRPr="00547DBC">
          <w:rPr>
            <w:rFonts w:ascii="Arial" w:hAnsi="Arial" w:cs="Arial"/>
            <w:color w:val="auto"/>
            <w:sz w:val="19"/>
            <w:szCs w:val="19"/>
            <w:lang w:val="sk-SK"/>
          </w:rPr>
          <w:delText>p</w:delText>
        </w:r>
        <w:r w:rsidR="007E728A" w:rsidRPr="00547DBC">
          <w:rPr>
            <w:rFonts w:ascii="Arial" w:hAnsi="Arial" w:cs="Arial"/>
            <w:color w:val="auto"/>
            <w:sz w:val="19"/>
            <w:szCs w:val="19"/>
            <w:lang w:val="sk-SK"/>
          </w:rPr>
          <w:delText xml:space="preserve">rijímateľ v </w:delText>
        </w:r>
        <w:r w:rsidR="007E728A" w:rsidRPr="00F0262B">
          <w:rPr>
            <w:rFonts w:ascii="Arial" w:hAnsi="Arial" w:cs="Arial"/>
            <w:color w:val="auto"/>
            <w:sz w:val="19"/>
            <w:szCs w:val="19"/>
            <w:lang w:val="sk-SK"/>
          </w:rPr>
          <w:delText xml:space="preserve">osobitných požiadavkách na plnenie Opisného formulára môže zadať odkladaciu podmienku nadobudnutia účinnosti zmluvy (napr. </w:delText>
        </w:r>
        <w:r w:rsidRPr="00F0262B">
          <w:rPr>
            <w:rFonts w:ascii="Arial" w:hAnsi="Arial" w:cs="Arial"/>
            <w:color w:val="auto"/>
            <w:sz w:val="19"/>
            <w:szCs w:val="19"/>
            <w:lang w:val="sk-SK"/>
          </w:rPr>
          <w:delText xml:space="preserve">schvaľujúce vyjadrenie v správe z </w:delText>
        </w:r>
        <w:r w:rsidR="007E728A" w:rsidRPr="00F0262B">
          <w:rPr>
            <w:rFonts w:ascii="Arial" w:hAnsi="Arial" w:cs="Arial"/>
            <w:color w:val="auto"/>
            <w:sz w:val="19"/>
            <w:szCs w:val="19"/>
            <w:lang w:val="sk-SK"/>
          </w:rPr>
          <w:delText xml:space="preserve"> kontroly verejného obstarávania)</w:delText>
        </w:r>
        <w:r w:rsidR="00F9051D" w:rsidRPr="00F0262B">
          <w:rPr>
            <w:rFonts w:ascii="Arial" w:hAnsi="Arial" w:cs="Arial"/>
            <w:color w:val="auto"/>
            <w:sz w:val="19"/>
            <w:szCs w:val="19"/>
            <w:lang w:val="sk-SK"/>
          </w:rPr>
          <w:delText>.</w:delText>
        </w:r>
      </w:del>
    </w:p>
    <w:p w14:paraId="221BB187" w14:textId="3037E08D" w:rsidR="003E07AA" w:rsidRPr="00F0262B" w:rsidRDefault="003E07AA" w:rsidP="00547DBC">
      <w:pPr>
        <w:pStyle w:val="Default"/>
        <w:spacing w:before="120" w:after="120" w:line="288" w:lineRule="auto"/>
        <w:jc w:val="both"/>
        <w:rPr>
          <w:del w:id="1816" w:author="Zuzana Hušeková" w:date="2021-06-11T13:17:00Z"/>
          <w:rFonts w:ascii="Arial" w:hAnsi="Arial" w:cs="Arial"/>
          <w:color w:val="auto"/>
          <w:sz w:val="19"/>
          <w:szCs w:val="19"/>
          <w:lang w:val="sk-SK"/>
        </w:rPr>
      </w:pPr>
      <w:del w:id="1817" w:author="Zuzana Hušeková" w:date="2021-06-11T13:17:00Z">
        <w:r w:rsidRPr="00547DBC">
          <w:rPr>
            <w:rFonts w:ascii="Arial" w:hAnsi="Arial" w:cs="Arial"/>
            <w:color w:val="auto"/>
            <w:sz w:val="19"/>
            <w:szCs w:val="19"/>
            <w:lang w:val="sk-SK"/>
          </w:rPr>
          <w:delText>Tento druh kontroly  sa nevzťahuje na VO, ktoré bolo predmetom druhej ex-ante kontroly</w:delText>
        </w:r>
        <w:r w:rsidR="000F001C">
          <w:rPr>
            <w:rFonts w:ascii="Arial" w:hAnsi="Arial" w:cs="Arial"/>
            <w:color w:val="auto"/>
            <w:sz w:val="19"/>
            <w:szCs w:val="19"/>
            <w:lang w:val="sk-SK"/>
          </w:rPr>
          <w:delText xml:space="preserve"> </w:delText>
        </w:r>
        <w:r w:rsidR="000F001C" w:rsidRPr="000F001C">
          <w:rPr>
            <w:rFonts w:ascii="Arial" w:hAnsi="Arial" w:cs="Arial"/>
            <w:color w:val="auto"/>
            <w:sz w:val="19"/>
            <w:szCs w:val="19"/>
            <w:lang w:val="sk-SK"/>
          </w:rPr>
          <w:delText>vykonanej poskytovateľom</w:delText>
        </w:r>
        <w:r w:rsidRPr="00547DBC">
          <w:rPr>
            <w:rFonts w:ascii="Arial" w:hAnsi="Arial" w:cs="Arial"/>
            <w:color w:val="auto"/>
            <w:sz w:val="19"/>
            <w:szCs w:val="19"/>
            <w:lang w:val="sk-SK"/>
          </w:rPr>
          <w:delText xml:space="preserve"> (na tento prípad sa vzťahuje postup</w:delText>
        </w:r>
        <w:r w:rsidR="00E275A6" w:rsidRPr="00547DBC">
          <w:rPr>
            <w:rFonts w:ascii="Arial" w:hAnsi="Arial" w:cs="Arial"/>
            <w:color w:val="auto"/>
            <w:sz w:val="19"/>
            <w:szCs w:val="19"/>
            <w:lang w:val="sk-SK"/>
          </w:rPr>
          <w:delText xml:space="preserve"> kontroly VO</w:delText>
        </w:r>
        <w:r w:rsidRPr="00547DBC">
          <w:rPr>
            <w:rFonts w:ascii="Arial" w:hAnsi="Arial" w:cs="Arial"/>
            <w:color w:val="auto"/>
            <w:sz w:val="19"/>
            <w:szCs w:val="19"/>
            <w:lang w:val="sk-SK"/>
          </w:rPr>
          <w:delText xml:space="preserve"> uvedený v písm. d) tejto príručky – </w:delText>
        </w:r>
        <w:r w:rsidRPr="00F0262B" w:rsidDel="00AC19A3">
          <w:rPr>
            <w:rFonts w:ascii="Arial" w:hAnsi="Arial" w:cs="Arial"/>
            <w:color w:val="auto"/>
            <w:sz w:val="19"/>
            <w:szCs w:val="19"/>
            <w:lang w:val="sk-SK"/>
          </w:rPr>
          <w:delText>N</w:delText>
        </w:r>
        <w:r w:rsidRPr="00F0262B">
          <w:rPr>
            <w:rFonts w:ascii="Arial" w:hAnsi="Arial" w:cs="Arial"/>
            <w:color w:val="auto"/>
            <w:sz w:val="19"/>
            <w:szCs w:val="19"/>
            <w:lang w:val="sk-SK"/>
          </w:rPr>
          <w:delText xml:space="preserve">ásledná ex-post kontrola). </w:delText>
        </w:r>
      </w:del>
    </w:p>
    <w:p w14:paraId="1B76420A" w14:textId="3722C068" w:rsidR="00277273" w:rsidRPr="0073389C" w:rsidRDefault="00277273" w:rsidP="009D7F63">
      <w:pPr>
        <w:pStyle w:val="Default"/>
        <w:spacing w:before="120" w:after="120" w:line="288" w:lineRule="auto"/>
        <w:jc w:val="both"/>
        <w:rPr>
          <w:del w:id="1818" w:author="Zuzana Hušeková" w:date="2021-06-11T13:17:00Z"/>
          <w:rFonts w:ascii="Arial" w:hAnsi="Arial" w:cs="Arial"/>
          <w:color w:val="auto"/>
          <w:sz w:val="19"/>
          <w:szCs w:val="19"/>
          <w:lang w:val="sk-SK"/>
        </w:rPr>
      </w:pPr>
      <w:del w:id="1819" w:author="Zuzana Hušeková" w:date="2021-06-11T13:17:00Z">
        <w:r w:rsidRPr="00277273">
          <w:rPr>
            <w:rFonts w:ascii="Arial" w:hAnsi="Arial" w:cs="Arial"/>
            <w:color w:val="auto"/>
            <w:sz w:val="19"/>
            <w:szCs w:val="19"/>
            <w:lang w:val="sk-SK"/>
          </w:rPr>
          <w:delText xml:space="preserve">Lehota na výkon štandardnej ex-post kontroly je </w:delText>
        </w:r>
        <w:r w:rsidRPr="00D63FA2">
          <w:rPr>
            <w:rFonts w:ascii="Arial" w:hAnsi="Arial" w:cs="Arial"/>
            <w:b/>
            <w:color w:val="auto"/>
            <w:sz w:val="19"/>
            <w:szCs w:val="19"/>
            <w:lang w:val="sk-SK"/>
          </w:rPr>
          <w:delText>20 pracovných dní</w:delText>
        </w:r>
        <w:r w:rsidRPr="00277273">
          <w:rPr>
            <w:rFonts w:ascii="Arial" w:hAnsi="Arial" w:cs="Arial"/>
            <w:color w:val="auto"/>
            <w:sz w:val="19"/>
            <w:szCs w:val="19"/>
            <w:lang w:val="sk-SK"/>
          </w:rPr>
          <w:delText>.</w:delText>
        </w:r>
      </w:del>
    </w:p>
    <w:p w14:paraId="22D043BD" w14:textId="3224BE32" w:rsidR="009D7F63" w:rsidRPr="0073389C" w:rsidRDefault="009D7F63" w:rsidP="009D7F63">
      <w:pPr>
        <w:pStyle w:val="Default"/>
        <w:spacing w:before="120" w:after="120" w:line="288" w:lineRule="auto"/>
        <w:jc w:val="both"/>
        <w:rPr>
          <w:del w:id="1820" w:author="Zuzana Hušeková" w:date="2021-06-11T13:17:00Z"/>
          <w:rFonts w:ascii="Arial" w:hAnsi="Arial" w:cs="Arial"/>
          <w:sz w:val="19"/>
          <w:szCs w:val="19"/>
          <w:lang w:val="sk-SK"/>
        </w:rPr>
      </w:pPr>
      <w:del w:id="1821" w:author="Zuzana Hušeková" w:date="2021-06-11T13:17:00Z">
        <w:r w:rsidRPr="0073389C">
          <w:rPr>
            <w:rFonts w:ascii="Arial" w:hAnsi="Arial" w:cs="Arial"/>
            <w:b/>
            <w:i/>
            <w:color w:val="FF0000"/>
            <w:sz w:val="19"/>
            <w:szCs w:val="19"/>
            <w:lang w:val="sk-SK"/>
          </w:rPr>
          <w:delText>Povinnosť prijímateľa:</w:delText>
        </w:r>
        <w:r w:rsidRPr="0073389C">
          <w:rPr>
            <w:rFonts w:ascii="Arial" w:hAnsi="Arial" w:cs="Arial"/>
            <w:color w:val="auto"/>
            <w:sz w:val="19"/>
            <w:szCs w:val="19"/>
            <w:lang w:val="sk-SK"/>
          </w:rPr>
          <w:delText xml:space="preserve"> </w:delText>
        </w:r>
        <w:r w:rsidRPr="0073389C">
          <w:rPr>
            <w:rFonts w:ascii="Arial" w:hAnsi="Arial" w:cs="Arial"/>
            <w:sz w:val="19"/>
            <w:szCs w:val="19"/>
            <w:lang w:val="sk-SK"/>
          </w:rPr>
          <w:delText xml:space="preserve">Prijímateľ predkladá dokumentáciu </w:delText>
        </w:r>
        <w:r w:rsidR="00277273">
          <w:rPr>
            <w:rFonts w:ascii="Arial" w:hAnsi="Arial" w:cs="Arial"/>
            <w:sz w:val="19"/>
            <w:szCs w:val="19"/>
            <w:lang w:val="sk-SK"/>
          </w:rPr>
          <w:delText>k</w:delText>
        </w:r>
        <w:r w:rsidR="00277273" w:rsidRPr="0073389C">
          <w:rPr>
            <w:rFonts w:ascii="Arial" w:hAnsi="Arial" w:cs="Arial"/>
            <w:sz w:val="19"/>
            <w:szCs w:val="19"/>
            <w:lang w:val="sk-SK"/>
          </w:rPr>
          <w:delText xml:space="preserve"> </w:delText>
        </w:r>
        <w:r w:rsidRPr="0073389C">
          <w:rPr>
            <w:rFonts w:ascii="Arial" w:hAnsi="Arial" w:cs="Arial"/>
            <w:sz w:val="19"/>
            <w:szCs w:val="19"/>
            <w:lang w:val="sk-SK"/>
          </w:rPr>
          <w:delText xml:space="preserve">VO </w:delText>
        </w:r>
        <w:r w:rsidR="00277273">
          <w:rPr>
            <w:rFonts w:ascii="Arial" w:hAnsi="Arial" w:cs="Arial"/>
            <w:sz w:val="19"/>
            <w:szCs w:val="19"/>
            <w:lang w:val="sk-SK"/>
          </w:rPr>
          <w:delText xml:space="preserve">na kontrolu poskytovateľovi </w:delText>
        </w:r>
        <w:r w:rsidRPr="0073389C">
          <w:rPr>
            <w:rFonts w:ascii="Arial" w:hAnsi="Arial" w:cs="Arial"/>
            <w:sz w:val="19"/>
            <w:szCs w:val="19"/>
            <w:lang w:val="sk-SK"/>
          </w:rPr>
          <w:delText>v plnom rozsahu</w:delText>
        </w:r>
        <w:r w:rsidR="00E70656">
          <w:rPr>
            <w:rStyle w:val="Odkaznapoznmkupodiarou"/>
            <w:rFonts w:cs="Arial"/>
            <w:szCs w:val="19"/>
            <w:lang w:val="sk-SK"/>
          </w:rPr>
          <w:footnoteReference w:id="145"/>
        </w:r>
        <w:r w:rsidRPr="0073389C">
          <w:rPr>
            <w:rFonts w:ascii="Arial" w:hAnsi="Arial" w:cs="Arial"/>
            <w:sz w:val="19"/>
            <w:szCs w:val="19"/>
            <w:lang w:val="sk-SK"/>
          </w:rPr>
          <w:delText>,</w:delText>
        </w:r>
        <w:r w:rsidR="00E70656">
          <w:rPr>
            <w:rFonts w:ascii="Arial" w:hAnsi="Arial" w:cs="Arial"/>
            <w:sz w:val="19"/>
            <w:szCs w:val="19"/>
            <w:lang w:val="sk-SK"/>
          </w:rPr>
          <w:delText xml:space="preserve"> vo vzťahu k predmetnému typu kontroly VO, a to </w:delText>
        </w:r>
        <w:r w:rsidRPr="0073389C">
          <w:rPr>
            <w:rFonts w:ascii="Arial" w:hAnsi="Arial" w:cs="Arial"/>
            <w:sz w:val="19"/>
            <w:szCs w:val="19"/>
            <w:lang w:val="sk-SK"/>
          </w:rPr>
          <w:delText xml:space="preserve"> </w:delText>
        </w:r>
        <w:r w:rsidR="00E70656" w:rsidRPr="00E70656">
          <w:rPr>
            <w:rFonts w:ascii="Arial" w:hAnsi="Arial" w:cs="Arial"/>
            <w:sz w:val="19"/>
            <w:szCs w:val="19"/>
            <w:lang w:val="sk-SK"/>
          </w:rPr>
          <w:delText>najmä v zmysle kap. 2.5.6. bod b) tejto príručky (druhá ex-ante kontrola)</w:delText>
        </w:r>
        <w:r w:rsidR="00E70656">
          <w:rPr>
            <w:rFonts w:ascii="Arial" w:hAnsi="Arial" w:cs="Arial"/>
            <w:sz w:val="19"/>
            <w:szCs w:val="19"/>
            <w:lang w:val="sk-SK"/>
          </w:rPr>
          <w:delText xml:space="preserve"> </w:delText>
        </w:r>
        <w:r w:rsidRPr="0073389C">
          <w:rPr>
            <w:rFonts w:ascii="Arial" w:hAnsi="Arial" w:cs="Arial"/>
            <w:sz w:val="19"/>
            <w:szCs w:val="19"/>
            <w:lang w:val="sk-SK"/>
          </w:rPr>
          <w:delText>vrátane:</w:delText>
        </w:r>
      </w:del>
    </w:p>
    <w:p w14:paraId="2AC375CA" w14:textId="46A14BB8" w:rsidR="009D7F63" w:rsidRPr="0073389C" w:rsidRDefault="009D7F63" w:rsidP="009D7F63">
      <w:pPr>
        <w:pStyle w:val="Bulletslevel2"/>
        <w:spacing w:after="120" w:line="288" w:lineRule="auto"/>
        <w:ind w:left="567" w:hanging="283"/>
        <w:rPr>
          <w:del w:id="1824" w:author="Zuzana Hušeková" w:date="2021-06-11T13:17:00Z"/>
          <w:rFonts w:cs="Arial"/>
          <w:szCs w:val="19"/>
          <w:lang w:val="sk-SK"/>
        </w:rPr>
      </w:pPr>
      <w:del w:id="1825" w:author="Zuzana Hušeková" w:date="2021-06-11T13:17:00Z">
        <w:r w:rsidRPr="0073389C">
          <w:rPr>
            <w:rFonts w:cs="Arial"/>
            <w:szCs w:val="19"/>
            <w:lang w:val="sk-SK"/>
          </w:rPr>
          <w:delText>zmluvy uzavretej medzi prijímateľom a úspešným uchádzačom;</w:delText>
        </w:r>
      </w:del>
    </w:p>
    <w:p w14:paraId="278A8ED7" w14:textId="00B3E0A9" w:rsidR="009D7F63" w:rsidRPr="0073389C" w:rsidRDefault="00774183" w:rsidP="009D7F63">
      <w:pPr>
        <w:pStyle w:val="Bulletslevel2"/>
        <w:spacing w:after="120" w:line="288" w:lineRule="auto"/>
        <w:ind w:left="567" w:hanging="283"/>
        <w:rPr>
          <w:del w:id="1826" w:author="Zuzana Hušeková" w:date="2021-06-11T13:17:00Z"/>
          <w:rFonts w:cs="Arial"/>
          <w:szCs w:val="19"/>
          <w:lang w:val="sk-SK"/>
        </w:rPr>
      </w:pPr>
      <w:del w:id="1827" w:author="Zuzana Hušeková" w:date="2021-06-11T13:17:00Z">
        <w:r>
          <w:rPr>
            <w:rFonts w:cs="Arial"/>
            <w:szCs w:val="19"/>
            <w:lang w:val="sk-SK"/>
          </w:rPr>
          <w:delText>informácie o</w:delText>
        </w:r>
        <w:r w:rsidRPr="0073389C">
          <w:rPr>
            <w:rFonts w:cs="Arial"/>
            <w:szCs w:val="19"/>
            <w:lang w:val="sk-SK"/>
          </w:rPr>
          <w:delText xml:space="preserve"> </w:delText>
        </w:r>
        <w:r w:rsidR="009D7F63" w:rsidRPr="0073389C">
          <w:rPr>
            <w:rFonts w:cs="Arial"/>
            <w:szCs w:val="19"/>
            <w:lang w:val="sk-SK"/>
          </w:rPr>
          <w:delText xml:space="preserve">výsledku VO/ informácií zaslaných ÚVO a </w:delText>
        </w:r>
        <w:r w:rsidR="000F001C" w:rsidRPr="000F001C">
          <w:rPr>
            <w:rFonts w:cs="Arial"/>
            <w:szCs w:val="19"/>
            <w:lang w:val="sk-SK"/>
          </w:rPr>
          <w:delText xml:space="preserve">do  Úradného vestníka </w:delText>
        </w:r>
        <w:r w:rsidR="009D7F63" w:rsidRPr="0073389C">
          <w:rPr>
            <w:rFonts w:cs="Arial"/>
            <w:szCs w:val="19"/>
            <w:lang w:val="sk-SK"/>
          </w:rPr>
          <w:delText>EÚ;</w:delText>
        </w:r>
      </w:del>
    </w:p>
    <w:p w14:paraId="09969A63" w14:textId="788B3368" w:rsidR="009D7F63" w:rsidRDefault="00774183" w:rsidP="009D7F63">
      <w:pPr>
        <w:pStyle w:val="Bulletslevel2"/>
        <w:spacing w:after="120" w:line="288" w:lineRule="auto"/>
        <w:ind w:left="567" w:hanging="283"/>
        <w:rPr>
          <w:del w:id="1828" w:author="Zuzana Hušeková" w:date="2021-06-11T13:17:00Z"/>
          <w:rFonts w:cs="Arial"/>
          <w:szCs w:val="19"/>
          <w:lang w:val="sk-SK"/>
        </w:rPr>
      </w:pPr>
      <w:del w:id="1829" w:author="Zuzana Hušeková" w:date="2021-06-11T13:17:00Z">
        <w:r w:rsidRPr="0073389C">
          <w:rPr>
            <w:rFonts w:cs="Arial"/>
            <w:szCs w:val="19"/>
            <w:lang w:val="sk-SK"/>
          </w:rPr>
          <w:delText>potvrdeni</w:delText>
        </w:r>
        <w:r>
          <w:rPr>
            <w:rFonts w:cs="Arial"/>
            <w:szCs w:val="19"/>
            <w:lang w:val="sk-SK"/>
          </w:rPr>
          <w:delText>a</w:delText>
        </w:r>
        <w:r w:rsidRPr="0073389C">
          <w:rPr>
            <w:rFonts w:cs="Arial"/>
            <w:szCs w:val="19"/>
            <w:lang w:val="sk-SK"/>
          </w:rPr>
          <w:delText xml:space="preserve"> </w:delText>
        </w:r>
        <w:r w:rsidR="009D7F63" w:rsidRPr="0073389C">
          <w:rPr>
            <w:rFonts w:cs="Arial"/>
            <w:szCs w:val="19"/>
            <w:lang w:val="sk-SK"/>
          </w:rPr>
          <w:delText>o zverejnení uzavretej zmluvy medzi prijímateľom a úspešným uchádzačom v CRZ, resp. na webovom sídle prijímateľa (</w:delText>
        </w:r>
        <w:r w:rsidR="000F001C" w:rsidRPr="000F001C">
          <w:rPr>
            <w:rFonts w:cs="Arial"/>
            <w:szCs w:val="19"/>
            <w:lang w:val="sk-SK"/>
          </w:rPr>
          <w:delText>ak je povinnou osobou podľa zákon a slobodnom prístupe k informáciám, uvedené zdokladuje napr. predložením „print screen/screen shotu“</w:delText>
        </w:r>
        <w:r w:rsidR="009D7F63" w:rsidRPr="0073389C">
          <w:rPr>
            <w:rFonts w:cs="Arial"/>
            <w:szCs w:val="19"/>
            <w:lang w:val="sk-SK"/>
          </w:rPr>
          <w:delText>);</w:delText>
        </w:r>
      </w:del>
    </w:p>
    <w:p w14:paraId="71AD77FE" w14:textId="346602BC" w:rsidR="000F001C" w:rsidRPr="00547DBC" w:rsidRDefault="000F001C" w:rsidP="00D63FA2">
      <w:pPr>
        <w:pStyle w:val="Odsekzoznamu"/>
        <w:numPr>
          <w:ilvl w:val="1"/>
          <w:numId w:val="39"/>
        </w:numPr>
        <w:autoSpaceDE w:val="0"/>
        <w:autoSpaceDN w:val="0"/>
        <w:spacing w:before="60" w:after="60" w:line="276" w:lineRule="auto"/>
        <w:ind w:left="567"/>
        <w:jc w:val="both"/>
        <w:rPr>
          <w:del w:id="1830" w:author="Zuzana Hušeková" w:date="2021-06-11T13:17:00Z"/>
          <w:rFonts w:cs="Arial"/>
          <w:szCs w:val="19"/>
        </w:rPr>
      </w:pPr>
      <w:del w:id="1831" w:author="Zuzana Hušeková" w:date="2021-06-11T13:17:00Z">
        <w:r w:rsidRPr="00D63FA2">
          <w:rPr>
            <w:rFonts w:cs="Arial"/>
            <w:szCs w:val="19"/>
          </w:rPr>
          <w:delText>záber obrazovky (screen shot) s načítanou príslušou webovou stránkou RPVS s jednoznačne identifikovanými subjektmi ako potvrdenie o vykonaní kontroly zápisu úspešného uchádzača alebo jeho subdodávateľa (ak relevantné) do registra partnerov vereného sektora podľa zákona 315/2016 Z.z. o registri partnerov verejného sektora a o zmene a doplnení niektorých zákonov;</w:delText>
        </w:r>
      </w:del>
    </w:p>
    <w:p w14:paraId="26E135AC" w14:textId="7AF0D3F3" w:rsidR="00E70656" w:rsidRPr="0073389C" w:rsidRDefault="00E70656" w:rsidP="00D63FA2">
      <w:pPr>
        <w:pStyle w:val="Bulletslevel2"/>
        <w:spacing w:after="120" w:line="288" w:lineRule="auto"/>
        <w:ind w:left="567" w:hanging="283"/>
        <w:jc w:val="both"/>
        <w:rPr>
          <w:del w:id="1832" w:author="Zuzana Hušeková" w:date="2021-06-11T13:17:00Z"/>
          <w:rFonts w:cs="Arial"/>
          <w:szCs w:val="19"/>
          <w:lang w:val="sk-SK"/>
        </w:rPr>
      </w:pPr>
      <w:del w:id="1833" w:author="Zuzana Hušeková" w:date="2021-06-11T13:17:00Z">
        <w:r w:rsidRPr="00E70656">
          <w:rPr>
            <w:rFonts w:cs="Arial"/>
            <w:szCs w:val="19"/>
            <w:lang w:val="sk-SK"/>
          </w:rPr>
          <w:delText>čestné</w:delText>
        </w:r>
        <w:r w:rsidR="00774183">
          <w:rPr>
            <w:rFonts w:cs="Arial"/>
            <w:szCs w:val="19"/>
            <w:lang w:val="sk-SK"/>
          </w:rPr>
          <w:delText>ho</w:delText>
        </w:r>
        <w:r w:rsidRPr="00E70656">
          <w:rPr>
            <w:rFonts w:cs="Arial"/>
            <w:szCs w:val="19"/>
            <w:lang w:val="sk-SK"/>
          </w:rPr>
          <w:delText xml:space="preserve"> vyhlásenia o neprítomnosti konfliktu záujmov </w:delText>
        </w:r>
        <w:r w:rsidR="00D636B8" w:rsidRPr="00D636B8">
          <w:rPr>
            <w:rFonts w:cs="Arial"/>
            <w:szCs w:val="19"/>
            <w:lang w:val="sk-SK"/>
          </w:rPr>
          <w:delText xml:space="preserve">zainteresovaných osôb podľa </w:delText>
        </w:r>
        <w:r w:rsidR="00D636B8" w:rsidRPr="00D636B8">
          <w:rPr>
            <w:rFonts w:cs="Arial"/>
            <w:szCs w:val="19"/>
            <w:lang w:val="sk-SK"/>
          </w:rPr>
          <w:br/>
          <w:delText xml:space="preserve">§ 23 ods. 3 ZVO </w:delText>
        </w:r>
        <w:r w:rsidRPr="00E70656">
          <w:rPr>
            <w:rFonts w:cs="Arial"/>
            <w:szCs w:val="19"/>
            <w:lang w:val="sk-SK"/>
          </w:rPr>
          <w:delText xml:space="preserve"> zúčastňujúcich sa na procese VO;</w:delText>
        </w:r>
      </w:del>
    </w:p>
    <w:p w14:paraId="28D4DEA1" w14:textId="762A0F87" w:rsidR="003E07AA" w:rsidRPr="0073389C" w:rsidRDefault="003E07AA" w:rsidP="00D63FA2">
      <w:pPr>
        <w:pStyle w:val="Bulletslevel2"/>
        <w:spacing w:after="120" w:line="288" w:lineRule="auto"/>
        <w:ind w:left="567" w:hanging="283"/>
        <w:jc w:val="both"/>
        <w:rPr>
          <w:del w:id="1834" w:author="Zuzana Hušeková" w:date="2021-06-11T13:17:00Z"/>
          <w:rFonts w:cs="Arial"/>
          <w:szCs w:val="19"/>
          <w:lang w:val="sk-SK"/>
        </w:rPr>
      </w:pPr>
      <w:del w:id="1835" w:author="Zuzana Hušeková" w:date="2021-06-11T13:17:00Z">
        <w:r w:rsidRPr="003E07AA">
          <w:rPr>
            <w:rFonts w:cs="Arial"/>
            <w:szCs w:val="19"/>
            <w:lang w:val="sk-SK"/>
          </w:rPr>
          <w:lastRenderedPageBreak/>
          <w:delText>právoplatné</w:delText>
        </w:r>
        <w:r w:rsidR="00774183">
          <w:rPr>
            <w:rFonts w:cs="Arial"/>
            <w:szCs w:val="19"/>
            <w:lang w:val="sk-SK"/>
          </w:rPr>
          <w:delText>ho</w:delText>
        </w:r>
        <w:r w:rsidRPr="003E07AA">
          <w:rPr>
            <w:rFonts w:cs="Arial"/>
            <w:szCs w:val="19"/>
            <w:lang w:val="sk-SK"/>
          </w:rPr>
          <w:delText xml:space="preserve"> </w:delText>
        </w:r>
        <w:r w:rsidR="00774183" w:rsidRPr="003E07AA">
          <w:rPr>
            <w:rFonts w:cs="Arial"/>
            <w:szCs w:val="19"/>
            <w:lang w:val="sk-SK"/>
          </w:rPr>
          <w:delText>rozhodnuti</w:delText>
        </w:r>
        <w:r w:rsidR="00774183">
          <w:rPr>
            <w:rFonts w:cs="Arial"/>
            <w:szCs w:val="19"/>
            <w:lang w:val="sk-SK"/>
          </w:rPr>
          <w:delText>a</w:delText>
        </w:r>
        <w:r w:rsidR="00774183" w:rsidRPr="003E07AA">
          <w:rPr>
            <w:rFonts w:cs="Arial"/>
            <w:szCs w:val="19"/>
            <w:lang w:val="sk-SK"/>
          </w:rPr>
          <w:delText xml:space="preserve"> </w:delText>
        </w:r>
        <w:r w:rsidRPr="003E07AA">
          <w:rPr>
            <w:rFonts w:cs="Arial"/>
            <w:szCs w:val="19"/>
            <w:lang w:val="sk-SK"/>
          </w:rPr>
          <w:delText>ÚVO, pokiaľ bola v rámci daného VO vykonaná kontrola</w:delText>
        </w:r>
        <w:r w:rsidRPr="00E70656">
          <w:rPr>
            <w:rFonts w:cs="Arial"/>
            <w:szCs w:val="19"/>
            <w:lang w:val="sk-SK"/>
          </w:rPr>
          <w:delText>;</w:delText>
        </w:r>
      </w:del>
    </w:p>
    <w:p w14:paraId="096D837C" w14:textId="5DADC34A" w:rsidR="009D7F63" w:rsidRPr="0073389C" w:rsidRDefault="00774183" w:rsidP="009D7F63">
      <w:pPr>
        <w:pStyle w:val="Bulletslevel2"/>
        <w:spacing w:after="120" w:line="288" w:lineRule="auto"/>
        <w:ind w:left="567" w:hanging="283"/>
        <w:rPr>
          <w:del w:id="1836" w:author="Zuzana Hušeková" w:date="2021-06-11T13:17:00Z"/>
          <w:rFonts w:cs="Arial"/>
          <w:szCs w:val="19"/>
          <w:lang w:val="sk-SK"/>
        </w:rPr>
      </w:pPr>
      <w:del w:id="1837" w:author="Zuzana Hušeková" w:date="2021-06-11T13:17:00Z">
        <w:r w:rsidRPr="0073389C">
          <w:rPr>
            <w:rFonts w:cs="Arial"/>
            <w:szCs w:val="19"/>
            <w:lang w:val="sk-SK"/>
          </w:rPr>
          <w:delText>ďalš</w:delText>
        </w:r>
        <w:r>
          <w:rPr>
            <w:rFonts w:cs="Arial"/>
            <w:szCs w:val="19"/>
            <w:lang w:val="sk-SK"/>
          </w:rPr>
          <w:delText>ích</w:delText>
        </w:r>
        <w:r w:rsidRPr="0073389C">
          <w:rPr>
            <w:rFonts w:cs="Arial"/>
            <w:szCs w:val="19"/>
            <w:lang w:val="sk-SK"/>
          </w:rPr>
          <w:delText xml:space="preserve"> </w:delText>
        </w:r>
        <w:r w:rsidR="009D7F63" w:rsidRPr="0073389C">
          <w:rPr>
            <w:rFonts w:cs="Arial"/>
            <w:szCs w:val="19"/>
            <w:lang w:val="sk-SK"/>
          </w:rPr>
          <w:delText>relevantn</w:delText>
        </w:r>
        <w:r>
          <w:rPr>
            <w:rFonts w:cs="Arial"/>
            <w:szCs w:val="19"/>
            <w:lang w:val="sk-SK"/>
          </w:rPr>
          <w:delText>ých</w:delText>
        </w:r>
        <w:r w:rsidR="009D7F63" w:rsidRPr="0073389C">
          <w:rPr>
            <w:rFonts w:cs="Arial"/>
            <w:szCs w:val="19"/>
            <w:lang w:val="sk-SK"/>
          </w:rPr>
          <w:delText xml:space="preserve"> doklad</w:delText>
        </w:r>
        <w:r>
          <w:rPr>
            <w:rFonts w:cs="Arial"/>
            <w:szCs w:val="19"/>
            <w:lang w:val="sk-SK"/>
          </w:rPr>
          <w:delText>ov</w:delText>
        </w:r>
        <w:r w:rsidR="009D7F63" w:rsidRPr="0073389C">
          <w:rPr>
            <w:rFonts w:cs="Arial"/>
            <w:szCs w:val="19"/>
            <w:lang w:val="sk-SK"/>
          </w:rPr>
          <w:delText>, týkajúc</w:delText>
        </w:r>
        <w:r>
          <w:rPr>
            <w:rFonts w:cs="Arial"/>
            <w:szCs w:val="19"/>
            <w:lang w:val="sk-SK"/>
          </w:rPr>
          <w:delText>ich</w:delText>
        </w:r>
        <w:r w:rsidR="009D7F63" w:rsidRPr="0073389C">
          <w:rPr>
            <w:rFonts w:cs="Arial"/>
            <w:szCs w:val="19"/>
            <w:lang w:val="sk-SK"/>
          </w:rPr>
          <w:delText xml:space="preserve"> sa nových skutočností</w:delText>
        </w:r>
        <w:r w:rsidR="00BC769F">
          <w:rPr>
            <w:rFonts w:cs="Arial"/>
            <w:szCs w:val="19"/>
            <w:lang w:val="sk-SK"/>
          </w:rPr>
          <w:delText>.</w:delText>
        </w:r>
      </w:del>
    </w:p>
    <w:p w14:paraId="4959D9FA" w14:textId="1C999814" w:rsidR="009D7F63" w:rsidRDefault="00D636B8" w:rsidP="009D7F63">
      <w:pPr>
        <w:pStyle w:val="Default"/>
        <w:spacing w:before="120" w:after="120" w:line="288" w:lineRule="auto"/>
        <w:jc w:val="both"/>
        <w:rPr>
          <w:del w:id="1838" w:author="Zuzana Hušeková" w:date="2021-06-11T13:17:00Z"/>
          <w:rFonts w:ascii="Arial" w:hAnsi="Arial" w:cs="Arial"/>
          <w:sz w:val="19"/>
          <w:szCs w:val="19"/>
          <w:lang w:val="sk-SK"/>
        </w:rPr>
      </w:pPr>
      <w:del w:id="1839" w:author="Zuzana Hušeková" w:date="2021-06-11T13:17:00Z">
        <w:r w:rsidRPr="00D636B8">
          <w:rPr>
            <w:rFonts w:ascii="Arial" w:hAnsi="Arial" w:cs="Arial"/>
            <w:sz w:val="19"/>
            <w:szCs w:val="19"/>
            <w:lang w:val="sk-SK"/>
          </w:rPr>
          <w:delText>Pokiaľ bola v rámci daného VO vykonaná kontrola VO podľa § 169 ods. 1 alebo 3 ZVO, prijímateľ informuje poskytovateľa aj o tejto skutočnosti a súčasne s dokumentáciou predloží aj kópiu právoplatného rozhodnutia ÚVO. Rovnakým spôsobom je prijímateľ povinný informovať poskytovateľa aj o všetkých výsledkoch konania ÚVO vydaných pri výkone dohľadu podľa § 167 ods. 2 ZVO. Po doručení právoplatného rozhodnutia ÚVO spracuje  poskytovateľ závery svojej kontroly a závery kontroly ÚVO, čím nie je dotknutá povinnosť vykonania finančnej kontroly VO, ani zodpovednosť poskytovateľa za výkon tejto kontroly v zmysle  článku 125 ods. 4 všeobecného nariadenia.</w:delText>
        </w:r>
      </w:del>
    </w:p>
    <w:p w14:paraId="170C32ED" w14:textId="59884637" w:rsidR="0017789F" w:rsidRPr="00E575D3" w:rsidRDefault="0017789F" w:rsidP="00E8012F">
      <w:pPr>
        <w:spacing w:before="120" w:after="120" w:line="288" w:lineRule="auto"/>
        <w:jc w:val="both"/>
        <w:rPr>
          <w:del w:id="1840" w:author="Zuzana Hušeková" w:date="2021-06-11T13:17:00Z"/>
        </w:rPr>
      </w:pPr>
      <w:del w:id="1841" w:author="Zuzana Hušeková" w:date="2021-06-11T13:17:00Z">
        <w:r w:rsidRPr="0017789F">
          <w:rPr>
            <w:rFonts w:cs="Arial"/>
            <w:szCs w:val="19"/>
          </w:rPr>
          <w:delText>V prípade, ak V</w:delText>
        </w:r>
        <w:r w:rsidRPr="00E575D3">
          <w:rPr>
            <w:rFonts w:cs="Arial"/>
            <w:szCs w:val="19"/>
          </w:rPr>
          <w:delText>O predložené na štandardnú ex-post kontrolu nebolo predmetom druhej ex-ante kontroly, resp. prijímateľ v procese druhej ex-ante kontroly nepostupoval v súlade s § 169 ods. 2 ZVO, poskytovateľ v súlade s § 169 ods. 3 ZVO dá podnet na preskúmanie úkonov kontrolovaného po uz</w:delText>
        </w:r>
        <w:r w:rsidRPr="00E575D3">
          <w:delText>avretí zmluvy, koncesnej zmluvy alebo rámcovej dohody.</w:delText>
        </w:r>
      </w:del>
    </w:p>
    <w:p w14:paraId="4A0A5F2D" w14:textId="5BFA831F" w:rsidR="0017789F" w:rsidRDefault="0017789F" w:rsidP="009D7F63">
      <w:pPr>
        <w:pStyle w:val="Default"/>
        <w:spacing w:before="120" w:after="120" w:line="288" w:lineRule="auto"/>
        <w:jc w:val="both"/>
        <w:rPr>
          <w:del w:id="1842" w:author="Zuzana Hušeková" w:date="2021-06-11T13:17:00Z"/>
          <w:rFonts w:ascii="Arial" w:hAnsi="Arial" w:cs="Arial"/>
          <w:sz w:val="19"/>
          <w:szCs w:val="19"/>
          <w:lang w:val="sk-SK"/>
        </w:rPr>
      </w:pPr>
    </w:p>
    <w:p w14:paraId="0AF21A37" w14:textId="4F7FE24B" w:rsidR="006F0C86" w:rsidRPr="0073389C" w:rsidRDefault="006F0C86" w:rsidP="009D7F63">
      <w:pPr>
        <w:pStyle w:val="Default"/>
        <w:spacing w:before="120" w:after="120" w:line="288" w:lineRule="auto"/>
        <w:jc w:val="both"/>
        <w:rPr>
          <w:del w:id="1843" w:author="Zuzana Hušeková" w:date="2021-06-11T13:17:00Z"/>
          <w:rFonts w:ascii="Arial" w:hAnsi="Arial" w:cs="Arial"/>
          <w:sz w:val="19"/>
          <w:szCs w:val="19"/>
          <w:lang w:val="sk-SK"/>
        </w:rPr>
      </w:pPr>
      <w:del w:id="1844" w:author="Zuzana Hušeková" w:date="2021-06-11T13:17:00Z">
        <w:r w:rsidRPr="006F0C86">
          <w:rPr>
            <w:rFonts w:ascii="Arial" w:hAnsi="Arial" w:cs="Arial"/>
            <w:b/>
            <w:i/>
            <w:color w:val="FF0000"/>
            <w:sz w:val="19"/>
            <w:szCs w:val="19"/>
            <w:lang w:val="sk-SK"/>
          </w:rPr>
          <w:delText>Povinnosť prijímateľa:</w:delText>
        </w:r>
        <w:r w:rsidRPr="006F0C86">
          <w:rPr>
            <w:rFonts w:ascii="Arial" w:hAnsi="Arial" w:cs="Arial"/>
            <w:b/>
            <w:i/>
            <w:sz w:val="19"/>
            <w:szCs w:val="19"/>
            <w:lang w:val="sk-SK"/>
          </w:rPr>
          <w:delText xml:space="preserve"> </w:delText>
        </w:r>
        <w:r w:rsidRPr="006F0C86">
          <w:rPr>
            <w:rFonts w:ascii="Arial" w:hAnsi="Arial" w:cs="Arial"/>
            <w:sz w:val="19"/>
            <w:szCs w:val="19"/>
            <w:lang w:val="sk-SK"/>
          </w:rPr>
          <w:delText xml:space="preserve"> </w:delText>
        </w:r>
        <w:r w:rsidRPr="006F0C86">
          <w:rPr>
            <w:rFonts w:ascii="Arial" w:hAnsi="Arial" w:cs="Arial"/>
            <w:color w:val="auto"/>
            <w:sz w:val="19"/>
            <w:szCs w:val="19"/>
            <w:lang w:val="sk-SK"/>
          </w:rPr>
          <w:delText xml:space="preserve">Prijímateľ je povinný predložiť poskytovateľovi  pri nadlimitných a podlimitných zákazkách, pri ktorých  bola predložená len jedna, resp. 2 ponuky v zmysle § 57 ods. 2 </w:delText>
        </w:r>
        <w:r w:rsidR="00A553F1">
          <w:rPr>
            <w:rFonts w:ascii="Arial" w:hAnsi="Arial" w:cs="Arial"/>
            <w:color w:val="auto"/>
            <w:sz w:val="19"/>
            <w:szCs w:val="19"/>
            <w:lang w:val="sk-SK"/>
          </w:rPr>
          <w:delText>ZVO o</w:delText>
        </w:r>
        <w:r w:rsidRPr="006F0C86">
          <w:rPr>
            <w:rFonts w:ascii="Arial" w:hAnsi="Arial" w:cs="Arial"/>
            <w:color w:val="auto"/>
            <w:sz w:val="19"/>
            <w:szCs w:val="19"/>
            <w:lang w:val="sk-SK"/>
          </w:rPr>
          <w:delText>dôvodnenie nezrušenia postupu zadávania zákazky.</w:delText>
        </w:r>
        <w:r w:rsidR="00774183">
          <w:rPr>
            <w:rFonts w:ascii="Arial" w:hAnsi="Arial" w:cs="Arial"/>
            <w:color w:val="auto"/>
            <w:sz w:val="19"/>
            <w:szCs w:val="19"/>
            <w:lang w:val="sk-SK"/>
          </w:rPr>
          <w:delText xml:space="preserve"> </w:delText>
        </w:r>
        <w:r w:rsidR="00774183" w:rsidRPr="00774183">
          <w:rPr>
            <w:rFonts w:ascii="Arial" w:hAnsi="Arial" w:cs="Arial"/>
            <w:color w:val="auto"/>
            <w:sz w:val="19"/>
            <w:szCs w:val="19"/>
            <w:lang w:val="sk-SK"/>
          </w:rPr>
          <w:delText xml:space="preserve">V prípade, že v rámci použitého postupu zadávania zákazky bola predložená len jedna ponuka a prijímateľ použitý postup zadávania zákazky nezrušil, je povinný v súlade s </w:delText>
        </w:r>
        <w:r w:rsidR="00774183" w:rsidRPr="00774183">
          <w:rPr>
            <w:rFonts w:ascii="Arial" w:hAnsi="Arial" w:cs="Arial"/>
            <w:b/>
            <w:color w:val="auto"/>
            <w:sz w:val="19"/>
            <w:szCs w:val="19"/>
            <w:lang w:val="sk-SK"/>
          </w:rPr>
          <w:delText>§ 57 ods. 2 ZVO</w:delText>
        </w:r>
        <w:r w:rsidR="00774183" w:rsidRPr="00774183">
          <w:rPr>
            <w:rFonts w:ascii="Arial" w:hAnsi="Arial" w:cs="Arial"/>
            <w:color w:val="auto"/>
            <w:sz w:val="19"/>
            <w:szCs w:val="19"/>
            <w:lang w:val="sk-SK"/>
          </w:rPr>
          <w:delText xml:space="preserve"> zverejniť v profile </w:delText>
        </w:r>
        <w:r w:rsidR="00774183" w:rsidRPr="00774183">
          <w:rPr>
            <w:rFonts w:ascii="Arial" w:hAnsi="Arial" w:cs="Arial"/>
            <w:b/>
            <w:color w:val="auto"/>
            <w:sz w:val="19"/>
            <w:szCs w:val="19"/>
            <w:lang w:val="sk-SK"/>
          </w:rPr>
          <w:delText>odôvodnenie</w:delText>
        </w:r>
        <w:r w:rsidR="00774183" w:rsidRPr="00774183">
          <w:rPr>
            <w:rFonts w:ascii="Arial" w:hAnsi="Arial" w:cs="Arial"/>
            <w:color w:val="auto"/>
            <w:sz w:val="19"/>
            <w:szCs w:val="19"/>
            <w:lang w:val="sk-SK"/>
          </w:rPr>
          <w:delText xml:space="preserve">, prečo verejné obstarávanie nezrušil. Ustanovenia týkajúce sa prípadu, že bola predložená jedna ponuka sa </w:delText>
        </w:r>
        <w:r w:rsidR="00774183" w:rsidRPr="00774183">
          <w:rPr>
            <w:rFonts w:ascii="Arial" w:hAnsi="Arial" w:cs="Arial"/>
            <w:b/>
            <w:color w:val="auto"/>
            <w:sz w:val="19"/>
            <w:szCs w:val="19"/>
            <w:lang w:val="sk-SK"/>
          </w:rPr>
          <w:delText>nevzťahujú na zákazky</w:delText>
        </w:r>
        <w:r w:rsidR="00774183" w:rsidRPr="00774183">
          <w:rPr>
            <w:rFonts w:ascii="Arial" w:hAnsi="Arial" w:cs="Arial"/>
            <w:color w:val="auto"/>
            <w:sz w:val="19"/>
            <w:szCs w:val="19"/>
            <w:lang w:val="sk-SK"/>
          </w:rPr>
          <w:delText xml:space="preserve"> s nízkymi hodnotami podľa § 117 ZVO a zákazky s využitím elektronického trhoviska.</w:delText>
        </w:r>
      </w:del>
    </w:p>
    <w:p w14:paraId="4B3AF4FB" w14:textId="2630D011" w:rsidR="00E70656" w:rsidRDefault="00E70656" w:rsidP="009D7F63">
      <w:pPr>
        <w:spacing w:before="120" w:after="120" w:line="288" w:lineRule="auto"/>
        <w:jc w:val="both"/>
        <w:rPr>
          <w:del w:id="1845" w:author="Zuzana Hušeková" w:date="2021-06-11T13:17:00Z"/>
          <w:rFonts w:cs="Arial"/>
          <w:szCs w:val="19"/>
        </w:rPr>
      </w:pPr>
      <w:del w:id="1846" w:author="Zuzana Hušeková" w:date="2021-06-11T13:17:00Z">
        <w:r w:rsidRPr="00E70656">
          <w:rPr>
            <w:rFonts w:cs="Arial"/>
            <w:szCs w:val="19"/>
          </w:rPr>
          <w:delText>Poskytovateľ 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w:delText>
        </w:r>
        <w:r>
          <w:rPr>
            <w:rFonts w:cs="Arial"/>
            <w:szCs w:val="19"/>
          </w:rPr>
          <w:delText xml:space="preserve">. </w:delText>
        </w:r>
        <w:r w:rsidRPr="00E70656">
          <w:rPr>
            <w:rFonts w:cs="Arial"/>
            <w:szCs w:val="19"/>
          </w:rPr>
          <w:delText xml:space="preserve">Dňom odoslania žiadosti </w:delText>
        </w:r>
        <w:r w:rsidR="00BC769F">
          <w:rPr>
            <w:rFonts w:cs="Arial"/>
            <w:szCs w:val="19"/>
          </w:rPr>
          <w:delText>sa</w:delText>
        </w:r>
        <w:r w:rsidRPr="00E70656">
          <w:rPr>
            <w:rFonts w:cs="Arial"/>
            <w:szCs w:val="19"/>
          </w:rPr>
          <w:delText xml:space="preserve"> lehota na výkon kontroly VO</w:delText>
        </w:r>
        <w:r w:rsidR="00BC769F">
          <w:rPr>
            <w:rFonts w:cs="Arial"/>
            <w:szCs w:val="19"/>
          </w:rPr>
          <w:delText xml:space="preserve"> prerušuje</w:delText>
        </w:r>
        <w:r w:rsidRPr="00E70656">
          <w:rPr>
            <w:rFonts w:cs="Arial"/>
            <w:szCs w:val="19"/>
          </w:rPr>
          <w:delText xml:space="preserve">. Dňom nasledujúcim po dni doručenia vysvetlenia alebo doplnenia dokumentácie poskytovateľovi </w:delText>
        </w:r>
        <w:r w:rsidR="00BC769F">
          <w:rPr>
            <w:rFonts w:cs="Arial"/>
            <w:szCs w:val="19"/>
          </w:rPr>
          <w:delText>pokračuje</w:delText>
        </w:r>
        <w:r w:rsidRPr="00E70656">
          <w:rPr>
            <w:rFonts w:cs="Arial"/>
            <w:szCs w:val="19"/>
          </w:rPr>
          <w:delText xml:space="preserve"> </w:delText>
        </w:r>
        <w:r w:rsidR="00BC769F" w:rsidRPr="00E70656">
          <w:rPr>
            <w:rFonts w:cs="Arial"/>
            <w:szCs w:val="19"/>
          </w:rPr>
          <w:delText>plyn</w:delText>
        </w:r>
        <w:r w:rsidR="00BC769F">
          <w:rPr>
            <w:rFonts w:cs="Arial"/>
            <w:szCs w:val="19"/>
          </w:rPr>
          <w:delText>utie</w:delText>
        </w:r>
        <w:r w:rsidRPr="00E70656">
          <w:rPr>
            <w:rFonts w:cs="Arial"/>
            <w:szCs w:val="19"/>
          </w:rPr>
          <w:delText xml:space="preserve"> </w:delText>
        </w:r>
        <w:r>
          <w:rPr>
            <w:rFonts w:cs="Arial"/>
            <w:szCs w:val="19"/>
          </w:rPr>
          <w:delText>lehot</w:delText>
        </w:r>
        <w:r w:rsidR="00BC769F">
          <w:rPr>
            <w:rFonts w:cs="Arial"/>
            <w:szCs w:val="19"/>
          </w:rPr>
          <w:delText>y</w:delText>
        </w:r>
        <w:r>
          <w:rPr>
            <w:rFonts w:cs="Arial"/>
            <w:szCs w:val="19"/>
          </w:rPr>
          <w:delText xml:space="preserve">  </w:delText>
        </w:r>
        <w:r w:rsidRPr="00E70656">
          <w:rPr>
            <w:rFonts w:cs="Arial"/>
            <w:szCs w:val="19"/>
          </w:rPr>
          <w:delText>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delText>
        </w:r>
        <w:r w:rsidR="00BA496C">
          <w:rPr>
            <w:rFonts w:cs="Arial"/>
            <w:szCs w:val="19"/>
          </w:rPr>
          <w:delText> </w:delText>
        </w:r>
        <w:r w:rsidRPr="00E70656">
          <w:rPr>
            <w:rFonts w:cs="Arial"/>
            <w:szCs w:val="19"/>
          </w:rPr>
          <w:delText>NFP</w:delText>
        </w:r>
        <w:r w:rsidR="00BA496C">
          <w:rPr>
            <w:rFonts w:cs="Arial"/>
            <w:szCs w:val="19"/>
          </w:rPr>
          <w:delText xml:space="preserve"> </w:delText>
        </w:r>
        <w:r w:rsidR="00BA496C" w:rsidRPr="00BA496C">
          <w:rPr>
            <w:rFonts w:cs="Arial"/>
            <w:szCs w:val="19"/>
          </w:rPr>
          <w:delText xml:space="preserve">(ak prijímateľ nedoplní chýbajúce doklady v lehote určenej </w:delText>
        </w:r>
        <w:r w:rsidR="006D1938">
          <w:rPr>
            <w:rFonts w:cs="Arial"/>
            <w:szCs w:val="19"/>
          </w:rPr>
          <w:delText>poskytovateľom</w:delText>
        </w:r>
        <w:r w:rsidR="00BA496C" w:rsidRPr="00BA496C">
          <w:rPr>
            <w:rFonts w:cs="Arial"/>
            <w:szCs w:val="19"/>
          </w:rPr>
          <w:delText>)</w:delText>
        </w:r>
        <w:r w:rsidRPr="00E70656">
          <w:rPr>
            <w:rFonts w:cs="Arial"/>
            <w:szCs w:val="19"/>
          </w:rPr>
          <w:delText>.</w:delText>
        </w:r>
      </w:del>
    </w:p>
    <w:p w14:paraId="20C1E117" w14:textId="3DDB9CA6" w:rsidR="00E70656" w:rsidRPr="00E70656" w:rsidRDefault="00E70656" w:rsidP="00E70656">
      <w:pPr>
        <w:spacing w:before="120" w:after="120" w:line="288" w:lineRule="auto"/>
        <w:jc w:val="both"/>
        <w:rPr>
          <w:del w:id="1847" w:author="Zuzana Hušeková" w:date="2021-06-11T13:17:00Z"/>
          <w:rFonts w:cs="Arial"/>
          <w:szCs w:val="19"/>
        </w:rPr>
      </w:pPr>
      <w:del w:id="1848" w:author="Zuzana Hušeková" w:date="2021-06-11T13:17:00Z">
        <w:r w:rsidRPr="00E70656">
          <w:rPr>
            <w:rFonts w:cs="Arial"/>
            <w:szCs w:val="19"/>
          </w:rPr>
          <w:delText>Ak poskytovateľ</w:delText>
        </w:r>
        <w:r w:rsidRPr="00E70656" w:rsidDel="006526CF">
          <w:rPr>
            <w:rFonts w:cs="Arial"/>
            <w:szCs w:val="19"/>
          </w:rPr>
          <w:delText xml:space="preserve"> </w:delText>
        </w:r>
        <w:r w:rsidRPr="00E70656">
          <w:rPr>
            <w:rFonts w:cs="Arial"/>
            <w:szCs w:val="19"/>
          </w:rPr>
          <w:delText>identifikuje nedostatky v procese VO, preruší kontrolu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w:delText>
        </w:r>
        <w:r w:rsidR="00D5183D" w:rsidRPr="00D5183D">
          <w:rPr>
            <w:rFonts w:cs="Arial"/>
            <w:szCs w:val="19"/>
          </w:rPr>
          <w:delText>doručí</w:delText>
        </w:r>
        <w:r w:rsidRPr="00E70656">
          <w:rPr>
            <w:rFonts w:cs="Arial"/>
            <w:szCs w:val="19"/>
          </w:rPr>
          <w:delText xml:space="preserv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delText>
        </w:r>
      </w:del>
    </w:p>
    <w:p w14:paraId="1370EDEE" w14:textId="7B719911" w:rsidR="009D7F63" w:rsidRPr="0073389C" w:rsidRDefault="009D7F63" w:rsidP="009D7F63">
      <w:pPr>
        <w:spacing w:before="120" w:after="120" w:line="288" w:lineRule="auto"/>
        <w:jc w:val="both"/>
        <w:rPr>
          <w:del w:id="1849" w:author="Zuzana Hušeková" w:date="2021-06-11T13:17:00Z"/>
        </w:rPr>
      </w:pPr>
      <w:del w:id="1850" w:author="Zuzana Hušeková" w:date="2021-06-11T13:17:00Z">
        <w:r w:rsidRPr="0073389C">
          <w:rPr>
            <w:b/>
            <w:i/>
            <w:color w:val="FF0000"/>
          </w:rPr>
          <w:delText>Povinnosť prijímateľa:</w:delText>
        </w:r>
        <w:r w:rsidRPr="0073389C">
          <w:rPr>
            <w:color w:val="FF0000"/>
          </w:rPr>
          <w:delText xml:space="preserve"> </w:delText>
        </w:r>
        <w:r w:rsidRPr="0073389C">
          <w:delText xml:space="preserve">Prijímateľ je </w:delText>
        </w:r>
        <w:r w:rsidR="00E70656">
          <w:rPr>
            <w:rFonts w:cs="Arial"/>
            <w:szCs w:val="19"/>
          </w:rPr>
          <w:delText>oprávnený</w:delText>
        </w:r>
        <w:r w:rsidR="00E70656" w:rsidRPr="0073389C">
          <w:rPr>
            <w:rFonts w:cs="Arial"/>
            <w:szCs w:val="19"/>
          </w:rPr>
          <w:delText xml:space="preserve"> </w:delText>
        </w:r>
        <w:r w:rsidRPr="0073389C">
          <w:delText>podať námietky</w:delText>
        </w:r>
        <w:r w:rsidR="00E70656" w:rsidRPr="0073389C">
          <w:delText xml:space="preserve"> </w:delText>
        </w:r>
        <w:r w:rsidR="00E70656">
          <w:rPr>
            <w:rFonts w:cs="Arial"/>
            <w:szCs w:val="19"/>
          </w:rPr>
          <w:delText>k návrhu správy z kontroly VO iba</w:delText>
        </w:r>
        <w:r w:rsidRPr="0073389C">
          <w:rPr>
            <w:rFonts w:cs="Arial"/>
            <w:szCs w:val="19"/>
          </w:rPr>
          <w:delText xml:space="preserve"> </w:delText>
        </w:r>
        <w:r w:rsidRPr="0073389C">
          <w:delText xml:space="preserve">v lehote stanovenej poskytovateľom. </w:delText>
        </w:r>
      </w:del>
    </w:p>
    <w:p w14:paraId="6E647057" w14:textId="022B05C9" w:rsidR="009D7F63" w:rsidRPr="0073389C" w:rsidRDefault="009D7F63" w:rsidP="009D7F63">
      <w:pPr>
        <w:spacing w:before="120" w:after="120" w:line="288" w:lineRule="auto"/>
        <w:jc w:val="both"/>
        <w:rPr>
          <w:del w:id="1851" w:author="Zuzana Hušeková" w:date="2021-06-11T13:17:00Z"/>
        </w:rPr>
      </w:pPr>
      <w:del w:id="1852" w:author="Zuzana Hušeková" w:date="2021-06-11T13:17:00Z">
        <w:r w:rsidRPr="0073389C">
          <w:delText xml:space="preserve">Ak pri </w:delText>
        </w:r>
        <w:r w:rsidR="00BC769F">
          <w:delText xml:space="preserve">štandardnej </w:delText>
        </w:r>
        <w:r w:rsidRPr="0073389C">
          <w:delText xml:space="preserve">ex-post kontrole poskytovateľ nezistí porušenie </w:delText>
        </w:r>
        <w:r w:rsidR="00BC769F">
          <w:delText>pravidiel</w:delText>
        </w:r>
        <w:r w:rsidR="00BC769F" w:rsidRPr="0073389C">
          <w:delText xml:space="preserve"> </w:delText>
        </w:r>
        <w:r w:rsidRPr="0073389C">
          <w:delText>a postupov VO, resp. porušenie pravidiel a ustanovení legislatívy SR a EÚ a ani iné porušenie ovplyvňujúce oprávnenosť príslušných výdavkov (napr. na základe zistení vecnej kontroly VO), záverom kontroly</w:delText>
        </w:r>
        <w:r w:rsidR="00AF5881" w:rsidRPr="0073389C">
          <w:delText xml:space="preserve"> </w:delText>
        </w:r>
        <w:r w:rsidR="00AF5881">
          <w:rPr>
            <w:rFonts w:cs="Arial"/>
            <w:szCs w:val="19"/>
          </w:rPr>
          <w:delText>VO</w:delText>
        </w:r>
        <w:r w:rsidRPr="0073389C">
          <w:rPr>
            <w:rFonts w:cs="Arial"/>
            <w:szCs w:val="19"/>
          </w:rPr>
          <w:delText xml:space="preserve"> </w:delText>
        </w:r>
        <w:r w:rsidRPr="0073389C">
          <w:delText>je pripustenie výdavkov súvisiacich s VO do financovania. Toto pripustenie výdavkov do financovania predstavuje jeden z predpokladov ovplyvňujúcich posudzovanie oprávnenosti výdavkov predložených ďalej prijímateľom v rámci ŽoP.</w:delText>
        </w:r>
      </w:del>
    </w:p>
    <w:p w14:paraId="1E36B23E" w14:textId="2DFEC539" w:rsidR="009D7F63" w:rsidRPr="0073389C" w:rsidRDefault="009D7F63" w:rsidP="009D7F63">
      <w:pPr>
        <w:spacing w:before="120" w:after="120" w:line="288" w:lineRule="auto"/>
        <w:jc w:val="both"/>
        <w:rPr>
          <w:del w:id="1853" w:author="Zuzana Hušeková" w:date="2021-06-11T13:17:00Z"/>
        </w:rPr>
      </w:pPr>
      <w:del w:id="1854" w:author="Zuzana Hušeková" w:date="2021-06-11T13:17:00Z">
        <w:r w:rsidRPr="0073389C">
          <w:lastRenderedPageBreak/>
          <w:delText>V prípade, ak poskytovateľ zistí skutočnosti ovplyvňujúce posudzovanie oprávnenosti výdavkov (na základe zistení vecnej kontroly VO), ktoré však nepredstavujú závažné porušenie zmluvy o  NFP a zároveň nezistí iné porušenie ZVO a platnej legislatívy SR a EÚ, ktoré malo alebo mohlo mať vplyv na VO, v záveroch, ktorými akceptuje proces VO, uvedie všetky skutočnosti týkajúce sa takýchto zistení v správe z</w:delText>
        </w:r>
        <w:r w:rsidR="00AF5881">
          <w:rPr>
            <w:rFonts w:cs="Arial"/>
            <w:szCs w:val="19"/>
          </w:rPr>
          <w:delText> </w:delText>
        </w:r>
        <w:r w:rsidRPr="0073389C">
          <w:delText>kontroly</w:delText>
        </w:r>
        <w:r w:rsidR="00AF5881">
          <w:rPr>
            <w:rFonts w:cs="Arial"/>
            <w:szCs w:val="19"/>
          </w:rPr>
          <w:delText xml:space="preserve"> VO</w:delText>
        </w:r>
        <w:r w:rsidRPr="0073389C">
          <w:delText xml:space="preserve">. </w:delText>
        </w:r>
      </w:del>
    </w:p>
    <w:p w14:paraId="3360B915" w14:textId="10DD10A1" w:rsidR="009D7F63" w:rsidRPr="0073389C" w:rsidRDefault="009D7F63" w:rsidP="009D7F63">
      <w:pPr>
        <w:spacing w:before="120" w:after="120" w:line="288" w:lineRule="auto"/>
        <w:jc w:val="both"/>
        <w:rPr>
          <w:del w:id="1855" w:author="Zuzana Hušeková" w:date="2021-06-11T13:17:00Z"/>
        </w:rPr>
      </w:pPr>
      <w:del w:id="1856" w:author="Zuzana Hušeková" w:date="2021-06-11T13:17:00Z">
        <w:r w:rsidRPr="0073389C">
          <w:delText xml:space="preserve">Ak pri ex-post kontrole poskytovateľ nezistí porušenie princípov a postupov VO, resp. porušenie pravidiel a ustanovení legislatívy SR a EÚ, avšak </w:delText>
        </w:r>
        <w:r w:rsidRPr="0073389C">
          <w:rPr>
            <w:b/>
          </w:rPr>
          <w:delText>bude zistené iné porušenie</w:delText>
        </w:r>
        <w:r w:rsidRPr="0073389C">
          <w:delText>, ktoré môže mať vplyv na oprávnenosť príslušných výdavkov (napr. na základe zistení vecnej kontroly VO), v záveroch kontroly</w:delText>
        </w:r>
        <w:r w:rsidR="00AF5881" w:rsidRPr="0073389C">
          <w:delText xml:space="preserve"> </w:delText>
        </w:r>
        <w:r w:rsidR="00AF5881">
          <w:rPr>
            <w:rFonts w:cs="Arial"/>
            <w:szCs w:val="19"/>
          </w:rPr>
          <w:delText>VO</w:delText>
        </w:r>
        <w:r w:rsidRPr="0073389C">
          <w:rPr>
            <w:rFonts w:cs="Arial"/>
            <w:szCs w:val="19"/>
          </w:rPr>
          <w:delText xml:space="preserve"> </w:delText>
        </w:r>
        <w:r w:rsidRPr="0073389C">
          <w:delText xml:space="preserve">skonštatuje uvedenú skutočnosť a určí prípadné </w:delText>
        </w:r>
        <w:r w:rsidR="009750E6">
          <w:rPr>
            <w:rFonts w:cs="Arial"/>
            <w:szCs w:val="19"/>
          </w:rPr>
          <w:delText>odporúčania</w:delText>
        </w:r>
        <w:r w:rsidRPr="0073389C">
          <w:delText>.</w:delText>
        </w:r>
      </w:del>
    </w:p>
    <w:p w14:paraId="20A93C30" w14:textId="263BE3C1" w:rsidR="009D7F63" w:rsidRPr="0073389C" w:rsidRDefault="009D7F63" w:rsidP="009D7F63">
      <w:pPr>
        <w:spacing w:before="120" w:after="120" w:line="288" w:lineRule="auto"/>
        <w:jc w:val="both"/>
        <w:rPr>
          <w:del w:id="1857" w:author="Zuzana Hušeková" w:date="2021-06-11T13:17:00Z"/>
        </w:rPr>
      </w:pPr>
      <w:del w:id="1858" w:author="Zuzana Hušeková" w:date="2021-06-11T13:17:00Z">
        <w:r w:rsidRPr="0073389C">
          <w:rPr>
            <w:b/>
            <w:i/>
            <w:color w:val="FF0000"/>
          </w:rPr>
          <w:delText>Povinnosť prijímateľa:</w:delText>
        </w:r>
        <w:r w:rsidRPr="0073389C">
          <w:rPr>
            <w:color w:val="FF0000"/>
          </w:rPr>
          <w:delText xml:space="preserve"> </w:delText>
        </w:r>
        <w:r w:rsidRPr="0073389C">
          <w:delText xml:space="preserve">Prijímateľ je povinný vykonať opatrenia na odstránenie tohto porušenia, pričom pripustenie výdavkov súvisiacich s VO do financovania bude závislé od odstránenia alebo ďalšieho vyhodnotenia </w:delText>
        </w:r>
        <w:r w:rsidR="00D5183D" w:rsidRPr="00D5183D">
          <w:delText>tohto nedostatku</w:delText>
        </w:r>
        <w:r w:rsidRPr="0073389C">
          <w:delText>.</w:delText>
        </w:r>
      </w:del>
    </w:p>
    <w:p w14:paraId="1776C3F3" w14:textId="7A6B088F" w:rsidR="009D7F63" w:rsidRPr="0073389C" w:rsidRDefault="009D7F63" w:rsidP="009D7F63">
      <w:pPr>
        <w:spacing w:before="120" w:after="120" w:line="288" w:lineRule="auto"/>
        <w:jc w:val="both"/>
        <w:rPr>
          <w:del w:id="1859" w:author="Zuzana Hušeková" w:date="2021-06-11T13:17:00Z"/>
        </w:rPr>
      </w:pPr>
      <w:del w:id="1860" w:author="Zuzana Hušeková" w:date="2021-06-11T13:17:00Z">
        <w:r w:rsidRPr="0073389C">
          <w:delText xml:space="preserve">Ak pri ex-post kontrole poskytovateľ zistí porušenie princípov a postupov VO, resp. porušenie pravidiel a ustanovení legislatívy SR a EÚ, pričom rozsah a závažnosť týchto </w:delText>
        </w:r>
        <w:r w:rsidR="00D5183D" w:rsidRPr="00D5183D">
          <w:delText>nedostatkov</w:delText>
        </w:r>
        <w:r w:rsidR="00D5183D">
          <w:delText xml:space="preserve"> </w:delText>
        </w:r>
        <w:r w:rsidRPr="0073389C">
          <w:delText xml:space="preserve">má taký charakter, že mali alebo mohli mať vplyv na výsledok VO, v takom prípade: </w:delText>
        </w:r>
      </w:del>
    </w:p>
    <w:p w14:paraId="4247F1D5" w14:textId="7B393C54" w:rsidR="009D7F63" w:rsidRPr="0073389C" w:rsidRDefault="009D7F63" w:rsidP="009D7F63">
      <w:pPr>
        <w:pStyle w:val="Bulletslevel2"/>
        <w:spacing w:after="120" w:line="288" w:lineRule="auto"/>
        <w:ind w:left="567" w:hanging="283"/>
        <w:rPr>
          <w:del w:id="1861" w:author="Zuzana Hušeková" w:date="2021-06-11T13:17:00Z"/>
          <w:rFonts w:cs="Arial"/>
          <w:szCs w:val="19"/>
          <w:lang w:val="sk-SK"/>
        </w:rPr>
      </w:pPr>
      <w:del w:id="1862" w:author="Zuzana Hušeková" w:date="2021-06-11T13:17:00Z">
        <w:r w:rsidRPr="0073389C">
          <w:rPr>
            <w:rFonts w:cs="Arial"/>
            <w:szCs w:val="19"/>
            <w:lang w:val="sk-SK"/>
          </w:rPr>
          <w:delText>v záveroch kontroly</w:delText>
        </w:r>
        <w:r w:rsidR="00AF5881">
          <w:rPr>
            <w:rFonts w:cs="Arial"/>
            <w:szCs w:val="19"/>
            <w:lang w:val="sk-SK"/>
          </w:rPr>
          <w:delText xml:space="preserve"> VO</w:delText>
        </w:r>
        <w:r w:rsidRPr="0073389C">
          <w:rPr>
            <w:rFonts w:cs="Arial"/>
            <w:szCs w:val="19"/>
            <w:lang w:val="sk-SK"/>
          </w:rPr>
          <w:delText xml:space="preserve"> nepripustí výdavky </w:delText>
        </w:r>
        <w:r w:rsidR="00AF5881" w:rsidRPr="00AF5881">
          <w:rPr>
            <w:rFonts w:cs="Arial"/>
            <w:szCs w:val="19"/>
            <w:lang w:val="sk-SK"/>
          </w:rPr>
          <w:delText>týkajúce sa predmetu zákazky zadávanej na základe kontrolovaného VO</w:delText>
        </w:r>
        <w:r w:rsidR="00FF33DE">
          <w:rPr>
            <w:rFonts w:cs="Arial"/>
            <w:szCs w:val="19"/>
            <w:lang w:val="sk-SK"/>
          </w:rPr>
          <w:delText xml:space="preserve"> </w:delText>
        </w:r>
        <w:r w:rsidRPr="0073389C">
          <w:rPr>
            <w:rFonts w:cs="Arial"/>
            <w:szCs w:val="19"/>
            <w:lang w:val="sk-SK"/>
          </w:rPr>
          <w:delText xml:space="preserve">do financovania v plnom rozsahu, alebo </w:delText>
        </w:r>
      </w:del>
    </w:p>
    <w:p w14:paraId="5D1546D4" w14:textId="4248A984" w:rsidR="009D7F63" w:rsidRPr="0073389C" w:rsidRDefault="009D7F63" w:rsidP="009D7F63">
      <w:pPr>
        <w:pStyle w:val="Bulletslevel2"/>
        <w:spacing w:after="120" w:line="288" w:lineRule="auto"/>
        <w:ind w:left="567" w:hanging="283"/>
        <w:rPr>
          <w:del w:id="1863" w:author="Zuzana Hušeková" w:date="2021-06-11T13:17:00Z"/>
          <w:rFonts w:cs="Arial"/>
          <w:szCs w:val="19"/>
          <w:lang w:val="sk-SK"/>
        </w:rPr>
      </w:pPr>
      <w:del w:id="1864" w:author="Zuzana Hušeková" w:date="2021-06-11T13:17:00Z">
        <w:r w:rsidRPr="0073389C">
          <w:rPr>
            <w:rFonts w:cs="Arial"/>
            <w:szCs w:val="19"/>
            <w:lang w:val="sk-SK"/>
          </w:rPr>
          <w:delText>postupuje v zmysle metodického pokynu CKO č. 5</w:delText>
        </w:r>
        <w:r w:rsidRPr="0073389C">
          <w:rPr>
            <w:rStyle w:val="Odkaznapoznmkupodiarou"/>
            <w:rFonts w:cs="Arial"/>
            <w:sz w:val="19"/>
            <w:szCs w:val="19"/>
            <w:lang w:val="sk-SK"/>
          </w:rPr>
          <w:footnoteReference w:id="146"/>
        </w:r>
        <w:r w:rsidR="00E275A6">
          <w:rPr>
            <w:rFonts w:cs="Arial"/>
            <w:szCs w:val="19"/>
            <w:lang w:val="sk-SK"/>
          </w:rPr>
          <w:delText>(ďalej aj ako „metodický pokyn</w:delText>
        </w:r>
        <w:r w:rsidR="00E275A6" w:rsidRPr="00703E20">
          <w:rPr>
            <w:rFonts w:cs="Arial"/>
            <w:szCs w:val="19"/>
            <w:lang w:val="sk-SK"/>
          </w:rPr>
          <w:delText xml:space="preserve"> CKO č. 5</w:delText>
        </w:r>
        <w:r w:rsidR="00E275A6">
          <w:rPr>
            <w:rFonts w:cs="Arial"/>
            <w:szCs w:val="19"/>
            <w:lang w:val="sk-SK"/>
          </w:rPr>
          <w:delText>“)</w:delText>
        </w:r>
        <w:r w:rsidRPr="0073389C">
          <w:rPr>
            <w:rFonts w:cs="Arial"/>
            <w:szCs w:val="19"/>
            <w:lang w:val="sk-SK"/>
          </w:rPr>
          <w:delText xml:space="preserve">, ktorý upravuje postup pri určení </w:delText>
        </w:r>
        <w:r w:rsidR="00BA496C" w:rsidRPr="00BA496C">
          <w:rPr>
            <w:rFonts w:cs="Arial"/>
            <w:szCs w:val="19"/>
            <w:lang w:val="sk-SK"/>
          </w:rPr>
          <w:delText xml:space="preserve">finančných opráv pri nedodržaní pravidiel a postupov </w:delText>
        </w:r>
        <w:r w:rsidRPr="0073389C">
          <w:rPr>
            <w:rFonts w:cs="Arial"/>
            <w:szCs w:val="19"/>
            <w:lang w:val="sk-SK"/>
          </w:rPr>
          <w:delText xml:space="preserve">VO. </w:delText>
        </w:r>
      </w:del>
    </w:p>
    <w:p w14:paraId="144B13AD" w14:textId="24FA5031" w:rsidR="009D7F63" w:rsidRDefault="009D7F63" w:rsidP="009D7F63">
      <w:pPr>
        <w:spacing w:before="120" w:after="120" w:line="288" w:lineRule="auto"/>
        <w:jc w:val="both"/>
        <w:rPr>
          <w:del w:id="1867" w:author="Zuzana Hušeková" w:date="2021-06-11T13:17:00Z"/>
        </w:rPr>
      </w:pPr>
      <w:del w:id="1868" w:author="Zuzana Hušeková" w:date="2021-06-11T13:17:00Z">
        <w:r w:rsidRPr="0073389C">
          <w:delText xml:space="preserve">Rozhodnutie poskytovateľa, či bude postupovať podľa prvej alebo druhej odrážky predchádzajúceho odseku závisí závažnosti  </w:delText>
        </w:r>
        <w:r w:rsidR="00BC769F" w:rsidRPr="0073389C">
          <w:delText>zisten</w:delText>
        </w:r>
        <w:r w:rsidR="00BC769F">
          <w:delText>ých</w:delText>
        </w:r>
        <w:r w:rsidR="00BC769F" w:rsidRPr="0073389C">
          <w:delText xml:space="preserve"> </w:delText>
        </w:r>
        <w:r w:rsidRPr="0073389C">
          <w:delText>nedostatkov.</w:delText>
        </w:r>
      </w:del>
    </w:p>
    <w:p w14:paraId="1F3E9377" w14:textId="4DD43301" w:rsidR="009F4290" w:rsidRPr="0073389C" w:rsidRDefault="009F4290" w:rsidP="009D7F63">
      <w:pPr>
        <w:spacing w:before="120" w:after="120" w:line="288" w:lineRule="auto"/>
        <w:jc w:val="both"/>
        <w:rPr>
          <w:del w:id="1869" w:author="Zuzana Hušeková" w:date="2021-06-11T13:17:00Z"/>
        </w:rPr>
      </w:pPr>
      <w:del w:id="1870" w:author="Zuzana Hušeková" w:date="2021-06-11T13:17:00Z">
        <w:r w:rsidRPr="00B8656C">
          <w:rPr>
            <w:b/>
            <w:i/>
            <w:color w:val="FF0000"/>
          </w:rPr>
          <w:delText>Povinnosť prijímateľa:</w:delText>
        </w:r>
        <w:r w:rsidRPr="009F4290">
          <w:delText xml:space="preserve"> Pokiaľ má prijímateľ informáciu o skutočnosti, že v rámci daného VO bola vykonaná kontrola VO podľa § </w:delText>
        </w:r>
        <w:r w:rsidR="00C67CE4">
          <w:delText>169</w:delText>
        </w:r>
        <w:r w:rsidR="00C67CE4" w:rsidRPr="009F4290">
          <w:delText xml:space="preserve"> </w:delText>
        </w:r>
        <w:r w:rsidRPr="009F4290">
          <w:delText xml:space="preserve">ZVO, informuje </w:delText>
        </w:r>
        <w:r w:rsidR="00795A52">
          <w:delText>poskytovateľ</w:delText>
        </w:r>
        <w:r w:rsidRPr="009F4290">
          <w:delText xml:space="preserve"> aj o tejto skutočnosti a súčasne s dokumentáciou predloží aj výsledok tejto kontroly, resp. iným spôsobom identifikuje tento výsledok (kópia </w:delText>
        </w:r>
        <w:r w:rsidR="00A553F1">
          <w:delText> rozhodnutia ÚVO</w:delText>
        </w:r>
        <w:r w:rsidRPr="009F4290">
          <w:delText xml:space="preserve"> alebo záznam z kontroly). Rovnakým spôsobom je prijímateľ povinný informovať </w:delText>
        </w:r>
        <w:r w:rsidR="00795A52">
          <w:delText>poskytovateľa</w:delText>
        </w:r>
        <w:r w:rsidRPr="009F4290">
          <w:delText xml:space="preserve"> aj o všetkých revíznych postupoch týkajúcich sa predmetnej zákazky.</w:delText>
        </w:r>
      </w:del>
    </w:p>
    <w:p w14:paraId="3EABF7E0" w14:textId="3143554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del w:id="1871" w:author="Zuzana Hušeková" w:date="2021-06-11T13:17:00Z"/>
        </w:rPr>
      </w:pPr>
      <w:del w:id="1872" w:author="Zuzana Hušeková" w:date="2021-06-11T13:17:00Z">
        <w:r w:rsidRPr="0073389C">
          <w:rPr>
            <w:b/>
            <w:i/>
          </w:rPr>
          <w:delText>Dôležité upozornenie:</w:delText>
        </w:r>
        <w:r w:rsidRPr="0073389C">
          <w:delText xml:space="preserve"> Nepripustenie do financovania znamená, že všetky výdavky vychádzajúce z realizácie výsledku daného VO budú zo strany poskytovateľa v prípade, že budú zahrnuté v ŽoP, označené ako neoprávnené.</w:delText>
        </w:r>
      </w:del>
    </w:p>
    <w:p w14:paraId="66511654" w14:textId="204F72C8" w:rsidR="0072218C" w:rsidRDefault="0072218C" w:rsidP="00771817">
      <w:pPr>
        <w:spacing w:before="120" w:after="120" w:line="288" w:lineRule="auto"/>
        <w:jc w:val="both"/>
        <w:rPr>
          <w:del w:id="1873" w:author="Zuzana Hušeková" w:date="2021-06-11T13:17:00Z"/>
        </w:rPr>
      </w:pPr>
      <w:del w:id="1874" w:author="Zuzana Hušeková" w:date="2021-06-11T13:17:00Z">
        <w:r w:rsidRPr="0072218C">
          <w:delText>Postupy, práva a povinnosti poskytovateľa uvedené v tejto kapitole sa vzťahujú aj na kontrolu dodatkov k zmluvám s úspešným uchádzačom a na dodatky k rámcovým dohodám, pokiaľ nie je uvedené inak.</w:delText>
        </w:r>
      </w:del>
    </w:p>
    <w:p w14:paraId="4FD27912" w14:textId="22F32DD0" w:rsidR="0072218C" w:rsidRPr="00D63FA2" w:rsidRDefault="0072218C" w:rsidP="00771817">
      <w:pPr>
        <w:spacing w:before="120" w:after="120" w:line="288" w:lineRule="auto"/>
        <w:jc w:val="both"/>
        <w:rPr>
          <w:del w:id="1875" w:author="Zuzana Hušeková" w:date="2021-06-11T13:17:00Z"/>
        </w:rPr>
      </w:pPr>
    </w:p>
    <w:p w14:paraId="587B783C" w14:textId="2A7AE70F" w:rsidR="009D7F63" w:rsidRPr="0073389C" w:rsidRDefault="009D7F63" w:rsidP="00771817">
      <w:pPr>
        <w:spacing w:before="120" w:after="120" w:line="288" w:lineRule="auto"/>
        <w:jc w:val="both"/>
        <w:rPr>
          <w:del w:id="1876" w:author="Zuzana Hušeková" w:date="2021-06-11T13:17:00Z"/>
          <w:b/>
        </w:rPr>
      </w:pPr>
      <w:del w:id="1877" w:author="Zuzana Hušeková" w:date="2021-06-11T13:17:00Z">
        <w:r w:rsidRPr="0073389C">
          <w:rPr>
            <w:b/>
          </w:rPr>
          <w:delText xml:space="preserve">d) Následná ex-post kontrola - </w:delText>
        </w:r>
        <w:r w:rsidR="00745F4B">
          <w:rPr>
            <w:b/>
          </w:rPr>
          <w:delText xml:space="preserve">finančná </w:delText>
        </w:r>
        <w:r w:rsidRPr="0073389C">
          <w:rPr>
            <w:b/>
          </w:rPr>
          <w:delText>kontrola VO po uzatvorení zmluvy s úspešným uchádzačom</w:delText>
        </w:r>
      </w:del>
    </w:p>
    <w:p w14:paraId="13C087B1" w14:textId="661607EB" w:rsidR="009D7F63" w:rsidRPr="0073389C" w:rsidRDefault="009D7F63" w:rsidP="009D7F63">
      <w:pPr>
        <w:spacing w:before="120" w:after="120" w:line="288" w:lineRule="auto"/>
        <w:jc w:val="both"/>
        <w:rPr>
          <w:del w:id="1878" w:author="Zuzana Hušeková" w:date="2021-06-11T13:17:00Z"/>
          <w:lang w:eastAsia="x-none"/>
        </w:rPr>
      </w:pPr>
      <w:del w:id="1879" w:author="Zuzana Hušeková" w:date="2021-06-11T13:17:00Z">
        <w:r w:rsidRPr="0073389C">
          <w:rPr>
            <w:lang w:eastAsia="x-none"/>
          </w:rPr>
          <w:delText xml:space="preserve">Poskytovateľ vykonáva následnú ex-post kontrolu pri všetkých VO, v rámci ktorých bola </w:delText>
        </w:r>
        <w:r w:rsidR="0072218C">
          <w:rPr>
            <w:rFonts w:ascii="Times New Roman" w:hAnsi="Times New Roman"/>
            <w:sz w:val="24"/>
            <w:lang w:eastAsia="x-none"/>
          </w:rPr>
          <w:delText>poskytovateľom</w:delText>
        </w:r>
        <w:r w:rsidR="0072218C" w:rsidRPr="0073389C">
          <w:rPr>
            <w:lang w:eastAsia="x-none"/>
          </w:rPr>
          <w:delText xml:space="preserve"> </w:delText>
        </w:r>
        <w:r w:rsidRPr="0073389C">
          <w:rPr>
            <w:lang w:eastAsia="x-none"/>
          </w:rPr>
          <w:delText xml:space="preserve">riadne ukončená druhá ex-ante kontrola. </w:delText>
        </w:r>
      </w:del>
    </w:p>
    <w:p w14:paraId="2A3F51C2" w14:textId="416FD7CF" w:rsidR="00B8656C" w:rsidRPr="00B8656C" w:rsidRDefault="00B8656C" w:rsidP="00B8656C">
      <w:pPr>
        <w:spacing w:before="120" w:after="120" w:line="288" w:lineRule="auto"/>
        <w:jc w:val="both"/>
        <w:rPr>
          <w:del w:id="1880" w:author="Zuzana Hušeková" w:date="2021-06-11T13:17:00Z"/>
          <w:rFonts w:cs="Arial"/>
          <w:szCs w:val="19"/>
          <w:lang w:eastAsia="x-none"/>
        </w:rPr>
      </w:pPr>
      <w:del w:id="1881" w:author="Zuzana Hušeková" w:date="2021-06-11T13:17:00Z">
        <w:r w:rsidRPr="00B8656C">
          <w:rPr>
            <w:rFonts w:cs="Arial"/>
            <w:szCs w:val="19"/>
            <w:lang w:eastAsia="x-none"/>
          </w:rPr>
          <w:delText xml:space="preserve">Lehota na výkon následnej ex-post kontroly je </w:delText>
        </w:r>
        <w:r w:rsidRPr="00D63FA2">
          <w:rPr>
            <w:rFonts w:cs="Arial"/>
            <w:b/>
            <w:szCs w:val="19"/>
            <w:lang w:eastAsia="x-none"/>
          </w:rPr>
          <w:delText>7 pracovných dní</w:delText>
        </w:r>
        <w:r w:rsidRPr="00B8656C">
          <w:rPr>
            <w:rFonts w:cs="Arial"/>
            <w:szCs w:val="19"/>
            <w:lang w:eastAsia="x-none"/>
          </w:rPr>
          <w:delText>.</w:delText>
        </w:r>
      </w:del>
    </w:p>
    <w:p w14:paraId="5A3052DF" w14:textId="1FD46873" w:rsidR="009D7F63" w:rsidRPr="0073389C" w:rsidRDefault="009D7F63" w:rsidP="009D7F63">
      <w:pPr>
        <w:spacing w:before="120" w:after="120" w:line="288" w:lineRule="auto"/>
        <w:jc w:val="both"/>
        <w:rPr>
          <w:del w:id="1882" w:author="Zuzana Hušeková" w:date="2021-06-11T13:17:00Z"/>
        </w:rPr>
      </w:pPr>
      <w:del w:id="1883" w:author="Zuzana Hušeková" w:date="2021-06-11T13:17:00Z">
        <w:r w:rsidRPr="0073389C">
          <w:rPr>
            <w:b/>
            <w:i/>
            <w:color w:val="FF0000"/>
            <w:lang w:eastAsia="x-none"/>
          </w:rPr>
          <w:delText>Povinnosť prijímateľa:</w:delText>
        </w:r>
        <w:r w:rsidRPr="0073389C">
          <w:rPr>
            <w:color w:val="FF0000"/>
            <w:lang w:eastAsia="x-none"/>
          </w:rPr>
          <w:delText xml:space="preserve"> </w:delText>
        </w:r>
        <w:r w:rsidRPr="0073389C">
          <w:rPr>
            <w:lang w:eastAsia="x-none"/>
          </w:rPr>
          <w:delText xml:space="preserve">Prijímateľ predkladá poskytovateľovi  </w:delText>
        </w:r>
        <w:r w:rsidR="00A85808" w:rsidRPr="0073389C">
          <w:rPr>
            <w:lang w:eastAsia="x-none"/>
          </w:rPr>
          <w:delText>zmluv</w:delText>
        </w:r>
        <w:r w:rsidR="00A85808">
          <w:rPr>
            <w:lang w:eastAsia="x-none"/>
          </w:rPr>
          <w:delText>u</w:delText>
        </w:r>
        <w:r w:rsidR="00A85808" w:rsidRPr="0073389C">
          <w:rPr>
            <w:lang w:eastAsia="x-none"/>
          </w:rPr>
          <w:delText xml:space="preserve"> </w:delText>
        </w:r>
        <w:r w:rsidRPr="0073389C">
          <w:rPr>
            <w:lang w:eastAsia="x-none"/>
          </w:rPr>
          <w:delText xml:space="preserve">s úspešným uchádzačom </w:delText>
        </w:r>
        <w:r w:rsidR="00A85808" w:rsidRPr="00A85808">
          <w:rPr>
            <w:lang w:eastAsia="x-none"/>
          </w:rPr>
          <w:delText>cez ITMS 2014+ spôsobom, ktorý zabezpečí identifikáciu osôb, ktoré zmluvu podpísali, aby bolo možné overiť ich oprávnenosť konať v mene zmluvnej strany.</w:delText>
        </w:r>
        <w:r w:rsidRPr="0073389C">
          <w:rPr>
            <w:lang w:eastAsia="x-none"/>
          </w:rPr>
          <w:delText xml:space="preserve">. Túto zmluvu predkladá prijímateľ </w:delText>
        </w:r>
        <w:r w:rsidR="00A85808" w:rsidRPr="00A85808">
          <w:rPr>
            <w:lang w:eastAsia="x-none"/>
          </w:rPr>
          <w:delText>cez ITMS 2014+</w:delText>
        </w:r>
        <w:r w:rsidR="00A85808">
          <w:rPr>
            <w:lang w:eastAsia="x-none"/>
          </w:rPr>
          <w:delText xml:space="preserve"> </w:delText>
        </w:r>
        <w:r w:rsidRPr="0073389C">
          <w:rPr>
            <w:lang w:eastAsia="x-none"/>
          </w:rPr>
          <w:delText xml:space="preserve">vrátane všetkých jej príloh. Poskytovateľ je oprávnený v rámci podmienok zmluvy o NFP, resp. záväzných dokumentov, na ktoré zmluva o NFP odkazuje, určiť prijímateľovi výnimku z predkladania týchto príloh, t.j. identifikovať typ príloh (napr. rozsiahla technická dokumentácia), ktoré prijímateľ nemusí poskytovateľovi </w:delText>
        </w:r>
        <w:r w:rsidRPr="0073389C">
          <w:rPr>
            <w:lang w:eastAsia="x-none"/>
          </w:rPr>
          <w:lastRenderedPageBreak/>
          <w:delText>predložiť.</w:delText>
        </w:r>
        <w:r w:rsidRPr="0073389C">
          <w:delText xml:space="preserve"> Prijímateľ predkladá dokumentáciu z VO v plnom rozsahu</w:delText>
        </w:r>
        <w:r w:rsidR="00963E0D">
          <w:rPr>
            <w:rStyle w:val="Odkaznapoznmkupodiarou"/>
            <w:rFonts w:cs="Arial"/>
            <w:szCs w:val="19"/>
          </w:rPr>
          <w:footnoteReference w:id="147"/>
        </w:r>
        <w:r w:rsidR="00B8656C" w:rsidRPr="00B8656C">
          <w:rPr>
            <w:rFonts w:cs="Arial"/>
            <w:szCs w:val="19"/>
          </w:rPr>
          <w:delText xml:space="preserve"> vo vzťahu k predmetnému typu kontroly VO</w:delText>
        </w:r>
        <w:r w:rsidRPr="0073389C">
          <w:rPr>
            <w:rFonts w:cs="Arial"/>
            <w:szCs w:val="19"/>
          </w:rPr>
          <w:delText>, vrátane:</w:delText>
        </w:r>
      </w:del>
    </w:p>
    <w:p w14:paraId="0AE81539" w14:textId="4D7C8498" w:rsidR="009D7F63" w:rsidRPr="0073389C" w:rsidRDefault="009D7F63" w:rsidP="00151D4D">
      <w:pPr>
        <w:pStyle w:val="Default"/>
        <w:numPr>
          <w:ilvl w:val="0"/>
          <w:numId w:val="41"/>
        </w:numPr>
        <w:spacing w:before="120" w:after="120" w:line="288" w:lineRule="auto"/>
        <w:ind w:left="567" w:hanging="283"/>
        <w:jc w:val="both"/>
        <w:rPr>
          <w:del w:id="1886" w:author="Zuzana Hušeková" w:date="2021-06-11T13:17:00Z"/>
          <w:rFonts w:ascii="Arial" w:hAnsi="Arial" w:cs="Arial"/>
          <w:sz w:val="19"/>
          <w:szCs w:val="19"/>
          <w:lang w:val="sk-SK"/>
        </w:rPr>
      </w:pPr>
      <w:del w:id="1887" w:author="Zuzana Hušeková" w:date="2021-06-11T13:17:00Z">
        <w:r w:rsidRPr="0073389C">
          <w:rPr>
            <w:rFonts w:ascii="Arial" w:hAnsi="Arial" w:cs="Arial"/>
            <w:sz w:val="19"/>
            <w:szCs w:val="19"/>
            <w:lang w:val="sk-SK"/>
          </w:rPr>
          <w:delText>zmluvy uzavretej medzi prijímateľom a úspešným uchádzačom;</w:delText>
        </w:r>
      </w:del>
    </w:p>
    <w:p w14:paraId="0482E7E1" w14:textId="0CFEDB65" w:rsidR="009D7F63" w:rsidRPr="0073389C" w:rsidRDefault="009D7F63" w:rsidP="00151D4D">
      <w:pPr>
        <w:pStyle w:val="Default"/>
        <w:numPr>
          <w:ilvl w:val="0"/>
          <w:numId w:val="41"/>
        </w:numPr>
        <w:spacing w:before="120" w:after="120" w:line="288" w:lineRule="auto"/>
        <w:ind w:left="567" w:hanging="283"/>
        <w:jc w:val="both"/>
        <w:rPr>
          <w:del w:id="1888" w:author="Zuzana Hušeková" w:date="2021-06-11T13:17:00Z"/>
          <w:rFonts w:ascii="Arial" w:hAnsi="Arial" w:cs="Arial"/>
          <w:sz w:val="19"/>
          <w:szCs w:val="19"/>
          <w:lang w:val="sk-SK"/>
        </w:rPr>
      </w:pPr>
      <w:del w:id="1889" w:author="Zuzana Hušeková" w:date="2021-06-11T13:17:00Z">
        <w:r w:rsidRPr="0073389C">
          <w:rPr>
            <w:rFonts w:ascii="Arial" w:hAnsi="Arial" w:cs="Arial"/>
            <w:sz w:val="19"/>
            <w:szCs w:val="19"/>
            <w:lang w:val="sk-SK"/>
          </w:rPr>
          <w:delText xml:space="preserve">oznámenia výsledku </w:delText>
        </w:r>
        <w:r w:rsidR="00074E7D">
          <w:rPr>
            <w:rFonts w:ascii="Arial" w:hAnsi="Arial" w:cs="Arial"/>
            <w:sz w:val="19"/>
            <w:szCs w:val="19"/>
            <w:lang w:val="sk-SK"/>
          </w:rPr>
          <w:delText>VO</w:delText>
        </w:r>
        <w:r w:rsidRPr="0073389C">
          <w:rPr>
            <w:rFonts w:ascii="Arial" w:hAnsi="Arial" w:cs="Arial"/>
            <w:sz w:val="19"/>
            <w:szCs w:val="19"/>
            <w:lang w:val="sk-SK"/>
          </w:rPr>
          <w:delText xml:space="preserve">/informácií zaslaných </w:delText>
        </w:r>
        <w:r w:rsidR="0072218C" w:rsidRPr="00D63FA2">
          <w:rPr>
            <w:rFonts w:ascii="Arial" w:hAnsi="Arial" w:cs="Arial"/>
            <w:sz w:val="19"/>
            <w:szCs w:val="19"/>
            <w:lang w:val="sk-SK"/>
          </w:rPr>
          <w:delText>do Vestníka ÚVO a Úradného vestníka EÚ</w:delText>
        </w:r>
        <w:r w:rsidRPr="0073389C">
          <w:rPr>
            <w:rFonts w:ascii="Arial" w:hAnsi="Arial" w:cs="Arial"/>
            <w:sz w:val="19"/>
            <w:szCs w:val="19"/>
            <w:lang w:val="sk-SK"/>
          </w:rPr>
          <w:delText>;</w:delText>
        </w:r>
      </w:del>
    </w:p>
    <w:p w14:paraId="2D0650BF" w14:textId="6E77BA94" w:rsidR="009D7F63" w:rsidRDefault="009D7F63" w:rsidP="00151D4D">
      <w:pPr>
        <w:pStyle w:val="Default"/>
        <w:numPr>
          <w:ilvl w:val="0"/>
          <w:numId w:val="41"/>
        </w:numPr>
        <w:spacing w:before="120" w:after="120" w:line="288" w:lineRule="auto"/>
        <w:ind w:left="567" w:hanging="283"/>
        <w:jc w:val="both"/>
        <w:rPr>
          <w:del w:id="1890" w:author="Zuzana Hušeková" w:date="2021-06-11T13:17:00Z"/>
          <w:rFonts w:ascii="Arial" w:hAnsi="Arial" w:cs="Arial"/>
          <w:sz w:val="19"/>
          <w:szCs w:val="19"/>
          <w:lang w:val="sk-SK"/>
        </w:rPr>
      </w:pPr>
      <w:del w:id="1891" w:author="Zuzana Hušeková" w:date="2021-06-11T13:17:00Z">
        <w:r w:rsidRPr="0073389C">
          <w:rPr>
            <w:rFonts w:ascii="Arial" w:hAnsi="Arial" w:cs="Arial"/>
            <w:sz w:val="19"/>
            <w:szCs w:val="19"/>
            <w:lang w:val="sk-SK"/>
          </w:rPr>
          <w:delText>potvrdenie o zverejnení uzavretej zmluvy medzi prijímateľom a úspešným uchádzačom v CRZ, resp. na webovom sídle prijímateľa (uvedené zdokladuje napr. predložením „printscreen“);</w:delText>
        </w:r>
      </w:del>
    </w:p>
    <w:p w14:paraId="66547717" w14:textId="7FCAD24F" w:rsidR="00B8656C" w:rsidRDefault="00B8656C" w:rsidP="00151D4D">
      <w:pPr>
        <w:pStyle w:val="Default"/>
        <w:numPr>
          <w:ilvl w:val="0"/>
          <w:numId w:val="41"/>
        </w:numPr>
        <w:spacing w:before="120" w:after="120" w:line="288" w:lineRule="auto"/>
        <w:ind w:left="567" w:hanging="283"/>
        <w:jc w:val="both"/>
        <w:rPr>
          <w:del w:id="1892" w:author="Zuzana Hušeková" w:date="2021-06-11T13:17:00Z"/>
          <w:rFonts w:ascii="Arial" w:hAnsi="Arial" w:cs="Arial"/>
          <w:sz w:val="19"/>
          <w:szCs w:val="19"/>
          <w:lang w:val="sk-SK"/>
        </w:rPr>
      </w:pPr>
      <w:del w:id="1893" w:author="Zuzana Hušeková" w:date="2021-06-11T13:17:00Z">
        <w:r w:rsidRPr="00B8656C">
          <w:rPr>
            <w:rFonts w:ascii="Arial" w:hAnsi="Arial" w:cs="Arial"/>
            <w:sz w:val="19"/>
            <w:szCs w:val="19"/>
            <w:lang w:val="sk-SK"/>
          </w:rPr>
          <w:delText xml:space="preserve">čestné vyhlásenia o neprítomnosti konfliktu záujmov </w:delText>
        </w:r>
        <w:r w:rsidR="0072218C" w:rsidRPr="0072218C">
          <w:rPr>
            <w:rFonts w:ascii="Arial" w:hAnsi="Arial" w:cs="Arial"/>
            <w:sz w:val="19"/>
            <w:szCs w:val="19"/>
            <w:lang w:val="sk-SK"/>
          </w:rPr>
          <w:delText xml:space="preserve">zainteresovaných osôb podľa </w:delText>
        </w:r>
        <w:r w:rsidR="0072218C" w:rsidRPr="0072218C">
          <w:rPr>
            <w:rFonts w:ascii="Arial" w:hAnsi="Arial" w:cs="Arial"/>
            <w:sz w:val="19"/>
            <w:szCs w:val="19"/>
            <w:lang w:val="sk-SK"/>
          </w:rPr>
          <w:br/>
          <w:delText>§ 23 ods. 3 ZVO</w:delText>
        </w:r>
        <w:r w:rsidRPr="00B8656C">
          <w:rPr>
            <w:rFonts w:ascii="Arial" w:hAnsi="Arial" w:cs="Arial"/>
            <w:sz w:val="19"/>
            <w:szCs w:val="19"/>
            <w:lang w:val="sk-SK"/>
          </w:rPr>
          <w:delText xml:space="preserve"> zúčastňujúcich sa na procese VO</w:delText>
        </w:r>
        <w:r w:rsidR="0072218C">
          <w:rPr>
            <w:rFonts w:ascii="Arial" w:hAnsi="Arial" w:cs="Arial"/>
            <w:sz w:val="19"/>
            <w:szCs w:val="19"/>
            <w:lang w:val="sk-SK"/>
          </w:rPr>
          <w:delText>;</w:delText>
        </w:r>
      </w:del>
    </w:p>
    <w:p w14:paraId="5169A70A" w14:textId="0293A7DF" w:rsidR="0072218C" w:rsidRPr="0072218C" w:rsidRDefault="0072218C" w:rsidP="00D63FA2">
      <w:pPr>
        <w:pStyle w:val="Odsekzoznamu"/>
        <w:numPr>
          <w:ilvl w:val="0"/>
          <w:numId w:val="41"/>
        </w:numPr>
        <w:ind w:left="567"/>
        <w:jc w:val="both"/>
        <w:rPr>
          <w:del w:id="1894" w:author="Zuzana Hušeková" w:date="2021-06-11T13:17:00Z"/>
          <w:rFonts w:cs="Arial"/>
          <w:color w:val="000000"/>
          <w:szCs w:val="19"/>
        </w:rPr>
      </w:pPr>
      <w:del w:id="1895" w:author="Zuzana Hušeková" w:date="2021-06-11T13:17:00Z">
        <w:r w:rsidRPr="0072218C">
          <w:rPr>
            <w:rFonts w:cs="Arial"/>
            <w:color w:val="000000"/>
            <w:szCs w:val="19"/>
          </w:rPr>
          <w:delText>záber obrazovky (screen shot) s načítanou príslušnou webovou stránkou RPVS s jednoznačne identifikovanými subjektmi ako potvrdenie o vykonaní kontroly zápisu úspešného uchádzača alebo jeho subdodávateľa (ak relevantné) do registra partnerov vereného sektora podľa zákona 315/2016 Z.z. o registri partnerov verejného sektora a o zmene a doplnení niektorých zákonov;</w:delText>
        </w:r>
      </w:del>
    </w:p>
    <w:p w14:paraId="15B368AB" w14:textId="626A88D0" w:rsidR="009D7F63" w:rsidRPr="0073389C" w:rsidRDefault="009D7F63" w:rsidP="00151D4D">
      <w:pPr>
        <w:pStyle w:val="Default"/>
        <w:numPr>
          <w:ilvl w:val="0"/>
          <w:numId w:val="41"/>
        </w:numPr>
        <w:spacing w:before="120" w:after="120" w:line="288" w:lineRule="auto"/>
        <w:ind w:left="567" w:hanging="283"/>
        <w:jc w:val="both"/>
        <w:rPr>
          <w:del w:id="1896" w:author="Zuzana Hušeková" w:date="2021-06-11T13:17:00Z"/>
          <w:rFonts w:ascii="Arial" w:hAnsi="Arial" w:cs="Arial"/>
          <w:sz w:val="19"/>
          <w:szCs w:val="19"/>
          <w:lang w:val="sk-SK"/>
        </w:rPr>
      </w:pPr>
      <w:del w:id="1897" w:author="Zuzana Hušeková" w:date="2021-06-11T13:17:00Z">
        <w:r w:rsidRPr="0073389C">
          <w:rPr>
            <w:rFonts w:ascii="Arial" w:hAnsi="Arial" w:cs="Arial"/>
            <w:sz w:val="19"/>
            <w:szCs w:val="19"/>
            <w:lang w:val="sk-SK"/>
          </w:rPr>
          <w:delText>ďalšie relevantné doklady, týkajúce sa nových skutočnost</w:delText>
        </w:r>
        <w:r w:rsidR="009F4290">
          <w:rPr>
            <w:rFonts w:ascii="Arial" w:hAnsi="Arial" w:cs="Arial"/>
            <w:sz w:val="19"/>
            <w:szCs w:val="19"/>
            <w:lang w:val="sk-SK"/>
          </w:rPr>
          <w:delText>í</w:delText>
        </w:r>
        <w:r w:rsidRPr="0073389C">
          <w:rPr>
            <w:rFonts w:ascii="Arial" w:hAnsi="Arial" w:cs="Arial"/>
            <w:sz w:val="19"/>
            <w:szCs w:val="19"/>
            <w:lang w:val="sk-SK"/>
          </w:rPr>
          <w:delText xml:space="preserve">, ktoré neboli predložené v rámci druhej ex-ante kontroly. </w:delText>
        </w:r>
      </w:del>
    </w:p>
    <w:p w14:paraId="1EC315C1" w14:textId="754E7EF3" w:rsidR="009D7F63" w:rsidRPr="0073389C" w:rsidRDefault="00B8656C" w:rsidP="009D7F63">
      <w:pPr>
        <w:spacing w:before="120" w:after="120" w:line="288" w:lineRule="auto"/>
        <w:jc w:val="both"/>
        <w:rPr>
          <w:del w:id="1898" w:author="Zuzana Hušeková" w:date="2021-06-11T13:17:00Z"/>
        </w:rPr>
      </w:pPr>
      <w:del w:id="1899" w:author="Zuzana Hušeková" w:date="2021-06-11T13:17:00Z">
        <w:r w:rsidRPr="00B8656C">
          <w:rPr>
            <w:rFonts w:cs="Arial"/>
            <w:szCs w:val="19"/>
          </w:rPr>
          <w:delText>Poskytovateľ požiada prijímateľa v prípade potreby o vysvetlenie, resp. doplnenie dokumentácie alebo informácií</w:delText>
        </w:r>
        <w:r>
          <w:rPr>
            <w:rFonts w:cs="Arial"/>
            <w:szCs w:val="19"/>
          </w:rPr>
          <w:delText xml:space="preserve">. </w:delText>
        </w:r>
        <w:r w:rsidR="009D7F63" w:rsidRPr="0073389C">
          <w:rPr>
            <w:lang w:eastAsia="x-none"/>
          </w:rPr>
          <w:delText xml:space="preserve">Poskytovateľ určí lehotu minimálne 5 a maximálne 10 pracovných dní na poskytnutie vysvetlenia/doplnenia dokumentácie k VO v závislosti od požadovaného rozsahu doplnenia/vysvetlenia dokumentácie. Lehota začína prijímateľovi plynúť odo dňa doručenia výzvy. </w:delText>
        </w:r>
        <w:r w:rsidR="009D7F63" w:rsidRPr="0073389C">
          <w:delText xml:space="preserve">Dňom odoslania žiadosti/výzvy </w:delText>
        </w:r>
        <w:r w:rsidR="00BC769F">
          <w:delText>sa</w:delText>
        </w:r>
        <w:r w:rsidR="009D7F63" w:rsidRPr="0073389C">
          <w:delText xml:space="preserve"> lehota na výkon kontroly</w:delText>
        </w:r>
        <w:r>
          <w:rPr>
            <w:rFonts w:cs="Arial"/>
            <w:szCs w:val="19"/>
          </w:rPr>
          <w:delText xml:space="preserve"> VO</w:delText>
        </w:r>
        <w:r w:rsidR="00BC769F">
          <w:rPr>
            <w:rFonts w:cs="Arial"/>
            <w:szCs w:val="19"/>
          </w:rPr>
          <w:delText xml:space="preserve"> prerušuje</w:delText>
        </w:r>
        <w:r w:rsidR="009D7F63" w:rsidRPr="0073389C">
          <w:delText xml:space="preserve">. </w:delText>
        </w:r>
      </w:del>
    </w:p>
    <w:p w14:paraId="0317E989" w14:textId="210E9FFA" w:rsidR="009D7F63" w:rsidRPr="0073389C" w:rsidRDefault="009D7F63" w:rsidP="009D7F63">
      <w:pPr>
        <w:spacing w:before="120" w:after="120" w:line="288" w:lineRule="auto"/>
        <w:jc w:val="both"/>
        <w:rPr>
          <w:del w:id="1900" w:author="Zuzana Hušeková" w:date="2021-06-11T13:17:00Z"/>
          <w:lang w:eastAsia="x-none"/>
        </w:rPr>
      </w:pPr>
      <w:del w:id="1901" w:author="Zuzana Hušeková" w:date="2021-06-11T13:17:00Z">
        <w:r w:rsidRPr="0073389C">
          <w:rPr>
            <w:lang w:eastAsia="x-none"/>
          </w:rPr>
          <w:delText xml:space="preserve">Dňom nasledujúcim po dni doručenia vysvetlenia alebo doplnenia dokumentácie poskytovateľovi </w:delText>
        </w:r>
        <w:r w:rsidR="00BC769F">
          <w:rPr>
            <w:lang w:eastAsia="x-none"/>
          </w:rPr>
          <w:delText>pokračuje</w:delText>
        </w:r>
        <w:r w:rsidR="00BC769F" w:rsidRPr="0073389C">
          <w:rPr>
            <w:lang w:eastAsia="x-none"/>
          </w:rPr>
          <w:delText xml:space="preserve"> </w:delText>
        </w:r>
        <w:r w:rsidRPr="0073389C">
          <w:rPr>
            <w:lang w:eastAsia="x-none"/>
          </w:rPr>
          <w:delText>plyn</w:delText>
        </w:r>
        <w:r w:rsidR="00BC769F">
          <w:rPr>
            <w:lang w:eastAsia="x-none"/>
          </w:rPr>
          <w:delText>utie</w:delText>
        </w:r>
        <w:r w:rsidRPr="0073389C">
          <w:rPr>
            <w:lang w:eastAsia="x-none"/>
          </w:rPr>
          <w:delText xml:space="preserve"> lehot</w:delText>
        </w:r>
        <w:r w:rsidR="00BC769F">
          <w:rPr>
            <w:lang w:eastAsia="x-none"/>
          </w:rPr>
          <w:delText>y</w:delText>
        </w:r>
        <w:r w:rsidRPr="0073389C">
          <w:rPr>
            <w:lang w:eastAsia="x-none"/>
          </w:rPr>
          <w:delText xml:space="preserve"> 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w:delText>
        </w:r>
        <w:r w:rsidR="00B8656C">
          <w:rPr>
            <w:rFonts w:cs="Arial"/>
            <w:szCs w:val="19"/>
            <w:lang w:eastAsia="x-none"/>
          </w:rPr>
          <w:delText xml:space="preserve">VO </w:delText>
        </w:r>
        <w:r w:rsidRPr="0073389C">
          <w:rPr>
            <w:lang w:eastAsia="x-none"/>
          </w:rPr>
          <w:delText>je nevyhnutné vyzvať prijímateľa na doplnenie chýbajúcich dokladov, uvedenú skutočnosť vyhodnotí poskytovateľ ako podstatné porušenie zmluvy o NFP.</w:delText>
        </w:r>
      </w:del>
    </w:p>
    <w:p w14:paraId="78E9F66F" w14:textId="03CAC4EF" w:rsidR="009D7F63" w:rsidRDefault="009D7F63" w:rsidP="009D7F63">
      <w:pPr>
        <w:spacing w:before="120" w:after="120" w:line="288" w:lineRule="auto"/>
        <w:jc w:val="both"/>
        <w:rPr>
          <w:del w:id="1902" w:author="Zuzana Hušeková" w:date="2021-06-11T13:17:00Z"/>
          <w:lang w:eastAsia="x-none"/>
        </w:rPr>
      </w:pPr>
      <w:del w:id="1903" w:author="Zuzana Hušeková" w:date="2021-06-11T13:17:00Z">
        <w:r w:rsidRPr="0073389C">
          <w:rPr>
            <w:lang w:eastAsia="x-none"/>
          </w:rPr>
          <w:delText xml:space="preserve">Ak pri </w:delText>
        </w:r>
        <w:r w:rsidR="00BC769F">
          <w:rPr>
            <w:lang w:eastAsia="x-none"/>
          </w:rPr>
          <w:delText xml:space="preserve">následnej </w:delText>
        </w:r>
        <w:r w:rsidRPr="0073389C">
          <w:rPr>
            <w:lang w:eastAsia="x-none"/>
          </w:rPr>
          <w:delText xml:space="preserve">ex-post kontrole poskytovateľ nezistí porušenie </w:delText>
        </w:r>
        <w:r w:rsidR="00BC769F">
          <w:rPr>
            <w:lang w:eastAsia="x-none"/>
          </w:rPr>
          <w:delText>pravidiel</w:delText>
        </w:r>
        <w:r w:rsidR="00BC769F" w:rsidRPr="0073389C">
          <w:rPr>
            <w:lang w:eastAsia="x-none"/>
          </w:rPr>
          <w:delText xml:space="preserve"> </w:delText>
        </w:r>
        <w:r w:rsidRPr="0073389C">
          <w:rPr>
            <w:lang w:eastAsia="x-none"/>
          </w:rPr>
          <w:delText>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ŽoP.</w:delText>
        </w:r>
      </w:del>
    </w:p>
    <w:p w14:paraId="429FF463" w14:textId="3D7697DF" w:rsidR="006D4344" w:rsidRPr="0073389C" w:rsidRDefault="006D4344" w:rsidP="009D7F63">
      <w:pPr>
        <w:spacing w:before="120" w:after="120" w:line="288" w:lineRule="auto"/>
        <w:jc w:val="both"/>
        <w:rPr>
          <w:del w:id="1904" w:author="Zuzana Hušeková" w:date="2021-06-11T13:17:00Z"/>
          <w:lang w:eastAsia="x-none"/>
        </w:rPr>
      </w:pPr>
      <w:del w:id="1905" w:author="Zuzana Hušeková" w:date="2021-06-11T13:17:00Z">
        <w:r w:rsidRPr="00A553F1">
          <w:rPr>
            <w:b/>
            <w:i/>
            <w:color w:val="FF0000"/>
            <w:lang w:eastAsia="x-none"/>
          </w:rPr>
          <w:delText>Povinnosť prijímateľa:</w:delText>
        </w:r>
        <w:r>
          <w:rPr>
            <w:lang w:eastAsia="x-none"/>
          </w:rPr>
          <w:delText xml:space="preserve"> </w:delText>
        </w:r>
        <w:r w:rsidRPr="006D4344">
          <w:rPr>
            <w:lang w:eastAsia="x-none"/>
          </w:rPr>
          <w:delText xml:space="preserve">Ak poskytovateľ identifikuje nedostatky, ktoré je možné odstrániť (napr. nezverejnenie zmluvy, nezverejnenie časti zmluvy alebo prílohy k zmluve, nezaslanie oznámenia o výsledku VO do vestníka VO a pod.), uvedie poskytovateľ tieto nedostatky v návrhu správy z kontroly spolu s odporúčaniami na odstránenie zistených nedostatkov a poskytne prijímateľovi lehotu minimálne 5 pracovných dní na podanie námietok. V prípade, že prijímateľ doručí v určenej lehote námietky, je poskytovateľ povinný ich vyhodnotiť a v prípade ich úplnej alebo čiastočnej opodstatnenosti, zohľadniť ich v správe z kontroly. V prípade, že námietky prijímateľa sú neopodstatnené, neboli podané alebo boli podané po lehote, vypracuje poskytovateľ správu z  kontroly, v rámci ktorej uvedie neopodstatnené námietky spolu s dôvodom ich neopodstatnenosti.. Správa z kontroly zároveň obsahuje odporúčania na odstránenie zistených nedostatkov, ktoré je prijímateľ povinný v stanovenej lehote (minimálne 5 pracovných dní a maximálne 10 pracovných dní) odstrániť. Pokiaľ je možné tieto nedostatky odstrániť len úpravou zmluvy s úspešným uchádzačom (formou dodatku), vyzve prijímateľa na vypracovanie a predloženie návrhu takéhoto dodatku na kontrolu poskytovateľovi. Návrh poskytovateľa na vypracovanie dodatku nemôže byť v rozpore s obmedzeniami ustanovenými v § 18 ZVO, ktorý upravuje zmenu zmluvy, rámcovej dohody alebo koncesnej zmluvy. Je na konkrétnom posúdení poskytovateľa, či následnú ex post kontrolu ukončí až po schválení platného a </w:delText>
        </w:r>
        <w:r w:rsidRPr="006D4344">
          <w:rPr>
            <w:lang w:eastAsia="x-none"/>
          </w:rPr>
          <w:lastRenderedPageBreak/>
          <w:delText>účinného dodatku alebo aj pred týmto úkonom (napr. odkladacia podmienka nadobudnutia účinnosti dodatku).</w:delText>
        </w:r>
      </w:del>
    </w:p>
    <w:p w14:paraId="05057F75" w14:textId="0DBE45F6" w:rsidR="009D7F63" w:rsidRPr="0073389C" w:rsidRDefault="009D7F63" w:rsidP="009D7F63">
      <w:pPr>
        <w:spacing w:before="120" w:after="120" w:line="288" w:lineRule="auto"/>
        <w:jc w:val="both"/>
        <w:rPr>
          <w:del w:id="1906" w:author="Zuzana Hušeková" w:date="2021-06-11T13:17:00Z"/>
          <w:lang w:eastAsia="x-none"/>
        </w:rPr>
      </w:pPr>
      <w:del w:id="1907" w:author="Zuzana Hušeková" w:date="2021-06-11T13:17:00Z">
        <w:r w:rsidRPr="0073389C">
          <w:rPr>
            <w:lang w:eastAsia="x-none"/>
          </w:rPr>
          <w:delText>Ak pri následnej ex</w:delText>
        </w:r>
        <w:r w:rsidR="00857ADC">
          <w:rPr>
            <w:lang w:eastAsia="x-none"/>
          </w:rPr>
          <w:delText>-</w:delText>
        </w:r>
        <w:r w:rsidRPr="0073389C">
          <w:rPr>
            <w:lang w:eastAsia="x-none"/>
          </w:rPr>
          <w:delText xml:space="preserve">post kontrole poskytovateľ zistí porušenie </w:delText>
        </w:r>
        <w:r w:rsidR="00BC769F">
          <w:rPr>
            <w:lang w:eastAsia="x-none"/>
          </w:rPr>
          <w:delText>pravidiel</w:delText>
        </w:r>
        <w:r w:rsidR="00BC769F" w:rsidRPr="0073389C">
          <w:rPr>
            <w:lang w:eastAsia="x-none"/>
          </w:rPr>
          <w:delText xml:space="preserve"> </w:delText>
        </w:r>
        <w:r w:rsidRPr="0073389C">
          <w:rPr>
            <w:lang w:eastAsia="x-none"/>
          </w:rPr>
          <w:delText xml:space="preserve">a postupov VO, resp. porušenie pravidiel a ustanovení legislatívy SR a EÚ, pričom rozsah a závažnosť týchto </w:delText>
        </w:r>
        <w:r w:rsidR="006D4344">
          <w:rPr>
            <w:lang w:eastAsia="x-none"/>
          </w:rPr>
          <w:delText>nedostatkov</w:delText>
        </w:r>
        <w:r w:rsidR="006D4344" w:rsidRPr="0073389C">
          <w:rPr>
            <w:lang w:eastAsia="x-none"/>
          </w:rPr>
          <w:delText xml:space="preserve"> </w:delText>
        </w:r>
        <w:r w:rsidRPr="0073389C">
          <w:rPr>
            <w:lang w:eastAsia="x-none"/>
          </w:rPr>
          <w:delText>má taký charakter, že mali alebo mohli mať vplyv na výsledok VO, v tomto prípade:</w:delText>
        </w:r>
      </w:del>
    </w:p>
    <w:p w14:paraId="3EF75F48" w14:textId="62795E6C" w:rsidR="009D7F63" w:rsidRPr="0073389C" w:rsidRDefault="009D7F63" w:rsidP="009D7F63">
      <w:pPr>
        <w:pStyle w:val="Bulletslevel2"/>
        <w:spacing w:after="120" w:line="288" w:lineRule="auto"/>
        <w:ind w:left="567" w:hanging="283"/>
        <w:rPr>
          <w:del w:id="1908" w:author="Zuzana Hušeková" w:date="2021-06-11T13:17:00Z"/>
          <w:rFonts w:cs="Arial"/>
          <w:szCs w:val="19"/>
          <w:lang w:val="sk-SK"/>
        </w:rPr>
      </w:pPr>
      <w:del w:id="1909" w:author="Zuzana Hušeková" w:date="2021-06-11T13:17:00Z">
        <w:r w:rsidRPr="0073389C">
          <w:rPr>
            <w:rFonts w:cs="Arial"/>
            <w:szCs w:val="19"/>
            <w:lang w:val="sk-SK"/>
          </w:rPr>
          <w:delText>v záveroch kontroly</w:delText>
        </w:r>
        <w:r w:rsidR="00F25EBB">
          <w:rPr>
            <w:rFonts w:cs="Arial"/>
            <w:szCs w:val="19"/>
            <w:lang w:val="sk-SK"/>
          </w:rPr>
          <w:delText xml:space="preserve"> VO</w:delText>
        </w:r>
        <w:r w:rsidRPr="0073389C">
          <w:rPr>
            <w:rFonts w:cs="Arial"/>
            <w:szCs w:val="19"/>
            <w:lang w:val="sk-SK"/>
          </w:rPr>
          <w:delText xml:space="preserve"> nepripustí výdavky </w:delText>
        </w:r>
        <w:r w:rsidR="00F25EBB" w:rsidRPr="00F25EBB">
          <w:rPr>
            <w:rFonts w:cs="Arial"/>
            <w:szCs w:val="19"/>
            <w:lang w:val="sk-SK"/>
          </w:rPr>
          <w:delText xml:space="preserve">týkajúce sa predmetu zákazky zadávanej na základe kontrolovaného VO </w:delText>
        </w:r>
        <w:r w:rsidRPr="0073389C">
          <w:rPr>
            <w:rFonts w:cs="Arial"/>
            <w:szCs w:val="19"/>
            <w:lang w:val="sk-SK"/>
          </w:rPr>
          <w:delText>do financovania v plnom rozsahu, alebo</w:delText>
        </w:r>
      </w:del>
    </w:p>
    <w:p w14:paraId="330F1457" w14:textId="653D8647" w:rsidR="009D7F63" w:rsidRPr="0073389C" w:rsidRDefault="009D7F63" w:rsidP="009D7F63">
      <w:pPr>
        <w:pStyle w:val="Bulletslevel2"/>
        <w:spacing w:after="120" w:line="288" w:lineRule="auto"/>
        <w:ind w:left="567" w:hanging="283"/>
        <w:rPr>
          <w:del w:id="1910" w:author="Zuzana Hušeková" w:date="2021-06-11T13:17:00Z"/>
          <w:rFonts w:cs="Arial"/>
          <w:szCs w:val="19"/>
          <w:lang w:val="sk-SK"/>
        </w:rPr>
      </w:pPr>
      <w:del w:id="1911" w:author="Zuzana Hušeková" w:date="2021-06-11T13:17:00Z">
        <w:r w:rsidRPr="0073389C">
          <w:rPr>
            <w:rFonts w:cs="Arial"/>
            <w:szCs w:val="19"/>
            <w:lang w:val="sk-SK"/>
          </w:rPr>
          <w:delText xml:space="preserve">postupuje podľa metodického pokynu CKO č. 5, ktorý upravuje postup pri určení </w:delText>
        </w:r>
        <w:r w:rsidR="006B7CFE" w:rsidRPr="006B7CFE">
          <w:rPr>
            <w:rFonts w:cs="Arial"/>
            <w:szCs w:val="19"/>
            <w:lang w:val="sk-SK"/>
          </w:rPr>
          <w:delText>finančných opráv pri nedodržaní pravidiel a postupov</w:delText>
        </w:r>
        <w:r w:rsidRPr="0073389C">
          <w:rPr>
            <w:rFonts w:cs="Arial"/>
            <w:szCs w:val="19"/>
            <w:lang w:val="sk-SK"/>
          </w:rPr>
          <w:delText xml:space="preserve"> VO. </w:delText>
        </w:r>
      </w:del>
    </w:p>
    <w:p w14:paraId="648C1682" w14:textId="2D741651" w:rsidR="009D7F63" w:rsidRPr="0073389C" w:rsidRDefault="009D7F63" w:rsidP="009D7F63">
      <w:pPr>
        <w:spacing w:before="120" w:after="120" w:line="288" w:lineRule="auto"/>
        <w:jc w:val="both"/>
        <w:rPr>
          <w:del w:id="1912" w:author="Zuzana Hušeková" w:date="2021-06-11T13:17:00Z"/>
          <w:lang w:eastAsia="x-none"/>
        </w:rPr>
      </w:pPr>
      <w:del w:id="1913" w:author="Zuzana Hušeková" w:date="2021-06-11T13:17:00Z">
        <w:r w:rsidRPr="0073389C">
          <w:rPr>
            <w:lang w:eastAsia="x-none"/>
          </w:rPr>
          <w:delTex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delText>
        </w:r>
        <w:r w:rsidRPr="0073389C">
          <w:delText>prvej alebo druhej odrážky</w:delText>
        </w:r>
        <w:r w:rsidRPr="0073389C">
          <w:rPr>
            <w:lang w:eastAsia="x-none"/>
          </w:rPr>
          <w:delText xml:space="preserve"> predchádzajúceho odseku závisí od závažnosti  zisten</w:delText>
        </w:r>
        <w:r w:rsidR="00BC769F">
          <w:rPr>
            <w:lang w:eastAsia="x-none"/>
          </w:rPr>
          <w:delText>ých</w:delText>
        </w:r>
        <w:r w:rsidRPr="0073389C">
          <w:rPr>
            <w:lang w:eastAsia="x-none"/>
          </w:rPr>
          <w:delText xml:space="preserve"> nedostatkov. </w:delText>
        </w:r>
      </w:del>
    </w:p>
    <w:p w14:paraId="6D486F50" w14:textId="27A651ED" w:rsidR="009D7F63" w:rsidRDefault="009D7F63" w:rsidP="009D7F63">
      <w:pPr>
        <w:spacing w:before="120" w:after="120" w:line="288" w:lineRule="auto"/>
        <w:jc w:val="both"/>
        <w:rPr>
          <w:del w:id="1914" w:author="Zuzana Hušeková" w:date="2021-06-11T13:17:00Z"/>
          <w:lang w:eastAsia="x-none"/>
        </w:rPr>
      </w:pPr>
      <w:del w:id="1915" w:author="Zuzana Hušeková" w:date="2021-06-11T13:17:00Z">
        <w:r w:rsidRPr="0073389C">
          <w:rPr>
            <w:lang w:eastAsia="x-none"/>
          </w:rPr>
          <w:delText xml:space="preserve">Pokiaľ poskytovateľ </w:delText>
        </w:r>
        <w:r w:rsidR="00BC769F" w:rsidRPr="00BC769F">
          <w:rPr>
            <w:lang w:eastAsia="x-none"/>
          </w:rPr>
          <w:delText xml:space="preserve">vyjadril nesúhlas s podpísaním zmluvy s úspešným uchádzačom, nie je možné </w:delText>
        </w:r>
        <w:r w:rsidRPr="0073389C">
          <w:rPr>
            <w:lang w:eastAsia="x-none"/>
          </w:rPr>
          <w:delText xml:space="preserve">určiť ex-ante </w:delText>
        </w:r>
        <w:r w:rsidR="006B7CFE" w:rsidRPr="006B7CFE">
          <w:rPr>
            <w:lang w:eastAsia="x-none"/>
          </w:rPr>
          <w:delText>finančnú opravu</w:delText>
        </w:r>
        <w:r w:rsidRPr="0073389C">
          <w:rPr>
            <w:lang w:eastAsia="x-none"/>
          </w:rPr>
          <w:delText xml:space="preserve">, poskytovateľ v záveroch kontroly nepripustí výdavky </w:delText>
        </w:r>
        <w:r w:rsidR="00F25EBB" w:rsidRPr="00F25EBB">
          <w:rPr>
            <w:rFonts w:cs="Arial"/>
            <w:szCs w:val="19"/>
            <w:lang w:eastAsia="x-none"/>
          </w:rPr>
          <w:delText>týkajúce sa predmetu zákazky zadávanej na základe kontrolovaného VO</w:delText>
        </w:r>
        <w:r w:rsidR="00F25EBB">
          <w:rPr>
            <w:rFonts w:cs="Arial"/>
            <w:szCs w:val="19"/>
            <w:lang w:eastAsia="x-none"/>
          </w:rPr>
          <w:delText xml:space="preserve"> </w:delText>
        </w:r>
        <w:r w:rsidRPr="0073389C">
          <w:rPr>
            <w:lang w:eastAsia="x-none"/>
          </w:rPr>
          <w:delText>do financovania v plnom rozsahu, bez ohľadu na ustanovenie predošlého odseku.</w:delText>
        </w:r>
      </w:del>
    </w:p>
    <w:p w14:paraId="0EE33418" w14:textId="7B1B3653" w:rsidR="006D4344" w:rsidRDefault="006D4344" w:rsidP="009D7F63">
      <w:pPr>
        <w:spacing w:before="120" w:after="120" w:line="288" w:lineRule="auto"/>
        <w:jc w:val="both"/>
        <w:rPr>
          <w:del w:id="1916" w:author="Zuzana Hušeková" w:date="2021-06-11T13:17:00Z"/>
          <w:lang w:eastAsia="x-none"/>
        </w:rPr>
      </w:pPr>
      <w:del w:id="1917" w:author="Zuzana Hušeková" w:date="2021-06-11T13:17:00Z">
        <w:r w:rsidRPr="006D4344">
          <w:rPr>
            <w:lang w:eastAsia="x-none"/>
          </w:rPr>
          <w:delText>V prípade, že poskytovateľ zistí skutočnosti ovplyvňujúce posudzovanie oprávnenosti výdavkov (na základe zistení vecnej kontroly VO), ktoré však nepredstavujú závažné porušenie Zmluvy o NFP a zároveň nezistí iné porušenie ZVO a platnej legislatívy SR a EÚ, ktoré malo alebo by mohlo mať vplyv na VO, v záveroch ktorými akceptuje proces VO uvedie všetky skutočnosti týkajúce sa takýchto zistení v  správe z kontroly VO.</w:delText>
        </w:r>
      </w:del>
    </w:p>
    <w:p w14:paraId="3D524314" w14:textId="6D03A0C5" w:rsidR="00A553F1" w:rsidRPr="00A553F1" w:rsidRDefault="00A553F1" w:rsidP="00A553F1">
      <w:pPr>
        <w:spacing w:before="120" w:after="120" w:line="288" w:lineRule="auto"/>
        <w:jc w:val="both"/>
        <w:rPr>
          <w:del w:id="1918" w:author="Zuzana Hušeková" w:date="2021-06-11T13:17:00Z"/>
          <w:lang w:eastAsia="x-none"/>
        </w:rPr>
      </w:pPr>
      <w:del w:id="1919" w:author="Zuzana Hušeková" w:date="2021-06-11T13:17:00Z">
        <w:r w:rsidRPr="00A553F1">
          <w:rPr>
            <w:b/>
            <w:i/>
            <w:color w:val="FF0000"/>
            <w:lang w:eastAsia="x-none"/>
          </w:rPr>
          <w:delText>Povinnosť prijímateľa:</w:delText>
        </w:r>
        <w:r w:rsidRPr="00A553F1">
          <w:rPr>
            <w:lang w:eastAsia="x-none"/>
          </w:rPr>
          <w:delText xml:space="preserve"> Pokiaľ má prijímateľ informáciu o skutočnosti, že v rámci daného VO bola vykonaná kontrola VO podľa § 169 ZVO, informuje poskytovateľ aj o tejto skutočnosti a súčasne s dokumentáciou predloží aj výsledok tejto kontroly, resp. iným spôsobom identifikuje tento výsledok (kópia  rozhodnutia ÚVO alebo záznam z kontroly). Rovnakým spôsobom je prijímateľ povinný informovať poskytovateľa aj o všetkých revíznych postupoch týkajúcich sa predmetnej zákazky.</w:delText>
        </w:r>
      </w:del>
    </w:p>
    <w:p w14:paraId="17E41F40" w14:textId="3F3B85C6" w:rsidR="00A553F1" w:rsidRPr="0073389C" w:rsidRDefault="00A553F1" w:rsidP="00771817">
      <w:pPr>
        <w:spacing w:before="120" w:after="120" w:line="288" w:lineRule="auto"/>
        <w:jc w:val="both"/>
        <w:rPr>
          <w:del w:id="1920" w:author="Zuzana Hušeková" w:date="2021-06-11T13:17:00Z"/>
          <w:lang w:eastAsia="x-none"/>
        </w:rPr>
      </w:pPr>
    </w:p>
    <w:p w14:paraId="258F8A95" w14:textId="08EE99DF" w:rsidR="009D7F63" w:rsidRPr="0073389C" w:rsidRDefault="009D7F63" w:rsidP="00771817">
      <w:pPr>
        <w:spacing w:before="120" w:after="120" w:line="288" w:lineRule="auto"/>
        <w:jc w:val="both"/>
        <w:rPr>
          <w:del w:id="1921" w:author="Zuzana Hušeková" w:date="2021-06-11T13:17:00Z"/>
          <w:b/>
        </w:rPr>
      </w:pPr>
      <w:del w:id="1922" w:author="Zuzana Hušeková" w:date="2021-06-11T13:17:00Z">
        <w:r w:rsidRPr="0073389C">
          <w:rPr>
            <w:b/>
          </w:rPr>
          <w:delText xml:space="preserve">e) Kontrola dodatkov </w:delText>
        </w:r>
        <w:r w:rsidR="00FF3B36" w:rsidRPr="00FF3B36">
          <w:rPr>
            <w:b/>
          </w:rPr>
          <w:delText>(zmena zmluvy, rámcovej dohody a koncesnej zmluvy počas ich trvania)</w:delText>
        </w:r>
      </w:del>
    </w:p>
    <w:p w14:paraId="0EC42FAD" w14:textId="3683878E" w:rsidR="00FF3B36" w:rsidRDefault="009D7F63" w:rsidP="009D7F63">
      <w:pPr>
        <w:spacing w:before="120" w:after="120" w:line="288" w:lineRule="auto"/>
        <w:jc w:val="both"/>
        <w:rPr>
          <w:del w:id="1923" w:author="Zuzana Hušeková" w:date="2021-06-11T13:17:00Z"/>
        </w:rPr>
      </w:pPr>
      <w:del w:id="1924" w:author="Zuzana Hušeková" w:date="2021-06-11T13:17:00Z">
        <w:r w:rsidRPr="0073389C">
          <w:rPr>
            <w:b/>
            <w:i/>
            <w:color w:val="FF0000"/>
          </w:rPr>
          <w:delText>Povinnosť prijímateľa:</w:delText>
        </w:r>
        <w:r w:rsidRPr="0073389C">
          <w:rPr>
            <w:color w:val="FF0000"/>
          </w:rPr>
          <w:delText xml:space="preserve"> </w:delText>
        </w:r>
        <w:r w:rsidRPr="0073389C">
          <w:delText xml:space="preserve">Prijímateľ je povinný predložiť poskytovateľovi </w:delText>
        </w:r>
        <w:r w:rsidR="00FF3B36" w:rsidRPr="00FF3B36">
          <w:delText>všetky dodatky súvisiace</w:delText>
        </w:r>
        <w:r w:rsidR="00FF3B36" w:rsidRPr="00FF3B36" w:rsidDel="006C0742">
          <w:delText xml:space="preserve"> návrhy všetkých dodatkov za účelom ich kontroly (pred podpisom oboma zmluvnými stranami) súvisiac</w:delText>
        </w:r>
      </w:del>
      <w:ins w:id="1925" w:author="Milan Matovič" w:date="2021-06-07T13:38:00Z">
        <w:del w:id="1926" w:author="Zuzana Hušeková" w:date="2021-06-11T13:17:00Z">
          <w:r w:rsidR="006C0742">
            <w:delText>e</w:delText>
          </w:r>
        </w:del>
      </w:ins>
      <w:del w:id="1927" w:author="Zuzana Hušeková" w:date="2021-06-11T13:17:00Z">
        <w:r w:rsidR="00FF3B36" w:rsidRPr="00FF3B36" w:rsidDel="006C0742">
          <w:delText>ich</w:delText>
        </w:r>
        <w:r w:rsidR="00FF3B36" w:rsidRPr="00FF3B36">
          <w:delText xml:space="preserve"> s výsledkom VO alebo obstarávania spolufinancovaného z  EŠIF po ich podpise</w:delText>
        </w:r>
        <w:r w:rsidRPr="0073389C">
          <w:delText xml:space="preserve">. </w:delText>
        </w:r>
      </w:del>
    </w:p>
    <w:p w14:paraId="1765C682" w14:textId="086B95FE" w:rsidR="00FF3B36" w:rsidRDefault="009D7F63" w:rsidP="009D7F63">
      <w:pPr>
        <w:spacing w:before="120" w:after="120" w:line="288" w:lineRule="auto"/>
        <w:jc w:val="both"/>
        <w:rPr>
          <w:del w:id="1928" w:author="Zuzana Hušeková" w:date="2021-06-11T13:17:00Z"/>
        </w:rPr>
      </w:pPr>
      <w:del w:id="1929" w:author="Zuzana Hušeková" w:date="2021-06-11T13:17:00Z">
        <w:r w:rsidRPr="0073389C">
          <w:delText xml:space="preserve">Uvedená povinnosť sa vzťahuje aj na prípady, keď sa dodatok vzťahuje na časť výdavkov, ktoré nie sú oprávnenými výdavkami, avšak sú súčasťou zákazky, ktorá je spolufinancovaná z fondov EŠIF. </w:delText>
        </w:r>
      </w:del>
    </w:p>
    <w:p w14:paraId="367D27B8" w14:textId="6918333C" w:rsidR="009D7F63" w:rsidRPr="0073389C" w:rsidRDefault="00FF3B36" w:rsidP="009D7F63">
      <w:pPr>
        <w:spacing w:before="120" w:after="120" w:line="288" w:lineRule="auto"/>
        <w:jc w:val="both"/>
        <w:rPr>
          <w:del w:id="1930" w:author="Zuzana Hušeková" w:date="2021-06-11T13:17:00Z"/>
        </w:rPr>
      </w:pPr>
      <w:del w:id="1931" w:author="Zuzana Hušeková" w:date="2021-06-11T13:17:00Z">
        <w:r w:rsidRPr="00FF3B36">
          <w:delText>Predmetom kontroly dodatkov je posúdenie ich súladu s príslušnými ustanoveniami ZVO, a to najmä ustanovením § 18 ZVO. Zároveň poskytovateľ posudzuje zmeny z neho vyplývajúce po stránke ich súladu so schválenou ŽoNFP a účinnou zmluvou o NFP.</w:delText>
        </w:r>
      </w:del>
    </w:p>
    <w:p w14:paraId="7A69840C" w14:textId="22208EDE" w:rsidR="00FF3B36" w:rsidRPr="00D63FA2" w:rsidRDefault="00FF3B36" w:rsidP="00FF3B36">
      <w:pPr>
        <w:spacing w:before="60" w:after="60"/>
        <w:jc w:val="both"/>
        <w:rPr>
          <w:del w:id="1932" w:author="Zuzana Hušeková" w:date="2021-06-11T13:17:00Z"/>
          <w:rFonts w:cs="Arial"/>
          <w:szCs w:val="19"/>
        </w:rPr>
      </w:pPr>
      <w:del w:id="1933" w:author="Zuzana Hušeková" w:date="2021-06-11T13:17:00Z">
        <w:r w:rsidRPr="00D63FA2">
          <w:rPr>
            <w:rFonts w:cs="Arial"/>
            <w:szCs w:val="19"/>
          </w:rPr>
          <w:delText xml:space="preserve">Lehota na výkon kontroly dodatku je </w:delText>
        </w:r>
        <w:r w:rsidRPr="00D63FA2">
          <w:rPr>
            <w:rFonts w:cs="Arial"/>
            <w:b/>
            <w:szCs w:val="19"/>
          </w:rPr>
          <w:delText>15 pracovných dní</w:delText>
        </w:r>
        <w:r w:rsidRPr="00D63FA2">
          <w:rPr>
            <w:rFonts w:cs="Arial"/>
            <w:szCs w:val="19"/>
          </w:rPr>
          <w:delText xml:space="preserve"> (týka sa prípadov, v ktorých dodatok je kontrolovaný ako celok až po jeho podpise). </w:delText>
        </w:r>
      </w:del>
    </w:p>
    <w:p w14:paraId="3CFBC821" w14:textId="5615ADAB" w:rsidR="00FF3B36" w:rsidRPr="00D63FA2" w:rsidRDefault="00FF3B36" w:rsidP="00FF3B36">
      <w:pPr>
        <w:spacing w:before="60" w:after="60"/>
        <w:jc w:val="both"/>
        <w:rPr>
          <w:del w:id="1934" w:author="Zuzana Hušeková" w:date="2021-06-11T13:17:00Z"/>
          <w:rFonts w:cs="Arial"/>
          <w:szCs w:val="19"/>
        </w:rPr>
      </w:pPr>
    </w:p>
    <w:p w14:paraId="223978ED" w14:textId="5A5AE7F7" w:rsidR="00FF3B36" w:rsidRPr="00D63FA2" w:rsidRDefault="00FF3B36" w:rsidP="00FF3B36">
      <w:pPr>
        <w:spacing w:before="60" w:after="60"/>
        <w:jc w:val="both"/>
        <w:rPr>
          <w:del w:id="1935" w:author="Zuzana Hušeková" w:date="2021-06-11T13:17:00Z"/>
          <w:rFonts w:cs="Arial"/>
          <w:szCs w:val="19"/>
        </w:rPr>
      </w:pPr>
      <w:del w:id="1936" w:author="Zuzana Hušeková" w:date="2021-06-11T13:17:00Z">
        <w:r w:rsidRPr="00D63FA2">
          <w:rPr>
            <w:rFonts w:cs="Arial"/>
            <w:szCs w:val="19"/>
          </w:rPr>
          <w:delText>Pri kontrole dodatku po jeho podpise sa na predkladanie takéhoto dodatku a na jeho kontrolu primerane vzťahujú pravidlá uvedené v podkapitole 2.6.3. Štandardná ex post kontrola, ak v tejto kapitole nie je uvedené inak.</w:delText>
        </w:r>
      </w:del>
    </w:p>
    <w:p w14:paraId="2BCB6C88" w14:textId="6C81E796" w:rsidR="00FF3B36" w:rsidRDefault="00FF3B36" w:rsidP="009D7F63">
      <w:pPr>
        <w:spacing w:before="120" w:after="120" w:line="288" w:lineRule="auto"/>
        <w:jc w:val="both"/>
        <w:rPr>
          <w:del w:id="1937" w:author="Zuzana Hušeková" w:date="2021-06-11T13:17:00Z"/>
          <w:b/>
          <w:i/>
          <w:color w:val="FF0000"/>
        </w:rPr>
      </w:pPr>
    </w:p>
    <w:p w14:paraId="360F5FDE" w14:textId="1B6A0F70" w:rsidR="005235EA" w:rsidRPr="00D63FA2" w:rsidRDefault="009D7F63" w:rsidP="005235EA">
      <w:pPr>
        <w:spacing w:before="60" w:after="60"/>
        <w:jc w:val="both"/>
        <w:rPr>
          <w:del w:id="1938" w:author="Zuzana Hušeková" w:date="2021-06-11T13:17:00Z"/>
          <w:rFonts w:cs="Arial"/>
          <w:szCs w:val="19"/>
        </w:rPr>
      </w:pPr>
      <w:del w:id="1939" w:author="Zuzana Hušeková" w:date="2021-06-11T13:17:00Z">
        <w:r w:rsidRPr="0073389C">
          <w:rPr>
            <w:b/>
            <w:i/>
            <w:color w:val="FF0000"/>
          </w:rPr>
          <w:lastRenderedPageBreak/>
          <w:delText xml:space="preserve">Povinnosť prijímateľa: </w:delText>
        </w:r>
        <w:r w:rsidR="005235EA" w:rsidRPr="00D63FA2">
          <w:rPr>
            <w:rFonts w:cs="Arial"/>
            <w:szCs w:val="19"/>
          </w:rPr>
          <w:delText>Prijímateľ predkladá dokumentáciu z VO po podpise dodatku v plnom rozsahu</w:delText>
        </w:r>
        <w:r w:rsidR="005235EA" w:rsidRPr="00D63FA2">
          <w:rPr>
            <w:rStyle w:val="Odkaznapoznmkupodiarou"/>
            <w:rFonts w:cs="Arial"/>
            <w:sz w:val="19"/>
            <w:szCs w:val="19"/>
          </w:rPr>
          <w:footnoteReference w:id="148"/>
        </w:r>
        <w:r w:rsidR="005235EA" w:rsidRPr="00D63FA2">
          <w:rPr>
            <w:rFonts w:cs="Arial"/>
            <w:szCs w:val="19"/>
          </w:rPr>
          <w:delText xml:space="preserve"> vo vzťahu k predmetnému typu kontroly VO, najmä: </w:delText>
        </w:r>
      </w:del>
    </w:p>
    <w:p w14:paraId="06DDA5E9" w14:textId="4EDEFE73" w:rsidR="005235EA" w:rsidRPr="00D63FA2" w:rsidRDefault="005235EA" w:rsidP="005235EA">
      <w:pPr>
        <w:pStyle w:val="Bulletslevel2"/>
        <w:spacing w:before="60" w:after="60" w:line="276" w:lineRule="auto"/>
        <w:ind w:left="567" w:hanging="283"/>
        <w:jc w:val="both"/>
        <w:rPr>
          <w:del w:id="1944" w:author="Zuzana Hušeková" w:date="2021-06-11T13:17:00Z"/>
          <w:rFonts w:cs="Arial"/>
          <w:szCs w:val="19"/>
          <w:lang w:val="sk-SK"/>
        </w:rPr>
      </w:pPr>
      <w:del w:id="1945" w:author="Zuzana Hušeková" w:date="2021-06-11T13:17:00Z">
        <w:r w:rsidRPr="00D63FA2">
          <w:rPr>
            <w:rFonts w:cs="Arial"/>
            <w:szCs w:val="19"/>
            <w:lang w:val="sk-SK"/>
          </w:rPr>
          <w:delText>dodatok zmluvy uzavretý medzi prijímateľom a úspešným uchádzačom;</w:delText>
        </w:r>
      </w:del>
    </w:p>
    <w:p w14:paraId="0032A275" w14:textId="5BD4558C" w:rsidR="005235EA" w:rsidRPr="00D63FA2" w:rsidRDefault="005235EA" w:rsidP="005235EA">
      <w:pPr>
        <w:pStyle w:val="Bulletslevel2"/>
        <w:spacing w:before="60" w:after="60" w:line="276" w:lineRule="auto"/>
        <w:ind w:left="567" w:hanging="283"/>
        <w:jc w:val="both"/>
        <w:rPr>
          <w:del w:id="1946" w:author="Zuzana Hušeková" w:date="2021-06-11T13:17:00Z"/>
          <w:rFonts w:cs="Arial"/>
          <w:szCs w:val="19"/>
          <w:lang w:val="sk-SK"/>
        </w:rPr>
      </w:pPr>
      <w:del w:id="1947" w:author="Zuzana Hušeková" w:date="2021-06-11T13:17:00Z">
        <w:r w:rsidRPr="00D63FA2">
          <w:rPr>
            <w:rFonts w:cs="Arial"/>
            <w:szCs w:val="19"/>
            <w:lang w:val="sk-SK"/>
          </w:rPr>
          <w:delText>odôvodnenie uzavretia dodatku s priradením predmetného dodatku ku konkrétnemu odseku/písmenu § 18 ZVO vrátane relevantného odôvodnenia,</w:delText>
        </w:r>
      </w:del>
    </w:p>
    <w:p w14:paraId="318F0892" w14:textId="43CEA0C9" w:rsidR="005235EA" w:rsidRPr="00D63FA2" w:rsidRDefault="005235EA" w:rsidP="005235EA">
      <w:pPr>
        <w:pStyle w:val="Bulletslevel2"/>
        <w:spacing w:before="60" w:after="60" w:line="276" w:lineRule="auto"/>
        <w:ind w:left="567" w:hanging="283"/>
        <w:jc w:val="both"/>
        <w:rPr>
          <w:del w:id="1948" w:author="Zuzana Hušeková" w:date="2021-06-11T13:17:00Z"/>
          <w:rFonts w:cs="Arial"/>
          <w:szCs w:val="19"/>
          <w:lang w:val="sk-SK"/>
        </w:rPr>
      </w:pPr>
      <w:del w:id="1949" w:author="Zuzana Hušeková" w:date="2021-06-11T13:17:00Z">
        <w:r w:rsidRPr="00D63FA2">
          <w:rPr>
            <w:rFonts w:cs="Arial"/>
            <w:szCs w:val="19"/>
            <w:lang w:val="sk-SK"/>
          </w:rPr>
          <w:delText>stanovisko relevantných osôb (napr. stavebný dozor, projektant, dodávateľ a pod.) potvrdzujúce opodstatnenosť a objektívnosť vykonanej zmeny,</w:delText>
        </w:r>
      </w:del>
    </w:p>
    <w:p w14:paraId="57488701" w14:textId="036B87CE" w:rsidR="005235EA" w:rsidRPr="00D63FA2" w:rsidRDefault="005235EA" w:rsidP="005235EA">
      <w:pPr>
        <w:pStyle w:val="Bulletslevel2"/>
        <w:spacing w:before="60" w:after="60" w:line="276" w:lineRule="auto"/>
        <w:ind w:left="567" w:hanging="283"/>
        <w:jc w:val="both"/>
        <w:rPr>
          <w:del w:id="1950" w:author="Zuzana Hušeková" w:date="2021-06-11T13:17:00Z"/>
          <w:rFonts w:cs="Arial"/>
          <w:szCs w:val="19"/>
          <w:lang w:val="sk-SK"/>
        </w:rPr>
      </w:pPr>
      <w:del w:id="1951" w:author="Zuzana Hušeková" w:date="2021-06-11T13:17:00Z">
        <w:r w:rsidRPr="00D63FA2">
          <w:rPr>
            <w:rFonts w:cs="Arial"/>
            <w:szCs w:val="19"/>
            <w:lang w:val="sk-SK"/>
          </w:rPr>
          <w:delText>podklady preukazujúce opodstatnenosť a objektívnosť vykonanej zmeny, napr. projektantom ocenený rozpočet naviac prác, potvrdenie výrobcu/distribútora o ukončení výroby tovaru a pod.,</w:delText>
        </w:r>
      </w:del>
    </w:p>
    <w:p w14:paraId="147021E9" w14:textId="16F32E52" w:rsidR="005235EA" w:rsidRPr="00D63FA2" w:rsidRDefault="005235EA" w:rsidP="005235EA">
      <w:pPr>
        <w:pStyle w:val="Bulletslevel2"/>
        <w:spacing w:before="60" w:after="60" w:line="276" w:lineRule="auto"/>
        <w:ind w:left="567" w:hanging="283"/>
        <w:jc w:val="both"/>
        <w:rPr>
          <w:del w:id="1952" w:author="Zuzana Hušeková" w:date="2021-06-11T13:17:00Z"/>
          <w:rFonts w:cs="Arial"/>
          <w:szCs w:val="19"/>
          <w:lang w:val="sk-SK"/>
        </w:rPr>
      </w:pPr>
      <w:del w:id="1953" w:author="Zuzana Hušeková" w:date="2021-06-11T13:17:00Z">
        <w:r w:rsidRPr="00D63FA2">
          <w:rPr>
            <w:rFonts w:cs="Arial"/>
            <w:szCs w:val="19"/>
            <w:lang w:val="sk-SK"/>
          </w:rPr>
          <w:delText xml:space="preserve">čestné vyhlásenia o neprítomnosti konfliktu záujmov </w:delText>
        </w:r>
        <w:r w:rsidRPr="00D63FA2">
          <w:rPr>
            <w:rFonts w:cs="Arial"/>
            <w:szCs w:val="19"/>
          </w:rPr>
          <w:delText xml:space="preserve">zainteresovaných osôb </w:delText>
        </w:r>
        <w:r w:rsidRPr="00D63FA2">
          <w:rPr>
            <w:rFonts w:cs="Arial"/>
            <w:szCs w:val="19"/>
            <w:lang w:val="sk-SK"/>
          </w:rPr>
          <w:delText>zúčastňujúcich sa na procese prípravy a uzavretia dodatku</w:delText>
        </w:r>
        <w:r w:rsidRPr="00D63FA2">
          <w:rPr>
            <w:rFonts w:cs="Arial"/>
            <w:szCs w:val="19"/>
          </w:rPr>
          <w:delText>.</w:delText>
        </w:r>
      </w:del>
    </w:p>
    <w:p w14:paraId="2CD19461" w14:textId="00B9C148" w:rsidR="005235EA" w:rsidRDefault="005235EA" w:rsidP="00D63FA2">
      <w:pPr>
        <w:pStyle w:val="Bulletslevel2"/>
        <w:ind w:left="567"/>
        <w:rPr>
          <w:del w:id="1954" w:author="Zuzana Hušeková" w:date="2021-06-11T13:17:00Z"/>
          <w:rFonts w:cs="Arial"/>
          <w:szCs w:val="19"/>
        </w:rPr>
      </w:pPr>
      <w:del w:id="1955" w:author="Zuzana Hušeková" w:date="2021-06-11T13:17:00Z">
        <w:r w:rsidRPr="00D63FA2">
          <w:rPr>
            <w:rFonts w:cs="Arial"/>
            <w:szCs w:val="19"/>
            <w:lang w:val="sk-SK"/>
          </w:rPr>
          <w:delText>potvrdenie o zaslaní oznámenia o zmene zmluvy na zverejnenie v profile na stránke ÚVO, ak je to relevantné;</w:delText>
        </w:r>
      </w:del>
    </w:p>
    <w:p w14:paraId="1D2E4909" w14:textId="60DB86A4" w:rsidR="004A1434" w:rsidRPr="002D5B69" w:rsidRDefault="005235EA" w:rsidP="00D63FA2">
      <w:pPr>
        <w:pStyle w:val="Bulletslevel2"/>
        <w:ind w:left="567"/>
        <w:rPr>
          <w:del w:id="1956" w:author="Zuzana Hušeková" w:date="2021-06-11T13:17:00Z"/>
        </w:rPr>
      </w:pPr>
      <w:del w:id="1957" w:author="Zuzana Hušeková" w:date="2021-06-11T13:17:00Z">
        <w:r w:rsidRPr="00D63FA2">
          <w:rPr>
            <w:rFonts w:cs="Arial"/>
            <w:szCs w:val="19"/>
          </w:rPr>
          <w:delText>potvrdenie o zverejnení uzavretého dodatku medzi prijímateľom a úspešným uchádzačom v CRZ alebo na webovom sídle prijímateľa (uvedené zdokladuje napr. predložením „print screen-u“)</w:delText>
        </w:r>
        <w:r w:rsidR="00C67CE4" w:rsidRPr="00D63FA2">
          <w:rPr>
            <w:lang w:val="sk-SK"/>
          </w:rPr>
          <w:delText>.</w:delText>
        </w:r>
      </w:del>
    </w:p>
    <w:p w14:paraId="13B494AC" w14:textId="60C92D79" w:rsidR="00B70097" w:rsidRDefault="00B70097" w:rsidP="004A1434">
      <w:pPr>
        <w:spacing w:before="120" w:after="120" w:line="288" w:lineRule="auto"/>
        <w:jc w:val="both"/>
        <w:rPr>
          <w:del w:id="1958" w:author="Zuzana Hušeková" w:date="2021-06-11T13:17:00Z"/>
          <w:rFonts w:cs="Arial"/>
          <w:szCs w:val="19"/>
        </w:rPr>
      </w:pPr>
    </w:p>
    <w:p w14:paraId="11B83905" w14:textId="66DD8AFE" w:rsidR="00B70097" w:rsidRDefault="00B70097" w:rsidP="004A1434">
      <w:pPr>
        <w:spacing w:before="120" w:after="120" w:line="288" w:lineRule="auto"/>
        <w:jc w:val="both"/>
        <w:rPr>
          <w:del w:id="1959" w:author="Zuzana Hušeková" w:date="2021-06-11T13:17:00Z"/>
          <w:rFonts w:cs="Arial"/>
          <w:szCs w:val="19"/>
        </w:rPr>
      </w:pPr>
      <w:del w:id="1960" w:author="Zuzana Hušeková" w:date="2021-06-11T13:17:00Z">
        <w:r w:rsidRPr="00B70097">
          <w:rPr>
            <w:rFonts w:cs="Arial"/>
            <w:szCs w:val="19"/>
          </w:rPr>
          <w:delText xml:space="preserve">V prípade, že poskytovateľ doručí prijímateľovi žiadosť o vysvetlenie, úpravu alebo doplnenie dodatku, určí v tejto žiadosti lehotu </w:delText>
        </w:r>
        <w:r w:rsidRPr="00D63FA2">
          <w:rPr>
            <w:rFonts w:cs="Arial"/>
            <w:b/>
            <w:szCs w:val="19"/>
          </w:rPr>
          <w:delText>minimálne 5 pracovných dní a maximálne 10 pracovných dní</w:delText>
        </w:r>
        <w:r w:rsidRPr="00B70097">
          <w:rPr>
            <w:rFonts w:cs="Arial"/>
            <w:szCs w:val="19"/>
          </w:rPr>
          <w:delText xml:space="preserve"> na zaslanie tohto vysvetlenia, úpravy alebo doplnenia zo strany prijímateľa. Dňom odoslania žiadosti sa prerušuje lehota na výkon kontroly. Dňom nasledujúcim po dni doručenia vysvetlenia, úpravy alebo doplnenia dokumentácie poskytovateľovi pokračuje plynutie lehoty na výkon kontroly VO.</w:delText>
        </w:r>
      </w:del>
    </w:p>
    <w:p w14:paraId="63702093" w14:textId="2EA90EB3" w:rsidR="004A1434" w:rsidRPr="004A1434" w:rsidRDefault="004A1434" w:rsidP="004A1434">
      <w:pPr>
        <w:spacing w:before="120" w:after="120" w:line="288" w:lineRule="auto"/>
        <w:jc w:val="both"/>
        <w:rPr>
          <w:del w:id="1961" w:author="Zuzana Hušeková" w:date="2021-06-11T13:17:00Z"/>
          <w:rFonts w:cs="Arial"/>
          <w:szCs w:val="19"/>
        </w:rPr>
      </w:pPr>
      <w:del w:id="1962" w:author="Zuzana Hušeková" w:date="2021-06-11T13:17:00Z">
        <w:r w:rsidRPr="004A1434">
          <w:rPr>
            <w:rFonts w:cs="Arial"/>
            <w:szCs w:val="19"/>
          </w:rPr>
          <w:delText>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delText>
        </w:r>
      </w:del>
    </w:p>
    <w:p w14:paraId="5F9E843D" w14:textId="79874674" w:rsidR="00B70097" w:rsidRDefault="004A1434" w:rsidP="004A1434">
      <w:pPr>
        <w:spacing w:before="120" w:after="120" w:line="288" w:lineRule="auto"/>
        <w:jc w:val="both"/>
        <w:rPr>
          <w:del w:id="1963" w:author="Zuzana Hušeková" w:date="2021-06-11T13:17:00Z"/>
          <w:rFonts w:cs="Arial"/>
          <w:szCs w:val="19"/>
        </w:rPr>
      </w:pPr>
      <w:del w:id="1964" w:author="Zuzana Hušeková" w:date="2021-06-11T13:17:00Z">
        <w:r w:rsidRPr="004A1434">
          <w:rPr>
            <w:rFonts w:cs="Arial"/>
            <w:szCs w:val="19"/>
          </w:rPr>
          <w:delText>Ak poskytovateľ</w:delText>
        </w:r>
        <w:r w:rsidRPr="004A1434" w:rsidDel="006526CF">
          <w:rPr>
            <w:rFonts w:cs="Arial"/>
            <w:szCs w:val="19"/>
          </w:rPr>
          <w:delText xml:space="preserve"> </w:delText>
        </w:r>
        <w:r w:rsidRPr="004A1434">
          <w:rPr>
            <w:rFonts w:cs="Arial"/>
            <w:szCs w:val="19"/>
          </w:rPr>
          <w:delText>identifikuje nedostatky v procese VO</w:delText>
        </w:r>
        <w:r w:rsidR="00B70097">
          <w:rPr>
            <w:rFonts w:cs="Arial"/>
            <w:szCs w:val="19"/>
          </w:rPr>
          <w:delText xml:space="preserve"> </w:delText>
        </w:r>
        <w:r w:rsidR="00B70097" w:rsidRPr="00B70097">
          <w:rPr>
            <w:rFonts w:cs="Arial"/>
            <w:szCs w:val="19"/>
          </w:rPr>
          <w:delText>(v procese uzatvárania dodatku), pre</w:delText>
        </w:r>
        <w:r w:rsidR="00B70097">
          <w:rPr>
            <w:rFonts w:cs="Arial"/>
            <w:szCs w:val="19"/>
          </w:rPr>
          <w:delText>ruší sa lehota na výkon kontroly</w:delText>
        </w:r>
        <w:r w:rsidR="00B70097" w:rsidRPr="00B70097">
          <w:rPr>
            <w:rFonts w:cs="Arial"/>
            <w:szCs w:val="19"/>
          </w:rPr>
          <w:delText xml:space="preserve"> VO</w:delText>
        </w:r>
        <w:r w:rsidR="00B70097">
          <w:rPr>
            <w:rFonts w:cs="Arial"/>
            <w:szCs w:val="19"/>
          </w:rPr>
          <w:delText xml:space="preserve"> </w:delText>
        </w:r>
        <w:r w:rsidRPr="004A1434">
          <w:rPr>
            <w:rFonts w:cs="Arial"/>
            <w:szCs w:val="19"/>
          </w:rPr>
          <w:delText xml:space="preserve">a vyzve </w:delText>
        </w:r>
        <w:r w:rsidRPr="00AD07E2">
          <w:rPr>
            <w:rFonts w:cs="Arial"/>
            <w:b/>
            <w:szCs w:val="19"/>
          </w:rPr>
          <w:delText>prijímateľa v návrhu správy z kontroly VO</w:delText>
        </w:r>
        <w:r w:rsidRPr="004A1434">
          <w:rPr>
            <w:rFonts w:cs="Arial"/>
            <w:szCs w:val="19"/>
          </w:rPr>
          <w:delText xml:space="preserve"> v primeranej lehote na odstránenie nedostatkov, zapracovanie pripomienok, zdôvodnenie nezapracovania pripomienok alebo podanie námietok k návrhu správy z kontroly. Poskytovateľ posúdi námietky k návrhu správy z kontroly VO a</w:delText>
        </w:r>
        <w:r w:rsidR="00B70097">
          <w:rPr>
            <w:rFonts w:cs="Arial"/>
            <w:szCs w:val="19"/>
          </w:rPr>
          <w:delText xml:space="preserve"> doručí </w:delText>
        </w:r>
        <w:r w:rsidRPr="004A1434">
          <w:rPr>
            <w:rFonts w:cs="Arial"/>
            <w:szCs w:val="19"/>
          </w:rPr>
          <w:delText xml:space="preserve">prijímateľovi </w:delText>
        </w:r>
        <w:r w:rsidRPr="00AD07E2">
          <w:rPr>
            <w:rFonts w:cs="Arial"/>
            <w:b/>
            <w:szCs w:val="19"/>
          </w:rPr>
          <w:delText>správu z kontroly</w:delText>
        </w:r>
        <w:r w:rsidRPr="004A1434">
          <w:rPr>
            <w:rFonts w:cs="Arial"/>
            <w:szCs w:val="19"/>
          </w:rPr>
          <w:delText xml:space="preserve">. </w:delText>
        </w:r>
      </w:del>
    </w:p>
    <w:p w14:paraId="5F43F405" w14:textId="0B1D5D40" w:rsidR="00B70097" w:rsidRDefault="00B70097" w:rsidP="004A1434">
      <w:pPr>
        <w:spacing w:before="120" w:after="120" w:line="288" w:lineRule="auto"/>
        <w:jc w:val="both"/>
        <w:rPr>
          <w:del w:id="1965" w:author="Zuzana Hušeková" w:date="2021-06-11T13:17:00Z"/>
          <w:rFonts w:cs="Arial"/>
          <w:szCs w:val="19"/>
        </w:rPr>
      </w:pPr>
      <w:del w:id="1966" w:author="Zuzana Hušeková" w:date="2021-06-11T13:17:00Z">
        <w:r w:rsidRPr="00B70097">
          <w:rPr>
            <w:rFonts w:cs="Arial"/>
            <w:szCs w:val="19"/>
          </w:rPr>
          <w:delText>Pokiaľ poskytovateľ pri kontrole takéhoto dodatku zistí porušenie pravidiel a postupov VO, resp. porušenie pravidiel a ustanovení  legislatívy SR a EÚ, predmetný výdavok neschváli, čo znamená, že súvisiace výdavky vyplývajúce zo zmien v zmysle dodatku nebudú pripustené do financovania v plnom rozsahu, resp. v prípade splnenia príslušných podmienok predmetný dodatok schváli s určením finančnej opravy.</w:delText>
        </w:r>
      </w:del>
    </w:p>
    <w:p w14:paraId="518C584E" w14:textId="026C45F6" w:rsidR="009F4290" w:rsidRPr="0073389C" w:rsidRDefault="009F4290" w:rsidP="009D7F63">
      <w:pPr>
        <w:spacing w:before="120" w:after="120" w:line="288" w:lineRule="auto"/>
        <w:jc w:val="both"/>
        <w:rPr>
          <w:del w:id="1967" w:author="Zuzana Hušeková" w:date="2021-06-11T13:17:00Z"/>
        </w:rPr>
      </w:pPr>
      <w:del w:id="1968" w:author="Zuzana Hušeková" w:date="2021-06-11T13:17:00Z">
        <w:r w:rsidRPr="009F4290">
          <w:delText xml:space="preserve">Pokiaľ prijímateľ plánuje upraviť existujúci zmluvný vzťah na základe priameho rokovacieho konania, je v tomto prípade povinný predložiť poskytovateľovi príslušné </w:delText>
        </w:r>
        <w:r w:rsidR="00B70097" w:rsidRPr="009F4290">
          <w:delText>oznámen</w:delText>
        </w:r>
        <w:r w:rsidR="00B70097">
          <w:delText>ie</w:delText>
        </w:r>
        <w:r w:rsidR="00B70097" w:rsidRPr="009F4290">
          <w:delText xml:space="preserve"> </w:delText>
        </w:r>
        <w:r w:rsidRPr="009F4290">
          <w:delText xml:space="preserve">o </w:delText>
        </w:r>
        <w:r w:rsidR="00D077F7" w:rsidRPr="00D077F7">
          <w:delText>zámere uzavrieť zmluvu</w:delText>
        </w:r>
        <w:r w:rsidRPr="009F4290">
          <w:delText xml:space="preserve">. Po skončení procesov v rámci postupu priameho rokovacieho konania </w:delText>
        </w:r>
        <w:r w:rsidR="00B70097">
          <w:delText>doručí</w:delText>
        </w:r>
        <w:r w:rsidR="00B70097" w:rsidRPr="009F4290">
          <w:delText xml:space="preserve"> </w:delText>
        </w:r>
        <w:r w:rsidRPr="009F4290">
          <w:delText>prijímateľ poskytovateľovi zápisnice z týchto rokovaní spolu s dodatk</w:delText>
        </w:r>
        <w:r w:rsidR="00B70097">
          <w:delText>om</w:delText>
        </w:r>
        <w:r w:rsidRPr="009F4290">
          <w:delText>. Tento je ďalej predmetom kontroly poskytovateľa.</w:delText>
        </w:r>
      </w:del>
    </w:p>
    <w:p w14:paraId="10249489" w14:textId="349F2105"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del w:id="1969" w:author="Zuzana Hušeková" w:date="2021-06-11T13:17:00Z"/>
        </w:rPr>
      </w:pPr>
      <w:del w:id="1970" w:author="Zuzana Hušeková" w:date="2021-06-11T13:17:00Z">
        <w:r w:rsidRPr="0073389C">
          <w:rPr>
            <w:b/>
            <w:i/>
          </w:rPr>
          <w:delText>Dôležité upozornenie:</w:delText>
        </w:r>
        <w:r w:rsidRPr="0073389C">
          <w:delTex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delText>
        </w:r>
        <w:r w:rsidRPr="0073389C">
          <w:rPr>
            <w:rFonts w:cs="Arial"/>
            <w:szCs w:val="19"/>
          </w:rPr>
          <w:delText>5</w:delText>
        </w:r>
        <w:r w:rsidR="004A1434">
          <w:rPr>
            <w:rFonts w:cs="Arial"/>
            <w:szCs w:val="19"/>
          </w:rPr>
          <w:delText xml:space="preserve"> </w:delText>
        </w:r>
        <w:r w:rsidR="004A1434" w:rsidRPr="004A1434">
          <w:rPr>
            <w:rFonts w:cs="Arial"/>
            <w:szCs w:val="19"/>
          </w:rPr>
          <w:delText>k určovaniu finančných opráv, ktoré má riadiaci orgán uplatňovať pri nedodržaní pravidiel a postupov verejného obstarávania</w:delText>
        </w:r>
        <w:r w:rsidRPr="0073389C">
          <w:rPr>
            <w:rFonts w:cs="Arial"/>
            <w:szCs w:val="19"/>
          </w:rPr>
          <w:delText xml:space="preserve">. </w:delText>
        </w:r>
      </w:del>
    </w:p>
    <w:p w14:paraId="66630A55" w14:textId="57C2813A" w:rsidR="009F4290" w:rsidRDefault="009F4290" w:rsidP="009D7F63">
      <w:pPr>
        <w:spacing w:before="120" w:after="120" w:line="288" w:lineRule="auto"/>
        <w:rPr>
          <w:del w:id="1971" w:author="Zuzana Hušeková" w:date="2021-06-11T13:17:00Z"/>
          <w:b/>
        </w:rPr>
      </w:pPr>
    </w:p>
    <w:p w14:paraId="0090526C" w14:textId="121E4A53" w:rsidR="00B70097" w:rsidRDefault="009D7F63" w:rsidP="009D7F63">
      <w:pPr>
        <w:spacing w:before="120" w:after="120" w:line="288" w:lineRule="auto"/>
        <w:rPr>
          <w:del w:id="1972" w:author="Zuzana Hušeková" w:date="2021-06-11T13:17:00Z"/>
          <w:b/>
        </w:rPr>
      </w:pPr>
      <w:del w:id="1973" w:author="Zuzana Hušeková" w:date="2021-06-11T13:17:00Z">
        <w:r w:rsidRPr="0073389C">
          <w:rPr>
            <w:b/>
          </w:rPr>
          <w:delText>f) Kontrola dodatk</w:delText>
        </w:r>
        <w:r w:rsidR="00B70097">
          <w:rPr>
            <w:b/>
          </w:rPr>
          <w:delText xml:space="preserve">u </w:delText>
        </w:r>
        <w:r w:rsidR="00B70097" w:rsidRPr="00B70097">
          <w:rPr>
            <w:b/>
          </w:rPr>
          <w:delText>pred podpisom a po podpise –na základe požiadavky prijímateľa</w:delText>
        </w:r>
      </w:del>
    </w:p>
    <w:p w14:paraId="3BB6B028" w14:textId="3B301B4E" w:rsidR="00B70097" w:rsidRPr="00D63FA2" w:rsidRDefault="00B70097" w:rsidP="00B70097">
      <w:pPr>
        <w:spacing w:before="60" w:after="60"/>
        <w:jc w:val="both"/>
        <w:rPr>
          <w:del w:id="1974" w:author="Zuzana Hušeková" w:date="2021-06-11T13:17:00Z"/>
          <w:rFonts w:cs="Arial"/>
          <w:szCs w:val="19"/>
        </w:rPr>
      </w:pPr>
      <w:del w:id="1975" w:author="Zuzana Hušeková" w:date="2021-06-11T13:17:00Z">
        <w:r w:rsidRPr="00D63FA2">
          <w:rPr>
            <w:rFonts w:cs="Arial"/>
            <w:b/>
            <w:szCs w:val="19"/>
          </w:rPr>
          <w:delText>Návrh dodatku pred jeho podpisom</w:delText>
        </w:r>
        <w:r w:rsidRPr="00D63FA2">
          <w:rPr>
            <w:rFonts w:cs="Arial"/>
            <w:szCs w:val="19"/>
          </w:rPr>
          <w:delText xml:space="preserve"> je predmetom kontroly</w:delText>
        </w:r>
        <w:r w:rsidRPr="00D63FA2">
          <w:rPr>
            <w:rFonts w:cs="Arial"/>
            <w:b/>
            <w:szCs w:val="19"/>
          </w:rPr>
          <w:delText xml:space="preserve"> len</w:delText>
        </w:r>
        <w:r w:rsidRPr="00D63FA2">
          <w:rPr>
            <w:rFonts w:cs="Arial"/>
            <w:szCs w:val="19"/>
          </w:rPr>
          <w:delText xml:space="preserve"> v prípade, </w:delText>
        </w:r>
        <w:r w:rsidRPr="00D63FA2">
          <w:rPr>
            <w:rFonts w:cs="Arial"/>
            <w:b/>
            <w:szCs w:val="19"/>
          </w:rPr>
          <w:delText>ak prijímateľ návrh dodatku dobrovoľne predloží</w:delText>
        </w:r>
        <w:r w:rsidRPr="00D63FA2">
          <w:rPr>
            <w:rFonts w:cs="Arial"/>
            <w:szCs w:val="19"/>
          </w:rPr>
          <w:delText xml:space="preserve"> poskytovateľovi za účelom výkonu finančnej kontroly a ide o zmenu zmluvy, ktorá bola výsledkom </w:delText>
        </w:r>
        <w:r w:rsidRPr="00D63FA2">
          <w:rPr>
            <w:rFonts w:cs="Arial"/>
            <w:b/>
            <w:szCs w:val="19"/>
          </w:rPr>
          <w:delText>nadlimitného postupu</w:delText>
        </w:r>
        <w:r w:rsidRPr="00D63FA2">
          <w:rPr>
            <w:rFonts w:cs="Arial"/>
            <w:szCs w:val="19"/>
          </w:rPr>
          <w:delText xml:space="preserve"> zadávania zákazky.</w:delText>
        </w:r>
      </w:del>
    </w:p>
    <w:p w14:paraId="6A90CDD7" w14:textId="3F94423F" w:rsidR="00B70097" w:rsidRPr="00D63FA2" w:rsidRDefault="00B70097" w:rsidP="00B70097">
      <w:pPr>
        <w:spacing w:before="60" w:after="60"/>
        <w:jc w:val="both"/>
        <w:rPr>
          <w:del w:id="1976" w:author="Zuzana Hušeková" w:date="2021-06-11T13:17:00Z"/>
          <w:rFonts w:cs="Arial"/>
          <w:b/>
          <w:szCs w:val="19"/>
        </w:rPr>
      </w:pPr>
    </w:p>
    <w:p w14:paraId="50359835" w14:textId="35BE4C98" w:rsidR="00B70097" w:rsidRPr="00D63FA2" w:rsidRDefault="00B70097" w:rsidP="00B70097">
      <w:pPr>
        <w:spacing w:before="60" w:after="60"/>
        <w:jc w:val="both"/>
        <w:rPr>
          <w:del w:id="1977" w:author="Zuzana Hušeková" w:date="2021-06-11T13:17:00Z"/>
          <w:rFonts w:cs="Arial"/>
          <w:b/>
          <w:szCs w:val="19"/>
        </w:rPr>
      </w:pPr>
      <w:del w:id="1978" w:author="Zuzana Hušeková" w:date="2021-06-11T13:17:00Z">
        <w:r w:rsidRPr="00D63FA2">
          <w:rPr>
            <w:rFonts w:cs="Arial"/>
            <w:b/>
            <w:szCs w:val="19"/>
          </w:rPr>
          <w:delText>Kontrola návrhu dodatku pred podpisom</w:delText>
        </w:r>
      </w:del>
    </w:p>
    <w:p w14:paraId="331D00B2" w14:textId="608D37A9" w:rsidR="00B70097" w:rsidRPr="00D63FA2" w:rsidRDefault="00B70097" w:rsidP="00B70097">
      <w:pPr>
        <w:spacing w:before="60" w:after="60"/>
        <w:jc w:val="both"/>
        <w:rPr>
          <w:del w:id="1979" w:author="Zuzana Hušeková" w:date="2021-06-11T13:17:00Z"/>
          <w:rFonts w:cs="Arial"/>
          <w:b/>
          <w:szCs w:val="19"/>
        </w:rPr>
      </w:pPr>
    </w:p>
    <w:p w14:paraId="7AB08587" w14:textId="7B579E5F" w:rsidR="00B70097" w:rsidRDefault="00B70097" w:rsidP="00B70097">
      <w:pPr>
        <w:spacing w:before="60" w:after="60"/>
        <w:jc w:val="both"/>
        <w:rPr>
          <w:del w:id="1980" w:author="Zuzana Hušeková" w:date="2021-06-11T13:17:00Z"/>
          <w:rFonts w:cs="Arial"/>
          <w:szCs w:val="19"/>
        </w:rPr>
      </w:pPr>
      <w:del w:id="1981" w:author="Zuzana Hušeková" w:date="2021-06-11T13:17:00Z">
        <w:r w:rsidRPr="00D63FA2">
          <w:rPr>
            <w:rFonts w:cs="Arial"/>
            <w:b/>
            <w:i/>
            <w:color w:val="FF0000"/>
            <w:szCs w:val="19"/>
          </w:rPr>
          <w:delText>Povinnosť prijímateľa:</w:delText>
        </w:r>
        <w:r w:rsidRPr="00D63FA2">
          <w:rPr>
            <w:rFonts w:cs="Arial"/>
            <w:szCs w:val="19"/>
          </w:rPr>
          <w:delText xml:space="preserve"> V prípade kontroly návrhu dodatku pred jeho podpisom prijímateľ predkladá takýto návrh dodatku ešte pred tým, ako sa skutočnosť menená dodatkom udeje (napr. uplynutie lehoty realizácie diela, zmeny v súpise položiek alebo v rozpočte diela). </w:delText>
        </w:r>
      </w:del>
    </w:p>
    <w:p w14:paraId="60FF7637" w14:textId="6B63AEA0" w:rsidR="00B70097" w:rsidRPr="00D63FA2" w:rsidRDefault="00B70097" w:rsidP="00B70097">
      <w:pPr>
        <w:spacing w:before="60" w:after="60"/>
        <w:jc w:val="both"/>
        <w:rPr>
          <w:del w:id="1982" w:author="Zuzana Hušeková" w:date="2021-06-11T13:17:00Z"/>
          <w:rFonts w:cs="Arial"/>
          <w:szCs w:val="19"/>
        </w:rPr>
      </w:pPr>
    </w:p>
    <w:p w14:paraId="436704A8" w14:textId="50489511" w:rsidR="00B70097" w:rsidRDefault="00B70097" w:rsidP="00B70097">
      <w:pPr>
        <w:spacing w:before="60" w:after="60"/>
        <w:jc w:val="both"/>
        <w:rPr>
          <w:del w:id="1983" w:author="Zuzana Hušeková" w:date="2021-06-11T13:17:00Z"/>
          <w:rFonts w:cs="Arial"/>
          <w:szCs w:val="19"/>
        </w:rPr>
      </w:pPr>
      <w:del w:id="1984" w:author="Zuzana Hušeková" w:date="2021-06-11T13:17:00Z">
        <w:r w:rsidRPr="00D63FA2">
          <w:rPr>
            <w:rFonts w:cs="Arial"/>
            <w:szCs w:val="19"/>
          </w:rPr>
          <w:delText xml:space="preserve">Lehota na výkon kontroly návrhu dodatku je </w:delText>
        </w:r>
        <w:r w:rsidRPr="00D63FA2">
          <w:rPr>
            <w:rFonts w:cs="Arial"/>
            <w:b/>
            <w:szCs w:val="19"/>
          </w:rPr>
          <w:delText>10 pracovných dní</w:delText>
        </w:r>
        <w:r w:rsidRPr="00D63FA2">
          <w:rPr>
            <w:rFonts w:cs="Arial"/>
            <w:szCs w:val="19"/>
          </w:rPr>
          <w:delText xml:space="preserve">. </w:delText>
        </w:r>
      </w:del>
    </w:p>
    <w:p w14:paraId="622A715A" w14:textId="0B8B897E" w:rsidR="00B70097" w:rsidRPr="00D63FA2" w:rsidRDefault="00B70097" w:rsidP="00B70097">
      <w:pPr>
        <w:spacing w:before="60" w:after="60"/>
        <w:jc w:val="both"/>
        <w:rPr>
          <w:del w:id="1985" w:author="Zuzana Hušeková" w:date="2021-06-11T13:17:00Z"/>
          <w:rFonts w:cs="Arial"/>
          <w:szCs w:val="19"/>
        </w:rPr>
      </w:pPr>
    </w:p>
    <w:p w14:paraId="114B7F1C" w14:textId="162E10F7" w:rsidR="00B70097" w:rsidRPr="00D63FA2" w:rsidRDefault="00B70097" w:rsidP="00B70097">
      <w:pPr>
        <w:spacing w:before="60" w:after="60"/>
        <w:jc w:val="both"/>
        <w:rPr>
          <w:del w:id="1986" w:author="Zuzana Hušeková" w:date="2021-06-11T13:17:00Z"/>
          <w:rFonts w:cs="Arial"/>
          <w:szCs w:val="19"/>
        </w:rPr>
      </w:pPr>
      <w:del w:id="1987" w:author="Zuzana Hušeková" w:date="2021-06-11T13:17:00Z">
        <w:r w:rsidRPr="00D63FA2">
          <w:rPr>
            <w:rFonts w:cs="Arial"/>
            <w:szCs w:val="19"/>
          </w:rPr>
          <w:delText xml:space="preserve">Keď sa dodatkom </w:delText>
        </w:r>
        <w:r w:rsidRPr="00D63FA2">
          <w:rPr>
            <w:rFonts w:cs="Arial"/>
            <w:b/>
            <w:szCs w:val="19"/>
          </w:rPr>
          <w:delText>menia identifikačné a kontaktné údaje</w:delText>
        </w:r>
        <w:r w:rsidRPr="00D63FA2">
          <w:rPr>
            <w:rFonts w:cs="Arial"/>
            <w:szCs w:val="19"/>
          </w:rPr>
          <w:delText xml:space="preserve"> zmluvných strán (napr. adresa sídla, kontaktné osoby, číslo bankového účtu a pod.), kontrola pred podpisom dodatku sa nevykonáva a prijímateľ </w:delText>
        </w:r>
        <w:r w:rsidRPr="00D63FA2">
          <w:rPr>
            <w:rFonts w:cs="Arial"/>
            <w:b/>
            <w:szCs w:val="19"/>
          </w:rPr>
          <w:delText xml:space="preserve">predkladá </w:delText>
        </w:r>
        <w:r w:rsidRPr="00D63FA2">
          <w:rPr>
            <w:rFonts w:cs="Arial"/>
            <w:szCs w:val="19"/>
          </w:rPr>
          <w:delText xml:space="preserve">takýto </w:delText>
        </w:r>
        <w:r w:rsidRPr="00D63FA2">
          <w:rPr>
            <w:rFonts w:cs="Arial"/>
            <w:b/>
            <w:szCs w:val="19"/>
          </w:rPr>
          <w:delText>dodatok vždy až po jeho podpise oboma zmluvnými stranami</w:delText>
        </w:r>
        <w:r w:rsidRPr="00D63FA2">
          <w:rPr>
            <w:rFonts w:cs="Arial"/>
            <w:szCs w:val="19"/>
          </w:rPr>
          <w:delText xml:space="preserve">. </w:delText>
        </w:r>
      </w:del>
    </w:p>
    <w:p w14:paraId="185820DA" w14:textId="2E06E068" w:rsidR="00B70097" w:rsidRPr="00D63FA2" w:rsidRDefault="00B70097" w:rsidP="00B70097">
      <w:pPr>
        <w:spacing w:before="60" w:after="60"/>
        <w:jc w:val="both"/>
        <w:rPr>
          <w:del w:id="1988" w:author="Zuzana Hušeková" w:date="2021-06-11T13:17:00Z"/>
          <w:rFonts w:cs="Arial"/>
          <w:b/>
          <w:i/>
          <w:color w:val="FF0000"/>
          <w:szCs w:val="19"/>
        </w:rPr>
      </w:pPr>
      <w:del w:id="1989" w:author="Zuzana Hušeková" w:date="2021-06-11T13:17:00Z">
        <w:r w:rsidRPr="00D63FA2">
          <w:rPr>
            <w:rFonts w:cs="Arial"/>
            <w:b/>
            <w:i/>
            <w:color w:val="FF0000"/>
            <w:szCs w:val="19"/>
          </w:rPr>
          <w:delText xml:space="preserve">Povinnosť prijímateľa: </w:delText>
        </w:r>
        <w:r w:rsidRPr="00D63FA2">
          <w:rPr>
            <w:rFonts w:cs="Arial"/>
            <w:szCs w:val="19"/>
          </w:rPr>
          <w:delText>Prijímateľ predkladá dokumentáciu z VO pred podpisom návrhu dodatku v plnom rozsahu</w:delText>
        </w:r>
        <w:r w:rsidRPr="00D63FA2">
          <w:rPr>
            <w:rStyle w:val="Odkaznapoznmkupodiarou"/>
            <w:rFonts w:cs="Arial"/>
            <w:sz w:val="19"/>
            <w:szCs w:val="19"/>
          </w:rPr>
          <w:footnoteReference w:id="149"/>
        </w:r>
        <w:r w:rsidRPr="00D63FA2">
          <w:rPr>
            <w:rFonts w:cs="Arial"/>
            <w:szCs w:val="19"/>
          </w:rPr>
          <w:delText xml:space="preserve"> vo vzťahu k predmetnému typu kontroly VO, najmä: </w:delText>
        </w:r>
      </w:del>
    </w:p>
    <w:p w14:paraId="07F11035" w14:textId="58DBB146" w:rsidR="00B70097" w:rsidRPr="00D63FA2" w:rsidRDefault="00B70097" w:rsidP="00B70097">
      <w:pPr>
        <w:pStyle w:val="Bulletslevel2"/>
        <w:spacing w:before="60" w:after="60" w:line="276" w:lineRule="auto"/>
        <w:ind w:left="567" w:hanging="283"/>
        <w:jc w:val="both"/>
        <w:rPr>
          <w:del w:id="1994" w:author="Zuzana Hušeková" w:date="2021-06-11T13:17:00Z"/>
          <w:rFonts w:cs="Arial"/>
          <w:szCs w:val="19"/>
          <w:lang w:val="sk-SK"/>
        </w:rPr>
      </w:pPr>
      <w:del w:id="1995" w:author="Zuzana Hušeková" w:date="2021-06-11T13:17:00Z">
        <w:r w:rsidRPr="00D63FA2">
          <w:rPr>
            <w:rFonts w:cs="Arial"/>
            <w:szCs w:val="19"/>
            <w:lang w:val="sk-SK"/>
          </w:rPr>
          <w:delText>dodatok zmluvy uzavretý medzi prijímateľom a úspešným uchádzačom;</w:delText>
        </w:r>
      </w:del>
    </w:p>
    <w:p w14:paraId="46077FE5" w14:textId="6FEE6DFE" w:rsidR="00B70097" w:rsidRPr="00D63FA2" w:rsidRDefault="00B70097" w:rsidP="00B70097">
      <w:pPr>
        <w:pStyle w:val="Bulletslevel2"/>
        <w:spacing w:before="60" w:after="60" w:line="276" w:lineRule="auto"/>
        <w:ind w:left="567" w:hanging="283"/>
        <w:jc w:val="both"/>
        <w:rPr>
          <w:del w:id="1996" w:author="Zuzana Hušeková" w:date="2021-06-11T13:17:00Z"/>
          <w:rFonts w:cs="Arial"/>
          <w:szCs w:val="19"/>
          <w:lang w:val="sk-SK"/>
        </w:rPr>
      </w:pPr>
      <w:del w:id="1997" w:author="Zuzana Hušeková" w:date="2021-06-11T13:17:00Z">
        <w:r w:rsidRPr="00D63FA2">
          <w:rPr>
            <w:rFonts w:cs="Arial"/>
            <w:szCs w:val="19"/>
            <w:lang w:val="sk-SK"/>
          </w:rPr>
          <w:delText>odôvodnenie uzavretia dodatku s priradením predmetného dodatku ku konkrétnemu odseku/písmenu § 18 ZVO vrátane relevantného odôvodnenia,</w:delText>
        </w:r>
      </w:del>
    </w:p>
    <w:p w14:paraId="28C24856" w14:textId="4B3D1023" w:rsidR="00B70097" w:rsidRPr="00D63FA2" w:rsidRDefault="00B70097" w:rsidP="00B70097">
      <w:pPr>
        <w:pStyle w:val="Bulletslevel2"/>
        <w:spacing w:before="60" w:after="60" w:line="276" w:lineRule="auto"/>
        <w:ind w:left="567" w:hanging="283"/>
        <w:jc w:val="both"/>
        <w:rPr>
          <w:del w:id="1998" w:author="Zuzana Hušeková" w:date="2021-06-11T13:17:00Z"/>
          <w:rFonts w:cs="Arial"/>
          <w:szCs w:val="19"/>
          <w:lang w:val="sk-SK"/>
        </w:rPr>
      </w:pPr>
      <w:del w:id="1999" w:author="Zuzana Hušeková" w:date="2021-06-11T13:17:00Z">
        <w:r w:rsidRPr="00D63FA2">
          <w:rPr>
            <w:rFonts w:cs="Arial"/>
            <w:szCs w:val="19"/>
            <w:lang w:val="sk-SK"/>
          </w:rPr>
          <w:delText>stanovisko relevantných osôb (napr. stavebný dozor, projektant, dodávateľ a pod.) potvrdzujúce opodstatnenosť a objektívnosť vykonanej zmeny,</w:delText>
        </w:r>
      </w:del>
    </w:p>
    <w:p w14:paraId="405DE468" w14:textId="00A0F5F8" w:rsidR="00B70097" w:rsidRPr="00D63FA2" w:rsidRDefault="00B70097" w:rsidP="00B70097">
      <w:pPr>
        <w:pStyle w:val="Bulletslevel2"/>
        <w:spacing w:before="60" w:after="60" w:line="276" w:lineRule="auto"/>
        <w:ind w:left="567" w:hanging="283"/>
        <w:jc w:val="both"/>
        <w:rPr>
          <w:del w:id="2000" w:author="Zuzana Hušeková" w:date="2021-06-11T13:17:00Z"/>
          <w:rFonts w:cs="Arial"/>
          <w:szCs w:val="19"/>
          <w:lang w:val="sk-SK"/>
        </w:rPr>
      </w:pPr>
      <w:del w:id="2001" w:author="Zuzana Hušeková" w:date="2021-06-11T13:17:00Z">
        <w:r w:rsidRPr="00D63FA2">
          <w:rPr>
            <w:rFonts w:cs="Arial"/>
            <w:szCs w:val="19"/>
            <w:lang w:val="sk-SK"/>
          </w:rPr>
          <w:delText>podklady preukazujúce opodstatnenosť a objektívnosť vykonanej zmeny, napr. projektantom ocenený rozpočet naviac prác, potvrdenie výrobcu/distribútora o ukončení výroby tovaru a pod.,</w:delText>
        </w:r>
      </w:del>
    </w:p>
    <w:p w14:paraId="6D104976" w14:textId="4335B0FE" w:rsidR="00B70097" w:rsidRPr="00D63FA2" w:rsidRDefault="00B70097" w:rsidP="00B70097">
      <w:pPr>
        <w:pStyle w:val="Bulletslevel2"/>
        <w:spacing w:before="60" w:after="60" w:line="276" w:lineRule="auto"/>
        <w:ind w:left="567" w:hanging="283"/>
        <w:jc w:val="both"/>
        <w:rPr>
          <w:del w:id="2002" w:author="Zuzana Hušeková" w:date="2021-06-11T13:17:00Z"/>
          <w:rFonts w:cs="Arial"/>
          <w:szCs w:val="19"/>
        </w:rPr>
      </w:pPr>
      <w:del w:id="2003" w:author="Zuzana Hušeková" w:date="2021-06-11T13:17:00Z">
        <w:r w:rsidRPr="00D63FA2">
          <w:rPr>
            <w:rFonts w:cs="Arial"/>
            <w:szCs w:val="19"/>
            <w:lang w:val="sk-SK"/>
          </w:rPr>
          <w:delText xml:space="preserve">čestné vyhlásenia o neprítomnosti konfliktu záujmov </w:delText>
        </w:r>
        <w:r w:rsidRPr="00D63FA2">
          <w:rPr>
            <w:rFonts w:cs="Arial"/>
            <w:szCs w:val="19"/>
          </w:rPr>
          <w:delText xml:space="preserve">zainteresovaných osôb </w:delText>
        </w:r>
        <w:r w:rsidRPr="00D63FA2">
          <w:rPr>
            <w:rFonts w:cs="Arial"/>
            <w:szCs w:val="19"/>
            <w:lang w:val="sk-SK"/>
          </w:rPr>
          <w:delText>zúčastňujúcich sa na procese prípravy a uzavretia dodatku</w:delText>
        </w:r>
        <w:r w:rsidRPr="00D63FA2">
          <w:rPr>
            <w:rFonts w:cs="Arial"/>
            <w:szCs w:val="19"/>
          </w:rPr>
          <w:delText>.</w:delText>
        </w:r>
      </w:del>
    </w:p>
    <w:p w14:paraId="24DF3259" w14:textId="7DD3E114" w:rsidR="00B70097" w:rsidRPr="00D63FA2" w:rsidRDefault="00B70097" w:rsidP="00D63FA2">
      <w:pPr>
        <w:pStyle w:val="Bulletslevel2"/>
        <w:numPr>
          <w:ilvl w:val="0"/>
          <w:numId w:val="0"/>
        </w:numPr>
        <w:spacing w:before="60" w:after="60" w:line="276" w:lineRule="auto"/>
        <w:ind w:left="567"/>
        <w:jc w:val="both"/>
        <w:rPr>
          <w:del w:id="2004" w:author="Zuzana Hušeková" w:date="2021-06-11T13:17:00Z"/>
          <w:rFonts w:cs="Arial"/>
          <w:szCs w:val="19"/>
        </w:rPr>
      </w:pPr>
    </w:p>
    <w:p w14:paraId="219B4B30" w14:textId="446EB02E" w:rsidR="00B70097" w:rsidRPr="00D63FA2" w:rsidRDefault="00B70097" w:rsidP="00B70097">
      <w:pPr>
        <w:spacing w:before="60" w:after="60"/>
        <w:jc w:val="both"/>
        <w:rPr>
          <w:del w:id="2005" w:author="Zuzana Hušeková" w:date="2021-06-11T13:17:00Z"/>
          <w:rFonts w:cs="Arial"/>
          <w:szCs w:val="19"/>
        </w:rPr>
      </w:pPr>
      <w:del w:id="2006" w:author="Zuzana Hušeková" w:date="2021-06-11T13:17:00Z">
        <w:r w:rsidRPr="00D63FA2">
          <w:rPr>
            <w:rFonts w:cs="Arial"/>
            <w:szCs w:val="19"/>
          </w:rPr>
          <w:delText>V prípade, že predmetom kontroly poskytovateľa je návrh dodatku, dodatok je prijímateľ povinný predložiť na kontrolu poskytovateľovi aj po jeho podpise.</w:delText>
        </w:r>
      </w:del>
    </w:p>
    <w:p w14:paraId="5DA03585" w14:textId="40F68AD0" w:rsidR="00B70097" w:rsidRPr="00D63FA2" w:rsidRDefault="00B70097" w:rsidP="00B70097">
      <w:pPr>
        <w:spacing w:before="60" w:after="60"/>
        <w:jc w:val="both"/>
        <w:rPr>
          <w:del w:id="2007" w:author="Zuzana Hušeková" w:date="2021-06-11T13:17:00Z"/>
          <w:rFonts w:cs="Arial"/>
          <w:szCs w:val="19"/>
        </w:rPr>
      </w:pPr>
      <w:del w:id="2008" w:author="Zuzana Hušeková" w:date="2021-06-11T13:17:00Z">
        <w:r w:rsidRPr="00D63FA2">
          <w:rPr>
            <w:rFonts w:cs="Arial"/>
            <w:szCs w:val="19"/>
          </w:rPr>
          <w:delText>Ak poskytovateľ</w:delText>
        </w:r>
        <w:r w:rsidRPr="00D63FA2" w:rsidDel="006526CF">
          <w:rPr>
            <w:rFonts w:cs="Arial"/>
            <w:szCs w:val="19"/>
          </w:rPr>
          <w:delText xml:space="preserve"> </w:delText>
        </w:r>
        <w:r w:rsidRPr="00D63FA2">
          <w:rPr>
            <w:rFonts w:cs="Arial"/>
            <w:szCs w:val="19"/>
          </w:rPr>
          <w:delText xml:space="preserve">identifikuje nedostatky v procese VO (prípravy návrhu dodatku), preruší kontrolu návrhu dodatku a vyzve prijímateľa v návrhu správy z kontroly VO v primeranej lehote na odstránenie nedostatkov, zapracovanie pripomienok, zdôvodnenie nezapracovania pripomienok alebo podanie námietok k návrhu správy z kontroly. Poskytovateľ posúdi námietky k návrhu správy z kontroly VO a doručí prijímateľovi správu z kontroly, ktorej záverom môže byť súhlas alebo nesúhlas s uzavretím dodatku s úspešným uchádzačom. </w:delText>
        </w:r>
      </w:del>
    </w:p>
    <w:p w14:paraId="66321B49" w14:textId="77E03B14" w:rsidR="00B70097" w:rsidRPr="00D63FA2" w:rsidRDefault="00B70097" w:rsidP="00B70097">
      <w:pPr>
        <w:spacing w:before="60" w:after="60"/>
        <w:jc w:val="both"/>
        <w:rPr>
          <w:del w:id="2009" w:author="Zuzana Hušeková" w:date="2021-06-11T13:17:00Z"/>
          <w:rFonts w:cs="Arial"/>
          <w:szCs w:val="19"/>
        </w:rPr>
      </w:pPr>
      <w:del w:id="2010" w:author="Zuzana Hušeková" w:date="2021-06-11T13:17:00Z">
        <w:r w:rsidRPr="00D63FA2">
          <w:rPr>
            <w:rFonts w:cs="Arial"/>
            <w:szCs w:val="19"/>
          </w:rPr>
          <w:delText xml:space="preserve">V prípade zistenia porušenia pravidiel a postupov VO, resp. porušenia pravidiel a ustanovení legislatívy SR a EÚ, ktoré mali alebo mohli mať vplyv na výsledok VO, záverom kontroly VO </w:delText>
        </w:r>
        <w:r w:rsidRPr="00D63FA2">
          <w:rPr>
            <w:rFonts w:cs="Arial"/>
            <w:b/>
            <w:szCs w:val="19"/>
          </w:rPr>
          <w:delText xml:space="preserve">je nesúhlas s podpísaním dodatku </w:delText>
        </w:r>
        <w:r w:rsidRPr="00D63FA2">
          <w:rPr>
            <w:rFonts w:cs="Arial"/>
            <w:szCs w:val="19"/>
          </w:rPr>
          <w:delText xml:space="preserve">verejného obstarávateľa s úspešným uchádzačom. Tento nesúhlas predstavuje zároveň deklaráciu poskytovateľa týkajúcu sa </w:delText>
        </w:r>
        <w:r w:rsidRPr="00D63FA2">
          <w:rPr>
            <w:rFonts w:cs="Arial"/>
            <w:b/>
            <w:szCs w:val="19"/>
          </w:rPr>
          <w:delText>nepripustenia súvisiacich budúcich výdavkov do financovania v plnom rozsahu</w:delText>
        </w:r>
        <w:r w:rsidRPr="00D63FA2">
          <w:rPr>
            <w:rFonts w:cs="Arial"/>
            <w:szCs w:val="19"/>
          </w:rPr>
          <w:delText xml:space="preserve">, t. j. pokiaľ by bol dodatok s úspešným uchádzačom aj napriek nesúhlasu poskytovateľa podpísaný, poskytovateľ ho v rámci ex post kontroly nepripustí do financovania v plnom rozsahu. </w:delText>
        </w:r>
      </w:del>
    </w:p>
    <w:p w14:paraId="2B4DB5E8" w14:textId="766830C8" w:rsidR="00B70097" w:rsidRPr="00D63FA2" w:rsidRDefault="00B70097" w:rsidP="00B70097">
      <w:pPr>
        <w:spacing w:before="60" w:after="60"/>
        <w:jc w:val="both"/>
        <w:rPr>
          <w:del w:id="2011" w:author="Zuzana Hušeková" w:date="2021-06-11T13:17:00Z"/>
          <w:rFonts w:cs="Arial"/>
          <w:szCs w:val="19"/>
        </w:rPr>
      </w:pPr>
      <w:del w:id="2012" w:author="Zuzana Hušeková" w:date="2021-06-11T13:17:00Z">
        <w:r w:rsidRPr="00D63FA2">
          <w:rPr>
            <w:rFonts w:cs="Arial"/>
            <w:b/>
            <w:i/>
            <w:color w:val="FF0000"/>
            <w:szCs w:val="19"/>
          </w:rPr>
          <w:delText>Povinnosť prijímateľa:</w:delText>
        </w:r>
        <w:r w:rsidRPr="00D63FA2">
          <w:rPr>
            <w:rFonts w:cs="Arial"/>
            <w:color w:val="FF0000"/>
            <w:szCs w:val="19"/>
          </w:rPr>
          <w:delText xml:space="preserve"> </w:delText>
        </w:r>
        <w:r w:rsidRPr="00D63FA2">
          <w:rPr>
            <w:rFonts w:cs="Arial"/>
            <w:szCs w:val="19"/>
          </w:rPr>
          <w:delText xml:space="preserve">Prijímateľ je povinný prijať opatrenia na odstránenie nedostatkov a doložiť vysvetlenie alebo požadované dokumenty v lehote stanovenej poskytovateľom. </w:delText>
        </w:r>
      </w:del>
    </w:p>
    <w:p w14:paraId="5F485ED2" w14:textId="35D41018" w:rsidR="00B70097" w:rsidRPr="00D63FA2" w:rsidRDefault="00B70097" w:rsidP="00B70097">
      <w:pPr>
        <w:spacing w:before="60" w:after="60"/>
        <w:jc w:val="both"/>
        <w:rPr>
          <w:del w:id="2013" w:author="Zuzana Hušeková" w:date="2021-06-11T13:17:00Z"/>
          <w:rFonts w:cs="Arial"/>
          <w:szCs w:val="19"/>
        </w:rPr>
      </w:pPr>
      <w:del w:id="2014" w:author="Zuzana Hušeková" w:date="2021-06-11T13:17:00Z">
        <w:r w:rsidRPr="00D63FA2">
          <w:rPr>
            <w:rFonts w:cs="Arial"/>
            <w:szCs w:val="19"/>
          </w:rPr>
          <w:delText xml:space="preserve">Ak poskytovateľ identifikuje nedostatky návrhu dodatku, postupuje </w:delText>
        </w:r>
        <w:r w:rsidRPr="00D63FA2">
          <w:rPr>
            <w:rFonts w:cs="Arial"/>
            <w:b/>
            <w:szCs w:val="19"/>
          </w:rPr>
          <w:delText>analogicky vo vzťahu k druhej ex ante kontrole upravenej v kapitole 2.6.2</w:delText>
        </w:r>
        <w:r w:rsidRPr="00D63FA2">
          <w:rPr>
            <w:rFonts w:cs="Arial"/>
            <w:szCs w:val="19"/>
          </w:rPr>
          <w:delText xml:space="preserve"> s výnimkou tých častí, ktoré upravujú kontrolu zákaziek zadávaných nadlimitným postupom pred podpisom zmluvy zo strany ÚVO podľa § 169 ods. 2 ZVO. </w:delText>
        </w:r>
      </w:del>
    </w:p>
    <w:p w14:paraId="766A7A73" w14:textId="21632D36" w:rsidR="00B70097" w:rsidRPr="00D63FA2" w:rsidRDefault="00B70097" w:rsidP="00B70097">
      <w:pPr>
        <w:spacing w:before="60" w:after="60"/>
        <w:jc w:val="both"/>
        <w:rPr>
          <w:del w:id="2015" w:author="Zuzana Hušeková" w:date="2021-06-11T13:17:00Z"/>
          <w:rFonts w:cs="Arial"/>
          <w:szCs w:val="19"/>
        </w:rPr>
      </w:pPr>
      <w:del w:id="2016" w:author="Zuzana Hušeková" w:date="2021-06-11T13:17:00Z">
        <w:r w:rsidRPr="00D63FA2">
          <w:rPr>
            <w:rFonts w:cs="Arial"/>
            <w:szCs w:val="19"/>
          </w:rPr>
          <w:delText xml:space="preserve">Ak poskytovateľ nezistí porušenie pravidiel a postupov VO, resp. porušenie pravidiel a ustanovení  legislatívy SR a EÚ, záverom kontroly/finančnej kontroly je súhlas poskytovateľa s podpísaním dodatku verejného obstarávateľa  s dodávateľom. Tento súhlas predstavuje predpoklad k vydaniu záveru v rámci následnej ex post kontroly dodatku po jeho podpise. Ak poskytovateľ zistí skutočnosti ovplyvňujúce posudzovanie </w:delText>
        </w:r>
        <w:r w:rsidRPr="00D63FA2">
          <w:rPr>
            <w:rFonts w:cs="Arial"/>
            <w:szCs w:val="19"/>
          </w:rPr>
          <w:lastRenderedPageBreak/>
          <w:delText>oprávnenosti možných výdavkov predložených ďalej prijímateľom v rámci ŽoP (napr. na základe zistení vecnej kontroly VO), avšak nezistí  porušenie podľa prvej vety tohto odseku, v záveroch návrhu správy / správy z kontroly vydá súhlas s podpísaním dodatku, pričom v nedostatkoch uvedených v  správe z kontroly uvedie všetky skutočnosti týkajúce sa takýchto nedostatkov.</w:delText>
        </w:r>
      </w:del>
    </w:p>
    <w:p w14:paraId="6DE877A6" w14:textId="73D2F686" w:rsidR="00B70097" w:rsidRPr="00D63FA2" w:rsidRDefault="00B70097" w:rsidP="00B70097">
      <w:pPr>
        <w:spacing w:before="60" w:after="60"/>
        <w:jc w:val="both"/>
        <w:rPr>
          <w:del w:id="2017" w:author="Zuzana Hušeková" w:date="2021-06-11T13:17:00Z"/>
          <w:rFonts w:cs="Arial"/>
          <w:szCs w:val="19"/>
        </w:rPr>
      </w:pPr>
      <w:del w:id="2018" w:author="Zuzana Hušeková" w:date="2021-06-11T13:17:00Z">
        <w:r w:rsidRPr="00D63FA2">
          <w:rPr>
            <w:rFonts w:cs="Arial"/>
            <w:b/>
            <w:i/>
            <w:color w:val="FF0000"/>
            <w:szCs w:val="19"/>
          </w:rPr>
          <w:delText>Povinnosť prijímateľa:</w:delText>
        </w:r>
        <w:r w:rsidRPr="00D63FA2">
          <w:rPr>
            <w:rFonts w:cs="Arial"/>
            <w:color w:val="FF0000"/>
            <w:szCs w:val="19"/>
          </w:rPr>
          <w:delText xml:space="preserve"> </w:delText>
        </w:r>
        <w:r w:rsidRPr="00D63FA2">
          <w:rPr>
            <w:rFonts w:cs="Arial"/>
            <w:szCs w:val="19"/>
          </w:rPr>
          <w:delText xml:space="preserve">Prijímateľ je povinný v prípade nesúhlasu poskytovateľa </w:delText>
        </w:r>
        <w:r w:rsidRPr="00D63FA2">
          <w:rPr>
            <w:rFonts w:cs="Arial"/>
            <w:b/>
            <w:szCs w:val="19"/>
          </w:rPr>
          <w:delText xml:space="preserve">zdržať sa uzatvorenia dodatku </w:delText>
        </w:r>
        <w:r w:rsidRPr="00D63FA2">
          <w:rPr>
            <w:rFonts w:cs="Arial"/>
            <w:szCs w:val="19"/>
          </w:rPr>
          <w:delText>s úspešným dodávateľom.</w:delText>
        </w:r>
      </w:del>
    </w:p>
    <w:p w14:paraId="0A430E79" w14:textId="7F486FF5" w:rsidR="00B70097" w:rsidRPr="00547DBC" w:rsidRDefault="00B70097" w:rsidP="009D7F63">
      <w:pPr>
        <w:spacing w:before="120" w:after="120" w:line="288" w:lineRule="auto"/>
        <w:rPr>
          <w:del w:id="2019" w:author="Zuzana Hušeková" w:date="2021-06-11T13:17:00Z"/>
          <w:rFonts w:cs="Arial"/>
          <w:szCs w:val="19"/>
        </w:rPr>
      </w:pPr>
    </w:p>
    <w:p w14:paraId="498EF27A" w14:textId="18FBFED2" w:rsidR="00B70097" w:rsidRPr="00D63FA2" w:rsidRDefault="00B70097" w:rsidP="00B70097">
      <w:pPr>
        <w:spacing w:before="60" w:after="60"/>
        <w:jc w:val="both"/>
        <w:rPr>
          <w:del w:id="2020" w:author="Zuzana Hušeková" w:date="2021-06-11T13:17:00Z"/>
          <w:rFonts w:cs="Arial"/>
          <w:b/>
          <w:szCs w:val="19"/>
        </w:rPr>
      </w:pPr>
      <w:del w:id="2021" w:author="Zuzana Hušeková" w:date="2021-06-11T13:17:00Z">
        <w:r w:rsidRPr="00D63FA2">
          <w:rPr>
            <w:rFonts w:cs="Arial"/>
            <w:b/>
            <w:szCs w:val="19"/>
          </w:rPr>
          <w:delText>Kontrola  dodatku po podpise (ak bola vykonaná kontrola návrhu dodatku pred jeho podpisom)</w:delText>
        </w:r>
      </w:del>
    </w:p>
    <w:p w14:paraId="6B883BBF" w14:textId="166B78A9" w:rsidR="00B70097" w:rsidRDefault="00B70097" w:rsidP="00D63FA2">
      <w:pPr>
        <w:spacing w:before="120" w:after="120" w:line="288" w:lineRule="auto"/>
        <w:rPr>
          <w:del w:id="2022" w:author="Zuzana Hušeková" w:date="2021-06-11T13:17:00Z"/>
          <w:b/>
          <w:i/>
          <w:color w:val="FF0000"/>
        </w:rPr>
      </w:pPr>
    </w:p>
    <w:p w14:paraId="6468FFD4" w14:textId="3A214617" w:rsidR="009D7F63" w:rsidRPr="0073389C" w:rsidRDefault="009D7F63" w:rsidP="00D63FA2">
      <w:pPr>
        <w:spacing w:before="120" w:after="120" w:line="288" w:lineRule="auto"/>
        <w:rPr>
          <w:del w:id="2023" w:author="Zuzana Hušeková" w:date="2021-06-11T13:17:00Z"/>
        </w:rPr>
      </w:pPr>
      <w:del w:id="2024" w:author="Zuzana Hušeková" w:date="2021-06-11T13:17:00Z">
        <w:r w:rsidRPr="0073389C">
          <w:rPr>
            <w:b/>
            <w:i/>
            <w:color w:val="FF0000"/>
          </w:rPr>
          <w:delText>Povinnosť prijímateľa:</w:delText>
        </w:r>
        <w:r w:rsidRPr="0073389C">
          <w:rPr>
            <w:color w:val="FF0000"/>
          </w:rPr>
          <w:delText xml:space="preserve"> </w:delText>
        </w:r>
        <w:r w:rsidRPr="0073389C">
          <w:delText>Prijímateľ predkladá dokumentáciu z VO po podpise dodatku v plnom rozsahu</w:delText>
        </w:r>
        <w:r w:rsidR="00963E0D">
          <w:rPr>
            <w:rStyle w:val="Odkaznapoznmkupodiarou"/>
            <w:rFonts w:cs="Arial"/>
            <w:szCs w:val="19"/>
          </w:rPr>
          <w:footnoteReference w:id="150"/>
        </w:r>
        <w:r w:rsidR="00963E0D">
          <w:rPr>
            <w:rFonts w:cs="Arial"/>
            <w:szCs w:val="19"/>
          </w:rPr>
          <w:delText xml:space="preserve"> </w:delText>
        </w:r>
        <w:r w:rsidR="00963E0D" w:rsidRPr="00963E0D">
          <w:rPr>
            <w:rFonts w:cs="Arial"/>
            <w:szCs w:val="19"/>
          </w:rPr>
          <w:delText>vo vzťahu k predmetnému typu kontroly VO</w:delText>
        </w:r>
        <w:r w:rsidRPr="0073389C">
          <w:delText xml:space="preserve">, najmä: </w:delText>
        </w:r>
      </w:del>
    </w:p>
    <w:p w14:paraId="2B2B4228" w14:textId="4A85FCCB" w:rsidR="009D7F63" w:rsidRDefault="009D7F63" w:rsidP="009D7F63">
      <w:pPr>
        <w:pStyle w:val="Bulletslevel2"/>
        <w:spacing w:after="120" w:line="288" w:lineRule="auto"/>
        <w:ind w:left="567" w:hanging="283"/>
        <w:rPr>
          <w:del w:id="2027" w:author="Zuzana Hušeková" w:date="2021-06-11T13:17:00Z"/>
          <w:rFonts w:cs="Arial"/>
          <w:szCs w:val="19"/>
          <w:lang w:val="sk-SK"/>
        </w:rPr>
      </w:pPr>
      <w:del w:id="2028" w:author="Zuzana Hušeková" w:date="2021-06-11T13:17:00Z">
        <w:r w:rsidRPr="0073389C">
          <w:rPr>
            <w:rFonts w:cs="Arial"/>
            <w:szCs w:val="19"/>
            <w:lang w:val="sk-SK"/>
          </w:rPr>
          <w:delText>dodatok zmluvy uzavretý medzi prijímateľom a úspešným uchádzačom;</w:delText>
        </w:r>
      </w:del>
    </w:p>
    <w:p w14:paraId="3595BFB7" w14:textId="7B173EA4" w:rsidR="00963E0D" w:rsidRDefault="00963E0D" w:rsidP="00963E0D">
      <w:pPr>
        <w:pStyle w:val="Bulletslevel2"/>
        <w:ind w:left="567" w:hanging="283"/>
        <w:rPr>
          <w:del w:id="2029" w:author="Zuzana Hušeková" w:date="2021-06-11T13:17:00Z"/>
          <w:rFonts w:cs="Arial"/>
          <w:szCs w:val="19"/>
          <w:lang w:val="sk-SK"/>
        </w:rPr>
      </w:pPr>
      <w:del w:id="2030" w:author="Zuzana Hušeková" w:date="2021-06-11T13:17:00Z">
        <w:r w:rsidRPr="00CB6C96">
          <w:rPr>
            <w:rFonts w:cs="Arial"/>
            <w:szCs w:val="19"/>
            <w:lang w:val="sk-SK"/>
          </w:rPr>
          <w:delText xml:space="preserve">čestné vyhlásenia o neprítomnosti konfliktu záujmov </w:delText>
        </w:r>
        <w:r w:rsidR="00B70097" w:rsidRPr="00B70097">
          <w:rPr>
            <w:rFonts w:cs="Arial"/>
            <w:szCs w:val="19"/>
            <w:lang w:val="sk-SK"/>
          </w:rPr>
          <w:delText>zainteresovaných osôb  zúčastňujúcich sa na procese prípravy a uzavretia dodatku</w:delText>
        </w:r>
        <w:r>
          <w:rPr>
            <w:rFonts w:cs="Arial"/>
            <w:szCs w:val="19"/>
            <w:lang w:val="sk-SK"/>
          </w:rPr>
          <w:delText>;</w:delText>
        </w:r>
      </w:del>
    </w:p>
    <w:p w14:paraId="4CE89863" w14:textId="78429039" w:rsidR="00963E0D" w:rsidRPr="00963E0D" w:rsidRDefault="00963E0D" w:rsidP="00A57973">
      <w:pPr>
        <w:pStyle w:val="Bulletslevel2"/>
        <w:spacing w:after="120" w:line="288" w:lineRule="auto"/>
        <w:ind w:left="567" w:hanging="283"/>
        <w:rPr>
          <w:del w:id="2031" w:author="Zuzana Hušeková" w:date="2021-06-11T13:17:00Z"/>
          <w:rFonts w:cs="Arial"/>
          <w:szCs w:val="19"/>
          <w:lang w:val="sk-SK"/>
        </w:rPr>
      </w:pPr>
      <w:del w:id="2032" w:author="Zuzana Hušeková" w:date="2021-06-11T13:17:00Z">
        <w:r w:rsidRPr="00963E0D">
          <w:rPr>
            <w:rFonts w:cs="Arial"/>
            <w:szCs w:val="19"/>
            <w:lang w:val="sk-SK"/>
          </w:rPr>
          <w:delText>potvrdenie o zaslaní oznámenia o </w:delText>
        </w:r>
        <w:r w:rsidR="00B70097" w:rsidRPr="00B70097">
          <w:rPr>
            <w:rFonts w:cs="Arial"/>
            <w:szCs w:val="19"/>
            <w:lang w:val="sk-SK"/>
          </w:rPr>
          <w:delText xml:space="preserve">zmene zmluvy </w:delText>
        </w:r>
        <w:r w:rsidRPr="00963E0D">
          <w:rPr>
            <w:rFonts w:cs="Arial"/>
            <w:szCs w:val="19"/>
            <w:lang w:val="sk-SK"/>
          </w:rPr>
          <w:delText>na zverejnenie v profile na stránke ÚVO</w:delText>
        </w:r>
        <w:r w:rsidR="00B70097">
          <w:rPr>
            <w:rFonts w:cs="Arial"/>
            <w:szCs w:val="19"/>
            <w:lang w:val="sk-SK"/>
          </w:rPr>
          <w:delText xml:space="preserve">, </w:delText>
        </w:r>
        <w:r w:rsidR="00B70097" w:rsidRPr="00D63FA2">
          <w:rPr>
            <w:rFonts w:cs="Arial"/>
            <w:szCs w:val="19"/>
            <w:lang w:val="sk-SK"/>
          </w:rPr>
          <w:delText>ak je to relevantné</w:delText>
        </w:r>
        <w:r w:rsidRPr="00963E0D">
          <w:rPr>
            <w:rFonts w:cs="Arial"/>
            <w:szCs w:val="19"/>
            <w:lang w:val="sk-SK"/>
          </w:rPr>
          <w:delText>;</w:delText>
        </w:r>
      </w:del>
    </w:p>
    <w:p w14:paraId="122ADDB1" w14:textId="5D0C4EFF" w:rsidR="009D7F63" w:rsidRPr="0073389C" w:rsidRDefault="009D7F63" w:rsidP="009D7F63">
      <w:pPr>
        <w:pStyle w:val="Bulletslevel2"/>
        <w:spacing w:after="120" w:line="288" w:lineRule="auto"/>
        <w:ind w:left="567" w:hanging="283"/>
        <w:jc w:val="both"/>
        <w:rPr>
          <w:del w:id="2033" w:author="Zuzana Hušeková" w:date="2021-06-11T13:17:00Z"/>
          <w:rFonts w:cs="Arial"/>
          <w:szCs w:val="19"/>
          <w:lang w:val="sk-SK"/>
        </w:rPr>
      </w:pPr>
      <w:del w:id="2034" w:author="Zuzana Hušeková" w:date="2021-06-11T13:17:00Z">
        <w:r w:rsidRPr="0073389C">
          <w:rPr>
            <w:rFonts w:cs="Arial"/>
            <w:szCs w:val="19"/>
            <w:lang w:val="sk-SK"/>
          </w:rPr>
          <w:delText>potvrdenie o zverejnení uzavretého dodatku medzi prijímateľom a úspešným uchádzačom v CRZ a</w:delText>
        </w:r>
        <w:r w:rsidR="00AE02EE">
          <w:rPr>
            <w:rFonts w:cs="Arial"/>
            <w:szCs w:val="19"/>
            <w:lang w:val="sk-SK"/>
          </w:rPr>
          <w:delText>lebo</w:delText>
        </w:r>
        <w:r w:rsidRPr="0073389C">
          <w:rPr>
            <w:rFonts w:cs="Arial"/>
            <w:szCs w:val="19"/>
            <w:lang w:val="sk-SK"/>
          </w:rPr>
          <w:delText xml:space="preserve"> na webovom sídle prijímateľa(uvedené zdokladuje napr. predložením „printscreen-u“). </w:delText>
        </w:r>
      </w:del>
    </w:p>
    <w:p w14:paraId="11878CF8" w14:textId="63483944" w:rsidR="009D7F63" w:rsidRPr="0073389C" w:rsidRDefault="009D7F63" w:rsidP="009D7F63">
      <w:pPr>
        <w:spacing w:before="120" w:after="120" w:line="288" w:lineRule="auto"/>
        <w:jc w:val="both"/>
        <w:rPr>
          <w:del w:id="2035" w:author="Zuzana Hušeková" w:date="2021-06-11T13:17:00Z"/>
        </w:rPr>
      </w:pPr>
      <w:del w:id="2036" w:author="Zuzana Hušeková" w:date="2021-06-11T13:17:00Z">
        <w:r w:rsidRPr="0073389C">
          <w:rPr>
            <w:b/>
            <w:i/>
            <w:color w:val="FF0000"/>
          </w:rPr>
          <w:delText>Povinnosť prijímateľa:</w:delText>
        </w:r>
        <w:r w:rsidRPr="0073389C">
          <w:rPr>
            <w:color w:val="FF0000"/>
          </w:rPr>
          <w:delText xml:space="preserve"> </w:delText>
        </w:r>
        <w:r w:rsidRPr="0073389C">
          <w:delText xml:space="preserve">Po podpise dodatku </w:delText>
        </w:r>
        <w:r w:rsidR="00B70097">
          <w:delText>k zmluve</w:delText>
        </w:r>
        <w:r w:rsidR="00B70097" w:rsidRPr="0073389C">
          <w:delText xml:space="preserve"> </w:delText>
        </w:r>
        <w:r w:rsidRPr="0073389C">
          <w:delText xml:space="preserve">s úspešným uchádzačom, ktorého návrh bol predmetom kontroly </w:delText>
        </w:r>
        <w:r w:rsidR="00AE02EE">
          <w:delText>VO vykonanej</w:delText>
        </w:r>
        <w:r w:rsidRPr="0073389C">
          <w:delText xml:space="preserve"> </w:delText>
        </w:r>
        <w:r w:rsidRPr="0073389C">
          <w:rPr>
            <w:lang w:eastAsia="x-none"/>
          </w:rPr>
          <w:delText>poskytovateľ</w:delText>
        </w:r>
        <w:r w:rsidR="00AE02EE">
          <w:rPr>
            <w:lang w:eastAsia="x-none"/>
          </w:rPr>
          <w:delText>om</w:delText>
        </w:r>
        <w:r w:rsidRPr="0073389C">
          <w:delText xml:space="preserve">, </w:delText>
        </w:r>
        <w:r w:rsidR="00C431C4">
          <w:delText xml:space="preserve">doručí </w:delText>
        </w:r>
        <w:r w:rsidRPr="0073389C">
          <w:delText>prijímateľ tento dodatok poskytovateľovi na jeho „následnú ex-post kontrolu“. Na predkladanie takéhoto dodatku a na jeho kontrolu sa primerane vzťahujú pravidlá uvedené v bode d) tejto kapitoly</w:delText>
        </w:r>
        <w:r w:rsidR="00C431C4">
          <w:delText xml:space="preserve"> „</w:delText>
        </w:r>
        <w:r w:rsidR="00C431C4" w:rsidRPr="00C431C4">
          <w:delText>Následná ex post kontrola</w:delText>
        </w:r>
        <w:r w:rsidR="00C431C4">
          <w:delText>“</w:delText>
        </w:r>
        <w:r w:rsidRPr="0073389C">
          <w:delText xml:space="preserve">. </w:delText>
        </w:r>
      </w:del>
    </w:p>
    <w:p w14:paraId="2FA86740" w14:textId="646B18E4" w:rsidR="009D7F63" w:rsidRPr="0073389C" w:rsidRDefault="009D7F63" w:rsidP="009D7F63">
      <w:pPr>
        <w:spacing w:before="120" w:after="120" w:line="288" w:lineRule="auto"/>
        <w:jc w:val="both"/>
        <w:rPr>
          <w:del w:id="2037" w:author="Zuzana Hušeková" w:date="2021-06-11T13:17:00Z"/>
        </w:rPr>
      </w:pPr>
      <w:del w:id="2038" w:author="Zuzana Hušeková" w:date="2021-06-11T13:17:00Z">
        <w:r w:rsidRPr="0073389C">
          <w:delText xml:space="preserve">Poskytovateľ vykoná </w:delText>
        </w:r>
        <w:r w:rsidRPr="00AD07E2">
          <w:rPr>
            <w:b/>
          </w:rPr>
          <w:delText>kontrolu dodatku</w:delText>
        </w:r>
        <w:r w:rsidRPr="0073389C">
          <w:delText xml:space="preserve"> </w:delText>
        </w:r>
        <w:r w:rsidR="00C431C4" w:rsidRPr="00C431C4">
          <w:delText xml:space="preserve">po podpise </w:delText>
        </w:r>
        <w:r w:rsidRPr="0073389C">
          <w:delText xml:space="preserve">v lehote </w:delText>
        </w:r>
        <w:r w:rsidR="00A85808" w:rsidRPr="00AD07E2">
          <w:rPr>
            <w:b/>
          </w:rPr>
          <w:delText xml:space="preserve">5 </w:delText>
        </w:r>
        <w:r w:rsidRPr="00AD07E2">
          <w:rPr>
            <w:b/>
          </w:rPr>
          <w:delText>pracovných dní</w:delText>
        </w:r>
        <w:r w:rsidRPr="0073389C">
          <w:delText>.</w:delText>
        </w:r>
      </w:del>
    </w:p>
    <w:p w14:paraId="5F668E58" w14:textId="7850F8A6" w:rsidR="00963E0D" w:rsidRPr="00963E0D" w:rsidRDefault="00963E0D" w:rsidP="00963E0D">
      <w:pPr>
        <w:spacing w:before="120" w:after="120" w:line="288" w:lineRule="auto"/>
        <w:jc w:val="both"/>
        <w:rPr>
          <w:del w:id="2039" w:author="Zuzana Hušeková" w:date="2021-06-11T13:17:00Z"/>
          <w:rFonts w:cs="Arial"/>
          <w:szCs w:val="19"/>
        </w:rPr>
      </w:pPr>
      <w:del w:id="2040" w:author="Zuzana Hušeková" w:date="2021-06-11T13:17:00Z">
        <w:r w:rsidRPr="00963E0D">
          <w:rPr>
            <w:rFonts w:cs="Arial"/>
            <w:szCs w:val="19"/>
          </w:rPr>
          <w:delText xml:space="preserve">Poskytovateľ požiada prijímateľa v prípade potreby o vysvetlenie/doplnenie dokumentácie alebo informácií v lehote minimálne 5 pracovných dní a maximálne 10 pracovných dní odo dňa doručenia žiadosti o vysvetlenie, resp. doplnenie dokumentácie. Dňom odoslania žiadosti </w:delText>
        </w:r>
        <w:r w:rsidR="001A42C2">
          <w:rPr>
            <w:rFonts w:cs="Arial"/>
            <w:szCs w:val="19"/>
          </w:rPr>
          <w:delText>sa</w:delText>
        </w:r>
        <w:r w:rsidRPr="00963E0D">
          <w:rPr>
            <w:rFonts w:cs="Arial"/>
            <w:szCs w:val="19"/>
          </w:rPr>
          <w:delText xml:space="preserve"> lehota na výkon kontroly VO</w:delText>
        </w:r>
        <w:r w:rsidR="001A42C2">
          <w:rPr>
            <w:rFonts w:cs="Arial"/>
            <w:szCs w:val="19"/>
          </w:rPr>
          <w:delText xml:space="preserve"> prerušuje</w:delText>
        </w:r>
        <w:r w:rsidRPr="00963E0D">
          <w:rPr>
            <w:rFonts w:cs="Arial"/>
            <w:szCs w:val="19"/>
          </w:rPr>
          <w:delText xml:space="preserve">. Dňom nasledujúcim po dni doručenia vysvetlenia alebo doplnenia dokumentácie poskytovateľovi </w:delText>
        </w:r>
        <w:r w:rsidR="001A42C2">
          <w:rPr>
            <w:rFonts w:cs="Arial"/>
            <w:szCs w:val="19"/>
          </w:rPr>
          <w:delText>pokračuje</w:delText>
        </w:r>
        <w:r w:rsidR="001A42C2" w:rsidRPr="00963E0D">
          <w:rPr>
            <w:rFonts w:cs="Arial"/>
            <w:szCs w:val="19"/>
          </w:rPr>
          <w:delText xml:space="preserve"> plyn</w:delText>
        </w:r>
        <w:r w:rsidR="001A42C2">
          <w:rPr>
            <w:rFonts w:cs="Arial"/>
            <w:szCs w:val="19"/>
          </w:rPr>
          <w:delText>utie</w:delText>
        </w:r>
        <w:r w:rsidRPr="00963E0D">
          <w:rPr>
            <w:rFonts w:cs="Arial"/>
            <w:szCs w:val="19"/>
          </w:rPr>
          <w:delText xml:space="preserve"> lehot</w:delText>
        </w:r>
        <w:r w:rsidR="001A42C2">
          <w:rPr>
            <w:rFonts w:cs="Arial"/>
            <w:szCs w:val="19"/>
          </w:rPr>
          <w:delText>y</w:delText>
        </w:r>
        <w:r w:rsidRPr="00963E0D">
          <w:rPr>
            <w:rFonts w:cs="Arial"/>
            <w:szCs w:val="19"/>
          </w:rPr>
          <w:delText xml:space="preserve">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delText>
        </w:r>
      </w:del>
    </w:p>
    <w:p w14:paraId="7C6FB682" w14:textId="1C959DF5" w:rsidR="00963E0D" w:rsidRPr="00963E0D" w:rsidRDefault="00963E0D" w:rsidP="00963E0D">
      <w:pPr>
        <w:spacing w:before="120" w:after="120" w:line="288" w:lineRule="auto"/>
        <w:jc w:val="both"/>
        <w:rPr>
          <w:del w:id="2041" w:author="Zuzana Hušeková" w:date="2021-06-11T13:17:00Z"/>
          <w:rFonts w:cs="Arial"/>
          <w:szCs w:val="19"/>
        </w:rPr>
      </w:pPr>
      <w:del w:id="2042" w:author="Zuzana Hušeková" w:date="2021-06-11T13:17:00Z">
        <w:r w:rsidRPr="00963E0D">
          <w:rPr>
            <w:rFonts w:cs="Arial"/>
            <w:szCs w:val="19"/>
          </w:rPr>
          <w:delText>Ak poskytovateľ</w:delText>
        </w:r>
        <w:r w:rsidRPr="00963E0D" w:rsidDel="006526CF">
          <w:rPr>
            <w:rFonts w:cs="Arial"/>
            <w:szCs w:val="19"/>
          </w:rPr>
          <w:delText xml:space="preserve"> </w:delText>
        </w:r>
        <w:r w:rsidRPr="00963E0D">
          <w:rPr>
            <w:rFonts w:cs="Arial"/>
            <w:szCs w:val="19"/>
          </w:rPr>
          <w:delText xml:space="preserve">identifikuje nedostatky v procese VO, </w:delText>
        </w:r>
        <w:r w:rsidR="00C431C4" w:rsidRPr="00C431C4">
          <w:rPr>
            <w:rFonts w:cs="Arial"/>
            <w:szCs w:val="19"/>
          </w:rPr>
          <w:delText>lehota na výkon kontroly VO sa preruší</w:delText>
        </w:r>
        <w:r w:rsidR="00C431C4" w:rsidRPr="00C431C4" w:rsidDel="00C431C4">
          <w:rPr>
            <w:rFonts w:cs="Arial"/>
            <w:szCs w:val="19"/>
          </w:rPr>
          <w:delText xml:space="preserve"> </w:delText>
        </w:r>
        <w:r w:rsidRPr="00963E0D">
          <w:rPr>
            <w:rFonts w:cs="Arial"/>
            <w:szCs w:val="19"/>
          </w:rPr>
          <w:delText>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w:delText>
        </w:r>
        <w:r w:rsidR="00C431C4">
          <w:rPr>
            <w:rFonts w:cs="Arial"/>
            <w:szCs w:val="19"/>
          </w:rPr>
          <w:delText>doručí</w:delText>
        </w:r>
        <w:r w:rsidR="00C431C4" w:rsidRPr="00963E0D">
          <w:rPr>
            <w:rFonts w:cs="Arial"/>
            <w:szCs w:val="19"/>
          </w:rPr>
          <w:delText xml:space="preserve"> </w:delText>
        </w:r>
        <w:r w:rsidRPr="00963E0D">
          <w:rPr>
            <w:rFonts w:cs="Arial"/>
            <w:szCs w:val="19"/>
          </w:rPr>
          <w:delText>prijímateľovi správu z kontroly VO, ktorej záverom môže byť pripustenie</w:delText>
        </w:r>
        <w:r w:rsidR="00C431C4">
          <w:rPr>
            <w:rFonts w:cs="Arial"/>
            <w:szCs w:val="19"/>
          </w:rPr>
          <w:delText>,</w:delText>
        </w:r>
        <w:r w:rsidRPr="00963E0D">
          <w:rPr>
            <w:rFonts w:cs="Arial"/>
            <w:szCs w:val="19"/>
          </w:rPr>
          <w:delText xml:space="preserv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 </w:delText>
        </w:r>
      </w:del>
    </w:p>
    <w:p w14:paraId="64B992AF" w14:textId="6BD7C6D4" w:rsidR="00963E0D" w:rsidRPr="00963E0D" w:rsidRDefault="00963E0D" w:rsidP="00963E0D">
      <w:pPr>
        <w:spacing w:before="120" w:after="120" w:line="288" w:lineRule="auto"/>
        <w:jc w:val="both"/>
        <w:rPr>
          <w:del w:id="2043" w:author="Zuzana Hušeková" w:date="2021-06-11T13:17:00Z"/>
          <w:rFonts w:cs="Arial"/>
          <w:szCs w:val="19"/>
        </w:rPr>
      </w:pPr>
      <w:del w:id="2044" w:author="Zuzana Hušeková" w:date="2021-06-11T13:17:00Z">
        <w:r w:rsidRPr="00963E0D">
          <w:rPr>
            <w:rFonts w:cs="Arial"/>
            <w:szCs w:val="19"/>
          </w:rPr>
          <w:delText xml:space="preserve"> V prípade zistenia porušenia </w:delText>
        </w:r>
        <w:r w:rsidR="001A42C2">
          <w:rPr>
            <w:rFonts w:cs="Arial"/>
            <w:szCs w:val="19"/>
          </w:rPr>
          <w:delText>pravidiel</w:delText>
        </w:r>
        <w:r w:rsidR="001A42C2" w:rsidRPr="00963E0D">
          <w:rPr>
            <w:rFonts w:cs="Arial"/>
            <w:szCs w:val="19"/>
          </w:rPr>
          <w:delText xml:space="preserve"> </w:delText>
        </w:r>
        <w:r w:rsidRPr="00963E0D">
          <w:rPr>
            <w:rFonts w:cs="Arial"/>
            <w:szCs w:val="19"/>
          </w:rPr>
          <w:delText xml:space="preserve">a postupov VO, resp. porušenia pravidiel a ustanovení legislatívy SR a EÚ, ktoré mali alebo mohli mať vplyv na výsledok VO, záverom kontroly VO je nepripustenie výdavkov týkajúcich sa predmetu zákazky zadávanej na základe kontrolovaného VO do financovania. </w:delText>
        </w:r>
      </w:del>
    </w:p>
    <w:p w14:paraId="4C27DFF4" w14:textId="0276C3BD" w:rsidR="00963E0D" w:rsidRPr="00963E0D" w:rsidRDefault="00963E0D" w:rsidP="00963E0D">
      <w:pPr>
        <w:spacing w:before="120" w:after="120" w:line="288" w:lineRule="auto"/>
        <w:jc w:val="both"/>
        <w:rPr>
          <w:del w:id="2045" w:author="Zuzana Hušeková" w:date="2021-06-11T13:17:00Z"/>
          <w:rFonts w:cs="Arial"/>
          <w:szCs w:val="19"/>
        </w:rPr>
      </w:pPr>
      <w:del w:id="2046" w:author="Zuzana Hušeková" w:date="2021-06-11T13:17:00Z">
        <w:r w:rsidRPr="00963E0D">
          <w:rPr>
            <w:rFonts w:cs="Arial"/>
            <w:szCs w:val="19"/>
          </w:rPr>
          <w:lastRenderedPageBreak/>
          <w:delText xml:space="preserve">Ak poskytovateľ pri kontrole dodatku zistí porušenie </w:delText>
        </w:r>
        <w:r w:rsidR="001A42C2">
          <w:rPr>
            <w:rFonts w:cs="Arial"/>
            <w:szCs w:val="19"/>
          </w:rPr>
          <w:delText>pravidiel</w:delText>
        </w:r>
        <w:r w:rsidR="001A42C2" w:rsidRPr="00963E0D">
          <w:rPr>
            <w:rFonts w:cs="Arial"/>
            <w:szCs w:val="19"/>
          </w:rPr>
          <w:delText xml:space="preserve"> </w:delText>
        </w:r>
        <w:r w:rsidRPr="00963E0D">
          <w:rPr>
            <w:rFonts w:cs="Arial"/>
            <w:szCs w:val="19"/>
          </w:rPr>
          <w:delText>a postupov VO, resp. porušenie pravidiel a ustanovení legislatívy SR a EÚ, pričom rozsah a závažnosť týchto zistení má taký charakter, že mali alebo mohli mať vplyv na výsledok VO, v tomto prípade:</w:delText>
        </w:r>
      </w:del>
    </w:p>
    <w:p w14:paraId="30C76264" w14:textId="28DA077D" w:rsidR="00963E0D" w:rsidRPr="00963E0D" w:rsidRDefault="00963E0D" w:rsidP="005B7173">
      <w:pPr>
        <w:pStyle w:val="Odsekzoznamu"/>
        <w:numPr>
          <w:ilvl w:val="0"/>
          <w:numId w:val="82"/>
        </w:numPr>
        <w:spacing w:before="120" w:after="120" w:line="288" w:lineRule="auto"/>
        <w:jc w:val="both"/>
        <w:rPr>
          <w:del w:id="2047" w:author="Zuzana Hušeková" w:date="2021-06-11T13:17:00Z"/>
          <w:rFonts w:cs="Arial"/>
          <w:szCs w:val="19"/>
        </w:rPr>
      </w:pPr>
      <w:del w:id="2048" w:author="Zuzana Hušeková" w:date="2021-06-11T13:17:00Z">
        <w:r w:rsidRPr="00963E0D">
          <w:rPr>
            <w:rFonts w:cs="Arial"/>
            <w:szCs w:val="19"/>
          </w:rPr>
          <w:delText>v záveroch kontroly VO nepripustí výdavky týkajúce sa predmetu zákazky zadávanej na základe kontrolovaného VO do financovania v plnom rozsahu, alebo</w:delText>
        </w:r>
      </w:del>
    </w:p>
    <w:p w14:paraId="6C166C7E" w14:textId="5DA513DA" w:rsidR="00963E0D" w:rsidRPr="00963E0D" w:rsidRDefault="00963E0D" w:rsidP="005B7173">
      <w:pPr>
        <w:pStyle w:val="Odsekzoznamu"/>
        <w:numPr>
          <w:ilvl w:val="0"/>
          <w:numId w:val="82"/>
        </w:numPr>
        <w:spacing w:before="120" w:after="120" w:line="288" w:lineRule="auto"/>
        <w:jc w:val="both"/>
        <w:rPr>
          <w:del w:id="2049" w:author="Zuzana Hušeková" w:date="2021-06-11T13:17:00Z"/>
          <w:rFonts w:cs="Arial"/>
          <w:szCs w:val="19"/>
        </w:rPr>
      </w:pPr>
      <w:del w:id="2050" w:author="Zuzana Hušeková" w:date="2021-06-11T13:17:00Z">
        <w:r w:rsidRPr="00963E0D">
          <w:rPr>
            <w:rFonts w:cs="Arial"/>
            <w:szCs w:val="19"/>
          </w:rPr>
          <w:delText xml:space="preserve">postupuje podľa metodického pokynu CKO č. 5 ktorý upravuje postup pri určení </w:delText>
        </w:r>
        <w:r w:rsidR="00EF596F" w:rsidRPr="00EF596F">
          <w:rPr>
            <w:rFonts w:cs="Arial"/>
            <w:szCs w:val="19"/>
          </w:rPr>
          <w:delText>finančných opráv pri nedodržaní pravidiel a postupov</w:delText>
        </w:r>
        <w:r w:rsidR="00EF596F" w:rsidRPr="00EF596F" w:rsidDel="00EF596F">
          <w:rPr>
            <w:rFonts w:cs="Arial"/>
            <w:szCs w:val="19"/>
          </w:rPr>
          <w:delText xml:space="preserve"> </w:delText>
        </w:r>
        <w:r w:rsidRPr="00963E0D">
          <w:rPr>
            <w:rFonts w:cs="Arial"/>
            <w:szCs w:val="19"/>
          </w:rPr>
          <w:delText xml:space="preserve">VO. </w:delText>
        </w:r>
      </w:del>
    </w:p>
    <w:p w14:paraId="334D19A2" w14:textId="770FE574" w:rsidR="00963E0D" w:rsidRPr="0073389C" w:rsidRDefault="00963E0D" w:rsidP="00963E0D">
      <w:pPr>
        <w:spacing w:before="120" w:after="120" w:line="288" w:lineRule="auto"/>
        <w:jc w:val="both"/>
        <w:rPr>
          <w:del w:id="2051" w:author="Zuzana Hušeková" w:date="2021-06-11T13:17:00Z"/>
          <w:rFonts w:cs="Arial"/>
          <w:szCs w:val="19"/>
        </w:rPr>
      </w:pPr>
      <w:del w:id="2052" w:author="Zuzana Hušeková" w:date="2021-06-11T13:17:00Z">
        <w:r w:rsidRPr="00963E0D">
          <w:rPr>
            <w:rFonts w:cs="Arial"/>
            <w:szCs w:val="19"/>
          </w:rPr>
          <w:delText>Nepripustenie do financovania znamená, že všetky výdavky v prípade, že budú zahrnuté v ŽoP, vychádzajúce z realizácie výsledku daného VO, budú zo strany poskytovateľa, označené ako neoprávnené. Rozhodnutie poskytovateľa, či bude postupovať podľa prvej alebo druhej odrážky predchádzajúceho odseku závisí závažnosti  zisten</w:delText>
        </w:r>
        <w:r w:rsidR="001A42C2">
          <w:rPr>
            <w:rFonts w:cs="Arial"/>
            <w:szCs w:val="19"/>
          </w:rPr>
          <w:delText>ých</w:delText>
        </w:r>
        <w:r w:rsidRPr="00963E0D">
          <w:rPr>
            <w:rFonts w:cs="Arial"/>
            <w:szCs w:val="19"/>
          </w:rPr>
          <w:delText xml:space="preserve"> nedostatkov.</w:delText>
        </w:r>
      </w:del>
    </w:p>
    <w:p w14:paraId="2FDD1912" w14:textId="209902EC"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del w:id="2053" w:author="Zuzana Hušeková" w:date="2021-06-11T13:17:00Z"/>
        </w:rPr>
      </w:pPr>
      <w:del w:id="2054" w:author="Zuzana Hušeková" w:date="2021-06-11T13:17:00Z">
        <w:r w:rsidRPr="0073389C">
          <w:rPr>
            <w:b/>
            <w:i/>
          </w:rPr>
          <w:delText>Dôležité upozornenie:</w:delText>
        </w:r>
        <w:r w:rsidRPr="0073389C">
          <w:delTex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w:delText>
        </w:r>
        <w:r w:rsidR="00D35E63">
          <w:delText xml:space="preserve"> 5</w:delText>
        </w:r>
        <w:r w:rsidRPr="0073389C">
          <w:delText xml:space="preserve">. </w:delText>
        </w:r>
      </w:del>
    </w:p>
    <w:p w14:paraId="50178A60" w14:textId="2911D268" w:rsidR="00963E0D" w:rsidRDefault="00963E0D" w:rsidP="00963E0D">
      <w:pPr>
        <w:spacing w:before="120" w:after="120" w:line="288" w:lineRule="auto"/>
        <w:jc w:val="both"/>
        <w:rPr>
          <w:del w:id="2055" w:author="Zuzana Hušeková" w:date="2021-06-11T13:17:00Z"/>
          <w:rFonts w:cs="Arial"/>
          <w:szCs w:val="19"/>
        </w:rPr>
      </w:pPr>
    </w:p>
    <w:p w14:paraId="32245F9D" w14:textId="6681CF58" w:rsidR="007D11DA" w:rsidRPr="00697E52" w:rsidRDefault="00963E0D" w:rsidP="007D11DA">
      <w:pPr>
        <w:tabs>
          <w:tab w:val="left" w:pos="1014"/>
        </w:tabs>
        <w:spacing w:before="120" w:after="120" w:line="288" w:lineRule="auto"/>
        <w:jc w:val="both"/>
        <w:rPr>
          <w:del w:id="2056" w:author="Zuzana Hušeková" w:date="2021-06-11T13:17:00Z"/>
          <w:b/>
        </w:rPr>
      </w:pPr>
      <w:del w:id="2057" w:author="Zuzana Hušeková" w:date="2021-06-11T13:17:00Z">
        <w:r w:rsidRPr="00963E0D">
          <w:rPr>
            <w:rFonts w:cs="Arial"/>
            <w:b/>
            <w:szCs w:val="19"/>
          </w:rPr>
          <w:delText xml:space="preserve">g)  </w:delText>
        </w:r>
        <w:r w:rsidR="007D11DA" w:rsidRPr="00697E52">
          <w:rPr>
            <w:b/>
          </w:rPr>
          <w:delText>Kontrola čiastkových zákaziek zadávaných na základe rámcových dohôd</w:delText>
        </w:r>
        <w:r w:rsidR="00A85808">
          <w:rPr>
            <w:b/>
          </w:rPr>
          <w:delText xml:space="preserve"> </w:delText>
        </w:r>
        <w:r w:rsidR="00A85808" w:rsidRPr="00A85808">
          <w:rPr>
            <w:b/>
          </w:rPr>
          <w:delText>a zákaziek zadávaných v rámci dynamického nákupného systému</w:delText>
        </w:r>
      </w:del>
    </w:p>
    <w:p w14:paraId="3874E29A" w14:textId="1CA3E7CA" w:rsidR="007D11DA" w:rsidRDefault="007D11DA" w:rsidP="007D11DA">
      <w:pPr>
        <w:tabs>
          <w:tab w:val="left" w:pos="1014"/>
        </w:tabs>
        <w:spacing w:before="120" w:after="120" w:line="288" w:lineRule="auto"/>
        <w:jc w:val="both"/>
        <w:rPr>
          <w:del w:id="2058" w:author="Zuzana Hušeková" w:date="2021-06-11T13:17:00Z"/>
        </w:rPr>
      </w:pPr>
      <w:del w:id="2059" w:author="Zuzana Hušeková" w:date="2021-06-11T13:17:00Z">
        <w:r>
          <w:delText xml:space="preserve">Predmetom kontroly je každá čiastková </w:delText>
        </w:r>
        <w:r w:rsidR="00A85808">
          <w:delText>zákazka zadávaná na základe</w:delText>
        </w:r>
        <w:r>
          <w:delText xml:space="preserve"> rámcovej dohody</w:delText>
        </w:r>
        <w:r w:rsidR="00A85808">
          <w:delText xml:space="preserve"> </w:delText>
        </w:r>
        <w:r>
          <w:delText xml:space="preserve"> </w:delText>
        </w:r>
        <w:r w:rsidR="00A85808" w:rsidRPr="00A85808">
          <w:delText>a každá zákazka zadávaná v rámci DNS</w:delText>
        </w:r>
        <w:r>
          <w:delText>, ktoré budú financované z prostriedkov NFP.</w:delText>
        </w:r>
      </w:del>
    </w:p>
    <w:p w14:paraId="7725FC3E" w14:textId="35BAB3B8" w:rsidR="007D11DA" w:rsidRDefault="007D11DA" w:rsidP="007D11DA">
      <w:pPr>
        <w:tabs>
          <w:tab w:val="left" w:pos="1014"/>
        </w:tabs>
        <w:spacing w:before="120" w:after="120" w:line="288" w:lineRule="auto"/>
        <w:jc w:val="both"/>
        <w:rPr>
          <w:del w:id="2060" w:author="Zuzana Hušeková" w:date="2021-06-11T13:17:00Z"/>
        </w:rPr>
      </w:pPr>
      <w:del w:id="2061" w:author="Zuzana Hušeková" w:date="2021-06-11T13:17:00Z">
        <w:r>
          <w:delText xml:space="preserve">Rámcové dohody sa podľa § 83 ods. 5 ZVO delia na rámcové dohody bez opätovného otvárania súťaže (tzv. uzavreté rámcové dohody) a s opätovným otváraním súťaže (tzv. otvorené rámcové dohody). </w:delText>
        </w:r>
      </w:del>
    </w:p>
    <w:p w14:paraId="5C0B5B87" w14:textId="5629289A" w:rsidR="00A85808" w:rsidRDefault="00A85808" w:rsidP="00852446">
      <w:pPr>
        <w:tabs>
          <w:tab w:val="left" w:pos="1014"/>
        </w:tabs>
        <w:spacing w:line="288" w:lineRule="auto"/>
        <w:jc w:val="both"/>
        <w:rPr>
          <w:del w:id="2062" w:author="Zuzana Hušeková" w:date="2021-06-11T13:17:00Z"/>
        </w:rPr>
      </w:pPr>
      <w:del w:id="2063" w:author="Zuzana Hušeková" w:date="2021-06-11T13:17:00Z">
        <w:r w:rsidRPr="00A85808">
          <w:delText xml:space="preserve">Rámcová dohoda </w:delText>
        </w:r>
        <w:r w:rsidR="009750E6" w:rsidRPr="001D4CC9">
          <w:delText xml:space="preserve">je písomná dohoda medzi jedným alebo viacerými verejnými obstarávateľmi alebo jedným alebo viacerými obstarávateľmi na jednej strane a jedným alebo viacerými uchádzačmi na strane druhej a </w:delText>
        </w:r>
        <w:r w:rsidRPr="00A85808">
          <w:delText xml:space="preserve">určuje podmienky zadávania zákaziek počas jej platnosti, najmä čo sa týka ceny a </w:delText>
        </w:r>
        <w:r w:rsidR="009750E6">
          <w:delText>, ak je to možné, aj</w:delText>
        </w:r>
        <w:r w:rsidR="009750E6" w:rsidRPr="00AC6E98">
          <w:delText xml:space="preserve"> </w:delText>
        </w:r>
        <w:r w:rsidRPr="00A85808">
          <w:delText xml:space="preserve">predpokladaného množstva predmetu zákazky, t. j. pojem zadávanie </w:delText>
        </w:r>
        <w:r w:rsidR="00034271">
          <w:delText xml:space="preserve">čiastkových </w:delText>
        </w:r>
        <w:r w:rsidRPr="00A85808">
          <w:delText xml:space="preserve">zákaziek na základe rámcovej dohody subsumuje pod seba všetky čiastkové objednávky, čiastkové zmluvy, opätovné otvorenia súťaže atď. </w:delText>
        </w:r>
      </w:del>
    </w:p>
    <w:p w14:paraId="3AC32B4D" w14:textId="2D750F3C" w:rsidR="00034271" w:rsidRPr="00034271" w:rsidRDefault="00034271" w:rsidP="00034271">
      <w:pPr>
        <w:tabs>
          <w:tab w:val="left" w:pos="1014"/>
        </w:tabs>
        <w:spacing w:line="288" w:lineRule="auto"/>
        <w:jc w:val="both"/>
        <w:rPr>
          <w:del w:id="2064" w:author="Zuzana Hušeková" w:date="2021-06-11T13:17:00Z"/>
        </w:rPr>
      </w:pPr>
      <w:del w:id="2065" w:author="Zuzana Hušeková" w:date="2021-06-11T13:17:00Z">
        <w:r w:rsidRPr="00034271">
          <w:delText>Čiastková zákazka zadávaná na základe rámcovej dohody môže mať formu písomnej zmluvy alebo objednávky, prípadne iného dokladu, ktorý jednoznačne a hodnoverne preukazuje formálne a vecné naplnenie predmetu zákazky. Uvedené pravidlo platí aj v prípade čiastkových zákaziek v hodnote nadlimitnej zákazky alebo podlimitnej zákazky.</w:delText>
        </w:r>
      </w:del>
    </w:p>
    <w:p w14:paraId="6C60F9F8" w14:textId="7ED6489C" w:rsidR="00034271" w:rsidRPr="00A85808" w:rsidRDefault="00034271" w:rsidP="00852446">
      <w:pPr>
        <w:tabs>
          <w:tab w:val="left" w:pos="1014"/>
        </w:tabs>
        <w:spacing w:line="288" w:lineRule="auto"/>
        <w:jc w:val="both"/>
        <w:rPr>
          <w:del w:id="2066" w:author="Zuzana Hušeková" w:date="2021-06-11T13:17:00Z"/>
        </w:rPr>
      </w:pPr>
    </w:p>
    <w:p w14:paraId="5F62867E" w14:textId="09FB7342" w:rsidR="00A85808" w:rsidRPr="00A85808" w:rsidRDefault="00A85808" w:rsidP="00852446">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del w:id="2067" w:author="Zuzana Hušeková" w:date="2021-06-11T13:17:00Z"/>
        </w:rPr>
      </w:pPr>
      <w:del w:id="2068" w:author="Zuzana Hušeková" w:date="2021-06-11T13:17:00Z">
        <w:r w:rsidRPr="00A85808">
          <w:rPr>
            <w:b/>
            <w:i/>
          </w:rPr>
          <w:delText xml:space="preserve">Dôležité upozornenie: </w:delText>
        </w:r>
        <w:r w:rsidRPr="00A85808">
          <w:delText>Pri zadávaní zákazky na základe rámcovej dohody nemožno vykonať podstatné zmeny a doplnenia podmienok určených v rámcovej dohode.</w:delText>
        </w:r>
      </w:del>
    </w:p>
    <w:p w14:paraId="61CE8316" w14:textId="0E816593" w:rsidR="00A85808" w:rsidRPr="00A85808" w:rsidRDefault="00A85808" w:rsidP="00852446">
      <w:pPr>
        <w:tabs>
          <w:tab w:val="left" w:pos="1014"/>
        </w:tabs>
        <w:spacing w:line="288" w:lineRule="auto"/>
        <w:jc w:val="both"/>
        <w:rPr>
          <w:del w:id="2069" w:author="Zuzana Hušeková" w:date="2021-06-11T13:17:00Z"/>
        </w:rPr>
      </w:pPr>
    </w:p>
    <w:p w14:paraId="4A87D1BC" w14:textId="336C7721" w:rsidR="00A85808" w:rsidRDefault="00A85808" w:rsidP="00852446">
      <w:pPr>
        <w:tabs>
          <w:tab w:val="left" w:pos="1014"/>
        </w:tabs>
        <w:spacing w:line="288" w:lineRule="auto"/>
        <w:jc w:val="both"/>
        <w:rPr>
          <w:del w:id="2070" w:author="Zuzana Hušeková" w:date="2021-06-11T13:17:00Z"/>
        </w:rPr>
      </w:pPr>
      <w:del w:id="2071" w:author="Zuzana Hušeková" w:date="2021-06-11T13:17:00Z">
        <w:r w:rsidRPr="00A85808">
          <w:delText>Ak má čiastková zákazka charakter objednávky, je objednávka evidovaná v ITMS 2014+. V prípade, ak má byť výsledkom zadávania čiastkovej zákazky na základe rámcovej dohody písomná zmluva, na základe ktorej sa zadávajú objednávky, eviduje sa v ITMS 2014+ iba čiastková zmluva a objednávky budú evidované na úrovni tejto čiastkovej zmluvy.</w:delText>
        </w:r>
      </w:del>
    </w:p>
    <w:p w14:paraId="578604F8" w14:textId="63230374" w:rsidR="009750E6" w:rsidRPr="00A85808" w:rsidRDefault="009750E6" w:rsidP="00852446">
      <w:pPr>
        <w:tabs>
          <w:tab w:val="left" w:pos="1014"/>
        </w:tabs>
        <w:spacing w:line="288" w:lineRule="auto"/>
        <w:jc w:val="both"/>
        <w:rPr>
          <w:del w:id="2072" w:author="Zuzana Hušeková" w:date="2021-06-11T13:17:00Z"/>
        </w:rPr>
      </w:pPr>
    </w:p>
    <w:p w14:paraId="4B79789B" w14:textId="21E6522C" w:rsidR="009750E6" w:rsidRPr="001D4CC9" w:rsidRDefault="009750E6" w:rsidP="009750E6">
      <w:pPr>
        <w:spacing w:line="288" w:lineRule="auto"/>
        <w:jc w:val="both"/>
        <w:rPr>
          <w:del w:id="2073" w:author="Zuzana Hušeková" w:date="2021-06-11T13:17:00Z"/>
        </w:rPr>
      </w:pPr>
      <w:del w:id="2074" w:author="Zuzana Hušeková" w:date="2021-06-11T13:17:00Z">
        <w:r w:rsidRPr="001D4CC9">
          <w:delText>Zákazky na základe rámcovej dohody je možné zadať počas trvania rámcovej dohody, pričom trvanie zákaziek zadaných na základe rámcovej dohody môže presiahnuť trvanie rámcovej dohody. Zákazky zadávané na základe rámcovej dohody, ktorých trvanie presiahne trvanie rámcovej dohody, možno zadať len na obdobie, ktoré je primerané, a to najmä s ohľadom na dĺžku trvania obdobných zákaziek zadávaných na základe tej istej rámcovej dohody (napr. ak boli čiastkové zákazky zadávané počas trvania rámcovej dohody uzavreté na obdobie 6 mesiacov, tak aj „posledná“ čiastková zákazka, ktorá presiahne trvanie rámcovej dohody, by mala byť zadaná na obdobie nepresahujúce 6 mesiacov).</w:delText>
        </w:r>
      </w:del>
    </w:p>
    <w:p w14:paraId="0E14BC56" w14:textId="1BEB347C" w:rsidR="00A85808" w:rsidRPr="00A85808" w:rsidRDefault="00A85808" w:rsidP="00852446">
      <w:pPr>
        <w:tabs>
          <w:tab w:val="left" w:pos="1014"/>
        </w:tabs>
        <w:spacing w:line="288" w:lineRule="auto"/>
        <w:jc w:val="both"/>
        <w:rPr>
          <w:del w:id="2075" w:author="Zuzana Hušeková" w:date="2021-06-11T13:17:00Z"/>
        </w:rPr>
      </w:pPr>
    </w:p>
    <w:p w14:paraId="4C89E38B" w14:textId="01189ABF" w:rsidR="00A85808" w:rsidRPr="00A85808" w:rsidRDefault="00A85808" w:rsidP="00852446">
      <w:pPr>
        <w:tabs>
          <w:tab w:val="left" w:pos="1014"/>
        </w:tabs>
        <w:spacing w:line="288" w:lineRule="auto"/>
        <w:jc w:val="both"/>
        <w:rPr>
          <w:del w:id="2076" w:author="Zuzana Hušeková" w:date="2021-06-11T13:17:00Z"/>
        </w:rPr>
      </w:pPr>
      <w:del w:id="2077" w:author="Zuzana Hušeková" w:date="2021-06-11T13:17:00Z">
        <w:r w:rsidRPr="00A85808">
          <w:delText xml:space="preserve">DNS je elektronický </w:delText>
        </w:r>
        <w:r w:rsidR="009750E6" w:rsidRPr="006B69F9">
          <w:delText>proces určený na obstarávanie tovaru, stavebných prác alebo služieb bežne dostupných na trhu definovaných minimálne v rozsahu skupiny podľa slovníka obstarávania, ktorých charakteristiky spĺňajú požiadavky verejného obstarávateľa</w:delText>
        </w:r>
        <w:r w:rsidR="009750E6">
          <w:delText xml:space="preserve"> </w:delText>
        </w:r>
        <w:r w:rsidRPr="00A85808">
          <w:delText>a na základe ktorého je možné zadávať čiastkové zákazky.</w:delText>
        </w:r>
        <w:r w:rsidR="008E59E1" w:rsidRPr="008E59E1">
          <w:delText xml:space="preserve"> Verejný obstarávateľ môže DNS rozdeliť do kategórií tovarov, stavebných prác alebo služieb, pričom v takom prípade môže uviesť primerané podmienky účasti pre každú kategóriu.</w:delText>
        </w:r>
        <w:r w:rsidRPr="00A85808">
          <w:delText xml:space="preserve"> DNS je </w:delText>
        </w:r>
        <w:r w:rsidR="009750E6">
          <w:delText xml:space="preserve">zriadený </w:delText>
        </w:r>
        <w:r w:rsidRPr="00A85808">
          <w:delText xml:space="preserve">na určitú dobu. Zadávaniu zákaziek v rámci DNS predchádza </w:delText>
        </w:r>
        <w:r w:rsidR="00192379">
          <w:delText>zriadenie</w:delText>
        </w:r>
        <w:r w:rsidR="00192379" w:rsidRPr="004E0939">
          <w:delText xml:space="preserve"> </w:delText>
        </w:r>
        <w:r w:rsidRPr="00A85808">
          <w:delText xml:space="preserve">DNS a zaradenie záujemcov do DNS, ktoré je možné len po </w:delText>
        </w:r>
        <w:r w:rsidR="00192379">
          <w:delText xml:space="preserve">predložení </w:delText>
        </w:r>
        <w:r w:rsidRPr="00A85808">
          <w:delText xml:space="preserve">žiadosti </w:delText>
        </w:r>
        <w:r w:rsidR="00192379" w:rsidRPr="006B69F9">
          <w:delText>o účasť záujemcu</w:delText>
        </w:r>
        <w:r w:rsidR="00192379" w:rsidRPr="006B69F9" w:rsidDel="006B69F9">
          <w:delText xml:space="preserve"> </w:delText>
        </w:r>
        <w:r w:rsidRPr="00A85808">
          <w:delText>a splnení podmienok účasti a požiadaviek stanovených v oznámení o vyhlásení verejného obstarávania a súťažných podkladoch.</w:delText>
        </w:r>
        <w:r w:rsidR="00192379" w:rsidRPr="00192379">
          <w:delText xml:space="preserve"> </w:delText>
        </w:r>
        <w:r w:rsidR="00192379" w:rsidRPr="006B69F9">
          <w:delText>V rámci DNS  nie je možné uzavrieť rámcovú dohodu.</w:delText>
        </w:r>
      </w:del>
    </w:p>
    <w:p w14:paraId="60EB1D17" w14:textId="27F5337B" w:rsidR="00A85808" w:rsidRPr="00A85808" w:rsidRDefault="00A85808" w:rsidP="00852446">
      <w:pPr>
        <w:tabs>
          <w:tab w:val="left" w:pos="1014"/>
        </w:tabs>
        <w:spacing w:line="288" w:lineRule="auto"/>
        <w:jc w:val="both"/>
        <w:rPr>
          <w:del w:id="2078" w:author="Zuzana Hušeková" w:date="2021-06-11T13:17:00Z"/>
        </w:rPr>
      </w:pPr>
    </w:p>
    <w:p w14:paraId="36C7F424" w14:textId="24254C3D" w:rsidR="00A85808" w:rsidRPr="00A85808" w:rsidRDefault="00A85808" w:rsidP="00852446">
      <w:pPr>
        <w:tabs>
          <w:tab w:val="left" w:pos="1014"/>
        </w:tabs>
        <w:spacing w:line="288" w:lineRule="auto"/>
        <w:jc w:val="both"/>
        <w:rPr>
          <w:del w:id="2079" w:author="Zuzana Hušeková" w:date="2021-06-11T13:17:00Z"/>
        </w:rPr>
      </w:pPr>
      <w:del w:id="2080" w:author="Zuzana Hušeková" w:date="2021-06-11T13:17:00Z">
        <w:r w:rsidRPr="00A85808">
          <w:delText xml:space="preserve">Pri zadávaní každej konkrétnej zákazky verejný obstarávateľ elektronicky prostredníctvom funkcionality DNS </w:delText>
        </w:r>
        <w:r w:rsidR="003F548B">
          <w:delText xml:space="preserve">pošle </w:delText>
        </w:r>
        <w:r w:rsidRPr="00A85808">
          <w:delText>v</w:delText>
        </w:r>
        <w:r w:rsidR="003F548B">
          <w:delText>ý</w:delText>
        </w:r>
        <w:r w:rsidRPr="00A85808">
          <w:delText>zv</w:delText>
        </w:r>
        <w:r w:rsidR="003F548B">
          <w:delText>u</w:delText>
        </w:r>
        <w:r w:rsidRPr="00A85808">
          <w:delText xml:space="preserve"> na </w:delText>
        </w:r>
        <w:r w:rsidR="003F548B">
          <w:delText>predkladanie</w:delText>
        </w:r>
        <w:r w:rsidR="003F548B" w:rsidRPr="00A85808">
          <w:delText xml:space="preserve"> </w:delText>
        </w:r>
        <w:r w:rsidRPr="00A85808">
          <w:delText>pon</w:delText>
        </w:r>
        <w:r w:rsidR="003F548B">
          <w:delText>ú</w:delText>
        </w:r>
        <w:r w:rsidRPr="00A85808">
          <w:delText>k všetký</w:delText>
        </w:r>
        <w:r w:rsidR="003F548B">
          <w:delText>m</w:delText>
        </w:r>
        <w:r w:rsidRPr="00A85808">
          <w:delText xml:space="preserve"> záujemco</w:delText>
        </w:r>
        <w:r w:rsidR="003F548B">
          <w:delText>m</w:delText>
        </w:r>
        <w:r w:rsidRPr="00A85808">
          <w:delText>, zaraden</w:delText>
        </w:r>
        <w:r w:rsidR="003F548B">
          <w:delText>ým</w:delText>
        </w:r>
        <w:r w:rsidRPr="00A85808">
          <w:delText xml:space="preserve"> do DNS, </w:delText>
        </w:r>
        <w:r w:rsidR="003F548B" w:rsidRPr="006B69F9">
          <w:delText>osobitne na každú zákazku, ktorá sa zadáva s využitím tohto systému alebo všetkým záujemcom zaradeným do určitej kategórie zodpovedajúcej zadávanej zákazke, ak bol DNS rozdelený do kategórií</w:delText>
        </w:r>
        <w:r w:rsidRPr="00A85808">
          <w:delText>. Ponuky predložené v lehote na predkladanie ponúk sa vyhodnocujú podľa kritérií uvedených v oznámení o vyhlásení verejného obstarávania, prípadne spresnených vo výzve na predkladanie ponúk.</w:delText>
        </w:r>
      </w:del>
    </w:p>
    <w:p w14:paraId="2FEDDB6D" w14:textId="45EA8804" w:rsidR="00A85808" w:rsidRDefault="00A85808" w:rsidP="00852446">
      <w:pPr>
        <w:tabs>
          <w:tab w:val="left" w:pos="1014"/>
        </w:tabs>
        <w:spacing w:line="288" w:lineRule="auto"/>
        <w:jc w:val="both"/>
        <w:rPr>
          <w:del w:id="2081" w:author="Zuzana Hušeková" w:date="2021-06-11T13:17:00Z"/>
        </w:rPr>
      </w:pPr>
    </w:p>
    <w:p w14:paraId="5307AFFA" w14:textId="52870CEF" w:rsidR="00A85808" w:rsidRPr="00A85808" w:rsidRDefault="00A85808" w:rsidP="00A85808">
      <w:pPr>
        <w:tabs>
          <w:tab w:val="left" w:pos="1014"/>
        </w:tabs>
        <w:spacing w:before="120" w:after="120" w:line="288" w:lineRule="auto"/>
        <w:jc w:val="both"/>
        <w:rPr>
          <w:del w:id="2082" w:author="Zuzana Hušeková" w:date="2021-06-11T13:17:00Z"/>
        </w:rPr>
      </w:pPr>
      <w:del w:id="2083" w:author="Zuzana Hušeková" w:date="2021-06-11T13:17:00Z">
        <w:r w:rsidRPr="00A85808">
          <w:delText>Ak hodnota čiastkovej zákazky zadanej na základe rámcovej dohody predstavuje</w:delText>
        </w:r>
        <w:r w:rsidRPr="00A85808">
          <w:br/>
          <w:delText>z pohľadu finančného limitu zákazku s nízkou hodnotou podľa § 117 ZVO, resp. zákazku podľa § 9 ods. 9 zákona č. 25/2006 Z. z., môže prijímateľ predložiť dokumentáciu na kontrolu aj súčasne so ŽoP, ktorá obsahuje deklarované výdavky súvisiace so zadaním predmetnej čiastkovej zákazky. Uvedené pravidlo sa týka aj čiastkovej zákazky vo finančnom limite podlimitnej zákazky, ktorá má charakter objednávky, ak bola zadávaná na základe rámcovej dohody bez opätovného otvorenia súťaže.</w:delText>
        </w:r>
      </w:del>
    </w:p>
    <w:p w14:paraId="68F6D951" w14:textId="69E7035C" w:rsidR="00F84F81" w:rsidRPr="00F84F81" w:rsidRDefault="00F84F81" w:rsidP="00F84F81">
      <w:pPr>
        <w:tabs>
          <w:tab w:val="left" w:pos="1014"/>
        </w:tabs>
        <w:spacing w:before="120" w:after="120" w:line="288" w:lineRule="auto"/>
        <w:jc w:val="both"/>
        <w:rPr>
          <w:del w:id="2084" w:author="Zuzana Hušeková" w:date="2021-06-11T13:17:00Z"/>
        </w:rPr>
      </w:pPr>
      <w:del w:id="2085" w:author="Zuzana Hušeková" w:date="2021-06-11T13:17:00Z">
        <w:r w:rsidRPr="00F84F81">
          <w:delText xml:space="preserve">Finančná kontrola čiastkových zákaziek zadávaných na základe rámcových dohôd  </w:delText>
        </w:r>
        <w:r w:rsidR="00A85808" w:rsidRPr="00A85808">
          <w:delText xml:space="preserve">a zákaziek zadávaných v rámci DNS </w:delText>
        </w:r>
        <w:r w:rsidRPr="00F84F81">
          <w:delText xml:space="preserve">sa vykoná podľa verzie Príručky pre prijímateľa účinnej v čase predloženia čiastkových zákaziek zadávaných na základe rámcových dohôd za účelom výkonu finančnej kontroly poskytovateľovi so zohľadnením zákona o verejnom obstarávaní účinného v čase odoslania oznámenia o vyhlásení verejného obstarávania, </w:delText>
        </w:r>
        <w:r w:rsidR="00A85808">
          <w:delText xml:space="preserve">resp. </w:delText>
        </w:r>
        <w:r w:rsidRPr="00F84F81">
          <w:delText>výzvy na predkladanie ponúk do Vestníka VO na zverejnenie.</w:delText>
        </w:r>
      </w:del>
    </w:p>
    <w:p w14:paraId="3BE2FCA7" w14:textId="656D8964" w:rsidR="00F84F81" w:rsidRPr="00F84F81" w:rsidRDefault="00F84F81" w:rsidP="00F84F81">
      <w:pPr>
        <w:tabs>
          <w:tab w:val="left" w:pos="1014"/>
        </w:tabs>
        <w:spacing w:before="120" w:after="120" w:line="288" w:lineRule="auto"/>
        <w:jc w:val="both"/>
        <w:rPr>
          <w:del w:id="2086" w:author="Zuzana Hušeková" w:date="2021-06-11T13:17:00Z"/>
        </w:rPr>
      </w:pPr>
      <w:del w:id="2087" w:author="Zuzana Hušeková" w:date="2021-06-11T13:17:00Z">
        <w:r w:rsidRPr="00F84F81">
          <w:delText xml:space="preserve">Poskytovateľ vykonáva kontrolu čiastkových </w:delText>
        </w:r>
        <w:r w:rsidR="00034271" w:rsidRPr="00034271">
          <w:delText xml:space="preserve">zákaziek (čiastkových </w:delText>
        </w:r>
        <w:r w:rsidRPr="00F84F81">
          <w:delText>zmlúv</w:delText>
        </w:r>
        <w:r w:rsidR="00034271">
          <w:delText>)</w:delText>
        </w:r>
        <w:r w:rsidRPr="00F84F81">
          <w:delText xml:space="preserve"> ako: </w:delText>
        </w:r>
      </w:del>
    </w:p>
    <w:p w14:paraId="0E0379EC" w14:textId="6F93E0DA" w:rsidR="00F84F81" w:rsidRPr="00F84F81" w:rsidRDefault="00F84F81" w:rsidP="005B7173">
      <w:pPr>
        <w:numPr>
          <w:ilvl w:val="0"/>
          <w:numId w:val="99"/>
        </w:numPr>
        <w:tabs>
          <w:tab w:val="left" w:pos="1014"/>
        </w:tabs>
        <w:spacing w:before="120" w:after="120" w:line="288" w:lineRule="auto"/>
        <w:jc w:val="both"/>
        <w:rPr>
          <w:del w:id="2088" w:author="Zuzana Hušeková" w:date="2021-06-11T13:17:00Z"/>
        </w:rPr>
      </w:pPr>
      <w:del w:id="2089" w:author="Zuzana Hušeková" w:date="2021-06-11T13:17:00Z">
        <w:r w:rsidRPr="00F84F81">
          <w:delText>druhú ex-ante kontrolu</w:delText>
        </w:r>
        <w:r w:rsidR="00834537">
          <w:delText xml:space="preserve"> a následnú ex</w:delText>
        </w:r>
        <w:r w:rsidR="00034271">
          <w:delText xml:space="preserve"> </w:delText>
        </w:r>
        <w:r w:rsidR="00834537">
          <w:delText>post kontrolu alebo</w:delText>
        </w:r>
        <w:r w:rsidRPr="00F84F81">
          <w:delText>,</w:delText>
        </w:r>
      </w:del>
    </w:p>
    <w:p w14:paraId="366911C0" w14:textId="51D0C9D2" w:rsidR="00F84F81" w:rsidRPr="00F84F81" w:rsidRDefault="00F84F81" w:rsidP="005B7173">
      <w:pPr>
        <w:numPr>
          <w:ilvl w:val="0"/>
          <w:numId w:val="99"/>
        </w:numPr>
        <w:tabs>
          <w:tab w:val="left" w:pos="1014"/>
        </w:tabs>
        <w:spacing w:before="120" w:after="120" w:line="288" w:lineRule="auto"/>
        <w:jc w:val="both"/>
        <w:rPr>
          <w:del w:id="2090" w:author="Zuzana Hušeková" w:date="2021-06-11T13:17:00Z"/>
        </w:rPr>
      </w:pPr>
      <w:del w:id="2091" w:author="Zuzana Hušeková" w:date="2021-06-11T13:17:00Z">
        <w:r w:rsidRPr="00F84F81">
          <w:delText>štandardnú ex</w:delText>
        </w:r>
        <w:r w:rsidR="00034271">
          <w:delText xml:space="preserve"> </w:delText>
        </w:r>
        <w:r w:rsidRPr="00F84F81">
          <w:delText>post kontrolu.</w:delText>
        </w:r>
      </w:del>
    </w:p>
    <w:p w14:paraId="77DAC35F" w14:textId="3D0A3D64" w:rsidR="007D11DA" w:rsidRPr="00C12A2D" w:rsidRDefault="007D11DA" w:rsidP="007D11DA">
      <w:pPr>
        <w:tabs>
          <w:tab w:val="left" w:pos="1014"/>
        </w:tabs>
        <w:spacing w:before="120" w:after="120" w:line="288" w:lineRule="auto"/>
        <w:jc w:val="both"/>
        <w:rPr>
          <w:del w:id="2092" w:author="Zuzana Hušeková" w:date="2021-06-11T13:17:00Z"/>
        </w:rPr>
      </w:pPr>
      <w:del w:id="2093" w:author="Zuzana Hušeková" w:date="2021-06-11T13:17:00Z">
        <w:r w:rsidRPr="00C12A2D">
          <w:delText xml:space="preserve">Nižšie uvedené členenie rámcových dohôd sa posudzuje podľa finančného limitu vzťahujúceho sa podľa ZVO na </w:delText>
        </w:r>
        <w:r w:rsidR="00834537">
          <w:delText>typ verejného obstarávateľa</w:delText>
        </w:r>
        <w:r w:rsidRPr="00C12A2D">
          <w:delText xml:space="preserve">, </w:delText>
        </w:r>
        <w:r w:rsidR="00834537" w:rsidRPr="00C12A2D">
          <w:delText>ktor</w:delText>
        </w:r>
        <w:r w:rsidR="00834537">
          <w:delText>ý</w:delText>
        </w:r>
        <w:r w:rsidR="00834537" w:rsidRPr="00C12A2D">
          <w:delText xml:space="preserve"> </w:delText>
        </w:r>
        <w:r w:rsidRPr="00C12A2D">
          <w:delText xml:space="preserve">predmetné VO </w:delText>
        </w:r>
        <w:r w:rsidR="00834537">
          <w:delText>realizuje</w:delText>
        </w:r>
        <w:r w:rsidRPr="00C12A2D">
          <w:delText>.</w:delText>
        </w:r>
      </w:del>
    </w:p>
    <w:p w14:paraId="1E85FE70" w14:textId="4CE20C94" w:rsidR="007D11DA" w:rsidRDefault="007D11DA" w:rsidP="007D11DA">
      <w:pPr>
        <w:tabs>
          <w:tab w:val="left" w:pos="1014"/>
        </w:tabs>
        <w:spacing w:before="120" w:after="120" w:line="288" w:lineRule="auto"/>
        <w:jc w:val="both"/>
        <w:rPr>
          <w:del w:id="2094" w:author="Zuzana Hušeková" w:date="2021-06-11T13:17:00Z"/>
        </w:rPr>
      </w:pPr>
    </w:p>
    <w:p w14:paraId="157EC9F5" w14:textId="565527DD"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rPr>
          <w:del w:id="2095" w:author="Zuzana Hušeková" w:date="2021-06-11T13:17:00Z"/>
          <w:b/>
          <w:i/>
        </w:rPr>
      </w:pPr>
      <w:del w:id="2096" w:author="Zuzana Hušeková" w:date="2021-06-11T13:17:00Z">
        <w:r w:rsidRPr="00697E52">
          <w:rPr>
            <w:b/>
            <w:i/>
          </w:rPr>
          <w:delText xml:space="preserve">Odporúčanie pre prijímateľa: </w:delText>
        </w:r>
        <w:r w:rsidRPr="00697E52">
          <w:delText xml:space="preserve">Prijímateľ čiastkovú zmluvu predkladá na kontrolu </w:delText>
        </w:r>
        <w:r w:rsidR="00834537">
          <w:delText>p</w:delText>
        </w:r>
        <w:r w:rsidR="00834537" w:rsidRPr="00697E52">
          <w:delText xml:space="preserve">oskytovateľovi </w:delText>
        </w:r>
        <w:r w:rsidRPr="00697E52">
          <w:delText xml:space="preserve">až po ukončení kontroly verejného obstarávania, výsledkom ktorého je uzavretie rámcovej dohody, na základe ktorej sa čiastková </w:delText>
        </w:r>
        <w:r w:rsidR="00034271">
          <w:delText xml:space="preserve">zákazka </w:delText>
        </w:r>
        <w:r w:rsidRPr="00697E52">
          <w:delText>zadáva.</w:delText>
        </w:r>
        <w:r w:rsidRPr="00697E52">
          <w:rPr>
            <w:b/>
            <w:i/>
          </w:rPr>
          <w:delText xml:space="preserve">   </w:delText>
        </w:r>
      </w:del>
    </w:p>
    <w:p w14:paraId="3C16897B" w14:textId="1BE72826" w:rsidR="007D11DA" w:rsidRDefault="007D11DA" w:rsidP="007D11DA">
      <w:pPr>
        <w:tabs>
          <w:tab w:val="left" w:pos="1014"/>
        </w:tabs>
        <w:spacing w:before="120" w:after="120" w:line="288" w:lineRule="auto"/>
        <w:jc w:val="both"/>
        <w:rPr>
          <w:del w:id="2097" w:author="Zuzana Hušeková" w:date="2021-06-11T13:17:00Z"/>
        </w:rPr>
      </w:pPr>
    </w:p>
    <w:p w14:paraId="47A5067B" w14:textId="27FDC0B9"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del w:id="2098" w:author="Zuzana Hušeková" w:date="2021-06-11T13:17:00Z"/>
        </w:rPr>
      </w:pPr>
      <w:del w:id="2099" w:author="Zuzana Hušeková" w:date="2021-06-11T13:17:00Z">
        <w:r w:rsidRPr="00697E52">
          <w:rPr>
            <w:b/>
            <w:i/>
          </w:rPr>
          <w:delText xml:space="preserve">Dôležité upozornenie: </w:delText>
        </w:r>
        <w:r w:rsidRPr="00697E52">
          <w:delText xml:space="preserve">V prípade, ak bola čiastková zmluva uzatvorená ešte pred nadobudnutím účinnosti Zmluvy o NFP, predkladá ju Prijímateľ na kontrolu Poskytovateľovi spolu s dokumentáciou k verejnému obstarávaniu, výsledkom ktorého bolo uzatvorenie rámcovej dohody, na základe ktorej sa predmetná čiastková </w:delText>
        </w:r>
        <w:r w:rsidR="00034271">
          <w:delText>zákazka</w:delText>
        </w:r>
        <w:r w:rsidR="00034271" w:rsidRPr="00697E52">
          <w:delText xml:space="preserve"> </w:delText>
        </w:r>
        <w:r w:rsidRPr="00697E52">
          <w:delText xml:space="preserve">zadala. </w:delText>
        </w:r>
      </w:del>
    </w:p>
    <w:p w14:paraId="20F66B83" w14:textId="4CD730E1" w:rsidR="007D11DA" w:rsidRDefault="007D11DA" w:rsidP="007D11DA">
      <w:pPr>
        <w:tabs>
          <w:tab w:val="left" w:pos="1014"/>
        </w:tabs>
        <w:spacing w:before="120" w:after="120" w:line="288" w:lineRule="auto"/>
        <w:jc w:val="both"/>
        <w:rPr>
          <w:del w:id="2100" w:author="Zuzana Hušeková" w:date="2021-06-11T13:17:00Z"/>
        </w:rPr>
      </w:pPr>
    </w:p>
    <w:p w14:paraId="2887375D" w14:textId="5EEF83D3"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del w:id="2101" w:author="Zuzana Hušeková" w:date="2021-06-11T13:17:00Z"/>
        </w:rPr>
      </w:pPr>
      <w:del w:id="2102" w:author="Zuzana Hušeková" w:date="2021-06-11T13:17:00Z">
        <w:r w:rsidRPr="00697E52">
          <w:rPr>
            <w:b/>
            <w:i/>
          </w:rPr>
          <w:delText xml:space="preserve">Dôležité upozornenie: </w:delText>
        </w:r>
        <w:r w:rsidRPr="00697E52">
          <w:delText xml:space="preserve">Prijímateľ je povinný do rámcových dohôd s úspešnými uchádzačmi uvádzať všetky povinné náležitosti vyplývajúce z § </w:delText>
        </w:r>
        <w:r>
          <w:delText>43 ods. 13 až 15</w:delText>
        </w:r>
        <w:r w:rsidRPr="00697E52">
          <w:delText xml:space="preserve"> ZVO a § </w:delText>
        </w:r>
        <w:r>
          <w:delText xml:space="preserve">83 </w:delText>
        </w:r>
        <w:r w:rsidRPr="00697E52">
          <w:delText xml:space="preserve">ZVO (najmä povinnosť uvádzania možnosti </w:delText>
        </w:r>
        <w:r w:rsidRPr="00697E52">
          <w:lastRenderedPageBreak/>
          <w:delText>výpovede z dôvodov uvedených v predmetných ustanoveniach ZVO a pravidlá zadávania čiastkových zákaziek z rámcových dohôd).</w:delText>
        </w:r>
      </w:del>
    </w:p>
    <w:p w14:paraId="6663BC28" w14:textId="549D0535" w:rsidR="007D11DA" w:rsidRDefault="00034271" w:rsidP="007D11DA">
      <w:pPr>
        <w:tabs>
          <w:tab w:val="left" w:pos="1014"/>
        </w:tabs>
        <w:spacing w:before="120" w:after="120" w:line="288" w:lineRule="auto"/>
        <w:jc w:val="both"/>
        <w:rPr>
          <w:del w:id="2103" w:author="Zuzana Hušeková" w:date="2021-06-11T13:17:00Z"/>
        </w:rPr>
      </w:pPr>
      <w:del w:id="2104" w:author="Zuzana Hušeková" w:date="2021-06-11T13:17:00Z">
        <w:r w:rsidRPr="00034271">
          <w:delText>Ak má čiastková zákazka charakter objednávky, prijímateľ objednávku zaeviduje v ITMS2014+. V prípade, ak má byť výsledkom zadávania čiastkovej zákazky na základe rámcovej dohody písomná zmluva, na základe ktorej sa zadávajú objednávky, prijímateľ zaeviduje v ITMS2014+ iba čiastkovú zmluvu a objednávky bude evidovať na úrovni tejto čiastkovej zmluvy.</w:delText>
        </w:r>
      </w:del>
    </w:p>
    <w:p w14:paraId="1B362E6A" w14:textId="20E4DD6F" w:rsidR="008F2958" w:rsidRDefault="008F2958" w:rsidP="007D11DA">
      <w:pPr>
        <w:tabs>
          <w:tab w:val="left" w:pos="1014"/>
        </w:tabs>
        <w:spacing w:before="120" w:after="120" w:line="288" w:lineRule="auto"/>
        <w:jc w:val="both"/>
        <w:rPr>
          <w:del w:id="2105" w:author="Zuzana Hušeková" w:date="2021-06-11T13:17:00Z"/>
        </w:rPr>
      </w:pPr>
      <w:del w:id="2106" w:author="Zuzana Hušeková" w:date="2021-06-11T13:17:00Z">
        <w:r w:rsidRPr="008F2958">
          <w:delText>Pod pojmom „hodnota čiastkovej zákazky“ sa rozumie hodnota čiastkovej zákazky v eur bez DPH, ktorá bude/je predmetom čiastkovej zmluvy alebo objednávky.</w:delText>
        </w:r>
      </w:del>
    </w:p>
    <w:p w14:paraId="089F50DC" w14:textId="7EC47F33" w:rsidR="00034271" w:rsidRPr="00D63FA2" w:rsidRDefault="00034271" w:rsidP="00034271">
      <w:pPr>
        <w:tabs>
          <w:tab w:val="left" w:pos="2552"/>
        </w:tabs>
        <w:spacing w:before="60" w:after="60"/>
        <w:jc w:val="both"/>
        <w:rPr>
          <w:del w:id="2107" w:author="Zuzana Hušeková" w:date="2021-06-11T13:17:00Z"/>
          <w:rFonts w:cs="Arial"/>
          <w:szCs w:val="19"/>
        </w:rPr>
      </w:pPr>
      <w:del w:id="2108" w:author="Zuzana Hušeková" w:date="2021-06-11T13:17:00Z">
        <w:r w:rsidRPr="00D63FA2">
          <w:rPr>
            <w:rFonts w:cs="Arial"/>
            <w:szCs w:val="19"/>
          </w:rPr>
          <w:delText>Prijímateľ predkladá dokumentáciu zo zadávania čiastkových zákaziek na finančnú kontrolu poskytovateľovi s ohľadom na typ kontroly a  na  pravidlá uvedené nižšie. Poskytovateľ vykonáva kontrolu zadávania zákaziek z rámcovej dohody na základe dokumentácie predloženej prijímateľom v závislosti od finančného limitu predloženej čiastkovej zákazky:</w:delText>
        </w:r>
      </w:del>
    </w:p>
    <w:p w14:paraId="62EDABD0" w14:textId="21E505E9" w:rsidR="00034271" w:rsidRDefault="00034271" w:rsidP="00034271">
      <w:pPr>
        <w:pStyle w:val="Odsekzoznamu"/>
        <w:numPr>
          <w:ilvl w:val="0"/>
          <w:numId w:val="143"/>
        </w:numPr>
        <w:tabs>
          <w:tab w:val="left" w:pos="2552"/>
        </w:tabs>
        <w:spacing w:before="60" w:after="60"/>
        <w:jc w:val="both"/>
        <w:rPr>
          <w:del w:id="2109" w:author="Zuzana Hušeková" w:date="2021-06-11T13:17:00Z"/>
          <w:rFonts w:cs="Arial"/>
          <w:szCs w:val="19"/>
        </w:rPr>
      </w:pPr>
      <w:del w:id="2110" w:author="Zuzana Hušeková" w:date="2021-06-11T13:17:00Z">
        <w:r w:rsidRPr="00D63FA2">
          <w:rPr>
            <w:rFonts w:cs="Arial"/>
            <w:szCs w:val="19"/>
          </w:rPr>
          <w:delText xml:space="preserve">Ak zmluvná hodnota čiastkovej zákazky </w:delText>
        </w:r>
        <w:r w:rsidRPr="00D63FA2">
          <w:rPr>
            <w:rFonts w:cs="Arial"/>
            <w:b/>
            <w:szCs w:val="19"/>
          </w:rPr>
          <w:delText xml:space="preserve">sa rovná alebo presahuje finančný limit pre nadlimitnú zákazku </w:delText>
        </w:r>
        <w:r w:rsidRPr="00D63FA2">
          <w:rPr>
            <w:rFonts w:cs="Arial"/>
            <w:szCs w:val="19"/>
          </w:rPr>
          <w:delText xml:space="preserve">v závislosti od typu obstarávajúceho subjektu a predmetu zákazky, poskytovateľ vykoná </w:delText>
        </w:r>
        <w:r w:rsidR="00B1421C" w:rsidRPr="002665FC">
          <w:rPr>
            <w:rFonts w:cs="Arial"/>
            <w:b/>
            <w:szCs w:val="19"/>
          </w:rPr>
          <w:delText>druhú ex ante kontrolu</w:delText>
        </w:r>
        <w:r w:rsidR="00B1421C" w:rsidRPr="00065A17">
          <w:rPr>
            <w:rFonts w:cs="Arial"/>
            <w:szCs w:val="19"/>
          </w:rPr>
          <w:delText xml:space="preserve"> pred podpisom zmluvy s úspešným uchádzačom</w:delText>
        </w:r>
        <w:r w:rsidR="00B1421C" w:rsidRPr="00547DBC">
          <w:rPr>
            <w:rFonts w:cs="Arial"/>
            <w:szCs w:val="19"/>
          </w:rPr>
          <w:delText xml:space="preserve"> </w:delText>
        </w:r>
        <w:r w:rsidRPr="00D63FA2">
          <w:rPr>
            <w:rFonts w:cs="Arial"/>
            <w:szCs w:val="19"/>
          </w:rPr>
          <w:delText>v</w:delText>
        </w:r>
        <w:r w:rsidR="00D1152E">
          <w:rPr>
            <w:rFonts w:cs="Arial"/>
            <w:szCs w:val="19"/>
          </w:rPr>
          <w:delText> </w:delText>
        </w:r>
        <w:r w:rsidRPr="00D63FA2">
          <w:rPr>
            <w:rFonts w:cs="Arial"/>
            <w:szCs w:val="19"/>
          </w:rPr>
          <w:delText>zmysle</w:delText>
        </w:r>
        <w:r w:rsidR="00D1152E">
          <w:rPr>
            <w:rFonts w:cs="Arial"/>
            <w:szCs w:val="19"/>
          </w:rPr>
          <w:delText xml:space="preserve"> predmetného</w:delText>
        </w:r>
        <w:r w:rsidRPr="00D63FA2">
          <w:rPr>
            <w:rFonts w:cs="Arial"/>
            <w:szCs w:val="19"/>
          </w:rPr>
          <w:delText xml:space="preserve"> </w:delText>
        </w:r>
        <w:r>
          <w:rPr>
            <w:rFonts w:cs="Arial"/>
            <w:szCs w:val="19"/>
          </w:rPr>
          <w:delText xml:space="preserve">typu kontroly podľa tejto </w:delText>
        </w:r>
        <w:r w:rsidRPr="00D63FA2">
          <w:rPr>
            <w:rFonts w:cs="Arial"/>
            <w:szCs w:val="19"/>
          </w:rPr>
          <w:delText xml:space="preserve">kapitoly </w:delText>
        </w:r>
        <w:r w:rsidRPr="00D63FA2">
          <w:rPr>
            <w:rFonts w:cs="Arial"/>
            <w:b/>
            <w:szCs w:val="19"/>
          </w:rPr>
          <w:delText>iba v prípade dobrovoľnej žiadosti prijímateľa</w:delText>
        </w:r>
        <w:r w:rsidRPr="00D63FA2">
          <w:rPr>
            <w:rFonts w:cs="Arial"/>
            <w:szCs w:val="19"/>
          </w:rPr>
          <w:delText xml:space="preserve"> o výkon tohto typu kontroly. V takom prípade </w:delText>
        </w:r>
        <w:r w:rsidRPr="00D63FA2">
          <w:rPr>
            <w:rFonts w:cs="Arial"/>
            <w:b/>
            <w:szCs w:val="19"/>
          </w:rPr>
          <w:delText>vykoná aj následnú ex post kontrolu</w:delText>
        </w:r>
        <w:r w:rsidRPr="00D63FA2">
          <w:rPr>
            <w:rFonts w:cs="Arial"/>
            <w:szCs w:val="19"/>
          </w:rPr>
          <w:delText xml:space="preserve"> </w:delText>
        </w:r>
        <w:r w:rsidR="00B1421C" w:rsidRPr="00AC2417">
          <w:rPr>
            <w:rFonts w:cs="Arial"/>
            <w:szCs w:val="19"/>
          </w:rPr>
          <w:delText xml:space="preserve">v zmysle </w:delText>
        </w:r>
        <w:r w:rsidR="00D1152E">
          <w:rPr>
            <w:rFonts w:cs="Arial"/>
            <w:szCs w:val="19"/>
          </w:rPr>
          <w:delText xml:space="preserve">predmetného </w:delText>
        </w:r>
        <w:r w:rsidR="00B1421C">
          <w:rPr>
            <w:rFonts w:cs="Arial"/>
            <w:szCs w:val="19"/>
          </w:rPr>
          <w:delText xml:space="preserve">typu kontroly podľa tejto </w:delText>
        </w:r>
        <w:r w:rsidR="00B1421C" w:rsidRPr="00AC2417">
          <w:rPr>
            <w:rFonts w:cs="Arial"/>
            <w:szCs w:val="19"/>
          </w:rPr>
          <w:delText>kapitoly</w:delText>
        </w:r>
        <w:r w:rsidRPr="00D63FA2">
          <w:rPr>
            <w:rFonts w:cs="Arial"/>
            <w:szCs w:val="19"/>
          </w:rPr>
          <w:delText xml:space="preserve">, t. j. kontrolu po podpise zmluvy s úspešným uchádzačom. Ak bude </w:delText>
        </w:r>
        <w:r w:rsidRPr="00D63FA2">
          <w:rPr>
            <w:rFonts w:cs="Arial"/>
            <w:b/>
            <w:szCs w:val="19"/>
          </w:rPr>
          <w:delText>nadlimitná čiastková zákazka</w:delText>
        </w:r>
        <w:r w:rsidRPr="00D63FA2">
          <w:rPr>
            <w:rFonts w:cs="Arial"/>
            <w:szCs w:val="19"/>
          </w:rPr>
          <w:delText xml:space="preserve"> predmetom ex post kontroly zo strany poskytovateľa</w:delText>
        </w:r>
        <w:r w:rsidR="00B1421C" w:rsidRPr="00547DBC">
          <w:rPr>
            <w:rFonts w:cs="Arial"/>
            <w:szCs w:val="19"/>
          </w:rPr>
          <w:delText xml:space="preserve"> až </w:delText>
        </w:r>
        <w:r w:rsidRPr="00D63FA2">
          <w:rPr>
            <w:rFonts w:cs="Arial"/>
            <w:szCs w:val="19"/>
          </w:rPr>
          <w:delText xml:space="preserve">po podpise čiastkovej zmluvy (napr. v prípadoch, ak bola čiastková zákazka zadaná ešte pred uzavretím zmluvy o poskytnutí NFP, alebo v prípade, ak prijímateľ nepožiada o výkon druhej ex ante kontroly), poskytovateľ vykoná </w:delText>
        </w:r>
        <w:r w:rsidRPr="00D63FA2">
          <w:rPr>
            <w:rFonts w:cs="Arial"/>
            <w:b/>
            <w:szCs w:val="19"/>
          </w:rPr>
          <w:delText>štandardnú ex post kontrolu</w:delText>
        </w:r>
        <w:r w:rsidRPr="00D63FA2">
          <w:rPr>
            <w:rFonts w:cs="Arial"/>
            <w:szCs w:val="19"/>
          </w:rPr>
          <w:delText xml:space="preserve"> </w:delText>
        </w:r>
        <w:r w:rsidR="00D1152E">
          <w:rPr>
            <w:rFonts w:cs="Arial"/>
            <w:szCs w:val="19"/>
          </w:rPr>
          <w:delText xml:space="preserve">v zmysle predmetného </w:delText>
        </w:r>
        <w:r w:rsidR="00B1421C">
          <w:rPr>
            <w:rFonts w:cs="Arial"/>
            <w:szCs w:val="19"/>
          </w:rPr>
          <w:delText xml:space="preserve">typu kontroly podľa tejto </w:delText>
        </w:r>
        <w:r w:rsidR="00B1421C" w:rsidRPr="00AC2417">
          <w:rPr>
            <w:rFonts w:cs="Arial"/>
            <w:szCs w:val="19"/>
          </w:rPr>
          <w:delText>kapitoly</w:delText>
        </w:r>
        <w:r w:rsidRPr="00D63FA2">
          <w:rPr>
            <w:rFonts w:cs="Arial"/>
            <w:szCs w:val="19"/>
          </w:rPr>
          <w:delText xml:space="preserve">. </w:delText>
        </w:r>
      </w:del>
    </w:p>
    <w:p w14:paraId="52E524A0" w14:textId="7583CAA0" w:rsidR="00D1152E" w:rsidRPr="003F548B" w:rsidRDefault="00D1152E" w:rsidP="00D63FA2">
      <w:pPr>
        <w:pBdr>
          <w:top w:val="single" w:sz="4" w:space="0"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del w:id="2111" w:author="Zuzana Hušeková" w:date="2021-06-11T13:17:00Z"/>
        </w:rPr>
      </w:pPr>
      <w:del w:id="2112" w:author="Zuzana Hušeková" w:date="2021-06-11T13:17:00Z">
        <w:r w:rsidRPr="00547DBC">
          <w:rPr>
            <w:b/>
            <w:i/>
          </w:rPr>
          <w:delText xml:space="preserve">Dôležité upozornenie: </w:delText>
        </w:r>
        <w:r w:rsidRPr="00D1152E">
          <w:delText>Povinnosť prijímateľa podať podnet na ÚVO sa podľa § 169 ods. 2 ZVO nevzťahuje na zadávanie zákaziek na základe rámcovej dohody, aj keď sú v hodnote nadlimitnej zákazky a ich predpokladaná hodnota je rovnaká alebo vyššia ako 600 000 EUR bez DPH</w:delText>
        </w:r>
        <w:r w:rsidRPr="002869B8">
          <w:delText>.</w:delText>
        </w:r>
      </w:del>
    </w:p>
    <w:p w14:paraId="3BBAF4B4" w14:textId="5C015BF4" w:rsidR="00D1152E" w:rsidRPr="00547DBC" w:rsidRDefault="00D1152E" w:rsidP="00D63FA2">
      <w:pPr>
        <w:tabs>
          <w:tab w:val="left" w:pos="2552"/>
        </w:tabs>
        <w:spacing w:before="60" w:after="60"/>
        <w:jc w:val="both"/>
        <w:rPr>
          <w:del w:id="2113" w:author="Zuzana Hušeková" w:date="2021-06-11T13:17:00Z"/>
          <w:rFonts w:cs="Arial"/>
          <w:szCs w:val="19"/>
        </w:rPr>
      </w:pPr>
    </w:p>
    <w:p w14:paraId="0E4A6A6C" w14:textId="1A0B59E5" w:rsidR="00D1152E" w:rsidRDefault="00D1152E" w:rsidP="00034271">
      <w:pPr>
        <w:pStyle w:val="Odsekzoznamu"/>
        <w:numPr>
          <w:ilvl w:val="0"/>
          <w:numId w:val="143"/>
        </w:numPr>
        <w:tabs>
          <w:tab w:val="left" w:pos="2552"/>
        </w:tabs>
        <w:spacing w:before="60" w:after="60"/>
        <w:jc w:val="both"/>
        <w:rPr>
          <w:del w:id="2114" w:author="Zuzana Hušeková" w:date="2021-06-11T13:17:00Z"/>
          <w:rFonts w:cs="Arial"/>
          <w:szCs w:val="19"/>
        </w:rPr>
      </w:pPr>
      <w:del w:id="2115" w:author="Zuzana Hušeková" w:date="2021-06-11T13:17:00Z">
        <w:r w:rsidRPr="00D1152E">
          <w:rPr>
            <w:rFonts w:cs="Arial"/>
            <w:szCs w:val="19"/>
          </w:rPr>
          <w:delText xml:space="preserve">V prípade, že hodnota čiastkovej zákazky zadanej na základe rámcovej dohody predstavuje z pohľadu finančného limitu </w:delText>
        </w:r>
        <w:r w:rsidRPr="00D1152E">
          <w:rPr>
            <w:rFonts w:cs="Arial"/>
            <w:b/>
            <w:szCs w:val="19"/>
          </w:rPr>
          <w:delText>podlimitnú zákazku</w:delText>
        </w:r>
        <w:r w:rsidRPr="00D1152E">
          <w:rPr>
            <w:rFonts w:cs="Arial"/>
            <w:szCs w:val="19"/>
          </w:rPr>
          <w:delText xml:space="preserve">, vykoná poskytovateľ </w:delText>
        </w:r>
        <w:r w:rsidRPr="00D1152E">
          <w:rPr>
            <w:rFonts w:cs="Arial"/>
            <w:b/>
            <w:szCs w:val="19"/>
          </w:rPr>
          <w:delText>štandardnú ex post kontrolu</w:delText>
        </w:r>
        <w:r w:rsidRPr="00D1152E">
          <w:rPr>
            <w:rFonts w:cs="Arial"/>
            <w:szCs w:val="19"/>
          </w:rPr>
          <w:delText xml:space="preserve"> a postupuje primerane </w:delText>
        </w:r>
        <w:r>
          <w:rPr>
            <w:rFonts w:cs="Arial"/>
            <w:szCs w:val="19"/>
          </w:rPr>
          <w:delText xml:space="preserve">v zmysle predmetného typu kontroly podľa tejto </w:delText>
        </w:r>
        <w:r w:rsidRPr="00AC2417">
          <w:rPr>
            <w:rFonts w:cs="Arial"/>
            <w:szCs w:val="19"/>
          </w:rPr>
          <w:delText>kapitoly</w:delText>
        </w:r>
        <w:r>
          <w:rPr>
            <w:rFonts w:cs="Arial"/>
            <w:szCs w:val="19"/>
          </w:rPr>
          <w:delText>.</w:delText>
        </w:r>
      </w:del>
    </w:p>
    <w:p w14:paraId="57E15A38" w14:textId="4084613C" w:rsidR="00D1152E" w:rsidRDefault="00D1152E" w:rsidP="00D63FA2">
      <w:pPr>
        <w:tabs>
          <w:tab w:val="left" w:pos="2552"/>
        </w:tabs>
        <w:spacing w:before="60" w:after="60"/>
        <w:jc w:val="both"/>
        <w:rPr>
          <w:del w:id="2116" w:author="Zuzana Hušeková" w:date="2021-06-11T13:17:00Z"/>
          <w:rFonts w:cs="Arial"/>
          <w:szCs w:val="19"/>
        </w:rPr>
      </w:pPr>
    </w:p>
    <w:p w14:paraId="7B4EFDE4" w14:textId="31A9F1EB" w:rsidR="00D1152E" w:rsidRPr="003F548B" w:rsidRDefault="00D1152E" w:rsidP="00D1152E">
      <w:pPr>
        <w:pBdr>
          <w:top w:val="single" w:sz="4" w:space="0"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del w:id="2117" w:author="Zuzana Hušeková" w:date="2021-06-11T13:17:00Z"/>
        </w:rPr>
      </w:pPr>
      <w:del w:id="2118" w:author="Zuzana Hušeková" w:date="2021-06-11T13:17:00Z">
        <w:r w:rsidRPr="00AC2417">
          <w:rPr>
            <w:b/>
            <w:i/>
          </w:rPr>
          <w:delText xml:space="preserve">Dôležité upozornenie: </w:delText>
        </w:r>
        <w:r w:rsidRPr="00D1152E">
          <w:delText xml:space="preserve">Čiastkové zákazky zadávané na základe rámcovej dohody, ktorá bola </w:delText>
        </w:r>
        <w:r w:rsidRPr="00D1152E">
          <w:rPr>
            <w:b/>
          </w:rPr>
          <w:delText>výsledkom podlimitného postupu s využitím elektronického trhoviska</w:delText>
        </w:r>
        <w:r w:rsidRPr="00D1152E">
          <w:delText xml:space="preserve">, sú kontrolované iba v štádiu </w:delText>
        </w:r>
        <w:r w:rsidRPr="00D1152E">
          <w:rPr>
            <w:b/>
          </w:rPr>
          <w:delText>štandardnej ex post kontroly</w:delText>
        </w:r>
        <w:r w:rsidRPr="002869B8">
          <w:delText>.</w:delText>
        </w:r>
      </w:del>
    </w:p>
    <w:p w14:paraId="206F1515" w14:textId="5FB29418" w:rsidR="00D1152E" w:rsidRPr="00547DBC" w:rsidRDefault="00D1152E" w:rsidP="00D63FA2">
      <w:pPr>
        <w:tabs>
          <w:tab w:val="left" w:pos="2552"/>
        </w:tabs>
        <w:spacing w:before="60" w:after="60"/>
        <w:jc w:val="both"/>
        <w:rPr>
          <w:del w:id="2119" w:author="Zuzana Hušeková" w:date="2021-06-11T13:17:00Z"/>
          <w:rFonts w:cs="Arial"/>
          <w:szCs w:val="19"/>
        </w:rPr>
      </w:pPr>
    </w:p>
    <w:p w14:paraId="608886D7" w14:textId="7558CAEA" w:rsidR="00D1152E" w:rsidRPr="00D63FA2" w:rsidRDefault="00D1152E" w:rsidP="00034271">
      <w:pPr>
        <w:pStyle w:val="Odsekzoznamu"/>
        <w:numPr>
          <w:ilvl w:val="0"/>
          <w:numId w:val="143"/>
        </w:numPr>
        <w:tabs>
          <w:tab w:val="left" w:pos="2552"/>
        </w:tabs>
        <w:spacing w:before="60" w:after="60"/>
        <w:jc w:val="both"/>
        <w:rPr>
          <w:del w:id="2120" w:author="Zuzana Hušeková" w:date="2021-06-11T13:17:00Z"/>
          <w:rFonts w:cs="Arial"/>
          <w:szCs w:val="19"/>
        </w:rPr>
      </w:pPr>
      <w:del w:id="2121" w:author="Zuzana Hušeková" w:date="2021-06-11T13:17:00Z">
        <w:r w:rsidRPr="00D1152E">
          <w:rPr>
            <w:rFonts w:cs="Arial"/>
            <w:szCs w:val="19"/>
          </w:rPr>
          <w:delText>Ak hodnota čiastkovej zákazky zadanej na základe rámcovej dohody predstavuje</w:delText>
        </w:r>
        <w:r w:rsidRPr="00D1152E">
          <w:rPr>
            <w:rFonts w:cs="Arial"/>
            <w:szCs w:val="19"/>
          </w:rPr>
          <w:br/>
        </w:r>
        <w:r w:rsidRPr="00D1152E">
          <w:rPr>
            <w:rFonts w:cs="Arial"/>
            <w:b/>
            <w:szCs w:val="19"/>
          </w:rPr>
          <w:delText>z pohľadu finančného limitu zákazku s nízkou hodnotou</w:delText>
        </w:r>
        <w:r w:rsidRPr="00D1152E">
          <w:rPr>
            <w:rFonts w:cs="Arial"/>
            <w:szCs w:val="19"/>
          </w:rPr>
          <w:delText xml:space="preserve"> podľa § 117 ZVO, môže prijímateľ predložiť dokumentáciu na kontrolu </w:delText>
        </w:r>
        <w:r w:rsidRPr="00D1152E">
          <w:rPr>
            <w:rFonts w:cs="Arial"/>
            <w:b/>
            <w:szCs w:val="19"/>
          </w:rPr>
          <w:delText>aj súčasne so ŽoP</w:delText>
        </w:r>
        <w:r w:rsidRPr="00D1152E">
          <w:rPr>
            <w:rFonts w:cs="Arial"/>
            <w:szCs w:val="19"/>
          </w:rPr>
          <w:delText xml:space="preserve">, ktorá obsahuje deklarované výdavky súvisiace so zadaním predmetnej čiastkovej zákazky. Uvedené pravidlo sa týka aj čiastkovej zákazky vo finančnom limite podlimitnej zákazky, ktorá má charakter objednávky, ak bola zadávaná na základe rámcovej dohody bez </w:delText>
        </w:r>
        <w:r w:rsidRPr="00D1152E">
          <w:rPr>
            <w:rFonts w:cs="Arial"/>
            <w:b/>
            <w:szCs w:val="19"/>
          </w:rPr>
          <w:delText>opätovného otvorenia súťaže</w:delText>
        </w:r>
        <w:r>
          <w:rPr>
            <w:rFonts w:cs="Arial"/>
            <w:b/>
            <w:szCs w:val="19"/>
          </w:rPr>
          <w:delText>.</w:delText>
        </w:r>
      </w:del>
    </w:p>
    <w:p w14:paraId="70A9D97E" w14:textId="6A6D6B6A" w:rsidR="008F2958" w:rsidRDefault="008F2958" w:rsidP="007D11DA">
      <w:pPr>
        <w:tabs>
          <w:tab w:val="left" w:pos="1014"/>
        </w:tabs>
        <w:spacing w:before="120" w:after="120" w:line="288" w:lineRule="auto"/>
        <w:jc w:val="both"/>
        <w:rPr>
          <w:del w:id="2122" w:author="Zuzana Hušeková" w:date="2021-06-11T13:17:00Z"/>
        </w:rPr>
      </w:pPr>
    </w:p>
    <w:p w14:paraId="3F09AC7C" w14:textId="02BEBDD1" w:rsidR="007D11DA" w:rsidRPr="00697E52" w:rsidRDefault="007D11DA" w:rsidP="005B7173">
      <w:pPr>
        <w:pStyle w:val="Odsekzoznamu"/>
        <w:numPr>
          <w:ilvl w:val="0"/>
          <w:numId w:val="87"/>
        </w:numPr>
        <w:spacing w:after="120" w:line="288" w:lineRule="auto"/>
        <w:jc w:val="both"/>
        <w:rPr>
          <w:del w:id="2123" w:author="Zuzana Hušeková" w:date="2021-06-11T13:17:00Z"/>
          <w:b/>
        </w:rPr>
      </w:pPr>
      <w:del w:id="2124" w:author="Zuzana Hušeková" w:date="2021-06-11T13:17:00Z">
        <w:r w:rsidRPr="00697E52">
          <w:rPr>
            <w:b/>
          </w:rPr>
          <w:delText>Uzavreté rámcové dohody</w:delText>
        </w:r>
      </w:del>
    </w:p>
    <w:p w14:paraId="712AF8AC" w14:textId="6A84BB83" w:rsidR="006B360C" w:rsidRPr="00697E52" w:rsidRDefault="006B360C" w:rsidP="00DD30A9">
      <w:pPr>
        <w:pStyle w:val="Odsekzoznamu"/>
        <w:spacing w:after="120" w:line="288" w:lineRule="auto"/>
        <w:jc w:val="both"/>
        <w:rPr>
          <w:del w:id="2125" w:author="Zuzana Hušeková" w:date="2021-06-11T13:17:00Z"/>
          <w:b/>
        </w:rPr>
      </w:pPr>
    </w:p>
    <w:p w14:paraId="1892C058" w14:textId="67966355" w:rsidR="00834537" w:rsidRPr="00834537" w:rsidRDefault="007D11DA" w:rsidP="00834537">
      <w:pPr>
        <w:tabs>
          <w:tab w:val="left" w:pos="1014"/>
        </w:tabs>
        <w:spacing w:before="120" w:after="120" w:line="288" w:lineRule="auto"/>
        <w:jc w:val="both"/>
        <w:rPr>
          <w:del w:id="2126" w:author="Zuzana Hušeková" w:date="2021-06-11T13:17:00Z"/>
        </w:rPr>
      </w:pPr>
      <w:del w:id="2127" w:author="Zuzana Hušeková" w:date="2021-06-11T13:17:00Z">
        <w:r>
          <w:delText xml:space="preserve">Poskytovateľ kontroluje postup zadávania čiastkových zákaziek z rámcovej dohody na základe dokumentácie predloženej prijímateľom </w:delText>
        </w:r>
        <w:r w:rsidR="00834537" w:rsidRPr="00834537">
          <w:delText xml:space="preserve">vo fáze po uzatvorení čiastkovej zmluvy (resp. zadaní a akceptácii objednávky) s dodávateľom (štandardná ex-post kontrola), pričom táto čiastková zmluva je už platná a účinná (okrem prípadov, kedy je účinnosť zmluvy viazaná na odkladaciu podmienku, ktorá ešte nenastala).  </w:delText>
        </w:r>
      </w:del>
    </w:p>
    <w:p w14:paraId="50E9AC23" w14:textId="7C6C14C6" w:rsidR="00834537" w:rsidRPr="00834537" w:rsidRDefault="00834537" w:rsidP="00834537">
      <w:pPr>
        <w:tabs>
          <w:tab w:val="left" w:pos="1014"/>
        </w:tabs>
        <w:spacing w:before="120" w:after="120" w:line="288" w:lineRule="auto"/>
        <w:jc w:val="both"/>
        <w:rPr>
          <w:del w:id="2128" w:author="Zuzana Hušeková" w:date="2021-06-11T13:17:00Z"/>
        </w:rPr>
      </w:pPr>
      <w:del w:id="2129" w:author="Zuzana Hušeková" w:date="2021-06-11T13:17:00Z">
        <w:r w:rsidRPr="00834537">
          <w:delText xml:space="preserve">Prijímateľ predkladá  poskytovateľovi kompletnú dokumentáciu zo zadávania čiastkovej zákazky na kontrolu cez ITMS 2014+ v súlade s pravidlami uvedenými pre štandardnú ex post kontrolu v bode c) tejto kapitoly. </w:delText>
        </w:r>
      </w:del>
    </w:p>
    <w:p w14:paraId="2F7D8F16" w14:textId="5965F5E6" w:rsidR="007D11DA" w:rsidRDefault="007D11DA" w:rsidP="007D11DA">
      <w:pPr>
        <w:tabs>
          <w:tab w:val="left" w:pos="1014"/>
        </w:tabs>
        <w:spacing w:before="120" w:after="120" w:line="288" w:lineRule="auto"/>
        <w:jc w:val="both"/>
        <w:rPr>
          <w:del w:id="2130" w:author="Zuzana Hušeková" w:date="2021-06-11T13:17:00Z"/>
        </w:rPr>
      </w:pPr>
      <w:del w:id="2131" w:author="Zuzana Hušeková" w:date="2021-06-11T13:17:00Z">
        <w:r>
          <w:delText xml:space="preserve">Predmetom kontroly po podpise čiastkovej zmluvy s dodávateľom, vykonávanej Poskytovateľom sú: </w:delText>
        </w:r>
      </w:del>
    </w:p>
    <w:p w14:paraId="7EE706B2" w14:textId="37977011" w:rsidR="007D11DA" w:rsidRDefault="007D11DA" w:rsidP="005B7173">
      <w:pPr>
        <w:pStyle w:val="Odsekzoznamu"/>
        <w:numPr>
          <w:ilvl w:val="0"/>
          <w:numId w:val="88"/>
        </w:numPr>
        <w:tabs>
          <w:tab w:val="left" w:pos="1014"/>
        </w:tabs>
        <w:spacing w:before="120" w:after="120" w:line="288" w:lineRule="auto"/>
        <w:jc w:val="both"/>
        <w:rPr>
          <w:del w:id="2132" w:author="Zuzana Hušeková" w:date="2021-06-11T13:17:00Z"/>
        </w:rPr>
      </w:pPr>
      <w:del w:id="2133" w:author="Zuzana Hušeková" w:date="2021-06-11T13:17:00Z">
        <w:r>
          <w:lastRenderedPageBreak/>
          <w:delText xml:space="preserve">čiastkové zmluvy (resp. objednávky) uzatvárané na základe rámcových dohôd bez opätovného otvárania súťaže a </w:delText>
        </w:r>
      </w:del>
    </w:p>
    <w:p w14:paraId="7FF8D458" w14:textId="1CF25C48" w:rsidR="00D1152E" w:rsidRDefault="007D11DA" w:rsidP="005B7173">
      <w:pPr>
        <w:pStyle w:val="Odsekzoznamu"/>
        <w:numPr>
          <w:ilvl w:val="0"/>
          <w:numId w:val="88"/>
        </w:numPr>
        <w:tabs>
          <w:tab w:val="left" w:pos="1014"/>
        </w:tabs>
        <w:spacing w:before="120" w:after="120" w:line="288" w:lineRule="auto"/>
        <w:jc w:val="both"/>
        <w:rPr>
          <w:del w:id="2134" w:author="Zuzana Hušeková" w:date="2021-06-11T13:17:00Z"/>
        </w:rPr>
      </w:pPr>
      <w:del w:id="2135" w:author="Zuzana Hušeková" w:date="2021-06-11T13:17:00Z">
        <w:r>
          <w:delText>postup vedúci k uzatvoreniu čiastkových zmlúv na základe rámcovej dohody s jedným alebo s viacerými uchádzačmi</w:delText>
        </w:r>
        <w:r w:rsidR="00834537">
          <w:delText xml:space="preserve"> bez opätovného otvárania súťaže</w:delText>
        </w:r>
      </w:del>
    </w:p>
    <w:p w14:paraId="07F73393" w14:textId="1786983E" w:rsidR="007D11DA" w:rsidRDefault="00D1152E" w:rsidP="005B7173">
      <w:pPr>
        <w:pStyle w:val="Odsekzoznamu"/>
        <w:numPr>
          <w:ilvl w:val="0"/>
          <w:numId w:val="88"/>
        </w:numPr>
        <w:tabs>
          <w:tab w:val="left" w:pos="1014"/>
        </w:tabs>
        <w:spacing w:before="120" w:after="120" w:line="288" w:lineRule="auto"/>
        <w:jc w:val="both"/>
        <w:rPr>
          <w:del w:id="2136" w:author="Zuzana Hušeková" w:date="2021-06-11T13:17:00Z"/>
        </w:rPr>
      </w:pPr>
      <w:del w:id="2137" w:author="Zuzana Hušeková" w:date="2021-06-11T13:17:00Z">
        <w:r w:rsidRPr="00D1152E">
          <w:delText>aj kontrola podpísania čiastkovej zmluvy oprávnenými osobami, ak sa vyžaduje písomná forma zmluvy, jej zverejnenie v súlade so zákonom o slobode informácií</w:delText>
        </w:r>
        <w:r w:rsidR="007D11DA">
          <w:delText xml:space="preserve">. </w:delText>
        </w:r>
      </w:del>
    </w:p>
    <w:p w14:paraId="31824EC4" w14:textId="0F4FA3B3" w:rsidR="007D11DA" w:rsidRDefault="007D11DA" w:rsidP="007D11DA">
      <w:pPr>
        <w:tabs>
          <w:tab w:val="left" w:pos="1014"/>
        </w:tabs>
        <w:spacing w:before="120" w:after="120" w:line="288" w:lineRule="auto"/>
        <w:jc w:val="both"/>
        <w:rPr>
          <w:del w:id="2138" w:author="Zuzana Hušeková" w:date="2021-06-11T13:17:00Z"/>
        </w:rPr>
      </w:pPr>
      <w:del w:id="2139" w:author="Zuzana Hušeková" w:date="2021-06-11T13:17:00Z">
        <w:r>
          <w:delText xml:space="preserve">Poskytovateľ vykoná kontrolu pred podpisom čiastkovej zmluvy </w:delText>
        </w:r>
        <w:r w:rsidRPr="00AD07E2">
          <w:rPr>
            <w:b/>
          </w:rPr>
          <w:delText>v lehote 20 pracovných dní</w:delText>
        </w:r>
        <w:r>
          <w:delText>.</w:delText>
        </w:r>
      </w:del>
    </w:p>
    <w:p w14:paraId="6F14902A" w14:textId="7D47B4A8" w:rsidR="00D1152E" w:rsidRDefault="00D1152E" w:rsidP="007D11DA">
      <w:pPr>
        <w:tabs>
          <w:tab w:val="left" w:pos="1014"/>
        </w:tabs>
        <w:spacing w:before="120" w:after="120" w:line="288" w:lineRule="auto"/>
        <w:jc w:val="both"/>
        <w:rPr>
          <w:del w:id="2140" w:author="Zuzana Hušeková" w:date="2021-06-11T13:17:00Z"/>
        </w:rPr>
      </w:pPr>
    </w:p>
    <w:p w14:paraId="2CE131BB" w14:textId="42EA9ECC" w:rsidR="007D11DA" w:rsidRPr="00697E52" w:rsidRDefault="007D11DA" w:rsidP="005B7173">
      <w:pPr>
        <w:pStyle w:val="Odsekzoznamu"/>
        <w:numPr>
          <w:ilvl w:val="0"/>
          <w:numId w:val="87"/>
        </w:numPr>
        <w:tabs>
          <w:tab w:val="left" w:pos="1014"/>
        </w:tabs>
        <w:spacing w:before="120" w:after="120" w:line="288" w:lineRule="auto"/>
        <w:jc w:val="both"/>
        <w:rPr>
          <w:del w:id="2141" w:author="Zuzana Hušeková" w:date="2021-06-11T13:17:00Z"/>
          <w:b/>
        </w:rPr>
      </w:pPr>
      <w:del w:id="2142" w:author="Zuzana Hušeková" w:date="2021-06-11T13:17:00Z">
        <w:r w:rsidRPr="00697E52">
          <w:rPr>
            <w:b/>
          </w:rPr>
          <w:delText xml:space="preserve">Otvorené rámcové dohody </w:delText>
        </w:r>
      </w:del>
    </w:p>
    <w:p w14:paraId="563DA31B" w14:textId="3DDAC510" w:rsidR="007D11DA" w:rsidRDefault="007D11DA" w:rsidP="007D11DA">
      <w:pPr>
        <w:tabs>
          <w:tab w:val="left" w:pos="1014"/>
        </w:tabs>
        <w:spacing w:before="120" w:after="120" w:line="288" w:lineRule="auto"/>
        <w:jc w:val="both"/>
        <w:rPr>
          <w:del w:id="2143" w:author="Zuzana Hušeková" w:date="2021-06-11T13:17:00Z"/>
        </w:rPr>
      </w:pPr>
    </w:p>
    <w:p w14:paraId="490E0670" w14:textId="5D0C30DE" w:rsidR="007D11DA" w:rsidRDefault="007D11DA" w:rsidP="007D11DA">
      <w:pPr>
        <w:tabs>
          <w:tab w:val="left" w:pos="1014"/>
        </w:tabs>
        <w:spacing w:before="120" w:after="120" w:line="288" w:lineRule="auto"/>
        <w:jc w:val="both"/>
        <w:rPr>
          <w:del w:id="2144" w:author="Zuzana Hušeková" w:date="2021-06-11T13:17:00Z"/>
        </w:rPr>
      </w:pPr>
      <w:del w:id="2145" w:author="Zuzana Hušeková" w:date="2021-06-11T13:17:00Z">
        <w:r>
          <w:delText>Poskytovateľ kontroluje postup zadávania čiastkových zákaziek z rámcovej dohody na základe dokumentácie predloženej prijímateľom</w:delText>
        </w:r>
        <w:r w:rsidR="00E76C27">
          <w:delText xml:space="preserve"> </w:delText>
        </w:r>
        <w:r w:rsidR="00E76C27" w:rsidRPr="00E76C27">
          <w:delText>vo fáze po podpise čiastkovej zmluvy (štandardná ex post kontrola). Poskytovateľ vykoná kontrolu  postup zadávania nadlimitných čiastkových zákaziek z rámcovej dohody aj na základe dobrovoľnej žiadosti prijímateľa</w:delText>
        </w:r>
        <w:r>
          <w:delText xml:space="preserve"> vo fáze pred </w:delText>
        </w:r>
        <w:r w:rsidR="00721741">
          <w:delText xml:space="preserve"> (druhá ex-ante kontrola) </w:delText>
        </w:r>
        <w:r>
          <w:delText>aj po uzatvorení čiastkovej zmluvy (resp. zadaní a akceptácii objednávky) s úspešným uchádzačom</w:delText>
        </w:r>
        <w:r w:rsidR="00721741">
          <w:delText xml:space="preserve"> </w:delText>
        </w:r>
        <w:r w:rsidR="00721741" w:rsidRPr="00721741">
          <w:delText>(následná ex-post kontrola</w:delText>
        </w:r>
        <w:r w:rsidR="00670B6A">
          <w:delText>)</w:delText>
        </w:r>
        <w:r w:rsidR="00E76C27">
          <w:delText>.</w:delText>
        </w:r>
        <w:r w:rsidR="00721741" w:rsidRPr="00721741">
          <w:delText xml:space="preserve"> </w:delText>
        </w:r>
      </w:del>
    </w:p>
    <w:p w14:paraId="0DE57FC0" w14:textId="667A5FE8" w:rsidR="003F548B" w:rsidRPr="003F548B" w:rsidRDefault="003F548B" w:rsidP="00735615">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del w:id="2146" w:author="Zuzana Hušeková" w:date="2021-06-11T13:17:00Z"/>
        </w:rPr>
      </w:pPr>
      <w:del w:id="2147" w:author="Zuzana Hušeková" w:date="2021-06-11T13:17:00Z">
        <w:r w:rsidRPr="00735615">
          <w:rPr>
            <w:b/>
            <w:i/>
          </w:rPr>
          <w:delText xml:space="preserve">Dôležité upozornenie: </w:delText>
        </w:r>
        <w:r w:rsidRPr="003F548B">
          <w:delText>Povinnosť prijímateľa podať podnet na ÚVO sa podľa § 169 ods. 2 ZVO nevzťahuje na zadávanie zákaziek na základe rámcovej dohody, aj keď sú v hodnote nadlimitnej zákazky a ich predpokladaná hodnota je rovnaká</w:delText>
        </w:r>
        <w:r w:rsidRPr="002869B8">
          <w:delText xml:space="preserve"> alebo vyššia ako 600 000 EUR bez DPH.</w:delText>
        </w:r>
      </w:del>
    </w:p>
    <w:p w14:paraId="38629961" w14:textId="7FBE478E" w:rsidR="003F548B" w:rsidRDefault="003F548B" w:rsidP="007D11DA">
      <w:pPr>
        <w:tabs>
          <w:tab w:val="left" w:pos="1014"/>
        </w:tabs>
        <w:spacing w:before="120" w:after="120" w:line="288" w:lineRule="auto"/>
        <w:jc w:val="both"/>
        <w:rPr>
          <w:del w:id="2148" w:author="Zuzana Hušeková" w:date="2021-06-11T13:17:00Z"/>
        </w:rPr>
      </w:pPr>
    </w:p>
    <w:p w14:paraId="39A2F3A8" w14:textId="4293FF5C" w:rsidR="00670B6A" w:rsidRDefault="00670B6A" w:rsidP="007D11DA">
      <w:pPr>
        <w:tabs>
          <w:tab w:val="left" w:pos="1014"/>
        </w:tabs>
        <w:spacing w:before="120" w:after="120" w:line="288" w:lineRule="auto"/>
        <w:jc w:val="both"/>
        <w:rPr>
          <w:del w:id="2149" w:author="Zuzana Hušeková" w:date="2021-06-11T13:17:00Z"/>
        </w:rPr>
      </w:pPr>
      <w:del w:id="2150" w:author="Zuzana Hušeková" w:date="2021-06-11T13:17:00Z">
        <w:r w:rsidRPr="00670B6A">
          <w:delText xml:space="preserve">Prijímateľ predkladá  poskytovateľovi kompletnú dokumentáciu zo zadávania čiastkovej zákazky na kontrolu cez ITMS 2014+ v súlade s pravidlami uvedenými </w:delText>
        </w:r>
        <w:r>
          <w:delText>pre druhú ex-</w:delText>
        </w:r>
        <w:r w:rsidRPr="00670B6A">
          <w:delText>ante kontrolu (v bode b) tejto kapitoly) a pre následnú</w:delText>
        </w:r>
        <w:r>
          <w:delText xml:space="preserve"> ex-</w:delText>
        </w:r>
        <w:r w:rsidRPr="00670B6A">
          <w:delText>post kontrolu (v bode d) tejto kapitoly).</w:delText>
        </w:r>
        <w:r w:rsidR="007D11DA">
          <w:delText xml:space="preserve"> </w:delText>
        </w:r>
      </w:del>
    </w:p>
    <w:p w14:paraId="78A1B106" w14:textId="4DC2FA11" w:rsidR="007D11DA" w:rsidRDefault="007D11DA" w:rsidP="00D63FA2">
      <w:pPr>
        <w:tabs>
          <w:tab w:val="left" w:pos="1014"/>
        </w:tabs>
        <w:spacing w:before="120" w:after="120" w:line="288" w:lineRule="auto"/>
        <w:jc w:val="both"/>
        <w:rPr>
          <w:del w:id="2151" w:author="Zuzana Hušeková" w:date="2021-06-11T13:17:00Z"/>
        </w:rPr>
      </w:pPr>
      <w:del w:id="2152" w:author="Zuzana Hušeková" w:date="2021-06-11T13:17:00Z">
        <w:r>
          <w:delText xml:space="preserve">Predmetom kontroly pred podpisom čiastkovej zmluvy s dodávateľom, vykonávanej Poskytovateľom </w:delText>
        </w:r>
        <w:r w:rsidR="00670B6A">
          <w:delText>je</w:delText>
        </w:r>
        <w:r>
          <w:delText xml:space="preserve">: </w:delText>
        </w:r>
      </w:del>
    </w:p>
    <w:p w14:paraId="6E113806" w14:textId="3DB7170B" w:rsidR="007D11DA" w:rsidRDefault="007D11DA" w:rsidP="005B7173">
      <w:pPr>
        <w:pStyle w:val="Odsekzoznamu"/>
        <w:numPr>
          <w:ilvl w:val="0"/>
          <w:numId w:val="88"/>
        </w:numPr>
        <w:tabs>
          <w:tab w:val="left" w:pos="1014"/>
        </w:tabs>
        <w:spacing w:line="288" w:lineRule="auto"/>
        <w:jc w:val="both"/>
        <w:rPr>
          <w:del w:id="2153" w:author="Zuzana Hušeková" w:date="2021-06-11T13:17:00Z"/>
        </w:rPr>
      </w:pPr>
      <w:del w:id="2154" w:author="Zuzana Hušeková" w:date="2021-06-11T13:17:00Z">
        <w:r>
          <w:delText xml:space="preserve">postup vedúci k uzatvoreniu čiastkových zmlúv na základe rámcovej dohody. </w:delText>
        </w:r>
      </w:del>
    </w:p>
    <w:p w14:paraId="259F4055" w14:textId="5D553473" w:rsidR="007D11DA" w:rsidRDefault="00670B6A" w:rsidP="007D11DA">
      <w:pPr>
        <w:tabs>
          <w:tab w:val="left" w:pos="1014"/>
        </w:tabs>
        <w:spacing w:before="120" w:after="120" w:line="288" w:lineRule="auto"/>
        <w:jc w:val="both"/>
        <w:rPr>
          <w:del w:id="2155" w:author="Zuzana Hušeková" w:date="2021-06-11T13:17:00Z"/>
        </w:rPr>
      </w:pPr>
      <w:del w:id="2156" w:author="Zuzana Hušeková" w:date="2021-06-11T13:17:00Z">
        <w:r w:rsidRPr="00670B6A">
          <w:delText>Predmetom kontroly po podpise čiastkovej zmluvy s dodávateľom, vykonávanej Poskytovateľom sú:</w:delText>
        </w:r>
      </w:del>
    </w:p>
    <w:p w14:paraId="6973C3FC" w14:textId="04F428DB" w:rsidR="00670B6A" w:rsidRDefault="00670B6A" w:rsidP="005B7173">
      <w:pPr>
        <w:pStyle w:val="Odsekzoznamu"/>
        <w:numPr>
          <w:ilvl w:val="0"/>
          <w:numId w:val="112"/>
        </w:numPr>
        <w:tabs>
          <w:tab w:val="left" w:pos="1014"/>
        </w:tabs>
        <w:spacing w:before="120" w:after="120" w:line="288" w:lineRule="auto"/>
        <w:jc w:val="both"/>
        <w:rPr>
          <w:del w:id="2157" w:author="Zuzana Hušeková" w:date="2021-06-11T13:17:00Z"/>
        </w:rPr>
      </w:pPr>
      <w:del w:id="2158" w:author="Zuzana Hušeková" w:date="2021-06-11T13:17:00Z">
        <w:r w:rsidRPr="00670B6A">
          <w:delText>čiastkové zmluvy (resp. objednávky) uzatvárané na základe rámcových dohôd s opätovným otváraním súťaže</w:delText>
        </w:r>
        <w:r>
          <w:delText>.</w:delText>
        </w:r>
      </w:del>
    </w:p>
    <w:p w14:paraId="193282DA" w14:textId="4E9A7A4A" w:rsidR="007D11DA" w:rsidRDefault="007D11DA" w:rsidP="007D11DA">
      <w:pPr>
        <w:tabs>
          <w:tab w:val="left" w:pos="1014"/>
        </w:tabs>
        <w:spacing w:before="120" w:after="120" w:line="288" w:lineRule="auto"/>
        <w:jc w:val="both"/>
        <w:rPr>
          <w:del w:id="2159" w:author="Zuzana Hušeková" w:date="2021-06-11T13:17:00Z"/>
        </w:rPr>
      </w:pPr>
      <w:del w:id="2160" w:author="Zuzana Hušeková" w:date="2021-06-11T13:17:00Z">
        <w:r>
          <w:delText xml:space="preserve">Poskytovateľ vykoná kontrolu pred podpisom čiastkovej zmluvy </w:delText>
        </w:r>
        <w:r w:rsidRPr="00AD07E2">
          <w:rPr>
            <w:b/>
          </w:rPr>
          <w:delText>v lehote 20 pracovných dní</w:delText>
        </w:r>
        <w:r>
          <w:delText xml:space="preserve"> </w:delText>
        </w:r>
        <w:r w:rsidR="00670B6A">
          <w:delText>(podľa pravidiel druhej ex-</w:delText>
        </w:r>
        <w:r w:rsidR="00670B6A" w:rsidRPr="00670B6A">
          <w:delText>ante kontroly)</w:delText>
        </w:r>
        <w:r w:rsidR="00721741" w:rsidRPr="00721741" w:rsidDel="00525654">
          <w:delText>.</w:delText>
        </w:r>
      </w:del>
    </w:p>
    <w:p w14:paraId="4651DA81" w14:textId="70B0B955" w:rsidR="007D11DA" w:rsidRDefault="007D11DA" w:rsidP="007D11DA">
      <w:pPr>
        <w:tabs>
          <w:tab w:val="left" w:pos="1014"/>
        </w:tabs>
        <w:spacing w:before="120" w:after="120" w:line="288" w:lineRule="auto"/>
        <w:jc w:val="both"/>
        <w:rPr>
          <w:del w:id="2161" w:author="Zuzana Hušeková" w:date="2021-06-11T13:17:00Z"/>
        </w:rPr>
      </w:pPr>
      <w:del w:id="2162" w:author="Zuzana Hušeková" w:date="2021-06-11T13:17:00Z">
        <w:r>
          <w:delText xml:space="preserve">Kontrolu po podpise čiastkovej zmluvy vykoná Poskytovateľ </w:delText>
        </w:r>
        <w:r w:rsidRPr="00AD07E2">
          <w:rPr>
            <w:b/>
          </w:rPr>
          <w:delText>v lehote 7 pracovných dní</w:delText>
        </w:r>
        <w:r w:rsidR="00670B6A">
          <w:delText xml:space="preserve"> </w:delText>
        </w:r>
        <w:r w:rsidR="00670B6A" w:rsidRPr="00670B6A">
          <w:delText xml:space="preserve">(podľa pravidiel </w:delText>
        </w:r>
        <w:r w:rsidR="00670B6A">
          <w:delText>následnej ex-</w:delText>
        </w:r>
        <w:r w:rsidR="00670B6A" w:rsidRPr="00670B6A">
          <w:delText xml:space="preserve">post kontroly), resp. </w:delText>
        </w:r>
        <w:r w:rsidR="00670B6A" w:rsidRPr="00AD07E2">
          <w:rPr>
            <w:b/>
          </w:rPr>
          <w:delText>20 pracovných dní</w:delText>
        </w:r>
        <w:r w:rsidR="00670B6A" w:rsidRPr="00670B6A">
          <w:delText xml:space="preserve"> </w:delText>
        </w:r>
        <w:r w:rsidR="00670B6A">
          <w:delText>(podľa pravidiel štandardnej ex-</w:delText>
        </w:r>
        <w:r w:rsidR="00670B6A" w:rsidRPr="00670B6A">
          <w:delText>post kontroly)</w:delText>
        </w:r>
        <w:r>
          <w:delText xml:space="preserve">. </w:delText>
        </w:r>
      </w:del>
    </w:p>
    <w:p w14:paraId="2A6DBDAB" w14:textId="46C2F6E0" w:rsidR="003F77E4" w:rsidRDefault="003F77E4" w:rsidP="007D11DA">
      <w:pPr>
        <w:tabs>
          <w:tab w:val="left" w:pos="1014"/>
        </w:tabs>
        <w:spacing w:before="120" w:after="120" w:line="288" w:lineRule="auto"/>
        <w:jc w:val="both"/>
        <w:rPr>
          <w:del w:id="2163" w:author="Zuzana Hušeková" w:date="2021-06-11T13:17:00Z"/>
        </w:rPr>
      </w:pPr>
    </w:p>
    <w:p w14:paraId="4F1218C5" w14:textId="4085D919" w:rsidR="003F77E4" w:rsidRPr="003F77E4" w:rsidRDefault="003F77E4" w:rsidP="005B7173">
      <w:pPr>
        <w:numPr>
          <w:ilvl w:val="0"/>
          <w:numId w:val="87"/>
        </w:numPr>
        <w:tabs>
          <w:tab w:val="left" w:pos="1014"/>
        </w:tabs>
        <w:spacing w:line="288" w:lineRule="auto"/>
        <w:jc w:val="both"/>
        <w:rPr>
          <w:del w:id="2164" w:author="Zuzana Hušeková" w:date="2021-06-11T13:17:00Z"/>
          <w:b/>
        </w:rPr>
      </w:pPr>
      <w:del w:id="2165" w:author="Zuzana Hušeková" w:date="2021-06-11T13:17:00Z">
        <w:r w:rsidRPr="003F77E4">
          <w:rPr>
            <w:b/>
          </w:rPr>
          <w:delText>Dynamický nákupný systém</w:delText>
        </w:r>
      </w:del>
    </w:p>
    <w:p w14:paraId="044D1AA2" w14:textId="49C5D4E1" w:rsidR="003F77E4" w:rsidRPr="003F77E4" w:rsidRDefault="003F77E4" w:rsidP="00852446">
      <w:pPr>
        <w:tabs>
          <w:tab w:val="left" w:pos="1014"/>
        </w:tabs>
        <w:spacing w:before="240" w:after="240" w:line="288" w:lineRule="auto"/>
        <w:jc w:val="both"/>
        <w:rPr>
          <w:del w:id="2166" w:author="Zuzana Hušeková" w:date="2021-06-11T13:17:00Z"/>
        </w:rPr>
      </w:pPr>
      <w:del w:id="2167" w:author="Zuzana Hušeková" w:date="2021-06-11T13:17:00Z">
        <w:r w:rsidRPr="003F77E4">
          <w:delText>Na kontrolu/finančnú kontrolu DNS a zákaziek zadávaných v rámci DNS, sa primerane vzťahujú všeobecné ustanovenia k výkonu kontroly/finančnej kontroly verejného obstarávania podľa tejto príručky.</w:delText>
        </w:r>
      </w:del>
    </w:p>
    <w:p w14:paraId="1D035CE5" w14:textId="77227F5C" w:rsidR="003F77E4" w:rsidRPr="003F77E4" w:rsidRDefault="003F77E4" w:rsidP="00852446">
      <w:pPr>
        <w:tabs>
          <w:tab w:val="left" w:pos="1014"/>
        </w:tabs>
        <w:spacing w:before="240" w:after="240" w:line="288" w:lineRule="auto"/>
        <w:jc w:val="both"/>
        <w:rPr>
          <w:del w:id="2168" w:author="Zuzana Hušeková" w:date="2021-06-11T13:17:00Z"/>
        </w:rPr>
      </w:pPr>
      <w:del w:id="2169" w:author="Zuzana Hušeková" w:date="2021-06-11T13:17:00Z">
        <w:r w:rsidRPr="003F77E4">
          <w:delText>Ak bude zriadenie DNS predmetom kontroly/finančnej kontroly zo strany poskytovateľa súčasne so zákazkou zadávanou v rámci DNS, poskytovateľ vykoná zároveň kontrolu zriadenia DNS podľa typu kontroly príslušného postupu zadávania zákazky uvedeného v kapitole 2.5.</w:delText>
        </w:r>
        <w:r>
          <w:delText>6</w:delText>
        </w:r>
        <w:r w:rsidRPr="003F77E4">
          <w:delText xml:space="preserve"> tejto príručky.</w:delText>
        </w:r>
      </w:del>
    </w:p>
    <w:p w14:paraId="250F7ED5" w14:textId="11AFC834" w:rsidR="003F77E4" w:rsidRPr="003F77E4" w:rsidRDefault="003F77E4" w:rsidP="00852446">
      <w:pPr>
        <w:tabs>
          <w:tab w:val="left" w:pos="1014"/>
        </w:tabs>
        <w:spacing w:before="240" w:after="240" w:line="288" w:lineRule="auto"/>
        <w:jc w:val="both"/>
        <w:rPr>
          <w:del w:id="2170" w:author="Zuzana Hušeková" w:date="2021-06-11T13:17:00Z"/>
        </w:rPr>
      </w:pPr>
      <w:del w:id="2171" w:author="Zuzana Hušeková" w:date="2021-06-11T13:17:00Z">
        <w:r w:rsidRPr="003F77E4">
          <w:delText>Pre aplikáciu správneho postupu pri výkone kontroly/finančnej kontroly verejného obstarávania je potrebné vychádzať z hodnoty zákazky zadávanej v rámci DNS, a následne postupovať primerane podľa kapitoly 2.5.</w:delText>
        </w:r>
        <w:r>
          <w:delText>6</w:delText>
        </w:r>
        <w:r w:rsidRPr="003F77E4">
          <w:delText>. tejto príručky.</w:delText>
        </w:r>
      </w:del>
    </w:p>
    <w:p w14:paraId="5E816959" w14:textId="5D13AF95" w:rsidR="003F77E4" w:rsidRDefault="003F77E4" w:rsidP="00852446">
      <w:pPr>
        <w:tabs>
          <w:tab w:val="left" w:pos="1014"/>
        </w:tabs>
        <w:spacing w:before="240" w:after="240" w:line="288" w:lineRule="auto"/>
        <w:jc w:val="both"/>
        <w:rPr>
          <w:del w:id="2172" w:author="Zuzana Hušeková" w:date="2021-06-11T13:17:00Z"/>
        </w:rPr>
      </w:pPr>
      <w:del w:id="2173" w:author="Zuzana Hušeková" w:date="2021-06-11T13:17:00Z">
        <w:r w:rsidRPr="003F77E4">
          <w:lastRenderedPageBreak/>
          <w:delText>Pod pojmom „zmluvná hodnota zákazky“, sa tento účel rozumie skutočná hodnota zákazky v EUR bez DPH, ktorá bude/je predmetom zmluvy alebo objednávky.</w:delText>
        </w:r>
      </w:del>
    </w:p>
    <w:p w14:paraId="25B36F79" w14:textId="347A69BD" w:rsidR="003F77E4" w:rsidRPr="003F77E4" w:rsidRDefault="003F77E4" w:rsidP="00852446">
      <w:pPr>
        <w:tabs>
          <w:tab w:val="left" w:pos="1014"/>
        </w:tabs>
        <w:spacing w:before="240" w:after="240" w:line="288" w:lineRule="auto"/>
        <w:jc w:val="both"/>
        <w:rPr>
          <w:del w:id="2174" w:author="Zuzana Hušeková" w:date="2021-06-11T13:17:00Z"/>
        </w:rPr>
      </w:pPr>
      <w:del w:id="2175" w:author="Zuzana Hušeková" w:date="2021-06-11T13:17:00Z">
        <w:r w:rsidRPr="003F77E4">
          <w:delText>Predmetom kontroly/finančnej kontroly zákaziek zadávaných v rámci DNS je najmä kontrola súladu výzvy na predkladanie ponúk s oznámením o vyhlásení verejného obstarávania, súťažnými podkladmi a všeobecnými podmienkami používania DNS, ďalej kontrola postupu zadania zákazky v nadväznosti na § 60 a § 61 ZVO, s dôrazom na kontrolu postupu prijímateľa pri vyhodnotení predložených žiadostí o zaradenie do DNS a kontrolu vyhodnotenia ponúk podľa kritérií uvedených v oznámení o vyhlásení verejného obstarávania, prípadne spresnených vo výzve na predkladanie ponúk. Predmetom kontroly/finančnej kontroly je aj kontrola podpísania zmluvy oprávnenými osobami, ak sa vyžaduje písomná forma zmluvy, jej zverejnenie v súlade so zákonom č. 211/2000 Z. z.</w:delText>
        </w:r>
        <w:r w:rsidR="00E76C27">
          <w:delText xml:space="preserve"> o slobode informácií</w:delText>
        </w:r>
        <w:r w:rsidRPr="003F77E4">
          <w:delText xml:space="preserve"> a pod.</w:delText>
        </w:r>
      </w:del>
    </w:p>
    <w:p w14:paraId="6FC83D43" w14:textId="2DEBD854" w:rsidR="00B87B0D" w:rsidRPr="00B87B0D" w:rsidRDefault="00B87B0D" w:rsidP="00B87B0D">
      <w:pPr>
        <w:tabs>
          <w:tab w:val="left" w:pos="1014"/>
        </w:tabs>
        <w:spacing w:before="240" w:after="240" w:line="288" w:lineRule="auto"/>
        <w:jc w:val="both"/>
        <w:rPr>
          <w:del w:id="2176" w:author="Zuzana Hušeková" w:date="2021-06-11T13:17:00Z"/>
        </w:rPr>
      </w:pPr>
      <w:del w:id="2177" w:author="Zuzana Hušeková" w:date="2021-06-11T13:17:00Z">
        <w:r w:rsidRPr="00B87B0D">
          <w:delText xml:space="preserve">Poskytovateľ vykoná prvú ex ante kontrolu DNS pred jeho zriadením (a vyhlásením postupu VO) </w:delText>
        </w:r>
        <w:r w:rsidRPr="00B87B0D">
          <w:rPr>
            <w:b/>
          </w:rPr>
          <w:delText>iba v prípade dobrovoľn</w:delText>
        </w:r>
        <w:r>
          <w:rPr>
            <w:b/>
          </w:rPr>
          <w:delText>e</w:delText>
        </w:r>
        <w:r w:rsidRPr="00B87B0D">
          <w:rPr>
            <w:b/>
          </w:rPr>
          <w:delText>j žiadosti prijímateľa</w:delText>
        </w:r>
        <w:r w:rsidRPr="00B87B0D">
          <w:delText xml:space="preserve"> o výkon tohto typu kontroly.</w:delText>
        </w:r>
      </w:del>
    </w:p>
    <w:p w14:paraId="6FE3180A" w14:textId="4BD6C789" w:rsidR="003F77E4" w:rsidRPr="003F77E4" w:rsidRDefault="003F77E4" w:rsidP="00852446">
      <w:pPr>
        <w:tabs>
          <w:tab w:val="left" w:pos="1014"/>
        </w:tabs>
        <w:spacing w:before="240" w:after="240" w:line="288" w:lineRule="auto"/>
        <w:jc w:val="both"/>
        <w:rPr>
          <w:del w:id="2178" w:author="Zuzana Hušeková" w:date="2021-06-11T13:17:00Z"/>
        </w:rPr>
      </w:pPr>
      <w:del w:id="2179" w:author="Zuzana Hušeková" w:date="2021-06-11T13:17:00Z">
        <w:r w:rsidRPr="003F77E4">
          <w:delText>Prvá ex-ante kontrola sa v prípade kontroly/finančnej kontroly zákaziek zadávaných v rámci DNS nevykonáva.</w:delText>
        </w:r>
      </w:del>
    </w:p>
    <w:p w14:paraId="0108D637" w14:textId="0187FF37" w:rsidR="003F77E4" w:rsidRPr="003F77E4" w:rsidRDefault="003F77E4" w:rsidP="005B7173">
      <w:pPr>
        <w:numPr>
          <w:ilvl w:val="0"/>
          <w:numId w:val="113"/>
        </w:numPr>
        <w:tabs>
          <w:tab w:val="left" w:pos="1014"/>
        </w:tabs>
        <w:spacing w:after="120" w:line="288" w:lineRule="auto"/>
        <w:jc w:val="both"/>
        <w:rPr>
          <w:del w:id="2180" w:author="Zuzana Hušeková" w:date="2021-06-11T13:17:00Z"/>
          <w:b/>
        </w:rPr>
      </w:pPr>
      <w:del w:id="2181" w:author="Zuzana Hušeková" w:date="2021-06-11T13:17:00Z">
        <w:r w:rsidRPr="003F77E4">
          <w:rPr>
            <w:b/>
          </w:rPr>
          <w:delText>Zákazka zadávaná v rámci DNS, ktorej hodnota je rovnaká alebo vyššia ako finančný limit pre nadlimitnú zákazku v závislosti od typu obstarávajúceho subjektu a predmetu zákazky</w:delText>
        </w:r>
      </w:del>
    </w:p>
    <w:p w14:paraId="4B0EBAD8" w14:textId="5972CBF3" w:rsidR="003F77E4" w:rsidRPr="003F77E4" w:rsidRDefault="003F77E4" w:rsidP="00852446">
      <w:pPr>
        <w:tabs>
          <w:tab w:val="left" w:pos="1014"/>
        </w:tabs>
        <w:spacing w:before="240" w:after="120" w:line="288" w:lineRule="auto"/>
        <w:jc w:val="both"/>
        <w:rPr>
          <w:del w:id="2182" w:author="Zuzana Hušeková" w:date="2021-06-11T13:17:00Z"/>
        </w:rPr>
      </w:pPr>
      <w:del w:id="2183" w:author="Zuzana Hušeková" w:date="2021-06-11T13:17:00Z">
        <w:r w:rsidRPr="003F77E4">
          <w:delText xml:space="preserve">Poskytovateľ kontroluje postup zadávania zákaziek v rámci DNS na základe dokumentácie predloženej prijímateľom vo fáze pred podpisom zmluvy </w:delText>
        </w:r>
        <w:r w:rsidR="00B87B0D" w:rsidRPr="00B87B0D">
          <w:delText>s úspešným uchádzačom</w:delText>
        </w:r>
        <w:r w:rsidR="00B87B0D" w:rsidRPr="00B87B0D" w:rsidDel="007925A7">
          <w:delText xml:space="preserve"> </w:delText>
        </w:r>
        <w:r w:rsidR="00B87B0D" w:rsidRPr="00B87B0D">
          <w:delText xml:space="preserve"> </w:delText>
        </w:r>
        <w:r w:rsidRPr="003F77E4">
          <w:delText>(druhá ex</w:delText>
        </w:r>
        <w:r w:rsidR="00E2462F">
          <w:delText xml:space="preserve"> </w:delText>
        </w:r>
        <w:r w:rsidRPr="003F77E4">
          <w:delText xml:space="preserve">ante kontrola) </w:delText>
        </w:r>
        <w:r w:rsidR="00B87B0D" w:rsidRPr="00B87B0D">
          <w:rPr>
            <w:b/>
          </w:rPr>
          <w:delText>len v prípade dobrovoľnej žiadosti prijímateľa</w:delText>
        </w:r>
        <w:r w:rsidR="00B87B0D" w:rsidRPr="00B87B0D">
          <w:delText xml:space="preserve"> o výkon tohto typu kontroly. V takom prípade poskytovateľ vykoná aj kontrolu po podpise zmluvy s úspešným uchádzačom</w:delText>
        </w:r>
        <w:r w:rsidRPr="003F77E4">
          <w:delText xml:space="preserve"> (následná ex-post kontrola).</w:delText>
        </w:r>
      </w:del>
    </w:p>
    <w:p w14:paraId="0F22D986" w14:textId="1F47EB2C" w:rsidR="003F77E4" w:rsidRDefault="003F77E4" w:rsidP="00852446">
      <w:pPr>
        <w:tabs>
          <w:tab w:val="left" w:pos="1014"/>
        </w:tabs>
        <w:spacing w:before="240" w:after="120" w:line="288" w:lineRule="auto"/>
        <w:jc w:val="both"/>
        <w:rPr>
          <w:del w:id="2184" w:author="Zuzana Hušeková" w:date="2021-06-11T13:17:00Z"/>
        </w:rPr>
      </w:pPr>
      <w:del w:id="2185" w:author="Zuzana Hušeková" w:date="2021-06-11T13:17:00Z">
        <w:r w:rsidRPr="003F77E4">
          <w:delText>V prípadoch, ak bola zákazka v rámci DNS zadaná napr. ešte pred uzavretím zmluvy o poskytnutí NFP alebo z iných objektívnych dôvodov vyplývajúcich z tejto príručky</w:delText>
        </w:r>
        <w:r w:rsidR="00B87B0D">
          <w:delText xml:space="preserve"> </w:delText>
        </w:r>
        <w:r w:rsidR="00B87B0D" w:rsidRPr="00B87B0D">
          <w:delText>(napr. ak prijímateľ nepožiadal o výkon kontroly pred podpisom zmluvy)</w:delText>
        </w:r>
        <w:r w:rsidRPr="003F77E4">
          <w:delText>, vykoná sa jej finančná kontrola ako štandardná ex-post kontrola.</w:delText>
        </w:r>
      </w:del>
    </w:p>
    <w:p w14:paraId="57007BEB" w14:textId="68008FC4" w:rsidR="004E49C9" w:rsidRDefault="002869B8" w:rsidP="00852446">
      <w:pPr>
        <w:tabs>
          <w:tab w:val="left" w:pos="1014"/>
        </w:tabs>
        <w:spacing w:before="240" w:after="120" w:line="288" w:lineRule="auto"/>
        <w:jc w:val="both"/>
        <w:rPr>
          <w:del w:id="2186" w:author="Zuzana Hušeková" w:date="2021-06-11T13:17:00Z"/>
        </w:rPr>
      </w:pPr>
      <w:del w:id="2187" w:author="Zuzana Hušeková" w:date="2021-06-11T13:17:00Z">
        <w:r w:rsidRPr="00735615">
          <w:rPr>
            <w:b/>
            <w:i/>
          </w:rPr>
          <w:delText xml:space="preserve">Dôležité upozornenie: </w:delText>
        </w:r>
        <w:r w:rsidRPr="002869B8">
          <w:delText>Povinnosť prijímateľa podať podnet na ÚVO sa podľa § 169 ods. 2 ZVO nevzťahuje na zadávanie zákaziek v rámci dynamické</w:delText>
        </w:r>
        <w:r w:rsidRPr="00F123E1">
          <w:delText>ho nákupného systému, aj keď sú v hodnote nadlimitnej zákazky a ich predpokladaná hodnota je rovnaká alebo vyššia ako 600 000 EUR bez DPH.</w:delText>
        </w:r>
      </w:del>
    </w:p>
    <w:p w14:paraId="489EC993" w14:textId="5711A7CC" w:rsidR="003F77E4" w:rsidRPr="003F77E4" w:rsidRDefault="00B87B0D" w:rsidP="00852446">
      <w:pPr>
        <w:tabs>
          <w:tab w:val="left" w:pos="1014"/>
        </w:tabs>
        <w:spacing w:before="240" w:after="120" w:line="288" w:lineRule="auto"/>
        <w:jc w:val="both"/>
        <w:rPr>
          <w:del w:id="2188" w:author="Zuzana Hušeková" w:date="2021-06-11T13:17:00Z"/>
        </w:rPr>
      </w:pPr>
      <w:del w:id="2189" w:author="Zuzana Hušeková" w:date="2021-06-11T13:17:00Z">
        <w:r w:rsidRPr="00B87B0D">
          <w:delText>V prípade dobrovoľnej žiadosti prijímateľa o výkon tohto typu kontroly p</w:delText>
        </w:r>
        <w:r w:rsidR="003F77E4" w:rsidRPr="003F77E4">
          <w:delText>rijímateľ predkladá  poskytovateľovi kompletnú dokumentáciu zo zadávania zákaziek v rámci DNS na kontrolu cez ITMS 2014+ v súlade s pravidlami uvedenými pre druhú ex</w:delText>
        </w:r>
        <w:r w:rsidR="00E2462F">
          <w:delText xml:space="preserve"> </w:delText>
        </w:r>
        <w:r w:rsidR="003F77E4" w:rsidRPr="003F77E4">
          <w:delText>ante kontrolu (v bode b) tejto kapitoly) a pre následnú ex post kontrolu (v bode d) tejto kapitoly).</w:delText>
        </w:r>
      </w:del>
    </w:p>
    <w:p w14:paraId="0EA7F920" w14:textId="52BB02CC" w:rsidR="003F77E4" w:rsidRPr="003F77E4" w:rsidRDefault="003F77E4" w:rsidP="00852446">
      <w:pPr>
        <w:tabs>
          <w:tab w:val="left" w:pos="1014"/>
        </w:tabs>
        <w:spacing w:before="240" w:after="120" w:line="288" w:lineRule="auto"/>
        <w:jc w:val="both"/>
        <w:rPr>
          <w:del w:id="2190" w:author="Zuzana Hušeková" w:date="2021-06-11T13:17:00Z"/>
        </w:rPr>
      </w:pPr>
      <w:del w:id="2191" w:author="Zuzana Hušeková" w:date="2021-06-11T13:17:00Z">
        <w:r w:rsidRPr="003F77E4">
          <w:delText>V súlade s pravidlami druhej ex ante kontroly  prijímateľ predkladá dokumentáciu na kontrolu poskytovateľovi</w:delText>
        </w:r>
        <w:r w:rsidR="005D74F8">
          <w:delText>, ktorý</w:delText>
        </w:r>
        <w:r>
          <w:delText xml:space="preserve"> vykoná druhú ex-</w:delText>
        </w:r>
        <w:r w:rsidRPr="003F77E4">
          <w:delText xml:space="preserve">ante kontrolu zákazky </w:delText>
        </w:r>
        <w:r w:rsidR="005D74F8">
          <w:delText xml:space="preserve">zadávanej v rámci DNS </w:delText>
        </w:r>
        <w:r w:rsidRPr="003F77E4">
          <w:delText>a vydá návrh správy/správu z kontroly.</w:delText>
        </w:r>
      </w:del>
    </w:p>
    <w:p w14:paraId="5D0D099B" w14:textId="31CE1962" w:rsidR="003F77E4" w:rsidRPr="003F77E4" w:rsidRDefault="003F77E4" w:rsidP="00852446">
      <w:pPr>
        <w:tabs>
          <w:tab w:val="left" w:pos="1014"/>
        </w:tabs>
        <w:spacing w:before="240" w:after="120" w:line="288" w:lineRule="auto"/>
        <w:jc w:val="both"/>
        <w:rPr>
          <w:del w:id="2192" w:author="Zuzana Hušeková" w:date="2021-06-11T13:17:00Z"/>
        </w:rPr>
      </w:pPr>
      <w:del w:id="2193" w:author="Zuzana Hušeková" w:date="2021-06-11T13:17:00Z">
        <w:r w:rsidRPr="003F77E4">
          <w:delText xml:space="preserve">Poskytovateľ vykoná </w:delText>
        </w:r>
        <w:r w:rsidRPr="00AD07E2">
          <w:rPr>
            <w:b/>
          </w:rPr>
          <w:delText>kontrolu pred podpisom</w:delText>
        </w:r>
        <w:r w:rsidRPr="003F77E4">
          <w:delText xml:space="preserve"> zmluvy s úspešným uchádzačom </w:delText>
        </w:r>
        <w:r w:rsidRPr="00AD07E2">
          <w:rPr>
            <w:b/>
          </w:rPr>
          <w:delText>v lehote 20 pracovných dní</w:delText>
        </w:r>
        <w:r w:rsidRPr="003F77E4">
          <w:delText xml:space="preserve"> (podľa pravidiel druhej ex</w:delText>
        </w:r>
        <w:r w:rsidR="00AD5579">
          <w:delText xml:space="preserve"> </w:delText>
        </w:r>
        <w:r w:rsidRPr="003F77E4">
          <w:delText>ante kontroly).</w:delText>
        </w:r>
      </w:del>
    </w:p>
    <w:p w14:paraId="58365600" w14:textId="0C85E2DD" w:rsidR="003F77E4" w:rsidRPr="003F77E4" w:rsidRDefault="003F77E4" w:rsidP="00852446">
      <w:pPr>
        <w:tabs>
          <w:tab w:val="left" w:pos="1014"/>
        </w:tabs>
        <w:spacing w:before="240" w:after="120" w:line="288" w:lineRule="auto"/>
        <w:jc w:val="both"/>
        <w:rPr>
          <w:del w:id="2194" w:author="Zuzana Hušeková" w:date="2021-06-11T13:17:00Z"/>
        </w:rPr>
      </w:pPr>
      <w:del w:id="2195" w:author="Zuzana Hušeková" w:date="2021-06-11T13:17:00Z">
        <w:r w:rsidRPr="003F77E4">
          <w:delText xml:space="preserve">Poskytovateľ vykoná </w:delText>
        </w:r>
        <w:r w:rsidRPr="00AD07E2">
          <w:rPr>
            <w:b/>
          </w:rPr>
          <w:delText>kontrolu po podpise</w:delText>
        </w:r>
        <w:r w:rsidRPr="003F77E4">
          <w:delText xml:space="preserve"> zmluvy s úspešným uchádzačom </w:delText>
        </w:r>
        <w:r w:rsidRPr="00AD07E2">
          <w:rPr>
            <w:b/>
          </w:rPr>
          <w:delText>v lehote 7 pracovných dní</w:delText>
        </w:r>
        <w:r>
          <w:delText xml:space="preserve"> (podľa pravidiel následnej ex-</w:delText>
        </w:r>
        <w:r w:rsidRPr="003F77E4">
          <w:delText xml:space="preserve">post kontroly), resp. </w:delText>
        </w:r>
        <w:r w:rsidRPr="00AD07E2">
          <w:rPr>
            <w:b/>
          </w:rPr>
          <w:delText>20 pracovných dní</w:delText>
        </w:r>
        <w:r w:rsidRPr="003F77E4">
          <w:delText xml:space="preserve"> </w:delText>
        </w:r>
        <w:r>
          <w:delText>(podľa pravidiel štandardnej ex-</w:delText>
        </w:r>
        <w:r w:rsidRPr="003F77E4">
          <w:delText>post kontroly).</w:delText>
        </w:r>
      </w:del>
    </w:p>
    <w:p w14:paraId="378E1DE9" w14:textId="075CE279" w:rsidR="003F77E4" w:rsidRPr="003F77E4" w:rsidRDefault="003F77E4" w:rsidP="00852446">
      <w:pPr>
        <w:tabs>
          <w:tab w:val="left" w:pos="1014"/>
        </w:tabs>
        <w:spacing w:before="240" w:after="120" w:line="288" w:lineRule="auto"/>
        <w:jc w:val="both"/>
        <w:rPr>
          <w:del w:id="2196" w:author="Zuzana Hušeková" w:date="2021-06-11T13:17:00Z"/>
        </w:rPr>
      </w:pPr>
    </w:p>
    <w:p w14:paraId="621E3A4D" w14:textId="6FF05543" w:rsidR="003F77E4" w:rsidRPr="003F77E4" w:rsidRDefault="00B87B0D" w:rsidP="005B7173">
      <w:pPr>
        <w:numPr>
          <w:ilvl w:val="0"/>
          <w:numId w:val="113"/>
        </w:numPr>
        <w:tabs>
          <w:tab w:val="left" w:pos="1014"/>
        </w:tabs>
        <w:spacing w:after="120" w:line="288" w:lineRule="auto"/>
        <w:jc w:val="both"/>
        <w:rPr>
          <w:del w:id="2197" w:author="Zuzana Hušeková" w:date="2021-06-11T13:17:00Z"/>
          <w:b/>
        </w:rPr>
      </w:pPr>
      <w:del w:id="2198" w:author="Zuzana Hušeková" w:date="2021-06-11T13:17:00Z">
        <w:r w:rsidRPr="00B87B0D">
          <w:rPr>
            <w:b/>
          </w:rPr>
          <w:delText xml:space="preserve">Zákazka zadávaná v rámci DNS, ktorej hodnota predstavuje z pohľadu finančného limitu podlimitnú zákazku </w:delText>
        </w:r>
      </w:del>
    </w:p>
    <w:p w14:paraId="3CAF80D4" w14:textId="20ACCB3E" w:rsidR="003F77E4" w:rsidRPr="003F77E4" w:rsidRDefault="003F77E4" w:rsidP="00852446">
      <w:pPr>
        <w:tabs>
          <w:tab w:val="left" w:pos="1014"/>
        </w:tabs>
        <w:spacing w:after="120" w:line="288" w:lineRule="auto"/>
        <w:jc w:val="both"/>
        <w:rPr>
          <w:del w:id="2199" w:author="Zuzana Hušeková" w:date="2021-06-11T13:17:00Z"/>
        </w:rPr>
      </w:pPr>
      <w:del w:id="2200" w:author="Zuzana Hušeková" w:date="2021-06-11T13:17:00Z">
        <w:r w:rsidRPr="003F77E4">
          <w:lastRenderedPageBreak/>
          <w:delText>Poskytovateľ kontroluje postup zadávania zákaziek v rámci DNS na základe dokumentácie predloženej prijímateľom vo fáze po uzatvorení čiastkovej zmluvy s dodávateľom (štandardná ex</w:delText>
        </w:r>
        <w:r w:rsidR="00946586">
          <w:delText xml:space="preserve"> </w:delText>
        </w:r>
        <w:r w:rsidRPr="003F77E4">
          <w:delText xml:space="preserve">post kontrola), pričom táto zmluva je už platná a účinná (okrem prípadov, kedy je účinnosť zmluvy viazaná na odkladaciu podmienku, ktorá ešte nenastala).  </w:delText>
        </w:r>
      </w:del>
    </w:p>
    <w:p w14:paraId="33EE0B39" w14:textId="52B60DB3" w:rsidR="003F77E4" w:rsidRDefault="003F77E4" w:rsidP="00852446">
      <w:pPr>
        <w:tabs>
          <w:tab w:val="left" w:pos="1014"/>
        </w:tabs>
        <w:spacing w:after="120" w:line="288" w:lineRule="auto"/>
        <w:jc w:val="both"/>
        <w:rPr>
          <w:del w:id="2201" w:author="Zuzana Hušeková" w:date="2021-06-11T13:17:00Z"/>
        </w:rPr>
      </w:pPr>
      <w:del w:id="2202" w:author="Zuzana Hušeková" w:date="2021-06-11T13:17:00Z">
        <w:r w:rsidRPr="003F77E4">
          <w:delText>Prijímateľ predkladá  poskytovateľovi kompletnú dokumentáciu zo zadávania zákaziek v rámci DNS na kontrolu cez ITMS 2014+ v súlade s pravidlami uvedenými pre štandardnú ex post kontrolu v bode c) tejto kapitoly.</w:delText>
        </w:r>
      </w:del>
    </w:p>
    <w:p w14:paraId="4E316B1D" w14:textId="2D387E85" w:rsidR="00547DBC" w:rsidRPr="003F77E4" w:rsidRDefault="00547DBC" w:rsidP="00547DBC">
      <w:pPr>
        <w:tabs>
          <w:tab w:val="left" w:pos="1014"/>
        </w:tabs>
        <w:spacing w:after="120" w:line="288" w:lineRule="auto"/>
        <w:jc w:val="both"/>
        <w:rPr>
          <w:del w:id="2203" w:author="Zuzana Hušeková" w:date="2021-06-11T13:17:00Z"/>
        </w:rPr>
      </w:pPr>
      <w:del w:id="2204" w:author="Zuzana Hušeková" w:date="2021-06-11T13:17:00Z">
        <w:r w:rsidRPr="003F77E4">
          <w:delText>Poskytovateľ vykoná túto kontrolu v lehote 20 pracovných dní (podľa pravidiel štandardnej ex post kontroly).</w:delText>
        </w:r>
      </w:del>
    </w:p>
    <w:p w14:paraId="58E71678" w14:textId="62E9BBCB" w:rsidR="00547DBC" w:rsidRPr="003F77E4" w:rsidRDefault="00547DBC" w:rsidP="00D63FA2">
      <w:pPr>
        <w:pStyle w:val="Odsekzoznamu"/>
        <w:numPr>
          <w:ilvl w:val="0"/>
          <w:numId w:val="113"/>
        </w:numPr>
        <w:tabs>
          <w:tab w:val="left" w:pos="1014"/>
        </w:tabs>
        <w:spacing w:after="120" w:line="288" w:lineRule="auto"/>
        <w:jc w:val="both"/>
        <w:rPr>
          <w:del w:id="2205" w:author="Zuzana Hušeková" w:date="2021-06-11T13:17:00Z"/>
        </w:rPr>
      </w:pPr>
      <w:del w:id="2206" w:author="Zuzana Hušeková" w:date="2021-06-11T13:17:00Z">
        <w:r w:rsidRPr="00547DBC">
          <w:rPr>
            <w:b/>
          </w:rPr>
          <w:delText>Zákazka zadávaná v rámci DNS, ktorej hodnota predstavuje z pohľadu finančného limitu zákazku s nízkou hodnotou</w:delText>
        </w:r>
      </w:del>
    </w:p>
    <w:p w14:paraId="3455D8C1" w14:textId="71B2EE25" w:rsidR="003F77E4" w:rsidRDefault="003F77E4" w:rsidP="00852446">
      <w:pPr>
        <w:tabs>
          <w:tab w:val="left" w:pos="1014"/>
        </w:tabs>
        <w:spacing w:after="120" w:line="288" w:lineRule="auto"/>
        <w:jc w:val="both"/>
        <w:rPr>
          <w:del w:id="2207" w:author="Zuzana Hušeková" w:date="2021-06-11T13:17:00Z"/>
        </w:rPr>
      </w:pPr>
      <w:del w:id="2208" w:author="Zuzana Hušeková" w:date="2021-06-11T13:17:00Z">
        <w:r w:rsidRPr="003F77E4">
          <w:delText>Ak zmluvná hodnota zákazky zadanej v rámci DNS predstavuje z pohľadu finančného limitu zákazku s nízkou hodnotou podľa § 117 ZVO, môže prijímateľ predložiť dokumentáciu na kontrolu aj súčasne so ŽoP, ktorá obsahuje deklarované výdavky súvisiace so zadaním predmetnej zákazky.</w:delText>
        </w:r>
      </w:del>
    </w:p>
    <w:p w14:paraId="5C6931D0" w14:textId="753B6DA7" w:rsidR="00547DBC" w:rsidRPr="003F77E4" w:rsidRDefault="00547DBC" w:rsidP="00852446">
      <w:pPr>
        <w:tabs>
          <w:tab w:val="left" w:pos="1014"/>
        </w:tabs>
        <w:spacing w:after="120" w:line="288" w:lineRule="auto"/>
        <w:jc w:val="both"/>
        <w:rPr>
          <w:del w:id="2209" w:author="Zuzana Hušeková" w:date="2021-06-11T13:17:00Z"/>
        </w:rPr>
      </w:pPr>
      <w:del w:id="2210" w:author="Zuzana Hušeková" w:date="2021-06-11T13:17:00Z">
        <w:r w:rsidRPr="00547DBC">
          <w:delText>Poskytovateľ postupuje primerane podľa všeobecných ustanovení týkajúcich sa kontroly zákaziek s nízkymi hodnotami uvedenými v</w:delText>
        </w:r>
        <w:r w:rsidR="00E529F8">
          <w:delText xml:space="preserve"> predmetnej </w:delText>
        </w:r>
        <w:r w:rsidRPr="00547DBC">
          <w:delText>kapitole</w:delText>
        </w:r>
        <w:r>
          <w:delText>.</w:delText>
        </w:r>
      </w:del>
    </w:p>
    <w:p w14:paraId="4BB0532A" w14:textId="03EAA5CB" w:rsidR="007D11DA" w:rsidRDefault="007D11DA" w:rsidP="00963E0D">
      <w:pPr>
        <w:spacing w:before="120" w:after="120" w:line="288" w:lineRule="auto"/>
        <w:jc w:val="both"/>
        <w:rPr>
          <w:del w:id="2211" w:author="Zuzana Hušeková" w:date="2021-06-11T13:17:00Z"/>
          <w:rFonts w:cs="Arial"/>
          <w:b/>
          <w:szCs w:val="19"/>
        </w:rPr>
      </w:pPr>
    </w:p>
    <w:p w14:paraId="46735084" w14:textId="7EB0A709" w:rsidR="00963E0D" w:rsidRPr="00963E0D" w:rsidRDefault="007D11DA" w:rsidP="007D11DA">
      <w:pPr>
        <w:spacing w:before="120" w:after="120" w:line="288" w:lineRule="auto"/>
        <w:jc w:val="both"/>
        <w:rPr>
          <w:del w:id="2212" w:author="Zuzana Hušeková" w:date="2021-06-11T13:17:00Z"/>
          <w:rFonts w:cs="Arial"/>
          <w:b/>
          <w:szCs w:val="19"/>
        </w:rPr>
      </w:pPr>
      <w:del w:id="2213" w:author="Zuzana Hušeková" w:date="2021-06-11T13:17:00Z">
        <w:r w:rsidRPr="00963E0D">
          <w:rPr>
            <w:rFonts w:cs="Arial"/>
            <w:b/>
            <w:szCs w:val="19"/>
          </w:rPr>
          <w:delText>h)</w:delText>
        </w:r>
        <w:r>
          <w:rPr>
            <w:rFonts w:cs="Arial"/>
            <w:b/>
            <w:szCs w:val="19"/>
          </w:rPr>
          <w:delText xml:space="preserve"> </w:delText>
        </w:r>
        <w:r w:rsidR="00963E0D" w:rsidRPr="00963E0D">
          <w:rPr>
            <w:rFonts w:cs="Arial"/>
            <w:b/>
            <w:szCs w:val="19"/>
          </w:rPr>
          <w:delText xml:space="preserve">Kontrola verejného obstarávania, v rámci ktorého viacerí prijímatelia nadobúdajú tovary, práce </w:delText>
        </w:r>
        <w:r>
          <w:rPr>
            <w:rFonts w:cs="Arial"/>
            <w:b/>
            <w:szCs w:val="19"/>
          </w:rPr>
          <w:delText xml:space="preserve"> </w:delText>
        </w:r>
        <w:r w:rsidR="00963E0D" w:rsidRPr="00963E0D">
          <w:rPr>
            <w:rFonts w:cs="Arial"/>
            <w:b/>
            <w:szCs w:val="19"/>
          </w:rPr>
          <w:delText>alebo služby prostredníctvom centrálnej obstarávacej organizácie</w:delText>
        </w:r>
      </w:del>
    </w:p>
    <w:p w14:paraId="50E4C51F" w14:textId="5A02BBC9" w:rsidR="00963E0D" w:rsidRPr="00963E0D" w:rsidRDefault="00963E0D" w:rsidP="00963E0D">
      <w:pPr>
        <w:spacing w:before="120" w:after="120" w:line="288" w:lineRule="auto"/>
        <w:jc w:val="both"/>
        <w:rPr>
          <w:del w:id="2214" w:author="Zuzana Hušeková" w:date="2021-06-11T13:17:00Z"/>
          <w:rFonts w:cs="Arial"/>
          <w:szCs w:val="19"/>
        </w:rPr>
      </w:pPr>
      <w:del w:id="2215" w:author="Zuzana Hušeková" w:date="2021-06-11T13:17:00Z">
        <w:r w:rsidRPr="00963E0D">
          <w:rPr>
            <w:rFonts w:cs="Arial"/>
            <w:szCs w:val="19"/>
          </w:rPr>
          <w:delText>Uvedené pravidlá sa vzťahujú na situáciu, keď viacero prijímateľov (t.j. viac ako jeden) nadobúda, resp. obstaráva tovary, stavebné práce alebo služby prostredníctvom centrálnej obstarávacej organizácie</w:delText>
        </w:r>
        <w:r w:rsidR="00672FF6">
          <w:rPr>
            <w:rFonts w:cs="Arial"/>
            <w:szCs w:val="19"/>
          </w:rPr>
          <w:delText xml:space="preserve"> </w:delText>
        </w:r>
        <w:r w:rsidR="00672FF6" w:rsidRPr="00672FF6">
          <w:rPr>
            <w:rFonts w:cs="Arial"/>
            <w:szCs w:val="19"/>
          </w:rPr>
          <w:delText xml:space="preserve">podľa </w:delText>
        </w:r>
        <w:r w:rsidR="0070419D">
          <w:rPr>
            <w:rFonts w:cs="Arial"/>
            <w:szCs w:val="19"/>
          </w:rPr>
          <w:delText xml:space="preserve">   </w:delText>
        </w:r>
        <w:r w:rsidR="00672FF6" w:rsidRPr="00672FF6">
          <w:rPr>
            <w:rFonts w:cs="Arial"/>
            <w:szCs w:val="19"/>
          </w:rPr>
          <w:delText>§</w:delText>
        </w:r>
        <w:r w:rsidR="0070419D">
          <w:rPr>
            <w:rFonts w:cs="Arial"/>
            <w:szCs w:val="19"/>
          </w:rPr>
          <w:delText xml:space="preserve"> </w:delText>
        </w:r>
        <w:r w:rsidR="00672FF6" w:rsidRPr="00672FF6">
          <w:rPr>
            <w:rFonts w:cs="Arial"/>
            <w:szCs w:val="19"/>
          </w:rPr>
          <w:delText>1</w:delText>
        </w:r>
        <w:r w:rsidR="0070419D">
          <w:rPr>
            <w:rFonts w:cs="Arial"/>
            <w:szCs w:val="19"/>
          </w:rPr>
          <w:delText>5</w:delText>
        </w:r>
        <w:r w:rsidR="00672FF6" w:rsidRPr="00672FF6">
          <w:rPr>
            <w:rFonts w:cs="Arial"/>
            <w:szCs w:val="19"/>
          </w:rPr>
          <w:delText xml:space="preserve"> ods. </w:delText>
        </w:r>
        <w:r w:rsidR="0070419D">
          <w:rPr>
            <w:rFonts w:cs="Arial"/>
            <w:szCs w:val="19"/>
          </w:rPr>
          <w:delText>2</w:delText>
        </w:r>
        <w:r w:rsidR="00672FF6" w:rsidRPr="00672FF6">
          <w:rPr>
            <w:rFonts w:cs="Arial"/>
            <w:szCs w:val="19"/>
          </w:rPr>
          <w:delText xml:space="preserve"> </w:delText>
        </w:r>
        <w:r w:rsidR="00081D9F">
          <w:rPr>
            <w:rFonts w:cs="Arial"/>
            <w:szCs w:val="19"/>
          </w:rPr>
          <w:delText>a ods. 4</w:delText>
        </w:r>
        <w:r w:rsidR="00672FF6" w:rsidRPr="00672FF6">
          <w:rPr>
            <w:rFonts w:cs="Arial"/>
            <w:szCs w:val="19"/>
          </w:rPr>
          <w:delText xml:space="preserve"> ZVO (ďalej aj „COO“)</w:delText>
        </w:r>
        <w:r w:rsidRPr="00963E0D">
          <w:rPr>
            <w:rFonts w:cs="Arial"/>
            <w:szCs w:val="19"/>
          </w:rPr>
          <w:delText>, pričom toto nadobúdanie, resp. obstarávanie sa týka toho istého VO</w:delText>
        </w:r>
        <w:r w:rsidR="00EF596F">
          <w:rPr>
            <w:rFonts w:cs="Arial"/>
            <w:szCs w:val="19"/>
          </w:rPr>
          <w:delText xml:space="preserve"> </w:delText>
        </w:r>
        <w:r w:rsidR="00EF596F" w:rsidRPr="00EF596F">
          <w:rPr>
            <w:rFonts w:cs="Arial"/>
            <w:szCs w:val="19"/>
          </w:rPr>
          <w:delText>a zároveň centrálne VO sa týka viacerých operačných programov a jednotlivé RO/SO, ktoré sú zároveň COO, nie sú tou istou právnickou osobou</w:delText>
        </w:r>
        <w:r w:rsidR="00672FF6">
          <w:rPr>
            <w:rFonts w:cs="Arial"/>
            <w:szCs w:val="19"/>
          </w:rPr>
          <w:delText>.</w:delText>
        </w:r>
        <w:r w:rsidRPr="00963E0D">
          <w:rPr>
            <w:rFonts w:cs="Arial"/>
            <w:szCs w:val="19"/>
          </w:rPr>
          <w:delText xml:space="preserve"> </w:delText>
        </w:r>
      </w:del>
    </w:p>
    <w:p w14:paraId="736B290D" w14:textId="751D99D4" w:rsidR="00EF596F" w:rsidRDefault="00EF596F" w:rsidP="00963E0D">
      <w:pPr>
        <w:spacing w:before="120" w:after="120" w:line="288" w:lineRule="auto"/>
        <w:jc w:val="both"/>
        <w:rPr>
          <w:del w:id="2216" w:author="Zuzana Hušeková" w:date="2021-06-11T13:17:00Z"/>
          <w:rFonts w:cs="Arial"/>
          <w:szCs w:val="19"/>
        </w:rPr>
      </w:pPr>
      <w:del w:id="2217" w:author="Zuzana Hušeková" w:date="2021-06-11T13:17:00Z">
        <w:r w:rsidRPr="00EF596F">
          <w:rPr>
            <w:rFonts w:cs="Arial"/>
            <w:szCs w:val="19"/>
          </w:rPr>
          <w:delText xml:space="preserve">V prípade, že centrálne VO je </w:delText>
        </w:r>
        <w:r w:rsidR="003F77E4">
          <w:rPr>
            <w:rFonts w:cs="Arial"/>
            <w:szCs w:val="19"/>
          </w:rPr>
          <w:delText>realizované nadlimitným postupom</w:delText>
        </w:r>
        <w:r w:rsidRPr="00EF596F">
          <w:rPr>
            <w:rFonts w:cs="Arial"/>
            <w:szCs w:val="19"/>
          </w:rPr>
          <w:delText xml:space="preserve">, COO, prostredníctvom ktorej prijímateľ nadobúda, resp. obstaráva tovary, stavebné práce alebo služby podľa prvého odseku tejto podkapitoly príručky (písm. </w:delText>
        </w:r>
        <w:r w:rsidR="00D11BA9">
          <w:rPr>
            <w:rFonts w:cs="Arial"/>
            <w:szCs w:val="19"/>
          </w:rPr>
          <w:delText>h</w:delText>
        </w:r>
        <w:r w:rsidRPr="00EF596F">
          <w:rPr>
            <w:rFonts w:cs="Arial"/>
            <w:szCs w:val="19"/>
          </w:rPr>
          <w:delText xml:space="preserve">)) alebo dotknutý poskytovateľ, ak je rovnakou právnickou osobou ako COO, predloží pripravované centrálne VO na ÚVO za účelom výkonu ex ante posúdenia podľa § 168 ZVO.  </w:delText>
        </w:r>
      </w:del>
    </w:p>
    <w:p w14:paraId="7112BC0D" w14:textId="073F681D" w:rsidR="00D11BA9" w:rsidRDefault="00D11BA9" w:rsidP="00EF596F">
      <w:pPr>
        <w:spacing w:before="120" w:after="120" w:line="288" w:lineRule="auto"/>
        <w:jc w:val="both"/>
        <w:rPr>
          <w:del w:id="2218" w:author="Zuzana Hušeková" w:date="2021-06-11T13:17:00Z"/>
          <w:rFonts w:cs="Arial"/>
          <w:szCs w:val="19"/>
        </w:rPr>
      </w:pPr>
      <w:del w:id="2219" w:author="Zuzana Hušeková" w:date="2021-06-11T13:17:00Z">
        <w:r w:rsidRPr="00D11BA9">
          <w:rPr>
            <w:rFonts w:cs="Arial"/>
            <w:szCs w:val="19"/>
          </w:rPr>
          <w:delText xml:space="preserve">V prípade, že relevantné centrálne VO, ktoré identifikuje prijímateľ a úmysel čerpať z neho oznámi včas poskytovateľovi a COO, je realizované nadlimitným postupom, COO alebo poskytovateľ, ktorý je rovnakou právnickou osobou ako COO, </w:delText>
        </w:r>
        <w:r w:rsidR="00547DBC">
          <w:rPr>
            <w:rFonts w:cs="Arial"/>
            <w:szCs w:val="19"/>
          </w:rPr>
          <w:delText>doručí</w:delText>
        </w:r>
        <w:r w:rsidR="00547DBC" w:rsidRPr="00D11BA9">
          <w:rPr>
            <w:rFonts w:cs="Arial"/>
            <w:szCs w:val="19"/>
          </w:rPr>
          <w:delText xml:space="preserve"> </w:delText>
        </w:r>
        <w:r w:rsidRPr="00D11BA9">
          <w:rPr>
            <w:rFonts w:cs="Arial"/>
            <w:szCs w:val="19"/>
          </w:rPr>
          <w:delText>podnet na výkon kontroly na ÚVO podľa § 169 ods. 1 písm. b) v spojení s § 169 ods. 2 ZVO vo fáze pred uzavretím zmluvy, koncesnej zmluvy alebo rámcovej dohody, pred ukončením súťaže návrhov, alebo pred ukončením postupu inovatívneho partnerstva.</w:delText>
        </w:r>
        <w:r w:rsidR="00AD52B8" w:rsidRPr="00AD52B8">
          <w:delText xml:space="preserve"> </w:delText>
        </w:r>
        <w:r w:rsidR="00AD52B8">
          <w:delText xml:space="preserve">Ak ide o centrálne VO, ktoré nie je predmetom povinnej kontroly ÚVO podľa § 169 ods. 2 ZVO, COO </w:delText>
        </w:r>
        <w:r w:rsidR="00547DBC">
          <w:delText>doručí</w:delText>
        </w:r>
        <w:r w:rsidR="00AD52B8">
          <w:delText xml:space="preserve"> podnet na výkon kontroly na ÚVO podľa § 169 ods. 1 písm. b) ZVO.</w:delText>
        </w:r>
      </w:del>
    </w:p>
    <w:p w14:paraId="76C520F3" w14:textId="5D6B9F32" w:rsidR="00D11BA9" w:rsidRPr="00D11BA9" w:rsidRDefault="00547DBC" w:rsidP="00D11BA9">
      <w:pPr>
        <w:spacing w:before="120" w:after="120" w:line="288" w:lineRule="auto"/>
        <w:jc w:val="both"/>
        <w:rPr>
          <w:del w:id="2220" w:author="Zuzana Hušeková" w:date="2021-06-11T13:17:00Z"/>
          <w:rFonts w:cs="Arial"/>
          <w:szCs w:val="19"/>
        </w:rPr>
      </w:pPr>
      <w:del w:id="2221" w:author="Zuzana Hušeková" w:date="2021-06-11T13:17:00Z">
        <w:r w:rsidRPr="00547DBC">
          <w:rPr>
            <w:rFonts w:cs="Arial"/>
            <w:szCs w:val="19"/>
          </w:rPr>
          <w:delText>V prípade dobrovoľnej žiadosti prijímateľa p</w:delText>
        </w:r>
        <w:r w:rsidR="00D11BA9" w:rsidRPr="00D11BA9">
          <w:rPr>
            <w:rFonts w:cs="Arial"/>
            <w:szCs w:val="19"/>
          </w:rPr>
          <w:delText>oskytovateľ vo fáze pred podpisom zmluvy vykoná finančnú kontrolu iba vo väzbe na čiastkovú zmluvu, uzavretú na základe rámcovej dohody z pohľadu dodržania podmienok na uzavretie čiastkovej zmluvy a dodržania pravidiel hospodárnosti, pokiaľ je zmluvnou stranou čiastkovej zmluvy jeho prijímateľ a pokiaľ je hodnota čiastkovej zmluvy vo finančnom limite nadlimitnej zákazky. Povinnosti prijímateľa týkajúce sa finančnej kontroly čiastkových zákaziek zadávaných na základe rámcovej dohody, ktorá je výsledkom centrálneho VO, sa v kontexte vyššie uvedených špecifík  aplikujú podľa kapitoly 2.5.1 písm. g)  tejto príručky.</w:delText>
        </w:r>
      </w:del>
    </w:p>
    <w:p w14:paraId="038E0F94" w14:textId="4596484E" w:rsidR="00D11BA9" w:rsidRDefault="00D11BA9" w:rsidP="00EF596F">
      <w:pPr>
        <w:spacing w:before="120" w:after="120" w:line="288" w:lineRule="auto"/>
        <w:jc w:val="both"/>
        <w:rPr>
          <w:del w:id="2222" w:author="Zuzana Hušeková" w:date="2021-06-11T13:17:00Z"/>
          <w:rFonts w:cs="Arial"/>
          <w:szCs w:val="19"/>
        </w:rPr>
      </w:pPr>
      <w:del w:id="2223" w:author="Zuzana Hušeková" w:date="2021-06-11T13:17:00Z">
        <w:r w:rsidRPr="00D11BA9">
          <w:rPr>
            <w:rFonts w:cs="Arial"/>
            <w:szCs w:val="19"/>
          </w:rPr>
          <w:delText xml:space="preserve">Štandardnú </w:delText>
        </w:r>
        <w:r>
          <w:rPr>
            <w:rFonts w:cs="Arial"/>
            <w:szCs w:val="19"/>
          </w:rPr>
          <w:delText>ex-</w:delText>
        </w:r>
        <w:r w:rsidRPr="00D11BA9">
          <w:rPr>
            <w:rFonts w:cs="Arial"/>
            <w:szCs w:val="19"/>
          </w:rPr>
          <w:delText>post kontrolu vykonávajú všetci poskytovatelia, ktorých prijímatelia sú účastníkmi rámcovej dohody, pričom postupujú analogicky ku  kapitole 2.5.</w:delText>
        </w:r>
        <w:r>
          <w:rPr>
            <w:rFonts w:cs="Arial"/>
            <w:szCs w:val="19"/>
          </w:rPr>
          <w:delText>6</w:delText>
        </w:r>
        <w:r w:rsidRPr="00D11BA9">
          <w:rPr>
            <w:rFonts w:cs="Arial"/>
            <w:szCs w:val="19"/>
          </w:rPr>
          <w:delText xml:space="preserve"> písm. c). Poskytovateľ, ktorý ako prvý ukončí štandardnú ex post kontrolu centrálneho VO realizovaného COO, informuje ostatných poskytovateľov o tejto skutočnosti. V prípade, že poskytovatelia, ktorých prijímatelia sú účastníkmi rámcovej dohody, identifikujú nedostatky s vplyvom alebo možným vplyvom na výsledok VO, uskutoční sa stretnutie týchto poskytovateľov, pričom pre tieto účely je možné využiť aj zasadnutie  Koordinačného výboru pre spoluprácu pri kontrole VO. Výsledkom stretnutia poskytovateľov, resp. zasadnutia Koordinačného výboru pre spoluprácu pri kontrole VO </w:delText>
        </w:r>
        <w:r w:rsidRPr="00D11BA9">
          <w:rPr>
            <w:rFonts w:cs="Arial"/>
            <w:szCs w:val="19"/>
          </w:rPr>
          <w:lastRenderedPageBreak/>
          <w:delText>bude vzájomná dohoda o ďalšom postupe, ktorá bude predstavovať podklad pre záver o pripustení financovania verejného obstarávania v plnom rozsahu, o pripustení do financovania s finančnou opravou alebo nepripustení do financovania v plnom rozsahu.</w:delText>
        </w:r>
      </w:del>
    </w:p>
    <w:p w14:paraId="7BF859A2" w14:textId="2F971788" w:rsidR="00D11BA9" w:rsidRDefault="00D11BA9" w:rsidP="00EF596F">
      <w:pPr>
        <w:spacing w:before="120" w:after="120" w:line="288" w:lineRule="auto"/>
        <w:jc w:val="both"/>
        <w:rPr>
          <w:del w:id="2224" w:author="Zuzana Hušeková" w:date="2021-06-11T13:17:00Z"/>
          <w:rFonts w:cs="Arial"/>
          <w:szCs w:val="19"/>
        </w:rPr>
      </w:pPr>
      <w:del w:id="2225" w:author="Zuzana Hušeková" w:date="2021-06-11T13:17:00Z">
        <w:r w:rsidRPr="00D11BA9">
          <w:rPr>
            <w:rFonts w:cs="Arial"/>
            <w:szCs w:val="19"/>
          </w:rPr>
          <w:delText>Poskytovateľ zároveň informuje ostatných poskytovateľov, OA a CO o identifikovaní nedostatkov s vplyvom alebo možným vplyvom na výsledok VO prostredníctvom ITMS 2014+, nakoľko má poskytovateľ povinnosť evidovať každú kontrolu VO, a to spôsobom, že všetky kontroly čiastkových zákaziek zadávaných na základe rámcovej dohody sú evidované pod jedným objektom v ITMS 2014+, čo zabezpečí informovanosť ostatných poskytovateľov o ďalších prebiehajúcich kontrolách a ich záveroch.</w:delText>
        </w:r>
      </w:del>
    </w:p>
    <w:p w14:paraId="019396E3" w14:textId="526E81F0" w:rsidR="00963E0D" w:rsidRPr="00963E0D" w:rsidRDefault="00963E0D" w:rsidP="00963E0D">
      <w:pPr>
        <w:spacing w:before="120" w:after="120" w:line="288" w:lineRule="auto"/>
        <w:jc w:val="both"/>
        <w:rPr>
          <w:del w:id="2226" w:author="Zuzana Hušeková" w:date="2021-06-11T13:17:00Z"/>
          <w:rFonts w:cs="Arial"/>
          <w:szCs w:val="19"/>
        </w:rPr>
      </w:pPr>
    </w:p>
    <w:p w14:paraId="16103FD6" w14:textId="110F1AF3" w:rsidR="00D11BA9" w:rsidRPr="00D11BA9" w:rsidRDefault="007D11DA" w:rsidP="00D11BA9">
      <w:pPr>
        <w:spacing w:before="120" w:after="120" w:line="288" w:lineRule="auto"/>
        <w:jc w:val="both"/>
        <w:rPr>
          <w:del w:id="2227" w:author="Zuzana Hušeková" w:date="2021-06-11T13:17:00Z"/>
          <w:rFonts w:cs="Arial"/>
          <w:b/>
          <w:i/>
          <w:szCs w:val="19"/>
        </w:rPr>
      </w:pPr>
      <w:del w:id="2228" w:author="Zuzana Hušeková" w:date="2021-06-11T13:17:00Z">
        <w:r>
          <w:rPr>
            <w:rFonts w:cs="Arial"/>
            <w:b/>
            <w:szCs w:val="19"/>
          </w:rPr>
          <w:delText>i</w:delText>
        </w:r>
        <w:r w:rsidR="00963E0D" w:rsidRPr="00963E0D">
          <w:rPr>
            <w:rFonts w:cs="Arial"/>
            <w:b/>
            <w:szCs w:val="19"/>
          </w:rPr>
          <w:delText xml:space="preserve">) Kontrola VO v rámci schvaľovacieho procesu ŽoNFP </w:delText>
        </w:r>
        <w:r w:rsidR="00963E0D" w:rsidRPr="00963E0D">
          <w:rPr>
            <w:rFonts w:cs="Arial"/>
            <w:szCs w:val="19"/>
          </w:rPr>
          <w:delText xml:space="preserve"> </w:delText>
        </w:r>
        <w:r w:rsidR="00963E0D" w:rsidRPr="00963E0D">
          <w:rPr>
            <w:rFonts w:cs="Arial"/>
            <w:b/>
            <w:szCs w:val="19"/>
          </w:rPr>
          <w:delText>alebo hodnotenia národného projektu</w:delText>
        </w:r>
        <w:r w:rsidR="00D11BA9" w:rsidRPr="00D11BA9">
          <w:rPr>
            <w:rFonts w:cs="Arial"/>
            <w:b/>
            <w:i/>
            <w:szCs w:val="19"/>
          </w:rPr>
          <w:delText xml:space="preserve"> alebo po ukončení schvaľovacieho procesu ŽoNFP a súčasne pred podpisom zmluvy o NFP</w:delText>
        </w:r>
      </w:del>
    </w:p>
    <w:p w14:paraId="086D9F28" w14:textId="0891C596" w:rsidR="00525654" w:rsidRPr="00B72499" w:rsidRDefault="00963E0D" w:rsidP="00AD07E2">
      <w:pPr>
        <w:pStyle w:val="Odsekzoznamu"/>
        <w:numPr>
          <w:ilvl w:val="0"/>
          <w:numId w:val="129"/>
        </w:numPr>
        <w:spacing w:before="120" w:after="120" w:line="288" w:lineRule="auto"/>
        <w:jc w:val="both"/>
        <w:rPr>
          <w:del w:id="2229" w:author="Zuzana Hušeková" w:date="2021-06-11T13:17:00Z"/>
          <w:rFonts w:cs="Arial"/>
          <w:szCs w:val="19"/>
        </w:rPr>
      </w:pPr>
      <w:del w:id="2230" w:author="Zuzana Hušeková" w:date="2021-06-11T13:17:00Z">
        <w:r w:rsidRPr="00B72499">
          <w:rPr>
            <w:rFonts w:cs="Arial"/>
            <w:szCs w:val="19"/>
          </w:rPr>
          <w:delText xml:space="preserve">Poskytovateľ </w:delText>
        </w:r>
        <w:r w:rsidR="006B360C" w:rsidRPr="00B72499">
          <w:rPr>
            <w:rFonts w:cs="Arial"/>
            <w:szCs w:val="19"/>
          </w:rPr>
          <w:delText xml:space="preserve">môže </w:delText>
        </w:r>
        <w:r w:rsidRPr="00B72499">
          <w:rPr>
            <w:rFonts w:cs="Arial"/>
            <w:szCs w:val="19"/>
          </w:rPr>
          <w:delText>vykonáva</w:delText>
        </w:r>
        <w:r w:rsidR="006B360C" w:rsidRPr="00B72499">
          <w:rPr>
            <w:rFonts w:cs="Arial"/>
            <w:szCs w:val="19"/>
          </w:rPr>
          <w:delText>ť</w:delText>
        </w:r>
        <w:r w:rsidRPr="00B72499">
          <w:rPr>
            <w:rFonts w:cs="Arial"/>
            <w:szCs w:val="19"/>
          </w:rPr>
          <w:delText xml:space="preserve"> kontrolu VO v rámci schvaľovacieho procesu ŽoNFP alebo hodnotenia NP v prípade, ak poskytovateľ uvedie v rámci výzvy alebo záväzných podmienok ako podmienku poskytnutia príspevku</w:delText>
        </w:r>
        <w:r w:rsidR="00525654" w:rsidRPr="00B72499">
          <w:rPr>
            <w:rFonts w:cs="Arial"/>
            <w:szCs w:val="19"/>
          </w:rPr>
          <w:delText>, aby žiadateľ mal v čase predloženia ŽoNFP ukončené VO (vo fáze po podpise zmluvy s úspešným uchádzačom), alebo aby žiadateľ mal v čase predloženia ŽoNFP verejn</w:delText>
        </w:r>
        <w:r w:rsidR="00525654" w:rsidRPr="00B41557">
          <w:rPr>
            <w:rFonts w:cs="Arial"/>
            <w:szCs w:val="19"/>
          </w:rPr>
          <w:delText xml:space="preserve">é obstarávanie vo fáze pred podpisom zmluvy s úspešným uchádzačom (po vyhodnotení ponúk a po ukončení všetkých revíznych postupov). V tomto prípade je súčasťou výzvy aj informácia, že v schvaľovacom procese ŽoNFP bude vykonaná aj kontrola VO. </w:delText>
        </w:r>
        <w:r w:rsidR="00761CCE" w:rsidRPr="006B69F9">
          <w:rPr>
            <w:rFonts w:cs="Arial"/>
            <w:szCs w:val="19"/>
          </w:rPr>
          <w:delText>Prijímateľ predkladá dokumentáciu z VO spôsobom podľa kapitoly 2.</w:delText>
        </w:r>
        <w:r w:rsidR="00761CCE">
          <w:rPr>
            <w:rFonts w:cs="Arial"/>
            <w:szCs w:val="19"/>
          </w:rPr>
          <w:delText>4</w:delText>
        </w:r>
        <w:r w:rsidR="00761CCE" w:rsidRPr="006B69F9">
          <w:rPr>
            <w:rFonts w:cs="Arial"/>
            <w:szCs w:val="19"/>
          </w:rPr>
          <w:delText>.</w:delText>
        </w:r>
        <w:r w:rsidR="00761CCE">
          <w:rPr>
            <w:rFonts w:cs="Arial"/>
            <w:szCs w:val="19"/>
          </w:rPr>
          <w:delText xml:space="preserve"> </w:delText>
        </w:r>
        <w:r w:rsidR="00525654" w:rsidRPr="00B41557">
          <w:rPr>
            <w:rFonts w:cs="Arial"/>
            <w:szCs w:val="19"/>
          </w:rPr>
          <w:delText xml:space="preserve">Pre tento typ kontroly sa primerane použijú ustanovenia kapitoly 2.5.6. písm. b) o druhej ex ante kontrole a kapitoly 2.5.6. písm. c) o štandardnej ex post kontrole. </w:delText>
        </w:r>
        <w:r w:rsidR="00D11BA9" w:rsidRPr="00B41557">
          <w:rPr>
            <w:rFonts w:cs="Arial"/>
            <w:szCs w:val="19"/>
          </w:rPr>
          <w:delText xml:space="preserve"> Po podpise zmluvy o NFP poskytovateľ vykoná administratívnu finančnú kontrolu VO podľa § 8 zákona o finančnej kontrole s ohľadom na fázu, v akom sa predmetné VO nachádza v čase zaslania dokumentácie na kontrolu</w:delText>
        </w:r>
        <w:r w:rsidR="00547DBC">
          <w:rPr>
            <w:rFonts w:cs="Arial"/>
            <w:szCs w:val="19"/>
          </w:rPr>
          <w:delText xml:space="preserve"> </w:delText>
        </w:r>
        <w:r w:rsidR="00547DBC" w:rsidRPr="00547DBC">
          <w:rPr>
            <w:rFonts w:cs="Arial"/>
            <w:szCs w:val="19"/>
          </w:rPr>
          <w:delText>zo strany prijímateľa</w:delText>
        </w:r>
        <w:r w:rsidR="00D11BA9" w:rsidRPr="00B41557">
          <w:rPr>
            <w:rFonts w:cs="Arial"/>
            <w:szCs w:val="19"/>
          </w:rPr>
          <w:delText>. Ak je postup zadávania zákazky vo fáze pred podpisom zmluvy s úspešným uchádzačom, poskytovateľ vykoná administratívnu finančnú kontrolu ako druhú</w:delText>
        </w:r>
        <w:r w:rsidR="00D11BA9" w:rsidRPr="0062573B">
          <w:rPr>
            <w:rFonts w:cs="Arial"/>
            <w:szCs w:val="19"/>
          </w:rPr>
          <w:delText xml:space="preserve"> ex</w:delText>
        </w:r>
        <w:r w:rsidR="00BC1454" w:rsidRPr="0062573B">
          <w:rPr>
            <w:rFonts w:cs="Arial"/>
            <w:szCs w:val="19"/>
          </w:rPr>
          <w:delText xml:space="preserve"> </w:delText>
        </w:r>
        <w:r w:rsidR="00D11BA9" w:rsidRPr="00B65522">
          <w:rPr>
            <w:rFonts w:cs="Arial"/>
            <w:szCs w:val="19"/>
          </w:rPr>
          <w:delText>ante kontrolu</w:delText>
        </w:r>
        <w:r w:rsidR="00547DBC">
          <w:rPr>
            <w:rFonts w:cs="Arial"/>
            <w:szCs w:val="19"/>
          </w:rPr>
          <w:delText xml:space="preserve"> </w:delText>
        </w:r>
        <w:r w:rsidR="00547DBC" w:rsidRPr="00547DBC">
          <w:rPr>
            <w:rFonts w:cs="Arial"/>
            <w:szCs w:val="19"/>
          </w:rPr>
          <w:delText>v prípade dobrovoľnej žiadosti prijímateľa</w:delText>
        </w:r>
        <w:r w:rsidR="00D11BA9" w:rsidRPr="00B65522">
          <w:rPr>
            <w:rFonts w:cs="Arial"/>
            <w:szCs w:val="19"/>
          </w:rPr>
          <w:delText xml:space="preserve"> - </w:delText>
        </w:r>
        <w:r w:rsidR="00547DBC" w:rsidRPr="00B65522">
          <w:rPr>
            <w:rFonts w:cs="Arial"/>
            <w:szCs w:val="19"/>
          </w:rPr>
          <w:delText>primerane</w:delText>
        </w:r>
        <w:r w:rsidR="00547DBC">
          <w:rPr>
            <w:rFonts w:cs="Arial"/>
            <w:szCs w:val="19"/>
          </w:rPr>
          <w:delText xml:space="preserve"> sa </w:delText>
        </w:r>
        <w:r w:rsidR="00D11BA9" w:rsidRPr="00B65522">
          <w:rPr>
            <w:rFonts w:cs="Arial"/>
            <w:szCs w:val="19"/>
          </w:rPr>
          <w:delText>použijú ustanovenia kapitoly 2.5.6. písm. b) o druh</w:delText>
        </w:r>
        <w:r w:rsidR="00D11BA9" w:rsidRPr="00CE0F2A">
          <w:rPr>
            <w:rFonts w:cs="Arial"/>
            <w:szCs w:val="19"/>
          </w:rPr>
          <w:delText>ej ex</w:delText>
        </w:r>
        <w:r w:rsidR="00BC1454" w:rsidRPr="00CE0F2A">
          <w:rPr>
            <w:rFonts w:cs="Arial"/>
            <w:szCs w:val="19"/>
          </w:rPr>
          <w:delText xml:space="preserve"> </w:delText>
        </w:r>
        <w:r w:rsidR="00D11BA9" w:rsidRPr="00A24AD0">
          <w:rPr>
            <w:rFonts w:cs="Arial"/>
            <w:szCs w:val="19"/>
          </w:rPr>
          <w:delText>ante kontrole. Ak je postup zadávania zákazky vo fáze po podpise zmluvy s úspešným uchádzačom, poskytovateľ vykoná štandardnú ex-post kontrolu -</w:delText>
        </w:r>
        <w:r w:rsidR="00547DBC">
          <w:rPr>
            <w:rFonts w:cs="Arial"/>
            <w:szCs w:val="19"/>
          </w:rPr>
          <w:delText xml:space="preserve"> kapitola</w:delText>
        </w:r>
        <w:r w:rsidR="00D11BA9" w:rsidRPr="00A24AD0">
          <w:rPr>
            <w:rFonts w:cs="Arial"/>
            <w:szCs w:val="19"/>
          </w:rPr>
          <w:delText xml:space="preserve"> 2.5.6. písm. c) o štandardnej ex-post kontrole. V rámci výkonu administratívnej finančnej kontroly môže </w:delText>
        </w:r>
        <w:r w:rsidR="00D11BA9" w:rsidRPr="00F85AF8">
          <w:rPr>
            <w:rFonts w:cs="Arial"/>
            <w:szCs w:val="19"/>
          </w:rPr>
          <w:delText>poskytovateľ zohľadniť závery z predchádzajúcej kontroly vykonanej pred podpisom zmluvy o</w:delText>
        </w:r>
        <w:r w:rsidR="00BC1454" w:rsidRPr="004019DE">
          <w:rPr>
            <w:rFonts w:cs="Arial"/>
            <w:szCs w:val="19"/>
          </w:rPr>
          <w:delText> </w:delText>
        </w:r>
        <w:r w:rsidR="00D11BA9" w:rsidRPr="00891160">
          <w:rPr>
            <w:rFonts w:cs="Arial"/>
            <w:szCs w:val="19"/>
          </w:rPr>
          <w:delText>NFP</w:delText>
        </w:r>
        <w:r w:rsidR="00BC1454" w:rsidRPr="00891160">
          <w:rPr>
            <w:rFonts w:cs="Arial"/>
            <w:szCs w:val="19"/>
          </w:rPr>
          <w:delText xml:space="preserve">. Poskytovateľ </w:delText>
        </w:r>
        <w:r w:rsidR="00BC1454" w:rsidRPr="00981FE7">
          <w:delText>však musí v každom prípade vy</w:delText>
        </w:r>
        <w:r w:rsidR="00BC1454">
          <w:delText>hotoviť výstup</w:delText>
        </w:r>
        <w:r w:rsidR="00BC1454" w:rsidRPr="00981FE7">
          <w:delText xml:space="preserve"> z tejto administratívnej finančnej kontroly s aktuálnym dátumom, pričom výstupom bude návrh správy z kontroly/správa z</w:delText>
        </w:r>
        <w:r w:rsidR="00BC1454">
          <w:delText> </w:delText>
        </w:r>
        <w:r w:rsidR="00BC1454" w:rsidRPr="00981FE7">
          <w:delText>kontroly</w:delText>
        </w:r>
        <w:r w:rsidR="00BC1454">
          <w:delText xml:space="preserve"> alebo záznam, ak bola administratívna finančná kontrola zastavená z dôvodov hodných osobitného zreteľa</w:delText>
        </w:r>
        <w:r w:rsidR="00BC1454" w:rsidRPr="00981FE7">
          <w:delText>.</w:delText>
        </w:r>
      </w:del>
    </w:p>
    <w:p w14:paraId="707F792A" w14:textId="2E9FAFBE" w:rsidR="00963E0D" w:rsidRPr="00A24AD0" w:rsidRDefault="00525654" w:rsidP="00AD07E2">
      <w:pPr>
        <w:pStyle w:val="Odsekzoznamu"/>
        <w:numPr>
          <w:ilvl w:val="0"/>
          <w:numId w:val="129"/>
        </w:numPr>
        <w:spacing w:before="120" w:after="120" w:line="288" w:lineRule="auto"/>
        <w:jc w:val="both"/>
        <w:rPr>
          <w:del w:id="2231" w:author="Zuzana Hušeková" w:date="2021-06-11T13:17:00Z"/>
          <w:rFonts w:cs="Arial"/>
          <w:szCs w:val="19"/>
        </w:rPr>
      </w:pPr>
      <w:del w:id="2232" w:author="Zuzana Hušeková" w:date="2021-06-11T13:17:00Z">
        <w:r w:rsidRPr="00B72499">
          <w:rPr>
            <w:rFonts w:cs="Arial"/>
            <w:szCs w:val="19"/>
          </w:rPr>
          <w:delText>Poskytovateľ môže stanoviť podmienku poskytnutia príspevku aj takým spôsobom, aby žiadateľ mal v čase predloženia ŽoNFP ukončené verejné obstarávanie alebo verejné obstarávanie vo fáze pred podpisom zmluvy s úspešným uchádzačom (o čom rovnako informuje v rámci výzvy), ale kontrola VO bude vykonaná po ukončení schvaľovacieho procesu ŽoNFP a súčasne pred uzatvorením zmluvy o NFP a na základe výsledku kontroly VO následne pristúpi poskytovateľ k uzatvoreniu, resp. neuzatvoreniu Zmluvy o NFP. Rozhodnutie o schválení žiadosti o NFP by obsahovalo odkladaciu podmienku, podľa ktorej by nadobudlo účinnosť v prípade kladného výsledku základnej finančnej kontroly VO, t. j. neboli by identifikované zistenia, ktoré mali alebo mohli mať vplyv na výsledok VO, a to dňom vydania</w:delText>
        </w:r>
        <w:r w:rsidR="00D11BA9" w:rsidRPr="00B41557">
          <w:rPr>
            <w:rFonts w:cs="Arial"/>
            <w:szCs w:val="19"/>
          </w:rPr>
          <w:delText xml:space="preserve"> výstupu, ktorý môže mať formu</w:delText>
        </w:r>
        <w:r w:rsidRPr="00B41557">
          <w:rPr>
            <w:rFonts w:cs="Arial"/>
            <w:szCs w:val="19"/>
          </w:rPr>
          <w:delText xml:space="preserve"> správy z</w:delText>
        </w:r>
        <w:r w:rsidR="00D11BA9" w:rsidRPr="00B41557">
          <w:rPr>
            <w:rFonts w:cs="Arial"/>
            <w:szCs w:val="19"/>
          </w:rPr>
          <w:delText> </w:delText>
        </w:r>
        <w:r w:rsidRPr="00B41557">
          <w:rPr>
            <w:rFonts w:cs="Arial"/>
            <w:szCs w:val="19"/>
          </w:rPr>
          <w:delText>kontroly</w:delText>
        </w:r>
        <w:r w:rsidR="00D11BA9" w:rsidRPr="00B41557">
          <w:rPr>
            <w:rFonts w:cs="Arial"/>
            <w:szCs w:val="19"/>
          </w:rPr>
          <w:delText xml:space="preserve"> (nejde o správu z kontroly podľa zákona o finančnej kontrole)</w:delText>
        </w:r>
        <w:r w:rsidRPr="00B41557">
          <w:rPr>
            <w:rFonts w:cs="Arial"/>
            <w:szCs w:val="19"/>
          </w:rPr>
          <w:delText>. Podmienkou na predloženie návrhu Zmluvy o NFP úspešnému žiadateľovi by bolo tiež predloženie údajov potrebných na vypracovanie návrhu zmluvy o NFP v lehote určenej riadiacim orgánom. Pre tento typ kontroly sa primerane pou</w:delText>
        </w:r>
        <w:r w:rsidRPr="0062573B">
          <w:rPr>
            <w:rFonts w:cs="Arial"/>
            <w:szCs w:val="19"/>
          </w:rPr>
          <w:delText xml:space="preserve">žijú ustanovenia kapitoly 2.5.6. písm. b) o druhej ex ante kontrole a kapitoly 2.5.6. písm. c) o štandardnej ex post kontrole, ak ods. 2 neurčuje inak. </w:delText>
        </w:r>
        <w:r w:rsidR="00D11BA9" w:rsidRPr="00B65522">
          <w:rPr>
            <w:rFonts w:cs="Arial"/>
            <w:szCs w:val="19"/>
          </w:rPr>
          <w:delText>Po podpise zmluvy o NFP poskytovateľ vykoná administratívnu finančnú kontrolu VO podľa § 8 zákona o finančnej kontrole s ohľadom na fázu, v akej sa p</w:delText>
        </w:r>
        <w:r w:rsidR="00D11BA9" w:rsidRPr="00CE0F2A">
          <w:rPr>
            <w:rFonts w:cs="Arial"/>
            <w:szCs w:val="19"/>
          </w:rPr>
          <w:delText>redmetné VO nachádza. Ak je postup zadávania zákazky vo fáze pred podpisom zmluvy s úspešným uchádzačom, poskytovateľ vykoná administratívnu finančnú kontrolu ako druhú ex-ante kontrolu</w:delText>
        </w:r>
        <w:r w:rsidR="00547DBC">
          <w:rPr>
            <w:rFonts w:cs="Arial"/>
            <w:szCs w:val="19"/>
          </w:rPr>
          <w:delText xml:space="preserve"> </w:delText>
        </w:r>
        <w:r w:rsidR="00547DBC" w:rsidRPr="00547DBC">
          <w:rPr>
            <w:rFonts w:cs="Arial"/>
            <w:szCs w:val="19"/>
          </w:rPr>
          <w:delText>v prípade dobrovoľnej žiadosti prijímateľa</w:delText>
        </w:r>
        <w:r w:rsidR="00D11BA9" w:rsidRPr="00CE0F2A">
          <w:rPr>
            <w:rFonts w:cs="Arial"/>
            <w:szCs w:val="19"/>
          </w:rPr>
          <w:delText xml:space="preserve">, ak je postup zadávania zákazky vo fáze po </w:delText>
        </w:r>
        <w:r w:rsidR="00D11BA9" w:rsidRPr="00CE0F2A">
          <w:rPr>
            <w:rFonts w:cs="Arial"/>
            <w:szCs w:val="19"/>
          </w:rPr>
          <w:lastRenderedPageBreak/>
          <w:delText>podpise zmluvy s úspešným uchádzačom, poskytovateľ vykoná štandardnú ex-post kontrolu. V rámci výkonu kontroly VO môže poskytovateľ zohľadniť závery z predchádzajúcej kontroly vykonanej pred podpisom zmluvy o NFP.</w:delText>
        </w:r>
        <w:r w:rsidR="00630DFE">
          <w:rPr>
            <w:rFonts w:cs="Arial"/>
            <w:szCs w:val="19"/>
          </w:rPr>
          <w:delText xml:space="preserve"> </w:delText>
        </w:r>
        <w:r w:rsidR="00630DFE" w:rsidRPr="00630DFE">
          <w:rPr>
            <w:rFonts w:cs="Arial"/>
            <w:szCs w:val="19"/>
          </w:rPr>
          <w:delText>Poskytovateľ však musí v každom prípade vyhotoviť výstup z tejto administratívnej finančnej kontroly s aktuálnym dátumom, pričom výstupom bude návrh správy z kontroly/správa z kontroly alebo záznam, ak bola administratívna finančná kontrola zastavená z dôvodov hodných osobitného zreteľa.</w:delText>
        </w:r>
      </w:del>
    </w:p>
    <w:p w14:paraId="65582838" w14:textId="04544CB4" w:rsidR="00963E0D" w:rsidRPr="00B65522" w:rsidRDefault="00525654" w:rsidP="00AD07E2">
      <w:pPr>
        <w:pStyle w:val="Odsekzoznamu"/>
        <w:numPr>
          <w:ilvl w:val="0"/>
          <w:numId w:val="129"/>
        </w:numPr>
        <w:spacing w:before="120" w:after="120" w:line="288" w:lineRule="auto"/>
        <w:jc w:val="both"/>
        <w:rPr>
          <w:del w:id="2233" w:author="Zuzana Hušeková" w:date="2021-06-11T13:17:00Z"/>
          <w:rFonts w:cs="Arial"/>
          <w:szCs w:val="19"/>
        </w:rPr>
      </w:pPr>
      <w:del w:id="2234" w:author="Zuzana Hušeková" w:date="2021-06-11T13:17:00Z">
        <w:r w:rsidRPr="00A24AD0">
          <w:rPr>
            <w:rFonts w:cs="Arial"/>
            <w:szCs w:val="19"/>
          </w:rPr>
          <w:delText>V prípadoch uvedených v</w:delText>
        </w:r>
        <w:r w:rsidR="008C41FE" w:rsidRPr="00F85AF8">
          <w:rPr>
            <w:rFonts w:cs="Arial"/>
            <w:szCs w:val="19"/>
          </w:rPr>
          <w:delText xml:space="preserve"> </w:delText>
        </w:r>
        <w:r w:rsidR="00E669A7">
          <w:fldChar w:fldCharType="begin"/>
        </w:r>
        <w:r w:rsidR="00E669A7">
          <w:delInstrText xml:space="preserve"> HYPERLINK \l "kapitola_33727_ods_1" </w:delInstrText>
        </w:r>
        <w:r w:rsidR="00E669A7">
          <w:fldChar w:fldCharType="separate"/>
        </w:r>
        <w:r w:rsidR="008C41FE" w:rsidRPr="00B72499">
          <w:rPr>
            <w:rStyle w:val="Hypertextovprepojenie"/>
            <w:rFonts w:cs="Arial"/>
            <w:szCs w:val="19"/>
          </w:rPr>
          <w:delText>ods. 1 a ods. 2</w:delText>
        </w:r>
        <w:r w:rsidR="00E669A7">
          <w:rPr>
            <w:rStyle w:val="Hypertextovprepojenie"/>
            <w:rFonts w:cs="Arial"/>
            <w:szCs w:val="19"/>
          </w:rPr>
          <w:fldChar w:fldCharType="end"/>
        </w:r>
        <w:r w:rsidR="00963E0D" w:rsidRPr="00B72499">
          <w:rPr>
            <w:rFonts w:cs="Arial"/>
            <w:szCs w:val="19"/>
          </w:rPr>
          <w:delText xml:space="preserve"> poskytovateľ definuje podmienku poskytnutia príspevku výlučne na VO, ktorých hodnota v zmysle výsledku VO predstavuje minimálne 30 % z celkovej požadovanej hodnoty NFP. Pri VO, ktoré nebudú dosahovať </w:delText>
        </w:r>
        <w:r w:rsidR="00963E0D" w:rsidRPr="00B41557">
          <w:rPr>
            <w:rFonts w:cs="Arial"/>
            <w:szCs w:val="19"/>
          </w:rPr>
          <w:delText xml:space="preserve">túto hodnotu, nie je žiadateľ povinný mať </w:delText>
        </w:r>
        <w:r w:rsidRPr="00B41557">
          <w:rPr>
            <w:rFonts w:cs="Arial"/>
            <w:szCs w:val="19"/>
          </w:rPr>
          <w:delText>ukončené VO alebo VO pred podpisom zmluvy s úspešným uchádzačom</w:delText>
        </w:r>
        <w:r w:rsidR="00963E0D" w:rsidRPr="00B41557">
          <w:rPr>
            <w:rFonts w:cs="Arial"/>
            <w:szCs w:val="19"/>
          </w:rPr>
          <w:delText xml:space="preserve"> už v čase predkladania NP a pri týchto VO bude vykonaná kontrola až po podpise </w:delText>
        </w:r>
        <w:r w:rsidR="006A58DC" w:rsidRPr="00B41557">
          <w:rPr>
            <w:rFonts w:cs="Arial"/>
            <w:szCs w:val="19"/>
          </w:rPr>
          <w:delText>z</w:delText>
        </w:r>
        <w:r w:rsidR="00963E0D" w:rsidRPr="00B41557">
          <w:rPr>
            <w:rFonts w:cs="Arial"/>
            <w:szCs w:val="19"/>
          </w:rPr>
          <w:delText>mluvy o NFP alebo vydaní rozhodnutia o schválení v prípade totožnosti poskytovateľa a prijímateľa. O všetkých povinnostiach žiadateľa, ako aj o ďalších postupoch uvedených v tejto časti je poskytovateľ povinný informovať vo výzve, pričom je nutné jasné zadefinovanie podmienok poskytnutia príspevku. Postupy tejto kontroly apl</w:delText>
        </w:r>
        <w:r w:rsidR="00963E0D" w:rsidRPr="0062573B">
          <w:rPr>
            <w:rFonts w:cs="Arial"/>
            <w:szCs w:val="19"/>
          </w:rPr>
          <w:delText xml:space="preserve">ikuje poskytovateľ analogicky v zmysle postupov uvedených v jednotlivých písmenách a) až g) kapitoly 2.5.6  Typy </w:delText>
        </w:r>
        <w:r w:rsidR="00E911B7" w:rsidRPr="00B65522">
          <w:rPr>
            <w:rFonts w:cs="Arial"/>
            <w:szCs w:val="19"/>
          </w:rPr>
          <w:delText xml:space="preserve">finančnej </w:delText>
        </w:r>
        <w:r w:rsidR="00963E0D" w:rsidRPr="00B65522">
          <w:rPr>
            <w:rFonts w:cs="Arial"/>
            <w:szCs w:val="19"/>
          </w:rPr>
          <w:delText>kontroly VO.</w:delText>
        </w:r>
      </w:del>
    </w:p>
    <w:p w14:paraId="020BDA6B" w14:textId="1A1CFF47" w:rsidR="00963E0D" w:rsidRPr="00A24AD0" w:rsidRDefault="00963E0D" w:rsidP="00AD07E2">
      <w:pPr>
        <w:pStyle w:val="Odsekzoznamu"/>
        <w:numPr>
          <w:ilvl w:val="0"/>
          <w:numId w:val="129"/>
        </w:numPr>
        <w:spacing w:before="120" w:after="120" w:line="288" w:lineRule="auto"/>
        <w:jc w:val="both"/>
        <w:rPr>
          <w:del w:id="2235" w:author="Zuzana Hušeková" w:date="2021-06-11T13:17:00Z"/>
          <w:rFonts w:cs="Arial"/>
          <w:szCs w:val="19"/>
        </w:rPr>
      </w:pPr>
      <w:del w:id="2236" w:author="Zuzana Hušeková" w:date="2021-06-11T13:17:00Z">
        <w:r w:rsidRPr="00CE0F2A">
          <w:rPr>
            <w:rFonts w:cs="Arial"/>
            <w:szCs w:val="19"/>
          </w:rPr>
          <w:delText xml:space="preserve">Predmetom </w:delText>
        </w:r>
        <w:r w:rsidRPr="00A24AD0">
          <w:rPr>
            <w:rFonts w:cs="Arial"/>
            <w:szCs w:val="19"/>
          </w:rPr>
          <w:delText xml:space="preserve">overenia podmienky poskytnutia príspevku týkajúcej sa VO musí byť aj kontrola vecného súladu predmetu obstarávania, návrhu zmluvných podmienok a iných údajov s predloženým projektom. </w:delText>
        </w:r>
      </w:del>
    </w:p>
    <w:p w14:paraId="1BC6E7D5" w14:textId="79A39CA4" w:rsidR="00525654" w:rsidRPr="00B41557" w:rsidRDefault="00525654" w:rsidP="00AD07E2">
      <w:pPr>
        <w:pStyle w:val="Odsekzoznamu"/>
        <w:numPr>
          <w:ilvl w:val="0"/>
          <w:numId w:val="129"/>
        </w:numPr>
        <w:spacing w:before="120" w:after="120" w:line="288" w:lineRule="auto"/>
        <w:jc w:val="both"/>
        <w:rPr>
          <w:del w:id="2237" w:author="Zuzana Hušeková" w:date="2021-06-11T13:17:00Z"/>
          <w:rFonts w:cs="Arial"/>
          <w:szCs w:val="19"/>
        </w:rPr>
      </w:pPr>
      <w:del w:id="2238" w:author="Zuzana Hušeková" w:date="2021-06-11T13:17:00Z">
        <w:r w:rsidRPr="00F85AF8">
          <w:rPr>
            <w:rFonts w:cs="Arial"/>
            <w:szCs w:val="19"/>
          </w:rPr>
          <w:delText xml:space="preserve">Žiadateľ predkladá v rámci konania o ŽoNFP verejné obstarávanie vo fáze po podpise zmluvy s úspešným uchádzačom </w:delText>
        </w:r>
        <w:r w:rsidRPr="004019DE">
          <w:rPr>
            <w:rFonts w:cs="Arial"/>
            <w:b/>
            <w:szCs w:val="19"/>
          </w:rPr>
          <w:delText>po nadobudnutí  platnosti tejto zmluvy</w:delText>
        </w:r>
        <w:r w:rsidRPr="00891160">
          <w:rPr>
            <w:rFonts w:cs="Arial"/>
            <w:szCs w:val="19"/>
          </w:rPr>
          <w:delText>, vrátane všetkých dodatkov k tejto zmluve, resp. vo fáze pred podpisom zmluvy s úspešným uchádzačom po vyhodnotení ponúk a ukončení všetkých revíznych postupov, a to ako súčasť povinných príloh ŽoNFP.</w:delText>
        </w:r>
        <w:r w:rsidR="00B41557" w:rsidRPr="00B41557">
          <w:delText xml:space="preserve"> </w:delText>
        </w:r>
        <w:r w:rsidR="00B41557">
          <w:delText>Žiadateľ je zároveň v prípade nadlimitných a podlimitných zákaziek verejného obstarávania povinný sprístupniť elektronickú podobu kompletnej dokumentácie pre účely výkonu kontroly/finančnej kontroly poskytovateľom, a to zriadením prístupu do elektronického prostriedku použitého na elektronickú komunikáciu (ak relevantné). Súčasťou elektronickej podoby dokumentácie sú aj auditné záznamy o všetkých úkonoch vykonaných v použitom elektronickom prostriedku.</w:delText>
        </w:r>
      </w:del>
    </w:p>
    <w:p w14:paraId="38B88942" w14:textId="5DE81A06" w:rsidR="00963E0D" w:rsidRPr="00A24AD0" w:rsidRDefault="00963E0D" w:rsidP="00AD07E2">
      <w:pPr>
        <w:pStyle w:val="Odsekzoznamu"/>
        <w:numPr>
          <w:ilvl w:val="0"/>
          <w:numId w:val="129"/>
        </w:numPr>
        <w:spacing w:before="120" w:after="120" w:line="288" w:lineRule="auto"/>
        <w:jc w:val="both"/>
        <w:rPr>
          <w:del w:id="2239" w:author="Zuzana Hušeková" w:date="2021-06-11T13:17:00Z"/>
          <w:rFonts w:cs="Arial"/>
          <w:szCs w:val="19"/>
        </w:rPr>
      </w:pPr>
      <w:del w:id="2240" w:author="Zuzana Hušeková" w:date="2021-06-11T13:17:00Z">
        <w:r w:rsidRPr="00B41557">
          <w:rPr>
            <w:rFonts w:cs="Arial"/>
            <w:szCs w:val="19"/>
          </w:rPr>
          <w:delText>Závery kontroly prenesie poskytovateľ do výsledku posúdenia ŽoNFP</w:delText>
        </w:r>
        <w:r w:rsidR="00525654" w:rsidRPr="00B41557">
          <w:rPr>
            <w:rFonts w:cs="Arial"/>
            <w:szCs w:val="19"/>
          </w:rPr>
          <w:delText>, resp. NP, ak je kontrola VO vykonaná v rámci schvaľovacieho procesu žiadosti o NFP</w:delText>
        </w:r>
        <w:r w:rsidRPr="00B41557">
          <w:rPr>
            <w:rFonts w:cs="Arial"/>
            <w:szCs w:val="19"/>
          </w:rPr>
          <w:delText>. Výstupom kontroly VO nie je v tomto prípade správa z kontroly, ale rozhodnutie o schválení alebo neschválení ŽoNFP</w:delText>
        </w:r>
        <w:r w:rsidR="00525654" w:rsidRPr="0062573B">
          <w:rPr>
            <w:rFonts w:cs="Arial"/>
            <w:szCs w:val="19"/>
          </w:rPr>
          <w:delText xml:space="preserve">, resp. NP. V prípade uplatnenia postupu podľa ods. 2 </w:delText>
        </w:r>
        <w:r w:rsidR="00D11BA9" w:rsidRPr="00B65522">
          <w:rPr>
            <w:rFonts w:cs="Arial"/>
            <w:szCs w:val="19"/>
          </w:rPr>
          <w:delText xml:space="preserve">môže byť </w:delText>
        </w:r>
        <w:r w:rsidR="00525654" w:rsidRPr="00B65522">
          <w:rPr>
            <w:rFonts w:cs="Arial"/>
            <w:szCs w:val="19"/>
          </w:rPr>
          <w:delText>výstupom z kontroly VO návrh správy z kontroly VO/správa z kontroly VO</w:delText>
        </w:r>
        <w:r w:rsidR="00D11BA9" w:rsidRPr="00CE0F2A">
          <w:rPr>
            <w:rFonts w:cs="Arial"/>
            <w:szCs w:val="19"/>
          </w:rPr>
          <w:delText>, ale výstup z takejto kontroly nie je návrhom správy/správou z kontroly podľa zákona o finančnej kontrole</w:delText>
        </w:r>
        <w:r w:rsidRPr="00A24AD0">
          <w:rPr>
            <w:rFonts w:cs="Arial"/>
            <w:szCs w:val="19"/>
          </w:rPr>
          <w:delText xml:space="preserve">. </w:delText>
        </w:r>
      </w:del>
    </w:p>
    <w:p w14:paraId="1A768045" w14:textId="09B37F75" w:rsidR="00963E0D" w:rsidRPr="00891160" w:rsidRDefault="00963E0D" w:rsidP="00AD07E2">
      <w:pPr>
        <w:pStyle w:val="Odsekzoznamu"/>
        <w:numPr>
          <w:ilvl w:val="0"/>
          <w:numId w:val="129"/>
        </w:numPr>
        <w:spacing w:before="120" w:after="120" w:line="288" w:lineRule="auto"/>
        <w:jc w:val="both"/>
        <w:rPr>
          <w:del w:id="2241" w:author="Zuzana Hušeková" w:date="2021-06-11T13:17:00Z"/>
          <w:rFonts w:cs="Arial"/>
          <w:szCs w:val="19"/>
        </w:rPr>
      </w:pPr>
      <w:del w:id="2242" w:author="Zuzana Hušeková" w:date="2021-06-11T13:17:00Z">
        <w:r w:rsidRPr="00A24AD0">
          <w:rPr>
            <w:rFonts w:cs="Arial"/>
            <w:szCs w:val="19"/>
          </w:rPr>
          <w:delText>Kontrolu oprávnenosti výdavku z pohľadu jeho súladu s pravidlami, princípmi a postupmi VO vykoná poskytovateľ vo fáze kontroly príslušnej ŽoP, kde poskytovateľ overí skutočnosť vykonania uvedenej kontroly a správnosť aplikovania jej záverov. Uvedené však nevylučuje možnosť opätovného vykonania kontroly VO, napr. na základe podnetu kontrolných orgánov alebo z vlastného podnetu poskytovateľa. Dodatky k zmluve s úspešným uchádzačom, ktoré</w:delText>
        </w:r>
        <w:r w:rsidRPr="00F85AF8">
          <w:rPr>
            <w:rFonts w:cs="Arial"/>
            <w:szCs w:val="19"/>
          </w:rPr>
          <w:delText xml:space="preserve"> neboli predmetom kontroly v rámci schvaľovacieho procesu ŽoNFP, resp. NP, podliehajú kontrole v zmysle postu</w:delText>
        </w:r>
        <w:r w:rsidRPr="004019DE">
          <w:rPr>
            <w:rFonts w:cs="Arial"/>
            <w:szCs w:val="19"/>
          </w:rPr>
          <w:delText xml:space="preserve">pov uvedených v kapitole 2.5.6  Typy </w:delText>
        </w:r>
        <w:r w:rsidR="00E911B7" w:rsidRPr="00891160">
          <w:rPr>
            <w:rFonts w:cs="Arial"/>
            <w:szCs w:val="19"/>
          </w:rPr>
          <w:delText xml:space="preserve">finančnej </w:delText>
        </w:r>
        <w:r w:rsidRPr="00891160">
          <w:rPr>
            <w:rFonts w:cs="Arial"/>
            <w:szCs w:val="19"/>
          </w:rPr>
          <w:delText>kontroly VO – častiach e) a f) týkajúcich sa kontroly dodatkov.</w:delText>
        </w:r>
      </w:del>
    </w:p>
    <w:p w14:paraId="4F23A1FE" w14:textId="7D87CE38" w:rsidR="00FB16C6" w:rsidRDefault="00525654" w:rsidP="00AD07E2">
      <w:pPr>
        <w:pStyle w:val="Odsekzoznamu"/>
        <w:numPr>
          <w:ilvl w:val="0"/>
          <w:numId w:val="129"/>
        </w:numPr>
        <w:spacing w:before="120" w:after="120" w:line="288" w:lineRule="auto"/>
        <w:jc w:val="both"/>
        <w:rPr>
          <w:del w:id="2243" w:author="Zuzana Hušeková" w:date="2021-06-11T13:17:00Z"/>
          <w:rFonts w:cs="Arial"/>
          <w:szCs w:val="19"/>
        </w:rPr>
      </w:pPr>
      <w:del w:id="2244" w:author="Zuzana Hušeková" w:date="2021-06-11T13:17:00Z">
        <w:r w:rsidRPr="00891160">
          <w:rPr>
            <w:rFonts w:cs="Arial"/>
            <w:szCs w:val="19"/>
          </w:rPr>
          <w:delText>Ak poskytovateľ zistí porušenie pravidiel a postupov VO, pričom závažnosť týchto zistení je taká, že mali alebo mohli mať vplyv na výsledok VO, poskytovateľ je oprávnený danú skutočnosť vyhodnotiť ako nesplnenie podmienky poskytnutia príspevku a rozhodnúť o neschválení ŽoNFP alebo uplatniť ex-ante finančnú opravu, ktorá bude zohľadnená pri vydaní rozhodnutia o schválení ŽoNFP. Postup podľa predchádzajúcej vety uplatní</w:delText>
        </w:r>
        <w:r w:rsidR="00FB16C6" w:rsidRPr="00891160">
          <w:rPr>
            <w:rFonts w:cs="Arial"/>
            <w:szCs w:val="19"/>
          </w:rPr>
          <w:delText xml:space="preserve"> poskytovateľ aj v prípade, že nedostatky vo verejnom obstarávaní, ktoré mali alebo mohli mať vplyv na výsledok verejného obstarávania identifikoval ÚVO v rozhodnutí podľa § 175 ods. 4 ZVO alebo boli identifikované v rozhodnutí Rady ÚVO.</w:delText>
        </w:r>
        <w:r w:rsidRPr="00891160">
          <w:rPr>
            <w:rFonts w:cs="Arial"/>
            <w:szCs w:val="19"/>
          </w:rPr>
          <w:delText xml:space="preserve"> Poskytovateľ je povinný konštatovať nesplnenie podmienky poskytnutia príspevku a rozhodnúť o neschválení ŽoNFP v prípade, že zistenia nedostatkov v rámci kontroly vecného súladu predmetu obstarávania sú takého závažného charakteru, že na riadnu realizáciu posudzovaného projektu nebude môcť žiadateľ využiť výsledok kontrolovaného VO.</w:delText>
        </w:r>
      </w:del>
    </w:p>
    <w:p w14:paraId="250A7FB1" w14:textId="5B6E32EB" w:rsidR="00B41557" w:rsidRPr="00B41557" w:rsidRDefault="00B41557" w:rsidP="00AD07E2">
      <w:pPr>
        <w:pStyle w:val="Odsekzoznamu"/>
        <w:numPr>
          <w:ilvl w:val="0"/>
          <w:numId w:val="129"/>
        </w:numPr>
        <w:jc w:val="both"/>
        <w:rPr>
          <w:del w:id="2245" w:author="Zuzana Hušeková" w:date="2021-06-11T13:17:00Z"/>
          <w:rFonts w:cs="Arial"/>
          <w:szCs w:val="19"/>
        </w:rPr>
      </w:pPr>
      <w:del w:id="2246" w:author="Zuzana Hušeková" w:date="2021-06-11T13:17:00Z">
        <w:r w:rsidRPr="00B41557">
          <w:rPr>
            <w:rFonts w:cs="Arial"/>
            <w:szCs w:val="19"/>
          </w:rPr>
          <w:lastRenderedPageBreak/>
          <w:delText>Poskytovateľ upozorňuje, že podmienky poskytnutia príspevku z hľadiska vyhlásenia alebo realizácie VO sú pre žiadateľov zadefinované špecificky v rámci výzvy na predloženie ŽoNFP, resp. písomného vyzvania na predloženie projektu. Proces prípravy, realizácie a ďalšej kontroly VO sa odvíja od nastavených podmienok poskytnutia príspevku (napr. podmienka mať už zrealizované VO, vyhlásené VO na jednotlivé aktivity – riadenie projektu, stavebné práce, stavebný a iný dozor a pod.). Poskytovateľ postupuje pri výkone kontroly VO v zmysle pos</w:delText>
        </w:r>
        <w:r>
          <w:rPr>
            <w:rFonts w:cs="Arial"/>
            <w:szCs w:val="19"/>
          </w:rPr>
          <w:delText>tupov uvedených v kapitole 2.5.6</w:delText>
        </w:r>
        <w:r w:rsidRPr="00B41557">
          <w:rPr>
            <w:rFonts w:cs="Arial"/>
            <w:szCs w:val="19"/>
          </w:rPr>
          <w:delText xml:space="preserve">  Typy finančnej kontroly VO.</w:delText>
        </w:r>
      </w:del>
    </w:p>
    <w:p w14:paraId="1ED16ACA" w14:textId="2DA44148" w:rsidR="00B41557" w:rsidRPr="00B41557" w:rsidRDefault="00B41557" w:rsidP="00AD07E2">
      <w:pPr>
        <w:pStyle w:val="Odsekzoznamu"/>
        <w:spacing w:before="120" w:after="120" w:line="288" w:lineRule="auto"/>
        <w:jc w:val="both"/>
        <w:rPr>
          <w:del w:id="2247" w:author="Zuzana Hušeková" w:date="2021-06-11T13:17:00Z"/>
          <w:rFonts w:cs="Arial"/>
          <w:szCs w:val="19"/>
        </w:rPr>
      </w:pPr>
    </w:p>
    <w:p w14:paraId="62FA97C7" w14:textId="11692DD1" w:rsidR="00FB16C6" w:rsidRPr="00963E0D" w:rsidRDefault="00FB16C6" w:rsidP="00963E0D">
      <w:pPr>
        <w:spacing w:before="120" w:after="120" w:line="288" w:lineRule="auto"/>
        <w:jc w:val="both"/>
        <w:rPr>
          <w:del w:id="2248" w:author="Zuzana Hušeková" w:date="2021-06-11T13:17:00Z"/>
          <w:rFonts w:cs="Arial"/>
          <w:szCs w:val="19"/>
        </w:rPr>
      </w:pPr>
    </w:p>
    <w:p w14:paraId="429DA9AD" w14:textId="16F1996C" w:rsidR="00963E0D" w:rsidRPr="00735615" w:rsidRDefault="007D11DA" w:rsidP="00963E0D">
      <w:pPr>
        <w:spacing w:before="120" w:after="120" w:line="288" w:lineRule="auto"/>
        <w:jc w:val="both"/>
        <w:rPr>
          <w:del w:id="2249" w:author="Zuzana Hušeková" w:date="2021-06-11T13:17:00Z"/>
          <w:rFonts w:cs="Arial"/>
          <w:b/>
          <w:szCs w:val="19"/>
        </w:rPr>
      </w:pPr>
      <w:del w:id="2250" w:author="Zuzana Hušeková" w:date="2021-06-11T13:17:00Z">
        <w:r w:rsidRPr="00735615">
          <w:rPr>
            <w:rFonts w:cs="Arial"/>
            <w:b/>
            <w:szCs w:val="19"/>
          </w:rPr>
          <w:delText>j</w:delText>
        </w:r>
        <w:r w:rsidR="00963E0D" w:rsidRPr="00735615">
          <w:rPr>
            <w:rFonts w:cs="Arial"/>
            <w:b/>
            <w:szCs w:val="19"/>
          </w:rPr>
          <w:delText>) Kontrola verejného obstarávania národných projektov, veľkých projektov</w:delText>
        </w:r>
        <w:r w:rsidR="007C13BB" w:rsidRPr="00735615">
          <w:rPr>
            <w:rFonts w:cs="Arial"/>
            <w:b/>
            <w:szCs w:val="19"/>
          </w:rPr>
          <w:delText>, ktoré sú súčasťou zoznamu projektov a kontrola projektov technickej pomoci, pred podpisom zmluvy o NFP</w:delText>
        </w:r>
      </w:del>
    </w:p>
    <w:p w14:paraId="35831968" w14:textId="2F72C44C" w:rsidR="009875A5" w:rsidRPr="00735615" w:rsidRDefault="00963E0D" w:rsidP="00963E0D">
      <w:pPr>
        <w:spacing w:before="120" w:after="120" w:line="288" w:lineRule="auto"/>
        <w:jc w:val="both"/>
        <w:rPr>
          <w:del w:id="2251" w:author="Zuzana Hušeková" w:date="2021-06-11T13:17:00Z"/>
          <w:rFonts w:cs="Arial"/>
          <w:szCs w:val="19"/>
        </w:rPr>
      </w:pPr>
      <w:del w:id="2252" w:author="Zuzana Hušeková" w:date="2021-06-11T13:17:00Z">
        <w:r w:rsidRPr="00735615">
          <w:rPr>
            <w:rFonts w:cs="Arial"/>
            <w:szCs w:val="19"/>
          </w:rPr>
          <w:delText xml:space="preserve">Poskytovateľ </w:delText>
        </w:r>
        <w:r w:rsidR="007C13BB" w:rsidRPr="00735615">
          <w:rPr>
            <w:rFonts w:cs="Arial"/>
            <w:szCs w:val="19"/>
          </w:rPr>
          <w:delText xml:space="preserve">môže </w:delText>
        </w:r>
        <w:r w:rsidRPr="00735615">
          <w:rPr>
            <w:rFonts w:cs="Arial"/>
            <w:szCs w:val="19"/>
          </w:rPr>
          <w:delText>vykonáva</w:delText>
        </w:r>
        <w:r w:rsidR="007C13BB" w:rsidRPr="00735615">
          <w:rPr>
            <w:rFonts w:cs="Arial"/>
            <w:szCs w:val="19"/>
          </w:rPr>
          <w:delText>ť</w:delText>
        </w:r>
        <w:r w:rsidRPr="00735615">
          <w:rPr>
            <w:rFonts w:cs="Arial"/>
            <w:szCs w:val="19"/>
          </w:rPr>
          <w:delText xml:space="preserve"> kontrolu VO v rámci národných, veľkých projektov, ktoré sú súčasťou zoznamu projektov</w:delText>
        </w:r>
        <w:r w:rsidR="009875A5" w:rsidRPr="00735615">
          <w:rPr>
            <w:rFonts w:cs="Arial"/>
            <w:szCs w:val="19"/>
          </w:rPr>
          <w:delText xml:space="preserve"> a projektov technickej pomoci</w:delText>
        </w:r>
        <w:r w:rsidRPr="00735615">
          <w:rPr>
            <w:rFonts w:cs="Arial"/>
            <w:szCs w:val="19"/>
          </w:rPr>
          <w:delText xml:space="preserve"> ako prvú ex</w:delText>
        </w:r>
        <w:r w:rsidR="00B1693B" w:rsidRPr="00735615">
          <w:rPr>
            <w:rFonts w:cs="Arial"/>
            <w:szCs w:val="19"/>
          </w:rPr>
          <w:delText xml:space="preserve"> </w:delText>
        </w:r>
        <w:r w:rsidRPr="00735615">
          <w:rPr>
            <w:rFonts w:cs="Arial"/>
            <w:szCs w:val="19"/>
          </w:rPr>
          <w:delText>ante kontrolu</w:delText>
        </w:r>
        <w:r w:rsidR="00547DBC">
          <w:rPr>
            <w:rFonts w:cs="Arial"/>
            <w:szCs w:val="19"/>
          </w:rPr>
          <w:delText xml:space="preserve"> </w:delText>
        </w:r>
        <w:r w:rsidR="00547DBC" w:rsidRPr="00547DBC">
          <w:rPr>
            <w:rFonts w:cs="Arial"/>
            <w:szCs w:val="19"/>
          </w:rPr>
          <w:delText>(ak prijímateľ dobrovoľne predloží dokumentáciu k nadlimitnej zákazke alebo podlimitnej zákazke na stavebné práce na kontrolu), druhú ex-ante kontrolu (ak prijímateľ dobrovoľne predloží dokumentáciu k nadlimitnej zákazke na kontrolu</w:delText>
        </w:r>
        <w:r w:rsidR="00547DBC">
          <w:rPr>
            <w:rFonts w:cs="Arial"/>
            <w:szCs w:val="19"/>
          </w:rPr>
          <w:delText xml:space="preserve"> </w:delText>
        </w:r>
        <w:r w:rsidRPr="00735615">
          <w:rPr>
            <w:rFonts w:cs="Arial"/>
            <w:szCs w:val="19"/>
          </w:rPr>
          <w:delText>a následnú ex</w:delText>
        </w:r>
        <w:r w:rsidR="00863220" w:rsidRPr="00735615">
          <w:rPr>
            <w:rFonts w:cs="Arial"/>
            <w:szCs w:val="19"/>
          </w:rPr>
          <w:delText xml:space="preserve"> </w:delText>
        </w:r>
        <w:r w:rsidRPr="00735615">
          <w:rPr>
            <w:rFonts w:cs="Arial"/>
            <w:szCs w:val="19"/>
          </w:rPr>
          <w:delText>post kontrolu, prípadne podľa okolností aj ako štandardnú ex</w:delText>
        </w:r>
        <w:r w:rsidR="00DC7489" w:rsidRPr="00735615">
          <w:rPr>
            <w:rFonts w:cs="Arial"/>
            <w:szCs w:val="19"/>
          </w:rPr>
          <w:delText xml:space="preserve"> </w:delText>
        </w:r>
        <w:r w:rsidRPr="00735615">
          <w:rPr>
            <w:rFonts w:cs="Arial"/>
            <w:szCs w:val="19"/>
          </w:rPr>
          <w:delText xml:space="preserve">post kontrolu. </w:delText>
        </w:r>
      </w:del>
    </w:p>
    <w:p w14:paraId="0172702B" w14:textId="00FFAEE7" w:rsidR="009875A5" w:rsidRPr="00735615" w:rsidRDefault="009875A5" w:rsidP="00963E0D">
      <w:pPr>
        <w:spacing w:before="120" w:after="120" w:line="288" w:lineRule="auto"/>
        <w:jc w:val="both"/>
        <w:rPr>
          <w:del w:id="2253" w:author="Zuzana Hušeková" w:date="2021-06-11T13:17:00Z"/>
          <w:rFonts w:cs="Arial"/>
          <w:szCs w:val="19"/>
        </w:rPr>
      </w:pPr>
      <w:del w:id="2254" w:author="Zuzana Hušeková" w:date="2021-06-11T13:17:00Z">
        <w:r w:rsidRPr="00735615">
          <w:rPr>
            <w:rFonts w:cs="Arial"/>
            <w:szCs w:val="19"/>
          </w:rPr>
          <w:delText xml:space="preserve">V tejto súvislosti dávame prijímateľovi do pozornosti usmernenie poskytovateľa k príprave individuálneho projektu, ktoré je zverejnené na webovom sídle </w:delText>
        </w:r>
        <w:r w:rsidR="00E669A7">
          <w:fldChar w:fldCharType="begin"/>
        </w:r>
        <w:r w:rsidR="00E669A7">
          <w:delInstrText xml:space="preserve"> HYPERLINK "http://www.minv.sk/?usmernenia-riadiaceho-organu" </w:delInstrText>
        </w:r>
        <w:r w:rsidR="00E669A7">
          <w:fldChar w:fldCharType="separate"/>
        </w:r>
        <w:r w:rsidR="005C056B" w:rsidRPr="00735615">
          <w:rPr>
            <w:rStyle w:val="Hypertextovprepojenie"/>
            <w:rFonts w:cs="Arial"/>
            <w:szCs w:val="19"/>
          </w:rPr>
          <w:delText>http://www.minv.sk/?usmernenia-riadiaceho-organu</w:delText>
        </w:r>
        <w:r w:rsidR="00E669A7">
          <w:rPr>
            <w:rStyle w:val="Hypertextovprepojenie"/>
            <w:rFonts w:cs="Arial"/>
            <w:szCs w:val="19"/>
          </w:rPr>
          <w:fldChar w:fldCharType="end"/>
        </w:r>
        <w:r w:rsidR="00DF5D23" w:rsidRPr="00735615">
          <w:rPr>
            <w:rStyle w:val="Hypertextovprepojenie"/>
            <w:rFonts w:cs="Arial"/>
            <w:color w:val="auto"/>
            <w:szCs w:val="19"/>
            <w:u w:val="none"/>
          </w:rPr>
          <w:delText>, resp.</w:delText>
        </w:r>
        <w:r w:rsidR="005B7659" w:rsidRPr="00735615">
          <w:rPr>
            <w:rStyle w:val="Hypertextovprepojenie"/>
            <w:rFonts w:cs="Arial"/>
            <w:color w:val="auto"/>
            <w:szCs w:val="19"/>
          </w:rPr>
          <w:delText xml:space="preserve"> </w:delText>
        </w:r>
        <w:r w:rsidR="005B7659" w:rsidRPr="00735615">
          <w:rPr>
            <w:rStyle w:val="Hypertextovprepojenie"/>
            <w:rFonts w:cs="Arial"/>
            <w:szCs w:val="19"/>
          </w:rPr>
          <w:delText>http://www.reformuj.sk/dokument/usmernenia-riadiaceho-organu/</w:delText>
        </w:r>
        <w:r w:rsidRPr="00735615">
          <w:rPr>
            <w:rFonts w:cs="Arial"/>
            <w:szCs w:val="19"/>
          </w:rPr>
          <w:delText>.</w:delText>
        </w:r>
      </w:del>
    </w:p>
    <w:p w14:paraId="1E45DCBE" w14:textId="798D2656" w:rsidR="005C056B" w:rsidRPr="00735615" w:rsidRDefault="00D11BA9" w:rsidP="00963E0D">
      <w:pPr>
        <w:spacing w:before="120" w:after="120" w:line="288" w:lineRule="auto"/>
        <w:jc w:val="both"/>
        <w:rPr>
          <w:del w:id="2255" w:author="Zuzana Hušeková" w:date="2021-06-11T13:17:00Z"/>
          <w:rFonts w:cs="Arial"/>
          <w:szCs w:val="19"/>
        </w:rPr>
      </w:pPr>
      <w:del w:id="2256" w:author="Zuzana Hušeková" w:date="2021-06-11T13:17:00Z">
        <w:r w:rsidRPr="00735615">
          <w:rPr>
            <w:rFonts w:cs="Arial"/>
            <w:szCs w:val="19"/>
          </w:rPr>
          <w:delText>Výstupom z kontroly VO individuálnych projektov pred podpisom zmluvy o NFP môže byť návrh správy/správa z kontroly, ale výstup z takejto kontroly nie je návrhom správy/správou z kontroly podľa zákona o finančnej kontrole. Po podpise zmluvy o NFP poskytovateľ vykoná administratívnu finančnú kontrolu VO s ohľadom na fázu, v ak</w:delText>
        </w:r>
        <w:r w:rsidR="00D37AEA" w:rsidRPr="00735615">
          <w:rPr>
            <w:rFonts w:cs="Arial"/>
            <w:szCs w:val="19"/>
          </w:rPr>
          <w:delText>ej</w:delText>
        </w:r>
        <w:r w:rsidRPr="00735615">
          <w:rPr>
            <w:rFonts w:cs="Arial"/>
            <w:szCs w:val="19"/>
          </w:rPr>
          <w:delText xml:space="preserve"> sa predmetné VO nachádza. V rámci výkonu administratívnej finančnej kontroly môže poskytovateľ zohľadniť závery z predchádzajúcej kontroly vykonanej pred podpisom zmluvy o NFP.</w:delText>
        </w:r>
        <w:r w:rsidR="005C056B" w:rsidRPr="00735615">
          <w:rPr>
            <w:rFonts w:cs="Arial"/>
            <w:szCs w:val="19"/>
          </w:rPr>
          <w:delText xml:space="preserve"> </w:delText>
        </w:r>
      </w:del>
    </w:p>
    <w:p w14:paraId="79322490" w14:textId="005369A0" w:rsidR="00963E0D" w:rsidRPr="00963E0D" w:rsidRDefault="00963E0D" w:rsidP="00963E0D">
      <w:pPr>
        <w:spacing w:before="120" w:after="120" w:line="288" w:lineRule="auto"/>
        <w:jc w:val="both"/>
        <w:rPr>
          <w:del w:id="2257" w:author="Zuzana Hušeková" w:date="2021-06-11T13:17:00Z"/>
          <w:rFonts w:cs="Arial"/>
          <w:szCs w:val="19"/>
        </w:rPr>
      </w:pPr>
      <w:del w:id="2258" w:author="Zuzana Hušeková" w:date="2021-06-11T13:17:00Z">
        <w:r w:rsidRPr="00735615">
          <w:rPr>
            <w:rFonts w:cs="Arial"/>
            <w:szCs w:val="19"/>
          </w:rPr>
          <w:delText xml:space="preserve">Postupy tejto kontroly aplikuje poskytovateľ analogicky v zmysle postupov uvedených v jednotlivých písmenách a) až h) kapitoly 2.5.6  Typy </w:delText>
        </w:r>
        <w:r w:rsidR="00E911B7" w:rsidRPr="00735615">
          <w:rPr>
            <w:rFonts w:cs="Arial"/>
            <w:szCs w:val="19"/>
          </w:rPr>
          <w:delText>finančnej</w:delText>
        </w:r>
        <w:r w:rsidRPr="00735615">
          <w:rPr>
            <w:rFonts w:cs="Arial"/>
            <w:szCs w:val="19"/>
          </w:rPr>
          <w:delText xml:space="preserve"> kontroly VO.</w:delText>
        </w:r>
      </w:del>
    </w:p>
    <w:p w14:paraId="13B18EDB" w14:textId="1B07D41A" w:rsidR="00963E0D" w:rsidRPr="0073389C" w:rsidRDefault="00963E0D" w:rsidP="009D7F63">
      <w:pPr>
        <w:spacing w:before="120" w:after="120" w:line="288" w:lineRule="auto"/>
        <w:jc w:val="both"/>
        <w:rPr>
          <w:del w:id="2259" w:author="Zuzana Hušeková" w:date="2021-06-11T13:17:00Z"/>
          <w:rFonts w:cs="Arial"/>
          <w:szCs w:val="19"/>
        </w:rPr>
      </w:pPr>
    </w:p>
    <w:p w14:paraId="1DC21E09" w14:textId="15DAEDFE" w:rsidR="009D7F63" w:rsidRPr="0073389C" w:rsidRDefault="009D7F63" w:rsidP="009D7F63">
      <w:pPr>
        <w:pStyle w:val="Nadpis3"/>
        <w:ind w:left="567" w:firstLine="0"/>
        <w:rPr>
          <w:del w:id="2260" w:author="Zuzana Hušeková" w:date="2021-06-11T13:17:00Z"/>
          <w:lang w:val="sk-SK"/>
        </w:rPr>
      </w:pPr>
      <w:bookmarkStart w:id="2261" w:name="_Toc440372884"/>
      <w:bookmarkStart w:id="2262" w:name="_Toc74740427"/>
      <w:del w:id="2263" w:author="Zuzana Hušeková" w:date="2021-06-11T13:17:00Z">
        <w:r w:rsidRPr="0073389C">
          <w:rPr>
            <w:lang w:val="sk-SK"/>
          </w:rPr>
          <w:delText>Finančné opravy</w:delText>
        </w:r>
        <w:bookmarkEnd w:id="2261"/>
        <w:bookmarkEnd w:id="2262"/>
      </w:del>
    </w:p>
    <w:p w14:paraId="3B06F4C5" w14:textId="766B8892" w:rsidR="00EC5388" w:rsidRPr="00AE218A" w:rsidRDefault="00EC5388" w:rsidP="00EC5388">
      <w:pPr>
        <w:spacing w:before="120" w:after="120" w:line="288" w:lineRule="auto"/>
        <w:jc w:val="both"/>
        <w:rPr>
          <w:del w:id="2264" w:author="Zuzana Hušeková" w:date="2021-06-11T13:17:00Z"/>
          <w:rFonts w:cs="Arial"/>
          <w:szCs w:val="19"/>
        </w:rPr>
      </w:pPr>
      <w:del w:id="2265" w:author="Zuzana Hušeková" w:date="2021-06-11T13:17:00Z">
        <w:r w:rsidRPr="00AE218A">
          <w:rPr>
            <w:rFonts w:cs="Arial"/>
            <w:szCs w:val="19"/>
          </w:rPr>
          <w:delText xml:space="preserve">Poskytovateľ postupuje pri identifikovaní pravidiel a postupov VO podľa pravidiel uvedených v </w:delText>
        </w:r>
        <w:r w:rsidR="00EF7652">
          <w:rPr>
            <w:rFonts w:cs="Arial"/>
            <w:szCs w:val="19"/>
          </w:rPr>
          <w:delText>z</w:delText>
        </w:r>
        <w:r w:rsidRPr="00AE218A">
          <w:rPr>
            <w:rFonts w:cs="Arial"/>
            <w:szCs w:val="19"/>
          </w:rPr>
          <w:delText>mluve o N</w:delText>
        </w:r>
        <w:r>
          <w:rPr>
            <w:rFonts w:cs="Arial"/>
            <w:szCs w:val="19"/>
          </w:rPr>
          <w:delText>F</w:delText>
        </w:r>
        <w:r w:rsidRPr="00AE218A">
          <w:rPr>
            <w:rFonts w:cs="Arial"/>
            <w:szCs w:val="19"/>
          </w:rPr>
          <w:delText xml:space="preserve">P, v Systéme riadenia EŠIF a v </w:delText>
        </w:r>
        <w:r w:rsidR="005B1477">
          <w:rPr>
            <w:rFonts w:cs="Arial"/>
            <w:szCs w:val="19"/>
          </w:rPr>
          <w:delText>m</w:delText>
        </w:r>
        <w:r w:rsidRPr="00AE218A">
          <w:rPr>
            <w:rFonts w:cs="Arial"/>
            <w:szCs w:val="19"/>
          </w:rPr>
          <w:delText>etodickom pokyne CKO č. 5.</w:delText>
        </w:r>
      </w:del>
    </w:p>
    <w:p w14:paraId="14E8F792" w14:textId="43C432FA" w:rsidR="00EC5388" w:rsidRPr="00AE218A" w:rsidRDefault="00EC5388" w:rsidP="00EC5388">
      <w:pPr>
        <w:spacing w:before="120" w:after="120" w:line="288" w:lineRule="auto"/>
        <w:jc w:val="both"/>
        <w:rPr>
          <w:del w:id="2266" w:author="Zuzana Hušeková" w:date="2021-06-11T13:17:00Z"/>
          <w:rFonts w:cs="Arial"/>
          <w:szCs w:val="19"/>
        </w:rPr>
      </w:pPr>
      <w:del w:id="2267" w:author="Zuzana Hušeková" w:date="2021-06-11T13:17:00Z">
        <w:r w:rsidRPr="00AE218A">
          <w:rPr>
            <w:rFonts w:cs="Arial"/>
            <w:szCs w:val="19"/>
          </w:rPr>
          <w:delText xml:space="preserve">V prípade zistení v rámci obstarávaní, ktoré nepodliehajú postupom ZVO, postupuje poskytovateľ podľa pravidiel uvedených v Systéme riadenia EŠIF a v </w:delText>
        </w:r>
        <w:r w:rsidR="00EF7652">
          <w:rPr>
            <w:rFonts w:cs="Arial"/>
            <w:szCs w:val="19"/>
          </w:rPr>
          <w:delText>z</w:delText>
        </w:r>
        <w:r w:rsidRPr="00AE218A">
          <w:rPr>
            <w:rFonts w:cs="Arial"/>
            <w:szCs w:val="19"/>
          </w:rPr>
          <w:delText>mluve o NFP</w:delText>
        </w:r>
        <w:r w:rsidR="00275986" w:rsidRPr="00275986">
          <w:rPr>
            <w:rFonts w:cs="Arial"/>
            <w:szCs w:val="19"/>
          </w:rPr>
          <w:delText xml:space="preserve"> </w:delText>
        </w:r>
        <w:r w:rsidR="00275986" w:rsidRPr="006B69F9">
          <w:rPr>
            <w:rFonts w:cs="Arial"/>
            <w:szCs w:val="19"/>
          </w:rPr>
          <w:delText>a primerane aj podľa pravidiel v metodickom pokyne CKO č. 5</w:delText>
        </w:r>
        <w:r w:rsidRPr="00AE218A">
          <w:rPr>
            <w:rFonts w:cs="Arial"/>
            <w:szCs w:val="19"/>
          </w:rPr>
          <w:delText>.</w:delText>
        </w:r>
      </w:del>
    </w:p>
    <w:p w14:paraId="486E52E3" w14:textId="47CFB377" w:rsidR="00275986" w:rsidRDefault="00275986" w:rsidP="00275986">
      <w:pPr>
        <w:spacing w:before="120" w:after="120" w:line="288" w:lineRule="auto"/>
        <w:jc w:val="both"/>
        <w:rPr>
          <w:del w:id="2268" w:author="Zuzana Hušeková" w:date="2021-06-11T13:17:00Z"/>
          <w:rFonts w:cs="Arial"/>
          <w:bCs/>
          <w:szCs w:val="19"/>
        </w:rPr>
      </w:pPr>
      <w:del w:id="2269" w:author="Zuzana Hušeková" w:date="2021-06-11T13:17:00Z">
        <w:r w:rsidRPr="006B69F9">
          <w:rPr>
            <w:rFonts w:cs="Arial"/>
            <w:szCs w:val="19"/>
          </w:rPr>
          <w:delText xml:space="preserve">Určenie finančných opráv sa riadi pravidlami, ktoré sú platné v čase vypracovania návrhu správy z kontroly. Poskytovateľ postupuje podľa metodického pokynu CKO č. 5, verzia 4 so zohľadnením zmien a doplnení uvedených v prílohe Rozhodnutia EK </w:delText>
        </w:r>
        <w:r w:rsidRPr="006B69F9">
          <w:rPr>
            <w:rFonts w:cs="Arial"/>
            <w:bCs/>
            <w:szCs w:val="19"/>
          </w:rPr>
          <w:delText xml:space="preserve">zo dňa 14.05.2019 č. C(2019) 3452, ak vypracoval návrh správy z kontroly/finančnej kontroly VO/obstarávania v období od 14.05.2019 do dátumu účinnosti verzie 5 metodického pokynu CKO č.5. </w:delText>
        </w:r>
      </w:del>
    </w:p>
    <w:p w14:paraId="4B6EA6CE" w14:textId="5F37A6FB" w:rsidR="00547DBC" w:rsidRPr="006B69F9" w:rsidRDefault="00547DBC" w:rsidP="00275986">
      <w:pPr>
        <w:spacing w:before="120" w:after="120" w:line="288" w:lineRule="auto"/>
        <w:jc w:val="both"/>
        <w:rPr>
          <w:del w:id="2270" w:author="Zuzana Hušeková" w:date="2021-06-11T13:17:00Z"/>
          <w:rFonts w:cs="Arial"/>
          <w:bCs/>
          <w:szCs w:val="19"/>
        </w:rPr>
      </w:pPr>
      <w:del w:id="2271" w:author="Zuzana Hušeková" w:date="2021-06-11T13:17:00Z">
        <w:r w:rsidRPr="00547DBC">
          <w:rPr>
            <w:rFonts w:cs="Arial"/>
            <w:bCs/>
            <w:szCs w:val="19"/>
          </w:rPr>
          <w:delText>V prípade zákaziek s nízkou hodnotou nad 30 000 eur, ktoré boli zadávané pred účinnosťou Systému riadenia EŠIF, verzia 10, postupuje RO pri určovaní finančných opráv podľa metodického pokynu CKO č. 5, verzia 5.</w:delText>
        </w:r>
      </w:del>
    </w:p>
    <w:p w14:paraId="6F020C97" w14:textId="1EA6E26E" w:rsidR="00566C38" w:rsidRPr="00566C38" w:rsidRDefault="00275986" w:rsidP="00566C38">
      <w:pPr>
        <w:spacing w:before="120" w:after="120" w:line="288" w:lineRule="auto"/>
        <w:jc w:val="both"/>
        <w:rPr>
          <w:del w:id="2272" w:author="Zuzana Hušeková" w:date="2021-06-11T13:17:00Z"/>
          <w:rFonts w:cs="Arial"/>
          <w:szCs w:val="19"/>
        </w:rPr>
      </w:pPr>
      <w:del w:id="2273" w:author="Zuzana Hušeková" w:date="2021-06-11T13:17:00Z">
        <w:r w:rsidRPr="006B69F9">
          <w:rPr>
            <w:rFonts w:cs="Arial"/>
            <w:bCs/>
            <w:szCs w:val="19"/>
          </w:rPr>
          <w:delText>V prípade zmeny Rozhodnutia EK, alebo jeho nahradenia iným normatívnym právnym aktom EÚ upravujúcim problematiku určenia finančných opráv pri nedodržaní pravidiel a postupov verejného obstarávania, bude poskytovateľ do momentu účinnosti aktualizovanej verzie metodického pokynu  CKO č. 5, postupovať podľa aktuálne platného metodického pokynu CKO č. 5, so zohľadnením zmien a doplnení uvedených v predmetnom normatívnom právnom akte EÚ.</w:delText>
        </w:r>
        <w:r w:rsidR="00566C38" w:rsidRPr="00566C38">
          <w:rPr>
            <w:rFonts w:cs="Arial"/>
            <w:szCs w:val="19"/>
          </w:rPr>
          <w:delText xml:space="preserve">V prípade zistení porušenia pravidiel a postupov verejného obstarávania, ktoré mali alebo mohli mať vplyv na výsledok verejného obstarávania preukázateľne začatého </w:delText>
        </w:r>
        <w:r w:rsidR="00566C38" w:rsidRPr="00566C38">
          <w:rPr>
            <w:rFonts w:cs="Arial"/>
            <w:szCs w:val="19"/>
          </w:rPr>
          <w:lastRenderedPageBreak/>
          <w:delText xml:space="preserve">do 17. apríla 2016, poskytovateľ určí výšku vrátenia poskytnutého príspevku alebo jeho časti podľa prílohy č. 1 MP CKO č. 5, </w:delText>
        </w:r>
        <w:r w:rsidRPr="00996CA2">
          <w:rPr>
            <w:rFonts w:cs="Arial"/>
            <w:szCs w:val="19"/>
          </w:rPr>
          <w:delText>aktuálnej v čase vypracovania návrhu správy z kontroly</w:delText>
        </w:r>
        <w:r w:rsidR="00566C38" w:rsidRPr="00566C38">
          <w:rPr>
            <w:rFonts w:cs="Arial"/>
            <w:szCs w:val="19"/>
          </w:rPr>
          <w:delText xml:space="preserve">. </w:delText>
        </w:r>
      </w:del>
    </w:p>
    <w:p w14:paraId="3CAA024E" w14:textId="7C496AC5" w:rsidR="00566C38" w:rsidRPr="00566C38" w:rsidRDefault="00566C38" w:rsidP="00566C38">
      <w:pPr>
        <w:spacing w:before="120" w:after="120" w:line="288" w:lineRule="auto"/>
        <w:jc w:val="both"/>
        <w:rPr>
          <w:del w:id="2274" w:author="Zuzana Hušeková" w:date="2021-06-11T13:17:00Z"/>
          <w:rFonts w:cs="Arial"/>
          <w:szCs w:val="19"/>
        </w:rPr>
      </w:pPr>
      <w:del w:id="2275" w:author="Zuzana Hušeková" w:date="2021-06-11T13:17:00Z">
        <w:r w:rsidRPr="00566C38">
          <w:rPr>
            <w:rFonts w:cs="Arial"/>
            <w:szCs w:val="19"/>
          </w:rPr>
          <w:delText xml:space="preserve">V prípade zistení porušenia pravidiel a postupov verejného obstarávania, ktoré mali alebo mohli mať vplyv na výsledok verejného obstarávania preukázateľne začatého </w:delText>
        </w:r>
        <w:r w:rsidR="006B360C">
          <w:rPr>
            <w:rFonts w:cs="Arial"/>
            <w:szCs w:val="19"/>
          </w:rPr>
          <w:delText>od</w:delText>
        </w:r>
        <w:r w:rsidR="006B360C" w:rsidRPr="00566C38">
          <w:rPr>
            <w:rFonts w:cs="Arial"/>
            <w:szCs w:val="19"/>
          </w:rPr>
          <w:delText xml:space="preserve"> </w:delText>
        </w:r>
        <w:r w:rsidRPr="00566C38">
          <w:rPr>
            <w:rFonts w:cs="Arial"/>
            <w:szCs w:val="19"/>
          </w:rPr>
          <w:delText xml:space="preserve">17. apríla 2016, poskytovateľ určí výšku vrátenia poskytnutého príspevku alebo jeho časti podľa prílohy č. </w:delText>
        </w:r>
        <w:r w:rsidR="00827A18">
          <w:rPr>
            <w:rFonts w:cs="Arial"/>
            <w:szCs w:val="19"/>
          </w:rPr>
          <w:delText>1</w:delText>
        </w:r>
        <w:r w:rsidRPr="00566C38">
          <w:rPr>
            <w:rFonts w:cs="Arial"/>
            <w:szCs w:val="19"/>
          </w:rPr>
          <w:delText xml:space="preserve"> MP CKO č. 5, </w:delText>
        </w:r>
        <w:r w:rsidR="00275986" w:rsidRPr="00996CA2">
          <w:rPr>
            <w:rFonts w:cs="Arial"/>
            <w:szCs w:val="19"/>
          </w:rPr>
          <w:delText>aktuálnej v čase vypracovania návrhu správy z kontroly</w:delText>
        </w:r>
        <w:r w:rsidRPr="00566C38">
          <w:rPr>
            <w:rFonts w:cs="Arial"/>
            <w:szCs w:val="19"/>
          </w:rPr>
          <w:delText xml:space="preserve">. </w:delText>
        </w:r>
      </w:del>
    </w:p>
    <w:p w14:paraId="61273124" w14:textId="7A9485A1" w:rsidR="00064DDF" w:rsidRDefault="00566C38" w:rsidP="00064DDF">
      <w:pPr>
        <w:spacing w:before="120" w:after="120" w:line="288" w:lineRule="auto"/>
        <w:jc w:val="both"/>
        <w:rPr>
          <w:del w:id="2276" w:author="Zuzana Hušeková" w:date="2021-06-11T13:17:00Z"/>
          <w:rFonts w:cs="Arial"/>
          <w:szCs w:val="19"/>
        </w:rPr>
      </w:pPr>
      <w:del w:id="2277" w:author="Zuzana Hušeková" w:date="2021-06-11T13:17:00Z">
        <w:r w:rsidRPr="00566C38">
          <w:rPr>
            <w:rFonts w:cs="Arial"/>
            <w:szCs w:val="19"/>
          </w:rPr>
          <w:delText xml:space="preserve">Poskytovateľ je oprávnený </w:delText>
        </w:r>
        <w:r w:rsidR="00D37AEA">
          <w:rPr>
            <w:rFonts w:cs="Arial"/>
            <w:szCs w:val="19"/>
          </w:rPr>
          <w:delText>uplatniť</w:delText>
        </w:r>
        <w:r w:rsidR="00D37AEA" w:rsidRPr="00566C38">
          <w:rPr>
            <w:rFonts w:cs="Arial"/>
            <w:szCs w:val="19"/>
          </w:rPr>
          <w:delText xml:space="preserve"> </w:delText>
        </w:r>
        <w:r w:rsidRPr="00566C38">
          <w:rPr>
            <w:rFonts w:cs="Arial"/>
            <w:szCs w:val="19"/>
          </w:rPr>
          <w:delText>finančné opravy v rámci týchto druhov finančnej kontroly VO:</w:delText>
        </w:r>
        <w:r w:rsidRPr="00064DDF">
          <w:rPr>
            <w:rFonts w:cs="Arial"/>
            <w:szCs w:val="19"/>
          </w:rPr>
          <w:delText xml:space="preserve">                                                                                                                                                                                                                  </w:delText>
        </w:r>
        <w:r w:rsidRPr="008D1C11">
          <w:rPr>
            <w:rFonts w:cs="Arial"/>
            <w:szCs w:val="19"/>
          </w:rPr>
          <w:delText xml:space="preserve">                                                                                                                                                                                                                                                                </w:delText>
        </w:r>
        <w:r w:rsidRPr="00927D81">
          <w:rPr>
            <w:rFonts w:cs="Arial"/>
            <w:szCs w:val="19"/>
          </w:rPr>
          <w:delText xml:space="preserve">                                                                                                                                </w:delText>
        </w:r>
        <w:r w:rsidRPr="00602CB7">
          <w:rPr>
            <w:rFonts w:cs="Arial"/>
            <w:szCs w:val="19"/>
          </w:rPr>
          <w:delText xml:space="preserve">                                                                                                                                                                    </w:delText>
        </w:r>
        <w:r w:rsidRPr="00C43500">
          <w:rPr>
            <w:rFonts w:cs="Arial"/>
            <w:szCs w:val="19"/>
          </w:rPr>
          <w:delText xml:space="preserve">                                                                                            </w:delText>
        </w:r>
        <w:r w:rsidRPr="00E56F7C">
          <w:rPr>
            <w:rFonts w:cs="Arial"/>
            <w:szCs w:val="19"/>
          </w:rPr>
          <w:delText xml:space="preserve">                                                                                                                                </w:delText>
        </w:r>
        <w:r w:rsidRPr="00103054">
          <w:rPr>
            <w:rFonts w:cs="Arial"/>
            <w:szCs w:val="19"/>
          </w:rPr>
          <w:delText xml:space="preserve">                                                                                                                                                                                                                                                                                                              </w:delText>
        </w:r>
        <w:r w:rsidRPr="00C340D9">
          <w:rPr>
            <w:rFonts w:cs="Arial"/>
            <w:szCs w:val="19"/>
          </w:rPr>
          <w:delText xml:space="preserve">                                                                                                                                                                                                                                                                                                                                                                                                                                                                                                                                                                                                                                                                                                                                                                                                                                                                                                                                                                                                                                                                </w:delText>
        </w:r>
        <w:r w:rsidRPr="00594863">
          <w:rPr>
            <w:rFonts w:cs="Arial"/>
            <w:szCs w:val="19"/>
          </w:rPr>
          <w:delText xml:space="preserve">                                                                                                                                                                                                                                                                                                                                                                                                                                                                                                                                                                                                                                                                                                                                                                                                                                                                                                                                                                                                                                                                                                                                                                                                                                                                                                                                </w:delText>
        </w:r>
        <w:r w:rsidRPr="00081FC1">
          <w:rPr>
            <w:rFonts w:cs="Arial"/>
            <w:szCs w:val="19"/>
          </w:rPr>
          <w:delText xml:space="preserve">                                                                                                                                                                                                                                                                                                                                                                                                                                                                                                                                                                                                                                                                                                                                                                                                </w:delText>
        </w:r>
        <w:r w:rsidRPr="004B7995">
          <w:rPr>
            <w:rFonts w:cs="Arial"/>
            <w:szCs w:val="19"/>
          </w:rPr>
          <w:delText xml:space="preserve">                                                                                                                                                                                                                                                                </w:delText>
        </w:r>
        <w:r w:rsidRPr="0023193D">
          <w:rPr>
            <w:rFonts w:cs="Arial"/>
            <w:szCs w:val="19"/>
          </w:rPr>
          <w:delText xml:space="preserve">                                                                                                                                                                                                                                                                </w:delText>
        </w:r>
        <w:r w:rsidRPr="00064DDF">
          <w:rPr>
            <w:rFonts w:cs="Arial"/>
            <w:szCs w:val="19"/>
          </w:rPr>
          <w:delText xml:space="preserve">                                                                                                                                                                                                                                                              </w:delText>
        </w:r>
        <w:r w:rsidRPr="00C606E2">
          <w:rPr>
            <w:rFonts w:cs="Arial"/>
            <w:szCs w:val="19"/>
          </w:rPr>
          <w:delText xml:space="preserve">  </w:delText>
        </w:r>
        <w:r w:rsidRPr="00406757">
          <w:rPr>
            <w:rFonts w:cs="Arial"/>
            <w:szCs w:val="19"/>
          </w:rPr>
          <w:delText xml:space="preserve">                                                                                                                                                                                                                                                                </w:delText>
        </w:r>
        <w:r w:rsidRPr="0082019F">
          <w:rPr>
            <w:rFonts w:cs="Arial"/>
            <w:szCs w:val="19"/>
          </w:rPr>
          <w:delText xml:space="preserve">                                                                                                                                                                                                                                                              </w:delText>
        </w:r>
        <w:r w:rsidRPr="004D6FDB">
          <w:rPr>
            <w:rFonts w:cs="Arial"/>
            <w:szCs w:val="19"/>
          </w:rPr>
          <w:delText xml:space="preserve">                                                                                                                                                                                                                                                                                                                                                                                                                                                                                                                                                                                                                                                                                                                                                                                                </w:delText>
        </w:r>
        <w:r w:rsidRPr="00CF0928">
          <w:rPr>
            <w:rFonts w:cs="Arial"/>
            <w:szCs w:val="19"/>
          </w:rPr>
          <w:delText xml:space="preserve">                                                                                                                                                                                                                                                                                                                                                                                                                                                                                                                                                                                                                                                                                                                                                                                   </w:delText>
        </w:r>
        <w:r w:rsidR="00064DDF" w:rsidRPr="006112F2">
          <w:rPr>
            <w:rFonts w:cs="Arial"/>
            <w:szCs w:val="19"/>
          </w:rPr>
          <w:delText xml:space="preserve">               </w:delText>
        </w:r>
        <w:r w:rsidR="00064DDF" w:rsidRPr="005E6061">
          <w:rPr>
            <w:rFonts w:cs="Arial"/>
            <w:szCs w:val="19"/>
          </w:rPr>
          <w:delText xml:space="preserve"> </w:delText>
        </w:r>
      </w:del>
    </w:p>
    <w:p w14:paraId="379524DE" w14:textId="1FC7C8D6" w:rsidR="00D37AEA" w:rsidRDefault="00D37AEA" w:rsidP="005B7173">
      <w:pPr>
        <w:pStyle w:val="Odsekzoznamu"/>
        <w:numPr>
          <w:ilvl w:val="0"/>
          <w:numId w:val="100"/>
        </w:numPr>
        <w:spacing w:before="120" w:after="120" w:line="288" w:lineRule="auto"/>
        <w:jc w:val="both"/>
        <w:rPr>
          <w:del w:id="2278" w:author="Zuzana Hušeková" w:date="2021-06-11T13:17:00Z"/>
          <w:rFonts w:cs="Arial"/>
          <w:szCs w:val="19"/>
        </w:rPr>
      </w:pPr>
      <w:del w:id="2279" w:author="Zuzana Hušeková" w:date="2021-06-11T13:17:00Z">
        <w:r>
          <w:rPr>
            <w:rFonts w:cs="Arial"/>
            <w:szCs w:val="19"/>
          </w:rPr>
          <w:delText>Druhá ex</w:delText>
        </w:r>
        <w:r w:rsidR="005B1477">
          <w:rPr>
            <w:rFonts w:cs="Arial"/>
            <w:szCs w:val="19"/>
          </w:rPr>
          <w:delText xml:space="preserve"> </w:delText>
        </w:r>
        <w:r>
          <w:rPr>
            <w:rFonts w:cs="Arial"/>
            <w:szCs w:val="19"/>
          </w:rPr>
          <w:delText>ante kontrola,</w:delText>
        </w:r>
      </w:del>
    </w:p>
    <w:p w14:paraId="6FB43CFA" w14:textId="747E0F21" w:rsidR="00064DDF" w:rsidRPr="00064DDF" w:rsidRDefault="00566C38" w:rsidP="005B7173">
      <w:pPr>
        <w:pStyle w:val="Odsekzoznamu"/>
        <w:numPr>
          <w:ilvl w:val="0"/>
          <w:numId w:val="100"/>
        </w:numPr>
        <w:spacing w:before="120" w:after="120" w:line="288" w:lineRule="auto"/>
        <w:jc w:val="both"/>
        <w:rPr>
          <w:del w:id="2280" w:author="Zuzana Hušeková" w:date="2021-06-11T13:17:00Z"/>
          <w:rFonts w:cs="Arial"/>
          <w:szCs w:val="19"/>
        </w:rPr>
      </w:pPr>
      <w:del w:id="2281" w:author="Zuzana Hušeková" w:date="2021-06-11T13:17:00Z">
        <w:r w:rsidRPr="00064DDF">
          <w:rPr>
            <w:rFonts w:cs="Arial"/>
            <w:szCs w:val="19"/>
          </w:rPr>
          <w:delText>štandardná ex</w:delText>
        </w:r>
        <w:r w:rsidR="005B1477">
          <w:rPr>
            <w:rFonts w:cs="Arial"/>
            <w:szCs w:val="19"/>
          </w:rPr>
          <w:delText xml:space="preserve"> </w:delText>
        </w:r>
        <w:r w:rsidRPr="00064DDF">
          <w:rPr>
            <w:rFonts w:cs="Arial"/>
            <w:szCs w:val="19"/>
          </w:rPr>
          <w:delText>post kontrola,</w:delText>
        </w:r>
      </w:del>
    </w:p>
    <w:p w14:paraId="709424F9" w14:textId="3467EC47" w:rsidR="00064DDF" w:rsidRDefault="00566C38" w:rsidP="005B7173">
      <w:pPr>
        <w:pStyle w:val="Odsekzoznamu"/>
        <w:numPr>
          <w:ilvl w:val="0"/>
          <w:numId w:val="100"/>
        </w:numPr>
        <w:spacing w:before="120" w:after="120" w:line="288" w:lineRule="auto"/>
        <w:jc w:val="both"/>
        <w:rPr>
          <w:del w:id="2282" w:author="Zuzana Hušeková" w:date="2021-06-11T13:17:00Z"/>
          <w:rFonts w:cs="Arial"/>
          <w:szCs w:val="19"/>
        </w:rPr>
      </w:pPr>
      <w:del w:id="2283" w:author="Zuzana Hušeková" w:date="2021-06-11T13:17:00Z">
        <w:r w:rsidRPr="00064DDF">
          <w:rPr>
            <w:rFonts w:cs="Arial"/>
            <w:szCs w:val="19"/>
          </w:rPr>
          <w:delText>následná ex</w:delText>
        </w:r>
        <w:r w:rsidR="005B1477">
          <w:rPr>
            <w:rFonts w:cs="Arial"/>
            <w:szCs w:val="19"/>
          </w:rPr>
          <w:delText xml:space="preserve"> </w:delText>
        </w:r>
        <w:r w:rsidRPr="00064DDF">
          <w:rPr>
            <w:rFonts w:cs="Arial"/>
            <w:szCs w:val="19"/>
          </w:rPr>
          <w:delText>post kontrola,</w:delText>
        </w:r>
      </w:del>
    </w:p>
    <w:p w14:paraId="7E5B62DC" w14:textId="61BC7146" w:rsidR="00064DDF" w:rsidRDefault="00566C38" w:rsidP="005B7173">
      <w:pPr>
        <w:pStyle w:val="Odsekzoznamu"/>
        <w:numPr>
          <w:ilvl w:val="0"/>
          <w:numId w:val="100"/>
        </w:numPr>
        <w:spacing w:before="120" w:after="120" w:line="288" w:lineRule="auto"/>
        <w:jc w:val="both"/>
        <w:rPr>
          <w:del w:id="2284" w:author="Zuzana Hušeková" w:date="2021-06-11T13:17:00Z"/>
          <w:rFonts w:cs="Arial"/>
          <w:szCs w:val="19"/>
        </w:rPr>
      </w:pPr>
      <w:del w:id="2285" w:author="Zuzana Hušeková" w:date="2021-06-11T13:17:00Z">
        <w:r w:rsidRPr="00064DDF">
          <w:rPr>
            <w:rFonts w:cs="Arial"/>
            <w:szCs w:val="19"/>
          </w:rPr>
          <w:delText>kontrola zákaziek podľa § 117 ZVO,</w:delText>
        </w:r>
      </w:del>
    </w:p>
    <w:p w14:paraId="12EC7C40" w14:textId="2ECAB3B2" w:rsidR="00064DDF" w:rsidRDefault="00064DDF" w:rsidP="005B7173">
      <w:pPr>
        <w:pStyle w:val="Odsekzoznamu"/>
        <w:numPr>
          <w:ilvl w:val="0"/>
          <w:numId w:val="100"/>
        </w:numPr>
        <w:spacing w:before="120" w:after="120" w:line="288" w:lineRule="auto"/>
        <w:jc w:val="both"/>
        <w:rPr>
          <w:del w:id="2286" w:author="Zuzana Hušeková" w:date="2021-06-11T13:17:00Z"/>
          <w:rFonts w:cs="Arial"/>
          <w:szCs w:val="19"/>
        </w:rPr>
      </w:pPr>
      <w:del w:id="2287" w:author="Zuzana Hušeková" w:date="2021-06-11T13:17:00Z">
        <w:r w:rsidRPr="00064DDF">
          <w:rPr>
            <w:rFonts w:cs="Arial"/>
            <w:szCs w:val="19"/>
          </w:rPr>
          <w:delText>k</w:delText>
        </w:r>
        <w:r w:rsidR="00566C38" w:rsidRPr="00064DDF">
          <w:rPr>
            <w:rFonts w:cs="Arial"/>
            <w:szCs w:val="19"/>
          </w:rPr>
          <w:delText xml:space="preserve">ontrola VO v rámci ktorého viacerí prijímatelia nadobúdajú tovary, práce alebo služby prostredníctvom centrálnej obstarávacej organizácie podľa § 15 ods. 2 a ods. 4 ZVO, </w:delText>
        </w:r>
      </w:del>
    </w:p>
    <w:p w14:paraId="15674D23" w14:textId="45574EED" w:rsidR="00D37AEA" w:rsidRPr="00D37AEA" w:rsidRDefault="00D37AEA" w:rsidP="005B7173">
      <w:pPr>
        <w:pStyle w:val="Odsekzoznamu"/>
        <w:numPr>
          <w:ilvl w:val="0"/>
          <w:numId w:val="100"/>
        </w:numPr>
        <w:spacing w:before="120" w:after="120" w:line="288" w:lineRule="auto"/>
        <w:jc w:val="both"/>
        <w:rPr>
          <w:del w:id="2288" w:author="Zuzana Hušeková" w:date="2021-06-11T13:17:00Z"/>
          <w:rFonts w:cs="Arial"/>
          <w:szCs w:val="19"/>
        </w:rPr>
      </w:pPr>
      <w:del w:id="2289" w:author="Zuzana Hušeková" w:date="2021-06-11T13:17:00Z">
        <w:r w:rsidRPr="00D37AEA">
          <w:rPr>
            <w:rFonts w:cs="Arial"/>
            <w:szCs w:val="19"/>
          </w:rPr>
          <w:delText>kontrola dodatkov pred podpisom (ak by nezrealizovanie zmien vyplývajúcich z dodatku preukázateľne spôsobilo nemožnosť splnenia pôvodnej zmluvy, alebo by táto skutočnosť znamenala pre prijímateľa neprimerané ťažkosti),</w:delText>
        </w:r>
      </w:del>
    </w:p>
    <w:p w14:paraId="3706FFCC" w14:textId="40627EFE" w:rsidR="00D37AEA" w:rsidRDefault="00566C38" w:rsidP="005B7173">
      <w:pPr>
        <w:pStyle w:val="Odsekzoznamu"/>
        <w:numPr>
          <w:ilvl w:val="0"/>
          <w:numId w:val="100"/>
        </w:numPr>
        <w:spacing w:before="120" w:after="120" w:line="288" w:lineRule="auto"/>
        <w:jc w:val="both"/>
        <w:rPr>
          <w:del w:id="2290" w:author="Zuzana Hušeková" w:date="2021-06-11T13:17:00Z"/>
          <w:rFonts w:cs="Arial"/>
          <w:szCs w:val="19"/>
        </w:rPr>
      </w:pPr>
      <w:del w:id="2291" w:author="Zuzana Hušeková" w:date="2021-06-11T13:17:00Z">
        <w:r w:rsidRPr="00064DDF">
          <w:rPr>
            <w:rFonts w:cs="Arial"/>
            <w:szCs w:val="19"/>
          </w:rPr>
          <w:delText>kontrola dodatkov po podpise</w:delText>
        </w:r>
        <w:r w:rsidR="00D37AEA">
          <w:rPr>
            <w:rFonts w:cs="Arial"/>
            <w:szCs w:val="19"/>
          </w:rPr>
          <w:delText>,</w:delText>
        </w:r>
      </w:del>
    </w:p>
    <w:p w14:paraId="229004E9" w14:textId="1DAE9F1B" w:rsidR="00D37AEA" w:rsidRPr="00D37AEA" w:rsidRDefault="00D37AEA" w:rsidP="005B7173">
      <w:pPr>
        <w:pStyle w:val="Odsekzoznamu"/>
        <w:numPr>
          <w:ilvl w:val="0"/>
          <w:numId w:val="100"/>
        </w:numPr>
        <w:rPr>
          <w:del w:id="2292" w:author="Zuzana Hušeková" w:date="2021-06-11T13:17:00Z"/>
          <w:rFonts w:cs="Arial"/>
          <w:szCs w:val="19"/>
        </w:rPr>
      </w:pPr>
      <w:del w:id="2293" w:author="Zuzana Hušeková" w:date="2021-06-11T13:17:00Z">
        <w:r w:rsidRPr="00D37AEA">
          <w:rPr>
            <w:rFonts w:cs="Arial"/>
            <w:szCs w:val="19"/>
          </w:rPr>
          <w:delText>kontrola v rámci schvaľovacieho procesu Žiadosti o NFP (ak ju poskytovateľ vykonáva),</w:delText>
        </w:r>
      </w:del>
    </w:p>
    <w:p w14:paraId="0A192348" w14:textId="4A355776" w:rsidR="00D37AEA" w:rsidRPr="00D37AEA" w:rsidRDefault="00D37AEA" w:rsidP="005B7173">
      <w:pPr>
        <w:pStyle w:val="Odsekzoznamu"/>
        <w:numPr>
          <w:ilvl w:val="0"/>
          <w:numId w:val="100"/>
        </w:numPr>
        <w:rPr>
          <w:del w:id="2294" w:author="Zuzana Hušeková" w:date="2021-06-11T13:17:00Z"/>
          <w:rFonts w:cs="Arial"/>
          <w:szCs w:val="19"/>
        </w:rPr>
      </w:pPr>
      <w:del w:id="2295" w:author="Zuzana Hušeková" w:date="2021-06-11T13:17:00Z">
        <w:r w:rsidRPr="00D37AEA">
          <w:rPr>
            <w:rFonts w:cs="Arial"/>
            <w:szCs w:val="19"/>
          </w:rPr>
          <w:delText>kontrola verejného obstarávania národných projektov a veľkých projektov, ktoré sú súčasťou zoznamu projektov, kontrola projektov technickej pomoci, kontrola dopytovo-orientovaných projektov pred podpisom zmluvy o NFP,</w:delText>
        </w:r>
      </w:del>
    </w:p>
    <w:p w14:paraId="016B4352" w14:textId="78A46803" w:rsidR="00EC5388" w:rsidRPr="00064DDF" w:rsidRDefault="00D37AEA" w:rsidP="005B7173">
      <w:pPr>
        <w:pStyle w:val="Odsekzoznamu"/>
        <w:numPr>
          <w:ilvl w:val="0"/>
          <w:numId w:val="100"/>
        </w:numPr>
        <w:spacing w:before="120" w:after="120" w:line="288" w:lineRule="auto"/>
        <w:jc w:val="both"/>
        <w:rPr>
          <w:del w:id="2296" w:author="Zuzana Hušeková" w:date="2021-06-11T13:17:00Z"/>
          <w:rFonts w:cs="Arial"/>
          <w:szCs w:val="19"/>
        </w:rPr>
      </w:pPr>
      <w:del w:id="2297" w:author="Zuzana Hušeková" w:date="2021-06-11T13:17:00Z">
        <w:r w:rsidRPr="00D37AEA">
          <w:rPr>
            <w:rFonts w:cs="Arial"/>
            <w:szCs w:val="19"/>
          </w:rPr>
          <w:delText>kontrola verejného obstarávania realizovaného cez elektronické trhovisko</w:delText>
        </w:r>
        <w:r w:rsidR="00566C38" w:rsidRPr="00064DDF">
          <w:rPr>
            <w:rFonts w:cs="Arial"/>
            <w:szCs w:val="19"/>
          </w:rPr>
          <w:delText>.</w:delText>
        </w:r>
      </w:del>
    </w:p>
    <w:p w14:paraId="0B02632E" w14:textId="2784CAAA" w:rsidR="00D37AEA" w:rsidRPr="00797780" w:rsidRDefault="00D37AEA" w:rsidP="00D37AEA">
      <w:pPr>
        <w:spacing w:line="288" w:lineRule="auto"/>
        <w:jc w:val="both"/>
        <w:rPr>
          <w:del w:id="2298" w:author="Zuzana Hušeková" w:date="2021-06-11T13:17:00Z"/>
          <w:rFonts w:cs="Arial"/>
          <w:szCs w:val="19"/>
        </w:rPr>
      </w:pPr>
      <w:del w:id="2299" w:author="Zuzana Hušeková" w:date="2021-06-11T13:17:00Z">
        <w:r>
          <w:rPr>
            <w:rFonts w:cs="Arial"/>
            <w:szCs w:val="19"/>
          </w:rPr>
          <w:delText xml:space="preserve">Ex ante finančnú opravu v štádiu </w:delText>
        </w:r>
        <w:r w:rsidRPr="007B6C23">
          <w:rPr>
            <w:rFonts w:cs="Arial"/>
            <w:b/>
            <w:szCs w:val="19"/>
          </w:rPr>
          <w:delText>druhej ex</w:delText>
        </w:r>
        <w:r w:rsidR="005B1477">
          <w:rPr>
            <w:rFonts w:cs="Arial"/>
            <w:b/>
            <w:szCs w:val="19"/>
          </w:rPr>
          <w:delText xml:space="preserve"> </w:delText>
        </w:r>
        <w:r w:rsidRPr="007B6C23">
          <w:rPr>
            <w:rFonts w:cs="Arial"/>
            <w:b/>
            <w:szCs w:val="19"/>
          </w:rPr>
          <w:delText>ante kontroly VO</w:delText>
        </w:r>
        <w:r>
          <w:rPr>
            <w:rFonts w:cs="Arial"/>
            <w:szCs w:val="19"/>
          </w:rPr>
          <w:delText xml:space="preserve"> je možné aplikovať len  </w:delText>
        </w:r>
        <w:r w:rsidRPr="00797780">
          <w:rPr>
            <w:rFonts w:cs="Arial"/>
            <w:szCs w:val="19"/>
          </w:rPr>
          <w:delText>za predpokladu, že by opakovaním procesu VO vznikli dodatočné náklady</w:delText>
        </w:r>
        <w:r w:rsidR="00275986" w:rsidRPr="00275986">
          <w:rPr>
            <w:rFonts w:cs="Arial"/>
            <w:szCs w:val="19"/>
          </w:rPr>
          <w:delText xml:space="preserve"> </w:delText>
        </w:r>
        <w:r w:rsidR="00275986">
          <w:rPr>
            <w:rFonts w:cs="Arial"/>
            <w:szCs w:val="19"/>
          </w:rPr>
          <w:delText>a časové obmedzenia</w:delText>
        </w:r>
        <w:r w:rsidRPr="00797780">
          <w:rPr>
            <w:rFonts w:cs="Arial"/>
            <w:szCs w:val="19"/>
          </w:rPr>
          <w:delText>. Dôvody, ktoré je možné zohľadniť pri odôvodnení skutočnosti, že opakovaním procesu VO by vznikli dodatočné náklady</w:delText>
        </w:r>
        <w:r w:rsidR="00275986" w:rsidRPr="00275986">
          <w:rPr>
            <w:rFonts w:cs="Arial"/>
            <w:szCs w:val="19"/>
          </w:rPr>
          <w:delText xml:space="preserve"> </w:delText>
        </w:r>
        <w:r w:rsidR="00275986">
          <w:rPr>
            <w:rFonts w:cs="Arial"/>
            <w:szCs w:val="19"/>
          </w:rPr>
          <w:delText>a časové obmedzenia</w:delText>
        </w:r>
        <w:r w:rsidRPr="00797780">
          <w:rPr>
            <w:rFonts w:cs="Arial"/>
            <w:szCs w:val="19"/>
          </w:rPr>
          <w:delText>, sú najmä</w:delText>
        </w:r>
        <w:r>
          <w:rPr>
            <w:rFonts w:cs="Arial"/>
            <w:szCs w:val="19"/>
          </w:rPr>
          <w:delText>:</w:delText>
        </w:r>
      </w:del>
    </w:p>
    <w:p w14:paraId="75A38CA3" w14:textId="2194CC9E" w:rsidR="00D37AEA" w:rsidRDefault="00D37AEA" w:rsidP="005B7173">
      <w:pPr>
        <w:pStyle w:val="Odsekzoznamu"/>
        <w:numPr>
          <w:ilvl w:val="0"/>
          <w:numId w:val="114"/>
        </w:numPr>
        <w:spacing w:line="288" w:lineRule="auto"/>
        <w:ind w:left="709"/>
        <w:jc w:val="both"/>
        <w:rPr>
          <w:del w:id="2300" w:author="Zuzana Hušeková" w:date="2021-06-11T13:17:00Z"/>
          <w:rFonts w:cs="Arial"/>
          <w:szCs w:val="19"/>
        </w:rPr>
      </w:pPr>
      <w:del w:id="2301" w:author="Zuzana Hušeková" w:date="2021-06-11T13:17:00Z">
        <w:r w:rsidRPr="002905A9">
          <w:rPr>
            <w:rFonts w:cs="Arial"/>
            <w:szCs w:val="19"/>
          </w:rPr>
          <w:delText xml:space="preserve">riziko nesplnenia záväzku n+3, ak by reálne bolo ohrozené prepadnutie prostriedkov z fondov EÚ (spojené s rizikom, že budú prijímatelia oneskorene vyhlasovať verejné obstarávania), </w:delText>
        </w:r>
      </w:del>
    </w:p>
    <w:p w14:paraId="1E574603" w14:textId="289F2F42" w:rsidR="00D37AEA" w:rsidRDefault="00D37AEA" w:rsidP="005B7173">
      <w:pPr>
        <w:pStyle w:val="Odsekzoznamu"/>
        <w:numPr>
          <w:ilvl w:val="0"/>
          <w:numId w:val="114"/>
        </w:numPr>
        <w:spacing w:line="288" w:lineRule="auto"/>
        <w:ind w:left="709"/>
        <w:jc w:val="both"/>
        <w:rPr>
          <w:del w:id="2302" w:author="Zuzana Hušeková" w:date="2021-06-11T13:17:00Z"/>
          <w:rFonts w:cs="Arial"/>
          <w:szCs w:val="19"/>
        </w:rPr>
      </w:pPr>
      <w:del w:id="2303" w:author="Zuzana Hušeková" w:date="2021-06-11T13:17:00Z">
        <w:r w:rsidRPr="002905A9">
          <w:rPr>
            <w:rFonts w:cs="Arial"/>
            <w:szCs w:val="19"/>
          </w:rPr>
          <w:delText xml:space="preserve">ak </w:delText>
        </w:r>
        <w:r w:rsidR="00275986">
          <w:rPr>
            <w:rFonts w:cs="Arial"/>
            <w:szCs w:val="19"/>
          </w:rPr>
          <w:delText>ide</w:delText>
        </w:r>
        <w:r w:rsidRPr="002905A9">
          <w:rPr>
            <w:rFonts w:cs="Arial"/>
            <w:szCs w:val="19"/>
          </w:rPr>
          <w:delText xml:space="preserve"> o verejné obstarávania v rámci veľkých alebo národných projektov, ktoré zároveň ovplyvňujú aj implementáciu iných projektov (alebo aj projekty, ktoré nie sú z kategórie národných alebo veľkých projektov, ale ovplyvňujú iné projekty), </w:delText>
        </w:r>
      </w:del>
    </w:p>
    <w:p w14:paraId="15259578" w14:textId="09B9D500" w:rsidR="00D37AEA" w:rsidRDefault="00D37AEA" w:rsidP="005B7173">
      <w:pPr>
        <w:pStyle w:val="Odsekzoznamu"/>
        <w:numPr>
          <w:ilvl w:val="0"/>
          <w:numId w:val="114"/>
        </w:numPr>
        <w:spacing w:line="288" w:lineRule="auto"/>
        <w:ind w:left="709"/>
        <w:jc w:val="both"/>
        <w:rPr>
          <w:del w:id="2304" w:author="Zuzana Hušeková" w:date="2021-06-11T13:17:00Z"/>
          <w:rFonts w:cs="Arial"/>
          <w:szCs w:val="19"/>
        </w:rPr>
      </w:pPr>
      <w:del w:id="2305" w:author="Zuzana Hušeková" w:date="2021-06-11T13:17:00Z">
        <w:r w:rsidRPr="002905A9">
          <w:rPr>
            <w:rFonts w:cs="Arial"/>
            <w:szCs w:val="19"/>
          </w:rPr>
          <w:delText xml:space="preserve">ak by opakovanie procesu VO ohrozilo časový harmonogram realizácie projektu (napr. nebolo by možné realizovať výdavky počas obdobia oprávnenosti), </w:delText>
        </w:r>
      </w:del>
    </w:p>
    <w:p w14:paraId="5DE3CECB" w14:textId="392D1467" w:rsidR="00D37AEA" w:rsidRPr="002905A9" w:rsidRDefault="00D37AEA" w:rsidP="005B7173">
      <w:pPr>
        <w:pStyle w:val="Odsekzoznamu"/>
        <w:numPr>
          <w:ilvl w:val="0"/>
          <w:numId w:val="114"/>
        </w:numPr>
        <w:spacing w:line="288" w:lineRule="auto"/>
        <w:ind w:left="709"/>
        <w:jc w:val="both"/>
        <w:rPr>
          <w:del w:id="2306" w:author="Zuzana Hušeková" w:date="2021-06-11T13:17:00Z"/>
          <w:rFonts w:cs="Arial"/>
          <w:szCs w:val="19"/>
        </w:rPr>
      </w:pPr>
      <w:del w:id="2307" w:author="Zuzana Hušeková" w:date="2021-06-11T13:17:00Z">
        <w:r w:rsidRPr="002905A9">
          <w:rPr>
            <w:rFonts w:cs="Arial"/>
            <w:szCs w:val="19"/>
          </w:rPr>
          <w:delText>ak by dodatočné náklady boli vyššie ako je suma ex ante finančnej opravy.</w:delText>
        </w:r>
      </w:del>
    </w:p>
    <w:p w14:paraId="0781366A" w14:textId="3D1748C6" w:rsidR="00EC5388" w:rsidRPr="00AE218A" w:rsidRDefault="00EC5388" w:rsidP="00EC5388">
      <w:pPr>
        <w:spacing w:before="120" w:after="120" w:line="288" w:lineRule="auto"/>
        <w:jc w:val="both"/>
        <w:rPr>
          <w:del w:id="2308" w:author="Zuzana Hušeková" w:date="2021-06-11T13:17:00Z"/>
          <w:rFonts w:cs="Arial"/>
          <w:szCs w:val="19"/>
        </w:rPr>
      </w:pPr>
      <w:del w:id="2309" w:author="Zuzana Hušeková" w:date="2021-06-11T13:17:00Z">
        <w:r w:rsidRPr="00AE218A">
          <w:rPr>
            <w:rFonts w:cs="Arial"/>
            <w:szCs w:val="19"/>
          </w:rPr>
          <w:delText>Finančné opravy sa s ohľadom na moment identifikovania nedostatku verejného obstarávania delia na:</w:delText>
        </w:r>
      </w:del>
    </w:p>
    <w:p w14:paraId="03112CDF" w14:textId="03A73F0C" w:rsidR="00EC5388" w:rsidRPr="00EC5388" w:rsidRDefault="00EC5388" w:rsidP="005B7173">
      <w:pPr>
        <w:pStyle w:val="Odsekzoznamu"/>
        <w:numPr>
          <w:ilvl w:val="0"/>
          <w:numId w:val="83"/>
        </w:numPr>
        <w:spacing w:before="120" w:after="120" w:line="288" w:lineRule="auto"/>
        <w:jc w:val="both"/>
        <w:rPr>
          <w:del w:id="2310" w:author="Zuzana Hušeková" w:date="2021-06-11T13:17:00Z"/>
          <w:rFonts w:cs="Arial"/>
          <w:szCs w:val="19"/>
        </w:rPr>
      </w:pPr>
      <w:del w:id="2311" w:author="Zuzana Hušeková" w:date="2021-06-11T13:17:00Z">
        <w:r w:rsidRPr="00EC5388">
          <w:rPr>
            <w:rFonts w:cs="Arial"/>
            <w:szCs w:val="19"/>
          </w:rPr>
          <w:delText>ex</w:delText>
        </w:r>
        <w:r w:rsidR="005B1477">
          <w:rPr>
            <w:rFonts w:cs="Arial"/>
            <w:szCs w:val="19"/>
          </w:rPr>
          <w:delText xml:space="preserve"> </w:delText>
        </w:r>
        <w:r w:rsidRPr="00EC5388">
          <w:rPr>
            <w:rFonts w:cs="Arial"/>
            <w:szCs w:val="19"/>
          </w:rPr>
          <w:delText>ante;</w:delText>
        </w:r>
      </w:del>
    </w:p>
    <w:p w14:paraId="44F30881" w14:textId="202BF7EC" w:rsidR="00EC5388" w:rsidRDefault="00EC5388" w:rsidP="005B7173">
      <w:pPr>
        <w:pStyle w:val="Odsekzoznamu"/>
        <w:numPr>
          <w:ilvl w:val="0"/>
          <w:numId w:val="83"/>
        </w:numPr>
        <w:spacing w:before="120" w:after="120" w:line="288" w:lineRule="auto"/>
        <w:jc w:val="both"/>
        <w:rPr>
          <w:del w:id="2312" w:author="Zuzana Hušeková" w:date="2021-06-11T13:17:00Z"/>
          <w:rFonts w:cs="Arial"/>
          <w:szCs w:val="19"/>
        </w:rPr>
      </w:pPr>
      <w:del w:id="2313" w:author="Zuzana Hušeková" w:date="2021-06-11T13:17:00Z">
        <w:r w:rsidRPr="00EC5388">
          <w:rPr>
            <w:rFonts w:cs="Arial"/>
            <w:szCs w:val="19"/>
          </w:rPr>
          <w:delText>ex</w:delText>
        </w:r>
        <w:r w:rsidR="005B1477">
          <w:rPr>
            <w:rFonts w:cs="Arial"/>
            <w:szCs w:val="19"/>
          </w:rPr>
          <w:delText xml:space="preserve"> </w:delText>
        </w:r>
        <w:r w:rsidRPr="00EC5388">
          <w:rPr>
            <w:rFonts w:cs="Arial"/>
            <w:szCs w:val="19"/>
          </w:rPr>
          <w:delText>post.</w:delText>
        </w:r>
      </w:del>
    </w:p>
    <w:p w14:paraId="3A9A1E20" w14:textId="51D2E59C" w:rsidR="00EC5388" w:rsidRPr="00EC5388" w:rsidRDefault="00EC5388" w:rsidP="00EC5388">
      <w:pPr>
        <w:pStyle w:val="Odsekzoznamu"/>
        <w:spacing w:before="120" w:after="120" w:line="288" w:lineRule="auto"/>
        <w:jc w:val="both"/>
        <w:rPr>
          <w:del w:id="2314" w:author="Zuzana Hušeková" w:date="2021-06-11T13:17:00Z"/>
          <w:rFonts w:cs="Arial"/>
          <w:szCs w:val="19"/>
        </w:rPr>
      </w:pPr>
    </w:p>
    <w:p w14:paraId="45827343" w14:textId="22BF7973" w:rsidR="00EC5388" w:rsidRPr="00EC5388" w:rsidRDefault="00EC5388" w:rsidP="00EC5388">
      <w:pPr>
        <w:spacing w:before="120" w:after="120" w:line="288" w:lineRule="auto"/>
        <w:jc w:val="both"/>
        <w:rPr>
          <w:del w:id="2315" w:author="Zuzana Hušeková" w:date="2021-06-11T13:17:00Z"/>
          <w:rFonts w:cs="Arial"/>
          <w:b/>
          <w:szCs w:val="19"/>
        </w:rPr>
      </w:pPr>
      <w:del w:id="2316" w:author="Zuzana Hušeková" w:date="2021-06-11T13:17:00Z">
        <w:r w:rsidRPr="00EC5388">
          <w:rPr>
            <w:rFonts w:cs="Arial"/>
            <w:b/>
            <w:szCs w:val="19"/>
          </w:rPr>
          <w:delText>Ex-ante finančná oprava</w:delText>
        </w:r>
      </w:del>
    </w:p>
    <w:p w14:paraId="388CAFAD" w14:textId="31477F99" w:rsidR="00EC5388" w:rsidRPr="00AE218A" w:rsidRDefault="00EC5388" w:rsidP="00EC5388">
      <w:pPr>
        <w:spacing w:before="120" w:after="120" w:line="288" w:lineRule="auto"/>
        <w:jc w:val="both"/>
        <w:rPr>
          <w:del w:id="2317" w:author="Zuzana Hušeková" w:date="2021-06-11T13:17:00Z"/>
          <w:rFonts w:cs="Arial"/>
          <w:szCs w:val="19"/>
        </w:rPr>
      </w:pPr>
      <w:del w:id="2318" w:author="Zuzana Hušeková" w:date="2021-06-11T13:17:00Z">
        <w:r w:rsidRPr="00AE218A">
          <w:rPr>
            <w:rFonts w:cs="Arial"/>
            <w:szCs w:val="19"/>
          </w:rPr>
          <w:delText>Ex</w:delText>
        </w:r>
        <w:r w:rsidR="005B1477">
          <w:rPr>
            <w:rFonts w:cs="Arial"/>
            <w:szCs w:val="19"/>
          </w:rPr>
          <w:delText xml:space="preserve"> </w:delText>
        </w:r>
        <w:r w:rsidRPr="00AE218A">
          <w:rPr>
            <w:rFonts w:cs="Arial"/>
            <w:szCs w:val="19"/>
          </w:rPr>
          <w:delText>ante finančná oprava je  individuálne zníženie hodnoty deklarovaných výdavkov z dôvodu zistení porušenia legislatívy SR alebo EÚ, najmä v oblasti VO. Výška individuálnej ex</w:delText>
        </w:r>
        <w:r w:rsidR="005B1477">
          <w:rPr>
            <w:rFonts w:cs="Arial"/>
            <w:szCs w:val="19"/>
          </w:rPr>
          <w:delText xml:space="preserve"> </w:delText>
        </w:r>
        <w:r w:rsidRPr="00AE218A">
          <w:rPr>
            <w:rFonts w:cs="Arial"/>
            <w:szCs w:val="19"/>
          </w:rPr>
          <w:delText>ante finančnej opravy sa určí v zodpovedajúcej sume neoprávnených výdavkov, resp. ako percentuálna sadzba zo sumy oprávnených výdavkov zákazky v rámci schváleného NFP alebo jeho časti, a to vo fáze pred úhradou dotknutej zákazky v ŽoP, v rámci ktorej boli nedostatky identifikované</w:delText>
        </w:r>
        <w:r w:rsidR="00D37AEA" w:rsidRPr="00D37AEA">
          <w:rPr>
            <w:rFonts w:cs="Arial"/>
            <w:szCs w:val="19"/>
          </w:rPr>
          <w:delText xml:space="preserve">(v rámci druhej ex ante kontroly alebo ex post kontroly). </w:delText>
        </w:r>
        <w:r w:rsidR="005B1477">
          <w:rPr>
            <w:rFonts w:cs="Arial"/>
            <w:szCs w:val="19"/>
          </w:rPr>
          <w:br/>
        </w:r>
        <w:r w:rsidR="00D37AEA" w:rsidRPr="00D37AEA">
          <w:rPr>
            <w:rFonts w:cs="Arial"/>
            <w:szCs w:val="19"/>
          </w:rPr>
          <w:delText>Ex</w:delText>
        </w:r>
        <w:r w:rsidR="005B1477">
          <w:rPr>
            <w:rFonts w:cs="Arial"/>
            <w:szCs w:val="19"/>
          </w:rPr>
          <w:delText xml:space="preserve"> </w:delText>
        </w:r>
        <w:r w:rsidR="00D37AEA" w:rsidRPr="00D37AEA">
          <w:rPr>
            <w:rFonts w:cs="Arial"/>
            <w:szCs w:val="19"/>
          </w:rPr>
          <w:delText xml:space="preserve">ante finančná oprava sa v súlade so Systémom finančného riadenia uplatňuje priebežne v každom dotknutom deklarovanom/nárokovanom výdavku v ŽoP, pričom prijímateľ musí preukázať 100 % finančné plnenie voči dodávateľovi. Výška navrhovanej ex ante finančnej opravy môže byť upravená v nadväznosti na výsledok prebiehajúceho konania (prebiehajúce posudzovanie súladu poskytovania príspevku s právnymi predpismi SR a EÚ a inými príslušnými podzákonnými, resp. zmluvami vykonávané vecne príslušnými </w:delText>
        </w:r>
        <w:r w:rsidR="00D37AEA" w:rsidRPr="00D37AEA">
          <w:rPr>
            <w:rFonts w:cs="Arial"/>
            <w:szCs w:val="19"/>
          </w:rPr>
          <w:lastRenderedPageBreak/>
          <w:delText>orgánmi SR a EÚ, napr. ÚVO, Protimonopolný úrad SR, Európska komisia atď.), a to z dôvodu vzniku pochybností o správnosti, oprávnenosti a zákonnosti výdavkov</w:delText>
        </w:r>
        <w:r w:rsidRPr="00AE218A">
          <w:rPr>
            <w:rFonts w:cs="Arial"/>
            <w:szCs w:val="19"/>
          </w:rPr>
          <w:delText>.</w:delText>
        </w:r>
      </w:del>
    </w:p>
    <w:p w14:paraId="083C4DA1" w14:textId="3DB47B22" w:rsidR="00EC5388" w:rsidRPr="00AE218A" w:rsidRDefault="00EC5388" w:rsidP="00EC5388">
      <w:pPr>
        <w:spacing w:before="120" w:after="120" w:line="288" w:lineRule="auto"/>
        <w:ind w:left="567" w:hanging="283"/>
        <w:jc w:val="both"/>
        <w:rPr>
          <w:del w:id="2319" w:author="Zuzana Hušeková" w:date="2021-06-11T13:17:00Z"/>
          <w:rFonts w:cs="Arial"/>
          <w:szCs w:val="19"/>
        </w:rPr>
      </w:pPr>
      <w:del w:id="2320" w:author="Zuzana Hušeková" w:date="2021-06-11T13:17:00Z">
        <w:r>
          <w:rPr>
            <w:rFonts w:cs="Arial"/>
            <w:szCs w:val="19"/>
          </w:rPr>
          <w:delText xml:space="preserve">1. </w:delText>
        </w:r>
        <w:r w:rsidRPr="00AE218A">
          <w:rPr>
            <w:rFonts w:cs="Arial"/>
            <w:szCs w:val="19"/>
          </w:rPr>
          <w:delText>Poskytovateľ v rámci ex-post kontroly, v prípade identifikovania po</w:delText>
        </w:r>
        <w:r>
          <w:rPr>
            <w:rFonts w:cs="Arial"/>
            <w:szCs w:val="19"/>
          </w:rPr>
          <w:delText xml:space="preserve">rušenia zákona o VO, ktoré malo </w:delText>
        </w:r>
        <w:r w:rsidRPr="00AE218A">
          <w:rPr>
            <w:rFonts w:cs="Arial"/>
            <w:szCs w:val="19"/>
          </w:rPr>
          <w:delText>alebo mohlo mať vplyv na výsledok VO,  určí výšku ex</w:delText>
        </w:r>
        <w:r w:rsidR="005B1477">
          <w:rPr>
            <w:rFonts w:cs="Arial"/>
            <w:szCs w:val="19"/>
          </w:rPr>
          <w:delText xml:space="preserve"> </w:delText>
        </w:r>
        <w:r w:rsidRPr="00AE218A">
          <w:rPr>
            <w:rFonts w:cs="Arial"/>
            <w:szCs w:val="19"/>
          </w:rPr>
          <w:delText>ante finančnej opravy, pričom na jej aplikovanie musia byť splnené nasledujúce podmienky</w:delText>
        </w:r>
        <w:r w:rsidR="00D37AEA" w:rsidRPr="00D37AEA">
          <w:rPr>
            <w:rFonts w:cs="Arial"/>
            <w:szCs w:val="19"/>
          </w:rPr>
          <w:delText>(týka sa primerane aj zákaziek, na ktoré sa ZVO nevzťahuje)</w:delText>
        </w:r>
        <w:r w:rsidRPr="00AE218A">
          <w:rPr>
            <w:rFonts w:cs="Arial"/>
            <w:szCs w:val="19"/>
          </w:rPr>
          <w:delText xml:space="preserve">: </w:delText>
        </w:r>
      </w:del>
    </w:p>
    <w:p w14:paraId="0C7ABB6F" w14:textId="41B61831" w:rsidR="00EC5388" w:rsidRPr="00AE218A" w:rsidRDefault="00EC5388" w:rsidP="00F0262B">
      <w:pPr>
        <w:spacing w:before="120" w:after="120" w:line="288" w:lineRule="auto"/>
        <w:ind w:left="851" w:hanging="284"/>
        <w:jc w:val="both"/>
        <w:rPr>
          <w:del w:id="2321" w:author="Zuzana Hušeková" w:date="2021-06-11T13:17:00Z"/>
          <w:rFonts w:cs="Arial"/>
          <w:szCs w:val="19"/>
        </w:rPr>
      </w:pPr>
      <w:del w:id="2322" w:author="Zuzana Hušeková" w:date="2021-06-11T13:17:00Z">
        <w:r>
          <w:rPr>
            <w:rFonts w:cs="Arial"/>
            <w:szCs w:val="19"/>
          </w:rPr>
          <w:delText xml:space="preserve">a)  </w:delText>
        </w:r>
        <w:r w:rsidR="00F0262B" w:rsidRPr="00F0262B">
          <w:rPr>
            <w:rFonts w:cs="Arial"/>
            <w:szCs w:val="19"/>
          </w:rPr>
          <w:delText>poskytovateľ nie je povinný uzavrieť dodatok k zmluve o NFP v prípade každého uplatnenia ex ante finančnej opravy. Poskytovateľ zohľadní uplatnené výšky ex ante finančných opráv následne, ak sa vyskytne iný dôvod na zmenu zmluvy o NFP (na uzavretie dodatku k zmluve o</w:delText>
        </w:r>
        <w:r w:rsidR="00F0262B">
          <w:rPr>
            <w:rFonts w:cs="Arial"/>
            <w:szCs w:val="19"/>
          </w:rPr>
          <w:delText> </w:delText>
        </w:r>
        <w:r w:rsidR="00F0262B" w:rsidRPr="00F0262B">
          <w:rPr>
            <w:rFonts w:cs="Arial"/>
            <w:szCs w:val="19"/>
          </w:rPr>
          <w:delText>NFP</w:delText>
        </w:r>
        <w:r w:rsidR="00F0262B">
          <w:rPr>
            <w:rFonts w:cs="Arial"/>
            <w:szCs w:val="19"/>
          </w:rPr>
          <w:delText>)</w:delText>
        </w:r>
        <w:r w:rsidRPr="00AE218A">
          <w:rPr>
            <w:rFonts w:cs="Arial"/>
            <w:szCs w:val="19"/>
          </w:rPr>
          <w:delText>,</w:delText>
        </w:r>
      </w:del>
    </w:p>
    <w:p w14:paraId="5B754FAA" w14:textId="6B0C1D2B" w:rsidR="00EC5388" w:rsidRPr="00AE218A" w:rsidRDefault="00EC5388" w:rsidP="00EC5388">
      <w:pPr>
        <w:spacing w:before="120" w:after="120" w:line="288" w:lineRule="auto"/>
        <w:ind w:left="851" w:hanging="284"/>
        <w:jc w:val="both"/>
        <w:rPr>
          <w:del w:id="2323" w:author="Zuzana Hušeková" w:date="2021-06-11T13:17:00Z"/>
          <w:rFonts w:cs="Arial"/>
          <w:szCs w:val="19"/>
        </w:rPr>
      </w:pPr>
      <w:del w:id="2324" w:author="Zuzana Hušeková" w:date="2021-06-11T13:17:00Z">
        <w:r>
          <w:rPr>
            <w:rFonts w:cs="Arial"/>
            <w:szCs w:val="19"/>
          </w:rPr>
          <w:delText xml:space="preserve">b) </w:delText>
        </w:r>
        <w:r w:rsidRPr="00AE218A">
          <w:rPr>
            <w:rFonts w:cs="Arial"/>
            <w:szCs w:val="19"/>
          </w:rPr>
          <w:delText>prijímateľ preukáže, že disponuje finančnými zdrojmi, ktorými zabezpečí úhradu budúcich neoprávnených výdavkov minimálne vo výške navrhovanej ex</w:delText>
        </w:r>
        <w:r w:rsidR="005B1477">
          <w:rPr>
            <w:rFonts w:cs="Arial"/>
            <w:szCs w:val="19"/>
          </w:rPr>
          <w:delText xml:space="preserve"> </w:delText>
        </w:r>
        <w:r w:rsidRPr="00AE218A">
          <w:rPr>
            <w:rFonts w:cs="Arial"/>
            <w:szCs w:val="19"/>
          </w:rPr>
          <w:delText xml:space="preserve">ante finančnej opravy. Je v kompetencii poskytovateľa určiť spôsob preukázania zabezpečenia spolufinancovania zo strany prijímateľa. Poskytovateľ pri určení spôsobu preukázania spolufinancovania zohľadní najmä výšku udelenej finančnej opravy, stav realizácie projektu, charakter prijímateľa a pod. </w:delText>
        </w:r>
      </w:del>
    </w:p>
    <w:p w14:paraId="3E7E0B65" w14:textId="65301ADD" w:rsidR="00EC5388" w:rsidRDefault="00EC5388" w:rsidP="00EC5388">
      <w:pPr>
        <w:spacing w:before="120" w:after="120" w:line="288" w:lineRule="auto"/>
        <w:ind w:left="851" w:hanging="284"/>
        <w:jc w:val="both"/>
        <w:rPr>
          <w:del w:id="2325" w:author="Zuzana Hušeková" w:date="2021-06-11T13:17:00Z"/>
          <w:rFonts w:cs="Arial"/>
          <w:szCs w:val="19"/>
        </w:rPr>
      </w:pPr>
      <w:del w:id="2326" w:author="Zuzana Hušeková" w:date="2021-06-11T13:17:00Z">
        <w:r>
          <w:rPr>
            <w:rFonts w:cs="Arial"/>
            <w:szCs w:val="19"/>
          </w:rPr>
          <w:delText xml:space="preserve">c) </w:delText>
        </w:r>
        <w:r w:rsidRPr="00AE218A">
          <w:rPr>
            <w:rFonts w:cs="Arial"/>
            <w:szCs w:val="19"/>
          </w:rPr>
          <w:delText>v prípade, že v danej veci určenia ex</w:delText>
        </w:r>
        <w:r w:rsidR="005B1477">
          <w:rPr>
            <w:rFonts w:cs="Arial"/>
            <w:szCs w:val="19"/>
          </w:rPr>
          <w:delText xml:space="preserve"> </w:delText>
        </w:r>
        <w:r w:rsidRPr="00AE218A">
          <w:rPr>
            <w:rFonts w:cs="Arial"/>
            <w:szCs w:val="19"/>
          </w:rPr>
          <w:delText>ante finančnej opravy je prijímateľom rozpočtová alebo príspevková organizácia niektorého z ústredných orgánov štátnej správy, je potrebné nad rámec preukázania dostatočných finančných zdrojov podľa písm. c) tohto odseku predložiť aj písomné súhlasné stanovisko zriaďovateľa s navrhovanou ex</w:delText>
        </w:r>
        <w:r w:rsidR="005B1477">
          <w:rPr>
            <w:rFonts w:cs="Arial"/>
            <w:szCs w:val="19"/>
          </w:rPr>
          <w:delText xml:space="preserve"> </w:delText>
        </w:r>
        <w:r w:rsidRPr="00AE218A">
          <w:rPr>
            <w:rFonts w:cs="Arial"/>
            <w:szCs w:val="19"/>
          </w:rPr>
          <w:delText>ante finančnou opravou.</w:delText>
        </w:r>
      </w:del>
    </w:p>
    <w:p w14:paraId="0487E4FB" w14:textId="3A928CEC" w:rsidR="00D37AEA" w:rsidRPr="00AE218A" w:rsidRDefault="00D37AEA" w:rsidP="00EC5388">
      <w:pPr>
        <w:spacing w:before="120" w:after="120" w:line="288" w:lineRule="auto"/>
        <w:ind w:left="851" w:hanging="284"/>
        <w:jc w:val="both"/>
        <w:rPr>
          <w:del w:id="2327" w:author="Zuzana Hušeková" w:date="2021-06-11T13:17:00Z"/>
          <w:rFonts w:cs="Arial"/>
          <w:szCs w:val="19"/>
        </w:rPr>
      </w:pPr>
      <w:del w:id="2328" w:author="Zuzana Hušeková" w:date="2021-06-11T13:17:00Z">
        <w:r>
          <w:rPr>
            <w:rFonts w:cs="Arial"/>
            <w:szCs w:val="19"/>
          </w:rPr>
          <w:delText xml:space="preserve">d)  </w:delText>
        </w:r>
        <w:r w:rsidRPr="00D37AEA">
          <w:rPr>
            <w:rFonts w:cs="Arial"/>
            <w:szCs w:val="19"/>
          </w:rPr>
          <w:delText>v prípade, že prijímateľ súhlasí s navrhovanou ex</w:delText>
        </w:r>
        <w:r w:rsidR="005B1477">
          <w:rPr>
            <w:rFonts w:cs="Arial"/>
            <w:szCs w:val="19"/>
          </w:rPr>
          <w:delText xml:space="preserve"> </w:delText>
        </w:r>
        <w:r w:rsidRPr="00D37AEA">
          <w:rPr>
            <w:rFonts w:cs="Arial"/>
            <w:szCs w:val="19"/>
          </w:rPr>
          <w:delText>ante finančnou opravou, ktorú poskytovateľ určil v rámci druhej ex</w:delText>
        </w:r>
        <w:r w:rsidR="005B1477">
          <w:rPr>
            <w:rFonts w:cs="Arial"/>
            <w:szCs w:val="19"/>
          </w:rPr>
          <w:delText xml:space="preserve"> </w:delText>
        </w:r>
        <w:r w:rsidRPr="00D37AEA">
          <w:rPr>
            <w:rFonts w:cs="Arial"/>
            <w:szCs w:val="19"/>
          </w:rPr>
          <w:delText>ante kontroly, predloží prijímateľ odôvodnenie, že opakovaním procesu VO by vznikli dodatočné náklady</w:delText>
        </w:r>
        <w:r w:rsidR="00275986" w:rsidRPr="00275986">
          <w:rPr>
            <w:rFonts w:cs="Arial"/>
            <w:szCs w:val="19"/>
          </w:rPr>
          <w:delText xml:space="preserve"> </w:delText>
        </w:r>
        <w:r w:rsidR="00275986">
          <w:rPr>
            <w:rFonts w:cs="Arial"/>
            <w:szCs w:val="19"/>
          </w:rPr>
          <w:delText>a časové obmedzenia</w:delText>
        </w:r>
        <w:r w:rsidRPr="00D37AEA">
          <w:rPr>
            <w:rFonts w:cs="Arial"/>
            <w:szCs w:val="19"/>
          </w:rPr>
          <w:delText>, čo predstavuje podmienku na uplatnenie ex</w:delText>
        </w:r>
        <w:r w:rsidR="005B1477">
          <w:rPr>
            <w:rFonts w:cs="Arial"/>
            <w:szCs w:val="19"/>
          </w:rPr>
          <w:delText xml:space="preserve"> </w:delText>
        </w:r>
        <w:r w:rsidRPr="00D37AEA">
          <w:rPr>
            <w:rFonts w:cs="Arial"/>
            <w:szCs w:val="19"/>
          </w:rPr>
          <w:delText>ante finančnej opravy</w:delText>
        </w:r>
        <w:r>
          <w:rPr>
            <w:rFonts w:cs="Arial"/>
            <w:szCs w:val="19"/>
          </w:rPr>
          <w:delText>.</w:delText>
        </w:r>
      </w:del>
    </w:p>
    <w:p w14:paraId="6C682901" w14:textId="27BF9C3E" w:rsidR="00EC5388" w:rsidRPr="00AE218A" w:rsidRDefault="00EC5388" w:rsidP="00EC5388">
      <w:pPr>
        <w:spacing w:before="120" w:after="120" w:line="288" w:lineRule="auto"/>
        <w:ind w:left="567" w:hanging="283"/>
        <w:jc w:val="both"/>
        <w:rPr>
          <w:del w:id="2329" w:author="Zuzana Hušeková" w:date="2021-06-11T13:17:00Z"/>
          <w:rFonts w:cs="Arial"/>
          <w:szCs w:val="19"/>
        </w:rPr>
      </w:pPr>
      <w:del w:id="2330" w:author="Zuzana Hušeková" w:date="2021-06-11T13:17:00Z">
        <w:r>
          <w:rPr>
            <w:rFonts w:cs="Arial"/>
            <w:szCs w:val="19"/>
          </w:rPr>
          <w:delText xml:space="preserve">2.  </w:delText>
        </w:r>
        <w:r w:rsidRPr="00AE218A">
          <w:rPr>
            <w:rFonts w:cs="Arial"/>
            <w:szCs w:val="19"/>
          </w:rPr>
          <w:delText xml:space="preserve">Poskytovateľ uzavrie s prijímateľom dodatok k </w:delText>
        </w:r>
        <w:r w:rsidR="00C660D7">
          <w:rPr>
            <w:rFonts w:cs="Arial"/>
            <w:szCs w:val="19"/>
          </w:rPr>
          <w:delText>z</w:delText>
        </w:r>
        <w:r w:rsidRPr="00AE218A">
          <w:rPr>
            <w:rFonts w:cs="Arial"/>
            <w:szCs w:val="19"/>
          </w:rPr>
          <w:delText>mluve o NFP, pokiaľ prijímateľ splní všetky vyššie uvedené podmienky v bode 1.</w:delText>
        </w:r>
        <w:r w:rsidR="00D37AEA">
          <w:rPr>
            <w:rFonts w:cs="Arial"/>
            <w:szCs w:val="19"/>
          </w:rPr>
          <w:delText xml:space="preserve"> </w:delText>
        </w:r>
        <w:r w:rsidR="00D37AEA" w:rsidRPr="00D37AEA">
          <w:rPr>
            <w:rFonts w:cs="Arial"/>
            <w:szCs w:val="19"/>
          </w:rPr>
          <w:delText>Poskytovateľ môže dodatok k zmluve o NFP uzavrieť súčasne so stanovením ex</w:delText>
        </w:r>
        <w:r w:rsidR="005B1477">
          <w:rPr>
            <w:rFonts w:cs="Arial"/>
            <w:szCs w:val="19"/>
          </w:rPr>
          <w:delText xml:space="preserve"> </w:delText>
        </w:r>
        <w:r w:rsidR="00D37AEA" w:rsidRPr="00D37AEA">
          <w:rPr>
            <w:rFonts w:cs="Arial"/>
            <w:szCs w:val="19"/>
          </w:rPr>
          <w:delText>ante finančnej opravy alebo následne napr. spolu s inou okolnosťou vyžadujúcou zmenu zmluvy.</w:delText>
        </w:r>
      </w:del>
    </w:p>
    <w:p w14:paraId="72F9F190" w14:textId="31864527" w:rsidR="00EC5388" w:rsidRPr="00AE218A" w:rsidRDefault="00EC5388" w:rsidP="00EC5388">
      <w:pPr>
        <w:spacing w:before="120" w:after="120" w:line="288" w:lineRule="auto"/>
        <w:ind w:left="567" w:hanging="283"/>
        <w:jc w:val="both"/>
        <w:rPr>
          <w:del w:id="2331" w:author="Zuzana Hušeková" w:date="2021-06-11T13:17:00Z"/>
          <w:rFonts w:cs="Arial"/>
          <w:szCs w:val="19"/>
        </w:rPr>
      </w:pPr>
      <w:del w:id="2332" w:author="Zuzana Hušeková" w:date="2021-06-11T13:17:00Z">
        <w:r>
          <w:rPr>
            <w:rFonts w:cs="Arial"/>
            <w:szCs w:val="19"/>
          </w:rPr>
          <w:delText xml:space="preserve">3.  </w:delText>
        </w:r>
        <w:r w:rsidRPr="00AE218A">
          <w:rPr>
            <w:rFonts w:cs="Arial"/>
            <w:szCs w:val="19"/>
          </w:rPr>
          <w:delText>Pri určovaní ex</w:delText>
        </w:r>
        <w:r w:rsidR="005B1477">
          <w:rPr>
            <w:rFonts w:cs="Arial"/>
            <w:szCs w:val="19"/>
          </w:rPr>
          <w:delText xml:space="preserve"> </w:delText>
        </w:r>
        <w:r w:rsidRPr="00AE218A">
          <w:rPr>
            <w:rFonts w:cs="Arial"/>
            <w:szCs w:val="19"/>
          </w:rPr>
          <w:delText xml:space="preserve">ante </w:delText>
        </w:r>
        <w:r w:rsidR="00D519DF">
          <w:rPr>
            <w:rFonts w:cs="Arial"/>
            <w:szCs w:val="19"/>
          </w:rPr>
          <w:delText>finančnej opravy</w:delText>
        </w:r>
        <w:r w:rsidRPr="00AE218A">
          <w:rPr>
            <w:rFonts w:cs="Arial"/>
            <w:szCs w:val="19"/>
          </w:rPr>
          <w:delText xml:space="preserve"> postupuje poskytovateľ v súlade pravidlami uvedenými v MP CKO č. 5.</w:delText>
        </w:r>
      </w:del>
    </w:p>
    <w:p w14:paraId="79B51838" w14:textId="07BB20BC" w:rsidR="00EC5388" w:rsidRPr="00AE218A" w:rsidRDefault="00EC5388" w:rsidP="00EC5388">
      <w:pPr>
        <w:spacing w:before="120" w:after="120" w:line="288" w:lineRule="auto"/>
        <w:ind w:left="567" w:hanging="283"/>
        <w:jc w:val="both"/>
        <w:rPr>
          <w:del w:id="2333" w:author="Zuzana Hušeková" w:date="2021-06-11T13:17:00Z"/>
          <w:rFonts w:cs="Arial"/>
          <w:szCs w:val="19"/>
        </w:rPr>
      </w:pPr>
      <w:del w:id="2334" w:author="Zuzana Hušeková" w:date="2021-06-11T13:17:00Z">
        <w:r w:rsidRPr="00AE218A">
          <w:rPr>
            <w:rFonts w:cs="Arial"/>
            <w:szCs w:val="19"/>
          </w:rPr>
          <w:delText>4.</w:delText>
        </w:r>
        <w:r w:rsidRPr="00AE218A">
          <w:rPr>
            <w:rFonts w:cs="Arial"/>
            <w:szCs w:val="19"/>
          </w:rPr>
          <w:tab/>
          <w:delText>Dôvody na udelenie ex</w:delText>
        </w:r>
        <w:r w:rsidR="00E54477">
          <w:rPr>
            <w:rFonts w:cs="Arial"/>
            <w:szCs w:val="19"/>
          </w:rPr>
          <w:delText xml:space="preserve"> </w:delText>
        </w:r>
        <w:r w:rsidRPr="00AE218A">
          <w:rPr>
            <w:rFonts w:cs="Arial"/>
            <w:szCs w:val="19"/>
          </w:rPr>
          <w:delText xml:space="preserve">ante </w:delText>
        </w:r>
        <w:r w:rsidR="00D519DF">
          <w:rPr>
            <w:rFonts w:cs="Arial"/>
            <w:szCs w:val="19"/>
          </w:rPr>
          <w:delText>finančnej opravy</w:delText>
        </w:r>
        <w:r w:rsidRPr="00AE218A">
          <w:rPr>
            <w:rFonts w:cs="Arial"/>
            <w:szCs w:val="19"/>
          </w:rPr>
          <w:delText xml:space="preserve"> spolu s navrhovanou % výškou </w:delText>
        </w:r>
        <w:r w:rsidR="00D519DF">
          <w:rPr>
            <w:rFonts w:cs="Arial"/>
            <w:szCs w:val="19"/>
          </w:rPr>
          <w:delText>finančnej opravy</w:delText>
        </w:r>
        <w:r w:rsidRPr="00AE218A">
          <w:rPr>
            <w:rFonts w:cs="Arial"/>
            <w:szCs w:val="19"/>
          </w:rPr>
          <w:delText xml:space="preserve"> uvedie poskytovateľ v návrhu správy z kontroly VO.</w:delText>
        </w:r>
        <w:r w:rsidR="00D37AEA">
          <w:rPr>
            <w:rFonts w:cs="Arial"/>
            <w:szCs w:val="19"/>
          </w:rPr>
          <w:delText xml:space="preserve"> </w:delText>
        </w:r>
        <w:r w:rsidR="00D37AEA" w:rsidRPr="00D37AEA">
          <w:rPr>
            <w:rFonts w:cs="Arial"/>
            <w:szCs w:val="19"/>
          </w:rPr>
          <w:delText>Poskytovateľ v návrhu správy z kontroly určí aj lehotu na podanie námietok min. 5 a max. 10 pracovných dní</w:delText>
        </w:r>
        <w:r w:rsidR="00275986" w:rsidRPr="00275986">
          <w:rPr>
            <w:rFonts w:cs="Arial"/>
            <w:szCs w:val="19"/>
          </w:rPr>
          <w:delText xml:space="preserve"> </w:delText>
        </w:r>
        <w:r w:rsidR="00275986" w:rsidRPr="004B20FE">
          <w:rPr>
            <w:rFonts w:cs="Arial"/>
            <w:szCs w:val="19"/>
          </w:rPr>
          <w:delText>od doručenia návrhu správy z</w:delText>
        </w:r>
        <w:r w:rsidR="00275986">
          <w:rPr>
            <w:rFonts w:cs="Arial"/>
            <w:szCs w:val="19"/>
          </w:rPr>
          <w:delText> </w:delText>
        </w:r>
        <w:r w:rsidR="00275986" w:rsidRPr="004B20FE">
          <w:rPr>
            <w:rFonts w:cs="Arial"/>
            <w:szCs w:val="19"/>
          </w:rPr>
          <w:delText>kontroly</w:delText>
        </w:r>
        <w:r w:rsidR="00275986">
          <w:rPr>
            <w:rFonts w:cs="Arial"/>
            <w:szCs w:val="19"/>
          </w:rPr>
          <w:delText>.</w:delText>
        </w:r>
      </w:del>
    </w:p>
    <w:p w14:paraId="336F26BD" w14:textId="6C404C74" w:rsidR="00EC5388" w:rsidRPr="00AE218A" w:rsidRDefault="00EC5388" w:rsidP="00EC5388">
      <w:pPr>
        <w:spacing w:before="120" w:after="120" w:line="288" w:lineRule="auto"/>
        <w:ind w:left="567" w:hanging="283"/>
        <w:jc w:val="both"/>
        <w:rPr>
          <w:del w:id="2335" w:author="Zuzana Hušeková" w:date="2021-06-11T13:17:00Z"/>
          <w:rFonts w:cs="Arial"/>
          <w:szCs w:val="19"/>
        </w:rPr>
      </w:pPr>
      <w:del w:id="2336" w:author="Zuzana Hušeková" w:date="2021-06-11T13:17:00Z">
        <w:r w:rsidRPr="00AE218A">
          <w:rPr>
            <w:rFonts w:cs="Arial"/>
            <w:szCs w:val="19"/>
          </w:rPr>
          <w:delText>5.</w:delText>
        </w:r>
        <w:r w:rsidRPr="00AE218A">
          <w:rPr>
            <w:rFonts w:cs="Arial"/>
            <w:szCs w:val="19"/>
          </w:rPr>
          <w:tab/>
        </w:r>
        <w:r w:rsidR="008D1C11" w:rsidRPr="008D1C11">
          <w:rPr>
            <w:rFonts w:cs="Arial"/>
            <w:szCs w:val="19"/>
          </w:rPr>
          <w:delText>Poskytovateľ nie je povinný aplikovať podmienky uvedené v</w:delText>
        </w:r>
        <w:r w:rsidR="00D37AEA">
          <w:rPr>
            <w:rFonts w:cs="Arial"/>
            <w:szCs w:val="19"/>
          </w:rPr>
          <w:delText xml:space="preserve"> tejto </w:delText>
        </w:r>
        <w:r w:rsidR="008D1C11" w:rsidRPr="008D1C11">
          <w:rPr>
            <w:rFonts w:cs="Arial"/>
            <w:szCs w:val="19"/>
          </w:rPr>
          <w:delText>kapitole  v bode 1 písm. a) až d), pokiaľ sa dané zistenia týkajú zákazky podľa § 117 ZVO</w:delText>
        </w:r>
        <w:r w:rsidR="00275986" w:rsidRPr="00275986">
          <w:rPr>
            <w:rFonts w:cs="Arial"/>
            <w:szCs w:val="19"/>
          </w:rPr>
          <w:delText xml:space="preserve"> </w:delText>
        </w:r>
        <w:r w:rsidR="00275986" w:rsidRPr="00AA03A1">
          <w:rPr>
            <w:rFonts w:cs="Arial"/>
            <w:szCs w:val="19"/>
          </w:rPr>
          <w:delText>alebo zákaziek podľa § 1 ods. 14 ZVO</w:delText>
        </w:r>
        <w:r w:rsidR="008D1C11" w:rsidRPr="008D1C11">
          <w:rPr>
            <w:rFonts w:cs="Arial"/>
            <w:szCs w:val="19"/>
          </w:rPr>
          <w:delText>. Aj v týchto prípadoch však poskytovateľ vyžaduje od prijímateľa súhlas s navrhovanou ex-ante finančnou opravou.</w:delText>
        </w:r>
      </w:del>
    </w:p>
    <w:p w14:paraId="4A2DE704" w14:textId="66A7F671" w:rsidR="00EC5388" w:rsidRDefault="00EC5388" w:rsidP="00EC5388">
      <w:pPr>
        <w:spacing w:before="120" w:after="120" w:line="288" w:lineRule="auto"/>
        <w:ind w:left="567" w:hanging="283"/>
        <w:jc w:val="both"/>
        <w:rPr>
          <w:del w:id="2337" w:author="Zuzana Hušeková" w:date="2021-06-11T13:17:00Z"/>
          <w:rFonts w:cs="Arial"/>
          <w:szCs w:val="19"/>
        </w:rPr>
      </w:pPr>
      <w:del w:id="2338" w:author="Zuzana Hušeková" w:date="2021-06-11T13:17:00Z">
        <w:r w:rsidRPr="00AE218A">
          <w:rPr>
            <w:rFonts w:cs="Arial"/>
            <w:szCs w:val="19"/>
          </w:rPr>
          <w:delText>6.</w:delText>
        </w:r>
        <w:r w:rsidRPr="00AE218A">
          <w:rPr>
            <w:rFonts w:cs="Arial"/>
            <w:szCs w:val="19"/>
          </w:rPr>
          <w:tab/>
          <w:delText xml:space="preserve">Poskytovateľ </w:delText>
        </w:r>
        <w:r w:rsidR="00F0262B">
          <w:rPr>
            <w:rFonts w:cs="Arial"/>
            <w:szCs w:val="19"/>
          </w:rPr>
          <w:delText>doručí</w:delText>
        </w:r>
        <w:r w:rsidR="00F0262B" w:rsidRPr="00AE218A">
          <w:rPr>
            <w:rFonts w:cs="Arial"/>
            <w:szCs w:val="19"/>
          </w:rPr>
          <w:delText xml:space="preserve"> </w:delText>
        </w:r>
        <w:r w:rsidRPr="00AE218A">
          <w:rPr>
            <w:rFonts w:cs="Arial"/>
            <w:szCs w:val="19"/>
          </w:rPr>
          <w:delText xml:space="preserve">prijímateľovi spolu s návrhom ex-ante finančnej opravy aj znenie dodatku k </w:delText>
        </w:r>
        <w:r w:rsidR="00E23756">
          <w:rPr>
            <w:rFonts w:cs="Arial"/>
            <w:szCs w:val="19"/>
          </w:rPr>
          <w:delText>z</w:delText>
        </w:r>
        <w:r w:rsidRPr="00AE218A">
          <w:rPr>
            <w:rFonts w:cs="Arial"/>
            <w:szCs w:val="19"/>
          </w:rPr>
          <w:delText>mluve o NFP, ktoré nie je podpísané zo strany poskytovateľa</w:delText>
        </w:r>
        <w:r w:rsidR="00D37AEA" w:rsidRPr="00D37AEA">
          <w:rPr>
            <w:rFonts w:cs="Arial"/>
            <w:szCs w:val="19"/>
          </w:rPr>
          <w:delText xml:space="preserve"> uvedené platí len v prípade, že sa poskytovateľ rozhodne uzavrieť dodatok k zmluve o NFP spolu s udelením ex-ante finančnej opravy)</w:delText>
        </w:r>
        <w:r w:rsidRPr="00AE218A">
          <w:rPr>
            <w:rFonts w:cs="Arial"/>
            <w:szCs w:val="19"/>
          </w:rPr>
          <w:delText>. Prijímateľ je povinný v prípade akceptovania ex</w:delText>
        </w:r>
        <w:r w:rsidR="00E54477">
          <w:rPr>
            <w:rFonts w:cs="Arial"/>
            <w:szCs w:val="19"/>
          </w:rPr>
          <w:delText xml:space="preserve"> </w:delText>
        </w:r>
        <w:r w:rsidRPr="00AE218A">
          <w:rPr>
            <w:rFonts w:cs="Arial"/>
            <w:szCs w:val="19"/>
          </w:rPr>
          <w:delText xml:space="preserve">ante finančnej opravy zaslať poskytovateľovi podpísaný dodatok k </w:delText>
        </w:r>
        <w:r w:rsidR="00E23756">
          <w:rPr>
            <w:rFonts w:cs="Arial"/>
            <w:szCs w:val="19"/>
          </w:rPr>
          <w:delText>z</w:delText>
        </w:r>
        <w:r w:rsidRPr="00AE218A">
          <w:rPr>
            <w:rFonts w:cs="Arial"/>
            <w:szCs w:val="19"/>
          </w:rPr>
          <w:delText>mluve o NFP, spolu s ostatnými dokladmi preukazujúcimi splnenie ďalších podmienok určených poskytovateľom na udelenie ex</w:delText>
        </w:r>
        <w:r w:rsidR="00E54477">
          <w:rPr>
            <w:rFonts w:cs="Arial"/>
            <w:szCs w:val="19"/>
          </w:rPr>
          <w:delText xml:space="preserve"> </w:delText>
        </w:r>
        <w:r w:rsidRPr="00AE218A">
          <w:rPr>
            <w:rFonts w:cs="Arial"/>
            <w:szCs w:val="19"/>
          </w:rPr>
          <w:delText xml:space="preserve">ante finančnej opravy. Poskytovateľ zabezpečí po overení splnenia všetkých podmienok udelenia finančnej opravy zaslanie podpísaného návrhu dodatku k </w:delText>
        </w:r>
        <w:r w:rsidR="008E39ED">
          <w:rPr>
            <w:rFonts w:cs="Arial"/>
            <w:szCs w:val="19"/>
          </w:rPr>
          <w:delText>z</w:delText>
        </w:r>
        <w:r w:rsidRPr="00AE218A">
          <w:rPr>
            <w:rFonts w:cs="Arial"/>
            <w:szCs w:val="19"/>
          </w:rPr>
          <w:delText>mluve o NFP prijímateľovi.</w:delText>
        </w:r>
      </w:del>
    </w:p>
    <w:p w14:paraId="5E0473CC" w14:textId="517D91F1" w:rsidR="00F0262B" w:rsidRPr="00F0262B" w:rsidRDefault="00F90A44" w:rsidP="00F0262B">
      <w:pPr>
        <w:spacing w:before="120" w:after="120" w:line="288" w:lineRule="auto"/>
        <w:jc w:val="both"/>
        <w:rPr>
          <w:del w:id="2339" w:author="Zuzana Hušeková" w:date="2021-06-11T13:17:00Z"/>
          <w:rFonts w:cs="Arial"/>
          <w:szCs w:val="19"/>
        </w:rPr>
      </w:pPr>
      <w:del w:id="2340" w:author="Zuzana Hušeková" w:date="2021-06-11T13:17:00Z">
        <w:r>
          <w:rPr>
            <w:rFonts w:cs="Arial"/>
            <w:szCs w:val="19"/>
          </w:rPr>
          <w:delText xml:space="preserve"> </w:delText>
        </w:r>
        <w:r w:rsidR="00F0262B" w:rsidRPr="00F0262B">
          <w:rPr>
            <w:rFonts w:cs="Arial"/>
            <w:szCs w:val="19"/>
          </w:rPr>
          <w:delText>Viac informácií k pravidlám určovania ex ante finančných opráv je uvedených v aktuálnom znení MP CKO č. 5 k určovaniu finančných opráv</w:delText>
        </w:r>
        <w:r w:rsidR="00F0262B" w:rsidRPr="00F0262B">
          <w:rPr>
            <w:rFonts w:cs="Arial"/>
            <w:szCs w:val="19"/>
            <w:vertAlign w:val="superscript"/>
          </w:rPr>
          <w:footnoteReference w:id="151"/>
        </w:r>
        <w:r w:rsidR="00F0262B" w:rsidRPr="00F0262B">
          <w:rPr>
            <w:rFonts w:cs="Arial"/>
            <w:szCs w:val="19"/>
          </w:rPr>
          <w:delText>.</w:delText>
        </w:r>
      </w:del>
    </w:p>
    <w:p w14:paraId="6BDB2FCD" w14:textId="5954B326" w:rsidR="00EC5388" w:rsidRDefault="00EC5388" w:rsidP="00EC5388">
      <w:pPr>
        <w:spacing w:before="120" w:after="120" w:line="288" w:lineRule="auto"/>
        <w:jc w:val="both"/>
        <w:rPr>
          <w:del w:id="2345" w:author="Zuzana Hušeková" w:date="2021-06-11T13:17:00Z"/>
          <w:rFonts w:cs="Arial"/>
          <w:b/>
          <w:szCs w:val="19"/>
        </w:rPr>
      </w:pPr>
    </w:p>
    <w:p w14:paraId="52C5AB61" w14:textId="2169A886" w:rsidR="00F0262B" w:rsidRDefault="00F0262B" w:rsidP="00EC5388">
      <w:pPr>
        <w:spacing w:before="120" w:after="120" w:line="288" w:lineRule="auto"/>
        <w:jc w:val="both"/>
        <w:rPr>
          <w:del w:id="2346" w:author="Zuzana Hušeková" w:date="2021-06-11T13:17:00Z"/>
          <w:rFonts w:cs="Arial"/>
          <w:b/>
          <w:szCs w:val="19"/>
        </w:rPr>
      </w:pPr>
    </w:p>
    <w:p w14:paraId="044C9543" w14:textId="6D72EFD9" w:rsidR="00EC5388" w:rsidRPr="00EC5388" w:rsidRDefault="00EC5388" w:rsidP="00EC5388">
      <w:pPr>
        <w:spacing w:before="120" w:after="120" w:line="288" w:lineRule="auto"/>
        <w:jc w:val="both"/>
        <w:rPr>
          <w:del w:id="2347" w:author="Zuzana Hušeková" w:date="2021-06-11T13:17:00Z"/>
          <w:rFonts w:cs="Arial"/>
          <w:b/>
          <w:szCs w:val="19"/>
        </w:rPr>
      </w:pPr>
      <w:del w:id="2348" w:author="Zuzana Hušeková" w:date="2021-06-11T13:17:00Z">
        <w:r w:rsidRPr="00EC5388">
          <w:rPr>
            <w:rFonts w:cs="Arial"/>
            <w:b/>
            <w:szCs w:val="19"/>
          </w:rPr>
          <w:delText>Ex-post finančné oprava</w:delText>
        </w:r>
      </w:del>
    </w:p>
    <w:p w14:paraId="0906E9D5" w14:textId="5098C09F" w:rsidR="009D7F63" w:rsidRPr="0073389C" w:rsidRDefault="009D7F63" w:rsidP="009D7F63">
      <w:pPr>
        <w:spacing w:before="120" w:after="120" w:line="288" w:lineRule="auto"/>
        <w:jc w:val="both"/>
        <w:rPr>
          <w:del w:id="2349" w:author="Zuzana Hušeková" w:date="2021-06-11T13:17:00Z"/>
        </w:rPr>
      </w:pPr>
      <w:del w:id="2350" w:author="Zuzana Hušeková" w:date="2021-06-11T13:17:00Z">
        <w:r w:rsidRPr="0073389C">
          <w:delText>V prípade ak poskytovateľ identifikuje porušenie pravidiel a postupov VO upravených v ZVO, resp. porušenie </w:delText>
        </w:r>
        <w:r w:rsidR="00D37AEA" w:rsidRPr="0073389C">
          <w:delText>legislatív</w:delText>
        </w:r>
        <w:r w:rsidR="00D37AEA">
          <w:delText>y</w:delText>
        </w:r>
        <w:r w:rsidR="00D37AEA" w:rsidRPr="0073389C">
          <w:delText xml:space="preserve"> </w:delText>
        </w:r>
        <w:r w:rsidRPr="0073389C">
          <w:delText xml:space="preserve">SR a EÚ, ktoré malo alebo mohlo mať vplyv na výsledok VO </w:delText>
        </w:r>
        <w:r w:rsidRPr="0073389C">
          <w:rPr>
            <w:b/>
          </w:rPr>
          <w:delText>až počas realizácie projektu</w:delText>
        </w:r>
        <w:r w:rsidRPr="0073389C">
          <w:delText xml:space="preserve">, po úhrade oprávnených výdavkov v ŽoP, vzťahujúcou sa k nákladom projektu, ktoré vyplývajú z realizácie VO, poskytovateľ postupuje v zmysle § 41 </w:delText>
        </w:r>
        <w:r w:rsidR="00120FED" w:rsidRPr="00120FED">
          <w:delText xml:space="preserve">alebo § 41a </w:delText>
        </w:r>
        <w:r w:rsidRPr="0073389C">
          <w:delText>zákona o príspevku z</w:delText>
        </w:r>
        <w:r w:rsidR="00BE69D2">
          <w:delText> </w:delText>
        </w:r>
        <w:r w:rsidRPr="0073389C">
          <w:delText>EŠIF</w:delText>
        </w:r>
        <w:r w:rsidR="00BE69D2" w:rsidRPr="00BE69D2">
          <w:delText>.</w:delText>
        </w:r>
      </w:del>
    </w:p>
    <w:p w14:paraId="69455696" w14:textId="12E4744C" w:rsidR="009D7F63" w:rsidRPr="0073389C" w:rsidRDefault="009D7F63" w:rsidP="009D7F63">
      <w:pPr>
        <w:spacing w:before="120" w:after="120" w:line="288" w:lineRule="auto"/>
        <w:jc w:val="both"/>
        <w:rPr>
          <w:del w:id="2351" w:author="Zuzana Hušeková" w:date="2021-06-11T13:17:00Z"/>
        </w:rPr>
      </w:pPr>
      <w:del w:id="2352" w:author="Zuzana Hušeková" w:date="2021-06-11T13:17:00Z">
        <w:r w:rsidRPr="0073389C">
          <w:rPr>
            <w:b/>
            <w:i/>
            <w:color w:val="00B0F0"/>
          </w:rPr>
          <w:delText>Povinnosť poskytovateľa:</w:delText>
        </w:r>
        <w:r w:rsidRPr="0073389C">
          <w:rPr>
            <w:color w:val="00B0F0"/>
          </w:rPr>
          <w:delText xml:space="preserve"> </w:delText>
        </w:r>
        <w:r w:rsidRPr="0073389C">
          <w:delText xml:space="preserve">Poskytovateľ je v zmysle § 41 </w:delText>
        </w:r>
        <w:r w:rsidR="00120FED" w:rsidRPr="00120FED">
          <w:delText xml:space="preserve">a § 41a </w:delText>
        </w:r>
        <w:r w:rsidRPr="0073389C">
          <w:delText xml:space="preserve">zákona o príspevku z EŠIF oprávnený vyzvať prijímateľa, aby vrátil poskytnuté finančné prostriedky, prípadne ich časť, ak bude zistené porušenie pravidiel a postupov VO. Poskytovateľ určí výšku príspevku, ktorý je prijímateľ povinný vrátiť. Pri určovaní výšky postupuje poskytovateľ podľa zásad uplatňujúcich sa pri určovaní výšky vrátenia poskytnutého príspevku alebo jeho časti zo strany poskytovateľa, ktoré sú upravené v metodickom pokyne CKO č. </w:delText>
        </w:r>
        <w:r w:rsidRPr="0073389C">
          <w:rPr>
            <w:rFonts w:cs="Arial"/>
            <w:szCs w:val="19"/>
          </w:rPr>
          <w:delText>5.</w:delText>
        </w:r>
      </w:del>
    </w:p>
    <w:p w14:paraId="241799E7" w14:textId="614E3550" w:rsidR="00EC5388" w:rsidRDefault="00EC5388" w:rsidP="009D7F63">
      <w:pPr>
        <w:spacing w:before="120" w:after="120" w:line="288" w:lineRule="auto"/>
        <w:jc w:val="both"/>
        <w:rPr>
          <w:del w:id="2353" w:author="Zuzana Hušeková" w:date="2021-06-11T13:17:00Z"/>
          <w:rFonts w:cs="Arial"/>
          <w:szCs w:val="19"/>
        </w:rPr>
      </w:pPr>
    </w:p>
    <w:p w14:paraId="3877EB7D" w14:textId="5E5EB093" w:rsidR="00EC5388" w:rsidRPr="0073389C" w:rsidRDefault="00120FED" w:rsidP="00EC5388">
      <w:pPr>
        <w:tabs>
          <w:tab w:val="left" w:pos="1014"/>
        </w:tabs>
        <w:spacing w:before="120" w:after="120" w:line="288" w:lineRule="auto"/>
        <w:jc w:val="both"/>
        <w:rPr>
          <w:del w:id="2354" w:author="Zuzana Hušeková" w:date="2021-06-11T13:17:00Z"/>
          <w:rFonts w:cs="Arial"/>
          <w:szCs w:val="19"/>
        </w:rPr>
      </w:pPr>
      <w:del w:id="2355" w:author="Zuzana Hušeková" w:date="2021-06-11T13:17:00Z">
        <w:r>
          <w:rPr>
            <w:rFonts w:cs="Arial"/>
            <w:szCs w:val="19"/>
          </w:rPr>
          <w:delText>A</w:delText>
        </w:r>
        <w:r w:rsidR="00EC5388">
          <w:rPr>
            <w:rFonts w:cs="Arial"/>
            <w:szCs w:val="19"/>
          </w:rPr>
          <w:delText xml:space="preserve">) </w:delText>
        </w:r>
        <w:r w:rsidR="00D37AEA" w:rsidRPr="00D37AEA">
          <w:rPr>
            <w:rFonts w:cs="Arial"/>
            <w:szCs w:val="19"/>
          </w:rPr>
          <w:delText>Postup poskytovateľa v zmysle príslušných ustanovení § 41 zákona o príspevku EŠIF pri nadlimitných alebo podlimitných zákazkách</w:delText>
        </w:r>
        <w:r w:rsidR="00EC5388">
          <w:rPr>
            <w:rFonts w:cs="Arial"/>
            <w:szCs w:val="19"/>
          </w:rPr>
          <w:delText>:</w:delText>
        </w:r>
      </w:del>
    </w:p>
    <w:p w14:paraId="6B91F991" w14:textId="0AECD9E1" w:rsidR="0006412C" w:rsidRPr="0006412C" w:rsidRDefault="009D7F63" w:rsidP="0006412C">
      <w:pPr>
        <w:pStyle w:val="Odsekzoznamu"/>
        <w:numPr>
          <w:ilvl w:val="0"/>
          <w:numId w:val="42"/>
        </w:numPr>
        <w:spacing w:before="120" w:after="120" w:line="288" w:lineRule="auto"/>
        <w:ind w:left="567" w:hanging="283"/>
        <w:contextualSpacing w:val="0"/>
        <w:jc w:val="both"/>
        <w:rPr>
          <w:del w:id="2356" w:author="Zuzana Hušeková" w:date="2021-06-11T13:17:00Z"/>
        </w:rPr>
      </w:pPr>
      <w:del w:id="2357" w:author="Zuzana Hušeková" w:date="2021-06-11T13:17:00Z">
        <w:r w:rsidRPr="0073389C">
          <w:delText>Ak poskytovateľ na základe vlastných zistení alebo na základe iného podnetu (napr. na základe výsledkov vládneho auditu, auditu EK</w:delText>
        </w:r>
        <w:r w:rsidR="00D37AEA">
          <w:delText>, certifikačného overovania, mediálneho podnetu</w:delText>
        </w:r>
        <w:r w:rsidRPr="0073389C">
          <w:delText xml:space="preserve"> a pod.) </w:delText>
        </w:r>
        <w:r w:rsidR="00D37AEA">
          <w:delText xml:space="preserve">zistí porušenie </w:delText>
        </w:r>
        <w:r w:rsidRPr="0073389C">
          <w:delText xml:space="preserve"> postupov VO, </w:delText>
        </w:r>
        <w:r w:rsidR="00D37AEA" w:rsidRPr="00D37AEA">
          <w:delText>s vplyvom alebo možným vplyvom na výsledok VO</w:delText>
        </w:r>
        <w:r w:rsidR="00D37AEA">
          <w:delText>,</w:delText>
        </w:r>
        <w:r w:rsidR="00D37AEA" w:rsidRPr="00D37AEA">
          <w:delText xml:space="preserve"> </w:delText>
        </w:r>
        <w:r w:rsidRPr="0073389C">
          <w:delText xml:space="preserve">ktoré už bolo zo strany poskytovateľa pripustené do financovania, </w:delText>
        </w:r>
        <w:r w:rsidR="00D37AEA" w:rsidRPr="00D37AEA">
          <w:delText xml:space="preserve">vyzve  prijímateľa na vrátenie poskytnutého príspevku alebo jeho časti. Výzve poskytovateľa predchádza </w:delText>
        </w:r>
        <w:r w:rsidRPr="0073389C">
          <w:delText xml:space="preserve"> vykon</w:delText>
        </w:r>
        <w:r w:rsidR="00D37AEA">
          <w:delText>anie</w:delText>
        </w:r>
        <w:r w:rsidRPr="0073389C">
          <w:delText xml:space="preserve"> opätovn</w:delText>
        </w:r>
        <w:r w:rsidR="00D37AEA">
          <w:delText>ej</w:delText>
        </w:r>
        <w:r w:rsidRPr="0073389C">
          <w:delText xml:space="preserve"> </w:delText>
        </w:r>
        <w:r w:rsidR="00E911B7">
          <w:delText>finančn</w:delText>
        </w:r>
        <w:r w:rsidR="00D37AEA">
          <w:delText>ej</w:delText>
        </w:r>
        <w:r w:rsidR="00E911B7">
          <w:delText xml:space="preserve"> </w:delText>
        </w:r>
        <w:r w:rsidRPr="0073389C">
          <w:delText>kontrol</w:delText>
        </w:r>
        <w:r w:rsidR="00D37AEA">
          <w:delText>y</w:delText>
        </w:r>
        <w:r w:rsidRPr="0073389C">
          <w:delText xml:space="preserve"> VO</w:delText>
        </w:r>
        <w:r w:rsidR="00120FED" w:rsidRPr="001F7F84">
          <w:rPr>
            <w:rFonts w:cs="Arial"/>
            <w:szCs w:val="19"/>
          </w:rPr>
          <w:delText xml:space="preserve"> </w:delText>
        </w:r>
        <w:r w:rsidR="0006412C">
          <w:delText>v súlade s ustanoveniami</w:delText>
        </w:r>
        <w:r w:rsidR="00120FED" w:rsidRPr="00120FED">
          <w:delText xml:space="preserve"> zákona o finančnej kontrole</w:delText>
        </w:r>
        <w:r w:rsidRPr="0073389C">
          <w:delText xml:space="preserve">. </w:delText>
        </w:r>
        <w:r w:rsidR="0006412C" w:rsidRPr="0006412C">
          <w:delText xml:space="preserve">Z tejto kontroly vyhotovuje poskytovateľ návrh správy z kontroly a po vysporiadaní sa s prípadnými námietkami prijímateľa (na podanie námietok poskytne poskytovateľ prijímateľovi lehotu min. 5 a max. 10 pracovných dní), následne vyhotovuje správu z kontroly a sprievodný list, ktorý obsahuje aj: </w:delText>
        </w:r>
      </w:del>
    </w:p>
    <w:p w14:paraId="5A2023BD" w14:textId="3B6F3341" w:rsidR="0006412C" w:rsidRPr="0006412C" w:rsidRDefault="0006412C" w:rsidP="005B7173">
      <w:pPr>
        <w:pStyle w:val="Odsekzoznamu"/>
        <w:numPr>
          <w:ilvl w:val="0"/>
          <w:numId w:val="115"/>
        </w:numPr>
        <w:spacing w:before="120" w:after="120" w:line="288" w:lineRule="auto"/>
        <w:contextualSpacing w:val="0"/>
        <w:jc w:val="both"/>
        <w:rPr>
          <w:del w:id="2358" w:author="Zuzana Hušeková" w:date="2021-06-11T13:17:00Z"/>
        </w:rPr>
      </w:pPr>
      <w:del w:id="2359" w:author="Zuzana Hušeková" w:date="2021-06-11T13:17:00Z">
        <w:r w:rsidRPr="0006412C">
          <w:delText>informáciu, že prijímateľ bude v zmysle záverov z opätovnej  finančnej kontroly VO vyzvaný na vrátenie NFP alebo jeho časti,</w:delText>
        </w:r>
      </w:del>
    </w:p>
    <w:p w14:paraId="1E07F170" w14:textId="190A03FA" w:rsidR="0006412C" w:rsidRPr="0006412C" w:rsidRDefault="0006412C" w:rsidP="005B7173">
      <w:pPr>
        <w:pStyle w:val="Odsekzoznamu"/>
        <w:numPr>
          <w:ilvl w:val="0"/>
          <w:numId w:val="115"/>
        </w:numPr>
        <w:spacing w:before="120" w:after="120" w:line="288" w:lineRule="auto"/>
        <w:contextualSpacing w:val="0"/>
        <w:jc w:val="both"/>
        <w:rPr>
          <w:del w:id="2360" w:author="Zuzana Hušeková" w:date="2021-06-11T13:17:00Z"/>
        </w:rPr>
      </w:pPr>
      <w:del w:id="2361" w:author="Zuzana Hušeková" w:date="2021-06-11T13:17:00Z">
        <w:r w:rsidRPr="0006412C">
          <w:delText>poučenie pre prijímateľa, že v prípade, ak neuhradí uvedenú výšku NFP v stanovenej lehote, bude poskytovateľ postupovať v zmysle § 41 alebo § 41a zákona o príspevku z EŠIF..</w:delText>
        </w:r>
      </w:del>
    </w:p>
    <w:p w14:paraId="31C61F1E" w14:textId="45C9951C" w:rsidR="009D7F63" w:rsidRPr="0073389C" w:rsidRDefault="0006412C" w:rsidP="00852446">
      <w:pPr>
        <w:pStyle w:val="Odsekzoznamu"/>
        <w:spacing w:before="120" w:after="120" w:line="288" w:lineRule="auto"/>
        <w:ind w:left="567"/>
        <w:contextualSpacing w:val="0"/>
        <w:jc w:val="both"/>
        <w:rPr>
          <w:del w:id="2362" w:author="Zuzana Hušeková" w:date="2021-06-11T13:17:00Z"/>
        </w:rPr>
      </w:pPr>
      <w:del w:id="2363" w:author="Zuzana Hušeková" w:date="2021-06-11T13:17:00Z">
        <w:r w:rsidRPr="0006412C">
          <w:delText>Ak iný orgán ako poskytovateľ zistí porušenie pravidiel a postupov VO a poskytovateľ s týmto zistením nesúhlasí, podá podnet na ÚVO podľa § 169 ods. 3 písm. c) ZVO alebo 179a ZVO.</w:delText>
        </w:r>
      </w:del>
    </w:p>
    <w:p w14:paraId="18A49C0A" w14:textId="3FC98F39" w:rsidR="00F0262B" w:rsidRPr="00AC76B1" w:rsidRDefault="00F0262B" w:rsidP="00AC76B1">
      <w:pPr>
        <w:pStyle w:val="Odsekzoznamu"/>
        <w:numPr>
          <w:ilvl w:val="0"/>
          <w:numId w:val="42"/>
        </w:numPr>
        <w:jc w:val="both"/>
        <w:rPr>
          <w:del w:id="2364" w:author="Zuzana Hušeková" w:date="2021-06-11T13:17:00Z"/>
          <w:rFonts w:cs="Arial"/>
          <w:szCs w:val="19"/>
          <w:lang w:eastAsia="cs-CZ"/>
        </w:rPr>
      </w:pPr>
      <w:del w:id="2365" w:author="Zuzana Hušeková" w:date="2021-06-11T13:17:00Z">
        <w:r w:rsidRPr="00AC76B1">
          <w:rPr>
            <w:rFonts w:cs="Arial"/>
            <w:szCs w:val="19"/>
            <w:lang w:eastAsia="cs-CZ"/>
          </w:rPr>
          <w:delText>Ak poskytovateľ zistí nezrovnalosť ako porušenie pravidiel a postupov verejného obstarávania ktoré malo alebo mohlo mať vplyv na výsledok verejného obstarávania podľa zákona č. 343/2015 Z. z. o verejnom obstarávaní, poskytovateľ postupuje pri vysporiadaní nezrovnalosti podľa postupov stanovených v § 41 a § 41a zákona o príspevku, t. j. poskytovateľ:</w:delText>
        </w:r>
      </w:del>
    </w:p>
    <w:p w14:paraId="7E02F2D0" w14:textId="4C9DC13E" w:rsidR="00F0262B" w:rsidRPr="00AC76B1" w:rsidRDefault="00F0262B" w:rsidP="00F0262B">
      <w:pPr>
        <w:pStyle w:val="Odsekzoznamu"/>
        <w:numPr>
          <w:ilvl w:val="0"/>
          <w:numId w:val="144"/>
        </w:numPr>
        <w:spacing w:before="60" w:after="60" w:line="276" w:lineRule="auto"/>
        <w:ind w:left="1276"/>
        <w:contextualSpacing w:val="0"/>
        <w:jc w:val="both"/>
        <w:rPr>
          <w:del w:id="2366" w:author="Zuzana Hušeková" w:date="2021-06-11T13:17:00Z"/>
          <w:rFonts w:cs="Arial"/>
          <w:szCs w:val="19"/>
        </w:rPr>
      </w:pPr>
      <w:del w:id="2367" w:author="Zuzana Hušeková" w:date="2021-06-11T13:17:00Z">
        <w:r w:rsidRPr="00AC76B1">
          <w:rPr>
            <w:rFonts w:cs="Arial"/>
            <w:szCs w:val="19"/>
          </w:rPr>
          <w:delText xml:space="preserve"> vyzve prijímateľa na vrátenie poskytnutého príspevku alebo jeho časti na predmet zákazky s uvedením sumy vyčíslenej ITMS2014+ (tzn. zašle mu žiadosť o vrátenie finančných prostriedkov) podľa § 41 / § 41a ods. 1 zákona </w:delText>
        </w:r>
        <w:r w:rsidRPr="00AC76B1">
          <w:rPr>
            <w:rFonts w:cs="Arial"/>
            <w:szCs w:val="19"/>
            <w:lang w:eastAsia="cs-CZ"/>
          </w:rPr>
          <w:delText>zákona o  príspevku EŠIF</w:delText>
        </w:r>
        <w:r w:rsidRPr="00AC76B1">
          <w:rPr>
            <w:rFonts w:cs="Arial"/>
            <w:szCs w:val="19"/>
          </w:rPr>
          <w:delText xml:space="preserve">; ak prijímateľ nevráti poskytnutý príspevok alebo jeho časť na základe takto zaslanej žiadosti o vrátenie finančných prostriedkov v určenej lehote splatnosti a spôsobom uvedeným v zmluve o NFP, RO následne podá v súlade s § 41 ods. 2 </w:delText>
        </w:r>
        <w:r w:rsidRPr="00AC76B1">
          <w:rPr>
            <w:rFonts w:cs="Arial"/>
            <w:szCs w:val="19"/>
            <w:lang w:eastAsia="cs-CZ"/>
          </w:rPr>
          <w:delText>zákona o  príspevku EŠIF</w:delText>
        </w:r>
        <w:r w:rsidRPr="00AC76B1">
          <w:rPr>
            <w:rFonts w:cs="Arial"/>
            <w:szCs w:val="19"/>
          </w:rPr>
          <w:delText xml:space="preserve"> podnet Úradu pre verejné obstarávanie / v súlade s § 41a ods. 2 </w:delText>
        </w:r>
        <w:r w:rsidRPr="00AC76B1">
          <w:rPr>
            <w:rFonts w:cs="Arial"/>
            <w:szCs w:val="19"/>
            <w:lang w:eastAsia="cs-CZ"/>
          </w:rPr>
          <w:delText>zákona o  príspevku EŠIF</w:delText>
        </w:r>
        <w:r w:rsidRPr="00AC76B1">
          <w:rPr>
            <w:rFonts w:cs="Arial"/>
            <w:szCs w:val="19"/>
          </w:rPr>
          <w:delText xml:space="preserve"> podnet správnemu orgánu na ďalšie konanie alebo</w:delText>
        </w:r>
      </w:del>
    </w:p>
    <w:p w14:paraId="522A04D5" w14:textId="23299F4D" w:rsidR="00F0262B" w:rsidRPr="00AC76B1" w:rsidRDefault="00F0262B" w:rsidP="00F0262B">
      <w:pPr>
        <w:pStyle w:val="Odsekzoznamu"/>
        <w:numPr>
          <w:ilvl w:val="0"/>
          <w:numId w:val="144"/>
        </w:numPr>
        <w:ind w:left="1276"/>
        <w:jc w:val="both"/>
        <w:rPr>
          <w:del w:id="2368" w:author="Zuzana Hušeková" w:date="2021-06-11T13:17:00Z"/>
          <w:rFonts w:cs="Arial"/>
          <w:szCs w:val="19"/>
        </w:rPr>
      </w:pPr>
      <w:del w:id="2369" w:author="Zuzana Hušeková" w:date="2021-06-11T13:17:00Z">
        <w:r w:rsidRPr="00AC76B1">
          <w:rPr>
            <w:rFonts w:cs="Arial"/>
            <w:szCs w:val="19"/>
          </w:rPr>
          <w:delText>podá podnet na ÚVO (bez zaslania žiadosti o vrátenie finančných prostriedkov) a postupuje v súlade s § 41 ods. 4</w:delText>
        </w:r>
        <w:r w:rsidRPr="00AC76B1">
          <w:rPr>
            <w:rFonts w:cs="Arial"/>
            <w:szCs w:val="19"/>
            <w:lang w:eastAsia="cs-CZ"/>
          </w:rPr>
          <w:delText xml:space="preserve"> zákona o  príspevku EŠIF</w:delText>
        </w:r>
        <w:r w:rsidRPr="00AC76B1">
          <w:rPr>
            <w:rFonts w:cs="Arial"/>
            <w:szCs w:val="19"/>
          </w:rPr>
          <w:delText xml:space="preserve">, tzn. ak ÚVO potvrdí v právoplatnom rozhodnutí porušenie pravidiel a postup verejného obstarávania a takéto porušenie malo alebo mohlo mať vplyv na výsledok verejného obstarávania, </w:delText>
        </w:r>
        <w:r w:rsidR="00735605">
          <w:rPr>
            <w:rFonts w:cs="Arial"/>
            <w:szCs w:val="19"/>
          </w:rPr>
          <w:delText>poskytovateľ</w:delText>
        </w:r>
        <w:r w:rsidRPr="00AC76B1">
          <w:rPr>
            <w:rFonts w:cs="Arial"/>
            <w:szCs w:val="19"/>
          </w:rPr>
          <w:delText xml:space="preserve"> vyzve prijímateľa žiadosťou o vrátenie poskytnutého príspevku alebo jeho časti na predmet zákazky s uvedením sumy vyčíslenej ITMS2014+.</w:delText>
        </w:r>
      </w:del>
    </w:p>
    <w:p w14:paraId="7774647E" w14:textId="0ED107A5" w:rsidR="009D7F63" w:rsidRPr="0073389C" w:rsidRDefault="009D7F63" w:rsidP="005B7173">
      <w:pPr>
        <w:pStyle w:val="Odsekzoznamu"/>
        <w:numPr>
          <w:ilvl w:val="0"/>
          <w:numId w:val="101"/>
        </w:numPr>
        <w:spacing w:before="120" w:after="120" w:line="288" w:lineRule="auto"/>
        <w:ind w:left="1276"/>
        <w:contextualSpacing w:val="0"/>
        <w:jc w:val="both"/>
        <w:rPr>
          <w:del w:id="2370" w:author="Zuzana Hušeková" w:date="2021-06-11T13:17:00Z"/>
        </w:rPr>
      </w:pPr>
      <w:del w:id="2371" w:author="Zuzana Hušeková" w:date="2021-06-11T13:17:00Z">
        <w:r w:rsidRPr="0073389C">
          <w:delText xml:space="preserve">. </w:delText>
        </w:r>
      </w:del>
    </w:p>
    <w:p w14:paraId="47401E86" w14:textId="7620924D"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rPr>
          <w:del w:id="2372" w:author="Zuzana Hušeková" w:date="2021-06-11T13:17:00Z"/>
        </w:rPr>
      </w:pPr>
      <w:del w:id="2373" w:author="Zuzana Hušeková" w:date="2021-06-11T13:17:00Z">
        <w:r w:rsidRPr="0073389C">
          <w:lastRenderedPageBreak/>
          <w:delText xml:space="preserve">Ak bolo v zmysle záverov kontroly ÚVO  zistené porušenie pravidiel a postupov VO, ktoré malo alebo mohlo mať vplyv na výsledok VO, poskytovateľ </w:delText>
        </w:r>
        <w:r w:rsidR="0006412C" w:rsidRPr="0006412C">
          <w:delText>za takéto porušenie vyzval prijímateľa prostredníctvom žiadosti o vrátenie vrátiť poskytnutý príspevok alebo jeho časť vzťahujúci sa na predmet zákazky, poskytovateľ podá podnet správnemu orgánu na konanie podľa § 41 ods. 5 a ods. 6 zákona o príspevku EŠIF. Správny orgán na základe tohto podnetu rozhodne o vrátení sumy</w:delText>
        </w:r>
        <w:r w:rsidR="0006412C">
          <w:delText xml:space="preserve"> uvedenej v žiadosti o vrátenie</w:delText>
        </w:r>
        <w:r w:rsidRPr="0073389C">
          <w:delText xml:space="preserve">. </w:delText>
        </w:r>
      </w:del>
    </w:p>
    <w:p w14:paraId="01DFD220" w14:textId="4AE88068"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rPr>
          <w:del w:id="2374" w:author="Zuzana Hušeková" w:date="2021-06-11T13:17:00Z"/>
        </w:rPr>
      </w:pPr>
      <w:del w:id="2375" w:author="Zuzana Hušeková" w:date="2021-06-11T13:17:00Z">
        <w:r w:rsidRPr="0073389C">
          <w:delText xml:space="preserve">Poskytovateľ je oprávnený v zmysle záverov kontroly ÚVO  zmeniť výsledok predchádzajúcej </w:delText>
        </w:r>
        <w:r w:rsidR="00E911B7">
          <w:delText xml:space="preserve">finančnej </w:delText>
        </w:r>
        <w:r w:rsidRPr="0073389C">
          <w:delText xml:space="preserve">kontroly </w:delText>
        </w:r>
        <w:r w:rsidR="005D0624">
          <w:rPr>
            <w:rFonts w:cs="Arial"/>
            <w:szCs w:val="19"/>
          </w:rPr>
          <w:delText xml:space="preserve">VO </w:delText>
        </w:r>
        <w:r w:rsidRPr="0073389C">
          <w:delText xml:space="preserve">(t.j. zmeniť percentuálnu sadzbu </w:delText>
        </w:r>
        <w:r w:rsidR="00D519DF">
          <w:delText>finančnej opravy</w:delText>
        </w:r>
        <w:r w:rsidRPr="0073389C">
          <w:delText xml:space="preserve"> v dôsledku iných záverov ÚVO), čo uvedie v odôvodnení  rozhodnutia správneho orgánu o vrátení poskytnutého NFP alebo jeho časti (ďalej len „Rozhodnutie“).   </w:delText>
        </w:r>
      </w:del>
    </w:p>
    <w:p w14:paraId="028CC821" w14:textId="7392191D" w:rsidR="009D7F63" w:rsidRPr="0073389C" w:rsidRDefault="009D7F63" w:rsidP="009D7F63">
      <w:pPr>
        <w:pStyle w:val="Odsekzoznamu"/>
        <w:tabs>
          <w:tab w:val="left" w:pos="1014"/>
        </w:tabs>
        <w:spacing w:before="120" w:after="120" w:line="288" w:lineRule="auto"/>
        <w:ind w:left="567"/>
        <w:contextualSpacing w:val="0"/>
        <w:jc w:val="both"/>
        <w:rPr>
          <w:del w:id="2376" w:author="Zuzana Hušeková" w:date="2021-06-11T13:17:00Z"/>
        </w:rPr>
      </w:pPr>
      <w:del w:id="2377" w:author="Zuzana Hušeková" w:date="2021-06-11T13:17:00Z">
        <w:r w:rsidRPr="0073389C">
          <w:delText xml:space="preserve">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delText>
        </w:r>
      </w:del>
    </w:p>
    <w:p w14:paraId="6DE65DCC" w14:textId="790F6E51" w:rsidR="009D7F63" w:rsidRDefault="009D7F63" w:rsidP="00151D4D">
      <w:pPr>
        <w:pStyle w:val="Odsekzoznamu"/>
        <w:numPr>
          <w:ilvl w:val="0"/>
          <w:numId w:val="42"/>
        </w:numPr>
        <w:tabs>
          <w:tab w:val="left" w:pos="1014"/>
        </w:tabs>
        <w:spacing w:before="120" w:after="120" w:line="288" w:lineRule="auto"/>
        <w:ind w:left="567" w:hanging="283"/>
        <w:contextualSpacing w:val="0"/>
        <w:jc w:val="both"/>
        <w:rPr>
          <w:del w:id="2378" w:author="Zuzana Hušeková" w:date="2021-06-11T13:17:00Z"/>
        </w:rPr>
      </w:pPr>
      <w:del w:id="2379" w:author="Zuzana Hušeková" w:date="2021-06-11T13:17:00Z">
        <w:r w:rsidRPr="0073389C">
          <w:delText xml:space="preserve">V prípade, že prijímateľ podal včas voči Rozhodnutiu podľa bodu  6 tejto časti rozklad, o rozklade rozhoduje v zmysle § 61 Správneho poriadku štatutárny orgán MV SR, na základe návrhu ním ustanovenej osobitnej komisie. Proti tomuto rozhodnutiu sa nemožno odvolať. </w:delText>
        </w:r>
      </w:del>
    </w:p>
    <w:p w14:paraId="39A95AB5" w14:textId="0A945F9E" w:rsidR="0006412C" w:rsidRDefault="0006412C" w:rsidP="00151D4D">
      <w:pPr>
        <w:pStyle w:val="Odsekzoznamu"/>
        <w:numPr>
          <w:ilvl w:val="0"/>
          <w:numId w:val="42"/>
        </w:numPr>
        <w:tabs>
          <w:tab w:val="left" w:pos="1014"/>
        </w:tabs>
        <w:spacing w:before="120" w:after="120" w:line="288" w:lineRule="auto"/>
        <w:ind w:left="567" w:hanging="283"/>
        <w:contextualSpacing w:val="0"/>
        <w:jc w:val="both"/>
        <w:rPr>
          <w:del w:id="2380" w:author="Zuzana Hušeková" w:date="2021-06-11T13:17:00Z"/>
        </w:rPr>
      </w:pPr>
      <w:del w:id="2381" w:author="Zuzana Hušeková" w:date="2021-06-11T13:17:00Z">
        <w:r w:rsidRPr="0006412C">
          <w:delText>Ak bolo v zmysle záverov kontroly ÚVO vykonanej na základe podnetu poskytovateľa zistené porušenie pravidiel a postupov VO, ktoré malo alebo mohlo mať vplyv na výsledok VO, poskytovateľ za takéto porušenie nevyzval prijímateľa prostredníctvom žiadosti o vrátenie vrátiť poskytnutý príspevok alebo jeho časť vzťahujúci sa na predmet zákazky, poskytovateľ vykoná opätovnú finančnú kontrolu VO v súlade so zákonom o finančnej kontrole, v rámci ktorej zohľadní porušenia pravidiel a postupov VO, ktoré identifikoval ÚVO ako porušenia, ktoré mali alebo mohli mať vplyv na výsledok VO a vypracuje návrh správy z kontroly. V prípade, že prijímateľ zašle v určenej lehote námietky voči zisteniam uvedeným v návrhu správy z kontroly, je prijímateľ ich vyhodnotí a v prípade ich úplnej alebo čiastočnej opodstatnenosti, zohľadní ich v správe z kontroly. Ak poskytovateľ námietky vyhodnotí ako neopodstatnené, uvedie ich spolu s odôvodnením v správe z kontroly ako neopodstatnené. V prípade, že námietky prijímateľa neboli podané alebo boli podané po lehote, vypracuje poskytovateľ správu z kontroly. Poskytovateľ bezodkladne po vydaní správy z kontroly vyzve prijímateľa prostredníctvom žiadosti o vrátenie vrátiť poskytnutý príspevok alebo jeho časť vzťahujúci sa na predmet zákazky. Ak prijímateľ nevráti poskytnutý príspevok alebo jeho časť na základe žiadosti o vrátenie, poskytovateľ podá podnet správnemu orgánu na konanie podľa § 41 ods. 5 a ods. 6 zákona o príspevku EŠIF. Správny orgán na základe tohto podnetu rozhodne o vrátení sumy uvedenej v žiadosti o vrátenie.</w:delText>
        </w:r>
      </w:del>
    </w:p>
    <w:p w14:paraId="3109B0D7" w14:textId="5FA084C9" w:rsidR="0006412C" w:rsidRPr="0073389C" w:rsidRDefault="0006412C" w:rsidP="00151D4D">
      <w:pPr>
        <w:pStyle w:val="Odsekzoznamu"/>
        <w:numPr>
          <w:ilvl w:val="0"/>
          <w:numId w:val="42"/>
        </w:numPr>
        <w:tabs>
          <w:tab w:val="left" w:pos="1014"/>
        </w:tabs>
        <w:spacing w:before="120" w:after="120" w:line="288" w:lineRule="auto"/>
        <w:ind w:left="567" w:hanging="283"/>
        <w:contextualSpacing w:val="0"/>
        <w:jc w:val="both"/>
        <w:rPr>
          <w:del w:id="2382" w:author="Zuzana Hušeková" w:date="2021-06-11T13:17:00Z"/>
        </w:rPr>
      </w:pPr>
      <w:del w:id="2383" w:author="Zuzana Hušeková" w:date="2021-06-11T13:17:00Z">
        <w:r w:rsidRPr="0006412C">
          <w:delText xml:space="preserve">V prípade, že ÚVO vykoná kontrolu VO, pričom však táto kontrola nie je vykonaná na základe podnetu poskytovateľa a v prípade, že ÚVO v rozhodnutí uvedie porušenia, ktoré mali alebo mohli mať vplyv na výsledok VO, poskytovateľ vykoná opätovnú  kontrolu VO v súlade so zákonom o finančnej kontrole, v rámci ktorej zohľadní porušenia pravidiel a postupov VO, ktoré identifikoval ÚVO ako porušenia, ktoré mali alebo mohli mať vplyv na výsledok VO a vypracuje návrh správy z kontroly. V prípade, že prijímateľ zašle v určenej lehote námietky voči zisteniam uvedeným v návrhu správy z kontroly, poskytovateľ ich vyhodnotí a v prípade ich úplnej alebo čiastočnej opodstatnenosti, zohľadní v správe z kontroly. Ak poskytovateľ námietky vyhodnotí ako neopodstatnené, uvedie ich spolu s odôvodnením v správe z kontroly ako neopodstatnené.  V prípade, že námietky prijímateľa neboli podané alebo boli podané po lehote, vypracuje poskytovateľ správu z kontroly. Poskytovateľ bezodkladne po vydaní správy z kontroly vyzve prijímateľa prostredníctvom žiadosti o vrátenie vrátiť poskytnutý príspevok alebo jeho časť vzťahujúci sa na predmet zákazky. Ak prijímateľ nevráti poskytnutý príspevok alebo jeho časť na základe žiadosti o vrátenie, Poskytovateľ podá podnet správnemu orgánu na konanie </w:delText>
        </w:r>
        <w:r w:rsidRPr="0006412C">
          <w:lastRenderedPageBreak/>
          <w:delText>podľa § 41 ods. 5 a ods. 6 zákona o príspevku EŠIF. Správny orgán na základe tohto podnetu rozhodne o vrátení sumy uvedenej v žiadosti o vrátenie.</w:delText>
        </w:r>
      </w:del>
    </w:p>
    <w:p w14:paraId="5BD1EED6" w14:textId="4D939149" w:rsidR="005D0624" w:rsidRPr="004B129C" w:rsidRDefault="00120FED" w:rsidP="005D0624">
      <w:pPr>
        <w:tabs>
          <w:tab w:val="left" w:pos="1014"/>
        </w:tabs>
        <w:spacing w:before="120" w:after="120" w:line="288" w:lineRule="auto"/>
        <w:jc w:val="both"/>
        <w:rPr>
          <w:del w:id="2384" w:author="Zuzana Hušeková" w:date="2021-06-11T13:17:00Z"/>
          <w:rFonts w:cs="Arial"/>
          <w:szCs w:val="19"/>
        </w:rPr>
      </w:pPr>
      <w:del w:id="2385" w:author="Zuzana Hušeková" w:date="2021-06-11T13:17:00Z">
        <w:r>
          <w:rPr>
            <w:rFonts w:cs="Arial"/>
            <w:szCs w:val="19"/>
          </w:rPr>
          <w:delText>B</w:delText>
        </w:r>
        <w:r w:rsidR="005D0624">
          <w:rPr>
            <w:rFonts w:cs="Arial"/>
            <w:szCs w:val="19"/>
          </w:rPr>
          <w:delText>)</w:delText>
        </w:r>
        <w:r w:rsidR="005D0624" w:rsidRPr="004B129C">
          <w:rPr>
            <w:rFonts w:cs="Arial"/>
            <w:szCs w:val="19"/>
          </w:rPr>
          <w:delText xml:space="preserve"> </w:delText>
        </w:r>
        <w:r w:rsidR="0006412C" w:rsidRPr="0006412C">
          <w:rPr>
            <w:rFonts w:cs="Arial"/>
            <w:szCs w:val="19"/>
          </w:rPr>
          <w:delText>Postup poskytovateľa v zmysle príslušných ustanovení § 41 zákona o príspevku EŠIF pri zákazkách s nízkou hodnotou</w:delText>
        </w:r>
        <w:r w:rsidR="005D0624" w:rsidRPr="004B129C">
          <w:rPr>
            <w:rFonts w:cs="Arial"/>
            <w:szCs w:val="19"/>
          </w:rPr>
          <w:delText>:</w:delText>
        </w:r>
      </w:del>
    </w:p>
    <w:p w14:paraId="1FC47391" w14:textId="2E840560" w:rsidR="005D0624" w:rsidRPr="004B129C" w:rsidRDefault="005D0624" w:rsidP="005D0624">
      <w:pPr>
        <w:spacing w:before="120" w:after="120" w:line="288" w:lineRule="auto"/>
        <w:ind w:left="567" w:hanging="283"/>
        <w:jc w:val="both"/>
        <w:rPr>
          <w:del w:id="2386" w:author="Zuzana Hušeková" w:date="2021-06-11T13:17:00Z"/>
          <w:rFonts w:cs="Arial"/>
          <w:szCs w:val="19"/>
        </w:rPr>
      </w:pPr>
      <w:del w:id="2387" w:author="Zuzana Hušeková" w:date="2021-06-11T13:17:00Z">
        <w:r w:rsidRPr="004B129C">
          <w:rPr>
            <w:rFonts w:cs="Arial"/>
            <w:szCs w:val="19"/>
          </w:rPr>
          <w:delText xml:space="preserve">1.  </w:delText>
        </w:r>
        <w:r w:rsidR="0006412C" w:rsidRPr="0006412C">
          <w:rPr>
            <w:rFonts w:cs="Arial"/>
            <w:szCs w:val="19"/>
          </w:rPr>
          <w:delText>Ak poskytovateľ na základe vlastného podnetu alebo podnetu iného orgánu zistí porušenie pravidiel a postupov verejného obstarávania, ktoré malo alebo mohlo mať vplyv na výsledok verejného obstarávania, prostredníctvom žiadosti o vrátenie vyzve prijímateľa o vrátenie poskytnutého príspevku alebo jeho časti, ktorá sa vzťahuje na predmet zákazky. Ak prijímateľ nevráti poskytnutý príspevok alebo jeho časť na základe žiadosti o vrátenie, poskytovateľ podá podnet správnemu orgánu na konanie, ktorý na základe podnetu rozhodne o vrátení sumy uvedenej v žiadosti o vrátenie.</w:delText>
        </w:r>
      </w:del>
    </w:p>
    <w:p w14:paraId="4E9243C3" w14:textId="33E41E78" w:rsidR="009D7F63" w:rsidRPr="0073389C" w:rsidRDefault="009D7F63" w:rsidP="009D7F63">
      <w:pPr>
        <w:pStyle w:val="Nadpis3"/>
        <w:ind w:left="567" w:firstLine="0"/>
        <w:rPr>
          <w:del w:id="2388" w:author="Zuzana Hušeková" w:date="2021-06-11T13:17:00Z"/>
          <w:lang w:val="sk-SK"/>
        </w:rPr>
      </w:pPr>
      <w:bookmarkStart w:id="2389" w:name="_Toc440372885"/>
      <w:bookmarkStart w:id="2390" w:name="_Toc74740428"/>
      <w:del w:id="2391" w:author="Zuzana Hušeková" w:date="2021-06-11T13:17:00Z">
        <w:r w:rsidRPr="0073389C">
          <w:rPr>
            <w:lang w:val="sk-SK"/>
          </w:rPr>
          <w:delText>Postupy vo verejnom obstarávaní</w:delText>
        </w:r>
        <w:bookmarkEnd w:id="2389"/>
        <w:bookmarkEnd w:id="2390"/>
      </w:del>
    </w:p>
    <w:p w14:paraId="5C3E719F" w14:textId="63B35DFA" w:rsidR="00267484" w:rsidRPr="008C3256" w:rsidRDefault="00267484" w:rsidP="00267484">
      <w:pPr>
        <w:tabs>
          <w:tab w:val="left" w:pos="1014"/>
        </w:tabs>
        <w:spacing w:before="120" w:after="120" w:line="288" w:lineRule="auto"/>
        <w:jc w:val="both"/>
        <w:rPr>
          <w:del w:id="2392" w:author="Zuzana Hušeková" w:date="2021-06-11T13:17:00Z"/>
          <w:rFonts w:cs="Arial"/>
          <w:b/>
          <w:szCs w:val="19"/>
          <w:u w:val="single"/>
        </w:rPr>
      </w:pPr>
      <w:del w:id="2393" w:author="Zuzana Hušeková" w:date="2021-06-11T13:17:00Z">
        <w:r w:rsidRPr="008C3256">
          <w:rPr>
            <w:rFonts w:cs="Arial"/>
            <w:b/>
            <w:szCs w:val="19"/>
            <w:u w:val="single"/>
          </w:rPr>
          <w:delText>Elektronické trhovisko</w:delText>
        </w:r>
      </w:del>
    </w:p>
    <w:p w14:paraId="6299BC2C" w14:textId="7B973C56" w:rsidR="00AE02EE" w:rsidRPr="00AE02EE" w:rsidRDefault="00AE02EE" w:rsidP="00AE02EE">
      <w:pPr>
        <w:tabs>
          <w:tab w:val="left" w:pos="1014"/>
        </w:tabs>
        <w:spacing w:before="120" w:after="120" w:line="288" w:lineRule="auto"/>
        <w:jc w:val="both"/>
        <w:rPr>
          <w:del w:id="2394" w:author="Zuzana Hušeková" w:date="2021-06-11T13:17:00Z"/>
          <w:rFonts w:cs="Arial"/>
          <w:szCs w:val="19"/>
        </w:rPr>
      </w:pPr>
      <w:del w:id="2395" w:author="Zuzana Hušeková" w:date="2021-06-11T13:17:00Z">
        <w:r w:rsidRPr="00AE02EE">
          <w:rPr>
            <w:rFonts w:cs="Arial"/>
            <w:szCs w:val="19"/>
          </w:rPr>
          <w:delText>Elektronické trhovisko je informačný systém (ďalej len „IS“) VS, ktorý slúži na zabezpečenie ponuky a nákupu tovarov</w:delText>
        </w:r>
        <w:r w:rsidR="00E54477">
          <w:rPr>
            <w:rFonts w:cs="Arial"/>
            <w:szCs w:val="19"/>
          </w:rPr>
          <w:delText xml:space="preserve"> </w:delText>
        </w:r>
        <w:r w:rsidRPr="00AE02EE">
          <w:rPr>
            <w:rFonts w:cs="Arial"/>
            <w:szCs w:val="19"/>
          </w:rPr>
          <w:delText>alebo služieb bežne dostupných na trhu</w:delText>
        </w:r>
        <w:r w:rsidR="00E54477" w:rsidRPr="00E54477">
          <w:rPr>
            <w:rFonts w:cs="Arial"/>
            <w:szCs w:val="19"/>
          </w:rPr>
          <w:delText xml:space="preserve"> </w:delText>
        </w:r>
        <w:r w:rsidR="00E54477">
          <w:rPr>
            <w:rFonts w:cs="Arial"/>
            <w:szCs w:val="19"/>
          </w:rPr>
          <w:delText>okrem služieb, ktorých predmetom je intelektuálne plnenie</w:delText>
        </w:r>
        <w:r w:rsidRPr="00AE02EE">
          <w:rPr>
            <w:rFonts w:cs="Arial"/>
            <w:szCs w:val="19"/>
          </w:rPr>
          <w:delText>, ako aj na zabezpečenie s tým súvisiacich činností. Správcom elektronického trhoviska je MV SR.</w:delText>
        </w:r>
      </w:del>
    </w:p>
    <w:p w14:paraId="3ED4D4E7" w14:textId="73F2A7B9" w:rsidR="00AE02EE" w:rsidRPr="00AE02EE" w:rsidRDefault="00AE02EE" w:rsidP="00AE02EE">
      <w:pPr>
        <w:tabs>
          <w:tab w:val="left" w:pos="1014"/>
        </w:tabs>
        <w:spacing w:before="120" w:after="120" w:line="288" w:lineRule="auto"/>
        <w:jc w:val="both"/>
        <w:rPr>
          <w:del w:id="2396" w:author="Zuzana Hušeková" w:date="2021-06-11T13:17:00Z"/>
          <w:rFonts w:cs="Arial"/>
          <w:szCs w:val="19"/>
        </w:rPr>
      </w:pPr>
    </w:p>
    <w:p w14:paraId="05F8717F" w14:textId="4CA0DCB8" w:rsidR="00AE02EE" w:rsidRPr="00AE02EE" w:rsidRDefault="00AE02EE" w:rsidP="00AE02EE">
      <w:pPr>
        <w:tabs>
          <w:tab w:val="left" w:pos="1014"/>
        </w:tabs>
        <w:spacing w:before="120" w:after="120" w:line="288" w:lineRule="auto"/>
        <w:jc w:val="both"/>
        <w:rPr>
          <w:del w:id="2397" w:author="Zuzana Hušeková" w:date="2021-06-11T13:17:00Z"/>
          <w:rFonts w:cs="Arial"/>
          <w:b/>
          <w:szCs w:val="19"/>
        </w:rPr>
      </w:pPr>
      <w:del w:id="2398" w:author="Zuzana Hušeková" w:date="2021-06-11T13:17:00Z">
        <w:r w:rsidRPr="00AE02EE">
          <w:rPr>
            <w:rFonts w:cs="Arial"/>
            <w:b/>
            <w:szCs w:val="19"/>
          </w:rPr>
          <w:delText>Kontrola VO realizovaného postupom nadlimitnej verejnej súťaže zadávanej prostredníctvom elektronického trhoviska</w:delText>
        </w:r>
      </w:del>
    </w:p>
    <w:p w14:paraId="2726C4DE" w14:textId="524053D0" w:rsidR="00AE02EE" w:rsidRPr="00AE02EE" w:rsidRDefault="00AE02EE" w:rsidP="00AE02EE">
      <w:pPr>
        <w:tabs>
          <w:tab w:val="left" w:pos="1014"/>
        </w:tabs>
        <w:spacing w:before="120" w:after="120" w:line="288" w:lineRule="auto"/>
        <w:jc w:val="both"/>
        <w:rPr>
          <w:del w:id="2399" w:author="Zuzana Hušeková" w:date="2021-06-11T13:17:00Z"/>
          <w:rFonts w:cs="Arial"/>
          <w:szCs w:val="19"/>
        </w:rPr>
      </w:pPr>
    </w:p>
    <w:p w14:paraId="155B472D" w14:textId="4489537B" w:rsidR="00AE02EE" w:rsidRDefault="00AE02EE" w:rsidP="00AE02EE">
      <w:pPr>
        <w:tabs>
          <w:tab w:val="left" w:pos="1014"/>
        </w:tabs>
        <w:spacing w:before="120" w:after="120" w:line="288" w:lineRule="auto"/>
        <w:jc w:val="both"/>
        <w:rPr>
          <w:del w:id="2400" w:author="Zuzana Hušeková" w:date="2021-06-11T13:17:00Z"/>
          <w:rFonts w:cs="Arial"/>
          <w:szCs w:val="19"/>
        </w:rPr>
      </w:pPr>
      <w:del w:id="2401" w:author="Zuzana Hušeková" w:date="2021-06-11T13:17:00Z">
        <w:r w:rsidRPr="00AE02EE">
          <w:rPr>
            <w:rFonts w:cs="Arial"/>
            <w:szCs w:val="19"/>
          </w:rPr>
          <w:delText xml:space="preserve">Zadávanie zákazky nadlimitným postupom verejnej súťaže prostredníctvom elektronického trhoviska sa realizuje v súlade s príslušnými ustanoveniami uvedenými v § </w:delText>
        </w:r>
        <w:r w:rsidR="002C5B49">
          <w:rPr>
            <w:rFonts w:cs="Arial"/>
            <w:szCs w:val="19"/>
          </w:rPr>
          <w:delText>66 ods. 8</w:delText>
        </w:r>
        <w:r w:rsidR="002C5B49" w:rsidRPr="00AE02EE">
          <w:rPr>
            <w:rFonts w:cs="Arial"/>
            <w:szCs w:val="19"/>
          </w:rPr>
          <w:delText xml:space="preserve"> </w:delText>
        </w:r>
        <w:r w:rsidRPr="00AE02EE">
          <w:rPr>
            <w:rFonts w:cs="Arial"/>
            <w:szCs w:val="19"/>
          </w:rPr>
          <w:delText xml:space="preserve">ZVO a v súlade s aktuálnym znením Obchodných podmienok elektronického trhoviska.  </w:delText>
        </w:r>
      </w:del>
    </w:p>
    <w:p w14:paraId="69C64A9C" w14:textId="63547AE9" w:rsidR="00827A18" w:rsidRDefault="00827A18" w:rsidP="00AE02EE">
      <w:pPr>
        <w:tabs>
          <w:tab w:val="left" w:pos="1014"/>
        </w:tabs>
        <w:spacing w:before="120" w:after="120" w:line="288" w:lineRule="auto"/>
        <w:jc w:val="both"/>
        <w:rPr>
          <w:del w:id="2402" w:author="Zuzana Hušeková" w:date="2021-06-11T13:17:00Z"/>
          <w:rFonts w:cs="Arial"/>
          <w:szCs w:val="19"/>
        </w:rPr>
      </w:pPr>
    </w:p>
    <w:p w14:paraId="77292486" w14:textId="66B5B809" w:rsidR="00827A18" w:rsidRDefault="00827A18" w:rsidP="00827A18">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del w:id="2403" w:author="Zuzana Hušeková" w:date="2021-06-11T13:17:00Z"/>
        </w:rPr>
      </w:pPr>
      <w:del w:id="2404" w:author="Zuzana Hušeková" w:date="2021-06-11T13:17:00Z">
        <w:r>
          <w:rPr>
            <w:b/>
            <w:i/>
          </w:rPr>
          <w:delText xml:space="preserve">Dôležité upozornenie: </w:delText>
        </w:r>
        <w:r>
          <w:delText>V Obchodných podmienkach elektronického trhoviska, verzii 3.6 účinnej odo dňa 01.07.2019, sa z Trhového poriadku a zo Všeobecných zmluvných podmienok vypustili ustanovenia upravujúce Nadlimitné trhovisko, ktoré sa týmto zrušilo.</w:delText>
        </w:r>
      </w:del>
    </w:p>
    <w:p w14:paraId="006B316E" w14:textId="6053C15E" w:rsidR="00AE02EE" w:rsidRPr="00AE02EE" w:rsidRDefault="00AE02EE" w:rsidP="00AE02EE">
      <w:pPr>
        <w:tabs>
          <w:tab w:val="left" w:pos="1014"/>
        </w:tabs>
        <w:spacing w:before="120" w:after="120" w:line="288" w:lineRule="auto"/>
        <w:jc w:val="both"/>
        <w:rPr>
          <w:del w:id="2405" w:author="Zuzana Hušeková" w:date="2021-06-11T13:17:00Z"/>
          <w:rFonts w:cs="Arial"/>
          <w:szCs w:val="19"/>
        </w:rPr>
      </w:pPr>
      <w:del w:id="2406" w:author="Zuzana Hušeková" w:date="2021-06-11T13:17:00Z">
        <w:r w:rsidRPr="00AE02EE">
          <w:rPr>
            <w:rFonts w:cs="Arial"/>
            <w:szCs w:val="19"/>
          </w:rPr>
          <w:delText>Kontrola VO realizovaného postupom nadlimitnej verejnej súťaže zadávanej prostredníctvom elektronického trhoviska sa vykonáva analogicky ku kontrole zadávania nadlimitných zákaziek zadávaných postupom verejnej súťaže (prvá ex</w:delText>
        </w:r>
        <w:r w:rsidR="00E54477">
          <w:rPr>
            <w:rFonts w:cs="Arial"/>
            <w:szCs w:val="19"/>
          </w:rPr>
          <w:delText xml:space="preserve"> </w:delText>
        </w:r>
        <w:r w:rsidRPr="00AE02EE">
          <w:rPr>
            <w:rFonts w:cs="Arial"/>
            <w:szCs w:val="19"/>
          </w:rPr>
          <w:delText>ante kontrola, druhá ex</w:delText>
        </w:r>
        <w:r w:rsidR="00E54477">
          <w:rPr>
            <w:rFonts w:cs="Arial"/>
            <w:szCs w:val="19"/>
          </w:rPr>
          <w:delText xml:space="preserve"> </w:delText>
        </w:r>
        <w:r w:rsidRPr="00AE02EE">
          <w:rPr>
            <w:rFonts w:cs="Arial"/>
            <w:szCs w:val="19"/>
          </w:rPr>
          <w:delText xml:space="preserve">ante kontrola a následná ex-post kontrola) vrátane rozsahu, formy a spôsobu predkladania dokumentácie k VO so zohľadnením špecifík elektronického trhoviska.  </w:delText>
        </w:r>
      </w:del>
    </w:p>
    <w:p w14:paraId="2B53E91B" w14:textId="329456CB" w:rsidR="00AE02EE" w:rsidRPr="00AE02EE" w:rsidRDefault="00AE02EE" w:rsidP="00AE02EE">
      <w:pPr>
        <w:tabs>
          <w:tab w:val="left" w:pos="1014"/>
        </w:tabs>
        <w:spacing w:before="120" w:after="120" w:line="288" w:lineRule="auto"/>
        <w:jc w:val="both"/>
        <w:rPr>
          <w:del w:id="2407" w:author="Zuzana Hušeková" w:date="2021-06-11T13:17:00Z"/>
          <w:rFonts w:cs="Arial"/>
          <w:szCs w:val="19"/>
        </w:rPr>
      </w:pPr>
      <w:del w:id="2408" w:author="Zuzana Hušeková" w:date="2021-06-11T13:17:00Z">
        <w:r w:rsidRPr="00AE02EE">
          <w:rPr>
            <w:rFonts w:cs="Arial"/>
            <w:szCs w:val="19"/>
          </w:rPr>
          <w:delText>Doklady požadované nad rámec dokumentácie k VO uvedených v kapitole 2.5.6 časti „a) Prvá ex</w:delText>
        </w:r>
        <w:r w:rsidR="00E54477">
          <w:rPr>
            <w:rFonts w:cs="Arial"/>
            <w:szCs w:val="19"/>
          </w:rPr>
          <w:delText xml:space="preserve"> </w:delText>
        </w:r>
        <w:r w:rsidRPr="00AE02EE">
          <w:rPr>
            <w:rFonts w:cs="Arial"/>
            <w:szCs w:val="19"/>
          </w:rPr>
          <w:delText>ante kontrola zákazky“:</w:delText>
        </w:r>
      </w:del>
    </w:p>
    <w:p w14:paraId="4D2287BA" w14:textId="22BC1C3E" w:rsidR="00AE02EE" w:rsidRPr="00AE02EE" w:rsidRDefault="00AE02EE" w:rsidP="00AE02EE">
      <w:pPr>
        <w:numPr>
          <w:ilvl w:val="0"/>
          <w:numId w:val="2"/>
        </w:numPr>
        <w:tabs>
          <w:tab w:val="left" w:pos="1014"/>
        </w:tabs>
        <w:spacing w:before="120" w:after="120" w:line="288" w:lineRule="auto"/>
        <w:jc w:val="both"/>
        <w:rPr>
          <w:del w:id="2409" w:author="Zuzana Hušeková" w:date="2021-06-11T13:17:00Z"/>
          <w:rFonts w:cs="Arial"/>
          <w:szCs w:val="19"/>
        </w:rPr>
      </w:pPr>
      <w:del w:id="2410" w:author="Zuzana Hušeková" w:date="2021-06-11T13:17:00Z">
        <w:r w:rsidRPr="00666AC8">
          <w:delText xml:space="preserve"> </w:delText>
        </w:r>
        <w:r w:rsidRPr="00AE02EE">
          <w:rPr>
            <w:rFonts w:cs="Arial"/>
            <w:szCs w:val="19"/>
          </w:rPr>
          <w:delText xml:space="preserve">test bežnej dostupnosti (príloha č. </w:delText>
        </w:r>
        <w:r w:rsidR="00FB5D5F">
          <w:rPr>
            <w:rFonts w:cs="Arial"/>
            <w:szCs w:val="19"/>
          </w:rPr>
          <w:delText>19</w:delText>
        </w:r>
        <w:r w:rsidRPr="00AE02EE">
          <w:rPr>
            <w:rFonts w:cs="Arial"/>
            <w:szCs w:val="19"/>
          </w:rPr>
          <w:delText>);</w:delText>
        </w:r>
      </w:del>
    </w:p>
    <w:p w14:paraId="40BDC486" w14:textId="3418C179" w:rsidR="00AE02EE" w:rsidRPr="00AE02EE" w:rsidRDefault="00AE02EE" w:rsidP="00AE02EE">
      <w:pPr>
        <w:numPr>
          <w:ilvl w:val="0"/>
          <w:numId w:val="2"/>
        </w:numPr>
        <w:tabs>
          <w:tab w:val="left" w:pos="1014"/>
        </w:tabs>
        <w:spacing w:before="120" w:after="120" w:line="288" w:lineRule="auto"/>
        <w:jc w:val="both"/>
        <w:rPr>
          <w:del w:id="2411" w:author="Zuzana Hušeková" w:date="2021-06-11T13:17:00Z"/>
          <w:rFonts w:cs="Arial"/>
          <w:szCs w:val="19"/>
        </w:rPr>
      </w:pPr>
      <w:del w:id="2412" w:author="Zuzana Hušeková" w:date="2021-06-11T13:17:00Z">
        <w:r w:rsidRPr="00AE02EE">
          <w:rPr>
            <w:rFonts w:cs="Arial"/>
            <w:szCs w:val="19"/>
          </w:rPr>
          <w:delText xml:space="preserve">zdokladovanie skutočnosti, že v čase výberu najvhodnejšej ponuky pre rovnaký alebo ekvivalentný tovar alebo služby sú v systéme </w:delText>
        </w:r>
        <w:r w:rsidR="008F6AE6" w:rsidRPr="00AE02EE">
          <w:rPr>
            <w:rFonts w:cs="Arial"/>
            <w:szCs w:val="19"/>
          </w:rPr>
          <w:delText>elektronického</w:delText>
        </w:r>
        <w:r w:rsidRPr="00AE02EE">
          <w:rPr>
            <w:rFonts w:cs="Arial"/>
            <w:szCs w:val="19"/>
          </w:rPr>
          <w:delText xml:space="preserve"> trhoviska zverejnené aspoň tri ponuky. </w:delText>
        </w:r>
      </w:del>
    </w:p>
    <w:p w14:paraId="4B2911A9" w14:textId="34C30ADC" w:rsidR="00AE02EE" w:rsidRPr="00AE02EE" w:rsidRDefault="00AE02EE" w:rsidP="00AE02EE">
      <w:pPr>
        <w:tabs>
          <w:tab w:val="left" w:pos="1014"/>
        </w:tabs>
        <w:spacing w:before="120" w:after="120" w:line="288" w:lineRule="auto"/>
        <w:jc w:val="both"/>
        <w:rPr>
          <w:del w:id="2413" w:author="Zuzana Hušeková" w:date="2021-06-11T13:17:00Z"/>
          <w:rFonts w:cs="Arial"/>
          <w:szCs w:val="19"/>
        </w:rPr>
      </w:pPr>
    </w:p>
    <w:p w14:paraId="01975717" w14:textId="398473D6" w:rsidR="00AE02EE" w:rsidRPr="00AE02EE" w:rsidRDefault="00AE02EE" w:rsidP="00AE02EE">
      <w:pPr>
        <w:tabs>
          <w:tab w:val="left" w:pos="1014"/>
        </w:tabs>
        <w:spacing w:before="120" w:after="120" w:line="288" w:lineRule="auto"/>
        <w:jc w:val="both"/>
        <w:rPr>
          <w:del w:id="2414" w:author="Zuzana Hušeková" w:date="2021-06-11T13:17:00Z"/>
          <w:rFonts w:cs="Arial"/>
          <w:szCs w:val="19"/>
        </w:rPr>
      </w:pPr>
      <w:del w:id="2415" w:author="Zuzana Hušeková" w:date="2021-06-11T13:17:00Z">
        <w:r w:rsidRPr="00AE02EE">
          <w:rPr>
            <w:rFonts w:cs="Arial"/>
            <w:szCs w:val="19"/>
          </w:rPr>
          <w:delText>Doklady požadované nad rámec dokumentácie k VO uvedených v kapitole 2.5.6 časti „b) Druhá ex-ante kontrola“:</w:delText>
        </w:r>
      </w:del>
    </w:p>
    <w:p w14:paraId="25F4C6E7" w14:textId="0139269E" w:rsidR="00AE02EE" w:rsidRPr="00AE02EE" w:rsidRDefault="00AE02EE" w:rsidP="005B7173">
      <w:pPr>
        <w:numPr>
          <w:ilvl w:val="0"/>
          <w:numId w:val="84"/>
        </w:numPr>
        <w:spacing w:before="120" w:after="120" w:line="288" w:lineRule="auto"/>
        <w:ind w:left="1134" w:hanging="425"/>
        <w:jc w:val="both"/>
        <w:rPr>
          <w:del w:id="2416" w:author="Zuzana Hušeková" w:date="2021-06-11T13:17:00Z"/>
          <w:rFonts w:cs="Arial"/>
          <w:szCs w:val="19"/>
        </w:rPr>
      </w:pPr>
      <w:del w:id="2417" w:author="Zuzana Hušeková" w:date="2021-06-11T13:17:00Z">
        <w:r w:rsidRPr="00662B41">
          <w:rPr>
            <w:rFonts w:cs="Arial"/>
            <w:szCs w:val="19"/>
          </w:rPr>
          <w:delText>všetky protokoly z IS elektronického trhoviska zaznamenávajúce priebeh a vyhodnocovanie predmetného postupu VO.</w:delText>
        </w:r>
      </w:del>
    </w:p>
    <w:p w14:paraId="3A7F5294" w14:textId="088B1D45" w:rsidR="00AE02EE" w:rsidRPr="00AE02EE" w:rsidRDefault="00AE02EE" w:rsidP="00AE02EE">
      <w:pPr>
        <w:tabs>
          <w:tab w:val="left" w:pos="1014"/>
        </w:tabs>
        <w:spacing w:before="120" w:after="120" w:line="288" w:lineRule="auto"/>
        <w:jc w:val="both"/>
        <w:rPr>
          <w:del w:id="2418" w:author="Zuzana Hušeková" w:date="2021-06-11T13:17:00Z"/>
          <w:rFonts w:cs="Arial"/>
          <w:szCs w:val="19"/>
        </w:rPr>
      </w:pPr>
    </w:p>
    <w:p w14:paraId="418FC1C2" w14:textId="5BEE9770" w:rsidR="00AE02EE" w:rsidRPr="00AE02EE" w:rsidRDefault="00AE02EE" w:rsidP="00AE02EE">
      <w:pPr>
        <w:tabs>
          <w:tab w:val="left" w:pos="1014"/>
        </w:tabs>
        <w:spacing w:before="120" w:after="120" w:line="288" w:lineRule="auto"/>
        <w:jc w:val="both"/>
        <w:rPr>
          <w:del w:id="2419" w:author="Zuzana Hušeková" w:date="2021-06-11T13:17:00Z"/>
          <w:rFonts w:cs="Arial"/>
          <w:b/>
          <w:szCs w:val="19"/>
        </w:rPr>
      </w:pPr>
      <w:del w:id="2420" w:author="Zuzana Hušeková" w:date="2021-06-11T13:17:00Z">
        <w:r w:rsidRPr="00AE02EE">
          <w:rPr>
            <w:rFonts w:cs="Arial"/>
            <w:b/>
            <w:szCs w:val="19"/>
          </w:rPr>
          <w:lastRenderedPageBreak/>
          <w:delText>Kontrola VO realizovaného postupom podlimitnej zákazky zadávanej prostredníctvom elektronického trhoviska</w:delText>
        </w:r>
      </w:del>
    </w:p>
    <w:p w14:paraId="4309044C" w14:textId="6B3491F1" w:rsidR="00AE02EE" w:rsidRDefault="00AE02EE" w:rsidP="00267484">
      <w:pPr>
        <w:tabs>
          <w:tab w:val="left" w:pos="1014"/>
        </w:tabs>
        <w:spacing w:before="120" w:after="120" w:line="288" w:lineRule="auto"/>
        <w:jc w:val="both"/>
        <w:rPr>
          <w:del w:id="2421" w:author="Zuzana Hušeková" w:date="2021-06-11T13:17:00Z"/>
          <w:rFonts w:cs="Arial"/>
          <w:szCs w:val="19"/>
        </w:rPr>
      </w:pPr>
    </w:p>
    <w:p w14:paraId="4BF6A2C3" w14:textId="1FCCDD69" w:rsidR="00267484" w:rsidRPr="0073389C" w:rsidRDefault="00267484" w:rsidP="00267484">
      <w:pPr>
        <w:tabs>
          <w:tab w:val="left" w:pos="1014"/>
        </w:tabs>
        <w:spacing w:before="120" w:after="120" w:line="288" w:lineRule="auto"/>
        <w:jc w:val="both"/>
        <w:rPr>
          <w:del w:id="2422" w:author="Zuzana Hušeková" w:date="2021-06-11T13:17:00Z"/>
          <w:rFonts w:cs="Arial"/>
          <w:szCs w:val="19"/>
        </w:rPr>
      </w:pPr>
      <w:del w:id="2423" w:author="Zuzana Hušeková" w:date="2021-06-11T13:17:00Z">
        <w:r w:rsidRPr="0073389C">
          <w:rPr>
            <w:rFonts w:cs="Arial"/>
            <w:szCs w:val="19"/>
          </w:rPr>
          <w:delText xml:space="preserve">Elektronické trhovisko </w:delText>
        </w:r>
        <w:r w:rsidR="005E0D17">
          <w:rPr>
            <w:rFonts w:cs="Arial"/>
            <w:szCs w:val="19"/>
          </w:rPr>
          <w:delText>môžu</w:delText>
        </w:r>
        <w:r w:rsidRPr="0073389C">
          <w:rPr>
            <w:rFonts w:cs="Arial"/>
            <w:szCs w:val="19"/>
          </w:rPr>
          <w:delText xml:space="preserve"> </w:delText>
        </w:r>
        <w:r w:rsidR="005E0D17">
          <w:rPr>
            <w:rFonts w:cs="Arial"/>
            <w:szCs w:val="19"/>
          </w:rPr>
          <w:delText>vy</w:delText>
        </w:r>
        <w:r w:rsidR="005E0D17" w:rsidRPr="0073389C">
          <w:rPr>
            <w:rFonts w:cs="Arial"/>
            <w:szCs w:val="19"/>
          </w:rPr>
          <w:delText>užívať</w:delText>
        </w:r>
        <w:r w:rsidRPr="0073389C">
          <w:rPr>
            <w:rFonts w:cs="Arial"/>
            <w:szCs w:val="19"/>
          </w:rPr>
          <w:delText xml:space="preserve"> prijímatelia, ktorí</w:delText>
        </w:r>
        <w:r w:rsidRPr="0073389C">
          <w:rPr>
            <w:rFonts w:cs="Arial"/>
            <w:szCs w:val="19"/>
            <w:u w:val="single"/>
          </w:rPr>
          <w:delText xml:space="preserve"> spĺňajú podmienky uvedené v § </w:delText>
        </w:r>
        <w:r w:rsidR="002C5B49">
          <w:rPr>
            <w:rFonts w:cs="Arial"/>
            <w:szCs w:val="19"/>
            <w:u w:val="single"/>
          </w:rPr>
          <w:delText>108</w:delText>
        </w:r>
        <w:r w:rsidR="002C5B49" w:rsidRPr="0073389C">
          <w:rPr>
            <w:rFonts w:cs="Arial"/>
            <w:szCs w:val="19"/>
            <w:u w:val="single"/>
          </w:rPr>
          <w:delText xml:space="preserve"> </w:delText>
        </w:r>
        <w:r w:rsidRPr="0073389C">
          <w:rPr>
            <w:rFonts w:cs="Arial"/>
            <w:szCs w:val="19"/>
            <w:u w:val="single"/>
          </w:rPr>
          <w:delText xml:space="preserve">ods. 1 ZVO a predpokladaná hodnota ich zákazky je </w:delText>
        </w:r>
        <w:r w:rsidR="0006412C">
          <w:rPr>
            <w:rFonts w:cs="Arial"/>
            <w:szCs w:val="19"/>
            <w:u w:val="single"/>
          </w:rPr>
          <w:delText>nižšia</w:delText>
        </w:r>
        <w:r w:rsidRPr="0073389C">
          <w:rPr>
            <w:rFonts w:cs="Arial"/>
            <w:szCs w:val="19"/>
            <w:u w:val="single"/>
          </w:rPr>
          <w:delText xml:space="preserve"> ako </w:delText>
        </w:r>
        <w:r w:rsidR="0006412C" w:rsidRPr="0006412C">
          <w:rPr>
            <w:rFonts w:cs="Arial"/>
            <w:szCs w:val="19"/>
            <w:u w:val="single"/>
          </w:rPr>
          <w:delText>pre nich relevantný finančný limit pre nadlimitnú zákazku</w:delText>
        </w:r>
        <w:r w:rsidR="00662B41" w:rsidRPr="00662B41">
          <w:rPr>
            <w:rFonts w:cs="Arial"/>
            <w:szCs w:val="19"/>
            <w:u w:val="single"/>
          </w:rPr>
          <w:delText>.</w:delText>
        </w:r>
        <w:r w:rsidRPr="0073389C">
          <w:rPr>
            <w:rFonts w:cs="Arial"/>
            <w:szCs w:val="19"/>
          </w:rPr>
          <w:delText xml:space="preserve"> </w:delText>
        </w:r>
        <w:r w:rsidR="00662B41">
          <w:rPr>
            <w:rFonts w:cs="Arial"/>
            <w:szCs w:val="19"/>
          </w:rPr>
          <w:delText>P</w:delText>
        </w:r>
        <w:r w:rsidRPr="0073389C">
          <w:rPr>
            <w:rFonts w:cs="Arial"/>
            <w:szCs w:val="19"/>
          </w:rPr>
          <w:delText xml:space="preserve">rijímatelia </w:delText>
        </w:r>
        <w:r w:rsidR="005E0D17">
          <w:rPr>
            <w:rFonts w:cs="Arial"/>
            <w:szCs w:val="19"/>
          </w:rPr>
          <w:delText>môžu</w:delText>
        </w:r>
        <w:r w:rsidRPr="0073389C">
          <w:rPr>
            <w:rFonts w:cs="Arial"/>
            <w:szCs w:val="19"/>
          </w:rPr>
          <w:delText xml:space="preserve"> postupovať podľa § </w:delText>
        </w:r>
        <w:r w:rsidR="002C5B49">
          <w:rPr>
            <w:rFonts w:cs="Arial"/>
            <w:szCs w:val="19"/>
          </w:rPr>
          <w:delText>109</w:delText>
        </w:r>
        <w:r w:rsidR="002C5B49" w:rsidRPr="0073389C">
          <w:rPr>
            <w:rFonts w:cs="Arial"/>
            <w:szCs w:val="19"/>
          </w:rPr>
          <w:delText xml:space="preserve"> </w:delText>
        </w:r>
        <w:r w:rsidRPr="0073389C">
          <w:rPr>
            <w:rFonts w:cs="Arial"/>
            <w:szCs w:val="19"/>
          </w:rPr>
          <w:delText xml:space="preserve">až </w:delText>
        </w:r>
        <w:r w:rsidR="00630DFE">
          <w:rPr>
            <w:rFonts w:cs="Arial"/>
            <w:szCs w:val="19"/>
          </w:rPr>
          <w:delText>111</w:delText>
        </w:r>
        <w:r w:rsidR="00630DFE" w:rsidRPr="0073389C">
          <w:rPr>
            <w:rFonts w:cs="Arial"/>
            <w:szCs w:val="19"/>
          </w:rPr>
          <w:delText xml:space="preserve"> </w:delText>
        </w:r>
        <w:r w:rsidRPr="0073389C">
          <w:rPr>
            <w:rFonts w:cs="Arial"/>
            <w:szCs w:val="19"/>
          </w:rPr>
          <w:delText>ZVO, ak ide o dodanie tovaru, alebo poskytnutie služby bežne dostupných na trhu</w:delText>
        </w:r>
        <w:r w:rsidR="0006412C" w:rsidRPr="0006412C">
          <w:rPr>
            <w:rFonts w:cs="Arial"/>
            <w:szCs w:val="19"/>
          </w:rPr>
          <w:delText xml:space="preserve"> okrem služby, ktorej predmetom je intelektuálne plnenie</w:delText>
        </w:r>
        <w:r w:rsidRPr="0073389C">
          <w:rPr>
            <w:rFonts w:cs="Arial"/>
            <w:szCs w:val="19"/>
          </w:rPr>
          <w:delText xml:space="preserve">. Bežná dostupnosť tovarov alebo poskytnutie služieb je špecifikovaná podľa § </w:delText>
        </w:r>
        <w:r w:rsidR="002C5B49">
          <w:rPr>
            <w:rFonts w:cs="Arial"/>
            <w:szCs w:val="19"/>
          </w:rPr>
          <w:delText>2 ods. 5 písm. o) až § 2 ods. 7</w:delText>
        </w:r>
        <w:r w:rsidR="002C5B49" w:rsidRPr="0073389C">
          <w:rPr>
            <w:rFonts w:cs="Arial"/>
            <w:szCs w:val="19"/>
          </w:rPr>
          <w:delText xml:space="preserve"> </w:delText>
        </w:r>
        <w:r w:rsidRPr="0073389C">
          <w:rPr>
            <w:rFonts w:cs="Arial"/>
            <w:szCs w:val="19"/>
          </w:rPr>
          <w:delText>ZVO:</w:delText>
        </w:r>
      </w:del>
    </w:p>
    <w:p w14:paraId="4FCEF3CC" w14:textId="1156C510" w:rsidR="00267484" w:rsidRPr="0073389C" w:rsidRDefault="00267484" w:rsidP="00994D51">
      <w:pPr>
        <w:pStyle w:val="Odsekzoznamu"/>
        <w:numPr>
          <w:ilvl w:val="2"/>
          <w:numId w:val="17"/>
        </w:numPr>
        <w:tabs>
          <w:tab w:val="left" w:pos="-3686"/>
        </w:tabs>
        <w:spacing w:before="120" w:after="120" w:line="288" w:lineRule="auto"/>
        <w:ind w:left="567" w:hanging="283"/>
        <w:jc w:val="both"/>
        <w:rPr>
          <w:del w:id="2424" w:author="Zuzana Hušeková" w:date="2021-06-11T13:17:00Z"/>
          <w:rFonts w:cs="Arial"/>
          <w:szCs w:val="19"/>
        </w:rPr>
      </w:pPr>
      <w:del w:id="2425" w:author="Zuzana Hušeková" w:date="2021-06-11T13:17:00Z">
        <w:r w:rsidRPr="0073389C">
          <w:rPr>
            <w:rFonts w:cs="Arial"/>
            <w:szCs w:val="19"/>
          </w:rPr>
          <w:delText xml:space="preserve">Bežne dostupné tovary alebo služby na trhu sú na účely tohto zákona také tovary alebo služby, ktoré: </w:delText>
        </w:r>
      </w:del>
    </w:p>
    <w:p w14:paraId="516BB499" w14:textId="54828E90" w:rsidR="00267484" w:rsidRPr="0073389C" w:rsidRDefault="00267484" w:rsidP="00267484">
      <w:pPr>
        <w:pStyle w:val="Bulletslevel2"/>
        <w:spacing w:after="120" w:line="288" w:lineRule="auto"/>
        <w:ind w:left="851"/>
        <w:jc w:val="both"/>
        <w:rPr>
          <w:del w:id="2426" w:author="Zuzana Hušeková" w:date="2021-06-11T13:17:00Z"/>
          <w:rFonts w:cs="Arial"/>
          <w:szCs w:val="19"/>
          <w:lang w:val="sk-SK"/>
        </w:rPr>
      </w:pPr>
      <w:del w:id="2427" w:author="Zuzana Hušeková" w:date="2021-06-11T13:17:00Z">
        <w:r w:rsidRPr="0073389C">
          <w:rPr>
            <w:rFonts w:cs="Arial"/>
            <w:szCs w:val="19"/>
            <w:lang w:val="sk-SK"/>
          </w:rPr>
          <w:delText xml:space="preserve">nie sú vyrábané, poskytované alebo uskutočňované na základe špecifických a pre daný prípad jedinečných požiadaviek; </w:delText>
        </w:r>
      </w:del>
    </w:p>
    <w:p w14:paraId="2BFC231B" w14:textId="2FA4105E" w:rsidR="00267484" w:rsidRPr="0073389C" w:rsidRDefault="00267484" w:rsidP="00267484">
      <w:pPr>
        <w:pStyle w:val="Bulletslevel2"/>
        <w:spacing w:after="120" w:line="288" w:lineRule="auto"/>
        <w:ind w:left="851"/>
        <w:jc w:val="both"/>
        <w:rPr>
          <w:del w:id="2428" w:author="Zuzana Hušeková" w:date="2021-06-11T13:17:00Z"/>
          <w:rFonts w:cs="Arial"/>
          <w:szCs w:val="19"/>
          <w:lang w:val="sk-SK"/>
        </w:rPr>
      </w:pPr>
      <w:del w:id="2429" w:author="Zuzana Hušeková" w:date="2021-06-11T13:17:00Z">
        <w:r w:rsidRPr="0073389C">
          <w:rPr>
            <w:rFonts w:cs="Arial"/>
            <w:szCs w:val="19"/>
            <w:lang w:val="sk-SK"/>
          </w:rPr>
          <w:delText>sú ponúkané v podobe, v ktorej sú bez väčších úprav ich vlastností alebo prvkov aj dodané, poskytnuté alebo uskutočnené a zároveň;</w:delText>
        </w:r>
      </w:del>
    </w:p>
    <w:p w14:paraId="02DB8E44" w14:textId="415BD96A" w:rsidR="00850EDD" w:rsidRDefault="00267484" w:rsidP="00850EDD">
      <w:pPr>
        <w:tabs>
          <w:tab w:val="left" w:pos="567"/>
        </w:tabs>
        <w:spacing w:line="276" w:lineRule="auto"/>
        <w:ind w:left="567"/>
        <w:jc w:val="both"/>
        <w:rPr>
          <w:del w:id="2430" w:author="Zuzana Hušeková" w:date="2021-06-11T13:17:00Z"/>
          <w:rFonts w:cs="Arial"/>
          <w:szCs w:val="19"/>
        </w:rPr>
      </w:pPr>
      <w:del w:id="2431" w:author="Zuzana Hušeková" w:date="2021-06-11T13:17:00Z">
        <w:r w:rsidRPr="00267484">
          <w:rPr>
            <w:rFonts w:cs="Arial"/>
            <w:szCs w:val="19"/>
          </w:rPr>
          <w:delText>sú spravidla v podobe, v akej sú dodávané, poskytované alebo uskutočňované pre verejného obstarávateľa a obstarávateľa, dodávané, poskytované alebo uskutočňované aj pre spotrebiteľov a iné osoby na trhu.</w:delText>
        </w:r>
      </w:del>
    </w:p>
    <w:p w14:paraId="3BED76CF" w14:textId="3DDF0ADC" w:rsidR="00267484" w:rsidRPr="0073389C" w:rsidRDefault="00267484" w:rsidP="00267484">
      <w:pPr>
        <w:tabs>
          <w:tab w:val="left" w:pos="567"/>
        </w:tabs>
        <w:spacing w:line="276" w:lineRule="auto"/>
        <w:ind w:left="567" w:hanging="283"/>
        <w:jc w:val="both"/>
        <w:rPr>
          <w:del w:id="2432" w:author="Zuzana Hušeková" w:date="2021-06-11T13:17:00Z"/>
          <w:rFonts w:cs="Arial"/>
          <w:szCs w:val="19"/>
        </w:rPr>
      </w:pPr>
      <w:del w:id="2433" w:author="Zuzana Hušeková" w:date="2021-06-11T13:17:00Z">
        <w:r w:rsidRPr="0073389C">
          <w:rPr>
            <w:rFonts w:cs="Arial"/>
            <w:szCs w:val="19"/>
          </w:rPr>
          <w:delText>(2)</w:delText>
        </w:r>
        <w:r w:rsidRPr="0073389C">
          <w:rPr>
            <w:rFonts w:cs="Arial"/>
            <w:szCs w:val="19"/>
          </w:rPr>
          <w:tab/>
          <w:delText xml:space="preserve">Bežne dostupnými tovarmialebo službami podľa odseku 1 sú najmä tovary, stavebné práce alebo služby, určené na uspokojenie bežných prevádzkových potrieb verejného obstarávateľa a obstarávateľa. </w:delText>
        </w:r>
      </w:del>
    </w:p>
    <w:p w14:paraId="1FF3AE35" w14:textId="63AE03E3" w:rsidR="00267484" w:rsidRPr="0073389C" w:rsidRDefault="00267484" w:rsidP="00267484">
      <w:pPr>
        <w:tabs>
          <w:tab w:val="left" w:pos="1014"/>
        </w:tabs>
        <w:spacing w:before="120" w:after="120" w:line="288" w:lineRule="auto"/>
        <w:ind w:left="567" w:hanging="283"/>
        <w:jc w:val="both"/>
        <w:rPr>
          <w:del w:id="2434" w:author="Zuzana Hušeková" w:date="2021-06-11T13:17:00Z"/>
          <w:rFonts w:cs="Arial"/>
          <w:szCs w:val="19"/>
        </w:rPr>
      </w:pPr>
      <w:del w:id="2435" w:author="Zuzana Hušeková" w:date="2021-06-11T13:17:00Z">
        <w:r w:rsidRPr="0073389C">
          <w:rPr>
            <w:rFonts w:cs="Arial"/>
            <w:szCs w:val="19"/>
          </w:rPr>
          <w:delText>(3)</w:delText>
        </w:r>
        <w:r w:rsidRPr="0073389C">
          <w:rPr>
            <w:rFonts w:cs="Arial"/>
            <w:szCs w:val="19"/>
          </w:rPr>
          <w:tab/>
          <w:delText xml:space="preserve">Bežne dostupnými tovarmi alebo službami podľa odseku 1 sú najmä o tovary a služby </w:delText>
        </w:r>
        <w:r w:rsidRPr="0073389C">
          <w:rPr>
            <w:rFonts w:cs="Arial"/>
            <w:b/>
            <w:szCs w:val="19"/>
          </w:rPr>
          <w:delText>spotrebného charakteru</w:delText>
        </w:r>
        <w:r w:rsidRPr="0073389C">
          <w:rPr>
            <w:rFonts w:cs="Arial"/>
            <w:szCs w:val="19"/>
          </w:rPr>
          <w:delText>.</w:delText>
        </w:r>
      </w:del>
    </w:p>
    <w:p w14:paraId="626EEAEA" w14:textId="25D8057E" w:rsidR="00267484" w:rsidRPr="0073389C" w:rsidRDefault="00267484" w:rsidP="00267484">
      <w:pPr>
        <w:tabs>
          <w:tab w:val="left" w:pos="1014"/>
        </w:tabs>
        <w:spacing w:before="120" w:after="120" w:line="288" w:lineRule="auto"/>
        <w:jc w:val="both"/>
        <w:rPr>
          <w:del w:id="2436" w:author="Zuzana Hušeková" w:date="2021-06-11T13:17:00Z"/>
          <w:rFonts w:cs="Arial"/>
          <w:szCs w:val="19"/>
        </w:rPr>
      </w:pPr>
    </w:p>
    <w:p w14:paraId="5436EDAC" w14:textId="1A351D91" w:rsidR="00267484" w:rsidRPr="008A2C57" w:rsidRDefault="00267484" w:rsidP="00267484">
      <w:pPr>
        <w:tabs>
          <w:tab w:val="left" w:pos="1014"/>
        </w:tabs>
        <w:spacing w:before="120" w:after="120" w:line="288" w:lineRule="auto"/>
        <w:jc w:val="both"/>
        <w:rPr>
          <w:del w:id="2437" w:author="Zuzana Hušeková" w:date="2021-06-11T13:17:00Z"/>
          <w:rFonts w:cs="Arial"/>
          <w:szCs w:val="19"/>
        </w:rPr>
      </w:pPr>
      <w:del w:id="2438" w:author="Zuzana Hušeková" w:date="2021-06-11T13:17:00Z">
        <w:r w:rsidRPr="0073389C">
          <w:rPr>
            <w:rFonts w:cs="Arial"/>
            <w:szCs w:val="19"/>
          </w:rPr>
          <w:delText>Cieľom definície tovarov, služieb bežne dostupných na trhu je vyjadriť bežnú dostupnosť ako stav, keď ide o také tovary</w:delText>
        </w:r>
        <w:r w:rsidR="005F7912">
          <w:rPr>
            <w:rFonts w:cs="Arial"/>
            <w:szCs w:val="19"/>
          </w:rPr>
          <w:delText xml:space="preserve"> alebo</w:delText>
        </w:r>
        <w:r w:rsidRPr="0073389C">
          <w:rPr>
            <w:rFonts w:cs="Arial"/>
            <w:szCs w:val="19"/>
          </w:rPr>
          <w:delText xml:space="preserve"> služby, ktoré sa dodávajú na trhu v rovnakej podobe, rovnakým spôsobom komukoľvek a nie sú špecificky upravené pre potreby verejného obstarávateľa v danom prípade. Ako príklad je možné uviesť software, ktorým je operačný systém, ktorý je bežným tovarom, keďže je v rovnakej podobe a spôsobom dodávaný komukoľvek. Naproti tomu software, ktorý si vyžaduje prispôsobenie vždy na konkrétne požiadavky verejného obstarávateľa, je </w:delText>
        </w:r>
        <w:r w:rsidRPr="008A2C57">
          <w:rPr>
            <w:rFonts w:cs="Arial"/>
            <w:szCs w:val="19"/>
          </w:rPr>
          <w:delText xml:space="preserve">teda svojim spôsobom vždy jedinečný a s takýmto prispôsobením nie je bežne dodávaný, nebude bežným tovarom. </w:delText>
        </w:r>
      </w:del>
    </w:p>
    <w:p w14:paraId="5A48B114" w14:textId="0E5BFD5C" w:rsidR="00267484" w:rsidRPr="008A2C57" w:rsidRDefault="00267484" w:rsidP="00267484">
      <w:pPr>
        <w:tabs>
          <w:tab w:val="left" w:pos="1014"/>
        </w:tabs>
        <w:spacing w:before="120" w:after="120" w:line="288" w:lineRule="auto"/>
        <w:jc w:val="both"/>
        <w:rPr>
          <w:del w:id="2439" w:author="Zuzana Hušeková" w:date="2021-06-11T13:17:00Z"/>
          <w:rFonts w:cs="Arial"/>
          <w:szCs w:val="19"/>
          <w:u w:val="single"/>
          <w:lang w:eastAsia="sk-SK"/>
        </w:rPr>
      </w:pPr>
      <w:del w:id="2440" w:author="Zuzana Hušeková" w:date="2021-06-11T13:17:00Z">
        <w:r w:rsidRPr="008A2C57">
          <w:rPr>
            <w:rFonts w:cs="Arial"/>
            <w:szCs w:val="19"/>
            <w:lang w:eastAsia="sk-SK"/>
          </w:rPr>
          <w:delText xml:space="preserve">Je v kompetencii verejného obstarávateľa, aby s prihliadnutím na uplatňované princípy VO uvedené v § </w:delText>
        </w:r>
        <w:r w:rsidR="002C5B49" w:rsidRPr="008A2C57">
          <w:rPr>
            <w:rFonts w:cs="Arial"/>
            <w:szCs w:val="19"/>
            <w:lang w:eastAsia="sk-SK"/>
          </w:rPr>
          <w:delText xml:space="preserve">10 </w:delText>
        </w:r>
        <w:r w:rsidRPr="008A2C57">
          <w:rPr>
            <w:rFonts w:cs="Arial"/>
            <w:szCs w:val="19"/>
            <w:lang w:eastAsia="sk-SK"/>
          </w:rPr>
          <w:delText xml:space="preserve">ods. </w:delText>
        </w:r>
        <w:r w:rsidR="002C5B49" w:rsidRPr="008A2C57">
          <w:rPr>
            <w:rFonts w:cs="Arial"/>
            <w:szCs w:val="19"/>
            <w:lang w:eastAsia="sk-SK"/>
          </w:rPr>
          <w:delText xml:space="preserve">2 </w:delText>
        </w:r>
        <w:r w:rsidRPr="008A2C57">
          <w:rPr>
            <w:rFonts w:cs="Arial"/>
            <w:szCs w:val="19"/>
            <w:lang w:eastAsia="sk-SK"/>
          </w:rPr>
          <w:delText xml:space="preserve">ZVO a podmienky, v ktorých sa nachádza, určil, ktorý z postupov vo VO použije pri zadávaní zákazky, pričom musí rešpektovať pravidlá ustanovené v ZVO. </w:delText>
        </w:r>
        <w:r w:rsidRPr="008A2C57">
          <w:rPr>
            <w:rFonts w:cs="Arial"/>
            <w:b/>
            <w:szCs w:val="19"/>
            <w:lang w:eastAsia="sk-SK"/>
          </w:rPr>
          <w:delText>Zodpovednosť za výber a následné použitie postupu pri zadávaní zákazky je vždy na verejnom obstarávateľovi.</w:delText>
        </w:r>
      </w:del>
    </w:p>
    <w:p w14:paraId="31BE450D" w14:textId="582B47C3" w:rsidR="00267484" w:rsidRPr="008A2C57" w:rsidRDefault="005E0D17" w:rsidP="00267484">
      <w:pPr>
        <w:tabs>
          <w:tab w:val="left" w:pos="1014"/>
        </w:tabs>
        <w:spacing w:before="120" w:after="120" w:line="288" w:lineRule="auto"/>
        <w:jc w:val="both"/>
        <w:rPr>
          <w:del w:id="2441" w:author="Zuzana Hušeková" w:date="2021-06-11T13:17:00Z"/>
          <w:rFonts w:cs="Arial"/>
          <w:szCs w:val="19"/>
          <w:lang w:eastAsia="sk-SK"/>
        </w:rPr>
      </w:pPr>
      <w:del w:id="2442" w:author="Zuzana Hušeková" w:date="2021-06-11T13:17:00Z">
        <w:r>
          <w:rPr>
            <w:rFonts w:cs="Arial"/>
            <w:b/>
            <w:szCs w:val="19"/>
            <w:lang w:eastAsia="sk-SK"/>
          </w:rPr>
          <w:delText>V prípade, že sa p</w:delText>
        </w:r>
        <w:r w:rsidR="00267484" w:rsidRPr="008A2C57">
          <w:rPr>
            <w:rFonts w:cs="Arial"/>
            <w:b/>
            <w:szCs w:val="19"/>
            <w:lang w:eastAsia="sk-SK"/>
          </w:rPr>
          <w:delText xml:space="preserve">rijímateľ </w:delText>
        </w:r>
        <w:r w:rsidRPr="005E0D17">
          <w:rPr>
            <w:rFonts w:cs="Arial"/>
            <w:b/>
            <w:szCs w:val="19"/>
            <w:lang w:eastAsia="sk-SK"/>
          </w:rPr>
          <w:delText>rozhodne zadať zákazku prostredníctvom elektronického trhoviska,</w:delText>
        </w:r>
        <w:r w:rsidR="00267484" w:rsidRPr="008A2C57">
          <w:rPr>
            <w:rFonts w:cs="Arial"/>
            <w:b/>
            <w:szCs w:val="19"/>
            <w:lang w:eastAsia="sk-SK"/>
          </w:rPr>
          <w:delText xml:space="preserve"> je povinný v rozhodnom čase výberu postupu podľa ZVO určiť, či ním zadefinovaný/požadovaný predmet zákazky spĺňa podmienky bežnej dostupnosti</w:delText>
        </w:r>
        <w:r w:rsidR="00267484" w:rsidRPr="008A2C57">
          <w:rPr>
            <w:rFonts w:cs="Arial"/>
            <w:szCs w:val="19"/>
            <w:lang w:eastAsia="sk-SK"/>
          </w:rPr>
          <w:delText xml:space="preserve"> napríklad “testom bežnej dostupnosti” (príloha č.</w:delText>
        </w:r>
        <w:r w:rsidR="00506C97" w:rsidRPr="008A2C57">
          <w:rPr>
            <w:rFonts w:cs="Arial"/>
            <w:szCs w:val="19"/>
            <w:lang w:eastAsia="sk-SK"/>
          </w:rPr>
          <w:delText>19</w:delText>
        </w:r>
        <w:r w:rsidR="00267484" w:rsidRPr="008A2C57">
          <w:rPr>
            <w:rFonts w:cs="Arial"/>
            <w:szCs w:val="19"/>
            <w:lang w:eastAsia="sk-SK"/>
          </w:rPr>
          <w:delText xml:space="preserve">). </w:delText>
        </w:r>
      </w:del>
    </w:p>
    <w:p w14:paraId="6B6BD611" w14:textId="07CD309A" w:rsidR="00267484" w:rsidRPr="008E41A1" w:rsidRDefault="00A57973" w:rsidP="00267484">
      <w:pPr>
        <w:autoSpaceDE w:val="0"/>
        <w:autoSpaceDN w:val="0"/>
        <w:adjustRightInd w:val="0"/>
        <w:spacing w:before="120" w:after="120" w:line="288" w:lineRule="auto"/>
        <w:jc w:val="both"/>
        <w:rPr>
          <w:del w:id="2443" w:author="Zuzana Hušeková" w:date="2021-06-11T13:17:00Z"/>
          <w:rFonts w:cs="Arial"/>
          <w:szCs w:val="19"/>
        </w:rPr>
      </w:pPr>
      <w:del w:id="2444" w:author="Zuzana Hušeková" w:date="2021-06-11T13:17:00Z">
        <w:r w:rsidRPr="008A2C57">
          <w:rPr>
            <w:rFonts w:cs="Arial"/>
            <w:szCs w:val="19"/>
          </w:rPr>
          <w:delText>Prijímateľ</w:delText>
        </w:r>
        <w:r w:rsidR="00267484" w:rsidRPr="008A2C57">
          <w:rPr>
            <w:rFonts w:cs="Arial"/>
            <w:szCs w:val="19"/>
          </w:rPr>
          <w:delText xml:space="preserve"> by preto pri kvalifikácii bežnej dostupnosti na trhu mal realizovať test (overenie), ktorým verifikuje status obstarávaného tovaru</w:delText>
        </w:r>
        <w:r w:rsidR="005F7EEE">
          <w:rPr>
            <w:rFonts w:cs="Arial"/>
            <w:szCs w:val="19"/>
          </w:rPr>
          <w:delText xml:space="preserve"> alebo</w:delText>
        </w:r>
        <w:r w:rsidR="00267484" w:rsidRPr="008A2C57">
          <w:rPr>
            <w:rFonts w:cs="Arial"/>
            <w:szCs w:val="19"/>
          </w:rPr>
          <w:delText xml:space="preserve"> služieb vo vzťahu k zákonom určeným podmienkam. Táto kvalifikácia nemôže byť generalizovaná, ale vyžaduje sa skúmanie vždy ad hoc na konkrétny prípad tak, aby sa zohľadnili všetky vlastnosti dostupnosti dodávky</w:delText>
        </w:r>
        <w:r w:rsidR="005F7EEE" w:rsidRPr="005F7EEE">
          <w:rPr>
            <w:rFonts w:cs="Arial"/>
            <w:szCs w:val="19"/>
          </w:rPr>
          <w:delText xml:space="preserve"> </w:delText>
        </w:r>
        <w:r w:rsidR="005F7EEE">
          <w:rPr>
            <w:rFonts w:cs="Arial"/>
            <w:szCs w:val="19"/>
          </w:rPr>
          <w:delText>tovaru alebo</w:delText>
        </w:r>
        <w:r w:rsidR="005F7EEE" w:rsidRPr="00703E20">
          <w:rPr>
            <w:rFonts w:cs="Arial"/>
            <w:szCs w:val="19"/>
          </w:rPr>
          <w:delText xml:space="preserve"> </w:delText>
        </w:r>
        <w:r w:rsidR="005F7EEE">
          <w:rPr>
            <w:rFonts w:cs="Arial"/>
            <w:szCs w:val="19"/>
          </w:rPr>
          <w:delText>poskytnutia</w:delText>
        </w:r>
        <w:r w:rsidR="00267484" w:rsidRPr="008A2C57">
          <w:rPr>
            <w:rFonts w:cs="Arial"/>
            <w:szCs w:val="19"/>
          </w:rPr>
          <w:delText xml:space="preserve"> služby vo vzťahu k aktuálnym </w:delText>
        </w:r>
        <w:r w:rsidR="00267484" w:rsidRPr="008E41A1">
          <w:rPr>
            <w:rFonts w:cs="Arial"/>
            <w:szCs w:val="19"/>
          </w:rPr>
          <w:delText xml:space="preserve">trhovým podmienkam. K správnej klasifikácii je potrebné poznať podrobný opis predmetu zákazky so všetkými jeho vlastnosťami, parametrami, </w:delText>
        </w:r>
        <w:r w:rsidR="00267484" w:rsidRPr="008E41A1">
          <w:rPr>
            <w:rFonts w:cs="Arial"/>
            <w:bCs/>
            <w:szCs w:val="19"/>
          </w:rPr>
          <w:delText>vrátane spôsobu jeho vyhodnotenia,</w:delText>
        </w:r>
        <w:r w:rsidR="00267484" w:rsidRPr="008E41A1">
          <w:rPr>
            <w:rFonts w:cs="Arial"/>
            <w:szCs w:val="19"/>
          </w:rPr>
          <w:delText xml:space="preserve"> </w:delText>
        </w:r>
        <w:r w:rsidR="00267484" w:rsidRPr="008E41A1">
          <w:rPr>
            <w:rFonts w:cs="Arial"/>
            <w:bCs/>
            <w:szCs w:val="19"/>
          </w:rPr>
          <w:delText>používania a dodacích podmienok.</w:delText>
        </w:r>
      </w:del>
    </w:p>
    <w:p w14:paraId="23003BEB" w14:textId="12229DEB" w:rsidR="00267484" w:rsidRPr="008E41A1" w:rsidRDefault="00267484" w:rsidP="00267484">
      <w:pPr>
        <w:autoSpaceDE w:val="0"/>
        <w:autoSpaceDN w:val="0"/>
        <w:adjustRightInd w:val="0"/>
        <w:spacing w:before="120" w:after="120" w:line="288" w:lineRule="auto"/>
        <w:jc w:val="both"/>
        <w:rPr>
          <w:del w:id="2445" w:author="Zuzana Hušeková" w:date="2021-06-11T13:17:00Z"/>
          <w:rFonts w:cs="Arial"/>
          <w:szCs w:val="19"/>
        </w:rPr>
      </w:pPr>
      <w:del w:id="2446" w:author="Zuzana Hušeková" w:date="2021-06-11T13:17:00Z">
        <w:r w:rsidRPr="008E41A1">
          <w:rPr>
            <w:rFonts w:cs="Arial"/>
            <w:szCs w:val="19"/>
          </w:rPr>
          <w:delText xml:space="preserve">Podmienky uvedené v ustanovení § </w:delText>
        </w:r>
        <w:r w:rsidR="002C5B49">
          <w:rPr>
            <w:rFonts w:cs="Arial"/>
            <w:szCs w:val="19"/>
          </w:rPr>
          <w:delText>2</w:delText>
        </w:r>
        <w:r w:rsidRPr="008E41A1">
          <w:rPr>
            <w:rFonts w:cs="Arial"/>
            <w:szCs w:val="19"/>
          </w:rPr>
          <w:delText xml:space="preserve"> ods. </w:delText>
        </w:r>
        <w:r w:rsidR="002C5B49">
          <w:rPr>
            <w:rFonts w:cs="Arial"/>
            <w:szCs w:val="19"/>
          </w:rPr>
          <w:delText>5 písm. o)</w:delText>
        </w:r>
        <w:r w:rsidR="002C5B49" w:rsidRPr="008E41A1">
          <w:rPr>
            <w:rFonts w:cs="Arial"/>
            <w:szCs w:val="19"/>
          </w:rPr>
          <w:delText xml:space="preserve"> </w:delText>
        </w:r>
        <w:r w:rsidRPr="008E41A1">
          <w:rPr>
            <w:rFonts w:cs="Arial"/>
            <w:szCs w:val="19"/>
          </w:rPr>
          <w:delText xml:space="preserve">ZVO sú vymedzené kumulatívnym spôsobom a pri „teste bežnej dostupnosti“ musí byť naplnená každá z uvedených podmienok. Ustanovenie § </w:delText>
        </w:r>
        <w:r w:rsidR="002C5B49">
          <w:rPr>
            <w:rFonts w:cs="Arial"/>
            <w:szCs w:val="19"/>
          </w:rPr>
          <w:delText>2</w:delText>
        </w:r>
        <w:r w:rsidR="002C5B49" w:rsidRPr="008E41A1">
          <w:rPr>
            <w:rFonts w:cs="Arial"/>
            <w:szCs w:val="19"/>
          </w:rPr>
          <w:delText xml:space="preserve"> </w:delText>
        </w:r>
        <w:r w:rsidRPr="008E41A1">
          <w:rPr>
            <w:rFonts w:cs="Arial"/>
            <w:szCs w:val="19"/>
          </w:rPr>
          <w:delText xml:space="preserve">ods. </w:delText>
        </w:r>
        <w:r w:rsidR="002C5B49">
          <w:rPr>
            <w:rFonts w:cs="Arial"/>
            <w:szCs w:val="19"/>
          </w:rPr>
          <w:delText>6</w:delText>
        </w:r>
        <w:r w:rsidR="002C5B49" w:rsidRPr="008E41A1">
          <w:rPr>
            <w:rFonts w:cs="Arial"/>
            <w:szCs w:val="19"/>
          </w:rPr>
          <w:delText xml:space="preserve"> </w:delText>
        </w:r>
        <w:r w:rsidRPr="008E41A1">
          <w:rPr>
            <w:rFonts w:cs="Arial"/>
            <w:szCs w:val="19"/>
          </w:rPr>
          <w:delText xml:space="preserve">a </w:delText>
        </w:r>
        <w:r w:rsidR="002C5B49">
          <w:rPr>
            <w:rFonts w:cs="Arial"/>
            <w:szCs w:val="19"/>
          </w:rPr>
          <w:delText>7</w:delText>
        </w:r>
        <w:r w:rsidR="002C5B49" w:rsidRPr="008E41A1">
          <w:rPr>
            <w:rFonts w:cs="Arial"/>
            <w:szCs w:val="19"/>
          </w:rPr>
          <w:delText xml:space="preserve"> </w:delText>
        </w:r>
        <w:r w:rsidRPr="008E41A1">
          <w:rPr>
            <w:rFonts w:cs="Arial"/>
            <w:szCs w:val="19"/>
          </w:rPr>
          <w:delText xml:space="preserve">stanovuje podporné pravidlo, ktoré by malo uľahčiť správnu kategorizáciu vo vzťahu k bežnej dostupnosti na trhu. </w:delText>
        </w:r>
      </w:del>
    </w:p>
    <w:p w14:paraId="5B077605" w14:textId="7E89A729" w:rsidR="00A57973" w:rsidRPr="00672FF6"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del w:id="2447" w:author="Zuzana Hušeková" w:date="2021-06-11T13:17:00Z"/>
          <w:rFonts w:cs="Arial"/>
          <w:szCs w:val="19"/>
        </w:rPr>
      </w:pPr>
      <w:del w:id="2448" w:author="Zuzana Hušeková" w:date="2021-06-11T13:17:00Z">
        <w:r w:rsidRPr="00672FF6">
          <w:rPr>
            <w:rFonts w:cs="Arial"/>
            <w:b/>
            <w:i/>
            <w:szCs w:val="19"/>
          </w:rPr>
          <w:lastRenderedPageBreak/>
          <w:delText xml:space="preserve">Dôležité upozornenie: </w:delText>
        </w:r>
        <w:r w:rsidRPr="00672FF6">
          <w:rPr>
            <w:rFonts w:cs="Arial"/>
            <w:szCs w:val="19"/>
          </w:rPr>
          <w:delText xml:space="preserve">Za vyhlásené a zrealizované VO cez elektronické trhovisko nesie s  ohľadom na ZVO plnú zodpovednosť prijímateľ, preto je potrebné, aby prijímateľ uvedené zohľadňoval najmä pri zadávaní opisu predmetu zákazky, ako aj ďalších špecifikácií a osobitných požiadaviek na plnenie, tak aby uvedené špecifikácie a požiadavky neboli v rozpore s ustanoveniami § </w:delText>
        </w:r>
        <w:r w:rsidR="0016005E">
          <w:rPr>
            <w:rFonts w:cs="Arial"/>
            <w:szCs w:val="19"/>
          </w:rPr>
          <w:delText>42</w:delText>
        </w:r>
        <w:r w:rsidR="0016005E" w:rsidRPr="00672FF6">
          <w:rPr>
            <w:rFonts w:cs="Arial"/>
            <w:szCs w:val="19"/>
          </w:rPr>
          <w:delText xml:space="preserve"> </w:delText>
        </w:r>
        <w:r w:rsidRPr="00672FF6">
          <w:rPr>
            <w:rFonts w:cs="Arial"/>
            <w:szCs w:val="19"/>
          </w:rPr>
          <w:delText xml:space="preserve">ZVO a v rozpore s princípmi VO uvedenými v § </w:delText>
        </w:r>
        <w:r w:rsidR="0016005E">
          <w:rPr>
            <w:rFonts w:cs="Arial"/>
            <w:szCs w:val="19"/>
          </w:rPr>
          <w:delText>10</w:delText>
        </w:r>
        <w:r w:rsidR="0016005E" w:rsidRPr="00672FF6">
          <w:rPr>
            <w:rFonts w:cs="Arial"/>
            <w:szCs w:val="19"/>
          </w:rPr>
          <w:delText xml:space="preserve"> </w:delText>
        </w:r>
        <w:r w:rsidRPr="00672FF6">
          <w:rPr>
            <w:rFonts w:cs="Arial"/>
            <w:szCs w:val="19"/>
          </w:rPr>
          <w:delText xml:space="preserve">ods. </w:delText>
        </w:r>
        <w:r w:rsidR="0016005E">
          <w:rPr>
            <w:rFonts w:cs="Arial"/>
            <w:szCs w:val="19"/>
          </w:rPr>
          <w:delText>2</w:delText>
        </w:r>
        <w:r w:rsidR="0016005E" w:rsidRPr="00672FF6">
          <w:rPr>
            <w:rFonts w:cs="Arial"/>
            <w:szCs w:val="19"/>
          </w:rPr>
          <w:delText xml:space="preserve"> </w:delText>
        </w:r>
        <w:r w:rsidRPr="00672FF6">
          <w:rPr>
            <w:rFonts w:cs="Arial"/>
            <w:szCs w:val="19"/>
          </w:rPr>
          <w:delText>ZVO. Skutočnosť, že opisný formulár prejde cez karanténu opisných formulárov bez návrhov na jeho úpravu, nie je dôkazom, že predmetný opis je v súlade so ZVO.</w:delText>
        </w:r>
      </w:del>
    </w:p>
    <w:p w14:paraId="48477AE1" w14:textId="467AAE2B" w:rsidR="00A57973" w:rsidRPr="00672FF6" w:rsidRDefault="00A57973" w:rsidP="00A57973">
      <w:pPr>
        <w:tabs>
          <w:tab w:val="left" w:pos="1014"/>
        </w:tabs>
        <w:spacing w:before="120" w:after="120" w:line="288" w:lineRule="auto"/>
        <w:jc w:val="both"/>
        <w:rPr>
          <w:del w:id="2449" w:author="Zuzana Hušeková" w:date="2021-06-11T13:17:00Z"/>
          <w:rFonts w:cs="Arial"/>
          <w:szCs w:val="19"/>
        </w:rPr>
      </w:pPr>
      <w:del w:id="2450" w:author="Zuzana Hušeková" w:date="2021-06-11T13:17:00Z">
        <w:r w:rsidRPr="00672FF6">
          <w:rPr>
            <w:rFonts w:cs="Arial"/>
            <w:szCs w:val="19"/>
          </w:rPr>
          <w:delText xml:space="preserve">Upozorňujeme prijímateľov na skutočnosť, že s ohľadom na § </w:delText>
        </w:r>
        <w:r w:rsidR="0016005E">
          <w:rPr>
            <w:rFonts w:cs="Arial"/>
            <w:szCs w:val="19"/>
          </w:rPr>
          <w:delText>6</w:delText>
        </w:r>
        <w:r w:rsidRPr="00672FF6">
          <w:rPr>
            <w:rFonts w:cs="Arial"/>
            <w:szCs w:val="19"/>
          </w:rPr>
          <w:delText xml:space="preserve"> ods. 1</w:delText>
        </w:r>
        <w:r w:rsidR="0016005E">
          <w:rPr>
            <w:rFonts w:cs="Arial"/>
            <w:szCs w:val="19"/>
          </w:rPr>
          <w:delText>6</w:delText>
        </w:r>
        <w:r w:rsidRPr="00672FF6">
          <w:rPr>
            <w:rFonts w:cs="Arial"/>
            <w:szCs w:val="19"/>
          </w:rPr>
          <w:delText xml:space="preserve"> ZVO nie je v súlade so zákonom, ak sa zákazka rozdelí s cieľom znížiť predpokladanú hodnotu zákazky pod finančné limity tohto zákona. Z tohto dôvodu, pokiaľ by rozdelením zákazky na viaceré menšie zákazky realizované cez elektronické trhovisko došlo k obídeniu postupu zadávania zákazky cez nadlimitné postupy, uvedené môže byť </w:delText>
        </w:r>
        <w:r w:rsidR="0006412C">
          <w:rPr>
            <w:rFonts w:cs="Arial"/>
            <w:szCs w:val="19"/>
          </w:rPr>
          <w:delText>vy</w:delText>
        </w:r>
        <w:r w:rsidRPr="00672FF6">
          <w:rPr>
            <w:rFonts w:cs="Arial"/>
            <w:szCs w:val="19"/>
          </w:rPr>
          <w:delText xml:space="preserve">hodnotené ako porušenie ZVO. </w:delText>
        </w:r>
      </w:del>
    </w:p>
    <w:p w14:paraId="7941D424" w14:textId="35F4F2B0" w:rsidR="00A57973" w:rsidRDefault="00A57973" w:rsidP="00A57973">
      <w:pPr>
        <w:tabs>
          <w:tab w:val="left" w:pos="1014"/>
        </w:tabs>
        <w:spacing w:before="120" w:after="120" w:line="288" w:lineRule="auto"/>
        <w:jc w:val="both"/>
        <w:rPr>
          <w:del w:id="2451" w:author="Zuzana Hušeková" w:date="2021-06-11T13:17:00Z"/>
          <w:rFonts w:cs="Arial"/>
          <w:szCs w:val="19"/>
        </w:rPr>
      </w:pPr>
      <w:del w:id="2452" w:author="Zuzana Hušeková" w:date="2021-06-11T13:17:00Z">
        <w:r w:rsidRPr="00672FF6">
          <w:rPr>
            <w:rFonts w:cs="Arial"/>
            <w:szCs w:val="19"/>
          </w:rPr>
          <w:delText>Všeobecné zmluvné podmienky, ktoré sú súčasťou zmlúv uzatváraných v elektronickom trhovisku obsahujú aj osobit</w:delText>
        </w:r>
        <w:r w:rsidR="00130936" w:rsidRPr="00672FF6">
          <w:rPr>
            <w:rFonts w:cs="Arial"/>
            <w:szCs w:val="19"/>
          </w:rPr>
          <w:delText>n</w:delText>
        </w:r>
        <w:r w:rsidRPr="00672FF6">
          <w:rPr>
            <w:rFonts w:cs="Arial"/>
            <w:szCs w:val="19"/>
          </w:rPr>
          <w:delText xml:space="preserve">ú časť vzťahujúcu sa na zákazky spolufinancované z fondov EÚ. Odporúčame prijímateľom, aby sa oboznámili so všeobecnými zmluvným podmienkami, ako aj týmito osobitnými zmluvnými podmienkami. S ohľadom na uvedené je potrebné, aby prijímateľ zodpovedne označoval pri definovaní zmluvných špecifikácií skutočnosť, či bude zákazka spolufinancovaná z fondov EÚ, alebo nie. </w:delText>
        </w:r>
      </w:del>
    </w:p>
    <w:p w14:paraId="6D745113" w14:textId="10EE7D7E" w:rsidR="00927D81" w:rsidRPr="00672FF6" w:rsidRDefault="00927D81" w:rsidP="00A57973">
      <w:pPr>
        <w:tabs>
          <w:tab w:val="left" w:pos="1014"/>
        </w:tabs>
        <w:spacing w:before="120" w:after="120" w:line="288" w:lineRule="auto"/>
        <w:jc w:val="both"/>
        <w:rPr>
          <w:del w:id="2453" w:author="Zuzana Hušeková" w:date="2021-06-11T13:17:00Z"/>
          <w:rFonts w:cs="Arial"/>
          <w:szCs w:val="19"/>
        </w:rPr>
      </w:pPr>
      <w:del w:id="2454" w:author="Zuzana Hušeková" w:date="2021-06-11T13:17:00Z">
        <w:r w:rsidRPr="001F7F84">
          <w:rPr>
            <w:rFonts w:cs="Arial"/>
            <w:b/>
            <w:i/>
            <w:color w:val="FF0000"/>
            <w:szCs w:val="19"/>
          </w:rPr>
          <w:delText>Povinnosť prijímateľa:</w:delText>
        </w:r>
        <w:r w:rsidRPr="00927D81">
          <w:rPr>
            <w:rFonts w:cs="Arial"/>
            <w:b/>
            <w:i/>
            <w:szCs w:val="19"/>
          </w:rPr>
          <w:delText xml:space="preserve"> </w:delText>
        </w:r>
        <w:r w:rsidRPr="00927D81">
          <w:rPr>
            <w:rFonts w:cs="Arial"/>
            <w:szCs w:val="19"/>
          </w:rPr>
          <w:delText>Prijímateľ je povinný uviesť v Osobitných požiadavkách na plnenie požiadavku na predloženie podrobného opisu, uvedenie presnej identifikácie a špecifikácie predmetu zákazky s uvedením presných názvov a cien (vrátane položkovitého rozpočtu s uvedením jednotkových cien) tovarov</w:delText>
        </w:r>
        <w:r w:rsidR="00630DFE">
          <w:rPr>
            <w:rFonts w:cs="Arial"/>
            <w:szCs w:val="19"/>
          </w:rPr>
          <w:delText xml:space="preserve"> a</w:delText>
        </w:r>
        <w:r w:rsidRPr="00927D81">
          <w:rPr>
            <w:rFonts w:cs="Arial"/>
            <w:szCs w:val="19"/>
          </w:rPr>
          <w:delText> služieb zo strany úspešného uchádzača, ktorým preukáže splnenie požiadaviek na predmet zákazky. Uvedený opis (položkovitý rozpočet) tovarov</w:delText>
        </w:r>
        <w:r w:rsidR="005F7EEE">
          <w:rPr>
            <w:rFonts w:cs="Arial"/>
            <w:szCs w:val="19"/>
          </w:rPr>
          <w:delText xml:space="preserve"> a</w:delText>
        </w:r>
        <w:r w:rsidRPr="00927D81">
          <w:rPr>
            <w:rFonts w:cs="Arial"/>
            <w:szCs w:val="19"/>
          </w:rPr>
          <w:delText> služieb musí byť povinnou prílohou k zmluve automaticky uzatváranej systémom elektronického trhoviska.</w:delText>
        </w:r>
      </w:del>
    </w:p>
    <w:p w14:paraId="22574A9A" w14:textId="792117D6" w:rsidR="00AE6114" w:rsidRPr="00770764" w:rsidRDefault="00AE6114" w:rsidP="00AE611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del w:id="2455" w:author="Zuzana Hušeková" w:date="2021-06-11T13:17:00Z"/>
          <w:rFonts w:cs="Arial"/>
          <w:szCs w:val="19"/>
        </w:rPr>
      </w:pPr>
      <w:del w:id="2456" w:author="Zuzana Hušeková" w:date="2021-06-11T13:17:00Z">
        <w:r w:rsidRPr="00770764">
          <w:rPr>
            <w:rFonts w:cs="Arial"/>
            <w:b/>
            <w:i/>
            <w:szCs w:val="19"/>
          </w:rPr>
          <w:delText>Dôležité upozornenie:</w:delText>
        </w:r>
        <w:r w:rsidRPr="00AE6114">
          <w:rPr>
            <w:rFonts w:cs="Arial"/>
            <w:b/>
            <w:i/>
            <w:szCs w:val="19"/>
          </w:rPr>
          <w:delText xml:space="preserve"> </w:delText>
        </w:r>
        <w:r w:rsidRPr="00AE6114">
          <w:rPr>
            <w:rFonts w:cs="Arial"/>
            <w:szCs w:val="19"/>
          </w:rPr>
          <w:delText>v prípade zákaziek vyhlásených podľa Obchodných podmienok elektronického trhoviska (OPET) verzia 3.3 zmluva s dodávateľom nadobúda účinnosť deň po zverejnení zmluvy v CRZ.</w:delText>
        </w:r>
      </w:del>
    </w:p>
    <w:p w14:paraId="09D5C3CD" w14:textId="059C612F" w:rsidR="00B51264" w:rsidRPr="00672FF6" w:rsidRDefault="00B51264" w:rsidP="00A57973">
      <w:pPr>
        <w:tabs>
          <w:tab w:val="left" w:pos="1014"/>
        </w:tabs>
        <w:spacing w:before="120" w:after="120" w:line="288" w:lineRule="auto"/>
        <w:jc w:val="both"/>
        <w:rPr>
          <w:del w:id="2457" w:author="Zuzana Hušeková" w:date="2021-06-11T13:17:00Z"/>
          <w:rFonts w:cs="Arial"/>
          <w:szCs w:val="19"/>
        </w:rPr>
      </w:pPr>
    </w:p>
    <w:p w14:paraId="68C53862" w14:textId="1B798FCB" w:rsidR="00A57973" w:rsidRPr="009718D5" w:rsidRDefault="00A57973" w:rsidP="00A57973">
      <w:pPr>
        <w:tabs>
          <w:tab w:val="left" w:pos="1014"/>
        </w:tabs>
        <w:spacing w:before="120" w:after="120" w:line="288" w:lineRule="auto"/>
        <w:jc w:val="both"/>
        <w:rPr>
          <w:del w:id="2458" w:author="Zuzana Hušeková" w:date="2021-06-11T13:17:00Z"/>
          <w:rFonts w:cs="Arial"/>
          <w:b/>
          <w:szCs w:val="19"/>
        </w:rPr>
      </w:pPr>
      <w:del w:id="2459" w:author="Zuzana Hušeková" w:date="2021-06-11T13:17:00Z">
        <w:r w:rsidRPr="009718D5">
          <w:rPr>
            <w:rFonts w:cs="Arial"/>
            <w:b/>
            <w:szCs w:val="19"/>
          </w:rPr>
          <w:delText>Poskytovateľ požaduje, aby pri vypĺňaní objednávkového formuláru prijímateľ označil možnosť „Nedokonanie zákazky s jedným dodávateľom“.</w:delText>
        </w:r>
      </w:del>
    </w:p>
    <w:p w14:paraId="7110E82E" w14:textId="218E1047" w:rsidR="00267484" w:rsidRDefault="00267484" w:rsidP="00267484">
      <w:pPr>
        <w:tabs>
          <w:tab w:val="left" w:pos="1014"/>
        </w:tabs>
        <w:spacing w:before="120" w:after="120" w:line="288" w:lineRule="auto"/>
        <w:jc w:val="both"/>
        <w:rPr>
          <w:del w:id="2460" w:author="Zuzana Hušeková" w:date="2021-06-11T13:17:00Z"/>
          <w:rFonts w:cs="Arial"/>
          <w:b/>
          <w:i/>
          <w:color w:val="FF0000"/>
          <w:szCs w:val="19"/>
        </w:rPr>
      </w:pPr>
    </w:p>
    <w:p w14:paraId="30A83216" w14:textId="2B25FB88" w:rsidR="00267484" w:rsidRPr="0073389C" w:rsidRDefault="00267484" w:rsidP="00267484">
      <w:pPr>
        <w:tabs>
          <w:tab w:val="left" w:pos="1014"/>
        </w:tabs>
        <w:spacing w:before="120" w:after="120" w:line="288" w:lineRule="auto"/>
        <w:jc w:val="both"/>
        <w:rPr>
          <w:del w:id="2461" w:author="Zuzana Hušeková" w:date="2021-06-11T13:17:00Z"/>
          <w:rFonts w:cs="Arial"/>
          <w:szCs w:val="19"/>
        </w:rPr>
      </w:pPr>
      <w:del w:id="2462" w:author="Zuzana Hušeková" w:date="2021-06-11T13:17:00Z">
        <w:r w:rsidRPr="0073389C">
          <w:rPr>
            <w:rFonts w:cs="Arial"/>
            <w:b/>
            <w:i/>
            <w:color w:val="FF0000"/>
            <w:szCs w:val="19"/>
          </w:rPr>
          <w:delText>Povinnosť prijímateľa:</w:delText>
        </w:r>
        <w:r w:rsidRPr="0073389C">
          <w:rPr>
            <w:rFonts w:cs="Arial"/>
            <w:color w:val="FF0000"/>
            <w:szCs w:val="19"/>
          </w:rPr>
          <w:delText xml:space="preserve"> </w:delText>
        </w:r>
        <w:r w:rsidRPr="0073389C">
          <w:rPr>
            <w:rFonts w:cs="Arial"/>
            <w:szCs w:val="19"/>
          </w:rPr>
          <w:delText>Prijímateľ je povinný dokumentáciu k VO predložiť na kontrolu</w:delText>
        </w:r>
        <w:r w:rsidR="00A57973">
          <w:rPr>
            <w:rFonts w:cs="Arial"/>
            <w:szCs w:val="19"/>
          </w:rPr>
          <w:delText xml:space="preserve"> VO</w:delText>
        </w:r>
        <w:r w:rsidRPr="0073389C">
          <w:rPr>
            <w:rFonts w:cs="Arial"/>
            <w:szCs w:val="19"/>
          </w:rPr>
          <w:delText xml:space="preserve"> poskytovateľovi po vygenerovaní výslednej zmluvy s úspešným uchádzačom</w:delText>
        </w:r>
        <w:r w:rsidR="00A57973">
          <w:rPr>
            <w:rFonts w:cs="Arial"/>
            <w:szCs w:val="19"/>
          </w:rPr>
          <w:delText xml:space="preserve"> </w:delText>
        </w:r>
        <w:r w:rsidR="005E0D17" w:rsidRPr="005E0D17">
          <w:rPr>
            <w:rFonts w:cs="Arial"/>
            <w:szCs w:val="19"/>
          </w:rPr>
          <w:delText xml:space="preserve">a jej zverejnení v CRZ </w:delText>
        </w:r>
        <w:r w:rsidRPr="0073389C">
          <w:rPr>
            <w:rFonts w:cs="Arial"/>
            <w:szCs w:val="19"/>
          </w:rPr>
          <w:delText xml:space="preserve">(„štandardná ex-post kontrola“). </w:delText>
        </w:r>
      </w:del>
    </w:p>
    <w:p w14:paraId="070B9C74" w14:textId="2A41EAAA" w:rsidR="00267484" w:rsidRPr="0073389C" w:rsidRDefault="00267484" w:rsidP="00267484">
      <w:pPr>
        <w:tabs>
          <w:tab w:val="left" w:pos="1014"/>
        </w:tabs>
        <w:spacing w:before="120" w:after="120" w:line="288" w:lineRule="auto"/>
        <w:jc w:val="both"/>
        <w:rPr>
          <w:del w:id="2463" w:author="Zuzana Hušeková" w:date="2021-06-11T13:17:00Z"/>
          <w:rFonts w:cs="Arial"/>
          <w:szCs w:val="19"/>
        </w:rPr>
      </w:pPr>
      <w:del w:id="2464" w:author="Zuzana Hušeková" w:date="2021-06-11T13:17:00Z">
        <w:r w:rsidRPr="0073389C">
          <w:rPr>
            <w:rFonts w:cs="Arial"/>
            <w:b/>
            <w:i/>
            <w:color w:val="FF0000"/>
            <w:szCs w:val="19"/>
          </w:rPr>
          <w:delText>Povinnosť prijímateľa:</w:delText>
        </w:r>
        <w:r w:rsidRPr="0073389C">
          <w:rPr>
            <w:rFonts w:cs="Arial"/>
            <w:color w:val="FF0000"/>
            <w:szCs w:val="19"/>
          </w:rPr>
          <w:delText xml:space="preserve"> </w:delText>
        </w:r>
        <w:r w:rsidRPr="0073389C">
          <w:rPr>
            <w:rFonts w:cs="Arial"/>
            <w:szCs w:val="19"/>
          </w:rPr>
          <w:delText>Prijímateľ je povinný v rámci štandardnej ex-post kontroly predložiť dokumentáciu, ktorú tvorí najmä:</w:delText>
        </w:r>
      </w:del>
    </w:p>
    <w:p w14:paraId="637DAFB5" w14:textId="3DD453CD" w:rsidR="0028097F" w:rsidRPr="0028097F" w:rsidRDefault="0028097F" w:rsidP="0028097F">
      <w:pPr>
        <w:pStyle w:val="Bulletslevel2"/>
        <w:ind w:left="709" w:hanging="425"/>
        <w:rPr>
          <w:del w:id="2465" w:author="Zuzana Hušeková" w:date="2021-06-11T13:17:00Z"/>
          <w:rFonts w:eastAsia="Times New Roman" w:cs="Arial"/>
          <w:color w:val="auto"/>
          <w:szCs w:val="19"/>
          <w:lang w:val="sk-SK" w:eastAsia="cs-CZ"/>
        </w:rPr>
      </w:pPr>
      <w:del w:id="2466" w:author="Zuzana Hušeková" w:date="2021-06-11T13:17:00Z">
        <w:r w:rsidRPr="0028097F">
          <w:rPr>
            <w:rFonts w:eastAsia="Times New Roman" w:cs="Arial"/>
            <w:color w:val="auto"/>
            <w:szCs w:val="19"/>
            <w:lang w:val="sk-SK" w:eastAsia="cs-CZ"/>
          </w:rPr>
          <w:delText>dokumentácia preukazujúca určenie PHZ;</w:delText>
        </w:r>
      </w:del>
    </w:p>
    <w:p w14:paraId="67CA9AFA" w14:textId="5825EAB9" w:rsidR="0028097F" w:rsidRPr="0028097F" w:rsidRDefault="0028097F" w:rsidP="0028097F">
      <w:pPr>
        <w:pStyle w:val="Bulletslevel2"/>
        <w:ind w:left="709" w:hanging="425"/>
        <w:rPr>
          <w:del w:id="2467" w:author="Zuzana Hušeková" w:date="2021-06-11T13:17:00Z"/>
          <w:rFonts w:eastAsia="Times New Roman" w:cs="Arial"/>
          <w:color w:val="auto"/>
          <w:szCs w:val="19"/>
          <w:lang w:val="sk-SK" w:eastAsia="cs-CZ"/>
        </w:rPr>
      </w:pPr>
      <w:del w:id="2468" w:author="Zuzana Hušeková" w:date="2021-06-11T13:17:00Z">
        <w:r w:rsidRPr="0028097F">
          <w:rPr>
            <w:rFonts w:eastAsia="Times New Roman" w:cs="Arial"/>
            <w:color w:val="auto"/>
            <w:szCs w:val="19"/>
            <w:lang w:val="sk-SK" w:eastAsia="cs-CZ"/>
          </w:rPr>
          <w:delText>test bežnej dostupnosti (príloha č. 1</w:delText>
        </w:r>
        <w:r w:rsidR="00AC76B1">
          <w:rPr>
            <w:rFonts w:eastAsia="Times New Roman" w:cs="Arial"/>
            <w:color w:val="auto"/>
            <w:szCs w:val="19"/>
            <w:lang w:val="sk-SK" w:eastAsia="cs-CZ"/>
          </w:rPr>
          <w:delText>9</w:delText>
        </w:r>
        <w:r w:rsidRPr="0028097F">
          <w:rPr>
            <w:rFonts w:eastAsia="Times New Roman" w:cs="Arial"/>
            <w:color w:val="auto"/>
            <w:szCs w:val="19"/>
            <w:lang w:val="sk-SK" w:eastAsia="cs-CZ"/>
          </w:rPr>
          <w:delText>);</w:delText>
        </w:r>
      </w:del>
    </w:p>
    <w:p w14:paraId="62A85C0F" w14:textId="41AA8EC1" w:rsidR="0028097F" w:rsidRPr="0028097F" w:rsidRDefault="0028097F" w:rsidP="0028097F">
      <w:pPr>
        <w:pStyle w:val="Bulletslevel2"/>
        <w:ind w:left="709" w:hanging="425"/>
        <w:rPr>
          <w:del w:id="2469" w:author="Zuzana Hušeková" w:date="2021-06-11T13:17:00Z"/>
          <w:rFonts w:eastAsia="Times New Roman" w:cs="Arial"/>
          <w:color w:val="auto"/>
          <w:szCs w:val="19"/>
          <w:lang w:val="sk-SK" w:eastAsia="cs-CZ"/>
        </w:rPr>
      </w:pPr>
      <w:del w:id="2470" w:author="Zuzana Hušeková" w:date="2021-06-11T13:17:00Z">
        <w:r w:rsidRPr="0028097F">
          <w:rPr>
            <w:rFonts w:eastAsia="Times New Roman" w:cs="Arial"/>
            <w:color w:val="auto"/>
            <w:szCs w:val="19"/>
            <w:lang w:val="sk-SK" w:eastAsia="cs-CZ"/>
          </w:rPr>
          <w:delText>návrh zmluvného formuláru obsahujúceho štandardné zmluvné podmienky;</w:delText>
        </w:r>
      </w:del>
    </w:p>
    <w:p w14:paraId="6FE09339" w14:textId="15A6B07C" w:rsidR="0028097F" w:rsidRPr="0028097F" w:rsidRDefault="0028097F" w:rsidP="0028097F">
      <w:pPr>
        <w:pStyle w:val="Bulletslevel2"/>
        <w:ind w:left="709" w:hanging="425"/>
        <w:rPr>
          <w:del w:id="2471" w:author="Zuzana Hušeková" w:date="2021-06-11T13:17:00Z"/>
          <w:rFonts w:eastAsia="Times New Roman" w:cs="Arial"/>
          <w:color w:val="auto"/>
          <w:szCs w:val="19"/>
          <w:lang w:val="sk-SK" w:eastAsia="cs-CZ"/>
        </w:rPr>
      </w:pPr>
      <w:del w:id="2472" w:author="Zuzana Hušeková" w:date="2021-06-11T13:17:00Z">
        <w:r w:rsidRPr="0028097F">
          <w:rPr>
            <w:rFonts w:eastAsia="Times New Roman" w:cs="Arial"/>
            <w:color w:val="auto"/>
            <w:szCs w:val="19"/>
            <w:lang w:val="sk-SK" w:eastAsia="cs-CZ"/>
          </w:rPr>
          <w:delText>návrh opisného formuláru;</w:delText>
        </w:r>
      </w:del>
    </w:p>
    <w:p w14:paraId="157CE181" w14:textId="36CD33CE" w:rsidR="0028097F" w:rsidRPr="0028097F" w:rsidRDefault="0028097F" w:rsidP="0028097F">
      <w:pPr>
        <w:pStyle w:val="Bulletslevel2"/>
        <w:ind w:left="709" w:hanging="425"/>
        <w:rPr>
          <w:del w:id="2473" w:author="Zuzana Hušeková" w:date="2021-06-11T13:17:00Z"/>
          <w:rFonts w:eastAsia="Times New Roman" w:cs="Arial"/>
          <w:color w:val="auto"/>
          <w:szCs w:val="19"/>
          <w:lang w:val="sk-SK" w:eastAsia="cs-CZ"/>
        </w:rPr>
      </w:pPr>
      <w:del w:id="2474" w:author="Zuzana Hušeková" w:date="2021-06-11T13:17:00Z">
        <w:r w:rsidRPr="0028097F">
          <w:rPr>
            <w:rFonts w:eastAsia="Times New Roman" w:cs="Arial"/>
            <w:color w:val="auto"/>
            <w:szCs w:val="19"/>
            <w:lang w:val="sk-SK" w:eastAsia="cs-CZ"/>
          </w:rPr>
          <w:delText>návrh objednávkového formuláru - konkrétne zmluvné špecifikácie a podmienky súťaže;</w:delText>
        </w:r>
      </w:del>
    </w:p>
    <w:p w14:paraId="72E3C5A3" w14:textId="7949267F" w:rsidR="00267484" w:rsidRPr="0073389C" w:rsidRDefault="00267484" w:rsidP="00267484">
      <w:pPr>
        <w:pStyle w:val="Bulletslevel2"/>
        <w:spacing w:after="120" w:line="288" w:lineRule="auto"/>
        <w:ind w:left="567" w:hanging="283"/>
        <w:rPr>
          <w:del w:id="2475" w:author="Zuzana Hušeková" w:date="2021-06-11T13:17:00Z"/>
          <w:rFonts w:eastAsia="Times New Roman" w:cs="Arial"/>
          <w:color w:val="auto"/>
          <w:szCs w:val="19"/>
          <w:lang w:val="sk-SK" w:eastAsia="cs-CZ"/>
        </w:rPr>
      </w:pPr>
      <w:del w:id="2476" w:author="Zuzana Hušeková" w:date="2021-06-11T13:17:00Z">
        <w:r w:rsidRPr="0073389C">
          <w:rPr>
            <w:rFonts w:eastAsia="Times New Roman" w:cs="Arial"/>
            <w:color w:val="auto"/>
            <w:szCs w:val="19"/>
            <w:lang w:val="sk-SK" w:eastAsia="cs-CZ"/>
          </w:rPr>
          <w:delText>automaticky vygenerovaná zmluva, ktorá je výsledkom VO;</w:delText>
        </w:r>
      </w:del>
    </w:p>
    <w:p w14:paraId="2721EBC3" w14:textId="4B024998" w:rsidR="00267484" w:rsidRDefault="00267484" w:rsidP="00267484">
      <w:pPr>
        <w:pStyle w:val="Bulletslevel2"/>
        <w:spacing w:after="120" w:line="288" w:lineRule="auto"/>
        <w:ind w:left="567" w:hanging="283"/>
        <w:jc w:val="both"/>
        <w:rPr>
          <w:del w:id="2477" w:author="Zuzana Hušeková" w:date="2021-06-11T13:17:00Z"/>
          <w:rFonts w:eastAsia="Times New Roman" w:cs="Arial"/>
          <w:color w:val="auto"/>
          <w:szCs w:val="19"/>
          <w:lang w:val="sk-SK" w:eastAsia="cs-CZ"/>
        </w:rPr>
      </w:pPr>
      <w:del w:id="2478" w:author="Zuzana Hušeková" w:date="2021-06-11T13:17:00Z">
        <w:r w:rsidRPr="0073389C">
          <w:rPr>
            <w:rFonts w:eastAsia="Times New Roman" w:cs="Arial"/>
            <w:color w:val="auto"/>
            <w:szCs w:val="19"/>
            <w:lang w:val="sk-SK" w:eastAsia="cs-CZ"/>
          </w:rPr>
          <w:delText xml:space="preserve">protokol, ktorý zachytáva celý priebeh procesu zadávania zákazy prostredníctvom elektronického trhoviska; </w:delText>
        </w:r>
      </w:del>
    </w:p>
    <w:p w14:paraId="5B5E60E5" w14:textId="7A9D4AFA" w:rsidR="009206B9" w:rsidRPr="0073389C" w:rsidRDefault="009206B9" w:rsidP="00267484">
      <w:pPr>
        <w:pStyle w:val="Bulletslevel2"/>
        <w:spacing w:after="120" w:line="288" w:lineRule="auto"/>
        <w:ind w:left="567" w:hanging="283"/>
        <w:jc w:val="both"/>
        <w:rPr>
          <w:del w:id="2479" w:author="Zuzana Hušeková" w:date="2021-06-11T13:17:00Z"/>
          <w:rFonts w:eastAsia="Times New Roman" w:cs="Arial"/>
          <w:color w:val="auto"/>
          <w:szCs w:val="19"/>
          <w:lang w:val="sk-SK" w:eastAsia="cs-CZ"/>
        </w:rPr>
      </w:pPr>
      <w:del w:id="2480" w:author="Zuzana Hušeková" w:date="2021-06-11T13:17:00Z">
        <w:r w:rsidRPr="009206B9">
          <w:rPr>
            <w:rFonts w:eastAsia="Times New Roman" w:cs="Arial"/>
            <w:color w:val="auto"/>
            <w:szCs w:val="19"/>
            <w:lang w:val="sk-SK" w:eastAsia="cs-CZ"/>
          </w:rPr>
          <w:delText xml:space="preserve">čestné vyhlásenia o neprítomnosti konfliktu záujmov zainteresovaných osôb podľa </w:delText>
        </w:r>
        <w:r w:rsidRPr="009206B9">
          <w:rPr>
            <w:rFonts w:eastAsia="Times New Roman" w:cs="Arial"/>
            <w:color w:val="auto"/>
            <w:szCs w:val="19"/>
            <w:lang w:val="sk-SK" w:eastAsia="cs-CZ"/>
          </w:rPr>
          <w:br/>
          <w:delText>§ 23 ods. 3 ZVO zúčastňujúcich sa na procese VO</w:delText>
        </w:r>
        <w:r>
          <w:rPr>
            <w:rFonts w:eastAsia="Times New Roman" w:cs="Arial"/>
            <w:color w:val="auto"/>
            <w:szCs w:val="19"/>
            <w:lang w:val="sk-SK" w:eastAsia="cs-CZ"/>
          </w:rPr>
          <w:delText>;</w:delText>
        </w:r>
      </w:del>
    </w:p>
    <w:p w14:paraId="4EB80EDA" w14:textId="1536AC9E" w:rsidR="00267484" w:rsidRPr="0073389C" w:rsidRDefault="00267484" w:rsidP="00267484">
      <w:pPr>
        <w:pStyle w:val="Bulletslevel2"/>
        <w:spacing w:after="120" w:line="288" w:lineRule="auto"/>
        <w:ind w:left="567" w:hanging="283"/>
        <w:jc w:val="both"/>
        <w:rPr>
          <w:del w:id="2481" w:author="Zuzana Hušeková" w:date="2021-06-11T13:17:00Z"/>
          <w:rFonts w:eastAsia="Times New Roman" w:cs="Arial"/>
          <w:color w:val="auto"/>
          <w:szCs w:val="19"/>
          <w:lang w:val="sk-SK" w:eastAsia="cs-CZ"/>
        </w:rPr>
      </w:pPr>
      <w:del w:id="2482" w:author="Zuzana Hušeková" w:date="2021-06-11T13:17:00Z">
        <w:r w:rsidRPr="0073389C">
          <w:rPr>
            <w:rFonts w:eastAsia="Times New Roman" w:cs="Arial"/>
            <w:color w:val="auto"/>
            <w:szCs w:val="19"/>
            <w:lang w:val="sk-SK" w:eastAsia="cs-CZ"/>
          </w:rPr>
          <w:delText>potvrdenie o zverejnení uzavretej zmluvy medzi prijímateľom a úspešným uchádzačom v CRZ, resp. na webovom sídle prijímateľa (uvedené zdokladuje napr. predložením „print screen“).</w:delText>
        </w:r>
      </w:del>
    </w:p>
    <w:p w14:paraId="061E9CFD" w14:textId="6D88DE12" w:rsidR="00A57973" w:rsidRPr="00771817" w:rsidRDefault="00A57973" w:rsidP="00771817">
      <w:pPr>
        <w:tabs>
          <w:tab w:val="left" w:pos="1014"/>
        </w:tabs>
        <w:spacing w:before="120" w:after="120" w:line="288" w:lineRule="auto"/>
        <w:jc w:val="both"/>
        <w:rPr>
          <w:del w:id="2483" w:author="Zuzana Hušeková" w:date="2021-06-11T13:17:00Z"/>
          <w:rFonts w:cs="Arial"/>
          <w:szCs w:val="19"/>
        </w:rPr>
      </w:pPr>
    </w:p>
    <w:p w14:paraId="5F793694" w14:textId="08D2282E" w:rsidR="009875A5" w:rsidRPr="00771817" w:rsidRDefault="009875A5" w:rsidP="00771817">
      <w:pPr>
        <w:tabs>
          <w:tab w:val="left" w:pos="1014"/>
        </w:tabs>
        <w:spacing w:before="120" w:after="120" w:line="288" w:lineRule="auto"/>
        <w:jc w:val="both"/>
        <w:rPr>
          <w:del w:id="2484" w:author="Zuzana Hušeková" w:date="2021-06-11T13:17:00Z"/>
          <w:rFonts w:cs="Arial"/>
          <w:szCs w:val="19"/>
        </w:rPr>
      </w:pPr>
      <w:del w:id="2485" w:author="Zuzana Hušeková" w:date="2021-06-11T13:17:00Z">
        <w:r w:rsidRPr="00771817">
          <w:rPr>
            <w:rFonts w:cs="Arial"/>
            <w:szCs w:val="19"/>
          </w:rPr>
          <w:delText xml:space="preserve">V prípade, že pri ex-post kontrole zo strany poskytovateľa, ktorej súčasťou je vecná kontrola verejného obstarávania, bude zistené porušenie, ktoré môže mať vplyv na oprávnenosť výdavkov, poskytovateľ v záveroch kontroly VO uvedie tieto </w:delText>
        </w:r>
        <w:r w:rsidR="00681213">
          <w:rPr>
            <w:rFonts w:cs="Arial"/>
            <w:szCs w:val="19"/>
          </w:rPr>
          <w:delText>nedostatky</w:delText>
        </w:r>
        <w:r w:rsidRPr="00771817">
          <w:rPr>
            <w:rFonts w:cs="Arial"/>
            <w:szCs w:val="19"/>
          </w:rPr>
          <w:delText xml:space="preserve">. </w:delText>
        </w:r>
        <w:r w:rsidR="005F7EEE">
          <w:delText>V prípade zisten</w:delText>
        </w:r>
        <w:r w:rsidR="00681213">
          <w:delText>ých nedostatkov</w:delText>
        </w:r>
        <w:r w:rsidR="005F7EEE">
          <w:delText xml:space="preserve"> v rámci vecnej kontroly verejného obstarávania, ktoré môžu</w:delText>
        </w:r>
        <w:r w:rsidR="005F7EEE" w:rsidRPr="006D0974">
          <w:delText xml:space="preserve"> mať vplyv na oprávnenosť výdavkov</w:delText>
        </w:r>
        <w:r w:rsidR="005F7EEE">
          <w:delText xml:space="preserve"> a nie je možné ich odstrániť, poskytovateľ v záveroch finančnej kontroly nepripustí výdavky súvisiace s VO do financovania v plnom rozsahu. </w:delText>
        </w:r>
        <w:r w:rsidRPr="00771817">
          <w:rPr>
            <w:rFonts w:cs="Arial"/>
            <w:szCs w:val="19"/>
          </w:rPr>
          <w:delText xml:space="preserve">V prípade zistení porušenia </w:delText>
        </w:r>
        <w:r w:rsidR="005E0D17">
          <w:rPr>
            <w:rFonts w:cs="Arial"/>
            <w:szCs w:val="19"/>
          </w:rPr>
          <w:delText>pravidiel</w:delText>
        </w:r>
        <w:r w:rsidR="005E0D17" w:rsidRPr="00771817">
          <w:rPr>
            <w:rFonts w:cs="Arial"/>
            <w:szCs w:val="19"/>
          </w:rPr>
          <w:delText xml:space="preserve"> </w:delText>
        </w:r>
        <w:r w:rsidRPr="00771817">
          <w:rPr>
            <w:rFonts w:cs="Arial"/>
            <w:szCs w:val="19"/>
          </w:rPr>
          <w:delText xml:space="preserve">a postupov VO, resp. porušenia pravidiel a ustanovení legislatívy SR a EÚ, ktoré mali alebo mohli mať vplyv na výsledok verejného obstarávania a zákazka bola zadávaná s využitím elektronického trhoviska,  je </w:delText>
        </w:r>
        <w:r w:rsidR="005F7EEE">
          <w:rPr>
            <w:rFonts w:cs="Arial"/>
            <w:szCs w:val="19"/>
          </w:rPr>
          <w:delText xml:space="preserve">poskytovateľ </w:delText>
        </w:r>
        <w:r w:rsidR="005F7EEE">
          <w:delText>povinný postupovať podľa</w:delText>
        </w:r>
        <w:r w:rsidR="005F7EEE" w:rsidRPr="00BB45A7">
          <w:delText xml:space="preserve"> </w:delText>
        </w:r>
        <w:r w:rsidR="005F7EEE">
          <w:delText>metodického pokynu CKO č. 5</w:delText>
        </w:r>
        <w:r w:rsidR="005F7EEE">
          <w:rPr>
            <w:rStyle w:val="Odkaznapoznmkupodiarou"/>
          </w:rPr>
          <w:footnoteReference w:id="152"/>
        </w:r>
        <w:r w:rsidR="005F7EEE">
          <w:delText>, ktorý upravuje postup pri určení finančných opráv za porušenie pravidiel a postupov VO</w:delText>
        </w:r>
        <w:r w:rsidRPr="00771817">
          <w:rPr>
            <w:rFonts w:cs="Arial"/>
            <w:szCs w:val="19"/>
          </w:rPr>
          <w:delText>.</w:delText>
        </w:r>
      </w:del>
    </w:p>
    <w:p w14:paraId="482FAD19" w14:textId="015C341F" w:rsidR="00A57973" w:rsidRDefault="00A57973" w:rsidP="009F4290">
      <w:pPr>
        <w:tabs>
          <w:tab w:val="left" w:pos="1014"/>
        </w:tabs>
        <w:contextualSpacing/>
        <w:jc w:val="both"/>
        <w:rPr>
          <w:del w:id="2488" w:author="Zuzana Hušeková" w:date="2021-06-11T13:17:00Z"/>
          <w:rFonts w:cs="Arial"/>
          <w:b/>
          <w:szCs w:val="19"/>
        </w:rPr>
      </w:pPr>
    </w:p>
    <w:p w14:paraId="6810700C" w14:textId="0AFABDF1" w:rsidR="009F4290" w:rsidRDefault="009F4290" w:rsidP="009F4290">
      <w:pPr>
        <w:tabs>
          <w:tab w:val="left" w:pos="1014"/>
        </w:tabs>
        <w:contextualSpacing/>
        <w:jc w:val="both"/>
        <w:rPr>
          <w:del w:id="2489" w:author="Zuzana Hušeková" w:date="2021-06-11T13:17:00Z"/>
          <w:rFonts w:cs="Arial"/>
          <w:b/>
          <w:szCs w:val="19"/>
        </w:rPr>
      </w:pPr>
      <w:del w:id="2490" w:author="Zuzana Hušeková" w:date="2021-06-11T13:17:00Z">
        <w:r w:rsidRPr="00735615">
          <w:rPr>
            <w:rFonts w:cs="Arial"/>
            <w:b/>
            <w:szCs w:val="19"/>
          </w:rPr>
          <w:delText xml:space="preserve">Zákazky </w:delText>
        </w:r>
        <w:r w:rsidR="009718D5" w:rsidRPr="00735615">
          <w:rPr>
            <w:rFonts w:cs="Arial"/>
            <w:b/>
            <w:szCs w:val="19"/>
          </w:rPr>
          <w:delText>s nízkou hodnotou</w:delText>
        </w:r>
      </w:del>
    </w:p>
    <w:p w14:paraId="59A75FA3" w14:textId="50557A53" w:rsidR="001B3386" w:rsidRDefault="001B3386" w:rsidP="009F4290">
      <w:pPr>
        <w:tabs>
          <w:tab w:val="left" w:pos="1014"/>
        </w:tabs>
        <w:contextualSpacing/>
        <w:jc w:val="both"/>
        <w:rPr>
          <w:del w:id="2491" w:author="Zuzana Hušeková" w:date="2021-06-11T13:17:00Z"/>
          <w:rFonts w:cs="Arial"/>
          <w:b/>
          <w:szCs w:val="19"/>
        </w:rPr>
      </w:pPr>
    </w:p>
    <w:p w14:paraId="050CE3E8" w14:textId="35C48938" w:rsidR="0062573B" w:rsidRDefault="0062573B" w:rsidP="0062573B">
      <w:pPr>
        <w:tabs>
          <w:tab w:val="left" w:pos="1014"/>
        </w:tabs>
        <w:spacing w:before="120" w:after="120" w:line="288" w:lineRule="auto"/>
        <w:jc w:val="both"/>
        <w:rPr>
          <w:del w:id="2492" w:author="Zuzana Hušeková" w:date="2021-06-11T13:17:00Z"/>
        </w:rPr>
      </w:pPr>
      <w:del w:id="2493" w:author="Zuzana Hušeková" w:date="2021-06-11T13:17:00Z">
        <w:r>
          <w:rPr>
            <w:rFonts w:cs="Arial"/>
            <w:szCs w:val="19"/>
          </w:rPr>
          <w:delText>Poskytovateľ</w:delText>
        </w:r>
        <w:r>
          <w:delText xml:space="preserve"> overuje pri kontrole zákaziek s nízkymi hodnotami podľa § 117 ZVO, či vynaložené náklady na obstaranie predmetu zákazky sú </w:delText>
        </w:r>
        <w:r w:rsidRPr="00CC285F">
          <w:delText>hospodárne</w:delText>
        </w:r>
        <w:r>
          <w:delText>. Zároveň p</w:delText>
        </w:r>
        <w:r>
          <w:rPr>
            <w:rFonts w:cs="Arial"/>
            <w:szCs w:val="19"/>
          </w:rPr>
          <w:delText>oskytovateľ</w:delText>
        </w:r>
        <w:r>
          <w:delText xml:space="preserve"> overí, či pri obstarávaní neboli porušené základné princípy VO a postupy uvedené v tejto časti kapitoly. Prijímateľ nesmie uzavrieť zmluvu s uchádzačom, ktorý nespĺňa podmienky účasti </w:delText>
        </w:r>
        <w:r w:rsidR="00275986">
          <w:delText xml:space="preserve">osobného postavenia </w:delText>
        </w:r>
        <w:r>
          <w:delText xml:space="preserve">podľa </w:delText>
        </w:r>
        <w:r w:rsidR="00E669A7">
          <w:fldChar w:fldCharType="begin"/>
        </w:r>
        <w:r w:rsidR="00E669A7">
          <w:delInstrText xml:space="preserve"> HYPERLINK "https://www.slov-lex.sk/pravne-predpisy/SK/ZZ/2015/343/20190101" \l "paragraf-32.odsek-1.pismeno-e" \o "Odkaz na predpis alebo ustanovenie" </w:delInstrText>
        </w:r>
        <w:r w:rsidR="00E669A7">
          <w:fldChar w:fldCharType="separate"/>
        </w:r>
        <w:r>
          <w:rPr>
            <w:rStyle w:val="Hypertextovprepojenie"/>
          </w:rPr>
          <w:delText>§ 32 ods. 1 písm. e)</w:delText>
        </w:r>
        <w:r w:rsidR="00E669A7">
          <w:rPr>
            <w:rStyle w:val="Hypertextovprepojenie"/>
          </w:rPr>
          <w:fldChar w:fldCharType="end"/>
        </w:r>
        <w:r>
          <w:delText xml:space="preserve"> a </w:delText>
        </w:r>
        <w:r w:rsidR="00E669A7">
          <w:fldChar w:fldCharType="begin"/>
        </w:r>
        <w:r w:rsidR="00E669A7">
          <w:delInstrText xml:space="preserve"> HYPERLINK "https://www.slov-lex.sk/pravne-predpisy/SK/ZZ/2015/343/20190101" \l "paragraf-32.odsek-1.pismeno-f" \o "Odkaz na predpis alebo ustanovenie" </w:delInstrText>
        </w:r>
        <w:r w:rsidR="00E669A7">
          <w:fldChar w:fldCharType="separate"/>
        </w:r>
        <w:r>
          <w:rPr>
            <w:rStyle w:val="Hypertextovprepojenie"/>
          </w:rPr>
          <w:delText>f)</w:delText>
        </w:r>
        <w:r w:rsidR="00E669A7">
          <w:rPr>
            <w:rStyle w:val="Hypertextovprepojenie"/>
          </w:rPr>
          <w:fldChar w:fldCharType="end"/>
        </w:r>
        <w:r>
          <w:delText xml:space="preserve"> ZVO alebo ak u neho existuje dôvod na vylúčenie podľa </w:delText>
        </w:r>
        <w:r w:rsidR="00E669A7">
          <w:fldChar w:fldCharType="begin"/>
        </w:r>
        <w:r w:rsidR="00E669A7">
          <w:delInstrText xml:space="preserve"> HYPERLINK "https://www.slov-lex.sk/pravne-predpisy/SK/ZZ/2015/343/20190101" \l "paragraf-40.odsek-6.pismeno-f" \o "Odkaz na predpis alebo ustanovenie" </w:delInstrText>
        </w:r>
        <w:r w:rsidR="00E669A7">
          <w:fldChar w:fldCharType="separate"/>
        </w:r>
        <w:r>
          <w:rPr>
            <w:rStyle w:val="Hypertextovprepojenie"/>
          </w:rPr>
          <w:delText>§ 40 ods. 6 písm. f)</w:delText>
        </w:r>
        <w:r w:rsidR="00E669A7">
          <w:rPr>
            <w:rStyle w:val="Hypertextovprepojenie"/>
          </w:rPr>
          <w:fldChar w:fldCharType="end"/>
        </w:r>
        <w:r>
          <w:delText xml:space="preserve"> ZVO (konflikt záujmov nemožno odstrániť inými účinnými opatreniami), ustanovenie § 11 ZVO tým nie je dotknuté. </w:delText>
        </w:r>
      </w:del>
    </w:p>
    <w:p w14:paraId="5A900024" w14:textId="07274251" w:rsidR="001B3386" w:rsidRDefault="0062573B" w:rsidP="0062573B">
      <w:pPr>
        <w:tabs>
          <w:tab w:val="left" w:pos="1014"/>
        </w:tabs>
        <w:spacing w:before="120" w:after="120" w:line="288" w:lineRule="auto"/>
        <w:jc w:val="both"/>
        <w:rPr>
          <w:del w:id="2494" w:author="Zuzana Hušeková" w:date="2021-06-11T13:17:00Z"/>
          <w:rFonts w:cs="Arial"/>
          <w:szCs w:val="19"/>
        </w:rPr>
      </w:pPr>
      <w:del w:id="2495" w:author="Zuzana Hušeková" w:date="2021-06-11T13:17:00Z">
        <w:r>
          <w:delText>Prijímateľ je povinný v zázname z prieskumu trhu uviesť, že preveril u oslovených záujemcov a uchádzačov, ktorí predložili ponuku, či sú oprávnení dodávať tovar, uskutočňovať stavebné práce alebo poskytovať službu, ktorá je predmetom zákazky a p</w:delText>
        </w:r>
        <w:r>
          <w:rPr>
            <w:rFonts w:cs="Arial"/>
            <w:szCs w:val="19"/>
          </w:rPr>
          <w:delText>oskytovateľ</w:delText>
        </w:r>
        <w:r>
          <w:delText xml:space="preserve"> skutočnosť, že oslovení záujemcovia</w:delText>
        </w:r>
        <w:r w:rsidRPr="00565184">
          <w:delText xml:space="preserve"> a uchádzači, ktorí predložili ponuku, sú oprávnení dodávať tovar, uskutočňovať stavebn</w:delText>
        </w:r>
        <w:r>
          <w:delText>é práce alebo poskytovať službu, overí v rámci výkonu finančnej kontroly VO. Prijímateľ zároveň na webovom sídle ÚVO overí, či oslovení záujemcovia a uchádzači, ktorí predložili ponuku, nemajú uložený zákaz účasti vo verejnom obstarávaní potvrdený konečným rozhodnutím v Slovenskej republike alebo v štáte sídla, miesta podnikania alebo obvyklého pobytu záujemcu/uchádzača. Pre tento účel uchováva v dokumentácii k zadávaniu zákazky printscreen z registra osôb so zákazom účasti.</w:delText>
        </w:r>
        <w:r w:rsidR="001B3386">
          <w:rPr>
            <w:rFonts w:cs="Arial"/>
            <w:szCs w:val="19"/>
          </w:rPr>
          <w:delText xml:space="preserve"> </w:delText>
        </w:r>
      </w:del>
    </w:p>
    <w:p w14:paraId="61623C25" w14:textId="7A523657" w:rsidR="00275986" w:rsidRPr="00AA03A1" w:rsidRDefault="00275986" w:rsidP="00275986">
      <w:pPr>
        <w:tabs>
          <w:tab w:val="left" w:pos="1014"/>
        </w:tabs>
        <w:spacing w:before="120" w:after="120" w:line="288" w:lineRule="auto"/>
        <w:jc w:val="both"/>
        <w:rPr>
          <w:del w:id="2496" w:author="Zuzana Hušeková" w:date="2021-06-11T13:17:00Z"/>
          <w:rFonts w:cs="Arial"/>
          <w:szCs w:val="19"/>
        </w:rPr>
      </w:pPr>
      <w:del w:id="2497" w:author="Zuzana Hušeková" w:date="2021-06-11T13:17:00Z">
        <w:r w:rsidRPr="00AA03A1">
          <w:rPr>
            <w:rFonts w:cs="Arial"/>
            <w:szCs w:val="19"/>
          </w:rPr>
          <w:delText>Ak bola predložená viac ako jedna ponuka, prijímateľ vyhodnocuje splnenie požiadaviek na predmet zákazky a splnenie podmienok účasti (ak relevantné) po vyhodnotení ponúk na základe kritériá/kritérií na vyhodnotenie ponúk, a to iba v prípade uchádzača, ktorý sa umiestnil na prvom mieste v poradí. Ak dôjde k vylúčeniu tohto uchádzača, vyhodnotí sa následne splnenie podmienok účasti a požiadaviek na predmet zákazky u ďalšieho uchádzača v poradí tak, aby uchádzač umiestnený na prvom mieste v novo zostavenom poradí spĺňal podmienky účasti a požiadavky na predmet zákazky. Uvedené pravidlá nevylučujú, aby prijímateľ vyhodnotil splnenie požiadaviek na predmet zákazky a splnenie podmienok účasti v prípade všetkých uchádzačov, ktorí predložili ponuku.</w:delText>
        </w:r>
      </w:del>
    </w:p>
    <w:p w14:paraId="10AA33D5" w14:textId="219F616B" w:rsidR="00C60417" w:rsidRDefault="00C60417" w:rsidP="00275986">
      <w:pPr>
        <w:tabs>
          <w:tab w:val="left" w:pos="1014"/>
        </w:tabs>
        <w:spacing w:before="120" w:after="120" w:line="288" w:lineRule="auto"/>
        <w:jc w:val="both"/>
        <w:rPr>
          <w:del w:id="2498" w:author="Zuzana Hušeková" w:date="2021-06-11T13:17:00Z"/>
        </w:rPr>
      </w:pPr>
      <w:del w:id="2499" w:author="Zuzana Hušeková" w:date="2021-06-11T13:17:00Z">
        <w:r>
          <w:delText>Prijímateľ požiada dodávateľa o vysvetlenie alebo doplnenie dokladov predložených v ponuke, ak z predložených dokladov nemožno posúdiť ich platnosť, splnenie podmienky účasti alebo splnenie požiadavky na predmet zákazky. Ak dodávateľ v lehote určenej prijímateľom nedoručí vysvetlenie alebo doplnenie predložených dokladov, alebo ak aj napriek predloženému vysvetleniu ponuky podľa záverov prijímateľa nespĺňa podmienky účasti alebo požiadavky na predmet zákazky, prijímateľ ponuku tohto dodávateľa vylúči a vyhodnocuje splnenie podmienok účasti a požiadaviek na predmet zákazky u ďalšieho dodávateľa v poradí.</w:delText>
        </w:r>
      </w:del>
    </w:p>
    <w:p w14:paraId="6C93246E" w14:textId="4E911E79" w:rsidR="00275986" w:rsidRPr="00AA03A1" w:rsidRDefault="00275986" w:rsidP="00275986">
      <w:pPr>
        <w:tabs>
          <w:tab w:val="left" w:pos="1014"/>
        </w:tabs>
        <w:spacing w:before="120" w:after="120" w:line="288" w:lineRule="auto"/>
        <w:jc w:val="both"/>
        <w:rPr>
          <w:del w:id="2500" w:author="Zuzana Hušeková" w:date="2021-06-11T13:17:00Z"/>
          <w:rFonts w:cs="Arial"/>
          <w:szCs w:val="19"/>
        </w:rPr>
      </w:pPr>
      <w:del w:id="2501" w:author="Zuzana Hušeková" w:date="2021-06-11T13:17:00Z">
        <w:r w:rsidRPr="00AA03A1">
          <w:rPr>
            <w:rFonts w:cs="Arial"/>
            <w:szCs w:val="19"/>
          </w:rPr>
          <w:delText xml:space="preserve">Ak uchádzač využije na preukázanie splnenia podmienok účasti finančného a ekonomického postavenia a technickej alebo odbornej spôsobilosti finančné zdroje, resp. technické a odborné kapacity inej osoby, bez ohľadu na ich právny vzťah, musí uchádzač prijímateľovi v ponuke preukázať, že pri plnení zákazky bude skutočne používať zdroje, resp. kapacity osoby, ktorú využije na preukázanie splnenia predmetných </w:delText>
        </w:r>
        <w:r w:rsidRPr="00AA03A1">
          <w:rPr>
            <w:rFonts w:cs="Arial"/>
            <w:szCs w:val="19"/>
          </w:rPr>
          <w:lastRenderedPageBreak/>
          <w:delText>podmienok účasti. Skutočnosť podľa predchádzajúcej vety preukazuje uchádzač písomným čestným vyhlásením (prísľubom) takejto inej osoby, že v prípade potreby bude uchádzačovi k dispozícií na plnenie predmetu zákazky počas celého trvania zmluvného vzťahu alebo písomnou zmluvou uzavretou medzi uchádzačom a osobou, ktorej zdrojmi alebo kapacitami mieni uchádzač preukázať svoje finančné a ekonomické postavenie alebo technickú alebo odbornú spôsobilosť. Osoba, ktorej kapacity majú byť použité na preukázanie splnenia podmienok účasti technickej alebo odbornej spôsobilosti, musí preukázať splnenie podmienok účasti týkajúcich sa osobného postavenia podľa § 32 ods. 1 písm. e) ZVO vo vzťahu k tej časti predmetu zákazky, na ktorú boli kapacity uchádzačovi poskytnuté. Zároveň osoba, ktorej kapacity majú byť použité na preukázanie splnenia podmienok účasti finančného a ekonomického postavenia alebo technickej alebo odbornej spôsobilosti, musí preukázať splnenie podmienky účasti týkajúcej sa osobného postavenia podľa § 32 ods. 1 písm. f) ZVO a nesmie u tejto osoby existovať dôvod na vylúčenie podľa § 40 ods. 6 písm. f) ZVO (konflikt záujmov nemožno odstrániť inými účinnými opatreniami).</w:delText>
        </w:r>
      </w:del>
    </w:p>
    <w:p w14:paraId="63E976B0" w14:textId="4D207D40" w:rsidR="00275986" w:rsidRDefault="00275986" w:rsidP="00275986">
      <w:pPr>
        <w:tabs>
          <w:tab w:val="left" w:pos="1014"/>
        </w:tabs>
        <w:spacing w:before="120" w:after="120" w:line="288" w:lineRule="auto"/>
        <w:jc w:val="both"/>
        <w:rPr>
          <w:del w:id="2502" w:author="Zuzana Hušeková" w:date="2021-06-11T13:17:00Z"/>
          <w:rFonts w:cs="Arial"/>
          <w:szCs w:val="19"/>
        </w:rPr>
      </w:pPr>
      <w:del w:id="2503" w:author="Zuzana Hušeková" w:date="2021-06-11T13:17:00Z">
        <w:r w:rsidRPr="00AA03A1">
          <w:rPr>
            <w:rFonts w:cs="Arial"/>
            <w:szCs w:val="19"/>
          </w:rPr>
          <w:delText>Ak prijímateľ vo výzve na predkladanie ponúk vyžaduje, aby uchádzač v ponuke uviedol podiel zákazky, ktorý má v úmysle zadať subdodávateľom, navrhovaných subdodávateľov a predmety subdodávok, navrhovaný subdodávateľ musí preukázať splnenie podmienok účasti týkajúcich sa osobného postavenia podľa § 32 ods. 1 písm. e) ZVO vo vzťahu k tej časti predmetu zákazky, ktorú bude realizovať v subdodávke. Zároveň subdodávateľ musí preukázať splnenie podmienky účasti týkajúcej sa osobného postavenia podľa § 32 ods. 1 písm. f) ZVO a nesmie u tejto osoby existovať dôvod na vylúčenie podľa § 40 ods. 6 písm. f) ZVO (konflikt záujmov nemožno odstrániť inými účinnými opatreniami). Prijímateľ zároveň môže vo výzve na predkladanie ponúk vyžadovať, aby úspešný uchádzač v zmluve/rámcovej dohode najneskôr v čase jej uzavretia uviedol údaje o všetkých známych subdodávateľoch.</w:delText>
        </w:r>
      </w:del>
    </w:p>
    <w:p w14:paraId="0E7B18FB" w14:textId="7271DE95" w:rsidR="00672FF6" w:rsidRDefault="00672FF6" w:rsidP="001B3386">
      <w:pPr>
        <w:tabs>
          <w:tab w:val="left" w:pos="1014"/>
        </w:tabs>
        <w:spacing w:before="120" w:after="120" w:line="288" w:lineRule="auto"/>
        <w:jc w:val="both"/>
        <w:rPr>
          <w:del w:id="2504" w:author="Zuzana Hušeková" w:date="2021-06-11T13:17:00Z"/>
          <w:rFonts w:cs="Arial"/>
          <w:szCs w:val="19"/>
        </w:rPr>
      </w:pPr>
    </w:p>
    <w:p w14:paraId="2379FCE6" w14:textId="4301719D" w:rsidR="00672FF6" w:rsidRDefault="00672FF6"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del w:id="2505" w:author="Zuzana Hušeková" w:date="2021-06-11T13:17:00Z"/>
          <w:rFonts w:cs="Arial"/>
          <w:szCs w:val="19"/>
        </w:rPr>
      </w:pPr>
      <w:del w:id="2506" w:author="Zuzana Hušeková" w:date="2021-06-11T13:17:00Z">
        <w:r w:rsidRPr="00A57E12">
          <w:rPr>
            <w:rFonts w:cs="Arial"/>
            <w:b/>
            <w:i/>
            <w:szCs w:val="19"/>
          </w:rPr>
          <w:delText xml:space="preserve">Dôležité upozornenie: </w:delText>
        </w:r>
        <w:r w:rsidRPr="00A57E12">
          <w:rPr>
            <w:rFonts w:cs="Arial"/>
            <w:szCs w:val="19"/>
          </w:rPr>
          <w:delText xml:space="preserve">Ak prijímateľ zrealizoval zákazky </w:delText>
        </w:r>
        <w:r w:rsidR="009718D5">
          <w:rPr>
            <w:rFonts w:cs="Arial"/>
            <w:szCs w:val="19"/>
          </w:rPr>
          <w:delText>s nízkou hodnotou</w:delText>
        </w:r>
        <w:r w:rsidRPr="00A57E12">
          <w:rPr>
            <w:rFonts w:cs="Arial"/>
            <w:szCs w:val="19"/>
          </w:rPr>
          <w:delText xml:space="preserve">, je možné postúpiť výdavky na financovanie </w:delText>
        </w:r>
        <w:r w:rsidR="0062573B">
          <w:rPr>
            <w:rFonts w:cs="Arial"/>
            <w:szCs w:val="19"/>
          </w:rPr>
          <w:delText>v plnom rozsahu</w:delText>
        </w:r>
        <w:r w:rsidR="0062573B" w:rsidRPr="00A57E12">
          <w:rPr>
            <w:rFonts w:cs="Arial"/>
            <w:szCs w:val="19"/>
          </w:rPr>
          <w:delText xml:space="preserve"> </w:delText>
        </w:r>
        <w:r w:rsidRPr="00A57E12">
          <w:rPr>
            <w:rFonts w:cs="Arial"/>
            <w:szCs w:val="19"/>
          </w:rPr>
          <w:delText>iba v prípade, ak boli dodržané pravidlá a povinnosti uvádzané v tejto príručke a subsidiárne v SR EŠIF, ako aj v metodickom pokyne CKO č. 1</w:delText>
        </w:r>
        <w:r w:rsidR="009240C6" w:rsidRPr="00A57E12">
          <w:rPr>
            <w:rFonts w:cs="Arial"/>
            <w:szCs w:val="19"/>
          </w:rPr>
          <w:delText>4</w:delText>
        </w:r>
        <w:r w:rsidR="00B65522">
          <w:rPr>
            <w:rStyle w:val="Odkaznapoznmkupodiarou"/>
            <w:rFonts w:cs="Arial"/>
            <w:szCs w:val="19"/>
          </w:rPr>
          <w:footnoteReference w:id="153"/>
        </w:r>
        <w:r w:rsidRPr="00A57E12">
          <w:rPr>
            <w:rFonts w:cs="Arial"/>
            <w:szCs w:val="19"/>
          </w:rPr>
          <w:delText xml:space="preserve">, a to bez ohľadu na skutočnosť, či zákazku zrealizoval ešte pred schválením ŽoNFP. V prípade, ak pri implementácii projektu prijímateľ predloží </w:delText>
        </w:r>
        <w:r w:rsidR="00602CB7">
          <w:rPr>
            <w:rFonts w:cs="Arial"/>
            <w:szCs w:val="19"/>
          </w:rPr>
          <w:delText>poskytovateľovi</w:delText>
        </w:r>
        <w:r w:rsidRPr="00A57E12">
          <w:rPr>
            <w:rFonts w:cs="Arial"/>
            <w:szCs w:val="19"/>
          </w:rPr>
          <w:delText xml:space="preserve"> na </w:delText>
        </w:r>
        <w:r w:rsidR="00E911B7">
          <w:rPr>
            <w:rFonts w:cs="Arial"/>
            <w:szCs w:val="19"/>
          </w:rPr>
          <w:delText xml:space="preserve">finančnú </w:delText>
        </w:r>
        <w:r w:rsidRPr="00A57E12">
          <w:rPr>
            <w:rFonts w:cs="Arial"/>
            <w:szCs w:val="19"/>
          </w:rPr>
          <w:delText>kontrolu verejného obstarávania zákazku, pri realizácii ktorej postupoval v rozpore s pravidlami uvedenými v Príručke pre prijímateľa</w:delText>
        </w:r>
        <w:r w:rsidR="00CB3854" w:rsidRPr="00CB3854">
          <w:rPr>
            <w:rFonts w:cs="Arial"/>
            <w:szCs w:val="19"/>
          </w:rPr>
          <w:delText xml:space="preserve"> </w:delText>
        </w:r>
        <w:r w:rsidR="00CB3854" w:rsidRPr="00AA03A1">
          <w:rPr>
            <w:rFonts w:cs="Arial"/>
            <w:szCs w:val="19"/>
          </w:rPr>
          <w:delText>a porušenie týchto pravidiel malo alebo mohlo mať vplyv na výsledok VO</w:delText>
        </w:r>
        <w:r w:rsidRPr="00A57E12">
          <w:rPr>
            <w:rFonts w:cs="Arial"/>
            <w:szCs w:val="19"/>
          </w:rPr>
          <w:delText xml:space="preserve">, </w:delText>
        </w:r>
        <w:r w:rsidR="00602CB7">
          <w:rPr>
            <w:rFonts w:cs="Arial"/>
            <w:szCs w:val="19"/>
          </w:rPr>
          <w:delText>poskytovateľ</w:delText>
        </w:r>
        <w:r w:rsidRPr="00A57E12">
          <w:rPr>
            <w:rFonts w:cs="Arial"/>
            <w:szCs w:val="19"/>
          </w:rPr>
          <w:delText xml:space="preserve"> je povinný </w:delText>
        </w:r>
        <w:r w:rsidR="005E0D17" w:rsidRPr="005E0D17">
          <w:rPr>
            <w:rFonts w:cs="Arial"/>
            <w:szCs w:val="19"/>
          </w:rPr>
          <w:delText>postupovať podľa metodického pokynu CKO č. 5</w:delText>
        </w:r>
        <w:r w:rsidRPr="00A57E12">
          <w:rPr>
            <w:rFonts w:cs="Arial"/>
            <w:szCs w:val="19"/>
          </w:rPr>
          <w:delText>.</w:delText>
        </w:r>
      </w:del>
    </w:p>
    <w:p w14:paraId="19E7C160" w14:textId="5A958C23" w:rsidR="005408C4" w:rsidRPr="00A57E12" w:rsidRDefault="005408C4" w:rsidP="005408C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del w:id="2515" w:author="Zuzana Hušeková" w:date="2021-06-11T13:17:00Z"/>
          <w:rFonts w:cs="Arial"/>
          <w:szCs w:val="19"/>
        </w:rPr>
      </w:pPr>
      <w:del w:id="2516" w:author="Zuzana Hušeková" w:date="2021-06-11T13:17:00Z">
        <w:r w:rsidRPr="005408C4">
          <w:rPr>
            <w:rFonts w:cs="Arial"/>
            <w:szCs w:val="19"/>
          </w:rPr>
          <w:delText>Určenie finančných opráv sa riadi pravidlami, ktoré sú platné v čase vypracovania návrhu správy z kontroly, resp. návrhu čiastkovej správy z kontroly.</w:delText>
        </w:r>
      </w:del>
    </w:p>
    <w:p w14:paraId="6AF22DBB" w14:textId="362E124D" w:rsidR="00672FF6" w:rsidRDefault="00672FF6" w:rsidP="001B3386">
      <w:pPr>
        <w:tabs>
          <w:tab w:val="left" w:pos="1014"/>
        </w:tabs>
        <w:spacing w:before="120" w:after="120" w:line="288" w:lineRule="auto"/>
        <w:jc w:val="both"/>
        <w:rPr>
          <w:del w:id="2517" w:author="Zuzana Hušeková" w:date="2021-06-11T13:17:00Z"/>
          <w:rFonts w:cs="Arial"/>
          <w:szCs w:val="19"/>
        </w:rPr>
      </w:pPr>
    </w:p>
    <w:p w14:paraId="67D13F11" w14:textId="123926C1" w:rsidR="00602CB7" w:rsidRPr="00602CB7" w:rsidRDefault="00602CB7"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del w:id="2518" w:author="Zuzana Hušeková" w:date="2021-06-11T13:17:00Z"/>
          <w:rFonts w:cs="Arial"/>
          <w:szCs w:val="19"/>
        </w:rPr>
      </w:pPr>
      <w:del w:id="2519" w:author="Zuzana Hušeková" w:date="2021-06-11T13:17:00Z">
        <w:r w:rsidRPr="00602CB7">
          <w:rPr>
            <w:rFonts w:cs="Arial"/>
            <w:b/>
            <w:i/>
            <w:szCs w:val="19"/>
          </w:rPr>
          <w:delText xml:space="preserve">Dôležité upozornenie: </w:delText>
        </w:r>
        <w:r w:rsidRPr="00602CB7">
          <w:rPr>
            <w:rFonts w:cs="Arial"/>
            <w:szCs w:val="19"/>
          </w:rPr>
          <w:delText>V prípade uskutočnenia osobného prieskumu trhu u dodávateľa je prijímateľ povinný tento prieskum hodnoverne zdokumentovať, napr. vyhotovením fotografií, ktoré preukážu cenu predmetu zákazky v čase uskutočňovania prieskumu</w:delText>
        </w:r>
        <w:r w:rsidRPr="000E5863">
          <w:rPr>
            <w:rFonts w:cs="Arial"/>
            <w:szCs w:val="19"/>
          </w:rPr>
          <w:delText>, zápis z rokovania potvrdený oboma stranami</w:delText>
        </w:r>
        <w:r w:rsidRPr="00C43500">
          <w:rPr>
            <w:rFonts w:cs="Arial"/>
            <w:szCs w:val="19"/>
          </w:rPr>
          <w:delText>.</w:delText>
        </w:r>
        <w:r w:rsidRPr="00E56F7C">
          <w:rPr>
            <w:rFonts w:cs="Arial"/>
            <w:szCs w:val="19"/>
          </w:rPr>
          <w:delText xml:space="preserve"> Poskytovateľ upozorňuje prij</w:delText>
        </w:r>
        <w:r w:rsidRPr="00232E50">
          <w:rPr>
            <w:rFonts w:cs="Arial"/>
            <w:szCs w:val="19"/>
          </w:rPr>
          <w:delText>ímateľa, že o</w:delText>
        </w:r>
        <w:r w:rsidRPr="00602CB7">
          <w:rPr>
            <w:rFonts w:cs="Arial"/>
            <w:szCs w:val="19"/>
          </w:rPr>
          <w:delText>sobný prieskum trhu je možné vykonať len na spotrebný tovar.</w:delText>
        </w:r>
      </w:del>
    </w:p>
    <w:p w14:paraId="616D4AD0" w14:textId="0DF31838" w:rsidR="009240C6" w:rsidRPr="009240C6" w:rsidRDefault="009240C6" w:rsidP="009240C6">
      <w:pPr>
        <w:spacing w:before="120" w:after="120" w:line="288" w:lineRule="auto"/>
        <w:jc w:val="both"/>
        <w:rPr>
          <w:del w:id="2520" w:author="Zuzana Hušeková" w:date="2021-06-11T13:17:00Z"/>
          <w:rFonts w:cs="Arial"/>
          <w:szCs w:val="19"/>
        </w:rPr>
      </w:pPr>
      <w:del w:id="2521" w:author="Zuzana Hušeková" w:date="2021-06-11T13:17:00Z">
        <w:r w:rsidRPr="009240C6">
          <w:rPr>
            <w:rFonts w:cs="Arial"/>
            <w:szCs w:val="19"/>
          </w:rPr>
          <w:delText xml:space="preserve">Kompletnú dokumentáciu na kontrolu VO predkladá prijímateľ </w:delText>
        </w:r>
        <w:r w:rsidRPr="009240C6">
          <w:rPr>
            <w:rFonts w:cs="Arial"/>
            <w:b/>
            <w:szCs w:val="19"/>
          </w:rPr>
          <w:delText>po podpise zmluvy s úspešným uchádzačom (štandardná ex post kontrola)</w:delText>
        </w:r>
        <w:r w:rsidRPr="009240C6">
          <w:rPr>
            <w:rFonts w:cs="Arial"/>
            <w:szCs w:val="19"/>
          </w:rPr>
          <w:delText xml:space="preserve">. Ak plnenie nie je založené na písomnom zmluvnom vzťahu, predkladá prijímateľ objednávku, ktorá v tomto prípade pre potreby kontroly VO nahrádza písomný zmluvný vzťah. 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kontroly VO nahrádza písomný zmluvný vzťah. </w:delText>
        </w:r>
      </w:del>
    </w:p>
    <w:p w14:paraId="38DBED06" w14:textId="58B69E3C" w:rsidR="001B3386" w:rsidRPr="00703E20" w:rsidRDefault="001B3386" w:rsidP="001B3386">
      <w:pPr>
        <w:spacing w:before="120" w:after="120" w:line="288" w:lineRule="auto"/>
        <w:jc w:val="both"/>
        <w:rPr>
          <w:del w:id="2522" w:author="Zuzana Hušeková" w:date="2021-06-11T13:17:00Z"/>
          <w:rFonts w:cs="Arial"/>
          <w:szCs w:val="19"/>
        </w:rPr>
      </w:pPr>
      <w:del w:id="2523" w:author="Zuzana Hušeková" w:date="2021-06-11T13:17:00Z">
        <w:r w:rsidRPr="00FF3561">
          <w:rPr>
            <w:rFonts w:cs="Arial"/>
            <w:szCs w:val="19"/>
          </w:rPr>
          <w:delText>Poskytovateľ požiada prijímateľa v prípade potreby</w:delText>
        </w:r>
        <w:r>
          <w:rPr>
            <w:rFonts w:cs="Arial"/>
            <w:szCs w:val="19"/>
          </w:rPr>
          <w:delText xml:space="preserve"> o </w:delText>
        </w:r>
        <w:r w:rsidRPr="00FF3561">
          <w:rPr>
            <w:rFonts w:cs="Arial"/>
            <w:szCs w:val="19"/>
          </w:rPr>
          <w:delText>vysvetleni</w:delText>
        </w:r>
        <w:r>
          <w:rPr>
            <w:rFonts w:cs="Arial"/>
            <w:szCs w:val="19"/>
          </w:rPr>
          <w:delText>e/</w:delText>
        </w:r>
        <w:r w:rsidRPr="00FF3561">
          <w:rPr>
            <w:rFonts w:cs="Arial"/>
            <w:szCs w:val="19"/>
          </w:rPr>
          <w:delText>doplneni</w:delText>
        </w:r>
        <w:r>
          <w:rPr>
            <w:rFonts w:cs="Arial"/>
            <w:szCs w:val="19"/>
          </w:rPr>
          <w:delText>e</w:delText>
        </w:r>
        <w:r w:rsidRPr="00FF3561">
          <w:rPr>
            <w:rFonts w:cs="Arial"/>
            <w:szCs w:val="19"/>
          </w:rPr>
          <w:delText xml:space="preserve"> dokumentácie alebo informácií</w:delText>
        </w:r>
        <w:r>
          <w:rPr>
            <w:rFonts w:cs="Arial"/>
            <w:szCs w:val="19"/>
          </w:rPr>
          <w:delText xml:space="preserve"> </w:delText>
        </w:r>
        <w:r w:rsidRPr="00FF3561">
          <w:rPr>
            <w:rFonts w:cs="Arial"/>
            <w:szCs w:val="19"/>
          </w:rPr>
          <w:delText xml:space="preserve">v lehote minimálne 5 pracovných dní a maximálne 10 pracovných dní odo dňa doručenia žiadosti o vysvetlenie resp. doplnenie dokumentácie. Dňom odoslania žiadosti </w:delText>
        </w:r>
        <w:r w:rsidR="005E0D17">
          <w:rPr>
            <w:rFonts w:cs="Arial"/>
            <w:szCs w:val="19"/>
          </w:rPr>
          <w:delText>sa</w:delText>
        </w:r>
        <w:r w:rsidRPr="00FF3561">
          <w:rPr>
            <w:rFonts w:cs="Arial"/>
            <w:szCs w:val="19"/>
          </w:rPr>
          <w:delText xml:space="preserve"> lehota na výkon kontroly</w:delText>
        </w:r>
        <w:r>
          <w:rPr>
            <w:rFonts w:cs="Arial"/>
            <w:szCs w:val="19"/>
          </w:rPr>
          <w:delText xml:space="preserve"> VO</w:delText>
        </w:r>
        <w:r w:rsidR="005E0D17">
          <w:rPr>
            <w:rFonts w:cs="Arial"/>
            <w:szCs w:val="19"/>
          </w:rPr>
          <w:delText xml:space="preserve"> prerušuje</w:delText>
        </w:r>
        <w:r w:rsidRPr="00FF3561">
          <w:rPr>
            <w:rFonts w:cs="Arial"/>
            <w:szCs w:val="19"/>
          </w:rPr>
          <w:delText xml:space="preserve">. Dňom </w:delText>
        </w:r>
        <w:r w:rsidRPr="00FF3561">
          <w:rPr>
            <w:rFonts w:cs="Arial"/>
            <w:szCs w:val="19"/>
          </w:rPr>
          <w:lastRenderedPageBreak/>
          <w:delText xml:space="preserve">nasledujúcim po dni doručenia vysvetlenia alebo doplnenia dokumentácie poskytovateľovi </w:delText>
        </w:r>
        <w:r w:rsidR="005E0D17">
          <w:rPr>
            <w:rFonts w:cs="Arial"/>
            <w:szCs w:val="19"/>
          </w:rPr>
          <w:delText>pokračuje</w:delText>
        </w:r>
        <w:r w:rsidR="005E0D17" w:rsidRPr="00FF3561">
          <w:rPr>
            <w:rFonts w:cs="Arial"/>
            <w:szCs w:val="19"/>
          </w:rPr>
          <w:delText xml:space="preserve"> </w:delText>
        </w:r>
        <w:r w:rsidRPr="00FF3561">
          <w:rPr>
            <w:rFonts w:cs="Arial"/>
            <w:szCs w:val="19"/>
          </w:rPr>
          <w:delText>plyn</w:delText>
        </w:r>
        <w:r w:rsidR="005E0D17">
          <w:rPr>
            <w:rFonts w:cs="Arial"/>
            <w:szCs w:val="19"/>
          </w:rPr>
          <w:delText>utie</w:delText>
        </w:r>
        <w:r w:rsidRPr="00FF3561">
          <w:rPr>
            <w:rFonts w:cs="Arial"/>
            <w:szCs w:val="19"/>
          </w:rPr>
          <w:delText xml:space="preserve"> lehot</w:delText>
        </w:r>
        <w:r w:rsidR="005E0D17">
          <w:rPr>
            <w:rFonts w:cs="Arial"/>
            <w:szCs w:val="19"/>
          </w:rPr>
          <w:delText>y</w:delText>
        </w:r>
        <w:r w:rsidRPr="00FF3561">
          <w:rPr>
            <w:rFonts w:cs="Arial"/>
            <w:szCs w:val="19"/>
          </w:rPr>
          <w:delText xml:space="preserve"> na výkon kontroly VO</w:delText>
        </w:r>
        <w:r>
          <w:rPr>
            <w:rFonts w:cs="Arial"/>
            <w:szCs w:val="19"/>
          </w:rPr>
          <w:delText xml:space="preserve">. </w:delText>
        </w:r>
        <w:r w:rsidRPr="00703E20">
          <w:rPr>
            <w:rFonts w:cs="Arial"/>
            <w:szCs w:val="19"/>
            <w:lang w:eastAsia="x-none"/>
          </w:rPr>
          <w:delText xml:space="preserve">Lehota </w:delText>
        </w:r>
        <w:r>
          <w:rPr>
            <w:rFonts w:cs="Arial"/>
            <w:szCs w:val="19"/>
            <w:lang w:eastAsia="x-none"/>
          </w:rPr>
          <w:delText>na doplnenie</w:delText>
        </w:r>
        <w:r w:rsidR="007D236C">
          <w:rPr>
            <w:rFonts w:cs="Arial"/>
            <w:szCs w:val="19"/>
            <w:lang w:eastAsia="x-none"/>
          </w:rPr>
          <w:delText>,</w:delText>
        </w:r>
        <w:r>
          <w:rPr>
            <w:rFonts w:cs="Arial"/>
            <w:szCs w:val="19"/>
            <w:lang w:eastAsia="x-none"/>
          </w:rPr>
          <w:delText xml:space="preserve"> resp. vysvetlenie dokumentácie k VO </w:delText>
        </w:r>
        <w:r w:rsidRPr="00703E20">
          <w:rPr>
            <w:rFonts w:cs="Arial"/>
            <w:szCs w:val="19"/>
            <w:lang w:eastAsia="x-none"/>
          </w:rPr>
          <w:delText>začína prijímateľovi plynúť odo dňa doručenia výzvy.</w:delText>
        </w:r>
        <w:r>
          <w:rPr>
            <w:rFonts w:cs="Arial"/>
            <w:szCs w:val="19"/>
            <w:lang w:eastAsia="x-none"/>
          </w:rPr>
          <w:delText xml:space="preserve"> </w:delText>
        </w:r>
        <w:r w:rsidRPr="00703E20">
          <w:rPr>
            <w:rFonts w:cs="Arial"/>
            <w:szCs w:val="19"/>
            <w:lang w:eastAsia="x-none"/>
          </w:rPr>
          <w:delText>Zároveň, ak napriek čestnému vyhláseniu prijímateľa poskytovateľ identifikuje, že dokumentácia nie je kompletná a pre riadne ukončenie kontroly</w:delText>
        </w:r>
        <w:r>
          <w:rPr>
            <w:rFonts w:cs="Arial"/>
            <w:szCs w:val="19"/>
            <w:lang w:eastAsia="x-none"/>
          </w:rPr>
          <w:delText xml:space="preserve"> VO</w:delText>
        </w:r>
        <w:r w:rsidRPr="00703E20">
          <w:rPr>
            <w:rFonts w:cs="Arial"/>
            <w:szCs w:val="19"/>
            <w:lang w:eastAsia="x-none"/>
          </w:rPr>
          <w:delText xml:space="preserve"> je nevyhnutné vyzvať prijímateľa na doplnenie týchto chýbajúcich dokladov, uvedenú skutočnosť poskytovateľ bude môcť vyhodnotiť ako podstatné porušenie zmluvy o NFP.</w:delText>
        </w:r>
      </w:del>
    </w:p>
    <w:p w14:paraId="6820C263" w14:textId="3A7EE84A" w:rsidR="001B3386" w:rsidRDefault="001B3386" w:rsidP="001B3386">
      <w:pPr>
        <w:spacing w:before="120" w:after="120" w:line="288" w:lineRule="auto"/>
        <w:jc w:val="both"/>
        <w:rPr>
          <w:del w:id="2524" w:author="Zuzana Hušeková" w:date="2021-06-11T13:17:00Z"/>
          <w:rFonts w:cs="Arial"/>
          <w:szCs w:val="19"/>
        </w:rPr>
      </w:pPr>
      <w:del w:id="2525" w:author="Zuzana Hušeková" w:date="2021-06-11T13:17:00Z">
        <w:r w:rsidRPr="00703E20">
          <w:rPr>
            <w:rFonts w:cs="Arial"/>
            <w:szCs w:val="19"/>
          </w:rPr>
          <w:delText>Ak poskytovateľ</w:delText>
        </w:r>
        <w:r w:rsidRPr="00703E20" w:rsidDel="006526CF">
          <w:rPr>
            <w:rFonts w:cs="Arial"/>
            <w:szCs w:val="19"/>
          </w:rPr>
          <w:delText xml:space="preserve"> </w:delText>
        </w:r>
        <w:r w:rsidRPr="00703E20">
          <w:rPr>
            <w:rFonts w:cs="Arial"/>
            <w:szCs w:val="19"/>
          </w:rPr>
          <w:delText xml:space="preserve">identifikuje nedostatky v procese VO, </w:delText>
        </w:r>
        <w:r w:rsidR="009240C6" w:rsidRPr="009240C6">
          <w:rPr>
            <w:rFonts w:cs="Arial"/>
            <w:szCs w:val="19"/>
          </w:rPr>
          <w:delText xml:space="preserve">uvedie tieto nedostatky v návrhu správy z kontroly spolu s odporúčaniami na odstránenie zistených nedostatkov a poskytne prijímateľovi lehotu minimálne 5 pracovných dní na podanie námietok. V prípade, že prijímateľ doručí v určenej lehote námietky, je poskytovateľ povinný ich vyhodnotiť a v prípade ich úplnej alebo čiastočnej opodstatnenosti, zohľadniť ich v správe z kontroly. V prípade, že námietky prijímateľa sú neopodstatnené, neboli podané alebo boli podané po lehote, poskytovateľ vypracuje správu z kontroly, v rámci ktorej uvedie neopodstatnené námietky spolu s dôvodom ich neopodstatnenosti. Správa z kontroly zároveň obsahuje odporúčania na odstránenie zistených nedostatkov, ktoré je prijímateľ povinný v stanovenej lehote (minimálne 5 pracovných dní a maximálne 10 pracovných dní) odstrániť. Záverom správy z kontroly </w:delText>
        </w:r>
        <w:r>
          <w:rPr>
            <w:rFonts w:cs="Arial"/>
            <w:szCs w:val="19"/>
          </w:rPr>
          <w:delText xml:space="preserve">môže byť  </w:delText>
        </w:r>
        <w:r w:rsidRPr="00B8687C">
          <w:rPr>
            <w:rFonts w:cs="Arial"/>
            <w:szCs w:val="19"/>
          </w:rPr>
          <w:delText>pripustenie</w:delText>
        </w:r>
        <w:r>
          <w:rPr>
            <w:rFonts w:cs="Arial"/>
            <w:szCs w:val="19"/>
          </w:rPr>
          <w:delText xml:space="preserve"> resp. nepripustenie</w:delText>
        </w:r>
        <w:r w:rsidRPr="00B8687C">
          <w:rPr>
            <w:rFonts w:cs="Arial"/>
            <w:szCs w:val="19"/>
          </w:rPr>
          <w:delText xml:space="preserve"> výdavkov týka</w:delText>
        </w:r>
        <w:r>
          <w:rPr>
            <w:rFonts w:cs="Arial"/>
            <w:szCs w:val="19"/>
          </w:rPr>
          <w:delText>júcich</w:delText>
        </w:r>
        <w:r w:rsidRPr="00B8687C">
          <w:rPr>
            <w:rFonts w:cs="Arial"/>
            <w:szCs w:val="19"/>
          </w:rPr>
          <w:delText xml:space="preserve"> sa predmetu zákazky zadávanej na základe kontrolovaného VO do financovania. Toto pripustenie výdavkov do financovania predstavuje jeden z predpokladov ovplyvňujúcich posudzovanie oprávnenosti výdavkov predložených ďalej prijímateľom v rámci ŽoP.</w:delText>
        </w:r>
        <w:r>
          <w:rPr>
            <w:rFonts w:cs="Arial"/>
            <w:szCs w:val="19"/>
          </w:rPr>
          <w:delText xml:space="preserve"> </w:delText>
        </w:r>
      </w:del>
    </w:p>
    <w:p w14:paraId="4481B7D2" w14:textId="4C965235" w:rsidR="001B3386" w:rsidRPr="00703E20" w:rsidRDefault="001B3386" w:rsidP="001B3386">
      <w:pPr>
        <w:spacing w:before="120" w:after="120" w:line="288" w:lineRule="auto"/>
        <w:jc w:val="both"/>
        <w:rPr>
          <w:del w:id="2526" w:author="Zuzana Hušeková" w:date="2021-06-11T13:17:00Z"/>
          <w:rFonts w:cs="Arial"/>
          <w:szCs w:val="19"/>
          <w:lang w:eastAsia="x-none"/>
        </w:rPr>
      </w:pPr>
      <w:del w:id="2527" w:author="Zuzana Hušeková" w:date="2021-06-11T13:17:00Z">
        <w:r w:rsidRPr="00703E20">
          <w:rPr>
            <w:rFonts w:cs="Arial"/>
            <w:szCs w:val="19"/>
            <w:lang w:eastAsia="x-none"/>
          </w:rPr>
          <w:delText xml:space="preserve">Ak </w:delText>
        </w:r>
        <w:r>
          <w:rPr>
            <w:rFonts w:cs="Arial"/>
            <w:szCs w:val="19"/>
            <w:lang w:eastAsia="x-none"/>
          </w:rPr>
          <w:delText xml:space="preserve">poskytovateľ </w:delText>
        </w:r>
        <w:r w:rsidRPr="00703E20">
          <w:rPr>
            <w:rFonts w:cs="Arial"/>
            <w:szCs w:val="19"/>
            <w:lang w:eastAsia="x-none"/>
          </w:rPr>
          <w:delText xml:space="preserve">pri kontrole </w:delText>
        </w:r>
        <w:r>
          <w:rPr>
            <w:rFonts w:cs="Arial"/>
            <w:szCs w:val="19"/>
            <w:lang w:eastAsia="x-none"/>
          </w:rPr>
          <w:delText>dodatku</w:delText>
        </w:r>
        <w:r w:rsidRPr="00703E20">
          <w:rPr>
            <w:rFonts w:cs="Arial"/>
            <w:szCs w:val="19"/>
            <w:lang w:eastAsia="x-none"/>
          </w:rPr>
          <w:delText xml:space="preserve"> zistí porušenie </w:delText>
        </w:r>
        <w:r w:rsidR="005E0D17">
          <w:rPr>
            <w:rFonts w:cs="Arial"/>
            <w:szCs w:val="19"/>
            <w:lang w:eastAsia="x-none"/>
          </w:rPr>
          <w:delText>pravidiel</w:delText>
        </w:r>
        <w:r w:rsidR="005E0D17" w:rsidRPr="00703E20">
          <w:rPr>
            <w:rFonts w:cs="Arial"/>
            <w:szCs w:val="19"/>
            <w:lang w:eastAsia="x-none"/>
          </w:rPr>
          <w:delText xml:space="preserve"> </w:delText>
        </w:r>
        <w:r w:rsidRPr="00703E20">
          <w:rPr>
            <w:rFonts w:cs="Arial"/>
            <w:szCs w:val="19"/>
            <w:lang w:eastAsia="x-none"/>
          </w:rPr>
          <w:delText xml:space="preserve">a postupov VO, resp. porušenie pravidiel a ustanovení legislatívy SR a EÚ, pričom rozsah a závažnosť týchto </w:delText>
        </w:r>
        <w:r w:rsidR="009240C6">
          <w:rPr>
            <w:rFonts w:cs="Arial"/>
            <w:szCs w:val="19"/>
            <w:lang w:eastAsia="x-none"/>
          </w:rPr>
          <w:delText xml:space="preserve">nedostatkov </w:delText>
        </w:r>
        <w:r w:rsidRPr="00703E20">
          <w:rPr>
            <w:rFonts w:cs="Arial"/>
            <w:szCs w:val="19"/>
            <w:lang w:eastAsia="x-none"/>
          </w:rPr>
          <w:delText>má taký charakter, že mali alebo mohli mať vplyv na výsledok VO, v tomto prípade:</w:delText>
        </w:r>
      </w:del>
    </w:p>
    <w:p w14:paraId="3F75C376" w14:textId="7EC33042" w:rsidR="001B3386" w:rsidRPr="00703E20" w:rsidRDefault="001B3386" w:rsidP="001B3386">
      <w:pPr>
        <w:pStyle w:val="Bulletslevel2"/>
        <w:spacing w:after="120" w:line="288" w:lineRule="auto"/>
        <w:ind w:left="567" w:hanging="283"/>
        <w:jc w:val="both"/>
        <w:rPr>
          <w:del w:id="2528" w:author="Zuzana Hušeková" w:date="2021-06-11T13:17:00Z"/>
          <w:rFonts w:cs="Arial"/>
          <w:szCs w:val="19"/>
          <w:lang w:val="sk-SK"/>
        </w:rPr>
      </w:pPr>
      <w:del w:id="2529" w:author="Zuzana Hušeková" w:date="2021-06-11T13:17:00Z">
        <w:r w:rsidRPr="00703E20">
          <w:rPr>
            <w:rFonts w:cs="Arial"/>
            <w:szCs w:val="19"/>
            <w:lang w:val="sk-SK"/>
          </w:rPr>
          <w:delText>v záver</w:delText>
        </w:r>
        <w:r>
          <w:rPr>
            <w:rFonts w:cs="Arial"/>
            <w:szCs w:val="19"/>
            <w:lang w:val="sk-SK"/>
          </w:rPr>
          <w:delText>och kontroly VO nepripustí výdavky</w:delText>
        </w:r>
        <w:r w:rsidRPr="00666AC8">
          <w:rPr>
            <w:lang w:val="sk-SK"/>
          </w:rPr>
          <w:delText xml:space="preserve"> </w:delText>
        </w:r>
        <w:r w:rsidRPr="001B3386">
          <w:rPr>
            <w:rFonts w:cs="Arial"/>
            <w:szCs w:val="19"/>
            <w:lang w:val="sk-SK"/>
          </w:rPr>
          <w:delText>týkajúce sa predmetu zákazky zadávanej na základe kontrolovaného VO do financovania v plnom rozsahu, alebo</w:delText>
        </w:r>
      </w:del>
    </w:p>
    <w:p w14:paraId="23D86D58" w14:textId="250EB065" w:rsidR="001B3386" w:rsidRPr="00703E20" w:rsidRDefault="001B3386" w:rsidP="001B3386">
      <w:pPr>
        <w:pStyle w:val="Bulletslevel2"/>
        <w:spacing w:after="120" w:line="288" w:lineRule="auto"/>
        <w:ind w:left="567" w:hanging="283"/>
        <w:rPr>
          <w:del w:id="2530" w:author="Zuzana Hušeková" w:date="2021-06-11T13:17:00Z"/>
          <w:rFonts w:cs="Arial"/>
          <w:szCs w:val="19"/>
          <w:lang w:val="sk-SK"/>
        </w:rPr>
      </w:pPr>
      <w:del w:id="2531" w:author="Zuzana Hušeková" w:date="2021-06-11T13:17:00Z">
        <w:r w:rsidRPr="00703E20">
          <w:rPr>
            <w:rFonts w:cs="Arial"/>
            <w:szCs w:val="19"/>
            <w:lang w:val="sk-SK"/>
          </w:rPr>
          <w:delText xml:space="preserve">postupuje podľa metodického pokynu CKO č. 5, ktorý upravuje postup pri určení </w:delText>
        </w:r>
        <w:r w:rsidR="00D519DF">
          <w:rPr>
            <w:rFonts w:cs="Arial"/>
            <w:szCs w:val="19"/>
            <w:lang w:val="sk-SK"/>
          </w:rPr>
          <w:delText>finančných opráv</w:delText>
        </w:r>
        <w:r w:rsidRPr="00703E20">
          <w:rPr>
            <w:rFonts w:cs="Arial"/>
            <w:szCs w:val="19"/>
            <w:lang w:val="sk-SK"/>
          </w:rPr>
          <w:delText xml:space="preserve"> za VO. </w:delText>
        </w:r>
      </w:del>
    </w:p>
    <w:p w14:paraId="40E79CE4" w14:textId="0BC16A2C" w:rsidR="001B3386" w:rsidRPr="009F4290" w:rsidRDefault="001B3386" w:rsidP="009718D5">
      <w:pPr>
        <w:tabs>
          <w:tab w:val="left" w:pos="1014"/>
        </w:tabs>
        <w:spacing w:line="276" w:lineRule="auto"/>
        <w:contextualSpacing/>
        <w:jc w:val="both"/>
        <w:rPr>
          <w:del w:id="2532" w:author="Zuzana Hušeková" w:date="2021-06-11T13:17:00Z"/>
          <w:rFonts w:cs="Arial"/>
          <w:b/>
          <w:szCs w:val="19"/>
        </w:rPr>
      </w:pPr>
      <w:del w:id="2533" w:author="Zuzana Hušeková" w:date="2021-06-11T13:17:00Z">
        <w:r w:rsidRPr="00703E20">
          <w:rPr>
            <w:rFonts w:cs="Arial"/>
            <w:szCs w:val="19"/>
            <w:lang w:eastAsia="x-none"/>
          </w:rPr>
          <w:delTex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delText>
        </w:r>
        <w:r w:rsidRPr="00703E20">
          <w:rPr>
            <w:rFonts w:cs="Arial"/>
            <w:szCs w:val="19"/>
          </w:rPr>
          <w:delText>prvej alebo druhej odrážky</w:delText>
        </w:r>
        <w:r w:rsidRPr="00703E20">
          <w:rPr>
            <w:rFonts w:cs="Arial"/>
            <w:szCs w:val="19"/>
            <w:lang w:eastAsia="x-none"/>
          </w:rPr>
          <w:delText xml:space="preserve"> predchádzajúceho odseku závisí od, závažnosti  zisten</w:delText>
        </w:r>
        <w:r w:rsidR="005E0D17">
          <w:rPr>
            <w:rFonts w:cs="Arial"/>
            <w:szCs w:val="19"/>
            <w:lang w:eastAsia="x-none"/>
          </w:rPr>
          <w:delText>ých</w:delText>
        </w:r>
        <w:r w:rsidRPr="00703E20">
          <w:rPr>
            <w:rFonts w:cs="Arial"/>
            <w:szCs w:val="19"/>
            <w:lang w:eastAsia="x-none"/>
          </w:rPr>
          <w:delText xml:space="preserve"> nedostatkov.</w:delText>
        </w:r>
      </w:del>
    </w:p>
    <w:p w14:paraId="107A9B17" w14:textId="1612CE70" w:rsidR="009F4290" w:rsidRDefault="009F4290" w:rsidP="009D7F63">
      <w:pPr>
        <w:tabs>
          <w:tab w:val="left" w:pos="1014"/>
        </w:tabs>
        <w:spacing w:before="120" w:after="120" w:line="288" w:lineRule="auto"/>
        <w:jc w:val="both"/>
        <w:rPr>
          <w:del w:id="2534" w:author="Zuzana Hušeková" w:date="2021-06-11T13:17:00Z"/>
          <w:b/>
          <w:i/>
          <w:color w:val="00B0F0"/>
        </w:rPr>
      </w:pPr>
    </w:p>
    <w:p w14:paraId="4A9C870A" w14:textId="421AB01A" w:rsidR="009D7F63" w:rsidRDefault="009D7F63" w:rsidP="009D7F63">
      <w:pPr>
        <w:tabs>
          <w:tab w:val="left" w:pos="1014"/>
        </w:tabs>
        <w:spacing w:before="120" w:after="120" w:line="288" w:lineRule="auto"/>
        <w:jc w:val="both"/>
        <w:rPr>
          <w:del w:id="2535" w:author="Zuzana Hušeková" w:date="2021-06-11T13:17:00Z"/>
        </w:rPr>
      </w:pPr>
      <w:del w:id="2536" w:author="Zuzana Hušeková" w:date="2021-06-11T13:17:00Z">
        <w:r w:rsidRPr="0073389C">
          <w:rPr>
            <w:b/>
            <w:i/>
            <w:color w:val="00B0F0"/>
          </w:rPr>
          <w:delText>Povinnosť poskytovateľa</w:delText>
        </w:r>
        <w:r w:rsidRPr="0073389C">
          <w:rPr>
            <w:b/>
            <w:i/>
            <w:color w:val="5F497A" w:themeColor="accent4" w:themeShade="BF"/>
          </w:rPr>
          <w:delText>:</w:delText>
        </w:r>
        <w:r w:rsidRPr="0073389C">
          <w:rPr>
            <w:color w:val="5F497A" w:themeColor="accent4" w:themeShade="BF"/>
          </w:rPr>
          <w:delText xml:space="preserve"> </w:delText>
        </w:r>
        <w:r w:rsidRPr="0073389C">
          <w:delText xml:space="preserve">Poskytovateľ overuje pri kontrole zákaziek </w:delText>
        </w:r>
        <w:r w:rsidR="009718D5">
          <w:delText>s nízkou hodnotou</w:delText>
        </w:r>
        <w:r w:rsidRPr="0073389C">
          <w:delText>, či vynaložené náklady na obstaranie predmetu zákazky boli primerané kvalite a cene. Zároveň poskytovateľ overí, či pri obstarávaní neboli porušené základné princípy VO a postupy uvedené v tejto kapitole.</w:delText>
        </w:r>
      </w:del>
    </w:p>
    <w:p w14:paraId="71F5619F" w14:textId="14E2BFB2" w:rsidR="00B32509" w:rsidRPr="0073389C" w:rsidRDefault="00B32509" w:rsidP="009D7F63">
      <w:pPr>
        <w:tabs>
          <w:tab w:val="left" w:pos="1014"/>
        </w:tabs>
        <w:spacing w:before="120" w:after="120" w:line="288" w:lineRule="auto"/>
        <w:jc w:val="both"/>
        <w:rPr>
          <w:del w:id="2537" w:author="Zuzana Hušeková" w:date="2021-06-11T13:17:00Z"/>
        </w:rPr>
      </w:pPr>
    </w:p>
    <w:p w14:paraId="6DAF0C8A" w14:textId="0EFF4C6F" w:rsidR="009D7F63" w:rsidRPr="0073389C" w:rsidRDefault="009D7F63" w:rsidP="009D7F63">
      <w:pPr>
        <w:tabs>
          <w:tab w:val="left" w:pos="1014"/>
        </w:tabs>
        <w:spacing w:before="120" w:after="120" w:line="288" w:lineRule="auto"/>
        <w:jc w:val="both"/>
        <w:rPr>
          <w:del w:id="2538" w:author="Zuzana Hušeková" w:date="2021-06-11T13:17:00Z"/>
        </w:rPr>
      </w:pPr>
      <w:del w:id="2539" w:author="Zuzana Hušeková" w:date="2021-06-11T13:17:00Z">
        <w:r w:rsidRPr="0073389C">
          <w:delText xml:space="preserve">Zákazky </w:delText>
        </w:r>
        <w:r w:rsidR="009718D5">
          <w:delText>s nízkou hodnotou</w:delText>
        </w:r>
        <w:r w:rsidRPr="0073389C">
          <w:delText xml:space="preserve"> sa v zmysle tejto kapitoly delia na: </w:delText>
        </w:r>
      </w:del>
    </w:p>
    <w:p w14:paraId="6F810D08" w14:textId="2C205D41" w:rsidR="009D7F63" w:rsidRPr="0073389C" w:rsidRDefault="009D7F63" w:rsidP="009D7F63">
      <w:pPr>
        <w:pStyle w:val="Bulletslevel2"/>
        <w:spacing w:after="120" w:line="288" w:lineRule="auto"/>
        <w:ind w:left="567" w:hanging="283"/>
        <w:rPr>
          <w:del w:id="2540" w:author="Zuzana Hušeková" w:date="2021-06-11T13:17:00Z"/>
          <w:rFonts w:cs="Arial"/>
          <w:szCs w:val="19"/>
          <w:lang w:val="sk-SK"/>
        </w:rPr>
      </w:pPr>
      <w:del w:id="2541" w:author="Zuzana Hušeková" w:date="2021-06-11T13:17:00Z">
        <w:r w:rsidRPr="0073389C">
          <w:rPr>
            <w:rFonts w:cs="Arial"/>
            <w:szCs w:val="19"/>
            <w:lang w:val="sk-SK"/>
          </w:rPr>
          <w:delText>zákazky</w:delText>
        </w:r>
        <w:r w:rsidR="0006412C" w:rsidRPr="0006412C">
          <w:rPr>
            <w:rFonts w:eastAsia="Times New Roman" w:cs="Arial"/>
            <w:color w:val="auto"/>
            <w:szCs w:val="19"/>
            <w:lang w:val="sk-SK" w:eastAsia="en-US"/>
          </w:rPr>
          <w:delText xml:space="preserve"> </w:delText>
        </w:r>
        <w:r w:rsidR="0006412C" w:rsidRPr="0006412C">
          <w:rPr>
            <w:rFonts w:cs="Arial"/>
            <w:szCs w:val="19"/>
            <w:lang w:val="sk-SK"/>
          </w:rPr>
          <w:delText>s nízkymi hodnotami podľa § 5 ods. 4 ZVO na tovary, stavebné práce alebo služby zadávané podľa § 117 ZVO</w:delText>
        </w:r>
        <w:r w:rsidRPr="0073389C">
          <w:rPr>
            <w:rFonts w:cs="Arial"/>
            <w:szCs w:val="19"/>
            <w:lang w:val="sk-SK"/>
          </w:rPr>
          <w:delText xml:space="preserve">, ktorých predpokladaná hodnota bez DPH sa rovná, alebo presahuje </w:delText>
        </w:r>
        <w:r w:rsidR="009240C6">
          <w:rPr>
            <w:rFonts w:cs="Arial"/>
            <w:szCs w:val="19"/>
            <w:lang w:val="sk-SK"/>
          </w:rPr>
          <w:delText>5</w:delText>
        </w:r>
        <w:r w:rsidR="00D061DD">
          <w:rPr>
            <w:rFonts w:cs="Arial"/>
            <w:szCs w:val="19"/>
            <w:lang w:val="sk-SK"/>
          </w:rPr>
          <w:delText>0</w:delText>
        </w:r>
        <w:r w:rsidR="00D061DD" w:rsidRPr="0073389C">
          <w:rPr>
            <w:rFonts w:cs="Arial"/>
            <w:szCs w:val="19"/>
            <w:lang w:val="sk-SK"/>
          </w:rPr>
          <w:delText xml:space="preserve"> </w:delText>
        </w:r>
        <w:r w:rsidRPr="0073389C">
          <w:rPr>
            <w:rFonts w:cs="Arial"/>
            <w:szCs w:val="19"/>
            <w:lang w:val="sk-SK"/>
          </w:rPr>
          <w:delText xml:space="preserve">000 EUR (ďalej len „zákazky nad </w:delText>
        </w:r>
        <w:r w:rsidR="009240C6">
          <w:rPr>
            <w:rFonts w:cs="Arial"/>
            <w:szCs w:val="19"/>
            <w:lang w:val="sk-SK"/>
          </w:rPr>
          <w:delText>5</w:delText>
        </w:r>
        <w:r w:rsidR="00281F08">
          <w:rPr>
            <w:rFonts w:cs="Arial"/>
            <w:szCs w:val="19"/>
            <w:lang w:val="sk-SK"/>
          </w:rPr>
          <w:delText>0</w:delText>
        </w:r>
        <w:r w:rsidR="00281F08" w:rsidRPr="0073389C">
          <w:rPr>
            <w:rFonts w:cs="Arial"/>
            <w:szCs w:val="19"/>
            <w:lang w:val="sk-SK"/>
          </w:rPr>
          <w:delText xml:space="preserve"> </w:delText>
        </w:r>
        <w:r w:rsidRPr="0073389C">
          <w:rPr>
            <w:rFonts w:cs="Arial"/>
            <w:szCs w:val="19"/>
            <w:lang w:val="sk-SK"/>
          </w:rPr>
          <w:delText xml:space="preserve">000 EUR“); </w:delText>
        </w:r>
      </w:del>
    </w:p>
    <w:p w14:paraId="44DDD255" w14:textId="0F5C67C1" w:rsidR="009D7F63" w:rsidRPr="0073389C" w:rsidRDefault="009D7F63" w:rsidP="009D7F63">
      <w:pPr>
        <w:pStyle w:val="Bulletslevel2"/>
        <w:spacing w:after="120" w:line="288" w:lineRule="auto"/>
        <w:ind w:left="567" w:hanging="283"/>
        <w:rPr>
          <w:del w:id="2542" w:author="Zuzana Hušeková" w:date="2021-06-11T13:17:00Z"/>
          <w:rFonts w:cs="Arial"/>
          <w:szCs w:val="19"/>
          <w:lang w:val="sk-SK"/>
        </w:rPr>
      </w:pPr>
      <w:del w:id="2543" w:author="Zuzana Hušeková" w:date="2021-06-11T13:17:00Z">
        <w:r w:rsidRPr="0073389C">
          <w:rPr>
            <w:rFonts w:cs="Arial"/>
            <w:szCs w:val="19"/>
            <w:lang w:val="sk-SK"/>
          </w:rPr>
          <w:delText>zákazky</w:delText>
        </w:r>
        <w:r w:rsidR="0006412C" w:rsidRPr="0006412C">
          <w:rPr>
            <w:rFonts w:eastAsia="Times New Roman" w:cs="Arial"/>
            <w:color w:val="auto"/>
            <w:szCs w:val="19"/>
            <w:lang w:val="sk-SK" w:eastAsia="en-US"/>
          </w:rPr>
          <w:delText xml:space="preserve"> </w:delText>
        </w:r>
        <w:r w:rsidR="0006412C" w:rsidRPr="0006412C">
          <w:rPr>
            <w:rFonts w:cs="Arial"/>
            <w:szCs w:val="19"/>
            <w:lang w:val="sk-SK"/>
          </w:rPr>
          <w:delText>s nízkymi hodnotami podľa § 5 ods. 4 ZVO na tovary, stavebné práce alebo služby zadávané podľa § 117 ZVO</w:delText>
        </w:r>
        <w:r w:rsidRPr="0073389C">
          <w:rPr>
            <w:rFonts w:cs="Arial"/>
            <w:szCs w:val="19"/>
            <w:lang w:val="sk-SK"/>
          </w:rPr>
          <w:delText xml:space="preserve">, ktorých predpokladaná hodnota bez DPH je nižšia ako </w:delText>
        </w:r>
        <w:r w:rsidR="00D061DD">
          <w:rPr>
            <w:rFonts w:cs="Arial"/>
            <w:szCs w:val="19"/>
            <w:lang w:val="sk-SK"/>
          </w:rPr>
          <w:delText>30</w:delText>
        </w:r>
        <w:r w:rsidR="00D061DD" w:rsidRPr="0073389C">
          <w:rPr>
            <w:rFonts w:cs="Arial"/>
            <w:szCs w:val="19"/>
            <w:lang w:val="sk-SK"/>
          </w:rPr>
          <w:delText xml:space="preserve"> </w:delText>
        </w:r>
        <w:r w:rsidRPr="0073389C">
          <w:rPr>
            <w:rFonts w:cs="Arial"/>
            <w:szCs w:val="19"/>
            <w:lang w:val="sk-SK"/>
          </w:rPr>
          <w:delText xml:space="preserve">000 EUR (ďalej len „zákazky do </w:delText>
        </w:r>
        <w:r w:rsidR="009240C6">
          <w:rPr>
            <w:rFonts w:cs="Arial"/>
            <w:szCs w:val="19"/>
            <w:lang w:val="sk-SK"/>
          </w:rPr>
          <w:delText>5</w:delText>
        </w:r>
        <w:r w:rsidR="00FF0C6D">
          <w:rPr>
            <w:rFonts w:cs="Arial"/>
            <w:szCs w:val="19"/>
            <w:lang w:val="sk-SK"/>
          </w:rPr>
          <w:delText>0</w:delText>
        </w:r>
        <w:r w:rsidR="00FF0C6D" w:rsidRPr="0073389C">
          <w:rPr>
            <w:rFonts w:cs="Arial"/>
            <w:szCs w:val="19"/>
            <w:lang w:val="sk-SK"/>
          </w:rPr>
          <w:delText xml:space="preserve"> </w:delText>
        </w:r>
        <w:r w:rsidRPr="0073389C">
          <w:rPr>
            <w:rFonts w:cs="Arial"/>
            <w:szCs w:val="19"/>
            <w:lang w:val="sk-SK"/>
          </w:rPr>
          <w:delText>000 EUR“)</w:delText>
        </w:r>
        <w:r w:rsidR="000E2751">
          <w:rPr>
            <w:rFonts w:cs="Arial"/>
            <w:szCs w:val="19"/>
            <w:lang w:val="sk-SK"/>
          </w:rPr>
          <w:delText>.</w:delText>
        </w:r>
        <w:r w:rsidRPr="0073389C">
          <w:rPr>
            <w:rFonts w:cs="Arial"/>
            <w:szCs w:val="19"/>
            <w:lang w:val="sk-SK"/>
          </w:rPr>
          <w:delText xml:space="preserve"> </w:delText>
        </w:r>
      </w:del>
    </w:p>
    <w:p w14:paraId="0CDAEC69" w14:textId="11E9855B" w:rsidR="0006412C" w:rsidRPr="0006412C" w:rsidRDefault="009240C6" w:rsidP="0006412C">
      <w:pPr>
        <w:tabs>
          <w:tab w:val="left" w:pos="1014"/>
        </w:tabs>
        <w:spacing w:before="120" w:after="120" w:line="288" w:lineRule="auto"/>
        <w:jc w:val="both"/>
        <w:rPr>
          <w:del w:id="2544" w:author="Zuzana Hušeková" w:date="2021-06-11T13:17:00Z"/>
          <w:b/>
        </w:rPr>
      </w:pPr>
      <w:del w:id="2545" w:author="Zuzana Hušeková" w:date="2021-06-11T13:17:00Z">
        <w:r w:rsidRPr="009240C6">
          <w:delText xml:space="preserve">Lehota na výkon kontroly VO zákaziek s nízkou hodnotou je </w:delText>
        </w:r>
        <w:r w:rsidRPr="009240C6">
          <w:rPr>
            <w:b/>
          </w:rPr>
          <w:delText>15 pracovných dní</w:delText>
        </w:r>
        <w:r w:rsidRPr="009240C6" w:rsidDel="009240C6">
          <w:delText xml:space="preserve"> </w:delText>
        </w:r>
        <w:r w:rsidR="0006412C" w:rsidRPr="00852446">
          <w:delText>.</w:delText>
        </w:r>
      </w:del>
    </w:p>
    <w:p w14:paraId="45AC3057" w14:textId="562416A9" w:rsidR="005E0D17" w:rsidRPr="005E0D17" w:rsidRDefault="009F4290" w:rsidP="005E0D17">
      <w:pPr>
        <w:tabs>
          <w:tab w:val="left" w:pos="1014"/>
        </w:tabs>
        <w:spacing w:before="120" w:after="120" w:line="288" w:lineRule="auto"/>
        <w:jc w:val="both"/>
        <w:rPr>
          <w:del w:id="2546" w:author="Zuzana Hušeková" w:date="2021-06-11T13:17:00Z"/>
        </w:rPr>
      </w:pPr>
      <w:del w:id="2547" w:author="Zuzana Hušeková" w:date="2021-06-11T13:17:00Z">
        <w:r w:rsidRPr="009F4290">
          <w:rPr>
            <w:b/>
            <w:i/>
            <w:color w:val="FF0000"/>
          </w:rPr>
          <w:delText>Povinnosť prijímateľa:</w:delText>
        </w:r>
        <w:r w:rsidRPr="009F4290">
          <w:rPr>
            <w:b/>
            <w:color w:val="FF0000"/>
          </w:rPr>
          <w:delText xml:space="preserve"> </w:delText>
        </w:r>
        <w:r w:rsidR="00B32509" w:rsidRPr="00A57E12">
          <w:delText xml:space="preserve">Prijímateľ  je povinný uzavrieť s úspešným uchádzačom písomnú zmluvu pri všetkých typoch zákaziek, s výnimkou zákaziek </w:delText>
        </w:r>
        <w:r w:rsidR="005E0D17">
          <w:delText>s nízkou hodnotou</w:delText>
        </w:r>
        <w:r w:rsidR="00B32509" w:rsidRPr="00A57E12">
          <w:delText xml:space="preserve">. Pri zákazkách </w:delText>
        </w:r>
        <w:r w:rsidR="005E0D17">
          <w:delText>s nízkou hodnotou</w:delText>
        </w:r>
        <w:r w:rsidR="00B32509" w:rsidRPr="00A57E12">
          <w:delText xml:space="preserve"> je postačujúce vytvoriť zmluvný vzťah na základe objednávky, ktorá</w:delText>
        </w:r>
        <w:r w:rsidR="00B32509">
          <w:rPr>
            <w:b/>
            <w:color w:val="FF0000"/>
          </w:rPr>
          <w:delText xml:space="preserve"> </w:delText>
        </w:r>
        <w:r w:rsidRPr="009F4290">
          <w:delText xml:space="preserve">musí spĺňať minimálne náležitosti písomného zmluvného vzťahu (v závislosti od konkrétneho zmluvného typu), a to najmä: dátum jej vyhotovenia, kompletné a správne identifikačné údaje objednávateľa a dodávateľa (t. j. obchodné </w:delText>
        </w:r>
        <w:r w:rsidRPr="009F4290">
          <w:lastRenderedPageBreak/>
          <w:delText xml:space="preserve">meno/názov, IČO, adresu sídla, príp. kontaktné miesta), jednoznačnú špecifikáciu predmetu zákazky, dohodnutú cenu </w:delText>
        </w:r>
        <w:r w:rsidR="005E0D17" w:rsidRPr="005E0D17">
          <w:delText>(bez DPH, výška DPH a cena s DPH)</w:delText>
        </w:r>
        <w:r w:rsidR="005E0D17">
          <w:delText>,</w:delText>
        </w:r>
        <w:r w:rsidRPr="009F4290">
          <w:delText xml:space="preserve"> lehotu a miesto plnenia, </w:delText>
        </w:r>
        <w:r w:rsidR="0006412C" w:rsidRPr="0006412C">
          <w:delText>kód projektu v ITMS2014+ (ak relevantné)</w:delText>
        </w:r>
        <w:r w:rsidR="0006412C">
          <w:delText xml:space="preserve">, </w:delText>
        </w:r>
        <w:r w:rsidRPr="009F4290">
          <w:delText>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delText>
        </w:r>
        <w:r w:rsidR="005E0D17">
          <w:delText xml:space="preserve"> </w:delText>
        </w:r>
        <w:r w:rsidR="005E0D17" w:rsidRPr="005E0D17">
          <w:delTex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delText>
        </w:r>
      </w:del>
    </w:p>
    <w:p w14:paraId="79C75C48" w14:textId="115CDB1A" w:rsidR="0006412C" w:rsidRPr="0006412C" w:rsidRDefault="0006412C" w:rsidP="0006412C">
      <w:pPr>
        <w:tabs>
          <w:tab w:val="left" w:pos="1014"/>
        </w:tabs>
        <w:spacing w:before="120" w:after="120" w:line="288" w:lineRule="auto"/>
        <w:jc w:val="both"/>
        <w:rPr>
          <w:del w:id="2548" w:author="Zuzana Hušeková" w:date="2021-06-11T13:17:00Z"/>
        </w:rPr>
      </w:pPr>
      <w:del w:id="2549" w:author="Zuzana Hušeková" w:date="2021-06-11T13:17:00Z">
        <w:r w:rsidRPr="0006412C">
          <w:delText xml:space="preserve">V rámci finančnej kontroly zákaziek </w:delText>
        </w:r>
        <w:r w:rsidR="007E444D" w:rsidRPr="007E444D">
          <w:delText xml:space="preserve">s nízkou hodnotou </w:delText>
        </w:r>
        <w:r w:rsidRPr="0006412C">
          <w:delText>môže poskytovateľ vykonať kontrolu VO ako súčasť kontroly predmetného výdavku v rámci ŽoP, kde poskytovateľ overí dodržanie pravidiel na zadávanie tohto typu zákazky v zmysle tejto kapitoly. Uvedeným nie je dotknutá povinnosť kontroly oprávnenosti výdavku v rámci kontroly deklarovaných výdavkov prijímateľa vo fáze ŽoP.</w:delText>
        </w:r>
      </w:del>
    </w:p>
    <w:p w14:paraId="702C3ED3" w14:textId="7DA8C005" w:rsidR="000E5863" w:rsidRPr="000E5863" w:rsidRDefault="000E5863" w:rsidP="000E5863">
      <w:pPr>
        <w:tabs>
          <w:tab w:val="left" w:pos="1014"/>
        </w:tabs>
        <w:spacing w:before="120" w:after="120" w:line="288" w:lineRule="auto"/>
        <w:jc w:val="both"/>
        <w:rPr>
          <w:del w:id="2550" w:author="Zuzana Hušeková" w:date="2021-06-11T13:17:00Z"/>
        </w:rPr>
      </w:pPr>
      <w:del w:id="2551" w:author="Zuzana Hušeková" w:date="2021-06-11T13:17:00Z">
        <w:r w:rsidRPr="000E5863">
          <w:delText>Postup uvedený v tejto časti sa vzťahuje aj na zákazky s nízkou hodnotou podľa prílohy č. 1 k ZVO (sociálne služby a iné osobitné služby) bez ohľadu na skutočnosť, či ide o bežne dostupné služby.</w:delText>
        </w:r>
      </w:del>
    </w:p>
    <w:p w14:paraId="6C730A7A" w14:textId="4DDB82DE" w:rsidR="000E5863" w:rsidRDefault="000E5863" w:rsidP="009D7F63">
      <w:pPr>
        <w:tabs>
          <w:tab w:val="left" w:pos="1014"/>
        </w:tabs>
        <w:spacing w:before="120" w:after="120" w:line="288" w:lineRule="auto"/>
        <w:jc w:val="both"/>
        <w:rPr>
          <w:del w:id="2552" w:author="Zuzana Hušeková" w:date="2021-06-11T13:17:00Z"/>
          <w:b/>
        </w:rPr>
      </w:pPr>
    </w:p>
    <w:p w14:paraId="1465E4D5" w14:textId="31CCCB52" w:rsidR="009D7F63" w:rsidRPr="0073389C" w:rsidRDefault="009D7F63" w:rsidP="009D7F63">
      <w:pPr>
        <w:tabs>
          <w:tab w:val="left" w:pos="1014"/>
        </w:tabs>
        <w:spacing w:before="120" w:after="120" w:line="288" w:lineRule="auto"/>
        <w:jc w:val="both"/>
        <w:rPr>
          <w:del w:id="2553" w:author="Zuzana Hušeková" w:date="2021-06-11T13:17:00Z"/>
          <w:b/>
        </w:rPr>
      </w:pPr>
      <w:del w:id="2554" w:author="Zuzana Hušeková" w:date="2021-06-11T13:17:00Z">
        <w:r w:rsidRPr="0073389C">
          <w:rPr>
            <w:b/>
          </w:rPr>
          <w:delText xml:space="preserve">Zákazky nad </w:delText>
        </w:r>
        <w:r w:rsidR="009240C6">
          <w:rPr>
            <w:b/>
          </w:rPr>
          <w:delText>5</w:delText>
        </w:r>
        <w:r w:rsidR="00FF0C6D">
          <w:rPr>
            <w:b/>
          </w:rPr>
          <w:delText>0</w:delText>
        </w:r>
        <w:r w:rsidR="00FF0C6D" w:rsidRPr="0073389C">
          <w:rPr>
            <w:b/>
          </w:rPr>
          <w:delText xml:space="preserve"> </w:delText>
        </w:r>
        <w:r w:rsidRPr="0073389C">
          <w:rPr>
            <w:b/>
          </w:rPr>
          <w:delText>000 EUR</w:delText>
        </w:r>
      </w:del>
    </w:p>
    <w:p w14:paraId="24087242" w14:textId="6273C9DC" w:rsidR="000C039F" w:rsidRDefault="000C039F" w:rsidP="000C039F">
      <w:pPr>
        <w:tabs>
          <w:tab w:val="left" w:pos="1014"/>
        </w:tabs>
        <w:spacing w:before="120" w:after="120" w:line="288" w:lineRule="auto"/>
        <w:jc w:val="both"/>
        <w:rPr>
          <w:del w:id="2555" w:author="Zuzana Hušeková" w:date="2021-06-11T13:17:00Z"/>
          <w:rFonts w:cs="Arial"/>
          <w:szCs w:val="19"/>
        </w:rPr>
      </w:pPr>
      <w:del w:id="2556" w:author="Zuzana Hušeková" w:date="2021-06-11T13:17:00Z">
        <w:r>
          <w:delText xml:space="preserve">Ak s ohľadom na predpokladanú hodnotu zákazky ide o zákazku s nízkou hodnotou, pravidlá podľa </w:delText>
        </w:r>
        <w:r w:rsidR="00281F08">
          <w:delText>tejto podklapitoly</w:delText>
        </w:r>
        <w:r>
          <w:delText xml:space="preserve"> sa týkajú tých zákaziek s nízkou hodnotou, ktorých predpokladaná hodnota zákazky sa rovná, alebo presahuje </w:delText>
        </w:r>
        <w:r w:rsidR="009240C6">
          <w:delText>5</w:delText>
        </w:r>
        <w:r>
          <w:delText>0 000 EUR bez DPH, bez ohľadu na skutočnosť, či ide o bežne dostupné tovary, služby alebo stavebné práce.</w:delText>
        </w:r>
      </w:del>
    </w:p>
    <w:p w14:paraId="73140E43" w14:textId="51000CC8" w:rsidR="009D7F63" w:rsidRPr="0073389C" w:rsidRDefault="009D7F63" w:rsidP="009D7F63">
      <w:pPr>
        <w:tabs>
          <w:tab w:val="left" w:pos="1014"/>
        </w:tabs>
        <w:spacing w:before="120" w:after="120" w:line="288" w:lineRule="auto"/>
        <w:jc w:val="both"/>
        <w:rPr>
          <w:del w:id="2557" w:author="Zuzana Hušeková" w:date="2021-06-11T13:17:00Z"/>
        </w:rPr>
      </w:pPr>
      <w:del w:id="2558" w:author="Zuzana Hušeková" w:date="2021-06-11T13:17:00Z">
        <w:r w:rsidRPr="0073389C">
          <w:delText xml:space="preserve"> </w:delText>
        </w:r>
        <w:r w:rsidR="000C039F">
          <w:delText>P</w:delText>
        </w:r>
        <w:r w:rsidRPr="0073389C">
          <w:delText xml:space="preserve">rijímateľ musí vykonať všetky ďalej uvedené úkony, ktoré majú zabezpečiť získanie čo najvyššieho počtu písomných ponúk na obstaranie tovarov, stavebných prác alebo služieb. </w:delText>
        </w:r>
      </w:del>
    </w:p>
    <w:p w14:paraId="63741AB2" w14:textId="6C96FA99" w:rsidR="009D7F63" w:rsidRPr="004A5C0C" w:rsidRDefault="00F877F0" w:rsidP="00852446">
      <w:pPr>
        <w:tabs>
          <w:tab w:val="left" w:pos="1014"/>
        </w:tabs>
        <w:spacing w:before="120" w:after="120" w:line="288" w:lineRule="auto"/>
        <w:jc w:val="both"/>
        <w:rPr>
          <w:del w:id="2559" w:author="Zuzana Hušeková" w:date="2021-06-11T13:17:00Z"/>
          <w:rFonts w:cs="Arial"/>
          <w:szCs w:val="19"/>
        </w:rPr>
      </w:pPr>
      <w:del w:id="2560" w:author="Zuzana Hušeková" w:date="2021-06-11T13:17:00Z">
        <w:r w:rsidRPr="0073389C">
          <w:rPr>
            <w:color w:val="FF0000"/>
          </w:rPr>
          <w:delText xml:space="preserve"> </w:delText>
        </w:r>
      </w:del>
    </w:p>
    <w:p w14:paraId="78311054" w14:textId="1AF7E517" w:rsidR="009D7F63" w:rsidRPr="0073389C" w:rsidRDefault="009D7F63" w:rsidP="009D7F63">
      <w:pPr>
        <w:tabs>
          <w:tab w:val="left" w:pos="1014"/>
        </w:tabs>
        <w:spacing w:before="120" w:after="120" w:line="288" w:lineRule="auto"/>
        <w:jc w:val="both"/>
        <w:rPr>
          <w:del w:id="2561" w:author="Zuzana Hušeková" w:date="2021-06-11T13:17:00Z"/>
        </w:rPr>
      </w:pPr>
      <w:del w:id="2562" w:author="Zuzana Hušeková" w:date="2021-06-11T13:17:00Z">
        <w:r w:rsidRPr="0073389C">
          <w:delText xml:space="preserve">Prijímateľ určí správny postup a to s ohľadom na určenú </w:delText>
        </w:r>
        <w:r w:rsidR="00903459">
          <w:delText>PHZ</w:delText>
        </w:r>
        <w:r w:rsidRPr="0073389C">
          <w:delText xml:space="preserve"> určenú v súlade s § </w:delText>
        </w:r>
        <w:r w:rsidR="0058112B">
          <w:delText>6</w:delText>
        </w:r>
        <w:r w:rsidR="0058112B" w:rsidRPr="0073389C">
          <w:delText xml:space="preserve"> </w:delText>
        </w:r>
        <w:r w:rsidRPr="0073389C">
          <w:delText xml:space="preserve">ZVO  </w:delText>
        </w:r>
        <w:r w:rsidR="00281F08">
          <w:delText>(</w:delText>
        </w:r>
        <w:r w:rsidRPr="0073389C">
          <w:delText xml:space="preserve">najmä s § </w:delText>
        </w:r>
        <w:r w:rsidR="0058112B">
          <w:delText>6</w:delText>
        </w:r>
        <w:r w:rsidR="0058112B" w:rsidRPr="0073389C">
          <w:delText xml:space="preserve"> </w:delText>
        </w:r>
        <w:r w:rsidRPr="0073389C">
          <w:delText xml:space="preserve">ods.1 ZVO a § </w:delText>
        </w:r>
        <w:r w:rsidR="0058112B">
          <w:delText>6</w:delText>
        </w:r>
        <w:r w:rsidR="0058112B" w:rsidRPr="0073389C">
          <w:delText xml:space="preserve"> </w:delText>
        </w:r>
        <w:r w:rsidRPr="0073389C">
          <w:delText xml:space="preserve">ods. </w:delText>
        </w:r>
        <w:r w:rsidR="00281F08" w:rsidRPr="0073389C">
          <w:delText>1</w:delText>
        </w:r>
        <w:r w:rsidR="00281F08">
          <w:delText>6</w:delText>
        </w:r>
        <w:r w:rsidR="00281F08" w:rsidRPr="0073389C">
          <w:delText xml:space="preserve"> </w:delText>
        </w:r>
        <w:r w:rsidRPr="0073389C">
          <w:delText xml:space="preserve">ZVO) a s ohľadom na skutočnosť, či ide o tovar, stavebnú prácu alebo službu, ktorá nie je bežne dostupná na trhu. </w:delText>
        </w:r>
      </w:del>
    </w:p>
    <w:p w14:paraId="0D4C556A" w14:textId="1A2D14F4" w:rsidR="009D7F63" w:rsidRPr="0073389C" w:rsidRDefault="009D7F63" w:rsidP="009D7F63">
      <w:pPr>
        <w:tabs>
          <w:tab w:val="left" w:pos="1014"/>
        </w:tabs>
        <w:spacing w:before="120" w:after="120" w:line="288" w:lineRule="auto"/>
        <w:jc w:val="both"/>
        <w:rPr>
          <w:del w:id="2563" w:author="Zuzana Hušeková" w:date="2021-06-11T13:17:00Z"/>
        </w:rPr>
      </w:pPr>
      <w:del w:id="2564" w:author="Zuzana Hušeková" w:date="2021-06-11T13:17:00Z">
        <w:r w:rsidRPr="0073389C">
          <w:delText xml:space="preserve">Následne prijímateľ vypracuje </w:delText>
        </w:r>
        <w:r w:rsidR="00D76DD9">
          <w:delText>v</w:delText>
        </w:r>
        <w:r w:rsidRPr="0073389C">
          <w:delText xml:space="preserve">ýzvu na </w:delText>
        </w:r>
        <w:r w:rsidR="00B32509">
          <w:delText>predloženie ponuky</w:delText>
        </w:r>
        <w:r w:rsidR="00B32509" w:rsidRPr="0073389C">
          <w:delText xml:space="preserve"> </w:delText>
        </w:r>
        <w:r w:rsidRPr="0073389C">
          <w:delText xml:space="preserve">(príloha č. </w:delText>
        </w:r>
        <w:r w:rsidR="00D72CCC" w:rsidRPr="0073389C">
          <w:delText>2</w:delText>
        </w:r>
        <w:r w:rsidR="00506C97">
          <w:delText>4</w:delText>
        </w:r>
        <w:r w:rsidRPr="0073389C">
          <w:delText>), v rámci ktorej uvedie najmä svoju identifikáciu, jednoznačnú</w:delText>
        </w:r>
        <w:r w:rsidR="000C039F">
          <w:rPr>
            <w:rFonts w:cs="Arial"/>
            <w:szCs w:val="19"/>
          </w:rPr>
          <w:delText>, podrobnú</w:delText>
        </w:r>
        <w:r w:rsidRPr="0073389C">
          <w:delText xml:space="preserve"> a úplnú špecifikáciu predmetu zákazky opísanú nediskriminačným spôsobom v súlade s § </w:delText>
        </w:r>
        <w:r w:rsidR="0058112B">
          <w:delText>42</w:delText>
        </w:r>
        <w:r w:rsidRPr="0073389C">
          <w:delText xml:space="preserve"> ods. </w:delText>
        </w:r>
        <w:r w:rsidR="0058112B">
          <w:delText>3</w:delText>
        </w:r>
        <w:r w:rsidRPr="0073389C">
          <w:delText xml:space="preserve"> ZVO</w:delText>
        </w:r>
        <w:r w:rsidR="00CB3854">
          <w:delText xml:space="preserve"> (</w:delText>
        </w:r>
        <w:r w:rsidR="00CB3854">
          <w:rPr>
            <w:rFonts w:cs="Arial"/>
            <w:szCs w:val="19"/>
          </w:rPr>
          <w:delText>vrátane kódu CPV)</w:delText>
        </w:r>
        <w:r w:rsidRPr="0073389C">
          <w:delText xml:space="preserve">, podmienky účasti (ak ich stanovuje), </w:delText>
        </w:r>
        <w:r w:rsidR="002F693B">
          <w:delText>PHZ</w:delText>
        </w:r>
        <w:r w:rsidR="009240C6">
          <w:delText xml:space="preserve"> </w:delText>
        </w:r>
        <w:r w:rsidR="009240C6" w:rsidRPr="009240C6">
          <w:delText>(ak bola určená v samostatnom postupe), platobné podmienky</w:delText>
        </w:r>
        <w:r w:rsidRPr="0073389C">
          <w:delText>, podmienky realizácie zmluvy (najmä lehotu na realizáciu zmluvy a miesto jej realizácie), kritériá na vyhodnotenie ponúk</w:delText>
        </w:r>
        <w:r w:rsidR="000C039F" w:rsidRPr="000C039F">
          <w:delText xml:space="preserve"> </w:delText>
        </w:r>
        <w:r w:rsidR="000C039F">
          <w:delText>a pravidlá ich uplatnenia</w:delText>
        </w:r>
        <w:r w:rsidRPr="0073389C">
          <w:delText xml:space="preserve">, presnú lehotu a adresu na predkladanie ponúk. </w:delText>
        </w:r>
        <w:r w:rsidR="000C039F" w:rsidRPr="00B30D51">
          <w:delText xml:space="preserve">Vo výzve </w:delText>
        </w:r>
        <w:r w:rsidR="000C039F">
          <w:delText xml:space="preserve">na predkladanie ponúk </w:delText>
        </w:r>
        <w:r w:rsidR="000C039F" w:rsidRPr="00B30D51">
          <w:delText>prijímateľ uvedie všetky okolnosti, ktoré budú dôležité na plnenie zmluvy a na vypracovanie ponuky.</w:delText>
        </w:r>
      </w:del>
    </w:p>
    <w:p w14:paraId="44757064" w14:textId="3200A477" w:rsidR="00CB3854" w:rsidRDefault="009D7F63" w:rsidP="009D7F63">
      <w:pPr>
        <w:tabs>
          <w:tab w:val="left" w:pos="1014"/>
        </w:tabs>
        <w:spacing w:before="120" w:after="120" w:line="288" w:lineRule="auto"/>
        <w:jc w:val="both"/>
        <w:rPr>
          <w:del w:id="2565" w:author="Zuzana Hušeková" w:date="2021-06-11T13:17:00Z"/>
        </w:rPr>
      </w:pPr>
      <w:del w:id="2566" w:author="Zuzana Hušeková" w:date="2021-06-11T13:17:00Z">
        <w:r w:rsidRPr="0073389C">
          <w:rPr>
            <w:b/>
            <w:i/>
            <w:color w:val="FF0000"/>
          </w:rPr>
          <w:delText>Povinnosť prijímateľa:</w:delText>
        </w:r>
        <w:r w:rsidRPr="0073389C">
          <w:rPr>
            <w:color w:val="FF0000"/>
          </w:rPr>
          <w:delText xml:space="preserve"> </w:delText>
        </w:r>
        <w:r w:rsidRPr="0073389C">
          <w:delText xml:space="preserve">Túto </w:delText>
        </w:r>
        <w:r w:rsidR="00D76DD9">
          <w:delText>v</w:delText>
        </w:r>
        <w:r w:rsidRPr="0073389C">
          <w:delText xml:space="preserve">ýzvu na </w:delText>
        </w:r>
        <w:r w:rsidR="0006412C">
          <w:delText>predkladanie ponúk</w:delText>
        </w:r>
        <w:r w:rsidR="0006412C" w:rsidRPr="0073389C">
          <w:delText xml:space="preserve"> </w:delText>
        </w:r>
        <w:r w:rsidR="0006412C">
          <w:delText>je</w:delText>
        </w:r>
        <w:r w:rsidR="0006412C" w:rsidRPr="0073389C">
          <w:delText xml:space="preserve"> </w:delText>
        </w:r>
        <w:r w:rsidRPr="0073389C">
          <w:delText xml:space="preserve">prijímateľ </w:delText>
        </w:r>
        <w:r w:rsidR="0006412C">
          <w:delText xml:space="preserve">povinný zverejniť </w:delText>
        </w:r>
        <w:r w:rsidRPr="0073389C">
          <w:delText xml:space="preserve">na svojom webovom sídle </w:delText>
        </w:r>
        <w:r w:rsidR="00B32509" w:rsidRPr="00B32509">
          <w:delText xml:space="preserve">alebo inom vhodnom webovom sídle </w:delText>
        </w:r>
        <w:r w:rsidR="0006412C" w:rsidRPr="0006412C">
          <w:delText>(ak nedisponuje vlastným webovým sídlom). Minimálna lehota na predkladanie ponúk je</w:delText>
        </w:r>
        <w:r w:rsidR="0006412C" w:rsidRPr="0006412C" w:rsidDel="0006412C">
          <w:delText xml:space="preserve"> </w:delText>
        </w:r>
        <w:r w:rsidR="009240C6">
          <w:rPr>
            <w:b/>
          </w:rPr>
          <w:delText>celých minimálne</w:delText>
        </w:r>
        <w:r w:rsidR="009240C6" w:rsidRPr="0073389C">
          <w:rPr>
            <w:b/>
          </w:rPr>
          <w:delText xml:space="preserve"> </w:delText>
        </w:r>
        <w:r w:rsidRPr="0073389C">
          <w:rPr>
            <w:b/>
          </w:rPr>
          <w:delText>5</w:delText>
        </w:r>
        <w:r w:rsidR="00275D14" w:rsidRPr="00275D14">
          <w:delText xml:space="preserve"> </w:delText>
        </w:r>
        <w:r w:rsidRPr="0073389C">
          <w:rPr>
            <w:b/>
          </w:rPr>
          <w:delText xml:space="preserve">pracovných dní </w:delText>
        </w:r>
        <w:r w:rsidR="0006412C" w:rsidRPr="0006412C">
          <w:rPr>
            <w:b/>
          </w:rPr>
          <w:delText>odo dňa zverejnenia výzvy na predkladanie ponúk na webovom sídle prijímateľa alebo inom vhodnom webovom sídle</w:delText>
        </w:r>
        <w:r w:rsidR="00B1362E" w:rsidRPr="00B1362E">
          <w:rPr>
            <w:b/>
          </w:rPr>
          <w:delText xml:space="preserve"> </w:delText>
        </w:r>
        <w:r w:rsidR="000C039F">
          <w:rPr>
            <w:b/>
          </w:rPr>
          <w:delText>(</w:delText>
        </w:r>
        <w:r w:rsidR="00B1362E" w:rsidRPr="00AD07E2">
          <w:delText>pričom</w:delText>
        </w:r>
        <w:r w:rsidRPr="0073389C">
          <w:delText xml:space="preserve"> do lehoty sa nezapočítava deň zverejnenia</w:delText>
        </w:r>
        <w:r w:rsidR="000C039F">
          <w:rPr>
            <w:rFonts w:cs="Arial"/>
            <w:szCs w:val="19"/>
          </w:rPr>
          <w:delText xml:space="preserve">) </w:delText>
        </w:r>
        <w:r w:rsidR="000C039F" w:rsidRPr="00E20535">
          <w:rPr>
            <w:rFonts w:cs="Arial"/>
            <w:szCs w:val="19"/>
          </w:rPr>
          <w:delText xml:space="preserve">v prípade zákaziek na tovary a poskytnutie služieb a </w:delText>
        </w:r>
        <w:r w:rsidR="000C039F" w:rsidRPr="005C323C">
          <w:rPr>
            <w:rFonts w:cs="Arial"/>
            <w:b/>
            <w:szCs w:val="19"/>
          </w:rPr>
          <w:delText xml:space="preserve">minimálne </w:delText>
        </w:r>
        <w:r w:rsidR="009240C6">
          <w:rPr>
            <w:b/>
          </w:rPr>
          <w:delText xml:space="preserve">celých </w:delText>
        </w:r>
        <w:r w:rsidR="000C039F" w:rsidRPr="005C323C">
          <w:rPr>
            <w:rFonts w:cs="Arial"/>
            <w:b/>
            <w:szCs w:val="19"/>
          </w:rPr>
          <w:delText>7 pracovných dní</w:delText>
        </w:r>
        <w:r w:rsidR="000C039F">
          <w:rPr>
            <w:rFonts w:cs="Arial"/>
            <w:szCs w:val="19"/>
          </w:rPr>
          <w:delText xml:space="preserve"> </w:delText>
        </w:r>
        <w:r w:rsidR="000C039F" w:rsidRPr="00E20535">
          <w:rPr>
            <w:rFonts w:cs="Arial"/>
            <w:szCs w:val="19"/>
          </w:rPr>
          <w:delText>v prípade zákaziek na uskutočnenie stavebných prác</w:delText>
        </w:r>
        <w:r w:rsidR="00CB3854">
          <w:rPr>
            <w:rFonts w:cs="Arial"/>
            <w:szCs w:val="19"/>
          </w:rPr>
          <w:delText>.</w:delText>
        </w:r>
        <w:r w:rsidR="000C039F" w:rsidRPr="0073389C">
          <w:delText xml:space="preserve"> </w:delText>
        </w:r>
        <w:r w:rsidR="00CB3854" w:rsidRPr="00CB2921">
          <w:rPr>
            <w:rFonts w:cs="Arial"/>
            <w:b/>
            <w:szCs w:val="19"/>
          </w:rPr>
          <w:delText>Prijímateľ</w:delText>
        </w:r>
        <w:r w:rsidR="00CB3854" w:rsidRPr="00735615">
          <w:rPr>
            <w:rFonts w:cs="Arial"/>
            <w:b/>
            <w:szCs w:val="19"/>
          </w:rPr>
          <w:delText xml:space="preserve"> </w:delText>
        </w:r>
        <w:r w:rsidR="00CB3854" w:rsidRPr="00CB2921">
          <w:rPr>
            <w:rFonts w:cs="Arial"/>
            <w:b/>
            <w:szCs w:val="19"/>
          </w:rPr>
          <w:delText>je povinný</w:delText>
        </w:r>
        <w:r w:rsidR="00CB3854" w:rsidRPr="00CB3854">
          <w:rPr>
            <w:rFonts w:cs="Arial"/>
            <w:szCs w:val="19"/>
          </w:rPr>
          <w:delText xml:space="preserve"> </w:delText>
        </w:r>
        <w:r w:rsidR="00CB3854" w:rsidRPr="00CB2921">
          <w:rPr>
            <w:rFonts w:cs="Arial"/>
            <w:b/>
            <w:szCs w:val="19"/>
          </w:rPr>
          <w:delText>zdokumentovať a archivovať</w:delText>
        </w:r>
        <w:r w:rsidR="00CB3854" w:rsidRPr="00735615">
          <w:rPr>
            <w:rFonts w:cs="Arial"/>
            <w:szCs w:val="19"/>
          </w:rPr>
          <w:delText xml:space="preserve"> </w:delText>
        </w:r>
        <w:r w:rsidRPr="00735615">
          <w:rPr>
            <w:b/>
          </w:rPr>
          <w:delText>toto zverejnenie hodnoverným spôsobom</w:delText>
        </w:r>
        <w:r w:rsidR="00CB3854" w:rsidRPr="00735615">
          <w:rPr>
            <w:rFonts w:cs="Arial"/>
            <w:szCs w:val="19"/>
          </w:rPr>
          <w:delText>,</w:delText>
        </w:r>
        <w:r w:rsidR="00CB3854" w:rsidRPr="00AA03A1">
          <w:rPr>
            <w:rFonts w:cs="Arial"/>
            <w:b/>
            <w:szCs w:val="19"/>
          </w:rPr>
          <w:delText xml:space="preserve"> </w:delText>
        </w:r>
        <w:r w:rsidR="00CB3854" w:rsidRPr="00CB2921">
          <w:rPr>
            <w:rFonts w:cs="Arial"/>
            <w:b/>
            <w:szCs w:val="19"/>
          </w:rPr>
          <w:delText>tak aby bol preukázateľný dátum zverejnenia a spätne overiteľná skutočnosť, že výzva na predkladanie ponúk bola zverejnená a dostupná vrátane všetkých príloh počas celej lehoty na predkladanie ponúk neobmedzene</w:delText>
        </w:r>
        <w:r w:rsidR="00CB3854" w:rsidRPr="00735615">
          <w:rPr>
            <w:rFonts w:cs="Arial"/>
            <w:b/>
            <w:szCs w:val="19"/>
          </w:rPr>
          <w:delText xml:space="preserve"> (napr. počas celej lehoty na predkladanie ponúk pravidelný</w:delText>
        </w:r>
        <w:r w:rsidR="00CB3854" w:rsidRPr="008120B7">
          <w:rPr>
            <w:rFonts w:cs="Arial"/>
            <w:szCs w:val="19"/>
          </w:rPr>
          <w:delText xml:space="preserve"> </w:delText>
        </w:r>
        <w:r w:rsidR="00890AFF" w:rsidRPr="00890AFF">
          <w:delText xml:space="preserve">printscreen tej časti webového sídla, kde </w:delText>
        </w:r>
        <w:r w:rsidR="00CB3854">
          <w:delText>je</w:delText>
        </w:r>
        <w:r w:rsidR="00CB3854" w:rsidRPr="00890AFF">
          <w:delText xml:space="preserve"> </w:delText>
        </w:r>
        <w:r w:rsidR="00890AFF" w:rsidRPr="00890AFF">
          <w:delText xml:space="preserve">výzva na predkladanie ponúk zverejnená). </w:delText>
        </w:r>
      </w:del>
    </w:p>
    <w:p w14:paraId="68657E99" w14:textId="34F0ECAF" w:rsidR="00CB3854" w:rsidRPr="00735615" w:rsidRDefault="00CB3854" w:rsidP="009D7F63">
      <w:pPr>
        <w:tabs>
          <w:tab w:val="left" w:pos="1014"/>
        </w:tabs>
        <w:spacing w:before="120" w:after="120" w:line="288" w:lineRule="auto"/>
        <w:jc w:val="both"/>
        <w:rPr>
          <w:del w:id="2567" w:author="Zuzana Hušeková" w:date="2021-06-11T13:17:00Z"/>
          <w:b/>
        </w:rPr>
      </w:pPr>
      <w:del w:id="2568" w:author="Zuzana Hušeková" w:date="2021-06-11T13:17:00Z">
        <w:r w:rsidRPr="00CB2921">
          <w:rPr>
            <w:rFonts w:cs="Arial"/>
            <w:b/>
            <w:bCs/>
            <w:szCs w:val="19"/>
          </w:rPr>
          <w:delText>Prijímateľ je zároveň povinný predmetnú výzvu (vrátane príloh) nechať zverejnenú na pôvodnej adrese bez akýchk</w:delText>
        </w:r>
        <w:r w:rsidRPr="00D2563E">
          <w:rPr>
            <w:rFonts w:cs="Arial"/>
            <w:b/>
            <w:bCs/>
            <w:szCs w:val="19"/>
          </w:rPr>
          <w:delText xml:space="preserve">oľvek zmien. Požiadavka uvedená v predchádzajúcej vete sa vzťahuje aj na prípady, kedy výzva na predkladanie ponúk (vrátane príloh) bola zverejnená na internetovom úložisku </w:delText>
        </w:r>
        <w:r w:rsidRPr="00D2563E">
          <w:rPr>
            <w:rFonts w:cs="Arial"/>
            <w:b/>
            <w:bCs/>
            <w:szCs w:val="19"/>
          </w:rPr>
          <w:lastRenderedPageBreak/>
          <w:delText>prijímateľa, prípadne osoby poverenej uskutočnením VO. Účelom týchto opatrení je zabezpečiť primeranú úroveň transparentnosti uskutočnených prieskumov trhu aj pre budúce kontroly a audity.</w:delText>
        </w:r>
      </w:del>
    </w:p>
    <w:p w14:paraId="18B69E5C" w14:textId="0BB0D75F" w:rsidR="00890AFF" w:rsidRDefault="00890AFF" w:rsidP="009D7F63">
      <w:pPr>
        <w:tabs>
          <w:tab w:val="left" w:pos="1014"/>
        </w:tabs>
        <w:spacing w:before="120" w:after="120" w:line="288" w:lineRule="auto"/>
        <w:jc w:val="both"/>
        <w:rPr>
          <w:del w:id="2569" w:author="Zuzana Hušeková" w:date="2021-06-11T13:17:00Z"/>
        </w:rPr>
      </w:pPr>
      <w:del w:id="2570" w:author="Zuzana Hušeková" w:date="2021-06-11T13:17:00Z">
        <w:r w:rsidRPr="00890AFF">
          <w:delText>Lehota na predkladanie ponúk musí byť primeraná a musí zohľadniť zložitosť a charakter predmetu zákazky, čas nevyhnutne potrebný na vypracovanie a doručenie ponuky.</w:delText>
        </w:r>
        <w:r w:rsidR="000C039F" w:rsidRPr="000C039F">
          <w:delText xml:space="preserve"> </w:delText>
        </w:r>
        <w:r w:rsidR="000C039F">
          <w:delText>Do lehoty sa nezapočítava deň zverejnenia</w:delText>
        </w:r>
        <w:r w:rsidR="000C039F" w:rsidRPr="004821AC">
          <w:rPr>
            <w:b/>
          </w:rPr>
          <w:delText xml:space="preserve"> </w:delText>
        </w:r>
        <w:r w:rsidR="000C039F">
          <w:delText>(príklad: ak prijímateľ zverejní výzvu na predkladanie ponúk k zákazke na dodanie tovarov alebo poskytnutie služieb v utorok, minimálna lehota na predkladanie ponúk uplynie budúci týždeň v utorok</w:delText>
        </w:r>
        <w:r w:rsidR="000C039F" w:rsidRPr="00BC29DE">
          <w:delText xml:space="preserve"> </w:delText>
        </w:r>
        <w:r w:rsidR="000C039F" w:rsidRPr="00722EA4">
          <w:delText xml:space="preserve">o polnoci za predpokladu, že nejde o pracovný týždeň, v rámci ktorého je štátny sviatok. Prijímateľom sa však odporúča určiť lehotu nasledujúci pracovný deň, čo by </w:delText>
        </w:r>
        <w:r w:rsidR="000C039F">
          <w:delText>pri tomto modelovom prípade bola streda</w:delText>
        </w:r>
        <w:r w:rsidR="000C039F" w:rsidRPr="00722EA4">
          <w:delText xml:space="preserve"> v ľubovoľnú hodinu</w:delText>
        </w:r>
        <w:r w:rsidR="000C039F">
          <w:delText>)</w:delText>
        </w:r>
        <w:r w:rsidR="000C039F" w:rsidRPr="009B603C">
          <w:delText>.</w:delText>
        </w:r>
      </w:del>
    </w:p>
    <w:p w14:paraId="30E5DCAE" w14:textId="6D2ECB2D" w:rsidR="009D7F63" w:rsidRPr="0073389C" w:rsidRDefault="00890AFF" w:rsidP="009D7F63">
      <w:pPr>
        <w:tabs>
          <w:tab w:val="left" w:pos="1014"/>
        </w:tabs>
        <w:spacing w:before="120" w:after="120" w:line="288" w:lineRule="auto"/>
        <w:jc w:val="both"/>
        <w:rPr>
          <w:del w:id="2571" w:author="Zuzana Hušeková" w:date="2021-06-11T13:17:00Z"/>
        </w:rPr>
      </w:pPr>
      <w:del w:id="2572" w:author="Zuzana Hušeková" w:date="2021-06-11T13:17:00Z">
        <w:r>
          <w:delText xml:space="preserve">Prijímateľ </w:delText>
        </w:r>
        <w:r w:rsidR="009D7F63" w:rsidRPr="0073389C">
          <w:delText xml:space="preserve">v deň zverejnenia </w:delText>
        </w:r>
        <w:r w:rsidR="00D76DD9">
          <w:delText>v</w:delText>
        </w:r>
        <w:r w:rsidR="009D7F63" w:rsidRPr="0073389C">
          <w:delText xml:space="preserve">ýzvy na </w:delText>
        </w:r>
        <w:r w:rsidR="0006412C">
          <w:delText>predkladanie ponúk</w:delText>
        </w:r>
        <w:r w:rsidR="00950C3C" w:rsidRPr="0073389C">
          <w:delText xml:space="preserve"> </w:delText>
        </w:r>
        <w:r w:rsidR="009D7F63" w:rsidRPr="0073389C">
          <w:delText>na svojom alebo inom vhodnom webovom sídle</w:delText>
        </w:r>
        <w:r w:rsidR="00950C3C">
          <w:delText xml:space="preserve"> </w:delText>
        </w:r>
        <w:r w:rsidR="009D7F63" w:rsidRPr="0073389C">
          <w:delText>zašle e</w:delText>
        </w:r>
        <w:r w:rsidR="00506C97">
          <w:delText>-</w:delText>
        </w:r>
        <w:r w:rsidR="009D7F63" w:rsidRPr="0073389C">
          <w:delText>mailom informáciu o tomto zverejnení</w:delText>
        </w:r>
        <w:r w:rsidR="00950C3C">
          <w:delText xml:space="preserve"> </w:delText>
        </w:r>
        <w:r w:rsidR="00950C3C" w:rsidRPr="00950C3C">
          <w:delText xml:space="preserve">vo forme podľa prílohy č. 23 </w:delText>
        </w:r>
        <w:r w:rsidR="009D7F63" w:rsidRPr="0073389C">
          <w:delText xml:space="preserve">na </w:delText>
        </w:r>
        <w:r w:rsidR="00950C3C" w:rsidRPr="00950C3C">
          <w:delText xml:space="preserve">e-mail zakazkycko@vlada.gov.sk a súčasne na e-mail </w:delText>
        </w:r>
        <w:r w:rsidR="00E669A7">
          <w:fldChar w:fldCharType="begin"/>
        </w:r>
        <w:r w:rsidR="00E669A7">
          <w:delInstrText xml:space="preserve"> HYPERLINK "mailto:vo.sep@minv.sk" </w:delInstrText>
        </w:r>
        <w:r w:rsidR="00E669A7">
          <w:fldChar w:fldCharType="separate"/>
        </w:r>
        <w:r w:rsidR="00D76DD9" w:rsidRPr="00033319">
          <w:rPr>
            <w:rStyle w:val="Hypertextovprepojenie"/>
            <w:color w:val="auto"/>
          </w:rPr>
          <w:delText>vo.sep@minv.sk</w:delText>
        </w:r>
        <w:r w:rsidR="00E669A7">
          <w:rPr>
            <w:rStyle w:val="Hypertextovprepojenie"/>
            <w:color w:val="auto"/>
          </w:rPr>
          <w:fldChar w:fldCharType="end"/>
        </w:r>
        <w:r w:rsidR="004A5C0C" w:rsidRPr="00033319">
          <w:rPr>
            <w:rStyle w:val="Hypertextovprepojenie"/>
            <w:color w:val="auto"/>
          </w:rPr>
          <w:delText xml:space="preserve">. </w:delText>
        </w:r>
        <w:r w:rsidR="004A5C0C" w:rsidRPr="00C97A33">
          <w:rPr>
            <w:u w:val="single"/>
          </w:rPr>
          <w:delText>Lehotu na predkladanie ponúk musí prijímateľ určiť primeranú (aj dlhšiu ako 5</w:delText>
        </w:r>
        <w:r w:rsidR="000C039F">
          <w:rPr>
            <w:u w:val="single"/>
          </w:rPr>
          <w:delText>, či 7</w:delText>
        </w:r>
        <w:r w:rsidR="004A5C0C" w:rsidRPr="00C97A33">
          <w:rPr>
            <w:u w:val="single"/>
          </w:rPr>
          <w:delText xml:space="preserve"> pracovných dní) v závislosti od náročnosti požiadaviek na predmet zákazky a požiadaviek na preukázanie ďalších skutočností súvisiacich s predmetom zákazky (napr. požadovanie rôznych certifikátov,...).</w:delText>
        </w:r>
        <w:r w:rsidR="001D3CAE" w:rsidRPr="001E3C46">
          <w:rPr>
            <w:color w:val="EEECE1" w:themeColor="background2"/>
          </w:rPr>
          <w:delText xml:space="preserve"> </w:delText>
        </w:r>
        <w:r w:rsidR="000E5863" w:rsidRPr="00DD30A9">
          <w:rPr>
            <w:u w:val="single"/>
          </w:rPr>
          <w:delText xml:space="preserve">V prípade, ak prijímateľ opomenie zaslať e-mailovú informáciu o zverejnení výzvy na súťaž na e-mail </w:delText>
        </w:r>
        <w:r w:rsidR="00E669A7">
          <w:fldChar w:fldCharType="begin"/>
        </w:r>
        <w:r w:rsidR="00E669A7">
          <w:delInstrText xml:space="preserve"> HYPERLINK "mailto:vo.sep@minv.sk" </w:delInstrText>
        </w:r>
        <w:r w:rsidR="00E669A7">
          <w:fldChar w:fldCharType="separate"/>
        </w:r>
        <w:r w:rsidR="000E5863" w:rsidRPr="004063F2">
          <w:rPr>
            <w:rStyle w:val="Hypertextovprepojenie"/>
            <w:color w:val="auto"/>
          </w:rPr>
          <w:delText>vo.sep@minv.sk</w:delText>
        </w:r>
        <w:r w:rsidR="00E669A7">
          <w:rPr>
            <w:rStyle w:val="Hypertextovprepojenie"/>
            <w:color w:val="auto"/>
          </w:rPr>
          <w:fldChar w:fldCharType="end"/>
        </w:r>
        <w:r w:rsidR="000E5863" w:rsidRPr="00DD30A9">
          <w:rPr>
            <w:u w:val="single"/>
          </w:rPr>
          <w:delText>, nebude to dôvodom na vylúčenie výdavkov</w:delText>
        </w:r>
        <w:r w:rsidR="00A71494" w:rsidRPr="00A71494">
          <w:delText xml:space="preserve"> </w:delText>
        </w:r>
        <w:r w:rsidR="00A71494" w:rsidRPr="00973CDE">
          <w:delText>z financovania</w:delText>
        </w:r>
        <w:r w:rsidR="000E5863" w:rsidRPr="00DD30A9">
          <w:rPr>
            <w:u w:val="single"/>
          </w:rPr>
          <w:delText>, týkajúcich sa obstarávanej zákazky, v plnej miere.</w:delText>
        </w:r>
        <w:r w:rsidR="000E5863" w:rsidRPr="00DD30A9">
          <w:rPr>
            <w:b/>
          </w:rPr>
          <w:delText xml:space="preserve"> </w:delText>
        </w:r>
        <w:r w:rsidR="00A71494" w:rsidRPr="00D33110">
          <w:rPr>
            <w:rFonts w:cs="Arial"/>
            <w:szCs w:val="19"/>
          </w:rPr>
          <w:delText>Výzva na predkladanie ponúk musí byť zverejnená na webovom sídle prijímateľa alebo inom vhodnom webovom sídle do 31. decembra 2028 alebo aj po tomto dátume, ak do 31. decembra 2028 nedošlo k vysporiadaniu finančných vzťahov medzi poskytovateľom a prijímateľom v súlade so zmluvou o poskytnutí NFP alebo rozhodnutím o schválení žiadosti o NFP.</w:delText>
        </w:r>
      </w:del>
    </w:p>
    <w:p w14:paraId="7D4FCDF5" w14:textId="189AC6B7" w:rsidR="004B2E39" w:rsidRDefault="009D7F63" w:rsidP="009D7F63">
      <w:pPr>
        <w:tabs>
          <w:tab w:val="left" w:pos="1014"/>
        </w:tabs>
        <w:spacing w:before="120" w:after="120" w:line="288" w:lineRule="auto"/>
        <w:jc w:val="both"/>
        <w:rPr>
          <w:del w:id="2573" w:author="Zuzana Hušeková" w:date="2021-06-11T13:17:00Z"/>
        </w:rPr>
      </w:pPr>
      <w:del w:id="2574" w:author="Zuzana Hušeková" w:date="2021-06-11T13:17:00Z">
        <w:r w:rsidRPr="0073389C">
          <w:rPr>
            <w:b/>
            <w:i/>
            <w:color w:val="FF0000"/>
          </w:rPr>
          <w:delText>Povinnosť prijímateľa:</w:delText>
        </w:r>
        <w:r w:rsidRPr="0073389C">
          <w:rPr>
            <w:color w:val="FF0000"/>
          </w:rPr>
          <w:delText xml:space="preserve"> </w:delText>
        </w:r>
        <w:r w:rsidRPr="0073389C">
          <w:delText>V</w:delText>
        </w:r>
        <w:r w:rsidR="00890AFF">
          <w:delText> </w:delText>
        </w:r>
        <w:r w:rsidRPr="0073389C">
          <w:delText>prípade</w:delText>
        </w:r>
        <w:r w:rsidR="00890AFF" w:rsidRPr="00890AFF">
          <w:delText xml:space="preserve"> ak Prijímateľ nedodrží povinnosť zaslania informácie o zverejnení zákazky na osobitný e-mailový kontakt zakazkycko@vlada.gov.sk v ten istý deň ako zverejní výzvu na </w:delText>
        </w:r>
        <w:r w:rsidR="000C039F">
          <w:delText>predkladanie ponúk</w:delText>
        </w:r>
        <w:r w:rsidRPr="0073389C">
          <w:delText xml:space="preserve">, je povinný </w:delText>
        </w:r>
        <w:r w:rsidRPr="0073389C">
          <w:rPr>
            <w:b/>
          </w:rPr>
          <w:delText>predĺžiť lehotu</w:delText>
        </w:r>
        <w:r w:rsidRPr="0073389C">
          <w:delText xml:space="preserve"> na predkladanie ponúk o dobu omeškania zaslania informácie na e-mail CKO (informácia zaslaná na CKO už bude obsahovať túto predĺženú lehotu). </w:delText>
        </w:r>
      </w:del>
    </w:p>
    <w:p w14:paraId="799D2C88" w14:textId="1389F1B7" w:rsidR="004B2E39" w:rsidRDefault="004B2E39" w:rsidP="009D7F63">
      <w:pPr>
        <w:tabs>
          <w:tab w:val="left" w:pos="1014"/>
        </w:tabs>
        <w:spacing w:before="120" w:after="120" w:line="288" w:lineRule="auto"/>
        <w:jc w:val="both"/>
        <w:rPr>
          <w:del w:id="2575" w:author="Zuzana Hušeková" w:date="2021-06-11T13:17:00Z"/>
        </w:rPr>
      </w:pPr>
      <w:del w:id="2576" w:author="Zuzana Hušeková" w:date="2021-06-11T13:17:00Z">
        <w:r w:rsidRPr="004B2E39">
          <w:delText xml:space="preserve">Toto predĺženie sa musí rovnako vykonať aj v ostatných dokumentoch, ktoré prijímateľ vypracoval za účelom vyhlásenia zadávania zákazky, najmä vo výzve na </w:delText>
        </w:r>
        <w:r w:rsidR="00CB2921" w:rsidRPr="00CB2921">
          <w:delText xml:space="preserve">predkladanie ponúk </w:delText>
        </w:r>
        <w:r w:rsidRPr="004B2E39">
          <w:delText xml:space="preserve"> zverejnenej na webovom sídle prijímateľa alebo inom vhodnom webovom sídle.</w:delText>
        </w:r>
      </w:del>
    </w:p>
    <w:p w14:paraId="1DC2596A" w14:textId="1CD7D385" w:rsidR="009D7F63" w:rsidRPr="0073389C" w:rsidRDefault="009D7F63" w:rsidP="009D7F63">
      <w:pPr>
        <w:tabs>
          <w:tab w:val="left" w:pos="1014"/>
        </w:tabs>
        <w:spacing w:before="120" w:after="120" w:line="288" w:lineRule="auto"/>
        <w:jc w:val="both"/>
        <w:rPr>
          <w:del w:id="2577" w:author="Zuzana Hušeková" w:date="2021-06-11T13:17:00Z"/>
        </w:rPr>
      </w:pPr>
      <w:del w:id="2578" w:author="Zuzana Hušeková" w:date="2021-06-11T13:17:00Z">
        <w:r w:rsidRPr="0073389C">
          <w:delText xml:space="preserve">Pokiaľ prijímateľ nesplní túto oznamovaciu povinnosť, bude poskytovateľ posudzovať túto skutočnosť ako </w:delText>
        </w:r>
        <w:r w:rsidR="00CB3854" w:rsidRPr="00C77906">
          <w:rPr>
            <w:rFonts w:cs="Arial"/>
            <w:szCs w:val="19"/>
          </w:rPr>
          <w:delText>nedodržanie postupov zverejňovania zákazky a</w:delText>
        </w:r>
        <w:r w:rsidR="00CB3854" w:rsidRPr="00703E20">
          <w:rPr>
            <w:rFonts w:cs="Arial"/>
            <w:szCs w:val="19"/>
          </w:rPr>
          <w:delText xml:space="preserve"> </w:delText>
        </w:r>
        <w:r w:rsidRPr="0073389C">
          <w:delText xml:space="preserve">porušenie princípu transparentnosti a </w:delText>
        </w:r>
        <w:r w:rsidR="004B2E39" w:rsidRPr="004B2E39">
          <w:delText xml:space="preserve">na </w:delText>
        </w:r>
        <w:r w:rsidRPr="0073389C">
          <w:delText xml:space="preserve">výdavky z predmetného VO </w:delText>
        </w:r>
        <w:r w:rsidR="004B2E39" w:rsidRPr="004B2E39">
          <w:delText>uplatniť finančnú opravu.</w:delText>
        </w:r>
        <w:r w:rsidR="004B2E39">
          <w:delText xml:space="preserve"> </w:delText>
        </w:r>
      </w:del>
    </w:p>
    <w:p w14:paraId="43ED02A9" w14:textId="55978206" w:rsidR="00AA1C85" w:rsidRDefault="009D7F63" w:rsidP="009D7F63">
      <w:pPr>
        <w:tabs>
          <w:tab w:val="left" w:pos="1014"/>
        </w:tabs>
        <w:spacing w:before="120" w:after="120" w:line="288" w:lineRule="auto"/>
        <w:jc w:val="both"/>
        <w:rPr>
          <w:del w:id="2579" w:author="Zuzana Hušeková" w:date="2021-06-11T13:17:00Z"/>
        </w:rPr>
      </w:pPr>
      <w:del w:id="2580" w:author="Zuzana Hušeková" w:date="2021-06-11T13:17:00Z">
        <w:r w:rsidRPr="0073389C">
          <w:rPr>
            <w:b/>
            <w:i/>
            <w:color w:val="FF0000"/>
          </w:rPr>
          <w:delText>Povinnosť prijímateľa:</w:delText>
        </w:r>
        <w:r w:rsidRPr="0073389C">
          <w:rPr>
            <w:color w:val="FF0000"/>
          </w:rPr>
          <w:delText xml:space="preserve"> </w:delText>
        </w:r>
        <w:r w:rsidRPr="0073389C">
          <w:delText xml:space="preserve">Prijímateľ </w:delText>
        </w:r>
        <w:r w:rsidR="00DA0B7D" w:rsidRPr="00AD07E2">
          <w:rPr>
            <w:b/>
            <w:u w:val="single"/>
          </w:rPr>
          <w:delText>v ten istý deň</w:delText>
        </w:r>
        <w:r w:rsidR="00073878">
          <w:rPr>
            <w:b/>
            <w:u w:val="single"/>
          </w:rPr>
          <w:delText>,</w:delText>
        </w:r>
        <w:r w:rsidR="00DA0B7D" w:rsidRPr="00DA0B7D">
          <w:delText xml:space="preserve"> ako zverejní výzvu na predkladanie ponúk </w:delText>
        </w:r>
        <w:r w:rsidR="0006412C" w:rsidRPr="0006412C">
          <w:delText>na svojom webovom sídle alebo inom vhodnom webovom sídle</w:delText>
        </w:r>
        <w:r w:rsidR="0006412C" w:rsidRPr="0006412C" w:rsidDel="0006412C">
          <w:delText xml:space="preserve"> </w:delText>
        </w:r>
        <w:r w:rsidR="00DA0B7D" w:rsidRPr="00DA0B7D">
          <w:delText xml:space="preserve">zašle informácie o zverejnení zákazky na osobitný e-mailový kontakt </w:delText>
        </w:r>
        <w:r w:rsidR="00E669A7">
          <w:fldChar w:fldCharType="begin"/>
        </w:r>
        <w:r w:rsidR="00E669A7">
          <w:delInstrText xml:space="preserve"> HYPERLINK "mailto:zakazkycko@vlada.gov.sk" </w:delInstrText>
        </w:r>
        <w:r w:rsidR="00E669A7">
          <w:fldChar w:fldCharType="separate"/>
        </w:r>
        <w:r w:rsidR="00DA0B7D" w:rsidRPr="008F0EC1">
          <w:rPr>
            <w:rStyle w:val="Hypertextovprepojenie"/>
          </w:rPr>
          <w:delText>zakazkycko@vlada.gov.sk</w:delText>
        </w:r>
        <w:r w:rsidR="00E669A7">
          <w:rPr>
            <w:rStyle w:val="Hypertextovprepojenie"/>
          </w:rPr>
          <w:fldChar w:fldCharType="end"/>
        </w:r>
        <w:r w:rsidR="00073878">
          <w:rPr>
            <w:rStyle w:val="Hypertextovprepojenie"/>
          </w:rPr>
          <w:delText>,</w:delText>
        </w:r>
        <w:r w:rsidR="00DA0B7D">
          <w:delText xml:space="preserve"> </w:delText>
        </w:r>
        <w:r w:rsidR="00073878" w:rsidRPr="00AC76B1">
          <w:delText>môže</w:delText>
        </w:r>
        <w:r w:rsidRPr="0073389C">
          <w:delText xml:space="preserve"> zaslať túto výzvu vybraným záujemcom</w:delText>
        </w:r>
        <w:r w:rsidR="00AA1C85" w:rsidRPr="00AA1C85">
          <w:delText xml:space="preserve"> formou </w:delText>
        </w:r>
        <w:r w:rsidR="00437094">
          <w:rPr>
            <w:rFonts w:cs="Arial"/>
            <w:szCs w:val="19"/>
          </w:rPr>
          <w:delText>e-</w:delText>
        </w:r>
        <w:r w:rsidR="00AA1C85" w:rsidRPr="00AA1C85">
          <w:delText>mailovej komunikácie</w:delText>
        </w:r>
        <w:r w:rsidRPr="0073389C">
          <w:delText xml:space="preserve">. </w:delText>
        </w:r>
      </w:del>
    </w:p>
    <w:p w14:paraId="7143CE2E" w14:textId="4A2E3FEE" w:rsidR="00E16E48" w:rsidRDefault="009D7F63" w:rsidP="009D7F63">
      <w:pPr>
        <w:tabs>
          <w:tab w:val="left" w:pos="1014"/>
        </w:tabs>
        <w:spacing w:before="120" w:after="120" w:line="288" w:lineRule="auto"/>
        <w:jc w:val="both"/>
        <w:rPr>
          <w:del w:id="2581" w:author="Zuzana Hušeková" w:date="2021-06-11T13:17:00Z"/>
        </w:rPr>
      </w:pPr>
      <w:del w:id="2582" w:author="Zuzana Hušeková" w:date="2021-06-11T13:17:00Z">
        <w:r w:rsidRPr="0073389C">
          <w:delText>Oslovení záujemcovia musia byť subjekty, ktoré sú oprávnené dodávať</w:delText>
        </w:r>
        <w:r w:rsidR="00D53C88">
          <w:delText xml:space="preserve"> </w:delText>
        </w:r>
        <w:r w:rsidR="00D53C88" w:rsidRPr="00D53C88">
          <w:delText>tovar, uskutočňovať stavebné práce alebo poskytovať služby</w:delText>
        </w:r>
        <w:r w:rsidRPr="0073389C">
          <w:delText xml:space="preserve"> v rozsahu predmetu zákazky (identifikácia prebieha najmä cez informácie verejne uvedené </w:delText>
        </w:r>
        <w:r w:rsidR="005C00EC">
          <w:delText xml:space="preserve">v </w:delText>
        </w:r>
        <w:r w:rsidRPr="0073389C">
          <w:delText>obchodnom registri alebo</w:delText>
        </w:r>
        <w:r w:rsidR="005C00EC">
          <w:delText xml:space="preserve"> v</w:delText>
        </w:r>
        <w:r w:rsidRPr="0073389C">
          <w:delText xml:space="preserve"> živnostenskom registri</w:delText>
        </w:r>
        <w:r w:rsidR="00CB3854" w:rsidRPr="00CB3854">
          <w:rPr>
            <w:rFonts w:cs="Arial"/>
            <w:szCs w:val="19"/>
          </w:rPr>
          <w:delText xml:space="preserve"> </w:delText>
        </w:r>
        <w:r w:rsidR="00CB3854" w:rsidRPr="00C77906">
          <w:rPr>
            <w:rFonts w:cs="Arial"/>
            <w:szCs w:val="19"/>
          </w:rPr>
          <w:delText>formou náhľadu do Zoznamu hospodárskych subjektov alebo prostredníctvom portálu oversi.gov.sk</w:delText>
        </w:r>
        <w:r w:rsidRPr="0073389C">
          <w:delText xml:space="preserve">). </w:delText>
        </w:r>
        <w:r w:rsidR="00073878" w:rsidRPr="00073878">
          <w:delText xml:space="preserve">Fakultatívne oslovenie vybraných </w:delText>
        </w:r>
        <w:r w:rsidR="00FD5A49" w:rsidRPr="00FD5A49">
          <w:delText>záujemcov, ktorí sú oprávnení dodávať tovary, uskutočňovať stavebné práce alebo poskytovať služby v rozsahu predmetu zákazky neznamená, že prijímateľ musí v lehote na predkladanie ponúk obdržať ponuky</w:delText>
        </w:r>
        <w:r w:rsidR="00480AAA">
          <w:delText xml:space="preserve"> </w:delText>
        </w:r>
        <w:r w:rsidR="00480AAA" w:rsidRPr="00480AAA">
          <w:delText>od všetkých</w:delText>
        </w:r>
        <w:r w:rsidR="00FD5A49" w:rsidRPr="00FD5A49">
          <w:delText xml:space="preserve"> záujemcov, ktorých priamo oslovil. Zákazka môže byť realizovaná aj v prípade predloženia 1 pon</w:delText>
        </w:r>
        <w:r w:rsidR="00480AAA">
          <w:delText>u</w:delText>
        </w:r>
        <w:r w:rsidR="00FD5A49" w:rsidRPr="00FD5A49">
          <w:delText>k</w:delText>
        </w:r>
        <w:r w:rsidR="00480AAA">
          <w:delText>y</w:delText>
        </w:r>
        <w:r w:rsidR="00FD5A49" w:rsidRPr="00FD5A49">
          <w:delText xml:space="preserve">. </w:delText>
        </w:r>
        <w:r w:rsidRPr="0073389C">
          <w:delText xml:space="preserve">Výber úspešného uchádzača prebieha na základe vyhodnotenia informácií a dokumentácie predloženej záujemcami, pričom prijímateľ je povinný vyhodnotiť ponuky v súlade s podmienkami a kritériami, ktoré si pre tento účel určil. </w:delText>
        </w:r>
      </w:del>
    </w:p>
    <w:p w14:paraId="5149B2AC" w14:textId="42625B88" w:rsidR="00E16E48" w:rsidRDefault="00E16E48" w:rsidP="009D7F63">
      <w:pPr>
        <w:tabs>
          <w:tab w:val="left" w:pos="1014"/>
        </w:tabs>
        <w:spacing w:before="120" w:after="120" w:line="288" w:lineRule="auto"/>
        <w:jc w:val="both"/>
        <w:rPr>
          <w:del w:id="2583" w:author="Zuzana Hušeková" w:date="2021-06-11T13:17:00Z"/>
        </w:rPr>
      </w:pPr>
      <w:del w:id="2584" w:author="Zuzana Hušeková" w:date="2021-06-11T13:17:00Z">
        <w:r w:rsidRPr="00E16E48">
          <w:delText xml:space="preserve">V prípade zákaziek nad 50 000 EUR bez DPH, je možné určiť úspešného uchádzača a predpokladanú hodnotu zákazky aj jedným úkonom. Prijímateľ je však v každom prípade povinný dodržať procesné pravidlá upravené vo vyššie uvedených odsekoch. V prípade voľby tohto postupu musí prijímateľ disponovať minimálne dvomi ponukami, nakoľko okrem úspešného uchádzača určuje zároveň predpokladanú hodnotu zákazky. Ak prijímateľovi neboli predložené dve ponuky, je možné pre účely určenia predpokladanej hodnoty </w:delText>
        </w:r>
        <w:r w:rsidRPr="00E16E48">
          <w:lastRenderedPageBreak/>
          <w:delText>zákazky použiť aj cenové ponuky identifikované cez webové rozhranie. Ak bola predložená iba jedna ponuka, prijímateľ dohľadá minimálne jednu ďalšiu ponuku na webe alebo ju identifikuje pomocou CRZ a spolu s ponukou predloženou na základe výzvy na predkladanie ponúk môže určiť z cenových údajov predpokladanú hodnotu zákazky. Zmluvu s dodávateľom, ktorý ako jediný predložil ponuku, je možné uzavrieť v prípade, ak je jeho cenová ponuka najnižšia, pričom cena bola jediným kritériom na vyhodnotenie ponúk.</w:delText>
        </w:r>
      </w:del>
    </w:p>
    <w:p w14:paraId="135842FC" w14:textId="3C4355BA" w:rsidR="009D7F63" w:rsidRDefault="009D7F63" w:rsidP="009D7F63">
      <w:pPr>
        <w:tabs>
          <w:tab w:val="left" w:pos="1014"/>
        </w:tabs>
        <w:spacing w:before="120" w:after="120" w:line="288" w:lineRule="auto"/>
        <w:jc w:val="both"/>
        <w:rPr>
          <w:del w:id="2585" w:author="Zuzana Hušeková" w:date="2021-06-11T13:17:00Z"/>
        </w:rPr>
      </w:pPr>
      <w:del w:id="2586" w:author="Zuzana Hušeková" w:date="2021-06-11T13:17:00Z">
        <w:r w:rsidRPr="0073389C">
          <w:delText xml:space="preserve">Vo výnimočných prípadoch, kedy </w:delText>
        </w:r>
        <w:r w:rsidR="00E16E48" w:rsidRPr="00E16E48">
          <w:delText>ide o jedinečný predmet zákazky, prijímateľ osloví záujemcu, ktorý je spôsobilý realizovať jedinečný predmet zákazky alebo disponuje ponukou záujemcu spôsobilého realizovať jedinečný predmet zákazky. Jedinečnosť predmetu zákazky</w:delText>
        </w:r>
        <w:r w:rsidRPr="0073389C">
          <w:delText xml:space="preserve"> musí byť zo strany prijímateľa riadne zdôvodnená a </w:delText>
        </w:r>
        <w:r w:rsidR="00FD5A49" w:rsidRPr="00FD5A49">
          <w:delText>vypracovaná ešte pred vyhlásením zákazky</w:delText>
        </w:r>
        <w:r w:rsidR="00D53C88" w:rsidRPr="00D53C88">
          <w:delText xml:space="preserve"> a dôkazné bremeno preukázania skutočnosti, že na relevantnom trhu neexistuje viac ako 1 dodávate</w:delText>
        </w:r>
        <w:r w:rsidR="00E16E48">
          <w:delText>ľ,</w:delText>
        </w:r>
        <w:r w:rsidR="00D53C88" w:rsidRPr="00D53C88">
          <w:delText xml:space="preserve"> znáša prijímateľ. </w:delText>
        </w:r>
        <w:r w:rsidR="00E16E48" w:rsidRPr="00E16E48">
          <w:delText xml:space="preserve">Súčasťou odôvodnenia jedinečnosti predmetu zákazky musí byť vyhlásenie prijímateľa k overeniu hospodárnosti, a to najmä porovnanie jedinečného predmetu zákazky s inou zákazkou, ktorá vykazuje určité spoločné znaky. Uvedené nezbavuje povinnosti poskytovateľa overiť hospodárnosť výdavkov zákazky podľa MP č. 18 k overovaniu hospodárnosti výdavkov. </w:delText>
        </w:r>
        <w:r w:rsidR="00FD5A49" w:rsidRPr="00FD5A49">
          <w:delText>Odôvodnenie k jedinečnému predmetu zákazky, resp. k predmetu zákazky, v rámci ktorého nie je možné vykonať prieskum trhu, musí byť súčasťou dokumentácie k zákazke.</w:delText>
        </w:r>
        <w:r w:rsidR="00FD5A49">
          <w:delText xml:space="preserve"> </w:delText>
        </w:r>
        <w:r w:rsidR="00D53C88" w:rsidRPr="00D53C88">
          <w:delText xml:space="preserve">Aj v tomto výnimočnom prípade je však povinnosťou prijímateľa zverejniť zákazku na webovom sídle a zaslať informáciu o tomto zverejnení na osobitný </w:delText>
        </w:r>
        <w:r w:rsidR="00437094">
          <w:rPr>
            <w:rFonts w:cs="Arial"/>
            <w:szCs w:val="19"/>
          </w:rPr>
          <w:delText>e-</w:delText>
        </w:r>
        <w:r w:rsidR="00D53C88" w:rsidRPr="00D53C88">
          <w:delText>mailový kontakt</w:delText>
        </w:r>
        <w:r w:rsidR="00EF4612">
          <w:delText xml:space="preserve"> </w:delText>
        </w:r>
        <w:r w:rsidR="00EF4612" w:rsidRPr="00AD07E2">
          <w:rPr>
            <w:color w:val="00B0F0"/>
          </w:rPr>
          <w:delText>zakazkycko@vlada.gov.sk.</w:delText>
        </w:r>
        <w:r w:rsidR="00D53C88">
          <w:delText xml:space="preserve"> </w:delText>
        </w:r>
        <w:r w:rsidRPr="0073389C">
          <w:delText xml:space="preserve"> </w:delText>
        </w:r>
      </w:del>
    </w:p>
    <w:p w14:paraId="3C0E7080" w14:textId="2A5CE664" w:rsidR="00FD5A49" w:rsidRDefault="00FD5A49" w:rsidP="009D7F63">
      <w:pPr>
        <w:tabs>
          <w:tab w:val="left" w:pos="1014"/>
        </w:tabs>
        <w:spacing w:before="120" w:after="120" w:line="288" w:lineRule="auto"/>
        <w:jc w:val="both"/>
        <w:rPr>
          <w:del w:id="2587" w:author="Zuzana Hušeková" w:date="2021-06-11T13:17:00Z"/>
        </w:rPr>
      </w:pPr>
      <w:del w:id="2588" w:author="Zuzana Hušeková" w:date="2021-06-11T13:17:00Z">
        <w:r w:rsidRPr="00FD5A49">
          <w:delText xml:space="preserve">Celý postup prijímateľa pri zadávaní zákazky bude zhrnutý v zápise z prieskumu trhu (vzor príloha č. 6), ktorého minimálne náležitosti sú nasledovné: identifikácia prijímateľa, názov zákazky, kód CPV, predmet zákazky, určenie kritéria/kritérií na vyhodnocovanie ponúk, spôsob vykonania prieskumu a identifikovanie podkladov, na základe ktorých boli ponuky vyhodnocované, zoznam oslovených záujemcov a dátum ich oslovenia, informácia o skutočnosti, </w:delText>
        </w:r>
        <w:r w:rsidR="00437094">
          <w:delText xml:space="preserve">že prijímateľ overil, </w:delText>
        </w:r>
        <w:r w:rsidRPr="00FD5A49">
          <w:delText xml:space="preserve">či sú oslovení záujemcovia </w:delText>
        </w:r>
        <w:r w:rsidR="00437094" w:rsidRPr="001646DE">
          <w:delText xml:space="preserve">a uchádzači, ktorí predložili ponuku, </w:delText>
        </w:r>
        <w:r w:rsidRPr="00FD5A49">
          <w:delText>oprávnení dodávať službu, tovar alebo prácu v rozsahu predmetu zákazky</w:delText>
        </w:r>
        <w:r w:rsidR="00CB3854" w:rsidRPr="00CB3854">
          <w:delText xml:space="preserve"> </w:delText>
        </w:r>
        <w:r w:rsidR="00CB3854" w:rsidRPr="00C77906">
          <w:delText xml:space="preserve">a že nemajú uložený zákaz účasti vo verejnom obstarávaní vrátane spôsobu  overenia (napr. webové sídlo </w:delText>
        </w:r>
        <w:r w:rsidR="00E669A7">
          <w:fldChar w:fldCharType="begin"/>
        </w:r>
        <w:r w:rsidR="00E669A7">
          <w:delInstrText xml:space="preserve"> HYPERLINK "http://www.orsr.sk" </w:delInstrText>
        </w:r>
        <w:r w:rsidR="00E669A7">
          <w:fldChar w:fldCharType="separate"/>
        </w:r>
        <w:r w:rsidR="00CB3854" w:rsidRPr="00C77906">
          <w:rPr>
            <w:rStyle w:val="Hypertextovprepojenie"/>
          </w:rPr>
          <w:delText>www.orsr.sk</w:delText>
        </w:r>
        <w:r w:rsidR="00E669A7">
          <w:rPr>
            <w:rStyle w:val="Hypertextovprepojenie"/>
          </w:rPr>
          <w:fldChar w:fldCharType="end"/>
        </w:r>
        <w:r w:rsidR="00CB3854" w:rsidRPr="00C77906">
          <w:delText xml:space="preserve">, portál oversi.gov.sk alebo Zoznam hospodárskych subjektov, resp. v prípade zákazu účasti webové sídlo </w:delText>
        </w:r>
        <w:r w:rsidR="00E669A7">
          <w:fldChar w:fldCharType="begin"/>
        </w:r>
        <w:r w:rsidR="00E669A7">
          <w:delInstrText xml:space="preserve"> HYPERLINK "http://www.uvo.gov.sk" </w:delInstrText>
        </w:r>
        <w:r w:rsidR="00E669A7">
          <w:fldChar w:fldCharType="separate"/>
        </w:r>
        <w:r w:rsidR="00CB3854" w:rsidRPr="00C77906">
          <w:rPr>
            <w:rStyle w:val="Hypertextovprepojenie"/>
          </w:rPr>
          <w:delText>UVO</w:delText>
        </w:r>
        <w:r w:rsidR="00E669A7">
          <w:rPr>
            <w:rStyle w:val="Hypertextovprepojenie"/>
          </w:rPr>
          <w:fldChar w:fldCharType="end"/>
        </w:r>
        <w:r w:rsidR="00CB3854" w:rsidRPr="00C77906">
          <w:delText xml:space="preserve"> a pre tento účel prijímateľ uchováva v dokumentácii k zadávaniu zákazky printscreen z registra osôb so zákazom účasti)</w:delText>
        </w:r>
        <w:r w:rsidRPr="00FD5A49">
          <w:delText>, dátum vyhodnotenia ponúk, zoznam uchádzačov, ktorí predložili ponuku, identifikácia a vyhodnotenie splnenia jednotlivých podmienok účasti a návrhov na plnenie kritérií</w:delText>
        </w:r>
        <w:r w:rsidR="00437094">
          <w:delText xml:space="preserve"> na vyhodnotenie ponúk,</w:delText>
        </w:r>
        <w:r w:rsidRPr="00FD5A49">
          <w:delText xml:space="preserve"> identifikácia úspešného dodávateľa/poskytovateľa/zhotoviteľa, konečná zmluvná cena ponuky úspešného uchádzača (uviesť s DPH aj bez DPH; v prípade, že dodávateľ nie je platca DPH, uvedie sa konečná cena), spôsob vzniku záväzku (zmluva, objednávka...), meno, funkcia, dátum a podpis zodpovednej osoby/osôb, ktoré vykonali prieskum.</w:delText>
        </w:r>
      </w:del>
    </w:p>
    <w:p w14:paraId="10FEA5C3" w14:textId="34C878A2" w:rsidR="00E16E48" w:rsidRDefault="00E16E48" w:rsidP="009D7F63">
      <w:pPr>
        <w:tabs>
          <w:tab w:val="left" w:pos="1014"/>
        </w:tabs>
        <w:spacing w:before="120" w:after="120" w:line="288" w:lineRule="auto"/>
        <w:jc w:val="both"/>
        <w:rPr>
          <w:del w:id="2589" w:author="Zuzana Hušeková" w:date="2021-06-11T13:17:00Z"/>
        </w:rPr>
      </w:pPr>
      <w:del w:id="2590" w:author="Zuzana Hušeková" w:date="2021-06-11T13:17:00Z">
        <w:r w:rsidRPr="00E16E48">
          <w:delText>V prípade, že ide o jedinečný predmet zákazky, je prijímateľ povinný vypracovať záznam z prieskumu trhu iba v prípade, ak bola na základe zverejnenia zákazky predložená viac ako 1 ponuka.</w:delText>
        </w:r>
      </w:del>
    </w:p>
    <w:p w14:paraId="1429D35A" w14:textId="74CC8B2F" w:rsidR="00E16E48" w:rsidRDefault="00E16E48" w:rsidP="009D7F63">
      <w:pPr>
        <w:tabs>
          <w:tab w:val="left" w:pos="1014"/>
        </w:tabs>
        <w:spacing w:before="120" w:after="120" w:line="288" w:lineRule="auto"/>
        <w:jc w:val="both"/>
        <w:rPr>
          <w:del w:id="2591" w:author="Zuzana Hušeková" w:date="2021-06-11T13:17:00Z"/>
        </w:rPr>
      </w:pPr>
      <w:del w:id="2592" w:author="Zuzana Hušeková" w:date="2021-06-11T13:17:00Z">
        <w:r w:rsidRPr="00C77906">
          <w:rPr>
            <w:rFonts w:cs="Arial"/>
            <w:szCs w:val="19"/>
          </w:rPr>
          <w:delText>Prijímateľ je povinný písomne (elektronicky) oznámiť všetkým uchádzačom, ktorí predložili ponuky, výsledok vyhodnotenia ponúk.</w:delText>
        </w:r>
      </w:del>
    </w:p>
    <w:p w14:paraId="239DEF4D" w14:textId="13954FD9"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del w:id="2593" w:author="Zuzana Hušeková" w:date="2021-06-11T13:17:00Z"/>
        </w:rPr>
      </w:pPr>
      <w:del w:id="2594" w:author="Zuzana Hušeková" w:date="2021-06-11T13:17:00Z">
        <w:r w:rsidRPr="0073389C">
          <w:rPr>
            <w:b/>
            <w:i/>
          </w:rPr>
          <w:delText>Dôležité upozornenie:</w:delText>
        </w:r>
        <w:r w:rsidRPr="0073389C">
          <w:delText xml:space="preserve"> Ak prijímateľovi nebude zo strany oslovených subjektov predložená žiadna ponuka, </w:delText>
        </w:r>
        <w:r w:rsidR="00437094">
          <w:delText>alebo ani jeden uchádzač, ktorý predložil ponuku, nesplnil podmienky účasti alebo požiadavky určené prijímateľom na predmet zákazky a prijímateľ</w:delText>
        </w:r>
        <w:r w:rsidR="00437094" w:rsidRPr="0073389C">
          <w:delText xml:space="preserve"> </w:delText>
        </w:r>
        <w:r w:rsidRPr="0073389C">
          <w:delText>splnil všetky postupy uvedené v predchádzajúcich odsekoch, je oprávnený vyzvať na rokovanie jedného alebo viacerých záujemcov, s ktorými rokuje o zadaní zákazky. Predmetom týchto rokovaní však nemôže byť zúženie</w:delText>
        </w:r>
        <w:r w:rsidR="00E16E48" w:rsidRPr="00E16E48">
          <w:delText>/rozšírenie</w:delText>
        </w:r>
        <w:r w:rsidRPr="0073389C">
          <w:delText xml:space="preserve"> predmetu zákazky, úprava podmienok účasti, podmienok realizácie zmluvy ani kritérií na vyhodnotenie ponúk uvedených vo výzve na </w:delText>
        </w:r>
        <w:r w:rsidR="005C00EC">
          <w:delText>predloženie ponuky</w:delText>
        </w:r>
        <w:r w:rsidRPr="0073389C">
          <w:delText xml:space="preserve">. </w:delText>
        </w:r>
      </w:del>
    </w:p>
    <w:p w14:paraId="7CF21B03" w14:textId="66FD6EEC" w:rsidR="009D7F63" w:rsidRPr="0073389C" w:rsidRDefault="009D7F63" w:rsidP="009D7F63">
      <w:pPr>
        <w:tabs>
          <w:tab w:val="left" w:pos="1014"/>
        </w:tabs>
        <w:spacing w:before="120" w:after="120" w:line="288" w:lineRule="auto"/>
        <w:jc w:val="both"/>
        <w:rPr>
          <w:del w:id="2595" w:author="Zuzana Hušeková" w:date="2021-06-11T13:17:00Z"/>
        </w:rPr>
      </w:pPr>
      <w:del w:id="2596" w:author="Zuzana Hušeková" w:date="2021-06-11T13:17:00Z">
        <w:r w:rsidRPr="0073389C">
          <w:rPr>
            <w:b/>
            <w:i/>
            <w:color w:val="FF0000"/>
          </w:rPr>
          <w:delText>Povinnosť prijímateľa:</w:delText>
        </w:r>
        <w:r w:rsidRPr="0073389C">
          <w:rPr>
            <w:color w:val="FF0000"/>
          </w:rPr>
          <w:delText xml:space="preserve"> </w:delText>
        </w:r>
        <w:r w:rsidRPr="0073389C">
          <w:delText xml:space="preserve">Z rokovania je prijímateľ povinný vyhotoviť zápis ako aj zdôvodniť výber záujemcu alebo záujemcov, ktorí boli vyzvaní na rokovanie. Za písomnú ponuku sa pokladá aj ponuka podaná elektronicky. Súčasťou dokumentácie musia byť doklady potvrdzujúce kroky uchádzačov v súlade s časovým harmonogramom uvedeným vo výzve na </w:delText>
        </w:r>
        <w:r w:rsidR="005C00EC">
          <w:delText>predloženie ponuky</w:delText>
        </w:r>
        <w:r w:rsidRPr="0073389C">
          <w:delText xml:space="preserve">. Celý postup zadávania zákazky  zhrnie prijímateľ v zápise z prieskumu trhu (príloha č. </w:delText>
        </w:r>
        <w:r w:rsidR="001A6E82" w:rsidRPr="0073389C">
          <w:delText>2</w:delText>
        </w:r>
        <w:r w:rsidR="001A6E82">
          <w:delText>5</w:delText>
        </w:r>
        <w:r w:rsidRPr="0073389C">
          <w:delText>).</w:delText>
        </w:r>
      </w:del>
    </w:p>
    <w:p w14:paraId="6F032B36" w14:textId="2C08777F"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rPr>
          <w:del w:id="2597" w:author="Zuzana Hušeková" w:date="2021-06-11T13:17:00Z"/>
        </w:rPr>
      </w:pPr>
      <w:del w:id="2598" w:author="Zuzana Hušeková" w:date="2021-06-11T13:17:00Z">
        <w:r w:rsidRPr="0073389C">
          <w:rPr>
            <w:b/>
            <w:i/>
          </w:rPr>
          <w:lastRenderedPageBreak/>
          <w:delText>Odporúčanie pre prijímateľa:</w:delText>
        </w:r>
        <w:r w:rsidRPr="0073389C">
          <w:delText xml:space="preserve"> Podrobné pravidlá zadávania zákaziek nad </w:delText>
        </w:r>
        <w:r w:rsidR="00E16E48">
          <w:delText>5</w:delText>
        </w:r>
        <w:r w:rsidR="00437094">
          <w:delText>0</w:delText>
        </w:r>
        <w:r w:rsidR="00437094" w:rsidRPr="0073389C">
          <w:delText xml:space="preserve"> </w:delText>
        </w:r>
        <w:r w:rsidRPr="0073389C">
          <w:delText>000 EUR upravuje Metodický pokyn CKO č. 14</w:delText>
        </w:r>
        <w:r w:rsidR="005C00EC">
          <w:delText xml:space="preserve"> </w:delText>
        </w:r>
        <w:r w:rsidR="005C00EC" w:rsidRPr="005C00EC">
          <w:delText xml:space="preserve">k zadávaniu zákaziek v hodnote nad </w:delText>
        </w:r>
        <w:r w:rsidR="00E16E48">
          <w:delText>5</w:delText>
        </w:r>
        <w:r w:rsidR="00CB2921">
          <w:delText>0</w:delText>
        </w:r>
        <w:r w:rsidR="00CB2921" w:rsidRPr="005C00EC">
          <w:delText xml:space="preserve"> </w:delText>
        </w:r>
        <w:r w:rsidR="005C00EC" w:rsidRPr="005C00EC">
          <w:delText>000 EUR</w:delText>
        </w:r>
        <w:r w:rsidRPr="0073389C">
          <w:delText>.</w:delText>
        </w:r>
      </w:del>
    </w:p>
    <w:p w14:paraId="679DB0D3" w14:textId="5BDD1362" w:rsidR="005C00EC" w:rsidRDefault="005C00EC" w:rsidP="009D7F63">
      <w:pPr>
        <w:tabs>
          <w:tab w:val="left" w:pos="1014"/>
        </w:tabs>
        <w:spacing w:before="120" w:after="120" w:line="288" w:lineRule="auto"/>
        <w:jc w:val="both"/>
        <w:rPr>
          <w:del w:id="2599" w:author="Zuzana Hušeková" w:date="2021-06-11T13:17:00Z"/>
          <w:b/>
        </w:rPr>
      </w:pPr>
    </w:p>
    <w:p w14:paraId="27957262" w14:textId="4321EC6D" w:rsidR="009D7F63" w:rsidRPr="0073389C" w:rsidRDefault="009D7F63" w:rsidP="009D7F63">
      <w:pPr>
        <w:tabs>
          <w:tab w:val="left" w:pos="1014"/>
        </w:tabs>
        <w:spacing w:before="120" w:after="120" w:line="288" w:lineRule="auto"/>
        <w:jc w:val="both"/>
        <w:rPr>
          <w:del w:id="2600" w:author="Zuzana Hušeková" w:date="2021-06-11T13:17:00Z"/>
          <w:b/>
        </w:rPr>
      </w:pPr>
      <w:del w:id="2601" w:author="Zuzana Hušeková" w:date="2021-06-11T13:17:00Z">
        <w:r w:rsidRPr="0073389C">
          <w:rPr>
            <w:b/>
          </w:rPr>
          <w:delText xml:space="preserve">Zákazky do </w:delText>
        </w:r>
        <w:r w:rsidR="00E16E48">
          <w:rPr>
            <w:b/>
          </w:rPr>
          <w:delText>5</w:delText>
        </w:r>
        <w:r w:rsidR="00437094">
          <w:rPr>
            <w:b/>
          </w:rPr>
          <w:delText>0</w:delText>
        </w:r>
        <w:r w:rsidR="00437094" w:rsidRPr="0073389C">
          <w:rPr>
            <w:b/>
          </w:rPr>
          <w:delText xml:space="preserve"> </w:delText>
        </w:r>
        <w:r w:rsidRPr="0073389C">
          <w:rPr>
            <w:b/>
          </w:rPr>
          <w:delText>000 EUR</w:delText>
        </w:r>
      </w:del>
    </w:p>
    <w:p w14:paraId="2B51EA60" w14:textId="3D327796"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rPr>
          <w:del w:id="2602" w:author="Zuzana Hušeková" w:date="2021-06-11T13:17:00Z"/>
        </w:rPr>
      </w:pPr>
      <w:del w:id="2603" w:author="Zuzana Hušeková" w:date="2021-06-11T13:17:00Z">
        <w:r w:rsidRPr="0073389C">
          <w:rPr>
            <w:b/>
            <w:i/>
          </w:rPr>
          <w:delText>Odporúčanie pre prijímateľa:</w:delText>
        </w:r>
        <w:r w:rsidRPr="0073389C">
          <w:delText xml:space="preserve"> V prípade zákaziek do </w:delText>
        </w:r>
        <w:r w:rsidR="00E16E48">
          <w:delText>5</w:delText>
        </w:r>
        <w:r w:rsidR="00281F08">
          <w:delText>0</w:delText>
        </w:r>
        <w:r w:rsidR="00281F08" w:rsidRPr="0073389C">
          <w:delText xml:space="preserve"> </w:delText>
        </w:r>
        <w:r w:rsidRPr="0073389C">
          <w:delText xml:space="preserve">000 EUR </w:delText>
        </w:r>
        <w:r w:rsidR="00C12A2D" w:rsidRPr="00C12A2D">
          <w:delText xml:space="preserve">nie </w:delText>
        </w:r>
        <w:r w:rsidRPr="0073389C">
          <w:delText>je potrebné, aby prijímateľ predložil písomné ponuky</w:delText>
        </w:r>
        <w:r w:rsidR="005C00EC">
          <w:delText>.</w:delText>
        </w:r>
        <w:r w:rsidRPr="0073389C">
          <w:delText xml:space="preserve"> </w:delText>
        </w:r>
        <w:r w:rsidR="005C00EC">
          <w:delText>P</w:delText>
        </w:r>
        <w:r w:rsidRPr="0073389C">
          <w:delText xml:space="preserve">rijímateľ musí </w:delText>
        </w:r>
        <w:r w:rsidR="00C12A2D" w:rsidRPr="00C12A2D">
          <w:delText>odôvodniť</w:delText>
        </w:r>
        <w:r w:rsidRPr="0073389C">
          <w:delText xml:space="preserve"> výber úspešného uchádzača na základe </w:delText>
        </w:r>
        <w:r w:rsidRPr="0073389C">
          <w:rPr>
            <w:b/>
          </w:rPr>
          <w:delText>prieskumu trhu</w:delText>
        </w:r>
        <w:r w:rsidRPr="0073389C">
          <w:delText xml:space="preserve"> (napr. formou faxu, web</w:delText>
        </w:r>
        <w:r w:rsidR="00C12A2D">
          <w:delText>ovej</w:delText>
        </w:r>
        <w:r w:rsidRPr="0073389C">
          <w:delText xml:space="preserve"> stránky, katalógov, cenových ponúk, atď., </w:delText>
        </w:r>
        <w:r w:rsidRPr="0073389C">
          <w:rPr>
            <w:b/>
          </w:rPr>
          <w:delText>okrem telefonického prieskumu</w:delText>
        </w:r>
        <w:r w:rsidRPr="0073389C">
          <w:delText xml:space="preserve">). </w:delText>
        </w:r>
      </w:del>
    </w:p>
    <w:p w14:paraId="00993760" w14:textId="5DBBCF4D" w:rsidR="009D7F63" w:rsidRPr="0073389C" w:rsidRDefault="009D7F63" w:rsidP="009D7F63">
      <w:pPr>
        <w:tabs>
          <w:tab w:val="left" w:pos="1014"/>
        </w:tabs>
        <w:spacing w:before="120" w:after="120" w:line="288" w:lineRule="auto"/>
        <w:jc w:val="both"/>
        <w:rPr>
          <w:del w:id="2604" w:author="Zuzana Hušeková" w:date="2021-06-11T13:17:00Z"/>
        </w:rPr>
      </w:pPr>
      <w:del w:id="2605" w:author="Zuzana Hušeková" w:date="2021-06-11T13:17:00Z">
        <w:r w:rsidRPr="0073389C">
          <w:rPr>
            <w:b/>
            <w:i/>
            <w:color w:val="FF0000"/>
          </w:rPr>
          <w:delText>Povinnosť prijímateľa:</w:delText>
        </w:r>
        <w:r w:rsidRPr="0073389C">
          <w:rPr>
            <w:color w:val="FF0000"/>
          </w:rPr>
          <w:delText xml:space="preserve"> </w:delText>
        </w:r>
        <w:r w:rsidRPr="0073389C">
          <w:delText xml:space="preserve">Prieskum trhu musí byť riadne zdokumentovaný </w:delText>
        </w:r>
        <w:r w:rsidR="00C12A2D" w:rsidRPr="00F659B0">
          <w:delText>(prijímateľ predloží poskytovateľovi podľa spôsobu vykonania prieskumu trhu printscreeny, e-mailovú komunikáciu, resp. fotografie a iné</w:delText>
        </w:r>
        <w:r w:rsidR="00C12A2D" w:rsidRPr="002102B1">
          <w:delText xml:space="preserve"> hmotne zaznamenané dôkazy, preukazujúce príslušné ponuky na trhu)</w:delText>
        </w:r>
        <w:r w:rsidR="00C12A2D" w:rsidRPr="00C12A2D">
          <w:delText xml:space="preserve"> </w:delText>
        </w:r>
        <w:r w:rsidRPr="0073389C">
          <w:delText xml:space="preserve">a musí byť z neho hodnoverne zrejmý výsledok výberu úspešného uchádzača. Pri tomto type zákaziek je prijímateľ povinný osloviť minimálne </w:delText>
        </w:r>
        <w:r w:rsidR="00134C92">
          <w:delText>3</w:delText>
        </w:r>
        <w:r w:rsidRPr="0073389C">
          <w:delText xml:space="preserve"> potenciálnych záujemcov alebo identifikovať minimálne </w:delText>
        </w:r>
        <w:r w:rsidR="00C12A2D">
          <w:delText>3</w:delText>
        </w:r>
        <w:r w:rsidR="00C12A2D" w:rsidRPr="0073389C">
          <w:delText xml:space="preserve"> </w:delText>
        </w:r>
        <w:r w:rsidRPr="0073389C">
          <w:delText xml:space="preserve">potenciálnych dodávateľov </w:delText>
        </w:r>
        <w:r w:rsidR="00C12A2D" w:rsidRPr="00C12A2D">
          <w:delText xml:space="preserve">na trhu </w:delText>
        </w:r>
        <w:r w:rsidRPr="0073389C">
          <w:delText>(napr. cez webové rozhranie</w:delText>
        </w:r>
        <w:r w:rsidR="00C12A2D" w:rsidRPr="00C12A2D">
          <w:rPr>
            <w:rFonts w:cs="Arial"/>
            <w:szCs w:val="19"/>
          </w:rPr>
          <w:delText xml:space="preserve"> </w:delText>
        </w:r>
        <w:r w:rsidR="00C12A2D">
          <w:rPr>
            <w:rFonts w:cs="Arial"/>
            <w:szCs w:val="19"/>
          </w:rPr>
          <w:delText>a pod.</w:delText>
        </w:r>
        <w:r w:rsidRPr="0073389C">
          <w:delText xml:space="preserve">). Oslovení alebo identifikovaní dodávatelia musia byť subjekty, ktoré sú oprávnené dodávať službu, tovar alebo prácu v rozsahu predmetu zákazky (identifikácia prebieha najmä </w:delText>
        </w:r>
        <w:r w:rsidR="00C12A2D" w:rsidRPr="00C12A2D">
          <w:delText>prostredníctvom informácií verejne dostupných</w:delText>
        </w:r>
        <w:r w:rsidRPr="0073389C">
          <w:delText xml:space="preserve"> </w:delText>
        </w:r>
        <w:r w:rsidR="005C00EC">
          <w:delText xml:space="preserve">v </w:delText>
        </w:r>
        <w:r w:rsidRPr="0073389C">
          <w:delText xml:space="preserve">obchodnom registri alebo </w:delText>
        </w:r>
        <w:r w:rsidR="005C00EC">
          <w:delText xml:space="preserve">v </w:delText>
        </w:r>
        <w:r w:rsidRPr="0073389C">
          <w:delText>živnostenskom registri</w:delText>
        </w:r>
        <w:r w:rsidR="00B91912" w:rsidRPr="00B91912">
          <w:rPr>
            <w:rFonts w:cs="Arial"/>
            <w:szCs w:val="19"/>
          </w:rPr>
          <w:delText xml:space="preserve"> </w:delText>
        </w:r>
        <w:r w:rsidR="00B91912" w:rsidRPr="00C77906">
          <w:rPr>
            <w:rFonts w:cs="Arial"/>
            <w:szCs w:val="19"/>
          </w:rPr>
          <w:delText>formou náhľadu do Zoznamu hospodárskych subjektov alebo prostredníctvom portálu oversi.gov.sk</w:delText>
        </w:r>
        <w:r w:rsidRPr="0073389C">
          <w:delText xml:space="preserve">). Výber úspešného uchádzača prebieha na základe vyhodnotenia informácií a dokumentácie predloženej záujemcami, alebo informácií </w:delText>
        </w:r>
        <w:r w:rsidR="00C12A2D" w:rsidRPr="00C12A2D">
          <w:delText>zistených</w:delText>
        </w:r>
        <w:r w:rsidRPr="0073389C">
          <w:delText xml:space="preserve"> inými spôsobmi ako je predloženie ponuky (napr. údajmi na webových sídlach záujemcov, informáciami identifikovanými v katalógoch a pod.), pričom prijímateľ je povinný vyhodnotiť ponuky v súlade s podmienkami a kritériami, ktoré si pre tento účel určil. Vo výnimočných prípadoch, kedy môže ísť o jedinečný predmet zákazky, môže prijímateľ osloviť/identifikovať aj menej ako </w:delText>
        </w:r>
        <w:r w:rsidR="00C12A2D">
          <w:delText>troch</w:delText>
        </w:r>
        <w:r w:rsidR="00C12A2D" w:rsidRPr="0073389C">
          <w:delText xml:space="preserve"> </w:delText>
        </w:r>
        <w:r w:rsidRPr="0073389C">
          <w:delText xml:space="preserve">záujemcov, pričom táto výnimka musí byť zo strany prijímateľa riadne zdôvodnená a </w:delText>
        </w:r>
        <w:r w:rsidR="00FD5A49" w:rsidRPr="00FD5A49">
          <w:delText xml:space="preserve">vypracovaná ešte pred vyhlásením zákazky a dôkazné bremeno preukázania skutočnosti, že na relevantnom trhu neexistuje viac ako 1 alebo 2 dodávatelia znáša prijímateľ. Odôvodnenie k jedinečnému predmetu zákazky, </w:delText>
        </w:r>
        <w:bookmarkStart w:id="2606" w:name="_Hlk526716467"/>
        <w:r w:rsidR="00FD5A49" w:rsidRPr="00FD5A49">
          <w:delText>resp. k predmetu zákazky, v rámci ktorého nie je možné vykonať prieskum trhu,</w:delText>
        </w:r>
        <w:bookmarkEnd w:id="2606"/>
        <w:r w:rsidR="00FD5A49" w:rsidRPr="00FD5A49">
          <w:delText xml:space="preserve"> musí byť súčasťou dokumentácie k zákazke.</w:delText>
        </w:r>
        <w:r w:rsidRPr="0073389C">
          <w:delText xml:space="preserve">. </w:delText>
        </w:r>
      </w:del>
    </w:p>
    <w:p w14:paraId="10EE10D4" w14:textId="3191C81F" w:rsidR="004A5C0C" w:rsidRDefault="004A5C0C" w:rsidP="009D7F63">
      <w:pPr>
        <w:tabs>
          <w:tab w:val="left" w:pos="1014"/>
        </w:tabs>
        <w:spacing w:before="120" w:after="120" w:line="288" w:lineRule="auto"/>
        <w:jc w:val="both"/>
        <w:rPr>
          <w:del w:id="2607" w:author="Zuzana Hušeková" w:date="2021-06-11T13:17:00Z"/>
        </w:rPr>
      </w:pPr>
      <w:del w:id="2608" w:author="Zuzana Hušeková" w:date="2021-06-11T13:17:00Z">
        <w:r w:rsidRPr="004A5C0C">
          <w:delText>Ak prijímateľ oslovil na základe výzvy na predkladanie ponúk minimálne troch potenciálnych dodávateľov a v stanovenej lehote na predkladanie ponúk nebola predložená žiadna ponuka</w:delText>
        </w:r>
        <w:r w:rsidR="00E368BC" w:rsidRPr="00E368BC">
          <w:delText xml:space="preserve"> </w:delText>
        </w:r>
        <w:r w:rsidR="00E368BC">
          <w:delText>alebo ani jeden uchádzač, ktorý predložil ponuku, nesplnil podmienky účasti alebo požiadavky určené prijímateľom na predmet zákazky</w:delText>
        </w:r>
        <w:r w:rsidRPr="004A5C0C">
          <w:delText>, je oprávnený vyzvať na rokovanie jedného alebo viacerých záujemcov, s ktorými rokuje o zadaní zákazky. Predmetom týchto rokovaní nemôže byť zúženie predmetu zákazky alebo iná úprava podmienok realizácie zmluvy ani úprava kritérií na vyhodnotenie ponúk. Z rokovania je prijímateľ povinný vyhotoviť zápis, ako aj zdôvodniť výber záujemcu alebo záujemcov, ktorí boli vyzvaní na rokovanie.</w:delText>
        </w:r>
      </w:del>
    </w:p>
    <w:p w14:paraId="18085C47" w14:textId="5A2BBF99" w:rsidR="007E444D" w:rsidRDefault="009D7F63" w:rsidP="007E444D">
      <w:pPr>
        <w:tabs>
          <w:tab w:val="left" w:pos="1014"/>
        </w:tabs>
        <w:spacing w:before="120" w:after="120" w:line="288" w:lineRule="auto"/>
        <w:jc w:val="both"/>
        <w:rPr>
          <w:del w:id="2609" w:author="Zuzana Hušeková" w:date="2021-06-11T13:17:00Z"/>
        </w:rPr>
      </w:pPr>
      <w:del w:id="2610" w:author="Zuzana Hušeková" w:date="2021-06-11T13:17:00Z">
        <w:r w:rsidRPr="0073389C">
          <w:delText>Celý postup zadávania zákazky zhrnie prijímateľ v zápise z prieskumu trhu (</w:delText>
        </w:r>
        <w:r w:rsidR="007E444D">
          <w:delText xml:space="preserve">vzor </w:delText>
        </w:r>
        <w:r w:rsidRPr="0073389C">
          <w:delText xml:space="preserve">príloha č. </w:delText>
        </w:r>
        <w:r w:rsidR="001A6E82" w:rsidRPr="0073389C">
          <w:delText>2</w:delText>
        </w:r>
        <w:r w:rsidR="001A6E82">
          <w:delText>5</w:delText>
        </w:r>
        <w:r w:rsidRPr="0073389C">
          <w:delText>)</w:delText>
        </w:r>
        <w:r w:rsidR="00E368BC" w:rsidRPr="00E368BC">
          <w:rPr>
            <w:rFonts w:cs="Arial"/>
            <w:szCs w:val="19"/>
          </w:rPr>
          <w:delText xml:space="preserve"> </w:delText>
        </w:r>
        <w:r w:rsidR="00E368BC" w:rsidRPr="00703E20">
          <w:rPr>
            <w:rFonts w:cs="Arial"/>
            <w:szCs w:val="19"/>
          </w:rPr>
          <w:delText>)</w:delText>
        </w:r>
        <w:r w:rsidR="00E368BC">
          <w:rPr>
            <w:rFonts w:cs="Arial"/>
            <w:szCs w:val="19"/>
          </w:rPr>
          <w:delText xml:space="preserve">, v ktorom uvedie najmä tieto skutočnosti: </w:delText>
        </w:r>
        <w:r w:rsidR="00E368BC">
          <w:delText>identifikácia prijímateľa, názov zákazky, kód CPV, predmet zákazky, určenie kritéria/kritérií na vyhodnocovanie ponúk (napr. najnižšia cena), spôsob vykonania prieskumu a identifikovanie podkladov, na základe ktorých boli ponuky vyhodnocované, zoznam oslovených záujemcov a dátum ich oslovenia alebo zoznam vyhodnocovaných záujemcov, informácia o skutočnosti, že prijímateľ overil, či sú oslovení alebo identifikovaní záujemcovia oprávnení dodávať službu, tovar alebo prácu v rozsahu predmetu zákazky</w:delText>
        </w:r>
        <w:r w:rsidR="00E368BC" w:rsidRPr="0006132F">
          <w:delText xml:space="preserve"> </w:delText>
        </w:r>
        <w:r w:rsidR="00E368BC">
          <w:delText>a že nemajú uložený zákaz účasti vo verejnom obstarávaní</w:delText>
        </w:r>
        <w:r w:rsidR="00B91912">
          <w:delText xml:space="preserve"> </w:delText>
        </w:r>
        <w:r w:rsidR="00B91912" w:rsidRPr="00C77906">
          <w:delText xml:space="preserve">vrátane spôsobu  overenia (napr. webové sídlo </w:delText>
        </w:r>
        <w:r w:rsidR="00E669A7">
          <w:fldChar w:fldCharType="begin"/>
        </w:r>
        <w:r w:rsidR="00E669A7">
          <w:delInstrText xml:space="preserve"> HYPERLINK "http://www.orsr.sk" </w:delInstrText>
        </w:r>
        <w:r w:rsidR="00E669A7">
          <w:fldChar w:fldCharType="separate"/>
        </w:r>
        <w:r w:rsidR="00B91912" w:rsidRPr="00C77906">
          <w:rPr>
            <w:rStyle w:val="Hypertextovprepojenie"/>
          </w:rPr>
          <w:delText>www.orsr.sk</w:delText>
        </w:r>
        <w:r w:rsidR="00E669A7">
          <w:rPr>
            <w:rStyle w:val="Hypertextovprepojenie"/>
          </w:rPr>
          <w:fldChar w:fldCharType="end"/>
        </w:r>
        <w:r w:rsidR="00B91912" w:rsidRPr="00C77906">
          <w:delText xml:space="preserve">, portál oversi.gov.sk alebo Zoznam hospodárskych subjektov, resp. v prípade zákazu účasti webové sídlo </w:delText>
        </w:r>
        <w:r w:rsidR="00E669A7">
          <w:fldChar w:fldCharType="begin"/>
        </w:r>
        <w:r w:rsidR="00E669A7">
          <w:delInstrText xml:space="preserve"> HYPERLINK "http://www.uvo.gov.sk" </w:delInstrText>
        </w:r>
        <w:r w:rsidR="00E669A7">
          <w:fldChar w:fldCharType="separate"/>
        </w:r>
        <w:r w:rsidR="00B91912" w:rsidRPr="00C77906">
          <w:rPr>
            <w:rStyle w:val="Hypertextovprepojenie"/>
          </w:rPr>
          <w:delText>UVO</w:delText>
        </w:r>
        <w:r w:rsidR="00E669A7">
          <w:rPr>
            <w:rStyle w:val="Hypertextovprepojenie"/>
          </w:rPr>
          <w:fldChar w:fldCharType="end"/>
        </w:r>
        <w:r w:rsidR="00B91912" w:rsidRPr="00C77906">
          <w:delText xml:space="preserve"> a pre tento účel prijímateľ uchováva v dokumentácii k zadávaniu zákazky printscreen z registra osôb so zákazom účasti</w:delText>
        </w:r>
        <w:r w:rsidR="006C2AFD">
          <w:delText>)</w:delText>
        </w:r>
        <w:r w:rsidR="00E368BC">
          <w:delText>, dátum vyhodnotenia, v prípade, že boli záujemcovia oslovovaní, tak zoznam uchádzačov, ktorí predložili ponuku, identifikácia a vyhodnotenie splnenia jednotlivých podmienok účasti a návrhov na plnenie kritérií na vyhodnotenie ponúk, identifikácia úspešného dodávateľa/poskytovateľa/zhotoviteľa, konečná zmluvná cena ponuky úspešného uchádzača (uviesť s DPH aj bez DPH;</w:delText>
        </w:r>
        <w:r w:rsidR="00E368BC" w:rsidRPr="0076740F">
          <w:delText xml:space="preserve"> </w:delText>
        </w:r>
        <w:r w:rsidR="00E368BC">
          <w:delText>v prípade, že dodávateľ nie je platca DPH, uvedie sa konečná cena), spôsob vzniku záväzku (zmluva, objednávka...), meno, funkcia, dátum a podpis zodpovednej osoby/osôb, ktoré vykonali prieskum</w:delText>
        </w:r>
        <w:r w:rsidR="005C00EC">
          <w:delText>.</w:delText>
        </w:r>
        <w:r w:rsidR="007E444D">
          <w:delText xml:space="preserve"> Okrem prieskumu trhu je prijímateľ povinný v rámci dokumentácie z verejného obstarávania zaslať poskytovateľovi aj:</w:delText>
        </w:r>
      </w:del>
    </w:p>
    <w:p w14:paraId="13C8C4CF" w14:textId="15785445" w:rsidR="007E444D" w:rsidRPr="00957442" w:rsidRDefault="007E444D" w:rsidP="007E444D">
      <w:pPr>
        <w:pStyle w:val="Odsekzoznamu"/>
        <w:numPr>
          <w:ilvl w:val="0"/>
          <w:numId w:val="128"/>
        </w:numPr>
        <w:tabs>
          <w:tab w:val="left" w:pos="1014"/>
        </w:tabs>
        <w:spacing w:before="120" w:after="120" w:line="288" w:lineRule="auto"/>
        <w:ind w:left="714" w:hanging="357"/>
        <w:contextualSpacing w:val="0"/>
        <w:jc w:val="both"/>
        <w:rPr>
          <w:del w:id="2611" w:author="Zuzana Hušeková" w:date="2021-06-11T13:17:00Z"/>
          <w:rFonts w:cs="Arial"/>
          <w:b/>
        </w:rPr>
      </w:pPr>
      <w:del w:id="2612" w:author="Zuzana Hušeková" w:date="2021-06-11T13:17:00Z">
        <w:r w:rsidRPr="00957442">
          <w:rPr>
            <w:i/>
          </w:rPr>
          <w:lastRenderedPageBreak/>
          <w:delText>plán obstarávaní tovarov, služieb alebo stavebných prác</w:delText>
        </w:r>
        <w:r w:rsidRPr="001C336E">
          <w:delText xml:space="preserve"> rovnakého charakteru ako je predmet príslušnej zákazky za kalendárny rok a celú dĺžku realizácie projektu/projektov, v ktorom bola/bude zákazka vyhlásená (</w:delText>
        </w:r>
        <w:r w:rsidRPr="00957442">
          <w:rPr>
            <w:b/>
          </w:rPr>
          <w:delText>vzor</w:delText>
        </w:r>
        <w:r w:rsidRPr="001C336E">
          <w:delText xml:space="preserve"> príloha č. </w:delText>
        </w:r>
        <w:r w:rsidRPr="00957442">
          <w:rPr>
            <w:b/>
          </w:rPr>
          <w:delText>20</w:delText>
        </w:r>
        <w:r>
          <w:delText>),</w:delText>
        </w:r>
      </w:del>
    </w:p>
    <w:p w14:paraId="1832ED17" w14:textId="2B77A54C" w:rsidR="007E444D" w:rsidRPr="00957442" w:rsidRDefault="007E444D" w:rsidP="007E444D">
      <w:pPr>
        <w:pStyle w:val="Odsekzoznamu"/>
        <w:numPr>
          <w:ilvl w:val="0"/>
          <w:numId w:val="128"/>
        </w:numPr>
        <w:tabs>
          <w:tab w:val="left" w:pos="1014"/>
        </w:tabs>
        <w:spacing w:before="120" w:after="120" w:line="288" w:lineRule="auto"/>
        <w:ind w:left="714" w:hanging="357"/>
        <w:contextualSpacing w:val="0"/>
        <w:jc w:val="both"/>
        <w:rPr>
          <w:del w:id="2613" w:author="Zuzana Hušeková" w:date="2021-06-11T13:17:00Z"/>
          <w:rFonts w:cs="Arial"/>
          <w:b/>
        </w:rPr>
      </w:pPr>
      <w:del w:id="2614" w:author="Zuzana Hušeková" w:date="2021-06-11T13:17:00Z">
        <w:r w:rsidRPr="00957442">
          <w:rPr>
            <w:i/>
          </w:rPr>
          <w:delText>čestné vyhlásenie prijímateľa týkajúce sa konfliktu záujmov</w:delText>
        </w:r>
        <w:r>
          <w:delText xml:space="preserve"> (</w:delText>
        </w:r>
        <w:r w:rsidRPr="00957442">
          <w:rPr>
            <w:b/>
          </w:rPr>
          <w:delText>vzor</w:delText>
        </w:r>
        <w:r>
          <w:delText xml:space="preserve"> príloha č. </w:delText>
        </w:r>
        <w:r w:rsidRPr="00957442">
          <w:rPr>
            <w:b/>
          </w:rPr>
          <w:delText>28),</w:delText>
        </w:r>
      </w:del>
    </w:p>
    <w:p w14:paraId="74BE49CE" w14:textId="56C0B3DF" w:rsidR="007E444D" w:rsidRPr="00957442" w:rsidRDefault="007E444D" w:rsidP="007E444D">
      <w:pPr>
        <w:pStyle w:val="Odsekzoznamu"/>
        <w:numPr>
          <w:ilvl w:val="0"/>
          <w:numId w:val="128"/>
        </w:numPr>
        <w:tabs>
          <w:tab w:val="left" w:pos="1014"/>
        </w:tabs>
        <w:spacing w:before="120" w:after="120" w:line="288" w:lineRule="auto"/>
        <w:ind w:left="714" w:hanging="357"/>
        <w:contextualSpacing w:val="0"/>
        <w:jc w:val="both"/>
        <w:rPr>
          <w:del w:id="2615" w:author="Zuzana Hušeková" w:date="2021-06-11T13:17:00Z"/>
          <w:rFonts w:cs="Arial"/>
          <w:b/>
        </w:rPr>
      </w:pPr>
      <w:del w:id="2616" w:author="Zuzana Hušeková" w:date="2021-06-11T13:17:00Z">
        <w:r w:rsidRPr="00957442">
          <w:rPr>
            <w:i/>
          </w:rPr>
          <w:delText>čestné vyhlásenie o zhode predloženej dokumentácie z VO s originálom dokumentácie a o úplnosti a kompletnosti dokladov</w:delText>
        </w:r>
        <w:r>
          <w:delText xml:space="preserve">, </w:delText>
        </w:r>
        <w:r w:rsidRPr="00C515D3">
          <w:delText>v predmetnom čestnom vyhlásení zároveň prijímateľ vyhlási, že si je vedomý, že na základe predloženej dokumentácie poskytovateľ rozhodne o pripustení, resp. nepripustení výdavkov do financovania, o ex-ante finančnej oprave, resp. o ďalších krokoch, ktoré budú potrebné na základe zistení poskytovateľa v rámci kontroly tejto dokumentácie k VO (</w:delText>
        </w:r>
        <w:r w:rsidRPr="00957442">
          <w:rPr>
            <w:b/>
          </w:rPr>
          <w:delText>vzor</w:delText>
        </w:r>
        <w:r w:rsidRPr="00C515D3">
          <w:delText xml:space="preserve"> príloha č. </w:delText>
        </w:r>
        <w:r w:rsidRPr="00957442">
          <w:rPr>
            <w:b/>
          </w:rPr>
          <w:delText xml:space="preserve">29), </w:delText>
        </w:r>
      </w:del>
    </w:p>
    <w:p w14:paraId="4322601B" w14:textId="1CE0477F" w:rsidR="007E444D" w:rsidRPr="00957442" w:rsidRDefault="007E444D" w:rsidP="007E444D">
      <w:pPr>
        <w:pStyle w:val="Odsekzoznamu"/>
        <w:numPr>
          <w:ilvl w:val="0"/>
          <w:numId w:val="128"/>
        </w:numPr>
        <w:tabs>
          <w:tab w:val="left" w:pos="1014"/>
        </w:tabs>
        <w:spacing w:before="120" w:after="120" w:line="288" w:lineRule="auto"/>
        <w:ind w:left="714" w:hanging="357"/>
        <w:contextualSpacing w:val="0"/>
        <w:jc w:val="both"/>
        <w:rPr>
          <w:del w:id="2617" w:author="Zuzana Hušeková" w:date="2021-06-11T13:17:00Z"/>
          <w:rFonts w:cs="Arial"/>
          <w:b/>
        </w:rPr>
      </w:pPr>
      <w:del w:id="2618" w:author="Zuzana Hušeková" w:date="2021-06-11T13:17:00Z">
        <w:r w:rsidRPr="00957442">
          <w:rPr>
            <w:rFonts w:cs="Arial"/>
            <w:i/>
          </w:rPr>
          <w:delText>prevodník obstaraných položiek k rozpočtu projektu</w:delText>
        </w:r>
        <w:r w:rsidRPr="00957442">
          <w:rPr>
            <w:rFonts w:cs="Arial"/>
          </w:rPr>
          <w:delText xml:space="preserve"> (</w:delText>
        </w:r>
        <w:r w:rsidRPr="00957442">
          <w:rPr>
            <w:rFonts w:cs="Arial"/>
            <w:b/>
          </w:rPr>
          <w:delText>vzor</w:delText>
        </w:r>
        <w:r w:rsidRPr="00957442">
          <w:rPr>
            <w:rFonts w:cs="Arial"/>
          </w:rPr>
          <w:delText xml:space="preserve"> príloha č. </w:delText>
        </w:r>
        <w:r w:rsidRPr="00957442">
          <w:rPr>
            <w:rFonts w:cs="Arial"/>
            <w:b/>
          </w:rPr>
          <w:delText xml:space="preserve">40) </w:delText>
        </w:r>
      </w:del>
    </w:p>
    <w:p w14:paraId="18CDBC36" w14:textId="60EDE96A" w:rsidR="007E444D" w:rsidRPr="00957442" w:rsidRDefault="007E444D" w:rsidP="007E444D">
      <w:pPr>
        <w:tabs>
          <w:tab w:val="left" w:pos="1014"/>
        </w:tabs>
        <w:spacing w:before="120" w:after="120" w:line="288" w:lineRule="auto"/>
        <w:jc w:val="both"/>
        <w:rPr>
          <w:del w:id="2619" w:author="Zuzana Hušeková" w:date="2021-06-11T13:17:00Z"/>
          <w:rFonts w:cs="Arial"/>
        </w:rPr>
      </w:pPr>
      <w:del w:id="2620" w:author="Zuzana Hušeková" w:date="2021-06-11T13:17:00Z">
        <w:r w:rsidRPr="00957442">
          <w:rPr>
            <w:rFonts w:cs="Arial"/>
          </w:rPr>
          <w:delText xml:space="preserve">a ďalej </w:delText>
        </w:r>
        <w:r>
          <w:rPr>
            <w:rFonts w:cs="Arial"/>
          </w:rPr>
          <w:delText>v prípade relevancie aj</w:delText>
        </w:r>
        <w:r w:rsidRPr="00957442">
          <w:rPr>
            <w:rFonts w:cs="Arial"/>
          </w:rPr>
          <w:delText>:</w:delText>
        </w:r>
      </w:del>
    </w:p>
    <w:p w14:paraId="27BA1346" w14:textId="23C06E49" w:rsidR="007E444D" w:rsidRDefault="007E444D" w:rsidP="007E444D">
      <w:pPr>
        <w:pStyle w:val="Odsekzoznamu"/>
        <w:numPr>
          <w:ilvl w:val="0"/>
          <w:numId w:val="127"/>
        </w:numPr>
        <w:spacing w:after="200" w:line="276" w:lineRule="auto"/>
        <w:jc w:val="both"/>
        <w:rPr>
          <w:del w:id="2621" w:author="Zuzana Hušeková" w:date="2021-06-11T13:17:00Z"/>
        </w:rPr>
      </w:pPr>
      <w:del w:id="2622" w:author="Zuzana Hušeková" w:date="2021-06-11T13:17:00Z">
        <w:r>
          <w:delText>z</w:delText>
        </w:r>
        <w:r w:rsidRPr="003B3CE8">
          <w:delText>áznam z určenia PHZ</w:delText>
        </w:r>
        <w:r w:rsidRPr="0073389C">
          <w:delText xml:space="preserve"> (</w:delText>
        </w:r>
        <w:r w:rsidRPr="004B69AD">
          <w:rPr>
            <w:b/>
          </w:rPr>
          <w:delText>vzor</w:delText>
        </w:r>
        <w:r w:rsidRPr="0073389C">
          <w:delText xml:space="preserve"> príloha č. </w:delText>
        </w:r>
        <w:r w:rsidRPr="004B69AD">
          <w:rPr>
            <w:b/>
          </w:rPr>
          <w:delText>21</w:delText>
        </w:r>
        <w:r>
          <w:delText>),</w:delText>
        </w:r>
      </w:del>
    </w:p>
    <w:p w14:paraId="28822BFD" w14:textId="7EA50427" w:rsidR="007E444D" w:rsidRDefault="007E444D" w:rsidP="007E444D">
      <w:pPr>
        <w:pStyle w:val="Odsekzoznamu"/>
        <w:numPr>
          <w:ilvl w:val="0"/>
          <w:numId w:val="127"/>
        </w:numPr>
        <w:spacing w:after="200" w:line="276" w:lineRule="auto"/>
        <w:jc w:val="both"/>
        <w:rPr>
          <w:del w:id="2623" w:author="Zuzana Hušeková" w:date="2021-06-11T13:17:00Z"/>
        </w:rPr>
      </w:pPr>
      <w:del w:id="2624" w:author="Zuzana Hušeková" w:date="2021-06-11T13:17:00Z">
        <w:r w:rsidRPr="00D05310">
          <w:delText>výzvu na predloženie ponuky (</w:delText>
        </w:r>
        <w:r w:rsidRPr="00957442">
          <w:rPr>
            <w:b/>
          </w:rPr>
          <w:delText>vzor</w:delText>
        </w:r>
        <w:r>
          <w:delText xml:space="preserve"> </w:delText>
        </w:r>
        <w:r w:rsidRPr="00D05310">
          <w:delText xml:space="preserve">príloha č. </w:delText>
        </w:r>
        <w:r w:rsidRPr="00957442">
          <w:rPr>
            <w:b/>
          </w:rPr>
          <w:delText>24</w:delText>
        </w:r>
        <w:r w:rsidRPr="00D05310">
          <w:delText>)</w:delText>
        </w:r>
        <w:r>
          <w:delText>,</w:delText>
        </w:r>
      </w:del>
    </w:p>
    <w:p w14:paraId="24DE4E4C" w14:textId="3AB22760" w:rsidR="007E444D" w:rsidRDefault="007E444D" w:rsidP="007E444D">
      <w:pPr>
        <w:pStyle w:val="Odsekzoznamu"/>
        <w:numPr>
          <w:ilvl w:val="0"/>
          <w:numId w:val="127"/>
        </w:numPr>
        <w:spacing w:after="200" w:line="276" w:lineRule="auto"/>
        <w:jc w:val="both"/>
        <w:rPr>
          <w:del w:id="2625" w:author="Zuzana Hušeková" w:date="2021-06-11T13:17:00Z"/>
        </w:rPr>
      </w:pPr>
      <w:del w:id="2626" w:author="Zuzana Hušeková" w:date="2021-06-11T13:17:00Z">
        <w:r>
          <w:rPr>
            <w:rFonts w:cs="Arial"/>
          </w:rPr>
          <w:delText>e</w:delText>
        </w:r>
        <w:r w:rsidRPr="0073389C">
          <w:rPr>
            <w:rFonts w:cs="Arial"/>
          </w:rPr>
          <w:delText>videnci</w:delText>
        </w:r>
        <w:r>
          <w:rPr>
            <w:rFonts w:cs="Arial"/>
          </w:rPr>
          <w:delText>u</w:delText>
        </w:r>
        <w:r w:rsidRPr="0073389C">
          <w:rPr>
            <w:rFonts w:cs="Arial"/>
          </w:rPr>
          <w:delText xml:space="preserve"> doručených ponúk</w:delText>
        </w:r>
        <w:r>
          <w:rPr>
            <w:rFonts w:cs="Arial"/>
          </w:rPr>
          <w:delText>,</w:delText>
        </w:r>
      </w:del>
    </w:p>
    <w:p w14:paraId="7F6E74B9" w14:textId="274E46ED" w:rsidR="007E444D" w:rsidRPr="0037381A" w:rsidRDefault="007E444D" w:rsidP="0042029B">
      <w:pPr>
        <w:pStyle w:val="Odsekzoznamu"/>
        <w:numPr>
          <w:ilvl w:val="0"/>
          <w:numId w:val="127"/>
        </w:numPr>
        <w:spacing w:after="200" w:line="276" w:lineRule="auto"/>
        <w:jc w:val="both"/>
        <w:rPr>
          <w:del w:id="2627" w:author="Zuzana Hušeková" w:date="2021-06-11T13:17:00Z"/>
        </w:rPr>
      </w:pPr>
      <w:del w:id="2628" w:author="Zuzana Hušeková" w:date="2021-06-11T13:17:00Z">
        <w:r>
          <w:delText>p</w:delText>
        </w:r>
        <w:r w:rsidRPr="003B3CE8">
          <w:delText>onuky jednotlivých uchádzačov, vrátane dokladu preukazujúceho čas a spôsob doručenia ponuky, (napr. doručenka, potvrdenie o doručení a prečítaní e-mailu</w:delText>
        </w:r>
        <w:r>
          <w:delText xml:space="preserve">, </w:delText>
        </w:r>
        <w:r w:rsidRPr="003B3CE8">
          <w:delText>...)</w:delText>
        </w:r>
        <w:r>
          <w:delText>, prípadne „</w:delText>
        </w:r>
        <w:r w:rsidRPr="00F659B0">
          <w:delText>print</w:delText>
        </w:r>
        <w:r>
          <w:delText xml:space="preserve"> </w:delText>
        </w:r>
        <w:r w:rsidRPr="00F659B0">
          <w:delText>screen</w:delText>
        </w:r>
        <w:r>
          <w:delText>“ z webového sídla dodávateľa,</w:delText>
        </w:r>
      </w:del>
    </w:p>
    <w:p w14:paraId="4B80E979" w14:textId="7660A1E9" w:rsidR="007E444D" w:rsidRPr="009C1E89" w:rsidRDefault="007E444D" w:rsidP="007E444D">
      <w:pPr>
        <w:pStyle w:val="Odsekzoznamu"/>
        <w:numPr>
          <w:ilvl w:val="0"/>
          <w:numId w:val="127"/>
        </w:numPr>
        <w:spacing w:after="200" w:line="276" w:lineRule="auto"/>
        <w:jc w:val="both"/>
        <w:rPr>
          <w:del w:id="2629" w:author="Zuzana Hušeková" w:date="2021-06-11T13:17:00Z"/>
          <w:rFonts w:cstheme="minorBidi"/>
        </w:rPr>
      </w:pPr>
      <w:del w:id="2630" w:author="Zuzana Hušeková" w:date="2021-06-11T13:17:00Z">
        <w:r w:rsidRPr="009C1E89">
          <w:rPr>
            <w:rFonts w:cs="Arial"/>
          </w:rPr>
          <w:delText>zmluv</w:delText>
        </w:r>
        <w:r>
          <w:rPr>
            <w:rFonts w:cs="Arial"/>
          </w:rPr>
          <w:delText>u</w:delText>
        </w:r>
        <w:r w:rsidRPr="009C1E89">
          <w:rPr>
            <w:rFonts w:cs="Arial"/>
          </w:rPr>
          <w:delText xml:space="preserve"> uzavret</w:delText>
        </w:r>
        <w:r>
          <w:rPr>
            <w:rFonts w:cs="Arial"/>
          </w:rPr>
          <w:delText>ú</w:delText>
        </w:r>
        <w:r w:rsidRPr="009C1E89">
          <w:rPr>
            <w:rFonts w:cs="Arial"/>
          </w:rPr>
          <w:delText xml:space="preserve"> medzi prijímateľom a úspešným uchádzačom;</w:delText>
        </w:r>
      </w:del>
    </w:p>
    <w:p w14:paraId="2B89A1FF" w14:textId="71D3FDB2" w:rsidR="00C258E0" w:rsidRDefault="007E444D" w:rsidP="0042029B">
      <w:pPr>
        <w:pStyle w:val="Odsekzoznamu"/>
        <w:numPr>
          <w:ilvl w:val="0"/>
          <w:numId w:val="127"/>
        </w:numPr>
        <w:spacing w:after="200" w:line="276" w:lineRule="auto"/>
        <w:jc w:val="both"/>
        <w:rPr>
          <w:del w:id="2631" w:author="Zuzana Hušeková" w:date="2021-06-11T13:17:00Z"/>
        </w:rPr>
      </w:pPr>
      <w:del w:id="2632" w:author="Zuzana Hušeková" w:date="2021-06-11T13:17:00Z">
        <w:r w:rsidRPr="00152AA3">
          <w:delText>potvrdenie o zverejnení uzavretej zmluvy medzi prijímateľom a úspešným uchádzačom v CRZ, resp. na webovom sídle prijímateľa (uvedené zdokladuje na</w:delText>
        </w:r>
        <w:r>
          <w:delText>pr. predložením „print screen“),</w:delText>
        </w:r>
      </w:del>
    </w:p>
    <w:p w14:paraId="5A1881B6" w14:textId="7F7CE16D" w:rsidR="009D7F63" w:rsidRDefault="007E444D" w:rsidP="0042029B">
      <w:pPr>
        <w:pStyle w:val="Odsekzoznamu"/>
        <w:numPr>
          <w:ilvl w:val="0"/>
          <w:numId w:val="127"/>
        </w:numPr>
        <w:spacing w:after="200" w:line="276" w:lineRule="auto"/>
        <w:jc w:val="both"/>
        <w:rPr>
          <w:del w:id="2633" w:author="Zuzana Hušeková" w:date="2021-06-11T13:17:00Z"/>
        </w:rPr>
      </w:pPr>
      <w:del w:id="2634" w:author="Zuzana Hušeková" w:date="2021-06-11T13:17:00Z">
        <w:r>
          <w:delText>informáciu o výsledku prieskumu trhu zaslanú uchádzačom, a pod.</w:delText>
        </w:r>
      </w:del>
    </w:p>
    <w:p w14:paraId="7935074B" w14:textId="0546E483" w:rsidR="000F2DB9" w:rsidRPr="0073389C" w:rsidRDefault="000F2DB9" w:rsidP="000F2DB9">
      <w:pPr>
        <w:pStyle w:val="Odsekzoznamu"/>
        <w:numPr>
          <w:ilvl w:val="0"/>
          <w:numId w:val="127"/>
        </w:numPr>
        <w:spacing w:after="200" w:line="276" w:lineRule="auto"/>
        <w:jc w:val="both"/>
        <w:rPr>
          <w:del w:id="2635" w:author="Zuzana Hušeková" w:date="2021-06-11T13:17:00Z"/>
        </w:rPr>
      </w:pPr>
      <w:del w:id="2636" w:author="Zuzana Hušeková" w:date="2021-06-11T13:17:00Z">
        <w:r>
          <w:delText>v</w:delText>
        </w:r>
        <w:r w:rsidRPr="000F2DB9">
          <w:delText xml:space="preserve"> prípade, že ide o jedinečný predmet zákazky, je prijímateľ povinný vypracovať záznam z prieskumu trhu iba v prípade, ak bola predložená viac ako 1 ponuka.</w:delText>
        </w:r>
      </w:del>
    </w:p>
    <w:p w14:paraId="0265C2D5" w14:textId="4A011257" w:rsidR="005C00EC" w:rsidRDefault="004A5C0C" w:rsidP="009D7F63">
      <w:pPr>
        <w:tabs>
          <w:tab w:val="left" w:pos="1014"/>
        </w:tabs>
        <w:spacing w:before="120" w:after="120" w:line="288" w:lineRule="auto"/>
        <w:jc w:val="both"/>
        <w:rPr>
          <w:del w:id="2637" w:author="Zuzana Hušeková" w:date="2021-06-11T13:17:00Z"/>
        </w:rPr>
      </w:pPr>
      <w:del w:id="2638" w:author="Zuzana Hušeková" w:date="2021-06-11T13:17:00Z">
        <w:r w:rsidRPr="004A5C0C">
          <w:rPr>
            <w:b/>
          </w:rPr>
          <w:delText xml:space="preserve">V prípade zákaziek s nízkou hodnotou, ktorých predpokladaná hodnota je do </w:delText>
        </w:r>
        <w:r w:rsidR="000F2DB9">
          <w:rPr>
            <w:b/>
          </w:rPr>
          <w:delText>5</w:delText>
        </w:r>
        <w:r w:rsidR="00837993">
          <w:rPr>
            <w:b/>
          </w:rPr>
          <w:delText>0</w:delText>
        </w:r>
        <w:r w:rsidR="00837993" w:rsidRPr="004A5C0C">
          <w:rPr>
            <w:b/>
          </w:rPr>
          <w:delText xml:space="preserve"> </w:delText>
        </w:r>
        <w:r w:rsidRPr="004A5C0C">
          <w:rPr>
            <w:b/>
          </w:rPr>
          <w:delText xml:space="preserve">000 </w:delText>
        </w:r>
        <w:r w:rsidR="00A15E8E">
          <w:rPr>
            <w:b/>
          </w:rPr>
          <w:delText>EUR</w:delText>
        </w:r>
        <w:r w:rsidR="00A15E8E" w:rsidRPr="004A5C0C">
          <w:rPr>
            <w:b/>
          </w:rPr>
          <w:delText xml:space="preserve"> </w:delText>
        </w:r>
        <w:r w:rsidRPr="004A5C0C">
          <w:rPr>
            <w:b/>
          </w:rPr>
          <w:delText xml:space="preserve">bez DPH, </w:delText>
        </w:r>
        <w:r w:rsidRPr="00DD30A9">
          <w:delText xml:space="preserve">je možné určiť úspešného uchádzača na základe určenia predpokladanej hodnoty zákazky. Predpokladaná hodnota zákazky </w:delText>
        </w:r>
        <w:r w:rsidR="00E368BC" w:rsidRPr="0036469F">
          <w:rPr>
            <w:rFonts w:cs="Arial"/>
            <w:szCs w:val="19"/>
          </w:rPr>
          <w:delText>a úspešný uchádzač musí byť určený</w:delText>
        </w:r>
        <w:r w:rsidR="00E368BC" w:rsidRPr="00DD30A9" w:rsidDel="00E368BC">
          <w:delText xml:space="preserve"> </w:delText>
        </w:r>
        <w:r w:rsidRPr="00DD30A9">
          <w:delText>oslovením minimálne troch potenciálnych záujemcov alebo ich identifikovaním napr. cez webové rozhranie, pričom oslovovaní alebo identifikovaní dodávatelia musia byť subjekty, ktoré sú oprávnené dodávať službu, tovar alebo prácu v rozsahu predmetu zákazky.</w:delText>
        </w:r>
        <w:r w:rsidR="00FD5A49" w:rsidRPr="00FD5A49">
          <w:rPr>
            <w:rFonts w:cs="Arial"/>
            <w:szCs w:val="19"/>
          </w:rPr>
          <w:delText xml:space="preserve"> </w:delText>
        </w:r>
        <w:r w:rsidR="00FD5A49" w:rsidRPr="00FD5A49">
          <w:delText xml:space="preserve">V prípade voľby tohto postupu musí prijímateľ disponovať minimálne </w:delText>
        </w:r>
        <w:r w:rsidR="006C2AFD">
          <w:delText>dvomi</w:delText>
        </w:r>
        <w:r w:rsidR="006C2AFD" w:rsidRPr="00FD5A49">
          <w:delText xml:space="preserve"> </w:delText>
        </w:r>
        <w:r w:rsidR="00FD5A49" w:rsidRPr="00FD5A49">
          <w:delText xml:space="preserve">ponukami, nakoľko okrem úspešného uchádzača určuje zároveň predpokladanú hodnotu zákazky. Z uvedeného dôvodu sa prijímateľovi odporúča osloviť aj viac ako troch potenciálnych dodávateľov. </w:delText>
        </w:r>
        <w:r w:rsidR="00E368BC" w:rsidRPr="0036469F">
          <w:rPr>
            <w:rFonts w:cs="Arial"/>
            <w:szCs w:val="19"/>
          </w:rPr>
          <w:delText xml:space="preserve">Prijímateľ vo výzve na predkladanie ponúk ani v sprievodnom </w:delText>
        </w:r>
        <w:r w:rsidR="00E368BC">
          <w:rPr>
            <w:rFonts w:cs="Arial"/>
            <w:szCs w:val="19"/>
          </w:rPr>
          <w:delText>e-</w:delText>
        </w:r>
        <w:r w:rsidR="00E368BC" w:rsidRPr="0036469F">
          <w:rPr>
            <w:rFonts w:cs="Arial"/>
            <w:szCs w:val="19"/>
          </w:rPr>
          <w:delText>maile v tomto prípade neuvádza, že ide o určenie predpokladanej hodnoty zákazky.</w:delText>
        </w:r>
        <w:r w:rsidR="00E368BC">
          <w:rPr>
            <w:rFonts w:cs="Arial"/>
            <w:szCs w:val="19"/>
          </w:rPr>
          <w:delText xml:space="preserve"> </w:delText>
        </w:r>
        <w:r w:rsidR="00FD5A49" w:rsidRPr="00FD5A49">
          <w:delText xml:space="preserve">Ak prijímateľovi neboli predložené </w:delText>
        </w:r>
        <w:r w:rsidR="006C2AFD">
          <w:delText>dve</w:delText>
        </w:r>
        <w:r w:rsidR="006C2AFD" w:rsidRPr="00FD5A49">
          <w:delText xml:space="preserve"> </w:delText>
        </w:r>
        <w:r w:rsidR="00FD5A49" w:rsidRPr="00FD5A49">
          <w:delText>cenové ponuky, je možné pre účely určenia predpokladanej hodnoty zákazky použiť aj cenové ponuky identifikované cez webové rozhranie.</w:delText>
        </w:r>
        <w:r w:rsidR="00E368BC" w:rsidRPr="00E368BC">
          <w:rPr>
            <w:rFonts w:cs="Arial"/>
            <w:szCs w:val="19"/>
          </w:rPr>
          <w:delText xml:space="preserve"> </w:delText>
        </w:r>
        <w:r w:rsidR="00E368BC" w:rsidRPr="0036469F">
          <w:rPr>
            <w:rFonts w:cs="Arial"/>
            <w:szCs w:val="19"/>
          </w:rPr>
          <w:delText xml:space="preserve">Ak bola predložená iba jedna cenová ponuka, prijímateľ môže dohľadať </w:delText>
        </w:r>
        <w:r w:rsidR="006632F3">
          <w:rPr>
            <w:rFonts w:cs="Arial"/>
            <w:szCs w:val="19"/>
          </w:rPr>
          <w:delText>minimálne jednu ďalšiu ponuku</w:delText>
        </w:r>
        <w:r w:rsidR="006632F3" w:rsidRPr="0036469F">
          <w:rPr>
            <w:rFonts w:cs="Arial"/>
            <w:szCs w:val="19"/>
          </w:rPr>
          <w:delText xml:space="preserve"> </w:delText>
        </w:r>
        <w:r w:rsidR="00E368BC" w:rsidRPr="0036469F">
          <w:rPr>
            <w:rFonts w:cs="Arial"/>
            <w:szCs w:val="19"/>
          </w:rPr>
          <w:delText>na webe a spolu s ponukou predloženou na základe výzvy na predkladanie ponúk určiť z cenových údajov predpokladanú hodnotu zákazky. Zmluvu s dodávateľom, ktorý ako jediný predložil ponuku, je možné uzavrieť v prípade, ak je jeho cenová ponuka najnižšia, pričom cena bola jediným kritériom na vyhodnotenie ponúk.</w:delText>
        </w:r>
      </w:del>
    </w:p>
    <w:p w14:paraId="14F01F27" w14:textId="3437B329" w:rsidR="006632F3" w:rsidRPr="00A413D3" w:rsidRDefault="006632F3" w:rsidP="006632F3">
      <w:pPr>
        <w:pStyle w:val="Default"/>
        <w:spacing w:before="200"/>
        <w:jc w:val="both"/>
        <w:rPr>
          <w:del w:id="2639" w:author="Zuzana Hušeková" w:date="2021-06-11T13:17:00Z"/>
          <w:rFonts w:ascii="Arial" w:hAnsi="Arial" w:cs="Arial"/>
          <w:color w:val="auto"/>
          <w:sz w:val="19"/>
          <w:szCs w:val="19"/>
          <w:lang w:val="sk-SK"/>
        </w:rPr>
      </w:pPr>
      <w:del w:id="2640" w:author="Zuzana Hušeková" w:date="2021-06-11T13:17:00Z">
        <w:r w:rsidRPr="00C77906">
          <w:rPr>
            <w:rFonts w:ascii="Arial" w:hAnsi="Arial" w:cs="Arial"/>
            <w:color w:val="auto"/>
            <w:sz w:val="19"/>
            <w:szCs w:val="19"/>
            <w:lang w:val="sk-SK"/>
          </w:rPr>
          <w:delText xml:space="preserve">V prípade zákaziek s nízkou hodnotou, ktorých predpokladaná hodnota je do </w:delText>
        </w:r>
        <w:r w:rsidR="000F2DB9">
          <w:rPr>
            <w:rFonts w:ascii="Arial" w:hAnsi="Arial" w:cs="Arial"/>
            <w:color w:val="auto"/>
            <w:sz w:val="19"/>
            <w:szCs w:val="19"/>
            <w:lang w:val="sk-SK"/>
          </w:rPr>
          <w:delText>5</w:delText>
        </w:r>
        <w:r w:rsidRPr="00C77906">
          <w:rPr>
            <w:rFonts w:ascii="Arial" w:hAnsi="Arial" w:cs="Arial"/>
            <w:color w:val="auto"/>
            <w:sz w:val="19"/>
            <w:szCs w:val="19"/>
            <w:lang w:val="sk-SK"/>
          </w:rPr>
          <w:delText>0 000 EUR bez DPH, je možné sa v prípade technických špecifikácií uvedených v opise predmetu zákazky odvolávať na konkrétneho výrobcu, výrobný postup, obchodné označenie, patent, typ, oblasť alebo miesto pôvodu alebo výroby za predpokladu, že všetci potenciálni identifikovaní dodávatelia (napr. prostredníctvom internetového prieskumu) sú preukázateľne spôsobilí dodať predmet zákazky spĺňajúci všetky určené technické špecifikácie.</w:delText>
        </w:r>
      </w:del>
    </w:p>
    <w:p w14:paraId="5AE7D05E" w14:textId="57E103EF" w:rsidR="006632F3" w:rsidRDefault="006632F3" w:rsidP="009D7F63">
      <w:pPr>
        <w:tabs>
          <w:tab w:val="left" w:pos="1014"/>
        </w:tabs>
        <w:spacing w:before="120" w:after="120" w:line="288" w:lineRule="auto"/>
        <w:jc w:val="both"/>
        <w:rPr>
          <w:del w:id="2641" w:author="Zuzana Hušeková" w:date="2021-06-11T13:17:00Z"/>
        </w:rPr>
      </w:pPr>
    </w:p>
    <w:p w14:paraId="0A3195A5" w14:textId="309C7536" w:rsidR="00A15E8E" w:rsidRPr="00DD30A9" w:rsidRDefault="00A15E8E" w:rsidP="009D7F63">
      <w:pPr>
        <w:tabs>
          <w:tab w:val="left" w:pos="1014"/>
        </w:tabs>
        <w:spacing w:before="120" w:after="120" w:line="288" w:lineRule="auto"/>
        <w:jc w:val="both"/>
        <w:rPr>
          <w:del w:id="2642" w:author="Zuzana Hušeková" w:date="2021-06-11T13:17:00Z"/>
        </w:rPr>
      </w:pPr>
      <w:del w:id="2643" w:author="Zuzana Hušeková" w:date="2021-06-11T13:17:00Z">
        <w:r w:rsidRPr="00A15E8E">
          <w:rPr>
            <w:b/>
          </w:rPr>
          <w:delText>V prípade zákaziek s nízkou hodnotou</w:delText>
        </w:r>
        <w:r w:rsidR="00E368BC" w:rsidRPr="00E368BC">
          <w:rPr>
            <w:rFonts w:cs="Arial"/>
            <w:b/>
            <w:szCs w:val="19"/>
          </w:rPr>
          <w:delText xml:space="preserve"> </w:delText>
        </w:r>
        <w:r w:rsidRPr="00A15E8E">
          <w:rPr>
            <w:b/>
          </w:rPr>
          <w:delText xml:space="preserve">do </w:delText>
        </w:r>
        <w:r w:rsidR="00FD5A49">
          <w:rPr>
            <w:b/>
          </w:rPr>
          <w:delText>5</w:delText>
        </w:r>
        <w:r w:rsidR="000F2DB9">
          <w:rPr>
            <w:b/>
          </w:rPr>
          <w:delText>0</w:delText>
        </w:r>
        <w:r w:rsidR="00FD5A49" w:rsidRPr="00A15E8E">
          <w:rPr>
            <w:b/>
          </w:rPr>
          <w:delText> </w:delText>
        </w:r>
        <w:r w:rsidRPr="00A15E8E">
          <w:rPr>
            <w:b/>
          </w:rPr>
          <w:delText>000 EUR bez DPH</w:delText>
        </w:r>
        <w:r w:rsidR="000F2DB9">
          <w:delText xml:space="preserve"> je</w:delText>
        </w:r>
        <w:r w:rsidR="00E368BC" w:rsidRPr="00A15E8E">
          <w:delText xml:space="preserve"> </w:delText>
        </w:r>
        <w:r w:rsidRPr="00A15E8E">
          <w:delText xml:space="preserve">možné určiť úspešného uchádzača priamym zadaním, ak poskytovateľ vo vzťahu k predmetu zákazky určil na dané výdavky finančné limity, </w:delText>
        </w:r>
        <w:r w:rsidR="006632F3">
          <w:rPr>
            <w:rFonts w:cs="Arial"/>
            <w:szCs w:val="19"/>
          </w:rPr>
          <w:delText>percentuálne limity alebo benchmarky,</w:delText>
        </w:r>
        <w:r w:rsidR="006632F3" w:rsidRPr="00233090">
          <w:rPr>
            <w:rFonts w:cs="Arial"/>
            <w:szCs w:val="19"/>
          </w:rPr>
          <w:delText xml:space="preserve"> </w:delText>
        </w:r>
        <w:r w:rsidRPr="00A15E8E">
          <w:delText>ktoré zohľadňujú dodržanie pravidiel hospodárnosti v súlade s metodickým pokynom</w:delText>
        </w:r>
        <w:r w:rsidR="00E368BC" w:rsidRPr="00E368BC">
          <w:rPr>
            <w:rFonts w:cs="Arial"/>
            <w:szCs w:val="19"/>
          </w:rPr>
          <w:delText xml:space="preserve"> </w:delText>
        </w:r>
        <w:r w:rsidR="00E368BC" w:rsidRPr="00517B0A">
          <w:rPr>
            <w:rFonts w:cs="Arial"/>
            <w:szCs w:val="19"/>
          </w:rPr>
          <w:delText xml:space="preserve">CKO č. 18 </w:delText>
        </w:r>
        <w:r w:rsidRPr="00A15E8E">
          <w:delText xml:space="preserve"> </w:delText>
        </w:r>
        <w:r w:rsidR="00E368BC" w:rsidRPr="00AD07E2">
          <w:delText>k overovaniu hospodárnosti výdavkov</w:delText>
        </w:r>
        <w:r w:rsidRPr="00A15E8E">
          <w:delText>.</w:delText>
        </w:r>
        <w:r w:rsidR="00D4111C" w:rsidRPr="00D4111C">
          <w:delText xml:space="preserve"> </w:delText>
        </w:r>
      </w:del>
    </w:p>
    <w:p w14:paraId="2B469935" w14:textId="7D49742D" w:rsidR="00A57E12" w:rsidRDefault="00A57E12" w:rsidP="00A57E12">
      <w:pPr>
        <w:tabs>
          <w:tab w:val="left" w:pos="1014"/>
        </w:tabs>
        <w:spacing w:before="120" w:after="120" w:line="288" w:lineRule="auto"/>
        <w:jc w:val="both"/>
        <w:rPr>
          <w:del w:id="2644" w:author="Zuzana Hušeková" w:date="2021-06-11T13:17:00Z"/>
        </w:rPr>
      </w:pPr>
    </w:p>
    <w:p w14:paraId="4E705DEB" w14:textId="05FAE135" w:rsidR="00A57E12" w:rsidRPr="00A57E12" w:rsidRDefault="00A57E12" w:rsidP="00A57E12">
      <w:pPr>
        <w:tabs>
          <w:tab w:val="left" w:pos="1014"/>
        </w:tabs>
        <w:spacing w:before="120" w:after="120" w:line="288" w:lineRule="auto"/>
        <w:jc w:val="both"/>
        <w:rPr>
          <w:del w:id="2645" w:author="Zuzana Hušeková" w:date="2021-06-11T13:17:00Z"/>
          <w:b/>
        </w:rPr>
      </w:pPr>
      <w:del w:id="2646" w:author="Zuzana Hušeková" w:date="2021-06-11T13:17:00Z">
        <w:r w:rsidRPr="00A57E12">
          <w:rPr>
            <w:b/>
          </w:rPr>
          <w:delText>Nadlimitné zákazky a podlimitné zákazky bez využitia elektronického trhoviska</w:delText>
        </w:r>
      </w:del>
    </w:p>
    <w:p w14:paraId="47CFEE24" w14:textId="4F6B2A5F" w:rsidR="00A57E12" w:rsidRPr="00A57E12" w:rsidRDefault="00A57E12" w:rsidP="00A57E12">
      <w:pPr>
        <w:tabs>
          <w:tab w:val="left" w:pos="1014"/>
        </w:tabs>
        <w:spacing w:before="120" w:after="120" w:line="288" w:lineRule="auto"/>
        <w:jc w:val="both"/>
        <w:rPr>
          <w:del w:id="2647" w:author="Zuzana Hušeková" w:date="2021-06-11T13:17:00Z"/>
          <w:b/>
          <w:i/>
        </w:rPr>
      </w:pPr>
      <w:del w:id="2648" w:author="Zuzana Hušeková" w:date="2021-06-11T13:17:00Z">
        <w:r w:rsidRPr="00A57E12">
          <w:rPr>
            <w:b/>
            <w:i/>
            <w:color w:val="FF0000"/>
          </w:rPr>
          <w:delText>Povinnosť prijímateľa:</w:delText>
        </w:r>
        <w:r>
          <w:delText xml:space="preserve"> Pri zadávaní týchto zákaziek je prijímateľ povinný postupovať v súlade s príslušnými ustanoveniami ZVO. Prijímateľ predkladá dokumentáciu za účelom kontroly VO v závislosti od </w:delText>
        </w:r>
        <w:r w:rsidRPr="00A57E12">
          <w:rPr>
            <w:b/>
            <w:i/>
          </w:rPr>
          <w:delText>štádia predmetného VO a v zmysle zoznamu dokumentácie podľa kapitoly 2.5.6.</w:delText>
        </w:r>
      </w:del>
    </w:p>
    <w:p w14:paraId="1D94C631" w14:textId="5D4560BE" w:rsidR="009D7F63" w:rsidRPr="0073389C" w:rsidRDefault="009D7F63" w:rsidP="009D7F63">
      <w:pPr>
        <w:tabs>
          <w:tab w:val="left" w:pos="1014"/>
        </w:tabs>
        <w:spacing w:before="120" w:after="120" w:line="288" w:lineRule="auto"/>
        <w:jc w:val="both"/>
        <w:rPr>
          <w:del w:id="2649" w:author="Zuzana Hušeková" w:date="2021-06-11T13:17:00Z"/>
        </w:rPr>
      </w:pPr>
    </w:p>
    <w:p w14:paraId="6F840497" w14:textId="511F5C11" w:rsidR="009D7F63" w:rsidRPr="00F85AF8" w:rsidRDefault="009D7F63" w:rsidP="009D7F63">
      <w:pPr>
        <w:pStyle w:val="Nadpis3"/>
        <w:ind w:left="567" w:firstLine="0"/>
        <w:rPr>
          <w:del w:id="2650" w:author="Zuzana Hušeková" w:date="2021-06-11T13:17:00Z"/>
          <w:lang w:val="sk-SK"/>
        </w:rPr>
      </w:pPr>
      <w:bookmarkStart w:id="2651" w:name="_Toc440372886"/>
      <w:bookmarkStart w:id="2652" w:name="_Toc74740429"/>
      <w:del w:id="2653" w:author="Zuzana Hušeková" w:date="2021-06-11T13:17:00Z">
        <w:r w:rsidRPr="00F85AF8">
          <w:rPr>
            <w:lang w:val="sk-SK"/>
          </w:rPr>
          <w:delText>Zákazky nespadajúce pod zákon o verejnom obstarávaní</w:delText>
        </w:r>
        <w:bookmarkEnd w:id="2651"/>
        <w:bookmarkEnd w:id="2652"/>
      </w:del>
    </w:p>
    <w:p w14:paraId="36B0F6F0" w14:textId="3C1E28DF" w:rsidR="009D7F63" w:rsidRPr="0073389C" w:rsidRDefault="009D7F63" w:rsidP="009D7F63">
      <w:pPr>
        <w:tabs>
          <w:tab w:val="left" w:pos="1014"/>
        </w:tabs>
        <w:spacing w:before="120" w:after="120" w:line="288" w:lineRule="auto"/>
        <w:jc w:val="both"/>
        <w:rPr>
          <w:del w:id="2654" w:author="Zuzana Hušeková" w:date="2021-06-11T13:17:00Z"/>
        </w:rPr>
      </w:pPr>
      <w:del w:id="2655" w:author="Zuzana Hušeková" w:date="2021-06-11T13:17:00Z">
        <w:r w:rsidRPr="0073389C">
          <w:rPr>
            <w:b/>
            <w:i/>
            <w:color w:val="FF0000"/>
          </w:rPr>
          <w:delText>Povinnosť prijímateľa:</w:delText>
        </w:r>
        <w:r w:rsidRPr="0073389C">
          <w:rPr>
            <w:color w:val="FF0000"/>
          </w:rPr>
          <w:delText xml:space="preserve"> </w:delText>
        </w:r>
        <w:r w:rsidRPr="0073389C">
          <w:delText>Aj v prípadoch, kedy zadávanie zákaziek na dodanie tovarov, prác alebo služieb nespadá pod ZVO, postupuje prijímateľ pri ich obstarávaní v súlade so Zmluvou o fungovaní EÚ a to najmä v súlade s jej princípmi</w:delText>
        </w:r>
        <w:r w:rsidR="00FD5A49">
          <w:delText>,</w:delText>
        </w:r>
        <w:r w:rsidRPr="0073389C">
          <w:delText xml:space="preserve"> ktorými sú - voľný pohyb tovaru, právo usadenia, voľný pohyb služieb, zákaz diskriminácie, rovnaké zaobchádzanie, transparentnosť, proporcionalita a vzájomné uznávanie dokladov. Rovnako dodržiava aj princíp zákonnosti. </w:delText>
        </w:r>
      </w:del>
    </w:p>
    <w:p w14:paraId="3DFE262F" w14:textId="1A048841" w:rsidR="009D7F63" w:rsidRPr="0073389C" w:rsidRDefault="00A83F48" w:rsidP="00771817">
      <w:pPr>
        <w:tabs>
          <w:tab w:val="left" w:pos="567"/>
          <w:tab w:val="left" w:pos="1843"/>
        </w:tabs>
        <w:spacing w:before="120" w:after="120" w:line="288" w:lineRule="auto"/>
        <w:jc w:val="both"/>
        <w:rPr>
          <w:del w:id="2656" w:author="Zuzana Hušeková" w:date="2021-06-11T13:17:00Z"/>
        </w:rPr>
      </w:pPr>
      <w:del w:id="2657" w:author="Zuzana Hušeková" w:date="2021-06-11T13:17:00Z">
        <w:r w:rsidRPr="00A83F48">
          <w:delText>V praxi ide o zákazky</w:delText>
        </w:r>
        <w:r w:rsidR="009D7F63" w:rsidRPr="0073389C">
          <w:delText xml:space="preserve">, ktoré podliehajú výnimke v zmysle § 1 ods. 2 až </w:delText>
        </w:r>
        <w:r w:rsidR="00372AD7">
          <w:delText>1</w:delText>
        </w:r>
        <w:r w:rsidR="00CE0F2A">
          <w:delText>4</w:delText>
        </w:r>
        <w:r w:rsidR="00372AD7" w:rsidRPr="0073389C">
          <w:delText xml:space="preserve"> </w:delText>
        </w:r>
        <w:r w:rsidR="009D7F63" w:rsidRPr="0073389C">
          <w:delText>ZVO (ďalej len „zákazky z výnimky“)</w:delText>
        </w:r>
        <w:r w:rsidR="00FD5A49" w:rsidRPr="00FD5A49">
          <w:rPr>
            <w:szCs w:val="19"/>
          </w:rPr>
          <w:delText xml:space="preserve"> </w:delText>
        </w:r>
        <w:r w:rsidR="00FD5A49" w:rsidRPr="00FD5A49">
          <w:delText>o postupy pri obstarávaní zákazky vyhlásenej osobou, ktorej verejný obstarávateľ poskytne 50% a menej finančných prostriedkov na dodanie tovaru, uskutočnenie stavebných prác, poskytnutie služieb z NFP</w:delText>
        </w:r>
        <w:r w:rsidR="00F85AF8" w:rsidRPr="00F85AF8">
          <w:rPr>
            <w:szCs w:val="19"/>
          </w:rPr>
          <w:delText xml:space="preserve"> </w:delText>
        </w:r>
        <w:r w:rsidR="00F85AF8">
          <w:rPr>
            <w:szCs w:val="19"/>
          </w:rPr>
          <w:delText>a</w:delText>
        </w:r>
        <w:r w:rsidR="00FD5A49" w:rsidRPr="00FD5A49">
          <w:delText xml:space="preserve"> o zákazky </w:delText>
        </w:r>
        <w:r w:rsidR="00F85AF8" w:rsidRPr="00B415B4">
          <w:rPr>
            <w:szCs w:val="19"/>
          </w:rPr>
          <w:delText>zadávané osobou podľa</w:delText>
        </w:r>
        <w:r w:rsidR="00FD5A49" w:rsidRPr="00FD5A49">
          <w:delText xml:space="preserve"> § 8 ods. 2 ZVO</w:delText>
        </w:r>
        <w:r w:rsidR="00F85AF8" w:rsidRPr="00B415B4">
          <w:rPr>
            <w:szCs w:val="19"/>
          </w:rPr>
          <w:delText>(ďalej</w:delText>
        </w:r>
        <w:r w:rsidR="00F85AF8">
          <w:rPr>
            <w:szCs w:val="19"/>
          </w:rPr>
          <w:delText xml:space="preserve"> sa tieto označujú</w:delText>
        </w:r>
        <w:r w:rsidR="00F85AF8" w:rsidRPr="00B415B4">
          <w:rPr>
            <w:szCs w:val="19"/>
          </w:rPr>
          <w:delText xml:space="preserve"> aj ako „zákazky nespadajúce pod ZVO“)</w:delText>
        </w:r>
        <w:r w:rsidR="00FD5A49" w:rsidRPr="00FD5A49">
          <w:delText>. Výnimka pre osoby podľa § 8 ods. 2 ZVO neplatí, ak ide o zákazku na uskutočnenie stavebných prác alebo zákazku na poskytnutie služby, ktorá súvisí s týmito stavebnými prácami, ktorej predpokladaná hodnota je vyššia ako finančný limit podľa § 5 ods. 2 ZVO a na ktorú verejný obstarávateľ poskytne viac ako 50% finančných prostriedkov</w:delText>
        </w:r>
        <w:r w:rsidR="00FD5A49">
          <w:delText>.</w:delText>
        </w:r>
        <w:r w:rsidR="009D7F63" w:rsidRPr="0073389C">
          <w:delText xml:space="preserve"> </w:delText>
        </w:r>
      </w:del>
    </w:p>
    <w:p w14:paraId="5A0BC079" w14:textId="6FA43367" w:rsidR="009D7F63" w:rsidRPr="0073389C" w:rsidRDefault="009D7F63" w:rsidP="009D7F63">
      <w:pPr>
        <w:tabs>
          <w:tab w:val="left" w:pos="1014"/>
        </w:tabs>
        <w:spacing w:before="120" w:after="120" w:line="288" w:lineRule="auto"/>
        <w:jc w:val="both"/>
        <w:rPr>
          <w:del w:id="2658" w:author="Zuzana Hušeková" w:date="2021-06-11T13:17:00Z"/>
        </w:rPr>
      </w:pPr>
      <w:del w:id="2659" w:author="Zuzana Hušeková" w:date="2021-06-11T13:17:00Z">
        <w:r w:rsidRPr="0073389C">
          <w:delText>Povinnosti a postupy pri realizácii a kontrole takýchto zákaziek</w:delText>
        </w:r>
        <w:r w:rsidR="00F85AF8" w:rsidRPr="00F85AF8">
          <w:rPr>
            <w:rFonts w:cs="Arial"/>
            <w:szCs w:val="19"/>
          </w:rPr>
          <w:delText xml:space="preserve"> </w:delText>
        </w:r>
        <w:r w:rsidR="00F85AF8">
          <w:rPr>
            <w:rFonts w:cs="Arial"/>
            <w:szCs w:val="19"/>
          </w:rPr>
          <w:delText>nespadajúcich pod ZVO</w:delText>
        </w:r>
        <w:r w:rsidR="00F85AF8" w:rsidRPr="00703E20">
          <w:rPr>
            <w:rFonts w:cs="Arial"/>
            <w:szCs w:val="19"/>
          </w:rPr>
          <w:delText xml:space="preserve"> upravuje</w:delText>
        </w:r>
        <w:r w:rsidRPr="0073389C">
          <w:delText xml:space="preserve"> CKO  v metodickom pokyne č. 12</w:delText>
        </w:r>
        <w:r w:rsidR="005C00EC">
          <w:delText xml:space="preserve"> </w:delText>
        </w:r>
        <w:r w:rsidR="005C00EC" w:rsidRPr="005C00EC">
          <w:delText>k zadávaniu zákaziek nespadajúcich pod zákon o verejnom obstarávaní</w:delText>
        </w:r>
        <w:r w:rsidR="00F85AF8">
          <w:rPr>
            <w:rStyle w:val="Odkaznapoznmkupodiarou"/>
            <w:rFonts w:cs="Arial"/>
            <w:szCs w:val="19"/>
          </w:rPr>
          <w:footnoteReference w:id="154"/>
        </w:r>
        <w:r w:rsidR="00F85AF8">
          <w:rPr>
            <w:rFonts w:cs="Arial"/>
            <w:szCs w:val="19"/>
          </w:rPr>
          <w:delText xml:space="preserve"> </w:delText>
        </w:r>
        <w:r w:rsidR="00F85AF8" w:rsidRPr="00446301">
          <w:rPr>
            <w:rFonts w:cs="Arial"/>
            <w:szCs w:val="19"/>
          </w:rPr>
          <w:delText>(ďalej aj ako „metodický pokyn CKO č. 12“)</w:delText>
        </w:r>
        <w:r w:rsidRPr="0073389C">
          <w:delText>.</w:delText>
        </w:r>
      </w:del>
    </w:p>
    <w:p w14:paraId="0FE3D546" w14:textId="19670323" w:rsidR="009D7F63" w:rsidRPr="0073389C" w:rsidRDefault="009D7F63" w:rsidP="009D7F63">
      <w:pPr>
        <w:tabs>
          <w:tab w:val="left" w:pos="1014"/>
        </w:tabs>
        <w:spacing w:before="120" w:after="120" w:line="288" w:lineRule="auto"/>
        <w:jc w:val="both"/>
        <w:rPr>
          <w:del w:id="2662" w:author="Zuzana Hušeková" w:date="2021-06-11T13:17:00Z"/>
        </w:rPr>
      </w:pPr>
      <w:del w:id="2663" w:author="Zuzana Hušeková" w:date="2021-06-11T13:17:00Z">
        <w:r w:rsidRPr="0073389C">
          <w:delText>Pravidlá a povinnosti uvádzané v tejto kapitole ako aj v metodickom pokyne CKO č. 12 sa vzťahujú na všetky zákazky nespadajúce pod ZVO, ktoré budú spolufinancované z fondov EFRR, ESF, KF, ENRF a programy EÚS, bez ohľadu na skutočnosť, či ich zrealizoval prijímateľ ešte pred schválením ŽoNFP, alebo až po schválení tejto ŽoNFP</w:delText>
        </w:r>
        <w:r w:rsidRPr="00874BCC">
          <w:delText xml:space="preserve">. </w:delText>
        </w:r>
        <w:r w:rsidR="00F85AF8" w:rsidRPr="00231027">
          <w:rPr>
            <w:rFonts w:cs="Arial"/>
            <w:szCs w:val="19"/>
          </w:rPr>
          <w:delText xml:space="preserve">Pokiaľ prijímateľ predloží </w:delText>
        </w:r>
        <w:r w:rsidR="00F85AF8">
          <w:rPr>
            <w:rFonts w:cs="Arial"/>
            <w:szCs w:val="19"/>
          </w:rPr>
          <w:delText>poskytovateľovi</w:delText>
        </w:r>
        <w:r w:rsidR="00F85AF8" w:rsidRPr="00231027">
          <w:rPr>
            <w:rFonts w:cs="Arial"/>
            <w:szCs w:val="19"/>
          </w:rPr>
          <w:delText xml:space="preserve"> dokumentáciu z procesu zadávania zákazky nespadajúcej pod ZVO, pri ktorej obstarávaní nepostupoval podľa pravidiel uvedených </w:delText>
        </w:r>
        <w:r w:rsidR="00F85AF8" w:rsidRPr="00446301">
          <w:rPr>
            <w:rFonts w:cs="Arial"/>
            <w:szCs w:val="19"/>
          </w:rPr>
          <w:delText xml:space="preserve">v metodickom pokyne č. 12 a v tejto </w:delText>
        </w:r>
        <w:r w:rsidR="00F85AF8" w:rsidRPr="00874BCC">
          <w:rPr>
            <w:rFonts w:cs="Arial"/>
            <w:szCs w:val="19"/>
          </w:rPr>
          <w:delText xml:space="preserve">príručke a porušenie týchto pravidiel malo alebo mohlo mať vplyv na výsledok zadávania zákazky, je </w:delText>
        </w:r>
        <w:r w:rsidR="00F85AF8" w:rsidRPr="001C0CF9">
          <w:rPr>
            <w:rFonts w:cs="Arial"/>
            <w:szCs w:val="19"/>
          </w:rPr>
          <w:delText xml:space="preserve">poskytovateľ </w:delText>
        </w:r>
        <w:r w:rsidR="00517DEE" w:rsidRPr="001C0CF9">
          <w:rPr>
            <w:rFonts w:cs="Arial"/>
            <w:szCs w:val="19"/>
          </w:rPr>
          <w:delText>vylúči výdavky takéhoto obstarávania z financovania v plnom rozsahu, ak ide o zadávanie zákazky vo finančno</w:delText>
        </w:r>
        <w:r w:rsidR="00517DEE" w:rsidRPr="00874BCC">
          <w:rPr>
            <w:rFonts w:cs="Arial"/>
            <w:szCs w:val="19"/>
          </w:rPr>
          <w:delText>m limite nadlimitnej zákazky alebo podlimitnej zákazky. V tomto prípade zároveň odporučí prijímateľovi postupovať pri zadaní predmetnej zákazky v zmysle postupov a pravidiel ZVO. V prípade zákazky vo finančnom limite zákazky s nízkou hodnotou sa postupuje</w:delText>
        </w:r>
        <w:r w:rsidR="00F85AF8" w:rsidRPr="00874BCC">
          <w:rPr>
            <w:rFonts w:cs="Arial"/>
            <w:szCs w:val="19"/>
          </w:rPr>
          <w:delText xml:space="preserve"> na</w:delText>
        </w:r>
        <w:r w:rsidR="00F85AF8" w:rsidRPr="00231027">
          <w:rPr>
            <w:rFonts w:cs="Arial"/>
            <w:szCs w:val="19"/>
          </w:rPr>
          <w:delText xml:space="preserve"> základe analógie a proporcionality podľa metodického pokynu CKO č. 5.</w:delText>
        </w:r>
      </w:del>
    </w:p>
    <w:p w14:paraId="3279A6D0" w14:textId="6866FE06"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del w:id="2664" w:author="Zuzana Hušeková" w:date="2021-06-11T13:17:00Z"/>
        </w:rPr>
      </w:pPr>
      <w:del w:id="2665" w:author="Zuzana Hušeková" w:date="2021-06-11T13:17:00Z">
        <w:r w:rsidRPr="0073389C">
          <w:rPr>
            <w:b/>
            <w:i/>
          </w:rPr>
          <w:delText>Dôležité upozornenie:</w:delText>
        </w:r>
        <w:r w:rsidRPr="0073389C">
          <w:delText xml:space="preserve"> Prijímateľ nesmie zadať zákazku v zmysle predchádzajúcich odsekov s cieľom vyhnúť sa použitiu pravidiel a postupov zadávania zákaziek podľa ZVO</w:delText>
        </w:r>
        <w:r w:rsidR="00FD5A49">
          <w:delText>,</w:delText>
        </w:r>
        <w:r w:rsidR="00FD5A49" w:rsidRPr="00FD5A49">
          <w:rPr>
            <w:rFonts w:cs="Arial"/>
            <w:szCs w:val="19"/>
          </w:rPr>
          <w:delText xml:space="preserve"> </w:delText>
        </w:r>
        <w:r w:rsidR="00FD5A49" w:rsidRPr="00FD5A49">
          <w:delText>pričom zákonná možnosť uplatnenia výnimky spod pôsobnosti ZVO sa vykladá reštriktívne</w:delText>
        </w:r>
        <w:r w:rsidRPr="0073389C">
          <w:delText xml:space="preserve">. </w:delText>
        </w:r>
        <w:r w:rsidR="00B43B92" w:rsidRPr="00C02D66">
          <w:rPr>
            <w:rFonts w:cs="Arial"/>
            <w:szCs w:val="19"/>
          </w:rPr>
          <w:delText xml:space="preserve">V prípade, že </w:delText>
        </w:r>
        <w:r w:rsidR="00B43B92">
          <w:rPr>
            <w:rFonts w:cs="Arial"/>
            <w:szCs w:val="19"/>
          </w:rPr>
          <w:delText>poskytovateľ</w:delText>
        </w:r>
        <w:r w:rsidR="00B43B92" w:rsidRPr="00C02D66">
          <w:rPr>
            <w:rFonts w:cs="Arial"/>
            <w:szCs w:val="19"/>
          </w:rPr>
          <w:delText xml:space="preserve"> identifikuje takéto neoprávnené použitie zadávania zákaziek, </w:delText>
        </w:r>
        <w:r w:rsidR="00B06D25" w:rsidRPr="00B2338E">
          <w:rPr>
            <w:rFonts w:cs="Arial"/>
            <w:szCs w:val="19"/>
          </w:rPr>
          <w:delText>pričom prijímateľ sa vyhol použitiu postupov zadávania nadlimitných alebo podlimitných zákaziek,</w:delText>
        </w:r>
        <w:r w:rsidR="00B06D25">
          <w:rPr>
            <w:rFonts w:cs="Arial"/>
            <w:szCs w:val="19"/>
          </w:rPr>
          <w:delText xml:space="preserve"> </w:delText>
        </w:r>
        <w:r w:rsidR="00B43B92" w:rsidRPr="00C02D66">
          <w:rPr>
            <w:rFonts w:cs="Arial"/>
            <w:szCs w:val="19"/>
          </w:rPr>
          <w:delText>je povinný výdavky vyplývajúce z takéhoto obstarávania vylúčiť z financovania v plnom rozsahu</w:delText>
        </w:r>
        <w:r w:rsidR="00B43B92" w:rsidRPr="00874BCC">
          <w:rPr>
            <w:rFonts w:cs="Arial"/>
            <w:szCs w:val="19"/>
          </w:rPr>
          <w:delText>.</w:delText>
        </w:r>
        <w:r w:rsidR="005E75E9" w:rsidRPr="00874BCC">
          <w:rPr>
            <w:rFonts w:cs="Arial"/>
            <w:szCs w:val="19"/>
          </w:rPr>
          <w:delText xml:space="preserve"> V tomto prípade zároveň poskytovateľ odporučí prijímateľovi postupovať pri zadaní predmetnej zákazky v zmysle postupov a pravidiel ZVO. V prípade, že sa prijímateľ vyhol použitiu postupov zadávania zákaziek s nízkou hodnotou, postupuje poskytovateľ na zák</w:delText>
        </w:r>
        <w:r w:rsidR="005E75E9" w:rsidRPr="001C0CF9">
          <w:rPr>
            <w:rFonts w:cs="Arial"/>
            <w:szCs w:val="19"/>
          </w:rPr>
          <w:delText>lade analógie a proporcionality podľa metodického pokynu CKO č. 5.</w:delText>
        </w:r>
      </w:del>
    </w:p>
    <w:p w14:paraId="00013EE0" w14:textId="53E16F70" w:rsidR="000F2DB9" w:rsidRPr="000F2DB9" w:rsidRDefault="000F2DB9" w:rsidP="002E4204">
      <w:pPr>
        <w:pStyle w:val="Odsekzoznamu"/>
        <w:spacing w:before="120" w:after="120" w:line="288" w:lineRule="auto"/>
        <w:ind w:left="0"/>
        <w:jc w:val="both"/>
        <w:rPr>
          <w:del w:id="2666" w:author="Zuzana Hušeková" w:date="2021-06-11T13:17:00Z"/>
        </w:rPr>
      </w:pPr>
      <w:del w:id="2667" w:author="Zuzana Hušeková" w:date="2021-06-11T13:17:00Z">
        <w:r w:rsidRPr="000F2DB9">
          <w:lastRenderedPageBreak/>
          <w:delText>Na zákazky, na ktoré sa nevzťahuje ZVO, sa nevzťahuje povinnosť uzavrieť písomnú zmluvu, aj keď hodnota zákazky prekročí 15 000 EUR v zmysle pravidiel uvedených v MP CKO č. 6</w:delText>
        </w:r>
        <w:r w:rsidRPr="000F2DB9">
          <w:rPr>
            <w:vertAlign w:val="superscript"/>
          </w:rPr>
          <w:footnoteReference w:id="155"/>
        </w:r>
        <w:r w:rsidRPr="000F2DB9">
          <w:delText>, ale postupuje sa podľa pravidiel uvedených v MP CKO č. 12, ktorý upravuje kontrolu zákaziek, na ktoré sa ZVO nevzťahuje</w:delText>
        </w:r>
        <w:r w:rsidRPr="000F2DB9">
          <w:rPr>
            <w:vertAlign w:val="superscript"/>
          </w:rPr>
          <w:footnoteReference w:id="156"/>
        </w:r>
        <w:r w:rsidRPr="000F2DB9">
          <w:delText>. V prípade zákaziek do 100 000 EUR, vyhlásených osobou, ktorej verejný obstarávateľ poskytne 50% a menej finančných prostriedkov na dodanie tovaru, uskutočnenie stavebných prác, poskytnutie služieb z NFP nie je povinnosťou uzavrieť písomnú zmluvu, prijímateľ môže predložiť aj objednávku, ktorá v tomto prípade pre potreby finančnej kontroly obstarávania nahrádza písomný zmluvný vzťah.</w:delText>
        </w:r>
      </w:del>
    </w:p>
    <w:p w14:paraId="06EDBDB5" w14:textId="0A7CF515" w:rsidR="00FC46D0" w:rsidRDefault="00FC46D0" w:rsidP="00852446">
      <w:pPr>
        <w:pStyle w:val="Odsekzoznamu"/>
        <w:spacing w:before="120" w:after="120" w:line="288" w:lineRule="auto"/>
        <w:ind w:left="0"/>
        <w:contextualSpacing w:val="0"/>
        <w:jc w:val="both"/>
        <w:rPr>
          <w:del w:id="2672" w:author="Zuzana Hušeková" w:date="2021-06-11T13:17:00Z"/>
        </w:rPr>
      </w:pPr>
    </w:p>
    <w:p w14:paraId="69938AEA" w14:textId="39395632" w:rsidR="00FD5A49" w:rsidRPr="00852446" w:rsidRDefault="00FD5A49" w:rsidP="00852446">
      <w:pPr>
        <w:pStyle w:val="Odsekzoznamu"/>
        <w:spacing w:before="120" w:after="120" w:line="288" w:lineRule="auto"/>
        <w:ind w:left="0"/>
        <w:contextualSpacing w:val="0"/>
        <w:jc w:val="both"/>
        <w:rPr>
          <w:del w:id="2673" w:author="Zuzana Hušeková" w:date="2021-06-11T13:17:00Z"/>
        </w:rPr>
      </w:pPr>
      <w:del w:id="2674" w:author="Zuzana Hušeková" w:date="2021-06-11T13:17:00Z">
        <w:r w:rsidRPr="00852446">
          <w:delText>Na zákazky, ktoré nespadajú</w:delText>
        </w:r>
        <w:r w:rsidR="00B43B92">
          <w:delText>ce</w:delText>
        </w:r>
        <w:r w:rsidRPr="00852446">
          <w:delText xml:space="preserve"> pod ZVO, vrátane zákaziek vyhlásených osobou, ktorej verejný obstarávateľ poskytne 50% a menej finančných prostriedkov na dodanie tovaru, uskutočnenie stavebných prác, poskytnutie služieb z NFP sa primerane vzťahuje kapitola 2.5.</w:delText>
        </w:r>
        <w:r>
          <w:delText>10</w:delText>
        </w:r>
        <w:r w:rsidRPr="00852446">
          <w:delText xml:space="preserve"> tejto Príručky, ako aj metodický pokyn CKO č. 13 k posudzovaniu konfliktu záujmov v procese VO vrátane jeho príloh v aktuálnom znení.</w:delText>
        </w:r>
        <w:r w:rsidR="00B43B92" w:rsidRPr="00B43B92">
          <w:rPr>
            <w:rFonts w:cs="Arial"/>
            <w:szCs w:val="19"/>
          </w:rPr>
          <w:delText xml:space="preserve"> </w:delText>
        </w:r>
        <w:r w:rsidR="00B43B92" w:rsidRPr="00E076FB">
          <w:rPr>
            <w:rFonts w:cs="Arial"/>
            <w:szCs w:val="19"/>
          </w:rPr>
          <w:delText>Prijímateľ je povinný každé zadanie zákazky, na ktorú sa ZVO nevzťahuje riadne odôvodniť (</w:delText>
        </w:r>
        <w:r w:rsidR="00B43B92">
          <w:rPr>
            <w:rFonts w:cs="Arial"/>
            <w:szCs w:val="19"/>
          </w:rPr>
          <w:delText>n</w:delText>
        </w:r>
        <w:r w:rsidR="00B43B92" w:rsidRPr="00E076FB">
          <w:rPr>
            <w:rFonts w:cs="Arial"/>
            <w:szCs w:val="19"/>
          </w:rPr>
          <w:delText>a</w:delText>
        </w:r>
        <w:r w:rsidR="00B43B92">
          <w:rPr>
            <w:rFonts w:cs="Arial"/>
            <w:szCs w:val="19"/>
          </w:rPr>
          <w:delText>j</w:delText>
        </w:r>
        <w:r w:rsidR="00B43B92" w:rsidRPr="00E076FB">
          <w:rPr>
            <w:rFonts w:cs="Arial"/>
            <w:szCs w:val="19"/>
          </w:rPr>
          <w:delText xml:space="preserve">mä naplnenie reštriktívne vykladaných ustanovení ZVO, na ktoré sa pri danom postupe prijímateľ odvoláva) a podložiť relevantnou dokumentáciou, pričom odôvodnenie aj príslušnú dokumentáciu predkladá na kontrolu </w:delText>
        </w:r>
        <w:r w:rsidR="00B43B92">
          <w:rPr>
            <w:rFonts w:cs="Arial"/>
            <w:szCs w:val="19"/>
          </w:rPr>
          <w:delText>poskytovateľovi.</w:delText>
        </w:r>
      </w:del>
    </w:p>
    <w:p w14:paraId="5C451BC2" w14:textId="67AC7BB3" w:rsidR="00FD5A49" w:rsidRDefault="00FD5A49" w:rsidP="00852446">
      <w:pPr>
        <w:pStyle w:val="Odsekzoznamu"/>
        <w:tabs>
          <w:tab w:val="left" w:pos="1014"/>
        </w:tabs>
        <w:spacing w:before="120" w:after="120" w:line="288" w:lineRule="auto"/>
        <w:ind w:left="0"/>
        <w:contextualSpacing w:val="0"/>
        <w:jc w:val="both"/>
        <w:rPr>
          <w:del w:id="2675" w:author="Zuzana Hušeková" w:date="2021-06-11T13:17:00Z"/>
          <w:b/>
        </w:rPr>
      </w:pPr>
    </w:p>
    <w:p w14:paraId="6246B8C4" w14:textId="6448E109" w:rsidR="009D7F63" w:rsidRPr="0073389C" w:rsidRDefault="009D7F63" w:rsidP="005B7173">
      <w:pPr>
        <w:pStyle w:val="Odsekzoznamu"/>
        <w:numPr>
          <w:ilvl w:val="0"/>
          <w:numId w:val="116"/>
        </w:numPr>
        <w:tabs>
          <w:tab w:val="left" w:pos="1014"/>
        </w:tabs>
        <w:spacing w:before="120" w:after="120" w:line="288" w:lineRule="auto"/>
        <w:contextualSpacing w:val="0"/>
        <w:jc w:val="both"/>
        <w:rPr>
          <w:del w:id="2676" w:author="Zuzana Hušeková" w:date="2021-06-11T13:17:00Z"/>
          <w:b/>
        </w:rPr>
      </w:pPr>
      <w:del w:id="2677" w:author="Zuzana Hušeková" w:date="2021-06-11T13:17:00Z">
        <w:r w:rsidRPr="0073389C">
          <w:rPr>
            <w:b/>
          </w:rPr>
          <w:delText>Pravidlá uplatňujúce sa pri zadávaní a kontrole zákaziek z výnimky</w:delText>
        </w:r>
      </w:del>
    </w:p>
    <w:p w14:paraId="4E2B287F" w14:textId="1872C871" w:rsidR="009D7F63" w:rsidRPr="0073389C" w:rsidRDefault="009D7F63" w:rsidP="009D7F63">
      <w:pPr>
        <w:tabs>
          <w:tab w:val="left" w:pos="1014"/>
        </w:tabs>
        <w:spacing w:before="120" w:after="120" w:line="288" w:lineRule="auto"/>
        <w:jc w:val="both"/>
        <w:rPr>
          <w:del w:id="2678" w:author="Zuzana Hušeková" w:date="2021-06-11T13:17:00Z"/>
        </w:rPr>
      </w:pPr>
      <w:del w:id="2679" w:author="Zuzana Hušeková" w:date="2021-06-11T13:17:00Z">
        <w:r w:rsidRPr="0073389C">
          <w:rPr>
            <w:b/>
            <w:i/>
            <w:color w:val="FF0000"/>
          </w:rPr>
          <w:delText>Povinnosť prijímateľa:</w:delText>
        </w:r>
        <w:r w:rsidRPr="0073389C">
          <w:rPr>
            <w:color w:val="FF0000"/>
          </w:rPr>
          <w:delText xml:space="preserve"> </w:delText>
        </w:r>
        <w:r w:rsidR="00B43B92" w:rsidRPr="00735615">
          <w:rPr>
            <w:rFonts w:cs="Arial"/>
            <w:szCs w:val="19"/>
          </w:rPr>
          <w:delText xml:space="preserve">Pri zadávaní zákaziek spadajúcich pod výnimky podľa § 1 ods. 2 až 14 ZVO (okrem zákaziek zadávaných vnútorným obstarávaním, pre ktoré sú určené pravidlá v časti B. tejto kapitoly) je prijímateľ povinný postupovať primárne podľa pravidiel relevantných pre tento typ zákaziek uvedených v tejto príručke a podľa pravidiel uvedených v kapitole č. 3 Metodického pokynu CKO č. 12 </w:delText>
        </w:r>
        <w:r w:rsidR="00B43B92" w:rsidRPr="00CB2921">
          <w:rPr>
            <w:rFonts w:cs="Arial"/>
            <w:szCs w:val="19"/>
          </w:rPr>
          <w:delText xml:space="preserve">k zadávaniu zákaziek nespadajúcich pod zákon o verejnom obstarávaní </w:delText>
        </w:r>
        <w:r w:rsidR="00B43B92" w:rsidRPr="00735615">
          <w:rPr>
            <w:rFonts w:cs="Arial"/>
            <w:szCs w:val="19"/>
            <w:u w:val="single"/>
          </w:rPr>
          <w:delText>v rozsahu, ktorý nie je v rozpore s pravidlami tejto príručky</w:delText>
        </w:r>
        <w:r w:rsidR="00B43B92" w:rsidRPr="00735615">
          <w:rPr>
            <w:rFonts w:cs="Arial"/>
            <w:szCs w:val="19"/>
          </w:rPr>
          <w:delText>. Z tohto dôvodu táto kapitola nepredstavuje vyčerpávajúci výklad pravidiel uplatňujúcich sa pri zákazkách nespadajúcich pod ZVO.</w:delText>
        </w:r>
        <w:r w:rsidRPr="00CB2921">
          <w:delText xml:space="preserve"> S ohľadom </w:delText>
        </w:r>
        <w:r w:rsidRPr="0073389C">
          <w:delText xml:space="preserve">na dodržanie princípov uvedených v metodickom pokyne CKO č. 12 </w:delText>
        </w:r>
        <w:r w:rsidR="005C00EC" w:rsidRPr="005C00EC">
          <w:delText xml:space="preserve">k zadávaniu zákaziek nespadajúcich pod zákon o verejnom obstarávaní </w:delText>
        </w:r>
        <w:r w:rsidRPr="0073389C">
          <w:delText>prijímateľ zabezpečí aj pri takýchto zákazkách transparentnosť a preukázateľnosť všetkých úkonov ako aj hospodárnosť výdavkov. Každé použitie výnimky</w:delText>
        </w:r>
        <w:r w:rsidR="009B2C3C">
          <w:delText xml:space="preserve"> je prijímateľ</w:delText>
        </w:r>
        <w:r w:rsidRPr="0073389C">
          <w:delText xml:space="preserve"> </w:delText>
        </w:r>
        <w:r w:rsidR="009B2C3C" w:rsidRPr="00676DD6">
          <w:delText>povinný riadne zdôvodniť a podložiť relevantnou dokumentáciou</w:delText>
        </w:r>
        <w:r w:rsidR="009B2C3C">
          <w:delText xml:space="preserve"> s výnimkou prípadov, ak</w:delText>
        </w:r>
        <w:r w:rsidR="009B2C3C" w:rsidRPr="004B21CB">
          <w:delText xml:space="preserve"> priamo zo znenia názvu predmetu zákazky,</w:delText>
        </w:r>
        <w:r w:rsidR="009B2C3C">
          <w:delText xml:space="preserve"> alebo z postavenia dodávateľa</w:delText>
        </w:r>
        <w:r w:rsidR="009B2C3C" w:rsidRPr="004B21CB">
          <w:delText xml:space="preserve"> </w:delText>
        </w:r>
        <w:r w:rsidR="009B2C3C">
          <w:delText xml:space="preserve">(napr. podľa § 1 ods. 12 písm. u) ZVO) </w:delText>
        </w:r>
        <w:r w:rsidR="009B2C3C" w:rsidRPr="004B21CB">
          <w:delText>nevyplýva oprávnenosť použitia výnimky zo ZVO</w:delText>
        </w:r>
        <w:r w:rsidR="009B2C3C" w:rsidRPr="00676DD6">
          <w:delText>.</w:delText>
        </w:r>
        <w:r w:rsidRPr="0073389C">
          <w:delText xml:space="preserve">. </w:delText>
        </w:r>
      </w:del>
    </w:p>
    <w:p w14:paraId="68BD5C30" w14:textId="02238686" w:rsidR="00AA6A7C" w:rsidRDefault="00AA6A7C" w:rsidP="009D7F63">
      <w:pPr>
        <w:tabs>
          <w:tab w:val="left" w:pos="1014"/>
        </w:tabs>
        <w:spacing w:before="120" w:after="120" w:line="288" w:lineRule="auto"/>
        <w:jc w:val="both"/>
        <w:rPr>
          <w:del w:id="2680" w:author="Zuzana Hušeková" w:date="2021-06-11T13:17:00Z"/>
        </w:rPr>
      </w:pPr>
      <w:del w:id="2681" w:author="Zuzana Hušeková" w:date="2021-06-11T13:17:00Z">
        <w:r w:rsidRPr="00AA6A7C">
          <w:delText xml:space="preserve">Pravidlá uvedené v tejto časti </w:delText>
        </w:r>
        <w:r w:rsidR="00B43B92">
          <w:rPr>
            <w:rFonts w:cs="Arial"/>
            <w:szCs w:val="19"/>
          </w:rPr>
          <w:delText xml:space="preserve">kapitoly 2.5.9 príručky </w:delText>
        </w:r>
        <w:r w:rsidRPr="00AA6A7C">
          <w:delText>sa nevzťahujú na uzatváranie pracovných zmlúv, dohôd o prácach vykonávaných mimo pracovného pomeru alebo obdobného pracovného vzťahu v zmysle § 1 ods. 2 písm. e) ZVO.</w:delText>
        </w:r>
      </w:del>
    </w:p>
    <w:p w14:paraId="4386854A" w14:textId="3B2B5DC4" w:rsidR="00280BB0" w:rsidRPr="00280BB0" w:rsidRDefault="009D7F63" w:rsidP="00280BB0">
      <w:pPr>
        <w:tabs>
          <w:tab w:val="left" w:pos="1014"/>
        </w:tabs>
        <w:spacing w:before="120" w:after="120" w:line="288" w:lineRule="auto"/>
        <w:jc w:val="both"/>
        <w:rPr>
          <w:del w:id="2682" w:author="Zuzana Hušeková" w:date="2021-06-11T13:17:00Z"/>
        </w:rPr>
      </w:pPr>
      <w:del w:id="2683" w:author="Zuzana Hušeková" w:date="2021-06-11T13:17:00Z">
        <w:r w:rsidRPr="00874BCC">
          <w:delText>Je potrebné, aby prijímateľ vykonal prieskum trhu</w:delText>
        </w:r>
        <w:r w:rsidR="005E75E9" w:rsidRPr="00874BCC">
          <w:delText xml:space="preserve"> (pričom hospodárnosť prijímateľ preukáže na základe predložených cenových ponúk)</w:delText>
        </w:r>
        <w:r w:rsidRPr="00874BCC">
          <w:delText>.</w:delText>
        </w:r>
        <w:r w:rsidRPr="0073389C">
          <w:delText xml:space="preserve"> Prijímateľ osloví</w:delText>
        </w:r>
        <w:r w:rsidR="00111724">
          <w:delText>/identifikuje</w:delText>
        </w:r>
        <w:r w:rsidRPr="0073389C">
          <w:delText xml:space="preserve"> minimálne </w:delText>
        </w:r>
        <w:r w:rsidR="00111724">
          <w:delText>3</w:delText>
        </w:r>
        <w:r w:rsidR="00111724" w:rsidRPr="0073389C">
          <w:delText xml:space="preserve"> </w:delText>
        </w:r>
        <w:r w:rsidRPr="0073389C">
          <w:delText>potenciálnych dodávateľov</w:delText>
        </w:r>
        <w:r w:rsidR="00111724">
          <w:delText>.</w:delText>
        </w:r>
        <w:r w:rsidRPr="0073389C">
          <w:delText xml:space="preserve"> </w:delText>
        </w:r>
        <w:r w:rsidR="00280BB0" w:rsidRPr="00280BB0">
          <w:delText xml:space="preserve">Vo výnimočných prípadoch, kedy </w:delText>
        </w:r>
        <w:r w:rsidR="00FC46D0">
          <w:delText>ide</w:delText>
        </w:r>
        <w:r w:rsidR="00280BB0" w:rsidRPr="00280BB0">
          <w:delText xml:space="preserve"> o jedinečný predmet zákazky, môže prijímateľ osloviť/identifikovať aj menej ako troch záujemcov, pričom táto výnimka musí byť zo strany prijímateľa riadne zdôvodnená a vypracovaná ešte pred vyhlásením zákazky a dôkazné bremeno preukázania skutočnosti, že na relevantnom trhu neexistuje viac ako 1 alebo 2 dodávatelia znáša prijímateľ. </w:delText>
        </w:r>
        <w:r w:rsidR="00FC46D0" w:rsidRPr="00FC46D0">
          <w:delText xml:space="preserve">Súčasťou odôvodnenia jedinečnosti predmetu zákazky musí byť vyhlásenie prijímateľa k overeniu hospodárnosti, a to najmä porovnanie jedinečného predmetu zákazky s inou zákazkou, ktorá vykazuje určité spoločné znaky. Uvedené nezbavuje povinnosti poskytovateľa overiť hospodárnosť výdavkov zákazky podľa MP č. 18 k overovaniu hospodárnosti výdavkov. </w:delText>
        </w:r>
        <w:r w:rsidR="00280BB0" w:rsidRPr="00280BB0">
          <w:delText>Odôvodnenie k jedinečnému predmetu zákazky, resp. k predmetu zákazky, v rámci ktorého nie je možné vykonať prieskum trhu, musí byť súčasťou dokumentácie k zákazke.</w:delText>
        </w:r>
      </w:del>
    </w:p>
    <w:p w14:paraId="1AB43849" w14:textId="09B8EC64" w:rsidR="00111724" w:rsidRDefault="00111724" w:rsidP="009D7F63">
      <w:pPr>
        <w:tabs>
          <w:tab w:val="left" w:pos="1014"/>
        </w:tabs>
        <w:spacing w:before="120" w:after="120" w:line="288" w:lineRule="auto"/>
        <w:jc w:val="both"/>
        <w:rPr>
          <w:del w:id="2684" w:author="Zuzana Hušeková" w:date="2021-06-11T13:17:00Z"/>
        </w:rPr>
      </w:pPr>
    </w:p>
    <w:p w14:paraId="0EDFF82D" w14:textId="2A26CF8B" w:rsidR="009D7F63" w:rsidRPr="0073389C" w:rsidRDefault="00111724" w:rsidP="00852446">
      <w:pPr>
        <w:tabs>
          <w:tab w:val="left" w:pos="1014"/>
        </w:tabs>
        <w:spacing w:before="120" w:after="120" w:line="288" w:lineRule="auto"/>
        <w:jc w:val="both"/>
        <w:rPr>
          <w:del w:id="2685" w:author="Zuzana Hušeková" w:date="2021-06-11T13:17:00Z"/>
        </w:rPr>
      </w:pPr>
      <w:del w:id="2686" w:author="Zuzana Hušeková" w:date="2021-06-11T13:17:00Z">
        <w:r>
          <w:delText xml:space="preserve">V prípade vykonania prieskumu oslovením potenciálnych dodávateľov prijímateľ </w:delText>
        </w:r>
        <w:r w:rsidR="009D7F63" w:rsidRPr="0073389C">
          <w:delText>stanoví lehotu na predkladanie ponúk</w:delText>
        </w:r>
        <w:r w:rsidR="003D6254">
          <w:delText xml:space="preserve"> primerane</w:delText>
        </w:r>
        <w:r w:rsidR="00B43B92" w:rsidRPr="00B43B92">
          <w:rPr>
            <w:rFonts w:cs="Arial"/>
            <w:szCs w:val="19"/>
          </w:rPr>
          <w:delText xml:space="preserve"> </w:delText>
        </w:r>
        <w:r w:rsidR="00B43B92" w:rsidRPr="0068047A">
          <w:rPr>
            <w:rFonts w:cs="Arial"/>
            <w:szCs w:val="19"/>
          </w:rPr>
          <w:delText>hodnote zákazky a náročnosti vypracovania ponuky</w:delText>
        </w:r>
        <w:r w:rsidR="003D6254">
          <w:delText>,</w:delText>
        </w:r>
        <w:r w:rsidR="009D7F63" w:rsidRPr="0073389C">
          <w:delText xml:space="preserve"> </w:delText>
        </w:r>
        <w:r w:rsidR="003D6254">
          <w:delText xml:space="preserve">avšak </w:delText>
        </w:r>
        <w:r w:rsidR="009D7F63" w:rsidRPr="0073389C">
          <w:delText xml:space="preserve">minimálne </w:delText>
        </w:r>
        <w:r w:rsidR="003D6254">
          <w:delText>3</w:delText>
        </w:r>
        <w:r w:rsidR="003D6254" w:rsidRPr="0073389C">
          <w:delText xml:space="preserve"> </w:delText>
        </w:r>
        <w:r w:rsidR="003D6254" w:rsidRPr="0073389C">
          <w:lastRenderedPageBreak/>
          <w:delText>pracovn</w:delText>
        </w:r>
        <w:r w:rsidR="003D6254">
          <w:delText>é</w:delText>
        </w:r>
        <w:r w:rsidR="003D6254" w:rsidRPr="0073389C">
          <w:delText xml:space="preserve"> </w:delText>
        </w:r>
        <w:r w:rsidR="009D7F63" w:rsidRPr="0073389C">
          <w:delText>dn</w:delText>
        </w:r>
        <w:r w:rsidR="003D6254">
          <w:delText>i</w:delText>
        </w:r>
        <w:r w:rsidR="00B43B92" w:rsidRPr="00B43B92">
          <w:rPr>
            <w:rFonts w:cs="Arial"/>
            <w:szCs w:val="19"/>
          </w:rPr>
          <w:delText xml:space="preserve"> </w:delText>
        </w:r>
        <w:r w:rsidR="00B43B92" w:rsidRPr="0068047A">
          <w:rPr>
            <w:rFonts w:cs="Arial"/>
            <w:szCs w:val="19"/>
          </w:rPr>
          <w:delText>od oslovenia potenciálnych dodávateľov</w:delText>
        </w:r>
        <w:r w:rsidR="009D7F63" w:rsidRPr="0073389C">
          <w:delText xml:space="preserve">. </w:delText>
        </w:r>
        <w:r w:rsidR="00280BB0" w:rsidRPr="00280BB0">
          <w:delText xml:space="preserve">Prijímateľ môže pre tento účel využiť vzor prílohy </w:delText>
        </w:r>
        <w:r w:rsidR="00280BB0">
          <w:delText xml:space="preserve">č. 24 </w:delText>
        </w:r>
        <w:r w:rsidR="009D7F63" w:rsidRPr="0073389C">
          <w:delText xml:space="preserve">Výzva na predloženie ponuky </w:delText>
        </w:r>
      </w:del>
    </w:p>
    <w:p w14:paraId="41409DE8" w14:textId="736082A9" w:rsidR="009D7F63" w:rsidRPr="0073389C" w:rsidRDefault="009D7F63" w:rsidP="009D7F63">
      <w:pPr>
        <w:autoSpaceDE w:val="0"/>
        <w:autoSpaceDN w:val="0"/>
        <w:adjustRightInd w:val="0"/>
        <w:spacing w:before="120" w:after="120" w:line="288" w:lineRule="auto"/>
        <w:jc w:val="both"/>
        <w:rPr>
          <w:del w:id="2687" w:author="Zuzana Hušeková" w:date="2021-06-11T13:17:00Z"/>
        </w:rPr>
      </w:pPr>
      <w:del w:id="2688" w:author="Zuzana Hušeková" w:date="2021-06-11T13:17:00Z">
        <w:r w:rsidRPr="0073389C">
          <w:delText>Prijímateľ pri vyhodnotení prieskumu trhu v súlade s </w:delText>
        </w:r>
        <w:r w:rsidR="00280BB0">
          <w:delText>podmienkami stanovenými vo výzve na predloženie ponúk</w:delText>
        </w:r>
        <w:r w:rsidRPr="0073389C">
          <w:delText xml:space="preserve"> a skúma splnenie podmienok účasti a vyhodnocuje ponuky v súlade s kritériami stanovenými vo </w:delText>
        </w:r>
        <w:r w:rsidR="00D76DD9">
          <w:delText>v</w:delText>
        </w:r>
        <w:r w:rsidRPr="0073389C">
          <w:delText>ýzve na predkladanie ponúk</w:delText>
        </w:r>
        <w:r w:rsidR="00E85179" w:rsidRPr="00E85179">
          <w:rPr>
            <w:rFonts w:cs="Arial"/>
            <w:szCs w:val="19"/>
          </w:rPr>
          <w:delText xml:space="preserve"> </w:delText>
        </w:r>
        <w:r w:rsidR="00E85179" w:rsidRPr="00B2338E">
          <w:rPr>
            <w:rFonts w:cs="Arial"/>
            <w:szCs w:val="19"/>
          </w:rPr>
          <w:delText>a uzatvorí zmluvu/zadá objednávku v súlade s výzvou na predkladanie ponúk a s ponukou úspešného dodávateľa</w:delText>
        </w:r>
        <w:r w:rsidRPr="0073389C">
          <w:delText>. Prijímateľ vyhotoví zápis z</w:delText>
        </w:r>
        <w:r w:rsidR="00B43B92">
          <w:delText> </w:delText>
        </w:r>
        <w:r w:rsidRPr="0073389C">
          <w:delText>prieskumu</w:delText>
        </w:r>
        <w:r w:rsidR="00B43B92">
          <w:delText xml:space="preserve"> trhu</w:delText>
        </w:r>
        <w:r w:rsidRPr="0073389C">
          <w:rPr>
            <w:i/>
          </w:rPr>
          <w:delText xml:space="preserve"> </w:delText>
        </w:r>
        <w:r w:rsidRPr="0073389C">
          <w:delText xml:space="preserve">(príloha č. </w:delText>
        </w:r>
        <w:r w:rsidR="001A6E82" w:rsidRPr="0073389C">
          <w:delText>2</w:delText>
        </w:r>
        <w:r w:rsidR="001A6E82">
          <w:delText>5</w:delText>
        </w:r>
        <w:r w:rsidRPr="0073389C">
          <w:delText xml:space="preserve">). </w:delText>
        </w:r>
      </w:del>
    </w:p>
    <w:p w14:paraId="66F692AA" w14:textId="79D54720" w:rsidR="00280BB0" w:rsidRPr="0042029B" w:rsidRDefault="00280BB0" w:rsidP="00280BB0">
      <w:pPr>
        <w:autoSpaceDE w:val="0"/>
        <w:autoSpaceDN w:val="0"/>
        <w:adjustRightInd w:val="0"/>
        <w:spacing w:before="120" w:after="120" w:line="288" w:lineRule="auto"/>
        <w:jc w:val="both"/>
        <w:rPr>
          <w:del w:id="2689" w:author="Zuzana Hušeková" w:date="2021-06-11T13:17:00Z"/>
        </w:rPr>
      </w:pPr>
      <w:del w:id="2690" w:author="Zuzana Hušeková" w:date="2021-06-11T13:17:00Z">
        <w:r w:rsidRPr="0042029B">
          <w:delText>V prípade výnimky, ktorá nie je viazaná na finančný limit, nie je povinnosťou prijímateľa predložiť určenie a výpočet predpokladanej hodnoty zákazky. Obdobne v prípade výnimiek, ktoré sú viazané na finančné limity podlimitných zákaziek</w:delText>
        </w:r>
        <w:r w:rsidR="004019DE">
          <w:delText>,</w:delText>
        </w:r>
        <w:r w:rsidRPr="0042029B">
          <w:delText xml:space="preserve"> zákaziek s nízkou hodnotou</w:delText>
        </w:r>
        <w:r w:rsidR="004019DE" w:rsidRPr="004019DE">
          <w:rPr>
            <w:rFonts w:cs="Arial"/>
            <w:szCs w:val="19"/>
          </w:rPr>
          <w:delText xml:space="preserve"> </w:delText>
        </w:r>
        <w:r w:rsidR="004019DE" w:rsidRPr="00407515">
          <w:rPr>
            <w:rFonts w:cs="Arial"/>
            <w:szCs w:val="19"/>
          </w:rPr>
          <w:delText>a</w:delText>
        </w:r>
        <w:r w:rsidR="004019DE" w:rsidRPr="00AB6258">
          <w:rPr>
            <w:rFonts w:cs="Arial"/>
            <w:szCs w:val="19"/>
          </w:rPr>
          <w:delText> zákaziek podľa § 1 ods. 14 ZVO</w:delText>
        </w:r>
        <w:r w:rsidRPr="0042029B">
          <w:delText>, nie je potrebné určovať predpokladanú hodnotu zákazky, ale rozhodujúce je, aby zmluva, ktorá je uzatvorená s úspešným uchádzačom, bola vo finančnom limite, ktorý je spojený s možnosťou uplatnenia predmetnej výnimky</w:delText>
        </w:r>
        <w:r w:rsidR="004019DE" w:rsidRPr="00AB6258">
          <w:rPr>
            <w:rFonts w:cs="Arial"/>
            <w:szCs w:val="19"/>
          </w:rPr>
          <w:delText>(finančné limity sú uvádzané v EUR bez DPH)</w:delText>
        </w:r>
        <w:r w:rsidRPr="0042029B">
          <w:delText>. Prijímateľ pri zadávaní podlimitnej zákazky</w:delText>
        </w:r>
        <w:r w:rsidR="00B43B92">
          <w:delText>,</w:delText>
        </w:r>
        <w:r w:rsidRPr="0042029B">
          <w:delText xml:space="preserve"> zákazky s nízkou hodnotou</w:delText>
        </w:r>
        <w:r w:rsidR="00B43B92" w:rsidRPr="00B43B92">
          <w:rPr>
            <w:rFonts w:cs="Arial"/>
            <w:szCs w:val="19"/>
          </w:rPr>
          <w:delText xml:space="preserve"> </w:delText>
        </w:r>
        <w:r w:rsidR="00B43B92" w:rsidRPr="00407515">
          <w:rPr>
            <w:rFonts w:cs="Arial"/>
            <w:szCs w:val="19"/>
          </w:rPr>
          <w:delText>a</w:delText>
        </w:r>
        <w:r w:rsidR="00B43B92" w:rsidRPr="00AB6258">
          <w:rPr>
            <w:rFonts w:cs="Arial"/>
            <w:szCs w:val="19"/>
          </w:rPr>
          <w:delText> zákaziek podľa § 1 ods. 14 ZVO</w:delText>
        </w:r>
        <w:r w:rsidRPr="0042029B">
          <w:delText xml:space="preserve"> v režime výnimky nesmie zákazku umelo rozdeliť s cieľom vyhnúť sa pravidlám a postupom VO.</w:delText>
        </w:r>
      </w:del>
    </w:p>
    <w:p w14:paraId="1C65653E" w14:textId="1A92D6EC" w:rsidR="00280BB0" w:rsidRDefault="00280BB0" w:rsidP="00280BB0">
      <w:pPr>
        <w:autoSpaceDE w:val="0"/>
        <w:autoSpaceDN w:val="0"/>
        <w:adjustRightInd w:val="0"/>
        <w:spacing w:before="120" w:after="120" w:line="288" w:lineRule="auto"/>
        <w:jc w:val="both"/>
        <w:rPr>
          <w:del w:id="2691" w:author="Zuzana Hušeková" w:date="2021-06-11T13:17:00Z"/>
        </w:rPr>
      </w:pPr>
      <w:del w:id="2692" w:author="Zuzana Hušeková" w:date="2021-06-11T13:17:00Z">
        <w:r w:rsidRPr="0042029B">
          <w:delText xml:space="preserve">Prieskum trhu slúži pre overenie hospodárnosti výdavkov zákazky, pričom </w:delText>
        </w:r>
        <w:r w:rsidR="00AA04BE">
          <w:delText>na</w:delText>
        </w:r>
        <w:r w:rsidR="00AA04BE" w:rsidRPr="0042029B">
          <w:delText xml:space="preserve"> </w:delText>
        </w:r>
        <w:r w:rsidRPr="0042029B">
          <w:delText>tento účel je možné aktuálnu cenovú ponuku hospodárskeho subjektu, v prospech ktorého bude zadaná zákazka v režime výnimky, porovnať s </w:delText>
        </w:r>
        <w:r w:rsidR="000364DD">
          <w:delText> inou cenovou ponukou alebo ponukami na rovnaký alebo porovnateľný predmet zákazky</w:delText>
        </w:r>
        <w:r w:rsidR="000364DD" w:rsidRPr="0042029B" w:rsidDel="000364DD">
          <w:delText xml:space="preserve"> </w:delText>
        </w:r>
        <w:r w:rsidRPr="0042029B">
          <w:delText>, ktoré nie sú staršie ako 6 mesiacov v porovnaní s </w:delText>
        </w:r>
        <w:r w:rsidR="00AA04BE" w:rsidRPr="0068047A">
          <w:rPr>
            <w:rFonts w:cs="Arial"/>
            <w:szCs w:val="19"/>
          </w:rPr>
          <w:delText>dátumom vyhotovenia cenovej ponuky</w:delText>
        </w:r>
        <w:r w:rsidR="00AA04BE" w:rsidRPr="0042029B" w:rsidDel="00AA04BE">
          <w:delText xml:space="preserve"> </w:delText>
        </w:r>
        <w:r w:rsidRPr="0042029B">
          <w:delText xml:space="preserve">hospodárskeho subjektu, ktorému sa zadáva zákazka. </w:delText>
        </w:r>
        <w:r w:rsidR="00AA04BE" w:rsidRPr="00407515">
          <w:rPr>
            <w:rFonts w:cs="Arial"/>
            <w:szCs w:val="19"/>
          </w:rPr>
          <w:delText>Ak sa cenová ponuka hospodárskeho subjektu, v prospech ktorého má byť zadaná zákazka, porovnáva s </w:delText>
        </w:r>
        <w:r w:rsidR="000364DD" w:rsidRPr="00407515">
          <w:rPr>
            <w:rFonts w:cs="Arial"/>
            <w:szCs w:val="19"/>
          </w:rPr>
          <w:delText>cenov</w:delText>
        </w:r>
        <w:r w:rsidR="000364DD">
          <w:rPr>
            <w:rFonts w:cs="Arial"/>
            <w:szCs w:val="19"/>
          </w:rPr>
          <w:delText>ou</w:delText>
        </w:r>
        <w:r w:rsidR="000364DD" w:rsidRPr="00407515">
          <w:rPr>
            <w:rFonts w:cs="Arial"/>
            <w:szCs w:val="19"/>
          </w:rPr>
          <w:delText xml:space="preserve"> </w:delText>
        </w:r>
        <w:r w:rsidR="00AA04BE" w:rsidRPr="00407515">
          <w:rPr>
            <w:rFonts w:cs="Arial"/>
            <w:szCs w:val="19"/>
          </w:rPr>
          <w:delText>ponuk</w:delText>
        </w:r>
        <w:r w:rsidR="000364DD">
          <w:rPr>
            <w:rFonts w:cs="Arial"/>
            <w:szCs w:val="19"/>
          </w:rPr>
          <w:delText>ou alebo ponukami</w:delText>
        </w:r>
        <w:r w:rsidR="00AA04BE" w:rsidRPr="00407515">
          <w:rPr>
            <w:rFonts w:cs="Arial"/>
            <w:szCs w:val="19"/>
          </w:rPr>
          <w:delText xml:space="preserve"> na rovnaké alebo porovnateľné predmety zákazky, ktoré boli výsledkom postupu VO alebo obstarávania, musí ísť o postupy zadávania zákaziek, v rámci ktorých neboli identifikované porušenia pravidiel a postupov podľa platnej legislatívy a metodických pokynov CKO, ktoré mali alebo mohli mať vplyv na výsledok zadávania zákazky. </w:delText>
        </w:r>
        <w:r w:rsidRPr="0042029B">
          <w:delText xml:space="preserve">Ak prijímateľ preukáže, že ceny obstarávaných tovarov, stavebných prác alebo služieb nezaznamenali na trhu zmenu, je možné overiť hospodárnosť aj porovnaním s ponukami staršími ako 6 mesiacov. Zdôvodnenie tejto skutočnosti musí byť súčasťou dokumentácie k zákazke. Ak je to objektívne možné, prijímateľ realizuje prieskum trhu pre účely overenia hospodárnosti tak, že </w:delText>
        </w:r>
        <w:r w:rsidR="000364DD">
          <w:delText>okrem cenovej ponuky hospodárskeho subjektu, v prospech ktorého má byť zadaná zákazka, osloví so žiadosťou o predloženie cenovej ponuky minimálne ďalšie dva hospodárske subjekty alebo ak nedisponuje cenovou</w:delText>
        </w:r>
        <w:r w:rsidR="000364DD" w:rsidRPr="009F1BF2">
          <w:delText xml:space="preserve"> </w:delText>
        </w:r>
        <w:r w:rsidR="000364DD">
          <w:delText>ponukou</w:delText>
        </w:r>
        <w:r w:rsidR="000364DD" w:rsidRPr="009F1BF2">
          <w:delText xml:space="preserve"> hospodárskeho subjektu, v prospech ktorého má byť zadaná zákazka</w:delText>
        </w:r>
        <w:r w:rsidR="000364DD">
          <w:delText>, osloví v rámci prieskumu trhu so žiadosťou o predloženie cenovej ponuky minimálne tri relevantné hospodárske subjekty.</w:delText>
        </w:r>
        <w:r w:rsidR="000364DD" w:rsidRPr="000364DD">
          <w:delText xml:space="preserve"> </w:delText>
        </w:r>
        <w:r w:rsidR="000364DD">
          <w:delText xml:space="preserve">Následne prijímateľ </w:delText>
        </w:r>
        <w:r w:rsidRPr="0042029B">
          <w:delText xml:space="preserve">aktuálnu cenovú ponuku hospodárskeho subjektu, v prospech ktorého bude zadaná zákazka v režime výnimky, porovná s cenovými ponukami </w:delText>
        </w:r>
        <w:r w:rsidR="00AA04BE" w:rsidRPr="00407515">
          <w:rPr>
            <w:rFonts w:cs="Arial"/>
            <w:szCs w:val="19"/>
          </w:rPr>
          <w:delText xml:space="preserve">na rovnaké alebo porovnateľné predmety zákazky </w:delText>
        </w:r>
        <w:r w:rsidRPr="0042029B">
          <w:delText>minimálne</w:delText>
        </w:r>
        <w:r w:rsidR="004543D0">
          <w:delText xml:space="preserve"> jedného</w:delText>
        </w:r>
        <w:r w:rsidRPr="0042029B">
          <w:delText xml:space="preserve"> ďalš</w:delText>
        </w:r>
        <w:r w:rsidR="004543D0">
          <w:delText>ieho</w:delText>
        </w:r>
        <w:r w:rsidRPr="0042029B">
          <w:delText xml:space="preserve"> hospodársk</w:delText>
        </w:r>
        <w:r w:rsidR="004543D0">
          <w:delText>eho</w:delText>
        </w:r>
        <w:r w:rsidRPr="0042029B">
          <w:delText xml:space="preserve"> subjekt</w:delText>
        </w:r>
        <w:r w:rsidR="004543D0">
          <w:delText>u (ak nebolo doručených viac cenových ponúk)</w:delText>
        </w:r>
        <w:r w:rsidRPr="0042029B">
          <w:delText xml:space="preserve">. </w:delText>
        </w:r>
        <w:r w:rsidR="004543D0">
          <w:delText>H</w:delText>
        </w:r>
        <w:r w:rsidRPr="0042029B">
          <w:delText>ospodárske subjekty</w:delText>
        </w:r>
        <w:r w:rsidR="004543D0">
          <w:delText>,</w:delText>
        </w:r>
        <w:r w:rsidR="004543D0" w:rsidRPr="004543D0">
          <w:delText xml:space="preserve"> </w:delText>
        </w:r>
        <w:r w:rsidR="004543D0">
          <w:delText>ktoré sú účastníkmi prieskumu trhu,</w:delText>
        </w:r>
        <w:r w:rsidRPr="0042029B">
          <w:delText xml:space="preserve"> musia byť oprávnené dodávať tovar, poskytovať služby, alebo realizovať stavebné práce, ktoré tvoria predmet zákazky.</w:delText>
        </w:r>
        <w:r w:rsidR="004543D0">
          <w:delText xml:space="preserve"> </w:delText>
        </w:r>
      </w:del>
    </w:p>
    <w:p w14:paraId="39BA2FDA" w14:textId="7C73C03F" w:rsidR="00FC46D0" w:rsidRDefault="00E55485" w:rsidP="009D7F63">
      <w:pPr>
        <w:autoSpaceDE w:val="0"/>
        <w:autoSpaceDN w:val="0"/>
        <w:adjustRightInd w:val="0"/>
        <w:spacing w:before="120" w:after="120" w:line="288" w:lineRule="auto"/>
        <w:jc w:val="both"/>
        <w:rPr>
          <w:del w:id="2693" w:author="Zuzana Hušeková" w:date="2021-06-11T13:17:00Z"/>
          <w:rFonts w:cs="Arial"/>
          <w:szCs w:val="19"/>
        </w:rPr>
      </w:pPr>
      <w:del w:id="2694" w:author="Zuzana Hušeková" w:date="2021-06-11T13:17:00Z">
        <w:r w:rsidRPr="00B2338E">
          <w:rPr>
            <w:rFonts w:cs="Arial"/>
            <w:szCs w:val="19"/>
          </w:rPr>
          <w:delText xml:space="preserve">Ak je zákazka v režime výnimky (napr. zadanie zákazky na poskytnutie služby verejnej vysokej škole vo finančnom limite podlimitnej zákazky), tak po identifikovaní verejnej vysokej školy, ktorej plánuje prijímateľ zadať zákazku, sa preukazuje hospodárnosť prieskumom trhu tak, že </w:delText>
        </w:r>
        <w:r w:rsidR="00A03D1D">
          <w:delText xml:space="preserve">prijímateľ osloví alebo identifikuje (napr. v CRZ) minimálne ďalšie dva hospodárske subjekty a </w:delText>
        </w:r>
        <w:r w:rsidRPr="00B2338E">
          <w:rPr>
            <w:rFonts w:cs="Arial"/>
            <w:szCs w:val="19"/>
          </w:rPr>
          <w:delText>cenovú ponuku verejnej vysokej školy porovnáva prijímateľ s cenov</w:delText>
        </w:r>
        <w:r w:rsidR="00A03D1D">
          <w:rPr>
            <w:rFonts w:cs="Arial"/>
            <w:szCs w:val="19"/>
          </w:rPr>
          <w:delText>ou</w:delText>
        </w:r>
        <w:r w:rsidRPr="00B2338E">
          <w:rPr>
            <w:rFonts w:cs="Arial"/>
            <w:szCs w:val="19"/>
          </w:rPr>
          <w:delText xml:space="preserve"> ponuk</w:delText>
        </w:r>
        <w:r w:rsidR="00A03D1D">
          <w:rPr>
            <w:rFonts w:cs="Arial"/>
            <w:szCs w:val="19"/>
          </w:rPr>
          <w:delText>ou</w:delText>
        </w:r>
        <w:r w:rsidRPr="00B2338E">
          <w:rPr>
            <w:rFonts w:cs="Arial"/>
            <w:szCs w:val="19"/>
          </w:rPr>
          <w:delText xml:space="preserve">i </w:delText>
        </w:r>
        <w:r w:rsidR="00A03D1D">
          <w:delText xml:space="preserve">(ak bola v rámci prieskumu trhu doručená iba jedna ďalšia ponuka) alebo ponukami </w:delText>
        </w:r>
        <w:r w:rsidRPr="00B2338E">
          <w:rPr>
            <w:rFonts w:cs="Arial"/>
            <w:szCs w:val="19"/>
          </w:rPr>
          <w:delText xml:space="preserve">iných hospodárskych subjektov, ktoré pôsobia na trhu v danej oblasti, pričom to nemusia byť nevyhnutne len </w:delText>
        </w:r>
        <w:r w:rsidR="00A03D1D">
          <w:rPr>
            <w:rFonts w:cs="Arial"/>
            <w:szCs w:val="19"/>
          </w:rPr>
          <w:delText xml:space="preserve">iné </w:delText>
        </w:r>
        <w:r w:rsidRPr="00B2338E">
          <w:rPr>
            <w:rFonts w:cs="Arial"/>
            <w:szCs w:val="19"/>
          </w:rPr>
          <w:delText xml:space="preserve">verejné vysoké školy, ale môžu to byť aj </w:delText>
        </w:r>
        <w:r w:rsidR="00A03D1D">
          <w:rPr>
            <w:rFonts w:cs="Arial"/>
            <w:szCs w:val="19"/>
          </w:rPr>
          <w:delText xml:space="preserve">iné </w:delText>
        </w:r>
        <w:r w:rsidRPr="00B2338E">
          <w:rPr>
            <w:rFonts w:cs="Arial"/>
            <w:szCs w:val="19"/>
          </w:rPr>
          <w:delText>obchodné spoločnosti, ktoré sú oprávnené dodávať tovar, poskytovať služby, alebo realizovať stavebné práce, ktoré tvoria predmet zákazky.</w:delText>
        </w:r>
      </w:del>
    </w:p>
    <w:p w14:paraId="36CA8C59" w14:textId="2F2C98BB" w:rsidR="00FC46D0" w:rsidRPr="00FC46D0" w:rsidRDefault="00FC46D0" w:rsidP="00FC46D0">
      <w:pPr>
        <w:autoSpaceDE w:val="0"/>
        <w:autoSpaceDN w:val="0"/>
        <w:adjustRightInd w:val="0"/>
        <w:spacing w:before="120" w:after="120" w:line="288" w:lineRule="auto"/>
        <w:jc w:val="both"/>
        <w:rPr>
          <w:del w:id="2695" w:author="Zuzana Hušeková" w:date="2021-06-11T13:17:00Z"/>
        </w:rPr>
      </w:pPr>
      <w:del w:id="2696" w:author="Zuzana Hušeková" w:date="2021-06-11T13:17:00Z">
        <w:r w:rsidRPr="00FC46D0">
          <w:delText>Ako alternatíva prieskumu trhu je akceptovateľné aj preukázanie hospodárnosti zo strany prijímateľa na základe finančných limitov, percentuálnych limitov alebo benchmarkov určených na danú skupinu výdavkov príslušným RO alebo s využitím inštitútu odborného/znaleckého posudku, v súlade s MP CKO č. 18 k overovaniu hospodárnosti výdavkov.</w:delText>
        </w:r>
      </w:del>
    </w:p>
    <w:p w14:paraId="1376F71F" w14:textId="08F6EE6D" w:rsidR="00C43500" w:rsidRDefault="00C43500" w:rsidP="009D7F63">
      <w:pPr>
        <w:autoSpaceDE w:val="0"/>
        <w:autoSpaceDN w:val="0"/>
        <w:adjustRightInd w:val="0"/>
        <w:spacing w:before="120" w:after="120" w:line="288" w:lineRule="auto"/>
        <w:jc w:val="both"/>
        <w:rPr>
          <w:del w:id="2697" w:author="Zuzana Hušeková" w:date="2021-06-11T13:17:00Z"/>
        </w:rPr>
      </w:pPr>
      <w:del w:id="2698" w:author="Zuzana Hušeková" w:date="2021-06-11T13:17:00Z">
        <w:r w:rsidRPr="00C340D9">
          <w:rPr>
            <w:b/>
            <w:i/>
            <w:color w:val="FF0000"/>
          </w:rPr>
          <w:delText>Povinnosť prijímateľa:</w:delText>
        </w:r>
        <w:r w:rsidR="00AA04BE" w:rsidRPr="00AA04BE">
          <w:rPr>
            <w:rFonts w:cs="Arial"/>
            <w:szCs w:val="19"/>
          </w:rPr>
          <w:delText xml:space="preserve"> </w:delText>
        </w:r>
        <w:r w:rsidR="00AA04BE">
          <w:rPr>
            <w:rFonts w:cs="Arial"/>
            <w:szCs w:val="19"/>
          </w:rPr>
          <w:delText>V</w:delText>
        </w:r>
        <w:r w:rsidR="00AA04BE" w:rsidRPr="00517B0A">
          <w:rPr>
            <w:rFonts w:cs="Arial"/>
            <w:szCs w:val="19"/>
          </w:rPr>
          <w:delText xml:space="preserve"> prípade zadávania zákazky </w:delText>
        </w:r>
        <w:r w:rsidR="00AA04BE" w:rsidRPr="0068047A">
          <w:rPr>
            <w:rFonts w:cs="Arial"/>
            <w:szCs w:val="19"/>
          </w:rPr>
          <w:delText>podľa § 1 ods. 2 písm. c) ZVO na nadobúdanie existujúcich stavieb alebo nájom existujúcich stavieb a iných nehnuteľností alebo nadobúdanie práv k nim akýmkoľvek spôsobom financovania je</w:delText>
        </w:r>
        <w:r w:rsidRPr="00C340D9">
          <w:rPr>
            <w:b/>
            <w:i/>
            <w:color w:val="FF0000"/>
          </w:rPr>
          <w:delText xml:space="preserve"> </w:delText>
        </w:r>
        <w:r w:rsidR="00AA04BE">
          <w:delText>p</w:delText>
        </w:r>
        <w:r w:rsidR="00280BB0" w:rsidRPr="0042029B">
          <w:delText xml:space="preserve">rijímateľ je povinný vykonať prieskum trhu, ktorým sa má preukázať </w:delText>
        </w:r>
        <w:r w:rsidR="00280BB0" w:rsidRPr="0042029B">
          <w:lastRenderedPageBreak/>
          <w:delText>hospodárnosť</w:delText>
        </w:r>
        <w:r w:rsidR="00AA04BE" w:rsidRPr="00AA04BE">
          <w:rPr>
            <w:rFonts w:cs="Arial"/>
            <w:szCs w:val="19"/>
          </w:rPr>
          <w:delText xml:space="preserve"> </w:delText>
        </w:r>
        <w:r w:rsidR="00AA04BE" w:rsidRPr="0068047A">
          <w:rPr>
            <w:rFonts w:cs="Arial"/>
            <w:szCs w:val="19"/>
          </w:rPr>
          <w:delText xml:space="preserve">alebo sa hospodárnosť výdavkov overí na základe </w:delText>
        </w:r>
        <w:r w:rsidR="00FC46D0" w:rsidRPr="00FC46D0">
          <w:rPr>
            <w:rFonts w:cs="Arial"/>
            <w:szCs w:val="19"/>
          </w:rPr>
          <w:delText>určených finančných limitov/percentuálnych limitov/benchmarkov určených na danú skupinu výdavkov príslušným RO alebo na základe znaleckého posudku</w:delText>
        </w:r>
        <w:r w:rsidR="00280BB0" w:rsidRPr="0042029B">
          <w:delText xml:space="preserve">. </w:delText>
        </w:r>
        <w:r w:rsidR="00A03D1D" w:rsidRPr="004B21CB">
          <w:delText xml:space="preserve">Znalecký posudok </w:delText>
        </w:r>
        <w:r w:rsidR="00A03D1D">
          <w:delText xml:space="preserve">(ak sa použije na preukázanie hospodárnosti) </w:delText>
        </w:r>
        <w:r w:rsidR="00A03D1D" w:rsidRPr="004B21CB">
          <w:delText>preukazujúci hospodárnosť zadania zá</w:delText>
        </w:r>
        <w:r w:rsidR="00A03D1D">
          <w:delText>kazky, nesmie byť v čase uzavretia</w:delText>
        </w:r>
        <w:r w:rsidR="00A03D1D" w:rsidRPr="004B21CB">
          <w:delText xml:space="preserve"> nájomnej zmluvy starší ako 6 mesiacov</w:delText>
        </w:r>
        <w:r w:rsidR="00A03D1D">
          <w:delText>.</w:delText>
        </w:r>
        <w:r w:rsidR="00A03D1D" w:rsidRPr="001B411C">
          <w:delText xml:space="preserve"> </w:delText>
        </w:r>
        <w:r w:rsidRPr="001B411C">
          <w:delText>Ak prijíma</w:delText>
        </w:r>
        <w:r w:rsidRPr="001F7F84">
          <w:delText xml:space="preserve">teľ zadá zákazku na nadobúdanie existujúcich stavieb alebo nájom existujúcich stavieb a iných nehnuteľností </w:delText>
        </w:r>
        <w:r w:rsidR="00AA04BE" w:rsidRPr="0068047A">
          <w:rPr>
            <w:rFonts w:cs="Arial"/>
            <w:szCs w:val="19"/>
          </w:rPr>
          <w:delText xml:space="preserve">prieskumom trhu </w:delText>
        </w:r>
        <w:r w:rsidRPr="001F7F84">
          <w:delText>uchádzačovi, ktorý neponúkne najnižšiu cenu, musí svoje rozhodnutie o zadaní zákazky riadne odôvodniť s ohľadom na dodržanie pravidiel hospodárnosti.</w:delText>
        </w:r>
        <w:r w:rsidR="00AA04BE" w:rsidRPr="0068047A">
          <w:rPr>
            <w:rFonts w:cs="Arial"/>
            <w:szCs w:val="19"/>
          </w:rPr>
          <w:delText xml:space="preserve"> Informácia</w:delText>
        </w:r>
        <w:r w:rsidR="00AA04BE" w:rsidRPr="003C06CA">
          <w:rPr>
            <w:rFonts w:cs="Arial"/>
            <w:szCs w:val="19"/>
          </w:rPr>
          <w:delText xml:space="preserve"> o možnosti zadať zákazku uchádzačovi, ktorý neponúkne najnižšiu cenu, bude súčasťou výzvy na predkladanie ponúk, ak prijímateľ osloví min. 3 vybraných záujemcov so žiadosťou o predloženie ponuky, pričom prijímateľ uvedie vo výzve na predkladanie ponúk skutočnosti, ktoré v tomto prípade môže zohľadniť (ak by vyhodnotil ako úspešného, uchádzača s vyššou cenou). </w:delText>
        </w:r>
        <w:r w:rsidRPr="001F7F84">
          <w:delText>V rámci prieskumu trhu má prijímateľ možnosť určiť a zadefinovať vo výzve na predkladanie ponúk aj iné kritériá ako najnižšia cena, ktorým sa pridelí určitá relatívna váha, resp. prijímateľ môže určiť také požiadavky na obstaranie predmetu zákazky, ktoré by zohľadňovali jeho potreby, ale zároveň rešpektovali princípy podľa kapitoly 2, ods. 2 metodického pokynu CKO č. 12 k zadávaniu zákaziek nespadajúcich pod zákon o verejnom obstarávaní</w:delText>
        </w:r>
        <w:r w:rsidR="00AA04BE" w:rsidRPr="00AA04BE">
          <w:rPr>
            <w:rFonts w:cs="Arial"/>
            <w:szCs w:val="19"/>
          </w:rPr>
          <w:delText xml:space="preserve"> </w:delText>
        </w:r>
        <w:r w:rsidR="00AA04BE" w:rsidRPr="003C06CA">
          <w:rPr>
            <w:rFonts w:cs="Arial"/>
            <w:szCs w:val="19"/>
          </w:rPr>
          <w:delText>a princípy uvedené v tejto kapitole príručky</w:delText>
        </w:r>
        <w:r w:rsidRPr="001F7F84">
          <w:delText xml:space="preserve">. Pre účely preukázania hospodárnosti výdavkov je možné využiť aj inštitút znaleckého posudku, ktorý </w:delText>
        </w:r>
        <w:r w:rsidR="00AA04BE" w:rsidRPr="003C06CA">
          <w:rPr>
            <w:rFonts w:cs="Arial"/>
            <w:szCs w:val="19"/>
          </w:rPr>
          <w:delText>v tomto prípade môže nahradiť</w:delText>
        </w:r>
        <w:r w:rsidR="00AA04BE">
          <w:delText xml:space="preserve"> </w:delText>
        </w:r>
        <w:r w:rsidRPr="001F7F84">
          <w:delText>prieskum trhu.</w:delText>
        </w:r>
        <w:r w:rsidR="00AA04BE" w:rsidRPr="00AA04BE">
          <w:rPr>
            <w:rFonts w:cs="Arial"/>
            <w:szCs w:val="19"/>
          </w:rPr>
          <w:delText xml:space="preserve"> </w:delText>
        </w:r>
        <w:r w:rsidR="00AA04BE" w:rsidRPr="003C06CA">
          <w:rPr>
            <w:rFonts w:cs="Arial"/>
            <w:szCs w:val="19"/>
          </w:rPr>
          <w:delText xml:space="preserve">Náklady na </w:delText>
        </w:r>
        <w:r w:rsidR="00AA04BE">
          <w:rPr>
            <w:rFonts w:cs="Arial"/>
            <w:szCs w:val="19"/>
          </w:rPr>
          <w:delText xml:space="preserve">vyhotovenie </w:delText>
        </w:r>
        <w:r w:rsidR="00AA04BE" w:rsidRPr="003C06CA">
          <w:rPr>
            <w:rFonts w:cs="Arial"/>
            <w:szCs w:val="19"/>
          </w:rPr>
          <w:delText>znaleck</w:delText>
        </w:r>
        <w:r w:rsidR="00AA04BE">
          <w:rPr>
            <w:rFonts w:cs="Arial"/>
            <w:szCs w:val="19"/>
          </w:rPr>
          <w:delText>ého posudku</w:delText>
        </w:r>
        <w:r w:rsidR="00AA04BE" w:rsidRPr="003C06CA">
          <w:rPr>
            <w:rFonts w:cs="Arial"/>
            <w:szCs w:val="19"/>
          </w:rPr>
          <w:delText xml:space="preserve"> znáša prijímateľ.</w:delText>
        </w:r>
      </w:del>
    </w:p>
    <w:p w14:paraId="55F309FF" w14:textId="10BF4233" w:rsidR="00C43500" w:rsidRPr="001F7F84" w:rsidRDefault="00C43500"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del w:id="2699" w:author="Zuzana Hušeková" w:date="2021-06-11T13:17:00Z"/>
          <w:b/>
          <w:i/>
        </w:rPr>
      </w:pPr>
      <w:del w:id="2700" w:author="Zuzana Hušeková" w:date="2021-06-11T13:17:00Z">
        <w:r w:rsidRPr="001F7F84">
          <w:rPr>
            <w:b/>
            <w:i/>
          </w:rPr>
          <w:delText xml:space="preserve">Dôležité upozornenie: </w:delText>
        </w:r>
        <w:r w:rsidRPr="001F7F84">
          <w:delText>S ohľadom na zadávanie zákaziek na prenájom nehnuteľností je potrebné upozorniť na skutočnosť, že predmetná výnimka zo ZVO sa nevzťahuje na zabezpečenie služieb spojených s realizáciou seminárov, konferencií, školení a pod. V tomto prípade postupuje prijímateľ podľa ZVO a teda, napr. zabezpečenie konferencie vrátane prenájmu priestorov, ich ozvučenie a poskytnutie občerstvenia, sa považuje za poskytnutie služby, ktorej obstaranie spadá plne pod režim ZVO (ide o služby podľa prílohy č. 1 k ZVO „organizovanie seminárov“ alebo „služby na organizovanie podujatí“) a tento prípad nespadá pod prenájom nehnuteľností.</w:delText>
        </w:r>
        <w:r w:rsidR="00280BB0">
          <w:delText xml:space="preserve"> </w:delText>
        </w:r>
        <w:r w:rsidR="00280BB0" w:rsidRPr="00280BB0">
          <w:delText>Obdobne zákazky spojené s dodaním hnuteľného tovaru (napr. kancelárske vybavenie prenajatých priestorov) nespadajú pod režim výnimky podľa § 1 ods. 2 písm. c) ZVO.</w:delText>
        </w:r>
      </w:del>
    </w:p>
    <w:p w14:paraId="67D35C24" w14:textId="63882D13" w:rsidR="00C43500" w:rsidRDefault="00FC46D0" w:rsidP="009D7F63">
      <w:pPr>
        <w:autoSpaceDE w:val="0"/>
        <w:autoSpaceDN w:val="0"/>
        <w:adjustRightInd w:val="0"/>
        <w:spacing w:before="120" w:after="120" w:line="288" w:lineRule="auto"/>
        <w:jc w:val="both"/>
        <w:rPr>
          <w:del w:id="2701" w:author="Zuzana Hušeková" w:date="2021-06-11T13:17:00Z"/>
          <w:b/>
          <w:i/>
          <w:color w:val="FF0000"/>
        </w:rPr>
      </w:pPr>
      <w:del w:id="2702" w:author="Zuzana Hušeková" w:date="2021-06-11T13:17:00Z">
        <w:r w:rsidRPr="00914736">
          <w:rPr>
            <w:b/>
            <w:i/>
            <w:color w:val="FF0000"/>
          </w:rPr>
          <w:delText xml:space="preserve">Povinnosť prijímateľa: </w:delText>
        </w:r>
        <w:r w:rsidRPr="001F7F84">
          <w:delText>V</w:delText>
        </w:r>
        <w:r>
          <w:delText xml:space="preserve"> </w:delText>
        </w:r>
        <w:r w:rsidRPr="00FC46D0">
          <w:delText>prípade zadávania zákazky podľa § 1 ods. 2 písm. j) ZVO na nákup vysielacieho času alebo zaradenie, poskytnutie alebo odvysielanie programu alebo iného komunikátu, ktorá sa zadáva vysielateľovi programovej služby, poskytovateľovi audiovizuálnej mediálnej služby na požiadanie alebo poskytovateľovi obdobnej služby určenej na poskytovanie zvukových záznamov sa nevyžaduje záväzné vykonanie prieskumu trhu, ale je potrebné preukázať hospodárnosť výdavkov vynaložených v prospech poskytovateľa služieb. V prípade vykonania prieskumu trhu na overenie hospodárnosti výdavkov pre zadávaný predmet zákazky je nevyhnutné vziať do úvahy okrem ponúkanej ceny, príp. zľavy z cenníkovej ceny vysielateľa/poskytovateľa aj sledovanosť/počúvanosť oslovených subjektov na základe auditovaného prieskumu návštevnosti oslovených médií v relevantnom období. Predmetná výnimka je špecifická tým, že vykonaním  jedného prieskumu trhu na overenie hospodárnosti, prijímateľ môže rozhodnúť o zadaní zákazky viacerým vysielateľom/poskytovateľom, a to s prihliadnutím na predmet a nastavené parametre kampane (vysielaný objem, nasadenie, formát, cieľová skupina, sezóna vysielania, a pod.). Pri každom nákupe vysielacieho času pritom musí prijímateľ zohľadniť efektivitu zásahu na cieľovú skupinu (divákov/poslucháčov) s prihliadnutím na cenu. Medzi ďalšie nástroje na overenie hospodárnosti výdavkov patrí porovnanie s predchádzajúcim alebo aktuálnym plnením na rovnaký alebo porovnateľný predmet zákazky, prieskum trhu prostredníctvom informácií z webu (napr. zverejnené cenníky) alebo iné nástroje podľa MP CKO č. 18 k overovaniu hospodárnosti výdavkov, pričom je nevyhnutné zohľadniť parametre predmetu zákazky na trhu v konkrétnom čase</w:delText>
        </w:r>
        <w:r>
          <w:delText>.</w:delText>
        </w:r>
      </w:del>
    </w:p>
    <w:p w14:paraId="3282CF7C" w14:textId="44263AC6" w:rsidR="00280BB0" w:rsidRPr="00280BB0" w:rsidRDefault="00914736" w:rsidP="00280BB0">
      <w:pPr>
        <w:autoSpaceDE w:val="0"/>
        <w:autoSpaceDN w:val="0"/>
        <w:adjustRightInd w:val="0"/>
        <w:spacing w:before="120" w:after="120" w:line="288" w:lineRule="auto"/>
        <w:jc w:val="both"/>
        <w:rPr>
          <w:del w:id="2703" w:author="Zuzana Hušeková" w:date="2021-06-11T13:17:00Z"/>
        </w:rPr>
      </w:pPr>
      <w:del w:id="2704" w:author="Zuzana Hušeková" w:date="2021-06-11T13:17:00Z">
        <w:r w:rsidRPr="00914736">
          <w:rPr>
            <w:b/>
            <w:i/>
            <w:color w:val="FF0000"/>
          </w:rPr>
          <w:delText xml:space="preserve">Povinnosť prijímateľa: </w:delText>
        </w:r>
        <w:r w:rsidRPr="001F7F84">
          <w:delText>V prípade zadávania zákazky podľa § 1 ods. 12 písm. d)</w:delText>
        </w:r>
        <w:r w:rsidR="00280BB0">
          <w:delText>, písm. q)</w:delText>
        </w:r>
        <w:r w:rsidRPr="001F7F84">
          <w:delText xml:space="preserve"> alebo písm. </w:delText>
        </w:r>
        <w:r w:rsidR="00280BB0">
          <w:delText>u</w:delText>
        </w:r>
        <w:r w:rsidRPr="001F7F84">
          <w:delText>) ZVO je prijímateľ povinný vykonať deklaratórny prieskum</w:delText>
        </w:r>
        <w:r w:rsidR="00280BB0">
          <w:delText xml:space="preserve"> na overenie hospodárnosti</w:delText>
        </w:r>
        <w:r w:rsidRPr="001F7F84">
          <w:delText>, ktorým preukáže, že zákazka, ktorá bude zadaná priamo dodávateľovi v zmysle § 1 ods. 12 písm. d)</w:delText>
        </w:r>
        <w:r w:rsidR="00280BB0">
          <w:delText>, písm. q)</w:delText>
        </w:r>
        <w:r w:rsidRPr="001F7F84">
          <w:delText xml:space="preserve"> alebo písm. </w:delText>
        </w:r>
        <w:r w:rsidR="00280BB0">
          <w:delText>u</w:delText>
        </w:r>
        <w:r w:rsidRPr="001F7F84">
          <w:delText xml:space="preserve">) ZVO je hospodárnejšia oproti výsledkom zisteným v rámci prieskumu trhu. </w:delText>
        </w:r>
        <w:r w:rsidR="00280BB0" w:rsidRPr="00280BB0">
          <w:delText xml:space="preserve">Deklaratórny prieskum trhu na overenie hospodárnosti môže prijímateľ vykonať ako: </w:delText>
        </w:r>
      </w:del>
    </w:p>
    <w:p w14:paraId="5F5E8BEE" w14:textId="0C1DE68B" w:rsidR="00280BB0" w:rsidRPr="00280BB0" w:rsidRDefault="00280BB0" w:rsidP="005B7173">
      <w:pPr>
        <w:numPr>
          <w:ilvl w:val="0"/>
          <w:numId w:val="117"/>
        </w:numPr>
        <w:autoSpaceDE w:val="0"/>
        <w:autoSpaceDN w:val="0"/>
        <w:adjustRightInd w:val="0"/>
        <w:spacing w:line="288" w:lineRule="auto"/>
        <w:jc w:val="both"/>
        <w:rPr>
          <w:del w:id="2705" w:author="Zuzana Hušeková" w:date="2021-06-11T13:17:00Z"/>
        </w:rPr>
      </w:pPr>
      <w:del w:id="2706" w:author="Zuzana Hušeková" w:date="2021-06-11T13:17:00Z">
        <w:r w:rsidRPr="00280BB0">
          <w:delText>prieskum trhu</w:delText>
        </w:r>
        <w:r w:rsidR="00AA04BE" w:rsidRPr="00AA04BE">
          <w:rPr>
            <w:rFonts w:cs="Arial"/>
            <w:szCs w:val="19"/>
          </w:rPr>
          <w:delText xml:space="preserve"> </w:delText>
        </w:r>
        <w:r w:rsidR="00AA04BE">
          <w:rPr>
            <w:rFonts w:cs="Arial"/>
            <w:szCs w:val="19"/>
          </w:rPr>
          <w:delText>oslovením potenciálnych dodávateľov</w:delText>
        </w:r>
        <w:r w:rsidRPr="00280BB0">
          <w:delText xml:space="preserve">, </w:delText>
        </w:r>
      </w:del>
    </w:p>
    <w:p w14:paraId="492B1907" w14:textId="72221B10" w:rsidR="00280BB0" w:rsidRPr="00280BB0" w:rsidRDefault="00280BB0" w:rsidP="005B7173">
      <w:pPr>
        <w:numPr>
          <w:ilvl w:val="0"/>
          <w:numId w:val="117"/>
        </w:numPr>
        <w:autoSpaceDE w:val="0"/>
        <w:autoSpaceDN w:val="0"/>
        <w:adjustRightInd w:val="0"/>
        <w:spacing w:line="288" w:lineRule="auto"/>
        <w:jc w:val="both"/>
        <w:rPr>
          <w:del w:id="2707" w:author="Zuzana Hušeková" w:date="2021-06-11T13:17:00Z"/>
        </w:rPr>
      </w:pPr>
      <w:del w:id="2708" w:author="Zuzana Hušeková" w:date="2021-06-11T13:17:00Z">
        <w:r w:rsidRPr="00280BB0">
          <w:delText xml:space="preserve">porovnanie s predchádzajúcim alebo aktuálnym plnením na rovnaký alebo porovnateľný predmet zákazky, </w:delText>
        </w:r>
      </w:del>
    </w:p>
    <w:p w14:paraId="156C0D25" w14:textId="790D8E91" w:rsidR="00280BB0" w:rsidRPr="00280BB0" w:rsidRDefault="00280BB0" w:rsidP="005B7173">
      <w:pPr>
        <w:numPr>
          <w:ilvl w:val="0"/>
          <w:numId w:val="117"/>
        </w:numPr>
        <w:autoSpaceDE w:val="0"/>
        <w:autoSpaceDN w:val="0"/>
        <w:adjustRightInd w:val="0"/>
        <w:spacing w:line="288" w:lineRule="auto"/>
        <w:jc w:val="both"/>
        <w:rPr>
          <w:del w:id="2709" w:author="Zuzana Hušeková" w:date="2021-06-11T13:17:00Z"/>
        </w:rPr>
      </w:pPr>
      <w:del w:id="2710" w:author="Zuzana Hušeková" w:date="2021-06-11T13:17:00Z">
        <w:r w:rsidRPr="00280BB0">
          <w:lastRenderedPageBreak/>
          <w:delText>prieskum trhu prostredníctvom informácií z webu (napr. zverejnené cenníky)</w:delText>
        </w:r>
        <w:r w:rsidR="00AA04BE" w:rsidRPr="00AA04BE">
          <w:rPr>
            <w:rFonts w:cs="Arial"/>
            <w:szCs w:val="19"/>
          </w:rPr>
          <w:delText xml:space="preserve"> </w:delText>
        </w:r>
        <w:r w:rsidR="00AA04BE">
          <w:rPr>
            <w:rFonts w:cs="Arial"/>
            <w:szCs w:val="19"/>
          </w:rPr>
          <w:delText>alebo prostredníctvom iným spôsobom identifikovaných relevantných cenových ponúk potenciálnych dodávateľov</w:delText>
        </w:r>
        <w:r w:rsidRPr="00280BB0">
          <w:delText>.</w:delText>
        </w:r>
      </w:del>
    </w:p>
    <w:p w14:paraId="6D40F19F" w14:textId="2D17029D" w:rsidR="00803DB1" w:rsidRPr="00803DB1" w:rsidRDefault="00803DB1" w:rsidP="00874BCC">
      <w:pPr>
        <w:autoSpaceDE w:val="0"/>
        <w:autoSpaceDN w:val="0"/>
        <w:adjustRightInd w:val="0"/>
        <w:spacing w:before="120" w:after="120" w:line="288" w:lineRule="auto"/>
        <w:jc w:val="both"/>
        <w:rPr>
          <w:del w:id="2711" w:author="Zuzana Hušeková" w:date="2021-06-11T13:17:00Z"/>
          <w:rFonts w:cs="Arial"/>
          <w:szCs w:val="19"/>
        </w:rPr>
      </w:pPr>
      <w:del w:id="2712" w:author="Zuzana Hušeková" w:date="2021-06-11T13:17:00Z">
        <w:r>
          <w:delText xml:space="preserve">V prípade zadávania zákazky podľa § 1 ods. 12 písm. q) ZVO, ktorej predmetom je poskytnutie služieb, ktorých odberateľom je akýkoľvek verejný obstarávateľ a dodávateľom verejný obstarávateľ prostredníctvom svojho </w:delText>
        </w:r>
        <w:r w:rsidRPr="007353F8">
          <w:delText>účelové</w:delText>
        </w:r>
        <w:r>
          <w:delText>ho</w:delText>
        </w:r>
        <w:r w:rsidRPr="007353F8">
          <w:delText xml:space="preserve"> zariadenia v majetku štátu na zabezpečenie aktivít ministerstiev, ich podriadených organizácií a ostatných orgánov štátnej správy</w:delText>
        </w:r>
        <w:r>
          <w:delText>, ktoré priamo poskytuje službu tvoriacu predmet zákazky (napr. stravovacie služby</w:delText>
        </w:r>
        <w:r w:rsidRPr="00BF445E">
          <w:delText xml:space="preserve"> poskytuje verejný obstarávateľ prostredníctvom svojich vlastných zamestnancov</w:delText>
        </w:r>
        <w:r>
          <w:delText>), sa nevyžaduje</w:delText>
        </w:r>
        <w:r w:rsidRPr="007353F8">
          <w:delText xml:space="preserve"> vykonanie prieskumu trhu</w:delText>
        </w:r>
        <w:r>
          <w:delText xml:space="preserve">. Cenové ponuky účelových zariadení sú spravidla výhodnejšie ako cenové ponuky komerčných hospodárskych subjektov na tento typ služieb (napr. zákazky na organizovanie podujatí), a tak prieskum trhu predstavuje zbytočnú administratívnu záťaž pre prijímateľov. Povinnosť využívať účelové zariadenia vyplýva pre verejných obstarávateľov podľa § 7 ods. 1 písm. a) ZVO z Uznesenia vlády č. 344/2011 </w:delText>
        </w:r>
        <w:r w:rsidRPr="00993457">
          <w:delText>k povinnosti využívať účelové zariadenia v majetku štátu na zabezpečenie aktivít ministerstiev, ich podriadených organizácií a ostatných orgánov štátnej správy</w:delText>
        </w:r>
        <w:r>
          <w:delText>.</w:delText>
        </w:r>
        <w:r w:rsidRPr="00733AD9">
          <w:delText xml:space="preserve"> </w:delText>
        </w:r>
        <w:r>
          <w:delText>Uvedené nezbavuje prijímateľa pri zadávaní zákazky tohto typu postupovať tak, aby vynaložené náklady na predmet zákazky boli v čase zadávania zákazky hospodárne.</w:delText>
        </w:r>
      </w:del>
    </w:p>
    <w:p w14:paraId="6F824EE7" w14:textId="1B2195B4" w:rsidR="00803DB1" w:rsidRDefault="00803DB1" w:rsidP="00803DB1">
      <w:pPr>
        <w:autoSpaceDE w:val="0"/>
        <w:autoSpaceDN w:val="0"/>
        <w:adjustRightInd w:val="0"/>
        <w:spacing w:before="120" w:after="120" w:line="288" w:lineRule="auto"/>
        <w:jc w:val="both"/>
        <w:rPr>
          <w:del w:id="2713" w:author="Zuzana Hušeková" w:date="2021-06-11T13:17:00Z"/>
        </w:rPr>
      </w:pPr>
      <w:del w:id="2714" w:author="Zuzana Hušeková" w:date="2021-06-11T13:17:00Z">
        <w:r>
          <w:delText>V prípade zákaziek nespadajúcich pod ZVO (napr. zákazky podľa § 1 ods. 4 ZVO alebo podľa § 1 ods. 12 písm. v) ZVO), ktoré súvisia s</w:delText>
        </w:r>
        <w:r w:rsidRPr="00993457">
          <w:delText xml:space="preserve"> </w:delText>
        </w:r>
        <w:r>
          <w:delText>mimoriadnou situáciou spôsobenou</w:delText>
        </w:r>
        <w:r w:rsidRPr="00993457">
          <w:delText xml:space="preserve"> </w:delText>
        </w:r>
        <w:r>
          <w:delText>šírením vírusu</w:delText>
        </w:r>
        <w:r w:rsidRPr="00993457">
          <w:delText xml:space="preserve"> COVID-19</w:delText>
        </w:r>
        <w:r>
          <w:delText xml:space="preserve">, t. j. týkajú sa  </w:delText>
        </w:r>
        <w:r w:rsidRPr="00281F58">
          <w:delText>napr. neodkladných nákupo</w:delText>
        </w:r>
        <w:r>
          <w:delText>v</w:delText>
        </w:r>
        <w:r w:rsidRPr="00281F58">
          <w:delText xml:space="preserve"> zdravotníckych pomôcok, príp. osobných ochranných pomôcok akými sú rúška, respirátory, pľúcne ventilátory, či dezinfekcie</w:delText>
        </w:r>
        <w:r>
          <w:delText xml:space="preserve">, </w:delText>
        </w:r>
        <w:r w:rsidRPr="0019674A">
          <w:delText>sa nevyžaduje vykonanie prieskumu trhu</w:delText>
        </w:r>
        <w:r>
          <w:delText xml:space="preserve"> podľa odseku 4</w:delText>
        </w:r>
        <w:r w:rsidRPr="0019674A">
          <w:delText>, nakoľko prijímateľ má z dôvodu ochrany verejného zdravia záujem zabezpečiť realizáciu týchto typov zákaziek bezodkladne. Uvedené nezbavuje prijímateľa pri zadávaní zákazky tohto typu postupovať tak, aby vynaložené náklady na predmet zákazky boli v čase zadávania zákazky hospodárne.</w:delText>
        </w:r>
        <w:r w:rsidRPr="003007A1">
          <w:delText xml:space="preserve"> </w:delText>
        </w:r>
        <w:r>
          <w:delText xml:space="preserve">V prípadoch podľa tohto odseku musí vždy existovať </w:delText>
        </w:r>
        <w:r w:rsidRPr="0019674A">
          <w:delText>p</w:delText>
        </w:r>
        <w:r w:rsidRPr="003007A1">
          <w:delText xml:space="preserve">ríčinná súvislosť medzi </w:delText>
        </w:r>
        <w:r>
          <w:delText xml:space="preserve">mimoriadnou situáciou spôsobenou šírením vírusu COVID-19 </w:delText>
        </w:r>
        <w:r w:rsidRPr="003007A1">
          <w:delText xml:space="preserve">a mimoriadnou naliehavosťou </w:delText>
        </w:r>
        <w:r>
          <w:delText xml:space="preserve">obstarať predmet zákazky, a tým </w:delText>
        </w:r>
        <w:r w:rsidRPr="003007A1">
          <w:delText xml:space="preserve">uspokojiť bezprostredné potreby </w:delText>
        </w:r>
        <w:r>
          <w:delText xml:space="preserve">prijímateľa </w:delText>
        </w:r>
        <w:r w:rsidRPr="003007A1">
          <w:delText>vo veľmi krátkom čase.</w:delText>
        </w:r>
      </w:del>
    </w:p>
    <w:p w14:paraId="7519F4B7" w14:textId="24F826A4" w:rsidR="00280BB0" w:rsidRPr="00AD07E2" w:rsidRDefault="00AA04BE" w:rsidP="00AD07E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del w:id="2715" w:author="Zuzana Hušeková" w:date="2021-06-11T13:17:00Z"/>
          <w:b/>
          <w:i/>
        </w:rPr>
      </w:pPr>
      <w:del w:id="2716" w:author="Zuzana Hušeková" w:date="2021-06-11T13:17:00Z">
        <w:r w:rsidRPr="00AD07E2">
          <w:rPr>
            <w:b/>
            <w:i/>
          </w:rPr>
          <w:delText xml:space="preserve">Dôležité upozornenie: </w:delText>
        </w:r>
        <w:r w:rsidR="00280BB0" w:rsidRPr="001549ED">
          <w:delText>V prípade zadávania zákazky podľa § 1 ods. 12 písm. h) ZVO, ktorej predmetom je vytvorenie a dodanie výsledkov vlastnej tvorivej duševnej činnosti, ktorej výsledkom je divadelné dielo, hudobné dielo, slovesné dielo, dielo výtvarného umenia, dielo úžitkového umenia alebo folklórne dielo alebo vykonanie a použitie umeleckého výkonu chráneného podľa osobitného predpisu (zákon č. 185/2015 Z. z. Autorský zákon) sa nevyžaduje vykonanie prieskumu trhu, nakoľko výsledky vlastnej duševnej tvorivej činnosti a použitie umeleckého výkonu chránené Autorským zákonom, sú spravidla neporovnateľné a jedinečné vo vzťahu k iným výsledkom vlastnej tvorivej duševnej činnosti alebo k inému použitiu alebo vykonaniu umeleckého výkonu</w:delText>
        </w:r>
        <w:r w:rsidR="00280BB0" w:rsidRPr="00AD07E2">
          <w:rPr>
            <w:b/>
            <w:i/>
          </w:rPr>
          <w:delText>.</w:delText>
        </w:r>
      </w:del>
    </w:p>
    <w:p w14:paraId="20C74B49" w14:textId="63476EBD" w:rsidR="00914736" w:rsidRDefault="00AA04BE" w:rsidP="009D7F63">
      <w:pPr>
        <w:autoSpaceDE w:val="0"/>
        <w:autoSpaceDN w:val="0"/>
        <w:adjustRightInd w:val="0"/>
        <w:spacing w:before="120" w:after="120" w:line="288" w:lineRule="auto"/>
        <w:jc w:val="both"/>
        <w:rPr>
          <w:del w:id="2717" w:author="Zuzana Hušeková" w:date="2021-06-11T13:17:00Z"/>
          <w:rFonts w:cs="Arial"/>
          <w:szCs w:val="19"/>
        </w:rPr>
      </w:pPr>
      <w:del w:id="2718" w:author="Zuzana Hušeková" w:date="2021-06-11T13:17:00Z">
        <w:r w:rsidRPr="00226B82">
          <w:rPr>
            <w:rFonts w:cs="Arial"/>
            <w:szCs w:val="19"/>
          </w:rPr>
          <w:delText>Od 1.1.2019 je účinná novela ZVO, ktorá zaviedla novú kategóriu zákaziek, na ktoré sa nevzťahuje pôsobnosť ZVO, tzv. „zákazky malého rozsahu“ podľa § 1 ods. 14 ZVO, ktorých predpokladaná hodnota je nižšia ako 5 000 EUR v priebehu kalendárneho roka alebo počas platnosti zmluvy, ak sa zmluva uzatvára na dlhšie obdobie ako jeden kalendárny rok. V prípade zákaziek do 5 000 EUR</w:delText>
        </w:r>
        <w:r w:rsidR="00E50572">
          <w:rPr>
            <w:rFonts w:cs="Arial"/>
            <w:szCs w:val="19"/>
          </w:rPr>
          <w:delText xml:space="preserve"> bez DPH</w:delText>
        </w:r>
        <w:r w:rsidRPr="00226B82">
          <w:rPr>
            <w:rFonts w:cs="Arial"/>
            <w:szCs w:val="19"/>
          </w:rPr>
          <w:delText xml:space="preserve">, ktoré spĺňajú podmienky podľa § 1 ods. 14 ZVO, je možné určiť úspešného uchádzača priamym zadaním, pričom hospodárnosť bude overená v rámci finančnej kontroly. </w:delText>
        </w:r>
        <w:r>
          <w:rPr>
            <w:rFonts w:cs="Arial"/>
            <w:szCs w:val="19"/>
          </w:rPr>
          <w:delText>Poskytovateľ</w:delText>
        </w:r>
        <w:r w:rsidRPr="00226B82">
          <w:rPr>
            <w:rFonts w:cs="Arial"/>
            <w:szCs w:val="19"/>
          </w:rPr>
          <w:delText xml:space="preserve"> v rámci kontroly takto vznik</w:delText>
        </w:r>
        <w:r>
          <w:rPr>
            <w:rFonts w:cs="Arial"/>
            <w:szCs w:val="19"/>
          </w:rPr>
          <w:delText>n</w:delText>
        </w:r>
        <w:r w:rsidRPr="00226B82">
          <w:rPr>
            <w:rFonts w:cs="Arial"/>
            <w:szCs w:val="19"/>
          </w:rPr>
          <w:delText>utých výdavkov využije primerané nástroje na overenie hospodárnosti.</w:delText>
        </w:r>
      </w:del>
    </w:p>
    <w:p w14:paraId="18A003AB" w14:textId="033E239C" w:rsidR="00590889" w:rsidRPr="00590889" w:rsidRDefault="00E50572" w:rsidP="00590889">
      <w:pPr>
        <w:autoSpaceDE w:val="0"/>
        <w:autoSpaceDN w:val="0"/>
        <w:adjustRightInd w:val="0"/>
        <w:spacing w:line="288" w:lineRule="auto"/>
        <w:jc w:val="both"/>
        <w:rPr>
          <w:del w:id="2719" w:author="Zuzana Hušeková" w:date="2021-06-11T13:17:00Z"/>
          <w:rFonts w:cs="Arial"/>
          <w:szCs w:val="19"/>
        </w:rPr>
      </w:pPr>
      <w:del w:id="2720" w:author="Zuzana Hušeková" w:date="2021-06-11T13:17:00Z">
        <w:r w:rsidRPr="00E50572">
          <w:rPr>
            <w:rFonts w:cs="Arial"/>
            <w:b/>
            <w:i/>
            <w:color w:val="FF0000"/>
            <w:szCs w:val="19"/>
          </w:rPr>
          <w:delText>Povinnosť prijímateľa:</w:delText>
        </w:r>
        <w:r w:rsidRPr="00735615">
          <w:rPr>
            <w:rFonts w:cs="Arial"/>
            <w:b/>
            <w:i/>
            <w:color w:val="FF0000"/>
            <w:szCs w:val="19"/>
          </w:rPr>
          <w:delText xml:space="preserve"> </w:delText>
        </w:r>
        <w:r w:rsidRPr="00B2338E">
          <w:rPr>
            <w:rFonts w:cs="Arial"/>
            <w:szCs w:val="19"/>
          </w:rPr>
          <w:delText>Prijímateľ je pri zadávaní zákazky do 5 000 EUR bez DPH podľa § 1 ods. 14 ZVO povinný predložiť poskytovateľovi vyhlásenie, že v priebehu kalendárneho roka neobstará rovnaký predmet zákazky v celkovej hodnote vyššej ako 5 000 EUR bez DPH.</w:delText>
        </w:r>
        <w:r w:rsidR="00590889">
          <w:rPr>
            <w:rFonts w:cs="Arial"/>
            <w:szCs w:val="19"/>
          </w:rPr>
          <w:delText xml:space="preserve"> </w:delText>
        </w:r>
        <w:r w:rsidR="00590889" w:rsidRPr="00590889">
          <w:rPr>
            <w:rFonts w:cs="Arial"/>
            <w:szCs w:val="19"/>
          </w:rPr>
          <w:delText>Postup podľa tohto odseku sa vykoná aj v prípade zákazky podľa § 1 ods. 2 až 13 ZVO, ktorá je v hodnote do 5 000,- EUR bez DPH.</w:delText>
        </w:r>
      </w:del>
    </w:p>
    <w:p w14:paraId="5D21626B" w14:textId="01E8BC9E" w:rsidR="00AA04BE" w:rsidRDefault="00AA04BE" w:rsidP="009D7F63">
      <w:pPr>
        <w:autoSpaceDE w:val="0"/>
        <w:autoSpaceDN w:val="0"/>
        <w:adjustRightInd w:val="0"/>
        <w:spacing w:before="120" w:after="120" w:line="288" w:lineRule="auto"/>
        <w:jc w:val="both"/>
        <w:rPr>
          <w:del w:id="2721" w:author="Zuzana Hušeková" w:date="2021-06-11T13:17:00Z"/>
          <w:b/>
          <w:i/>
          <w:color w:val="FF0000"/>
        </w:rPr>
      </w:pPr>
    </w:p>
    <w:p w14:paraId="64C97AFC" w14:textId="4F3B50B8" w:rsidR="00AA04BE" w:rsidRPr="001F7F84" w:rsidRDefault="00AA04BE" w:rsidP="00AA04BE">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del w:id="2722" w:author="Zuzana Hušeková" w:date="2021-06-11T13:17:00Z"/>
          <w:b/>
          <w:i/>
        </w:rPr>
      </w:pPr>
      <w:del w:id="2723" w:author="Zuzana Hušeková" w:date="2021-06-11T13:17:00Z">
        <w:r w:rsidRPr="001F7F84">
          <w:rPr>
            <w:b/>
            <w:i/>
          </w:rPr>
          <w:delText xml:space="preserve">Dôležité upozornenie: </w:delText>
        </w:r>
        <w:r w:rsidR="008D5DB2" w:rsidRPr="00851049">
          <w:rPr>
            <w:rFonts w:cs="Arial"/>
            <w:szCs w:val="19"/>
          </w:rPr>
          <w:delText xml:space="preserve">V prípade, že výdavky prijímateľa na rovnaké alebo podobné tovary/služby/práce tvoriace jeden logický celok (ktorého PHZ by sa podľa ZVO mala spočítať za účelom určenia finančného limitu zákazky) plánované v príslušnom rozpočte projektu prijímateľa (resp. viacerých projektov), </w:delText>
        </w:r>
        <w:r w:rsidR="008D5DB2" w:rsidRPr="00851049">
          <w:rPr>
            <w:rFonts w:cs="Arial"/>
            <w:szCs w:val="19"/>
          </w:rPr>
          <w:lastRenderedPageBreak/>
          <w:delText xml:space="preserve">presahujúceho jeden kalendárny rok, spolu s takýmito výdavkami financovanými z vlastných zdrojov prijímateľa majú hodnotu 5 000 EUR a viac a nejde o zákazku nespadajúcu pod ZVO, ktorá je výnimkou aj podľa § 1 ods. 2 až 13 ZVO, </w:delText>
        </w:r>
        <w:r w:rsidR="00507360" w:rsidRPr="00507360">
          <w:rPr>
            <w:rFonts w:cs="Arial"/>
            <w:szCs w:val="19"/>
          </w:rPr>
          <w:delText>nemôže sa zákazka posudzovať ako tzv. „zákazka malého rozsahu“, ale ako zákazka</w:delText>
        </w:r>
        <w:r w:rsidR="00507360">
          <w:rPr>
            <w:rFonts w:cs="Arial"/>
            <w:szCs w:val="19"/>
          </w:rPr>
          <w:delText xml:space="preserve"> </w:delText>
        </w:r>
        <w:r w:rsidR="008D5DB2" w:rsidRPr="00851049">
          <w:rPr>
            <w:rFonts w:cs="Arial"/>
            <w:szCs w:val="19"/>
          </w:rPr>
          <w:delText>s nízkou hodnotou.</w:delText>
        </w:r>
      </w:del>
    </w:p>
    <w:p w14:paraId="208006C4" w14:textId="46BF7FF9" w:rsidR="00483B64" w:rsidRPr="002E4204" w:rsidRDefault="00483B64" w:rsidP="00483B64">
      <w:pPr>
        <w:autoSpaceDE w:val="0"/>
        <w:autoSpaceDN w:val="0"/>
        <w:adjustRightInd w:val="0"/>
        <w:spacing w:before="60" w:after="60"/>
        <w:jc w:val="both"/>
        <w:rPr>
          <w:del w:id="2724" w:author="Zuzana Hušeková" w:date="2021-06-11T13:17:00Z"/>
          <w:rFonts w:cs="Arial"/>
          <w:szCs w:val="19"/>
        </w:rPr>
      </w:pPr>
      <w:del w:id="2725" w:author="Zuzana Hušeková" w:date="2021-06-11T13:17:00Z">
        <w:r w:rsidRPr="002E4204">
          <w:rPr>
            <w:rFonts w:cs="Arial"/>
            <w:szCs w:val="19"/>
          </w:rPr>
          <w:delText>Poskytovateľ vykonáva finančnú kontrolu týchto zákaziek  </w:delText>
        </w:r>
        <w:r w:rsidRPr="002E4204">
          <w:rPr>
            <w:rFonts w:cs="Arial"/>
            <w:b/>
            <w:szCs w:val="19"/>
          </w:rPr>
          <w:delText>po podpise zmluvy s dodávateľom</w:delText>
        </w:r>
        <w:r w:rsidRPr="002E4204">
          <w:rPr>
            <w:rFonts w:cs="Arial"/>
            <w:szCs w:val="19"/>
          </w:rPr>
          <w:delText xml:space="preserve">. </w:delText>
        </w:r>
      </w:del>
    </w:p>
    <w:p w14:paraId="6A905249" w14:textId="3D458EBB" w:rsidR="00483B64" w:rsidRPr="002E4204" w:rsidRDefault="00483B64" w:rsidP="00483B64">
      <w:pPr>
        <w:autoSpaceDE w:val="0"/>
        <w:autoSpaceDN w:val="0"/>
        <w:adjustRightInd w:val="0"/>
        <w:spacing w:before="60" w:after="60"/>
        <w:jc w:val="both"/>
        <w:rPr>
          <w:del w:id="2726" w:author="Zuzana Hušeková" w:date="2021-06-11T13:17:00Z"/>
          <w:rFonts w:cs="Arial"/>
          <w:szCs w:val="19"/>
        </w:rPr>
      </w:pPr>
      <w:del w:id="2727" w:author="Zuzana Hušeková" w:date="2021-06-11T13:17:00Z">
        <w:r w:rsidRPr="002E4204">
          <w:rPr>
            <w:rFonts w:cs="Arial"/>
            <w:szCs w:val="19"/>
          </w:rPr>
          <w:delText>Odporúča sa, aby prijímateľ určil odkladaciu podmienku účinnosti v zmluve, uzavretej s  úspešným dodávateľom na v prípade zákaziek, ktoré neboli predmetom druhej ex ante kontroly. Zmluva s úspešným uchádzačom by v prípade zákaziek podľa predchádzajúcej vety nadobudla účinnosť po ukončení finančnej kontroly, v rámci ktorej poskytovateľ neidentifikoval nedostatky, ktoré by mali alebo mohli mať vplyv na výsledok zadávania zákazky (po doručení správy z kontroly prijímateľovi), alebo v rámci ktorej prijímateľ súhlasil s výškou ex ante finančnej opravy uvedenej v návrhu správy/správe z kontroly a splnil podmienky na uplatnenie ex ante finančnej opravy podľa MP CKO č. 5, ktorý upravuje postup pri určení finančných opráv za VO.</w:delText>
        </w:r>
      </w:del>
    </w:p>
    <w:p w14:paraId="1BFE0EA7" w14:textId="726F41FD" w:rsidR="009D7F63" w:rsidRPr="0073389C" w:rsidRDefault="009D7F63" w:rsidP="009D7F63">
      <w:pPr>
        <w:autoSpaceDE w:val="0"/>
        <w:autoSpaceDN w:val="0"/>
        <w:adjustRightInd w:val="0"/>
        <w:spacing w:before="120" w:after="120" w:line="288" w:lineRule="auto"/>
        <w:jc w:val="both"/>
        <w:rPr>
          <w:del w:id="2728" w:author="Zuzana Hušeková" w:date="2021-06-11T13:17:00Z"/>
        </w:rPr>
      </w:pPr>
      <w:del w:id="2729" w:author="Zuzana Hušeková" w:date="2021-06-11T13:17:00Z">
        <w:r w:rsidRPr="0073389C">
          <w:rPr>
            <w:b/>
            <w:i/>
            <w:color w:val="FF0000"/>
          </w:rPr>
          <w:delText>Povinnosť prijímateľa:</w:delText>
        </w:r>
        <w:r w:rsidRPr="0073389C">
          <w:rPr>
            <w:color w:val="FF0000"/>
          </w:rPr>
          <w:delText xml:space="preserve"> </w:delText>
        </w:r>
        <w:r w:rsidRPr="0073389C">
          <w:delText xml:space="preserve">Prijímateľ predloží na </w:delText>
        </w:r>
        <w:r w:rsidR="00483B64">
          <w:delText xml:space="preserve">finančnú </w:delText>
        </w:r>
        <w:r w:rsidRPr="0073389C">
          <w:delText xml:space="preserve">kontrolu </w:delText>
        </w:r>
        <w:r w:rsidR="00483B64" w:rsidRPr="00483B64">
          <w:delText>dokumentáciu dokladujúcu vykonanie prieskumu trhu (ak sa realizuje) a overenie dodržania pravidiel hospodárnosti poskytovateľovi po podpise tejto zmluvy oboma zmluvnými stranami</w:delText>
        </w:r>
        <w:r w:rsidR="00D642ED" w:rsidRPr="00D642ED">
          <w:delText xml:space="preserve"> analogicky k postupu pri </w:delText>
        </w:r>
        <w:r w:rsidR="00D642ED" w:rsidRPr="002E4204">
          <w:rPr>
            <w:b/>
          </w:rPr>
          <w:delText>štandardnej ex-post kontrole</w:delText>
        </w:r>
        <w:r w:rsidRPr="0073389C">
          <w:delText xml:space="preserve">. </w:delText>
        </w:r>
      </w:del>
    </w:p>
    <w:p w14:paraId="7C84D277" w14:textId="28237F52" w:rsidR="009D7F63" w:rsidRPr="0073389C" w:rsidRDefault="00CE76DF" w:rsidP="009D7F63">
      <w:pPr>
        <w:autoSpaceDE w:val="0"/>
        <w:autoSpaceDN w:val="0"/>
        <w:adjustRightInd w:val="0"/>
        <w:spacing w:before="120" w:after="120" w:line="288" w:lineRule="auto"/>
        <w:jc w:val="both"/>
        <w:rPr>
          <w:del w:id="2730" w:author="Zuzana Hušeková" w:date="2021-06-11T13:17:00Z"/>
        </w:rPr>
      </w:pPr>
      <w:del w:id="2731" w:author="Zuzana Hušeková" w:date="2021-06-11T13:17:00Z">
        <w:r>
          <w:rPr>
            <w:rFonts w:cs="Arial"/>
            <w:szCs w:val="19"/>
          </w:rPr>
          <w:delText>Minimálny r</w:delText>
        </w:r>
        <w:r w:rsidR="009D7F63" w:rsidRPr="0073389C">
          <w:delText xml:space="preserve">ozsah predkladanej dokumentácie na </w:delText>
        </w:r>
        <w:r w:rsidR="005F5EA3">
          <w:delText>finančnú</w:delText>
        </w:r>
        <w:r w:rsidR="009D7F63" w:rsidRPr="0073389C">
          <w:delText xml:space="preserve"> kontrolu</w:delText>
        </w:r>
        <w:r w:rsidR="00D642ED">
          <w:delText xml:space="preserve"> VO</w:delText>
        </w:r>
        <w:r w:rsidR="00483B64">
          <w:delText>:</w:delText>
        </w:r>
      </w:del>
    </w:p>
    <w:p w14:paraId="0E8B091C" w14:textId="74D823EF"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rPr>
          <w:del w:id="2732" w:author="Zuzana Hušeková" w:date="2021-06-11T13:17:00Z"/>
        </w:rPr>
      </w:pPr>
      <w:del w:id="2733" w:author="Zuzana Hušeková" w:date="2021-06-11T13:17:00Z">
        <w:r w:rsidRPr="0073389C">
          <w:delText>riadne zdôvodnenie použitej výnimky podložené relevantnou dokumentáciou,</w:delText>
        </w:r>
      </w:del>
    </w:p>
    <w:p w14:paraId="06E91D9D" w14:textId="5DB12B70"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rPr>
          <w:del w:id="2734" w:author="Zuzana Hušeková" w:date="2021-06-11T13:17:00Z"/>
        </w:rPr>
      </w:pPr>
      <w:del w:id="2735" w:author="Zuzana Hušeková" w:date="2021-06-11T13:17:00Z">
        <w:r w:rsidRPr="0073389C">
          <w:delText xml:space="preserve">výzva na predkladanie ponúk, vrátane potvrdenia o doručení </w:delText>
        </w:r>
        <w:r w:rsidR="00CE76DF">
          <w:rPr>
            <w:rFonts w:cs="Arial"/>
            <w:szCs w:val="19"/>
          </w:rPr>
          <w:delText>potenciálnym</w:delText>
        </w:r>
        <w:r w:rsidR="00CE76DF" w:rsidRPr="0073389C">
          <w:delText xml:space="preserve"> </w:delText>
        </w:r>
        <w:r w:rsidRPr="0073389C">
          <w:delText>dodávateľom</w:delText>
        </w:r>
        <w:r w:rsidR="00CE76DF">
          <w:delText xml:space="preserve"> </w:delText>
        </w:r>
        <w:r w:rsidR="00CE76DF">
          <w:rPr>
            <w:rFonts w:cs="Arial"/>
            <w:szCs w:val="19"/>
          </w:rPr>
          <w:delText>(ak bol prieskum trhu vykonaný oslovením potenciálnych dodávateľov oprávnených dodávať tovar/poskytovať službu/vykonávať práce, inak len opis požadovaného predmetu a kritériá na vyhodnotenie cenových ponúk)</w:delText>
        </w:r>
        <w:r w:rsidRPr="0073389C">
          <w:delText>,</w:delText>
        </w:r>
      </w:del>
    </w:p>
    <w:p w14:paraId="3821CA7B" w14:textId="2DD0047B"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rPr>
          <w:del w:id="2736" w:author="Zuzana Hušeková" w:date="2021-06-11T13:17:00Z"/>
        </w:rPr>
      </w:pPr>
      <w:del w:id="2737" w:author="Zuzana Hušeková" w:date="2021-06-11T13:17:00Z">
        <w:r w:rsidRPr="0073389C">
          <w:delText>ponuky jednotlivých uchádzačov, vrátane dokladov preukazujúcich predloženie ponúk (dátum a čas)</w:delText>
        </w:r>
        <w:r w:rsidR="00CE76DF" w:rsidRPr="00CE76DF">
          <w:rPr>
            <w:rFonts w:cs="Arial"/>
            <w:szCs w:val="19"/>
          </w:rPr>
          <w:delText xml:space="preserve"> </w:delText>
        </w:r>
        <w:r w:rsidR="00CE76DF">
          <w:rPr>
            <w:rFonts w:cs="Arial"/>
            <w:szCs w:val="19"/>
          </w:rPr>
          <w:delText>ak bol prieskum trhu vykonaný oslovením potenciálnych dodávateľov (inak len identifikované relevantné cenové ponuky potenciálnych dodávateľov oprávnených dodávať tovar/poskytovať službu/vykonávať práce)</w:delText>
        </w:r>
        <w:r w:rsidR="00274E05">
          <w:delText>,</w:delText>
        </w:r>
      </w:del>
    </w:p>
    <w:p w14:paraId="03619E3D" w14:textId="7C0B70D4"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rPr>
          <w:del w:id="2738" w:author="Zuzana Hušeková" w:date="2021-06-11T13:17:00Z"/>
        </w:rPr>
      </w:pPr>
      <w:del w:id="2739" w:author="Zuzana Hušeková" w:date="2021-06-11T13:17:00Z">
        <w:r w:rsidRPr="0073389C">
          <w:delText>zápisnica z </w:delText>
        </w:r>
        <w:r w:rsidR="00CE76DF">
          <w:rPr>
            <w:rFonts w:cs="Arial"/>
            <w:szCs w:val="19"/>
          </w:rPr>
          <w:delText xml:space="preserve">vykonaného prieskumu trhu (vrátane </w:delText>
        </w:r>
        <w:r w:rsidRPr="0073389C">
          <w:delText>vyhodnotenia ponúk</w:delText>
        </w:r>
        <w:r w:rsidR="00CE76DF">
          <w:delText>)</w:delText>
        </w:r>
        <w:r w:rsidRPr="0073389C">
          <w:delText>,</w:delText>
        </w:r>
      </w:del>
    </w:p>
    <w:p w14:paraId="6BDCDEF6" w14:textId="1F2F0350" w:rsidR="00483B64"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rPr>
          <w:del w:id="2740" w:author="Zuzana Hušeková" w:date="2021-06-11T13:17:00Z"/>
        </w:rPr>
      </w:pPr>
      <w:del w:id="2741" w:author="Zuzana Hušeková" w:date="2021-06-11T13:17:00Z">
        <w:r w:rsidRPr="0073389C">
          <w:delText>oznámenie o výsledku a potvrdenie o jeho doručení všetkým uchádzačom</w:delText>
        </w:r>
        <w:r w:rsidR="00CE76DF">
          <w:delText xml:space="preserve"> </w:delText>
        </w:r>
        <w:r w:rsidR="00CE76DF">
          <w:rPr>
            <w:rFonts w:cs="Arial"/>
            <w:szCs w:val="19"/>
          </w:rPr>
          <w:delText>(ak bol prieskum trhu vykonaný oslovením potenciálnych dodávateľov)</w:delText>
        </w:r>
        <w:r w:rsidRPr="0073389C">
          <w:delText>.</w:delText>
        </w:r>
      </w:del>
    </w:p>
    <w:p w14:paraId="613F55DF" w14:textId="16AF9857" w:rsidR="00483B64" w:rsidRPr="0073389C" w:rsidRDefault="009D7F63" w:rsidP="002E4204">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rPr>
          <w:del w:id="2742" w:author="Zuzana Hušeková" w:date="2021-06-11T13:17:00Z"/>
        </w:rPr>
      </w:pPr>
      <w:del w:id="2743" w:author="Zuzana Hušeková" w:date="2021-06-11T13:17:00Z">
        <w:r w:rsidRPr="0073389C">
          <w:delText xml:space="preserve">Zmluva  uzavretá medzi prijímateľom a úspešným </w:delText>
        </w:r>
        <w:r w:rsidR="00CE76DF">
          <w:delText>dodávateľom (alebo objednávk</w:delText>
        </w:r>
        <w:r w:rsidR="00483B64">
          <w:delText>a</w:delText>
        </w:r>
        <w:r w:rsidR="00CE76DF">
          <w:delText xml:space="preserve"> a jej akceptáci</w:delText>
        </w:r>
        <w:r w:rsidR="00483B64">
          <w:delText>a</w:delText>
        </w:r>
        <w:r w:rsidR="00CE76DF">
          <w:delText xml:space="preserve"> dodávateľom)</w:delText>
        </w:r>
        <w:r w:rsidRPr="0073389C">
          <w:delText>,</w:delText>
        </w:r>
      </w:del>
    </w:p>
    <w:p w14:paraId="60B72C0E" w14:textId="12983CA4" w:rsidR="00483B64" w:rsidRPr="0073389C" w:rsidRDefault="009D7F63" w:rsidP="002E4204">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rPr>
          <w:del w:id="2744" w:author="Zuzana Hušeková" w:date="2021-06-11T13:17:00Z"/>
        </w:rPr>
      </w:pPr>
      <w:del w:id="2745" w:author="Zuzana Hušeková" w:date="2021-06-11T13:17:00Z">
        <w:r w:rsidRPr="0073389C">
          <w:delText>potvrdenie o zverejnení uzavretej zmluvy medzi prijímateľom a úspešným uchádzačom v C</w:delText>
        </w:r>
        <w:r w:rsidR="00A672FF">
          <w:delText>RZ</w:delText>
        </w:r>
        <w:r w:rsidRPr="0073389C">
          <w:delText xml:space="preserve">, resp. na webovom sídle prijímateľa </w:delText>
        </w:r>
        <w:r w:rsidR="00CE76DF" w:rsidRPr="00483B64">
          <w:rPr>
            <w:rFonts w:cs="Arial"/>
            <w:szCs w:val="19"/>
          </w:rPr>
          <w:delText xml:space="preserve">– podľa legislatívnych povinností vzťahujúcich sa na prijímateľa </w:delText>
        </w:r>
        <w:r w:rsidRPr="0073389C">
          <w:delText xml:space="preserve">(uvedené zdokladuje napr. predložením „print screenu“), </w:delText>
        </w:r>
      </w:del>
    </w:p>
    <w:p w14:paraId="6E220181" w14:textId="755B276E" w:rsidR="009D7F63" w:rsidRPr="0073389C" w:rsidRDefault="009D7F63" w:rsidP="002E4204">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rPr>
          <w:del w:id="2746" w:author="Zuzana Hušeková" w:date="2021-06-11T13:17:00Z"/>
        </w:rPr>
      </w:pPr>
      <w:del w:id="2747" w:author="Zuzana Hušeková" w:date="2021-06-11T13:17:00Z">
        <w:r w:rsidRPr="0073389C">
          <w:delText>ďalšie relevantné doklady.</w:delText>
        </w:r>
      </w:del>
    </w:p>
    <w:p w14:paraId="29A0ABB3" w14:textId="4504AE95" w:rsidR="00E56F7C" w:rsidRDefault="00E56F7C" w:rsidP="009D7F63">
      <w:pPr>
        <w:autoSpaceDE w:val="0"/>
        <w:autoSpaceDN w:val="0"/>
        <w:adjustRightInd w:val="0"/>
        <w:spacing w:before="120" w:after="120" w:line="288" w:lineRule="auto"/>
        <w:jc w:val="both"/>
        <w:rPr>
          <w:del w:id="2748" w:author="Zuzana Hušeková" w:date="2021-06-11T13:17:00Z"/>
          <w:b/>
          <w:i/>
        </w:rPr>
      </w:pPr>
    </w:p>
    <w:p w14:paraId="13E7B2FE" w14:textId="62FB9DC2" w:rsidR="00483B64" w:rsidRPr="00483B64" w:rsidRDefault="00483B64" w:rsidP="00483B64">
      <w:pPr>
        <w:autoSpaceDE w:val="0"/>
        <w:autoSpaceDN w:val="0"/>
        <w:adjustRightInd w:val="0"/>
        <w:spacing w:before="120" w:after="120" w:line="288" w:lineRule="auto"/>
        <w:jc w:val="both"/>
        <w:rPr>
          <w:del w:id="2749" w:author="Zuzana Hušeková" w:date="2021-06-11T13:17:00Z"/>
        </w:rPr>
      </w:pPr>
      <w:del w:id="2750" w:author="Zuzana Hušeková" w:date="2021-06-11T13:17:00Z">
        <w:r w:rsidRPr="00483B64">
          <w:delText xml:space="preserve">Prijímateľ sa </w:delText>
        </w:r>
        <w:r w:rsidRPr="00483B64">
          <w:rPr>
            <w:b/>
          </w:rPr>
          <w:delText xml:space="preserve">môže dobrovoľne rozhodnúť predložiť dokumentáciu </w:delText>
        </w:r>
        <w:r w:rsidRPr="00483B64">
          <w:delText xml:space="preserve">na kontrolu </w:delText>
        </w:r>
        <w:r w:rsidRPr="00483B64">
          <w:rPr>
            <w:b/>
          </w:rPr>
          <w:delText>pred podpisom zmluvy</w:delText>
        </w:r>
        <w:r w:rsidRPr="00483B64">
          <w:delText xml:space="preserve">, ak ide o zákazku </w:delText>
        </w:r>
        <w:r w:rsidRPr="00483B64">
          <w:rPr>
            <w:b/>
          </w:rPr>
          <w:delText>v režime výnimky vo finančnom limite nadlimitnej zákazky</w:delText>
        </w:r>
        <w:r w:rsidRPr="00483B64">
          <w:delText xml:space="preserve">. V takom prípade prijímateľ predloží na finančnú kontrolu dokumentáciu dokladujúcu vykonanie prieskumu trhu (ak sa realizuje) a overenie dodržania pravidiel hospodárnosti poskytovateľovi </w:delText>
        </w:r>
        <w:r w:rsidRPr="00483B64">
          <w:rPr>
            <w:b/>
          </w:rPr>
          <w:delText>pred podpisom tejto zmluvy</w:delText>
        </w:r>
        <w:r w:rsidRPr="00483B64">
          <w:delText xml:space="preserve"> analogicky k postupu pri </w:delText>
        </w:r>
        <w:r w:rsidRPr="00483B64">
          <w:rPr>
            <w:b/>
          </w:rPr>
          <w:delText xml:space="preserve">druhej ex ante kontrole. </w:delText>
        </w:r>
        <w:r w:rsidRPr="00483B64">
          <w:delText xml:space="preserve">Následne je však povinný predložiť dokumentáciu </w:delText>
        </w:r>
        <w:r w:rsidRPr="00483B64">
          <w:rPr>
            <w:b/>
          </w:rPr>
          <w:delText>aj</w:delText>
        </w:r>
        <w:r w:rsidRPr="00483B64">
          <w:delText xml:space="preserve"> na kontrolu </w:delText>
        </w:r>
        <w:r w:rsidRPr="00483B64">
          <w:rPr>
            <w:b/>
          </w:rPr>
          <w:delText>po podpise zmluvy</w:delText>
        </w:r>
        <w:r w:rsidRPr="00483B64">
          <w:delText xml:space="preserve"> s dodávateľom (analogicky k pravidlám týkajúcim sa v tejto Príručke </w:delText>
        </w:r>
        <w:r w:rsidRPr="00483B64">
          <w:rPr>
            <w:b/>
          </w:rPr>
          <w:delText>následnej ex post kontroly</w:delText>
        </w:r>
        <w:r w:rsidRPr="00483B64">
          <w:delText>).</w:delText>
        </w:r>
      </w:del>
    </w:p>
    <w:p w14:paraId="05A7307B" w14:textId="76F18420" w:rsidR="00E56F7C" w:rsidRPr="00852446" w:rsidRDefault="00E56F7C"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del w:id="2751" w:author="Zuzana Hušeková" w:date="2021-06-11T13:17:00Z"/>
          <w:u w:val="single"/>
        </w:rPr>
      </w:pPr>
      <w:del w:id="2752" w:author="Zuzana Hušeková" w:date="2021-06-11T13:17:00Z">
        <w:r w:rsidRPr="00E56F7C">
          <w:rPr>
            <w:b/>
            <w:i/>
          </w:rPr>
          <w:delText xml:space="preserve">Dôležité upozornenie: </w:delText>
        </w:r>
        <w:r w:rsidRPr="00E56F7C">
          <w:delText>V prípade uskutočnenia osobného prieskumu trhu u</w:delText>
        </w:r>
        <w:r w:rsidR="00280BB0">
          <w:delText xml:space="preserve"> potenciálnych </w:delText>
        </w:r>
        <w:r w:rsidR="00280BB0" w:rsidRPr="00E56F7C">
          <w:delText>dodávateľ</w:delText>
        </w:r>
        <w:r w:rsidR="00280BB0">
          <w:delText>ov</w:delText>
        </w:r>
        <w:r w:rsidR="00280BB0" w:rsidRPr="00E56F7C">
          <w:delText xml:space="preserve"> </w:delText>
        </w:r>
        <w:r w:rsidRPr="00E56F7C">
          <w:delText>je prijímateľ povinný tento prieskum hodnoverne zdokumentov</w:delText>
        </w:r>
        <w:r w:rsidRPr="00C047D6">
          <w:delText>ať, napr. vyhotovením fotografií, ktoré preukážu cenu predmetu zákazky v čase uskutočňovania prieskumu</w:delText>
        </w:r>
        <w:r w:rsidR="00D60F2D">
          <w:delText xml:space="preserve"> a/alebo</w:delText>
        </w:r>
        <w:r w:rsidRPr="00C047D6">
          <w:delText xml:space="preserve"> zápis</w:delText>
        </w:r>
        <w:r w:rsidR="00D60F2D">
          <w:delText>om</w:delText>
        </w:r>
        <w:r w:rsidRPr="00C047D6">
          <w:delText xml:space="preserve"> z rokovania potvrdenými oboma stranami. </w:delText>
        </w:r>
        <w:r w:rsidRPr="00852446">
          <w:rPr>
            <w:u w:val="single"/>
          </w:rPr>
          <w:delText>Poskytovateľ upozorňuje prijímateľa, že osobný prieskum trhu je možné vykonať len na spotrebný tovar.</w:delText>
        </w:r>
      </w:del>
    </w:p>
    <w:p w14:paraId="79FBA39D" w14:textId="2A66A574" w:rsidR="00E56F7C" w:rsidRDefault="00E56F7C" w:rsidP="009D7F63">
      <w:pPr>
        <w:autoSpaceDE w:val="0"/>
        <w:autoSpaceDN w:val="0"/>
        <w:adjustRightInd w:val="0"/>
        <w:spacing w:before="120" w:after="120" w:line="288" w:lineRule="auto"/>
        <w:jc w:val="both"/>
        <w:rPr>
          <w:del w:id="2753" w:author="Zuzana Hušeková" w:date="2021-06-11T13:17:00Z"/>
        </w:rPr>
      </w:pPr>
    </w:p>
    <w:p w14:paraId="45C0C26F" w14:textId="7F727D83" w:rsidR="009D7F63" w:rsidRDefault="004A5C0C" w:rsidP="009D7F63">
      <w:pPr>
        <w:autoSpaceDE w:val="0"/>
        <w:autoSpaceDN w:val="0"/>
        <w:adjustRightInd w:val="0"/>
        <w:spacing w:before="120" w:after="120" w:line="288" w:lineRule="auto"/>
        <w:jc w:val="both"/>
        <w:rPr>
          <w:del w:id="2754" w:author="Zuzana Hušeková" w:date="2021-06-11T13:17:00Z"/>
        </w:rPr>
      </w:pPr>
      <w:del w:id="2755" w:author="Zuzana Hušeková" w:date="2021-06-11T13:17:00Z">
        <w:r w:rsidRPr="004A5C0C">
          <w:delText>Pravidlá uvedené v tejto časti sa nevzťahujú na uzatváranie pracovných zmlúv, dohôd o prácach vykonávaných mimo pracovného pomeru alebo obdobného pracovného vzťahu v zmysle § 1 ods. 2 písm. e) ZVO. Poskytovateľ  definuje pravidlá, ktoré zabezpečia súlad so zásadami hospodárnosti, efektívnosti, účelnosti a účinnosti,  podľa čl. 3</w:delText>
        </w:r>
        <w:r w:rsidR="00047055">
          <w:delText>3</w:delText>
        </w:r>
        <w:r w:rsidRPr="004A5C0C">
          <w:delText xml:space="preserve"> nariadenia </w:delText>
        </w:r>
        <w:r w:rsidR="00047055">
          <w:delText>2018/1046</w:delText>
        </w:r>
        <w:r w:rsidR="00803DB1">
          <w:rPr>
            <w:rStyle w:val="Odkaznapoznmkupodiarou"/>
          </w:rPr>
          <w:footnoteReference w:id="157"/>
        </w:r>
        <w:r w:rsidRPr="004A5C0C">
          <w:delText xml:space="preserve"> v riadiacej dokumentácii ku konkrétnej výzve/vyzvaniu v Príručke k oprávnenosti výdavkov, v ktorej sú stanovené finančné a percentuálne limity oprávnených výdavkov.</w:delText>
        </w:r>
      </w:del>
    </w:p>
    <w:p w14:paraId="0EEFF4AB" w14:textId="664608FE" w:rsidR="005F5EA3" w:rsidRPr="0073389C" w:rsidRDefault="005F5EA3" w:rsidP="009D7F63">
      <w:pPr>
        <w:autoSpaceDE w:val="0"/>
        <w:autoSpaceDN w:val="0"/>
        <w:adjustRightInd w:val="0"/>
        <w:spacing w:before="120" w:after="120" w:line="288" w:lineRule="auto"/>
        <w:jc w:val="both"/>
        <w:rPr>
          <w:del w:id="2758" w:author="Zuzana Hušeková" w:date="2021-06-11T13:17:00Z"/>
        </w:rPr>
      </w:pPr>
    </w:p>
    <w:p w14:paraId="2689FD85" w14:textId="78F2EAC6" w:rsidR="009D7F63" w:rsidRPr="0073389C" w:rsidRDefault="009D7F63" w:rsidP="005B7173">
      <w:pPr>
        <w:pStyle w:val="Odsekzoznamu"/>
        <w:numPr>
          <w:ilvl w:val="0"/>
          <w:numId w:val="116"/>
        </w:numPr>
        <w:autoSpaceDE w:val="0"/>
        <w:autoSpaceDN w:val="0"/>
        <w:adjustRightInd w:val="0"/>
        <w:spacing w:before="120" w:after="120" w:line="288" w:lineRule="auto"/>
        <w:contextualSpacing w:val="0"/>
        <w:jc w:val="both"/>
        <w:rPr>
          <w:del w:id="2759" w:author="Zuzana Hušeková" w:date="2021-06-11T13:17:00Z"/>
          <w:b/>
        </w:rPr>
      </w:pPr>
      <w:del w:id="2760" w:author="Zuzana Hušeková" w:date="2021-06-11T13:17:00Z">
        <w:r w:rsidRPr="0073389C">
          <w:rPr>
            <w:b/>
          </w:rPr>
          <w:delText>Pravidlá uplatňujúce sa pri zadávaní zákaziek zadávaných vnútorným obstarávaním</w:delText>
        </w:r>
        <w:r w:rsidR="00803DB1">
          <w:rPr>
            <w:b/>
          </w:rPr>
          <w:delText xml:space="preserve"> </w:delText>
        </w:r>
        <w:r w:rsidR="00803DB1">
          <w:delText xml:space="preserve">-  </w:delText>
        </w:r>
        <w:r w:rsidR="00803DB1">
          <w:br/>
          <w:delText>in-house zákazky</w:delText>
        </w:r>
      </w:del>
    </w:p>
    <w:p w14:paraId="16CF900A" w14:textId="4A6BE614" w:rsidR="009D7F63" w:rsidRPr="0073389C" w:rsidRDefault="00312317" w:rsidP="009D7F63">
      <w:pPr>
        <w:autoSpaceDE w:val="0"/>
        <w:autoSpaceDN w:val="0"/>
        <w:adjustRightInd w:val="0"/>
        <w:spacing w:before="120" w:after="120" w:line="288" w:lineRule="auto"/>
        <w:jc w:val="both"/>
        <w:rPr>
          <w:del w:id="2761" w:author="Zuzana Hušeková" w:date="2021-06-11T13:17:00Z"/>
        </w:rPr>
      </w:pPr>
      <w:del w:id="2762" w:author="Zuzana Hušeková" w:date="2021-06-11T13:17:00Z">
        <w:r w:rsidRPr="00312317">
          <w:delText xml:space="preserve">Pravidlá upravujúce možnosť zadania zákazky vnútorným </w:delText>
        </w:r>
        <w:r w:rsidR="009D7F63" w:rsidRPr="0073389C">
          <w:delText>obstarávan</w:delText>
        </w:r>
        <w:r>
          <w:delText>ím</w:delText>
        </w:r>
        <w:r w:rsidR="009D7F63" w:rsidRPr="0073389C">
          <w:delText xml:space="preserve"> (</w:delText>
        </w:r>
        <w:r>
          <w:delText xml:space="preserve">tzv. </w:delText>
        </w:r>
        <w:r w:rsidR="009D7F63" w:rsidRPr="0073389C">
          <w:delText xml:space="preserve">„in-house </w:delText>
        </w:r>
        <w:r>
          <w:delText>zákazky</w:delText>
        </w:r>
        <w:r w:rsidR="009D7F63" w:rsidRPr="0073389C">
          <w:delText xml:space="preserve">“) </w:delText>
        </w:r>
        <w:r w:rsidRPr="00312317">
          <w:delText xml:space="preserve">sú upravené v § 1 ods. 4 </w:delText>
        </w:r>
        <w:r w:rsidR="00803DB1">
          <w:delText>až 9 ZVO</w:delText>
        </w:r>
        <w:r w:rsidRPr="00312317">
          <w:delText xml:space="preserve"> a v MP CKO č. 12 k zadávaniu zákaziek nespadajúcich pod zákon o verejnom obstarávaní.</w:delText>
        </w:r>
      </w:del>
    </w:p>
    <w:p w14:paraId="33D5965E" w14:textId="4B0CAED7" w:rsidR="009D7F63" w:rsidRPr="0073389C" w:rsidRDefault="009D7F63" w:rsidP="009D7F63">
      <w:pPr>
        <w:autoSpaceDE w:val="0"/>
        <w:autoSpaceDN w:val="0"/>
        <w:adjustRightInd w:val="0"/>
        <w:spacing w:before="120" w:after="120" w:line="288" w:lineRule="auto"/>
        <w:jc w:val="both"/>
        <w:rPr>
          <w:del w:id="2763" w:author="Zuzana Hušeková" w:date="2021-06-11T13:17:00Z"/>
        </w:rPr>
      </w:pPr>
      <w:del w:id="2764" w:author="Zuzana Hušeková" w:date="2021-06-11T13:17:00Z">
        <w:r w:rsidRPr="0073389C">
          <w:delText xml:space="preserve">Pokiaľ verejný obstarávateľ </w:delText>
        </w:r>
        <w:r w:rsidR="00312317">
          <w:delText>zadá</w:delText>
        </w:r>
        <w:r w:rsidR="00A62A29" w:rsidRPr="0073389C">
          <w:delText xml:space="preserve"> </w:delText>
        </w:r>
        <w:r w:rsidRPr="0073389C">
          <w:delText>zákazk</w:delText>
        </w:r>
        <w:r w:rsidR="00312317">
          <w:delText>u</w:delText>
        </w:r>
        <w:r w:rsidRPr="0073389C">
          <w:delText xml:space="preserve"> s peňažným plnením (za odplatu) </w:delText>
        </w:r>
        <w:r w:rsidR="00312317" w:rsidRPr="00312317">
          <w:delText>právnickej osobe v súlade s §</w:delText>
        </w:r>
        <w:r w:rsidR="00BE69D2">
          <w:delText xml:space="preserve"> </w:delText>
        </w:r>
        <w:r w:rsidR="00312317" w:rsidRPr="00312317">
          <w:delText xml:space="preserve">1 ods. 4  ZVO </w:delText>
        </w:r>
        <w:r w:rsidRPr="0073389C">
          <w:delText xml:space="preserve">je pre posúdenie možnosti neaplikovania ZVO potrebné </w:delText>
        </w:r>
        <w:r w:rsidRPr="001F7F84">
          <w:rPr>
            <w:b/>
          </w:rPr>
          <w:delText>kumulatívne</w:delText>
        </w:r>
        <w:r w:rsidRPr="0073389C">
          <w:delText xml:space="preserve"> splniť nasledovné podmienky:</w:delText>
        </w:r>
      </w:del>
    </w:p>
    <w:p w14:paraId="23F6599C" w14:textId="49A5BC60" w:rsidR="009D7F63" w:rsidRPr="0073389C" w:rsidRDefault="00312317" w:rsidP="005B7173">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rPr>
          <w:del w:id="2765" w:author="Zuzana Hušeková" w:date="2021-06-11T13:17:00Z"/>
        </w:rPr>
      </w:pPr>
      <w:del w:id="2766" w:author="Zuzana Hušeková" w:date="2021-06-11T13:17:00Z">
        <w:r w:rsidRPr="00312317">
          <w:delText>verejný obstarávateľ vykonáva nad právnickou osobou kontrolu obdobnú kontrole, akú vykonáva nad vlastnými organizačnými zložkami</w:delText>
        </w:r>
        <w:r w:rsidR="009D7F63" w:rsidRPr="0073389C">
          <w:delText>,</w:delText>
        </w:r>
      </w:del>
    </w:p>
    <w:p w14:paraId="3CD877C2" w14:textId="2808F897" w:rsidR="009D7F63" w:rsidRPr="0073389C" w:rsidRDefault="00312317" w:rsidP="005B7173">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rPr>
          <w:del w:id="2767" w:author="Zuzana Hušeková" w:date="2021-06-11T13:17:00Z"/>
        </w:rPr>
      </w:pPr>
      <w:del w:id="2768" w:author="Zuzana Hušeková" w:date="2021-06-11T13:17:00Z">
        <w:r w:rsidRPr="00312317">
          <w:delText>viac ako 80% činností kontrolovanej právnickej osoby sa vykonáva pri plnení úloh, ktorými ju poveril kontrolujúci verejný obstarávateľ alebo iné právnické osoby kontrolované týmto verejným obstarávateľom</w:delText>
        </w:r>
        <w:r w:rsidR="009D7F63" w:rsidRPr="0073389C">
          <w:delText>,</w:delText>
        </w:r>
      </w:del>
    </w:p>
    <w:p w14:paraId="57772F42" w14:textId="23614EC5" w:rsidR="009D7F63" w:rsidRPr="0073389C" w:rsidRDefault="00312317" w:rsidP="005B7173">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rPr>
          <w:del w:id="2769" w:author="Zuzana Hušeková" w:date="2021-06-11T13:17:00Z"/>
        </w:rPr>
      </w:pPr>
      <w:del w:id="2770" w:author="Zuzana Hušeková" w:date="2021-06-11T13:17:00Z">
        <w:r w:rsidRPr="00312317">
          <w:delText>v kontrolovanej právnickej osobe nie je žiadna priama účasť súkromného kapitálu</w:delText>
        </w:r>
        <w:r>
          <w:delText>.</w:delText>
        </w:r>
      </w:del>
    </w:p>
    <w:p w14:paraId="125CD264" w14:textId="17350451" w:rsidR="00312317" w:rsidRPr="001F7F84" w:rsidRDefault="00312317" w:rsidP="00312317">
      <w:pPr>
        <w:autoSpaceDE w:val="0"/>
        <w:autoSpaceDN w:val="0"/>
        <w:adjustRightInd w:val="0"/>
        <w:spacing w:before="120" w:after="120" w:line="288" w:lineRule="auto"/>
        <w:jc w:val="both"/>
        <w:rPr>
          <w:del w:id="2771" w:author="Zuzana Hušeková" w:date="2021-06-11T13:17:00Z"/>
          <w:rFonts w:cs="Arial"/>
          <w:szCs w:val="19"/>
        </w:rPr>
      </w:pPr>
      <w:del w:id="2772" w:author="Zuzana Hušeková" w:date="2021-06-11T13:17:00Z">
        <w:r w:rsidRPr="001F7F84">
          <w:rPr>
            <w:rFonts w:cs="Arial"/>
            <w:szCs w:val="19"/>
          </w:rPr>
          <w:delText>Pokiaľ verejný obstarávateľ zadá zákazku s peňažným plnením (za odplatu) právnickej osobe v súlade s § 1 ods. 8  ZVO je pre možnos</w:delText>
        </w:r>
        <w:r w:rsidR="00280BB0">
          <w:rPr>
            <w:rFonts w:cs="Arial"/>
            <w:szCs w:val="19"/>
          </w:rPr>
          <w:delText>ť</w:delText>
        </w:r>
        <w:r w:rsidRPr="001F7F84">
          <w:rPr>
            <w:rFonts w:cs="Arial"/>
            <w:szCs w:val="19"/>
          </w:rPr>
          <w:delText xml:space="preserve"> neaplikovania ZVO potrebné </w:delText>
        </w:r>
        <w:r w:rsidRPr="001F7F84">
          <w:rPr>
            <w:rFonts w:cs="Arial"/>
            <w:b/>
            <w:szCs w:val="19"/>
          </w:rPr>
          <w:delText>kumulatívne</w:delText>
        </w:r>
        <w:r w:rsidRPr="001F7F84">
          <w:rPr>
            <w:rFonts w:cs="Arial"/>
            <w:szCs w:val="19"/>
          </w:rPr>
          <w:delText xml:space="preserve"> splniť nasledovné podmienky:</w:delText>
        </w:r>
      </w:del>
    </w:p>
    <w:p w14:paraId="0E0010E3" w14:textId="7B3FB514" w:rsidR="00312317" w:rsidRPr="001F7F84" w:rsidRDefault="00312317" w:rsidP="005B7173">
      <w:pPr>
        <w:pStyle w:val="Odsekzoznamu"/>
        <w:numPr>
          <w:ilvl w:val="0"/>
          <w:numId w:val="102"/>
        </w:numPr>
        <w:autoSpaceDE w:val="0"/>
        <w:autoSpaceDN w:val="0"/>
        <w:adjustRightInd w:val="0"/>
        <w:spacing w:before="120" w:after="120" w:line="288" w:lineRule="auto"/>
        <w:ind w:left="567"/>
        <w:contextualSpacing w:val="0"/>
        <w:jc w:val="both"/>
        <w:rPr>
          <w:del w:id="2773" w:author="Zuzana Hušeková" w:date="2021-06-11T13:17:00Z"/>
          <w:rFonts w:cs="Arial"/>
          <w:szCs w:val="19"/>
        </w:rPr>
      </w:pPr>
      <w:del w:id="2774" w:author="Zuzana Hušeková" w:date="2021-06-11T13:17:00Z">
        <w:r w:rsidRPr="001F7F84">
          <w:rPr>
            <w:rFonts w:cs="Arial"/>
            <w:szCs w:val="19"/>
          </w:rPr>
          <w:delText xml:space="preserve">verejný obstarávateľ vykonáva spoločne s inými verejnými obstarávateľmi kontrolu nad touto právnickou osobou, ktorá je obdobná kontrole, akú vykonávajú nad vlastnými organizačnými zložkami,  </w:delText>
        </w:r>
      </w:del>
    </w:p>
    <w:p w14:paraId="33947DAD" w14:textId="26866F11" w:rsidR="00312317" w:rsidRPr="00312317" w:rsidRDefault="00312317" w:rsidP="005B7173">
      <w:pPr>
        <w:pStyle w:val="Odsekzoznamu"/>
        <w:numPr>
          <w:ilvl w:val="0"/>
          <w:numId w:val="102"/>
        </w:numPr>
        <w:autoSpaceDE w:val="0"/>
        <w:autoSpaceDN w:val="0"/>
        <w:adjustRightInd w:val="0"/>
        <w:spacing w:before="120" w:after="120" w:line="288" w:lineRule="auto"/>
        <w:ind w:left="567"/>
        <w:contextualSpacing w:val="0"/>
        <w:jc w:val="both"/>
        <w:rPr>
          <w:del w:id="2775" w:author="Zuzana Hušeková" w:date="2021-06-11T13:17:00Z"/>
        </w:rPr>
      </w:pPr>
      <w:del w:id="2776" w:author="Zuzana Hušeková" w:date="2021-06-11T13:17:00Z">
        <w:r w:rsidRPr="001F7F84">
          <w:rPr>
            <w:rFonts w:cs="Arial"/>
            <w:szCs w:val="19"/>
          </w:rPr>
          <w:delText>viac ako 80% činností danej právnickej osoby sa vykonáva pri plnení úloh, ktorými ju poverili kontrolujúci verejní obstarávatelia alebo iné právnické osoby kontrolované tými istými verejnými obstarávateľmi a</w:delText>
        </w:r>
      </w:del>
    </w:p>
    <w:p w14:paraId="62A62BF0" w14:textId="08DC650B" w:rsidR="00312317" w:rsidRDefault="00312317" w:rsidP="005B7173">
      <w:pPr>
        <w:pStyle w:val="Odsekzoznamu"/>
        <w:numPr>
          <w:ilvl w:val="0"/>
          <w:numId w:val="102"/>
        </w:numPr>
        <w:autoSpaceDE w:val="0"/>
        <w:autoSpaceDN w:val="0"/>
        <w:adjustRightInd w:val="0"/>
        <w:spacing w:before="120" w:after="120" w:line="288" w:lineRule="auto"/>
        <w:ind w:left="567"/>
        <w:contextualSpacing w:val="0"/>
        <w:jc w:val="both"/>
        <w:rPr>
          <w:del w:id="2777" w:author="Zuzana Hušeková" w:date="2021-06-11T13:17:00Z"/>
        </w:rPr>
      </w:pPr>
      <w:del w:id="2778" w:author="Zuzana Hušeková" w:date="2021-06-11T13:17:00Z">
        <w:r w:rsidRPr="001F7F84">
          <w:rPr>
            <w:rFonts w:cs="Arial"/>
            <w:szCs w:val="19"/>
          </w:rPr>
          <w:delText>v kontrolovanej právnickej osobe nie je žiadna priama účasť súkromného kapitálu.</w:delText>
        </w:r>
      </w:del>
    </w:p>
    <w:p w14:paraId="1BF08B14" w14:textId="668AFEF1" w:rsidR="00803DB1" w:rsidRDefault="00803DB1" w:rsidP="009D7F63">
      <w:pPr>
        <w:autoSpaceDE w:val="0"/>
        <w:autoSpaceDN w:val="0"/>
        <w:adjustRightInd w:val="0"/>
        <w:spacing w:before="120" w:after="120" w:line="288" w:lineRule="auto"/>
        <w:jc w:val="both"/>
        <w:rPr>
          <w:del w:id="2779" w:author="Zuzana Hušeková" w:date="2021-06-11T13:17:00Z"/>
        </w:rPr>
      </w:pPr>
      <w:del w:id="2780" w:author="Zuzana Hušeková" w:date="2021-06-11T13:17:00Z">
        <w:r>
          <w:delText>Verejný obstarávateľ môže zadať in-house zákazku právnickej osobe len na vykonávanie tých činností týkajúcich sa dodania tovaru, uskutočnenia stavebných prác alebo poskytnutia služieb, ktoré je právnická osoba oprávnená vykonávať (napr. na základe výpisu z Obchodného registra), resp. ktoré je oprávnený vykonávať dodávateľ právnickej osoby na základe výsledku postupu zadávania zákazky, ktorý bol v súlade so ZVO.</w:delText>
        </w:r>
      </w:del>
    </w:p>
    <w:p w14:paraId="76143F86" w14:textId="00A69C5F" w:rsidR="009D7F63" w:rsidRPr="0073389C" w:rsidRDefault="009D7F63" w:rsidP="009D7F63">
      <w:pPr>
        <w:autoSpaceDE w:val="0"/>
        <w:autoSpaceDN w:val="0"/>
        <w:adjustRightInd w:val="0"/>
        <w:spacing w:before="120" w:after="120" w:line="288" w:lineRule="auto"/>
        <w:jc w:val="both"/>
        <w:rPr>
          <w:del w:id="2781" w:author="Zuzana Hušeková" w:date="2021-06-11T13:17:00Z"/>
        </w:rPr>
      </w:pPr>
      <w:del w:id="2782" w:author="Zuzana Hušeková" w:date="2021-06-11T13:17:00Z">
        <w:r w:rsidRPr="0073389C">
          <w:delText xml:space="preserve">Splnenie uvedených podmienok je potrebné posudzovať podľa pokynov a pravidiel, </w:delText>
        </w:r>
        <w:r w:rsidRPr="001C0CF9">
          <w:delText>stanovených v</w:delText>
        </w:r>
        <w:r w:rsidR="00BE69D2" w:rsidRPr="001C0CF9">
          <w:delText xml:space="preserve"> §</w:delText>
        </w:r>
        <w:r w:rsidR="003D1DD7" w:rsidRPr="001C0CF9">
          <w:delText xml:space="preserve"> </w:delText>
        </w:r>
        <w:r w:rsidR="00BE69D2" w:rsidRPr="001C0CF9">
          <w:delText>1 ods</w:delText>
        </w:r>
        <w:r w:rsidR="00BE69D2">
          <w:delText xml:space="preserve">. 4 až </w:delText>
        </w:r>
        <w:r w:rsidR="00803DB1">
          <w:delText xml:space="preserve">9 </w:delText>
        </w:r>
        <w:r w:rsidR="00BE69D2">
          <w:delText>ZVO a v</w:delText>
        </w:r>
        <w:r w:rsidRPr="0073389C">
          <w:delText> metodickom pokyne CKO č. 12</w:delText>
        </w:r>
        <w:r w:rsidR="00A62A29">
          <w:delText xml:space="preserve"> </w:delText>
        </w:r>
        <w:r w:rsidR="00A62A29" w:rsidRPr="00A62A29">
          <w:delText>k zadávaniu zákaziek nespadajúcich pod zákon o verejnom obstarávaní</w:delText>
        </w:r>
        <w:r w:rsidRPr="0073389C">
          <w:delText xml:space="preserve">. </w:delText>
        </w:r>
      </w:del>
    </w:p>
    <w:p w14:paraId="01D5FFE7" w14:textId="30A3F0D2" w:rsidR="009D7F63" w:rsidRPr="0073389C" w:rsidRDefault="009D7F63" w:rsidP="009D7F63">
      <w:pPr>
        <w:autoSpaceDE w:val="0"/>
        <w:autoSpaceDN w:val="0"/>
        <w:adjustRightInd w:val="0"/>
        <w:spacing w:before="120" w:after="120" w:line="288" w:lineRule="auto"/>
        <w:jc w:val="both"/>
        <w:rPr>
          <w:del w:id="2783" w:author="Zuzana Hušeková" w:date="2021-06-11T13:17:00Z"/>
        </w:rPr>
      </w:pPr>
      <w:del w:id="2784" w:author="Zuzana Hušeková" w:date="2021-06-11T13:17:00Z">
        <w:r w:rsidRPr="0073389C">
          <w:rPr>
            <w:b/>
            <w:i/>
            <w:color w:val="00B0F0"/>
          </w:rPr>
          <w:delText>Povinnosť poskytovateľa:</w:delText>
        </w:r>
        <w:r w:rsidRPr="0073389C">
          <w:rPr>
            <w:color w:val="00B0F0"/>
          </w:rPr>
          <w:delText xml:space="preserve"> </w:delText>
        </w:r>
        <w:r w:rsidRPr="0073389C">
          <w:delText xml:space="preserve">Monitorovanie </w:delText>
        </w:r>
        <w:r w:rsidR="00312317">
          <w:delText xml:space="preserve">neexistencie priamej účasti súkromného kapitálu v kontrolovanej osobe </w:delText>
        </w:r>
        <w:r w:rsidR="00A62A29">
          <w:delText xml:space="preserve"> </w:delText>
        </w:r>
        <w:r w:rsidRPr="0073389C">
          <w:delText>podľa kapitoly 4.1.</w:delText>
        </w:r>
        <w:r w:rsidR="00312317">
          <w:delText>3</w:delText>
        </w:r>
        <w:r w:rsidR="00312317" w:rsidRPr="0073389C">
          <w:delText xml:space="preserve"> </w:delText>
        </w:r>
        <w:r w:rsidRPr="0073389C">
          <w:delText xml:space="preserve">bod 1 písm. c) metodického pokynu CKO č. 12 </w:delText>
        </w:r>
        <w:r w:rsidR="00A62A29" w:rsidRPr="00A62A29">
          <w:delText xml:space="preserve">k zadávaniu zákaziek </w:delText>
        </w:r>
        <w:r w:rsidR="00A62A29" w:rsidRPr="00A62A29">
          <w:lastRenderedPageBreak/>
          <w:delText>nespadajúcich pod zákon o verejnom obstarávaní</w:delText>
        </w:r>
        <w:r w:rsidR="00A62A29">
          <w:delText xml:space="preserve"> </w:delText>
        </w:r>
        <w:r w:rsidRPr="0073389C">
          <w:delText>poskytovateľ zabezpečí v rámci realizácie projektu nasledovne:</w:delText>
        </w:r>
      </w:del>
    </w:p>
    <w:p w14:paraId="09C6FD17" w14:textId="56B503DE" w:rsidR="009D7F63" w:rsidRPr="0073389C" w:rsidRDefault="009D7F63" w:rsidP="005B7173">
      <w:pPr>
        <w:pStyle w:val="Odsekzoznamu"/>
        <w:numPr>
          <w:ilvl w:val="0"/>
          <w:numId w:val="51"/>
        </w:numPr>
        <w:tabs>
          <w:tab w:val="left" w:pos="284"/>
        </w:tabs>
        <w:autoSpaceDE w:val="0"/>
        <w:autoSpaceDN w:val="0"/>
        <w:adjustRightInd w:val="0"/>
        <w:spacing w:before="120" w:after="120" w:line="288" w:lineRule="auto"/>
        <w:ind w:left="567" w:hanging="283"/>
        <w:contextualSpacing w:val="0"/>
        <w:jc w:val="both"/>
        <w:rPr>
          <w:del w:id="2785" w:author="Zuzana Hušeková" w:date="2021-06-11T13:17:00Z"/>
        </w:rPr>
      </w:pPr>
      <w:del w:id="2786" w:author="Zuzana Hušeková" w:date="2021-06-11T13:17:00Z">
        <w:r w:rsidRPr="0073389C">
          <w:delText>prijímateľ je povinný bezodkladne informovať poskytovateľa o  prípadnom vstupe súkromného kapitálu do subjektu, pričom od  momentu vstupu súkromného kapitálu do subjektu sa všetky výdavky vyplývajúce z danej zákazky budú pokladať za neoprávnené,</w:delText>
        </w:r>
      </w:del>
    </w:p>
    <w:p w14:paraId="31E8095D" w14:textId="5F0B70ED" w:rsidR="009D7F63" w:rsidRPr="0073389C" w:rsidRDefault="009D7F63" w:rsidP="005B7173">
      <w:pPr>
        <w:pStyle w:val="Odsekzoznamu"/>
        <w:numPr>
          <w:ilvl w:val="0"/>
          <w:numId w:val="51"/>
        </w:numPr>
        <w:tabs>
          <w:tab w:val="left" w:pos="284"/>
        </w:tabs>
        <w:autoSpaceDE w:val="0"/>
        <w:autoSpaceDN w:val="0"/>
        <w:adjustRightInd w:val="0"/>
        <w:spacing w:before="120" w:after="120" w:line="288" w:lineRule="auto"/>
        <w:ind w:left="567" w:hanging="283"/>
        <w:contextualSpacing w:val="0"/>
        <w:jc w:val="both"/>
        <w:rPr>
          <w:del w:id="2787" w:author="Zuzana Hušeková" w:date="2021-06-11T13:17:00Z"/>
        </w:rPr>
      </w:pPr>
      <w:del w:id="2788" w:author="Zuzana Hušeková" w:date="2021-06-11T13:17:00Z">
        <w:r w:rsidRPr="0073389C">
          <w:delText>v rámci každej monitorovacej správy v rámci realizácie projektu a ŽOP predloží prijímateľ čestné vyhlásenie o tom, že nenastala skutočnosť podľa bodu a</w:delText>
        </w:r>
        <w:r w:rsidR="00280BB0">
          <w:delText>.</w:delText>
        </w:r>
        <w:r w:rsidRPr="0073389C">
          <w:delText>,</w:delText>
        </w:r>
      </w:del>
    </w:p>
    <w:p w14:paraId="2DBC137D" w14:textId="683F4D13" w:rsidR="009D7F63" w:rsidRDefault="001874BF" w:rsidP="005B7173">
      <w:pPr>
        <w:pStyle w:val="Odsekzoznamu"/>
        <w:numPr>
          <w:ilvl w:val="0"/>
          <w:numId w:val="51"/>
        </w:numPr>
        <w:tabs>
          <w:tab w:val="left" w:pos="284"/>
        </w:tabs>
        <w:autoSpaceDE w:val="0"/>
        <w:autoSpaceDN w:val="0"/>
        <w:adjustRightInd w:val="0"/>
        <w:spacing w:before="120" w:after="120" w:line="288" w:lineRule="auto"/>
        <w:ind w:left="567" w:hanging="283"/>
        <w:contextualSpacing w:val="0"/>
        <w:jc w:val="both"/>
        <w:rPr>
          <w:del w:id="2789" w:author="Zuzana Hušeková" w:date="2021-06-11T13:17:00Z"/>
        </w:rPr>
      </w:pPr>
      <w:del w:id="2790" w:author="Zuzana Hušeková" w:date="2021-06-11T13:17:00Z">
        <w:r>
          <w:delText>p</w:delText>
        </w:r>
        <w:r w:rsidR="009D7F63" w:rsidRPr="0073389C">
          <w:delText xml:space="preserve">oskytovateľ je oprávnený vyžadovať v rámci </w:delText>
        </w:r>
        <w:r w:rsidR="005F5EA3">
          <w:delText xml:space="preserve">finančnej </w:delText>
        </w:r>
        <w:r w:rsidR="009D7F63" w:rsidRPr="0073389C">
          <w:delText xml:space="preserve">kontroly od prijímateľa preukázanie splnenia tejto skutočnosti počas celého obdobia plnenia predmetu zmluvy, ktorá je výsledkom zadania zákazky vo vzťahu k realizácii projektu. </w:delText>
        </w:r>
      </w:del>
    </w:p>
    <w:p w14:paraId="23445D6B" w14:textId="6E3B9298" w:rsidR="005F5EA3" w:rsidRDefault="00483B64" w:rsidP="002E4204">
      <w:pPr>
        <w:tabs>
          <w:tab w:val="left" w:pos="284"/>
        </w:tabs>
        <w:autoSpaceDE w:val="0"/>
        <w:autoSpaceDN w:val="0"/>
        <w:adjustRightInd w:val="0"/>
        <w:spacing w:before="120" w:after="120" w:line="288" w:lineRule="auto"/>
        <w:jc w:val="both"/>
        <w:rPr>
          <w:del w:id="2791" w:author="Zuzana Hušeková" w:date="2021-06-11T13:17:00Z"/>
        </w:rPr>
      </w:pPr>
      <w:del w:id="2792" w:author="Zuzana Hušeková" w:date="2021-06-11T13:17:00Z">
        <w:r w:rsidRPr="00483B64">
          <w:delText>Prijímateľ sa môže dobrovoľne rozhodnúť predložiť dokumentáciu na kontrolu pred podpisom zmluvy, ak ide o zákazku v režime výnimky vo finančnom limite nadlimitnej zákazky. V takom prípade prijímateľ predloží na finančnú kontrolu dokumentáciu dokladujúcu vykonanie prieskumu trhu (ak sa realizuje) a overenie dodržania pravidiel hospodárnosti poskytovateľovi pred podpisom tejto zmluvy analogicky k postupu pri druhej ex ante kontrole. Následne je však povinný predložiť dokumentáciu aj na kontrolu po podpise zmluvy s dodávateľom (analogicky k pravidlám týkajúcim sa v tejto Príručke následnej ex post kontroly).</w:delText>
        </w:r>
      </w:del>
    </w:p>
    <w:p w14:paraId="10C09A25" w14:textId="7E73B23F" w:rsidR="00483B64" w:rsidRPr="0073389C" w:rsidRDefault="00483B64" w:rsidP="002E4204">
      <w:pPr>
        <w:tabs>
          <w:tab w:val="left" w:pos="284"/>
        </w:tabs>
        <w:autoSpaceDE w:val="0"/>
        <w:autoSpaceDN w:val="0"/>
        <w:adjustRightInd w:val="0"/>
        <w:spacing w:before="120" w:after="120" w:line="288" w:lineRule="auto"/>
        <w:jc w:val="both"/>
        <w:rPr>
          <w:del w:id="2793" w:author="Zuzana Hušeková" w:date="2021-06-11T13:17:00Z"/>
        </w:rPr>
      </w:pPr>
    </w:p>
    <w:p w14:paraId="47E6251E" w14:textId="378A23C8" w:rsidR="009D7F63" w:rsidRPr="0073389C" w:rsidRDefault="009D7F63" w:rsidP="005B7173">
      <w:pPr>
        <w:pStyle w:val="Odsekzoznamu"/>
        <w:numPr>
          <w:ilvl w:val="0"/>
          <w:numId w:val="116"/>
        </w:numPr>
        <w:autoSpaceDE w:val="0"/>
        <w:autoSpaceDN w:val="0"/>
        <w:adjustRightInd w:val="0"/>
        <w:spacing w:before="120" w:after="120" w:line="288" w:lineRule="auto"/>
        <w:contextualSpacing w:val="0"/>
        <w:jc w:val="both"/>
        <w:rPr>
          <w:del w:id="2794" w:author="Zuzana Hušeková" w:date="2021-06-11T13:17:00Z"/>
          <w:b/>
        </w:rPr>
      </w:pPr>
      <w:del w:id="2795" w:author="Zuzana Hušeková" w:date="2021-06-11T13:17:00Z">
        <w:r w:rsidRPr="0073389C">
          <w:rPr>
            <w:b/>
          </w:rPr>
          <w:delText>Pravidlá uplatňujúce sa pri zadávaní zákaziek na základe horizontálnej spolupráce</w:delText>
        </w:r>
      </w:del>
    </w:p>
    <w:p w14:paraId="632ABD69" w14:textId="0857A820" w:rsidR="009D7F63" w:rsidRPr="0073389C" w:rsidRDefault="009D7F63" w:rsidP="009D7F63">
      <w:pPr>
        <w:autoSpaceDE w:val="0"/>
        <w:autoSpaceDN w:val="0"/>
        <w:adjustRightInd w:val="0"/>
        <w:spacing w:before="120" w:after="120" w:line="288" w:lineRule="auto"/>
        <w:jc w:val="both"/>
        <w:rPr>
          <w:del w:id="2796" w:author="Zuzana Hušeková" w:date="2021-06-11T13:17:00Z"/>
        </w:rPr>
      </w:pPr>
      <w:del w:id="2797" w:author="Zuzana Hušeková" w:date="2021-06-11T13:17:00Z">
        <w:r w:rsidRPr="0073389C">
          <w:delText>V rámci tohto typu spolupráce medzi verejnými obstarávateľmi je pre neaplikovanie postupov a pravidiel ZVO pri uzavretí vzájomnej zmluvy potrebné kumulatívne splniť tieto podmienky:</w:delText>
        </w:r>
      </w:del>
    </w:p>
    <w:p w14:paraId="79B14EA4" w14:textId="25D97C76" w:rsidR="009D7F63" w:rsidRPr="0073389C" w:rsidRDefault="009D7F63" w:rsidP="005B7173">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rPr>
          <w:del w:id="2798" w:author="Zuzana Hušeková" w:date="2021-06-11T13:17:00Z"/>
        </w:rPr>
      </w:pPr>
      <w:del w:id="2799" w:author="Zuzana Hušeková" w:date="2021-06-11T13:17:00Z">
        <w:r w:rsidRPr="0073389C">
          <w:delText>zmluvou sa ustanovuje alebo vykonáva spolupráca medzi zúčastnenými verejnými obstarávateľmi s cieľom zabezpečiť, aby sa služby vo verejnom záujme, ktoré musia poskytovať, poskytovali v záujme dosahovania ich spoločných cieľov,</w:delText>
        </w:r>
      </w:del>
    </w:p>
    <w:p w14:paraId="2222E031" w14:textId="49B515D0" w:rsidR="009D7F63" w:rsidRPr="0073389C" w:rsidRDefault="009D7F63" w:rsidP="005B7173">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rPr>
          <w:del w:id="2800" w:author="Zuzana Hušeková" w:date="2021-06-11T13:17:00Z"/>
        </w:rPr>
      </w:pPr>
      <w:del w:id="2801" w:author="Zuzana Hušeková" w:date="2021-06-11T13:17:00Z">
        <w:r w:rsidRPr="0073389C">
          <w:delText>vykonávanie takejto spolupráce sa riadi výlučne aspektmi týkajúcimi sa verejného záujmu,</w:delText>
        </w:r>
      </w:del>
    </w:p>
    <w:p w14:paraId="2EFF7FF5" w14:textId="4312B251" w:rsidR="009D7F63" w:rsidRPr="0073389C" w:rsidRDefault="009D7F63" w:rsidP="005B7173">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rPr>
          <w:del w:id="2802" w:author="Zuzana Hušeková" w:date="2021-06-11T13:17:00Z"/>
        </w:rPr>
      </w:pPr>
      <w:del w:id="2803" w:author="Zuzana Hušeková" w:date="2021-06-11T13:17:00Z">
        <w:r w:rsidRPr="0073389C">
          <w:delText>zúčastnení verejní obstarávatelia vykonávajú na otvorenom trhu menej ako 20 % činností, ktorých sa spolupráca týka.</w:delText>
        </w:r>
      </w:del>
    </w:p>
    <w:p w14:paraId="1ADCB0C6" w14:textId="4785BAC1" w:rsidR="005F5EA3" w:rsidRDefault="009D7F63" w:rsidP="009D7F63">
      <w:pPr>
        <w:autoSpaceDE w:val="0"/>
        <w:autoSpaceDN w:val="0"/>
        <w:adjustRightInd w:val="0"/>
        <w:spacing w:before="120" w:after="120" w:line="288" w:lineRule="auto"/>
        <w:jc w:val="both"/>
        <w:rPr>
          <w:del w:id="2804" w:author="Zuzana Hušeková" w:date="2021-06-11T13:17:00Z"/>
        </w:rPr>
      </w:pPr>
      <w:del w:id="2805" w:author="Zuzana Hušeková" w:date="2021-06-11T13:17:00Z">
        <w:r w:rsidRPr="0073389C">
          <w:delText>Podrobnejšie pravidlá upravuje metodický pokyn CKO č. 12</w:delText>
        </w:r>
        <w:r w:rsidR="00A62A29">
          <w:delText xml:space="preserve"> </w:delText>
        </w:r>
        <w:r w:rsidR="00A62A29" w:rsidRPr="00A62A29">
          <w:delText>k zadávaniu zákaziek nespadajúcich pod zákon o verejnom obstarávaní</w:delText>
        </w:r>
        <w:r w:rsidRPr="0073389C">
          <w:delText xml:space="preserve">. </w:delText>
        </w:r>
      </w:del>
    </w:p>
    <w:p w14:paraId="1F765C72" w14:textId="705A53D4" w:rsidR="005F5EA3" w:rsidRPr="0073389C" w:rsidRDefault="005F5EA3" w:rsidP="009D7F63">
      <w:pPr>
        <w:autoSpaceDE w:val="0"/>
        <w:autoSpaceDN w:val="0"/>
        <w:adjustRightInd w:val="0"/>
        <w:spacing w:before="120" w:after="120" w:line="288" w:lineRule="auto"/>
        <w:jc w:val="both"/>
        <w:rPr>
          <w:del w:id="2806" w:author="Zuzana Hušeková" w:date="2021-06-11T13:17:00Z"/>
        </w:rPr>
      </w:pPr>
    </w:p>
    <w:p w14:paraId="1AC543F4" w14:textId="55613815" w:rsidR="009D7F63" w:rsidRPr="0073389C" w:rsidRDefault="009D7F63" w:rsidP="005B7173">
      <w:pPr>
        <w:pStyle w:val="Odsekzoznamu"/>
        <w:numPr>
          <w:ilvl w:val="0"/>
          <w:numId w:val="116"/>
        </w:numPr>
        <w:autoSpaceDE w:val="0"/>
        <w:autoSpaceDN w:val="0"/>
        <w:adjustRightInd w:val="0"/>
        <w:spacing w:before="120" w:after="120" w:line="288" w:lineRule="auto"/>
        <w:contextualSpacing w:val="0"/>
        <w:jc w:val="both"/>
        <w:rPr>
          <w:del w:id="2807" w:author="Zuzana Hušeková" w:date="2021-06-11T13:17:00Z"/>
          <w:b/>
        </w:rPr>
      </w:pPr>
      <w:del w:id="2808" w:author="Zuzana Hušeková" w:date="2021-06-11T13:17:00Z">
        <w:r w:rsidRPr="0073389C">
          <w:rPr>
            <w:b/>
          </w:rPr>
          <w:delText xml:space="preserve">Pravidlá pre predkladanie dokumentácie a postup poskytovateľa pri výkone </w:delText>
        </w:r>
        <w:r w:rsidR="005F5EA3">
          <w:rPr>
            <w:b/>
          </w:rPr>
          <w:delText xml:space="preserve">finančnej </w:delText>
        </w:r>
        <w:r w:rsidRPr="0073389C">
          <w:rPr>
            <w:b/>
          </w:rPr>
          <w:delText>kontroly „in-house“ zákaziek a horizontálnych zákaziek</w:delText>
        </w:r>
      </w:del>
    </w:p>
    <w:p w14:paraId="1CCCA682" w14:textId="10E7FE09" w:rsidR="00483B64" w:rsidRPr="00483B64" w:rsidRDefault="009D7F63" w:rsidP="00483B64">
      <w:pPr>
        <w:autoSpaceDE w:val="0"/>
        <w:autoSpaceDN w:val="0"/>
        <w:adjustRightInd w:val="0"/>
        <w:spacing w:before="120" w:after="120" w:line="288" w:lineRule="auto"/>
        <w:jc w:val="both"/>
        <w:rPr>
          <w:del w:id="2809" w:author="Zuzana Hušeková" w:date="2021-06-11T13:17:00Z"/>
          <w:b/>
        </w:rPr>
      </w:pPr>
      <w:del w:id="2810" w:author="Zuzana Hušeková" w:date="2021-06-11T13:17:00Z">
        <w:r w:rsidRPr="0073389C">
          <w:rPr>
            <w:b/>
            <w:i/>
            <w:color w:val="FF0000"/>
          </w:rPr>
          <w:delText>Povinnosť prijímateľa:</w:delText>
        </w:r>
        <w:r w:rsidRPr="0073389C">
          <w:rPr>
            <w:color w:val="FF0000"/>
          </w:rPr>
          <w:delText xml:space="preserve"> </w:delText>
        </w:r>
        <w:r w:rsidR="00367E6F" w:rsidRPr="00367E6F">
          <w:rPr>
            <w:rFonts w:cs="Arial"/>
            <w:szCs w:val="19"/>
          </w:rPr>
          <w:delText xml:space="preserve"> </w:delText>
        </w:r>
        <w:r w:rsidR="00367E6F" w:rsidRPr="00367E6F">
          <w:delText xml:space="preserve">Prijímateľ predloží </w:delText>
        </w:r>
        <w:r w:rsidR="00483B64" w:rsidRPr="00483B64">
          <w:delText>na finančnú kontrolu kompletnú dokumentáciu k zadávaniu zákazky po podpise zmluvy oboma zmluvnými stranami (prijímateľa a dodávateľa)</w:delText>
        </w:r>
        <w:r w:rsidR="00483B64" w:rsidRPr="00483B64" w:rsidDel="008366DC">
          <w:delText xml:space="preserve"> </w:delText>
        </w:r>
        <w:r w:rsidR="00483B64" w:rsidRPr="00483B64">
          <w:delText xml:space="preserve">analogicky k postupu pri </w:delText>
        </w:r>
        <w:r w:rsidR="00483B64" w:rsidRPr="00483B64">
          <w:rPr>
            <w:b/>
          </w:rPr>
          <w:delText>štandardnej ex-post kontrole.</w:delText>
        </w:r>
      </w:del>
    </w:p>
    <w:p w14:paraId="721C8BE9" w14:textId="3F7C4ABE" w:rsidR="009D7F63" w:rsidRPr="0073389C" w:rsidRDefault="00483B64" w:rsidP="00483B64">
      <w:pPr>
        <w:autoSpaceDE w:val="0"/>
        <w:autoSpaceDN w:val="0"/>
        <w:adjustRightInd w:val="0"/>
        <w:spacing w:before="120" w:after="120" w:line="288" w:lineRule="auto"/>
        <w:jc w:val="both"/>
        <w:rPr>
          <w:del w:id="2811" w:author="Zuzana Hušeková" w:date="2021-06-11T13:17:00Z"/>
          <w:rFonts w:eastAsiaTheme="minorHAnsi"/>
        </w:rPr>
      </w:pPr>
      <w:del w:id="2812" w:author="Zuzana Hušeková" w:date="2021-06-11T13:17:00Z">
        <w:r w:rsidRPr="002E4204">
          <w:rPr>
            <w:b/>
            <w:i/>
            <w:color w:val="FF0000"/>
          </w:rPr>
          <w:delText>Povinnosť prijímateľa:</w:delText>
        </w:r>
        <w:r w:rsidRPr="002E4204">
          <w:rPr>
            <w:color w:val="FF0000"/>
          </w:rPr>
          <w:delText xml:space="preserve"> </w:delText>
        </w:r>
        <w:r w:rsidRPr="00483B64">
          <w:delText xml:space="preserve">Prijímateľ je </w:delText>
        </w:r>
        <w:r w:rsidRPr="00483B64">
          <w:rPr>
            <w:b/>
          </w:rPr>
          <w:delText>povinný určiť odkladaciu podmienku účinnosti v zmluve</w:delText>
        </w:r>
        <w:r w:rsidRPr="00483B64">
          <w:delText xml:space="preserve">, uzavretej s dodávateľom. Zmluva s dodávateľom by </w:delText>
        </w:r>
        <w:r w:rsidRPr="00483B64">
          <w:rPr>
            <w:b/>
          </w:rPr>
          <w:delText>nadobudla účinnosť po ukončení finančnej kontroly</w:delText>
        </w:r>
        <w:r w:rsidRPr="00483B64">
          <w:delText>, v rámci ktorej poskytovateľ neidentifikoval nedostatky, ktoré by mali alebo mohli mať vplyv na výsledok zadávania zákazky (</w:delText>
        </w:r>
        <w:r w:rsidRPr="00483B64">
          <w:rPr>
            <w:b/>
          </w:rPr>
          <w:delText>po doručení správy z kontroly prijímateľovi</w:delText>
        </w:r>
        <w:r w:rsidRPr="00483B64">
          <w:delText>), alebo v rámci ktorej prijímateľ súhlasil s výškou ex ante finančnej opravy uvedenej v návrhu správy/správe z kontroly a splnil podmienky na uplatnenie ex ante finančnej opravy podľa MP CKO č. 5</w:delText>
        </w:r>
        <w:r w:rsidRPr="00483B64">
          <w:rPr>
            <w:vertAlign w:val="superscript"/>
          </w:rPr>
          <w:footnoteReference w:id="158"/>
        </w:r>
        <w:r w:rsidRPr="00483B64">
          <w:delText>, ktorý upravuje postup pri určení finančných opráv za porušenie pravidiel týkajúcich sa VO.</w:delText>
        </w:r>
        <w:r w:rsidR="009D7F63" w:rsidRPr="0073389C">
          <w:delText xml:space="preserve">  </w:delText>
        </w:r>
      </w:del>
    </w:p>
    <w:p w14:paraId="4C305CCF" w14:textId="1E4C2415" w:rsidR="009D7F63" w:rsidRPr="0073389C" w:rsidRDefault="009D7F63" w:rsidP="009D7F63">
      <w:pPr>
        <w:autoSpaceDE w:val="0"/>
        <w:autoSpaceDN w:val="0"/>
        <w:adjustRightInd w:val="0"/>
        <w:spacing w:before="120" w:after="120" w:line="288" w:lineRule="auto"/>
        <w:jc w:val="both"/>
        <w:rPr>
          <w:del w:id="2816" w:author="Zuzana Hušeková" w:date="2021-06-11T13:17:00Z"/>
        </w:rPr>
      </w:pPr>
      <w:del w:id="2817" w:author="Zuzana Hušeková" w:date="2021-06-11T13:17:00Z">
        <w:r w:rsidRPr="0073389C">
          <w:delText xml:space="preserve">Súčasťou dokumentácie sú najmä nasledovné dokumenty: </w:delText>
        </w:r>
      </w:del>
    </w:p>
    <w:p w14:paraId="76655214" w14:textId="6A10F0EC"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rPr>
          <w:del w:id="2818" w:author="Zuzana Hušeková" w:date="2021-06-11T13:17:00Z"/>
        </w:rPr>
      </w:pPr>
      <w:del w:id="2819" w:author="Zuzana Hušeková" w:date="2021-06-11T13:17:00Z">
        <w:r w:rsidRPr="0073389C">
          <w:lastRenderedPageBreak/>
          <w:delText>zdôvodnenie zadávania zákazky formou in-house zákazky alebo horizontálnej zákazky,</w:delText>
        </w:r>
      </w:del>
    </w:p>
    <w:p w14:paraId="280AC426" w14:textId="03BEBFEE"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rPr>
          <w:del w:id="2820" w:author="Zuzana Hušeková" w:date="2021-06-11T13:17:00Z"/>
        </w:rPr>
      </w:pPr>
      <w:del w:id="2821" w:author="Zuzana Hušeková" w:date="2021-06-11T13:17:00Z">
        <w:r w:rsidRPr="0073389C">
          <w:delText>výsledná zmluva so subjektom resp. verejným obstarávateľo</w:delText>
        </w:r>
        <w:r w:rsidR="00367E6F">
          <w:delText>m</w:delText>
        </w:r>
        <w:r w:rsidRPr="0073389C">
          <w:delText xml:space="preserve"> v prípade horizontálne</w:delText>
        </w:r>
        <w:r w:rsidR="00F602E1">
          <w:delText>j</w:delText>
        </w:r>
        <w:r w:rsidRPr="0073389C">
          <w:delText xml:space="preserve"> spolupráce, vrátane všetkých jej príloh a dodatkov,</w:delText>
        </w:r>
      </w:del>
    </w:p>
    <w:p w14:paraId="4013BB73" w14:textId="4326E602"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rPr>
          <w:del w:id="2822" w:author="Zuzana Hušeková" w:date="2021-06-11T13:17:00Z"/>
        </w:rPr>
      </w:pPr>
      <w:del w:id="2823" w:author="Zuzana Hušeková" w:date="2021-06-11T13:17:00Z">
        <w:r w:rsidRPr="0073389C">
          <w:delText xml:space="preserve">doklady preukazujúce </w:delText>
        </w:r>
        <w:r w:rsidR="00312317">
          <w:delText>neexistenciu priamej účasti súkromného kapitálu</w:delText>
        </w:r>
        <w:r w:rsidRPr="0073389C">
          <w:delText xml:space="preserve"> podľa </w:delText>
        </w:r>
        <w:r w:rsidR="00D60F2D">
          <w:rPr>
            <w:rFonts w:cs="Arial"/>
            <w:szCs w:val="19"/>
          </w:rPr>
          <w:delText>metodického pokynu</w:delText>
        </w:r>
        <w:r w:rsidR="00D60F2D" w:rsidRPr="00344006">
          <w:rPr>
            <w:rFonts w:cs="Arial"/>
            <w:szCs w:val="19"/>
          </w:rPr>
          <w:delText xml:space="preserve"> </w:delText>
        </w:r>
        <w:r w:rsidR="00D60F2D">
          <w:rPr>
            <w:rFonts w:cs="Arial"/>
            <w:szCs w:val="19"/>
          </w:rPr>
          <w:delText>CKO</w:delText>
        </w:r>
        <w:r w:rsidRPr="0073389C">
          <w:delText xml:space="preserve"> č. 12– napr. doklad potvrdzujúci právnu subjektivitu subjektu (napr. doklad o pridelení IČO, výpis z OR SR nie starší ako 3 mesiace ku dňu predloženia dokumentácie), zriaďovacia listina vrátane všetkých relevantných dodatkov, zakladateľská listina, spoločenská zmluva, výpis z centrálneho depozitára cenných papierov, </w:delText>
        </w:r>
      </w:del>
    </w:p>
    <w:p w14:paraId="500AF5DB" w14:textId="2F2E171F"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rPr>
          <w:del w:id="2824" w:author="Zuzana Hušeková" w:date="2021-06-11T13:17:00Z"/>
        </w:rPr>
      </w:pPr>
      <w:del w:id="2825" w:author="Zuzana Hušeková" w:date="2021-06-11T13:17:00Z">
        <w:r w:rsidRPr="0073389C">
          <w:delText xml:space="preserve">doklady preukazujúce vykonávanie kontroly nad subjektom podľa </w:delText>
        </w:r>
        <w:r w:rsidR="00D60F2D">
          <w:rPr>
            <w:rFonts w:cs="Arial"/>
            <w:szCs w:val="19"/>
          </w:rPr>
          <w:delText>metodického pokynu</w:delText>
        </w:r>
        <w:r w:rsidR="00D60F2D" w:rsidRPr="00344006">
          <w:rPr>
            <w:rFonts w:cs="Arial"/>
            <w:szCs w:val="19"/>
          </w:rPr>
          <w:delText xml:space="preserve"> </w:delText>
        </w:r>
        <w:r w:rsidR="00D60F2D">
          <w:rPr>
            <w:rFonts w:cs="Arial"/>
            <w:szCs w:val="19"/>
          </w:rPr>
          <w:delText>CKO</w:delText>
        </w:r>
        <w:r w:rsidR="00D60F2D" w:rsidRPr="0073389C" w:rsidDel="00D60F2D">
          <w:delText xml:space="preserve"> </w:delText>
        </w:r>
        <w:r w:rsidRPr="0073389C">
          <w:delText xml:space="preserve">č. 12– napr. zriaďovacia listina vrátane všetkých relevantných dodatkov, výpis z OR SR nie starší ako 3 mesiace ku dňu predloženia dokumentácie, výpis z centrálneho depozitára cenných papierov, </w:delText>
        </w:r>
      </w:del>
    </w:p>
    <w:p w14:paraId="4F86AC8C" w14:textId="0FBDB3AE"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rPr>
          <w:del w:id="2826" w:author="Zuzana Hušeková" w:date="2021-06-11T13:17:00Z"/>
        </w:rPr>
      </w:pPr>
      <w:del w:id="2827" w:author="Zuzana Hušeková" w:date="2021-06-11T13:17:00Z">
        <w:r w:rsidRPr="0073389C">
          <w:delText xml:space="preserve">doklady preukazujúce splnenia podmienky vykonávania základnej činnosti pre verejného obstarávateľa podľa </w:delText>
        </w:r>
        <w:r w:rsidR="00D60F2D">
          <w:rPr>
            <w:rFonts w:cs="Arial"/>
            <w:szCs w:val="19"/>
          </w:rPr>
          <w:delText>metodického pokynu</w:delText>
        </w:r>
        <w:r w:rsidR="00D60F2D" w:rsidRPr="00344006">
          <w:rPr>
            <w:rFonts w:cs="Arial"/>
            <w:szCs w:val="19"/>
          </w:rPr>
          <w:delText xml:space="preserve"> </w:delText>
        </w:r>
        <w:r w:rsidR="00D60F2D">
          <w:rPr>
            <w:rFonts w:cs="Arial"/>
            <w:szCs w:val="19"/>
          </w:rPr>
          <w:delText>CKO</w:delText>
        </w:r>
        <w:r w:rsidRPr="0073389C">
          <w:delText xml:space="preserve"> č. 12 - napr. výročné správy, auditné správy, účtovná závierka, analytická evidencia v účtovníctve a pod. za posledné tri ukončené účtovné obdobia</w:delText>
        </w:r>
        <w:r w:rsidR="00E24496">
          <w:rPr>
            <w:rFonts w:cs="Arial"/>
            <w:szCs w:val="19"/>
          </w:rPr>
          <w:delText>(</w:delText>
        </w:r>
        <w:r w:rsidR="00C40808">
          <w:rPr>
            <w:rFonts w:eastAsiaTheme="minorHAnsi"/>
          </w:rPr>
          <w:delText>ak sú dostupné, v závislosti od vzniku alebo začatia prevádzkovania činnosti)</w:delText>
        </w:r>
        <w:r w:rsidR="00E24496">
          <w:rPr>
            <w:rFonts w:cs="Arial"/>
            <w:szCs w:val="19"/>
          </w:rPr>
          <w:delText>)</w:delText>
        </w:r>
        <w:r w:rsidRPr="0073389C">
          <w:delText xml:space="preserve">, alebo podnikateľský plán v prípade, </w:delText>
        </w:r>
        <w:r w:rsidR="00C40808">
          <w:delText xml:space="preserve">v prípade </w:delText>
        </w:r>
        <w:r w:rsidRPr="0073389C">
          <w:delText>že tieto doklady nie sú z dôvodu momentu vzniku subjektu dostupné,</w:delText>
        </w:r>
      </w:del>
    </w:p>
    <w:p w14:paraId="7C965677" w14:textId="49735FBA"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rPr>
          <w:del w:id="2828" w:author="Zuzana Hušeková" w:date="2021-06-11T13:17:00Z"/>
        </w:rPr>
      </w:pPr>
      <w:del w:id="2829" w:author="Zuzana Hušeková" w:date="2021-06-11T13:17:00Z">
        <w:r w:rsidRPr="0073389C">
          <w:delText xml:space="preserve">čestné vyhlásenie prijímateľa o splnení všetkých podmienok uvedených v </w:delText>
        </w:r>
        <w:r w:rsidR="00E24496">
          <w:rPr>
            <w:rFonts w:cs="Arial"/>
            <w:szCs w:val="19"/>
          </w:rPr>
          <w:delText>metodickom pokyne</w:delText>
        </w:r>
        <w:r w:rsidR="00E24496" w:rsidRPr="00344006">
          <w:rPr>
            <w:rFonts w:cs="Arial"/>
            <w:szCs w:val="19"/>
          </w:rPr>
          <w:delText xml:space="preserve"> </w:delText>
        </w:r>
        <w:r w:rsidR="00E24496">
          <w:rPr>
            <w:rFonts w:cs="Arial"/>
            <w:szCs w:val="19"/>
          </w:rPr>
          <w:delText xml:space="preserve">CKO </w:delText>
        </w:r>
        <w:r w:rsidRPr="0073389C">
          <w:delText xml:space="preserve">č. 12 (príloha č. </w:delText>
        </w:r>
        <w:r w:rsidR="001A6E82" w:rsidRPr="0073389C">
          <w:delText>3</w:delText>
        </w:r>
        <w:r w:rsidR="001A6E82">
          <w:delText>0</w:delText>
        </w:r>
        <w:r w:rsidRPr="0073389C">
          <w:delText xml:space="preserve">), </w:delText>
        </w:r>
      </w:del>
    </w:p>
    <w:p w14:paraId="2E800ABE" w14:textId="20B135BB"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rPr>
          <w:del w:id="2830" w:author="Zuzana Hušeková" w:date="2021-06-11T13:17:00Z"/>
        </w:rPr>
      </w:pPr>
      <w:del w:id="2831" w:author="Zuzana Hušeková" w:date="2021-06-11T13:17:00Z">
        <w:r w:rsidRPr="0073389C">
          <w:delText xml:space="preserve">preukázanie hospodárnosti v nadväznosti na povinnosť </w:delText>
        </w:r>
        <w:r w:rsidR="00312317">
          <w:delText xml:space="preserve">dodržať princíp </w:delText>
        </w:r>
        <w:r w:rsidRPr="0073389C">
          <w:delText xml:space="preserve">hospodárnosti vyplývajúcej zo zákona o finančnej kontrole </w:delText>
        </w:r>
        <w:r w:rsidR="00C40808">
          <w:delText xml:space="preserve">a audite </w:delText>
        </w:r>
        <w:r w:rsidRPr="0073389C">
          <w:delText>a zo zákona o rozpočtových pravidlách,</w:delText>
        </w:r>
      </w:del>
    </w:p>
    <w:p w14:paraId="0128EA14" w14:textId="40B230E7"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rPr>
          <w:del w:id="2832" w:author="Zuzana Hušeková" w:date="2021-06-11T13:17:00Z"/>
        </w:rPr>
      </w:pPr>
      <w:del w:id="2833" w:author="Zuzana Hušeková" w:date="2021-06-11T13:17:00Z">
        <w:r w:rsidRPr="0073389C">
          <w:delText xml:space="preserve">doklady preukazujúce splnenie podmienky uvedenej v </w:delText>
        </w:r>
        <w:r w:rsidR="00E24496">
          <w:rPr>
            <w:rFonts w:cs="Arial"/>
            <w:szCs w:val="19"/>
          </w:rPr>
          <w:delText>metodickom pokyne</w:delText>
        </w:r>
        <w:r w:rsidR="00E24496" w:rsidRPr="00344006">
          <w:rPr>
            <w:rFonts w:cs="Arial"/>
            <w:szCs w:val="19"/>
          </w:rPr>
          <w:delText xml:space="preserve"> </w:delText>
        </w:r>
        <w:r w:rsidR="00E24496">
          <w:rPr>
            <w:rFonts w:cs="Arial"/>
            <w:szCs w:val="19"/>
          </w:rPr>
          <w:delText>CKO</w:delText>
        </w:r>
        <w:r w:rsidRPr="0073389C">
          <w:delText xml:space="preserve"> č. 12</w:delText>
        </w:r>
        <w:r w:rsidR="00367E6F" w:rsidRPr="00367E6F">
          <w:rPr>
            <w:rFonts w:cs="Arial"/>
            <w:szCs w:val="19"/>
          </w:rPr>
          <w:delText xml:space="preserve"> </w:delText>
        </w:r>
        <w:r w:rsidR="00367E6F" w:rsidRPr="00367E6F">
          <w:delText>nespadajúcich pod zákon o verejnom obstarávaní</w:delText>
        </w:r>
        <w:r w:rsidRPr="0073389C">
          <w:delText xml:space="preserve">, (najmä preukázanie reálnej spolupráce a spoločného cieľa (napr. na základe schválenej žiadosti o NFP, dohody/memoranda o spolupráci, </w:delText>
        </w:r>
        <w:r w:rsidR="00765CB1" w:rsidRPr="00765CB1">
          <w:delText xml:space="preserve">štatútu, zakladateľskej listiny </w:delText>
        </w:r>
        <w:r w:rsidR="00765CB1">
          <w:delText xml:space="preserve">a </w:delText>
        </w:r>
        <w:r w:rsidRPr="0073389C">
          <w:delText xml:space="preserve">pod.), preukázanie verejného záujmu (napr. preukázaním nekomerčnej povahy spolupráce, legislatívne určenými činnosťami subjektov a pod.), preukázanie nižšieho ako 20 % podielu činností na otvorenom trhu (napr. prostredníctvom dokladov uvedených v </w:delText>
        </w:r>
        <w:r w:rsidR="00E24496">
          <w:rPr>
            <w:rFonts w:cs="Arial"/>
            <w:szCs w:val="19"/>
          </w:rPr>
          <w:delText>metodickom pokyne</w:delText>
        </w:r>
        <w:r w:rsidR="00E24496" w:rsidRPr="00344006">
          <w:rPr>
            <w:rFonts w:cs="Arial"/>
            <w:szCs w:val="19"/>
          </w:rPr>
          <w:delText xml:space="preserve"> </w:delText>
        </w:r>
        <w:r w:rsidR="00E24496">
          <w:rPr>
            <w:rFonts w:cs="Arial"/>
            <w:szCs w:val="19"/>
          </w:rPr>
          <w:delText xml:space="preserve">CKO </w:delText>
        </w:r>
        <w:r w:rsidRPr="0073389C">
          <w:delText xml:space="preserve">č. 12), preukázanie výšky nákladov v zmysle </w:delText>
        </w:r>
        <w:r w:rsidR="00E24496">
          <w:rPr>
            <w:rFonts w:cs="Arial"/>
            <w:szCs w:val="19"/>
          </w:rPr>
          <w:delText>metodického pokynu</w:delText>
        </w:r>
        <w:r w:rsidR="00E24496" w:rsidRPr="00344006">
          <w:rPr>
            <w:rFonts w:cs="Arial"/>
            <w:szCs w:val="19"/>
          </w:rPr>
          <w:delText xml:space="preserve"> </w:delText>
        </w:r>
        <w:r w:rsidR="00E24496">
          <w:rPr>
            <w:rFonts w:cs="Arial"/>
            <w:szCs w:val="19"/>
          </w:rPr>
          <w:delText xml:space="preserve">CKO </w:delText>
        </w:r>
        <w:r w:rsidRPr="0073389C">
          <w:delText xml:space="preserve">č. 12, </w:delText>
        </w:r>
      </w:del>
    </w:p>
    <w:p w14:paraId="19A8A695" w14:textId="73CB34DA" w:rsidR="009D7F63" w:rsidRDefault="00312317"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rPr>
          <w:del w:id="2834" w:author="Zuzana Hušeková" w:date="2021-06-11T13:17:00Z"/>
        </w:rPr>
      </w:pPr>
      <w:del w:id="2835" w:author="Zuzana Hušeková" w:date="2021-06-11T13:17:00Z">
        <w:r w:rsidRPr="00312317">
          <w:delText>ďalšiu relevantnú dokumentáciu súvisiacu s postupom zadávania in-house zákaziek a zákaziek horizontálnej spolupráce</w:delText>
        </w:r>
        <w:r w:rsidR="009D7F63" w:rsidRPr="0073389C">
          <w:delText>.</w:delText>
        </w:r>
      </w:del>
    </w:p>
    <w:p w14:paraId="760B6723" w14:textId="3270D716" w:rsidR="001D616E" w:rsidRPr="0073389C" w:rsidRDefault="001D616E" w:rsidP="002E4204">
      <w:pPr>
        <w:tabs>
          <w:tab w:val="left" w:pos="284"/>
        </w:tabs>
        <w:autoSpaceDE w:val="0"/>
        <w:autoSpaceDN w:val="0"/>
        <w:adjustRightInd w:val="0"/>
        <w:spacing w:before="120" w:after="120" w:line="288" w:lineRule="auto"/>
        <w:jc w:val="both"/>
        <w:rPr>
          <w:del w:id="2836" w:author="Zuzana Hušeková" w:date="2021-06-11T13:17:00Z"/>
        </w:rPr>
      </w:pPr>
      <w:del w:id="2837" w:author="Zuzana Hušeková" w:date="2021-06-11T13:17:00Z">
        <w:r w:rsidRPr="001D616E">
          <w:delText>Prijímateľ sa môže dobrovoľne rozhodnúť predložiť dokumentáciu na kontrolu pred podpisom zmluvy, ak ide o zákazku v režime výnimky vo finančnom limite nadlimitnej zákazky. V takom prípade prijímateľ predloží na finančnú kontrolu dokumentáciu dokladujúcu vykonanie prieskumu trhu (ak sa realizuje) a overenie dodržania pravidiel hospodárnosti poskytovateľovi pred podpisom tejto zmluvy analogicky k postupu pri druhej ex ante kontrole. Následne je však povinný predložiť dokumentáciu aj na kontrolu po podpise zmluvy s dodávateľom (analogicky k pravidlám týkajúcim sa v tejto Príručke následnej ex post kontroly).</w:delText>
        </w:r>
      </w:del>
    </w:p>
    <w:p w14:paraId="2E809A39" w14:textId="63AB48CE" w:rsidR="009D7F63" w:rsidRPr="0073389C" w:rsidRDefault="00367E6F" w:rsidP="001F7F84">
      <w:pPr>
        <w:autoSpaceDE w:val="0"/>
        <w:autoSpaceDN w:val="0"/>
        <w:adjustRightInd w:val="0"/>
        <w:spacing w:before="120" w:after="120" w:line="288" w:lineRule="auto"/>
        <w:jc w:val="both"/>
        <w:rPr>
          <w:del w:id="2838" w:author="Zuzana Hušeková" w:date="2021-06-11T13:17:00Z"/>
        </w:rPr>
      </w:pPr>
      <w:del w:id="2839" w:author="Zuzana Hušeková" w:date="2021-06-11T13:17:00Z">
        <w:r w:rsidRPr="0073389C">
          <w:rPr>
            <w:b/>
            <w:i/>
            <w:color w:val="FF0000"/>
          </w:rPr>
          <w:delText>Povinnosť prijímateľa:</w:delText>
        </w:r>
        <w:r>
          <w:rPr>
            <w:b/>
            <w:i/>
            <w:color w:val="FF0000"/>
          </w:rPr>
          <w:delText xml:space="preserve"> </w:delText>
        </w:r>
        <w:r>
          <w:rPr>
            <w:color w:val="000000"/>
          </w:rPr>
          <w:delText xml:space="preserve">Prijímateľ z dôvodu </w:delText>
        </w:r>
        <w:r w:rsidR="009D7F63" w:rsidRPr="0073389C">
          <w:rPr>
            <w:color w:val="000000"/>
          </w:rPr>
          <w:delText xml:space="preserve">preukázania hospodárnosti </w:delText>
        </w:r>
        <w:r w:rsidR="00AD3E78" w:rsidRPr="00AD3E78">
          <w:rPr>
            <w:color w:val="000000"/>
          </w:rPr>
          <w:delText xml:space="preserve">výdavkov súvisiacich so zadávaním in-house </w:delText>
        </w:r>
        <w:r w:rsidR="009D7F63" w:rsidRPr="0073389C">
          <w:rPr>
            <w:color w:val="000000"/>
          </w:rPr>
          <w:delText xml:space="preserve">zákaziek </w:delText>
        </w:r>
        <w:r w:rsidR="00AD3E78" w:rsidRPr="00AD3E78">
          <w:rPr>
            <w:color w:val="000000"/>
          </w:rPr>
          <w:delText xml:space="preserve">a horizontálnych zákaziek zrealizuje indikatívny </w:delText>
        </w:r>
        <w:r w:rsidR="009D7F63" w:rsidRPr="0073389C">
          <w:rPr>
            <w:color w:val="000000"/>
          </w:rPr>
          <w:delText>prieskum trhu</w:delText>
        </w:r>
        <w:r w:rsidR="000E7C3B">
          <w:rPr>
            <w:color w:val="000000"/>
          </w:rPr>
          <w:delText>,</w:delText>
        </w:r>
        <w:r w:rsidR="009D7F63" w:rsidRPr="0073389C" w:rsidDel="00AD3E78">
          <w:rPr>
            <w:color w:val="000000"/>
          </w:rPr>
          <w:delText xml:space="preserve"> </w:delText>
        </w:r>
        <w:r w:rsidR="00AD3E78">
          <w:rPr>
            <w:color w:val="000000"/>
          </w:rPr>
          <w:delText xml:space="preserve">v rámci ktorého </w:delText>
        </w:r>
        <w:r w:rsidR="009D7F63" w:rsidRPr="0073389C">
          <w:rPr>
            <w:color w:val="000000"/>
          </w:rPr>
          <w:delText xml:space="preserve">osloví minimálne </w:delText>
        </w:r>
        <w:r w:rsidR="00AD3E78">
          <w:rPr>
            <w:color w:val="000000"/>
          </w:rPr>
          <w:delText>3</w:delText>
        </w:r>
        <w:r w:rsidR="00AD3E78" w:rsidRPr="0073389C">
          <w:rPr>
            <w:color w:val="000000"/>
          </w:rPr>
          <w:delText xml:space="preserve"> </w:delText>
        </w:r>
        <w:r w:rsidR="009D7F63" w:rsidRPr="0073389C">
          <w:rPr>
            <w:color w:val="000000"/>
          </w:rPr>
          <w:delText>potenciálnych dodávateľov</w:delText>
        </w:r>
        <w:r w:rsidR="00E56F7C">
          <w:rPr>
            <w:color w:val="000000"/>
          </w:rPr>
          <w:delText xml:space="preserve"> </w:delText>
        </w:r>
        <w:r w:rsidR="00E56F7C" w:rsidRPr="00E56F7C">
          <w:rPr>
            <w:color w:val="000000"/>
          </w:rPr>
          <w:delText>(vrátane dodávateľa „in-house“ zákazky)</w:delText>
        </w:r>
        <w:r w:rsidR="00AD3E78">
          <w:rPr>
            <w:color w:val="000000"/>
          </w:rPr>
          <w:delText xml:space="preserve">. </w:delText>
        </w:r>
        <w:r w:rsidR="00AD3E78" w:rsidRPr="00AD3E78">
          <w:rPr>
            <w:color w:val="000000"/>
          </w:rPr>
          <w:delText>Vyhodnotením ich indikatívnych ponúk prijímateľ preukazuje hospodárnosť predmetných výdavkov tak, že výdavky súvisiace so zadávaním in-house zákaziek a horizontálnych zákaziek musia byť nižšie ako hodnota zákazky zistená prieskumom trhu</w:delText>
        </w:r>
        <w:r w:rsidR="00E56F7C">
          <w:rPr>
            <w:color w:val="000000"/>
          </w:rPr>
          <w:delText>.</w:delText>
        </w:r>
      </w:del>
    </w:p>
    <w:p w14:paraId="16A9392D" w14:textId="6482B0EA" w:rsidR="009D7F63" w:rsidRPr="0073389C" w:rsidRDefault="009D7F63" w:rsidP="009D7F63">
      <w:pPr>
        <w:autoSpaceDE w:val="0"/>
        <w:autoSpaceDN w:val="0"/>
        <w:adjustRightInd w:val="0"/>
        <w:spacing w:before="120" w:after="120" w:line="288" w:lineRule="auto"/>
        <w:jc w:val="both"/>
        <w:rPr>
          <w:del w:id="2840" w:author="Zuzana Hušeková" w:date="2021-06-11T13:17:00Z"/>
          <w:color w:val="000000"/>
        </w:rPr>
      </w:pPr>
      <w:del w:id="2841" w:author="Zuzana Hušeková" w:date="2021-06-11T13:17:00Z">
        <w:r w:rsidRPr="0073389C">
          <w:rPr>
            <w:color w:val="000000"/>
          </w:rPr>
          <w:delText>Prijímateľ postupuje pri vyhodnotení prieskumu trhu v súlade s vyššie uvedenými princípmi</w:delText>
        </w:r>
        <w:r w:rsidR="00B2422C">
          <w:rPr>
            <w:color w:val="000000"/>
          </w:rPr>
          <w:delText>.</w:delText>
        </w:r>
        <w:r w:rsidRPr="0073389C">
          <w:rPr>
            <w:color w:val="000000"/>
          </w:rPr>
          <w:delText xml:space="preserve"> Prijímateľ vyhotoví zápis z</w:delText>
        </w:r>
        <w:r w:rsidR="00B2422C">
          <w:rPr>
            <w:color w:val="000000"/>
          </w:rPr>
          <w:delText xml:space="preserve"> indikatívneho </w:delText>
        </w:r>
        <w:r w:rsidRPr="0073389C">
          <w:rPr>
            <w:color w:val="000000"/>
          </w:rPr>
          <w:delText xml:space="preserve">prieskumu trhu. </w:delText>
        </w:r>
      </w:del>
    </w:p>
    <w:p w14:paraId="75033D39" w14:textId="32F4C91A" w:rsidR="00AF4B3F" w:rsidRPr="001F7F84" w:rsidRDefault="00AF4B3F"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del w:id="2842" w:author="Zuzana Hušeková" w:date="2021-06-11T13:17:00Z"/>
        </w:rPr>
      </w:pPr>
      <w:del w:id="2843" w:author="Zuzana Hušeková" w:date="2021-06-11T13:17:00Z">
        <w:r w:rsidRPr="001F7F84">
          <w:rPr>
            <w:b/>
            <w:i/>
          </w:rPr>
          <w:delText xml:space="preserve">Dôležité upozornenie: </w:delText>
        </w:r>
        <w:r w:rsidRPr="001F7F84">
          <w:delText xml:space="preserve">Poskytovateľ upozorňuje prijímateľa, že v prípade „in-house“ zákaziek na stavebné práce je potrebné klásť zvýšenú pozornosť na preukázanie hospodárnosti výdavkov súvisiacich so zadávaním týchto zákaziek. Prijímateľ je povinný zabezpečiť projektantom ocenený aktuálny rozpočet </w:delText>
        </w:r>
        <w:r w:rsidRPr="001F7F84">
          <w:lastRenderedPageBreak/>
          <w:delText>stavebných prác ošetrený úradnou pečiatkou projektanta a zároveň vykonať prieskum trhu oslovením minimálne troch potenciálnych dodávateľov (vrátane dodávateľa „in-house“ zákazky).</w:delText>
        </w:r>
      </w:del>
    </w:p>
    <w:p w14:paraId="6BA27CEC" w14:textId="73D3C3FB" w:rsidR="00765CB1" w:rsidRPr="0073389C" w:rsidRDefault="00765CB1" w:rsidP="009D7F63">
      <w:pPr>
        <w:autoSpaceDE w:val="0"/>
        <w:autoSpaceDN w:val="0"/>
        <w:adjustRightInd w:val="0"/>
        <w:spacing w:before="120" w:after="120" w:line="288" w:lineRule="auto"/>
        <w:jc w:val="both"/>
        <w:rPr>
          <w:del w:id="2844" w:author="Zuzana Hušeková" w:date="2021-06-11T13:17:00Z"/>
          <w:color w:val="000000"/>
        </w:rPr>
      </w:pPr>
    </w:p>
    <w:p w14:paraId="539F6238" w14:textId="4560E7C7" w:rsidR="00765CB1" w:rsidRPr="00852446" w:rsidRDefault="00765CB1" w:rsidP="005B7173">
      <w:pPr>
        <w:pStyle w:val="Odsekzoznamu"/>
        <w:numPr>
          <w:ilvl w:val="0"/>
          <w:numId w:val="116"/>
        </w:numPr>
        <w:autoSpaceDE w:val="0"/>
        <w:autoSpaceDN w:val="0"/>
        <w:adjustRightInd w:val="0"/>
        <w:spacing w:before="120" w:after="120" w:line="288" w:lineRule="auto"/>
        <w:contextualSpacing w:val="0"/>
        <w:jc w:val="both"/>
        <w:rPr>
          <w:del w:id="2845" w:author="Zuzana Hušeková" w:date="2021-06-11T13:17:00Z"/>
          <w:b/>
        </w:rPr>
      </w:pPr>
      <w:del w:id="2846" w:author="Zuzana Hušeková" w:date="2021-06-11T13:17:00Z">
        <w:r w:rsidRPr="00852446">
          <w:rPr>
            <w:b/>
          </w:rPr>
          <w:delText>Pravidlá obstarávania a kontroly zákaziek zadávaných osobou, ktorej poskytne verejný obstarávateľ 50% a menej finančných prostriedkov na dodanie tovaru, uskutočnenie stavebných prác a poskytnutie služieb z NFP</w:delText>
        </w:r>
      </w:del>
    </w:p>
    <w:p w14:paraId="2487DB2F" w14:textId="51D8317E" w:rsidR="00765CB1" w:rsidRPr="00765CB1" w:rsidRDefault="00765CB1" w:rsidP="00765CB1">
      <w:pPr>
        <w:autoSpaceDE w:val="0"/>
        <w:autoSpaceDN w:val="0"/>
        <w:adjustRightInd w:val="0"/>
        <w:spacing w:before="120" w:after="120" w:line="288" w:lineRule="auto"/>
        <w:jc w:val="both"/>
        <w:rPr>
          <w:del w:id="2847" w:author="Zuzana Hušeková" w:date="2021-06-11T13:17:00Z"/>
          <w:color w:val="000000"/>
        </w:rPr>
      </w:pPr>
      <w:del w:id="2848" w:author="Zuzana Hušeková" w:date="2021-06-11T13:17:00Z">
        <w:r w:rsidRPr="00765CB1">
          <w:rPr>
            <w:color w:val="000000"/>
          </w:rPr>
          <w:delText>Na základe zákona č. 269/2018 Z. z. o zabezpečovaní kvality vysokoškolského vzdelávania a o zmene a doplnení zákona č. 343/2015 Z. z. o verejnom obstarávaní a o zmene a doplnení niektorých zákonov v znení neskorších predpisov, ktorý nadobudol účinnosť dňa 26.9.2018, boli vypustené spod pôsobnosti ZVO tie prípady, ak verejný obstarávateľ poskytne osobe, ktorá nie je verejným obstarávateľom ani obstarávateľom časť finančných prostriedkov predstavujúcich percentuálny podiel rovnaký alebo nižší ako 50 % finančných prostriedkov na dodanie tovaru, uskutočnenie stavebných prác a poskytnutie služieb.</w:delText>
        </w:r>
      </w:del>
    </w:p>
    <w:p w14:paraId="0AF04F94" w14:textId="33668F4B" w:rsidR="00765CB1" w:rsidRDefault="00765CB1" w:rsidP="00765CB1">
      <w:pPr>
        <w:autoSpaceDE w:val="0"/>
        <w:autoSpaceDN w:val="0"/>
        <w:adjustRightInd w:val="0"/>
        <w:spacing w:before="120" w:after="120" w:line="288" w:lineRule="auto"/>
        <w:jc w:val="both"/>
        <w:rPr>
          <w:del w:id="2849" w:author="Zuzana Hušeková" w:date="2021-06-11T13:17:00Z"/>
          <w:color w:val="000000"/>
        </w:rPr>
      </w:pPr>
      <w:del w:id="2850" w:author="Zuzana Hušeková" w:date="2021-06-11T13:17:00Z">
        <w:r w:rsidRPr="00765CB1">
          <w:rPr>
            <w:color w:val="000000"/>
          </w:rPr>
          <w:delText xml:space="preserve">Poskytovateľ definuje </w:delText>
        </w:r>
        <w:r w:rsidR="00E24496">
          <w:rPr>
            <w:color w:val="000000"/>
          </w:rPr>
          <w:delText xml:space="preserve">presnejšie </w:delText>
        </w:r>
        <w:r w:rsidRPr="00765CB1">
          <w:rPr>
            <w:color w:val="000000"/>
          </w:rPr>
          <w:delText>pravidlá vzťahujúce sa na obstarávanie týchto zákaziek v rámci jednotlivých výziev/vyzvaní na predkladanie žiadostí o NFP.</w:delText>
        </w:r>
      </w:del>
    </w:p>
    <w:p w14:paraId="40298867" w14:textId="03F9CFBF" w:rsidR="00E87EBC" w:rsidRPr="00E87EBC" w:rsidRDefault="00E87EBC" w:rsidP="00E87EBC">
      <w:pPr>
        <w:autoSpaceDE w:val="0"/>
        <w:autoSpaceDN w:val="0"/>
        <w:adjustRightInd w:val="0"/>
        <w:spacing w:before="120" w:after="120" w:line="288" w:lineRule="auto"/>
        <w:jc w:val="both"/>
        <w:rPr>
          <w:del w:id="2851" w:author="Zuzana Hušeková" w:date="2021-06-11T13:17:00Z"/>
          <w:color w:val="000000"/>
        </w:rPr>
      </w:pPr>
      <w:del w:id="2852" w:author="Zuzana Hušeková" w:date="2021-06-11T13:17:00Z">
        <w:r w:rsidRPr="00E87EBC">
          <w:rPr>
            <w:color w:val="000000"/>
          </w:rPr>
          <w:delText xml:space="preserve">Pokiaľ prijímateľ predloží poskytovateľovi dokumentáciu z procesu zadávania zákazky realizovaného osobou, ktorej verejný obstarávateľ poskytne 50% a menej finančných prostriedkov na dodanie tovaru, uskutočnenie stavebných prác a poskytnutie služieb z NFP, pri ktorej obstarávaní nepostupoval podľa pravidiel uvedených v tejto príručke a v MP CKO č. 12 a porušenie týchto pravidiel malo alebo mohlo mať vplyv na výsledok zadávania zákazky, poskytovateľ postupuje analogicky podľa MP CKO č. 5. </w:delText>
        </w:r>
      </w:del>
    </w:p>
    <w:p w14:paraId="1462B4A2" w14:textId="3C676880" w:rsidR="00E87EBC" w:rsidRPr="00765CB1" w:rsidRDefault="00E87EBC" w:rsidP="00E87EBC">
      <w:pPr>
        <w:autoSpaceDE w:val="0"/>
        <w:autoSpaceDN w:val="0"/>
        <w:adjustRightInd w:val="0"/>
        <w:spacing w:before="120" w:after="120" w:line="288" w:lineRule="auto"/>
        <w:jc w:val="both"/>
        <w:rPr>
          <w:del w:id="2853" w:author="Zuzana Hušeková" w:date="2021-06-11T13:17:00Z"/>
          <w:color w:val="000000"/>
        </w:rPr>
      </w:pPr>
      <w:del w:id="2854" w:author="Zuzana Hušeková" w:date="2021-06-11T13:17:00Z">
        <w:r w:rsidRPr="00E87EBC">
          <w:rPr>
            <w:color w:val="000000"/>
          </w:rPr>
          <w:delText xml:space="preserve">Ak zákazku zadáva osoba, ktorej verejný obstarávateľ poskytne časť finančných prostriedkov z NFP predstavujúcich percentuálny podiel rovnaký alebo nižší ako 50% finančných prostriedkov na dodanie tovaru, uskutočnenie stavebných prác a poskytnutie služieb a zákazka napĺňa podmienky na uplatnenie výnimky podľa § 1 ods. 2 až 14 ZVO alebo podľa § 8 ods. 2 ZVO, postupuje prijímateľ pri zadávaní zákazky podľa kapitoly </w:delText>
        </w:r>
        <w:r>
          <w:rPr>
            <w:color w:val="000000"/>
          </w:rPr>
          <w:delText>2.5.9</w:delText>
        </w:r>
        <w:r w:rsidRPr="00E87EBC">
          <w:rPr>
            <w:color w:val="000000"/>
          </w:rPr>
          <w:delText xml:space="preserve"> tejto príručky, a nie je povinný uplatniť procesné pravidlá podľa tejto kapitoly príručky.</w:delText>
        </w:r>
      </w:del>
    </w:p>
    <w:p w14:paraId="29B85CD5" w14:textId="10C64F3C" w:rsidR="00765CB1" w:rsidRPr="00765CB1" w:rsidRDefault="00765CB1" w:rsidP="00765CB1">
      <w:pPr>
        <w:autoSpaceDE w:val="0"/>
        <w:autoSpaceDN w:val="0"/>
        <w:adjustRightInd w:val="0"/>
        <w:spacing w:before="120" w:after="120" w:line="288" w:lineRule="auto"/>
        <w:jc w:val="both"/>
        <w:rPr>
          <w:del w:id="2855" w:author="Zuzana Hušeková" w:date="2021-06-11T13:17:00Z"/>
          <w:color w:val="000000"/>
        </w:rPr>
      </w:pPr>
      <w:del w:id="2856" w:author="Zuzana Hušeková" w:date="2021-06-11T13:17:00Z">
        <w:r w:rsidRPr="00765CB1">
          <w:rPr>
            <w:color w:val="000000"/>
          </w:rPr>
          <w:delText>Zákazky zadávané osobami, ktorým poskytne verejný obstarávateľ 50% a menej finančných prostriedkov na dodanie tovaru, uskutočnenie stavebných prác a poskytnutie služieb z NFP sa delia na:</w:delText>
        </w:r>
      </w:del>
    </w:p>
    <w:p w14:paraId="20CE10C7" w14:textId="15D2118F" w:rsidR="00765CB1" w:rsidRDefault="00765CB1" w:rsidP="005B7173">
      <w:pPr>
        <w:pStyle w:val="Odsekzoznamu"/>
        <w:numPr>
          <w:ilvl w:val="0"/>
          <w:numId w:val="118"/>
        </w:numPr>
        <w:autoSpaceDE w:val="0"/>
        <w:autoSpaceDN w:val="0"/>
        <w:adjustRightInd w:val="0"/>
        <w:spacing w:before="120" w:after="120" w:line="288" w:lineRule="auto"/>
        <w:ind w:left="851"/>
        <w:jc w:val="both"/>
        <w:rPr>
          <w:del w:id="2857" w:author="Zuzana Hušeková" w:date="2021-06-11T13:17:00Z"/>
          <w:color w:val="000000"/>
        </w:rPr>
      </w:pPr>
      <w:del w:id="2858" w:author="Zuzana Hušeková" w:date="2021-06-11T13:17:00Z">
        <w:r w:rsidRPr="00852446">
          <w:rPr>
            <w:color w:val="000000"/>
          </w:rPr>
          <w:delText>zákazky, ktorých hodnota bez DPH sa rovná, alebo presahuje 100 000 eur (ďalej len „</w:delText>
        </w:r>
        <w:r w:rsidRPr="00852446">
          <w:rPr>
            <w:b/>
            <w:color w:val="000000"/>
          </w:rPr>
          <w:delText>zákazky nad 100 000 eur</w:delText>
        </w:r>
        <w:r w:rsidRPr="00852446">
          <w:rPr>
            <w:color w:val="000000"/>
          </w:rPr>
          <w:delText>“),</w:delText>
        </w:r>
      </w:del>
    </w:p>
    <w:p w14:paraId="1C665B04" w14:textId="5AD4A757" w:rsidR="00765CB1" w:rsidRPr="00765CB1" w:rsidRDefault="00765CB1" w:rsidP="005B7173">
      <w:pPr>
        <w:pStyle w:val="Odsekzoznamu"/>
        <w:numPr>
          <w:ilvl w:val="0"/>
          <w:numId w:val="118"/>
        </w:numPr>
        <w:autoSpaceDE w:val="0"/>
        <w:autoSpaceDN w:val="0"/>
        <w:adjustRightInd w:val="0"/>
        <w:spacing w:before="120" w:after="120" w:line="288" w:lineRule="auto"/>
        <w:ind w:left="851"/>
        <w:jc w:val="both"/>
        <w:rPr>
          <w:del w:id="2859" w:author="Zuzana Hušeková" w:date="2021-06-11T13:17:00Z"/>
          <w:color w:val="000000"/>
        </w:rPr>
      </w:pPr>
      <w:del w:id="2860" w:author="Zuzana Hušeková" w:date="2021-06-11T13:17:00Z">
        <w:r w:rsidRPr="00765CB1">
          <w:rPr>
            <w:color w:val="000000"/>
          </w:rPr>
          <w:delText>zákazky, ktorých hodnota bez DPH je nižšia ako 100 000 eur (ďalej len „</w:delText>
        </w:r>
        <w:r w:rsidRPr="00852446">
          <w:rPr>
            <w:b/>
            <w:color w:val="000000"/>
          </w:rPr>
          <w:delText>zákazky do 100 000 eur</w:delText>
        </w:r>
        <w:r w:rsidRPr="00765CB1">
          <w:rPr>
            <w:color w:val="000000"/>
          </w:rPr>
          <w:delText>“).</w:delText>
        </w:r>
      </w:del>
    </w:p>
    <w:p w14:paraId="1DBE6F30" w14:textId="29BDD6BA" w:rsidR="00765CB1" w:rsidRPr="00765CB1" w:rsidRDefault="00765CB1" w:rsidP="00765CB1">
      <w:pPr>
        <w:autoSpaceDE w:val="0"/>
        <w:autoSpaceDN w:val="0"/>
        <w:adjustRightInd w:val="0"/>
        <w:spacing w:before="120" w:after="120" w:line="288" w:lineRule="auto"/>
        <w:jc w:val="both"/>
        <w:rPr>
          <w:del w:id="2861" w:author="Zuzana Hušeková" w:date="2021-06-11T13:17:00Z"/>
          <w:color w:val="000000"/>
        </w:rPr>
      </w:pPr>
      <w:del w:id="2862" w:author="Zuzana Hušeková" w:date="2021-06-11T13:17:00Z">
        <w:r w:rsidRPr="00765CB1">
          <w:rPr>
            <w:color w:val="000000"/>
          </w:rPr>
          <w:delText xml:space="preserve">V prípade zákaziek tohto typu nie je potrebné v osobitnom postupe určovať predpokladanú hodnotu zákazky, ale rozhodujúce je, aby zmluva, ktorá je uzatvorená  s úspešným dodávateľom, bola vo finančnom limite, ktorý je spojený s možnosťou uplatnenia postupu podľa </w:delText>
        </w:r>
        <w:r w:rsidR="00E5073A">
          <w:rPr>
            <w:rFonts w:cs="Arial"/>
            <w:szCs w:val="19"/>
          </w:rPr>
          <w:delText>metodického pokynu</w:delText>
        </w:r>
        <w:r w:rsidR="00E5073A" w:rsidRPr="00765CB1" w:rsidDel="00E5073A">
          <w:rPr>
            <w:color w:val="000000"/>
          </w:rPr>
          <w:delText xml:space="preserve"> </w:delText>
        </w:r>
        <w:r w:rsidRPr="00765CB1">
          <w:rPr>
            <w:color w:val="000000"/>
          </w:rPr>
          <w:delText>č. 12.</w:delText>
        </w:r>
      </w:del>
    </w:p>
    <w:p w14:paraId="2DBC49E6" w14:textId="2C57538A" w:rsidR="00F64B17" w:rsidRPr="00F64B17" w:rsidRDefault="00765CB1" w:rsidP="00F64B17">
      <w:pPr>
        <w:autoSpaceDE w:val="0"/>
        <w:autoSpaceDN w:val="0"/>
        <w:adjustRightInd w:val="0"/>
        <w:spacing w:before="120" w:after="120" w:line="288" w:lineRule="auto"/>
        <w:jc w:val="both"/>
        <w:rPr>
          <w:del w:id="2863" w:author="Zuzana Hušeková" w:date="2021-06-11T13:17:00Z"/>
          <w:color w:val="000000"/>
        </w:rPr>
      </w:pPr>
      <w:del w:id="2864" w:author="Zuzana Hušeková" w:date="2021-06-11T13:17:00Z">
        <w:r w:rsidRPr="00765CB1">
          <w:rPr>
            <w:color w:val="000000"/>
          </w:rPr>
          <w:delText xml:space="preserve">V prípade zákaziek </w:delText>
        </w:r>
        <w:r w:rsidRPr="00852446">
          <w:rPr>
            <w:b/>
            <w:color w:val="000000"/>
          </w:rPr>
          <w:delText>nad 100 000 eur</w:delText>
        </w:r>
        <w:r w:rsidRPr="00765CB1">
          <w:rPr>
            <w:color w:val="000000"/>
          </w:rPr>
          <w:delText xml:space="preserve"> musí byť plnenie založené na písomnom zmluvnom vzťahu. </w:delText>
        </w:r>
        <w:r w:rsidR="00F64B17" w:rsidRPr="00F64B17">
          <w:rPr>
            <w:color w:val="000000"/>
          </w:rPr>
          <w:delText xml:space="preserve">Dokumentáciu na kontrolu obstarávania predkladá prijímateľ </w:delText>
        </w:r>
        <w:r w:rsidR="00F64B17" w:rsidRPr="00F64B17">
          <w:rPr>
            <w:b/>
            <w:color w:val="000000"/>
          </w:rPr>
          <w:delText>po podpise zmluvy</w:delText>
        </w:r>
        <w:r w:rsidR="00F64B17" w:rsidRPr="00F64B17">
          <w:rPr>
            <w:color w:val="000000"/>
          </w:rPr>
          <w:delText xml:space="preserve"> s úspešným dodávateľom (analogicky k pravidlám týkajúcim sa v tejto Príručke štandardnej ex post kontroly). Prijímateľ sa môže dobrovoľne rozhodnúť predložiť dokumentáciu na kontrolu obstarávania </w:delText>
        </w:r>
        <w:r w:rsidR="00F64B17" w:rsidRPr="00F64B17">
          <w:rPr>
            <w:b/>
            <w:color w:val="000000"/>
          </w:rPr>
          <w:delText>pred podpisom zmluvy</w:delText>
        </w:r>
        <w:r w:rsidR="00F64B17" w:rsidRPr="00F64B17">
          <w:rPr>
            <w:color w:val="000000"/>
          </w:rPr>
          <w:delText xml:space="preserve"> s dodávateľom (analogicky k pravidlám týkajúcim sa v tejto Príručke druhej ex ante kontroly), ale následne je povinný predložiť ju </w:delText>
        </w:r>
        <w:r w:rsidR="00F64B17" w:rsidRPr="00F64B17">
          <w:rPr>
            <w:b/>
            <w:color w:val="000000"/>
          </w:rPr>
          <w:delText>aj</w:delText>
        </w:r>
        <w:r w:rsidR="00F64B17" w:rsidRPr="00F64B17">
          <w:rPr>
            <w:color w:val="000000"/>
          </w:rPr>
          <w:delText xml:space="preserve"> na kontrolu </w:delText>
        </w:r>
        <w:r w:rsidR="00F64B17" w:rsidRPr="00F64B17">
          <w:rPr>
            <w:b/>
            <w:color w:val="000000"/>
          </w:rPr>
          <w:delText>po podpise zmluvy</w:delText>
        </w:r>
        <w:r w:rsidR="00F64B17" w:rsidRPr="00F64B17">
          <w:rPr>
            <w:color w:val="000000"/>
          </w:rPr>
          <w:delText xml:space="preserve"> s dodávateľom (analogicky k pravidlám týkajúcim sa v tejto Príručke následnej ex post kontroly).</w:delText>
        </w:r>
      </w:del>
    </w:p>
    <w:p w14:paraId="5F7D7B5C" w14:textId="19013616" w:rsidR="00765CB1" w:rsidRPr="00765CB1" w:rsidRDefault="00765CB1" w:rsidP="00765CB1">
      <w:pPr>
        <w:autoSpaceDE w:val="0"/>
        <w:autoSpaceDN w:val="0"/>
        <w:adjustRightInd w:val="0"/>
        <w:spacing w:before="120" w:after="120" w:line="288" w:lineRule="auto"/>
        <w:jc w:val="both"/>
        <w:rPr>
          <w:del w:id="2865" w:author="Zuzana Hušeková" w:date="2021-06-11T13:17:00Z"/>
          <w:color w:val="000000"/>
        </w:rPr>
      </w:pPr>
      <w:del w:id="2866" w:author="Zuzana Hušeková" w:date="2021-06-11T13:17:00Z">
        <w:r w:rsidRPr="00765CB1">
          <w:rPr>
            <w:color w:val="000000"/>
          </w:rPr>
          <w:delText xml:space="preserve">V prípade zákaziek </w:delText>
        </w:r>
        <w:r w:rsidRPr="00852446">
          <w:rPr>
            <w:b/>
            <w:color w:val="000000"/>
          </w:rPr>
          <w:delText>do 100 000 eur</w:delText>
        </w:r>
        <w:r w:rsidRPr="00765CB1">
          <w:rPr>
            <w:color w:val="000000"/>
          </w:rPr>
          <w:delText xml:space="preserve"> nie je povinnosťou uzavrieť písomnú zmluvu, prijímateľ môže predložiť aj objednávku, ktorá v tomto prípade pre potreby finančnej kontroly obstarávania nahrádza písomný zmluvný vzťah. Dokumentáciu na kontrolu obstarávania predkladá prijímateľ po podpise zmluvy s úspešným dodávateľom (analogicky k pravidlám týkajúcim sa v tejto Príručke štandardnej ex post kontroly).</w:delText>
        </w:r>
      </w:del>
    </w:p>
    <w:p w14:paraId="6BF253D5" w14:textId="736ABCB7" w:rsidR="00765CB1" w:rsidRPr="00852446" w:rsidRDefault="00765CB1" w:rsidP="00852446">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del w:id="2867" w:author="Zuzana Hušeková" w:date="2021-06-11T13:17:00Z"/>
        </w:rPr>
      </w:pPr>
      <w:del w:id="2868" w:author="Zuzana Hušeková" w:date="2021-06-11T13:17:00Z">
        <w:r w:rsidRPr="00852446">
          <w:rPr>
            <w:b/>
            <w:i/>
          </w:rPr>
          <w:delText xml:space="preserve">Dôležité upozornenie: </w:delText>
        </w:r>
        <w:r w:rsidRPr="00852446">
          <w:delText xml:space="preserve">Medzi minimálne povinné náležitosti objednávky, tak aby táto spĺňala minimálne náležitosti písomného zmluvného vzťahu patrí najmä: dátum jej vyhotovenia, kompletné a správne identifikačné údaje objednávateľa a dodávateľa (t. j.  obchodné meno/ názov, IČO, adresu sídla, príp. kontaktné miesta), jednoznačnú špecifikáciu predmetu zákazky,  dohodnutú cenu (bez DPH, výška DPH a </w:delText>
        </w:r>
        <w:r w:rsidRPr="00852446">
          <w:lastRenderedPageBreak/>
          <w:delText>cena s DPH; v prípade, že dodávateľ nie je platca DPH, uvedie sa konečná cena), lehotu a miesto plnenia,  kód projektu v ITMS 2014+ (ak relevantné),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delText>
        </w:r>
      </w:del>
    </w:p>
    <w:p w14:paraId="4A87034C" w14:textId="7AD181C7" w:rsidR="00765CB1" w:rsidRPr="00765CB1" w:rsidRDefault="00765CB1" w:rsidP="00765CB1">
      <w:pPr>
        <w:autoSpaceDE w:val="0"/>
        <w:autoSpaceDN w:val="0"/>
        <w:adjustRightInd w:val="0"/>
        <w:spacing w:before="120" w:after="120" w:line="288" w:lineRule="auto"/>
        <w:jc w:val="both"/>
        <w:rPr>
          <w:del w:id="2869" w:author="Zuzana Hušeková" w:date="2021-06-11T13:17:00Z"/>
          <w:color w:val="000000"/>
        </w:rPr>
      </w:pPr>
      <w:del w:id="2870" w:author="Zuzana Hušeková" w:date="2021-06-11T13:17:00Z">
        <w:r w:rsidRPr="00852446">
          <w:rPr>
            <w:b/>
            <w:i/>
            <w:color w:val="FF0000"/>
          </w:rPr>
          <w:delText>Povinnosť prijímateľa:</w:delText>
        </w:r>
        <w:r w:rsidRPr="00765CB1">
          <w:rPr>
            <w:color w:val="000000"/>
          </w:rPr>
          <w:delText xml:space="preserve"> Prijímateľ je povinný pri výbere úspešného dodávateľa zabezpečiť dodržiavanie nasledujúcich princípov, ktorými sú:</w:delText>
        </w:r>
      </w:del>
    </w:p>
    <w:p w14:paraId="38964A42" w14:textId="2FBA9FB2" w:rsidR="00765CB1" w:rsidRDefault="00765CB1" w:rsidP="005B7173">
      <w:pPr>
        <w:pStyle w:val="Odsekzoznamu"/>
        <w:numPr>
          <w:ilvl w:val="0"/>
          <w:numId w:val="119"/>
        </w:numPr>
        <w:autoSpaceDE w:val="0"/>
        <w:autoSpaceDN w:val="0"/>
        <w:adjustRightInd w:val="0"/>
        <w:spacing w:before="120" w:after="120" w:line="288" w:lineRule="auto"/>
        <w:jc w:val="both"/>
        <w:rPr>
          <w:del w:id="2871" w:author="Zuzana Hušeková" w:date="2021-06-11T13:17:00Z"/>
          <w:color w:val="000000"/>
        </w:rPr>
      </w:pPr>
      <w:del w:id="2872" w:author="Zuzana Hušeková" w:date="2021-06-11T13:17:00Z">
        <w:r w:rsidRPr="00852446">
          <w:rPr>
            <w:color w:val="000000"/>
          </w:rPr>
          <w:delText>rovnaké zaobchádzanie a nediskriminácia hospodárskych subjektov,</w:delText>
        </w:r>
      </w:del>
    </w:p>
    <w:p w14:paraId="78ABA309" w14:textId="33C33FA8" w:rsidR="00765CB1" w:rsidRDefault="00765CB1" w:rsidP="005B7173">
      <w:pPr>
        <w:pStyle w:val="Odsekzoznamu"/>
        <w:numPr>
          <w:ilvl w:val="0"/>
          <w:numId w:val="119"/>
        </w:numPr>
        <w:autoSpaceDE w:val="0"/>
        <w:autoSpaceDN w:val="0"/>
        <w:adjustRightInd w:val="0"/>
        <w:spacing w:before="120" w:after="120" w:line="288" w:lineRule="auto"/>
        <w:jc w:val="both"/>
        <w:rPr>
          <w:del w:id="2873" w:author="Zuzana Hušeková" w:date="2021-06-11T13:17:00Z"/>
          <w:color w:val="000000"/>
        </w:rPr>
      </w:pPr>
      <w:del w:id="2874" w:author="Zuzana Hušeková" w:date="2021-06-11T13:17:00Z">
        <w:r w:rsidRPr="00765CB1">
          <w:rPr>
            <w:color w:val="000000"/>
          </w:rPr>
          <w:delText>transparentnosť, vrátane vylúčenia konfliktu záujmov,</w:delText>
        </w:r>
      </w:del>
    </w:p>
    <w:p w14:paraId="6B9A8109" w14:textId="20D66A23" w:rsidR="00765CB1" w:rsidRDefault="00765CB1" w:rsidP="005B7173">
      <w:pPr>
        <w:pStyle w:val="Odsekzoznamu"/>
        <w:numPr>
          <w:ilvl w:val="0"/>
          <w:numId w:val="119"/>
        </w:numPr>
        <w:autoSpaceDE w:val="0"/>
        <w:autoSpaceDN w:val="0"/>
        <w:adjustRightInd w:val="0"/>
        <w:spacing w:before="120" w:after="120" w:line="288" w:lineRule="auto"/>
        <w:jc w:val="both"/>
        <w:rPr>
          <w:del w:id="2875" w:author="Zuzana Hušeková" w:date="2021-06-11T13:17:00Z"/>
          <w:color w:val="000000"/>
        </w:rPr>
      </w:pPr>
      <w:del w:id="2876" w:author="Zuzana Hušeková" w:date="2021-06-11T13:17:00Z">
        <w:r w:rsidRPr="00765CB1">
          <w:rPr>
            <w:color w:val="000000"/>
          </w:rPr>
          <w:delText>hospodárnosť a</w:delText>
        </w:r>
        <w:r>
          <w:rPr>
            <w:color w:val="000000"/>
          </w:rPr>
          <w:delText> </w:delText>
        </w:r>
        <w:r w:rsidRPr="00765CB1">
          <w:rPr>
            <w:color w:val="000000"/>
          </w:rPr>
          <w:delText>efektívnosť</w:delText>
        </w:r>
        <w:r>
          <w:rPr>
            <w:color w:val="000000"/>
          </w:rPr>
          <w:delText>,</w:delText>
        </w:r>
      </w:del>
    </w:p>
    <w:p w14:paraId="21551E59" w14:textId="5CB28798" w:rsidR="00765CB1" w:rsidRPr="00765CB1" w:rsidRDefault="00765CB1" w:rsidP="005B7173">
      <w:pPr>
        <w:pStyle w:val="Odsekzoznamu"/>
        <w:numPr>
          <w:ilvl w:val="0"/>
          <w:numId w:val="119"/>
        </w:numPr>
        <w:autoSpaceDE w:val="0"/>
        <w:autoSpaceDN w:val="0"/>
        <w:adjustRightInd w:val="0"/>
        <w:spacing w:before="120" w:after="120" w:line="288" w:lineRule="auto"/>
        <w:jc w:val="both"/>
        <w:rPr>
          <w:del w:id="2877" w:author="Zuzana Hušeková" w:date="2021-06-11T13:17:00Z"/>
          <w:color w:val="000000"/>
        </w:rPr>
      </w:pPr>
      <w:del w:id="2878" w:author="Zuzana Hušeková" w:date="2021-06-11T13:17:00Z">
        <w:r w:rsidRPr="00765CB1">
          <w:rPr>
            <w:color w:val="000000"/>
          </w:rPr>
          <w:delText>proporcionalita.</w:delText>
        </w:r>
      </w:del>
    </w:p>
    <w:p w14:paraId="5979FB58" w14:textId="4808CBFA" w:rsidR="00765CB1" w:rsidRPr="00765CB1" w:rsidRDefault="00765CB1" w:rsidP="00765CB1">
      <w:pPr>
        <w:autoSpaceDE w:val="0"/>
        <w:autoSpaceDN w:val="0"/>
        <w:adjustRightInd w:val="0"/>
        <w:spacing w:before="120" w:after="120" w:line="288" w:lineRule="auto"/>
        <w:jc w:val="both"/>
        <w:rPr>
          <w:del w:id="2879" w:author="Zuzana Hušeková" w:date="2021-06-11T13:17:00Z"/>
          <w:color w:val="000000"/>
        </w:rPr>
      </w:pPr>
    </w:p>
    <w:p w14:paraId="37AC55F5" w14:textId="7707ED12" w:rsidR="00765CB1" w:rsidRPr="00765CB1" w:rsidRDefault="00765CB1" w:rsidP="00765CB1">
      <w:pPr>
        <w:autoSpaceDE w:val="0"/>
        <w:autoSpaceDN w:val="0"/>
        <w:adjustRightInd w:val="0"/>
        <w:spacing w:before="120" w:after="120" w:line="288" w:lineRule="auto"/>
        <w:jc w:val="both"/>
        <w:rPr>
          <w:del w:id="2880" w:author="Zuzana Hušeková" w:date="2021-06-11T13:17:00Z"/>
          <w:color w:val="000000"/>
        </w:rPr>
      </w:pPr>
      <w:del w:id="2881" w:author="Zuzana Hušeková" w:date="2021-06-11T13:17:00Z">
        <w:r w:rsidRPr="00765CB1">
          <w:rPr>
            <w:color w:val="000000"/>
          </w:rPr>
          <w:delText>Pri obstarávaní zákaziek tohto typu je prijímateľ povinný vykonať prieskum trhu, ktorého pravidlá sú upravené nižšie v závislosti od hodnoty zákazky.</w:delText>
        </w:r>
      </w:del>
    </w:p>
    <w:p w14:paraId="696A5C90" w14:textId="061EC647" w:rsidR="00765CB1" w:rsidRPr="00765CB1" w:rsidRDefault="00765CB1" w:rsidP="00765CB1">
      <w:pPr>
        <w:autoSpaceDE w:val="0"/>
        <w:autoSpaceDN w:val="0"/>
        <w:adjustRightInd w:val="0"/>
        <w:spacing w:before="120" w:after="120" w:line="288" w:lineRule="auto"/>
        <w:jc w:val="both"/>
        <w:rPr>
          <w:del w:id="2882" w:author="Zuzana Hušeková" w:date="2021-06-11T13:17:00Z"/>
          <w:color w:val="000000"/>
        </w:rPr>
      </w:pPr>
    </w:p>
    <w:p w14:paraId="306DE1DF" w14:textId="65A93349" w:rsidR="00765CB1" w:rsidRPr="00765CB1" w:rsidRDefault="00765CB1" w:rsidP="00765CB1">
      <w:pPr>
        <w:autoSpaceDE w:val="0"/>
        <w:autoSpaceDN w:val="0"/>
        <w:adjustRightInd w:val="0"/>
        <w:spacing w:before="120" w:after="120" w:line="288" w:lineRule="auto"/>
        <w:jc w:val="both"/>
        <w:rPr>
          <w:del w:id="2883" w:author="Zuzana Hušeková" w:date="2021-06-11T13:17:00Z"/>
          <w:color w:val="000000"/>
        </w:rPr>
      </w:pPr>
      <w:del w:id="2884" w:author="Zuzana Hušeková" w:date="2021-06-11T13:17:00Z">
        <w:r w:rsidRPr="00765CB1">
          <w:rPr>
            <w:color w:val="000000"/>
          </w:rPr>
          <w:delText>Prijímateľ vo výzve na predkladanie ponúk:</w:delText>
        </w:r>
      </w:del>
    </w:p>
    <w:p w14:paraId="027EEE86" w14:textId="45579B4A" w:rsidR="00765CB1" w:rsidRDefault="00765CB1" w:rsidP="005B7173">
      <w:pPr>
        <w:pStyle w:val="Odsekzoznamu"/>
        <w:numPr>
          <w:ilvl w:val="0"/>
          <w:numId w:val="120"/>
        </w:numPr>
        <w:autoSpaceDE w:val="0"/>
        <w:autoSpaceDN w:val="0"/>
        <w:adjustRightInd w:val="0"/>
        <w:spacing w:before="120" w:after="120" w:line="288" w:lineRule="auto"/>
        <w:jc w:val="both"/>
        <w:rPr>
          <w:del w:id="2885" w:author="Zuzana Hušeková" w:date="2021-06-11T13:17:00Z"/>
          <w:color w:val="000000"/>
        </w:rPr>
      </w:pPr>
      <w:del w:id="2886" w:author="Zuzana Hušeková" w:date="2021-06-11T13:17:00Z">
        <w:r w:rsidRPr="00852446">
          <w:rPr>
            <w:color w:val="000000"/>
          </w:rPr>
          <w:delText xml:space="preserve">uvedie presnú identifikáciu prijímateľa, ktorý zadáva zákazku, </w:delText>
        </w:r>
      </w:del>
    </w:p>
    <w:p w14:paraId="5A913B3B" w14:textId="7F8D6D44" w:rsidR="00765CB1" w:rsidRDefault="00765CB1" w:rsidP="005B7173">
      <w:pPr>
        <w:pStyle w:val="Odsekzoznamu"/>
        <w:numPr>
          <w:ilvl w:val="0"/>
          <w:numId w:val="120"/>
        </w:numPr>
        <w:autoSpaceDE w:val="0"/>
        <w:autoSpaceDN w:val="0"/>
        <w:adjustRightInd w:val="0"/>
        <w:spacing w:before="120" w:after="120" w:line="288" w:lineRule="auto"/>
        <w:jc w:val="both"/>
        <w:rPr>
          <w:del w:id="2887" w:author="Zuzana Hušeková" w:date="2021-06-11T13:17:00Z"/>
          <w:color w:val="000000"/>
        </w:rPr>
      </w:pPr>
      <w:del w:id="2888" w:author="Zuzana Hušeková" w:date="2021-06-11T13:17:00Z">
        <w:r w:rsidRPr="00765CB1">
          <w:rPr>
            <w:color w:val="000000"/>
          </w:rPr>
          <w:delText xml:space="preserve">jednoznačne, jasne </w:delText>
        </w:r>
        <w:r w:rsidR="00E5073A">
          <w:delText>, úplne</w:delText>
        </w:r>
        <w:r w:rsidR="00E5073A" w:rsidRPr="000F2009">
          <w:delText xml:space="preserve"> </w:delText>
        </w:r>
        <w:r w:rsidRPr="00765CB1">
          <w:rPr>
            <w:color w:val="000000"/>
          </w:rPr>
          <w:delText xml:space="preserve">a určito vymedzí celý predmet  zákazky (presne stanoví špecifikáciu tovaru alebo poskytovaných služieb, popíše parametre tovaru/poskytovaných služieb; pri stavebných prácach vymedzí položkovite materiál, uvedie mernú jednotku, množstvo, uvedie požadovaný rozsah prác atď.), určí lehotu a miesto dodania predmetu zákazky; </w:delText>
        </w:r>
      </w:del>
    </w:p>
    <w:p w14:paraId="109A3B41" w14:textId="0460AC9D" w:rsidR="00765CB1" w:rsidRDefault="00765CB1" w:rsidP="005B7173">
      <w:pPr>
        <w:pStyle w:val="Odsekzoznamu"/>
        <w:numPr>
          <w:ilvl w:val="0"/>
          <w:numId w:val="120"/>
        </w:numPr>
        <w:autoSpaceDE w:val="0"/>
        <w:autoSpaceDN w:val="0"/>
        <w:adjustRightInd w:val="0"/>
        <w:spacing w:before="120" w:after="120" w:line="288" w:lineRule="auto"/>
        <w:jc w:val="both"/>
        <w:rPr>
          <w:del w:id="2889" w:author="Zuzana Hušeková" w:date="2021-06-11T13:17:00Z"/>
          <w:color w:val="000000"/>
        </w:rPr>
      </w:pPr>
      <w:del w:id="2890" w:author="Zuzana Hušeková" w:date="2021-06-11T13:17:00Z">
        <w:r w:rsidRPr="00765CB1">
          <w:rPr>
            <w:color w:val="000000"/>
          </w:rPr>
          <w:delText>určí technické požiadavky v opise predmetu zákazky. V prípade, ak technické požiadavky v opise predmetu zákazky odkazujú na konkrétny produkt a ak by tým dochádzalo k znevýhodneniu alebo k vylúčeniu určitých záujemcov alebo tovarov, musí byť opis zákazky v tejto časti doplnený slovami „alebo ekvivalentný“ (pozn. uvedené pravidlo platí iba pre zákazky nad 100 000 eur, nakoľko výzvy</w:delText>
        </w:r>
        <w:r w:rsidRPr="009541EB">
          <w:rPr>
            <w:color w:val="000000"/>
          </w:rPr>
          <w:delText xml:space="preserve"> na predkladanie ponúk v prípade týchto zákaziek sú zverejňované);</w:delText>
        </w:r>
      </w:del>
    </w:p>
    <w:p w14:paraId="07DFD78D" w14:textId="4CB32D6E" w:rsidR="00765CB1" w:rsidRDefault="00E5073A" w:rsidP="005B7173">
      <w:pPr>
        <w:pStyle w:val="Odsekzoznamu"/>
        <w:numPr>
          <w:ilvl w:val="0"/>
          <w:numId w:val="120"/>
        </w:numPr>
        <w:autoSpaceDE w:val="0"/>
        <w:autoSpaceDN w:val="0"/>
        <w:adjustRightInd w:val="0"/>
        <w:spacing w:before="120" w:after="120" w:line="288" w:lineRule="auto"/>
        <w:jc w:val="both"/>
        <w:rPr>
          <w:del w:id="2891" w:author="Zuzana Hušeková" w:date="2021-06-11T13:17:00Z"/>
          <w:color w:val="000000"/>
        </w:rPr>
      </w:pPr>
      <w:del w:id="2892" w:author="Zuzana Hušeková" w:date="2021-06-11T13:17:00Z">
        <w:r>
          <w:delText>môže</w:delText>
        </w:r>
        <w:r w:rsidRPr="00765CB1">
          <w:rPr>
            <w:color w:val="000000"/>
          </w:rPr>
          <w:delText xml:space="preserve"> </w:delText>
        </w:r>
        <w:r w:rsidR="00765CB1" w:rsidRPr="00765CB1">
          <w:rPr>
            <w:color w:val="000000"/>
          </w:rPr>
          <w:delText>vyžad</w:delText>
        </w:r>
        <w:r>
          <w:rPr>
            <w:color w:val="000000"/>
          </w:rPr>
          <w:delText>ovať</w:delText>
        </w:r>
        <w:r w:rsidR="00765CB1" w:rsidRPr="00765CB1">
          <w:rPr>
            <w:color w:val="000000"/>
          </w:rPr>
          <w:delText xml:space="preserve"> od potenciálnych dodávateľov doklad o oprávnení dodávať tovar, uskutočňovať stavebné práce alebo poskytovať službu v rozsahu, ktorý zodpovedá predmetu  zákazky iba v prípade, ak nie je oprávnený použiť údaje z informačných systémov verejnej správy podľa osobitného predpisu</w:delText>
        </w:r>
        <w:r w:rsidRPr="000F2009">
          <w:rPr>
            <w:rFonts w:eastAsiaTheme="majorEastAsia"/>
            <w:vertAlign w:val="superscript"/>
          </w:rPr>
          <w:footnoteReference w:id="159"/>
        </w:r>
        <w:r>
          <w:rPr>
            <w:bCs/>
            <w:szCs w:val="28"/>
          </w:rPr>
          <w:delText xml:space="preserve"> </w:delText>
        </w:r>
        <w:r>
          <w:delText>(ak prijímateľ uvedené nevyžaduje od potenciálnych dodávateľov, ich oprávnenie realizovať predmet zákazky je povinný overiť prijímateľ v procese vyhodnotenia ponúk)</w:delText>
        </w:r>
        <w:r w:rsidR="00765CB1" w:rsidRPr="00765CB1">
          <w:rPr>
            <w:color w:val="000000"/>
          </w:rPr>
          <w:delText>;</w:delText>
        </w:r>
      </w:del>
    </w:p>
    <w:p w14:paraId="315CF2C6" w14:textId="64F6AD85" w:rsidR="00765CB1" w:rsidRPr="00765CB1" w:rsidRDefault="00765CB1" w:rsidP="005B7173">
      <w:pPr>
        <w:pStyle w:val="Odsekzoznamu"/>
        <w:numPr>
          <w:ilvl w:val="0"/>
          <w:numId w:val="120"/>
        </w:numPr>
        <w:autoSpaceDE w:val="0"/>
        <w:autoSpaceDN w:val="0"/>
        <w:adjustRightInd w:val="0"/>
        <w:spacing w:before="120" w:after="120" w:line="288" w:lineRule="auto"/>
        <w:jc w:val="both"/>
        <w:rPr>
          <w:del w:id="2895" w:author="Zuzana Hušeková" w:date="2021-06-11T13:17:00Z"/>
          <w:color w:val="000000"/>
        </w:rPr>
      </w:pPr>
      <w:del w:id="2896" w:author="Zuzana Hušeková" w:date="2021-06-11T13:17:00Z">
        <w:r w:rsidRPr="00765CB1">
          <w:rPr>
            <w:color w:val="000000"/>
          </w:rPr>
          <w:delText>môže požadovať na preukázanie podmienok účasti týkajúcich sa finančného a ekonomického postavenia a technickej spôsobilosti alebo odbornej spôsobilosti predloženie dokladov, a to najmä:</w:delText>
        </w:r>
      </w:del>
    </w:p>
    <w:p w14:paraId="55DA5265" w14:textId="4D0EEACD" w:rsidR="00765CB1" w:rsidRPr="00852446" w:rsidRDefault="00765CB1" w:rsidP="005B7173">
      <w:pPr>
        <w:pStyle w:val="Odsekzoznamu"/>
        <w:numPr>
          <w:ilvl w:val="0"/>
          <w:numId w:val="121"/>
        </w:numPr>
        <w:autoSpaceDE w:val="0"/>
        <w:autoSpaceDN w:val="0"/>
        <w:adjustRightInd w:val="0"/>
        <w:spacing w:before="120" w:after="120" w:line="288" w:lineRule="auto"/>
        <w:ind w:left="993"/>
        <w:jc w:val="both"/>
        <w:rPr>
          <w:del w:id="2897" w:author="Zuzana Hušeková" w:date="2021-06-11T13:17:00Z"/>
          <w:color w:val="000000"/>
        </w:rPr>
      </w:pPr>
      <w:del w:id="2898" w:author="Zuzana Hušeková" w:date="2021-06-11T13:17:00Z">
        <w:r w:rsidRPr="00852446">
          <w:rPr>
            <w:color w:val="000000"/>
          </w:rPr>
          <w:delText>prehľad o celkovom obrate a ak je to vhodné, prehľad o dosiahnutom obrate                    v oblasti, ktorej sa predmet  zákazky alebo koncesie týka, najviac za posledné tri hospodárske roky,</w:delText>
        </w:r>
      </w:del>
    </w:p>
    <w:p w14:paraId="3397DCEF" w14:textId="6829C081" w:rsidR="00765CB1" w:rsidRDefault="00765CB1" w:rsidP="005B7173">
      <w:pPr>
        <w:pStyle w:val="Odsekzoznamu"/>
        <w:numPr>
          <w:ilvl w:val="0"/>
          <w:numId w:val="122"/>
        </w:numPr>
        <w:autoSpaceDE w:val="0"/>
        <w:autoSpaceDN w:val="0"/>
        <w:adjustRightInd w:val="0"/>
        <w:spacing w:before="120" w:after="120" w:line="288" w:lineRule="auto"/>
        <w:ind w:left="1418"/>
        <w:jc w:val="both"/>
        <w:rPr>
          <w:del w:id="2899" w:author="Zuzana Hušeková" w:date="2021-06-11T13:17:00Z"/>
          <w:color w:val="000000"/>
        </w:rPr>
      </w:pPr>
      <w:del w:id="2900" w:author="Zuzana Hušeková" w:date="2021-06-11T13:17:00Z">
        <w:r w:rsidRPr="00852446">
          <w:rPr>
            <w:color w:val="000000"/>
          </w:rPr>
          <w:delText>požiadavka na výšku obratu za hospodársky rok nesmie presiahnuť dvojnásobok hodnoty danej položky v rozpočte projektu, vypočítanú na obdobie 12 mesiacov, ak je trvanie zmluvy dlhšie ako 12 mesiacov,</w:delText>
        </w:r>
      </w:del>
    </w:p>
    <w:p w14:paraId="64039A68" w14:textId="1C9DEE3D" w:rsidR="00765CB1" w:rsidRDefault="00765CB1" w:rsidP="005B7173">
      <w:pPr>
        <w:pStyle w:val="Odsekzoznamu"/>
        <w:numPr>
          <w:ilvl w:val="0"/>
          <w:numId w:val="122"/>
        </w:numPr>
        <w:autoSpaceDE w:val="0"/>
        <w:autoSpaceDN w:val="0"/>
        <w:adjustRightInd w:val="0"/>
        <w:spacing w:before="120" w:after="120" w:line="288" w:lineRule="auto"/>
        <w:ind w:left="1418"/>
        <w:jc w:val="both"/>
        <w:rPr>
          <w:del w:id="2901" w:author="Zuzana Hušeková" w:date="2021-06-11T13:17:00Z"/>
          <w:color w:val="000000"/>
        </w:rPr>
      </w:pPr>
      <w:del w:id="2902" w:author="Zuzana Hušeková" w:date="2021-06-11T13:17:00Z">
        <w:r w:rsidRPr="00765CB1">
          <w:rPr>
            <w:color w:val="000000"/>
          </w:rPr>
          <w:delText>požiadavka na výšku obratu za hospodársky rok nesmie presiahnuť dvojnásobok hodnoty danej položky v rozpočte projektu, ak je trvanie zmluvy kratšie ako 12 mesiacov,</w:delText>
        </w:r>
      </w:del>
    </w:p>
    <w:p w14:paraId="794782F6" w14:textId="5723A4CD" w:rsidR="00765CB1" w:rsidRPr="00765CB1" w:rsidRDefault="00765CB1" w:rsidP="005B7173">
      <w:pPr>
        <w:pStyle w:val="Odsekzoznamu"/>
        <w:numPr>
          <w:ilvl w:val="0"/>
          <w:numId w:val="122"/>
        </w:numPr>
        <w:autoSpaceDE w:val="0"/>
        <w:autoSpaceDN w:val="0"/>
        <w:adjustRightInd w:val="0"/>
        <w:spacing w:before="120" w:after="120" w:line="288" w:lineRule="auto"/>
        <w:ind w:left="1418"/>
        <w:jc w:val="both"/>
        <w:rPr>
          <w:del w:id="2903" w:author="Zuzana Hušeková" w:date="2021-06-11T13:17:00Z"/>
          <w:color w:val="000000"/>
        </w:rPr>
      </w:pPr>
      <w:del w:id="2904" w:author="Zuzana Hušeková" w:date="2021-06-11T13:17:00Z">
        <w:r w:rsidRPr="00765CB1">
          <w:rPr>
            <w:color w:val="000000"/>
          </w:rPr>
          <w:delText>ak prijímateľ vyžaduje obrat za viac ako jeden hospodársky rok, jeho výšku môže určiť iba súhrnne za určené obdobie;</w:delText>
        </w:r>
      </w:del>
    </w:p>
    <w:p w14:paraId="477808E2" w14:textId="0BDEB7C0" w:rsidR="00765CB1" w:rsidRDefault="00765CB1" w:rsidP="005B7173">
      <w:pPr>
        <w:pStyle w:val="Odsekzoznamu"/>
        <w:numPr>
          <w:ilvl w:val="0"/>
          <w:numId w:val="121"/>
        </w:numPr>
        <w:autoSpaceDE w:val="0"/>
        <w:autoSpaceDN w:val="0"/>
        <w:adjustRightInd w:val="0"/>
        <w:spacing w:before="120" w:after="120" w:line="288" w:lineRule="auto"/>
        <w:ind w:left="993"/>
        <w:jc w:val="both"/>
        <w:rPr>
          <w:del w:id="2905" w:author="Zuzana Hušeková" w:date="2021-06-11T13:17:00Z"/>
          <w:color w:val="000000"/>
        </w:rPr>
      </w:pPr>
      <w:del w:id="2906" w:author="Zuzana Hušeková" w:date="2021-06-11T13:17:00Z">
        <w:r w:rsidRPr="00852446">
          <w:rPr>
            <w:color w:val="000000"/>
          </w:rPr>
          <w:delText xml:space="preserve">zoznam dodávok tovaru alebo poskytnutých služieb za predchádzajúce tri roky od vyhlásenia zákazky s uvedením cien, lehôt dodania a odberateľov; </w:delText>
        </w:r>
      </w:del>
    </w:p>
    <w:p w14:paraId="62F9A722" w14:textId="00E461B2" w:rsidR="00765CB1" w:rsidRDefault="00765CB1" w:rsidP="005B7173">
      <w:pPr>
        <w:pStyle w:val="Odsekzoznamu"/>
        <w:numPr>
          <w:ilvl w:val="0"/>
          <w:numId w:val="121"/>
        </w:numPr>
        <w:autoSpaceDE w:val="0"/>
        <w:autoSpaceDN w:val="0"/>
        <w:adjustRightInd w:val="0"/>
        <w:spacing w:before="120" w:after="120" w:line="288" w:lineRule="auto"/>
        <w:ind w:left="993"/>
        <w:jc w:val="both"/>
        <w:rPr>
          <w:del w:id="2907" w:author="Zuzana Hušeková" w:date="2021-06-11T13:17:00Z"/>
          <w:color w:val="000000"/>
        </w:rPr>
      </w:pPr>
      <w:del w:id="2908" w:author="Zuzana Hušeková" w:date="2021-06-11T13:17:00Z">
        <w:r w:rsidRPr="00765CB1">
          <w:rPr>
            <w:color w:val="000000"/>
          </w:rPr>
          <w:delText xml:space="preserve">zoznam stavebných prác uskutočnených za predchádzajúcich päť rokov od vyhlásenia zákazky s uvedením cien, miest a lehôt uskutočnenia stavebných prác; </w:delText>
        </w:r>
      </w:del>
    </w:p>
    <w:p w14:paraId="1E8DA5CF" w14:textId="00C94605" w:rsidR="00765CB1" w:rsidRDefault="00765CB1" w:rsidP="005B7173">
      <w:pPr>
        <w:pStyle w:val="Odsekzoznamu"/>
        <w:numPr>
          <w:ilvl w:val="0"/>
          <w:numId w:val="121"/>
        </w:numPr>
        <w:autoSpaceDE w:val="0"/>
        <w:autoSpaceDN w:val="0"/>
        <w:adjustRightInd w:val="0"/>
        <w:spacing w:before="120" w:after="120" w:line="288" w:lineRule="auto"/>
        <w:ind w:left="993"/>
        <w:jc w:val="both"/>
        <w:rPr>
          <w:del w:id="2909" w:author="Zuzana Hušeková" w:date="2021-06-11T13:17:00Z"/>
          <w:color w:val="000000"/>
        </w:rPr>
      </w:pPr>
      <w:del w:id="2910" w:author="Zuzana Hušeková" w:date="2021-06-11T13:17:00Z">
        <w:r w:rsidRPr="00765CB1">
          <w:rPr>
            <w:color w:val="000000"/>
          </w:rPr>
          <w:lastRenderedPageBreak/>
          <w:delText>ak ide o stavebné práce alebo služby, údaje o vzdelaní a odbornej praxi alebo o odbornej kvalifikácií osôb určených na plnenie zmluvy,</w:delText>
        </w:r>
      </w:del>
    </w:p>
    <w:p w14:paraId="3B1EC39A" w14:textId="5E3E91DE" w:rsidR="00765CB1" w:rsidRPr="00765CB1" w:rsidRDefault="00765CB1" w:rsidP="005B7173">
      <w:pPr>
        <w:pStyle w:val="Odsekzoznamu"/>
        <w:numPr>
          <w:ilvl w:val="0"/>
          <w:numId w:val="121"/>
        </w:numPr>
        <w:autoSpaceDE w:val="0"/>
        <w:autoSpaceDN w:val="0"/>
        <w:adjustRightInd w:val="0"/>
        <w:spacing w:before="120" w:after="120" w:line="288" w:lineRule="auto"/>
        <w:ind w:left="993"/>
        <w:jc w:val="both"/>
        <w:rPr>
          <w:del w:id="2911" w:author="Zuzana Hušeková" w:date="2021-06-11T13:17:00Z"/>
          <w:color w:val="000000"/>
        </w:rPr>
      </w:pPr>
      <w:del w:id="2912" w:author="Zuzana Hušeková" w:date="2021-06-11T13:17:00Z">
        <w:r w:rsidRPr="00765CB1">
          <w:rPr>
            <w:color w:val="000000"/>
          </w:rPr>
          <w:delText>údaje o strojovom, prevádzkovom alebo technickom vybavení, ktoré má uchádzač alebo záujemca k dispozícií na uskutočnenie stavebných prác alebo na poskytnutie služby</w:delText>
        </w:r>
      </w:del>
    </w:p>
    <w:p w14:paraId="2642B6C6" w14:textId="223884C4" w:rsidR="00765CB1" w:rsidRPr="00765CB1" w:rsidRDefault="00765CB1" w:rsidP="00852446">
      <w:pPr>
        <w:autoSpaceDE w:val="0"/>
        <w:autoSpaceDN w:val="0"/>
        <w:adjustRightInd w:val="0"/>
        <w:spacing w:before="120" w:after="120" w:line="288" w:lineRule="auto"/>
        <w:ind w:left="633"/>
        <w:jc w:val="both"/>
        <w:rPr>
          <w:del w:id="2913" w:author="Zuzana Hušeková" w:date="2021-06-11T13:17:00Z"/>
          <w:color w:val="000000"/>
        </w:rPr>
      </w:pPr>
      <w:del w:id="2914" w:author="Zuzana Hušeková" w:date="2021-06-11T13:17:00Z">
        <w:r w:rsidRPr="00765CB1">
          <w:rPr>
            <w:color w:val="000000"/>
          </w:rPr>
          <w:delText>Potenciálny dodávateľ môže predbežne nahradiť doklady na preukázanie splnenia podmienok účasti finančného a ekonomického postavenia a technickej spôsobilosti alebo odbornej spôsobilosti čestným vyhlásením, pričom na požiadanie poskytne prijímateľovi doklady, ktoré čestným vyhlásením nahradil; potenciálny dodávateľ, ktorý bol vyhodnotený ako úspešný je povinný pred podpisom zmluvy/zadaním objednávky predložiť všetky doklady, ktoré predbežne nahradil čestným vyhlásením; potenciálny dodávateľ doručí doklady prijímateľovi do piatich pracovných dní odo dňa doručenia žiadosti, ak prijímateľ neurčil dlhšiu lehotu; ak potenciálny dodávateľ nedoručí doklady v stanovenej lehote, jeho ponuka nebude prijatá a ako úspešný bude vyhodnotený potenciálny dodávateľ, ktorý sa umiestnil ako druhý v poradí;</w:delText>
        </w:r>
      </w:del>
    </w:p>
    <w:p w14:paraId="686A9CE0" w14:textId="0967499A" w:rsidR="009541EB" w:rsidRDefault="00765CB1" w:rsidP="005B7173">
      <w:pPr>
        <w:pStyle w:val="Odsekzoznamu"/>
        <w:numPr>
          <w:ilvl w:val="0"/>
          <w:numId w:val="120"/>
        </w:numPr>
        <w:autoSpaceDE w:val="0"/>
        <w:autoSpaceDN w:val="0"/>
        <w:adjustRightInd w:val="0"/>
        <w:spacing w:before="120" w:after="120" w:line="288" w:lineRule="auto"/>
        <w:jc w:val="both"/>
        <w:rPr>
          <w:del w:id="2915" w:author="Zuzana Hušeková" w:date="2021-06-11T13:17:00Z"/>
          <w:color w:val="000000"/>
        </w:rPr>
      </w:pPr>
      <w:del w:id="2916" w:author="Zuzana Hušeková" w:date="2021-06-11T13:17:00Z">
        <w:r w:rsidRPr="00852446">
          <w:rPr>
            <w:color w:val="000000"/>
          </w:rPr>
          <w:delText>stanoví nediskriminačné kritériá pre vyhodnotenie ponúk, ktoré súvisia s predmetom zákazky  a ich relatívnu váhu (pozn.: v prípade určenia kritéria na vyhodnotenie ponúk „najnižšia cena“, nie je potrebné uvádzať váhovosť),</w:delText>
        </w:r>
      </w:del>
    </w:p>
    <w:p w14:paraId="5D111A23" w14:textId="61E9AC89" w:rsidR="009541EB" w:rsidRDefault="00765CB1" w:rsidP="005B7173">
      <w:pPr>
        <w:pStyle w:val="Odsekzoznamu"/>
        <w:numPr>
          <w:ilvl w:val="0"/>
          <w:numId w:val="120"/>
        </w:numPr>
        <w:autoSpaceDE w:val="0"/>
        <w:autoSpaceDN w:val="0"/>
        <w:adjustRightInd w:val="0"/>
        <w:spacing w:before="120" w:after="120" w:line="288" w:lineRule="auto"/>
        <w:jc w:val="both"/>
        <w:rPr>
          <w:del w:id="2917" w:author="Zuzana Hušeková" w:date="2021-06-11T13:17:00Z"/>
          <w:color w:val="000000"/>
        </w:rPr>
      </w:pPr>
      <w:del w:id="2918" w:author="Zuzana Hušeková" w:date="2021-06-11T13:17:00Z">
        <w:r w:rsidRPr="009541EB">
          <w:rPr>
            <w:color w:val="000000"/>
          </w:rPr>
          <w:delText>stanoví lehotu na predkladanie ponúk, ktorá musí byť primeraná a musí zohľadniť zložitosť a charakter predmetu zákazky, čas nevyhnutne potrebný na vypracovanie a doručenie ponuky,</w:delText>
        </w:r>
      </w:del>
    </w:p>
    <w:p w14:paraId="7424859B" w14:textId="25746072" w:rsidR="00765CB1" w:rsidRDefault="00765CB1" w:rsidP="005B7173">
      <w:pPr>
        <w:pStyle w:val="Odsekzoznamu"/>
        <w:numPr>
          <w:ilvl w:val="0"/>
          <w:numId w:val="120"/>
        </w:numPr>
        <w:autoSpaceDE w:val="0"/>
        <w:autoSpaceDN w:val="0"/>
        <w:adjustRightInd w:val="0"/>
        <w:spacing w:before="120" w:after="120" w:line="288" w:lineRule="auto"/>
        <w:jc w:val="both"/>
        <w:rPr>
          <w:del w:id="2919" w:author="Zuzana Hušeková" w:date="2021-06-11T13:17:00Z"/>
          <w:color w:val="000000"/>
        </w:rPr>
      </w:pPr>
      <w:del w:id="2920" w:author="Zuzana Hušeková" w:date="2021-06-11T13:17:00Z">
        <w:r w:rsidRPr="009541EB">
          <w:rPr>
            <w:color w:val="000000"/>
          </w:rPr>
          <w:delText>uvedie miesto a spôsob predkladania ponúk, napr. min. 2 adresy elektronickej komunikácie, na ktoré sa ponuky predkladajú;</w:delText>
        </w:r>
      </w:del>
    </w:p>
    <w:p w14:paraId="382683CB" w14:textId="0DA20AF8" w:rsidR="00E5073A" w:rsidRPr="009541EB" w:rsidRDefault="00E5073A" w:rsidP="005B7173">
      <w:pPr>
        <w:pStyle w:val="Odsekzoznamu"/>
        <w:numPr>
          <w:ilvl w:val="0"/>
          <w:numId w:val="120"/>
        </w:numPr>
        <w:autoSpaceDE w:val="0"/>
        <w:autoSpaceDN w:val="0"/>
        <w:adjustRightInd w:val="0"/>
        <w:spacing w:before="120" w:after="120" w:line="288" w:lineRule="auto"/>
        <w:jc w:val="both"/>
        <w:rPr>
          <w:del w:id="2921" w:author="Zuzana Hušeková" w:date="2021-06-11T13:17:00Z"/>
          <w:color w:val="000000"/>
        </w:rPr>
      </w:pPr>
      <w:del w:id="2922" w:author="Zuzana Hušeková" w:date="2021-06-11T13:17:00Z">
        <w:r w:rsidRPr="006E1C21">
          <w:delText>vyžaduje, aby úspešný dodávateľ v zmluve alebo rámcovej dohode najneskôr  v čase jej uzavretia uviedol údaje o všetkých známych subdodávateľoch, údaje o osobe oprávnenej konať za subdodávateľa v rozsahu meno a priezvisko, adresa pobytu, dátum narodenia, ak ide o subdodávateľa, ktorý má povinnosť zápisu do registra partnerov verejného sektora.</w:delText>
        </w:r>
      </w:del>
    </w:p>
    <w:p w14:paraId="389ADF95" w14:textId="7B1D9518" w:rsidR="00765CB1" w:rsidRPr="00765CB1" w:rsidRDefault="00765CB1" w:rsidP="00765CB1">
      <w:pPr>
        <w:autoSpaceDE w:val="0"/>
        <w:autoSpaceDN w:val="0"/>
        <w:adjustRightInd w:val="0"/>
        <w:spacing w:before="120" w:after="120" w:line="288" w:lineRule="auto"/>
        <w:jc w:val="both"/>
        <w:rPr>
          <w:del w:id="2923" w:author="Zuzana Hušeková" w:date="2021-06-11T13:17:00Z"/>
          <w:color w:val="000000"/>
        </w:rPr>
      </w:pPr>
      <w:del w:id="2924" w:author="Zuzana Hušeková" w:date="2021-06-11T13:17:00Z">
        <w:r w:rsidRPr="00765CB1">
          <w:rPr>
            <w:color w:val="000000"/>
          </w:rPr>
          <w:delText>Ponuka potenciálneho dodávateľa musí byť predložená v slovenskom alebo českom jazyku. Ak má tento sídlo mimo územia Slovenskej republiky, doklady a dokumenty tvoriace súčasť ponuky musia byť predložené v pôvodnom jazyku a súčasne musia byť preložené do slovenského jazyka</w:delText>
        </w:r>
        <w:r w:rsidR="00E50572">
          <w:rPr>
            <w:color w:val="000000"/>
          </w:rPr>
          <w:delText xml:space="preserve"> </w:delText>
        </w:r>
        <w:r w:rsidR="00E50572" w:rsidRPr="00B2338E">
          <w:delText>(nevyžaduje sa úradný preklad)</w:delText>
        </w:r>
        <w:r w:rsidRPr="00765CB1">
          <w:rPr>
            <w:color w:val="000000"/>
          </w:rPr>
          <w:delText xml:space="preserve">, okrem dokladov predložených v českom jazyku. </w:delText>
        </w:r>
      </w:del>
    </w:p>
    <w:p w14:paraId="288032FE" w14:textId="69F9C81A" w:rsidR="00765CB1" w:rsidRPr="00765CB1" w:rsidRDefault="00E50572" w:rsidP="00765CB1">
      <w:pPr>
        <w:autoSpaceDE w:val="0"/>
        <w:autoSpaceDN w:val="0"/>
        <w:adjustRightInd w:val="0"/>
        <w:spacing w:before="120" w:after="120" w:line="288" w:lineRule="auto"/>
        <w:jc w:val="both"/>
        <w:rPr>
          <w:del w:id="2925" w:author="Zuzana Hušeková" w:date="2021-06-11T13:17:00Z"/>
          <w:color w:val="000000"/>
        </w:rPr>
      </w:pPr>
      <w:del w:id="2926" w:author="Zuzana Hušeková" w:date="2021-06-11T13:17:00Z">
        <w:r w:rsidRPr="00B2338E">
          <w:delText>Ak bola predložená viac ako jedna ponuka, prijímateľ vyhodnocuje splnenie požiadaviek na predmet zákazky a splnenie podmienok účasti (ak relevantné) po vyhodnotení ponúk na základe kritériá/kritérií na vyhodnotenie ponúk, a to iba v prípade dodávateľa, ktorý sa umiestnil na prvom mieste v poradí. Uvedené pravidlá nevylučujú, aby prijímateľ vyhodnotil splnenie požiadaviek na predmet zákazky a splnenie podmienok účasti v prípade všetkých dodávateľov, ktorí predložili ponuku</w:delText>
        </w:r>
        <w:r w:rsidRPr="001C0CF9">
          <w:delText xml:space="preserve">. </w:delText>
        </w:r>
        <w:r w:rsidR="00517DEE" w:rsidRPr="001C0CF9">
          <w:delText xml:space="preserve">Prijímateľ požiada dodávateľa o vysvetlenie alebo doplnenie dokladov predložených v ponuke, ak z predložených dokladov nemožno posúdiť ich platnosť, splnenie podmienky účasti alebo splnenie požiadavky na predmet zákazky. Ak dodávateľ v lehote určenej prijímateľom nedoručí vysvetlenie alebo doplnenie predložených dokladov, alebo ak aj napriek predloženému vysvetleniu ponuky podľa záverov prijímateľa nespĺňa podmienky účasti alebo požiadavky na predmet zákazky, prijímateľ ponuku tohto dodávateľa vylúči a vyhodnocuje splnenie podmienok účasti a požiadaviek na predmet zákazky u ďalšieho dodávateľa v poradí. </w:delText>
        </w:r>
        <w:r w:rsidR="00765CB1" w:rsidRPr="001C0CF9">
          <w:rPr>
            <w:color w:val="000000"/>
          </w:rPr>
          <w:delText>Prijímateľ je po</w:delText>
        </w:r>
        <w:r w:rsidR="00765CB1" w:rsidRPr="00765CB1">
          <w:rPr>
            <w:color w:val="000000"/>
          </w:rPr>
          <w:delText xml:space="preserve">vinný uzatvoriť zmluvu/zadať objednávku v súlade s výzvou  na predkladanie ponúk a s ponukou úspešného dodávateľa. </w:delText>
        </w:r>
      </w:del>
    </w:p>
    <w:p w14:paraId="59310846" w14:textId="2E7E863B" w:rsidR="00765CB1" w:rsidRPr="00765CB1" w:rsidRDefault="00765CB1" w:rsidP="00765CB1">
      <w:pPr>
        <w:autoSpaceDE w:val="0"/>
        <w:autoSpaceDN w:val="0"/>
        <w:adjustRightInd w:val="0"/>
        <w:spacing w:before="120" w:after="120" w:line="288" w:lineRule="auto"/>
        <w:jc w:val="both"/>
        <w:rPr>
          <w:del w:id="2927" w:author="Zuzana Hušeková" w:date="2021-06-11T13:17:00Z"/>
          <w:color w:val="000000"/>
        </w:rPr>
      </w:pPr>
      <w:del w:id="2928" w:author="Zuzana Hušeková" w:date="2021-06-11T13:17:00Z">
        <w:r w:rsidRPr="00765CB1">
          <w:rPr>
            <w:color w:val="000000"/>
          </w:rPr>
          <w:delText>Prijímateľ môže zrušiť použitý postup zadávania zákazky, ak</w:delText>
        </w:r>
      </w:del>
    </w:p>
    <w:p w14:paraId="491742A4" w14:textId="0D645F0A" w:rsidR="009541EB" w:rsidRDefault="00765CB1" w:rsidP="005B7173">
      <w:pPr>
        <w:pStyle w:val="Odsekzoznamu"/>
        <w:numPr>
          <w:ilvl w:val="0"/>
          <w:numId w:val="123"/>
        </w:numPr>
        <w:autoSpaceDE w:val="0"/>
        <w:autoSpaceDN w:val="0"/>
        <w:adjustRightInd w:val="0"/>
        <w:spacing w:before="120" w:after="120" w:line="288" w:lineRule="auto"/>
        <w:jc w:val="both"/>
        <w:rPr>
          <w:del w:id="2929" w:author="Zuzana Hušeková" w:date="2021-06-11T13:17:00Z"/>
          <w:color w:val="000000"/>
        </w:rPr>
      </w:pPr>
      <w:del w:id="2930" w:author="Zuzana Hušeková" w:date="2021-06-11T13:17:00Z">
        <w:r w:rsidRPr="00852446">
          <w:rPr>
            <w:color w:val="000000"/>
          </w:rPr>
          <w:delText>ani jeden potenciálny dodávateľ nesplnil podmienky uvedené vo výzve  na predkladanie ponúk,</w:delText>
        </w:r>
      </w:del>
    </w:p>
    <w:p w14:paraId="1C6465EC" w14:textId="083073B2" w:rsidR="00765CB1" w:rsidRPr="009541EB" w:rsidRDefault="00765CB1" w:rsidP="005B7173">
      <w:pPr>
        <w:pStyle w:val="Odsekzoznamu"/>
        <w:numPr>
          <w:ilvl w:val="0"/>
          <w:numId w:val="123"/>
        </w:numPr>
        <w:autoSpaceDE w:val="0"/>
        <w:autoSpaceDN w:val="0"/>
        <w:adjustRightInd w:val="0"/>
        <w:spacing w:before="120" w:after="120" w:line="288" w:lineRule="auto"/>
        <w:jc w:val="both"/>
        <w:rPr>
          <w:del w:id="2931" w:author="Zuzana Hušeková" w:date="2021-06-11T13:17:00Z"/>
          <w:color w:val="000000"/>
        </w:rPr>
      </w:pPr>
      <w:del w:id="2932" w:author="Zuzana Hušeková" w:date="2021-06-11T13:17:00Z">
        <w:r w:rsidRPr="009541EB">
          <w:rPr>
            <w:color w:val="000000"/>
          </w:rPr>
          <w:delText>ak sa zmenili okolnosti, za ktorých sa vyhlásilo obstarávanie (pozn. tieto okolnosti je prijímateľ povinný pomenovať a odôvodniť zrušenie postupu zadávania zákazky).</w:delText>
        </w:r>
      </w:del>
    </w:p>
    <w:p w14:paraId="63587912" w14:textId="1285721B" w:rsidR="00F64B17" w:rsidRPr="00F64B17" w:rsidRDefault="00F64B17" w:rsidP="00F64B17">
      <w:pPr>
        <w:autoSpaceDE w:val="0"/>
        <w:autoSpaceDN w:val="0"/>
        <w:adjustRightInd w:val="0"/>
        <w:spacing w:before="120" w:after="120" w:line="288" w:lineRule="auto"/>
        <w:jc w:val="both"/>
        <w:rPr>
          <w:del w:id="2933" w:author="Zuzana Hušeková" w:date="2021-06-11T13:17:00Z"/>
          <w:color w:val="000000"/>
        </w:rPr>
      </w:pPr>
      <w:del w:id="2934" w:author="Zuzana Hušeková" w:date="2021-06-11T13:17:00Z">
        <w:r w:rsidRPr="00F64B17">
          <w:rPr>
            <w:color w:val="000000"/>
          </w:rPr>
          <w:delText xml:space="preserve">Lehota na výkon kontroly je </w:delText>
        </w:r>
        <w:r w:rsidRPr="00F64B17">
          <w:rPr>
            <w:b/>
            <w:color w:val="000000"/>
          </w:rPr>
          <w:delText>20 pracovných dní</w:delText>
        </w:r>
        <w:r w:rsidRPr="00F64B17">
          <w:rPr>
            <w:color w:val="000000"/>
          </w:rPr>
          <w:delText xml:space="preserve"> v prípade </w:delText>
        </w:r>
        <w:r w:rsidRPr="00F64B17">
          <w:rPr>
            <w:b/>
            <w:color w:val="000000"/>
          </w:rPr>
          <w:delText>zákaziek nad 100 000 eur</w:delText>
        </w:r>
        <w:r w:rsidRPr="00F64B17">
          <w:rPr>
            <w:color w:val="000000"/>
          </w:rPr>
          <w:delText xml:space="preserve"> a </w:delText>
        </w:r>
        <w:r w:rsidRPr="00F64B17">
          <w:rPr>
            <w:b/>
            <w:color w:val="000000"/>
          </w:rPr>
          <w:delText>15 pracovných dní</w:delText>
        </w:r>
        <w:r w:rsidRPr="00F64B17">
          <w:rPr>
            <w:color w:val="000000"/>
          </w:rPr>
          <w:delText xml:space="preserve"> v prípade </w:delText>
        </w:r>
        <w:r w:rsidRPr="00F64B17">
          <w:rPr>
            <w:b/>
            <w:color w:val="000000"/>
          </w:rPr>
          <w:delText>zákaziek do 100 000 eur</w:delText>
        </w:r>
        <w:r w:rsidRPr="00F64B17">
          <w:rPr>
            <w:color w:val="000000"/>
          </w:rPr>
          <w:delText xml:space="preserve">. Ak prijímateľ </w:delText>
        </w:r>
        <w:r w:rsidRPr="00F64B17">
          <w:rPr>
            <w:b/>
            <w:color w:val="000000"/>
          </w:rPr>
          <w:delText xml:space="preserve">dobrovoľne predloží dokumentáciu k zákazke nad 100 000 eur </w:delText>
        </w:r>
        <w:r w:rsidRPr="00F64B17">
          <w:rPr>
            <w:color w:val="000000"/>
          </w:rPr>
          <w:delText xml:space="preserve">ešte </w:delText>
        </w:r>
        <w:r w:rsidRPr="00F64B17">
          <w:rPr>
            <w:b/>
            <w:color w:val="000000"/>
          </w:rPr>
          <w:delText>pred podpisom zmluvy</w:delText>
        </w:r>
        <w:r w:rsidRPr="00F64B17">
          <w:rPr>
            <w:color w:val="000000"/>
          </w:rPr>
          <w:delText xml:space="preserve"> s úspešným dodávateľom na ex ante kontrolu (analogicky k pravidlám druhej ex ante kontroly uvedenými v tejto Príručke), tak lehota na výkon </w:delText>
        </w:r>
        <w:r w:rsidRPr="00F64B17">
          <w:rPr>
            <w:b/>
            <w:color w:val="000000"/>
          </w:rPr>
          <w:delText>druhej ex ante kontroly je 20 pracovných dní</w:delText>
        </w:r>
        <w:r w:rsidRPr="00F64B17">
          <w:rPr>
            <w:color w:val="000000"/>
          </w:rPr>
          <w:delText xml:space="preserve"> a lehota na </w:delText>
        </w:r>
        <w:r w:rsidRPr="00F64B17">
          <w:rPr>
            <w:b/>
            <w:color w:val="000000"/>
          </w:rPr>
          <w:delText>následnú ex post kontrolu je 7 pracovných dní</w:delText>
        </w:r>
        <w:r w:rsidRPr="00F64B17">
          <w:rPr>
            <w:color w:val="000000"/>
          </w:rPr>
          <w:delText>.</w:delText>
        </w:r>
      </w:del>
    </w:p>
    <w:p w14:paraId="2FFF0CF0" w14:textId="0149C181" w:rsidR="00765CB1" w:rsidRPr="00765CB1" w:rsidRDefault="00E5073A" w:rsidP="00765CB1">
      <w:pPr>
        <w:autoSpaceDE w:val="0"/>
        <w:autoSpaceDN w:val="0"/>
        <w:adjustRightInd w:val="0"/>
        <w:spacing w:before="120" w:after="120" w:line="288" w:lineRule="auto"/>
        <w:jc w:val="both"/>
        <w:rPr>
          <w:del w:id="2935" w:author="Zuzana Hušeková" w:date="2021-06-11T13:17:00Z"/>
          <w:color w:val="000000"/>
        </w:rPr>
      </w:pPr>
      <w:del w:id="2936" w:author="Zuzana Hušeková" w:date="2021-06-11T13:17:00Z">
        <w:r w:rsidRPr="00A54D9E">
          <w:lastRenderedPageBreak/>
          <w:delText xml:space="preserve">Lehoty na výkon finančnej kontroly obstarávania začínajú pre </w:delText>
        </w:r>
        <w:r>
          <w:delText>poskytovateľa</w:delText>
        </w:r>
        <w:r w:rsidRPr="00A54D9E">
          <w:delText xml:space="preserve"> plynúť dňom nasledujúcim po dni </w:delText>
        </w:r>
        <w:r>
          <w:delText>zaevidovania</w:delText>
        </w:r>
        <w:r w:rsidRPr="00476FB7">
          <w:delText xml:space="preserve"> prijatej žiadosti prijímateľa o vykonanie kontroly/finančnej kontroly a predložení dokumentácie </w:delText>
        </w:r>
        <w:r>
          <w:delText xml:space="preserve">k </w:delText>
        </w:r>
        <w:r w:rsidRPr="00476FB7">
          <w:delText xml:space="preserve">obstarávaniu </w:delText>
        </w:r>
        <w:r>
          <w:delText>poskytovateľovi</w:delText>
        </w:r>
        <w:r w:rsidRPr="00476FB7">
          <w:delText xml:space="preserve"> cez ITMS2014+.</w:delText>
        </w:r>
        <w:r>
          <w:delText xml:space="preserve"> </w:delText>
        </w:r>
        <w:r w:rsidRPr="00A54D9E">
          <w:delText xml:space="preserve">Ak dokumentácia nie je kompletná, požiada </w:delText>
        </w:r>
        <w:r>
          <w:delText>poskytovateľa</w:delText>
        </w:r>
        <w:r w:rsidRPr="00A54D9E">
          <w:delText xml:space="preserve"> o jej doplnenie a lehota na výkon finančnej kontroly obstarávania sa prerušuje. </w:delText>
        </w:r>
        <w:r>
          <w:delText xml:space="preserve">Dňom nasledujúcim po dni doručenia vysvetlenia alebo doplnenia dokumentácie pokračuje plynutie lehoty na výkon kontroly/finančnej kontroly obstarávania. </w:delText>
        </w:r>
        <w:r w:rsidRPr="00A54D9E">
          <w:delText xml:space="preserve">Rovnako v prípade podania námietok, resp. plynutia lehoty na podanie námietok voči skutočnostiam uvedeným v návrhu správy z kontroly, sa lehota na výkon finančnej kontroly obstarávania prerušuje. Prijímateľ má možnosť späťvzatia dokumentácie k obstarávaniu, ktorá bola predložená </w:delText>
        </w:r>
        <w:r>
          <w:delText>poskytovateľovi</w:delText>
        </w:r>
        <w:r w:rsidRPr="00A54D9E">
          <w:delText xml:space="preserve"> za účelom výkonu finančnej kontroly obstarávania, a to so súhlasom </w:delText>
        </w:r>
        <w:r>
          <w:delText>poskytovateľa</w:delText>
        </w:r>
        <w:r w:rsidRPr="00A54D9E">
          <w:delText xml:space="preserve">. </w:delText>
        </w:r>
        <w:r w:rsidRPr="00E20B59">
          <w:delText xml:space="preserve">V prípadoch späťvzatia dokumentácie ide o dôvod hodný osobitného zreteľa a </w:delText>
        </w:r>
        <w:r>
          <w:delText>poskytovateľ</w:delText>
        </w:r>
        <w:r w:rsidRPr="00E20B59">
          <w:delText xml:space="preserve"> zastaví administratívnu finančnú kontrolu vyhotovením záznamu. </w:delText>
        </w:r>
        <w:r w:rsidRPr="00A54D9E">
          <w:delText>Ak prijímateľ opätovne predloží dokumentáciu na finančnú kontrolu, lehoty začínajú plynúť odznovu.</w:delText>
        </w:r>
      </w:del>
    </w:p>
    <w:p w14:paraId="66A00E9B" w14:textId="5CEEE70F" w:rsidR="00765CB1" w:rsidRPr="00852446" w:rsidRDefault="00765CB1" w:rsidP="00852446">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del w:id="2937" w:author="Zuzana Hušeková" w:date="2021-06-11T13:17:00Z"/>
        </w:rPr>
      </w:pPr>
      <w:del w:id="2938" w:author="Zuzana Hušeková" w:date="2021-06-11T13:17:00Z">
        <w:r w:rsidRPr="00852446">
          <w:rPr>
            <w:b/>
            <w:i/>
          </w:rPr>
          <w:delText xml:space="preserve">Dôležité upozornenie: </w:delText>
        </w:r>
        <w:r w:rsidRPr="00852446">
          <w:delText>Prijímateľ nemôže „umelo“ rozdeliť predmet zákazky na samostatné časti s cieľom vyhnúť sa použitiu postupov spojených so zadávaním zákaziek nad 100 000 eur.</w:delText>
        </w:r>
      </w:del>
    </w:p>
    <w:p w14:paraId="255D2BB9" w14:textId="54231F39" w:rsidR="00765CB1" w:rsidRDefault="00765CB1" w:rsidP="00765CB1">
      <w:pPr>
        <w:autoSpaceDE w:val="0"/>
        <w:autoSpaceDN w:val="0"/>
        <w:adjustRightInd w:val="0"/>
        <w:spacing w:before="120" w:after="120" w:line="288" w:lineRule="auto"/>
        <w:jc w:val="both"/>
        <w:rPr>
          <w:del w:id="2939" w:author="Zuzana Hušeková" w:date="2021-06-11T13:17:00Z"/>
          <w:color w:val="000000"/>
        </w:rPr>
      </w:pPr>
    </w:p>
    <w:p w14:paraId="026322C4" w14:textId="5C24A623" w:rsidR="00E5073A" w:rsidRPr="00852446" w:rsidRDefault="00E5073A" w:rsidP="00E5073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del w:id="2940" w:author="Zuzana Hušeková" w:date="2021-06-11T13:17:00Z"/>
        </w:rPr>
      </w:pPr>
      <w:del w:id="2941" w:author="Zuzana Hušeková" w:date="2021-06-11T13:17:00Z">
        <w:r w:rsidRPr="00852446">
          <w:rPr>
            <w:b/>
            <w:i/>
          </w:rPr>
          <w:delText xml:space="preserve">Dôležité upozornenie: </w:delText>
        </w:r>
        <w:r w:rsidRPr="00FB50C0">
          <w:rPr>
            <w:rFonts w:cs="Arial"/>
            <w:color w:val="000000"/>
            <w:szCs w:val="19"/>
          </w:rPr>
          <w:delText>Výzva na predkladanie ponúk a záznam z prieskumu trhu musí byť zverejnený na webovom sídle prijímateľa alebo inom vhodnom webovom sídle do 31. decembra 2028 alebo aj po tomto dátume, ak do 31. decembra 2028 nedošlo k vysporiadaniu finančných vzťahov medzi poskytovateľom a prijímateľom v súlade so zmluvou o poskytnutí NFP alebo rozhodnutím o schválení žiadosti o NFP.</w:delText>
        </w:r>
      </w:del>
    </w:p>
    <w:p w14:paraId="3039626A" w14:textId="05066C54" w:rsidR="00E5073A" w:rsidRPr="00765CB1" w:rsidRDefault="00E5073A" w:rsidP="00765CB1">
      <w:pPr>
        <w:autoSpaceDE w:val="0"/>
        <w:autoSpaceDN w:val="0"/>
        <w:adjustRightInd w:val="0"/>
        <w:spacing w:before="120" w:after="120" w:line="288" w:lineRule="auto"/>
        <w:jc w:val="both"/>
        <w:rPr>
          <w:del w:id="2942" w:author="Zuzana Hušeková" w:date="2021-06-11T13:17:00Z"/>
          <w:color w:val="000000"/>
        </w:rPr>
      </w:pPr>
    </w:p>
    <w:p w14:paraId="2481529B" w14:textId="1C6A4BFD" w:rsidR="00765CB1" w:rsidRPr="00852446" w:rsidRDefault="00765CB1" w:rsidP="00852446">
      <w:pPr>
        <w:autoSpaceDE w:val="0"/>
        <w:autoSpaceDN w:val="0"/>
        <w:adjustRightInd w:val="0"/>
        <w:spacing w:before="120" w:after="120" w:line="288" w:lineRule="auto"/>
        <w:ind w:firstLine="142"/>
        <w:jc w:val="both"/>
        <w:rPr>
          <w:del w:id="2943" w:author="Zuzana Hušeková" w:date="2021-06-11T13:17:00Z"/>
          <w:b/>
          <w:color w:val="000000"/>
        </w:rPr>
      </w:pPr>
      <w:del w:id="2944" w:author="Zuzana Hušeková" w:date="2021-06-11T13:17:00Z">
        <w:r w:rsidRPr="00852446">
          <w:rPr>
            <w:b/>
            <w:color w:val="000000"/>
          </w:rPr>
          <w:delText>E.1</w:delText>
        </w:r>
        <w:r w:rsidRPr="00852446">
          <w:rPr>
            <w:b/>
            <w:color w:val="000000"/>
          </w:rPr>
          <w:tab/>
          <w:delText xml:space="preserve">Zákazky nad 100 000 </w:delText>
        </w:r>
        <w:r w:rsidR="001549ED">
          <w:rPr>
            <w:b/>
            <w:color w:val="000000"/>
          </w:rPr>
          <w:delText>EUR</w:delText>
        </w:r>
      </w:del>
    </w:p>
    <w:p w14:paraId="104AC37A" w14:textId="00C417EE" w:rsidR="009541EB" w:rsidRDefault="00765CB1" w:rsidP="005B7173">
      <w:pPr>
        <w:pStyle w:val="Odsekzoznamu"/>
        <w:numPr>
          <w:ilvl w:val="0"/>
          <w:numId w:val="124"/>
        </w:numPr>
        <w:autoSpaceDE w:val="0"/>
        <w:autoSpaceDN w:val="0"/>
        <w:adjustRightInd w:val="0"/>
        <w:spacing w:before="120" w:after="120" w:line="288" w:lineRule="auto"/>
        <w:ind w:left="426"/>
        <w:jc w:val="both"/>
        <w:rPr>
          <w:del w:id="2945" w:author="Zuzana Hušeková" w:date="2021-06-11T13:17:00Z"/>
          <w:color w:val="000000"/>
        </w:rPr>
      </w:pPr>
      <w:del w:id="2946" w:author="Zuzana Hušeková" w:date="2021-06-11T13:17:00Z">
        <w:r w:rsidRPr="00852446">
          <w:rPr>
            <w:color w:val="000000"/>
          </w:rPr>
          <w:delText xml:space="preserve">Zákazky nad 100 000 </w:delText>
        </w:r>
        <w:r w:rsidR="001549ED">
          <w:rPr>
            <w:color w:val="000000"/>
          </w:rPr>
          <w:delText>EUR</w:delText>
        </w:r>
        <w:r w:rsidR="001549ED" w:rsidRPr="00852446">
          <w:rPr>
            <w:color w:val="000000"/>
          </w:rPr>
          <w:delText xml:space="preserve"> </w:delText>
        </w:r>
        <w:r w:rsidRPr="00852446">
          <w:rPr>
            <w:color w:val="000000"/>
          </w:rPr>
          <w:delText>na účely tejto kapitoly sú zákazky zadávané osobou, ktorej verejný obstarávateľ poskytne 50% a menej finančných prostriedkov z NFP na tovary, stavebné práce alebo služby</w:delText>
        </w:r>
        <w:r w:rsidR="001549ED">
          <w:rPr>
            <w:color w:val="000000"/>
          </w:rPr>
          <w:delText xml:space="preserve"> a ktorých hodnota je nad 100 000 EUR</w:delText>
        </w:r>
        <w:r w:rsidRPr="00852446">
          <w:rPr>
            <w:color w:val="000000"/>
          </w:rPr>
          <w:delText>. V prípade zákaziek nad 100 000 eur prijímateľ musí vykonať všetky ďalej uvedené úkony, ktoré majú zabezpečiť získanie čo najvyššieho počtu písomných ponúk na obstaranie tovarov, stavebných prác alebo služieb. Za písomnú ponuku sa považuje aj ponuka podaná elektronicky (napr. formou e-mailovej komunikácie). Súčasťou dokumentácie musia byť doklady potvrdzujúce kroky uchádzačov v súlade s podmienkami uvedenými vo výzve na predkladanie ponúk.</w:delText>
        </w:r>
      </w:del>
    </w:p>
    <w:p w14:paraId="1F39D785" w14:textId="67BA5915" w:rsidR="009541EB" w:rsidRDefault="00765CB1" w:rsidP="005B7173">
      <w:pPr>
        <w:pStyle w:val="Odsekzoznamu"/>
        <w:numPr>
          <w:ilvl w:val="0"/>
          <w:numId w:val="124"/>
        </w:numPr>
        <w:autoSpaceDE w:val="0"/>
        <w:autoSpaceDN w:val="0"/>
        <w:adjustRightInd w:val="0"/>
        <w:spacing w:before="120" w:after="120" w:line="288" w:lineRule="auto"/>
        <w:ind w:left="426"/>
        <w:jc w:val="both"/>
        <w:rPr>
          <w:del w:id="2947" w:author="Zuzana Hušeková" w:date="2021-06-11T13:17:00Z"/>
          <w:color w:val="000000"/>
        </w:rPr>
      </w:pPr>
      <w:del w:id="2948" w:author="Zuzana Hušeková" w:date="2021-06-11T13:17:00Z">
        <w:r w:rsidRPr="009541EB">
          <w:rPr>
            <w:color w:val="000000"/>
          </w:rPr>
          <w:delText>Prijímateľ je povinný zverejniť výzvu na predkladanie ponúk na svojom webovom sídle/alebo inom vhodnom webovom sídle. Minimálna lehota na predkladanie ponúk je 7 pracovných dní odo dňa zverejnenia výzvy na predkladanie ponúk na webovom sídle prijímateľa v prípade zákaziek na tovary a poskytnutie služieb a minimálne 12 pracovných dní v prípade zákaziek na uskutočnenie stavebných prác</w:delText>
        </w:r>
        <w:r w:rsidR="00E5073A" w:rsidRPr="00B4199C">
          <w:delText>(do lehoty sa nezapočítava deň zverejnenia, čo znamená, že lehota pre záujemcov o zákazku musí byť minimálne celých 7 pracovných dní, resp. 12 pracovných dní).  Príklad: Prijímateľ zverejní výzvu na predkladanie ponúk k zákazke na dodanie tovarov v pondelok, minimálna lehota na predkladanie ponúk uplynie najskôr budúci týždeň v stredu o polnoci za predpokladu, že nejde o pracovný týždeň, v rámci ktorého je štátny sviatok. Prijímateľom sa však odporúča určiť lehotu nasledujúci pracovný deň, čo by pri tomto modelovom prípade bol štvrtok v ľubovoľnú hodinu</w:delText>
        </w:r>
        <w:r w:rsidRPr="009541EB">
          <w:rPr>
            <w:color w:val="000000"/>
          </w:rPr>
          <w:delText>. Prijímateľ je povinný zdokumentovať toto zverejnenie hodnoverným spôsobom (spravidla printscreen tej časti webového sídla, kde bola výzva na predkladanie ponúk zverejnená</w:delText>
        </w:r>
        <w:r w:rsidR="00E5073A">
          <w:rPr>
            <w:color w:val="000000"/>
          </w:rPr>
          <w:delText>;</w:delText>
        </w:r>
        <w:r w:rsidR="00E5073A" w:rsidRPr="00E5073A">
          <w:delText xml:space="preserve"> </w:delText>
        </w:r>
        <w:r w:rsidR="00E5073A">
          <w:delText>z printscreenu</w:delText>
        </w:r>
        <w:r w:rsidR="00E5073A" w:rsidRPr="00E20B59">
          <w:delText xml:space="preserve"> bude jednoznačne zrejmý dátum zverejnenia výzvy, ktorý musí byť zhodný s dátumom oslovenia minimálne troch potenciálnych dodávateľov a zaslaním informácie o zverejnení výzvy na osobitný mailový kontakt zakazkycko@vlada.gov.sk</w:delText>
        </w:r>
        <w:r w:rsidRPr="009541EB">
          <w:rPr>
            <w:color w:val="000000"/>
          </w:rPr>
          <w:delText xml:space="preserve">). Zadávanie tejto zákazky je realizované zverejnením výzvy na predkladanie ponúk, v rámci ktorej prijímateľ uvedie najmä náležitosti </w:delText>
        </w:r>
        <w:r w:rsidR="00023031">
          <w:delText>uvedené v časti E.</w:delText>
        </w:r>
        <w:r w:rsidR="00023031">
          <w:rPr>
            <w:color w:val="000000"/>
          </w:rPr>
          <w:delText xml:space="preserve"> tejto</w:delText>
        </w:r>
        <w:r w:rsidRPr="009541EB">
          <w:rPr>
            <w:color w:val="000000"/>
          </w:rPr>
          <w:delText xml:space="preserve"> kapitoly </w:delText>
        </w:r>
        <w:r w:rsidR="00023031">
          <w:rPr>
            <w:color w:val="000000"/>
          </w:rPr>
          <w:delText>príručky</w:delText>
        </w:r>
        <w:r w:rsidRPr="009541EB">
          <w:rPr>
            <w:color w:val="000000"/>
          </w:rPr>
          <w:delText xml:space="preserve">. </w:delText>
        </w:r>
      </w:del>
    </w:p>
    <w:p w14:paraId="090DC5A3" w14:textId="5DBC0FDE" w:rsidR="009541EB" w:rsidRDefault="00765CB1" w:rsidP="005B7173">
      <w:pPr>
        <w:pStyle w:val="Odsekzoznamu"/>
        <w:numPr>
          <w:ilvl w:val="0"/>
          <w:numId w:val="124"/>
        </w:numPr>
        <w:autoSpaceDE w:val="0"/>
        <w:autoSpaceDN w:val="0"/>
        <w:adjustRightInd w:val="0"/>
        <w:spacing w:before="120" w:after="120" w:line="288" w:lineRule="auto"/>
        <w:ind w:left="426"/>
        <w:jc w:val="both"/>
        <w:rPr>
          <w:del w:id="2949" w:author="Zuzana Hušeková" w:date="2021-06-11T13:17:00Z"/>
          <w:color w:val="000000"/>
        </w:rPr>
      </w:pPr>
      <w:del w:id="2950" w:author="Zuzana Hušeková" w:date="2021-06-11T13:17:00Z">
        <w:r w:rsidRPr="009541EB">
          <w:rPr>
            <w:color w:val="000000"/>
          </w:rPr>
          <w:delText xml:space="preserve">Prijímateľ je povinný v ten istý deň ako zverejní výzvu na predkladanie ponúk na svojom webovom sídle, zaslať informáciu o tomto zverejnení </w:delText>
        </w:r>
        <w:r w:rsidR="001549ED" w:rsidRPr="001549ED">
          <w:rPr>
            <w:color w:val="000000"/>
          </w:rPr>
          <w:delText>(príloha č.</w:delText>
        </w:r>
        <w:r w:rsidR="001549ED">
          <w:rPr>
            <w:color w:val="000000"/>
          </w:rPr>
          <w:delText xml:space="preserve">23) </w:delText>
        </w:r>
        <w:r w:rsidRPr="009541EB">
          <w:rPr>
            <w:color w:val="000000"/>
          </w:rPr>
          <w:delText>aj na osobitný mailový kontakt zakazkycko@vlada.gov.sk. Táto informácia bude následne zverejnená na webovom sídle www.partnerskadohoda.gov.sk</w:delText>
        </w:r>
        <w:r w:rsidR="009541EB" w:rsidRPr="009541EB">
          <w:rPr>
            <w:color w:val="000000"/>
          </w:rPr>
          <w:delText>.</w:delText>
        </w:r>
        <w:r w:rsidRPr="009541EB">
          <w:rPr>
            <w:color w:val="000000"/>
          </w:rPr>
          <w:delText xml:space="preserve"> </w:delText>
        </w:r>
      </w:del>
    </w:p>
    <w:p w14:paraId="7063BA28" w14:textId="61694909" w:rsidR="009541EB" w:rsidRDefault="00765CB1" w:rsidP="005B7173">
      <w:pPr>
        <w:pStyle w:val="Odsekzoznamu"/>
        <w:numPr>
          <w:ilvl w:val="0"/>
          <w:numId w:val="124"/>
        </w:numPr>
        <w:autoSpaceDE w:val="0"/>
        <w:autoSpaceDN w:val="0"/>
        <w:adjustRightInd w:val="0"/>
        <w:spacing w:before="120" w:after="120" w:line="288" w:lineRule="auto"/>
        <w:ind w:left="426"/>
        <w:jc w:val="both"/>
        <w:rPr>
          <w:del w:id="2951" w:author="Zuzana Hušeková" w:date="2021-06-11T13:17:00Z"/>
          <w:color w:val="000000"/>
        </w:rPr>
      </w:pPr>
      <w:del w:id="2952" w:author="Zuzana Hušeková" w:date="2021-06-11T13:17:00Z">
        <w:r w:rsidRPr="009541EB">
          <w:rPr>
            <w:color w:val="000000"/>
          </w:rPr>
          <w:delText xml:space="preserve">Informácia o tomto zverejnení je tvorená štruktúrou údajov, ktoré je prijímateľ povinný dodržať, pričom ich popis tvorí prílohu tohto metodického pokynu. Túto riadne vyplnenú prílohu zasiela prijímateľ v </w:delText>
        </w:r>
        <w:r w:rsidRPr="009541EB">
          <w:rPr>
            <w:color w:val="000000"/>
          </w:rPr>
          <w:lastRenderedPageBreak/>
          <w:delText>prílohe e-mailu na e-mailový kontakt uvedený v odseku 3 tejto kapitoly. Zverejňovateľ (Úrad vlády SR) zabezpečí zverejnenie na webovom sídle www.partnerskadohoda.gov.sk  v záložke „CKO”, „Zákazky povinne zverejňované na www.partnerskadohoda.gov.sk”, pričom zákazky budú zverejňované v členení na tovary, služby a stavebné práce a najnovšie zákazky budú zverejnené ako prvé v poradí.</w:delText>
        </w:r>
      </w:del>
    </w:p>
    <w:p w14:paraId="3CE9765C" w14:textId="657D63F1" w:rsidR="009541EB" w:rsidRDefault="009541EB" w:rsidP="005B7173">
      <w:pPr>
        <w:pStyle w:val="Odsekzoznamu"/>
        <w:numPr>
          <w:ilvl w:val="0"/>
          <w:numId w:val="124"/>
        </w:numPr>
        <w:autoSpaceDE w:val="0"/>
        <w:autoSpaceDN w:val="0"/>
        <w:adjustRightInd w:val="0"/>
        <w:spacing w:before="120" w:after="120" w:line="288" w:lineRule="auto"/>
        <w:ind w:left="426"/>
        <w:jc w:val="both"/>
        <w:rPr>
          <w:del w:id="2953" w:author="Zuzana Hušeková" w:date="2021-06-11T13:17:00Z"/>
          <w:color w:val="000000"/>
        </w:rPr>
      </w:pPr>
      <w:del w:id="2954" w:author="Zuzana Hušeková" w:date="2021-06-11T13:17:00Z">
        <w:r w:rsidRPr="009541EB">
          <w:rPr>
            <w:color w:val="000000"/>
          </w:rPr>
          <w:delText>V</w:delText>
        </w:r>
        <w:r w:rsidR="00765CB1" w:rsidRPr="009541EB">
          <w:rPr>
            <w:color w:val="000000"/>
          </w:rPr>
          <w:delText xml:space="preserve"> prípade, že prijímateľ v rámci tejto štruktúry údajov poskytne nepresné, chybné alebo zavádzajúce informácie, ktoré nevedú k spoľahlivému identifikovaniu predmetnej zákazky, je toto považované za nesplnenie oznamovacej povinnosti. </w:delText>
        </w:r>
      </w:del>
    </w:p>
    <w:p w14:paraId="636E7B91" w14:textId="6343B405" w:rsidR="009541EB" w:rsidRDefault="00765CB1" w:rsidP="005B7173">
      <w:pPr>
        <w:pStyle w:val="Odsekzoznamu"/>
        <w:numPr>
          <w:ilvl w:val="0"/>
          <w:numId w:val="124"/>
        </w:numPr>
        <w:autoSpaceDE w:val="0"/>
        <w:autoSpaceDN w:val="0"/>
        <w:adjustRightInd w:val="0"/>
        <w:spacing w:before="120" w:after="120" w:line="288" w:lineRule="auto"/>
        <w:ind w:left="426"/>
        <w:jc w:val="both"/>
        <w:rPr>
          <w:del w:id="2955" w:author="Zuzana Hušeková" w:date="2021-06-11T13:17:00Z"/>
          <w:color w:val="000000"/>
        </w:rPr>
      </w:pPr>
      <w:del w:id="2956" w:author="Zuzana Hušeková" w:date="2021-06-11T13:17:00Z">
        <w:r w:rsidRPr="009541EB">
          <w:rPr>
            <w:color w:val="000000"/>
          </w:rPr>
          <w:delText>Je dôležité, aby mal prijímateľ vždy archivovanú dokumentáciu o zaslaní tejto informácie.</w:delText>
        </w:r>
      </w:del>
    </w:p>
    <w:p w14:paraId="208742D8" w14:textId="37790964" w:rsidR="009541EB" w:rsidRDefault="00765CB1" w:rsidP="005B7173">
      <w:pPr>
        <w:pStyle w:val="Odsekzoznamu"/>
        <w:numPr>
          <w:ilvl w:val="0"/>
          <w:numId w:val="124"/>
        </w:numPr>
        <w:autoSpaceDE w:val="0"/>
        <w:autoSpaceDN w:val="0"/>
        <w:adjustRightInd w:val="0"/>
        <w:spacing w:before="120" w:after="120" w:line="288" w:lineRule="auto"/>
        <w:ind w:left="426"/>
        <w:jc w:val="both"/>
        <w:rPr>
          <w:del w:id="2957" w:author="Zuzana Hušeková" w:date="2021-06-11T13:17:00Z"/>
          <w:color w:val="000000"/>
        </w:rPr>
      </w:pPr>
      <w:del w:id="2958" w:author="Zuzana Hušeková" w:date="2021-06-11T13:17:00Z">
        <w:r w:rsidRPr="009541EB">
          <w:rPr>
            <w:color w:val="000000"/>
          </w:rPr>
          <w:tab/>
          <w:delText>V prípade, že prijímateľ nedodrží povinnosť zaslania informácie na osobitný e-mailový kontakt zakazkycko@vlada.gov.sk v ten istý deň ako zverejní výzvu na predkladanie ponúk a túto informáciu zašle neskôr (avšak v lehote na predkladanie ponúk), je povinný predĺžiť lehotu na predkladanie ponúk o dobu omeškania zaslania informácie na osobitný mailový kontakt (informácia zaslaná zverejňovateľovi už má obsahovať túto predĺženú lehotu). Toto predĺženie sa musí rovnako vykonať aj v ostatných dokumentoch, ktoré prijímateľ vypracoval za účelom vyhlásenia zadávania zákazky, najmä vo výzve na predkladanie ponúk zverejnenej na webovom sídle prijímateľa alebo inom vhodnom webovom sídle. V prípade predlžovania lehoty na prekladanie ponúk je prijímateľ povinný toto predĺženie preukázateľne oznámiť všetkým osloveným potenciálnym dodávateľom.</w:delText>
        </w:r>
      </w:del>
    </w:p>
    <w:p w14:paraId="001C11CB" w14:textId="3D2A4BB9" w:rsidR="009541EB" w:rsidRDefault="00765CB1" w:rsidP="005B7173">
      <w:pPr>
        <w:pStyle w:val="Odsekzoznamu"/>
        <w:numPr>
          <w:ilvl w:val="0"/>
          <w:numId w:val="124"/>
        </w:numPr>
        <w:autoSpaceDE w:val="0"/>
        <w:autoSpaceDN w:val="0"/>
        <w:adjustRightInd w:val="0"/>
        <w:spacing w:before="120" w:after="120" w:line="288" w:lineRule="auto"/>
        <w:ind w:left="426"/>
        <w:jc w:val="both"/>
        <w:rPr>
          <w:del w:id="2959" w:author="Zuzana Hušeková" w:date="2021-06-11T13:17:00Z"/>
          <w:color w:val="000000"/>
        </w:rPr>
      </w:pPr>
      <w:del w:id="2960" w:author="Zuzana Hušeková" w:date="2021-06-11T13:17:00Z">
        <w:r w:rsidRPr="009541EB">
          <w:rPr>
            <w:color w:val="000000"/>
          </w:rPr>
          <w:delText xml:space="preserve">Prijímateľ </w:delText>
        </w:r>
        <w:r w:rsidR="00AB589D" w:rsidRPr="00AB589D">
          <w:rPr>
            <w:color w:val="000000"/>
          </w:rPr>
          <w:delText xml:space="preserve">môže po zverejnení </w:delText>
        </w:r>
        <w:r w:rsidRPr="009541EB">
          <w:rPr>
            <w:color w:val="000000"/>
          </w:rPr>
          <w:delText>výzvy na predkladanie ponúk a jej zaslaním na zverejnenie, zároveň povinný zaslať túto výzvu minimálne trom vybraným potenciálnym dodávateľom. Uvedené úkony musia byť realizované v rovnaký deň. Oslovovaní potenciálni dodávatelia musia byť subjekty, ktoré sú v čase zadávania a realizácie zákazky oprávnené dodávať tovar, uskutočňovať stavebné práce alebo poskytovať služby v rozsahu predmetu zákazky (identifikácia prebieha najmä cez informácie verejne uvedené v obchodnom registri alebo v živnostenskom registri). Pre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 Pokiaľ prijímateľ nedodrží povinnosť zaslať túto výzvu v tom istom dni ako o nej informuje zaslaním informácie na osobitný e-mailový kontakt zakazkycko@vlada.gov.sk, vo veci predĺženia lehoty na predkladanie ponúk postupuje obdobne ako je uvedené v bode 7 tejto podkapitoly. Oslovenie potenciálnych dodávateľov, ktorí sú oprávnení dodávať tovary, uskutočňovať stavebné práce alebo poskytovať služby v rozsahu predmetu zákazky neznamená, že prijímateľ musí v lehote na predkladanie ponúk obdržať ponuky od potenciálnych dodávateľov, ktorých priamo oslovil. Zákazka môže byť realizovaná aj v prípade predloženia 1 alebo 2 ponúk.</w:delText>
        </w:r>
        <w:r w:rsidR="00AB589D">
          <w:rPr>
            <w:color w:val="000000"/>
          </w:rPr>
          <w:delText xml:space="preserve"> </w:delText>
        </w:r>
        <w:r w:rsidR="00AB589D" w:rsidRPr="00AB589D">
          <w:rPr>
            <w:color w:val="000000"/>
          </w:rPr>
          <w:delText>V prípade, ak bola predložená iba jedna ponuka, prijímateľ dohľadá minimálne jednu ďalšiu ponuku na webe alebo ju identifikuje pomocou CRZ alebo použije iné relevantné spôsoby určenia hospodárnosti podľa MP CKO č. 18</w:delText>
        </w:r>
        <w:r w:rsidR="00AB589D">
          <w:rPr>
            <w:color w:val="000000"/>
          </w:rPr>
          <w:delText xml:space="preserve"> </w:delText>
        </w:r>
        <w:r w:rsidR="00AB589D" w:rsidRPr="00AB589D">
          <w:rPr>
            <w:color w:val="000000"/>
          </w:rPr>
          <w:delText>k overovaniu hospodárnosti výdavkov</w:delText>
        </w:r>
        <w:r w:rsidR="00AB589D">
          <w:rPr>
            <w:color w:val="000000"/>
          </w:rPr>
          <w:delText>.</w:delText>
        </w:r>
      </w:del>
    </w:p>
    <w:p w14:paraId="4FE34A7F" w14:textId="5A01E321" w:rsidR="009541EB" w:rsidRDefault="00765CB1" w:rsidP="005B7173">
      <w:pPr>
        <w:pStyle w:val="Odsekzoznamu"/>
        <w:numPr>
          <w:ilvl w:val="0"/>
          <w:numId w:val="124"/>
        </w:numPr>
        <w:autoSpaceDE w:val="0"/>
        <w:autoSpaceDN w:val="0"/>
        <w:adjustRightInd w:val="0"/>
        <w:spacing w:before="120" w:after="120" w:line="288" w:lineRule="auto"/>
        <w:ind w:left="426"/>
        <w:jc w:val="both"/>
        <w:rPr>
          <w:del w:id="2961" w:author="Zuzana Hušeková" w:date="2021-06-11T13:17:00Z"/>
          <w:color w:val="000000"/>
        </w:rPr>
      </w:pPr>
      <w:del w:id="2962" w:author="Zuzana Hušeková" w:date="2021-06-11T13:17:00Z">
        <w:r w:rsidRPr="009541EB">
          <w:rPr>
            <w:color w:val="000000"/>
          </w:rPr>
          <w:delText xml:space="preserve">Vo výnimočných prípadoch, kedy ide o jedinečný predmet zákazky, </w:delText>
        </w:r>
        <w:r w:rsidR="00AB589D" w:rsidRPr="00AB589D">
          <w:rPr>
            <w:color w:val="000000"/>
          </w:rPr>
          <w:delText>prijímateľ osloví záujemcu, ktorý je spôsobilý realizovať jedinečný predmet zákazky alebo disponuje ponukou záujemcu spôsobilého realizovať jedinečný predmet zákazky. Jedinečnosť predmetu zákazky</w:delText>
        </w:r>
        <w:r w:rsidR="00AB589D" w:rsidRPr="00AB589D" w:rsidDel="00B51321">
          <w:rPr>
            <w:color w:val="000000"/>
          </w:rPr>
          <w:delText xml:space="preserve"> </w:delText>
        </w:r>
        <w:r w:rsidR="00AB589D" w:rsidRPr="00AB589D">
          <w:rPr>
            <w:color w:val="000000"/>
          </w:rPr>
          <w:delText xml:space="preserve">musí byť  zo strany prijímateľa riadne zdôvodnená a podložená ešte pred vyhlásením zákazky a dôkazné bremeno preukázania skutočnosti, že na relevantnom trhu neexistuje viac ako 1 dodávateľ znáša prijímateľ. Odôvodnenie k jedinečnému predmetu zákazky musí byť súčasťou dokumentácie k zákazke. Súčasťou odôvodnenia jedinečnosti predmetu zákazky musí byť vyhlásenie prijímateľa k overeniu hospodárnosti, a to najmä porovnanie jedinečného predmetu zákazky s inou zákazkou, ktorá vykazuje určité spoločné znaky. Uvedené nezbavuje povinnosti poskytovateľa overiť hospodárnosť výdavkov zákazky podľa MP CKO č. 18 k overovaniu hospodárnosti výdavkov. </w:delText>
        </w:r>
        <w:r w:rsidRPr="009541EB">
          <w:rPr>
            <w:color w:val="000000"/>
          </w:rPr>
          <w:delText xml:space="preserve">Aj v tomto výnimočnom prípade je však povinnosťou prijímateľa zverejniť zákazku na webovom sídle a zaslať informáciu o tomto zverejnení na osobitný mailový kontakt </w:delText>
        </w:r>
        <w:r w:rsidR="00E669A7">
          <w:fldChar w:fldCharType="begin"/>
        </w:r>
        <w:r w:rsidR="00E669A7">
          <w:delInstrText xml:space="preserve"> HYPERLINK "mailto:zakazkycko@vlada.gov.sk" </w:delInstrText>
        </w:r>
        <w:r w:rsidR="00E669A7">
          <w:fldChar w:fldCharType="separate"/>
        </w:r>
        <w:r w:rsidR="009541EB" w:rsidRPr="00852446">
          <w:rPr>
            <w:rStyle w:val="Hypertextovprepojenie"/>
          </w:rPr>
          <w:delText>zakazkycko@vlada.gov.sk</w:delText>
        </w:r>
        <w:r w:rsidR="00E669A7">
          <w:rPr>
            <w:rStyle w:val="Hypertextovprepojenie"/>
          </w:rPr>
          <w:fldChar w:fldCharType="end"/>
        </w:r>
        <w:r w:rsidRPr="009541EB">
          <w:rPr>
            <w:color w:val="000000"/>
          </w:rPr>
          <w:delText>.</w:delText>
        </w:r>
      </w:del>
    </w:p>
    <w:p w14:paraId="5DADDB5A" w14:textId="0153E8BB" w:rsidR="009541EB" w:rsidRDefault="00765CB1" w:rsidP="005B7173">
      <w:pPr>
        <w:pStyle w:val="Odsekzoznamu"/>
        <w:numPr>
          <w:ilvl w:val="0"/>
          <w:numId w:val="124"/>
        </w:numPr>
        <w:autoSpaceDE w:val="0"/>
        <w:autoSpaceDN w:val="0"/>
        <w:adjustRightInd w:val="0"/>
        <w:spacing w:before="120" w:after="120" w:line="288" w:lineRule="auto"/>
        <w:ind w:left="426"/>
        <w:jc w:val="both"/>
        <w:rPr>
          <w:del w:id="2963" w:author="Zuzana Hušeková" w:date="2021-06-11T13:17:00Z"/>
          <w:color w:val="000000"/>
        </w:rPr>
      </w:pPr>
      <w:del w:id="2964" w:author="Zuzana Hušeková" w:date="2021-06-11T13:17:00Z">
        <w:r w:rsidRPr="009541EB">
          <w:rPr>
            <w:color w:val="000000"/>
          </w:rPr>
          <w:delText xml:space="preserve">Ak prijímateľovi nebude predložená žiadna ponuka a splnil všetky postupy uvedené v predchádzajúcich odsekoch, je oprávnený vyzvať na rokovanie </w:delText>
        </w:r>
        <w:r w:rsidR="00350E18" w:rsidRPr="00350E18">
          <w:rPr>
            <w:color w:val="000000"/>
          </w:rPr>
          <w:delText xml:space="preserve">jedného alebo viacerých </w:delText>
        </w:r>
        <w:r w:rsidRPr="009541EB">
          <w:rPr>
            <w:color w:val="000000"/>
          </w:rPr>
          <w:delText xml:space="preserve">potenciálnych dodávateľov, s ktorými rokuje o zadaní </w:delText>
        </w:r>
        <w:r w:rsidRPr="005B2DE9">
          <w:rPr>
            <w:color w:val="000000"/>
          </w:rPr>
          <w:delText xml:space="preserve">zákazky.  Predmetom týchto rokovaní nemôže byť zúženie predmetu zákazky, úprava podmienok účasti, podmienok realizácie zákazky ani kritérií na vyhodnotenie ponúk uvedených vo výzve na predkladanie ponúk. Z rokovania je prijímateľ povinný vyhotoviť zápis,  </w:delText>
        </w:r>
        <w:r w:rsidRPr="009541EB">
          <w:rPr>
            <w:color w:val="000000"/>
          </w:rPr>
          <w:delText xml:space="preserve">ako aj zdôvodniť výber záujemcu alebo záujemcov, ktorí boli vyzvaní na rokovanie. Prijímateľ je oprávnený vyzvať na </w:delText>
        </w:r>
        <w:r w:rsidRPr="009541EB">
          <w:rPr>
            <w:color w:val="000000"/>
          </w:rPr>
          <w:lastRenderedPageBreak/>
          <w:delText>rokovanie aj menej ako troch potenciálnych dodávateľov, pričom táto výnimka musí byť zo strany prijímateľa riadne zdôvodnená a prijímateľ nesie dôkazné bremeno preukázania skutočnosti, že na relevantnom trhu neexistuje viac ako 1 alebo 2 dodávatelia. Odôvodnenie tejto skutočnosti musí byť súčasťou dokumentácie k zákazke.</w:delText>
        </w:r>
      </w:del>
    </w:p>
    <w:p w14:paraId="71C50587" w14:textId="2BFE71BA" w:rsidR="009541EB" w:rsidRDefault="00765CB1" w:rsidP="005B7173">
      <w:pPr>
        <w:pStyle w:val="Odsekzoznamu"/>
        <w:numPr>
          <w:ilvl w:val="0"/>
          <w:numId w:val="124"/>
        </w:numPr>
        <w:autoSpaceDE w:val="0"/>
        <w:autoSpaceDN w:val="0"/>
        <w:adjustRightInd w:val="0"/>
        <w:spacing w:before="120" w:after="120" w:line="288" w:lineRule="auto"/>
        <w:ind w:left="426"/>
        <w:jc w:val="both"/>
        <w:rPr>
          <w:del w:id="2965" w:author="Zuzana Hušeková" w:date="2021-06-11T13:17:00Z"/>
          <w:color w:val="000000"/>
        </w:rPr>
      </w:pPr>
      <w:del w:id="2966" w:author="Zuzana Hušeková" w:date="2021-06-11T13:17:00Z">
        <w:r w:rsidRPr="009541EB">
          <w:rPr>
            <w:color w:val="000000"/>
          </w:rPr>
          <w:delText xml:space="preserve">Celý postup prijímateľa pri zadávaní zákazky bude zhrnutý v zázname z prieskumu trhu (vzor príloha č. </w:delText>
        </w:r>
        <w:r w:rsidR="009541EB" w:rsidRPr="009541EB">
          <w:rPr>
            <w:color w:val="000000"/>
          </w:rPr>
          <w:delText>25</w:delText>
        </w:r>
        <w:r w:rsidR="00023031" w:rsidRPr="00023031">
          <w:delText xml:space="preserve"> </w:delText>
        </w:r>
        <w:r w:rsidR="00023031">
          <w:delText>doplnená o povinné náležitosti podľa kapitoly 7.1 ods. 10 metodického pokynu CKO č. 12</w:delText>
        </w:r>
        <w:r w:rsidRPr="009541EB">
          <w:rPr>
            <w:color w:val="000000"/>
          </w:rPr>
          <w:delText>).</w:delText>
        </w:r>
      </w:del>
    </w:p>
    <w:p w14:paraId="648C89D4" w14:textId="37D0B8F9" w:rsidR="00765CB1" w:rsidRPr="009541EB" w:rsidRDefault="00765CB1" w:rsidP="005B7173">
      <w:pPr>
        <w:pStyle w:val="Odsekzoznamu"/>
        <w:numPr>
          <w:ilvl w:val="0"/>
          <w:numId w:val="124"/>
        </w:numPr>
        <w:autoSpaceDE w:val="0"/>
        <w:autoSpaceDN w:val="0"/>
        <w:adjustRightInd w:val="0"/>
        <w:spacing w:before="120" w:after="120" w:line="288" w:lineRule="auto"/>
        <w:ind w:left="426"/>
        <w:jc w:val="both"/>
        <w:rPr>
          <w:del w:id="2967" w:author="Zuzana Hušeková" w:date="2021-06-11T13:17:00Z"/>
          <w:color w:val="000000"/>
        </w:rPr>
      </w:pPr>
      <w:del w:id="2968" w:author="Zuzana Hušeková" w:date="2021-06-11T13:17:00Z">
        <w:r w:rsidRPr="009541EB">
          <w:rPr>
            <w:color w:val="000000"/>
          </w:rPr>
          <w:delText>Prijímateľ nesmie uzavrieť zmluvu, koncesnú zmluvu alebo rámcovú dohodu s dodávateľom alebo dodávateľmi, ktorí majú povinnosť zapisovať sa do registra partnerov verejného sektora a nie sú zapísaní v registri partnerov verejného sektora, alebo ktorých subdodávatelia, ktorí majú povinnosť zapisovať sa do registra partnerov verejného sektora a nie sú zapísaní v registri partnerov verejného sektora.</w:delText>
        </w:r>
      </w:del>
    </w:p>
    <w:p w14:paraId="7E9065B9" w14:textId="5D54F3E9" w:rsidR="00765CB1" w:rsidRPr="00765CB1" w:rsidRDefault="00765CB1" w:rsidP="00765CB1">
      <w:pPr>
        <w:autoSpaceDE w:val="0"/>
        <w:autoSpaceDN w:val="0"/>
        <w:adjustRightInd w:val="0"/>
        <w:spacing w:before="120" w:after="120" w:line="288" w:lineRule="auto"/>
        <w:jc w:val="both"/>
        <w:rPr>
          <w:del w:id="2969" w:author="Zuzana Hušeková" w:date="2021-06-11T13:17:00Z"/>
          <w:color w:val="000000"/>
        </w:rPr>
      </w:pPr>
    </w:p>
    <w:p w14:paraId="049B7700" w14:textId="1F1E081D" w:rsidR="00765CB1" w:rsidRPr="00852446" w:rsidRDefault="00765CB1" w:rsidP="009541EB">
      <w:pPr>
        <w:autoSpaceDE w:val="0"/>
        <w:autoSpaceDN w:val="0"/>
        <w:adjustRightInd w:val="0"/>
        <w:spacing w:before="120" w:after="120" w:line="288" w:lineRule="auto"/>
        <w:ind w:left="284"/>
        <w:jc w:val="both"/>
        <w:rPr>
          <w:del w:id="2970" w:author="Zuzana Hušeková" w:date="2021-06-11T13:17:00Z"/>
          <w:b/>
          <w:color w:val="000000"/>
        </w:rPr>
      </w:pPr>
      <w:del w:id="2971" w:author="Zuzana Hušeková" w:date="2021-06-11T13:17:00Z">
        <w:r w:rsidRPr="00852446">
          <w:rPr>
            <w:b/>
            <w:color w:val="000000"/>
          </w:rPr>
          <w:delText>E.2</w:delText>
        </w:r>
        <w:r w:rsidRPr="00852446">
          <w:rPr>
            <w:b/>
            <w:color w:val="000000"/>
          </w:rPr>
          <w:tab/>
          <w:delText>Zákazky do 100 000 eur</w:delText>
        </w:r>
      </w:del>
    </w:p>
    <w:p w14:paraId="5B30FA2A" w14:textId="5E2A0B89" w:rsidR="00765CB1" w:rsidRPr="00765CB1" w:rsidRDefault="00765CB1" w:rsidP="00765CB1">
      <w:pPr>
        <w:autoSpaceDE w:val="0"/>
        <w:autoSpaceDN w:val="0"/>
        <w:adjustRightInd w:val="0"/>
        <w:spacing w:before="120" w:after="120" w:line="288" w:lineRule="auto"/>
        <w:jc w:val="both"/>
        <w:rPr>
          <w:del w:id="2972" w:author="Zuzana Hušeková" w:date="2021-06-11T13:17:00Z"/>
          <w:color w:val="000000"/>
        </w:rPr>
      </w:pPr>
    </w:p>
    <w:p w14:paraId="00F9FBD2" w14:textId="3DD0B0C4" w:rsidR="009541EB" w:rsidRDefault="00765CB1" w:rsidP="005B7173">
      <w:pPr>
        <w:pStyle w:val="Odsekzoznamu"/>
        <w:numPr>
          <w:ilvl w:val="0"/>
          <w:numId w:val="125"/>
        </w:numPr>
        <w:autoSpaceDE w:val="0"/>
        <w:autoSpaceDN w:val="0"/>
        <w:adjustRightInd w:val="0"/>
        <w:spacing w:before="120" w:after="120" w:line="288" w:lineRule="auto"/>
        <w:ind w:left="426"/>
        <w:jc w:val="both"/>
        <w:rPr>
          <w:del w:id="2973" w:author="Zuzana Hušeková" w:date="2021-06-11T13:17:00Z"/>
          <w:color w:val="000000"/>
        </w:rPr>
      </w:pPr>
      <w:del w:id="2974" w:author="Zuzana Hušeková" w:date="2021-06-11T13:17:00Z">
        <w:r w:rsidRPr="00852446">
          <w:rPr>
            <w:color w:val="000000"/>
          </w:rPr>
          <w:delText>Pri zadávaní zákaziek do 100 000 eur je prijímateľ povinný zaslať výzvu na predkladanie ponúk minimálne trom vybraným potenciálnym dodávateľom</w:delText>
        </w:r>
        <w:r w:rsidR="00B71474">
          <w:rPr>
            <w:color w:val="000000"/>
          </w:rPr>
          <w:delText xml:space="preserve"> </w:delText>
        </w:r>
        <w:r w:rsidR="00B71474" w:rsidRPr="002A5F3A">
          <w:delText>alebo identifikovať minimálne troch potenciálnych dodávateľov a ich cenové ponuky (napr. cez webové rozhranie)</w:delText>
        </w:r>
        <w:r w:rsidR="00B71474" w:rsidRPr="00A54D9E">
          <w:delText>.</w:delText>
        </w:r>
        <w:r w:rsidRPr="00852446">
          <w:rPr>
            <w:color w:val="000000"/>
          </w:rPr>
          <w:delText>. Oslovovaní</w:delText>
        </w:r>
        <w:r w:rsidR="00B71474">
          <w:rPr>
            <w:color w:val="000000"/>
          </w:rPr>
          <w:delText>/</w:delText>
        </w:r>
        <w:r w:rsidR="00B71474" w:rsidRPr="00B71474">
          <w:delText xml:space="preserve"> </w:delText>
        </w:r>
        <w:r w:rsidR="00B71474">
          <w:delText>identifikovaní</w:delText>
        </w:r>
        <w:r w:rsidRPr="00852446">
          <w:rPr>
            <w:color w:val="000000"/>
          </w:rPr>
          <w:delText xml:space="preserve"> potenciálni dodávatelia musia byť subjekty, ktoré sú v čase zadávania a realizácie zákazky oprávnené dodávať tovar, uskutočňovať stavebné práce alebo poskytovať služby v rozsahu predmetu zákazky (identifikácia prebieha najmä cez informácie verejne uvedené v obchodnom registri alebo v živnostenskom registri). </w:delText>
        </w:r>
        <w:r w:rsidR="009B2C3C" w:rsidRPr="00783BC3">
          <w:delText>V prípade zaslania výzvy na predkladanie ponúk</w:delText>
        </w:r>
        <w:r w:rsidR="009B2C3C">
          <w:delText>, je p</w:delText>
        </w:r>
        <w:r w:rsidRPr="00852446">
          <w:rPr>
            <w:color w:val="000000"/>
          </w:rPr>
          <w:delText xml:space="preserve">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 Minimálna lehota </w:delText>
        </w:r>
        <w:r w:rsidRPr="009541EB">
          <w:rPr>
            <w:color w:val="000000"/>
          </w:rPr>
          <w:delText>na predkladanie ponúk je</w:delText>
        </w:r>
        <w:r w:rsidR="00F849D6">
          <w:rPr>
            <w:color w:val="000000"/>
          </w:rPr>
          <w:delText xml:space="preserve"> celých</w:delText>
        </w:r>
        <w:r w:rsidRPr="009541EB">
          <w:rPr>
            <w:color w:val="000000"/>
          </w:rPr>
          <w:delText xml:space="preserve"> </w:delText>
        </w:r>
        <w:r w:rsidR="00F849D6">
          <w:rPr>
            <w:color w:val="000000"/>
          </w:rPr>
          <w:delText>5</w:delText>
        </w:r>
        <w:r w:rsidR="00F849D6" w:rsidRPr="009541EB">
          <w:rPr>
            <w:color w:val="000000"/>
          </w:rPr>
          <w:delText xml:space="preserve"> </w:delText>
        </w:r>
        <w:r w:rsidRPr="009541EB">
          <w:rPr>
            <w:color w:val="000000"/>
          </w:rPr>
          <w:delText>pracovných dní odo dňa oslovenia minimálne troch potenciálnych dodávateľov</w:delText>
        </w:r>
        <w:r w:rsidR="00023031">
          <w:delText>(do lehoty sa nezapočítava deň</w:delText>
        </w:r>
        <w:r w:rsidR="009B2C3C">
          <w:delText xml:space="preserve"> oslovenia</w:delText>
        </w:r>
        <w:r w:rsidR="00023031" w:rsidRPr="00722EA4">
          <w:delText>, čo znamená, že lehota pre záujemcov o zák</w:delText>
        </w:r>
        <w:r w:rsidR="00023031">
          <w:delText xml:space="preserve">azku musí byť minimálne celých </w:delText>
        </w:r>
        <w:r w:rsidR="00F849D6">
          <w:delText>5</w:delText>
        </w:r>
        <w:r w:rsidR="00023031" w:rsidRPr="00722EA4">
          <w:delText xml:space="preserve"> pracovných dní</w:delText>
        </w:r>
        <w:r w:rsidR="00023031">
          <w:delText>)</w:delText>
        </w:r>
        <w:r w:rsidRPr="009541EB">
          <w:rPr>
            <w:color w:val="000000"/>
          </w:rPr>
          <w:delText xml:space="preserve">. </w:delText>
        </w:r>
        <w:r w:rsidR="00B71474">
          <w:rPr>
            <w:color w:val="000000"/>
          </w:rPr>
          <w:delText xml:space="preserve"> </w:delText>
        </w:r>
        <w:r w:rsidR="009B2C3C">
          <w:rPr>
            <w:color w:val="000000"/>
          </w:rPr>
          <w:delText xml:space="preserve"> </w:delText>
        </w:r>
      </w:del>
    </w:p>
    <w:p w14:paraId="113E639C" w14:textId="249636B1" w:rsidR="00E50572" w:rsidRPr="00735615" w:rsidRDefault="00765CB1" w:rsidP="0087316D">
      <w:pPr>
        <w:pStyle w:val="Odsekzoznamu"/>
        <w:numPr>
          <w:ilvl w:val="0"/>
          <w:numId w:val="125"/>
        </w:numPr>
        <w:autoSpaceDE w:val="0"/>
        <w:autoSpaceDN w:val="0"/>
        <w:adjustRightInd w:val="0"/>
        <w:spacing w:line="288" w:lineRule="auto"/>
        <w:ind w:left="426"/>
        <w:jc w:val="both"/>
        <w:rPr>
          <w:del w:id="2975" w:author="Zuzana Hušeková" w:date="2021-06-11T13:17:00Z"/>
          <w:color w:val="000000"/>
        </w:rPr>
      </w:pPr>
      <w:del w:id="2976" w:author="Zuzana Hušeková" w:date="2021-06-11T13:17:00Z">
        <w:r w:rsidRPr="009541EB">
          <w:rPr>
            <w:color w:val="000000"/>
          </w:rPr>
          <w:delText>V prípade zákaziek do 100 000 eur nie je potrebné predloženie písomných ponúk, avšak prijímateľ musí zdôvodniť výber úspešného dodávateľa na základe prieskumu trhu  (napr. formou faxu, web stránky, katalógov, cenových ponúk, atď. okrem telefonického prieskumu). Tento prieskum musí byť riadne zdokumentovaný a musí byť z neho hodnoverne zrejmý výsledok výberu úspešného uchádzača. Pri tomto spôsobe vykonania prieskumu trhu je prijímateľ povinný  identifikovať minimálne troch potenciálnych dodávateľov a ich cenové ponuky (napr. cez webové rozhranie). Identifikovaní dodávatelia musia byť subjekty, ktoré sú oprávnené dodávať tovar, uskutočňovať stavebné práce alebo poskytovať služby v rozsahu predmetu zákazky (identifikácia prebieha najmä cez informácie verejne uvedené obchodnom registri alebo živnostenskom registri).</w:delText>
        </w:r>
        <w:r w:rsidR="00E50572" w:rsidRPr="00E50572">
          <w:delText xml:space="preserve"> </w:delText>
        </w:r>
      </w:del>
    </w:p>
    <w:p w14:paraId="2180139E" w14:textId="1252D030" w:rsidR="009541EB" w:rsidRPr="00E50572" w:rsidRDefault="00E50572" w:rsidP="00E50572">
      <w:pPr>
        <w:pStyle w:val="Odsekzoznamu"/>
        <w:numPr>
          <w:ilvl w:val="0"/>
          <w:numId w:val="125"/>
        </w:numPr>
        <w:autoSpaceDE w:val="0"/>
        <w:autoSpaceDN w:val="0"/>
        <w:adjustRightInd w:val="0"/>
        <w:spacing w:before="120" w:after="120" w:line="288" w:lineRule="auto"/>
        <w:ind w:left="426"/>
        <w:jc w:val="both"/>
        <w:rPr>
          <w:del w:id="2977" w:author="Zuzana Hušeková" w:date="2021-06-11T13:17:00Z"/>
          <w:color w:val="000000"/>
        </w:rPr>
      </w:pPr>
      <w:del w:id="2978" w:author="Zuzana Hušeková" w:date="2021-06-11T13:17:00Z">
        <w:r w:rsidRPr="00E50572">
          <w:rPr>
            <w:color w:val="000000"/>
          </w:rPr>
          <w:delText>V prípade zákaziek do 100 000 eur</w:delText>
        </w:r>
        <w:r w:rsidRPr="00100E0C">
          <w:rPr>
            <w:color w:val="000000"/>
          </w:rPr>
          <w:delText xml:space="preserve"> je možné sa v prípade technických špecifikácií uvedených vo výzve na predkladanie ponúk odvolávať na konkrétneho výrobcu, výrobný postup, obchodné označenie, patent, typ, oblasť alebo miesto pôvodu alebo výroby za predpokladu, že všetci potenciálni dodávatelia oslovení s výzvou na predkladanie ponúk sú spôsobilí dodať predmet zákazky spĺňajúci určené technické špecifikácie.</w:delText>
        </w:r>
      </w:del>
    </w:p>
    <w:p w14:paraId="497D5F5D" w14:textId="08470A4D" w:rsidR="009541EB" w:rsidRDefault="00765CB1" w:rsidP="005B7173">
      <w:pPr>
        <w:pStyle w:val="Odsekzoznamu"/>
        <w:numPr>
          <w:ilvl w:val="0"/>
          <w:numId w:val="125"/>
        </w:numPr>
        <w:autoSpaceDE w:val="0"/>
        <w:autoSpaceDN w:val="0"/>
        <w:adjustRightInd w:val="0"/>
        <w:spacing w:before="120" w:after="120" w:line="288" w:lineRule="auto"/>
        <w:ind w:left="426"/>
        <w:jc w:val="both"/>
        <w:rPr>
          <w:del w:id="2979" w:author="Zuzana Hušeková" w:date="2021-06-11T13:17:00Z"/>
          <w:color w:val="000000"/>
        </w:rPr>
      </w:pPr>
      <w:del w:id="2980" w:author="Zuzana Hušeková" w:date="2021-06-11T13:17:00Z">
        <w:r w:rsidRPr="009541EB">
          <w:rPr>
            <w:color w:val="000000"/>
          </w:rPr>
          <w:delText>Výber úspešného dodávateľa prebieha na základe vyhodnotenia informácií  a dokumentácie predloženej záujemcami, alebo informácií zistenými inými spôsobmi ako je predloženie ponuky (napr. údajmi na webových sídlach záujemcov, informáciami identifikovanými v katalógoch a pod., okrem telefonického prieskumu), pričom prijímateľ je povinný vyhodnotiť ponuky v súlade s podmienkami a kritériami, ktoré si pre tento účel</w:delText>
        </w:r>
        <w:r w:rsidR="00023031" w:rsidRPr="00023031">
          <w:delText xml:space="preserve"> </w:delText>
        </w:r>
        <w:r w:rsidR="00023031">
          <w:delText>vopred</w:delText>
        </w:r>
        <w:r w:rsidRPr="009541EB">
          <w:rPr>
            <w:color w:val="000000"/>
          </w:rPr>
          <w:delText xml:space="preserve"> určil. Vo výnimočných prípadoch, </w:delText>
        </w:r>
        <w:r w:rsidR="00F849D6" w:rsidRPr="00F849D6">
          <w:rPr>
            <w:color w:val="000000"/>
          </w:rPr>
          <w:delText xml:space="preserve">ide o jedinečný predmet zákazky prijímateľ osloví záujemcu, ktorý je spôsobilý realizovať jedinečný predmet zákazky alebo disponuje ponukou záujemcu spôsobilého realizovať jedinečný predmet zákazky (ak na relevantnom trhu pôsobia iba 2 záujemcovia, osloví prijímateľ dvoch záujemcov). Jedinečnosť predmetu zákazky musí byť zo strany prijímateľa riadne zdôvodnená a podložená ešte pred vyhlásením zákazky a dôkazné bremeno preukázania skutočnosti, že na relevantnom trhu neexistuje viac ako 1 alebo 2 dodávatelia znáša prijímateľ. Odôvodnenie k jedinečnému predmetu zákazky musí byť súčasťou dokumentácie k zákazke. </w:delText>
        </w:r>
        <w:r w:rsidR="00F849D6" w:rsidRPr="00F849D6">
          <w:rPr>
            <w:color w:val="000000"/>
          </w:rPr>
          <w:lastRenderedPageBreak/>
          <w:delText>Súčasťou odôvodnenia jedinečnosti predmetu zákazky musí byť vyhlásenie prijímateľa k overeniu hospodárnosti, a to najmä porovnanie jedinečného predmetu zákazky s inou zákazkou, ktorá vykazuje určité spoločné znaky. Uvedené nezbavuje povinnosti poskytovateľa overiť hospodárnosť výdavkov zákazky podľa MP CKO č. 18 k overovaniu hospodárnosti výdavkov</w:delText>
        </w:r>
        <w:r w:rsidR="00F849D6">
          <w:rPr>
            <w:color w:val="000000"/>
          </w:rPr>
          <w:delText>.</w:delText>
        </w:r>
        <w:r w:rsidR="009541EB" w:rsidRPr="009541EB">
          <w:rPr>
            <w:color w:val="000000"/>
          </w:rPr>
          <w:delText xml:space="preserve"> </w:delText>
        </w:r>
      </w:del>
    </w:p>
    <w:p w14:paraId="69C05580" w14:textId="26231952" w:rsidR="009541EB" w:rsidRDefault="00765CB1" w:rsidP="005B7173">
      <w:pPr>
        <w:pStyle w:val="Odsekzoznamu"/>
        <w:numPr>
          <w:ilvl w:val="0"/>
          <w:numId w:val="125"/>
        </w:numPr>
        <w:autoSpaceDE w:val="0"/>
        <w:autoSpaceDN w:val="0"/>
        <w:adjustRightInd w:val="0"/>
        <w:spacing w:before="120" w:after="120" w:line="288" w:lineRule="auto"/>
        <w:ind w:left="426"/>
        <w:jc w:val="both"/>
        <w:rPr>
          <w:del w:id="2981" w:author="Zuzana Hušeková" w:date="2021-06-11T13:17:00Z"/>
          <w:color w:val="000000"/>
        </w:rPr>
      </w:pPr>
      <w:del w:id="2982" w:author="Zuzana Hušeková" w:date="2021-06-11T13:17:00Z">
        <w:r w:rsidRPr="009541EB">
          <w:rPr>
            <w:color w:val="000000"/>
          </w:rPr>
          <w:delText>Ak prijímateľ oslovil na základe výzvy na predkladanie ponúk minimálne troch potenciálnych dodávateľov a v stanovenej lehote na predkladanie ponúk nebola predložená žiadna ponuka, je oprávnený vyzvať na rokovanie jedného alebo viacerých potenciálnych dodávateľov, s ktorými rokuje o zadaní zákazky. Predmetom týchto rokovaní nemôže byť zúženie predmetu zákazky alebo iná úprava podmienok realizácie zákazky ani úprava kritérií na vyhodnotenie ponúk. Z rokovania je prijímateľ povinný vyhotoviť zápis, ako aj zdôvodniť výber záujemcu alebo záujemcov, ktorí boli vyzvaní na rokovanie.</w:delText>
        </w:r>
      </w:del>
    </w:p>
    <w:p w14:paraId="129D0870" w14:textId="20296463" w:rsidR="009541EB" w:rsidRDefault="00765CB1" w:rsidP="005B7173">
      <w:pPr>
        <w:pStyle w:val="Odsekzoznamu"/>
        <w:numPr>
          <w:ilvl w:val="0"/>
          <w:numId w:val="125"/>
        </w:numPr>
        <w:autoSpaceDE w:val="0"/>
        <w:autoSpaceDN w:val="0"/>
        <w:adjustRightInd w:val="0"/>
        <w:spacing w:before="120" w:after="120" w:line="288" w:lineRule="auto"/>
        <w:ind w:left="426"/>
        <w:jc w:val="both"/>
        <w:rPr>
          <w:del w:id="2983" w:author="Zuzana Hušeková" w:date="2021-06-11T13:17:00Z"/>
          <w:color w:val="000000"/>
        </w:rPr>
      </w:pPr>
      <w:del w:id="2984" w:author="Zuzana Hušeková" w:date="2021-06-11T13:17:00Z">
        <w:r w:rsidRPr="009541EB">
          <w:rPr>
            <w:color w:val="000000"/>
          </w:rPr>
          <w:delText>Pri zákazkách do 100 000 eur nie je prijímateľ povinný zverejňovať zadávanie takejto zákazky na svojom webovom sídle. Týmto ni</w:delText>
        </w:r>
        <w:r w:rsidRPr="005B2DE9">
          <w:rPr>
            <w:color w:val="000000"/>
          </w:rPr>
          <w:delText>e je dotknutá povinnosť prijímateľa dodržať pri obstarávaní takejto zákazky základné princípy a ostatné povinnosti týkajúce sa kapitoly E.</w:delText>
        </w:r>
      </w:del>
    </w:p>
    <w:p w14:paraId="2D596A9C" w14:textId="0265ED94" w:rsidR="009541EB" w:rsidRDefault="00765CB1" w:rsidP="005B7173">
      <w:pPr>
        <w:pStyle w:val="Odsekzoznamu"/>
        <w:numPr>
          <w:ilvl w:val="0"/>
          <w:numId w:val="125"/>
        </w:numPr>
        <w:autoSpaceDE w:val="0"/>
        <w:autoSpaceDN w:val="0"/>
        <w:adjustRightInd w:val="0"/>
        <w:spacing w:before="120" w:after="120" w:line="288" w:lineRule="auto"/>
        <w:ind w:left="426"/>
        <w:jc w:val="both"/>
        <w:rPr>
          <w:del w:id="2985" w:author="Zuzana Hušeková" w:date="2021-06-11T13:17:00Z"/>
          <w:color w:val="000000"/>
        </w:rPr>
      </w:pPr>
      <w:del w:id="2986" w:author="Zuzana Hušeková" w:date="2021-06-11T13:17:00Z">
        <w:r w:rsidRPr="009541EB">
          <w:rPr>
            <w:color w:val="000000"/>
          </w:rPr>
          <w:delText xml:space="preserve">Náležitosti záznamu z prieskumu trhu sú uvedené v prílohe č. </w:delText>
        </w:r>
        <w:r w:rsidR="009541EB" w:rsidRPr="009541EB">
          <w:rPr>
            <w:color w:val="000000"/>
          </w:rPr>
          <w:delText>25</w:delText>
        </w:r>
        <w:r w:rsidRPr="009541EB">
          <w:rPr>
            <w:color w:val="000000"/>
          </w:rPr>
          <w:delText xml:space="preserve"> tejto príručky</w:delText>
        </w:r>
        <w:r w:rsidR="00023031" w:rsidRPr="00023031">
          <w:delText xml:space="preserve"> </w:delText>
        </w:r>
        <w:r w:rsidR="00023031">
          <w:delText>a v kapitole 7.2 ods. 7 metodického pokynu CKO č. 12</w:delText>
        </w:r>
        <w:r w:rsidRPr="009541EB">
          <w:rPr>
            <w:color w:val="000000"/>
          </w:rPr>
          <w:delText>.</w:delText>
        </w:r>
      </w:del>
    </w:p>
    <w:p w14:paraId="08F4C673" w14:textId="3FE7B60D" w:rsidR="009541EB" w:rsidRDefault="00765CB1" w:rsidP="005B7173">
      <w:pPr>
        <w:pStyle w:val="Odsekzoznamu"/>
        <w:numPr>
          <w:ilvl w:val="0"/>
          <w:numId w:val="125"/>
        </w:numPr>
        <w:autoSpaceDE w:val="0"/>
        <w:autoSpaceDN w:val="0"/>
        <w:adjustRightInd w:val="0"/>
        <w:spacing w:before="120" w:after="120" w:line="288" w:lineRule="auto"/>
        <w:ind w:left="426"/>
        <w:jc w:val="both"/>
        <w:rPr>
          <w:del w:id="2987" w:author="Zuzana Hušeková" w:date="2021-06-11T13:17:00Z"/>
          <w:color w:val="000000"/>
        </w:rPr>
      </w:pPr>
      <w:del w:id="2988" w:author="Zuzana Hušeková" w:date="2021-06-11T13:17:00Z">
        <w:r w:rsidRPr="009541EB">
          <w:rPr>
            <w:color w:val="000000"/>
          </w:rPr>
          <w:delText>V rámci kontroly zákaziek do 100 000 eur môže poskytovateľ vykonať kontrolu obstarávania ako súčasť kontroly predmetného výdavku v rámci ŽoP.</w:delText>
        </w:r>
      </w:del>
    </w:p>
    <w:p w14:paraId="316DF1DC" w14:textId="6323D444" w:rsidR="00765CB1" w:rsidRPr="009541EB" w:rsidRDefault="00765CB1" w:rsidP="005B7173">
      <w:pPr>
        <w:pStyle w:val="Odsekzoznamu"/>
        <w:numPr>
          <w:ilvl w:val="0"/>
          <w:numId w:val="125"/>
        </w:numPr>
        <w:autoSpaceDE w:val="0"/>
        <w:autoSpaceDN w:val="0"/>
        <w:adjustRightInd w:val="0"/>
        <w:spacing w:before="120" w:after="120" w:line="288" w:lineRule="auto"/>
        <w:ind w:left="426"/>
        <w:jc w:val="both"/>
        <w:rPr>
          <w:del w:id="2989" w:author="Zuzana Hušeková" w:date="2021-06-11T13:17:00Z"/>
          <w:color w:val="000000"/>
        </w:rPr>
      </w:pPr>
      <w:del w:id="2990" w:author="Zuzana Hušeková" w:date="2021-06-11T13:17:00Z">
        <w:r w:rsidRPr="009541EB">
          <w:rPr>
            <w:color w:val="000000"/>
          </w:rPr>
          <w:delText xml:space="preserve">V prípade zákaziek, ktorých hodnota je do 10 000 EUR bez DPH, je možné určiť úspešného uchádzača priamym zadaním (týka sa aj prípadov, ktoré sú spájané s povinným prieskumom trhu), ak poskytovateľ vo vzťahu k predmetu zákazky určil na dané výdavky finančné limity, </w:delText>
        </w:r>
        <w:r w:rsidR="00F849D6" w:rsidRPr="00F849D6">
          <w:rPr>
            <w:color w:val="000000"/>
          </w:rPr>
          <w:delText>percentuálne limity alebo benchmarky</w:delText>
        </w:r>
        <w:r w:rsidR="00F849D6">
          <w:rPr>
            <w:color w:val="000000"/>
          </w:rPr>
          <w:delText>,</w:delText>
        </w:r>
        <w:r w:rsidR="00F849D6" w:rsidRPr="00F849D6">
          <w:rPr>
            <w:color w:val="000000"/>
          </w:rPr>
          <w:delText xml:space="preserve"> </w:delText>
        </w:r>
        <w:r w:rsidRPr="009541EB">
          <w:rPr>
            <w:color w:val="000000"/>
          </w:rPr>
          <w:delText xml:space="preserve">ktoré zohľadňujú dodržanie pravidiel hospodárnosti v súlade s metodickým pokynom CKO č. 18 k overovaniu hospodárnosti výdavkov. V prípade priameho zadania zákazky do </w:delText>
        </w:r>
        <w:r w:rsidR="00023031">
          <w:rPr>
            <w:color w:val="000000"/>
          </w:rPr>
          <w:delText>10</w:delText>
        </w:r>
        <w:r w:rsidRPr="009541EB">
          <w:rPr>
            <w:color w:val="000000"/>
          </w:rPr>
          <w:delText xml:space="preserve"> 000 eur bez DPH nemusí byť výsledkom zmluva alebo objednávka,  postačuje účtovný doklad, napr. faktúra, pokladničné bloky, dodacie listy v prípadoch, že dodanie tovaru nie je zdokladované priamo na faktúre. Prijímateľ v prípade zákaziek tohto typu nevyhotovuje záznam z prieskumu trhu.</w:delText>
        </w:r>
      </w:del>
    </w:p>
    <w:p w14:paraId="61E454B8" w14:textId="70931B94" w:rsidR="00765CB1" w:rsidRPr="00765CB1" w:rsidRDefault="00765CB1" w:rsidP="00765CB1">
      <w:pPr>
        <w:autoSpaceDE w:val="0"/>
        <w:autoSpaceDN w:val="0"/>
        <w:adjustRightInd w:val="0"/>
        <w:spacing w:before="120" w:after="120" w:line="288" w:lineRule="auto"/>
        <w:jc w:val="both"/>
        <w:rPr>
          <w:del w:id="2991" w:author="Zuzana Hušeková" w:date="2021-06-11T13:17:00Z"/>
          <w:color w:val="000000"/>
        </w:rPr>
      </w:pPr>
    </w:p>
    <w:p w14:paraId="0F9301D8" w14:textId="5695E5AA" w:rsidR="00765CB1" w:rsidRPr="00852446" w:rsidRDefault="00765CB1" w:rsidP="009541EB">
      <w:pPr>
        <w:autoSpaceDE w:val="0"/>
        <w:autoSpaceDN w:val="0"/>
        <w:adjustRightInd w:val="0"/>
        <w:spacing w:before="120" w:after="120" w:line="288" w:lineRule="auto"/>
        <w:ind w:left="284"/>
        <w:jc w:val="both"/>
        <w:rPr>
          <w:del w:id="2992" w:author="Zuzana Hušeková" w:date="2021-06-11T13:17:00Z"/>
          <w:b/>
          <w:color w:val="000000"/>
        </w:rPr>
      </w:pPr>
      <w:del w:id="2993" w:author="Zuzana Hušeková" w:date="2021-06-11T13:17:00Z">
        <w:r w:rsidRPr="00852446">
          <w:rPr>
            <w:b/>
            <w:color w:val="000000"/>
          </w:rPr>
          <w:delText>E.3</w:delText>
        </w:r>
        <w:r w:rsidRPr="00852446">
          <w:rPr>
            <w:b/>
            <w:color w:val="000000"/>
          </w:rPr>
          <w:tab/>
          <w:delText>Prechodné ustanovenia ku kapitole E.</w:delText>
        </w:r>
      </w:del>
    </w:p>
    <w:p w14:paraId="15BA7DA2" w14:textId="4F988FFC" w:rsidR="00765CB1" w:rsidRPr="00765CB1" w:rsidRDefault="00765CB1" w:rsidP="00765CB1">
      <w:pPr>
        <w:autoSpaceDE w:val="0"/>
        <w:autoSpaceDN w:val="0"/>
        <w:adjustRightInd w:val="0"/>
        <w:spacing w:before="120" w:after="120" w:line="288" w:lineRule="auto"/>
        <w:jc w:val="both"/>
        <w:rPr>
          <w:del w:id="2994" w:author="Zuzana Hušeková" w:date="2021-06-11T13:17:00Z"/>
          <w:color w:val="000000"/>
        </w:rPr>
      </w:pPr>
    </w:p>
    <w:p w14:paraId="2E72723D" w14:textId="7729F968" w:rsidR="00765CB1" w:rsidRPr="00765CB1" w:rsidRDefault="00765CB1" w:rsidP="00765CB1">
      <w:pPr>
        <w:autoSpaceDE w:val="0"/>
        <w:autoSpaceDN w:val="0"/>
        <w:adjustRightInd w:val="0"/>
        <w:spacing w:before="120" w:after="120" w:line="288" w:lineRule="auto"/>
        <w:jc w:val="both"/>
        <w:rPr>
          <w:del w:id="2995" w:author="Zuzana Hušeková" w:date="2021-06-11T13:17:00Z"/>
          <w:color w:val="000000"/>
        </w:rPr>
      </w:pPr>
      <w:del w:id="2996" w:author="Zuzana Hušeková" w:date="2021-06-11T13:17:00Z">
        <w:r w:rsidRPr="00765CB1">
          <w:rPr>
            <w:color w:val="000000"/>
          </w:rPr>
          <w:delText>Ak bola zákazka vyhlásená osobou, ktorej verejný obstarávateľ poskytne 50% a menej finančných prostriedkov na dodanie tovaru, uskutočnenie stavebných prác  a poskytnutie služieb z NFP v období od 26.9.2018 do dátumu účinnosti metodického výkladu CKO č. 6 a bol použitý niektorý z postupov podľa metodického pokynu CKO č. 12, verzia 3, postup prijímateľa posudzuje poskytovateľ podľa pravidiel uvedených v metodickom pokyne CKO č. 12, verzia 3.</w:delText>
        </w:r>
      </w:del>
    </w:p>
    <w:p w14:paraId="77956573" w14:textId="04A4CC82" w:rsidR="00765CB1" w:rsidRPr="00765CB1" w:rsidRDefault="00765CB1" w:rsidP="00765CB1">
      <w:pPr>
        <w:autoSpaceDE w:val="0"/>
        <w:autoSpaceDN w:val="0"/>
        <w:adjustRightInd w:val="0"/>
        <w:spacing w:before="120" w:after="120" w:line="288" w:lineRule="auto"/>
        <w:jc w:val="both"/>
        <w:rPr>
          <w:del w:id="2997" w:author="Zuzana Hušeková" w:date="2021-06-11T13:17:00Z"/>
          <w:color w:val="000000"/>
        </w:rPr>
      </w:pPr>
      <w:del w:id="2998" w:author="Zuzana Hušeková" w:date="2021-06-11T13:17:00Z">
        <w:r w:rsidRPr="00765CB1">
          <w:rPr>
            <w:color w:val="000000"/>
          </w:rPr>
          <w:delText>Ak bola zákazka vyhlásená osobou, ktorej verejný obstarávateľ poskytne 50% a menej finančných prostriedkov na dodanie tovaru, uskutočnenie stavebných prác a poskytnutie služieb z NFP v období od 26.9.2018 do dátumu účinnosti metodického výkladu CKO č. 6 prostredníctvom EKS, postup prijímateľa posudzuje poskytovateľ podľa pravidiel uvedených v kapitole, ktorá upravuje kontrolu verejného obstarávania realizovaného cez elektronické trhovisko.</w:delText>
        </w:r>
      </w:del>
    </w:p>
    <w:p w14:paraId="3961DE12" w14:textId="477D021F" w:rsidR="00765CB1" w:rsidRPr="00765CB1" w:rsidRDefault="00765CB1" w:rsidP="00765CB1">
      <w:pPr>
        <w:autoSpaceDE w:val="0"/>
        <w:autoSpaceDN w:val="0"/>
        <w:adjustRightInd w:val="0"/>
        <w:spacing w:before="120" w:after="120" w:line="288" w:lineRule="auto"/>
        <w:jc w:val="both"/>
        <w:rPr>
          <w:del w:id="2999" w:author="Zuzana Hušeková" w:date="2021-06-11T13:17:00Z"/>
          <w:color w:val="000000"/>
        </w:rPr>
      </w:pPr>
      <w:del w:id="3000" w:author="Zuzana Hušeková" w:date="2021-06-11T13:17:00Z">
        <w:r w:rsidRPr="00765CB1">
          <w:rPr>
            <w:color w:val="000000"/>
          </w:rPr>
          <w:delText>Ak bola zákazka vyhlásená osobou, ktorej verejný obstarávateľ poskytne 50% a menej finančných prostriedkov na dodanie tovaru, uskutočnenie stavebných prác a poskytnutie služieb z NFP v období od 26.9.2018 do dátumu účinnosti metodického výkladu CKO č. 6 podlimitným postupom bez využitia elektronického trhoviska so zverejnením výzvy na predkladanie ponúk vo vestníku, pričom ešte nebolo úspešnému uchádzačovi odoslané oznámenie, že jeho ponuka sa prijíma, je prijímateľ povinný zrušiť postup zadávania zákazky.</w:delText>
        </w:r>
      </w:del>
    </w:p>
    <w:p w14:paraId="7A912497" w14:textId="1118D0D9" w:rsidR="00765CB1" w:rsidRPr="00765CB1" w:rsidRDefault="00765CB1" w:rsidP="00765CB1">
      <w:pPr>
        <w:autoSpaceDE w:val="0"/>
        <w:autoSpaceDN w:val="0"/>
        <w:adjustRightInd w:val="0"/>
        <w:spacing w:before="120" w:after="120" w:line="288" w:lineRule="auto"/>
        <w:jc w:val="both"/>
        <w:rPr>
          <w:del w:id="3001" w:author="Zuzana Hušeková" w:date="2021-06-11T13:17:00Z"/>
          <w:color w:val="000000"/>
        </w:rPr>
      </w:pPr>
      <w:del w:id="3002" w:author="Zuzana Hušeková" w:date="2021-06-11T13:17:00Z">
        <w:r w:rsidRPr="00765CB1">
          <w:rPr>
            <w:color w:val="000000"/>
          </w:rPr>
          <w:delText xml:space="preserve">Ak bola zákazka vyhlásená osobou, ktorej verejný obstarávateľ poskytne 50% a menej finančných prostriedkov na dodanie tovaru, uskutočnenie stavebných prác a poskytnutie služieb z NFP v období od 26.9.2018 do dátumu účinnosti metodického výkladu CKO č. 6 postupom zadávania zákazky s nízkou hodnotou, postup prijímateľa posudzuje poskytovateľ podľa pravidiel uvedených v kapitole týkajúcej sa </w:delText>
        </w:r>
        <w:r w:rsidRPr="00765CB1">
          <w:rPr>
            <w:color w:val="000000"/>
          </w:rPr>
          <w:lastRenderedPageBreak/>
          <w:delText>zadávania zákazky nad 15 000 eur, resp. zadávania zákazky do 15 000 eur v a Metodickom pokyne CKO č. 14.</w:delText>
        </w:r>
      </w:del>
    </w:p>
    <w:p w14:paraId="2D359CB5" w14:textId="593DFC96" w:rsidR="00100E0C" w:rsidRDefault="00765CB1" w:rsidP="00100E0C">
      <w:pPr>
        <w:autoSpaceDE w:val="0"/>
        <w:autoSpaceDN w:val="0"/>
        <w:adjustRightInd w:val="0"/>
        <w:spacing w:before="120" w:after="120" w:line="288" w:lineRule="auto"/>
        <w:jc w:val="both"/>
        <w:rPr>
          <w:del w:id="3003" w:author="Zuzana Hušeková" w:date="2021-06-11T13:17:00Z"/>
          <w:color w:val="000000"/>
        </w:rPr>
      </w:pPr>
      <w:del w:id="3004" w:author="Zuzana Hušeková" w:date="2021-06-11T13:17:00Z">
        <w:r w:rsidRPr="00765CB1">
          <w:rPr>
            <w:color w:val="000000"/>
          </w:rPr>
          <w:delText>Ak bola zákazka vyhlásená osobou, ktorej verejný obstarávateľ poskytne 50% a menej finančných prostriedkov na dodanie tovaru, uskutočnenie stavebných prác a poskytnutie služieb z NFP v období pred 26.9.2018 podľa ZVO a zákazka bola  ukončená podpisom zmluvy/rámcovej dohody s úspešným uchádzačom, je táto osoba povinná v prípade zmien zmluvy/rámcovej dohody postupovať podľa § 18 ZVO.</w:delText>
        </w:r>
      </w:del>
    </w:p>
    <w:p w14:paraId="7CC99C4C" w14:textId="3A0FE4D4" w:rsidR="00100E0C" w:rsidRDefault="00100E0C" w:rsidP="00100E0C">
      <w:pPr>
        <w:autoSpaceDE w:val="0"/>
        <w:autoSpaceDN w:val="0"/>
        <w:adjustRightInd w:val="0"/>
        <w:spacing w:before="120" w:after="120" w:line="288" w:lineRule="auto"/>
        <w:jc w:val="both"/>
        <w:rPr>
          <w:del w:id="3005" w:author="Zuzana Hušeková" w:date="2021-06-11T13:17:00Z"/>
          <w:rFonts w:eastAsiaTheme="minorHAnsi"/>
        </w:rPr>
      </w:pPr>
    </w:p>
    <w:p w14:paraId="5D7E19ED" w14:textId="0ECA66CB" w:rsidR="00100E0C" w:rsidRPr="00B2338E" w:rsidRDefault="00100E0C" w:rsidP="00735615">
      <w:pPr>
        <w:pStyle w:val="Odsekzoznamu"/>
        <w:numPr>
          <w:ilvl w:val="0"/>
          <w:numId w:val="116"/>
        </w:numPr>
        <w:autoSpaceDE w:val="0"/>
        <w:autoSpaceDN w:val="0"/>
        <w:adjustRightInd w:val="0"/>
        <w:spacing w:before="240" w:after="240" w:line="288" w:lineRule="auto"/>
        <w:contextualSpacing w:val="0"/>
        <w:jc w:val="both"/>
        <w:rPr>
          <w:del w:id="3006" w:author="Zuzana Hušeková" w:date="2021-06-11T13:17:00Z"/>
          <w:rFonts w:cs="Arial"/>
          <w:b/>
          <w:szCs w:val="19"/>
        </w:rPr>
      </w:pPr>
      <w:del w:id="3007" w:author="Zuzana Hušeková" w:date="2021-06-11T13:17:00Z">
        <w:r w:rsidRPr="00B2338E">
          <w:rPr>
            <w:rFonts w:cs="Arial"/>
            <w:b/>
            <w:szCs w:val="19"/>
          </w:rPr>
          <w:delText xml:space="preserve"> Všeobecné pravidlá pre zmeny zmluvy uzavretej v režime výnimky zo ZVO</w:delText>
        </w:r>
      </w:del>
    </w:p>
    <w:p w14:paraId="49B57EED" w14:textId="07B0D16E" w:rsidR="00100E0C" w:rsidRPr="00B2338E" w:rsidRDefault="00100E0C" w:rsidP="00100E0C">
      <w:pPr>
        <w:spacing w:after="200" w:line="276" w:lineRule="auto"/>
        <w:jc w:val="both"/>
        <w:rPr>
          <w:del w:id="3008" w:author="Zuzana Hušeková" w:date="2021-06-11T13:17:00Z"/>
          <w:rFonts w:eastAsiaTheme="minorHAnsi" w:cs="Arial"/>
          <w:color w:val="000000"/>
          <w:szCs w:val="19"/>
        </w:rPr>
      </w:pPr>
      <w:del w:id="3009" w:author="Zuzana Hušeková" w:date="2021-06-11T13:17:00Z">
        <w:r w:rsidRPr="00B2338E">
          <w:rPr>
            <w:rFonts w:eastAsiaTheme="minorHAnsi" w:cs="Arial"/>
            <w:color w:val="000000"/>
            <w:szCs w:val="19"/>
          </w:rPr>
          <w:delText>Zmluvu/rámcovú dohodu, ktorá bola uzavretá ako výsledok postupu zadávania zákazky, na ktorú sa nevzťahuje pôsobnosť ZVO možno zmeniť počas jej trvania bez nového obstarávania, ak:</w:delText>
        </w:r>
      </w:del>
    </w:p>
    <w:p w14:paraId="52D31E2B" w14:textId="4D8ABE15" w:rsidR="00100E0C" w:rsidRPr="00B2338E" w:rsidRDefault="00100E0C" w:rsidP="00100E0C">
      <w:pPr>
        <w:numPr>
          <w:ilvl w:val="1"/>
          <w:numId w:val="135"/>
        </w:numPr>
        <w:spacing w:after="200" w:line="276" w:lineRule="auto"/>
        <w:ind w:left="709"/>
        <w:contextualSpacing/>
        <w:jc w:val="both"/>
        <w:rPr>
          <w:del w:id="3010" w:author="Zuzana Hušeková" w:date="2021-06-11T13:17:00Z"/>
          <w:rFonts w:cs="Arial"/>
          <w:color w:val="000000"/>
          <w:szCs w:val="19"/>
        </w:rPr>
      </w:pPr>
      <w:del w:id="3011" w:author="Zuzana Hušeková" w:date="2021-06-11T13:17:00Z">
        <w:r w:rsidRPr="00B2338E">
          <w:rPr>
            <w:rFonts w:cs="Arial"/>
            <w:color w:val="000000"/>
            <w:szCs w:val="19"/>
          </w:rPr>
          <w:delText>pôvodná zmluva, rámcová dohoda obsahuje jasné, presné a jednoznačné podmienky jej úpravy, napr. pravidlá na nahradenie pôvodného dodávateľa novým dodávateľom, pravidlá na úpravy ceny alebo opcie, rozsah, povahu možných úprav a opcií a podmienky ich uplatnenia; nemožno určiť takú podmienku, ktorou by sa menil charakter zmluvy/rámcovej dohody</w:delText>
        </w:r>
      </w:del>
    </w:p>
    <w:p w14:paraId="083929D2" w14:textId="55A16DC0" w:rsidR="00100E0C" w:rsidRPr="00B2338E" w:rsidRDefault="00100E0C" w:rsidP="00100E0C">
      <w:pPr>
        <w:numPr>
          <w:ilvl w:val="1"/>
          <w:numId w:val="135"/>
        </w:numPr>
        <w:spacing w:after="200" w:line="276" w:lineRule="auto"/>
        <w:ind w:left="709"/>
        <w:contextualSpacing/>
        <w:jc w:val="both"/>
        <w:rPr>
          <w:del w:id="3012" w:author="Zuzana Hušeková" w:date="2021-06-11T13:17:00Z"/>
          <w:rFonts w:cs="Arial"/>
          <w:color w:val="000000"/>
          <w:szCs w:val="19"/>
        </w:rPr>
      </w:pPr>
      <w:del w:id="3013" w:author="Zuzana Hušeková" w:date="2021-06-11T13:17:00Z">
        <w:r w:rsidRPr="00B2338E">
          <w:rPr>
            <w:rFonts w:cs="Arial"/>
            <w:color w:val="000000"/>
            <w:szCs w:val="19"/>
          </w:rPr>
          <w:delText>ide o doplňujúce tovary, stavebné práce alebo služby, ktoré sú nevyhnutné, nie sú zahrnuté do pôvodnej zmluvy/rámcovej dohody a poskytuje ich pôvodný dodávateľ, pričom v tomto prípade je potrebné overiť hospodárnosť výdavkov spojených s doplňujúcimi tovarmi, stavebnými prácami alebo službami na základe nástrojov uvedených v MP CKO č. 18 k overovaniu hospodárnosti výdavkov,</w:delText>
        </w:r>
      </w:del>
    </w:p>
    <w:p w14:paraId="14061ABC" w14:textId="390399EC" w:rsidR="00100E0C" w:rsidRPr="00B2338E" w:rsidRDefault="00100E0C" w:rsidP="00100E0C">
      <w:pPr>
        <w:numPr>
          <w:ilvl w:val="1"/>
          <w:numId w:val="135"/>
        </w:numPr>
        <w:spacing w:after="200" w:line="276" w:lineRule="auto"/>
        <w:ind w:left="709"/>
        <w:contextualSpacing/>
        <w:jc w:val="both"/>
        <w:rPr>
          <w:del w:id="3014" w:author="Zuzana Hušeková" w:date="2021-06-11T13:17:00Z"/>
          <w:rFonts w:cs="Arial"/>
          <w:color w:val="000000"/>
          <w:szCs w:val="19"/>
        </w:rPr>
      </w:pPr>
      <w:del w:id="3015" w:author="Zuzana Hušeková" w:date="2021-06-11T13:17:00Z">
        <w:r w:rsidRPr="00B2338E">
          <w:rPr>
            <w:rFonts w:cs="Arial"/>
            <w:color w:val="000000"/>
            <w:szCs w:val="19"/>
          </w:rPr>
          <w:delText>potreba zmeny vyplynula z nepredvídateľných okolností a zmenou sa nemení charakter zmluvy/rámcovej dohody; v tomto prípade je potrebné overiť hospodárnosť výdavkov iba v tom prípade, ak ide o nové tovary, stavebné práce alebo služby (prijímateľ využije nástroje uvedené v MP CKO č. 18 k overovaniu hospodárnosti výdavkov); ak sú predmetom zmeny zmluvy/rámcovej dohody tovary, stavebné práce alebo služby rovnakého charakteru, ako bol predmet zákazky obstarávania (napr. v dôsledku živelnej pohromy je spôsobená škoda na tovare alebo prebiehajúcich stavebných prácach a predmetom dodatku vyplývajúceho z nepredvídateľných okolností je nákup/realizácia identických tovarov/stavebných prác, ktoré boli súčasťou pôvodnej zmluvy a v rámci dodatku nakúpených za rovnakú cenu), v rámci ktorého už bola overená hospodárnosť, prijímateľ nie je povinný overovať hospodárnosť opakovane,</w:delText>
        </w:r>
      </w:del>
    </w:p>
    <w:p w14:paraId="493C4FAD" w14:textId="20D393D8" w:rsidR="00100E0C" w:rsidRPr="00B2338E" w:rsidRDefault="00100E0C" w:rsidP="00100E0C">
      <w:pPr>
        <w:numPr>
          <w:ilvl w:val="1"/>
          <w:numId w:val="135"/>
        </w:numPr>
        <w:spacing w:after="200" w:line="276" w:lineRule="auto"/>
        <w:ind w:left="709"/>
        <w:contextualSpacing/>
        <w:jc w:val="both"/>
        <w:rPr>
          <w:del w:id="3016" w:author="Zuzana Hušeková" w:date="2021-06-11T13:17:00Z"/>
          <w:rFonts w:cs="Arial"/>
          <w:color w:val="000000"/>
          <w:szCs w:val="19"/>
        </w:rPr>
      </w:pPr>
      <w:del w:id="3017" w:author="Zuzana Hušeková" w:date="2021-06-11T13:17:00Z">
        <w:r w:rsidRPr="00B2338E">
          <w:rPr>
            <w:rFonts w:cs="Arial"/>
            <w:color w:val="000000"/>
            <w:szCs w:val="19"/>
          </w:rPr>
          <w:delText>ide o nahradenie pôvodného dodávateľa novým dodávateľom na základe skutočnosti, že iný hospodársky subjekt, ktorý spĺňa pôvodne určené podmienky obstarávania, je právnym nástupcom pôvodného dodávateľa v dôsledku jeho reorganizácie, vrátane zlúčenia a splynutia alebo úpadku, za predpokladu, že pôvodná zmluva, rámcová dohoda sa podstatne nemení a cieľom zmeny nie je vyhnúť sa použitiu postupov a pravidiel podľa ZVO,</w:delText>
        </w:r>
      </w:del>
    </w:p>
    <w:p w14:paraId="29C96E39" w14:textId="6FDB9B69" w:rsidR="00100E0C" w:rsidRPr="00B2338E" w:rsidRDefault="00100E0C" w:rsidP="00100E0C">
      <w:pPr>
        <w:numPr>
          <w:ilvl w:val="1"/>
          <w:numId w:val="135"/>
        </w:numPr>
        <w:spacing w:after="200" w:line="276" w:lineRule="auto"/>
        <w:ind w:left="709"/>
        <w:contextualSpacing/>
        <w:jc w:val="both"/>
        <w:rPr>
          <w:del w:id="3018" w:author="Zuzana Hušeková" w:date="2021-06-11T13:17:00Z"/>
          <w:rFonts w:cs="Arial"/>
          <w:color w:val="000000"/>
          <w:szCs w:val="19"/>
        </w:rPr>
      </w:pPr>
      <w:del w:id="3019" w:author="Zuzana Hušeková" w:date="2021-06-11T13:17:00Z">
        <w:r w:rsidRPr="00B2338E">
          <w:rPr>
            <w:rFonts w:cs="Arial"/>
            <w:color w:val="000000"/>
            <w:szCs w:val="19"/>
          </w:rPr>
          <w:delText>nedochádza k podstatnej zmene pôvodnej zmluvy, rámcovej dohody bez ohľadu na hodnotu tejto zmeny.</w:delText>
        </w:r>
      </w:del>
    </w:p>
    <w:p w14:paraId="2F965A66" w14:textId="56E5F218" w:rsidR="00100E0C" w:rsidRPr="00B2338E" w:rsidRDefault="00100E0C" w:rsidP="00100E0C">
      <w:pPr>
        <w:spacing w:after="200" w:line="276" w:lineRule="auto"/>
        <w:jc w:val="both"/>
        <w:rPr>
          <w:del w:id="3020" w:author="Zuzana Hušeková" w:date="2021-06-11T13:17:00Z"/>
          <w:rFonts w:eastAsiaTheme="minorHAnsi" w:cs="Arial"/>
          <w:color w:val="000000"/>
          <w:szCs w:val="19"/>
        </w:rPr>
      </w:pPr>
    </w:p>
    <w:p w14:paraId="3616BECA" w14:textId="4E8572BC" w:rsidR="00100E0C" w:rsidRPr="00B2338E" w:rsidRDefault="00100E0C" w:rsidP="00100E0C">
      <w:pPr>
        <w:spacing w:after="200" w:line="276" w:lineRule="auto"/>
        <w:jc w:val="both"/>
        <w:rPr>
          <w:del w:id="3021" w:author="Zuzana Hušeková" w:date="2021-06-11T13:17:00Z"/>
          <w:rFonts w:eastAsiaTheme="minorHAnsi" w:cs="Arial"/>
          <w:color w:val="000000"/>
          <w:szCs w:val="19"/>
        </w:rPr>
      </w:pPr>
      <w:del w:id="3022" w:author="Zuzana Hušeková" w:date="2021-06-11T13:17:00Z">
        <w:r w:rsidRPr="00B2338E">
          <w:rPr>
            <w:rFonts w:eastAsiaTheme="minorHAnsi" w:cs="Arial"/>
            <w:color w:val="000000"/>
            <w:szCs w:val="19"/>
          </w:rPr>
          <w:delText>Podstatnou zmenou pôvodnej zmluvy/rámcovej dohody sa rozumie taká zmena, ktorou sa najmä:</w:delText>
        </w:r>
      </w:del>
    </w:p>
    <w:p w14:paraId="21A22D04" w14:textId="4CFB3BC9" w:rsidR="00100E0C" w:rsidRPr="00B2338E" w:rsidRDefault="00100E0C" w:rsidP="00100E0C">
      <w:pPr>
        <w:numPr>
          <w:ilvl w:val="1"/>
          <w:numId w:val="136"/>
        </w:numPr>
        <w:spacing w:after="200" w:line="276" w:lineRule="auto"/>
        <w:ind w:left="709"/>
        <w:contextualSpacing/>
        <w:jc w:val="both"/>
        <w:rPr>
          <w:del w:id="3023" w:author="Zuzana Hušeková" w:date="2021-06-11T13:17:00Z"/>
          <w:rFonts w:cs="Arial"/>
          <w:color w:val="000000"/>
          <w:szCs w:val="19"/>
        </w:rPr>
      </w:pPr>
      <w:del w:id="3024" w:author="Zuzana Hušeková" w:date="2021-06-11T13:17:00Z">
        <w:r w:rsidRPr="00B2338E">
          <w:rPr>
            <w:rFonts w:cs="Arial"/>
            <w:color w:val="000000"/>
            <w:szCs w:val="19"/>
          </w:rPr>
          <w:delText xml:space="preserve">dopĺňajú alebo menia podstatným spôsobom podmienky, ktoré by v pôvodnom postupe obstarávania umožnili účasť iných hospodárskych subjektov, alebo ktoré by umožnili prijať inú ponuku ako pôvodne prijatú ponuku, </w:delText>
        </w:r>
      </w:del>
    </w:p>
    <w:p w14:paraId="65A5BFED" w14:textId="4ECE4D89" w:rsidR="00100E0C" w:rsidRPr="00B2338E" w:rsidRDefault="00100E0C" w:rsidP="00100E0C">
      <w:pPr>
        <w:numPr>
          <w:ilvl w:val="1"/>
          <w:numId w:val="136"/>
        </w:numPr>
        <w:spacing w:after="200" w:line="276" w:lineRule="auto"/>
        <w:ind w:left="709"/>
        <w:contextualSpacing/>
        <w:jc w:val="both"/>
        <w:rPr>
          <w:del w:id="3025" w:author="Zuzana Hušeková" w:date="2021-06-11T13:17:00Z"/>
          <w:rFonts w:cs="Arial"/>
          <w:color w:val="000000"/>
          <w:szCs w:val="19"/>
        </w:rPr>
      </w:pPr>
      <w:del w:id="3026" w:author="Zuzana Hušeková" w:date="2021-06-11T13:17:00Z">
        <w:r w:rsidRPr="00B2338E">
          <w:rPr>
            <w:rFonts w:cs="Arial"/>
            <w:color w:val="000000"/>
            <w:szCs w:val="19"/>
          </w:rPr>
          <w:delText xml:space="preserve"> zvyšuje cena za predmet zákazky spôsobom, ktorý pôvodná zmluva/rámcová dohoda neupravovala, resp. sa zvyšuje cena za predmet zákazky bez uvedenia dôvodu a bez poskytnutie protiplnenia vo forme doplňujúcich tovarov, stavebných prác alebo služieb, ktoré súvisia s predmetom pôvodnej zákazky.</w:delText>
        </w:r>
      </w:del>
    </w:p>
    <w:p w14:paraId="22C0E042" w14:textId="5B816F96" w:rsidR="00100E0C" w:rsidRPr="00B2338E" w:rsidRDefault="00100E0C" w:rsidP="00100E0C">
      <w:pPr>
        <w:ind w:left="709"/>
        <w:contextualSpacing/>
        <w:jc w:val="both"/>
        <w:rPr>
          <w:del w:id="3027" w:author="Zuzana Hušeková" w:date="2021-06-11T13:17:00Z"/>
          <w:rFonts w:cs="Arial"/>
          <w:color w:val="000000"/>
          <w:szCs w:val="19"/>
        </w:rPr>
      </w:pPr>
    </w:p>
    <w:p w14:paraId="5C6812CD" w14:textId="71B1AEBE" w:rsidR="00100E0C" w:rsidRPr="00B2338E" w:rsidRDefault="00100E0C" w:rsidP="00100E0C">
      <w:pPr>
        <w:spacing w:after="200" w:line="276" w:lineRule="auto"/>
        <w:jc w:val="both"/>
        <w:rPr>
          <w:del w:id="3028" w:author="Zuzana Hušeková" w:date="2021-06-11T13:17:00Z"/>
          <w:rFonts w:eastAsiaTheme="minorHAnsi" w:cs="Arial"/>
          <w:color w:val="000000"/>
          <w:szCs w:val="19"/>
        </w:rPr>
      </w:pPr>
      <w:del w:id="3029" w:author="Zuzana Hušeková" w:date="2021-06-11T13:17:00Z">
        <w:r w:rsidRPr="00B2338E">
          <w:rPr>
            <w:rFonts w:eastAsiaTheme="minorHAnsi" w:cs="Arial"/>
            <w:color w:val="000000"/>
            <w:szCs w:val="19"/>
          </w:rPr>
          <w:delText>Zmluvu/rámcovú dohodu možno zmeniť počas jej trvania bez nového obstarávania aj vtedy, ak hodnota dodatku/dodatkov je nižšia ako:</w:delText>
        </w:r>
      </w:del>
    </w:p>
    <w:p w14:paraId="1FA61F9C" w14:textId="4889996C" w:rsidR="00100E0C" w:rsidRPr="00B2338E" w:rsidRDefault="00100E0C" w:rsidP="00100E0C">
      <w:pPr>
        <w:numPr>
          <w:ilvl w:val="0"/>
          <w:numId w:val="137"/>
        </w:numPr>
        <w:spacing w:after="200" w:line="276" w:lineRule="auto"/>
        <w:contextualSpacing/>
        <w:jc w:val="both"/>
        <w:rPr>
          <w:del w:id="3030" w:author="Zuzana Hušeková" w:date="2021-06-11T13:17:00Z"/>
          <w:rFonts w:cs="Arial"/>
          <w:color w:val="000000"/>
          <w:szCs w:val="19"/>
        </w:rPr>
      </w:pPr>
      <w:del w:id="3031" w:author="Zuzana Hušeková" w:date="2021-06-11T13:17:00Z">
        <w:r w:rsidRPr="00B2338E">
          <w:rPr>
            <w:rFonts w:cs="Arial"/>
            <w:color w:val="000000"/>
            <w:szCs w:val="19"/>
          </w:rPr>
          <w:lastRenderedPageBreak/>
          <w:delText>20 % hodnoty pôvodnej zmluvy alebo rámcovej dohody, ak ide o zákazku na uskutočnenie stavebných prác,</w:delText>
        </w:r>
      </w:del>
    </w:p>
    <w:p w14:paraId="4317750B" w14:textId="7488953A" w:rsidR="00100E0C" w:rsidRPr="00B2338E" w:rsidRDefault="00100E0C" w:rsidP="00100E0C">
      <w:pPr>
        <w:numPr>
          <w:ilvl w:val="0"/>
          <w:numId w:val="137"/>
        </w:numPr>
        <w:spacing w:after="200" w:line="276" w:lineRule="auto"/>
        <w:contextualSpacing/>
        <w:jc w:val="both"/>
        <w:rPr>
          <w:del w:id="3032" w:author="Zuzana Hušeková" w:date="2021-06-11T13:17:00Z"/>
          <w:rFonts w:cs="Arial"/>
          <w:color w:val="000000"/>
          <w:szCs w:val="19"/>
        </w:rPr>
      </w:pPr>
      <w:del w:id="3033" w:author="Zuzana Hušeková" w:date="2021-06-11T13:17:00Z">
        <w:r w:rsidRPr="00B2338E">
          <w:rPr>
            <w:rFonts w:cs="Arial"/>
            <w:color w:val="000000"/>
            <w:szCs w:val="19"/>
          </w:rPr>
          <w:delText>15 % hodnoty pôvodnej zmluvy alebo rámcovej dohody, ak ide o zákazku na dodanie tovaru alebo na poskytnutie služby.</w:delText>
        </w:r>
      </w:del>
    </w:p>
    <w:p w14:paraId="75F20ADF" w14:textId="36D1CCBB" w:rsidR="00100E0C" w:rsidRPr="00B2338E" w:rsidRDefault="00100E0C" w:rsidP="00100E0C">
      <w:pPr>
        <w:ind w:left="720"/>
        <w:contextualSpacing/>
        <w:jc w:val="both"/>
        <w:rPr>
          <w:del w:id="3034" w:author="Zuzana Hušeková" w:date="2021-06-11T13:17:00Z"/>
          <w:rFonts w:cs="Arial"/>
          <w:color w:val="000000"/>
          <w:szCs w:val="19"/>
        </w:rPr>
      </w:pPr>
    </w:p>
    <w:p w14:paraId="61981215" w14:textId="667641DA" w:rsidR="00100E0C" w:rsidRPr="00B2338E" w:rsidRDefault="00100E0C" w:rsidP="00100E0C">
      <w:pPr>
        <w:spacing w:after="200" w:line="276" w:lineRule="auto"/>
        <w:jc w:val="both"/>
        <w:rPr>
          <w:del w:id="3035" w:author="Zuzana Hušeková" w:date="2021-06-11T13:17:00Z"/>
          <w:rFonts w:eastAsiaTheme="minorHAnsi" w:cs="Arial"/>
          <w:color w:val="000000"/>
          <w:szCs w:val="19"/>
        </w:rPr>
      </w:pPr>
      <w:del w:id="3036" w:author="Zuzana Hušeková" w:date="2021-06-11T13:17:00Z">
        <w:r w:rsidRPr="00B2338E">
          <w:rPr>
            <w:rFonts w:eastAsiaTheme="minorHAnsi" w:cs="Arial"/>
            <w:color w:val="000000"/>
            <w:szCs w:val="19"/>
          </w:rPr>
          <w:delText>Zmena zmluvy/rámcovej dohody musí byť písomná, zmenou sa  nesmie meniť charakter zmluvy/rámcovej dohody. Zmeny zmluvy/rámcovej dohody nie je možné vykonať, ak by sa prijímateľ vyhol použitiu postupov podľa ZVO, napr. uzavrel by dodatok k zmluve v režime výnimky, ktorá je viazaná na finančný limit podlimitnej zákazky a zákazky s nízkou hodnotou (§ 1 ods. 12 ZVO) a zmena zmluvy by navýšila cenu za predmet zákazky do hodnoty nadlimitného postupu zadávania zákazky.</w:delText>
        </w:r>
      </w:del>
    </w:p>
    <w:p w14:paraId="21FAA040" w14:textId="15C15B7A" w:rsidR="00100E0C" w:rsidRPr="00703E20" w:rsidRDefault="00100E0C" w:rsidP="00100E0C">
      <w:pPr>
        <w:autoSpaceDE w:val="0"/>
        <w:autoSpaceDN w:val="0"/>
        <w:adjustRightInd w:val="0"/>
        <w:spacing w:before="120" w:after="120" w:line="288" w:lineRule="auto"/>
        <w:jc w:val="both"/>
        <w:rPr>
          <w:del w:id="3037" w:author="Zuzana Hušeková" w:date="2021-06-11T13:17:00Z"/>
          <w:rFonts w:cs="Arial"/>
          <w:color w:val="000000"/>
          <w:szCs w:val="19"/>
        </w:rPr>
      </w:pPr>
      <w:del w:id="3038" w:author="Zuzana Hušeková" w:date="2021-06-11T13:17:00Z">
        <w:r w:rsidRPr="00B2338E">
          <w:rPr>
            <w:rFonts w:eastAsiaTheme="minorHAnsi" w:cs="Arial"/>
            <w:color w:val="000000"/>
            <w:szCs w:val="19"/>
          </w:rPr>
          <w:delText>Na kontrolu dodatkov (vrátane lehôt spojených s výkonom kontroly) sa primerane vzťahujú pravidlá upravené v kapitole 2.</w:delText>
        </w:r>
        <w:r>
          <w:rPr>
            <w:rFonts w:eastAsiaTheme="minorHAnsi" w:cs="Arial"/>
            <w:color w:val="000000"/>
            <w:szCs w:val="19"/>
          </w:rPr>
          <w:delText>5</w:delText>
        </w:r>
        <w:r w:rsidRPr="00B2338E">
          <w:rPr>
            <w:rFonts w:eastAsiaTheme="minorHAnsi" w:cs="Arial"/>
            <w:color w:val="000000"/>
            <w:szCs w:val="19"/>
          </w:rPr>
          <w:delText>.</w:delText>
        </w:r>
        <w:r>
          <w:rPr>
            <w:rFonts w:eastAsiaTheme="minorHAnsi" w:cs="Arial"/>
            <w:color w:val="000000"/>
            <w:szCs w:val="19"/>
          </w:rPr>
          <w:delText>1 e) a f)</w:delText>
        </w:r>
        <w:r w:rsidRPr="00B2338E">
          <w:rPr>
            <w:rFonts w:eastAsiaTheme="minorHAnsi" w:cs="Arial"/>
            <w:color w:val="000000"/>
            <w:szCs w:val="19"/>
          </w:rPr>
          <w:delText xml:space="preserve"> tejto Príručky.</w:delText>
        </w:r>
      </w:del>
    </w:p>
    <w:p w14:paraId="26E26AF4" w14:textId="35DF0D92" w:rsidR="00100E0C" w:rsidRPr="00765CB1" w:rsidRDefault="00100E0C" w:rsidP="00765CB1">
      <w:pPr>
        <w:autoSpaceDE w:val="0"/>
        <w:autoSpaceDN w:val="0"/>
        <w:adjustRightInd w:val="0"/>
        <w:spacing w:before="120" w:after="120" w:line="288" w:lineRule="auto"/>
        <w:jc w:val="both"/>
        <w:rPr>
          <w:del w:id="3039" w:author="Zuzana Hušeková" w:date="2021-06-11T13:17:00Z"/>
          <w:color w:val="000000"/>
        </w:rPr>
      </w:pPr>
    </w:p>
    <w:p w14:paraId="572DD2DA" w14:textId="474DF100" w:rsidR="009D7F63" w:rsidRPr="0073389C" w:rsidRDefault="009D7F63" w:rsidP="009D7F63">
      <w:pPr>
        <w:pStyle w:val="Nadpis3"/>
        <w:ind w:left="567" w:firstLine="0"/>
        <w:rPr>
          <w:del w:id="3040" w:author="Zuzana Hušeková" w:date="2021-06-11T13:17:00Z"/>
          <w:lang w:val="sk-SK"/>
        </w:rPr>
      </w:pPr>
      <w:bookmarkStart w:id="3041" w:name="_Toc440372887"/>
      <w:bookmarkStart w:id="3042" w:name="_Toc74740430"/>
      <w:del w:id="3043" w:author="Zuzana Hušeková" w:date="2021-06-11T13:17:00Z">
        <w:r w:rsidRPr="0073389C">
          <w:rPr>
            <w:lang w:val="sk-SK"/>
          </w:rPr>
          <w:delText>Konflikt záujmov</w:delText>
        </w:r>
        <w:bookmarkEnd w:id="3041"/>
        <w:bookmarkEnd w:id="3042"/>
      </w:del>
    </w:p>
    <w:p w14:paraId="13FEE897" w14:textId="24DAFE07" w:rsidR="00081D9F" w:rsidRPr="00B71B44" w:rsidRDefault="00081D9F" w:rsidP="00081D9F">
      <w:pPr>
        <w:autoSpaceDE w:val="0"/>
        <w:autoSpaceDN w:val="0"/>
        <w:adjustRightInd w:val="0"/>
        <w:spacing w:before="120" w:after="120" w:line="288" w:lineRule="auto"/>
        <w:jc w:val="both"/>
        <w:rPr>
          <w:del w:id="3044" w:author="Zuzana Hušeková" w:date="2021-06-11T13:17:00Z"/>
          <w:rFonts w:cs="Arial"/>
          <w:color w:val="000000"/>
          <w:szCs w:val="19"/>
        </w:rPr>
      </w:pPr>
      <w:del w:id="3045" w:author="Zuzana Hušeková" w:date="2021-06-11T13:17:00Z">
        <w:r w:rsidRPr="00B71B44">
          <w:rPr>
            <w:rFonts w:cs="Arial"/>
            <w:color w:val="000000"/>
            <w:szCs w:val="19"/>
          </w:rPr>
          <w:delText>Podľa § 23 ods. 1 ZVO je verejný obstarávateľ</w:delText>
        </w:r>
        <w:r w:rsidR="009541EB">
          <w:rPr>
            <w:rFonts w:cs="Arial"/>
            <w:color w:val="000000"/>
            <w:szCs w:val="19"/>
          </w:rPr>
          <w:delText>/prijímateľ</w:delText>
        </w:r>
        <w:r w:rsidRPr="00B71B44">
          <w:rPr>
            <w:rFonts w:cs="Arial"/>
            <w:color w:val="000000"/>
            <w:szCs w:val="19"/>
          </w:rPr>
          <w:delText xml:space="preserve"> povinný zabezpečiť, aby vo verejnom obstarávaní nedošlo ku konfliktu záujmov, ktorý by mohol narušiť alebo obmedziť hospodársku súťaž alebo porušiť princíp transparentnosti a princíp rovnakého zaobchádzania.</w:delText>
        </w:r>
      </w:del>
    </w:p>
    <w:p w14:paraId="352D91D8" w14:textId="37BAA467" w:rsidR="009541EB" w:rsidRDefault="009541EB" w:rsidP="00081D9F">
      <w:pPr>
        <w:autoSpaceDE w:val="0"/>
        <w:autoSpaceDN w:val="0"/>
        <w:adjustRightInd w:val="0"/>
        <w:spacing w:before="120" w:after="120" w:line="288" w:lineRule="auto"/>
        <w:jc w:val="both"/>
        <w:rPr>
          <w:del w:id="3046" w:author="Zuzana Hušeková" w:date="2021-06-11T13:17:00Z"/>
          <w:rFonts w:cs="Arial"/>
          <w:color w:val="000000"/>
          <w:szCs w:val="19"/>
        </w:rPr>
      </w:pPr>
      <w:del w:id="3047" w:author="Zuzana Hušeková" w:date="2021-06-11T13:17:00Z">
        <w:r w:rsidRPr="00852446">
          <w:rPr>
            <w:rFonts w:cs="Arial"/>
            <w:b/>
            <w:i/>
            <w:color w:val="FF0000"/>
            <w:szCs w:val="19"/>
          </w:rPr>
          <w:delText>Povinnosť prijímateľa</w:delText>
        </w:r>
        <w:r w:rsidRPr="009541EB">
          <w:rPr>
            <w:rFonts w:cs="Arial"/>
            <w:b/>
            <w:i/>
            <w:color w:val="000000"/>
            <w:szCs w:val="19"/>
          </w:rPr>
          <w:delText>:</w:delText>
        </w:r>
        <w:r w:rsidRPr="009541EB">
          <w:rPr>
            <w:rFonts w:cs="Arial"/>
            <w:color w:val="000000"/>
            <w:szCs w:val="19"/>
          </w:rPr>
          <w:delText xml:space="preserve"> Prijímateľ je povinný sa oboznámiť s   MP CKO č. 13 k posudzovaniu konfliktu záujmov v procese VO vrátane jeho príloh v aktuálnom znení.</w:delText>
        </w:r>
      </w:del>
    </w:p>
    <w:p w14:paraId="3040CCA8" w14:textId="7AD982AE" w:rsidR="00081D9F" w:rsidRDefault="00081D9F" w:rsidP="00081D9F">
      <w:pPr>
        <w:autoSpaceDE w:val="0"/>
        <w:autoSpaceDN w:val="0"/>
        <w:adjustRightInd w:val="0"/>
        <w:spacing w:before="120" w:after="120" w:line="288" w:lineRule="auto"/>
        <w:jc w:val="both"/>
        <w:rPr>
          <w:del w:id="3048" w:author="Zuzana Hušeková" w:date="2021-06-11T13:17:00Z"/>
          <w:color w:val="000000"/>
        </w:rPr>
      </w:pPr>
      <w:del w:id="3049" w:author="Zuzana Hušeková" w:date="2021-06-11T13:17:00Z">
        <w:r w:rsidRPr="00B71B44">
          <w:rPr>
            <w:rFonts w:cs="Arial"/>
            <w:color w:val="000000"/>
            <w:szCs w:val="19"/>
          </w:rPr>
          <w:delText>Predmetom kontroly VO je aj skutočnosť, či bol v procese VO vylúčený konflikt záujmov podľa ustanovení §</w:delText>
        </w:r>
        <w:r>
          <w:rPr>
            <w:rFonts w:cs="Arial"/>
            <w:color w:val="000000"/>
            <w:szCs w:val="19"/>
          </w:rPr>
          <w:delText> </w:delText>
        </w:r>
        <w:r w:rsidRPr="00B71B44">
          <w:rPr>
            <w:rFonts w:cs="Arial"/>
            <w:color w:val="000000"/>
            <w:szCs w:val="19"/>
          </w:rPr>
          <w:delText>23 ZVO</w:delText>
        </w:r>
        <w:r w:rsidR="009541EB">
          <w:rPr>
            <w:rFonts w:cs="Arial"/>
            <w:color w:val="000000"/>
            <w:szCs w:val="19"/>
          </w:rPr>
          <w:delText xml:space="preserve"> a § 51 ZVO</w:delText>
        </w:r>
        <w:r w:rsidRPr="00B71B44">
          <w:rPr>
            <w:rFonts w:cs="Arial"/>
            <w:color w:val="000000"/>
            <w:szCs w:val="19"/>
          </w:rPr>
          <w:delText xml:space="preserve"> .</w:delText>
        </w:r>
      </w:del>
    </w:p>
    <w:p w14:paraId="40F823EB" w14:textId="67BDAD70" w:rsidR="009D7F63" w:rsidRPr="0073389C" w:rsidRDefault="009D7F63" w:rsidP="009D7F63">
      <w:pPr>
        <w:autoSpaceDE w:val="0"/>
        <w:autoSpaceDN w:val="0"/>
        <w:adjustRightInd w:val="0"/>
        <w:spacing w:before="120" w:after="120" w:line="288" w:lineRule="auto"/>
        <w:jc w:val="both"/>
        <w:rPr>
          <w:del w:id="3050" w:author="Zuzana Hušeková" w:date="2021-06-11T13:17:00Z"/>
          <w:color w:val="000000"/>
        </w:rPr>
      </w:pPr>
      <w:del w:id="3051" w:author="Zuzana Hušeková" w:date="2021-06-11T13:17:00Z">
        <w:r w:rsidRPr="0073389C">
          <w:rPr>
            <w:color w:val="000000"/>
          </w:rPr>
          <w:delText xml:space="preserve">Pojem konfliktu záujmov zahŕňa prinajmenšom každú situáciu, keď </w:delText>
        </w:r>
        <w:r w:rsidR="009541EB">
          <w:rPr>
            <w:color w:val="000000"/>
          </w:rPr>
          <w:delText>zamestnanci</w:delText>
        </w:r>
        <w:r w:rsidRPr="0073389C">
          <w:rPr>
            <w:color w:val="000000"/>
          </w:rPr>
          <w:delText xml:space="preserve"> </w:delText>
        </w:r>
        <w:r w:rsidR="00582010">
          <w:rPr>
            <w:color w:val="000000"/>
          </w:rPr>
          <w:delText>prijímateľa</w:delText>
        </w:r>
        <w:r w:rsidR="00582010" w:rsidRPr="0073389C">
          <w:rPr>
            <w:color w:val="000000"/>
          </w:rPr>
          <w:delText xml:space="preserve"> </w:delText>
        </w:r>
        <w:r w:rsidRPr="0073389C">
          <w:rPr>
            <w:color w:val="000000"/>
          </w:rPr>
          <w:delText>alebo</w:delText>
        </w:r>
        <w:r w:rsidR="009541EB" w:rsidRPr="009541EB">
          <w:rPr>
            <w:rFonts w:cs="Arial"/>
            <w:color w:val="000000"/>
            <w:szCs w:val="19"/>
          </w:rPr>
          <w:delText xml:space="preserve"> </w:delText>
        </w:r>
        <w:r w:rsidR="009541EB" w:rsidRPr="009541EB">
          <w:rPr>
            <w:color w:val="000000"/>
          </w:rPr>
          <w:delText>zamestnanci, resp. iné spolupracujúce osoby na strane</w:delText>
        </w:r>
        <w:r w:rsidRPr="0073389C">
          <w:rPr>
            <w:color w:val="000000"/>
          </w:rPr>
          <w:delText xml:space="preserve"> poskytovateľa obstarávacích služieb konajúceho v mene </w:delText>
        </w:r>
        <w:r w:rsidR="00582010">
          <w:rPr>
            <w:color w:val="000000"/>
          </w:rPr>
          <w:delText>prijímateľa</w:delText>
        </w:r>
        <w:r w:rsidRPr="0073389C">
          <w:rPr>
            <w:color w:val="000000"/>
          </w:rPr>
          <w:delText>,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delText>
        </w:r>
        <w:r w:rsidR="005B2DE9">
          <w:rPr>
            <w:color w:val="000000"/>
          </w:rPr>
          <w:delText>/obstarávania</w:delText>
        </w:r>
        <w:r w:rsidRPr="0073389C">
          <w:rPr>
            <w:color w:val="000000"/>
          </w:rPr>
          <w:delText>.</w:delText>
        </w:r>
      </w:del>
    </w:p>
    <w:p w14:paraId="0A86D4E0" w14:textId="5069B984" w:rsidR="005B2DE9" w:rsidRDefault="005B2DE9" w:rsidP="009D7F63">
      <w:pPr>
        <w:autoSpaceDE w:val="0"/>
        <w:autoSpaceDN w:val="0"/>
        <w:adjustRightInd w:val="0"/>
        <w:spacing w:before="120" w:after="120" w:line="288" w:lineRule="auto"/>
        <w:jc w:val="both"/>
        <w:rPr>
          <w:del w:id="3052" w:author="Zuzana Hušeková" w:date="2021-06-11T13:17:00Z"/>
          <w:color w:val="000000"/>
        </w:rPr>
      </w:pPr>
      <w:del w:id="3053" w:author="Zuzana Hušeková" w:date="2021-06-11T13:17:00Z">
        <w:r w:rsidRPr="005B2DE9">
          <w:rPr>
            <w:color w:val="000000"/>
          </w:rPr>
          <w:delText>V zmysle ustanovenia § 23 ods. 2 ZVO je konflikt záujmov definovaný v nasledovnom rozsahu: „Konflikt záujmov zahŕňa najmä situáciu, ak zainteresovaná osoba, ktorá môže ovplyvniť výsledok alebo priebeh verejného obstarávania, má priamy alebo nepriamy finančný záujem, ekonomický záujem alebo iný osobný záujem, ktorý možno považovať za ohrozenie jej nestrannosti a nezávislosti v súvislosti s verejným obstarávaním.“</w:delText>
        </w:r>
      </w:del>
    </w:p>
    <w:p w14:paraId="71A15B6E" w14:textId="474D2792" w:rsidR="009D7F63" w:rsidRPr="0073389C" w:rsidRDefault="009D7F63" w:rsidP="009D7F63">
      <w:pPr>
        <w:autoSpaceDE w:val="0"/>
        <w:autoSpaceDN w:val="0"/>
        <w:adjustRightInd w:val="0"/>
        <w:spacing w:before="120" w:after="120" w:line="288" w:lineRule="auto"/>
        <w:jc w:val="both"/>
        <w:rPr>
          <w:del w:id="3054" w:author="Zuzana Hušeková" w:date="2021-06-11T13:17:00Z"/>
          <w:color w:val="000000"/>
        </w:rPr>
      </w:pPr>
      <w:del w:id="3055" w:author="Zuzana Hušeková" w:date="2021-06-11T13:17:00Z">
        <w:r w:rsidRPr="0073389C">
          <w:rPr>
            <w:color w:val="000000"/>
          </w:rPr>
          <w:delText xml:space="preserve">Finančný, ekonomický alebo iný osobný záujem (t.j. </w:delText>
        </w:r>
        <w:r w:rsidR="005B2DE9">
          <w:rPr>
            <w:color w:val="000000"/>
          </w:rPr>
          <w:delText xml:space="preserve">subjektívny </w:delText>
        </w:r>
        <w:r w:rsidRPr="0073389C">
          <w:rPr>
            <w:color w:val="000000"/>
          </w:rPr>
          <w:delText xml:space="preserve">záujem </w:delText>
        </w:r>
        <w:r w:rsidR="005B2DE9">
          <w:rPr>
            <w:color w:val="000000"/>
          </w:rPr>
          <w:delText xml:space="preserve">zainteresovanej osoby </w:delText>
        </w:r>
        <w:r w:rsidRPr="0073389C">
          <w:rPr>
            <w:color w:val="000000"/>
          </w:rPr>
          <w:delText xml:space="preserve">odporujúci verejnému záujmu), ktorý možno vnímať ako ohrozenie nestrannosti a nezávislosti v súvislosti s daným postupom VO, sa týka </w:delText>
        </w:r>
        <w:r w:rsidR="005B2DE9" w:rsidRPr="005B2DE9">
          <w:rPr>
            <w:color w:val="000000"/>
          </w:rPr>
          <w:delText>zainteresovaných osôb, ktorých definícia v ustanovení § 23 ods. 3 ZVO je nasledovná</w:delText>
        </w:r>
        <w:r w:rsidRPr="0073389C">
          <w:rPr>
            <w:color w:val="000000"/>
          </w:rPr>
          <w:delText>:</w:delText>
        </w:r>
      </w:del>
    </w:p>
    <w:p w14:paraId="563D84CB" w14:textId="61297900" w:rsidR="009D7F63" w:rsidRPr="0073389C" w:rsidRDefault="005B2DE9" w:rsidP="005B7173">
      <w:pPr>
        <w:pStyle w:val="Odsekzoznamu"/>
        <w:numPr>
          <w:ilvl w:val="1"/>
          <w:numId w:val="47"/>
        </w:numPr>
        <w:autoSpaceDE w:val="0"/>
        <w:autoSpaceDN w:val="0"/>
        <w:adjustRightInd w:val="0"/>
        <w:spacing w:before="120" w:after="120" w:line="288" w:lineRule="auto"/>
        <w:ind w:left="567" w:hanging="283"/>
        <w:contextualSpacing w:val="0"/>
        <w:jc w:val="both"/>
        <w:rPr>
          <w:del w:id="3056" w:author="Zuzana Hušeková" w:date="2021-06-11T13:17:00Z"/>
        </w:rPr>
      </w:pPr>
      <w:del w:id="3057" w:author="Zuzana Hušeková" w:date="2021-06-11T13:17:00Z">
        <w:r w:rsidRPr="005B2DE9">
          <w:delText>zamestnanec obstarávateľa, ktorý sa podieľa na príprave alebo realizácii verejného obstarávania alebo iná osoba, ktorá poskytuje obstarávateľovi podpornú činnosť vo verejnom obstarávaní a ktorá sa podieľa na príprave alebo realizácii verejného obstarávania alebo</w:delText>
        </w:r>
        <w:r w:rsidR="009D7F63" w:rsidRPr="0073389C">
          <w:delText xml:space="preserve">, </w:delText>
        </w:r>
      </w:del>
    </w:p>
    <w:p w14:paraId="111C4713" w14:textId="68EDF0FB" w:rsidR="009D7F63" w:rsidRPr="0073389C" w:rsidRDefault="005B2DE9" w:rsidP="005B7173">
      <w:pPr>
        <w:pStyle w:val="Odsekzoznamu"/>
        <w:numPr>
          <w:ilvl w:val="1"/>
          <w:numId w:val="47"/>
        </w:numPr>
        <w:autoSpaceDE w:val="0"/>
        <w:autoSpaceDN w:val="0"/>
        <w:adjustRightInd w:val="0"/>
        <w:spacing w:before="120" w:after="120" w:line="288" w:lineRule="auto"/>
        <w:ind w:left="567" w:hanging="283"/>
        <w:contextualSpacing w:val="0"/>
        <w:jc w:val="both"/>
        <w:rPr>
          <w:del w:id="3058" w:author="Zuzana Hušeková" w:date="2021-06-11T13:17:00Z"/>
        </w:rPr>
      </w:pPr>
      <w:del w:id="3059" w:author="Zuzana Hušeková" w:date="2021-06-11T13:17:00Z">
        <w:r w:rsidRPr="005B2DE9">
          <w:delText>osoba s rozhodovacími právomocami obstarávateľa, ktorá môže ovplyvniť výsledok verejného obstarávania bez toho, aby sa nevyhnutne podieľala na jeho príprave alebo realizácii</w:delText>
        </w:r>
        <w:r w:rsidR="009D7F63" w:rsidRPr="0073389C">
          <w:delText>,</w:delText>
        </w:r>
      </w:del>
    </w:p>
    <w:p w14:paraId="04DF69E4" w14:textId="78303BC4" w:rsidR="005B2DE9" w:rsidRDefault="005B2DE9" w:rsidP="005B2DE9">
      <w:pPr>
        <w:spacing w:before="120" w:after="120"/>
        <w:jc w:val="both"/>
        <w:rPr>
          <w:del w:id="3060" w:author="Zuzana Hušeková" w:date="2021-06-11T13:17:00Z"/>
        </w:rPr>
      </w:pPr>
      <w:del w:id="3061" w:author="Zuzana Hušeková" w:date="2021-06-11T13:17:00Z">
        <w:r>
          <w:delText xml:space="preserve">Okruh osôb na strane obstarávateľa, ktoré môžu byť v konflikte záujmov sa vzťahuje na zainteresované osoby, ktoré sa podieľajú na príprave alebo realizácii VO, medzi ktoré patria najmä osoby zabezpečujúce proces verejného obstarávania a vyhodnotenie  ponúk, osoby podieľajúce sa vypracovaní opisu predmetu zákazky, návrhu podmienok účasti, kritérií na vyhodnotenie ponúk a zmluvných podmienok, pričom zainteresovanou osobou sú zamestnanci obstarávateľa podieľajúci sa na vyššie uvedených činnostiach, ako aj tretie osoby, ktoré externe zabezpečujú služby vo verejnom obstarávaní alebo akékoľvek podporné činnosti vo verejnom obstarávaní. Zainteresovanými osobami sú aj osoby s rozhodovacími právomocami, ktoré môže ovplyvniť výsledok VO najmä z titulu svojej funkcie vedúceho zamestnanca. </w:delText>
        </w:r>
      </w:del>
    </w:p>
    <w:p w14:paraId="09EDF5F8" w14:textId="197365E9" w:rsidR="005B2DE9" w:rsidRDefault="005B2DE9" w:rsidP="005B2DE9">
      <w:pPr>
        <w:spacing w:before="120" w:after="120"/>
        <w:jc w:val="both"/>
        <w:rPr>
          <w:del w:id="3062" w:author="Zuzana Hušeková" w:date="2021-06-11T13:17:00Z"/>
        </w:rPr>
      </w:pPr>
      <w:del w:id="3063" w:author="Zuzana Hušeková" w:date="2021-06-11T13:17:00Z">
        <w:r>
          <w:lastRenderedPageBreak/>
          <w:delText xml:space="preserve">Je povinnosťou </w:delText>
        </w:r>
        <w:r w:rsidRPr="00F45BE7">
          <w:delText xml:space="preserve">zainteresovanej </w:delText>
        </w:r>
        <w:r w:rsidRPr="00BC0BFD">
          <w:delText>o</w:delText>
        </w:r>
        <w:r w:rsidRPr="00F45BE7">
          <w:delText>soby</w:delText>
        </w:r>
        <w:r w:rsidRPr="00BC0BFD">
          <w:delText xml:space="preserve"> </w:delText>
        </w:r>
        <w:r>
          <w:delText xml:space="preserve">písomne </w:delText>
        </w:r>
        <w:r w:rsidRPr="00BC0BFD">
          <w:delText>oznámi</w:delText>
        </w:r>
        <w:r>
          <w:delText>ť</w:delText>
        </w:r>
        <w:r w:rsidRPr="00BC0BFD">
          <w:delText xml:space="preserve"> </w:delText>
        </w:r>
        <w:r>
          <w:delText>prijímateľovi</w:delText>
        </w:r>
        <w:r w:rsidRPr="00BC0BFD">
          <w:delText xml:space="preserve"> akýkoľvek konflikt záujmov </w:delText>
        </w:r>
        <w:r>
          <w:delText xml:space="preserve">vo vzťahu k hospodárskemu subjektu, ktorý sa zúčastňuje prípravných trhových konzultácií, </w:delText>
        </w:r>
        <w:r w:rsidRPr="00BC0BFD">
          <w:delText>vo vzťahu k</w:delText>
        </w:r>
        <w:r>
          <w:delText xml:space="preserve"> uchádzačovi</w:delText>
        </w:r>
        <w:r w:rsidRPr="00BC0BFD">
          <w:delText>/</w:delText>
        </w:r>
        <w:r>
          <w:delText>záujemcovi</w:delText>
        </w:r>
        <w:r w:rsidRPr="00F45BE7">
          <w:delText xml:space="preserve"> alebo ich subdodávate</w:delText>
        </w:r>
        <w:r>
          <w:delText xml:space="preserve">ľom </w:delText>
        </w:r>
        <w:r w:rsidRPr="00BC0BFD">
          <w:delText xml:space="preserve">bezodkladne po tom, ako sa o konflikte záujmov dozvie. </w:delText>
        </w:r>
        <w:r>
          <w:delText>Prijímateľ je následne povinný</w:delText>
        </w:r>
        <w:r w:rsidRPr="00C313B5">
          <w:delText xml:space="preserve"> prijať primerané opatrenia a vykonať nápravu, ak </w:delText>
        </w:r>
        <w:r>
          <w:delText>bol zistený</w:delText>
        </w:r>
        <w:r w:rsidRPr="00C313B5">
          <w:delText xml:space="preserve"> konflikt záujmov</w:delText>
        </w:r>
        <w:r>
          <w:delText>, a to najmä vylúčiť zainteresovanú osobu</w:delText>
        </w:r>
        <w:r w:rsidRPr="00C313B5">
          <w:delText xml:space="preserve"> z procesu prípravy alebo realizácie ver</w:delText>
        </w:r>
        <w:r>
          <w:delText>ejného obstarávania (napr. nahradiť člena komisie na vyhodnotenie ponúk, ku ktorému sa viaže konflikt záujmov inou osobou) alebo upraviť jej povinnosti a zodpovednosť</w:delText>
        </w:r>
        <w:r w:rsidRPr="00C313B5">
          <w:delText xml:space="preserve"> s cieľom zabrániť pretrvávaniu konfliktu záujmov. </w:delText>
        </w:r>
        <w:r>
          <w:delText xml:space="preserve">Prijímateľ je povinný písomne zdokumentovať všetky skutočnosti súvisiace s konfliktom záujmov a s prijatými opatreniami a uvedené archivovať ako súčasť dokumentácie k VO.  </w:delText>
        </w:r>
      </w:del>
    </w:p>
    <w:p w14:paraId="0901F008" w14:textId="0F3B7FF4" w:rsidR="005B2DE9" w:rsidRDefault="005B2DE9" w:rsidP="005B2DE9">
      <w:pPr>
        <w:autoSpaceDE w:val="0"/>
        <w:autoSpaceDN w:val="0"/>
        <w:adjustRightInd w:val="0"/>
        <w:spacing w:before="120" w:after="120" w:line="288" w:lineRule="auto"/>
        <w:jc w:val="both"/>
        <w:rPr>
          <w:del w:id="3064" w:author="Zuzana Hušeková" w:date="2021-06-11T13:17:00Z"/>
        </w:rPr>
      </w:pPr>
      <w:del w:id="3065" w:author="Zuzana Hušeková" w:date="2021-06-11T13:17:00Z">
        <w:r>
          <w:delText>V prípade, že nie je možné zabrániť pretrvávajúcemu konfliktu záujmov, a to najmä v prípadoch, keď sa jedná o zainteresovanú osobu s rozhodovacími právomocami,</w:delText>
        </w:r>
        <w:r w:rsidRPr="00702FA5">
          <w:delText xml:space="preserve"> ktorá môže ovplyvniť výsledok </w:delText>
        </w:r>
        <w:r>
          <w:delText>VO, prijímateľ uplatní sankciu vylúčenia uchádzača</w:delText>
        </w:r>
        <w:r w:rsidRPr="00BC0BFD">
          <w:delText>/</w:delText>
        </w:r>
        <w:r>
          <w:delText>záujemcu podľa § 40 ods. 6 písm. f</w:delText>
        </w:r>
        <w:r w:rsidRPr="00BC0BFD">
          <w:delText xml:space="preserve">) </w:delText>
        </w:r>
        <w:r>
          <w:delText>ZVO, nakoľko konflikt záujmov nemožno odstrániť inými účinnými opatreniami.</w:delText>
        </w:r>
      </w:del>
    </w:p>
    <w:p w14:paraId="2A621A94" w14:textId="33366474" w:rsidR="005B2DE9" w:rsidRDefault="005B2DE9" w:rsidP="005B2DE9">
      <w:pPr>
        <w:autoSpaceDE w:val="0"/>
        <w:autoSpaceDN w:val="0"/>
        <w:adjustRightInd w:val="0"/>
        <w:spacing w:before="120" w:after="120" w:line="288" w:lineRule="auto"/>
        <w:jc w:val="both"/>
        <w:rPr>
          <w:del w:id="3066" w:author="Zuzana Hušeková" w:date="2021-06-11T13:17:00Z"/>
          <w:color w:val="000000"/>
        </w:rPr>
      </w:pPr>
      <w:del w:id="3067" w:author="Zuzana Hušeková" w:date="2021-06-11T13:17:00Z">
        <w:r w:rsidRPr="003A6FC7">
          <w:delText>Medzi najzávažnejšie prípady konfliktu záujmov patria prípady, ak zainteresovaná osoba je blízkou osobou podľa § 116 a § 117 Občianskeho zákonníka vo vzťahu k uchádzačovi záujemcovi/subdodávateľovi alebo ak zainteresovaná osoba zároveň vystupuje na strane uchádzača</w:delText>
        </w:r>
        <w:r w:rsidRPr="003A6FC7">
          <w:rPr>
            <w:lang w:val="en-GB"/>
          </w:rPr>
          <w:delText>/</w:delText>
        </w:r>
        <w:r w:rsidRPr="003A6FC7">
          <w:delText>záujemcu/subdodávateľa alebo ak je v konflikte záujmov člen komisie na vyhodnotenie ponúk, pričom nebol z komisie vylúčený a nahradený nominovaným náhradníkom.</w:delText>
        </w:r>
      </w:del>
    </w:p>
    <w:p w14:paraId="10A27809" w14:textId="7C943A95" w:rsidR="009D7F63" w:rsidRPr="00852446" w:rsidRDefault="005B2DE9" w:rsidP="00852446">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del w:id="3068" w:author="Zuzana Hušeková" w:date="2021-06-11T13:17:00Z"/>
          <w:b/>
          <w:i/>
          <w:color w:val="000000"/>
        </w:rPr>
      </w:pPr>
      <w:del w:id="3069" w:author="Zuzana Hušeková" w:date="2021-06-11T13:17:00Z">
        <w:r w:rsidRPr="005B2DE9">
          <w:rPr>
            <w:b/>
            <w:i/>
            <w:color w:val="000000"/>
          </w:rPr>
          <w:delText xml:space="preserve">Dôležité upozornenie: </w:delText>
        </w:r>
        <w:r w:rsidR="009D7F63" w:rsidRPr="00852446">
          <w:rPr>
            <w:b/>
            <w:i/>
            <w:color w:val="000000"/>
          </w:rPr>
          <w:delText>Upozorňujeme prijímateľa, že posudzovanie konfliktu záujmov bude v rámci kontroly VO spojené s procesom určovania finančných opráv, resp. s dôsledkom vylúčenia dotknutého VO z financovania v plnom rozsahu, v prípade ak predmetný identifikovaný konflikt záujmov mal, alebo mohol mať vplyv na výsledok VO.</w:delText>
        </w:r>
      </w:del>
    </w:p>
    <w:p w14:paraId="43E3A3B2" w14:textId="5D98637C"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del w:id="3070" w:author="Zuzana Hušeková" w:date="2021-06-11T13:17:00Z"/>
          <w:color w:val="000000"/>
        </w:rPr>
      </w:pPr>
    </w:p>
    <w:p w14:paraId="0F0BC6DF" w14:textId="7F1B2571" w:rsidR="005B2DE9" w:rsidRDefault="005B2DE9" w:rsidP="009D7F63">
      <w:pPr>
        <w:autoSpaceDE w:val="0"/>
        <w:autoSpaceDN w:val="0"/>
        <w:adjustRightInd w:val="0"/>
        <w:spacing w:before="120" w:after="120" w:line="288" w:lineRule="auto"/>
        <w:jc w:val="both"/>
        <w:rPr>
          <w:del w:id="3071" w:author="Zuzana Hušeková" w:date="2021-06-11T13:17:00Z"/>
          <w:color w:val="000000"/>
        </w:rPr>
      </w:pPr>
      <w:del w:id="3072" w:author="Zuzana Hušeková" w:date="2021-06-11T13:17:00Z">
        <w:r w:rsidRPr="005B2DE9">
          <w:rPr>
            <w:color w:val="000000"/>
          </w:rPr>
          <w:delText>Poskytovateľ na základe verejne dostupných informácií alebo na základe podnetov tretích strán a medializovaných prípadov pri kontrole VO preveruje prepojenosť osôb vystupujúcich na strane prijímateľa a dodávateľa, partnera, užívateľa (štatutárny orgán, konatelia, spoločníci, fyzické osoby). V prípade zistenia konfliktu záujmu bude poskytovateľ postupovať v zmysle ods. 12) § 46 Zákona o príspevku z EŠIF.</w:delText>
        </w:r>
      </w:del>
    </w:p>
    <w:p w14:paraId="51D91F5E" w14:textId="05784A10" w:rsidR="009D7F63" w:rsidRPr="0073389C" w:rsidRDefault="009D7F63" w:rsidP="009D7F63">
      <w:pPr>
        <w:autoSpaceDE w:val="0"/>
        <w:autoSpaceDN w:val="0"/>
        <w:adjustRightInd w:val="0"/>
        <w:spacing w:before="120" w:after="120" w:line="288" w:lineRule="auto"/>
        <w:jc w:val="both"/>
        <w:rPr>
          <w:del w:id="3073" w:author="Zuzana Hušeková" w:date="2021-06-11T13:17:00Z"/>
          <w:color w:val="000000"/>
        </w:rPr>
      </w:pPr>
      <w:del w:id="3074" w:author="Zuzana Hušeková" w:date="2021-06-11T13:17:00Z">
        <w:r w:rsidRPr="0073389C">
          <w:rPr>
            <w:color w:val="000000"/>
          </w:rPr>
          <w:delText>Predchádzanie konfliktu záujmu začína už pri prieskume trhu</w:delText>
        </w:r>
        <w:r w:rsidR="005B2DE9" w:rsidRPr="005B2DE9">
          <w:rPr>
            <w:rFonts w:cs="Arial"/>
            <w:color w:val="000000"/>
            <w:szCs w:val="19"/>
          </w:rPr>
          <w:delText xml:space="preserve"> </w:delText>
        </w:r>
        <w:r w:rsidR="005B2DE9" w:rsidRPr="005B2DE9">
          <w:rPr>
            <w:color w:val="000000"/>
          </w:rPr>
          <w:delText>za účelom stanovenia PHZ, resp. pri realizácií prípravných trhových konzultácií</w:delText>
        </w:r>
        <w:r w:rsidRPr="0073389C">
          <w:rPr>
            <w:color w:val="000000"/>
          </w:rPr>
          <w:delText>. Prijímateľ sa musí snažiť získať čo najvýhodnejšiu ponuku a práve za týmto účelom musí aj konať. Nesmie sa dostať do konfliktu záujmov.</w:delText>
        </w:r>
      </w:del>
    </w:p>
    <w:p w14:paraId="1195487F" w14:textId="72BDF5E4" w:rsidR="001325C0" w:rsidRDefault="001325C0" w:rsidP="009D7F63">
      <w:pPr>
        <w:autoSpaceDE w:val="0"/>
        <w:autoSpaceDN w:val="0"/>
        <w:adjustRightInd w:val="0"/>
        <w:spacing w:before="120" w:after="120" w:line="288" w:lineRule="auto"/>
        <w:jc w:val="both"/>
        <w:rPr>
          <w:del w:id="3075" w:author="Zuzana Hušeková" w:date="2021-06-11T13:17:00Z"/>
          <w:color w:val="000000"/>
        </w:rPr>
      </w:pPr>
    </w:p>
    <w:p w14:paraId="270AE078" w14:textId="23DFB302" w:rsidR="001325C0" w:rsidRPr="00796597" w:rsidRDefault="001325C0" w:rsidP="001325C0">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del w:id="3076" w:author="Zuzana Hušeková" w:date="2021-06-11T13:17:00Z"/>
          <w:rFonts w:cs="Arial"/>
          <w:szCs w:val="19"/>
        </w:rPr>
      </w:pPr>
      <w:del w:id="3077" w:author="Zuzana Hušeková" w:date="2021-06-11T13:17:00Z">
        <w:r w:rsidRPr="00796597">
          <w:rPr>
            <w:rFonts w:cs="Arial"/>
            <w:b/>
            <w:i/>
            <w:szCs w:val="19"/>
          </w:rPr>
          <w:delText xml:space="preserve">Dôležité upozornenie: </w:delText>
        </w:r>
        <w:r w:rsidRPr="00796597">
          <w:rPr>
            <w:rFonts w:cs="Arial"/>
            <w:szCs w:val="19"/>
          </w:rPr>
          <w:delText xml:space="preserve">Prijímateľ zabezpečí v každej etape postupu verejného obstarávania (príprava, hodnotenie a ukončenie), aby osoba zodpovedná za </w:delText>
        </w:r>
        <w:r w:rsidR="005B2DE9">
          <w:rPr>
            <w:rFonts w:cs="Arial"/>
            <w:szCs w:val="19"/>
          </w:rPr>
          <w:delText xml:space="preserve">verejné </w:delText>
        </w:r>
        <w:r w:rsidRPr="00796597">
          <w:rPr>
            <w:rFonts w:cs="Arial"/>
            <w:szCs w:val="19"/>
          </w:rPr>
          <w:delText>obstarávanie požiadala každú osobou (vrátane externých experto</w:delText>
        </w:r>
      </w:del>
      <w:ins w:id="3078" w:author="Autor" w:date="2020-12-14T10:25:00Z">
        <w:del w:id="3079" w:author="Zuzana Hušeková" w:date="2021-06-11T13:17:00Z">
          <w:r w:rsidR="00F849D6">
            <w:rPr>
              <w:rFonts w:cs="Arial"/>
              <w:szCs w:val="19"/>
            </w:rPr>
            <w:delText>v</w:delText>
          </w:r>
        </w:del>
      </w:ins>
      <w:del w:id="3080" w:author="Zuzana Hušeková" w:date="2021-06-11T13:17:00Z">
        <w:r w:rsidRPr="00796597" w:rsidDel="00F849D6">
          <w:rPr>
            <w:rFonts w:cs="Arial"/>
            <w:szCs w:val="19"/>
          </w:rPr>
          <w:delText>u</w:delText>
        </w:r>
        <w:r w:rsidRPr="00796597">
          <w:rPr>
            <w:rFonts w:cs="Arial"/>
            <w:szCs w:val="19"/>
          </w:rPr>
          <w:delText xml:space="preserve"> zúčastňujúcich sa procese prípravy a realizácie VO), ktorá sa zúčastňuje na postupe verejného obstarávania, o podanie čestného vyhlásenia o neprítomnosti konfliktu záujmov a za zozbieranie týchto vyhlásení a predloženie vyššie uvedeného čestné vyhlásenie v dokumentácii k VO.</w:delText>
        </w:r>
        <w:r w:rsidR="00232E50">
          <w:rPr>
            <w:rFonts w:cs="Arial"/>
            <w:szCs w:val="19"/>
          </w:rPr>
          <w:delText xml:space="preserve"> </w:delText>
        </w:r>
        <w:r w:rsidR="00232E50" w:rsidRPr="00232E50">
          <w:rPr>
            <w:rFonts w:cs="Arial"/>
            <w:szCs w:val="19"/>
          </w:rPr>
          <w:delText>Povinnosť podania čestného vyhlásenia o neprítomnosti konfliktu záujmov sa vzťahuje aj na štatutárneho zástupcu verejného obstarávateľa/obstarávateľa, resp. ním poverenú osobu konať v jeho mene a v rozsahu jeho kompetencií týkajúcich sa najmä podpisu zmlúv v rámci verejného obstarávania a ostatnej dokumentácie týkajúcej sa projektu.</w:delText>
        </w:r>
      </w:del>
    </w:p>
    <w:p w14:paraId="67521523" w14:textId="2E867D43" w:rsidR="005B2DE9" w:rsidRDefault="005B2DE9" w:rsidP="005B2DE9">
      <w:pPr>
        <w:autoSpaceDE w:val="0"/>
        <w:autoSpaceDN w:val="0"/>
        <w:adjustRightInd w:val="0"/>
        <w:spacing w:before="120" w:after="120" w:line="288" w:lineRule="auto"/>
        <w:jc w:val="both"/>
        <w:rPr>
          <w:del w:id="3081" w:author="Zuzana Hušeková" w:date="2021-06-11T13:17:00Z"/>
          <w:color w:val="000000"/>
        </w:rPr>
      </w:pPr>
      <w:del w:id="3082" w:author="Zuzana Hušeková" w:date="2021-06-11T13:17:00Z">
        <w:r w:rsidRPr="0073389C">
          <w:rPr>
            <w:b/>
            <w:i/>
            <w:color w:val="FF0000"/>
          </w:rPr>
          <w:delText>Povinnosť prijímateľa:</w:delText>
        </w:r>
        <w:r w:rsidRPr="0073389C">
          <w:rPr>
            <w:color w:val="FF0000"/>
          </w:rPr>
          <w:delText xml:space="preserve"> </w:delText>
        </w:r>
        <w:r>
          <w:delText>P</w:delText>
        </w:r>
        <w:r w:rsidRPr="0073389C">
          <w:delText xml:space="preserve">rijímateľ je povinný </w:delText>
        </w:r>
        <w:r w:rsidRPr="0073389C">
          <w:rPr>
            <w:i/>
          </w:rPr>
          <w:delText xml:space="preserve">čestne </w:delText>
        </w:r>
        <w:r>
          <w:rPr>
            <w:i/>
          </w:rPr>
          <w:delText>vy</w:delText>
        </w:r>
        <w:r w:rsidRPr="0073389C">
          <w:rPr>
            <w:i/>
          </w:rPr>
          <w:delText>hlásiť</w:delText>
        </w:r>
        <w:r w:rsidRPr="0073389C">
          <w:delText xml:space="preserve"> (príloha č. 2</w:delText>
        </w:r>
        <w:r>
          <w:delText>8</w:delText>
        </w:r>
        <w:r w:rsidRPr="0073389C">
          <w:delText>), že v predmetnom VO nenastali skutočnosti, uvedené ako “</w:delText>
        </w:r>
        <w:r w:rsidRPr="0073389C">
          <w:rPr>
            <w:b/>
          </w:rPr>
          <w:delText>rizikové indikátory</w:delText>
        </w:r>
        <w:r w:rsidRPr="0073389C">
          <w:delText>” v tejto príručke resp. v MP CKO č. 13</w:delText>
        </w:r>
        <w:r w:rsidRPr="008F2496">
          <w:rPr>
            <w:rFonts w:cs="Arial"/>
            <w:szCs w:val="19"/>
          </w:rPr>
          <w:delText xml:space="preserve"> </w:delText>
        </w:r>
        <w:r w:rsidRPr="008F2496">
          <w:delText>k posudzovaniu konfliktu záujmov v procese verejného obstarávania</w:delText>
        </w:r>
        <w:r w:rsidRPr="0073389C">
          <w:rPr>
            <w:color w:val="7030A0"/>
          </w:rPr>
          <w:delText xml:space="preserve">. </w:delText>
        </w:r>
        <w:r w:rsidRPr="0073389C">
          <w:rPr>
            <w:color w:val="000000"/>
          </w:rPr>
          <w:delText xml:space="preserve">V tomto čestnom </w:delText>
        </w:r>
        <w:r>
          <w:rPr>
            <w:color w:val="000000"/>
          </w:rPr>
          <w:delText>vy</w:delText>
        </w:r>
        <w:r w:rsidRPr="0073389C">
          <w:rPr>
            <w:color w:val="000000"/>
          </w:rPr>
          <w:delText xml:space="preserve">hlásení </w:delText>
        </w:r>
        <w:r>
          <w:rPr>
            <w:color w:val="000000"/>
          </w:rPr>
          <w:delText>p</w:delText>
        </w:r>
        <w:r w:rsidRPr="0073389C">
          <w:rPr>
            <w:color w:val="000000"/>
          </w:rPr>
          <w:delText xml:space="preserve">rijímateľ okrem iného </w:delText>
        </w:r>
        <w:r>
          <w:rPr>
            <w:color w:val="000000"/>
          </w:rPr>
          <w:delText>vy</w:delText>
        </w:r>
        <w:r w:rsidRPr="0073389C">
          <w:rPr>
            <w:color w:val="000000"/>
          </w:rPr>
          <w:delText xml:space="preserve">hlasuje, že v prípade ak podľa jeho vedomostí, nastane v danom </w:delText>
        </w:r>
        <w:r>
          <w:rPr>
            <w:color w:val="000000"/>
          </w:rPr>
          <w:delText>verejnom obstarávaní/obstarávaní</w:delText>
        </w:r>
        <w:r w:rsidRPr="0073389C">
          <w:rPr>
            <w:color w:val="000000"/>
          </w:rPr>
          <w:delText xml:space="preserve"> konflikt záujmov, bude o uvedenej skutočnosti bezodkladne písomne informovať </w:delText>
        </w:r>
        <w:r>
          <w:rPr>
            <w:color w:val="000000"/>
          </w:rPr>
          <w:delText>P</w:delText>
        </w:r>
        <w:r w:rsidRPr="0073389C">
          <w:rPr>
            <w:color w:val="000000"/>
          </w:rPr>
          <w:delText xml:space="preserve">oskytovateľa. </w:delText>
        </w:r>
      </w:del>
    </w:p>
    <w:p w14:paraId="5301CCBC" w14:textId="78804C0D" w:rsidR="001325C0" w:rsidRPr="0073389C" w:rsidRDefault="001325C0" w:rsidP="009D7F63">
      <w:pPr>
        <w:autoSpaceDE w:val="0"/>
        <w:autoSpaceDN w:val="0"/>
        <w:adjustRightInd w:val="0"/>
        <w:spacing w:before="120" w:after="120" w:line="288" w:lineRule="auto"/>
        <w:jc w:val="both"/>
        <w:rPr>
          <w:del w:id="3083" w:author="Zuzana Hušeková" w:date="2021-06-11T13:17:00Z"/>
          <w:color w:val="000000"/>
        </w:rPr>
      </w:pPr>
    </w:p>
    <w:p w14:paraId="07182D27" w14:textId="6CF29152" w:rsidR="009D7F63" w:rsidRPr="0073389C" w:rsidRDefault="009D7F63" w:rsidP="009D7F63">
      <w:pPr>
        <w:autoSpaceDE w:val="0"/>
        <w:autoSpaceDN w:val="0"/>
        <w:adjustRightInd w:val="0"/>
        <w:spacing w:before="120" w:after="120" w:line="288" w:lineRule="auto"/>
        <w:jc w:val="both"/>
        <w:rPr>
          <w:del w:id="3084" w:author="Zuzana Hušeková" w:date="2021-06-11T13:17:00Z"/>
          <w:b/>
        </w:rPr>
      </w:pPr>
      <w:del w:id="3085" w:author="Zuzana Hušeková" w:date="2021-06-11T13:17:00Z">
        <w:r w:rsidRPr="0073389C">
          <w:rPr>
            <w:b/>
          </w:rPr>
          <w:delText xml:space="preserve">Vzorové situácie pre konflikt záujmov: </w:delText>
        </w:r>
      </w:del>
    </w:p>
    <w:tbl>
      <w:tblPr>
        <w:tblStyle w:val="Deloittetable1"/>
        <w:tblW w:w="9242" w:type="dxa"/>
        <w:tblBorders>
          <w:top w:val="single" w:sz="4" w:space="0" w:color="9ACD66"/>
          <w:left w:val="single" w:sz="4" w:space="0" w:color="9ACD66"/>
          <w:bottom w:val="single" w:sz="4" w:space="0" w:color="9ACD66"/>
          <w:right w:val="single" w:sz="4" w:space="0" w:color="9ACD66"/>
          <w:insideH w:val="single" w:sz="4" w:space="0" w:color="9ACD66"/>
          <w:insideV w:val="single" w:sz="4" w:space="0" w:color="9ACD66"/>
        </w:tblBorders>
        <w:tblLook w:val="04A0" w:firstRow="1" w:lastRow="0" w:firstColumn="1" w:lastColumn="0" w:noHBand="0" w:noVBand="1"/>
      </w:tblPr>
      <w:tblGrid>
        <w:gridCol w:w="454"/>
        <w:gridCol w:w="4536"/>
        <w:gridCol w:w="4252"/>
      </w:tblGrid>
      <w:tr w:rsidR="009D7F63" w:rsidRPr="0073389C" w14:paraId="0CFFED85" w14:textId="77777777" w:rsidTr="009D7F63">
        <w:trPr>
          <w:cnfStyle w:val="100000000000" w:firstRow="1" w:lastRow="0" w:firstColumn="0" w:lastColumn="0" w:oddVBand="0" w:evenVBand="0" w:oddHBand="0" w:evenHBand="0" w:firstRowFirstColumn="0" w:firstRowLastColumn="0" w:lastRowFirstColumn="0" w:lastRowLastColumn="0"/>
          <w:del w:id="3086" w:author="Zuzana Hušeková" w:date="2021-06-11T13:17:00Z"/>
        </w:trPr>
        <w:tc>
          <w:tcPr>
            <w:cnfStyle w:val="001000000000" w:firstRow="0" w:lastRow="0" w:firstColumn="1" w:lastColumn="0" w:oddVBand="0" w:evenVBand="0" w:oddHBand="0" w:evenHBand="0" w:firstRowFirstColumn="0" w:firstRowLastColumn="0" w:lastRowFirstColumn="0" w:lastRowLastColumn="0"/>
            <w:tcW w:w="454" w:type="dxa"/>
            <w:vAlign w:val="center"/>
          </w:tcPr>
          <w:p w14:paraId="4588F760" w14:textId="30BDE7B5" w:rsidR="009D7F63" w:rsidRPr="0073389C" w:rsidRDefault="009D7F63" w:rsidP="009D7F63">
            <w:pPr>
              <w:rPr>
                <w:del w:id="3087" w:author="Zuzana Hušeková" w:date="2021-06-11T13:17:00Z"/>
                <w:rFonts w:asciiTheme="minorHAnsi" w:hAnsiTheme="minorHAnsi"/>
                <w:b w:val="0"/>
              </w:rPr>
            </w:pPr>
          </w:p>
        </w:tc>
        <w:tc>
          <w:tcPr>
            <w:tcW w:w="4536" w:type="dxa"/>
            <w:vAlign w:val="center"/>
          </w:tcPr>
          <w:p w14:paraId="3286FF48" w14:textId="7BA9FF16"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rPr>
                <w:del w:id="3088" w:author="Zuzana Hušeková" w:date="2021-06-11T13:17:00Z"/>
              </w:rPr>
            </w:pPr>
            <w:del w:id="3089" w:author="Zuzana Hušeková" w:date="2021-06-11T13:17:00Z">
              <w:r w:rsidRPr="0073389C">
                <w:delText>Forma prepojenosti</w:delText>
              </w:r>
              <w:r w:rsidR="001325C0">
                <w:rPr>
                  <w:rStyle w:val="Odkaznapoznmkupodiarou"/>
                </w:rPr>
                <w:footnoteReference w:id="160"/>
              </w:r>
            </w:del>
          </w:p>
        </w:tc>
        <w:tc>
          <w:tcPr>
            <w:tcW w:w="4252" w:type="dxa"/>
            <w:vAlign w:val="center"/>
          </w:tcPr>
          <w:p w14:paraId="7FFC4C16" w14:textId="43ABE275"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rPr>
                <w:del w:id="3092" w:author="Zuzana Hušeková" w:date="2021-06-11T13:17:00Z"/>
              </w:rPr>
            </w:pPr>
            <w:del w:id="3093" w:author="Zuzana Hušeková" w:date="2021-06-11T13:17:00Z">
              <w:r w:rsidRPr="0073389C">
                <w:delText>Prejav v dokumentácii k verejnému obstarávaniu</w:delText>
              </w:r>
            </w:del>
          </w:p>
        </w:tc>
      </w:tr>
      <w:tr w:rsidR="009D7F63" w:rsidRPr="0073389C" w14:paraId="6021591F" w14:textId="77777777" w:rsidTr="009D7F63">
        <w:trPr>
          <w:del w:id="3094" w:author="Zuzana Hušeková" w:date="2021-06-11T13:17:00Z"/>
        </w:trPr>
        <w:tc>
          <w:tcPr>
            <w:cnfStyle w:val="001000000000" w:firstRow="0" w:lastRow="0" w:firstColumn="1" w:lastColumn="0" w:oddVBand="0" w:evenVBand="0" w:oddHBand="0" w:evenHBand="0" w:firstRowFirstColumn="0" w:firstRowLastColumn="0" w:lastRowFirstColumn="0" w:lastRowLastColumn="0"/>
            <w:tcW w:w="454" w:type="dxa"/>
            <w:vAlign w:val="center"/>
          </w:tcPr>
          <w:p w14:paraId="5147AECE" w14:textId="1CF9D398" w:rsidR="009D7F63" w:rsidRPr="0073389C" w:rsidRDefault="009D7F63" w:rsidP="009D7F63">
            <w:pPr>
              <w:spacing w:before="120"/>
              <w:jc w:val="center"/>
              <w:rPr>
                <w:del w:id="3095" w:author="Zuzana Hušeková" w:date="2021-06-11T13:17:00Z"/>
              </w:rPr>
            </w:pPr>
            <w:del w:id="3096" w:author="Zuzana Hušeková" w:date="2021-06-11T13:17:00Z">
              <w:r w:rsidRPr="0073389C">
                <w:delText>a)</w:delText>
              </w:r>
            </w:del>
          </w:p>
        </w:tc>
        <w:tc>
          <w:tcPr>
            <w:tcW w:w="4536" w:type="dxa"/>
            <w:vAlign w:val="center"/>
          </w:tcPr>
          <w:p w14:paraId="4609E41C" w14:textId="58ACFFFE"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rPr>
                <w:del w:id="3097" w:author="Zuzana Hušeková" w:date="2021-06-11T13:17:00Z"/>
              </w:rPr>
            </w:pPr>
            <w:del w:id="3098" w:author="Zuzana Hušeková" w:date="2021-06-11T13:17:00Z">
              <w:r w:rsidRPr="0073389C">
                <w:delText>Člen štatutárneho orgánu úspešného uchádzača je zároveň členom štatutárneho orgánu obstarávateľa.</w:delText>
              </w:r>
            </w:del>
          </w:p>
        </w:tc>
        <w:tc>
          <w:tcPr>
            <w:tcW w:w="4252" w:type="dxa"/>
            <w:vAlign w:val="center"/>
          </w:tcPr>
          <w:p w14:paraId="0480E6C2" w14:textId="62BF7629"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rPr>
                <w:del w:id="3099" w:author="Zuzana Hušeková" w:date="2021-06-11T13:17:00Z"/>
              </w:rPr>
            </w:pPr>
            <w:del w:id="3100" w:author="Zuzana Hušeková" w:date="2021-06-11T13:17:00Z">
              <w:r w:rsidRPr="0073389C">
                <w:delText>rovnaké meno, priezvisko, bydlisko, dátum narodenia, miesto podnikania/sídlo posudzovaných subjektov</w:delText>
              </w:r>
              <w:r w:rsidR="001325C0">
                <w:delText xml:space="preserve"> </w:delText>
              </w:r>
              <w:r w:rsidR="001325C0" w:rsidRPr="001325C0">
                <w:delText>– všetky atribúty nasvedčujú tomu, že ide o totožnú osobu v rôznych funkciách</w:delText>
              </w:r>
            </w:del>
          </w:p>
        </w:tc>
      </w:tr>
      <w:tr w:rsidR="009D7F63" w:rsidRPr="0073389C" w14:paraId="2630D11B" w14:textId="77777777" w:rsidTr="009D7F63">
        <w:trPr>
          <w:del w:id="3101" w:author="Zuzana Hušeková" w:date="2021-06-11T13:17:00Z"/>
        </w:trPr>
        <w:tc>
          <w:tcPr>
            <w:cnfStyle w:val="001000000000" w:firstRow="0" w:lastRow="0" w:firstColumn="1" w:lastColumn="0" w:oddVBand="0" w:evenVBand="0" w:oddHBand="0" w:evenHBand="0" w:firstRowFirstColumn="0" w:firstRowLastColumn="0" w:lastRowFirstColumn="0" w:lastRowLastColumn="0"/>
            <w:tcW w:w="454" w:type="dxa"/>
            <w:vAlign w:val="center"/>
          </w:tcPr>
          <w:p w14:paraId="7A64E063" w14:textId="31A78DC7" w:rsidR="009D7F63" w:rsidRPr="0073389C" w:rsidRDefault="009D7F63" w:rsidP="009D7F63">
            <w:pPr>
              <w:spacing w:before="120"/>
              <w:jc w:val="center"/>
              <w:rPr>
                <w:del w:id="3102" w:author="Zuzana Hušeková" w:date="2021-06-11T13:17:00Z"/>
              </w:rPr>
            </w:pPr>
            <w:del w:id="3103" w:author="Zuzana Hušeková" w:date="2021-06-11T13:17:00Z">
              <w:r w:rsidRPr="0073389C">
                <w:delText>b)</w:delText>
              </w:r>
            </w:del>
          </w:p>
        </w:tc>
        <w:tc>
          <w:tcPr>
            <w:tcW w:w="4536" w:type="dxa"/>
            <w:vAlign w:val="center"/>
          </w:tcPr>
          <w:p w14:paraId="0B0125E9" w14:textId="006D8E12"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rPr>
                <w:del w:id="3104" w:author="Zuzana Hušeková" w:date="2021-06-11T13:17:00Z"/>
              </w:rPr>
            </w:pPr>
            <w:del w:id="3105" w:author="Zuzana Hušeková" w:date="2021-06-11T13:17:00Z">
              <w:r w:rsidRPr="0073389C">
                <w:delText>Člen štatutárneho orgánu úspešného uchádzača je rodinný príslušník alebo príbuzný</w:delText>
              </w:r>
              <w:r w:rsidR="001325C0">
                <w:rPr>
                  <w:rStyle w:val="Odkaznapoznmkupodiarou"/>
                </w:rPr>
                <w:footnoteReference w:id="161"/>
              </w:r>
              <w:r w:rsidRPr="0073389C">
                <w:delText xml:space="preserve"> člena  štatutárneho orgánu </w:delText>
              </w:r>
              <w:r w:rsidR="001325C0">
                <w:delText>prijímateľa</w:delText>
              </w:r>
              <w:r w:rsidRPr="0073389C">
                <w:delText>.</w:delText>
              </w:r>
            </w:del>
          </w:p>
        </w:tc>
        <w:tc>
          <w:tcPr>
            <w:tcW w:w="4252" w:type="dxa"/>
            <w:vAlign w:val="center"/>
          </w:tcPr>
          <w:p w14:paraId="46181D82" w14:textId="05EFE69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rPr>
                <w:del w:id="3108" w:author="Zuzana Hušeková" w:date="2021-06-11T13:17:00Z"/>
              </w:rPr>
            </w:pPr>
            <w:del w:id="3109" w:author="Zuzana Hušeková" w:date="2021-06-11T13:17:00Z">
              <w:r w:rsidRPr="0073389C">
                <w:delText>rovnaké priezvisko, príp. bydlisko, sídlo subjektov</w:delText>
              </w:r>
            </w:del>
          </w:p>
        </w:tc>
      </w:tr>
      <w:tr w:rsidR="009D7F63" w:rsidRPr="0073389C" w14:paraId="5F80E6BD" w14:textId="77777777" w:rsidTr="009D7F63">
        <w:trPr>
          <w:del w:id="3110" w:author="Zuzana Hušeková" w:date="2021-06-11T13:17:00Z"/>
        </w:trPr>
        <w:tc>
          <w:tcPr>
            <w:cnfStyle w:val="001000000000" w:firstRow="0" w:lastRow="0" w:firstColumn="1" w:lastColumn="0" w:oddVBand="0" w:evenVBand="0" w:oddHBand="0" w:evenHBand="0" w:firstRowFirstColumn="0" w:firstRowLastColumn="0" w:lastRowFirstColumn="0" w:lastRowLastColumn="0"/>
            <w:tcW w:w="454" w:type="dxa"/>
            <w:vAlign w:val="center"/>
          </w:tcPr>
          <w:p w14:paraId="39D2BA39" w14:textId="14A21EC9" w:rsidR="009D7F63" w:rsidRPr="0073389C" w:rsidRDefault="009D7F63" w:rsidP="009D7F63">
            <w:pPr>
              <w:spacing w:before="120"/>
              <w:jc w:val="center"/>
              <w:rPr>
                <w:del w:id="3111" w:author="Zuzana Hušeková" w:date="2021-06-11T13:17:00Z"/>
              </w:rPr>
            </w:pPr>
            <w:del w:id="3112" w:author="Zuzana Hušeková" w:date="2021-06-11T13:17:00Z">
              <w:r w:rsidRPr="0073389C">
                <w:delText>c)</w:delText>
              </w:r>
            </w:del>
          </w:p>
        </w:tc>
        <w:tc>
          <w:tcPr>
            <w:tcW w:w="4536" w:type="dxa"/>
            <w:vAlign w:val="center"/>
          </w:tcPr>
          <w:p w14:paraId="643EE623" w14:textId="36BEE310"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rPr>
                <w:del w:id="3113" w:author="Zuzana Hušeková" w:date="2021-06-11T13:17:00Z"/>
              </w:rPr>
            </w:pPr>
            <w:del w:id="3114" w:author="Zuzana Hušeková" w:date="2021-06-11T13:17:00Z">
              <w:r w:rsidRPr="0073389C">
                <w:delText xml:space="preserve">Člen štatutárneho orgánu úspešného uchádzača je obchodný partner člena štatutárneho orgánu </w:delText>
              </w:r>
              <w:r w:rsidR="001325C0">
                <w:delText>prijímateľa</w:delText>
              </w:r>
              <w:r w:rsidR="001325C0" w:rsidRPr="0073389C">
                <w:delText xml:space="preserve"> </w:delText>
              </w:r>
              <w:r w:rsidRPr="0073389C">
                <w:delText>(napr. spolukonatelia/členovia štatutárneho orgánu majú majetkové prepojenie v tretej firme, spolumajitelia tretej firmy - súčasní alebo bývalí).</w:delText>
              </w:r>
            </w:del>
          </w:p>
        </w:tc>
        <w:tc>
          <w:tcPr>
            <w:tcW w:w="4252" w:type="dxa"/>
            <w:vAlign w:val="center"/>
          </w:tcPr>
          <w:p w14:paraId="5C0FA6DA" w14:textId="483B3691"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rPr>
                <w:del w:id="3115" w:author="Zuzana Hušeková" w:date="2021-06-11T13:17:00Z"/>
              </w:rPr>
            </w:pPr>
            <w:del w:id="3116" w:author="Zuzana Hušeková" w:date="2021-06-11T13:17:00Z">
              <w:r w:rsidRPr="0073389C">
                <w:delText xml:space="preserve">skúmateľné </w:delText>
              </w:r>
              <w:r w:rsidR="001325C0">
                <w:delText xml:space="preserve">napr. </w:delText>
              </w:r>
              <w:r w:rsidRPr="0073389C">
                <w:delText>na webstránke OR SR a ŽR SR a verejné registre rôznych organizácií</w:delText>
              </w:r>
            </w:del>
          </w:p>
        </w:tc>
      </w:tr>
      <w:tr w:rsidR="009D7F63" w:rsidRPr="0073389C" w14:paraId="7CC6ACBA" w14:textId="77777777" w:rsidTr="009D7F63">
        <w:trPr>
          <w:del w:id="3117" w:author="Zuzana Hušeková" w:date="2021-06-11T13:17:00Z"/>
        </w:trPr>
        <w:tc>
          <w:tcPr>
            <w:cnfStyle w:val="001000000000" w:firstRow="0" w:lastRow="0" w:firstColumn="1" w:lastColumn="0" w:oddVBand="0" w:evenVBand="0" w:oddHBand="0" w:evenHBand="0" w:firstRowFirstColumn="0" w:firstRowLastColumn="0" w:lastRowFirstColumn="0" w:lastRowLastColumn="0"/>
            <w:tcW w:w="454" w:type="dxa"/>
            <w:vAlign w:val="center"/>
          </w:tcPr>
          <w:p w14:paraId="6F20CFED" w14:textId="4FBEC6BA" w:rsidR="009D7F63" w:rsidRPr="0073389C" w:rsidRDefault="009D7F63" w:rsidP="009D7F63">
            <w:pPr>
              <w:spacing w:before="120"/>
              <w:jc w:val="center"/>
              <w:rPr>
                <w:del w:id="3118" w:author="Zuzana Hušeková" w:date="2021-06-11T13:17:00Z"/>
              </w:rPr>
            </w:pPr>
            <w:del w:id="3119" w:author="Zuzana Hušeková" w:date="2021-06-11T13:17:00Z">
              <w:r w:rsidRPr="0073389C">
                <w:delText>d)</w:delText>
              </w:r>
            </w:del>
          </w:p>
        </w:tc>
        <w:tc>
          <w:tcPr>
            <w:tcW w:w="4536" w:type="dxa"/>
            <w:vAlign w:val="center"/>
          </w:tcPr>
          <w:p w14:paraId="58D5AD2F" w14:textId="6C06336D"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rPr>
                <w:del w:id="3120" w:author="Zuzana Hušeková" w:date="2021-06-11T13:17:00Z"/>
              </w:rPr>
            </w:pPr>
            <w:del w:id="3121" w:author="Zuzana Hušeková" w:date="2021-06-11T13:17:00Z">
              <w:r w:rsidRPr="0073389C">
                <w:delText xml:space="preserve">Člen štatutárneho orgánu úspešného uchádzača je zároveň zamestnancom </w:delText>
              </w:r>
              <w:r w:rsidR="001325C0">
                <w:delText>prijímateľa</w:delText>
              </w:r>
              <w:r w:rsidR="001325C0" w:rsidRPr="0073389C">
                <w:delText xml:space="preserve"> </w:delText>
              </w:r>
              <w:r w:rsidRPr="0073389C">
                <w:delText>alebo pre neho pracuje na základe živnostenského oprávnenia.</w:delText>
              </w:r>
            </w:del>
          </w:p>
          <w:p w14:paraId="1861C81B" w14:textId="44EFD814"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rPr>
                <w:del w:id="3122" w:author="Zuzana Hušeková" w:date="2021-06-11T13:17:00Z"/>
              </w:rPr>
            </w:pPr>
          </w:p>
        </w:tc>
        <w:tc>
          <w:tcPr>
            <w:tcW w:w="4252" w:type="dxa"/>
            <w:vAlign w:val="center"/>
          </w:tcPr>
          <w:p w14:paraId="7A467A17" w14:textId="26CB33B9"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rPr>
                <w:del w:id="3123" w:author="Zuzana Hušeková" w:date="2021-06-11T13:17:00Z"/>
              </w:rPr>
            </w:pPr>
            <w:del w:id="3124" w:author="Zuzana Hušeková" w:date="2021-06-11T13:17:00Z">
              <w:r w:rsidRPr="0073389C">
                <w:delText>z dokumentácie k verejnému obstarávaniu nezistiteľné, ale často zistiteľné z dokumentácie projektu. Tieto osoby uchádzačov často pracujú na projektovom manažmente a vystupujú v rozpočte projektu, pracovných výkazoch, pracovných zmluvách k projektu, atď.</w:delText>
              </w:r>
            </w:del>
          </w:p>
        </w:tc>
      </w:tr>
      <w:tr w:rsidR="009D7F63" w:rsidRPr="0073389C" w14:paraId="6EDA6311" w14:textId="77777777" w:rsidTr="009D7F63">
        <w:trPr>
          <w:del w:id="3125" w:author="Zuzana Hušeková" w:date="2021-06-11T13:17:00Z"/>
        </w:trPr>
        <w:tc>
          <w:tcPr>
            <w:cnfStyle w:val="001000000000" w:firstRow="0" w:lastRow="0" w:firstColumn="1" w:lastColumn="0" w:oddVBand="0" w:evenVBand="0" w:oddHBand="0" w:evenHBand="0" w:firstRowFirstColumn="0" w:firstRowLastColumn="0" w:lastRowFirstColumn="0" w:lastRowLastColumn="0"/>
            <w:tcW w:w="454" w:type="dxa"/>
            <w:vAlign w:val="center"/>
          </w:tcPr>
          <w:p w14:paraId="6CDD5CD2" w14:textId="00890CD2" w:rsidR="009D7F63" w:rsidRPr="0073389C" w:rsidRDefault="009D7F63" w:rsidP="009D7F63">
            <w:pPr>
              <w:spacing w:before="120"/>
              <w:jc w:val="center"/>
              <w:rPr>
                <w:del w:id="3126" w:author="Zuzana Hušeková" w:date="2021-06-11T13:17:00Z"/>
              </w:rPr>
            </w:pPr>
            <w:del w:id="3127" w:author="Zuzana Hušeková" w:date="2021-06-11T13:17:00Z">
              <w:r w:rsidRPr="0073389C">
                <w:delText>e)</w:delText>
              </w:r>
            </w:del>
          </w:p>
        </w:tc>
        <w:tc>
          <w:tcPr>
            <w:tcW w:w="4536" w:type="dxa"/>
            <w:vAlign w:val="center"/>
          </w:tcPr>
          <w:p w14:paraId="033ECADF" w14:textId="24BD73B0"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rPr>
                <w:del w:id="3128" w:author="Zuzana Hušeková" w:date="2021-06-11T13:17:00Z"/>
              </w:rPr>
            </w:pPr>
            <w:del w:id="3129" w:author="Zuzana Hušeková" w:date="2021-06-11T13:17:00Z">
              <w:r w:rsidRPr="0073389C">
                <w:delText>Člen štatutárneho orgánu úspešného uchádzača je zároveň členom osoby podľa § 7 zákona o verejnom obstarávaní (napr. občianskeho združenia).</w:delText>
              </w:r>
            </w:del>
          </w:p>
        </w:tc>
        <w:tc>
          <w:tcPr>
            <w:tcW w:w="4252" w:type="dxa"/>
            <w:vAlign w:val="center"/>
          </w:tcPr>
          <w:p w14:paraId="1AF973C1" w14:textId="49650A91"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rPr>
                <w:del w:id="3130" w:author="Zuzana Hušeková" w:date="2021-06-11T13:17:00Z"/>
              </w:rPr>
            </w:pPr>
            <w:del w:id="3131" w:author="Zuzana Hušeková" w:date="2021-06-11T13:17:00Z">
              <w:r w:rsidRPr="0073389C">
                <w:delText>z dokumentácie k verejnému obstarávaniu nezistiteľné, ale často zistiteľné z dokumentácie projektu. Tieto osoby uchádzačov často vystupujú v stanovách, zápisniciach z valných zhromaždení, pracujú na projektovom manažmente na dohodu o vykonaní práce, atď.</w:delText>
              </w:r>
            </w:del>
          </w:p>
        </w:tc>
      </w:tr>
      <w:tr w:rsidR="009D7F63" w:rsidRPr="0073389C" w14:paraId="5A0960BF" w14:textId="77777777" w:rsidTr="009D7F63">
        <w:trPr>
          <w:del w:id="3132" w:author="Zuzana Hušeková" w:date="2021-06-11T13:17:00Z"/>
        </w:trPr>
        <w:tc>
          <w:tcPr>
            <w:cnfStyle w:val="001000000000" w:firstRow="0" w:lastRow="0" w:firstColumn="1" w:lastColumn="0" w:oddVBand="0" w:evenVBand="0" w:oddHBand="0" w:evenHBand="0" w:firstRowFirstColumn="0" w:firstRowLastColumn="0" w:lastRowFirstColumn="0" w:lastRowLastColumn="0"/>
            <w:tcW w:w="454" w:type="dxa"/>
            <w:vAlign w:val="center"/>
          </w:tcPr>
          <w:p w14:paraId="4B177D9C" w14:textId="4A070900" w:rsidR="009D7F63" w:rsidRPr="0073389C" w:rsidRDefault="009D7F63" w:rsidP="009D7F63">
            <w:pPr>
              <w:spacing w:before="120"/>
              <w:jc w:val="center"/>
              <w:rPr>
                <w:del w:id="3133" w:author="Zuzana Hušeková" w:date="2021-06-11T13:17:00Z"/>
              </w:rPr>
            </w:pPr>
            <w:del w:id="3134" w:author="Zuzana Hušeková" w:date="2021-06-11T13:17:00Z">
              <w:r w:rsidRPr="0073389C">
                <w:delText>f)</w:delText>
              </w:r>
            </w:del>
          </w:p>
        </w:tc>
        <w:tc>
          <w:tcPr>
            <w:tcW w:w="4536" w:type="dxa"/>
            <w:vAlign w:val="center"/>
          </w:tcPr>
          <w:p w14:paraId="5F3A9C04" w14:textId="662A46AA"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rPr>
                <w:del w:id="3135" w:author="Zuzana Hušeková" w:date="2021-06-11T13:17:00Z"/>
              </w:rPr>
            </w:pPr>
            <w:del w:id="3136" w:author="Zuzana Hušeková" w:date="2021-06-11T13:17:00Z">
              <w:r w:rsidRPr="0073389C">
                <w:delText xml:space="preserve">Člen štatutárneho orgánu úspešného uchádzača je </w:delText>
              </w:r>
              <w:r w:rsidR="001325C0">
                <w:delText>blízkou osobou</w:delText>
              </w:r>
              <w:r w:rsidR="001325C0">
                <w:rPr>
                  <w:rStyle w:val="Odkaznapoznmkupodiarou"/>
                </w:rPr>
                <w:footnoteReference w:id="162"/>
              </w:r>
              <w:r w:rsidR="001325C0">
                <w:delText xml:space="preserve"> </w:delText>
              </w:r>
              <w:r w:rsidRPr="0073389C">
                <w:delText xml:space="preserve"> člena štatutárneho orgánu </w:delText>
              </w:r>
              <w:r w:rsidR="001325C0">
                <w:delText>prijímateľa</w:delText>
              </w:r>
              <w:r w:rsidRPr="0073389C">
                <w:delText>.</w:delText>
              </w:r>
            </w:del>
          </w:p>
        </w:tc>
        <w:tc>
          <w:tcPr>
            <w:tcW w:w="4252" w:type="dxa"/>
            <w:vAlign w:val="center"/>
          </w:tcPr>
          <w:p w14:paraId="66803731" w14:textId="50045376" w:rsidR="001325C0" w:rsidRDefault="001325C0"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rPr>
                <w:del w:id="3140" w:author="Zuzana Hušeková" w:date="2021-06-11T13:17:00Z"/>
              </w:rPr>
            </w:pPr>
            <w:del w:id="3141" w:author="Zuzana Hušeková" w:date="2021-06-11T13:17:00Z">
              <w:r w:rsidRPr="001325C0">
                <w:delText>rovnaké priezvisko, príp. bydlisko, sídlo subjektov, alebo</w:delText>
              </w:r>
            </w:del>
          </w:p>
          <w:p w14:paraId="5FD248A9" w14:textId="21B1F47C"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rPr>
                <w:del w:id="3142" w:author="Zuzana Hušeková" w:date="2021-06-11T13:17:00Z"/>
              </w:rPr>
            </w:pPr>
            <w:del w:id="3143" w:author="Zuzana Hušeková" w:date="2021-06-11T13:17:00Z">
              <w:r w:rsidRPr="0073389C">
                <w:delText>náhodne identifikované príznaky - z dokumentácie VO alebo projektu zistiteľné iba náhodne</w:delText>
              </w:r>
              <w:r w:rsidR="001325C0">
                <w:delText xml:space="preserve"> alebo</w:delText>
              </w:r>
            </w:del>
          </w:p>
          <w:p w14:paraId="213A70E2" w14:textId="5F36787C" w:rsidR="009D7F63" w:rsidRPr="0073389C" w:rsidRDefault="009D7F63" w:rsidP="005B7173">
            <w:pPr>
              <w:numPr>
                <w:ilvl w:val="0"/>
                <w:numId w:val="43"/>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rPr>
                <w:del w:id="3144" w:author="Zuzana Hušeková" w:date="2021-06-11T13:17:00Z"/>
              </w:rPr>
            </w:pPr>
            <w:del w:id="3145" w:author="Zuzana Hušeková" w:date="2021-06-11T13:17:00Z">
              <w:r w:rsidRPr="0073389C">
                <w:delText xml:space="preserve">nepriame dôkazy o neracionálnom správaní </w:delText>
              </w:r>
              <w:r w:rsidR="001325C0">
                <w:delText>prijímateľa</w:delText>
              </w:r>
            </w:del>
          </w:p>
        </w:tc>
      </w:tr>
      <w:tr w:rsidR="009D7F63" w:rsidRPr="0073389C" w14:paraId="7D235E06" w14:textId="77777777" w:rsidTr="009D7F63">
        <w:trPr>
          <w:del w:id="3146" w:author="Zuzana Hušeková" w:date="2021-06-11T13:17:00Z"/>
        </w:trPr>
        <w:tc>
          <w:tcPr>
            <w:cnfStyle w:val="001000000000" w:firstRow="0" w:lastRow="0" w:firstColumn="1" w:lastColumn="0" w:oddVBand="0" w:evenVBand="0" w:oddHBand="0" w:evenHBand="0" w:firstRowFirstColumn="0" w:firstRowLastColumn="0" w:lastRowFirstColumn="0" w:lastRowLastColumn="0"/>
            <w:tcW w:w="454" w:type="dxa"/>
            <w:vAlign w:val="center"/>
          </w:tcPr>
          <w:p w14:paraId="34D166A4" w14:textId="22860A67" w:rsidR="009D7F63" w:rsidRPr="0073389C" w:rsidRDefault="009D7F63" w:rsidP="009D7F63">
            <w:pPr>
              <w:spacing w:before="120"/>
              <w:jc w:val="center"/>
              <w:rPr>
                <w:del w:id="3147" w:author="Zuzana Hušeková" w:date="2021-06-11T13:17:00Z"/>
              </w:rPr>
            </w:pPr>
            <w:del w:id="3148" w:author="Zuzana Hušeková" w:date="2021-06-11T13:17:00Z">
              <w:r w:rsidRPr="0073389C">
                <w:delText>g)</w:delText>
              </w:r>
            </w:del>
          </w:p>
        </w:tc>
        <w:tc>
          <w:tcPr>
            <w:tcW w:w="4536" w:type="dxa"/>
            <w:vAlign w:val="center"/>
          </w:tcPr>
          <w:p w14:paraId="605B6097" w14:textId="3D7E0B8A"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rPr>
                <w:del w:id="3149" w:author="Zuzana Hušeková" w:date="2021-06-11T13:17:00Z"/>
              </w:rPr>
            </w:pPr>
            <w:del w:id="3150" w:author="Zuzana Hušeková" w:date="2021-06-11T13:17:00Z">
              <w:r w:rsidRPr="0073389C">
                <w:delText xml:space="preserve">Spolupráca člena štatutárneho orgánu/zamestnanca úspešného uchádzača s predstaviteľmi </w:delText>
              </w:r>
              <w:r w:rsidR="001325C0">
                <w:delText>prijímateľa</w:delText>
              </w:r>
              <w:r w:rsidR="001325C0" w:rsidRPr="0073389C">
                <w:delText xml:space="preserve"> </w:delText>
              </w:r>
              <w:r w:rsidRPr="0073389C">
                <w:delText>na iných projektoch.</w:delText>
              </w:r>
            </w:del>
          </w:p>
        </w:tc>
        <w:tc>
          <w:tcPr>
            <w:tcW w:w="4252" w:type="dxa"/>
            <w:vAlign w:val="center"/>
          </w:tcPr>
          <w:p w14:paraId="2C9577D8" w14:textId="7AED36B9" w:rsidR="009D7F63" w:rsidRPr="0073389C" w:rsidRDefault="009D7F63" w:rsidP="005B7173">
            <w:pPr>
              <w:numPr>
                <w:ilvl w:val="0"/>
                <w:numId w:val="43"/>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rPr>
                <w:del w:id="3151" w:author="Zuzana Hušeková" w:date="2021-06-11T13:17:00Z"/>
              </w:rPr>
            </w:pPr>
            <w:del w:id="3152" w:author="Zuzana Hušeková" w:date="2021-06-11T13:17:00Z">
              <w:r w:rsidRPr="0073389C">
                <w:delText>náhodne identifikované príznaky z verejných a neverejných zdrojov (napr. IT monitorovací systém fondov - ITMS)</w:delText>
              </w:r>
            </w:del>
          </w:p>
        </w:tc>
      </w:tr>
      <w:tr w:rsidR="009D7F63" w:rsidRPr="0073389C" w14:paraId="09282256" w14:textId="77777777" w:rsidTr="009D7F63">
        <w:trPr>
          <w:del w:id="3153" w:author="Zuzana Hušeková" w:date="2021-06-11T13:17:00Z"/>
        </w:trPr>
        <w:tc>
          <w:tcPr>
            <w:cnfStyle w:val="001000000000" w:firstRow="0" w:lastRow="0" w:firstColumn="1" w:lastColumn="0" w:oddVBand="0" w:evenVBand="0" w:oddHBand="0" w:evenHBand="0" w:firstRowFirstColumn="0" w:firstRowLastColumn="0" w:lastRowFirstColumn="0" w:lastRowLastColumn="0"/>
            <w:tcW w:w="454" w:type="dxa"/>
            <w:vAlign w:val="center"/>
          </w:tcPr>
          <w:p w14:paraId="50DB1419" w14:textId="706A6C45" w:rsidR="009D7F63" w:rsidRPr="0073389C" w:rsidRDefault="009D7F63" w:rsidP="009D7F63">
            <w:pPr>
              <w:spacing w:before="120"/>
              <w:jc w:val="center"/>
              <w:rPr>
                <w:del w:id="3154" w:author="Zuzana Hušeková" w:date="2021-06-11T13:17:00Z"/>
              </w:rPr>
            </w:pPr>
            <w:del w:id="3155" w:author="Zuzana Hušeková" w:date="2021-06-11T13:17:00Z">
              <w:r w:rsidRPr="0073389C">
                <w:delText>h)</w:delText>
              </w:r>
            </w:del>
          </w:p>
        </w:tc>
        <w:tc>
          <w:tcPr>
            <w:tcW w:w="4536" w:type="dxa"/>
            <w:vAlign w:val="center"/>
          </w:tcPr>
          <w:p w14:paraId="7F9EF019" w14:textId="2D680C96"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rPr>
                <w:del w:id="3156" w:author="Zuzana Hušeková" w:date="2021-06-11T13:17:00Z"/>
              </w:rPr>
            </w:pPr>
            <w:del w:id="3157" w:author="Zuzana Hušeková" w:date="2021-06-11T13:17:00Z">
              <w:r w:rsidRPr="0073389C">
                <w:delText xml:space="preserve">Spolupráca člena štatutárneho orgánu/zamestnanca </w:delText>
              </w:r>
              <w:r w:rsidR="001325C0">
                <w:delText>prijímateľa</w:delText>
              </w:r>
              <w:r w:rsidR="001325C0" w:rsidRPr="0073389C">
                <w:delText xml:space="preserve"> </w:delText>
              </w:r>
              <w:r w:rsidRPr="0073389C">
                <w:delText>s budúcim úspešným uchádzačom v etape prípravy verejného obstarávania.</w:delText>
              </w:r>
            </w:del>
          </w:p>
        </w:tc>
        <w:tc>
          <w:tcPr>
            <w:tcW w:w="4252" w:type="dxa"/>
            <w:vAlign w:val="center"/>
          </w:tcPr>
          <w:p w14:paraId="0F6DFA4D" w14:textId="1F36FE1A" w:rsidR="009D7F63" w:rsidRPr="0073389C" w:rsidRDefault="009D7F63" w:rsidP="005B7173">
            <w:pPr>
              <w:numPr>
                <w:ilvl w:val="0"/>
                <w:numId w:val="43"/>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rPr>
                <w:del w:id="3158" w:author="Zuzana Hušeková" w:date="2021-06-11T13:17:00Z"/>
              </w:rPr>
            </w:pPr>
            <w:del w:id="3159" w:author="Zuzana Hušeková" w:date="2021-06-11T13:17:00Z">
              <w:r w:rsidRPr="0073389C">
                <w:delText>opis predmetu zákazky tvoriaci súčasť súťažných podkladov alebo podpornú dokumentáciu k verejnému obstarávaniu (napr. štúdiu uskutočniteľnosti) vypracoval budúci úspešný uchádzač</w:delText>
              </w:r>
            </w:del>
          </w:p>
        </w:tc>
      </w:tr>
      <w:tr w:rsidR="009D7F63" w:rsidRPr="0073389C" w14:paraId="7EEC2775" w14:textId="77777777" w:rsidTr="009D7F63">
        <w:trPr>
          <w:del w:id="3160" w:author="Zuzana Hušeková" w:date="2021-06-11T13:17:00Z"/>
        </w:trPr>
        <w:tc>
          <w:tcPr>
            <w:cnfStyle w:val="001000000000" w:firstRow="0" w:lastRow="0" w:firstColumn="1" w:lastColumn="0" w:oddVBand="0" w:evenVBand="0" w:oddHBand="0" w:evenHBand="0" w:firstRowFirstColumn="0" w:firstRowLastColumn="0" w:lastRowFirstColumn="0" w:lastRowLastColumn="0"/>
            <w:tcW w:w="454" w:type="dxa"/>
            <w:vAlign w:val="center"/>
          </w:tcPr>
          <w:p w14:paraId="63B9DFDB" w14:textId="0499040D" w:rsidR="009D7F63" w:rsidRPr="0073389C" w:rsidRDefault="009D7F63" w:rsidP="009D7F63">
            <w:pPr>
              <w:spacing w:before="120"/>
              <w:jc w:val="center"/>
              <w:rPr>
                <w:del w:id="3161" w:author="Zuzana Hušeková" w:date="2021-06-11T13:17:00Z"/>
              </w:rPr>
            </w:pPr>
            <w:del w:id="3162" w:author="Zuzana Hušeková" w:date="2021-06-11T13:17:00Z">
              <w:r w:rsidRPr="0073389C">
                <w:delText>i)</w:delText>
              </w:r>
            </w:del>
          </w:p>
        </w:tc>
        <w:tc>
          <w:tcPr>
            <w:tcW w:w="4536" w:type="dxa"/>
            <w:vAlign w:val="center"/>
          </w:tcPr>
          <w:p w14:paraId="6CCDD19D" w14:textId="4FE1046E" w:rsidR="009D7F63" w:rsidRPr="0073389C" w:rsidRDefault="009D7F63" w:rsidP="001874BF">
            <w:pPr>
              <w:keepNext/>
              <w:keepLines/>
              <w:jc w:val="both"/>
              <w:cnfStyle w:val="000000000000" w:firstRow="0" w:lastRow="0" w:firstColumn="0" w:lastColumn="0" w:oddVBand="0" w:evenVBand="0" w:oddHBand="0" w:evenHBand="0" w:firstRowFirstColumn="0" w:firstRowLastColumn="0" w:lastRowFirstColumn="0" w:lastRowLastColumn="0"/>
              <w:rPr>
                <w:del w:id="3163" w:author="Zuzana Hušeková" w:date="2021-06-11T13:17:00Z"/>
              </w:rPr>
            </w:pPr>
            <w:del w:id="3164" w:author="Zuzana Hušeková" w:date="2021-06-11T13:17:00Z">
              <w:r w:rsidRPr="0073389C">
                <w:delText xml:space="preserve">Akákoľvek indícia o konflikte záujmov člena hodnotiacej komisie alebo člena štatutárneho orgánu </w:delText>
              </w:r>
              <w:r w:rsidR="001325C0">
                <w:delText>prijímateľa</w:delText>
              </w:r>
              <w:r w:rsidR="001325C0" w:rsidRPr="0073389C">
                <w:delText xml:space="preserve"> </w:delText>
              </w:r>
              <w:r w:rsidRPr="0073389C">
                <w:delText>(napr. z dôvodu, že takáto osoba má obchodný podiel v spoločnostiach, ktoré dávajú ponuku</w:delText>
              </w:r>
              <w:r w:rsidR="00DF0865">
                <w:rPr>
                  <w:rStyle w:val="Odkaznapoznmkupodiarou"/>
                </w:rPr>
                <w:footnoteReference w:id="163"/>
              </w:r>
              <w:r w:rsidRPr="0073389C">
                <w:delText xml:space="preserve">). Spoločenské alebo osobné kontakty (blízka osoba) medzi osobami úspešného uchádzača a  </w:delText>
              </w:r>
              <w:r w:rsidR="001325C0">
                <w:delText>prijímateľa</w:delText>
              </w:r>
              <w:r w:rsidRPr="0073389C">
                <w:delText>.</w:delText>
              </w:r>
            </w:del>
          </w:p>
          <w:p w14:paraId="2EEF53F2" w14:textId="0673C8AE"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rPr>
                <w:del w:id="3167" w:author="Zuzana Hušeková" w:date="2021-06-11T13:17:00Z"/>
              </w:rPr>
            </w:pPr>
          </w:p>
        </w:tc>
        <w:tc>
          <w:tcPr>
            <w:tcW w:w="4252" w:type="dxa"/>
            <w:vAlign w:val="center"/>
          </w:tcPr>
          <w:p w14:paraId="2E743193" w14:textId="6FC0EB99" w:rsidR="009D7F63" w:rsidRPr="0073389C" w:rsidRDefault="009D7F63" w:rsidP="005B7173">
            <w:pPr>
              <w:keepNext/>
              <w:keepLines/>
              <w:numPr>
                <w:ilvl w:val="0"/>
                <w:numId w:val="44"/>
              </w:numPr>
              <w:ind w:left="176" w:hanging="176"/>
              <w:jc w:val="both"/>
              <w:cnfStyle w:val="000000000000" w:firstRow="0" w:lastRow="0" w:firstColumn="0" w:lastColumn="0" w:oddVBand="0" w:evenVBand="0" w:oddHBand="0" w:evenHBand="0" w:firstRowFirstColumn="0" w:firstRowLastColumn="0" w:lastRowFirstColumn="0" w:lastRowLastColumn="0"/>
              <w:rPr>
                <w:del w:id="3168" w:author="Zuzana Hušeková" w:date="2021-06-11T13:17:00Z"/>
              </w:rPr>
            </w:pPr>
            <w:del w:id="3169" w:author="Zuzana Hušeková" w:date="2021-06-11T13:17:00Z">
              <w:r w:rsidRPr="0073389C">
                <w:delText>životopis jedného z členov hodnotiacej komisie indikuje predchádzajúce zamestnanie v jednej zo spoločností, ktoré sa zúčastňujú VO</w:delText>
              </w:r>
              <w:r w:rsidR="001325C0">
                <w:delText>, alebo</w:delText>
              </w:r>
            </w:del>
          </w:p>
          <w:p w14:paraId="3A9E92E5" w14:textId="75972C93" w:rsidR="009D7F63" w:rsidRPr="0073389C" w:rsidRDefault="009D7F63" w:rsidP="005B7173">
            <w:pPr>
              <w:keepNext/>
              <w:keepLines/>
              <w:numPr>
                <w:ilvl w:val="0"/>
                <w:numId w:val="44"/>
              </w:numPr>
              <w:ind w:left="176" w:hanging="176"/>
              <w:jc w:val="both"/>
              <w:cnfStyle w:val="000000000000" w:firstRow="0" w:lastRow="0" w:firstColumn="0" w:lastColumn="0" w:oddVBand="0" w:evenVBand="0" w:oddHBand="0" w:evenHBand="0" w:firstRowFirstColumn="0" w:firstRowLastColumn="0" w:lastRowFirstColumn="0" w:lastRowLastColumn="0"/>
              <w:rPr>
                <w:del w:id="3170" w:author="Zuzana Hušeková" w:date="2021-06-11T13:17:00Z"/>
              </w:rPr>
            </w:pPr>
            <w:del w:id="3171" w:author="Zuzana Hušeková" w:date="2021-06-11T13:17:00Z">
              <w:r w:rsidRPr="0073389C">
                <w:delText>spoločnosť, ktorá sa uchádza o účasť vo VO bola vytvorená tesne pred vyhlásením  VO, resp. bol upravený predmet jej podnikania</w:delText>
              </w:r>
              <w:r w:rsidR="001325C0">
                <w:delText>, alebo</w:delText>
              </w:r>
            </w:del>
          </w:p>
          <w:p w14:paraId="70762166" w14:textId="1078F80A" w:rsidR="009D7F63" w:rsidRPr="0073389C" w:rsidRDefault="009D7F63" w:rsidP="005B7173">
            <w:pPr>
              <w:pStyle w:val="Odsekzoznamu"/>
              <w:numPr>
                <w:ilvl w:val="0"/>
                <w:numId w:val="44"/>
              </w:numPr>
              <w:ind w:left="176" w:hanging="176"/>
              <w:contextualSpacing w:val="0"/>
              <w:jc w:val="both"/>
              <w:cnfStyle w:val="000000000000" w:firstRow="0" w:lastRow="0" w:firstColumn="0" w:lastColumn="0" w:oddVBand="0" w:evenVBand="0" w:oddHBand="0" w:evenHBand="0" w:firstRowFirstColumn="0" w:firstRowLastColumn="0" w:lastRowFirstColumn="0" w:lastRowLastColumn="0"/>
              <w:rPr>
                <w:del w:id="3172" w:author="Zuzana Hušeková" w:date="2021-06-11T13:17:00Z"/>
              </w:rPr>
            </w:pPr>
            <w:del w:id="3173" w:author="Zuzana Hušeková" w:date="2021-06-11T13:17:00Z">
              <w:r w:rsidRPr="0073389C">
                <w:delText xml:space="preserve">rovnaká adresa sídla </w:delText>
              </w:r>
              <w:r w:rsidR="001325C0">
                <w:delText>prijímate</w:delText>
              </w:r>
              <w:r w:rsidR="001325C0" w:rsidRPr="0073389C">
                <w:delText xml:space="preserve">ľa </w:delText>
              </w:r>
              <w:r w:rsidRPr="0073389C">
                <w:delText>a uchádzača</w:delText>
              </w:r>
            </w:del>
          </w:p>
        </w:tc>
      </w:tr>
    </w:tbl>
    <w:p w14:paraId="44B2B8CD" w14:textId="593F08B4" w:rsidR="009D7F63" w:rsidRPr="0073389C" w:rsidRDefault="009D7F63" w:rsidP="009D7F63">
      <w:pPr>
        <w:autoSpaceDE w:val="0"/>
        <w:autoSpaceDN w:val="0"/>
        <w:adjustRightInd w:val="0"/>
        <w:spacing w:before="120" w:after="120" w:line="288" w:lineRule="auto"/>
        <w:jc w:val="both"/>
        <w:rPr>
          <w:del w:id="3174" w:author="Zuzana Hušeková" w:date="2021-06-11T13:17:00Z"/>
        </w:rPr>
      </w:pPr>
      <w:del w:id="3175" w:author="Zuzana Hušeková" w:date="2021-06-11T13:17:00Z">
        <w:r w:rsidRPr="0073389C">
          <w:lastRenderedPageBreak/>
          <w:delText xml:space="preserve">Poskytovateľ identifikoval </w:delText>
        </w:r>
        <w:r w:rsidRPr="0073389C">
          <w:rPr>
            <w:b/>
          </w:rPr>
          <w:delText>prejavy konfliktu záujmov v procese VO, ktoré považuje za najčastejšie</w:delText>
        </w:r>
        <w:r w:rsidRPr="0073389C">
          <w:delText xml:space="preserve"> sa vyskytujúce. Ide o nasledovné prejavy:</w:delText>
        </w:r>
      </w:del>
    </w:p>
    <w:p w14:paraId="17686FB6" w14:textId="7F570086" w:rsidR="009D7F63" w:rsidRPr="0073389C" w:rsidRDefault="009D7F63" w:rsidP="009D7F63">
      <w:pPr>
        <w:pStyle w:val="Bulletslevel2"/>
        <w:spacing w:after="120" w:line="288" w:lineRule="auto"/>
        <w:ind w:left="567" w:hanging="283"/>
        <w:jc w:val="both"/>
        <w:rPr>
          <w:del w:id="3176" w:author="Zuzana Hušeková" w:date="2021-06-11T13:17:00Z"/>
          <w:rFonts w:cs="Arial"/>
          <w:lang w:val="sk-SK"/>
        </w:rPr>
      </w:pPr>
      <w:del w:id="3177" w:author="Zuzana Hušeková" w:date="2021-06-11T13:17:00Z">
        <w:r w:rsidRPr="0073389C">
          <w:rPr>
            <w:rFonts w:cs="Arial"/>
            <w:lang w:val="sk-SK"/>
          </w:rPr>
          <w:delText>určenie diskriminačných alebo neoprávnených podmienok účasti, súťažných podmienok alebo kritérií na vyhodnotenie ponúk zjavne zvýhodňujúcich uchádzača/záujemcu identifikovaného v konflikte záujmov (ktorý na ich základe získa predmetnú zákazku</w:delText>
        </w:r>
        <w:r w:rsidR="0051119D" w:rsidRPr="0073389C">
          <w:rPr>
            <w:rFonts w:cs="Arial"/>
            <w:lang w:val="sk-SK"/>
          </w:rPr>
          <w:delText>)</w:delText>
        </w:r>
        <w:r w:rsidR="0051119D">
          <w:rPr>
            <w:rFonts w:cs="Arial"/>
            <w:lang w:val="sk-SK"/>
          </w:rPr>
          <w:delText>.</w:delText>
        </w:r>
        <w:r w:rsidR="0051119D" w:rsidRPr="0073389C">
          <w:rPr>
            <w:rFonts w:cs="Arial"/>
            <w:lang w:val="sk-SK"/>
          </w:rPr>
          <w:delText xml:space="preserve"> </w:delText>
        </w:r>
      </w:del>
    </w:p>
    <w:p w14:paraId="1C92476D" w14:textId="7C14D6A4" w:rsidR="009D7F63" w:rsidRPr="0073389C" w:rsidRDefault="009D7F63" w:rsidP="009D7F63">
      <w:pPr>
        <w:pStyle w:val="Bulletslevel2"/>
        <w:spacing w:after="120" w:line="288" w:lineRule="auto"/>
        <w:ind w:left="567" w:hanging="283"/>
        <w:jc w:val="both"/>
        <w:rPr>
          <w:del w:id="3178" w:author="Zuzana Hušeková" w:date="2021-06-11T13:17:00Z"/>
          <w:rFonts w:cs="Arial"/>
          <w:lang w:val="sk-SK"/>
        </w:rPr>
      </w:pPr>
      <w:del w:id="3179" w:author="Zuzana Hušeková" w:date="2021-06-11T13:17:00Z">
        <w:r w:rsidRPr="0073389C">
          <w:rPr>
            <w:rFonts w:cs="Arial"/>
            <w:lang w:val="sk-SK"/>
          </w:rPr>
          <w:delText>špecifikácia predmetu zákazky je „šitá na mieru“ ponuke uchádzača v konflikte záujmov</w:delText>
        </w:r>
        <w:r w:rsidR="0051119D">
          <w:rPr>
            <w:rFonts w:cs="Arial"/>
            <w:lang w:val="sk-SK"/>
          </w:rPr>
          <w:delText>.</w:delText>
        </w:r>
        <w:r w:rsidR="0051119D" w:rsidRPr="0073389C">
          <w:rPr>
            <w:rFonts w:cs="Arial"/>
            <w:lang w:val="sk-SK"/>
          </w:rPr>
          <w:delText xml:space="preserve"> </w:delText>
        </w:r>
      </w:del>
    </w:p>
    <w:p w14:paraId="32CADDD1" w14:textId="4B7272AF" w:rsidR="009D7F63" w:rsidRPr="0073389C" w:rsidRDefault="009D7F63" w:rsidP="009D7F63">
      <w:pPr>
        <w:pStyle w:val="Bulletslevel2"/>
        <w:spacing w:after="120" w:line="288" w:lineRule="auto"/>
        <w:ind w:left="567" w:hanging="283"/>
        <w:jc w:val="both"/>
        <w:rPr>
          <w:del w:id="3180" w:author="Zuzana Hušeková" w:date="2021-06-11T13:17:00Z"/>
          <w:rFonts w:cs="Arial"/>
          <w:lang w:val="sk-SK"/>
        </w:rPr>
      </w:pPr>
      <w:del w:id="3181" w:author="Zuzana Hušeková" w:date="2021-06-11T13:17:00Z">
        <w:r w:rsidRPr="0073389C">
          <w:rPr>
            <w:rFonts w:cs="Arial"/>
            <w:lang w:val="sk-SK"/>
          </w:rPr>
          <w:delText>úspešná ponuka uchádzača v konflikte záujmov nespĺňa stanovené požiadavky avšak komisia na vyhodnotenie ponúk (resp. člen komisie v konflikte záujmov) uvedenú skutočnosť nezohľadnila</w:delText>
        </w:r>
        <w:r w:rsidR="0051119D">
          <w:rPr>
            <w:rFonts w:cs="Arial"/>
            <w:lang w:val="sk-SK"/>
          </w:rPr>
          <w:delText>.</w:delText>
        </w:r>
        <w:r w:rsidR="0051119D" w:rsidRPr="0073389C">
          <w:rPr>
            <w:rFonts w:cs="Arial"/>
            <w:lang w:val="sk-SK"/>
          </w:rPr>
          <w:delText xml:space="preserve"> </w:delText>
        </w:r>
      </w:del>
    </w:p>
    <w:p w14:paraId="2BAC5DC3" w14:textId="61F63BA0" w:rsidR="009D7F63" w:rsidRPr="0073389C" w:rsidRDefault="009D7F63" w:rsidP="009D7F63">
      <w:pPr>
        <w:pStyle w:val="Bulletslevel2"/>
        <w:spacing w:after="120" w:line="288" w:lineRule="auto"/>
        <w:ind w:left="567" w:hanging="283"/>
        <w:jc w:val="both"/>
        <w:rPr>
          <w:del w:id="3182" w:author="Zuzana Hušeková" w:date="2021-06-11T13:17:00Z"/>
          <w:rFonts w:cs="Arial"/>
          <w:lang w:val="sk-SK"/>
        </w:rPr>
      </w:pPr>
      <w:del w:id="3183" w:author="Zuzana Hušeková" w:date="2021-06-11T13:17:00Z">
        <w:r w:rsidRPr="0073389C">
          <w:rPr>
            <w:rFonts w:cs="Arial"/>
            <w:lang w:val="sk-SK"/>
          </w:rPr>
          <w:delText>komisia na vyhodnotenie ponúk bezdôvodne alebo nezákonne vylúčila ponuku/y uchádzačov a tým zvýhodnila uchádzača v konflikte záujmov</w:delText>
        </w:r>
        <w:r w:rsidR="0051119D">
          <w:rPr>
            <w:rFonts w:cs="Arial"/>
            <w:lang w:val="sk-SK"/>
          </w:rPr>
          <w:delText>.</w:delText>
        </w:r>
        <w:r w:rsidR="0051119D" w:rsidRPr="0073389C">
          <w:rPr>
            <w:rFonts w:cs="Arial"/>
            <w:lang w:val="sk-SK"/>
          </w:rPr>
          <w:delText xml:space="preserve"> </w:delText>
        </w:r>
      </w:del>
    </w:p>
    <w:p w14:paraId="0E95DC95" w14:textId="2CC9D5B9" w:rsidR="009D7F63" w:rsidRPr="0073389C" w:rsidRDefault="009D7F63" w:rsidP="009D7F63">
      <w:pPr>
        <w:pStyle w:val="Bulletslevel2"/>
        <w:spacing w:after="120" w:line="288" w:lineRule="auto"/>
        <w:ind w:left="567" w:hanging="283"/>
        <w:jc w:val="both"/>
        <w:rPr>
          <w:del w:id="3184" w:author="Zuzana Hušeková" w:date="2021-06-11T13:17:00Z"/>
          <w:rFonts w:cs="Arial"/>
          <w:lang w:val="sk-SK"/>
        </w:rPr>
      </w:pPr>
      <w:del w:id="3185" w:author="Zuzana Hušeková" w:date="2021-06-11T13:17:00Z">
        <w:r w:rsidRPr="0073389C">
          <w:rPr>
            <w:rFonts w:cs="Arial"/>
            <w:lang w:val="sk-SK"/>
          </w:rPr>
          <w:delText>člen komisie v konflikte záujmov svojím pričinením (napr. v rámci prideľovania bodov pri hodnotení ponuky) zaistí úspech ponuky uchádzača s ktorým je v konflikte záujmov  a pod.</w:delText>
        </w:r>
      </w:del>
    </w:p>
    <w:p w14:paraId="263BF255" w14:textId="16CA3CDC" w:rsidR="009D7F63" w:rsidRPr="0073389C" w:rsidRDefault="009D7F63" w:rsidP="009D7F63">
      <w:pPr>
        <w:pStyle w:val="Bulletslevel2"/>
        <w:spacing w:after="120" w:line="288" w:lineRule="auto"/>
        <w:ind w:left="567" w:hanging="283"/>
        <w:jc w:val="both"/>
        <w:rPr>
          <w:del w:id="3186" w:author="Zuzana Hušeková" w:date="2021-06-11T13:17:00Z"/>
          <w:rFonts w:cs="Arial"/>
          <w:lang w:val="sk-SK"/>
        </w:rPr>
      </w:pPr>
      <w:del w:id="3187" w:author="Zuzana Hušeková" w:date="2021-06-11T13:17:00Z">
        <w:r w:rsidRPr="0073389C">
          <w:rPr>
            <w:rFonts w:cs="Arial"/>
            <w:lang w:val="sk-SK"/>
          </w:rPr>
          <w:delText>osoba zodpovedná za prípravu súťažných podkladov/vyšší štátny úradník trvá na objednaní externej firmy na pomoc pri príprave dokumentácie, aj keď to nie je potrebné.</w:delText>
        </w:r>
      </w:del>
    </w:p>
    <w:p w14:paraId="64CC752D" w14:textId="25860742" w:rsidR="009D7F63" w:rsidRPr="0073389C" w:rsidRDefault="009D7F63" w:rsidP="009D7F63">
      <w:pPr>
        <w:pStyle w:val="Bulletslevel2"/>
        <w:spacing w:after="120" w:line="288" w:lineRule="auto"/>
        <w:ind w:left="567" w:hanging="283"/>
        <w:jc w:val="both"/>
        <w:rPr>
          <w:del w:id="3188" w:author="Zuzana Hušeková" w:date="2021-06-11T13:17:00Z"/>
          <w:rFonts w:cs="Arial"/>
          <w:lang w:val="sk-SK"/>
        </w:rPr>
      </w:pPr>
      <w:del w:id="3189" w:author="Zuzana Hušeková" w:date="2021-06-11T13:17:00Z">
        <w:r w:rsidRPr="0073389C">
          <w:rPr>
            <w:rFonts w:cs="Arial"/>
            <w:lang w:val="sk-SK"/>
          </w:rPr>
          <w:delText xml:space="preserve">niekto, kto sa zúčastňuje na príprave dokumentácie, sa môže pokúsiť priamo alebo nepriamo ovplyvniť postup </w:delText>
        </w:r>
        <w:r w:rsidR="003944E1">
          <w:rPr>
            <w:rFonts w:cs="Arial"/>
            <w:lang w:val="sk-SK"/>
          </w:rPr>
          <w:delText>VO</w:delText>
        </w:r>
        <w:r w:rsidRPr="0073389C">
          <w:rPr>
            <w:rFonts w:cs="Arial"/>
            <w:lang w:val="sk-SK"/>
          </w:rPr>
          <w:delText>, aby umožnil účasť svojho príbuzného, priateľa alebo obchodného alebo finančného partnera.</w:delText>
        </w:r>
      </w:del>
    </w:p>
    <w:p w14:paraId="12B8386F" w14:textId="7006A398" w:rsidR="009D7F63" w:rsidRPr="0073389C" w:rsidRDefault="009D7F63" w:rsidP="009D7F63">
      <w:pPr>
        <w:pStyle w:val="Bulletslevel2"/>
        <w:spacing w:after="120" w:line="288" w:lineRule="auto"/>
        <w:ind w:left="567" w:hanging="283"/>
        <w:jc w:val="both"/>
        <w:rPr>
          <w:del w:id="3190" w:author="Zuzana Hušeková" w:date="2021-06-11T13:17:00Z"/>
          <w:rFonts w:cs="Arial"/>
          <w:lang w:val="sk-SK"/>
        </w:rPr>
      </w:pPr>
      <w:del w:id="3191" w:author="Zuzana Hušeková" w:date="2021-06-11T13:17:00Z">
        <w:r w:rsidRPr="0073389C">
          <w:rPr>
            <w:rFonts w:cs="Arial"/>
            <w:lang w:val="sk-SK"/>
          </w:rPr>
          <w:delText>od externých firiem sa vyžiadajú dve alebo viaceré prípravné štúdie na rovnakú tému a niekto vyvíja tlak na zamestnancov, aby použili jednu z týchto štúdií pri príprave súťažných podkladov.</w:delText>
        </w:r>
      </w:del>
    </w:p>
    <w:p w14:paraId="4059C22E" w14:textId="77ACB000" w:rsidR="009D7F63" w:rsidRPr="0073389C" w:rsidRDefault="009D7F63" w:rsidP="009D7F63">
      <w:pPr>
        <w:pStyle w:val="Bulletslevel2"/>
        <w:spacing w:after="120" w:line="288" w:lineRule="auto"/>
        <w:ind w:left="567" w:hanging="283"/>
        <w:jc w:val="both"/>
        <w:rPr>
          <w:del w:id="3192" w:author="Zuzana Hušeková" w:date="2021-06-11T13:17:00Z"/>
          <w:rFonts w:cs="Arial"/>
          <w:lang w:val="sk-SK"/>
        </w:rPr>
      </w:pPr>
      <w:del w:id="3193" w:author="Zuzana Hušeková" w:date="2021-06-11T13:17:00Z">
        <w:r w:rsidRPr="0073389C">
          <w:rPr>
            <w:rFonts w:cs="Arial"/>
            <w:lang w:val="sk-SK"/>
          </w:rPr>
          <w:delText xml:space="preserve">osoba zodpovedná za prípravu dokumentácie organizuje postup takým spôsobom, že nie je dostatok času na dôkladnú revíziu dokumentov pred začatím postupu </w:delText>
        </w:r>
        <w:r w:rsidR="00C16F04">
          <w:rPr>
            <w:rFonts w:cs="Arial"/>
            <w:lang w:val="sk-SK"/>
          </w:rPr>
          <w:delText>VO</w:delText>
        </w:r>
        <w:r w:rsidRPr="0073389C">
          <w:rPr>
            <w:rFonts w:cs="Arial"/>
            <w:lang w:val="sk-SK"/>
          </w:rPr>
          <w:delText>.</w:delText>
        </w:r>
      </w:del>
    </w:p>
    <w:p w14:paraId="4E7B3FF8" w14:textId="36E8F1C7" w:rsidR="009D7F63" w:rsidRPr="0073389C" w:rsidRDefault="009D7F63" w:rsidP="009D7F63">
      <w:pPr>
        <w:pStyle w:val="Bulletslevel2"/>
        <w:spacing w:after="120" w:line="288" w:lineRule="auto"/>
        <w:ind w:left="567" w:hanging="283"/>
        <w:jc w:val="both"/>
        <w:rPr>
          <w:del w:id="3194" w:author="Zuzana Hušeková" w:date="2021-06-11T13:17:00Z"/>
          <w:rFonts w:cs="Arial"/>
          <w:lang w:val="sk-SK"/>
        </w:rPr>
      </w:pPr>
      <w:del w:id="3195" w:author="Zuzana Hušeková" w:date="2021-06-11T13:17:00Z">
        <w:r w:rsidRPr="0073389C">
          <w:rPr>
            <w:rFonts w:cs="Arial"/>
            <w:lang w:val="sk-SK"/>
          </w:rPr>
          <w:delText>v priebehu krátkeho časového úseku sa bez zjavného dôvodu vydajú dve alebo viaceré zmluvy na totožné položky, čo vedie k použitiu menej konkurencieschopného postupu obstarania.</w:delText>
        </w:r>
      </w:del>
    </w:p>
    <w:p w14:paraId="6951DE17" w14:textId="32A23968" w:rsidR="009D7F63" w:rsidRPr="0073389C" w:rsidRDefault="009D7F63" w:rsidP="009D7F63">
      <w:pPr>
        <w:pStyle w:val="Bulletslevel2"/>
        <w:spacing w:after="120" w:line="288" w:lineRule="auto"/>
        <w:ind w:left="567" w:hanging="283"/>
        <w:jc w:val="both"/>
        <w:rPr>
          <w:del w:id="3196" w:author="Zuzana Hušeková" w:date="2021-06-11T13:17:00Z"/>
          <w:rFonts w:cs="Arial"/>
          <w:lang w:val="sk-SK"/>
        </w:rPr>
      </w:pPr>
      <w:del w:id="3197" w:author="Zuzana Hušeková" w:date="2021-06-11T13:17:00Z">
        <w:r w:rsidRPr="0073389C">
          <w:rPr>
            <w:rFonts w:cs="Arial"/>
            <w:lang w:val="sk-SK"/>
          </w:rPr>
          <w:delText>aj napriek tomu, že je možná verejná súťaž, zvolí sa rokovacie konanie.</w:delText>
        </w:r>
      </w:del>
    </w:p>
    <w:p w14:paraId="04C1FFC3" w14:textId="148120E0" w:rsidR="009D7F63" w:rsidRPr="0073389C" w:rsidRDefault="009D7F63" w:rsidP="009D7F63">
      <w:pPr>
        <w:pStyle w:val="Bulletslevel2"/>
        <w:spacing w:after="120" w:line="288" w:lineRule="auto"/>
        <w:ind w:left="567" w:hanging="283"/>
        <w:jc w:val="both"/>
        <w:rPr>
          <w:del w:id="3198" w:author="Zuzana Hušeková" w:date="2021-06-11T13:17:00Z"/>
          <w:rFonts w:cs="Arial"/>
          <w:lang w:val="sk-SK"/>
        </w:rPr>
      </w:pPr>
      <w:del w:id="3199" w:author="Zuzana Hušeková" w:date="2021-06-11T13:17:00Z">
        <w:r w:rsidRPr="0073389C">
          <w:rPr>
            <w:rFonts w:cs="Arial"/>
            <w:lang w:val="sk-SK"/>
          </w:rPr>
          <w:delText>použijú sa neoprávnené podmienky účasti alebo kritériá na vyhodnotenie ponúk, ktoré zvýhodňujú konkrétnu firmu alebo ponuku.</w:delText>
        </w:r>
      </w:del>
    </w:p>
    <w:p w14:paraId="217D826E" w14:textId="2B24022F" w:rsidR="009D7F63" w:rsidRPr="0073389C" w:rsidRDefault="009D7F63" w:rsidP="009D7F63">
      <w:pPr>
        <w:pStyle w:val="Bulletslevel2"/>
        <w:spacing w:after="120" w:line="288" w:lineRule="auto"/>
        <w:ind w:left="567" w:hanging="283"/>
        <w:jc w:val="both"/>
        <w:rPr>
          <w:del w:id="3200" w:author="Zuzana Hušeková" w:date="2021-06-11T13:17:00Z"/>
          <w:rFonts w:cs="Arial"/>
          <w:lang w:val="sk-SK"/>
        </w:rPr>
      </w:pPr>
      <w:del w:id="3201" w:author="Zuzana Hušeková" w:date="2021-06-11T13:17:00Z">
        <w:r w:rsidRPr="0073389C">
          <w:rPr>
            <w:rFonts w:cs="Arial"/>
            <w:lang w:val="sk-SK"/>
          </w:rPr>
          <w:delText>pravidlá pre poskytovanie tovaru alebo služieb sú veľmi prísne a umožňujú predložiť ponuku len jednej firme.</w:delText>
        </w:r>
      </w:del>
    </w:p>
    <w:p w14:paraId="67017E57" w14:textId="4EE88EE2" w:rsidR="009D7F63" w:rsidRPr="0073389C" w:rsidRDefault="009D7F63" w:rsidP="009D7F63">
      <w:pPr>
        <w:pStyle w:val="Bulletslevel2"/>
        <w:spacing w:after="120" w:line="288" w:lineRule="auto"/>
        <w:ind w:left="567" w:hanging="283"/>
        <w:jc w:val="both"/>
        <w:rPr>
          <w:del w:id="3202" w:author="Zuzana Hušeková" w:date="2021-06-11T13:17:00Z"/>
          <w:rFonts w:cs="Arial"/>
          <w:lang w:val="sk-SK"/>
        </w:rPr>
      </w:pPr>
      <w:del w:id="3203" w:author="Zuzana Hušeková" w:date="2021-06-11T13:17:00Z">
        <w:r w:rsidRPr="0073389C">
          <w:rPr>
            <w:rFonts w:cs="Arial"/>
            <w:lang w:val="sk-SK"/>
          </w:rPr>
          <w:delText xml:space="preserve">zamestnanec </w:delText>
        </w:r>
        <w:r w:rsidR="00DF0865">
          <w:rPr>
            <w:rFonts w:cs="Arial"/>
            <w:lang w:val="sk-SK"/>
          </w:rPr>
          <w:delText>prijímateľa</w:delText>
        </w:r>
        <w:r w:rsidRPr="0073389C">
          <w:rPr>
            <w:rFonts w:cs="Arial"/>
            <w:lang w:val="sk-SK"/>
          </w:rPr>
          <w:delText xml:space="preserve"> má príbuzných, ktorí pracujú pre firmu, ktorá sa môže uchádzať o zákazku.</w:delText>
        </w:r>
      </w:del>
    </w:p>
    <w:p w14:paraId="3F58BB47" w14:textId="2901F6B2" w:rsidR="009D7F63" w:rsidRPr="0073389C" w:rsidRDefault="009D7F63" w:rsidP="009D7F63">
      <w:pPr>
        <w:pStyle w:val="Bulletslevel2"/>
        <w:spacing w:after="120" w:line="288" w:lineRule="auto"/>
        <w:ind w:left="567" w:hanging="283"/>
        <w:jc w:val="both"/>
        <w:rPr>
          <w:del w:id="3204" w:author="Zuzana Hušeková" w:date="2021-06-11T13:17:00Z"/>
          <w:rFonts w:cs="Arial"/>
          <w:lang w:val="sk-SK"/>
        </w:rPr>
      </w:pPr>
      <w:del w:id="3205" w:author="Zuzana Hušeková" w:date="2021-06-11T13:17:00Z">
        <w:r w:rsidRPr="0073389C">
          <w:rPr>
            <w:rFonts w:cs="Arial"/>
            <w:lang w:val="sk-SK"/>
          </w:rPr>
          <w:delText xml:space="preserve">zamestnanec </w:delText>
        </w:r>
        <w:r w:rsidR="00DF0865">
          <w:rPr>
            <w:rFonts w:cs="Arial"/>
            <w:lang w:val="sk-SK"/>
          </w:rPr>
          <w:delText>prijímateľa</w:delText>
        </w:r>
        <w:r w:rsidRPr="0073389C">
          <w:rPr>
            <w:rFonts w:cs="Arial"/>
            <w:lang w:val="sk-SK"/>
          </w:rPr>
          <w:delText xml:space="preserve"> pracoval pre firmu, ktorá sa môže uchádzať o zákazku, bezprostredne predtým, než začal pracovať u </w:delText>
        </w:r>
        <w:r w:rsidR="00DF0865">
          <w:rPr>
            <w:rFonts w:cs="Arial"/>
            <w:lang w:val="sk-SK"/>
          </w:rPr>
          <w:delText>prijímateľa</w:delText>
        </w:r>
        <w:r w:rsidRPr="0073389C">
          <w:rPr>
            <w:rFonts w:cs="Arial"/>
            <w:lang w:val="sk-SK"/>
          </w:rPr>
          <w:delText>.</w:delText>
        </w:r>
      </w:del>
    </w:p>
    <w:p w14:paraId="4A156D4E" w14:textId="7A34653A" w:rsidR="009D7F63" w:rsidRPr="0073389C" w:rsidRDefault="009D7F63" w:rsidP="009D7F63">
      <w:pPr>
        <w:pStyle w:val="Bulletslevel2"/>
        <w:spacing w:after="120" w:line="288" w:lineRule="auto"/>
        <w:ind w:left="567" w:hanging="283"/>
        <w:jc w:val="both"/>
        <w:rPr>
          <w:del w:id="3206" w:author="Zuzana Hušeková" w:date="2021-06-11T13:17:00Z"/>
          <w:rFonts w:cs="Arial"/>
          <w:lang w:val="sk-SK"/>
        </w:rPr>
      </w:pPr>
      <w:del w:id="3207" w:author="Zuzana Hušeková" w:date="2021-06-11T13:17:00Z">
        <w:r w:rsidRPr="0073389C">
          <w:rPr>
            <w:rFonts w:cs="Arial"/>
            <w:lang w:val="sk-SK"/>
          </w:rPr>
          <w:delText xml:space="preserve">jeden z uchádzačov sa zúčastňuje na príprave postupu a získa pred začatím postupu určité dodatočné informácie. To ostatným uchádzačom uprie spravodlivú šancu vyhrať </w:delText>
        </w:r>
        <w:r w:rsidR="00330366">
          <w:rPr>
            <w:rFonts w:cs="Arial"/>
            <w:lang w:val="sk-SK"/>
          </w:rPr>
          <w:delText>VO</w:delText>
        </w:r>
        <w:r w:rsidRPr="0073389C">
          <w:rPr>
            <w:rFonts w:cs="Arial"/>
            <w:lang w:val="sk-SK"/>
          </w:rPr>
          <w:delText xml:space="preserve"> a predstavuje konflikt záujmov. </w:delText>
        </w:r>
      </w:del>
    </w:p>
    <w:p w14:paraId="330F335C" w14:textId="566C3C07" w:rsidR="009D7F63" w:rsidRPr="0073389C" w:rsidRDefault="009D7F63" w:rsidP="009D7F63">
      <w:pPr>
        <w:pStyle w:val="Bulletslevel2"/>
        <w:spacing w:after="120" w:line="288" w:lineRule="auto"/>
        <w:ind w:left="567" w:hanging="283"/>
        <w:jc w:val="both"/>
        <w:rPr>
          <w:del w:id="3208" w:author="Zuzana Hušeková" w:date="2021-06-11T13:17:00Z"/>
          <w:rFonts w:cs="Arial"/>
          <w:lang w:val="sk-SK"/>
        </w:rPr>
      </w:pPr>
      <w:del w:id="3209" w:author="Zuzana Hušeková" w:date="2021-06-11T13:17:00Z">
        <w:r w:rsidRPr="0073389C">
          <w:rPr>
            <w:rFonts w:cs="Arial"/>
            <w:lang w:val="sk-SK"/>
          </w:rPr>
          <w:delText xml:space="preserve">nezvyčajné správanie zamestnanca, ktorý trvá na získaní informácií o postupe </w:delText>
        </w:r>
        <w:r w:rsidR="00330366">
          <w:rPr>
            <w:rFonts w:cs="Arial"/>
            <w:lang w:val="sk-SK"/>
          </w:rPr>
          <w:delText>VO</w:delText>
        </w:r>
        <w:r w:rsidRPr="0073389C">
          <w:rPr>
            <w:rFonts w:cs="Arial"/>
            <w:lang w:val="sk-SK"/>
          </w:rPr>
          <w:delText>, aj keď na to nemá poverenie.</w:delText>
        </w:r>
      </w:del>
    </w:p>
    <w:p w14:paraId="69322B15" w14:textId="1147BF7F" w:rsidR="009D7F63" w:rsidRPr="0073389C" w:rsidRDefault="009D7F63" w:rsidP="009D7F63">
      <w:pPr>
        <w:pStyle w:val="Bulletslevel2"/>
        <w:spacing w:after="120" w:line="288" w:lineRule="auto"/>
        <w:ind w:left="567" w:hanging="283"/>
        <w:jc w:val="both"/>
        <w:rPr>
          <w:del w:id="3210" w:author="Zuzana Hušeková" w:date="2021-06-11T13:17:00Z"/>
          <w:rFonts w:cs="Arial"/>
          <w:lang w:val="sk-SK"/>
        </w:rPr>
      </w:pPr>
      <w:del w:id="3211" w:author="Zuzana Hušeková" w:date="2021-06-11T13:17:00Z">
        <w:r w:rsidRPr="0073389C">
          <w:rPr>
            <w:rFonts w:cs="Arial"/>
            <w:lang w:val="sk-SK"/>
          </w:rPr>
          <w:delText xml:space="preserve">zamestnanec sa zúčastňuje na príprave alebo oprave súťažných podkladov, potom podá výpoveď a začne pracovať v spoločnosti, ktorá krátko potom predloží ponuku. </w:delText>
        </w:r>
      </w:del>
    </w:p>
    <w:p w14:paraId="44ABBC97" w14:textId="391258B0" w:rsidR="009D7F63" w:rsidRPr="0073389C" w:rsidRDefault="009D7F63" w:rsidP="009D7F63">
      <w:pPr>
        <w:pStyle w:val="Bulletslevel2"/>
        <w:spacing w:after="120" w:line="288" w:lineRule="auto"/>
        <w:ind w:left="567" w:hanging="283"/>
        <w:jc w:val="both"/>
        <w:rPr>
          <w:del w:id="3212" w:author="Zuzana Hušeková" w:date="2021-06-11T13:17:00Z"/>
          <w:rFonts w:cs="Arial"/>
          <w:lang w:val="sk-SK"/>
        </w:rPr>
      </w:pPr>
      <w:del w:id="3213" w:author="Zuzana Hušeková" w:date="2021-06-11T13:17:00Z">
        <w:r w:rsidRPr="0073389C">
          <w:rPr>
            <w:rFonts w:cs="Arial"/>
            <w:lang w:val="sk-SK"/>
          </w:rPr>
          <w:delText>s prijatými ponukami sa neoprávnene manipulovalo s cieľom utajiť nedodržanie lehoty alebo neposkytnutie všetkých požadovaných dokumentov zo strany uchádzača.</w:delText>
        </w:r>
      </w:del>
    </w:p>
    <w:p w14:paraId="0B6EBF48" w14:textId="49D59848" w:rsidR="009D7F63" w:rsidRPr="0073389C" w:rsidRDefault="009D7F63" w:rsidP="009D7F63">
      <w:pPr>
        <w:pStyle w:val="Bulletslevel2"/>
        <w:spacing w:after="120" w:line="288" w:lineRule="auto"/>
        <w:ind w:left="567" w:hanging="283"/>
        <w:jc w:val="both"/>
        <w:rPr>
          <w:del w:id="3214" w:author="Zuzana Hušeková" w:date="2021-06-11T13:17:00Z"/>
          <w:rFonts w:cs="Arial"/>
          <w:lang w:val="sk-SK"/>
        </w:rPr>
      </w:pPr>
      <w:del w:id="3215" w:author="Zuzana Hušeková" w:date="2021-06-11T13:17:00Z">
        <w:r w:rsidRPr="0073389C">
          <w:rPr>
            <w:rFonts w:cs="Arial"/>
            <w:lang w:val="sk-SK"/>
          </w:rPr>
          <w:delText xml:space="preserve">člen komisie pre vyhodnotenie ponúk sa pokúsil zavádzať alebo vyvíjať tlak na ďalších členov s cieľom ovplyvniť konečné rozhodnutie, napr. poskytnutím nesprávnej interpretácie pravidiel. </w:delText>
        </w:r>
      </w:del>
    </w:p>
    <w:p w14:paraId="32ACD924" w14:textId="646EE897" w:rsidR="009D7F63" w:rsidRPr="0073389C" w:rsidRDefault="009D7F63" w:rsidP="009D7F63">
      <w:pPr>
        <w:autoSpaceDE w:val="0"/>
        <w:autoSpaceDN w:val="0"/>
        <w:adjustRightInd w:val="0"/>
        <w:spacing w:before="120" w:after="120" w:line="288" w:lineRule="auto"/>
        <w:jc w:val="both"/>
        <w:rPr>
          <w:del w:id="3216" w:author="Zuzana Hušeková" w:date="2021-06-11T13:17:00Z"/>
        </w:rPr>
      </w:pPr>
      <w:del w:id="3217" w:author="Zuzana Hušeková" w:date="2021-06-11T13:17:00Z">
        <w:r w:rsidRPr="0073389C">
          <w:lastRenderedPageBreak/>
          <w:delText xml:space="preserve">Prijímateľ postupuje pri </w:delText>
        </w:r>
        <w:r w:rsidR="00567ACF">
          <w:delText>VO</w:delText>
        </w:r>
        <w:r w:rsidRPr="0073389C">
          <w:delText xml:space="preserve"> v súlade s ustanoveniami ZVO. Osobitný dôraz sa pri výkone jednotlivých častí </w:delText>
        </w:r>
        <w:r w:rsidR="00567ACF">
          <w:delText>VO</w:delText>
        </w:r>
        <w:r w:rsidRPr="0073389C">
          <w:delText xml:space="preserve"> kladie na správnosť informácií, ich zhodu s postupmi uvedenými v tejto príručke ako aj na ich dôveryhodnosť. Poskytovateľ pri posudzovaní dôveryhodnosti predloženej dokumentácie vychádza aj z metodického pokynu CKO č. 13</w:delText>
        </w:r>
        <w:r w:rsidR="008F2496" w:rsidRPr="008F2496">
          <w:rPr>
            <w:rFonts w:cs="Arial"/>
            <w:szCs w:val="19"/>
          </w:rPr>
          <w:delText xml:space="preserve"> </w:delText>
        </w:r>
        <w:r w:rsidR="008F2496" w:rsidRPr="008F2496">
          <w:delText>k posudzovaniu konfliktu záujmov v procese verejného obstarávania</w:delText>
        </w:r>
        <w:r w:rsidRPr="0073389C">
          <w:delText>.</w:delText>
        </w:r>
      </w:del>
    </w:p>
    <w:p w14:paraId="2C130575" w14:textId="2E4BAE02" w:rsidR="009D7F63" w:rsidRPr="0073389C" w:rsidRDefault="009D7F63" w:rsidP="009D7F63">
      <w:pPr>
        <w:autoSpaceDE w:val="0"/>
        <w:autoSpaceDN w:val="0"/>
        <w:adjustRightInd w:val="0"/>
        <w:spacing w:before="120" w:after="120" w:line="288" w:lineRule="auto"/>
        <w:jc w:val="both"/>
        <w:rPr>
          <w:del w:id="3218" w:author="Zuzana Hušeková" w:date="2021-06-11T13:17:00Z"/>
        </w:rPr>
      </w:pPr>
      <w:del w:id="3219" w:author="Zuzana Hušeková" w:date="2021-06-11T13:17:00Z">
        <w:r w:rsidRPr="0073389C">
          <w:delText>Najčastejšie nedostatky (tzv</w:delText>
        </w:r>
        <w:r w:rsidR="00DF0865">
          <w:delText>.</w:delText>
        </w:r>
        <w:r w:rsidRPr="0073389C">
          <w:delText xml:space="preserve"> “</w:delText>
        </w:r>
        <w:r w:rsidRPr="0073389C">
          <w:rPr>
            <w:b/>
          </w:rPr>
          <w:delText>rizikové indikátory</w:delText>
        </w:r>
        <w:r w:rsidRPr="0073389C">
          <w:delText>”)</w:delText>
        </w:r>
        <w:r w:rsidR="00567ACF">
          <w:delText>,</w:delText>
        </w:r>
        <w:r w:rsidRPr="0073389C">
          <w:delText xml:space="preserve"> s ktorými sa </w:delText>
        </w:r>
        <w:r w:rsidR="00567ACF">
          <w:delText>p</w:delText>
        </w:r>
        <w:r w:rsidRPr="0073389C">
          <w:delText>oskytovateľ pri vyhodnocovaní dokumentácie z VO stretáva, sú uvedené v nasledovnej tabuľke:</w:delText>
        </w:r>
      </w:del>
    </w:p>
    <w:tbl>
      <w:tblPr>
        <w:tblStyle w:val="Deloittetable1"/>
        <w:tblW w:w="0" w:type="auto"/>
        <w:tblLook w:val="04A0" w:firstRow="1" w:lastRow="0" w:firstColumn="1" w:lastColumn="0" w:noHBand="0" w:noVBand="1"/>
      </w:tblPr>
      <w:tblGrid>
        <w:gridCol w:w="3825"/>
        <w:gridCol w:w="5235"/>
      </w:tblGrid>
      <w:tr w:rsidR="009D7F63" w:rsidRPr="0073389C" w14:paraId="0C44C00F" w14:textId="77777777" w:rsidTr="009D7F63">
        <w:trPr>
          <w:cnfStyle w:val="100000000000" w:firstRow="1" w:lastRow="0" w:firstColumn="0" w:lastColumn="0" w:oddVBand="0" w:evenVBand="0" w:oddHBand="0" w:evenHBand="0" w:firstRowFirstColumn="0" w:firstRowLastColumn="0" w:lastRowFirstColumn="0" w:lastRowLastColumn="0"/>
          <w:del w:id="3220" w:author="Zuzana Hušeková" w:date="2021-06-11T13:17:00Z"/>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ACD66"/>
              <w:left w:val="single" w:sz="4" w:space="0" w:color="9ACD66"/>
              <w:right w:val="single" w:sz="4" w:space="0" w:color="9ACD66"/>
            </w:tcBorders>
          </w:tcPr>
          <w:p w14:paraId="70C52900" w14:textId="285F48C9" w:rsidR="009D7F63" w:rsidRPr="0073389C" w:rsidRDefault="009D7F63" w:rsidP="009D7F63">
            <w:pPr>
              <w:pStyle w:val="Odsekzoznamu"/>
              <w:spacing w:line="20" w:lineRule="atLeast"/>
              <w:ind w:left="0"/>
              <w:rPr>
                <w:del w:id="3221" w:author="Zuzana Hušeková" w:date="2021-06-11T13:17:00Z"/>
              </w:rPr>
            </w:pPr>
            <w:del w:id="3222" w:author="Zuzana Hušeková" w:date="2021-06-11T13:17:00Z">
              <w:r w:rsidRPr="0073389C">
                <w:delText>Popis nedostatku</w:delText>
              </w:r>
            </w:del>
          </w:p>
        </w:tc>
        <w:tc>
          <w:tcPr>
            <w:tcW w:w="5270" w:type="dxa"/>
            <w:tcBorders>
              <w:top w:val="single" w:sz="4" w:space="0" w:color="9ACD66"/>
              <w:left w:val="single" w:sz="4" w:space="0" w:color="9ACD66"/>
              <w:right w:val="single" w:sz="4" w:space="0" w:color="9ACD66"/>
            </w:tcBorders>
          </w:tcPr>
          <w:p w14:paraId="56C2DA7D" w14:textId="6A781A7D" w:rsidR="009D7F63" w:rsidRPr="0073389C" w:rsidRDefault="009D7F63" w:rsidP="009D7F63">
            <w:pPr>
              <w:pStyle w:val="Odsekzoznamu"/>
              <w:spacing w:line="20" w:lineRule="atLeast"/>
              <w:ind w:left="0"/>
              <w:cnfStyle w:val="100000000000" w:firstRow="1" w:lastRow="0" w:firstColumn="0" w:lastColumn="0" w:oddVBand="0" w:evenVBand="0" w:oddHBand="0" w:evenHBand="0" w:firstRowFirstColumn="0" w:firstRowLastColumn="0" w:lastRowFirstColumn="0" w:lastRowLastColumn="0"/>
              <w:rPr>
                <w:del w:id="3223" w:author="Zuzana Hušeková" w:date="2021-06-11T13:17:00Z"/>
              </w:rPr>
            </w:pPr>
            <w:del w:id="3224" w:author="Zuzana Hušeková" w:date="2021-06-11T13:17:00Z">
              <w:r w:rsidRPr="0073389C">
                <w:delText>Špecifikácia nedostatku v dokumentácii z VO</w:delText>
              </w:r>
            </w:del>
          </w:p>
        </w:tc>
      </w:tr>
      <w:tr w:rsidR="009D7F63" w:rsidRPr="0073389C" w14:paraId="5C54F686" w14:textId="77777777" w:rsidTr="009D7F63">
        <w:trPr>
          <w:del w:id="3225" w:author="Zuzana Hušeková" w:date="2021-06-11T13:17:00Z"/>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4488C056" w14:textId="57B823F1" w:rsidR="009D7F63" w:rsidRPr="0073389C" w:rsidRDefault="009D7F63" w:rsidP="00771817">
            <w:pPr>
              <w:spacing w:line="20" w:lineRule="atLeast"/>
              <w:jc w:val="both"/>
              <w:rPr>
                <w:del w:id="3226" w:author="Zuzana Hušeková" w:date="2021-06-11T13:17:00Z"/>
                <w:u w:val="single"/>
              </w:rPr>
            </w:pPr>
            <w:del w:id="3227" w:author="Zuzana Hušeková" w:date="2021-06-11T13:17:00Z">
              <w:r w:rsidRPr="0073389C">
                <w:delText>Oficiálne dokumenty a/alebo potvrdenia o prijatí dokumentov boli zjavne zmenené (napr. prečiarknutím).</w:delText>
              </w:r>
            </w:del>
          </w:p>
        </w:tc>
        <w:tc>
          <w:tcPr>
            <w:tcW w:w="5270" w:type="dxa"/>
            <w:tcBorders>
              <w:top w:val="single" w:sz="4" w:space="0" w:color="92D400"/>
              <w:left w:val="single" w:sz="4" w:space="0" w:color="9ACD66"/>
              <w:right w:val="single" w:sz="4" w:space="0" w:color="9ACD66"/>
            </w:tcBorders>
            <w:vAlign w:val="center"/>
          </w:tcPr>
          <w:p w14:paraId="4D47889F" w14:textId="4E47B9A1" w:rsidR="009D7F63" w:rsidRPr="0073389C" w:rsidRDefault="009D7F63" w:rsidP="005B7173">
            <w:pPr>
              <w:pStyle w:val="Odsekzoznamu"/>
              <w:keepNext/>
              <w:keepLines/>
              <w:numPr>
                <w:ilvl w:val="0"/>
                <w:numId w:val="45"/>
              </w:numPr>
              <w:spacing w:after="120" w:line="20" w:lineRule="atLeast"/>
              <w:ind w:left="538" w:hanging="357"/>
              <w:contextualSpacing w:val="0"/>
              <w:jc w:val="both"/>
              <w:cnfStyle w:val="000000000000" w:firstRow="0" w:lastRow="0" w:firstColumn="0" w:lastColumn="0" w:oddVBand="0" w:evenVBand="0" w:oddHBand="0" w:evenHBand="0" w:firstRowFirstColumn="0" w:firstRowLastColumn="0" w:lastRowFirstColumn="0" w:lastRowLastColumn="0"/>
              <w:rPr>
                <w:del w:id="3228" w:author="Zuzana Hušeková" w:date="2021-06-11T13:17:00Z"/>
              </w:rPr>
            </w:pPr>
            <w:del w:id="3229" w:author="Zuzana Hušeková" w:date="2021-06-11T13:17:00Z">
              <w:r w:rsidRPr="0073389C">
                <w:delText>prečiarknutie dátumu podpisu a jeho nahradenie iným dátumom</w:delText>
              </w:r>
            </w:del>
          </w:p>
          <w:p w14:paraId="4C510C62" w14:textId="30A9309A" w:rsidR="009D7F63" w:rsidRPr="0073389C" w:rsidRDefault="009D7F63" w:rsidP="005B7173">
            <w:pPr>
              <w:pStyle w:val="Odsekzoznamu"/>
              <w:keepNext/>
              <w:keepLines/>
              <w:numPr>
                <w:ilvl w:val="0"/>
                <w:numId w:val="45"/>
              </w:numPr>
              <w:spacing w:after="20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del w:id="3230" w:author="Zuzana Hušeková" w:date="2021-06-11T13:17:00Z"/>
              </w:rPr>
            </w:pPr>
            <w:del w:id="3231" w:author="Zuzana Hušeková" w:date="2021-06-11T13:17:00Z">
              <w:r w:rsidRPr="0073389C">
                <w:delText>nečitateľný dátum pečiatky na doručenke</w:delText>
              </w:r>
            </w:del>
          </w:p>
        </w:tc>
      </w:tr>
      <w:tr w:rsidR="009D7F63" w:rsidRPr="0073389C" w14:paraId="4F54F149" w14:textId="77777777" w:rsidTr="009D7F63">
        <w:trPr>
          <w:del w:id="3232" w:author="Zuzana Hušeková" w:date="2021-06-11T13:17:00Z"/>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4282543D" w14:textId="20C21BB1" w:rsidR="009D7F63" w:rsidRPr="0073389C" w:rsidRDefault="009D7F63" w:rsidP="00771817">
            <w:pPr>
              <w:spacing w:after="200" w:line="20" w:lineRule="atLeast"/>
              <w:jc w:val="both"/>
              <w:rPr>
                <w:del w:id="3233" w:author="Zuzana Hušeková" w:date="2021-06-11T13:17:00Z"/>
              </w:rPr>
            </w:pPr>
            <w:del w:id="3234" w:author="Zuzana Hušeková" w:date="2021-06-11T13:17:00Z">
              <w:r w:rsidRPr="0073389C">
                <w:delText>Členovia komisie pre vyhodnotenie ponúk nemajú potrebnú technickú expertízu na vyhodnotenie predložených ponúk a dominuje im jeden jednotlivec.</w:delText>
              </w:r>
            </w:del>
          </w:p>
          <w:p w14:paraId="1CE66EAC" w14:textId="51AD0B8C" w:rsidR="009D7F63" w:rsidRPr="0073389C" w:rsidRDefault="009D7F63" w:rsidP="009D7F63">
            <w:pPr>
              <w:pStyle w:val="Odsekzoznamu"/>
              <w:spacing w:line="20" w:lineRule="atLeast"/>
              <w:ind w:left="0"/>
              <w:rPr>
                <w:del w:id="3235" w:author="Zuzana Hušeková" w:date="2021-06-11T13:17:00Z"/>
                <w:u w:val="single"/>
              </w:rPr>
            </w:pPr>
          </w:p>
        </w:tc>
        <w:tc>
          <w:tcPr>
            <w:tcW w:w="5270" w:type="dxa"/>
            <w:tcBorders>
              <w:top w:val="single" w:sz="4" w:space="0" w:color="92D400"/>
              <w:left w:val="single" w:sz="4" w:space="0" w:color="9ACD66"/>
              <w:right w:val="single" w:sz="4" w:space="0" w:color="9ACD66"/>
            </w:tcBorders>
            <w:vAlign w:val="center"/>
          </w:tcPr>
          <w:p w14:paraId="4F306D0A" w14:textId="76A0E72D"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del w:id="3236" w:author="Zuzana Hušeková" w:date="2021-06-11T13:17:00Z"/>
              </w:rPr>
            </w:pPr>
            <w:del w:id="3237" w:author="Zuzana Hušeková" w:date="2021-06-11T13:17:00Z">
              <w:r w:rsidRPr="0073389C">
                <w:delText>V predloženom CV člena komisie nie sú uvedené skúsenosti v oblasti predmetu zákazky</w:delText>
              </w:r>
            </w:del>
          </w:p>
          <w:p w14:paraId="0FD3E716" w14:textId="30D5F9CD"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del w:id="3238" w:author="Zuzana Hušeková" w:date="2021-06-11T13:17:00Z"/>
                <w:u w:val="single"/>
              </w:rPr>
            </w:pPr>
            <w:del w:id="3239" w:author="Zuzana Hušeková" w:date="2021-06-11T13:17:00Z">
              <w:r w:rsidRPr="0073389C">
                <w:delText xml:space="preserve">expertom na predmet </w:delText>
              </w:r>
              <w:r w:rsidR="00DF0865">
                <w:delText>zákazky</w:delText>
              </w:r>
              <w:r w:rsidR="00DF0865" w:rsidRPr="0073389C">
                <w:delText xml:space="preserve"> </w:delText>
              </w:r>
              <w:r w:rsidRPr="0073389C">
                <w:delText xml:space="preserve">je iba jeden člen komisie  </w:delText>
              </w:r>
            </w:del>
          </w:p>
        </w:tc>
      </w:tr>
      <w:tr w:rsidR="009D7F63" w:rsidRPr="0073389C" w14:paraId="352A913F" w14:textId="77777777" w:rsidTr="009D7F63">
        <w:trPr>
          <w:del w:id="3240" w:author="Zuzana Hušeková" w:date="2021-06-11T13:17:00Z"/>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08B96380" w14:textId="368CD3BE" w:rsidR="009D7F63" w:rsidRPr="0073389C" w:rsidRDefault="009D7F63" w:rsidP="00771817">
            <w:pPr>
              <w:spacing w:line="20" w:lineRule="atLeast"/>
              <w:jc w:val="both"/>
              <w:rPr>
                <w:del w:id="3241" w:author="Zuzana Hušeková" w:date="2021-06-11T13:17:00Z"/>
                <w:u w:val="single"/>
              </w:rPr>
            </w:pPr>
            <w:del w:id="3242" w:author="Zuzana Hušeková" w:date="2021-06-11T13:17:00Z">
              <w:r w:rsidRPr="0073389C">
                <w:delText>V systéme kritérií je príliš mnoho subjektívnych prvkov.</w:delText>
              </w:r>
            </w:del>
          </w:p>
        </w:tc>
        <w:tc>
          <w:tcPr>
            <w:tcW w:w="5270" w:type="dxa"/>
            <w:tcBorders>
              <w:top w:val="single" w:sz="4" w:space="0" w:color="92D400"/>
              <w:left w:val="single" w:sz="4" w:space="0" w:color="9ACD66"/>
              <w:right w:val="single" w:sz="4" w:space="0" w:color="9ACD66"/>
            </w:tcBorders>
            <w:vAlign w:val="center"/>
          </w:tcPr>
          <w:p w14:paraId="4B2AE124" w14:textId="55B53972"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del w:id="3243" w:author="Zuzana Hušeková" w:date="2021-06-11T13:17:00Z"/>
              </w:rPr>
            </w:pPr>
            <w:del w:id="3244" w:author="Zuzana Hušeková" w:date="2021-06-11T13:17:00Z">
              <w:r w:rsidRPr="0073389C">
                <w:delText>VO „šité na mieru“ jednej konkrétnej ponuke</w:delText>
              </w:r>
            </w:del>
          </w:p>
          <w:p w14:paraId="470C1265" w14:textId="47E1CC93"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del w:id="3245" w:author="Zuzana Hušeková" w:date="2021-06-11T13:17:00Z"/>
                <w:u w:val="single"/>
              </w:rPr>
            </w:pPr>
            <w:del w:id="3246" w:author="Zuzana Hušeková" w:date="2021-06-11T13:17:00Z">
              <w:r w:rsidRPr="0073389C">
                <w:delText xml:space="preserve">podmienky účasti obsahujú nadbytočné – s predmetom zákazky nesúvisiace – požiadavky na účasť vo VO, ktoré nemajú pre </w:delText>
              </w:r>
              <w:r w:rsidR="00DF0865">
                <w:delText>prijímateľa</w:delText>
              </w:r>
              <w:r w:rsidR="00DF0865" w:rsidRPr="0073389C">
                <w:delText xml:space="preserve"> </w:delText>
              </w:r>
              <w:r w:rsidRPr="0073389C">
                <w:delText>pridanú hodnotu</w:delText>
              </w:r>
            </w:del>
          </w:p>
        </w:tc>
      </w:tr>
      <w:tr w:rsidR="009D7F63" w:rsidRPr="0073389C" w14:paraId="2D05297F" w14:textId="77777777" w:rsidTr="009D7F63">
        <w:trPr>
          <w:del w:id="3247" w:author="Zuzana Hušeková" w:date="2021-06-11T13:17:00Z"/>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3D12EE96" w14:textId="14CFEC67" w:rsidR="009D7F63" w:rsidRPr="0073389C" w:rsidRDefault="00DF0865" w:rsidP="00771817">
            <w:pPr>
              <w:spacing w:line="20" w:lineRule="atLeast"/>
              <w:jc w:val="both"/>
              <w:rPr>
                <w:del w:id="3248" w:author="Zuzana Hušeková" w:date="2021-06-11T13:17:00Z"/>
                <w:u w:val="single"/>
              </w:rPr>
            </w:pPr>
            <w:del w:id="3249" w:author="Zuzana Hušeková" w:date="2021-06-11T13:17:00Z">
              <w:r>
                <w:delText>Úspešnému</w:delText>
              </w:r>
              <w:r w:rsidRPr="0073389C">
                <w:delText xml:space="preserve"> </w:delText>
              </w:r>
              <w:r w:rsidR="009D7F63" w:rsidRPr="0073389C">
                <w:delText>uchádzačovi chýbajú niektoré povinné informácie.</w:delText>
              </w:r>
            </w:del>
          </w:p>
        </w:tc>
        <w:tc>
          <w:tcPr>
            <w:tcW w:w="5270" w:type="dxa"/>
            <w:tcBorders>
              <w:top w:val="single" w:sz="4" w:space="0" w:color="92D400"/>
              <w:left w:val="single" w:sz="4" w:space="0" w:color="9ACD66"/>
              <w:right w:val="single" w:sz="4" w:space="0" w:color="9ACD66"/>
            </w:tcBorders>
            <w:vAlign w:val="center"/>
          </w:tcPr>
          <w:p w14:paraId="1A57BC06" w14:textId="0688FE1D"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del w:id="3250" w:author="Zuzana Hušeková" w:date="2021-06-11T13:17:00Z"/>
              </w:rPr>
            </w:pPr>
            <w:del w:id="3251" w:author="Zuzana Hušeková" w:date="2021-06-11T13:17:00Z">
              <w:r w:rsidRPr="0073389C">
                <w:delText xml:space="preserve">napriek chýbajúcim dokumentom a povinným údajom komisia ponuku nevylúčila, ale práve naopak, určila ju ako </w:delText>
              </w:r>
              <w:r w:rsidR="00DF0865">
                <w:delText>úspešnú</w:delText>
              </w:r>
            </w:del>
          </w:p>
          <w:p w14:paraId="32D4E941" w14:textId="508956F5"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del w:id="3252" w:author="Zuzana Hušeková" w:date="2021-06-11T13:17:00Z"/>
                <w:u w:val="single"/>
              </w:rPr>
            </w:pPr>
          </w:p>
        </w:tc>
      </w:tr>
      <w:tr w:rsidR="009D7F63" w:rsidRPr="0073389C" w14:paraId="18787D1F" w14:textId="77777777" w:rsidTr="009D7F63">
        <w:trPr>
          <w:del w:id="3253" w:author="Zuzana Hušeková" w:date="2021-06-11T13:17:00Z"/>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3A15C088" w14:textId="2C0D69A7" w:rsidR="009D7F63" w:rsidRPr="0073389C" w:rsidRDefault="009D7F63" w:rsidP="00771817">
            <w:pPr>
              <w:spacing w:after="200" w:line="20" w:lineRule="atLeast"/>
              <w:jc w:val="both"/>
              <w:rPr>
                <w:del w:id="3254" w:author="Zuzana Hušeková" w:date="2021-06-11T13:17:00Z"/>
              </w:rPr>
            </w:pPr>
            <w:del w:id="3255" w:author="Zuzana Hušeková" w:date="2021-06-11T13:17:00Z">
              <w:r w:rsidRPr="0073389C">
                <w:delText xml:space="preserve">Niektoré informácie poskytnuté </w:delText>
              </w:r>
              <w:r w:rsidR="00DF0865">
                <w:delText>úspešným</w:delText>
              </w:r>
              <w:r w:rsidR="00DF0865" w:rsidRPr="0073389C">
                <w:delText xml:space="preserve"> </w:delText>
              </w:r>
              <w:r w:rsidRPr="0073389C">
                <w:delText xml:space="preserve">uchádzačom sa týkajú zamestnancov </w:delText>
              </w:r>
              <w:r w:rsidR="00DF0865">
                <w:delText>prijímateľa</w:delText>
              </w:r>
              <w:r w:rsidRPr="0073389C">
                <w:delText>.</w:delText>
              </w:r>
            </w:del>
          </w:p>
          <w:p w14:paraId="6F88019D" w14:textId="199AFED7" w:rsidR="009D7F63" w:rsidRPr="0073389C" w:rsidRDefault="009D7F63" w:rsidP="00771817">
            <w:pPr>
              <w:pStyle w:val="Odsekzoznamu"/>
              <w:spacing w:line="20" w:lineRule="atLeast"/>
              <w:ind w:left="0"/>
              <w:jc w:val="both"/>
              <w:rPr>
                <w:del w:id="3256" w:author="Zuzana Hušeková" w:date="2021-06-11T13:17:00Z"/>
                <w:u w:val="single"/>
              </w:rPr>
            </w:pPr>
          </w:p>
        </w:tc>
        <w:tc>
          <w:tcPr>
            <w:tcW w:w="5270" w:type="dxa"/>
            <w:tcBorders>
              <w:top w:val="single" w:sz="4" w:space="0" w:color="92D400"/>
              <w:left w:val="single" w:sz="4" w:space="0" w:color="9ACD66"/>
              <w:right w:val="single" w:sz="4" w:space="0" w:color="9ACD66"/>
            </w:tcBorders>
            <w:vAlign w:val="center"/>
          </w:tcPr>
          <w:p w14:paraId="4FB2C691" w14:textId="6F20051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del w:id="3257" w:author="Zuzana Hušeková" w:date="2021-06-11T13:17:00Z"/>
                <w:u w:val="single"/>
              </w:rPr>
            </w:pPr>
            <w:del w:id="3258" w:author="Zuzana Hušeková" w:date="2021-06-11T13:17:00Z">
              <w:r w:rsidRPr="0073389C">
                <w:delText xml:space="preserve">napr. adresa zamestnanca </w:delText>
              </w:r>
              <w:r w:rsidR="00DF0865">
                <w:delText>prijímateľa</w:delText>
              </w:r>
            </w:del>
          </w:p>
        </w:tc>
      </w:tr>
      <w:tr w:rsidR="009D7F63" w:rsidRPr="0073389C" w14:paraId="4BD45994" w14:textId="77777777" w:rsidTr="009D7F63">
        <w:trPr>
          <w:del w:id="3259" w:author="Zuzana Hušeková" w:date="2021-06-11T13:17:00Z"/>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6164DCEF" w14:textId="7C8FA15B" w:rsidR="009D7F63" w:rsidRPr="0073389C" w:rsidRDefault="009D7F63" w:rsidP="00771817">
            <w:pPr>
              <w:spacing w:after="200" w:line="20" w:lineRule="atLeast"/>
              <w:jc w:val="both"/>
              <w:rPr>
                <w:del w:id="3260" w:author="Zuzana Hušeková" w:date="2021-06-11T13:17:00Z"/>
              </w:rPr>
            </w:pPr>
            <w:del w:id="3261" w:author="Zuzana Hušeková" w:date="2021-06-11T13:17:00Z">
              <w:r w:rsidRPr="0073389C">
                <w:delText xml:space="preserve">Adresa </w:delText>
              </w:r>
              <w:r w:rsidR="00DF0865">
                <w:delText>úspešného</w:delText>
              </w:r>
              <w:r w:rsidR="00DF0865" w:rsidRPr="0073389C">
                <w:delText xml:space="preserve"> </w:delText>
              </w:r>
              <w:r w:rsidRPr="0073389C">
                <w:delText>uchádzača nie je úplná, napr. je uvedená len P.O. Box adresa, nie je uvedené žiadne telefónne číslo, žiadna adresa ulice (môže ísť o fiktívne spoločnosti).</w:delText>
              </w:r>
            </w:del>
          </w:p>
        </w:tc>
        <w:tc>
          <w:tcPr>
            <w:tcW w:w="5270" w:type="dxa"/>
            <w:tcBorders>
              <w:top w:val="single" w:sz="4" w:space="0" w:color="92D400"/>
              <w:left w:val="single" w:sz="4" w:space="0" w:color="9ACD66"/>
              <w:right w:val="single" w:sz="4" w:space="0" w:color="9ACD66"/>
            </w:tcBorders>
            <w:vAlign w:val="center"/>
          </w:tcPr>
          <w:p w14:paraId="757CB262" w14:textId="3FA21F70"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del w:id="3262" w:author="Zuzana Hušeková" w:date="2021-06-11T13:17:00Z"/>
                <w:u w:val="single"/>
              </w:rPr>
            </w:pPr>
            <w:del w:id="3263" w:author="Zuzana Hušeková" w:date="2021-06-11T13:17:00Z">
              <w:r w:rsidRPr="0073389C">
                <w:delText>uvedené zistenie môže indikovať účelové konanie spoločnosti (uchádzača) – snahu ostať v anonymite pre prípadné overenie právnej subjektivity, overenie podnikateľskej kondície spoločnosti a pod</w:delText>
              </w:r>
            </w:del>
          </w:p>
        </w:tc>
      </w:tr>
      <w:tr w:rsidR="009D7F63" w:rsidRPr="0073389C" w14:paraId="5A60FC04" w14:textId="77777777" w:rsidTr="009D7F63">
        <w:trPr>
          <w:del w:id="3264" w:author="Zuzana Hušeková" w:date="2021-06-11T13:17:00Z"/>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2C7D65E6" w14:textId="34374025" w:rsidR="009D7F63" w:rsidRPr="0073389C" w:rsidRDefault="009D7F63" w:rsidP="00771817">
            <w:pPr>
              <w:spacing w:line="20" w:lineRule="atLeast"/>
              <w:jc w:val="both"/>
              <w:rPr>
                <w:del w:id="3265" w:author="Zuzana Hušeková" w:date="2021-06-11T13:17:00Z"/>
                <w:u w:val="single"/>
              </w:rPr>
            </w:pPr>
            <w:del w:id="3266" w:author="Zuzana Hušeková" w:date="2021-06-11T13:17:00Z">
              <w:r w:rsidRPr="0073389C">
                <w:delText xml:space="preserve">Špecifikácie sú veľmi podobné výrobkom alebo službám </w:delText>
              </w:r>
              <w:r w:rsidR="00DF0865">
                <w:delText>úspešného</w:delText>
              </w:r>
              <w:r w:rsidR="00DF0865" w:rsidRPr="0073389C">
                <w:delText xml:space="preserve"> </w:delText>
              </w:r>
              <w:r w:rsidRPr="0073389C">
                <w:delText>uchádzača, najmä ak špecifikácie obsahujú súbor veľmi špecifických požiadaviek, ktoré dokáže splniť len veľmi málo uchádzačov.</w:delText>
              </w:r>
            </w:del>
          </w:p>
        </w:tc>
        <w:tc>
          <w:tcPr>
            <w:tcW w:w="5270" w:type="dxa"/>
            <w:tcBorders>
              <w:top w:val="single" w:sz="4" w:space="0" w:color="92D400"/>
              <w:left w:val="single" w:sz="4" w:space="0" w:color="9ACD66"/>
              <w:right w:val="single" w:sz="4" w:space="0" w:color="9ACD66"/>
            </w:tcBorders>
            <w:vAlign w:val="center"/>
          </w:tcPr>
          <w:p w14:paraId="61BAE7F1" w14:textId="55869B14"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del w:id="3267" w:author="Zuzana Hušeková" w:date="2021-06-11T13:17:00Z"/>
                <w:u w:val="single"/>
              </w:rPr>
            </w:pPr>
            <w:del w:id="3268" w:author="Zuzana Hušeková" w:date="2021-06-11T13:17:00Z">
              <w:r w:rsidRPr="0073389C">
                <w:delText>indikuje ponuku „šitú na mieru“ s cieľom vyhnúť sa čestnej súťaži; snaha o obmedzenie účastníkov obstarávania; chýbajúce ekvivalentné špecifikácie</w:delText>
              </w:r>
            </w:del>
          </w:p>
        </w:tc>
      </w:tr>
      <w:tr w:rsidR="009D7F63" w:rsidRPr="0073389C" w14:paraId="1DE3168A" w14:textId="77777777" w:rsidTr="009D7F63">
        <w:trPr>
          <w:del w:id="3269" w:author="Zuzana Hušeková" w:date="2021-06-11T13:17:00Z"/>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55B0FBC5" w14:textId="3C7272F8" w:rsidR="009D7F63" w:rsidRPr="0073389C" w:rsidRDefault="009D7F63" w:rsidP="00771817">
            <w:pPr>
              <w:spacing w:line="20" w:lineRule="atLeast"/>
              <w:jc w:val="both"/>
              <w:rPr>
                <w:del w:id="3270" w:author="Zuzana Hušeková" w:date="2021-06-11T13:17:00Z"/>
                <w:u w:val="single"/>
              </w:rPr>
            </w:pPr>
            <w:del w:id="3271" w:author="Zuzana Hušeková" w:date="2021-06-11T13:17:00Z">
              <w:r w:rsidRPr="0073389C">
                <w:delText>Spomedzi spoločností, ktoré si vyžiadali ponukové dokumenty, len málo predloží ponuku, najmä ak odstúpi viac ako polovica z nich.</w:delText>
              </w:r>
            </w:del>
          </w:p>
        </w:tc>
        <w:tc>
          <w:tcPr>
            <w:tcW w:w="5270" w:type="dxa"/>
            <w:tcBorders>
              <w:top w:val="single" w:sz="4" w:space="0" w:color="92D400"/>
              <w:left w:val="single" w:sz="4" w:space="0" w:color="9ACD66"/>
              <w:right w:val="single" w:sz="4" w:space="0" w:color="9ACD66"/>
            </w:tcBorders>
            <w:vAlign w:val="center"/>
          </w:tcPr>
          <w:p w14:paraId="01B79800" w14:textId="5072C5D2"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del w:id="3272" w:author="Zuzana Hušeková" w:date="2021-06-11T13:17:00Z"/>
              </w:rPr>
            </w:pPr>
            <w:del w:id="3273" w:author="Zuzana Hušeková" w:date="2021-06-11T13:17:00Z">
              <w:r w:rsidRPr="0073389C">
                <w:delText>predstieraný záujem uchádzačov (nezriedka koordinovane s </w:delText>
              </w:r>
              <w:r w:rsidR="00DF0865">
                <w:delText>úspešnou</w:delText>
              </w:r>
              <w:r w:rsidR="00DF0865" w:rsidRPr="0073389C">
                <w:delText xml:space="preserve"> </w:delText>
              </w:r>
              <w:r w:rsidRPr="0073389C">
                <w:delText>ponukou) s cieľom zaistiť splnenie podmienky súťaže o počte uchádzačov</w:delText>
              </w:r>
            </w:del>
          </w:p>
          <w:p w14:paraId="7B4EECE5" w14:textId="5E1BEA9F"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del w:id="3274" w:author="Zuzana Hušeková" w:date="2021-06-11T13:17:00Z"/>
                <w:u w:val="single"/>
              </w:rPr>
            </w:pPr>
          </w:p>
        </w:tc>
      </w:tr>
      <w:tr w:rsidR="009D7F63" w:rsidRPr="0073389C" w14:paraId="5560B27F" w14:textId="77777777" w:rsidTr="009D7F63">
        <w:trPr>
          <w:del w:id="3275" w:author="Zuzana Hušeková" w:date="2021-06-11T13:17:00Z"/>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2BE47497" w14:textId="002CC79A" w:rsidR="009D7F63" w:rsidRPr="0073389C" w:rsidRDefault="009D7F63" w:rsidP="00771817">
            <w:pPr>
              <w:pStyle w:val="Odsekzoznamu"/>
              <w:spacing w:line="20" w:lineRule="atLeast"/>
              <w:ind w:left="0"/>
              <w:jc w:val="both"/>
              <w:rPr>
                <w:del w:id="3276" w:author="Zuzana Hušeková" w:date="2021-06-11T13:17:00Z"/>
                <w:u w:val="single"/>
              </w:rPr>
            </w:pPr>
            <w:del w:id="3277" w:author="Zuzana Hušeková" w:date="2021-06-11T13:17:00Z">
              <w:r w:rsidRPr="0073389C">
                <w:delText>Zákazku získajú neznáme spoločnosti so žiadnou históriou.</w:delText>
              </w:r>
            </w:del>
          </w:p>
        </w:tc>
        <w:tc>
          <w:tcPr>
            <w:tcW w:w="5270" w:type="dxa"/>
            <w:tcBorders>
              <w:top w:val="single" w:sz="4" w:space="0" w:color="92D400"/>
              <w:left w:val="single" w:sz="4" w:space="0" w:color="9ACD66"/>
              <w:right w:val="single" w:sz="4" w:space="0" w:color="9ACD66"/>
            </w:tcBorders>
            <w:vAlign w:val="center"/>
          </w:tcPr>
          <w:p w14:paraId="76599121" w14:textId="7D6A65F8"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del w:id="3278" w:author="Zuzana Hušeková" w:date="2021-06-11T13:17:00Z"/>
                <w:b/>
              </w:rPr>
            </w:pPr>
            <w:del w:id="3279" w:author="Zuzana Hušeková" w:date="2021-06-11T13:17:00Z">
              <w:r w:rsidRPr="0073389C">
                <w:delText xml:space="preserve">indikuje koordinovaný postup </w:delText>
              </w:r>
              <w:r w:rsidR="00DF0865">
                <w:delText>prijímateľa</w:delText>
              </w:r>
              <w:r w:rsidR="00DF0865" w:rsidRPr="0073389C">
                <w:delText xml:space="preserve"> </w:delText>
              </w:r>
              <w:r w:rsidRPr="0073389C">
                <w:delText>s</w:delText>
              </w:r>
              <w:r w:rsidR="00DF0865">
                <w:delText> úspešným uchádzačom</w:delText>
              </w:r>
              <w:r w:rsidRPr="0073389C">
                <w:delText xml:space="preserve">; </w:delText>
              </w:r>
            </w:del>
          </w:p>
          <w:p w14:paraId="65219BBE" w14:textId="500C3452"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del w:id="3280" w:author="Zuzana Hušeková" w:date="2021-06-11T13:17:00Z"/>
                <w:u w:val="single"/>
              </w:rPr>
            </w:pPr>
            <w:del w:id="3281" w:author="Zuzana Hušeková" w:date="2021-06-11T13:17:00Z">
              <w:r w:rsidRPr="0073389C">
                <w:delText>Zápis predmetu činnosti, ktorý sa týka zákazky do obchodného, alebo živnostenského registra tesne pred termínom predloženia cenovej ponuky</w:delText>
              </w:r>
            </w:del>
          </w:p>
        </w:tc>
      </w:tr>
      <w:tr w:rsidR="009D7F63" w:rsidRPr="0073389C" w14:paraId="20D99A02" w14:textId="77777777" w:rsidTr="009D7F63">
        <w:trPr>
          <w:del w:id="3282" w:author="Zuzana Hušeková" w:date="2021-06-11T13:17:00Z"/>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9AC903E" w14:textId="1DF3F7BF" w:rsidR="009D7F63" w:rsidRPr="0073389C" w:rsidRDefault="009D7F63" w:rsidP="00771817">
            <w:pPr>
              <w:spacing w:line="20" w:lineRule="atLeast"/>
              <w:jc w:val="both"/>
              <w:rPr>
                <w:del w:id="3283" w:author="Zuzana Hušeková" w:date="2021-06-11T13:17:00Z"/>
                <w:u w:val="single"/>
              </w:rPr>
            </w:pPr>
            <w:del w:id="3284" w:author="Zuzana Hušeková" w:date="2021-06-11T13:17:00Z">
              <w:r w:rsidRPr="0073389C">
                <w:delText>Zmluva nie je vypracovaná podľa pravidiel a/alebo technických špecifikácií a súťažných podkladov.</w:delText>
              </w:r>
            </w:del>
          </w:p>
        </w:tc>
        <w:tc>
          <w:tcPr>
            <w:tcW w:w="5270" w:type="dxa"/>
            <w:tcBorders>
              <w:top w:val="single" w:sz="4" w:space="0" w:color="92D400"/>
              <w:left w:val="single" w:sz="4" w:space="0" w:color="9ACD66"/>
              <w:right w:val="single" w:sz="4" w:space="0" w:color="9ACD66"/>
            </w:tcBorders>
            <w:vAlign w:val="center"/>
          </w:tcPr>
          <w:p w14:paraId="6C26A01E" w14:textId="650439F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del w:id="3285" w:author="Zuzana Hušeková" w:date="2021-06-11T13:17:00Z"/>
                <w:u w:val="single"/>
              </w:rPr>
            </w:pPr>
            <w:del w:id="3286" w:author="Zuzana Hušeková" w:date="2021-06-11T13:17:00Z">
              <w:r w:rsidRPr="0073389C">
                <w:delText xml:space="preserve">jednostranne nevýhodná zmluva s cieľom chrániť finančný záujem dodávateľa na úkor </w:delText>
              </w:r>
              <w:r w:rsidR="00DF0865">
                <w:delText>prijímateľa</w:delText>
              </w:r>
            </w:del>
          </w:p>
        </w:tc>
      </w:tr>
      <w:tr w:rsidR="009D7F63" w:rsidRPr="0073389C" w14:paraId="21D5C40A" w14:textId="77777777" w:rsidTr="009D7F63">
        <w:trPr>
          <w:del w:id="3287" w:author="Zuzana Hušeková" w:date="2021-06-11T13:17:00Z"/>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56F602FC" w14:textId="2B734C15" w:rsidR="009D7F63" w:rsidRPr="0073389C" w:rsidRDefault="009D7F63" w:rsidP="00771817">
            <w:pPr>
              <w:pStyle w:val="Odsekzoznamu"/>
              <w:spacing w:line="20" w:lineRule="atLeast"/>
              <w:ind w:left="0"/>
              <w:jc w:val="both"/>
              <w:rPr>
                <w:del w:id="3288" w:author="Zuzana Hušeková" w:date="2021-06-11T13:17:00Z"/>
                <w:u w:val="single"/>
              </w:rPr>
            </w:pPr>
            <w:del w:id="3289" w:author="Zuzana Hušeková" w:date="2021-06-11T13:17:00Z">
              <w:r w:rsidRPr="0073389C">
                <w:lastRenderedPageBreak/>
                <w:delText>Zmluva sa vykonáva nedostatočne.</w:delText>
              </w:r>
            </w:del>
          </w:p>
        </w:tc>
        <w:tc>
          <w:tcPr>
            <w:tcW w:w="5270" w:type="dxa"/>
            <w:tcBorders>
              <w:top w:val="single" w:sz="4" w:space="0" w:color="92D400"/>
              <w:left w:val="single" w:sz="4" w:space="0" w:color="9ACD66"/>
              <w:right w:val="single" w:sz="4" w:space="0" w:color="9ACD66"/>
            </w:tcBorders>
            <w:vAlign w:val="center"/>
          </w:tcPr>
          <w:p w14:paraId="36DD6998" w14:textId="52F05050" w:rsidR="009D7F63" w:rsidRPr="0073389C" w:rsidRDefault="00DF0865"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del w:id="3290" w:author="Zuzana Hušeková" w:date="2021-06-11T13:17:00Z"/>
                <w:b/>
              </w:rPr>
            </w:pPr>
            <w:del w:id="3291" w:author="Zuzana Hušeková" w:date="2021-06-11T13:17:00Z">
              <w:r>
                <w:delText>prijímateľ</w:delText>
              </w:r>
              <w:r w:rsidRPr="0073389C">
                <w:delText xml:space="preserve"> </w:delText>
              </w:r>
              <w:r w:rsidR="009D7F63" w:rsidRPr="0073389C">
                <w:delText xml:space="preserve">vypláca faktúry, aj keď nie je dodaná služba, alebo tovar v požadovanej kvalite </w:delText>
              </w:r>
            </w:del>
          </w:p>
          <w:p w14:paraId="6728C335" w14:textId="68460120"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del w:id="3292" w:author="Zuzana Hušeková" w:date="2021-06-11T13:17:00Z"/>
                <w:u w:val="single"/>
              </w:rPr>
            </w:pPr>
          </w:p>
        </w:tc>
      </w:tr>
      <w:tr w:rsidR="009D7F63" w:rsidRPr="0073389C" w14:paraId="75CE11EB" w14:textId="77777777" w:rsidTr="009D7F63">
        <w:trPr>
          <w:del w:id="3293" w:author="Zuzana Hušeková" w:date="2021-06-11T13:17:00Z"/>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20CE69CF" w14:textId="22A9DD15" w:rsidR="009D7F63" w:rsidRPr="0073389C" w:rsidRDefault="009D7F63" w:rsidP="00771817">
            <w:pPr>
              <w:pStyle w:val="Odsekzoznamu"/>
              <w:spacing w:line="20" w:lineRule="atLeast"/>
              <w:ind w:left="0"/>
              <w:jc w:val="both"/>
              <w:rPr>
                <w:del w:id="3294" w:author="Zuzana Hušeková" w:date="2021-06-11T13:17:00Z"/>
                <w:u w:val="single"/>
              </w:rPr>
            </w:pPr>
            <w:del w:id="3295" w:author="Zuzana Hušeková" w:date="2021-06-11T13:17:00Z">
              <w:r w:rsidRPr="0073389C">
                <w:delText>Zmluva sa nedostatočne monitoruje.</w:delText>
              </w:r>
            </w:del>
          </w:p>
        </w:tc>
        <w:tc>
          <w:tcPr>
            <w:tcW w:w="5270" w:type="dxa"/>
            <w:tcBorders>
              <w:top w:val="single" w:sz="4" w:space="0" w:color="92D400"/>
              <w:left w:val="single" w:sz="4" w:space="0" w:color="9ACD66"/>
              <w:right w:val="single" w:sz="4" w:space="0" w:color="9ACD66"/>
            </w:tcBorders>
            <w:vAlign w:val="center"/>
          </w:tcPr>
          <w:p w14:paraId="29BDEA31" w14:textId="280D899B"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del w:id="3296" w:author="Zuzana Hušeková" w:date="2021-06-11T13:17:00Z"/>
                <w:u w:val="single"/>
              </w:rPr>
            </w:pPr>
            <w:del w:id="3297" w:author="Zuzana Hušeková" w:date="2021-06-11T13:17:00Z">
              <w:r w:rsidRPr="0073389C">
                <w:delText xml:space="preserve">resp. sa nemonitoruje vôbec – </w:delText>
              </w:r>
              <w:r w:rsidR="00D97E57">
                <w:delText>prijímateľ</w:delText>
              </w:r>
              <w:r w:rsidR="00D97E57" w:rsidRPr="0073389C">
                <w:delText xml:space="preserve"> </w:delText>
              </w:r>
              <w:r w:rsidRPr="0073389C">
                <w:delText>nedisponuje informáciami o aktuálnom stave realizácie zákazky</w:delText>
              </w:r>
            </w:del>
          </w:p>
        </w:tc>
      </w:tr>
      <w:tr w:rsidR="009D7F63" w:rsidRPr="0073389C" w14:paraId="432DE1B2" w14:textId="77777777" w:rsidTr="009D7F63">
        <w:trPr>
          <w:del w:id="3298" w:author="Zuzana Hušeková" w:date="2021-06-11T13:17:00Z"/>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D926671" w14:textId="339E45FC" w:rsidR="009D7F63" w:rsidRPr="0073389C" w:rsidRDefault="009D7F63" w:rsidP="00771817">
            <w:pPr>
              <w:spacing w:after="200" w:line="20" w:lineRule="atLeast"/>
              <w:jc w:val="both"/>
              <w:rPr>
                <w:del w:id="3299" w:author="Zuzana Hušeková" w:date="2021-06-11T13:17:00Z"/>
                <w:b/>
              </w:rPr>
            </w:pPr>
            <w:del w:id="3300" w:author="Zuzana Hušeková" w:date="2021-06-11T13:17:00Z">
              <w:r w:rsidRPr="0073389C">
                <w:delText>Akceptujú sa nepravé osvedčenia.</w:delText>
              </w:r>
            </w:del>
          </w:p>
          <w:p w14:paraId="747109D7" w14:textId="59EF9C67" w:rsidR="009D7F63" w:rsidRPr="0073389C" w:rsidRDefault="009D7F63" w:rsidP="00771817">
            <w:pPr>
              <w:pStyle w:val="Odsekzoznamu"/>
              <w:spacing w:line="20" w:lineRule="atLeast"/>
              <w:ind w:left="0"/>
              <w:jc w:val="both"/>
              <w:rPr>
                <w:del w:id="3301" w:author="Zuzana Hušeková" w:date="2021-06-11T13:17:00Z"/>
                <w:u w:val="single"/>
              </w:rPr>
            </w:pPr>
          </w:p>
        </w:tc>
        <w:tc>
          <w:tcPr>
            <w:tcW w:w="5270" w:type="dxa"/>
            <w:tcBorders>
              <w:top w:val="single" w:sz="4" w:space="0" w:color="92D400"/>
              <w:left w:val="single" w:sz="4" w:space="0" w:color="9ACD66"/>
              <w:right w:val="single" w:sz="4" w:space="0" w:color="9ACD66"/>
            </w:tcBorders>
            <w:vAlign w:val="center"/>
          </w:tcPr>
          <w:p w14:paraId="2F9362A2" w14:textId="2026CADF"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del w:id="3302" w:author="Zuzana Hušeková" w:date="2021-06-11T13:17:00Z"/>
                <w:b/>
              </w:rPr>
            </w:pPr>
            <w:del w:id="3303" w:author="Zuzana Hušeková" w:date="2021-06-11T13:17:00Z">
              <w:r w:rsidRPr="0073389C">
                <w:delText>napríklad cieľovej skupine, ktorej osoby sa školení, resp. dodávky služieb mali zúčastniť, ale z rôznych dôvodov sa na školení, resp. na dodávke služieb nezúčastnili (napríklad namiesto školení vykonávali závislú prácu pre zamestnávateľa)</w:delText>
              </w:r>
            </w:del>
          </w:p>
          <w:p w14:paraId="443BBF7C" w14:textId="6EBC611C"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del w:id="3304" w:author="Zuzana Hušeková" w:date="2021-06-11T13:17:00Z"/>
                <w:u w:val="single"/>
              </w:rPr>
            </w:pPr>
            <w:del w:id="3305" w:author="Zuzana Hušeková" w:date="2021-06-11T13:17:00Z">
              <w:r w:rsidRPr="0073389C">
                <w:delText>dodávateľ udeľuje osvedčenia, na ktoré nemá oprávnenie</w:delText>
              </w:r>
            </w:del>
          </w:p>
        </w:tc>
      </w:tr>
      <w:tr w:rsidR="009D7F63" w:rsidRPr="0073389C" w14:paraId="4C0AC7D1" w14:textId="77777777" w:rsidTr="009D7F63">
        <w:trPr>
          <w:del w:id="3306" w:author="Zuzana Hušeková" w:date="2021-06-11T13:17:00Z"/>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523847D9" w14:textId="0B68FAD0" w:rsidR="009D7F63" w:rsidRPr="0073389C" w:rsidRDefault="009D7F63" w:rsidP="00771817">
            <w:pPr>
              <w:spacing w:after="200" w:line="20" w:lineRule="atLeast"/>
              <w:jc w:val="both"/>
              <w:rPr>
                <w:del w:id="3307" w:author="Zuzana Hušeková" w:date="2021-06-11T13:17:00Z"/>
                <w:u w:val="single"/>
              </w:rPr>
            </w:pPr>
            <w:del w:id="3308" w:author="Zuzana Hušeková" w:date="2021-06-11T13:17:00Z">
              <w:r w:rsidRPr="0073389C">
                <w:delText>Zmenili sa štandardné zmluvné ustanovenia (audit, opravné prostriedky, náhrada škôd atď.).</w:delText>
              </w:r>
            </w:del>
          </w:p>
        </w:tc>
        <w:tc>
          <w:tcPr>
            <w:tcW w:w="5270" w:type="dxa"/>
            <w:tcBorders>
              <w:top w:val="single" w:sz="4" w:space="0" w:color="92D400"/>
              <w:left w:val="single" w:sz="4" w:space="0" w:color="9ACD66"/>
              <w:right w:val="single" w:sz="4" w:space="0" w:color="9ACD66"/>
            </w:tcBorders>
            <w:vAlign w:val="center"/>
          </w:tcPr>
          <w:p w14:paraId="54293609" w14:textId="77EBABC0"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del w:id="3309" w:author="Zuzana Hušeková" w:date="2021-06-11T13:17:00Z"/>
                <w:u w:val="single"/>
              </w:rPr>
            </w:pPr>
            <w:del w:id="3310" w:author="Zuzana Hušeková" w:date="2021-06-11T13:17:00Z">
              <w:r w:rsidRPr="0073389C">
                <w:delText>s cieľom vyhnúť sa kontrole zo strany kontrolných orgánov poskytovateľa</w:delText>
              </w:r>
            </w:del>
          </w:p>
        </w:tc>
      </w:tr>
      <w:tr w:rsidR="009D7F63" w:rsidRPr="0073389C" w14:paraId="2AE2F8CE" w14:textId="77777777" w:rsidTr="009D7F63">
        <w:trPr>
          <w:del w:id="3311" w:author="Zuzana Hušeková" w:date="2021-06-11T13:17:00Z"/>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54A080E1" w14:textId="67CFEBC8" w:rsidR="009D7F63" w:rsidRPr="0073389C" w:rsidRDefault="009D7F63" w:rsidP="00771817">
            <w:pPr>
              <w:spacing w:after="200" w:line="20" w:lineRule="atLeast"/>
              <w:jc w:val="both"/>
              <w:rPr>
                <w:del w:id="3312" w:author="Zuzana Hušeková" w:date="2021-06-11T13:17:00Z"/>
              </w:rPr>
            </w:pPr>
            <w:del w:id="3313" w:author="Zuzana Hušeková" w:date="2021-06-11T13:17:00Z">
              <w:r w:rsidRPr="0073389C">
                <w:delText>Projektový manažér spraví a schváli viacero zmien alebo pochybné zmeny v rozsahu prác pre konkrétneho dodávateľa.</w:delText>
              </w:r>
            </w:del>
          </w:p>
        </w:tc>
        <w:tc>
          <w:tcPr>
            <w:tcW w:w="5270" w:type="dxa"/>
            <w:tcBorders>
              <w:top w:val="single" w:sz="4" w:space="0" w:color="92D400"/>
              <w:left w:val="single" w:sz="4" w:space="0" w:color="9ACD66"/>
              <w:right w:val="single" w:sz="4" w:space="0" w:color="9ACD66"/>
            </w:tcBorders>
            <w:vAlign w:val="center"/>
          </w:tcPr>
          <w:p w14:paraId="2C7D1D6B" w14:textId="2EAC6EE2"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del w:id="3314" w:author="Zuzana Hušeková" w:date="2021-06-11T13:17:00Z"/>
              </w:rPr>
            </w:pPr>
            <w:del w:id="3315" w:author="Zuzana Hušeková" w:date="2021-06-11T13:17:00Z">
              <w:r w:rsidRPr="0073389C">
                <w:delText xml:space="preserve">bez oznámenia poskytovateľovi, pričom dochádza k značnej zmene projektu. </w:delText>
              </w:r>
            </w:del>
          </w:p>
          <w:p w14:paraId="56DE5801" w14:textId="2826B25D"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del w:id="3316" w:author="Zuzana Hušeková" w:date="2021-06-11T13:17:00Z"/>
              </w:rPr>
            </w:pPr>
            <w:del w:id="3317" w:author="Zuzana Hušeková" w:date="2021-06-11T13:17:00Z">
              <w:r w:rsidRPr="0073389C">
                <w:delText>vykonané zmeny môžu indikovať podvodné konanie projektového manažéra</w:delText>
              </w:r>
            </w:del>
          </w:p>
        </w:tc>
      </w:tr>
      <w:tr w:rsidR="009D7F63" w:rsidRPr="0073389C" w14:paraId="2B04981B" w14:textId="77777777" w:rsidTr="009D7F63">
        <w:trPr>
          <w:del w:id="3318" w:author="Zuzana Hušeková" w:date="2021-06-11T13:17:00Z"/>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606FB387" w14:textId="4CEB1DE5" w:rsidR="009D7F63" w:rsidRPr="0073389C" w:rsidRDefault="009D7F63" w:rsidP="00771817">
            <w:pPr>
              <w:spacing w:after="200" w:line="20" w:lineRule="atLeast"/>
              <w:jc w:val="both"/>
              <w:rPr>
                <w:del w:id="3319" w:author="Zuzana Hušeková" w:date="2021-06-11T13:17:00Z"/>
                <w:u w:val="single"/>
              </w:rPr>
            </w:pPr>
            <w:del w:id="3320" w:author="Zuzana Hušeková" w:date="2021-06-11T13:17:00Z">
              <w:r w:rsidRPr="0073389C">
                <w:delText xml:space="preserve">Pri medzinárodných, alebo veľkých a národných projektoch dochádza k dlhému a neobjasnenému oneskoreniu medzi oznámením </w:delText>
              </w:r>
              <w:r w:rsidR="00D97E57">
                <w:delText>úspešného</w:delText>
              </w:r>
              <w:r w:rsidR="00D97E57" w:rsidRPr="0073389C">
                <w:delText xml:space="preserve"> </w:delText>
              </w:r>
              <w:r w:rsidRPr="0073389C">
                <w:delText xml:space="preserve">uchádzača a podpísaním zmluvy. </w:delText>
              </w:r>
            </w:del>
          </w:p>
        </w:tc>
        <w:tc>
          <w:tcPr>
            <w:tcW w:w="5270" w:type="dxa"/>
            <w:tcBorders>
              <w:top w:val="single" w:sz="4" w:space="0" w:color="92D400"/>
              <w:left w:val="single" w:sz="4" w:space="0" w:color="9ACD66"/>
              <w:right w:val="single" w:sz="4" w:space="0" w:color="9ACD66"/>
            </w:tcBorders>
            <w:vAlign w:val="center"/>
          </w:tcPr>
          <w:p w14:paraId="384720D4" w14:textId="16537711"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del w:id="3321" w:author="Zuzana Hušeková" w:date="2021-06-11T13:17:00Z"/>
              </w:rPr>
            </w:pPr>
            <w:del w:id="3322" w:author="Zuzana Hušeková" w:date="2021-06-11T13:17:00Z">
              <w:r w:rsidRPr="0073389C">
                <w:delText>indikuje možnosť, že dodávateľ odmieta zaplatiť úplatok alebo rokuje v súvislosti so žiadosťou o úplatok.</w:delText>
              </w:r>
            </w:del>
          </w:p>
          <w:p w14:paraId="1BC3363E" w14:textId="1B0B7B8E"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del w:id="3323" w:author="Zuzana Hušeková" w:date="2021-06-11T13:17:00Z"/>
                <w:u w:val="single"/>
              </w:rPr>
            </w:pPr>
          </w:p>
        </w:tc>
      </w:tr>
      <w:tr w:rsidR="009D7F63" w:rsidRPr="0073389C" w14:paraId="666AD55F" w14:textId="77777777" w:rsidTr="009D7F63">
        <w:trPr>
          <w:del w:id="3324" w:author="Zuzana Hušeková" w:date="2021-06-11T13:17:00Z"/>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6A4C0465" w14:textId="6871DB4B" w:rsidR="009D7F63" w:rsidRPr="0073389C" w:rsidRDefault="009D7F63" w:rsidP="00771817">
            <w:pPr>
              <w:spacing w:after="200" w:line="20" w:lineRule="atLeast"/>
              <w:jc w:val="both"/>
              <w:rPr>
                <w:del w:id="3325" w:author="Zuzana Hušeková" w:date="2021-06-11T13:17:00Z"/>
                <w:u w:val="single"/>
              </w:rPr>
            </w:pPr>
            <w:del w:id="3326" w:author="Zuzana Hušeková" w:date="2021-06-11T13:17:00Z">
              <w:r w:rsidRPr="0073389C">
                <w:delText>Na technických špecifikáciách alebo referenčnom rámci sa vykonali podstatné zmeny.</w:delText>
              </w:r>
            </w:del>
          </w:p>
        </w:tc>
        <w:tc>
          <w:tcPr>
            <w:tcW w:w="5270" w:type="dxa"/>
            <w:tcBorders>
              <w:top w:val="single" w:sz="4" w:space="0" w:color="92D400"/>
              <w:left w:val="single" w:sz="4" w:space="0" w:color="9ACD66"/>
              <w:right w:val="single" w:sz="4" w:space="0" w:color="9ACD66"/>
            </w:tcBorders>
            <w:vAlign w:val="center"/>
          </w:tcPr>
          <w:p w14:paraId="01518690" w14:textId="72F6BA76"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del w:id="3327" w:author="Zuzana Hušeková" w:date="2021-06-11T13:17:00Z"/>
              </w:rPr>
            </w:pPr>
            <w:del w:id="3328" w:author="Zuzana Hušeková" w:date="2021-06-11T13:17:00Z">
              <w:r w:rsidRPr="0073389C">
                <w:delText>bez uzatvorenia príslušného dodatku</w:delText>
              </w:r>
            </w:del>
          </w:p>
          <w:p w14:paraId="2FA3FD0F" w14:textId="3555B48F"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del w:id="3329" w:author="Zuzana Hušeková" w:date="2021-06-11T13:17:00Z"/>
              </w:rPr>
            </w:pPr>
            <w:del w:id="3330" w:author="Zuzana Hušeková" w:date="2021-06-11T13:17:00Z">
              <w:r w:rsidRPr="0073389C">
                <w:delText>menia zásadným spôsobom podstatu predmetu zákazky</w:delText>
              </w:r>
            </w:del>
          </w:p>
          <w:p w14:paraId="412FEB83" w14:textId="7DB948AD"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del w:id="3331" w:author="Zuzana Hušeková" w:date="2021-06-11T13:17:00Z"/>
                <w:u w:val="single"/>
              </w:rPr>
            </w:pPr>
            <w:del w:id="3332" w:author="Zuzana Hušeková" w:date="2021-06-11T13:17:00Z">
              <w:r w:rsidRPr="0073389C">
                <w:delText>zvyšujú, alebo menia ceny jednotlivých položiek rozpočtu</w:delText>
              </w:r>
            </w:del>
          </w:p>
        </w:tc>
      </w:tr>
      <w:tr w:rsidR="009D7F63" w:rsidRPr="0073389C" w14:paraId="712DE4F8" w14:textId="77777777" w:rsidTr="009D7F63">
        <w:trPr>
          <w:del w:id="3333" w:author="Zuzana Hušeková" w:date="2021-06-11T13:17:00Z"/>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2B887854" w14:textId="74E3496B" w:rsidR="009D7F63" w:rsidRPr="0073389C" w:rsidRDefault="009D7F63" w:rsidP="00771817">
            <w:pPr>
              <w:spacing w:after="200" w:line="20" w:lineRule="atLeast"/>
              <w:jc w:val="both"/>
              <w:rPr>
                <w:del w:id="3334" w:author="Zuzana Hušeková" w:date="2021-06-11T13:17:00Z"/>
              </w:rPr>
            </w:pPr>
            <w:del w:id="3335" w:author="Zuzana Hušeková" w:date="2021-06-11T13:17:00Z">
              <w:r w:rsidRPr="0073389C">
                <w:delText>Znížilo sa množstvo položiek, ktoré sa majú dodať, bez úmerného zníženia výšky úhrady.</w:delText>
              </w:r>
            </w:del>
          </w:p>
          <w:p w14:paraId="2D7CE7B0" w14:textId="4E848F59" w:rsidR="009D7F63" w:rsidRPr="0073389C" w:rsidRDefault="009D7F63" w:rsidP="00771817">
            <w:pPr>
              <w:pStyle w:val="Odsekzoznamu"/>
              <w:spacing w:line="20" w:lineRule="atLeast"/>
              <w:ind w:left="0"/>
              <w:jc w:val="both"/>
              <w:rPr>
                <w:del w:id="3336" w:author="Zuzana Hušeková" w:date="2021-06-11T13:17:00Z"/>
                <w:u w:val="single"/>
              </w:rPr>
            </w:pPr>
          </w:p>
        </w:tc>
        <w:tc>
          <w:tcPr>
            <w:tcW w:w="5270" w:type="dxa"/>
            <w:tcBorders>
              <w:top w:val="single" w:sz="4" w:space="0" w:color="92D400"/>
              <w:left w:val="single" w:sz="4" w:space="0" w:color="9ACD66"/>
              <w:right w:val="single" w:sz="4" w:space="0" w:color="9ACD66"/>
            </w:tcBorders>
            <w:vAlign w:val="center"/>
          </w:tcPr>
          <w:p w14:paraId="2BD1151E" w14:textId="770E68EF" w:rsidR="009D7F63" w:rsidRPr="0073389C" w:rsidRDefault="00D97E57"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del w:id="3337" w:author="Zuzana Hušeková" w:date="2021-06-11T13:17:00Z"/>
                <w:b/>
              </w:rPr>
            </w:pPr>
            <w:del w:id="3338" w:author="Zuzana Hušeková" w:date="2021-06-11T13:17:00Z">
              <w:r>
                <w:delText>prijímateľ</w:delText>
              </w:r>
              <w:r w:rsidRPr="0073389C">
                <w:delText xml:space="preserve"> </w:delText>
              </w:r>
              <w:r w:rsidR="009D7F63" w:rsidRPr="0073389C">
                <w:delText xml:space="preserve">vypláca dodávateľovi faktúry v plnej výške, aj keď nie je dodaná služba, alebo tovar v požadovanej kvalite, pričom o tejto skutočnosti </w:delText>
              </w:r>
              <w:r>
                <w:delText>prijímateľ</w:delText>
              </w:r>
              <w:r w:rsidRPr="0073389C">
                <w:delText xml:space="preserve"> </w:delText>
              </w:r>
              <w:r w:rsidR="009D7F63" w:rsidRPr="0073389C">
                <w:delText>vedel v čase úhrady faktúr</w:delText>
              </w:r>
            </w:del>
          </w:p>
          <w:p w14:paraId="0F23F2FF" w14:textId="6E8E82CE"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del w:id="3339" w:author="Zuzana Hušeková" w:date="2021-06-11T13:17:00Z"/>
                <w:u w:val="single"/>
              </w:rPr>
            </w:pPr>
            <w:del w:id="3340" w:author="Zuzana Hušeková" w:date="2021-06-11T13:17:00Z">
              <w:r w:rsidRPr="0073389C">
                <w:delText>bez uzatvorenia príslušného dodatku</w:delText>
              </w:r>
            </w:del>
          </w:p>
        </w:tc>
      </w:tr>
      <w:tr w:rsidR="009D7F63" w:rsidRPr="0073389C" w14:paraId="6FC565A8" w14:textId="77777777" w:rsidTr="009D7F63">
        <w:trPr>
          <w:del w:id="3341" w:author="Zuzana Hušeková" w:date="2021-06-11T13:17:00Z"/>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08B5F11D" w14:textId="168FB42D" w:rsidR="009D7F63" w:rsidRPr="0073389C" w:rsidRDefault="009D7F63" w:rsidP="00771817">
            <w:pPr>
              <w:spacing w:after="200" w:line="20" w:lineRule="atLeast"/>
              <w:jc w:val="both"/>
              <w:rPr>
                <w:del w:id="3342" w:author="Zuzana Hušeková" w:date="2021-06-11T13:17:00Z"/>
                <w:u w:val="single"/>
              </w:rPr>
            </w:pPr>
            <w:del w:id="3343" w:author="Zuzana Hušeková" w:date="2021-06-11T13:17:00Z">
              <w:r w:rsidRPr="0073389C">
                <w:delText>Chýba zmluva alebo existuje nedostatočná dokumentácia v prospech nákupu.</w:delText>
              </w:r>
            </w:del>
          </w:p>
        </w:tc>
        <w:tc>
          <w:tcPr>
            <w:tcW w:w="5270" w:type="dxa"/>
            <w:tcBorders>
              <w:top w:val="single" w:sz="4" w:space="0" w:color="92D400"/>
              <w:left w:val="single" w:sz="4" w:space="0" w:color="9ACD66"/>
              <w:right w:val="single" w:sz="4" w:space="0" w:color="9ACD66"/>
            </w:tcBorders>
            <w:vAlign w:val="center"/>
          </w:tcPr>
          <w:p w14:paraId="46EF921E" w14:textId="6F394BA2" w:rsidR="009D7F63" w:rsidRPr="0073389C" w:rsidRDefault="009D7F63" w:rsidP="005B7173">
            <w:pPr>
              <w:pStyle w:val="Odsekzoznamu"/>
              <w:numPr>
                <w:ilvl w:val="0"/>
                <w:numId w:val="45"/>
              </w:numPr>
              <w:spacing w:after="120" w:line="20" w:lineRule="atLeast"/>
              <w:jc w:val="both"/>
              <w:cnfStyle w:val="000000000000" w:firstRow="0" w:lastRow="0" w:firstColumn="0" w:lastColumn="0" w:oddVBand="0" w:evenVBand="0" w:oddHBand="0" w:evenHBand="0" w:firstRowFirstColumn="0" w:firstRowLastColumn="0" w:lastRowFirstColumn="0" w:lastRowLastColumn="0"/>
              <w:rPr>
                <w:del w:id="3344" w:author="Zuzana Hušeková" w:date="2021-06-11T13:17:00Z"/>
              </w:rPr>
            </w:pPr>
            <w:del w:id="3345" w:author="Zuzana Hušeková" w:date="2021-06-11T13:17:00Z">
              <w:r w:rsidRPr="0073389C">
                <w:delText>indikuje snahu zahmliť podmienky obstarania tovaru/služby/stavebných prác</w:delText>
              </w:r>
            </w:del>
          </w:p>
        </w:tc>
      </w:tr>
      <w:tr w:rsidR="009D7F63" w:rsidRPr="0073389C" w14:paraId="7895E912" w14:textId="77777777" w:rsidTr="009D7F63">
        <w:trPr>
          <w:del w:id="3346" w:author="Zuzana Hušeková" w:date="2021-06-11T13:17:00Z"/>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02D9D94B" w14:textId="4106B0DA" w:rsidR="009D7F63" w:rsidRPr="0073389C" w:rsidRDefault="009D7F63" w:rsidP="00771817">
            <w:pPr>
              <w:spacing w:after="200" w:line="20" w:lineRule="atLeast"/>
              <w:jc w:val="both"/>
              <w:rPr>
                <w:del w:id="3347" w:author="Zuzana Hušeková" w:date="2021-06-11T13:17:00Z"/>
                <w:u w:val="single"/>
              </w:rPr>
            </w:pPr>
            <w:del w:id="3348" w:author="Zuzana Hušeková" w:date="2021-06-11T13:17:00Z">
              <w:r w:rsidRPr="0073389C">
                <w:delText xml:space="preserve">Zamestnanec </w:delText>
              </w:r>
              <w:r w:rsidR="00D97E57">
                <w:delText>prijímateľa</w:delText>
              </w:r>
              <w:r w:rsidRPr="0073389C">
                <w:delText xml:space="preserve"> sa pri posudzovaní dokumentov správa neobvykle: zdráha sa odpovedať na otázky manažmentu o neobjasnených oneskoreniach a chýbajúcej dokumentácii.</w:delText>
              </w:r>
            </w:del>
          </w:p>
        </w:tc>
        <w:tc>
          <w:tcPr>
            <w:tcW w:w="5270" w:type="dxa"/>
            <w:tcBorders>
              <w:top w:val="single" w:sz="4" w:space="0" w:color="92D400"/>
              <w:left w:val="single" w:sz="4" w:space="0" w:color="9ACD66"/>
              <w:right w:val="single" w:sz="4" w:space="0" w:color="9ACD66"/>
            </w:tcBorders>
            <w:vAlign w:val="center"/>
          </w:tcPr>
          <w:p w14:paraId="7A71BE13" w14:textId="60C989D8"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del w:id="3349" w:author="Zuzana Hušeková" w:date="2021-06-11T13:17:00Z"/>
                <w:u w:val="single"/>
              </w:rPr>
            </w:pPr>
            <w:del w:id="3350" w:author="Zuzana Hušeková" w:date="2021-06-11T13:17:00Z">
              <w:r w:rsidRPr="0073389C">
                <w:delText>indikuje zah</w:delText>
              </w:r>
              <w:r w:rsidR="00A41DD3">
                <w:delText>m</w:delText>
              </w:r>
              <w:r w:rsidRPr="0073389C">
                <w:delText>lievanie skutočností s cieľom chrániť podvodné konanie</w:delText>
              </w:r>
            </w:del>
          </w:p>
        </w:tc>
      </w:tr>
      <w:tr w:rsidR="009D7F63" w:rsidRPr="0073389C" w14:paraId="5208A04A" w14:textId="77777777" w:rsidTr="009D7F63">
        <w:trPr>
          <w:del w:id="3351" w:author="Zuzana Hušeková" w:date="2021-06-11T13:17:00Z"/>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2A1B465C" w14:textId="73FC2489" w:rsidR="009D7F63" w:rsidRPr="0073389C" w:rsidRDefault="009D7F63" w:rsidP="00771817">
            <w:pPr>
              <w:spacing w:after="200" w:line="20" w:lineRule="atLeast"/>
              <w:jc w:val="both"/>
              <w:rPr>
                <w:del w:id="3352" w:author="Zuzana Hušeková" w:date="2021-06-11T13:17:00Z"/>
                <w:u w:val="single"/>
              </w:rPr>
            </w:pPr>
            <w:del w:id="3353" w:author="Zuzana Hušeková" w:date="2021-06-11T13:17:00Z">
              <w:r w:rsidRPr="0073389C">
                <w:delText>Existuje veľký počet administratívnych preskúmaní a zrušených postupov verejného obstarávania.</w:delText>
              </w:r>
            </w:del>
          </w:p>
        </w:tc>
        <w:tc>
          <w:tcPr>
            <w:tcW w:w="5270" w:type="dxa"/>
            <w:tcBorders>
              <w:top w:val="single" w:sz="4" w:space="0" w:color="92D400"/>
              <w:left w:val="single" w:sz="4" w:space="0" w:color="9ACD66"/>
              <w:right w:val="single" w:sz="4" w:space="0" w:color="9ACD66"/>
            </w:tcBorders>
            <w:vAlign w:val="center"/>
          </w:tcPr>
          <w:p w14:paraId="736703C5" w14:textId="20605430"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del w:id="3354" w:author="Zuzana Hušeková" w:date="2021-06-11T13:17:00Z"/>
              </w:rPr>
            </w:pPr>
            <w:del w:id="3355" w:author="Zuzana Hušeková" w:date="2021-06-11T13:17:00Z">
              <w:r w:rsidRPr="0073389C">
                <w:delText xml:space="preserve">indikuje skutočnosť, že </w:delText>
              </w:r>
              <w:r w:rsidR="00D97E57">
                <w:delText>prijímateľ</w:delText>
              </w:r>
              <w:r w:rsidR="00D97E57" w:rsidRPr="0073389C">
                <w:delText xml:space="preserve"> </w:delText>
              </w:r>
              <w:r w:rsidRPr="0073389C">
                <w:delText xml:space="preserve">sa snaží zadať zákazku konkrétnemu dodávateľovi, pričom vo vyhlásených súťažiach sa uchádzajú spoločnosti s lepšími cenovými ponukami, ktorých </w:delText>
              </w:r>
              <w:r w:rsidR="00D97E57">
                <w:delText>p</w:delText>
              </w:r>
              <w:r w:rsidR="00C4557E">
                <w:delText>rijímateľ</w:delText>
              </w:r>
              <w:r w:rsidR="00D97E57" w:rsidRPr="0073389C">
                <w:delText xml:space="preserve"> </w:delText>
              </w:r>
              <w:r w:rsidRPr="0073389C">
                <w:delText>nedokáže vylúčiť z dôvodu nesplnenia niektorej podmienky účasti</w:delText>
              </w:r>
            </w:del>
          </w:p>
        </w:tc>
      </w:tr>
      <w:tr w:rsidR="009D7F63" w:rsidRPr="0073389C" w14:paraId="41AFB947" w14:textId="77777777" w:rsidTr="009D7F63">
        <w:trPr>
          <w:del w:id="3356" w:author="Zuzana Hušeková" w:date="2021-06-11T13:17:00Z"/>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bottom w:val="single" w:sz="4" w:space="0" w:color="9ACD66"/>
              <w:right w:val="single" w:sz="4" w:space="0" w:color="9ACD66"/>
            </w:tcBorders>
            <w:vAlign w:val="center"/>
          </w:tcPr>
          <w:p w14:paraId="2FFA1D50" w14:textId="0EC35ABE" w:rsidR="009D7F63" w:rsidRPr="0073389C" w:rsidRDefault="009D7F63" w:rsidP="00771817">
            <w:pPr>
              <w:spacing w:after="200" w:line="20" w:lineRule="atLeast"/>
              <w:jc w:val="both"/>
              <w:rPr>
                <w:del w:id="3357" w:author="Zuzana Hušeková" w:date="2021-06-11T13:17:00Z"/>
                <w:u w:val="single"/>
              </w:rPr>
            </w:pPr>
            <w:del w:id="3358" w:author="Zuzana Hušeková" w:date="2021-06-11T13:17:00Z">
              <w:r w:rsidRPr="0073389C">
                <w:delText xml:space="preserve">V zmluve sa vykonali akékoľvek zmeny týkajúce sa kvality, množstva alebo </w:delText>
              </w:r>
              <w:r w:rsidRPr="0073389C">
                <w:lastRenderedPageBreak/>
                <w:delText xml:space="preserve">špecifikácie tovaru a služieb, ktoré sa líšia od ponukových dokumentov </w:delText>
              </w:r>
            </w:del>
          </w:p>
        </w:tc>
        <w:tc>
          <w:tcPr>
            <w:tcW w:w="5270" w:type="dxa"/>
            <w:tcBorders>
              <w:top w:val="single" w:sz="4" w:space="0" w:color="92D400"/>
              <w:left w:val="single" w:sz="4" w:space="0" w:color="9ACD66"/>
              <w:bottom w:val="single" w:sz="4" w:space="0" w:color="9ACD66"/>
              <w:right w:val="single" w:sz="4" w:space="0" w:color="9ACD66"/>
            </w:tcBorders>
            <w:vAlign w:val="center"/>
          </w:tcPr>
          <w:p w14:paraId="29434527" w14:textId="609CA706" w:rsidR="009D7F63" w:rsidRPr="0073389C" w:rsidRDefault="009D7F63" w:rsidP="005B7173">
            <w:pPr>
              <w:pStyle w:val="Odsekzoznamu"/>
              <w:numPr>
                <w:ilvl w:val="0"/>
                <w:numId w:val="45"/>
              </w:numPr>
              <w:spacing w:after="120" w:line="20" w:lineRule="atLeast"/>
              <w:jc w:val="both"/>
              <w:cnfStyle w:val="000000000000" w:firstRow="0" w:lastRow="0" w:firstColumn="0" w:lastColumn="0" w:oddVBand="0" w:evenVBand="0" w:oddHBand="0" w:evenHBand="0" w:firstRowFirstColumn="0" w:firstRowLastColumn="0" w:lastRowFirstColumn="0" w:lastRowLastColumn="0"/>
              <w:rPr>
                <w:del w:id="3359" w:author="Zuzana Hušeková" w:date="2021-06-11T13:17:00Z"/>
                <w:u w:val="single"/>
              </w:rPr>
            </w:pPr>
            <w:del w:id="3360" w:author="Zuzana Hušeková" w:date="2021-06-11T13:17:00Z">
              <w:r w:rsidRPr="0073389C">
                <w:lastRenderedPageBreak/>
                <w:delText>zmena sa týka referenčného rámca, technických špecifikácií;</w:delText>
              </w:r>
            </w:del>
          </w:p>
          <w:p w14:paraId="14C0C0C3" w14:textId="1706F746" w:rsidR="009D7F63" w:rsidRPr="0073389C" w:rsidRDefault="009D7F63" w:rsidP="005B7173">
            <w:pPr>
              <w:pStyle w:val="Odsekzoznamu"/>
              <w:numPr>
                <w:ilvl w:val="0"/>
                <w:numId w:val="45"/>
              </w:numPr>
              <w:spacing w:after="120" w:line="20" w:lineRule="atLeast"/>
              <w:jc w:val="both"/>
              <w:cnfStyle w:val="000000000000" w:firstRow="0" w:lastRow="0" w:firstColumn="0" w:lastColumn="0" w:oddVBand="0" w:evenVBand="0" w:oddHBand="0" w:evenHBand="0" w:firstRowFirstColumn="0" w:firstRowLastColumn="0" w:lastRowFirstColumn="0" w:lastRowLastColumn="0"/>
              <w:rPr>
                <w:del w:id="3361" w:author="Zuzana Hušeková" w:date="2021-06-11T13:17:00Z"/>
                <w:u w:val="single"/>
              </w:rPr>
            </w:pPr>
            <w:del w:id="3362" w:author="Zuzana Hušeková" w:date="2021-06-11T13:17:00Z">
              <w:r w:rsidRPr="0073389C">
                <w:lastRenderedPageBreak/>
                <w:delText xml:space="preserve">indikuje zásadnú zmenu podmienok VO </w:delText>
              </w:r>
            </w:del>
          </w:p>
        </w:tc>
      </w:tr>
    </w:tbl>
    <w:p w14:paraId="0D63BABA" w14:textId="61DC3191" w:rsidR="00F457A3" w:rsidRDefault="00F457A3" w:rsidP="00F457A3">
      <w:pPr>
        <w:rPr>
          <w:del w:id="3363" w:author="Zuzana Hušeková" w:date="2021-06-11T13:17:00Z"/>
          <w:rFonts w:ascii="Times New Roman" w:hAnsi="Times New Roman"/>
          <w:b/>
          <w:sz w:val="24"/>
        </w:rPr>
      </w:pPr>
      <w:del w:id="3364" w:author="Zuzana Hušeková" w:date="2021-06-11T13:17:00Z">
        <w:r>
          <w:rPr>
            <w:rFonts w:ascii="Times New Roman" w:hAnsi="Times New Roman"/>
            <w:b/>
            <w:sz w:val="24"/>
          </w:rPr>
          <w:lastRenderedPageBreak/>
          <w:delText xml:space="preserve">Verejné obstarávania </w:delText>
        </w:r>
        <w:r w:rsidR="00A2535D">
          <w:rPr>
            <w:rFonts w:ascii="Times New Roman" w:hAnsi="Times New Roman"/>
            <w:b/>
            <w:sz w:val="24"/>
          </w:rPr>
          <w:delText>v rámci</w:delText>
        </w:r>
        <w:r w:rsidR="00F87338">
          <w:rPr>
            <w:rFonts w:ascii="Times New Roman" w:hAnsi="Times New Roman"/>
            <w:b/>
            <w:sz w:val="24"/>
          </w:rPr>
          <w:delText xml:space="preserve"> </w:delText>
        </w:r>
        <w:r>
          <w:rPr>
            <w:rFonts w:ascii="Times New Roman" w:hAnsi="Times New Roman"/>
            <w:b/>
            <w:sz w:val="24"/>
          </w:rPr>
          <w:delText>zjednoduš</w:delText>
        </w:r>
        <w:r w:rsidR="00A2535D">
          <w:rPr>
            <w:rFonts w:ascii="Times New Roman" w:hAnsi="Times New Roman"/>
            <w:b/>
            <w:sz w:val="24"/>
          </w:rPr>
          <w:delText>eného</w:delText>
        </w:r>
        <w:r>
          <w:rPr>
            <w:rFonts w:ascii="Times New Roman" w:hAnsi="Times New Roman"/>
            <w:b/>
            <w:sz w:val="24"/>
          </w:rPr>
          <w:delText xml:space="preserve"> vykazovan</w:delText>
        </w:r>
        <w:r w:rsidR="00A2535D">
          <w:rPr>
            <w:rFonts w:ascii="Times New Roman" w:hAnsi="Times New Roman"/>
            <w:b/>
            <w:sz w:val="24"/>
          </w:rPr>
          <w:delText>ia</w:delText>
        </w:r>
        <w:r w:rsidRPr="00CA3B38">
          <w:rPr>
            <w:rFonts w:ascii="Times New Roman" w:hAnsi="Times New Roman"/>
            <w:b/>
            <w:sz w:val="24"/>
          </w:rPr>
          <w:delText xml:space="preserve"> výdavkov</w:delText>
        </w:r>
      </w:del>
    </w:p>
    <w:p w14:paraId="45FF348E" w14:textId="57666A94" w:rsidR="00F457A3" w:rsidRPr="00CA3B38" w:rsidRDefault="00F457A3" w:rsidP="00F457A3">
      <w:pPr>
        <w:rPr>
          <w:del w:id="3365" w:author="Zuzana Hušeková" w:date="2021-06-11T13:17:00Z"/>
          <w:rFonts w:ascii="Times New Roman" w:hAnsi="Times New Roman"/>
          <w:b/>
          <w:sz w:val="24"/>
        </w:rPr>
      </w:pPr>
    </w:p>
    <w:p w14:paraId="6A901442" w14:textId="7256E742" w:rsidR="0040641A" w:rsidRPr="00E53156" w:rsidRDefault="0040641A" w:rsidP="00E53156">
      <w:pPr>
        <w:tabs>
          <w:tab w:val="left" w:pos="0"/>
        </w:tabs>
        <w:spacing w:after="200" w:line="276" w:lineRule="auto"/>
        <w:jc w:val="both"/>
        <w:rPr>
          <w:del w:id="3366" w:author="Zuzana Hušeková" w:date="2021-06-11T13:17:00Z"/>
        </w:rPr>
      </w:pPr>
      <w:del w:id="3367" w:author="Zuzana Hušeková" w:date="2021-06-11T13:17:00Z">
        <w:r>
          <w:delText>Verejné obstarávanie tovarov, služieb, alebo stavebných prác na ktoré sa viažu  výdavky, ktoré spadajú pod  ZVV, sa počas implementácie projektu neoveruje. Ak sa RO dozvie, že došlo alebo mohlo dôjsť k porušeniu postupov týkajúcich sa verejného obstarávania</w:delText>
        </w:r>
        <w:r w:rsidR="00F41EF2">
          <w:delText xml:space="preserve"> (bez ohľadu na to, či ho vykonal prijímateľ alebo partner)</w:delText>
        </w:r>
        <w:r>
          <w:delText>, postúpi túto informáciu Úradu pre verejné obstarávanie.</w:delText>
        </w:r>
        <w:r w:rsidR="00CC514B">
          <w:delText xml:space="preserve"> Uvedené </w:delText>
        </w:r>
        <w:r>
          <w:delText>nemá vplyv na oprávnenosť, či výšku oprávnených výdavkov spadajúcich pod ZVV</w:delText>
        </w:r>
        <w:r w:rsidR="00CC514B">
          <w:delText xml:space="preserve"> a</w:delText>
        </w:r>
        <w:r w:rsidR="00C33FF5">
          <w:delText xml:space="preserve"> preto</w:delText>
        </w:r>
        <w:r w:rsidR="00CC514B">
          <w:delText xml:space="preserve"> na základe  uvedenej skutočnosti  RO pre OP EVS neuplatňuje voči prijímateľom ani žiadne sankčné mechanizmy.</w:delText>
        </w:r>
      </w:del>
    </w:p>
    <w:p w14:paraId="34661EAA" w14:textId="0AF2B30C" w:rsidR="009D7F63" w:rsidRPr="0073389C" w:rsidRDefault="009D7F63" w:rsidP="009D7F63">
      <w:pPr>
        <w:spacing w:before="120" w:after="120" w:line="288" w:lineRule="auto"/>
        <w:jc w:val="both"/>
        <w:rPr>
          <w:del w:id="3368" w:author="Zuzana Hušeková" w:date="2021-06-11T13:17:00Z"/>
        </w:rPr>
      </w:pPr>
    </w:p>
    <w:p w14:paraId="4CB32ECF" w14:textId="6A794BFB" w:rsidR="009D7F63" w:rsidRPr="0073389C" w:rsidRDefault="009D7F63" w:rsidP="009D7F63">
      <w:pPr>
        <w:pStyle w:val="Nadpis2"/>
        <w:spacing w:line="288" w:lineRule="auto"/>
        <w:rPr>
          <w:del w:id="3369" w:author="Zuzana Hušeková" w:date="2021-06-11T13:17:00Z"/>
          <w:lang w:val="sk-SK"/>
        </w:rPr>
      </w:pPr>
      <w:bookmarkStart w:id="3370" w:name="_Toc410907878"/>
      <w:bookmarkStart w:id="3371" w:name="_Toc440372888"/>
      <w:bookmarkStart w:id="3372" w:name="_Toc74740431"/>
      <w:del w:id="3373" w:author="Zuzana Hušeková" w:date="2021-06-11T13:17:00Z">
        <w:r w:rsidRPr="0073389C">
          <w:rPr>
            <w:lang w:val="sk-SK"/>
          </w:rPr>
          <w:delText>Informačný systém (ITMS2014+)</w:delText>
        </w:r>
        <w:bookmarkEnd w:id="3370"/>
        <w:bookmarkEnd w:id="3371"/>
        <w:bookmarkEnd w:id="3372"/>
      </w:del>
    </w:p>
    <w:p w14:paraId="111786E1" w14:textId="25CD7ACF" w:rsidR="009D7F63" w:rsidRPr="0073389C" w:rsidRDefault="009D7F63" w:rsidP="009D7F63">
      <w:pPr>
        <w:spacing w:before="120" w:after="120" w:line="288" w:lineRule="auto"/>
        <w:jc w:val="both"/>
        <w:rPr>
          <w:del w:id="3374" w:author="Zuzana Hušeková" w:date="2021-06-11T13:17:00Z"/>
        </w:rPr>
      </w:pPr>
      <w:del w:id="3375" w:author="Zuzana Hušeková" w:date="2021-06-11T13:17:00Z">
        <w:r w:rsidRPr="0073389C">
          <w:delText>ITMS2014+ – IT monitorovací systém pre štrukturálne fondy slúži na komplexné sledovanie priebehu realizácie projektov a stavu čerpania prostriedkov na úrovni jednotlivých EŠIF, operačných programov, prioritných osí, špecifických cieľov a projektov. Zabezpečenie funkčnosti ITMS2014+ je plne v kompetencii C</w:delText>
        </w:r>
        <w:r w:rsidR="00A672FF">
          <w:delText>KO</w:delText>
        </w:r>
        <w:r w:rsidRPr="0073389C">
          <w:delText xml:space="preserve"> v spolupráci s Certifikačným orgánom a DataCentrom.</w:delText>
        </w:r>
      </w:del>
    </w:p>
    <w:p w14:paraId="4E9E2ABF" w14:textId="56ED0BDF" w:rsidR="009D7F63" w:rsidRPr="0073389C" w:rsidRDefault="009D7F63" w:rsidP="009D7F63">
      <w:pPr>
        <w:spacing w:before="120" w:after="120" w:line="288" w:lineRule="auto"/>
        <w:jc w:val="both"/>
        <w:rPr>
          <w:del w:id="3376" w:author="Zuzana Hušeková" w:date="2021-06-11T13:17:00Z"/>
        </w:rPr>
      </w:pPr>
      <w:del w:id="3377" w:author="Zuzana Hušeková" w:date="2021-06-11T13:17:00Z">
        <w:r w:rsidRPr="0073389C">
          <w:delText xml:space="preserve">ITMS2014+ je delený na tri hlavné časti: </w:delText>
        </w:r>
      </w:del>
    </w:p>
    <w:p w14:paraId="24DAC664" w14:textId="534D45F5" w:rsidR="009D7F63" w:rsidRPr="0073389C" w:rsidRDefault="009D7F63" w:rsidP="009D7F63">
      <w:pPr>
        <w:pStyle w:val="Bulletslevel1"/>
        <w:spacing w:after="120" w:line="288" w:lineRule="auto"/>
        <w:ind w:left="567" w:hanging="283"/>
        <w:jc w:val="both"/>
        <w:rPr>
          <w:del w:id="3378" w:author="Zuzana Hušeková" w:date="2021-06-11T13:17:00Z"/>
          <w:rFonts w:cs="Arial"/>
          <w:szCs w:val="19"/>
          <w:lang w:val="sk-SK"/>
        </w:rPr>
      </w:pPr>
      <w:del w:id="3379" w:author="Zuzana Hušeková" w:date="2021-06-11T13:17:00Z">
        <w:r w:rsidRPr="0073389C">
          <w:rPr>
            <w:rFonts w:cs="Arial"/>
            <w:szCs w:val="19"/>
            <w:lang w:val="sk-SK"/>
          </w:rPr>
          <w:delText>neverejná časť ITMS2014+ (CORE ITMS2014+) zabezpečuje programové, projektové a finančné riadenie, kontrolu a audit, ktorá je integrovaná s účtovným systémom ISUF; informačným systémom Európskej komisie SFC2014 a monitorovacími systémami okolitých krajín pre programy cezhraničnej spolupráce;</w:delText>
        </w:r>
      </w:del>
    </w:p>
    <w:p w14:paraId="77F9BE78" w14:textId="56819C39" w:rsidR="009D7F63" w:rsidRPr="0073389C" w:rsidRDefault="009D7F63" w:rsidP="007957E1">
      <w:pPr>
        <w:pStyle w:val="Bulletslevel1"/>
        <w:spacing w:after="120" w:line="288" w:lineRule="auto"/>
        <w:ind w:left="567" w:hanging="283"/>
        <w:jc w:val="both"/>
        <w:rPr>
          <w:del w:id="3380" w:author="Zuzana Hušeková" w:date="2021-06-11T13:17:00Z"/>
          <w:rFonts w:cs="Arial"/>
          <w:szCs w:val="19"/>
          <w:lang w:val="sk-SK"/>
        </w:rPr>
      </w:pPr>
      <w:del w:id="3381" w:author="Zuzana Hušeková" w:date="2021-06-11T13:17:00Z">
        <w:r w:rsidRPr="0073389C">
          <w:rPr>
            <w:rFonts w:cs="Arial"/>
            <w:szCs w:val="19"/>
            <w:lang w:val="sk-SK"/>
          </w:rPr>
          <w:delText>reportovacia časť zabezpečuje tvorbu statických a dynamických dátových exportov;</w:delText>
        </w:r>
      </w:del>
    </w:p>
    <w:p w14:paraId="430D011F" w14:textId="4913CFFD" w:rsidR="009D7F63" w:rsidRPr="00666AC8" w:rsidRDefault="009D7F63" w:rsidP="00CC5712">
      <w:pPr>
        <w:pStyle w:val="Bulletslevel1"/>
        <w:ind w:left="567" w:hanging="283"/>
        <w:jc w:val="both"/>
        <w:rPr>
          <w:del w:id="3382" w:author="Zuzana Hušeková" w:date="2021-06-11T13:17:00Z"/>
          <w:lang w:val="sk-SK"/>
        </w:rPr>
      </w:pPr>
      <w:del w:id="3383" w:author="Zuzana Hušeková" w:date="2021-06-11T13:17:00Z">
        <w:r w:rsidRPr="00666AC8">
          <w:rPr>
            <w:b/>
            <w:lang w:val="sk-SK"/>
          </w:rPr>
          <w:delText>verejná časť</w:delText>
        </w:r>
        <w:r w:rsidRPr="00666AC8">
          <w:rPr>
            <w:lang w:val="sk-SK"/>
          </w:rPr>
          <w:delText xml:space="preserve"> (verejný portál ITMS2014+, </w:delText>
        </w:r>
        <w:r w:rsidR="00AB3049" w:rsidRPr="00AB3049">
          <w:rPr>
            <w:rFonts w:cs="Arial"/>
            <w:szCs w:val="19"/>
            <w:lang w:val="sk-SK"/>
          </w:rPr>
          <w:delText xml:space="preserve">https://public.itms2014.sk/ </w:delText>
        </w:r>
        <w:r w:rsidRPr="00666AC8">
          <w:rPr>
            <w:lang w:val="sk-SK"/>
          </w:rPr>
          <w:delText>) zabezpečuje komunikáciu so žiadateľom/prijímateľom.</w:delText>
        </w:r>
      </w:del>
    </w:p>
    <w:p w14:paraId="64F0E218" w14:textId="68A3A10B" w:rsidR="009D7F63" w:rsidRPr="0073389C" w:rsidRDefault="009D7F63" w:rsidP="007957E1">
      <w:pPr>
        <w:spacing w:before="120" w:after="120" w:line="288" w:lineRule="auto"/>
        <w:jc w:val="both"/>
        <w:rPr>
          <w:del w:id="3384" w:author="Zuzana Hušeková" w:date="2021-06-11T13:17:00Z"/>
        </w:rPr>
      </w:pPr>
      <w:del w:id="3385" w:author="Zuzana Hušeková" w:date="2021-06-11T13:17:00Z">
        <w:r w:rsidRPr="0073389C">
          <w:rPr>
            <w:b/>
          </w:rPr>
          <w:delText>Verejný portál ITMS2014+</w:delText>
        </w:r>
        <w:r w:rsidRPr="0073389C">
          <w:delText xml:space="preserve"> slúži na komunikáciu a výmenu dát medzi žiadateľom/prijímateľom a poskytovateľom. Úlohou prijímateľov je zadávať povinné údaje do verejne prístupnej časti ITMS2014+ (ďalej len „verejného portálu ITMS2014+“), ktorá sa nachádza na webovom sídle  </w:delText>
        </w:r>
        <w:r w:rsidR="007957E1" w:rsidRPr="007957E1">
          <w:delText>https://public.itms2014.sk/</w:delText>
        </w:r>
        <w:r w:rsidRPr="0073389C">
          <w:delText>.</w:delText>
        </w:r>
      </w:del>
    </w:p>
    <w:p w14:paraId="081E98C6" w14:textId="31FA7691" w:rsidR="009D7F63" w:rsidRPr="0073389C" w:rsidRDefault="009D7F63" w:rsidP="009D7F63">
      <w:pPr>
        <w:spacing w:before="120" w:after="120" w:line="288" w:lineRule="auto"/>
        <w:jc w:val="both"/>
        <w:rPr>
          <w:del w:id="3386" w:author="Zuzana Hušeková" w:date="2021-06-11T13:17:00Z"/>
        </w:rPr>
      </w:pPr>
      <w:del w:id="3387" w:author="Zuzana Hušeková" w:date="2021-06-11T13:17:00Z">
        <w:r w:rsidRPr="0073389C">
          <w:delText>Prístup do verejného portálu ITMS2014+ prijímateľ získal pred predložením žiadosti o NFP, t. j. ešte ako žiadateľ. To znamená, že osoba, ktorá má aktivované užívateľské konto na portáli ITMS2014+</w:delText>
        </w:r>
        <w:r w:rsidRPr="0073389C">
          <w:rPr>
            <w:rStyle w:val="Odkaznapoznmkupodiarou"/>
            <w:sz w:val="19"/>
          </w:rPr>
          <w:footnoteReference w:id="164"/>
        </w:r>
        <w:r w:rsidRPr="0073389C">
          <w:delText>, tento prístup ďalej využíva na predkladanie všetkých relevantných dokumentov, najmä:</w:delText>
        </w:r>
      </w:del>
    </w:p>
    <w:p w14:paraId="18D7A68B" w14:textId="70A35644" w:rsidR="009D7F63" w:rsidRPr="0073389C" w:rsidRDefault="009D7F63" w:rsidP="009D7F63">
      <w:pPr>
        <w:pStyle w:val="Bulletslevel1"/>
        <w:spacing w:after="120" w:line="288" w:lineRule="auto"/>
        <w:ind w:left="567" w:hanging="283"/>
        <w:jc w:val="both"/>
        <w:rPr>
          <w:del w:id="3390" w:author="Zuzana Hušeková" w:date="2021-06-11T13:17:00Z"/>
          <w:rFonts w:cs="Arial"/>
          <w:szCs w:val="19"/>
          <w:lang w:val="sk-SK"/>
        </w:rPr>
      </w:pPr>
      <w:del w:id="3391" w:author="Zuzana Hušeková" w:date="2021-06-11T13:17:00Z">
        <w:r w:rsidRPr="0073389C">
          <w:rPr>
            <w:rFonts w:cs="Arial"/>
            <w:szCs w:val="19"/>
            <w:lang w:val="sk-SK"/>
          </w:rPr>
          <w:delText>monitorovacích správ,</w:delText>
        </w:r>
      </w:del>
    </w:p>
    <w:p w14:paraId="241CE855" w14:textId="45315461" w:rsidR="009D7F63" w:rsidRPr="0073389C" w:rsidRDefault="009D7F63" w:rsidP="009D7F63">
      <w:pPr>
        <w:pStyle w:val="Bulletslevel1"/>
        <w:spacing w:after="120" w:line="288" w:lineRule="auto"/>
        <w:ind w:left="567" w:hanging="283"/>
        <w:jc w:val="both"/>
        <w:rPr>
          <w:del w:id="3392" w:author="Zuzana Hušeková" w:date="2021-06-11T13:17:00Z"/>
          <w:rFonts w:cs="Arial"/>
          <w:szCs w:val="19"/>
          <w:lang w:val="sk-SK"/>
        </w:rPr>
      </w:pPr>
      <w:del w:id="3393" w:author="Zuzana Hušeková" w:date="2021-06-11T13:17:00Z">
        <w:r w:rsidRPr="0073389C">
          <w:rPr>
            <w:rFonts w:cs="Arial"/>
            <w:szCs w:val="19"/>
            <w:lang w:val="sk-SK"/>
          </w:rPr>
          <w:delText>žiadostí o platbu,</w:delText>
        </w:r>
      </w:del>
    </w:p>
    <w:p w14:paraId="0409C373" w14:textId="107EF9D0" w:rsidR="009D7F63" w:rsidRPr="0073389C" w:rsidRDefault="009D7F63" w:rsidP="009D7F63">
      <w:pPr>
        <w:pStyle w:val="Bulletslevel1"/>
        <w:spacing w:after="120" w:line="288" w:lineRule="auto"/>
        <w:ind w:left="567" w:hanging="283"/>
        <w:jc w:val="both"/>
        <w:rPr>
          <w:del w:id="3394" w:author="Zuzana Hušeková" w:date="2021-06-11T13:17:00Z"/>
          <w:rFonts w:cs="Arial"/>
          <w:szCs w:val="19"/>
          <w:lang w:val="sk-SK"/>
        </w:rPr>
      </w:pPr>
      <w:del w:id="3395" w:author="Zuzana Hušeková" w:date="2021-06-11T13:17:00Z">
        <w:r w:rsidRPr="0073389C">
          <w:rPr>
            <w:rFonts w:cs="Arial"/>
            <w:szCs w:val="19"/>
            <w:lang w:val="sk-SK"/>
          </w:rPr>
          <w:delText>následnej monitorovacej správy.</w:delText>
        </w:r>
      </w:del>
    </w:p>
    <w:p w14:paraId="059BB998" w14:textId="6B31B1C1" w:rsidR="009D7F63" w:rsidRPr="0073389C" w:rsidRDefault="009D7F63" w:rsidP="009D7F63">
      <w:pPr>
        <w:spacing w:before="120" w:after="120" w:line="288" w:lineRule="auto"/>
        <w:jc w:val="both"/>
        <w:rPr>
          <w:del w:id="3396" w:author="Zuzana Hušeková" w:date="2021-06-11T13:17:00Z"/>
        </w:rPr>
      </w:pPr>
      <w:del w:id="3397" w:author="Zuzana Hušeková" w:date="2021-06-11T13:17:00Z">
        <w:r w:rsidRPr="0073389C">
          <w:delText>Uvedené dokumenty, ktoré prijímateľ predkladá poskytovateľovi vypracováva vyplnením elektronického formulára, prostredníctvom verejného portálu ITMS2014+. Podrobný návod na korektné vypĺňanie jednotlivých častí konkrétneho dokumentu (záložiek) sa nachádza priamo na verejnom portáli ITMS2014+ v príručke pre ITMS2014+.</w:delText>
        </w:r>
      </w:del>
    </w:p>
    <w:p w14:paraId="422BB324" w14:textId="1A4932F8" w:rsidR="009D7F63" w:rsidRPr="0073389C" w:rsidRDefault="009D7F63" w:rsidP="009D7F63">
      <w:pPr>
        <w:spacing w:before="120" w:after="120" w:line="288" w:lineRule="auto"/>
        <w:jc w:val="both"/>
        <w:rPr>
          <w:del w:id="3398" w:author="Zuzana Hušeková" w:date="2021-06-11T13:17:00Z"/>
        </w:rPr>
      </w:pPr>
      <w:del w:id="3399" w:author="Zuzana Hušeková" w:date="2021-06-11T13:17:00Z">
        <w:r w:rsidRPr="0073389C">
          <w:delText>Po vypracovaní dokumentu vo verejnom portáli ITMS2014+ prijímateľ zabezpečí jeho elektronické odoslanie. Následne po elektronickom odoslaní dokumentu zabezpečí aj fyzické doručenie poskytovateľovi.</w:delText>
        </w:r>
      </w:del>
    </w:p>
    <w:p w14:paraId="21844B64" w14:textId="5AC88B5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del w:id="3400" w:author="Zuzana Hušeková" w:date="2021-06-11T13:17:00Z"/>
        </w:rPr>
      </w:pPr>
      <w:del w:id="3401" w:author="Zuzana Hušeková" w:date="2021-06-11T13:17:00Z">
        <w:r w:rsidRPr="0073389C">
          <w:rPr>
            <w:b/>
            <w:i/>
          </w:rPr>
          <w:delText>Odporúčanie pre prijímateľa:</w:delText>
        </w:r>
        <w:r w:rsidRPr="0073389C">
          <w:delText xml:space="preserve"> DataCentrum, ako správca systému ITMS2014+, zverejňuje na verejnom portál</w:delText>
        </w:r>
        <w:r w:rsidR="00CC53E9">
          <w:delText>i</w:delText>
        </w:r>
        <w:r w:rsidRPr="0073389C">
          <w:delText xml:space="preserve"> na svojej úvodnej stránke rôzne upozornenia, usmernenia alebo popisy nových funkcionalít portálu ITMS2014+. Verejný portál tiež obsahuje </w:delText>
        </w:r>
        <w:r w:rsidRPr="0073389C">
          <w:rPr>
            <w:b/>
          </w:rPr>
          <w:delText>užívateľskú príručku s popisom funkcionalít</w:delText>
        </w:r>
        <w:r w:rsidRPr="0073389C">
          <w:delText xml:space="preserve"> verejného portálu. </w:delText>
        </w:r>
        <w:r w:rsidRPr="0073389C">
          <w:lastRenderedPageBreak/>
          <w:delText>Odporúčame prijímateľovi priebežne sledovať aktualizácie web stránky ako aj preštudovať všetky relevantné informácie na portáli, aby tak predišiel prípadným komplikáciám.</w:delText>
        </w:r>
      </w:del>
    </w:p>
    <w:p w14:paraId="6B4CF09A" w14:textId="57A191B2" w:rsidR="009D7F63" w:rsidRPr="0073389C" w:rsidRDefault="009D7F63" w:rsidP="009D7F63">
      <w:pPr>
        <w:pStyle w:val="Nadpis2"/>
        <w:spacing w:line="288" w:lineRule="auto"/>
        <w:rPr>
          <w:del w:id="3402" w:author="Zuzana Hušeková" w:date="2021-06-11T13:17:00Z"/>
          <w:lang w:val="sk-SK"/>
        </w:rPr>
      </w:pPr>
      <w:bookmarkStart w:id="3403" w:name="_Toc440372889"/>
      <w:bookmarkStart w:id="3404" w:name="_Toc74740432"/>
      <w:del w:id="3405" w:author="Zuzana Hušeková" w:date="2021-06-11T13:17:00Z">
        <w:r w:rsidRPr="0073389C">
          <w:rPr>
            <w:lang w:val="sk-SK"/>
          </w:rPr>
          <w:delText>Informovanie a komunikácia</w:delText>
        </w:r>
        <w:bookmarkEnd w:id="3403"/>
        <w:bookmarkEnd w:id="3404"/>
      </w:del>
    </w:p>
    <w:p w14:paraId="01B72368" w14:textId="2FB964FC" w:rsidR="009D7F63" w:rsidRPr="0073389C" w:rsidRDefault="009D7F63" w:rsidP="009D7F63">
      <w:pPr>
        <w:spacing w:before="120" w:after="120" w:line="288" w:lineRule="auto"/>
        <w:jc w:val="both"/>
        <w:rPr>
          <w:del w:id="3406" w:author="Zuzana Hušeková" w:date="2021-06-11T13:17:00Z"/>
        </w:rPr>
      </w:pPr>
      <w:del w:id="3407" w:author="Zuzana Hušeková" w:date="2021-06-11T13:17:00Z">
        <w:r w:rsidRPr="0073389C">
          <w:delText xml:space="preserve">Na úrovni každého projektu spolufinancovaného z ESF je potrebné dodržiavať základné usmernenia informovania a komunikácie, ktoré definuje Manuál pre informovanie a komunikáciu pre prijímateľov v rámci OP EVS, ktorý je zverejnený na webovom  sídle </w:delText>
        </w:r>
        <w:r w:rsidR="005B7659">
          <w:rPr>
            <w:rStyle w:val="Hypertextovprepojenie"/>
          </w:rPr>
          <w:delText>www.reformuj.sk</w:delText>
        </w:r>
        <w:r w:rsidRPr="0073389C">
          <w:rPr>
            <w:rStyle w:val="Hypertextovprepojenie"/>
          </w:rPr>
          <w:delText>.</w:delText>
        </w:r>
        <w:r w:rsidRPr="0073389C">
          <w:delText xml:space="preserve"> </w:delText>
        </w:r>
      </w:del>
    </w:p>
    <w:p w14:paraId="69D61024" w14:textId="4E534B16" w:rsidR="00771421" w:rsidRPr="0073389C" w:rsidRDefault="00771421" w:rsidP="00771421">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del w:id="3408" w:author="Zuzana Hušeková" w:date="2021-06-11T13:17:00Z"/>
        </w:rPr>
      </w:pPr>
      <w:del w:id="3409" w:author="Zuzana Hušeková" w:date="2021-06-11T13:17:00Z">
        <w:r w:rsidRPr="0073389C">
          <w:rPr>
            <w:b/>
            <w:i/>
          </w:rPr>
          <w:delText>Dôležité upozornenie:</w:delText>
        </w:r>
        <w:r w:rsidRPr="0073389C">
          <w:delText xml:space="preserve"> </w:delText>
        </w:r>
        <w:r>
          <w:delText>Prijímateľ je povinný informovať RO o zverejnení informácii o projekte na svojom webovom sídle a to zaslaním webového odkazu emailom na komunikacia.opevs@minv.sk v lehote do 20 pracovných dní odo dňa účinnosti zmluvy o NFP.</w:delText>
        </w:r>
      </w:del>
    </w:p>
    <w:p w14:paraId="54361A3C" w14:textId="4B68D9BD" w:rsidR="009D7F63" w:rsidRPr="0073389C" w:rsidRDefault="009D7F63" w:rsidP="00ED14F6">
      <w:pPr>
        <w:spacing w:before="120" w:after="120" w:line="288" w:lineRule="auto"/>
        <w:jc w:val="both"/>
        <w:rPr>
          <w:del w:id="3410" w:author="Zuzana Hušeková" w:date="2021-06-11T13:17:00Z"/>
        </w:rPr>
      </w:pPr>
      <w:del w:id="3411" w:author="Zuzana Hušeková" w:date="2021-06-11T13:17:00Z">
        <w:r w:rsidRPr="0073389C">
          <w:delTex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delText>
        </w:r>
      </w:del>
    </w:p>
    <w:p w14:paraId="3A994285" w14:textId="1A9A37DF" w:rsidR="009D7F63" w:rsidRPr="0073389C" w:rsidRDefault="009D7F63" w:rsidP="009D7F63">
      <w:pPr>
        <w:spacing w:before="120" w:after="120" w:line="288" w:lineRule="auto"/>
        <w:jc w:val="both"/>
        <w:rPr>
          <w:del w:id="3412" w:author="Zuzana Hušeková" w:date="2021-06-11T13:17:00Z"/>
        </w:rPr>
      </w:pPr>
      <w:del w:id="3413" w:author="Zuzana Hušeková" w:date="2021-06-11T13:17:00Z">
        <w:r w:rsidRPr="0073389C">
          <w:delText>Všetci prijímatelia sú povinní informovať účastníkov projektu a verejnosť o tom, že realizované aktivity  sa uskutočňujú vďaka pomoci EÚ, konkrétne vďaka prostriedkom poskytnutým z Európskeho sociálneho fondu. Prostredníctvom informačných aktivít sú povinní v čo najväčšej možnej miere prispieť k výmene skúseností a šíreniu osvedčených postupov, pričom neustále zdôrazňujú spoluúčasť EÚ. Informačnou aktivitou sa rozumie napr:</w:delText>
        </w:r>
      </w:del>
    </w:p>
    <w:p w14:paraId="2499B02D" w14:textId="61160FAB" w:rsidR="009D7F63" w:rsidRPr="0073389C" w:rsidRDefault="009D7F63" w:rsidP="009D7F63">
      <w:pPr>
        <w:pStyle w:val="Bulletslevel1"/>
        <w:spacing w:after="120" w:line="288" w:lineRule="auto"/>
        <w:ind w:left="567" w:hanging="283"/>
        <w:jc w:val="both"/>
        <w:rPr>
          <w:del w:id="3414" w:author="Zuzana Hušeková" w:date="2021-06-11T13:17:00Z"/>
          <w:lang w:val="sk-SK"/>
        </w:rPr>
      </w:pPr>
      <w:del w:id="3415" w:author="Zuzana Hušeková" w:date="2021-06-11T13:17:00Z">
        <w:r w:rsidRPr="0073389C">
          <w:rPr>
            <w:lang w:val="sk-SK"/>
          </w:rPr>
          <w:delText>informačné materiály a dokumenty (</w:delText>
        </w:r>
        <w:r w:rsidR="008D3A98" w:rsidRPr="0073389C">
          <w:rPr>
            <w:lang w:val="sk-SK"/>
          </w:rPr>
          <w:delText>príručky</w:delText>
        </w:r>
        <w:r w:rsidRPr="0073389C">
          <w:rPr>
            <w:lang w:val="sk-SK"/>
          </w:rPr>
          <w:delText>, brožúry, letáky a pod.);</w:delText>
        </w:r>
      </w:del>
    </w:p>
    <w:p w14:paraId="3708693E" w14:textId="2663F415" w:rsidR="009D7F63" w:rsidRPr="0073389C" w:rsidRDefault="009D7F63" w:rsidP="009D7F63">
      <w:pPr>
        <w:pStyle w:val="Bulletslevel1"/>
        <w:spacing w:after="120" w:line="288" w:lineRule="auto"/>
        <w:ind w:left="567" w:hanging="283"/>
        <w:jc w:val="both"/>
        <w:rPr>
          <w:del w:id="3416" w:author="Zuzana Hušeková" w:date="2021-06-11T13:17:00Z"/>
          <w:lang w:val="sk-SK"/>
        </w:rPr>
      </w:pPr>
      <w:del w:id="3417" w:author="Zuzana Hušeková" w:date="2021-06-11T13:17:00Z">
        <w:r w:rsidRPr="0073389C">
          <w:rPr>
            <w:lang w:val="sk-SK"/>
          </w:rPr>
          <w:delText>informačné a malé propagačné predmety (pero, USB, hrnček, taška a pod.);</w:delText>
        </w:r>
      </w:del>
    </w:p>
    <w:p w14:paraId="58BA4085" w14:textId="63977EC0" w:rsidR="009D7F63" w:rsidRPr="0073389C" w:rsidRDefault="009D7F63" w:rsidP="009D7F63">
      <w:pPr>
        <w:pStyle w:val="Bulletslevel1"/>
        <w:spacing w:after="120" w:line="288" w:lineRule="auto"/>
        <w:ind w:left="567" w:hanging="283"/>
        <w:jc w:val="both"/>
        <w:rPr>
          <w:del w:id="3418" w:author="Zuzana Hušeková" w:date="2021-06-11T13:17:00Z"/>
          <w:lang w:val="sk-SK"/>
        </w:rPr>
      </w:pPr>
      <w:del w:id="3419" w:author="Zuzana Hušeková" w:date="2021-06-11T13:17:00Z">
        <w:r w:rsidRPr="0073389C">
          <w:rPr>
            <w:lang w:val="sk-SK"/>
          </w:rPr>
          <w:delText>informačné aktivity (podujatia, konferencie, semináre a pod.);</w:delText>
        </w:r>
      </w:del>
    </w:p>
    <w:p w14:paraId="7C4A15B7" w14:textId="45E683A3" w:rsidR="009D7F63" w:rsidRPr="0073389C" w:rsidRDefault="009D7F63" w:rsidP="009D7F63">
      <w:pPr>
        <w:pStyle w:val="Bulletslevel1"/>
        <w:spacing w:after="120" w:line="288" w:lineRule="auto"/>
        <w:ind w:left="567" w:hanging="283"/>
        <w:jc w:val="both"/>
        <w:rPr>
          <w:del w:id="3420" w:author="Zuzana Hušeková" w:date="2021-06-11T13:17:00Z"/>
          <w:lang w:val="sk-SK"/>
        </w:rPr>
      </w:pPr>
      <w:del w:id="3421" w:author="Zuzana Hušeková" w:date="2021-06-11T13:17:00Z">
        <w:r w:rsidRPr="0073389C">
          <w:rPr>
            <w:lang w:val="sk-SK"/>
          </w:rPr>
          <w:delText xml:space="preserve">webové sídla; </w:delText>
        </w:r>
      </w:del>
    </w:p>
    <w:p w14:paraId="413000CC" w14:textId="4BAFA997" w:rsidR="009D7F63" w:rsidRPr="0073389C" w:rsidRDefault="009D7F63" w:rsidP="009D7F63">
      <w:pPr>
        <w:pStyle w:val="Bulletslevel1"/>
        <w:spacing w:after="120" w:line="288" w:lineRule="auto"/>
        <w:ind w:left="567" w:hanging="283"/>
        <w:jc w:val="both"/>
        <w:rPr>
          <w:del w:id="3422" w:author="Zuzana Hušeková" w:date="2021-06-11T13:17:00Z"/>
          <w:lang w:val="sk-SK"/>
        </w:rPr>
      </w:pPr>
      <w:del w:id="3423" w:author="Zuzana Hušeková" w:date="2021-06-11T13:17:00Z">
        <w:r w:rsidRPr="0073389C">
          <w:rPr>
            <w:lang w:val="sk-SK"/>
          </w:rPr>
          <w:delText>propagácia v médiách (PR články, rozhovory, inzercia a pod.).</w:delText>
        </w:r>
      </w:del>
    </w:p>
    <w:p w14:paraId="699B5A90" w14:textId="2D09D0DC" w:rsidR="009D7F63" w:rsidRPr="0073389C" w:rsidRDefault="009D7F63" w:rsidP="009D7F63">
      <w:pPr>
        <w:spacing w:before="120" w:after="120" w:line="288" w:lineRule="auto"/>
        <w:jc w:val="both"/>
        <w:rPr>
          <w:del w:id="3424" w:author="Zuzana Hušeková" w:date="2021-06-11T13:17:00Z"/>
        </w:rPr>
      </w:pPr>
      <w:del w:id="3425" w:author="Zuzana Hušeková" w:date="2021-06-11T13:17:00Z">
        <w:r w:rsidRPr="0073389C">
          <w:delText>Finančná spoluúčasť EÚ, konkrétne ESF musí byť zdôraznená v priebehu celej doby realizácie projektu, pri jeho začiatku, v priebehu realizácie aktivít, ako aj po jeho ukončení.</w:delText>
        </w:r>
      </w:del>
    </w:p>
    <w:p w14:paraId="07EE38F5" w14:textId="18D1A202" w:rsidR="009D7F63" w:rsidRPr="0073389C" w:rsidRDefault="009D7F63" w:rsidP="009D7F63">
      <w:pPr>
        <w:spacing w:before="120" w:after="120" w:line="288" w:lineRule="auto"/>
        <w:jc w:val="both"/>
        <w:rPr>
          <w:del w:id="3426" w:author="Zuzana Hušeková" w:date="2021-06-11T13:17:00Z"/>
        </w:rPr>
      </w:pPr>
      <w:del w:id="3427" w:author="Zuzana Hušeková" w:date="2021-06-11T13:17:00Z">
        <w:r w:rsidRPr="0073389C">
          <w:delText xml:space="preserve">Voľba vhodných prostriedkov a opatrení na zabezpečenie informovanosti o pomoci z ESF, pri výmene skúseností a šírení osvedčených postupov, ako aj ich vecné a organizačné zabezpečenie závisia od rozhodnutia prijímateľa. Prijímateľ však musí spĺňať minimálne požiadavky v oblasti informovania a komunikácie na zabezpečenie zviditeľnenia spoluúčasti EÚ. Konkrétne komunikačné nástroje uvádza žiadateľ v žiadosti o nenávratný finančný príspevok. Prijímateľ musí spĺňať minimálne nasledovné požiadavky: </w:delText>
        </w:r>
      </w:del>
    </w:p>
    <w:p w14:paraId="590BBF08" w14:textId="7BF16F35" w:rsidR="009D7F63" w:rsidRPr="0073389C" w:rsidRDefault="009D7F63" w:rsidP="009D7F63">
      <w:pPr>
        <w:pStyle w:val="Bulletslevel2"/>
        <w:spacing w:after="120" w:line="288" w:lineRule="auto"/>
        <w:ind w:left="567" w:hanging="283"/>
        <w:jc w:val="both"/>
        <w:rPr>
          <w:del w:id="3428" w:author="Zuzana Hušeková" w:date="2021-06-11T13:17:00Z"/>
          <w:rFonts w:cs="Arial"/>
          <w:lang w:val="sk-SK"/>
        </w:rPr>
      </w:pPr>
      <w:del w:id="3429" w:author="Zuzana Hušeková" w:date="2021-06-11T13:17:00Z">
        <w:r w:rsidRPr="0073389C">
          <w:rPr>
            <w:rFonts w:cs="Arial"/>
            <w:lang w:val="sk-SK"/>
          </w:rPr>
          <w:delText>zabezpečiť informovanosť všetkých účastníkov aktivít projektu o tom, že projekt je spolufinancovaný z ESF na základe OP EVS;</w:delText>
        </w:r>
      </w:del>
    </w:p>
    <w:p w14:paraId="32AC804E" w14:textId="7844323F" w:rsidR="009D7F63" w:rsidRPr="0073389C" w:rsidRDefault="009D7F63" w:rsidP="009D7F63">
      <w:pPr>
        <w:pStyle w:val="Bulletslevel2"/>
        <w:spacing w:after="120" w:line="288" w:lineRule="auto"/>
        <w:ind w:left="567" w:hanging="283"/>
        <w:jc w:val="both"/>
        <w:rPr>
          <w:del w:id="3430" w:author="Zuzana Hušeková" w:date="2021-06-11T13:17:00Z"/>
          <w:rFonts w:cs="Arial"/>
          <w:lang w:val="sk-SK"/>
        </w:rPr>
      </w:pPr>
      <w:del w:id="3431" w:author="Zuzana Hušeková" w:date="2021-06-11T13:17:00Z">
        <w:r w:rsidRPr="0073389C">
          <w:rPr>
            <w:rFonts w:cs="Arial"/>
            <w:lang w:val="sk-SK"/>
          </w:rPr>
          <w:delText>pre verejnosť vydať jasnú správu o tom, že projekt bol podporený na základe OP EVS spolufinancovaného z Európskeho sociálneho fondu;</w:delText>
        </w:r>
      </w:del>
    </w:p>
    <w:p w14:paraId="1EC3077B" w14:textId="596D2A61" w:rsidR="009D7F63" w:rsidRPr="0073389C" w:rsidRDefault="009D7F63" w:rsidP="009D7F63">
      <w:pPr>
        <w:pStyle w:val="Bulletslevel2"/>
        <w:spacing w:after="120" w:line="288" w:lineRule="auto"/>
        <w:ind w:left="567" w:hanging="283"/>
        <w:jc w:val="both"/>
        <w:rPr>
          <w:del w:id="3432" w:author="Zuzana Hušeková" w:date="2021-06-11T13:17:00Z"/>
          <w:rFonts w:cs="Arial"/>
          <w:lang w:val="sk-SK"/>
        </w:rPr>
      </w:pPr>
      <w:del w:id="3433" w:author="Zuzana Hušeková" w:date="2021-06-11T13:17:00Z">
        <w:r w:rsidRPr="0073389C">
          <w:rPr>
            <w:rFonts w:cs="Arial"/>
            <w:lang w:val="sk-SK"/>
          </w:rPr>
          <w:delText>zabezpečiť, aby každý dokument, vrátane prezenčnej listiny a certifikátu o absolvovaní aktivity a iných dokumentov týkajúcich sa projektu, obsahoval logo EÚ s odkazom na ESF a logo OP EVS a vyhlásenie o tom, že OP EVS, na základe ktorého sa projekt realizuje, je spolufinancovaný z Európskeho sociálneho fondu;</w:delText>
        </w:r>
      </w:del>
    </w:p>
    <w:p w14:paraId="3B02B6AD" w14:textId="02618F5D" w:rsidR="009D7F63" w:rsidRPr="0073389C" w:rsidRDefault="009D7F63" w:rsidP="009D7F63">
      <w:pPr>
        <w:pStyle w:val="Bulletslevel2"/>
        <w:spacing w:after="120" w:line="288" w:lineRule="auto"/>
        <w:ind w:left="567" w:hanging="283"/>
        <w:jc w:val="both"/>
        <w:rPr>
          <w:del w:id="3434" w:author="Zuzana Hušeková" w:date="2021-06-11T13:17:00Z"/>
          <w:lang w:val="sk-SK"/>
        </w:rPr>
      </w:pPr>
      <w:del w:id="3435" w:author="Zuzana Hušeková" w:date="2021-06-11T13:17:00Z">
        <w:r w:rsidRPr="0073389C">
          <w:rPr>
            <w:lang w:val="sk-SK"/>
          </w:rPr>
          <w:delText xml:space="preserve">uverejniť na svojom webovom </w:delText>
        </w:r>
        <w:r w:rsidR="009D2CA4" w:rsidRPr="0073389C">
          <w:rPr>
            <w:lang w:val="sk-SK"/>
          </w:rPr>
          <w:delText>sídle</w:delText>
        </w:r>
        <w:r w:rsidRPr="0073389C">
          <w:rPr>
            <w:lang w:val="sk-SK"/>
          </w:rPr>
          <w:delText xml:space="preserve"> (ak  existuje) krátky opis projektu spolu s vyhlásením, </w:delText>
        </w:r>
        <w:r w:rsidRPr="0073389C">
          <w:rPr>
            <w:rFonts w:cs="Arial"/>
            <w:lang w:val="sk-SK"/>
          </w:rPr>
          <w:delText>že projekt je spolufinancovaný z ESF na základe OP EVS</w:delText>
        </w:r>
        <w:r w:rsidR="00917EFE">
          <w:rPr>
            <w:rFonts w:cs="Arial"/>
            <w:lang w:val="sk-SK"/>
          </w:rPr>
          <w:delText>.</w:delText>
        </w:r>
      </w:del>
    </w:p>
    <w:p w14:paraId="7226DF24" w14:textId="5A0D920D" w:rsidR="009D7F63" w:rsidRPr="0073389C" w:rsidRDefault="009D7F63" w:rsidP="009D7F63">
      <w:pPr>
        <w:spacing w:before="120" w:after="120" w:line="288" w:lineRule="auto"/>
        <w:jc w:val="both"/>
        <w:rPr>
          <w:del w:id="3436" w:author="Zuzana Hušeková" w:date="2021-06-11T13:17:00Z"/>
        </w:rPr>
      </w:pPr>
      <w:del w:id="3437" w:author="Zuzana Hušeková" w:date="2021-06-11T13:17:00Z">
        <w:r w:rsidRPr="0073389C">
          <w:delText xml:space="preserve">Požiadavky pri realizácií informačných a komunikačných  opatrení,  sú uvedené v Manuáli pre informovanie a komunikáciu pre prijímateľov v rámci OP EVS, ktoré je každý prijímateľ povinný dodržiavať. RO poskytne </w:delText>
        </w:r>
        <w:r w:rsidRPr="0073389C">
          <w:lastRenderedPageBreak/>
          <w:delText>prijímateľom informačné a komunikačné nástroje vrátane šablón v elektronickej podobe s cieľom pomôcť v prípade potreby prijímateľom splniť ich povinnosti spojené s informovaním a komunikáciou.</w:delText>
        </w:r>
      </w:del>
    </w:p>
    <w:p w14:paraId="584B4F2E" w14:textId="73E45AE7" w:rsidR="009D7F63" w:rsidRPr="0073389C" w:rsidRDefault="009D7F63" w:rsidP="009D7F63">
      <w:pPr>
        <w:spacing w:before="120" w:after="120" w:line="288" w:lineRule="auto"/>
        <w:jc w:val="both"/>
        <w:rPr>
          <w:del w:id="3438" w:author="Zuzana Hušeková" w:date="2021-06-11T13:17:00Z"/>
        </w:rPr>
      </w:pPr>
      <w:del w:id="3439" w:author="Zuzana Hušeková" w:date="2021-06-11T13:17:00Z">
        <w:r w:rsidRPr="0073389C">
          <w:delText>Prijatím nenávratného finančného príspevku prijímateľ súčasne vyjadruje súhlas so začlenením do zoznamu prijímateľov pre účely informovania a komunikácie. Prijímateľ zároveň súhlasí so zverejnením nasledovných informácií v zozname prijímateľov: názov a sídlo prijímateľa; názov, ciele a stručný opis projektu; miesto realizácie projektu; časový rámec realizácie projektu; predpokladaný koniec realizácie aktivít projektu; celkové náklady na projekt; výška poskytnutého nenávratného finančného príspevku; ukazovatele projektu; fotografie a audiovizuálne záznamy z miesta realizácie aktivít projektu. Prijímateľ súhlasí so zverejnením a šírením uvedených údajov tiež inými spôsobmi, a to na základe rozhodnutia poskytovateľa.</w:delText>
        </w:r>
      </w:del>
    </w:p>
    <w:p w14:paraId="5C296F27" w14:textId="48661D62" w:rsidR="009D7F63" w:rsidRPr="0073389C" w:rsidRDefault="009D7F63" w:rsidP="009D7F63">
      <w:pPr>
        <w:spacing w:before="120" w:after="120" w:line="288" w:lineRule="auto"/>
        <w:jc w:val="both"/>
        <w:rPr>
          <w:del w:id="3440" w:author="Zuzana Hušeková" w:date="2021-06-11T13:17:00Z"/>
        </w:rPr>
      </w:pPr>
      <w:del w:id="3441" w:author="Zuzana Hušeková" w:date="2021-06-11T13:17:00Z">
        <w:r w:rsidRPr="0073389C">
          <w:delText>Informácia o aktivitách v oblasti informovania a komunikácie je súčasťou monitorovacích správ - tabuľka  7. Publicita projektu.</w:delText>
        </w:r>
      </w:del>
    </w:p>
    <w:p w14:paraId="3C9A0409" w14:textId="19717A7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del w:id="3442" w:author="Zuzana Hušeková" w:date="2021-06-11T13:17:00Z"/>
        </w:rPr>
      </w:pPr>
      <w:del w:id="3443" w:author="Zuzana Hušeková" w:date="2021-06-11T13:17:00Z">
        <w:r w:rsidRPr="0073389C">
          <w:rPr>
            <w:b/>
            <w:i/>
          </w:rPr>
          <w:delText>Odporúčanie pre prijímateľa:</w:delText>
        </w:r>
        <w:r w:rsidRPr="0073389C">
          <w:delText xml:space="preserve"> Implementácia projektov si vyžaduje množstvo času a je spojená s prípravou rozsiahlej podpornej projektovej dokumentácie. Komunikácia s prijímateľom prebieha rôznou formou - od listových zásielok, cez e-mailovú komunikáciu, až po osobné stretnutia a konzultácie. Obsahom vzájomnej komunikácie môžu byť informácie bez podstatného vplyvu na implementáciu projektu, ale aj dôležité dohody postupov, či vyrozumenia. Ak si prijímateľ bude viesť prehľadnú projektovú dokumentáciu, bude dobre pripravený na konzultácie, </w:delText>
        </w:r>
        <w:r w:rsidR="001D4D5C">
          <w:delText xml:space="preserve">finančnú </w:delText>
        </w:r>
        <w:r w:rsidRPr="0073389C">
          <w:delText>kontrolu na mieste či prípadný audit.</w:delText>
        </w:r>
      </w:del>
    </w:p>
    <w:p w14:paraId="7B999114" w14:textId="77777777" w:rsidR="009D7F63" w:rsidRPr="0073389C" w:rsidRDefault="009D7F63" w:rsidP="009D7F63">
      <w:pPr>
        <w:pStyle w:val="Nadpis1"/>
        <w:spacing w:before="120" w:after="120" w:line="288" w:lineRule="auto"/>
        <w:ind w:left="0" w:firstLine="0"/>
        <w:rPr>
          <w:rFonts w:ascii="Arial" w:hAnsi="Arial"/>
          <w:lang w:val="sk-SK"/>
        </w:rPr>
      </w:pPr>
      <w:bookmarkStart w:id="3444" w:name="_Toc440372890"/>
      <w:bookmarkStart w:id="3445" w:name="_Toc74740433"/>
      <w:bookmarkStart w:id="3446" w:name="_Toc410907880"/>
      <w:r w:rsidRPr="0073389C">
        <w:rPr>
          <w:rFonts w:ascii="Arial" w:hAnsi="Arial"/>
          <w:lang w:val="sk-SK"/>
        </w:rPr>
        <w:lastRenderedPageBreak/>
        <w:t>Kontrola a overovanie oprávnenosti výdavkov</w:t>
      </w:r>
      <w:bookmarkEnd w:id="3444"/>
      <w:bookmarkEnd w:id="3445"/>
      <w:r w:rsidRPr="0073389C">
        <w:rPr>
          <w:rFonts w:ascii="Arial" w:hAnsi="Arial"/>
          <w:lang w:val="sk-SK"/>
        </w:rPr>
        <w:t xml:space="preserve"> </w:t>
      </w:r>
      <w:bookmarkEnd w:id="3446"/>
    </w:p>
    <w:p w14:paraId="4D5F94DD"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ŽoP prijímateľa a podpornej dokumentácie s legislatívou EÚ a SR najmä s ohľadom na zásadu riadneho finančného hospodárenia, správnosti nárokovaných výdavkov a ostatných povinností vyplývajúcich prijímateľovi zo zmluvy o NFP a z legislatívy EÚ a SR.</w:t>
      </w:r>
    </w:p>
    <w:p w14:paraId="66DED200"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 xml:space="preserve">vždy </w:t>
      </w:r>
      <w:r w:rsidR="002D4DD9" w:rsidRPr="0073389C">
        <w:rPr>
          <w:rFonts w:ascii="Arial" w:hAnsi="Arial" w:cs="Arial"/>
          <w:color w:val="auto"/>
          <w:sz w:val="19"/>
          <w:szCs w:val="19"/>
          <w:lang w:val="sk-SK"/>
        </w:rPr>
        <w:t>prijímateľ</w:t>
      </w:r>
      <w:r w:rsidRPr="0073389C">
        <w:rPr>
          <w:rFonts w:ascii="Arial" w:hAnsi="Arial" w:cs="Arial"/>
          <w:color w:val="auto"/>
          <w:sz w:val="19"/>
          <w:szCs w:val="19"/>
          <w:lang w:val="sk-SK"/>
        </w:rPr>
        <w:t>̌,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 xml:space="preserve">Kontrola ostatných osôb </w:t>
      </w:r>
      <w:r w:rsidR="002D4DD9" w:rsidRPr="0073389C">
        <w:rPr>
          <w:rFonts w:ascii="Arial" w:hAnsi="Arial" w:cs="Arial"/>
          <w:color w:val="auto"/>
          <w:sz w:val="19"/>
          <w:szCs w:val="19"/>
          <w:lang w:val="sk-SK"/>
        </w:rPr>
        <w:t>podieľajúcich</w:t>
      </w:r>
      <w:r w:rsidRPr="0073389C">
        <w:rPr>
          <w:rFonts w:ascii="Arial" w:hAnsi="Arial" w:cs="Arial"/>
          <w:color w:val="auto"/>
          <w:sz w:val="19"/>
          <w:szCs w:val="19"/>
          <w:lang w:val="sk-SK"/>
        </w:rPr>
        <w:t xml:space="preserve"> sa na implementácii projektu sa vykonáva vždy cez kontrolu </w:t>
      </w:r>
      <w:r w:rsidR="002D4DD9" w:rsidRPr="0073389C">
        <w:rPr>
          <w:rFonts w:ascii="Arial" w:hAnsi="Arial" w:cs="Arial"/>
          <w:color w:val="auto"/>
          <w:sz w:val="19"/>
          <w:szCs w:val="19"/>
          <w:lang w:val="sk-SK"/>
        </w:rPr>
        <w:t>prijímateľa</w:t>
      </w:r>
      <w:r w:rsidRPr="0073389C">
        <w:rPr>
          <w:rFonts w:ascii="Arial" w:hAnsi="Arial" w:cs="Arial"/>
          <w:color w:val="auto"/>
          <w:sz w:val="19"/>
          <w:szCs w:val="19"/>
          <w:lang w:val="sk-SK"/>
        </w:rPr>
        <w:t xml:space="preserve">, t.j. napr. kontrola partnera, </w:t>
      </w:r>
      <w:r w:rsidR="002D4DD9" w:rsidRPr="0073389C">
        <w:rPr>
          <w:rFonts w:ascii="Arial" w:hAnsi="Arial" w:cs="Arial"/>
          <w:color w:val="auto"/>
          <w:sz w:val="19"/>
          <w:szCs w:val="19"/>
          <w:lang w:val="sk-SK"/>
        </w:rPr>
        <w:t>užívateľa</w:t>
      </w:r>
      <w:r w:rsidRPr="0073389C">
        <w:rPr>
          <w:rFonts w:ascii="Arial" w:hAnsi="Arial" w:cs="Arial"/>
          <w:color w:val="auto"/>
          <w:sz w:val="19"/>
          <w:szCs w:val="19"/>
          <w:lang w:val="sk-SK"/>
        </w:rPr>
        <w:t xml:space="preserve"> alebo inej právnickej a/alebo fyzickej osoby, ktorá má k </w:t>
      </w:r>
      <w:r w:rsidR="002D4DD9" w:rsidRPr="0073389C">
        <w:rPr>
          <w:rFonts w:ascii="Arial" w:hAnsi="Arial" w:cs="Arial"/>
          <w:color w:val="auto"/>
          <w:sz w:val="19"/>
          <w:szCs w:val="19"/>
          <w:lang w:val="sk-SK"/>
        </w:rPr>
        <w:t>prijímateľovi</w:t>
      </w:r>
      <w:r w:rsidRPr="0073389C">
        <w:rPr>
          <w:rFonts w:ascii="Arial" w:hAnsi="Arial" w:cs="Arial"/>
          <w:color w:val="auto"/>
          <w:sz w:val="19"/>
          <w:szCs w:val="19"/>
          <w:lang w:val="sk-SK"/>
        </w:rPr>
        <w:t xml:space="preserve"> alebo partnerovi </w:t>
      </w:r>
      <w:r w:rsidR="002D4DD9" w:rsidRPr="0073389C">
        <w:rPr>
          <w:rFonts w:ascii="Arial" w:hAnsi="Arial" w:cs="Arial"/>
          <w:color w:val="auto"/>
          <w:sz w:val="19"/>
          <w:szCs w:val="19"/>
          <w:lang w:val="sk-SK"/>
        </w:rPr>
        <w:t>vzťah</w:t>
      </w:r>
      <w:r w:rsidRPr="0073389C">
        <w:rPr>
          <w:rFonts w:ascii="Arial" w:hAnsi="Arial" w:cs="Arial"/>
          <w:color w:val="auto"/>
          <w:sz w:val="19"/>
          <w:szCs w:val="19"/>
          <w:lang w:val="sk-SK"/>
        </w:rPr>
        <w:t xml:space="preserve"> </w:t>
      </w:r>
      <w:r w:rsidR="002D4DD9" w:rsidRPr="0073389C">
        <w:rPr>
          <w:rFonts w:ascii="Arial" w:hAnsi="Arial" w:cs="Arial"/>
          <w:color w:val="auto"/>
          <w:sz w:val="19"/>
          <w:szCs w:val="19"/>
          <w:lang w:val="sk-SK"/>
        </w:rPr>
        <w:t>dodávateľa</w:t>
      </w:r>
      <w:r w:rsidRPr="0073389C">
        <w:rPr>
          <w:rFonts w:ascii="Arial" w:hAnsi="Arial" w:cs="Arial"/>
          <w:color w:val="auto"/>
          <w:sz w:val="19"/>
          <w:szCs w:val="19"/>
          <w:lang w:val="sk-SK"/>
        </w:rPr>
        <w:t xml:space="preserve"> výkonov, tovaru, poskytnutia služby alebo vykonania prác, alebo </w:t>
      </w:r>
      <w:r w:rsidR="002D4DD9" w:rsidRPr="0073389C">
        <w:rPr>
          <w:rFonts w:ascii="Arial" w:hAnsi="Arial" w:cs="Arial"/>
          <w:color w:val="auto"/>
          <w:sz w:val="19"/>
          <w:szCs w:val="19"/>
          <w:lang w:val="sk-SK"/>
        </w:rPr>
        <w:t>akejkoľvek</w:t>
      </w:r>
      <w:r w:rsidRPr="0073389C">
        <w:rPr>
          <w:rFonts w:ascii="Arial" w:hAnsi="Arial" w:cs="Arial"/>
          <w:color w:val="auto"/>
          <w:sz w:val="19"/>
          <w:szCs w:val="19"/>
          <w:lang w:val="sk-SK"/>
        </w:rPr>
        <w:t xml:space="preserve"> inej právnickej alebo fyzickej osoby, ktorá má informácie, doklady alebo iné podklady, ktoré sú potrebné na výkon kontroly projektu (</w:t>
      </w:r>
      <w:r w:rsidR="002D4DD9" w:rsidRPr="0073389C">
        <w:rPr>
          <w:rFonts w:ascii="Arial" w:hAnsi="Arial" w:cs="Arial"/>
          <w:color w:val="auto"/>
          <w:sz w:val="19"/>
          <w:szCs w:val="19"/>
          <w:lang w:val="sk-SK"/>
        </w:rPr>
        <w:t>ďalej</w:t>
      </w:r>
      <w:r w:rsidRPr="0073389C">
        <w:rPr>
          <w:rFonts w:ascii="Arial" w:hAnsi="Arial" w:cs="Arial"/>
          <w:color w:val="auto"/>
          <w:sz w:val="19"/>
          <w:szCs w:val="19"/>
          <w:lang w:val="sk-SK"/>
        </w:rPr>
        <w:t xml:space="preserve"> len „tretia osoba“).</w:t>
      </w:r>
      <w:r w:rsidRPr="0073389C">
        <w:rPr>
          <w:rFonts w:ascii="Arial" w:hAnsi="Arial" w:cs="Arial"/>
          <w:sz w:val="19"/>
          <w:szCs w:val="19"/>
          <w:lang w:val="sk-SK"/>
        </w:rPr>
        <w:t xml:space="preserve"> </w:t>
      </w:r>
    </w:p>
    <w:p w14:paraId="0D2B438A"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14:paraId="4FCAAA12"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14:paraId="2CEB636F"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w:t>
      </w:r>
      <w:r w:rsidR="002D4DD9" w:rsidRPr="0073389C">
        <w:t>účinná</w:t>
      </w:r>
      <w:r w:rsidRPr="0073389C">
        <w:t xml:space="preserve"> zmluva o NFP a legislatíva EÚ a SR, najmä zákon o </w:t>
      </w:r>
      <w:r w:rsidR="002D4DD9" w:rsidRPr="0073389C">
        <w:t>finančnej</w:t>
      </w:r>
      <w:r w:rsidRPr="0073389C">
        <w:t xml:space="preserve"> kontrole. </w:t>
      </w:r>
    </w:p>
    <w:p w14:paraId="5D526C91"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14:paraId="3E1BEF50" w14:textId="77777777" w:rsidR="009D7F63" w:rsidRPr="0073389C" w:rsidRDefault="009D7F63" w:rsidP="009D7F63">
      <w:pPr>
        <w:pStyle w:val="Nadpis2"/>
        <w:spacing w:line="288" w:lineRule="auto"/>
        <w:rPr>
          <w:lang w:val="sk-SK"/>
        </w:rPr>
      </w:pPr>
      <w:bookmarkStart w:id="3447" w:name="_Toc410907881"/>
      <w:bookmarkStart w:id="3448" w:name="_Toc440372891"/>
      <w:bookmarkStart w:id="3449" w:name="_Toc74740434"/>
      <w:r w:rsidRPr="0073389C">
        <w:rPr>
          <w:lang w:val="sk-SK"/>
        </w:rPr>
        <w:t xml:space="preserve">Administratívna </w:t>
      </w:r>
      <w:r w:rsidR="00F17DE9">
        <w:rPr>
          <w:lang w:val="sk-SK"/>
        </w:rPr>
        <w:t xml:space="preserve">finančná </w:t>
      </w:r>
      <w:r w:rsidRPr="0073389C">
        <w:rPr>
          <w:lang w:val="sk-SK"/>
        </w:rPr>
        <w:t>kontrola</w:t>
      </w:r>
      <w:bookmarkEnd w:id="3447"/>
      <w:bookmarkEnd w:id="3448"/>
      <w:bookmarkEnd w:id="3449"/>
    </w:p>
    <w:p w14:paraId="50B89479"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r w:rsidR="002D4DD9" w:rsidRPr="0073389C">
        <w:t>prijímateľa</w:t>
      </w:r>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14:paraId="5424B993" w14:textId="77777777"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w:t>
      </w:r>
      <w:r w:rsidR="002D4DD9" w:rsidRPr="0073389C">
        <w:t>pamäťových</w:t>
      </w:r>
      <w:r w:rsidR="009D7F63" w:rsidRPr="0073389C">
        <w:t xml:space="preserve"> médiách prostriedkov </w:t>
      </w:r>
      <w:r w:rsidR="002D4DD9" w:rsidRPr="0073389C">
        <w:t>výpočtovej</w:t>
      </w:r>
      <w:r w:rsidR="009D7F63" w:rsidRPr="0073389C">
        <w:t xml:space="preserve">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14:paraId="1FF03184" w14:textId="77777777"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14:paraId="5CA86B1F" w14:textId="77777777"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 xml:space="preserve">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w:t>
      </w:r>
      <w:r>
        <w:lastRenderedPageBreak/>
        <w:t>v lehote určenej RO pre OP EVS</w:t>
      </w:r>
      <w:r w:rsidR="009D7F63" w:rsidRPr="0073389C">
        <w:t xml:space="preserve">. </w:t>
      </w:r>
    </w:p>
    <w:p w14:paraId="442259C1" w14:textId="77777777"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14:paraId="74DA249D" w14:textId="77777777" w:rsidR="009D7F63" w:rsidRPr="0073389C" w:rsidRDefault="002D4DD9"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r w:rsidRPr="0073389C">
        <w:t>potvrdi</w:t>
      </w:r>
      <w:r w:rsidR="009D23D6">
        <w:t>ť</w:t>
      </w:r>
      <w:r w:rsidR="009D7F63" w:rsidRPr="0073389C">
        <w:t xml:space="preserve"> </w:t>
      </w:r>
      <w:r w:rsidRPr="0073389C">
        <w:t>prijímateľovi</w:t>
      </w:r>
      <w:r w:rsidR="009D7F63" w:rsidRPr="0073389C">
        <w:t xml:space="preserve"> alebo tretej osobe </w:t>
      </w:r>
      <w:r w:rsidR="00F17DE9">
        <w:t>odobratie</w:t>
      </w:r>
      <w:r w:rsidR="00F17DE9" w:rsidRPr="0073389C">
        <w:t xml:space="preserve"> </w:t>
      </w:r>
      <w:r w:rsidR="009D7F63" w:rsidRPr="0073389C">
        <w:t xml:space="preserve">poskytnutých originálov alebo </w:t>
      </w:r>
      <w:r w:rsidR="00F17DE9">
        <w:t>úradne osvedčených</w:t>
      </w:r>
      <w:r w:rsidR="00F17DE9" w:rsidRPr="0073389C">
        <w:t xml:space="preserve"> </w:t>
      </w:r>
      <w:r w:rsidR="009D7F63" w:rsidRPr="0073389C">
        <w:t xml:space="preserve">kópií dokladov, písomností, záznamov dát na </w:t>
      </w:r>
      <w:r w:rsidRPr="0073389C">
        <w:t>pamäťových</w:t>
      </w:r>
      <w:r w:rsidR="009D7F63" w:rsidRPr="0073389C">
        <w:t xml:space="preserve"> médiách prostriedkov </w:t>
      </w:r>
      <w:r w:rsidRPr="0073389C">
        <w:t>výpočtovej</w:t>
      </w:r>
      <w:r w:rsidR="009D7F63" w:rsidRPr="0073389C">
        <w:t xml:space="preserve"> techniky, ich výpisov, výstupov, </w:t>
      </w:r>
      <w:r w:rsidR="00F17DE9">
        <w:t xml:space="preserve">vyjadrení, informácií, </w:t>
      </w:r>
      <w:r w:rsidR="009D7F63" w:rsidRPr="0073389C">
        <w:t>dokumentov a iných podkladov</w:t>
      </w:r>
      <w:r w:rsidR="00F17DE9">
        <w:t xml:space="preserve"> súvisiacich s administratívnou finančnou kontrolou </w:t>
      </w:r>
      <w:r w:rsidR="009D7F63" w:rsidRPr="0073389C">
        <w:t xml:space="preserve">a </w:t>
      </w:r>
      <w:r w:rsidRPr="0073389C">
        <w:t>zabezpeči</w:t>
      </w:r>
      <w:r w:rsidR="000B1D63">
        <w:t>ť</w:t>
      </w:r>
      <w:r w:rsidR="009D7F63" w:rsidRPr="0073389C">
        <w:t xml:space="preserve"> ich riadnu ochranu pred stratou, </w:t>
      </w:r>
      <w:r w:rsidRPr="0073389C">
        <w:t>zničením</w:t>
      </w:r>
      <w:r w:rsidR="009D7F63" w:rsidRPr="0073389C">
        <w:t xml:space="preserve">, poškodením a zneužitím (uvedené potvrdenie sa vydáva, ak poskytovateľ žiada o poskytnutie podkladov nad rámec definovaný </w:t>
      </w:r>
      <w:r w:rsidR="000B1D63">
        <w:t>Z</w:t>
      </w:r>
      <w:r w:rsidR="009D7F63" w:rsidRPr="0073389C">
        <w:t xml:space="preserve">mluvou o NFP); tieto veci poskytovateľ vráti bezodkladne tomu, od koho sa vyžiadali, ak nie sú potrebné na </w:t>
      </w:r>
      <w:r w:rsidR="00F17DE9">
        <w:t xml:space="preserve">konanie podľa </w:t>
      </w:r>
      <w:r w:rsidR="00A13BEB">
        <w:t>t</w:t>
      </w:r>
      <w:r w:rsidR="00F17DE9">
        <w:t>restného poriadku</w:t>
      </w:r>
      <w:r w:rsidR="003D2B51">
        <w:t>,</w:t>
      </w:r>
      <w:r w:rsidR="009D7F63" w:rsidRPr="0073389C">
        <w:t xml:space="preserve"> alebo na iné konanie </w:t>
      </w:r>
      <w:r w:rsidRPr="0073389C">
        <w:t>podľa</w:t>
      </w:r>
      <w:r w:rsidR="009D7F63" w:rsidRPr="0073389C">
        <w:t xml:space="preserve"> osobitných predpisov, </w:t>
      </w:r>
    </w:p>
    <w:p w14:paraId="6FBBA3A0" w14:textId="77777777"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oboznámi</w:t>
      </w:r>
      <w:r w:rsidR="009D23D6">
        <w:t>ť</w:t>
      </w:r>
      <w:r w:rsidR="009D7F63" w:rsidRPr="0073389C">
        <w:t xml:space="preserve"> </w:t>
      </w:r>
      <w:r w:rsidRPr="0073389C">
        <w:t>prijímateľa</w:t>
      </w:r>
      <w:r w:rsidR="009D7F63" w:rsidRPr="0073389C">
        <w:t xml:space="preserve"> s</w:t>
      </w:r>
      <w:r w:rsidR="00F17DE9">
        <w:t> návrhom čiastkovej správy</w:t>
      </w:r>
      <w:r w:rsidR="003D2B51">
        <w:t xml:space="preserve"> z kontroly</w:t>
      </w:r>
      <w:r w:rsidR="00F17DE9">
        <w:t>/</w:t>
      </w:r>
      <w:r w:rsidR="009D7F63" w:rsidRPr="0073389C">
        <w:t xml:space="preserve">návrhom správy z </w:t>
      </w:r>
      <w:r w:rsidR="002E278D">
        <w:t>kontroly</w:t>
      </w:r>
      <w:r w:rsidR="009D7F63" w:rsidRPr="0073389C">
        <w:t xml:space="preserve"> jeho </w:t>
      </w:r>
      <w:r w:rsidRPr="0073389C">
        <w:t>doručením</w:t>
      </w:r>
      <w:r w:rsidR="009D7F63" w:rsidRPr="0073389C">
        <w:t xml:space="preserve">, ak boli zistené nedostatky a </w:t>
      </w:r>
      <w:r w:rsidRPr="0073389C">
        <w:t>vyžiada</w:t>
      </w:r>
      <w:r w:rsidR="000B1D63">
        <w:t>ť</w:t>
      </w:r>
      <w:r w:rsidR="009D7F63" w:rsidRPr="0073389C">
        <w:t xml:space="preserve"> od neho v lehote </w:t>
      </w:r>
      <w:r w:rsidRPr="0073389C">
        <w:t>určenej</w:t>
      </w:r>
      <w:r w:rsidR="009D7F63" w:rsidRPr="0073389C">
        <w:t xml:space="preserve"> poskytovateľom písomné </w:t>
      </w:r>
      <w:r w:rsidR="002E278D">
        <w:t>námietky</w:t>
      </w:r>
      <w:r w:rsidR="002E278D" w:rsidRPr="0073389C">
        <w:t xml:space="preserve"> </w:t>
      </w:r>
      <w:r w:rsidR="009D7F63" w:rsidRPr="0073389C">
        <w:t xml:space="preserve">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 xml:space="preserve">opatrení </w:t>
      </w:r>
      <w:r w:rsidR="002E278D">
        <w:t xml:space="preserve">prijatých na nápravu zistených nedostatkov a na odstránenie príčin ich vzniku </w:t>
      </w:r>
      <w:r w:rsidR="009D7F63" w:rsidRPr="0073389C">
        <w:t>uvedených v</w:t>
      </w:r>
      <w:r w:rsidR="002E278D">
        <w:t> </w:t>
      </w:r>
      <w:r w:rsidR="009D7F63" w:rsidRPr="0073389C">
        <w:t xml:space="preserve">návrhu </w:t>
      </w:r>
      <w:r w:rsidR="002E278D">
        <w:t>čiastkovej správy</w:t>
      </w:r>
      <w:r w:rsidR="003314F6">
        <w:t xml:space="preserve"> z kontroly</w:t>
      </w:r>
      <w:r w:rsidR="002E278D">
        <w:t>/</w:t>
      </w:r>
      <w:r w:rsidR="009D7F63" w:rsidRPr="0073389C">
        <w:t>návrhu správy</w:t>
      </w:r>
      <w:r w:rsidR="002E278D">
        <w:t xml:space="preserve"> z kontroly</w:t>
      </w:r>
      <w:r w:rsidR="009D7F63" w:rsidRPr="0073389C">
        <w:t xml:space="preserve">, </w:t>
      </w:r>
    </w:p>
    <w:p w14:paraId="0C81366D" w14:textId="77777777"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preveri</w:t>
      </w:r>
      <w:r w:rsidR="009D23D6">
        <w:t>ť</w:t>
      </w:r>
      <w:r w:rsidR="009D7F63" w:rsidRPr="0073389C">
        <w:t xml:space="preserve"> </w:t>
      </w:r>
      <w:r w:rsidRPr="0073389C">
        <w:t>opodstatnenos</w:t>
      </w:r>
      <w:r w:rsidR="009D23D6">
        <w:t>ť</w:t>
      </w:r>
      <w:r w:rsidR="009D7F63" w:rsidRPr="0073389C">
        <w:t xml:space="preserve"> námietok 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opatrení</w:t>
      </w:r>
      <w:r w:rsidR="002E278D">
        <w:t xml:space="preserve"> prijatých na nápravu zistených nedostatkov a na odstránenie príčin ich vzniku</w:t>
      </w:r>
      <w:r w:rsidR="009D7F63" w:rsidRPr="0073389C">
        <w:t xml:space="preserve"> uvedených v</w:t>
      </w:r>
      <w:r w:rsidR="002E278D">
        <w:t> návrhu čiastkovej správy</w:t>
      </w:r>
      <w:r w:rsidR="003D2B51">
        <w:t xml:space="preserve"> z kontroly</w:t>
      </w:r>
      <w:r w:rsidR="002E278D">
        <w:t>/</w:t>
      </w:r>
      <w:r w:rsidR="009D7F63"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009D7F63" w:rsidRPr="0073389C">
        <w:t xml:space="preserve">, </w:t>
      </w:r>
    </w:p>
    <w:p w14:paraId="5411AC78" w14:textId="77777777"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14:paraId="45124C43" w14:textId="77777777"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14:paraId="6A0489EB"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ŽoP </w:t>
      </w:r>
      <w:r w:rsidR="002D4DD9" w:rsidRPr="0073389C">
        <w:t>prijímateľa</w:t>
      </w:r>
      <w:r w:rsidRPr="0073389C">
        <w:t xml:space="preserve"> (vrátane relevantnej podpornej dokumentácie, ktorá tvorí prílohu ŽoP) musia byť podrobené administratívnej </w:t>
      </w:r>
      <w:r w:rsidR="002E278D">
        <w:t xml:space="preserve">finančnej </w:t>
      </w:r>
      <w:r w:rsidRPr="0073389C">
        <w:t>kontrole v plnom rozsahu.</w:t>
      </w:r>
    </w:p>
    <w:p w14:paraId="4B2BE592"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v rámci kontroly správnosti predložených nárokovaných </w:t>
      </w:r>
      <w:r w:rsidR="002D4DD9" w:rsidRPr="0073389C">
        <w:t>finančných</w:t>
      </w:r>
      <w:r w:rsidRPr="0073389C">
        <w:t xml:space="preserve"> prostriedkov/deklarovaných výdavkov a ostatných </w:t>
      </w:r>
      <w:r w:rsidR="002D4DD9" w:rsidRPr="0073389C">
        <w:t>skutočností</w:t>
      </w:r>
      <w:r w:rsidRPr="0073389C">
        <w:t xml:space="preserve"> uvedených v ŽoP overí, či vo </w:t>
      </w:r>
      <w:r w:rsidR="002D4DD9" w:rsidRPr="0073389C">
        <w:t>vzťahu</w:t>
      </w:r>
      <w:r w:rsidRPr="0073389C">
        <w:t xml:space="preserve"> k zmluve o NFP sú predmetné výdavky a ostatné </w:t>
      </w:r>
      <w:r w:rsidR="002D4DD9" w:rsidRPr="0073389C">
        <w:t>skutočnosti</w:t>
      </w:r>
      <w:r w:rsidRPr="0073389C">
        <w:t xml:space="preserve"> uvedené v ŽoP správne zaevidované vo všetkých relevantných poliach, kompletné, správne v zmysle S</w:t>
      </w:r>
      <w:r w:rsidR="00D32840">
        <w:t>FR</w:t>
      </w:r>
      <w:r w:rsidR="001038CE">
        <w:t xml:space="preserve"> </w:t>
      </w:r>
      <w:r w:rsidRPr="0073389C">
        <w:t xml:space="preserve">a či sú výdavky v súlade s vecnou, </w:t>
      </w:r>
      <w:r w:rsidR="002D4DD9" w:rsidRPr="0073389C">
        <w:t>časovou</w:t>
      </w:r>
      <w:r w:rsidRPr="0073389C">
        <w:t xml:space="preserve"> a územnou </w:t>
      </w:r>
      <w:r w:rsidR="002D4DD9" w:rsidRPr="0073389C">
        <w:t>oprávnenosťou</w:t>
      </w:r>
      <w:r w:rsidRPr="0073389C">
        <w:t xml:space="preserve"> uvedenou v zmluve o NFP, </w:t>
      </w:r>
      <w:r w:rsidR="001038CE">
        <w:t>SR</w:t>
      </w:r>
      <w:r w:rsidRPr="0073389C">
        <w:t xml:space="preserve"> EŠIF a metodickými usmerneniami RO, CKO, MF SR a to najmä z </w:t>
      </w:r>
      <w:r w:rsidR="002D4DD9" w:rsidRPr="0073389C">
        <w:t>hľadiska</w:t>
      </w:r>
      <w:r w:rsidRPr="0073389C">
        <w:t xml:space="preserve">: </w:t>
      </w:r>
    </w:p>
    <w:p w14:paraId="6E12ECC6" w14:textId="7777777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jednoznačnej</w:t>
      </w:r>
      <w:r w:rsidR="009D7F63" w:rsidRPr="0073389C">
        <w:t xml:space="preserve"> identifikácie </w:t>
      </w:r>
      <w:r w:rsidRPr="0073389C">
        <w:t>prijímateľa</w:t>
      </w:r>
      <w:r w:rsidR="009D7F63" w:rsidRPr="0073389C">
        <w:t xml:space="preserve">, údajov a ostatných </w:t>
      </w:r>
      <w:r w:rsidRPr="0073389C">
        <w:t>skutočností</w:t>
      </w:r>
      <w:r w:rsidR="009D7F63" w:rsidRPr="0073389C">
        <w:t xml:space="preserve"> uvedených k deklarovaným výdavkom, </w:t>
      </w:r>
    </w:p>
    <w:p w14:paraId="671266DB"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14:paraId="4800D45F"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miestu realizácie projektu, </w:t>
      </w:r>
    </w:p>
    <w:p w14:paraId="62E0212B"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w:t>
      </w:r>
      <w:r w:rsidR="002D4DD9" w:rsidRPr="0073389C">
        <w:t>účinnosti</w:t>
      </w:r>
      <w:r w:rsidRPr="0073389C">
        <w:t xml:space="preserve"> a </w:t>
      </w:r>
      <w:r w:rsidR="002D4DD9" w:rsidRPr="0073389C">
        <w:t>účelnosti</w:t>
      </w:r>
      <w:r w:rsidRPr="0073389C">
        <w:t xml:space="preserve"> výdavkov, </w:t>
      </w:r>
    </w:p>
    <w:p w14:paraId="4B655499" w14:textId="7777777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časovej</w:t>
      </w:r>
      <w:r w:rsidR="009D7F63" w:rsidRPr="0073389C">
        <w:t xml:space="preserve"> oprávnenosti výdavkov, </w:t>
      </w:r>
    </w:p>
    <w:p w14:paraId="096B5398"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w:t>
      </w:r>
      <w:r w:rsidR="002D4DD9" w:rsidRPr="0073389C">
        <w:t>cieľovej</w:t>
      </w:r>
      <w:r w:rsidRPr="0073389C">
        <w:t xml:space="preserve"> skupine,</w:t>
      </w:r>
    </w:p>
    <w:p w14:paraId="757291CF"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w:t>
      </w:r>
      <w:r w:rsidR="002D4DD9" w:rsidRPr="0073389C">
        <w:t>pohľadu</w:t>
      </w:r>
      <w:r w:rsidRPr="0073389C">
        <w:t xml:space="preserve"> záverov už vykonanej </w:t>
      </w:r>
      <w:r w:rsidR="002E278D">
        <w:t>finančnej</w:t>
      </w:r>
      <w:r w:rsidR="002E278D" w:rsidRPr="0073389C">
        <w:t xml:space="preserve"> </w:t>
      </w:r>
      <w:r w:rsidRPr="0073389C">
        <w:t xml:space="preserve">kontroly VO alebo obstarávania, </w:t>
      </w:r>
    </w:p>
    <w:p w14:paraId="475096C1" w14:textId="77777777"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preukázateľnej</w:t>
      </w:r>
      <w:r w:rsidR="009D7F63" w:rsidRPr="0073389C">
        <w:t xml:space="preserve"> matematickej správnosti </w:t>
      </w:r>
      <w:r w:rsidRPr="0073389C">
        <w:t>výpočtu</w:t>
      </w:r>
      <w:r w:rsidR="009D7F63" w:rsidRPr="0073389C">
        <w:t xml:space="preserve"> výdavkov, </w:t>
      </w:r>
    </w:p>
    <w:p w14:paraId="79B43AF5" w14:textId="77777777"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finančnej</w:t>
      </w:r>
      <w:r w:rsidR="009D7F63" w:rsidRPr="0073389C">
        <w:t xml:space="preserve"> správnosti výdavkov vo </w:t>
      </w:r>
      <w:r w:rsidRPr="0073389C">
        <w:t>vzťahu</w:t>
      </w:r>
      <w:r w:rsidR="009D7F63" w:rsidRPr="0073389C">
        <w:t xml:space="preserve"> k </w:t>
      </w:r>
      <w:r w:rsidRPr="0073389C">
        <w:t>rozpočtu</w:t>
      </w:r>
      <w:r w:rsidR="009D7F63" w:rsidRPr="0073389C">
        <w:t xml:space="preserve"> projektu (t.j. vo </w:t>
      </w:r>
      <w:r w:rsidRPr="0073389C">
        <w:t>vzťahu</w:t>
      </w:r>
      <w:r w:rsidR="009D7F63" w:rsidRPr="0073389C">
        <w:t xml:space="preserve"> k </w:t>
      </w:r>
      <w:r w:rsidRPr="0073389C">
        <w:t>čerpaniu</w:t>
      </w:r>
      <w:r w:rsidR="009D7F63" w:rsidRPr="0073389C">
        <w:t xml:space="preserve"> </w:t>
      </w:r>
      <w:r w:rsidRPr="0073389C">
        <w:t>rozpočtu</w:t>
      </w:r>
      <w:r w:rsidR="009D7F63" w:rsidRPr="0073389C">
        <w:t xml:space="preserve"> a v </w:t>
      </w:r>
      <w:r w:rsidR="009D7F63" w:rsidRPr="0073389C">
        <w:lastRenderedPageBreak/>
        <w:t xml:space="preserve">prípade, že je </w:t>
      </w:r>
      <w:r w:rsidRPr="0073389C">
        <w:t>rozpočet</w:t>
      </w:r>
      <w:r w:rsidR="009D7F63" w:rsidRPr="0073389C">
        <w:t xml:space="preserve"> stanovený v jednotkových cenách aj kontrola </w:t>
      </w:r>
      <w:r w:rsidRPr="0073389C">
        <w:t>neprekročenia</w:t>
      </w:r>
      <w:r w:rsidR="009D7F63" w:rsidRPr="0073389C">
        <w:t xml:space="preserve"> jednotkovej ceny), </w:t>
      </w:r>
    </w:p>
    <w:p w14:paraId="1246C8D6" w14:textId="77777777"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a reálnosti predloženia dokladov súvisiacich s deklarovanými výdavkami – napr. doklady súvisiace s dodaním tovaru, poskytnutím služby, vykonaním prác (napr. </w:t>
      </w:r>
      <w:r w:rsidRPr="0073389C">
        <w:t>účtovné</w:t>
      </w:r>
      <w:r w:rsidR="009D7F63" w:rsidRPr="0073389C">
        <w:t xml:space="preserve"> doklady - faktúry, </w:t>
      </w:r>
      <w:r w:rsidRPr="0073389C">
        <w:t>pokladničné</w:t>
      </w:r>
      <w:r w:rsidR="009D7F63" w:rsidRPr="0073389C">
        <w:t xml:space="preserve"> bloky, dodacie listy v prípadoch, že dodanie tovaru nie je zdokladované priamo na faktúre, dodávateľsko</w:t>
      </w:r>
      <w:r w:rsidR="005E6061">
        <w:t xml:space="preserve"> </w:t>
      </w:r>
      <w:r w:rsidR="009D7F63" w:rsidRPr="0073389C">
        <w:t>-</w:t>
      </w:r>
      <w:r w:rsidR="005E6061">
        <w:t xml:space="preserve"> </w:t>
      </w:r>
      <w:r w:rsidR="001F7F84" w:rsidRPr="0073389C">
        <w:t>odberateľské</w:t>
      </w:r>
      <w:r w:rsidR="009D7F63" w:rsidRPr="0073389C">
        <w:t xml:space="preserve"> zmluvy a pod.), </w:t>
      </w:r>
    </w:p>
    <w:p w14:paraId="409368B9"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w:t>
      </w:r>
      <w:r w:rsidR="0017330F" w:rsidRPr="0073389C">
        <w:t>uchádzačom</w:t>
      </w:r>
      <w:r w:rsidRPr="0073389C">
        <w:t xml:space="preserve"> v zmysle § 5a zákona o slobode informácií (aplikuje sa v prípade, ak toto overenie nebolo predmetom </w:t>
      </w:r>
      <w:r w:rsidR="003C2E2F">
        <w:t xml:space="preserve">finančnej </w:t>
      </w:r>
      <w:r w:rsidRPr="0073389C">
        <w:t xml:space="preserve"> kontroly VO alebo obstarávania), </w:t>
      </w:r>
    </w:p>
    <w:p w14:paraId="722556C6" w14:textId="77777777" w:rsidR="009D7F63" w:rsidRPr="0073389C" w:rsidRDefault="00D62B87"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reálneho vyplatenia výdavku </w:t>
      </w:r>
      <w:r w:rsidRPr="0073389C">
        <w:t>prijímateľom</w:t>
      </w:r>
      <w:r w:rsidR="009D7F63" w:rsidRPr="0073389C">
        <w:t xml:space="preserve"> (napr. potvrdenie výdavkovými </w:t>
      </w:r>
      <w:r w:rsidRPr="0073389C">
        <w:t>pokladničnými</w:t>
      </w:r>
      <w:r w:rsidR="009D7F63" w:rsidRPr="0073389C">
        <w:t xml:space="preserve"> blokmi, výpismi z bankového </w:t>
      </w:r>
      <w:r w:rsidRPr="0073389C">
        <w:t>účtu</w:t>
      </w:r>
      <w:r w:rsidR="009D7F63" w:rsidRPr="0073389C">
        <w:t xml:space="preserve">) ak je relevantné, </w:t>
      </w:r>
    </w:p>
    <w:p w14:paraId="1D7ED468"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14:paraId="25A7519B"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aplikovania </w:t>
      </w:r>
      <w:r w:rsidR="00D62B87" w:rsidRPr="0073389C">
        <w:t>výpočtu</w:t>
      </w:r>
      <w:r w:rsidRPr="0073389C">
        <w:t xml:space="preserve"> paušálnej sadzby s</w:t>
      </w:r>
      <w:r w:rsidR="00601351">
        <w:t xml:space="preserve"> </w:t>
      </w:r>
      <w:r w:rsidRPr="0073389C">
        <w:t xml:space="preserve">pravidlami </w:t>
      </w:r>
      <w:r w:rsidR="00D62B87" w:rsidRPr="0073389C">
        <w:t>výpočtu</w:t>
      </w:r>
      <w:r w:rsidRPr="0073389C">
        <w:t xml:space="preserve"> stanovenými poskytovateľom v riadiacej dokumentácii v prípade využitia zjednodušeného vykazovania výdavkov formou paušálnej sadzby, </w:t>
      </w:r>
    </w:p>
    <w:p w14:paraId="1EF26726"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nárokovanej paušálnej sumy s dosiahnutými výstupmi/výsledkami/</w:t>
      </w:r>
      <w:r w:rsidR="00D62B87" w:rsidRPr="0073389C">
        <w:t>cieľmi</w:t>
      </w:r>
      <w:r w:rsidRPr="0073389C">
        <w:t xml:space="preserve"> projektu v prípade využitia zjednodušeného vykazovania výdavkov formou paušálnej sumy, </w:t>
      </w:r>
    </w:p>
    <w:p w14:paraId="546BED5A"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14:paraId="4B7D79A6"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14:paraId="27B0BAF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w:t>
      </w:r>
      <w:r w:rsidR="00D62B87" w:rsidRPr="0073389C">
        <w:t>merateľných</w:t>
      </w:r>
      <w:r w:rsidRPr="0073389C">
        <w:t xml:space="preserve"> </w:t>
      </w:r>
      <w:r w:rsidR="00D62B87" w:rsidRPr="0073389C">
        <w:t>ukazovateľov</w:t>
      </w:r>
      <w:r w:rsidRPr="0073389C">
        <w:t xml:space="preserve"> projektu v zmysle zmluvy o NFP (ak je relevantné), </w:t>
      </w:r>
    </w:p>
    <w:p w14:paraId="42021BAE"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w:t>
      </w:r>
      <w:r w:rsidR="00D62B87" w:rsidRPr="0073389C">
        <w:t>prijímateľa</w:t>
      </w:r>
      <w:r w:rsidRPr="0073389C">
        <w:t xml:space="preserve"> v rámci aj mimo daného OP, iných OP a iných programov EÚ, iných </w:t>
      </w:r>
      <w:r w:rsidR="00D62B87" w:rsidRPr="0073389C">
        <w:t>finančných</w:t>
      </w:r>
      <w:r w:rsidRPr="0073389C">
        <w:t xml:space="preserve"> nástrojov alebo vnútroštátnych programov a v iných programových obdobiach, </w:t>
      </w:r>
    </w:p>
    <w:p w14:paraId="65ECBCA6"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w:t>
      </w:r>
      <w:r w:rsidR="00D62B87" w:rsidRPr="0073389C">
        <w:t>prijímateľom</w:t>
      </w:r>
      <w:r w:rsidRPr="0073389C">
        <w:t xml:space="preserve"> na odstránenie nedostatkov zistených pri inej kontrole alebo audite vykonaných do </w:t>
      </w:r>
      <w:r w:rsidR="00D62B87" w:rsidRPr="0073389C">
        <w:t>času</w:t>
      </w:r>
      <w:r w:rsidRPr="0073389C">
        <w:t xml:space="preserve"> </w:t>
      </w:r>
      <w:r w:rsidR="00D62B87" w:rsidRPr="0073389C">
        <w:t>ukončenia</w:t>
      </w:r>
      <w:r w:rsidRPr="0073389C">
        <w:t xml:space="preserve"> kontroly deklarovaných výdavkov (ak je relevantné), </w:t>
      </w:r>
    </w:p>
    <w:p w14:paraId="460E0F5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w:t>
      </w:r>
      <w:r w:rsidR="00D62B87" w:rsidRPr="0073389C">
        <w:t>finančnej</w:t>
      </w:r>
      <w:r w:rsidRPr="0073389C">
        <w:t xml:space="preserve"> opravy a pod., </w:t>
      </w:r>
    </w:p>
    <w:p w14:paraId="24701B35"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w:t>
      </w:r>
      <w:r w:rsidR="00D62B87" w:rsidRPr="0073389C">
        <w:t>skutočností</w:t>
      </w:r>
      <w:r w:rsidRPr="0073389C">
        <w:t xml:space="preserve"> stanovených poskytovateľom. </w:t>
      </w:r>
    </w:p>
    <w:p w14:paraId="7BD09179" w14:textId="77777777"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w:t>
      </w:r>
      <w:r w:rsidR="00D62B87" w:rsidRPr="0073389C">
        <w:t>prijímateľa</w:t>
      </w:r>
      <w:r w:rsidRPr="0073389C">
        <w:t xml:space="preserve"> deklarované v ŽoP musia </w:t>
      </w:r>
      <w:r w:rsidR="00D62B87" w:rsidRPr="0073389C">
        <w:t>spĺňať</w:t>
      </w:r>
      <w:r w:rsidRPr="0073389C">
        <w:t xml:space="preserve">̌ najmä tieto podmienky: </w:t>
      </w:r>
    </w:p>
    <w:p w14:paraId="0B69CB44"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w:t>
      </w:r>
      <w:r w:rsidR="00D62B87" w:rsidRPr="0073389C">
        <w:t>rozpočtových</w:t>
      </w:r>
      <w:r w:rsidRPr="0073389C">
        <w:t xml:space="preserve"> pravidlách, zákon o verejnom obstarávaní, zákon o štátnej pomoci, zákonník práce, zákon o slobodnom prístupe k informáciám); </w:t>
      </w:r>
    </w:p>
    <w:p w14:paraId="74A7B05D"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ŽoNFP, podmienok schémy pomoci de minimis, príp. schémy štátnej pomoci, ktoré tvoria </w:t>
      </w:r>
      <w:r w:rsidR="00D62B87" w:rsidRPr="0073389C">
        <w:t>neoddeliteľnú</w:t>
      </w:r>
      <w:r w:rsidRPr="0073389C">
        <w:t xml:space="preserve"> </w:t>
      </w:r>
      <w:r w:rsidR="00D62B87" w:rsidRPr="0073389C">
        <w:t>súčasť</w:t>
      </w:r>
      <w:r w:rsidRPr="0073389C">
        <w:t xml:space="preserve">̌ výzvy, podmienok zmluvy o NFP; </w:t>
      </w:r>
    </w:p>
    <w:p w14:paraId="6025D69F"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w:t>
      </w:r>
      <w:r w:rsidR="00D62B87" w:rsidRPr="0073389C">
        <w:t>časovej</w:t>
      </w:r>
      <w:r w:rsidRPr="0073389C">
        <w:t xml:space="preserve"> následnosti aktivít projektu, sú plne v súlade s </w:t>
      </w:r>
      <w:r w:rsidR="00D62B87" w:rsidRPr="0073389C">
        <w:t>cieľmi</w:t>
      </w:r>
      <w:r w:rsidRPr="0073389C">
        <w:t xml:space="preserve"> projektu a prispievajú k dosiahnutiu plánovaných </w:t>
      </w:r>
      <w:r w:rsidR="00D62B87" w:rsidRPr="0073389C">
        <w:t>cieľov</w:t>
      </w:r>
      <w:r w:rsidRPr="0073389C">
        <w:t xml:space="preserve"> projektu; </w:t>
      </w:r>
    </w:p>
    <w:p w14:paraId="26A76EE6"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primeraný, t.j. zodpovedá obvyklým cenám v danom mieste a </w:t>
      </w:r>
      <w:r w:rsidR="00D62B87" w:rsidRPr="0073389C">
        <w:t>čase</w:t>
      </w:r>
      <w:r w:rsidRPr="0073389C">
        <w:t xml:space="preserve"> a zodpovedá potrebám projektu;</w:t>
      </w:r>
    </w:p>
    <w:p w14:paraId="00563EEE"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w:t>
      </w:r>
      <w:r w:rsidR="00D62B87" w:rsidRPr="0073389C">
        <w:t>spĺňa</w:t>
      </w:r>
      <w:r w:rsidRPr="0073389C">
        <w:t xml:space="preserve"> podmienky hospodárnosti, efektívnosti, </w:t>
      </w:r>
      <w:r w:rsidR="00D62B87" w:rsidRPr="0073389C">
        <w:t>účelnosti</w:t>
      </w:r>
      <w:r w:rsidRPr="0073389C">
        <w:t xml:space="preserve"> a </w:t>
      </w:r>
      <w:r w:rsidR="00D62B87" w:rsidRPr="0073389C">
        <w:t>účinnosti</w:t>
      </w:r>
      <w:r w:rsidRPr="0073389C">
        <w:t xml:space="preserve">; </w:t>
      </w:r>
      <w:r w:rsidRPr="0073389C">
        <w:rPr>
          <w:color w:val="FFFFFF"/>
        </w:rPr>
        <w:t xml:space="preserve">x. 2014 </w:t>
      </w:r>
    </w:p>
    <w:p w14:paraId="07B8EDFB" w14:textId="77777777"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 xml:space="preserve">výdavky musia byť </w:t>
      </w:r>
      <w:r w:rsidR="00D62B87" w:rsidRPr="00A11D9F">
        <w:rPr>
          <w:rFonts w:ascii="Arial" w:hAnsi="Arial" w:cs="Arial"/>
          <w:sz w:val="19"/>
          <w:szCs w:val="19"/>
          <w:lang w:val="sk-SK"/>
        </w:rPr>
        <w:t>identifikovateľné</w:t>
      </w:r>
      <w:r w:rsidRPr="00A11D9F">
        <w:rPr>
          <w:rFonts w:ascii="Arial" w:hAnsi="Arial" w:cs="Arial"/>
          <w:sz w:val="19"/>
          <w:szCs w:val="19"/>
          <w:lang w:val="sk-SK"/>
        </w:rPr>
        <w:t xml:space="preserve"> a </w:t>
      </w:r>
      <w:r w:rsidR="00D62B87" w:rsidRPr="00A11D9F">
        <w:rPr>
          <w:rFonts w:ascii="Arial" w:hAnsi="Arial" w:cs="Arial"/>
          <w:sz w:val="19"/>
          <w:szCs w:val="19"/>
          <w:lang w:val="sk-SK"/>
        </w:rPr>
        <w:t>preukázateľné</w:t>
      </w:r>
      <w:r w:rsidRPr="00A11D9F">
        <w:rPr>
          <w:rFonts w:ascii="Arial" w:hAnsi="Arial" w:cs="Arial"/>
          <w:sz w:val="19"/>
          <w:szCs w:val="19"/>
          <w:lang w:val="sk-SK"/>
        </w:rPr>
        <w:t xml:space="preserve"> a musia byť doložené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ktoré sú riadne evidované u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platnou legislatívou; výdavok je preukázaný faktúrami alebo inými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ktoré sú riadne evidované v </w:t>
      </w:r>
      <w:r w:rsidR="00D62B87" w:rsidRPr="00A11D9F">
        <w:rPr>
          <w:rFonts w:ascii="Arial" w:hAnsi="Arial" w:cs="Arial"/>
          <w:sz w:val="19"/>
          <w:szCs w:val="19"/>
          <w:lang w:val="sk-SK"/>
        </w:rPr>
        <w:lastRenderedPageBreak/>
        <w:t>účtovníctve</w:t>
      </w:r>
      <w:r w:rsidRPr="00A11D9F">
        <w:rPr>
          <w:rFonts w:ascii="Arial" w:hAnsi="Arial" w:cs="Arial"/>
          <w:sz w:val="19"/>
          <w:szCs w:val="19"/>
          <w:lang w:val="sk-SK"/>
        </w:rPr>
        <w:t xml:space="preserve">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platnými všeobecne záväznými právnymi predpismi a zmluvou o NFP. Preukázanie výdavkov faktúrami alebo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sa </w:t>
      </w:r>
      <w:r w:rsidR="00D62B87" w:rsidRPr="00A11D9F">
        <w:rPr>
          <w:rFonts w:ascii="Arial" w:hAnsi="Arial" w:cs="Arial"/>
          <w:sz w:val="19"/>
          <w:szCs w:val="19"/>
          <w:lang w:val="sk-SK"/>
        </w:rPr>
        <w:t>nevzťahuje</w:t>
      </w:r>
      <w:r w:rsidRPr="00A11D9F">
        <w:rPr>
          <w:rFonts w:ascii="Arial" w:hAnsi="Arial" w:cs="Arial"/>
          <w:sz w:val="19"/>
          <w:szCs w:val="19"/>
          <w:lang w:val="sk-SK"/>
        </w:rPr>
        <w:t xml:space="preserve"> na výdavky vykazované zjednodušeným spôsobom vykazovania</w:t>
      </w:r>
      <w:r w:rsidR="00A11D9F">
        <w:rPr>
          <w:rFonts w:ascii="Arial" w:hAnsi="Arial" w:cs="Arial"/>
          <w:sz w:val="19"/>
          <w:szCs w:val="19"/>
          <w:lang w:val="sk-SK"/>
        </w:rPr>
        <w:t>.</w:t>
      </w:r>
    </w:p>
    <w:p w14:paraId="5C8E6E88" w14:textId="77777777"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w:t>
      </w:r>
      <w:r w:rsidR="00662488" w:rsidRPr="0073389C">
        <w:rPr>
          <w:rFonts w:ascii="Arial" w:hAnsi="Arial" w:cs="Arial"/>
          <w:sz w:val="19"/>
          <w:szCs w:val="19"/>
          <w:lang w:val="sk-SK"/>
        </w:rPr>
        <w:t>prijímateľovi</w:t>
      </w:r>
      <w:r w:rsidRPr="0073389C">
        <w:rPr>
          <w:rFonts w:ascii="Arial" w:hAnsi="Arial" w:cs="Arial"/>
          <w:sz w:val="19"/>
          <w:szCs w:val="19"/>
          <w:lang w:val="sk-SK"/>
        </w:rPr>
        <w:t xml:space="preserve"> schválená ŽoP, musí byť kontrola celej ŽoP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byť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62488" w:rsidRPr="0073389C">
        <w:rPr>
          <w:rFonts w:ascii="Arial" w:hAnsi="Arial" w:cs="Arial"/>
          <w:sz w:val="19"/>
          <w:szCs w:val="19"/>
          <w:lang w:val="sk-SK"/>
        </w:rPr>
        <w:t>pričom</w:t>
      </w:r>
      <w:r w:rsidRPr="0073389C">
        <w:rPr>
          <w:rFonts w:ascii="Arial" w:hAnsi="Arial" w:cs="Arial"/>
          <w:sz w:val="19"/>
          <w:szCs w:val="19"/>
          <w:lang w:val="sk-SK"/>
        </w:rPr>
        <w:t xml:space="preserve"> platí pravidlo, že kontrola ŽoP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w:t>
      </w:r>
      <w:r w:rsidR="00662488" w:rsidRPr="0073389C">
        <w:rPr>
          <w:rFonts w:ascii="Arial" w:hAnsi="Arial" w:cs="Arial"/>
          <w:sz w:val="19"/>
          <w:szCs w:val="19"/>
          <w:lang w:val="sk-SK"/>
        </w:rPr>
        <w:t>nahradiť</w:t>
      </w:r>
      <w:r w:rsidRPr="0073389C">
        <w:rPr>
          <w:rFonts w:ascii="Arial" w:hAnsi="Arial" w:cs="Arial"/>
          <w:sz w:val="19"/>
          <w:szCs w:val="19"/>
          <w:lang w:val="sk-SK"/>
        </w:rPr>
        <w:t xml:space="preserve">̌ kontrolu ŽoP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14:paraId="5F333009" w14:textId="77777777" w:rsidR="009D7F63" w:rsidRPr="0073389C" w:rsidRDefault="009D7F63" w:rsidP="009D7F63">
      <w:pPr>
        <w:pStyle w:val="Zkladntext"/>
        <w:spacing w:before="120" w:after="120" w:line="288" w:lineRule="auto"/>
        <w:rPr>
          <w:rFonts w:ascii="Arial" w:hAnsi="Arial" w:cs="Arial"/>
          <w:sz w:val="19"/>
          <w:szCs w:val="19"/>
          <w:lang w:val="sk-SK"/>
        </w:rPr>
      </w:pPr>
    </w:p>
    <w:p w14:paraId="49C6B59E" w14:textId="77777777" w:rsidR="009D7F63" w:rsidRPr="0073389C" w:rsidRDefault="00614746" w:rsidP="009D7F63">
      <w:pPr>
        <w:pStyle w:val="Nadpis2"/>
        <w:spacing w:line="288" w:lineRule="auto"/>
        <w:ind w:left="0" w:firstLine="0"/>
        <w:rPr>
          <w:lang w:val="sk-SK"/>
        </w:rPr>
      </w:pPr>
      <w:bookmarkStart w:id="3450" w:name="_Toc410907882"/>
      <w:bookmarkStart w:id="3451" w:name="_Toc440372892"/>
      <w:bookmarkStart w:id="3452" w:name="_Toc74740435"/>
      <w:r>
        <w:rPr>
          <w:lang w:val="sk-SK"/>
        </w:rPr>
        <w:t>Finančná k</w:t>
      </w:r>
      <w:r w:rsidR="009D7F63" w:rsidRPr="0073389C">
        <w:rPr>
          <w:lang w:val="sk-SK"/>
        </w:rPr>
        <w:t>ontrola na mieste</w:t>
      </w:r>
      <w:bookmarkEnd w:id="3450"/>
      <w:bookmarkEnd w:id="3451"/>
      <w:bookmarkEnd w:id="3452"/>
      <w:r w:rsidR="009D7F63" w:rsidRPr="0073389C">
        <w:rPr>
          <w:lang w:val="sk-SK"/>
        </w:rPr>
        <w:tab/>
      </w:r>
      <w:r w:rsidR="009D7F63" w:rsidRPr="0073389C">
        <w:rPr>
          <w:lang w:val="sk-SK"/>
        </w:rPr>
        <w:tab/>
      </w:r>
    </w:p>
    <w:p w14:paraId="67323AE6" w14:textId="77777777" w:rsidR="003D2CF8" w:rsidRDefault="009D7F63" w:rsidP="003D2CF8">
      <w:pPr>
        <w:pStyle w:val="Default"/>
        <w:spacing w:line="288" w:lineRule="auto"/>
        <w:jc w:val="both"/>
        <w:rP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„FKnM“)</w:t>
      </w:r>
      <w:r w:rsidR="004D412F">
        <w:rPr>
          <w:rFonts w:ascii="Arial" w:hAnsi="Arial" w:cs="Arial"/>
          <w:sz w:val="19"/>
          <w:szCs w:val="19"/>
          <w:lang w:val="sk-SK"/>
        </w:rPr>
        <w:t xml:space="preserve"> </w:t>
      </w:r>
      <w:r w:rsidRPr="0073389C">
        <w:rPr>
          <w:rFonts w:ascii="Arial" w:hAnsi="Arial" w:cs="Arial"/>
          <w:sz w:val="19"/>
          <w:szCs w:val="19"/>
          <w:lang w:val="sk-SK"/>
        </w:rPr>
        <w:t>je overenie skutočného dodania tovarov, poskytnutia služieb a vykonania prác v rámci projektu, ktoré sú deklarované v účtovných dokladoch a v podpornej dokumentácii k projektu vo vzťahu k predloženým deklarovaným výdavkom a ostatných skutočností uvedených v ŽoP, k legislatíve EÚ a SR, k zmluve o NFP, ako aj overenie ďalších skutočností súvisiacich s implementáciou projektu a plnením podmienok vyplývajúcich zo zmluvy o</w:t>
      </w:r>
      <w:r w:rsidR="003D2CF8">
        <w:rPr>
          <w:rFonts w:ascii="Arial" w:hAnsi="Arial" w:cs="Arial"/>
          <w:sz w:val="19"/>
          <w:szCs w:val="19"/>
          <w:lang w:val="sk-SK"/>
        </w:rPr>
        <w:t> </w:t>
      </w:r>
      <w:r w:rsidRPr="0073389C">
        <w:rPr>
          <w:rFonts w:ascii="Arial" w:hAnsi="Arial" w:cs="Arial"/>
          <w:sz w:val="19"/>
          <w:szCs w:val="19"/>
          <w:lang w:val="sk-SK"/>
        </w:rPr>
        <w:t>NFP</w:t>
      </w:r>
      <w:r w:rsidR="003D2CF8">
        <w:rPr>
          <w:rFonts w:ascii="Arial" w:hAnsi="Arial" w:cs="Arial"/>
          <w:sz w:val="19"/>
          <w:szCs w:val="19"/>
          <w:lang w:val="sk-SK"/>
        </w:rPr>
        <w:t>:</w:t>
      </w:r>
    </w:p>
    <w:p w14:paraId="0D0A74DB"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výdavky projektu vznikli počas obdobia oprávnenosti a došlo k ich vyplateniu; </w:t>
      </w:r>
    </w:p>
    <w:p w14:paraId="6531AD3A"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výdavky projektu sú v súlade so schváleným projektom;</w:t>
      </w:r>
    </w:p>
    <w:p w14:paraId="3DCF88B3"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stanovenými v projekte vrátane súladu so schválenou mierou spolufinancovania;</w:t>
      </w:r>
    </w:p>
    <w:p w14:paraId="5DBC13D1"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oprávnenosti výdavkov na národnej úrovni aj na úrovni EÚ;</w:t>
      </w:r>
    </w:p>
    <w:p w14:paraId="13511C22"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adekvátnosť a overiteľnosť podporných dokumentov;</w:t>
      </w:r>
    </w:p>
    <w:p w14:paraId="29B10AB6"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podmienkami štátnej pomoci/pomoci de minimis a požiadavka na udržateľný rozvoj, rovnosť príležitostí a nediskrimináciu;</w:t>
      </w:r>
    </w:p>
    <w:p w14:paraId="07F4B11A"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VO na národnej úrovni aj na úrovni EÚ;</w:t>
      </w:r>
    </w:p>
    <w:p w14:paraId="513AE2C6"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publicity na národnej úrovni aj na úrovni EÚ;</w:t>
      </w:r>
    </w:p>
    <w:p w14:paraId="5B1AA5D6"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v prípade využitia zjednodušených foriem vykazovania výdavkov súlad vykazovania s nastavenými pravidlami;</w:t>
      </w:r>
    </w:p>
    <w:p w14:paraId="2858EFC4"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fyzický pokrok projektu vo vzťahu k merateľným ukazovateľom projektu a  dátam, ktoré sú povinne poskytované na úrovni projektu;</w:t>
      </w:r>
    </w:p>
    <w:p w14:paraId="76F2F0B1"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dodržiavanie článku 61 všeobecného nariadenia (operácie vytvárajúce čistý príjem po dokončení). </w:t>
      </w:r>
    </w:p>
    <w:p w14:paraId="6108A2D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 </w:t>
      </w:r>
    </w:p>
    <w:p w14:paraId="235D267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14:paraId="479A95AD" w14:textId="77777777"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14:paraId="106CE8E4"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14:paraId="3D2F1A8A"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14:paraId="531A0450"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14:paraId="28244549"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14:paraId="1282BB4B" w14:textId="77777777" w:rsidR="00C305A5"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publicitu projektu</w:t>
      </w:r>
      <w:r w:rsidR="00C305A5">
        <w:rPr>
          <w:rFonts w:eastAsia="Times New Roman" w:cs="Arial"/>
          <w:szCs w:val="19"/>
          <w:lang w:val="sk-SK" w:eastAsia="en-US"/>
        </w:rPr>
        <w:t>;</w:t>
      </w:r>
    </w:p>
    <w:p w14:paraId="3C57E172" w14:textId="77777777" w:rsidR="009D7F63" w:rsidRPr="00771817" w:rsidRDefault="00C305A5" w:rsidP="009D7F63">
      <w:pPr>
        <w:pStyle w:val="Bulletslevel1"/>
        <w:spacing w:after="120" w:line="288" w:lineRule="auto"/>
        <w:ind w:left="567" w:hanging="283"/>
        <w:jc w:val="both"/>
        <w:rPr>
          <w:rFonts w:eastAsia="Times New Roman" w:cs="Arial"/>
          <w:color w:val="auto"/>
          <w:szCs w:val="19"/>
          <w:lang w:val="sk-SK" w:eastAsia="en-US"/>
        </w:rPr>
      </w:pPr>
      <w:r w:rsidRPr="00771817">
        <w:rPr>
          <w:rFonts w:eastAsia="Times New Roman" w:cs="Arial"/>
          <w:color w:val="auto"/>
          <w:szCs w:val="19"/>
          <w:lang w:val="sk-SK" w:eastAsia="en-US"/>
        </w:rPr>
        <w:t>realizáciu projektu u partnera/ partnerov prijímateľa.</w:t>
      </w:r>
    </w:p>
    <w:p w14:paraId="1270AAE8" w14:textId="77777777"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w:t>
      </w:r>
      <w:r w:rsidRPr="0073389C">
        <w:rPr>
          <w:rFonts w:ascii="Arial" w:hAnsi="Arial" w:cs="Arial"/>
          <w:sz w:val="19"/>
          <w:szCs w:val="19"/>
          <w:lang w:val="sk-SK"/>
        </w:rPr>
        <w:lastRenderedPageBreak/>
        <w:t>poskytovateľ požaduje, aby si prijímateľ upravil v dodávateľsko-odberateľských vzťahoch túto podmienku aj zmluvne.</w:t>
      </w:r>
    </w:p>
    <w:p w14:paraId="07594D9E"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14:paraId="080356E1" w14:textId="77777777" w:rsidR="000B1D63" w:rsidRPr="00624A78" w:rsidRDefault="000B1D63" w:rsidP="00624A78">
      <w:pPr>
        <w:widowControl w:val="0"/>
        <w:tabs>
          <w:tab w:val="left" w:pos="220"/>
          <w:tab w:val="left" w:pos="720"/>
        </w:tabs>
        <w:autoSpaceDE w:val="0"/>
        <w:autoSpaceDN w:val="0"/>
        <w:adjustRightInd w:val="0"/>
        <w:spacing w:before="120" w:after="120" w:line="288" w:lineRule="auto"/>
        <w:jc w:val="both"/>
        <w:rPr>
          <w:rFonts w:eastAsia="Times" w:cs="Arial"/>
          <w:szCs w:val="19"/>
          <w:lang w:eastAsia="sk-SK"/>
        </w:rPr>
      </w:pPr>
      <w:r w:rsidRPr="00624A78">
        <w:rPr>
          <w:rFonts w:eastAsia="Times" w:cs="Arial"/>
          <w:szCs w:val="19"/>
          <w:lang w:eastAsia="sk-SK"/>
        </w:rPr>
        <w:t xml:space="preserve">V súvislosti s aplikáciou zákona o finančnej kontrole je poskytovateľ pri vykonávaní kontroly formou finančnej kontroly </w:t>
      </w:r>
      <w:r w:rsidR="00624A78" w:rsidRPr="00624A78">
        <w:rPr>
          <w:rFonts w:eastAsia="Times" w:cs="Arial"/>
          <w:szCs w:val="19"/>
          <w:lang w:eastAsia="sk-SK"/>
        </w:rPr>
        <w:t xml:space="preserve">na mieste </w:t>
      </w:r>
      <w:r w:rsidRPr="00624A78">
        <w:rPr>
          <w:rFonts w:eastAsia="Times" w:cs="Arial"/>
          <w:szCs w:val="19"/>
          <w:lang w:eastAsia="sk-SK"/>
        </w:rPr>
        <w:t>v nevyhnutnom rozsahu</w:t>
      </w:r>
      <w:r w:rsidRPr="00624A78">
        <w:rPr>
          <w:rFonts w:eastAsia="Times" w:cs="Arial"/>
          <w:b/>
          <w:szCs w:val="19"/>
          <w:lang w:eastAsia="sk-SK"/>
        </w:rPr>
        <w:t xml:space="preserve"> </w:t>
      </w:r>
      <w:r w:rsidR="00624A78" w:rsidRPr="00624A78">
        <w:rPr>
          <w:rFonts w:eastAsia="Times" w:cs="Arial"/>
          <w:b/>
          <w:szCs w:val="19"/>
          <w:lang w:eastAsia="sk-SK"/>
        </w:rPr>
        <w:t>oprávnení</w:t>
      </w:r>
      <w:r w:rsidRPr="00624A78">
        <w:rPr>
          <w:rFonts w:eastAsia="Times" w:cs="Arial"/>
          <w:szCs w:val="19"/>
          <w:lang w:eastAsia="sk-SK"/>
        </w:rPr>
        <w:t xml:space="preserve"> od kontrolovanej osoby (prijímateľa)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00624A78" w:rsidRPr="00624A78">
        <w:rPr>
          <w:rFonts w:eastAsia="Times" w:cs="Arial"/>
          <w:szCs w:val="19"/>
          <w:lang w:eastAsia="sk-SK"/>
        </w:rPr>
        <w:t xml:space="preserve">: </w:t>
      </w:r>
    </w:p>
    <w:p w14:paraId="0328BD39"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r w:rsidR="009D7F63" w:rsidRPr="0073389C">
        <w:rPr>
          <w:rFonts w:cs="Arial"/>
          <w:szCs w:val="19"/>
          <w:lang w:val="sk-SK"/>
        </w:rPr>
        <w:t xml:space="preserve"> </w:t>
      </w:r>
    </w:p>
    <w:p w14:paraId="4CEFF21F"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w:t>
      </w:r>
      <w:r>
        <w:rPr>
          <w:rFonts w:cs="Arial"/>
          <w:color w:val="auto"/>
          <w:szCs w:val="19"/>
          <w:lang w:val="sk-SK" w:eastAsia="sk-SK"/>
        </w:rPr>
        <w:t>d</w:t>
      </w:r>
      <w:r w:rsidRPr="0025055A">
        <w:rPr>
          <w:rFonts w:cs="Arial"/>
          <w:color w:val="auto"/>
          <w:szCs w:val="19"/>
          <w:lang w:val="sk-SK" w:eastAsia="sk-SK"/>
        </w:rPr>
        <w:t>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14:paraId="2C2874DE"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14:paraId="27183ED1"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14:paraId="682EAD6B"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14:paraId="61BFC560"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14:paraId="1503D61C"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14:paraId="4F39A8AB"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povinnosti kontrolnej skupiny voči prijímateľovi v čase výkonu </w:t>
      </w:r>
      <w:r w:rsidR="00C305A5" w:rsidRPr="00771817">
        <w:rPr>
          <w:rFonts w:ascii="Arial" w:hAnsi="Arial" w:cs="Arial"/>
          <w:b/>
          <w:color w:val="auto"/>
          <w:sz w:val="19"/>
          <w:szCs w:val="19"/>
          <w:lang w:val="sk-SK"/>
        </w:rPr>
        <w:t xml:space="preserve">finančnej </w:t>
      </w:r>
      <w:r w:rsidRPr="0073389C">
        <w:rPr>
          <w:rFonts w:ascii="Arial" w:hAnsi="Arial" w:cs="Arial"/>
          <w:b/>
          <w:sz w:val="19"/>
          <w:szCs w:val="19"/>
          <w:lang w:val="sk-SK"/>
        </w:rPr>
        <w:t>kontroly na mieste?</w:t>
      </w:r>
    </w:p>
    <w:p w14:paraId="7208804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Pr="000B1D63">
        <w:rPr>
          <w:rFonts w:ascii="Arial" w:hAnsi="Arial" w:cs="Arial"/>
          <w:b/>
          <w:sz w:val="19"/>
          <w:szCs w:val="19"/>
          <w:lang w:val="sk-SK"/>
        </w:rPr>
        <w:t>povinní</w:t>
      </w:r>
      <w:r w:rsidRPr="0073389C">
        <w:rPr>
          <w:rFonts w:ascii="Arial" w:hAnsi="Arial" w:cs="Arial"/>
          <w:sz w:val="19"/>
          <w:szCs w:val="19"/>
          <w:lang w:val="sk-SK"/>
        </w:rPr>
        <w:t xml:space="preserve">: </w:t>
      </w:r>
    </w:p>
    <w:p w14:paraId="4B2F4EE2" w14:textId="77777777" w:rsidR="009D7F63" w:rsidRPr="0082019F" w:rsidRDefault="009D7F63" w:rsidP="0082019F">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w:t>
      </w:r>
      <w:r w:rsidR="00406757">
        <w:rPr>
          <w:rFonts w:cs="Arial"/>
          <w:szCs w:val="19"/>
          <w:lang w:val="sk-SK"/>
        </w:rPr>
        <w:t> termín a cieľ výkonu</w:t>
      </w:r>
      <w:r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kontroly na mieste; ak by oznámením o </w:t>
      </w:r>
      <w:r w:rsidR="00406757">
        <w:rPr>
          <w:rFonts w:cs="Arial"/>
          <w:szCs w:val="19"/>
          <w:lang w:val="sk-SK"/>
        </w:rPr>
        <w:t>výkone</w:t>
      </w:r>
      <w:r w:rsidR="00406757"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 xml:space="preserve">kontroly na mieste mohlo dôjsť k zmareniu </w:t>
      </w:r>
      <w:r w:rsidR="00406757">
        <w:rPr>
          <w:rFonts w:cs="Arial"/>
          <w:szCs w:val="19"/>
          <w:lang w:val="sk-SK"/>
        </w:rPr>
        <w:t xml:space="preserve">cieľa </w:t>
      </w:r>
      <w:r w:rsidR="00FA0730">
        <w:rPr>
          <w:rFonts w:cs="Arial"/>
          <w:szCs w:val="19"/>
          <w:lang w:val="sk-SK"/>
        </w:rPr>
        <w:t xml:space="preserve">finančnej </w:t>
      </w:r>
      <w:r w:rsidRPr="0073389C">
        <w:rPr>
          <w:rFonts w:cs="Arial"/>
          <w:szCs w:val="19"/>
          <w:lang w:val="sk-SK"/>
        </w:rPr>
        <w:t>kontroly na mieste</w:t>
      </w:r>
      <w:r w:rsidR="00406757">
        <w:rPr>
          <w:rFonts w:cs="Arial"/>
          <w:szCs w:val="19"/>
          <w:lang w:val="sk-SK"/>
        </w:rPr>
        <w:t xml:space="preserve"> alebo ak hrozí, že doklady alebo iné podklady budú znehodnotené, zničené alebo pozmenené</w:t>
      </w:r>
      <w:r w:rsidRPr="0073389C">
        <w:rPr>
          <w:rFonts w:cs="Arial"/>
          <w:szCs w:val="19"/>
          <w:lang w:val="sk-SK"/>
        </w:rPr>
        <w:t>, sú povinní oznámenie urobiť najneskôr pri</w:t>
      </w:r>
      <w:r w:rsidR="0082019F">
        <w:rPr>
          <w:sz w:val="18"/>
          <w:lang w:val="sk-SK" w:eastAsia="sk-SK"/>
        </w:rPr>
        <w:t xml:space="preserve"> </w:t>
      </w:r>
      <w:r w:rsidR="0082019F" w:rsidRPr="0082019F">
        <w:rPr>
          <w:sz w:val="18"/>
          <w:lang w:val="sk-SK" w:eastAsia="sk-SK"/>
        </w:rPr>
        <w:t>vstupe do objektu, zariadenia, prevádzky, dopravného prostriedku, na pozemok prijímateľa alebo tretej osoby, alebo pri vstupe do obydlia, ak sa používa aj na podnikanie alebo na vykonávanie inej hospodárskej činnosti</w:t>
      </w:r>
      <w:r w:rsidR="0082019F">
        <w:rPr>
          <w:sz w:val="18"/>
          <w:lang w:val="sk-SK" w:eastAsia="sk-SK"/>
        </w:rPr>
        <w:t>.</w:t>
      </w:r>
      <w:r w:rsidR="0082019F">
        <w:rPr>
          <w:rFonts w:cs="Arial"/>
          <w:szCs w:val="19"/>
          <w:lang w:val="sk-SK"/>
        </w:rPr>
        <w:t xml:space="preserve"> </w:t>
      </w:r>
      <w:r w:rsidRPr="0082019F">
        <w:rPr>
          <w:rFonts w:cs="Arial"/>
          <w:szCs w:val="19"/>
          <w:lang w:val="sk-SK"/>
        </w:rPr>
        <w:t xml:space="preserve">Oznámenie sa vykoná prostredníctvom oznámenia o </w:t>
      </w:r>
      <w:r w:rsidR="0082019F">
        <w:rPr>
          <w:rFonts w:cs="Arial"/>
          <w:szCs w:val="19"/>
          <w:lang w:val="sk-SK"/>
        </w:rPr>
        <w:t>výkone</w:t>
      </w:r>
      <w:r w:rsidR="0082019F" w:rsidRPr="0082019F">
        <w:rPr>
          <w:rFonts w:cs="Arial"/>
          <w:szCs w:val="19"/>
          <w:lang w:val="sk-SK"/>
        </w:rPr>
        <w:t xml:space="preserve"> </w:t>
      </w:r>
      <w:r w:rsidR="00FA0730" w:rsidRPr="0082019F">
        <w:rPr>
          <w:rFonts w:cs="Arial"/>
          <w:szCs w:val="19"/>
          <w:lang w:val="sk-SK"/>
        </w:rPr>
        <w:t xml:space="preserve">finančnej </w:t>
      </w:r>
      <w:r w:rsidRPr="0082019F">
        <w:rPr>
          <w:rFonts w:cs="Arial"/>
          <w:szCs w:val="19"/>
          <w:lang w:val="sk-SK"/>
        </w:rPr>
        <w:t>kontroly na mieste</w:t>
      </w:r>
      <w:r w:rsidR="00BA2CE2" w:rsidRPr="0082019F">
        <w:rPr>
          <w:rFonts w:cs="Arial"/>
          <w:szCs w:val="19"/>
          <w:lang w:val="sk-SK"/>
        </w:rPr>
        <w:t xml:space="preserve">, </w:t>
      </w:r>
    </w:p>
    <w:p w14:paraId="70F21B6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preukázať sa </w:t>
      </w:r>
      <w:r w:rsidR="00241627">
        <w:rPr>
          <w:rFonts w:cs="Arial"/>
          <w:szCs w:val="19"/>
          <w:lang w:val="sk-SK"/>
        </w:rPr>
        <w:t>oprávnením</w:t>
      </w:r>
      <w:r w:rsidRPr="0073389C">
        <w:rPr>
          <w:rFonts w:cs="Arial"/>
          <w:szCs w:val="19"/>
          <w:lang w:val="sk-SK"/>
        </w:rPr>
        <w:t xml:space="preserve">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 xml:space="preserve">umožniť </w:t>
      </w:r>
      <w:r w:rsidR="0082019F">
        <w:rPr>
          <w:rFonts w:cs="Arial"/>
          <w:szCs w:val="19"/>
          <w:lang w:val="sk-SK"/>
        </w:rPr>
        <w:t>na základe požiadavky prijím</w:t>
      </w:r>
      <w:r w:rsidR="004D6FDB">
        <w:rPr>
          <w:rFonts w:cs="Arial"/>
          <w:szCs w:val="19"/>
          <w:lang w:val="sk-SK"/>
        </w:rPr>
        <w:t>ateľa</w:t>
      </w:r>
      <w:r w:rsidR="0082019F">
        <w:rPr>
          <w:rFonts w:cs="Arial"/>
          <w:szCs w:val="19"/>
          <w:lang w:val="sk-SK"/>
        </w:rPr>
        <w:t xml:space="preserve"> </w:t>
      </w:r>
      <w:r w:rsidR="00FA0730">
        <w:rPr>
          <w:rFonts w:cs="Arial"/>
          <w:szCs w:val="19"/>
          <w:lang w:val="sk-SK"/>
        </w:rPr>
        <w:t>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14:paraId="131310F2" w14:textId="77777777"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súvisiacich s finančnou kontrolou na mieste</w:t>
      </w:r>
      <w:r w:rsidR="009D7F63" w:rsidRPr="0073389C">
        <w:rPr>
          <w:rFonts w:cs="Arial"/>
          <w:szCs w:val="19"/>
          <w:lang w:val="sk-SK"/>
        </w:rPr>
        <w:t xml:space="preserve"> a zabezpečiť ich riadnu ochranu pred stratou, zničením, </w:t>
      </w:r>
      <w:r w:rsidR="009D7F63" w:rsidRPr="0073389C">
        <w:rPr>
          <w:rFonts w:cs="Arial"/>
          <w:szCs w:val="19"/>
          <w:lang w:val="sk-SK"/>
        </w:rPr>
        <w:lastRenderedPageBreak/>
        <w:t>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w:t>
      </w:r>
      <w:r w:rsidR="004D6FDB">
        <w:rPr>
          <w:rFonts w:cs="Arial"/>
          <w:szCs w:val="19"/>
          <w:lang w:val="sk-SK"/>
        </w:rPr>
        <w:t>Z</w:t>
      </w:r>
      <w:r w:rsidR="00303DE5">
        <w:rPr>
          <w:rFonts w:cs="Arial"/>
          <w:szCs w:val="19"/>
          <w:lang w:val="sk-SK"/>
        </w:rPr>
        <w:t>mluvou o NFP)</w:t>
      </w:r>
      <w:r w:rsidR="009D7F63" w:rsidRPr="0073389C">
        <w:rPr>
          <w:rFonts w:cs="Arial"/>
          <w:szCs w:val="19"/>
          <w:lang w:val="sk-SK"/>
        </w:rPr>
        <w:t xml:space="preserve">; tieto veci poskytovateľ vráti bezodkladne tomu, </w:t>
      </w:r>
      <w:r w:rsidR="004D6FDB">
        <w:rPr>
          <w:rFonts w:cs="Arial"/>
          <w:szCs w:val="19"/>
          <w:lang w:val="sk-SK"/>
        </w:rPr>
        <w:t>od koho sa vyžiadali</w:t>
      </w:r>
      <w:r w:rsidR="009D7F63" w:rsidRPr="0073389C">
        <w:rPr>
          <w:rFonts w:cs="Arial"/>
          <w:szCs w:val="19"/>
          <w:lang w:val="sk-SK"/>
        </w:rPr>
        <w:t xml:space="preserve">, ak nie sú potrebné na </w:t>
      </w:r>
      <w:r w:rsidR="00303DE5">
        <w:rPr>
          <w:rFonts w:cs="Arial"/>
          <w:szCs w:val="19"/>
          <w:lang w:val="sk-SK"/>
        </w:rPr>
        <w:t xml:space="preserve">konanie podľa </w:t>
      </w:r>
      <w:r w:rsidR="00241627">
        <w:rPr>
          <w:rFonts w:cs="Arial"/>
          <w:szCs w:val="19"/>
          <w:lang w:val="sk-SK"/>
        </w:rPr>
        <w:t>T</w:t>
      </w:r>
      <w:r w:rsidR="00303DE5">
        <w:rPr>
          <w:rFonts w:cs="Arial"/>
          <w:szCs w:val="19"/>
          <w:lang w:val="sk-SK"/>
        </w:rPr>
        <w:t xml:space="preserve">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14:paraId="5D7DE090"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w:t>
      </w:r>
      <w:r w:rsidR="000B1D63" w:rsidRPr="000B1D63">
        <w:rPr>
          <w:lang w:val="sk-SK"/>
        </w:rPr>
        <w:t>poskytovateľom</w:t>
      </w:r>
      <w:r w:rsidR="000B1D63" w:rsidRPr="000B1D63" w:rsidDel="000B1D63">
        <w:rPr>
          <w:rFonts w:cs="Arial"/>
          <w:szCs w:val="19"/>
          <w:lang w:val="sk-SK"/>
        </w:rPr>
        <w:t xml:space="preserve"> </w:t>
      </w:r>
      <w:r w:rsidRPr="0073389C">
        <w:rPr>
          <w:rFonts w:cs="Arial"/>
          <w:szCs w:val="19"/>
          <w:lang w:val="sk-SK"/>
        </w:rPr>
        <w:t xml:space="preserve">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14:paraId="411CED8C"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14:paraId="0DD1E9A8" w14:textId="77777777"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14:paraId="48FD84AF" w14:textId="77777777"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 xml:space="preserve">oznámiť podozrenie zo spáchania trestného činu, priestupku alebo zo spáchania iného správneho deliktu orgánom príslušným podľa trestného poriadku, alebo </w:t>
      </w:r>
      <w:r w:rsidR="009D23D6">
        <w:rPr>
          <w:rFonts w:cs="Arial"/>
          <w:szCs w:val="19"/>
          <w:lang w:val="sk-SK"/>
        </w:rPr>
        <w:t xml:space="preserve">podľa </w:t>
      </w:r>
      <w:r w:rsidRPr="00A11D9F">
        <w:rPr>
          <w:rFonts w:cs="Arial"/>
          <w:szCs w:val="19"/>
          <w:lang w:val="sk-SK"/>
        </w:rPr>
        <w:t>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14:paraId="40D7FF52"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396ACD26" w14:textId="77777777"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14:paraId="514CF4E8"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ŽoP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14:paraId="105C5AC6"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14:paraId="42132663"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14:paraId="73B4703D" w14:textId="77777777"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14:paraId="6C42D0EA" w14:textId="77777777" w:rsidR="00C305A5" w:rsidRPr="00771817" w:rsidRDefault="00C305A5"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71817">
        <w:rPr>
          <w:rFonts w:ascii="Arial" w:hAnsi="Arial" w:cs="Arial"/>
          <w:color w:val="auto"/>
          <w:sz w:val="19"/>
          <w:szCs w:val="19"/>
          <w:lang w:val="sk-SK"/>
        </w:rPr>
        <w:t>na základe analýzy rizík;</w:t>
      </w:r>
    </w:p>
    <w:p w14:paraId="5A558B7B" w14:textId="77777777" w:rsidR="009D7F63" w:rsidRPr="00771817" w:rsidRDefault="009D7F63"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na základe vzorky </w:t>
      </w:r>
      <w:r w:rsidR="00C305A5" w:rsidRPr="00771817">
        <w:rPr>
          <w:rFonts w:ascii="Arial" w:hAnsi="Arial" w:cs="Arial"/>
          <w:color w:val="auto"/>
          <w:sz w:val="19"/>
          <w:szCs w:val="19"/>
          <w:lang w:val="sk-SK"/>
        </w:rPr>
        <w:t xml:space="preserve">pri nasledovných druhoch výdavkov: </w:t>
      </w:r>
      <w:r w:rsidRPr="00771817">
        <w:rPr>
          <w:rFonts w:ascii="Arial" w:hAnsi="Arial" w:cs="Arial"/>
          <w:color w:val="auto"/>
          <w:sz w:val="19"/>
          <w:szCs w:val="19"/>
          <w:lang w:val="sk-SK"/>
        </w:rPr>
        <w:t>;</w:t>
      </w:r>
    </w:p>
    <w:p w14:paraId="1ED4CBDF" w14:textId="77777777" w:rsidR="00C305A5" w:rsidRPr="00771817" w:rsidRDefault="00C305A5" w:rsidP="005B7173">
      <w:pPr>
        <w:pStyle w:val="Default"/>
        <w:numPr>
          <w:ilvl w:val="1"/>
          <w:numId w:val="97"/>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personálne výdavky interné (zapojení zamestnanci prijímateľa alebo partnera) – náhrady miezd,</w:t>
      </w:r>
    </w:p>
    <w:p w14:paraId="649DE9D9" w14:textId="77777777" w:rsidR="006C7FDB" w:rsidRDefault="00C305A5" w:rsidP="005B7173">
      <w:pPr>
        <w:pStyle w:val="Default"/>
        <w:numPr>
          <w:ilvl w:val="1"/>
          <w:numId w:val="97"/>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cestovné náhrady (priame a nepriame výdavky),</w:t>
      </w:r>
    </w:p>
    <w:p w14:paraId="192120BF" w14:textId="77777777" w:rsidR="00200C61" w:rsidRDefault="00200C61" w:rsidP="005B7173">
      <w:pPr>
        <w:pStyle w:val="Default"/>
        <w:numPr>
          <w:ilvl w:val="1"/>
          <w:numId w:val="97"/>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frekventanti/ účastníci projektu (personálne výdavky a cestovné náhrady).</w:t>
      </w:r>
    </w:p>
    <w:p w14:paraId="26F1FCFB" w14:textId="77777777" w:rsidR="00577329" w:rsidRPr="00200C61" w:rsidRDefault="00577329" w:rsidP="00771817">
      <w:pPr>
        <w:pStyle w:val="Default"/>
        <w:spacing w:before="120" w:after="120" w:line="288" w:lineRule="auto"/>
        <w:jc w:val="both"/>
        <w:rPr>
          <w:rFonts w:ascii="Arial" w:hAnsi="Arial" w:cs="Arial"/>
          <w:color w:val="auto"/>
          <w:sz w:val="19"/>
          <w:szCs w:val="19"/>
          <w:lang w:val="sk-SK"/>
        </w:rPr>
      </w:pPr>
    </w:p>
    <w:p w14:paraId="2C82E880" w14:textId="77777777" w:rsidR="006C7FDB" w:rsidRPr="00771817" w:rsidRDefault="00C305A5" w:rsidP="00771817">
      <w:pPr>
        <w:pStyle w:val="Default"/>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 xml:space="preserve">Kontrola vybranej vzorky nemá vplyv na rozhodnutie poskytovateľa vykonať finančnú kontrolu na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 xml:space="preserve">mieste na 100% objeme nárokovaných finančných prostriedkov/deklarovaných výdavkov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prijímateľa, počas celého obdobia účinnosti Zmluvy o NFP.</w:t>
      </w:r>
    </w:p>
    <w:p w14:paraId="351E3CA2" w14:textId="77777777"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14:paraId="6408ED4A"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458412F0" w14:textId="77777777"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lastRenderedPageBreak/>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(t.j.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ných 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w:t>
      </w:r>
      <w:r w:rsidR="003D2CF8">
        <w:rPr>
          <w:rFonts w:cs="Arial"/>
          <w:sz w:val="18"/>
          <w:szCs w:val="18"/>
          <w:lang w:val="sk-SK"/>
        </w:rPr>
        <w:t xml:space="preserve"> </w:t>
      </w:r>
      <w:r w:rsidR="008545F0">
        <w:rPr>
          <w:rFonts w:ascii="Arial" w:hAnsi="Arial" w:cs="Arial"/>
          <w:sz w:val="19"/>
          <w:szCs w:val="19"/>
          <w:lang w:val="sk-SK"/>
        </w:rPr>
        <w:t>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xml:space="preserve">, ktorými sa rozumejú osoby podľa </w:t>
      </w:r>
      <w:r w:rsidR="003D2CF8" w:rsidRPr="003D2CF8">
        <w:rPr>
          <w:rFonts w:ascii="Arial" w:hAnsi="Arial" w:cs="Arial"/>
          <w:sz w:val="19"/>
          <w:szCs w:val="19"/>
          <w:lang w:val="sk-SK"/>
        </w:rPr>
        <w:t>§</w:t>
      </w:r>
      <w:r w:rsidR="003D2CF8">
        <w:rPr>
          <w:rFonts w:ascii="Arial" w:hAnsi="Arial" w:cs="Arial"/>
          <w:sz w:val="19"/>
          <w:szCs w:val="19"/>
          <w:lang w:val="sk-SK"/>
        </w:rPr>
        <w:t xml:space="preserve"> </w:t>
      </w:r>
      <w:r w:rsidR="003D2CF8" w:rsidRPr="003D2CF8">
        <w:rPr>
          <w:rFonts w:ascii="Arial" w:hAnsi="Arial" w:cs="Arial"/>
          <w:sz w:val="19"/>
          <w:szCs w:val="19"/>
          <w:lang w:val="sk-SK"/>
        </w:rPr>
        <w:t xml:space="preserve">24 </w:t>
      </w:r>
      <w:r w:rsidR="008545F0">
        <w:rPr>
          <w:rFonts w:ascii="Arial" w:hAnsi="Arial" w:cs="Arial"/>
          <w:sz w:val="19"/>
          <w:szCs w:val="19"/>
          <w:lang w:val="sk-SK"/>
        </w:rPr>
        <w:t>zákona o finančnej kontrole</w:t>
      </w:r>
      <w:r w:rsidR="009D7F63" w:rsidRPr="0073389C">
        <w:rPr>
          <w:rFonts w:ascii="Arial" w:hAnsi="Arial" w:cs="Arial"/>
          <w:sz w:val="19"/>
          <w:szCs w:val="19"/>
          <w:lang w:val="sk-SK"/>
        </w:rPr>
        <w:t xml:space="preserve">. </w:t>
      </w:r>
    </w:p>
    <w:p w14:paraId="76D75FF8"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14:paraId="3F89A4AE" w14:textId="77777777" w:rsidR="009D7F63" w:rsidRPr="0073389C" w:rsidRDefault="008545F0" w:rsidP="00EF1D82">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w:t>
      </w:r>
      <w:r w:rsidR="00C57DC5">
        <w:rPr>
          <w:rFonts w:ascii="Arial" w:hAnsi="Arial" w:cs="Arial"/>
          <w:sz w:val="19"/>
          <w:szCs w:val="19"/>
          <w:lang w:val="sk-SK"/>
        </w:rPr>
        <w:t>spravidla</w:t>
      </w:r>
      <w:r w:rsidR="00C57DC5" w:rsidRPr="0073389C">
        <w:rPr>
          <w:rFonts w:ascii="Arial" w:hAnsi="Arial" w:cs="Arial"/>
          <w:sz w:val="19"/>
          <w:szCs w:val="19"/>
          <w:lang w:val="sk-SK"/>
        </w:rPr>
        <w:t xml:space="preserve"> </w:t>
      </w:r>
      <w:r w:rsidR="009D7F63" w:rsidRPr="0073389C">
        <w:rPr>
          <w:rFonts w:ascii="Arial" w:hAnsi="Arial" w:cs="Arial"/>
          <w:sz w:val="19"/>
          <w:szCs w:val="19"/>
          <w:lang w:val="sk-SK"/>
        </w:rPr>
        <w:t xml:space="preserve">3 pracovné dni pred začiatkom </w:t>
      </w:r>
      <w:r w:rsidR="00976F3B">
        <w:rPr>
          <w:rFonts w:ascii="Arial" w:hAnsi="Arial" w:cs="Arial"/>
          <w:sz w:val="19"/>
          <w:szCs w:val="19"/>
          <w:lang w:val="sk-SK"/>
        </w:rPr>
        <w:t xml:space="preserve">fyzického </w:t>
      </w:r>
      <w:r w:rsidR="009D7F63" w:rsidRPr="0073389C">
        <w:rPr>
          <w:rFonts w:ascii="Arial" w:hAnsi="Arial" w:cs="Arial"/>
          <w:sz w:val="19"/>
          <w:szCs w:val="19"/>
          <w:lang w:val="sk-SK"/>
        </w:rPr>
        <w:t xml:space="preserve">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w:t>
      </w:r>
      <w:r w:rsidR="003D2CF8">
        <w:rPr>
          <w:rFonts w:ascii="Arial" w:hAnsi="Arial" w:cs="Arial"/>
          <w:sz w:val="19"/>
          <w:szCs w:val="19"/>
          <w:lang w:val="sk-SK"/>
        </w:rPr>
        <w:t>cieľ</w:t>
      </w:r>
      <w:r w:rsidR="004A7CB6">
        <w:rPr>
          <w:rFonts w:ascii="Arial" w:hAnsi="Arial" w:cs="Arial"/>
          <w:sz w:val="19"/>
          <w:szCs w:val="19"/>
          <w:lang w:val="sk-SK"/>
        </w:rPr>
        <w:t xml:space="preserve">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kontroly na mieste</w:t>
      </w:r>
      <w:r w:rsidR="00976F3B" w:rsidRPr="001F7F84">
        <w:rPr>
          <w:lang w:val="sk-SK"/>
        </w:rPr>
        <w:t xml:space="preserve"> (</w:t>
      </w:r>
      <w:r w:rsidR="00976F3B" w:rsidRPr="00976F3B">
        <w:rPr>
          <w:rFonts w:ascii="Arial" w:hAnsi="Arial" w:cs="Arial"/>
          <w:sz w:val="19"/>
          <w:szCs w:val="19"/>
          <w:lang w:val="sk-SK" w:eastAsia="sk-SK"/>
        </w:rPr>
        <w:t>písomným poverením na vykonanie finančnej kontroly na mieste</w:t>
      </w:r>
      <w:r w:rsidR="00976F3B">
        <w:rPr>
          <w:rFonts w:ascii="Arial" w:hAnsi="Arial" w:cs="Arial"/>
          <w:sz w:val="19"/>
          <w:szCs w:val="19"/>
          <w:lang w:val="sk-SK" w:eastAsia="sk-SK"/>
        </w:rPr>
        <w:t>)</w:t>
      </w:r>
      <w:r w:rsidR="009D7F63" w:rsidRPr="0073389C">
        <w:rPr>
          <w:rFonts w:ascii="Arial" w:hAnsi="Arial" w:cs="Arial"/>
          <w:sz w:val="19"/>
          <w:szCs w:val="19"/>
          <w:lang w:val="sk-SK" w:eastAsia="sk-SK"/>
        </w:rPr>
        <w:t xml:space="preserv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w:t>
      </w:r>
      <w:r w:rsidR="00EE3B9F" w:rsidRPr="00771817">
        <w:rPr>
          <w:rFonts w:ascii="Arial" w:hAnsi="Arial" w:cs="Arial"/>
          <w:color w:val="auto"/>
          <w:sz w:val="19"/>
          <w:szCs w:val="19"/>
          <w:lang w:val="sk-SK" w:eastAsia="sk-SK"/>
        </w:rPr>
        <w:t> v plnom rozsahu, </w:t>
      </w:r>
      <w:r w:rsidR="009D7F63" w:rsidRPr="0073389C">
        <w:rPr>
          <w:rFonts w:ascii="Arial" w:hAnsi="Arial" w:cs="Arial"/>
          <w:sz w:val="19"/>
          <w:szCs w:val="19"/>
          <w:lang w:val="sk-SK" w:eastAsia="sk-SK"/>
        </w:rPr>
        <w:t>účasť relevantných osôb a poskytnúť členom kontrolnej skupiny potrebnú súčinnosť pri výkone kontroly.</w:t>
      </w:r>
      <w:r w:rsidR="00CF0928">
        <w:rPr>
          <w:rFonts w:ascii="Arial" w:hAnsi="Arial" w:cs="Arial"/>
          <w:sz w:val="19"/>
          <w:szCs w:val="19"/>
          <w:lang w:val="sk-SK" w:eastAsia="sk-SK"/>
        </w:rPr>
        <w:t xml:space="preserve"> </w:t>
      </w:r>
      <w:r w:rsidR="00CF0928" w:rsidRPr="00CF0928">
        <w:rPr>
          <w:rFonts w:ascii="Arial" w:hAnsi="Arial" w:cs="Arial"/>
          <w:sz w:val="19"/>
          <w:szCs w:val="19"/>
          <w:lang w:val="sk-SK" w:eastAsia="sk-SK"/>
        </w:rPr>
        <w:t>Zamestnanci RO sú povinní vydať prijímateľovi potvrdenie o odobratí originálov dokladov, písomností a iných materiálov mimo priestorov prijímateľa v prípade, ak je toto odobratie nevyhnutné na výkon finančnej k</w:t>
      </w:r>
      <w:r w:rsidR="00CF0928">
        <w:rPr>
          <w:rFonts w:ascii="Arial" w:hAnsi="Arial" w:cs="Arial"/>
          <w:sz w:val="19"/>
          <w:szCs w:val="19"/>
          <w:lang w:val="sk-SK" w:eastAsia="sk-SK"/>
        </w:rPr>
        <w:t>ontroly na mieste a</w:t>
      </w:r>
      <w:r w:rsidR="00CF0928" w:rsidRPr="00CF0928">
        <w:rPr>
          <w:rFonts w:ascii="Arial" w:hAnsi="Arial" w:cs="Arial"/>
          <w:sz w:val="19"/>
          <w:szCs w:val="19"/>
          <w:lang w:val="sk-SK" w:eastAsia="sk-SK"/>
        </w:rPr>
        <w:t xml:space="preserve"> zabezpečiť </w:t>
      </w:r>
      <w:r w:rsidR="00CF0928">
        <w:rPr>
          <w:rFonts w:ascii="Arial" w:hAnsi="Arial" w:cs="Arial"/>
          <w:sz w:val="19"/>
          <w:szCs w:val="19"/>
          <w:lang w:val="sk-SK" w:eastAsia="sk-SK"/>
        </w:rPr>
        <w:t xml:space="preserve">ich </w:t>
      </w:r>
      <w:r w:rsidR="00CF0928" w:rsidRPr="00CF0928">
        <w:rPr>
          <w:rFonts w:ascii="Arial" w:hAnsi="Arial" w:cs="Arial"/>
          <w:sz w:val="19"/>
          <w:szCs w:val="19"/>
          <w:lang w:val="sk-SK" w:eastAsia="sk-SK"/>
        </w:rPr>
        <w:t>riadnu ochranu pred stratou, zničením, poškodením a zneužitím a vrátiť ich prijímateľovi, ak už nie sú potrebné na ďalší výkon finančnej kontroly na mieste</w:t>
      </w:r>
      <w:r w:rsidR="00CF0928">
        <w:rPr>
          <w:rFonts w:ascii="Arial" w:hAnsi="Arial" w:cs="Arial"/>
          <w:sz w:val="19"/>
          <w:szCs w:val="19"/>
          <w:lang w:val="sk-SK" w:eastAsia="sk-SK"/>
        </w:rPr>
        <w:t>.</w:t>
      </w:r>
    </w:p>
    <w:p w14:paraId="1E7F7D28"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1BF1281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w:t>
      </w:r>
      <w:r w:rsidR="00411D87">
        <w:rPr>
          <w:rFonts w:ascii="Arial" w:hAnsi="Arial" w:cs="Arial"/>
          <w:sz w:val="19"/>
          <w:szCs w:val="19"/>
          <w:lang w:val="sk-SK"/>
        </w:rPr>
        <w:t>cieľ</w:t>
      </w:r>
      <w:r w:rsidR="00563241">
        <w:rPr>
          <w:rFonts w:ascii="Arial" w:hAnsi="Arial" w:cs="Arial"/>
          <w:sz w:val="19"/>
          <w:szCs w:val="19"/>
          <w:lang w:val="sk-SK"/>
        </w:rPr>
        <w:t xml:space="preserve"> 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14:paraId="0D9CF6C5"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59B39E4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14:paraId="5ACD261F" w14:textId="77777777"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ŽoP (ďalej aj „skutočné dodanie tovarov, 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14:paraId="0B3C62E9" w14:textId="77777777"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t>kontrola dodania predmetu plnenia (tovarov, služieb, prác) pri využití preddavkových platieb;</w:t>
      </w:r>
      <w:r w:rsidR="009D7F63" w:rsidRPr="008545F0">
        <w:rPr>
          <w:rFonts w:cs="Arial"/>
          <w:szCs w:val="19"/>
          <w:lang w:val="sk-SK"/>
        </w:rPr>
        <w:t xml:space="preserve"> </w:t>
      </w:r>
    </w:p>
    <w:p w14:paraId="26AB2A7C"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14:paraId="0F89A67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lastRenderedPageBreak/>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2EC4381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predkladá správne informácie ohľadom fyzického pokroku realizácie projektu, kontrola dát, ktoré sú povinne poskytované na úrovni projektu a plnenia si ďalších povinností vyplývajúcich zo zmluvy o NFP; </w:t>
      </w:r>
    </w:p>
    <w:p w14:paraId="38A9874E"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w:t>
      </w:r>
      <w:r w:rsidR="00E12851">
        <w:rPr>
          <w:rFonts w:cs="Arial"/>
          <w:szCs w:val="19"/>
          <w:lang w:val="sk-SK"/>
        </w:rPr>
        <w:t xml:space="preserve"> ide</w:t>
      </w:r>
      <w:r w:rsidRPr="0073389C">
        <w:rPr>
          <w:rFonts w:cs="Arial"/>
          <w:szCs w:val="19"/>
          <w:lang w:val="sk-SK"/>
        </w:rPr>
        <w:t>o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14:paraId="5AB87BD9"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14:paraId="72741CB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14:paraId="6B7F172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14:paraId="05A8690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14:paraId="28D1B8AA"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kontrola dodržiavania pravidiel poskytnutia štátnej pomoci/pomoci de minimis;</w:t>
      </w:r>
    </w:p>
    <w:p w14:paraId="10A60F0D"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14:paraId="4D9C2F8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14:paraId="7BD824A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14:paraId="2E03405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14:paraId="4DC7EE18"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805BA0">
        <w:rPr>
          <w:rFonts w:cs="Arial"/>
          <w:szCs w:val="19"/>
          <w:lang w:val="sk-SK"/>
        </w:rPr>
        <w:t>, resp. následného monitorovania projektu</w:t>
      </w:r>
      <w:r w:rsidR="002703A8" w:rsidRPr="003F321D">
        <w:rPr>
          <w:rFonts w:cs="Arial"/>
          <w:szCs w:val="19"/>
          <w:lang w:val="sk-SK"/>
        </w:rPr>
        <w:t>;</w:t>
      </w:r>
    </w:p>
    <w:p w14:paraId="0A05FA2B" w14:textId="77777777" w:rsidR="009D7F63"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reálne overenie skutočností, ktoré boli prijímateľom deklarované v rámci iných kontrol a pod</w:t>
      </w:r>
    </w:p>
    <w:p w14:paraId="32E401D5" w14:textId="72EB4A09" w:rsidR="00817CE2" w:rsidRDefault="00EE3B9F" w:rsidP="00322445">
      <w:pPr>
        <w:pStyle w:val="Bulletslevel1"/>
        <w:spacing w:after="120" w:line="288" w:lineRule="auto"/>
        <w:ind w:left="567" w:hanging="283"/>
        <w:jc w:val="both"/>
        <w:rPr>
          <w:ins w:id="3453" w:author="Zuzana Hušeková" w:date="2021-06-14T17:06:00Z"/>
          <w:rFonts w:cs="Arial"/>
          <w:color w:val="auto"/>
          <w:szCs w:val="19"/>
          <w:lang w:val="sk-SK"/>
        </w:rPr>
      </w:pPr>
      <w:r w:rsidRPr="00771817">
        <w:rPr>
          <w:rFonts w:cs="Arial"/>
          <w:color w:val="auto"/>
          <w:szCs w:val="19"/>
          <w:lang w:val="sk-SK"/>
        </w:rPr>
        <w:t>kontrola projektu ako celku, v prípade existencie partnerov prijímateľa</w:t>
      </w:r>
      <w:r w:rsidR="00C57DC5">
        <w:rPr>
          <w:rFonts w:cs="Arial"/>
          <w:color w:val="auto"/>
          <w:szCs w:val="19"/>
          <w:lang w:val="sk-SK"/>
        </w:rPr>
        <w:t xml:space="preserve"> môže</w:t>
      </w:r>
      <w:r w:rsidRPr="00771817">
        <w:rPr>
          <w:rFonts w:cs="Arial"/>
          <w:color w:val="auto"/>
          <w:szCs w:val="19"/>
          <w:lang w:val="sk-SK"/>
        </w:rPr>
        <w:t xml:space="preserve">  poskytovateľ vykonať kontrolu </w:t>
      </w:r>
      <w:r w:rsidR="00C57DC5">
        <w:rPr>
          <w:rFonts w:cs="Arial"/>
          <w:color w:val="auto"/>
          <w:szCs w:val="19"/>
          <w:lang w:val="sk-SK"/>
        </w:rPr>
        <w:t>aj na vzorke</w:t>
      </w:r>
      <w:ins w:id="3454" w:author="Zuzana Hušeková" w:date="2021-06-14T17:07:00Z">
        <w:r w:rsidR="00322445">
          <w:t>;</w:t>
        </w:r>
      </w:ins>
      <w:del w:id="3455" w:author="Zuzana Hušeková" w:date="2021-06-14T17:07:00Z">
        <w:r w:rsidR="00C57DC5" w:rsidDel="00322445">
          <w:rPr>
            <w:rFonts w:cs="Arial"/>
            <w:color w:val="auto"/>
            <w:szCs w:val="19"/>
            <w:lang w:val="sk-SK"/>
          </w:rPr>
          <w:delText>.</w:delText>
        </w:r>
        <w:r w:rsidR="00C57DC5" w:rsidRPr="00771817" w:rsidDel="00322445">
          <w:rPr>
            <w:rFonts w:cs="Arial"/>
            <w:color w:val="auto"/>
            <w:szCs w:val="19"/>
            <w:lang w:val="sk-SK"/>
          </w:rPr>
          <w:delText xml:space="preserve"> </w:delText>
        </w:r>
      </w:del>
    </w:p>
    <w:p w14:paraId="6A4EE157" w14:textId="77777777" w:rsidR="00322445" w:rsidRPr="00322445" w:rsidRDefault="00817CE2" w:rsidP="00322445">
      <w:pPr>
        <w:pStyle w:val="Bulletslevel1"/>
        <w:spacing w:after="120" w:line="288" w:lineRule="auto"/>
        <w:ind w:left="567" w:hanging="283"/>
        <w:jc w:val="both"/>
        <w:rPr>
          <w:ins w:id="3456" w:author="Zuzana Hušeková" w:date="2021-06-14T17:06:00Z"/>
          <w:rFonts w:cs="Arial"/>
          <w:color w:val="auto"/>
          <w:szCs w:val="19"/>
          <w:lang w:val="sk-SK"/>
        </w:rPr>
      </w:pPr>
      <w:ins w:id="3457" w:author="Zuzana Hušeková" w:date="2021-06-14T17:06:00Z">
        <w:r w:rsidRPr="00322445">
          <w:rPr>
            <w:lang w:val="sk-SK"/>
          </w:rPr>
          <w:t>kontrola vecnej, časovej, územnej oprávnenosti výdavkov;</w:t>
        </w:r>
      </w:ins>
    </w:p>
    <w:p w14:paraId="14279178" w14:textId="77777777" w:rsidR="00322445" w:rsidRPr="00322445" w:rsidRDefault="00817CE2" w:rsidP="00322445">
      <w:pPr>
        <w:pStyle w:val="Bulletslevel1"/>
        <w:spacing w:after="120" w:line="288" w:lineRule="auto"/>
        <w:ind w:left="567" w:hanging="283"/>
        <w:jc w:val="both"/>
        <w:rPr>
          <w:ins w:id="3458" w:author="Zuzana Hušeková" w:date="2021-06-14T17:06:00Z"/>
          <w:rFonts w:cs="Arial"/>
          <w:color w:val="auto"/>
          <w:szCs w:val="19"/>
          <w:lang w:val="sk-SK"/>
        </w:rPr>
      </w:pPr>
      <w:ins w:id="3459" w:author="Zuzana Hušeková" w:date="2021-06-14T17:06:00Z">
        <w:r w:rsidRPr="00322445">
          <w:rPr>
            <w:lang w:val="sk-SK"/>
          </w:rPr>
          <w:t xml:space="preserve">kontrola hospodárnosti, efektívnosti, účinnosti a účelnosti výdavkov; </w:t>
        </w:r>
      </w:ins>
    </w:p>
    <w:p w14:paraId="41B8CEA1" w14:textId="77777777" w:rsidR="00322445" w:rsidRPr="00322445" w:rsidRDefault="00817CE2" w:rsidP="00322445">
      <w:pPr>
        <w:pStyle w:val="Bulletslevel1"/>
        <w:spacing w:after="120" w:line="288" w:lineRule="auto"/>
        <w:ind w:left="567" w:hanging="283"/>
        <w:jc w:val="both"/>
        <w:rPr>
          <w:ins w:id="3460" w:author="Zuzana Hušeková" w:date="2021-06-14T17:06:00Z"/>
          <w:rFonts w:cs="Arial"/>
          <w:color w:val="auto"/>
          <w:szCs w:val="19"/>
          <w:lang w:val="sk-SK"/>
        </w:rPr>
      </w:pPr>
      <w:ins w:id="3461" w:author="Zuzana Hušeková" w:date="2021-06-14T17:06:00Z">
        <w:r w:rsidRPr="00322445">
          <w:rPr>
            <w:lang w:val="sk-SK"/>
          </w:rPr>
          <w:t xml:space="preserve">kontrola oprávnenosti výdavkov vo vzťahu k cieľovej skupine; </w:t>
        </w:r>
      </w:ins>
    </w:p>
    <w:p w14:paraId="627202D1" w14:textId="69DBE0CF" w:rsidR="00817CE2" w:rsidRPr="00322445" w:rsidRDefault="00817CE2" w:rsidP="00322445">
      <w:pPr>
        <w:pStyle w:val="Bulletslevel1"/>
        <w:spacing w:after="120" w:line="288" w:lineRule="auto"/>
        <w:ind w:left="567" w:hanging="283"/>
        <w:jc w:val="both"/>
        <w:rPr>
          <w:ins w:id="3462" w:author="Zuzana Hušeková" w:date="2021-06-14T17:06:00Z"/>
          <w:rFonts w:cs="Arial"/>
          <w:color w:val="auto"/>
          <w:szCs w:val="19"/>
          <w:lang w:val="sk-SK"/>
        </w:rPr>
      </w:pPr>
      <w:ins w:id="3463" w:author="Zuzana Hušeková" w:date="2021-06-14T17:06:00Z">
        <w:r w:rsidRPr="00322445">
          <w:rPr>
            <w:lang w:val="sk-SK"/>
          </w:rPr>
          <w:t>kontrola preukázateľnosti a reálnosti predloženia dokladov súvisiacich s deklarovanými výdavkami;</w:t>
        </w:r>
      </w:ins>
    </w:p>
    <w:p w14:paraId="4AE2F559" w14:textId="565F8A90" w:rsidR="00817CE2" w:rsidRPr="00322445" w:rsidRDefault="00817CE2" w:rsidP="00322445">
      <w:pPr>
        <w:pStyle w:val="Bulletslevel1"/>
        <w:numPr>
          <w:ilvl w:val="0"/>
          <w:numId w:val="155"/>
        </w:numPr>
        <w:spacing w:after="120" w:line="288" w:lineRule="auto"/>
        <w:ind w:left="567"/>
        <w:jc w:val="both"/>
        <w:rPr>
          <w:ins w:id="3464" w:author="Zuzana Hušeková" w:date="2021-06-14T17:06:00Z"/>
          <w:lang w:val="sk-SK"/>
        </w:rPr>
      </w:pPr>
      <w:ins w:id="3465" w:author="Zuzana Hušeková" w:date="2021-06-14T17:06:00Z">
        <w:r w:rsidRPr="00322445">
          <w:rPr>
            <w:lang w:val="sk-SK"/>
          </w:rPr>
          <w:t>kontrola naplnenia podmienok zjednodušeného vykazovania výdavkov, napr. súladu predloženého výdavku so štandardnou stupnicou jednotkových výdavkov v prípade využitia zjednodušeného vykazovania výdavkov formou štandardnej</w:t>
        </w:r>
        <w:r w:rsidR="00322445" w:rsidRPr="00322445">
          <w:rPr>
            <w:lang w:val="sk-SK"/>
          </w:rPr>
          <w:t xml:space="preserve"> stupnice jednotkových výdavkov.</w:t>
        </w:r>
      </w:ins>
    </w:p>
    <w:p w14:paraId="594E0390" w14:textId="77777777" w:rsidR="00817CE2" w:rsidRPr="00771817" w:rsidRDefault="00817CE2" w:rsidP="00322445">
      <w:pPr>
        <w:pStyle w:val="Bulletslevel1"/>
        <w:numPr>
          <w:ilvl w:val="0"/>
          <w:numId w:val="0"/>
        </w:numPr>
        <w:spacing w:after="120" w:line="288" w:lineRule="auto"/>
        <w:ind w:left="207"/>
        <w:jc w:val="both"/>
        <w:rPr>
          <w:rFonts w:cs="Arial"/>
          <w:color w:val="auto"/>
          <w:szCs w:val="19"/>
          <w:lang w:val="sk-SK"/>
        </w:rPr>
      </w:pPr>
    </w:p>
    <w:p w14:paraId="197DEC76" w14:textId="77777777" w:rsidR="00EE3B9F" w:rsidRPr="003F321D" w:rsidRDefault="00EE3B9F" w:rsidP="00771817">
      <w:pPr>
        <w:pStyle w:val="Bulletslevel1"/>
        <w:numPr>
          <w:ilvl w:val="0"/>
          <w:numId w:val="0"/>
        </w:numPr>
        <w:spacing w:after="120" w:line="288" w:lineRule="auto"/>
        <w:ind w:left="567"/>
        <w:jc w:val="both"/>
        <w:rPr>
          <w:rFonts w:cs="Arial"/>
          <w:szCs w:val="19"/>
          <w:lang w:val="sk-SK"/>
        </w:rPr>
      </w:pPr>
    </w:p>
    <w:p w14:paraId="0EE51E0C"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14:paraId="06BE682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w:t>
      </w:r>
      <w:r w:rsidR="00BE033C">
        <w:rPr>
          <w:rFonts w:ascii="Arial" w:hAnsi="Arial" w:cs="Arial"/>
          <w:sz w:val="19"/>
          <w:szCs w:val="19"/>
          <w:lang w:val="sk-SK"/>
        </w:rPr>
        <w:t>22</w:t>
      </w:r>
      <w:r w:rsidR="00BE033C" w:rsidRPr="0073389C">
        <w:rPr>
          <w:rFonts w:ascii="Arial" w:hAnsi="Arial" w:cs="Arial"/>
          <w:sz w:val="19"/>
          <w:szCs w:val="19"/>
          <w:lang w:val="sk-SK"/>
        </w:rPr>
        <w:t xml:space="preserve"> </w:t>
      </w:r>
      <w:r w:rsidRPr="0073389C">
        <w:rPr>
          <w:rFonts w:ascii="Arial" w:hAnsi="Arial" w:cs="Arial"/>
          <w:sz w:val="19"/>
          <w:szCs w:val="19"/>
          <w:lang w:val="sk-SK"/>
        </w:rPr>
        <w:t xml:space="preserve">zákona o finančnej kontrole. </w:t>
      </w:r>
    </w:p>
    <w:p w14:paraId="51AEB067"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w:t>
      </w:r>
      <w:r w:rsidR="00BE033C">
        <w:rPr>
          <w:rFonts w:ascii="Arial" w:hAnsi="Arial" w:cs="Arial"/>
          <w:sz w:val="19"/>
          <w:szCs w:val="19"/>
          <w:lang w:val="sk-SK"/>
        </w:rPr>
        <w:t xml:space="preserve">finančnou </w:t>
      </w:r>
      <w:r w:rsidRPr="0073389C">
        <w:rPr>
          <w:rFonts w:ascii="Arial" w:hAnsi="Arial" w:cs="Arial"/>
          <w:sz w:val="19"/>
          <w:szCs w:val="19"/>
          <w:lang w:val="sk-SK"/>
        </w:rPr>
        <w:t xml:space="preserve">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14:paraId="35B25282" w14:textId="77777777"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15141F12"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xml:space="preserve">, na podanie námietky </w:t>
      </w:r>
      <w:r w:rsidR="00C2321A" w:rsidRPr="00C2321A">
        <w:rPr>
          <w:rFonts w:ascii="Arial" w:hAnsi="Arial" w:cs="Arial"/>
          <w:sz w:val="19"/>
          <w:szCs w:val="19"/>
          <w:lang w:val="sk-SK"/>
        </w:rPr>
        <w:t xml:space="preserve">k zisteným nedostatkom, navrhnutým odporúčaniam alebo opatreniam </w:t>
      </w:r>
      <w:r w:rsidR="00C2321A">
        <w:rPr>
          <w:rFonts w:ascii="Arial" w:hAnsi="Arial" w:cs="Arial"/>
          <w:sz w:val="19"/>
          <w:szCs w:val="19"/>
          <w:lang w:val="sk-SK"/>
        </w:rPr>
        <w:t>uvedených v</w:t>
      </w:r>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w:t>
      </w:r>
      <w:r w:rsidR="00C2321A">
        <w:rPr>
          <w:rFonts w:ascii="Arial" w:hAnsi="Arial" w:cs="Arial"/>
          <w:sz w:val="19"/>
          <w:szCs w:val="19"/>
          <w:lang w:val="sk-SK"/>
        </w:rPr>
        <w:t xml:space="preserve">k zisteným nedostatkom, navrhnutým </w:t>
      </w:r>
      <w:r w:rsidR="00C2321A" w:rsidRPr="00C2321A">
        <w:rPr>
          <w:rFonts w:ascii="Arial" w:hAnsi="Arial" w:cs="Arial"/>
          <w:sz w:val="19"/>
          <w:szCs w:val="19"/>
          <w:lang w:val="sk-SK"/>
        </w:rPr>
        <w:t>odporúčaniam, opatreniam alebo k lehote na predloženie písomného zoznamu splnených opatrení prijatých na nápravu zistených nedostatkov a na odstránenie príčin ich vzniku uvedených v návrhu čiastkovej správy z kontroly/návrhu správy z kontroly na mieste</w:t>
      </w:r>
      <w:r w:rsidRPr="0073389C">
        <w:rPr>
          <w:rFonts w:ascii="Arial" w:hAnsi="Arial" w:cs="Arial"/>
          <w:sz w:val="19"/>
          <w:szCs w:val="19"/>
          <w:lang w:val="sk-SK"/>
        </w:rPr>
        <w:t>, je povinný prijať opatrenia</w:t>
      </w:r>
      <w:r w:rsidR="00C2321A">
        <w:rPr>
          <w:rFonts w:ascii="Arial" w:hAnsi="Arial" w:cs="Arial"/>
          <w:sz w:val="19"/>
          <w:szCs w:val="19"/>
          <w:lang w:val="sk-SK"/>
        </w:rPr>
        <w:t xml:space="preserve"> </w:t>
      </w:r>
      <w:r w:rsidR="00C2321A" w:rsidRPr="00C2321A">
        <w:rPr>
          <w:rFonts w:ascii="Arial" w:hAnsi="Arial" w:cs="Arial"/>
          <w:sz w:val="19"/>
          <w:szCs w:val="19"/>
          <w:lang w:val="sk-SK"/>
        </w:rPr>
        <w:t>na nápravu zistených nedostatkov a na odstránenie príčin ich vzniku</w:t>
      </w:r>
      <w:r w:rsidRPr="0073389C">
        <w:rPr>
          <w:rFonts w:ascii="Arial" w:hAnsi="Arial" w:cs="Arial"/>
          <w:sz w:val="19"/>
          <w:szCs w:val="19"/>
          <w:lang w:val="sk-SK"/>
        </w:rPr>
        <w:t>,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w:t>
      </w:r>
      <w:r w:rsidR="005F7F64">
        <w:rPr>
          <w:rFonts w:ascii="Arial" w:hAnsi="Arial" w:cs="Arial"/>
          <w:sz w:val="19"/>
          <w:szCs w:val="19"/>
          <w:lang w:val="sk-SK"/>
        </w:rPr>
        <w:t xml:space="preserve"> </w:t>
      </w:r>
      <w:r w:rsidR="005F7F64" w:rsidRPr="00C2321A">
        <w:rPr>
          <w:rFonts w:ascii="Arial" w:hAnsi="Arial" w:cs="Arial"/>
          <w:sz w:val="19"/>
          <w:szCs w:val="19"/>
          <w:lang w:val="sk-SK"/>
        </w:rPr>
        <w:t>prijatých na nápravu zistených nedostatkov a na odstránenie príčin ich vzniku</w:t>
      </w:r>
      <w:r w:rsidRPr="0073389C">
        <w:rPr>
          <w:rFonts w:ascii="Arial" w:hAnsi="Arial" w:cs="Arial"/>
          <w:sz w:val="19"/>
          <w:szCs w:val="19"/>
          <w:lang w:val="sk-SK"/>
        </w:rPr>
        <w:t xml:space="preserve">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14:paraId="3FF8A0D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poskytovateľ neakceptuje námietky podané prijímateľom alebo prijímateľ v stanovenej lehote nedoručí námietky alebo ak prijímateľ doručí oznámenie, že nemá </w:t>
      </w:r>
      <w:r w:rsidR="005F7F64" w:rsidRPr="005F7F64">
        <w:rPr>
          <w:rFonts w:ascii="Arial" w:hAnsi="Arial" w:cs="Arial"/>
          <w:sz w:val="19"/>
          <w:szCs w:val="19"/>
          <w:lang w:val="sk-SK"/>
        </w:rPr>
        <w:t>námietky k zisteným nedostatkom, navrhnutým odporúčaniam, opatreniam alebo k lehote na predloženie písomného zoznamu splnených opatrení prijatých na nápravu zistených nedostatkov a na odstránenie príčin ich vzniku uvedených</w:t>
      </w:r>
      <w:r w:rsidR="005F7F64" w:rsidRPr="00EB6BEC">
        <w:rPr>
          <w:rFonts w:cs="Arial"/>
          <w:sz w:val="18"/>
          <w:szCs w:val="18"/>
          <w:lang w:val="sk-SK"/>
        </w:rPr>
        <w:t xml:space="preserve"> </w:t>
      </w:r>
      <w:r w:rsidR="005F7F64">
        <w:rPr>
          <w:rFonts w:ascii="Arial" w:hAnsi="Arial" w:cs="Arial"/>
          <w:sz w:val="19"/>
          <w:szCs w:val="19"/>
          <w:lang w:val="sk-SK"/>
        </w:rPr>
        <w:t xml:space="preserve"> v </w:t>
      </w:r>
      <w:r w:rsidR="000D3984">
        <w:rPr>
          <w:rFonts w:ascii="Arial" w:hAnsi="Arial" w:cs="Arial"/>
          <w:sz w:val="19"/>
          <w:szCs w:val="19"/>
          <w:lang w:val="sk-SK"/>
        </w:rPr>
        <w:t>návrhu čiastkovej 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14:paraId="403F7E3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w:t>
      </w:r>
      <w:r w:rsidR="00C45CE7">
        <w:rPr>
          <w:rFonts w:ascii="Arial" w:hAnsi="Arial" w:cs="Arial"/>
          <w:sz w:val="19"/>
          <w:szCs w:val="19"/>
          <w:lang w:val="sk-SK"/>
        </w:rPr>
        <w:t xml:space="preserve"> </w:t>
      </w:r>
      <w:r w:rsidR="00C45CE7" w:rsidRPr="00C45CE7">
        <w:rPr>
          <w:rFonts w:ascii="Arial" w:hAnsi="Arial" w:cs="Arial"/>
          <w:sz w:val="19"/>
          <w:szCs w:val="19"/>
          <w:lang w:val="sk-SK"/>
        </w:rPr>
        <w:t>voči zisteniam uvedených v návrhu či</w:t>
      </w:r>
      <w:r w:rsidR="00C45CE7">
        <w:rPr>
          <w:rFonts w:ascii="Arial" w:hAnsi="Arial" w:cs="Arial"/>
          <w:sz w:val="19"/>
          <w:szCs w:val="19"/>
          <w:lang w:val="sk-SK"/>
        </w:rPr>
        <w:t>a</w:t>
      </w:r>
      <w:r w:rsidR="00C45CE7" w:rsidRPr="00C45CE7">
        <w:rPr>
          <w:rFonts w:ascii="Arial" w:hAnsi="Arial" w:cs="Arial"/>
          <w:sz w:val="19"/>
          <w:szCs w:val="19"/>
          <w:lang w:val="sk-SK"/>
        </w:rPr>
        <w:t>stkovej správy/návrhu správy z kontroly na mieste</w:t>
      </w:r>
      <w:r w:rsidRPr="0073389C">
        <w:rPr>
          <w:rFonts w:ascii="Arial" w:hAnsi="Arial" w:cs="Arial"/>
          <w:sz w:val="19"/>
          <w:szCs w:val="19"/>
          <w:lang w:val="sk-SK"/>
        </w:rPr>
        <w:t>,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w:t>
      </w:r>
      <w:r w:rsidR="00C45CE7">
        <w:rPr>
          <w:rFonts w:ascii="Arial" w:hAnsi="Arial" w:cs="Arial"/>
          <w:sz w:val="19"/>
          <w:szCs w:val="19"/>
          <w:lang w:val="sk-SK"/>
        </w:rPr>
        <w:t>dátum</w:t>
      </w:r>
      <w:r w:rsidR="00C45CE7" w:rsidRPr="0073389C">
        <w:rPr>
          <w:rFonts w:ascii="Arial" w:hAnsi="Arial" w:cs="Arial"/>
          <w:sz w:val="19"/>
          <w:szCs w:val="19"/>
          <w:lang w:val="sk-SK"/>
        </w:rPr>
        <w:t xml:space="preserve"> </w:t>
      </w:r>
      <w:r w:rsidRPr="0073389C">
        <w:rPr>
          <w:rFonts w:ascii="Arial" w:hAnsi="Arial" w:cs="Arial"/>
          <w:sz w:val="19"/>
          <w:szCs w:val="19"/>
          <w:lang w:val="sk-SK"/>
        </w:rPr>
        <w:t xml:space="preserve">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14:paraId="5EDA1EEE" w14:textId="77777777"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0E18293" w14:textId="77777777"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t xml:space="preserve">Prijímateľ je povinný prijať opatrenia  na nápravu </w:t>
      </w:r>
      <w:r w:rsidR="00C45CE7">
        <w:rPr>
          <w:rFonts w:ascii="Arial" w:hAnsi="Arial" w:cs="Arial"/>
          <w:color w:val="000000"/>
          <w:sz w:val="19"/>
          <w:szCs w:val="19"/>
          <w:lang w:eastAsia="en-US"/>
        </w:rPr>
        <w:t xml:space="preserve">zistených </w:t>
      </w:r>
      <w:r w:rsidRPr="0073389C">
        <w:rPr>
          <w:rFonts w:ascii="Arial" w:hAnsi="Arial" w:cs="Arial"/>
          <w:color w:val="000000"/>
          <w:sz w:val="19"/>
          <w:szCs w:val="19"/>
          <w:lang w:eastAsia="en-US"/>
        </w:rPr>
        <w:t>nedostatkov</w:t>
      </w:r>
      <w:r w:rsidR="00C45CE7">
        <w:rPr>
          <w:rFonts w:ascii="Arial" w:hAnsi="Arial" w:cs="Arial"/>
          <w:color w:val="000000"/>
          <w:sz w:val="19"/>
          <w:szCs w:val="19"/>
          <w:lang w:eastAsia="en-US"/>
        </w:rPr>
        <w:t xml:space="preserve"> </w:t>
      </w:r>
      <w:r w:rsidRPr="0073389C">
        <w:rPr>
          <w:rFonts w:ascii="Arial" w:hAnsi="Arial" w:cs="Arial"/>
          <w:color w:val="000000"/>
          <w:sz w:val="19"/>
          <w:szCs w:val="19"/>
          <w:lang w:eastAsia="en-US"/>
        </w:rPr>
        <w:t xml:space="preserve">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w:t>
      </w:r>
      <w:r w:rsidR="00C45CE7">
        <w:rPr>
          <w:rFonts w:ascii="Arial" w:hAnsi="Arial" w:cs="Arial"/>
          <w:color w:val="000000"/>
          <w:sz w:val="19"/>
          <w:szCs w:val="19"/>
          <w:lang w:eastAsia="en-US"/>
        </w:rPr>
        <w:t xml:space="preserve"> čiastkovej </w:t>
      </w:r>
      <w:r w:rsidRPr="0073389C">
        <w:rPr>
          <w:rFonts w:ascii="Arial" w:hAnsi="Arial" w:cs="Arial"/>
          <w:color w:val="000000"/>
          <w:sz w:val="19"/>
          <w:szCs w:val="19"/>
          <w:lang w:eastAsia="en-US"/>
        </w:rPr>
        <w:t>správe/</w:t>
      </w:r>
      <w:r w:rsidR="00C45CE7">
        <w:rPr>
          <w:rFonts w:ascii="Arial" w:hAnsi="Arial" w:cs="Arial"/>
          <w:color w:val="000000"/>
          <w:sz w:val="19"/>
          <w:szCs w:val="19"/>
          <w:lang w:eastAsia="en-US"/>
        </w:rPr>
        <w:t>správe z</w:t>
      </w:r>
      <w:r w:rsidR="009B679C">
        <w:rPr>
          <w:rFonts w:ascii="Arial" w:hAnsi="Arial" w:cs="Arial"/>
          <w:color w:val="000000"/>
          <w:sz w:val="19"/>
          <w:szCs w:val="19"/>
          <w:lang w:eastAsia="en-US"/>
        </w:rPr>
        <w:t> </w:t>
      </w:r>
      <w:r w:rsidR="00C45CE7">
        <w:rPr>
          <w:rFonts w:ascii="Arial" w:hAnsi="Arial" w:cs="Arial"/>
          <w:color w:val="000000"/>
          <w:sz w:val="19"/>
          <w:szCs w:val="19"/>
          <w:lang w:eastAsia="en-US"/>
        </w:rPr>
        <w:t>kontrol</w:t>
      </w:r>
      <w:r w:rsidR="009B679C">
        <w:rPr>
          <w:rFonts w:ascii="Arial" w:hAnsi="Arial" w:cs="Arial"/>
          <w:color w:val="000000"/>
          <w:sz w:val="19"/>
          <w:szCs w:val="19"/>
          <w:lang w:eastAsia="en-US"/>
        </w:rPr>
        <w:t>y/</w:t>
      </w:r>
      <w:r w:rsidRPr="0073389C">
        <w:rPr>
          <w:rFonts w:ascii="Arial" w:hAnsi="Arial" w:cs="Arial"/>
          <w:color w:val="000000"/>
          <w:sz w:val="19"/>
          <w:szCs w:val="19"/>
          <w:lang w:eastAsia="en-US"/>
        </w:rPr>
        <w:t>inom výstupnom dokumente z kontroly/auditu.</w:t>
      </w:r>
    </w:p>
    <w:p w14:paraId="165B33BF" w14:textId="77777777" w:rsidR="007123BC" w:rsidRPr="00A067CE" w:rsidRDefault="007123BC" w:rsidP="007123BC">
      <w:pPr>
        <w:spacing w:before="120" w:line="288" w:lineRule="auto"/>
        <w:jc w:val="both"/>
        <w:rPr>
          <w:rFonts w:cs="Arial"/>
          <w:szCs w:val="19"/>
        </w:rPr>
      </w:pPr>
      <w:r>
        <w:rPr>
          <w:rFonts w:cs="Arial"/>
          <w:szCs w:val="19"/>
        </w:rPr>
        <w:lastRenderedPageBreak/>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14:paraId="43DCE10E" w14:textId="77777777"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14:paraId="0BB2B88C"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14:paraId="625E79E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14:paraId="5D77386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14:paraId="41BADA8C"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prijímateľovi chýbajú originály účtovných dokladov;</w:t>
      </w:r>
    </w:p>
    <w:p w14:paraId="385F099F"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14:paraId="3100EDA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14:paraId="0BAA1828"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bookmarkStart w:id="3466" w:name="_Toc410907883"/>
    </w:p>
    <w:p w14:paraId="176D6D02"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5BFB9B39"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5E7ECE12" w14:textId="77777777" w:rsidR="00AF635C" w:rsidRPr="0073389C" w:rsidRDefault="00AF635C" w:rsidP="00AF635C">
      <w:pPr>
        <w:pStyle w:val="Nadpis1"/>
        <w:spacing w:after="120" w:line="288" w:lineRule="auto"/>
        <w:ind w:left="431" w:hanging="431"/>
        <w:rPr>
          <w:rFonts w:ascii="Arial" w:hAnsi="Arial"/>
          <w:lang w:val="sk-SK"/>
        </w:rPr>
      </w:pPr>
      <w:bookmarkStart w:id="3467" w:name="_Toc440372893"/>
      <w:bookmarkStart w:id="3468" w:name="_Toc74740436"/>
      <w:r w:rsidRPr="0073389C">
        <w:rPr>
          <w:rFonts w:ascii="Arial" w:hAnsi="Arial"/>
          <w:lang w:val="sk-SK"/>
        </w:rPr>
        <w:lastRenderedPageBreak/>
        <w:t>Pr</w:t>
      </w:r>
      <w:r>
        <w:rPr>
          <w:rFonts w:ascii="Arial" w:hAnsi="Arial"/>
          <w:lang w:val="sk-SK"/>
        </w:rPr>
        <w:t>echodné a záverečné ustanovenia</w:t>
      </w:r>
      <w:bookmarkEnd w:id="3467"/>
      <w:bookmarkEnd w:id="3468"/>
    </w:p>
    <w:p w14:paraId="41B465C0" w14:textId="77777777" w:rsidR="00481EA2" w:rsidRDefault="00481EA2" w:rsidP="00481EA2">
      <w:pPr>
        <w:spacing w:before="120" w:after="120" w:line="288" w:lineRule="auto"/>
        <w:jc w:val="both"/>
        <w:rPr>
          <w:rFonts w:cs="Arial"/>
          <w:szCs w:val="19"/>
          <w:lang w:eastAsia="sk-SK"/>
        </w:rPr>
      </w:pPr>
    </w:p>
    <w:p w14:paraId="40B04F17"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ako aj Prijímateľa začatú pred nadobudnutím účinnosti tohto zákona vzťahuje doterajší predpis (t.j. zákon č. 502/2001 Z. z. o finančnej kontrole a vnútornom audite a o zmene a doplnení niektorých zákonov v znení neskorších predpisov účinný do 31.12.2015). </w:t>
      </w:r>
    </w:p>
    <w:p w14:paraId="46D7051D"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Činnosti / procesy týkajúce sa finančnej kontroly začaté po 1. januári 2016 sa upravia tak, aby zodpovedali zneniu zákona o finančnej kontrole účinnému od 1. januára 2016. </w:t>
      </w:r>
    </w:p>
    <w:p w14:paraId="41EC089F"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Tieto prechodné ustanovenia ostávajú v platnosti a účinnosti pre operácie začaté do nadobudnutia účinnosti príručky pre žiadateľa, verzia č. 2.1 (01. 03. 2016). </w:t>
      </w:r>
    </w:p>
    <w:p w14:paraId="1713827F" w14:textId="77777777" w:rsidR="00511B48" w:rsidRPr="00511B48" w:rsidRDefault="008D0CA7" w:rsidP="00481EA2">
      <w:pPr>
        <w:spacing w:before="120" w:after="120" w:line="288" w:lineRule="auto"/>
        <w:jc w:val="both"/>
        <w:rPr>
          <w:rFonts w:cs="Arial"/>
          <w:sz w:val="18"/>
          <w:szCs w:val="18"/>
          <w:lang w:eastAsia="sk-SK"/>
        </w:rPr>
      </w:pPr>
      <w:r w:rsidRPr="008A2C57">
        <w:rPr>
          <w:rFonts w:cs="Arial"/>
          <w:szCs w:val="19"/>
          <w:lang w:eastAsia="sk-SK"/>
        </w:rPr>
        <w:t xml:space="preserve">Vzhľadom na nadobudnutie účinnosti zákona č. 343/2015 Z. z. o verejnom obstarávaní a o zmene a doplnení niektorých zákonov </w:t>
      </w:r>
      <w:r w:rsidR="002300CB" w:rsidRPr="008A2C57">
        <w:rPr>
          <w:rFonts w:cs="Arial"/>
          <w:szCs w:val="19"/>
          <w:lang w:eastAsia="sk-SK"/>
        </w:rPr>
        <w:t xml:space="preserve">sa </w:t>
      </w:r>
      <w:r w:rsidRPr="008A2C57">
        <w:rPr>
          <w:rFonts w:cs="Arial"/>
          <w:szCs w:val="19"/>
          <w:lang w:eastAsia="sk-SK"/>
        </w:rPr>
        <w:t>od 18. apríla 2016</w:t>
      </w:r>
      <w:r w:rsidR="002300CB" w:rsidRPr="008A2C57">
        <w:rPr>
          <w:rFonts w:cs="Arial"/>
          <w:szCs w:val="19"/>
          <w:lang w:eastAsia="sk-SK"/>
        </w:rPr>
        <w:t xml:space="preserve"> na postupy zadávania zákazok vzťahujú </w:t>
      </w:r>
      <w:r w:rsidR="00374862" w:rsidRPr="008A2C57">
        <w:rPr>
          <w:rFonts w:cs="Arial"/>
          <w:szCs w:val="19"/>
          <w:lang w:eastAsia="sk-SK"/>
        </w:rPr>
        <w:t>p</w:t>
      </w:r>
      <w:r w:rsidR="00374862" w:rsidRPr="008A2C57">
        <w:rPr>
          <w:szCs w:val="19"/>
        </w:rPr>
        <w:t>ravidlá, postupy a odporúčania uvádzané v príručke vo verzii 2.2 a</w:t>
      </w:r>
      <w:r w:rsidR="002300CB" w:rsidRPr="008A2C57">
        <w:rPr>
          <w:szCs w:val="19"/>
        </w:rPr>
        <w:t> </w:t>
      </w:r>
      <w:r w:rsidR="00374862" w:rsidRPr="008A2C57">
        <w:rPr>
          <w:szCs w:val="19"/>
        </w:rPr>
        <w:t>nasledovných</w:t>
      </w:r>
      <w:r w:rsidR="002300CB" w:rsidRPr="008A2C57">
        <w:rPr>
          <w:szCs w:val="19"/>
        </w:rPr>
        <w:t xml:space="preserve"> (</w:t>
      </w:r>
      <w:r w:rsidR="00374862" w:rsidRPr="008A2C57">
        <w:rPr>
          <w:szCs w:val="19"/>
        </w:rPr>
        <w:t>t.j. na postup zadávania zákazky začatý po 17.04.2016</w:t>
      </w:r>
      <w:r w:rsidR="002300CB" w:rsidRPr="008A2C57">
        <w:rPr>
          <w:szCs w:val="19"/>
        </w:rPr>
        <w:t>)</w:t>
      </w:r>
      <w:r w:rsidR="00374862" w:rsidRPr="008A2C57">
        <w:rPr>
          <w:szCs w:val="19"/>
        </w:rPr>
        <w:t>. Pokiaľ bol postup zadávania zákazky začatý do 17.04.2016 vrátane, v súlade s § 187 zákona č. 343/2015 Z. z. o verejnom obstarávaní a o zmene a doplnení niektorých zákonov sa VO dokončí podľa zákona č.  25/2006 Z. z., t.j. vzťahujú sa na neho pravidlá, postupy a odporúčania uvádzané v príručke vo verzii 2.1.</w:t>
      </w:r>
      <w:r w:rsidR="00511B48" w:rsidRPr="008A2C57">
        <w:rPr>
          <w:rFonts w:cs="Arial"/>
          <w:szCs w:val="19"/>
          <w:lang w:eastAsia="sk-SK"/>
        </w:rPr>
        <w:t>Pre všetky ustanovenia, povinnosti a postupy stanovené v platnom znení príručky pre prijímateľa, ktoré predpokladajú použitie ITMS2014+ po 31. decembri 2015, pričom príslušná funkcionalita ešte nie je v rámci ITMS2014+ v plnom rozsahu zabezpečená, platí, že aj po tomto termíne sa uplatňuje obdobný postup ako do 31. decembra 2015</w:t>
      </w:r>
      <w:r w:rsidR="00511B48" w:rsidRPr="00511B48">
        <w:rPr>
          <w:rFonts w:cs="Arial"/>
          <w:sz w:val="18"/>
          <w:szCs w:val="18"/>
          <w:lang w:eastAsia="sk-SK"/>
        </w:rPr>
        <w:t xml:space="preserve">. </w:t>
      </w:r>
    </w:p>
    <w:p w14:paraId="62820798" w14:textId="77777777" w:rsidR="00AF635C" w:rsidRPr="0073389C" w:rsidRDefault="00AF635C" w:rsidP="00AF635C">
      <w:pPr>
        <w:pStyle w:val="Bulletslevel1"/>
        <w:numPr>
          <w:ilvl w:val="0"/>
          <w:numId w:val="0"/>
        </w:numPr>
        <w:spacing w:after="120" w:line="288" w:lineRule="auto"/>
        <w:ind w:left="1069" w:hanging="360"/>
        <w:jc w:val="both"/>
        <w:rPr>
          <w:rFonts w:cs="Arial"/>
          <w:szCs w:val="19"/>
          <w:lang w:val="sk-SK"/>
        </w:rPr>
      </w:pPr>
    </w:p>
    <w:p w14:paraId="316A3AAC" w14:textId="77777777" w:rsidR="009D7F63" w:rsidRPr="0073389C" w:rsidRDefault="009D7F63" w:rsidP="009D7F63">
      <w:pPr>
        <w:pStyle w:val="Nadpis1"/>
        <w:spacing w:after="120" w:line="288" w:lineRule="auto"/>
        <w:ind w:left="431" w:hanging="431"/>
        <w:rPr>
          <w:rFonts w:ascii="Arial" w:hAnsi="Arial"/>
          <w:lang w:val="sk-SK"/>
        </w:rPr>
      </w:pPr>
      <w:bookmarkStart w:id="3469" w:name="_Toc440372894"/>
      <w:bookmarkStart w:id="3470" w:name="_Toc74740437"/>
      <w:r w:rsidRPr="0073389C">
        <w:rPr>
          <w:rFonts w:ascii="Arial" w:hAnsi="Arial"/>
          <w:lang w:val="sk-SK"/>
        </w:rPr>
        <w:lastRenderedPageBreak/>
        <w:t>Prílohy</w:t>
      </w:r>
      <w:bookmarkEnd w:id="3466"/>
      <w:bookmarkEnd w:id="3469"/>
      <w:bookmarkEnd w:id="3470"/>
    </w:p>
    <w:p w14:paraId="535993E7"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realizáci</w:t>
      </w:r>
      <w:r w:rsidR="00432DCA">
        <w:rPr>
          <w:rFonts w:ascii="Arial" w:hAnsi="Arial" w:cs="Arial"/>
          <w:sz w:val="19"/>
          <w:szCs w:val="19"/>
          <w:lang w:val="sk-SK"/>
        </w:rPr>
        <w:t xml:space="preserve">i aktivít </w:t>
      </w:r>
      <w:r w:rsidRPr="002255EE">
        <w:rPr>
          <w:rFonts w:ascii="Arial" w:hAnsi="Arial" w:cs="Arial"/>
          <w:sz w:val="19"/>
          <w:szCs w:val="19"/>
          <w:lang w:val="sk-SK"/>
        </w:rPr>
        <w:t xml:space="preserve"> projektu</w:t>
      </w:r>
    </w:p>
    <w:p w14:paraId="2E8BE055"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ŽoP  </w:t>
      </w:r>
    </w:p>
    <w:p w14:paraId="4729E76F"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14:paraId="2DA05CE6"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14:paraId="7C18B9A5" w14:textId="77777777"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(ŽoP)</w:t>
      </w:r>
    </w:p>
    <w:p w14:paraId="5B96E3D4" w14:textId="77777777"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ŽoP</w:t>
      </w:r>
    </w:p>
    <w:p w14:paraId="46AF23A4" w14:textId="77777777" w:rsidR="009D7F63" w:rsidDel="00322445" w:rsidRDefault="000A3901" w:rsidP="000A76AD">
      <w:pPr>
        <w:pStyle w:val="Default"/>
        <w:numPr>
          <w:ilvl w:val="0"/>
          <w:numId w:val="91"/>
        </w:numPr>
        <w:spacing w:before="120" w:after="120" w:line="288" w:lineRule="auto"/>
        <w:jc w:val="both"/>
        <w:rPr>
          <w:del w:id="3471" w:author="Zuzana Hušeková" w:date="2021-06-14T17:13:00Z"/>
          <w:rFonts w:ascii="Arial" w:hAnsi="Arial" w:cs="Arial"/>
          <w:sz w:val="19"/>
          <w:szCs w:val="19"/>
          <w:lang w:val="sk-SK"/>
        </w:rPr>
      </w:pPr>
      <w:r>
        <w:rPr>
          <w:rFonts w:ascii="Arial" w:hAnsi="Arial" w:cs="Arial"/>
          <w:iCs/>
          <w:sz w:val="19"/>
          <w:szCs w:val="19"/>
          <w:lang w:val="sk-SK"/>
        </w:rPr>
        <w:t>P</w:t>
      </w:r>
      <w:r w:rsidR="009D7F63" w:rsidRPr="002255EE">
        <w:rPr>
          <w:rFonts w:ascii="Arial" w:hAnsi="Arial" w:cs="Arial"/>
          <w:iCs/>
          <w:sz w:val="19"/>
          <w:szCs w:val="19"/>
          <w:lang w:val="sk-SK"/>
        </w:rPr>
        <w:t xml:space="preserve">racovný výkaz </w:t>
      </w:r>
    </w:p>
    <w:p w14:paraId="5F46B7BC" w14:textId="77777777" w:rsidR="00322445" w:rsidRPr="002255EE" w:rsidRDefault="00322445" w:rsidP="005B7173">
      <w:pPr>
        <w:pStyle w:val="Default"/>
        <w:numPr>
          <w:ilvl w:val="0"/>
          <w:numId w:val="91"/>
        </w:numPr>
        <w:spacing w:before="120" w:after="120" w:line="288" w:lineRule="auto"/>
        <w:jc w:val="both"/>
        <w:rPr>
          <w:ins w:id="3472" w:author="Zuzana Hušeková" w:date="2021-06-14T17:13:00Z"/>
          <w:rFonts w:ascii="Arial" w:hAnsi="Arial" w:cs="Arial"/>
          <w:sz w:val="19"/>
          <w:szCs w:val="19"/>
          <w:lang w:val="sk-SK"/>
        </w:rPr>
      </w:pPr>
    </w:p>
    <w:p w14:paraId="37038E19" w14:textId="76AD6713" w:rsidR="00322445" w:rsidRDefault="00322445" w:rsidP="000A76AD">
      <w:pPr>
        <w:pStyle w:val="Default"/>
        <w:numPr>
          <w:ilvl w:val="0"/>
          <w:numId w:val="91"/>
        </w:numPr>
        <w:spacing w:before="120" w:after="120" w:line="288" w:lineRule="auto"/>
        <w:jc w:val="both"/>
        <w:rPr>
          <w:ins w:id="3473" w:author="Zuzana Hušeková" w:date="2021-06-14T17:13:00Z"/>
          <w:rFonts w:ascii="Arial" w:hAnsi="Arial" w:cs="Arial"/>
          <w:sz w:val="19"/>
          <w:szCs w:val="19"/>
          <w:lang w:val="sk-SK"/>
        </w:rPr>
      </w:pPr>
      <w:ins w:id="3474" w:author="Zuzana Hušeková" w:date="2021-06-14T17:16:00Z">
        <w:r>
          <w:rPr>
            <w:rFonts w:ascii="Arial" w:hAnsi="Arial" w:cs="Arial"/>
            <w:sz w:val="19"/>
            <w:szCs w:val="19"/>
            <w:lang w:val="sk-SK"/>
          </w:rPr>
          <w:t>-</w:t>
        </w:r>
      </w:ins>
    </w:p>
    <w:p w14:paraId="47F72C6F" w14:textId="77777777" w:rsidR="009D7F63" w:rsidDel="00322445" w:rsidRDefault="009D7F63" w:rsidP="000A76AD">
      <w:pPr>
        <w:pStyle w:val="Default"/>
        <w:numPr>
          <w:ilvl w:val="0"/>
          <w:numId w:val="91"/>
        </w:numPr>
        <w:spacing w:before="120" w:after="120" w:line="288" w:lineRule="auto"/>
        <w:jc w:val="both"/>
        <w:rPr>
          <w:del w:id="3475" w:author="Zuzana Hušeková" w:date="2021-06-14T17:13:00Z"/>
          <w:rFonts w:ascii="Arial" w:hAnsi="Arial" w:cs="Arial"/>
          <w:sz w:val="19"/>
          <w:szCs w:val="19"/>
          <w:lang w:val="sk-SK"/>
        </w:rPr>
      </w:pPr>
      <w:r w:rsidRPr="000A76AD">
        <w:rPr>
          <w:rFonts w:ascii="Arial" w:hAnsi="Arial" w:cs="Arial"/>
          <w:sz w:val="19"/>
          <w:szCs w:val="19"/>
          <w:lang w:val="sk-SK"/>
        </w:rPr>
        <w:t>Súhlas s poukazovaním mzdy na účet</w:t>
      </w:r>
    </w:p>
    <w:p w14:paraId="0C4BEF77" w14:textId="77777777" w:rsidR="00322445" w:rsidRPr="000A76AD" w:rsidRDefault="00322445" w:rsidP="000A76AD">
      <w:pPr>
        <w:pStyle w:val="Default"/>
        <w:numPr>
          <w:ilvl w:val="0"/>
          <w:numId w:val="91"/>
        </w:numPr>
        <w:spacing w:before="120" w:after="120" w:line="288" w:lineRule="auto"/>
        <w:jc w:val="both"/>
        <w:rPr>
          <w:ins w:id="3476" w:author="Zuzana Hušeková" w:date="2021-06-14T17:13:00Z"/>
          <w:rFonts w:ascii="Arial" w:hAnsi="Arial" w:cs="Arial"/>
          <w:sz w:val="19"/>
          <w:szCs w:val="19"/>
          <w:lang w:val="sk-SK"/>
        </w:rPr>
      </w:pPr>
    </w:p>
    <w:p w14:paraId="707080B4" w14:textId="77777777" w:rsidR="009D7F63" w:rsidDel="00322445" w:rsidRDefault="009D7F63" w:rsidP="000A76AD">
      <w:pPr>
        <w:pStyle w:val="Default"/>
        <w:numPr>
          <w:ilvl w:val="0"/>
          <w:numId w:val="91"/>
        </w:numPr>
        <w:spacing w:before="120" w:after="120" w:line="288" w:lineRule="auto"/>
        <w:jc w:val="both"/>
        <w:rPr>
          <w:del w:id="3477" w:author="Zuzana Hušeková" w:date="2021-06-14T17:13:00Z"/>
          <w:rFonts w:ascii="Arial" w:hAnsi="Arial" w:cs="Arial"/>
          <w:sz w:val="19"/>
          <w:szCs w:val="19"/>
          <w:lang w:val="sk-SK"/>
        </w:rPr>
      </w:pPr>
      <w:r w:rsidRPr="000A76AD">
        <w:rPr>
          <w:rFonts w:ascii="Arial" w:hAnsi="Arial" w:cs="Arial"/>
          <w:sz w:val="19"/>
          <w:szCs w:val="19"/>
          <w:lang w:val="sk-SK"/>
        </w:rPr>
        <w:t>Sumarizačný hárok – personálne výdavky – platí pre organizácie okrem ŠRO</w:t>
      </w:r>
    </w:p>
    <w:p w14:paraId="4C25B0DC" w14:textId="77777777" w:rsidR="00322445" w:rsidRPr="000A76AD" w:rsidRDefault="00322445" w:rsidP="000A76AD">
      <w:pPr>
        <w:pStyle w:val="Default"/>
        <w:numPr>
          <w:ilvl w:val="0"/>
          <w:numId w:val="91"/>
        </w:numPr>
        <w:spacing w:before="120" w:after="120" w:line="288" w:lineRule="auto"/>
        <w:jc w:val="both"/>
        <w:rPr>
          <w:ins w:id="3478" w:author="Zuzana Hušeková" w:date="2021-06-14T17:14:00Z"/>
          <w:rFonts w:ascii="Arial" w:hAnsi="Arial" w:cs="Arial"/>
          <w:sz w:val="19"/>
          <w:szCs w:val="19"/>
          <w:lang w:val="sk-SK"/>
        </w:rPr>
      </w:pPr>
    </w:p>
    <w:p w14:paraId="27066630" w14:textId="77777777" w:rsidR="009D7F63" w:rsidDel="00322445" w:rsidRDefault="009D7F63" w:rsidP="000A76AD">
      <w:pPr>
        <w:pStyle w:val="Default"/>
        <w:numPr>
          <w:ilvl w:val="0"/>
          <w:numId w:val="91"/>
        </w:numPr>
        <w:spacing w:before="120" w:after="120" w:line="288" w:lineRule="auto"/>
        <w:jc w:val="both"/>
        <w:rPr>
          <w:del w:id="3479" w:author="Zuzana Hušeková" w:date="2021-06-14T17:14:00Z"/>
          <w:rFonts w:ascii="Arial" w:hAnsi="Arial" w:cs="Arial"/>
          <w:sz w:val="19"/>
          <w:szCs w:val="19"/>
          <w:lang w:val="sk-SK"/>
        </w:rPr>
      </w:pPr>
      <w:r w:rsidRPr="000A76AD">
        <w:rPr>
          <w:rFonts w:ascii="Arial" w:hAnsi="Arial" w:cs="Arial"/>
          <w:sz w:val="19"/>
          <w:szCs w:val="19"/>
          <w:lang w:val="sk-SK"/>
        </w:rPr>
        <w:t>Sumarizačný hárok – personálne výdavky – platí pre štátne rozpočtové organizácie</w:t>
      </w:r>
    </w:p>
    <w:p w14:paraId="66EF8149" w14:textId="77777777" w:rsidR="00322445" w:rsidRPr="000A76AD" w:rsidRDefault="00322445" w:rsidP="000A76AD">
      <w:pPr>
        <w:pStyle w:val="Default"/>
        <w:numPr>
          <w:ilvl w:val="0"/>
          <w:numId w:val="91"/>
        </w:numPr>
        <w:spacing w:before="120" w:after="120" w:line="288" w:lineRule="auto"/>
        <w:jc w:val="both"/>
        <w:rPr>
          <w:ins w:id="3480" w:author="Zuzana Hušeková" w:date="2021-06-14T17:14:00Z"/>
          <w:rFonts w:ascii="Arial" w:hAnsi="Arial" w:cs="Arial"/>
          <w:sz w:val="19"/>
          <w:szCs w:val="19"/>
          <w:lang w:val="sk-SK"/>
        </w:rPr>
      </w:pPr>
    </w:p>
    <w:p w14:paraId="3B8B0F63" w14:textId="77777777" w:rsidR="009D7F63" w:rsidDel="00322445" w:rsidRDefault="009D7F63" w:rsidP="000A76AD">
      <w:pPr>
        <w:pStyle w:val="Default"/>
        <w:numPr>
          <w:ilvl w:val="0"/>
          <w:numId w:val="91"/>
        </w:numPr>
        <w:spacing w:before="120" w:after="120" w:line="288" w:lineRule="auto"/>
        <w:jc w:val="both"/>
        <w:rPr>
          <w:del w:id="3481" w:author="Zuzana Hušeková" w:date="2021-06-14T17:14:00Z"/>
          <w:rFonts w:ascii="Arial" w:hAnsi="Arial" w:cs="Arial"/>
          <w:sz w:val="19"/>
          <w:szCs w:val="19"/>
          <w:lang w:val="sk-SK"/>
        </w:rPr>
      </w:pPr>
      <w:r w:rsidRPr="000A76AD">
        <w:rPr>
          <w:rFonts w:ascii="Arial" w:hAnsi="Arial" w:cs="Arial"/>
          <w:sz w:val="19"/>
          <w:szCs w:val="19"/>
          <w:lang w:val="sk-SK"/>
        </w:rPr>
        <w:t>Sumarizačný hárok – náhrady pri pracovnej ceste</w:t>
      </w:r>
    </w:p>
    <w:p w14:paraId="5D54114E" w14:textId="77777777" w:rsidR="00322445" w:rsidRPr="000A76AD" w:rsidRDefault="00322445" w:rsidP="000A76AD">
      <w:pPr>
        <w:pStyle w:val="Default"/>
        <w:numPr>
          <w:ilvl w:val="0"/>
          <w:numId w:val="91"/>
        </w:numPr>
        <w:spacing w:before="120" w:after="120" w:line="288" w:lineRule="auto"/>
        <w:jc w:val="both"/>
        <w:rPr>
          <w:ins w:id="3482" w:author="Zuzana Hušeková" w:date="2021-06-14T17:14:00Z"/>
          <w:rFonts w:ascii="Arial" w:hAnsi="Arial" w:cs="Arial"/>
          <w:sz w:val="19"/>
          <w:szCs w:val="19"/>
          <w:lang w:val="sk-SK"/>
        </w:rPr>
      </w:pPr>
    </w:p>
    <w:p w14:paraId="60DA1B89" w14:textId="77777777" w:rsidR="009D7F63" w:rsidDel="00322445" w:rsidRDefault="009D7F63" w:rsidP="000A76AD">
      <w:pPr>
        <w:pStyle w:val="Default"/>
        <w:numPr>
          <w:ilvl w:val="0"/>
          <w:numId w:val="91"/>
        </w:numPr>
        <w:spacing w:before="120" w:after="120" w:line="288" w:lineRule="auto"/>
        <w:jc w:val="both"/>
        <w:rPr>
          <w:del w:id="3483" w:author="Zuzana Hušeková" w:date="2021-06-14T17:14:00Z"/>
          <w:rFonts w:ascii="Arial" w:hAnsi="Arial" w:cs="Arial"/>
          <w:sz w:val="19"/>
          <w:szCs w:val="19"/>
          <w:lang w:val="sk-SK"/>
        </w:rPr>
      </w:pPr>
      <w:r w:rsidRPr="000A76AD">
        <w:rPr>
          <w:rFonts w:ascii="Arial" w:hAnsi="Arial" w:cs="Arial"/>
          <w:sz w:val="19"/>
          <w:szCs w:val="19"/>
          <w:lang w:val="sk-SK"/>
        </w:rPr>
        <w:t>Prezenčná listina napr. zo školenia, z porady, pracovného stretnutia</w:t>
      </w:r>
      <w:r w:rsidR="00E33255" w:rsidRPr="000A76AD">
        <w:rPr>
          <w:rFonts w:ascii="Arial" w:hAnsi="Arial" w:cs="Arial"/>
          <w:sz w:val="19"/>
          <w:szCs w:val="19"/>
          <w:lang w:val="sk-SK"/>
        </w:rPr>
        <w:t>, konzultácií</w:t>
      </w:r>
      <w:r w:rsidRPr="000A76AD">
        <w:rPr>
          <w:rFonts w:ascii="Arial" w:hAnsi="Arial" w:cs="Arial"/>
          <w:sz w:val="19"/>
          <w:szCs w:val="19"/>
          <w:lang w:val="sk-SK"/>
        </w:rPr>
        <w:t xml:space="preserve"> atď</w:t>
      </w:r>
      <w:r w:rsidR="00F2335A" w:rsidRPr="000A76AD">
        <w:rPr>
          <w:rFonts w:ascii="Arial" w:hAnsi="Arial" w:cs="Arial"/>
          <w:sz w:val="19"/>
          <w:szCs w:val="19"/>
          <w:lang w:val="sk-SK"/>
        </w:rPr>
        <w:t>.</w:t>
      </w:r>
    </w:p>
    <w:p w14:paraId="068434E8" w14:textId="77777777" w:rsidR="00322445" w:rsidRPr="000A76AD" w:rsidRDefault="00322445" w:rsidP="000A76AD">
      <w:pPr>
        <w:pStyle w:val="Default"/>
        <w:numPr>
          <w:ilvl w:val="0"/>
          <w:numId w:val="91"/>
        </w:numPr>
        <w:spacing w:before="120" w:after="120" w:line="288" w:lineRule="auto"/>
        <w:jc w:val="both"/>
        <w:rPr>
          <w:ins w:id="3484" w:author="Zuzana Hušeková" w:date="2021-06-14T17:14:00Z"/>
          <w:rFonts w:ascii="Arial" w:hAnsi="Arial" w:cs="Arial"/>
          <w:sz w:val="19"/>
          <w:szCs w:val="19"/>
          <w:lang w:val="sk-SK"/>
        </w:rPr>
      </w:pPr>
    </w:p>
    <w:p w14:paraId="2A5F370E" w14:textId="77777777" w:rsidR="009D7F63" w:rsidRDefault="00F2335A" w:rsidP="000A76AD">
      <w:pPr>
        <w:pStyle w:val="Default"/>
        <w:numPr>
          <w:ilvl w:val="0"/>
          <w:numId w:val="91"/>
        </w:numPr>
        <w:spacing w:before="120" w:after="120" w:line="288" w:lineRule="auto"/>
        <w:jc w:val="both"/>
        <w:rPr>
          <w:ins w:id="3485" w:author="Zuzana Hušeková" w:date="2021-06-14T17:16:00Z"/>
          <w:rFonts w:ascii="Arial" w:hAnsi="Arial" w:cs="Arial"/>
          <w:sz w:val="19"/>
          <w:szCs w:val="19"/>
          <w:lang w:val="sk-SK"/>
        </w:rPr>
      </w:pPr>
      <w:del w:id="3486" w:author="Zuzana Hušeková" w:date="2021-06-14T17:14:00Z">
        <w:r w:rsidRPr="000A76AD" w:rsidDel="00322445">
          <w:rPr>
            <w:rFonts w:ascii="Arial" w:hAnsi="Arial" w:cs="Arial"/>
            <w:sz w:val="19"/>
            <w:szCs w:val="19"/>
            <w:lang w:val="sk-SK"/>
          </w:rPr>
          <w:delText> </w:delText>
        </w:r>
      </w:del>
      <w:r w:rsidRPr="000A76AD">
        <w:rPr>
          <w:rFonts w:ascii="Arial" w:hAnsi="Arial" w:cs="Arial"/>
          <w:sz w:val="19"/>
          <w:szCs w:val="19"/>
          <w:lang w:val="sk-SK"/>
        </w:rPr>
        <w:t>Plán predkladania ŽoP</w:t>
      </w:r>
    </w:p>
    <w:p w14:paraId="18EE6E58" w14:textId="0E0BD314" w:rsidR="00322445" w:rsidRPr="000A76AD" w:rsidRDefault="00322445" w:rsidP="000A76AD">
      <w:pPr>
        <w:pStyle w:val="Default"/>
        <w:numPr>
          <w:ilvl w:val="0"/>
          <w:numId w:val="91"/>
        </w:numPr>
        <w:spacing w:before="120" w:after="120" w:line="288" w:lineRule="auto"/>
        <w:jc w:val="both"/>
        <w:rPr>
          <w:rFonts w:ascii="Arial" w:hAnsi="Arial" w:cs="Arial"/>
          <w:sz w:val="19"/>
          <w:szCs w:val="19"/>
          <w:lang w:val="sk-SK"/>
        </w:rPr>
      </w:pPr>
      <w:ins w:id="3487" w:author="Zuzana Hušeková" w:date="2021-06-14T17:16:00Z">
        <w:r>
          <w:rPr>
            <w:rFonts w:ascii="Arial" w:hAnsi="Arial" w:cs="Arial"/>
            <w:sz w:val="19"/>
            <w:szCs w:val="19"/>
            <w:lang w:val="sk-SK"/>
          </w:rPr>
          <w:t>-</w:t>
        </w:r>
      </w:ins>
    </w:p>
    <w:p w14:paraId="21CFD739" w14:textId="7AD98FBC" w:rsidR="009D7F63" w:rsidRPr="002255EE" w:rsidDel="003E510F" w:rsidRDefault="009763D1" w:rsidP="002244BF">
      <w:pPr>
        <w:pStyle w:val="Default"/>
        <w:numPr>
          <w:ilvl w:val="0"/>
          <w:numId w:val="42"/>
        </w:numPr>
        <w:spacing w:before="120" w:after="120" w:line="288" w:lineRule="auto"/>
        <w:ind w:left="714" w:hanging="357"/>
        <w:jc w:val="both"/>
        <w:rPr>
          <w:del w:id="3488" w:author="Miroslava Dziaková" w:date="2021-06-10T11:32:00Z"/>
          <w:rFonts w:ascii="Arial" w:hAnsi="Arial" w:cs="Arial"/>
          <w:sz w:val="19"/>
          <w:szCs w:val="19"/>
          <w:lang w:val="sk-SK"/>
        </w:rPr>
      </w:pPr>
      <w:del w:id="3489" w:author="Miroslava Dziaková" w:date="2021-06-10T11:32:00Z">
        <w:r w:rsidDel="003E510F">
          <w:rPr>
            <w:rFonts w:ascii="Arial" w:hAnsi="Arial" w:cs="Arial"/>
            <w:sz w:val="19"/>
            <w:szCs w:val="19"/>
            <w:lang w:val="sk-SK"/>
          </w:rPr>
          <w:delText>Mandát na inkaso v SEPA</w:delText>
        </w:r>
      </w:del>
    </w:p>
    <w:p w14:paraId="3D8075F5" w14:textId="77777777" w:rsidR="009D7F63" w:rsidRPr="002255EE" w:rsidRDefault="009D7F63" w:rsidP="005B7173">
      <w:pPr>
        <w:pStyle w:val="Default"/>
        <w:numPr>
          <w:ilvl w:val="0"/>
          <w:numId w:val="9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14:paraId="043A0017"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14:paraId="40221BCB"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14:paraId="7790FF61" w14:textId="77777777"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14:paraId="10A214C4"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14:paraId="350365AA"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14:paraId="5E600904" w14:textId="77777777"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14:paraId="2546CBA0" w14:textId="5D96ADED" w:rsidR="009D7F63" w:rsidRPr="009669DA" w:rsidDel="009669DA" w:rsidRDefault="00766467" w:rsidP="00D706D4">
      <w:pPr>
        <w:pStyle w:val="Default"/>
        <w:numPr>
          <w:ilvl w:val="0"/>
          <w:numId w:val="92"/>
        </w:numPr>
        <w:spacing w:before="120" w:after="120" w:line="288" w:lineRule="auto"/>
        <w:ind w:left="714" w:hanging="357"/>
        <w:jc w:val="both"/>
        <w:rPr>
          <w:del w:id="3490" w:author="Zuzana Hušeková" w:date="2021-06-14T17:46:00Z"/>
          <w:rFonts w:ascii="Arial" w:hAnsi="Arial" w:cs="Arial"/>
          <w:sz w:val="19"/>
          <w:szCs w:val="19"/>
          <w:lang w:val="sk-SK"/>
        </w:rPr>
      </w:pPr>
      <w:ins w:id="3491" w:author="Zuzana Hušeková" w:date="2021-06-14T17:47:00Z">
        <w:r>
          <w:rPr>
            <w:rFonts w:ascii="Arial" w:hAnsi="Arial" w:cs="Arial"/>
            <w:sz w:val="19"/>
            <w:szCs w:val="19"/>
            <w:lang w:val="sk-SK"/>
          </w:rPr>
          <w:t>a</w:t>
        </w:r>
        <w:r w:rsidR="009669DA">
          <w:rPr>
            <w:rFonts w:ascii="Arial" w:hAnsi="Arial" w:cs="Arial"/>
            <w:sz w:val="19"/>
            <w:szCs w:val="19"/>
            <w:lang w:val="sk-SK"/>
          </w:rPr>
          <w:t xml:space="preserve">) </w:t>
        </w:r>
      </w:ins>
      <w:r w:rsidR="009D7F63" w:rsidRPr="009669DA">
        <w:rPr>
          <w:rFonts w:ascii="Arial" w:hAnsi="Arial" w:cs="Arial"/>
          <w:sz w:val="19"/>
          <w:szCs w:val="19"/>
          <w:lang w:val="sk-SK"/>
        </w:rPr>
        <w:t xml:space="preserve">Informácia o zverejnení výzvy </w:t>
      </w:r>
      <w:ins w:id="3492" w:author="Zuzana Hušeková" w:date="2021-06-14T17:46:00Z">
        <w:r w:rsidR="009669DA" w:rsidRPr="009669DA">
          <w:rPr>
            <w:rFonts w:ascii="Arial" w:hAnsi="Arial" w:cs="Arial"/>
            <w:sz w:val="19"/>
            <w:szCs w:val="19"/>
            <w:lang w:val="sk-SK"/>
          </w:rPr>
          <w:t xml:space="preserve">Informácia o zverejnení výzvy na predkladanie ponúk na webovom sídle www.partnerskadohoda.gov.sk v prípade zákaziek s nízkou hodnotou </w:t>
        </w:r>
      </w:ins>
      <w:del w:id="3493" w:author="Zuzana Hušeková" w:date="2021-06-14T17:46:00Z">
        <w:r w:rsidR="009D7F63" w:rsidRPr="009669DA" w:rsidDel="009669DA">
          <w:rPr>
            <w:rFonts w:ascii="Arial" w:hAnsi="Arial" w:cs="Arial"/>
            <w:sz w:val="19"/>
            <w:szCs w:val="19"/>
            <w:lang w:val="sk-SK"/>
          </w:rPr>
          <w:delText xml:space="preserve">na </w:delText>
        </w:r>
      </w:del>
      <w:del w:id="3494" w:author="Zuzana Hušeková" w:date="2021-06-14T17:45:00Z">
        <w:r w:rsidR="009D7F63" w:rsidRPr="009669DA" w:rsidDel="00842C0E">
          <w:rPr>
            <w:rFonts w:ascii="Arial" w:hAnsi="Arial" w:cs="Arial"/>
            <w:sz w:val="19"/>
            <w:szCs w:val="19"/>
            <w:lang w:val="sk-SK"/>
          </w:rPr>
          <w:delText>súťaž</w:delText>
        </w:r>
      </w:del>
    </w:p>
    <w:p w14:paraId="3156643A" w14:textId="77777777" w:rsidR="009669DA" w:rsidRDefault="009D7F63" w:rsidP="009669DA">
      <w:pPr>
        <w:pStyle w:val="Default"/>
        <w:numPr>
          <w:ilvl w:val="0"/>
          <w:numId w:val="92"/>
        </w:numPr>
        <w:spacing w:before="120" w:after="120" w:line="288" w:lineRule="auto"/>
        <w:ind w:left="714" w:hanging="357"/>
        <w:jc w:val="both"/>
        <w:rPr>
          <w:ins w:id="3495" w:author="Zuzana Hušeková" w:date="2021-06-14T17:47:00Z"/>
          <w:rFonts w:ascii="Arial" w:hAnsi="Arial" w:cs="Arial"/>
          <w:sz w:val="19"/>
          <w:szCs w:val="19"/>
          <w:lang w:val="sk-SK"/>
        </w:rPr>
      </w:pPr>
      <w:r w:rsidRPr="009669DA">
        <w:rPr>
          <w:rFonts w:ascii="Arial" w:hAnsi="Arial" w:cs="Arial"/>
          <w:sz w:val="19"/>
          <w:szCs w:val="19"/>
          <w:lang w:val="sk-SK"/>
        </w:rPr>
        <w:t>Výzva na pred</w:t>
      </w:r>
      <w:ins w:id="3496" w:author="Zuzana Hušeková" w:date="2021-06-14T17:42:00Z">
        <w:r w:rsidR="00842C0E" w:rsidRPr="009669DA">
          <w:rPr>
            <w:rFonts w:ascii="Arial" w:hAnsi="Arial" w:cs="Arial"/>
            <w:sz w:val="19"/>
            <w:szCs w:val="19"/>
            <w:lang w:val="sk-SK"/>
          </w:rPr>
          <w:t xml:space="preserve">kladanie </w:t>
        </w:r>
      </w:ins>
      <w:del w:id="3497" w:author="Zuzana Hušeková" w:date="2021-06-14T17:43:00Z">
        <w:r w:rsidRPr="009669DA" w:rsidDel="00842C0E">
          <w:rPr>
            <w:rFonts w:ascii="Arial" w:hAnsi="Arial" w:cs="Arial"/>
            <w:sz w:val="19"/>
            <w:szCs w:val="19"/>
            <w:lang w:val="sk-SK"/>
          </w:rPr>
          <w:delText>loženie</w:delText>
        </w:r>
      </w:del>
      <w:r w:rsidRPr="009669DA">
        <w:rPr>
          <w:rFonts w:ascii="Arial" w:hAnsi="Arial" w:cs="Arial"/>
          <w:sz w:val="19"/>
          <w:szCs w:val="19"/>
          <w:lang w:val="sk-SK"/>
        </w:rPr>
        <w:t xml:space="preserve"> pon</w:t>
      </w:r>
      <w:ins w:id="3498" w:author="Zuzana Hušeková" w:date="2021-06-14T17:43:00Z">
        <w:r w:rsidR="00842C0E" w:rsidRPr="009669DA">
          <w:rPr>
            <w:rFonts w:ascii="Arial" w:hAnsi="Arial" w:cs="Arial"/>
            <w:sz w:val="19"/>
            <w:szCs w:val="19"/>
            <w:lang w:val="sk-SK"/>
          </w:rPr>
          <w:t>úk</w:t>
        </w:r>
      </w:ins>
    </w:p>
    <w:p w14:paraId="27FE858E" w14:textId="2403FC26" w:rsidR="009D7F63" w:rsidRPr="009669DA" w:rsidRDefault="00766467" w:rsidP="009669DA">
      <w:pPr>
        <w:pStyle w:val="Default"/>
        <w:spacing w:before="120" w:after="120" w:line="288" w:lineRule="auto"/>
        <w:ind w:left="714"/>
        <w:jc w:val="both"/>
        <w:rPr>
          <w:rFonts w:ascii="Arial" w:hAnsi="Arial" w:cs="Arial"/>
          <w:sz w:val="19"/>
          <w:szCs w:val="19"/>
          <w:lang w:val="sk-SK"/>
        </w:rPr>
      </w:pPr>
      <w:ins w:id="3499" w:author="Zuzana Hušeková" w:date="2021-06-14T17:47:00Z">
        <w:r>
          <w:rPr>
            <w:rFonts w:ascii="Arial" w:hAnsi="Arial" w:cs="Arial"/>
            <w:sz w:val="19"/>
            <w:szCs w:val="19"/>
            <w:lang w:val="sk-SK"/>
          </w:rPr>
          <w:t>b</w:t>
        </w:r>
        <w:r w:rsidR="009669DA" w:rsidRPr="009669DA">
          <w:rPr>
            <w:rFonts w:ascii="Arial" w:hAnsi="Arial" w:cs="Arial"/>
            <w:sz w:val="19"/>
            <w:szCs w:val="19"/>
            <w:lang w:val="sk-SK"/>
          </w:rPr>
          <w:t>)</w:t>
        </w:r>
      </w:ins>
      <w:ins w:id="3500" w:author="Zuzana Hušeková" w:date="2021-06-14T17:48:00Z">
        <w:r w:rsidR="009669DA" w:rsidRPr="009669DA">
          <w:rPr>
            <w:rFonts w:ascii="Arial" w:hAnsi="Arial" w:cs="Arial"/>
            <w:sz w:val="19"/>
            <w:szCs w:val="19"/>
            <w:lang w:val="sk-SK"/>
          </w:rPr>
          <w:t xml:space="preserve"> Informácia o zverejnení výzvy na predkladanie ponúk na webovom sídle </w:t>
        </w:r>
        <w:r w:rsidR="009669DA" w:rsidRPr="009669DA">
          <w:rPr>
            <w:rFonts w:ascii="Arial" w:hAnsi="Arial" w:cs="Arial"/>
            <w:sz w:val="19"/>
            <w:szCs w:val="19"/>
            <w:lang w:val="sk-SK"/>
          </w:rPr>
          <w:fldChar w:fldCharType="begin"/>
        </w:r>
        <w:r w:rsidR="009669DA" w:rsidRPr="009669DA">
          <w:rPr>
            <w:rFonts w:ascii="Arial" w:hAnsi="Arial" w:cs="Arial"/>
            <w:sz w:val="19"/>
            <w:szCs w:val="19"/>
            <w:lang w:val="sk-SK"/>
          </w:rPr>
          <w:instrText>HYPERLINK "http://www.partnerskadohoda.gov.sk"</w:instrText>
        </w:r>
        <w:r w:rsidR="009669DA" w:rsidRPr="009669DA">
          <w:rPr>
            <w:rFonts w:ascii="Arial" w:hAnsi="Arial" w:cs="Arial"/>
            <w:sz w:val="19"/>
            <w:szCs w:val="19"/>
            <w:lang w:val="sk-SK"/>
          </w:rPr>
          <w:fldChar w:fldCharType="separate"/>
        </w:r>
        <w:r w:rsidR="009669DA" w:rsidRPr="009669DA">
          <w:rPr>
            <w:rFonts w:ascii="Arial" w:hAnsi="Arial" w:cs="Arial"/>
            <w:sz w:val="19"/>
            <w:szCs w:val="19"/>
            <w:lang w:val="sk-SK"/>
          </w:rPr>
          <w:t>www.partnerskadohoda.gov.sk</w:t>
        </w:r>
        <w:r w:rsidR="009669DA" w:rsidRPr="009669DA">
          <w:rPr>
            <w:rFonts w:ascii="Arial" w:hAnsi="Arial" w:cs="Arial"/>
            <w:sz w:val="19"/>
            <w:szCs w:val="19"/>
            <w:lang w:val="sk-SK"/>
          </w:rPr>
          <w:fldChar w:fldCharType="end"/>
        </w:r>
        <w:r w:rsidR="009669DA" w:rsidRPr="009669DA">
          <w:rPr>
            <w:rFonts w:ascii="Arial" w:hAnsi="Arial" w:cs="Arial"/>
            <w:sz w:val="19"/>
            <w:szCs w:val="19"/>
            <w:lang w:val="sk-SK"/>
          </w:rPr>
          <w:t xml:space="preserve"> v prípade zákaziek vyhlásených osobou, ktorej verejný obstarávateľ </w:t>
        </w:r>
        <w:r w:rsidR="009669DA" w:rsidRPr="009669DA">
          <w:rPr>
            <w:rFonts w:ascii="Arial" w:hAnsi="Arial" w:cs="Arial"/>
            <w:sz w:val="19"/>
            <w:szCs w:val="19"/>
            <w:lang w:val="sk-SK"/>
          </w:rPr>
          <w:lastRenderedPageBreak/>
          <w:t>poskytne 50% a menej finančných prostriedkov na dodanie tovaru, uskutočnenie stavebných prác a poskytnutie služieb z NFP</w:t>
        </w:r>
      </w:ins>
      <w:del w:id="3501" w:author="Zuzana Hušeková" w:date="2021-06-14T17:43:00Z">
        <w:r w:rsidR="009D7F63" w:rsidRPr="009669DA" w:rsidDel="00842C0E">
          <w:rPr>
            <w:rFonts w:ascii="Arial" w:hAnsi="Arial" w:cs="Arial"/>
            <w:sz w:val="19"/>
            <w:szCs w:val="19"/>
            <w:lang w:val="sk-SK"/>
          </w:rPr>
          <w:delText>uky</w:delText>
        </w:r>
      </w:del>
    </w:p>
    <w:p w14:paraId="47ECF241" w14:textId="35A7F792" w:rsidR="00766467" w:rsidRDefault="00766467" w:rsidP="005B7173">
      <w:pPr>
        <w:pStyle w:val="Default"/>
        <w:numPr>
          <w:ilvl w:val="0"/>
          <w:numId w:val="92"/>
        </w:numPr>
        <w:spacing w:before="120" w:after="120" w:line="288" w:lineRule="auto"/>
        <w:ind w:left="714" w:hanging="357"/>
        <w:jc w:val="both"/>
        <w:rPr>
          <w:ins w:id="3502" w:author="Zuzana Hušeková" w:date="2021-06-14T18:02:00Z"/>
          <w:rFonts w:ascii="Arial" w:hAnsi="Arial" w:cs="Arial"/>
          <w:sz w:val="19"/>
          <w:szCs w:val="19"/>
          <w:lang w:val="sk-SK"/>
        </w:rPr>
      </w:pPr>
      <w:ins w:id="3503" w:author="Zuzana Hušeková" w:date="2021-06-14T18:02:00Z">
        <w:r>
          <w:rPr>
            <w:rFonts w:ascii="Arial" w:hAnsi="Arial" w:cs="Arial"/>
            <w:sz w:val="19"/>
            <w:szCs w:val="19"/>
            <w:lang w:val="sk-SK"/>
          </w:rPr>
          <w:t>Výzva na predkladanie ponúk (zákazka s</w:t>
        </w:r>
      </w:ins>
      <w:ins w:id="3504" w:author="Zuzana Hušeková" w:date="2021-06-14T18:03:00Z">
        <w:r>
          <w:rPr>
            <w:rFonts w:ascii="Arial" w:hAnsi="Arial" w:cs="Arial"/>
            <w:sz w:val="19"/>
            <w:szCs w:val="19"/>
            <w:lang w:val="sk-SK"/>
          </w:rPr>
          <w:t> </w:t>
        </w:r>
      </w:ins>
      <w:ins w:id="3505" w:author="Zuzana Hušeková" w:date="2021-06-14T18:02:00Z">
        <w:r>
          <w:rPr>
            <w:rFonts w:ascii="Arial" w:hAnsi="Arial" w:cs="Arial"/>
            <w:sz w:val="19"/>
            <w:szCs w:val="19"/>
            <w:lang w:val="sk-SK"/>
          </w:rPr>
          <w:t xml:space="preserve">nízkou </w:t>
        </w:r>
      </w:ins>
      <w:ins w:id="3506" w:author="Zuzana Hušeková" w:date="2021-06-14T18:03:00Z">
        <w:r>
          <w:rPr>
            <w:rFonts w:ascii="Arial" w:hAnsi="Arial" w:cs="Arial"/>
            <w:sz w:val="19"/>
            <w:szCs w:val="19"/>
            <w:lang w:val="sk-SK"/>
          </w:rPr>
          <w:t>hodnotou)</w:t>
        </w:r>
      </w:ins>
    </w:p>
    <w:p w14:paraId="6A56568D" w14:textId="3D212CE6"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w:t>
      </w:r>
      <w:ins w:id="3507" w:author="Zuzana Hušeková" w:date="2021-06-14T17:42:00Z">
        <w:r w:rsidR="00842C0E">
          <w:rPr>
            <w:rFonts w:ascii="Arial" w:hAnsi="Arial" w:cs="Arial"/>
            <w:sz w:val="19"/>
            <w:szCs w:val="19"/>
            <w:lang w:val="sk-SK"/>
          </w:rPr>
          <w:t>znam</w:t>
        </w:r>
      </w:ins>
      <w:del w:id="3508" w:author="Zuzana Hušeková" w:date="2021-06-14T17:42:00Z">
        <w:r w:rsidRPr="002255EE" w:rsidDel="00842C0E">
          <w:rPr>
            <w:rFonts w:ascii="Arial" w:hAnsi="Arial" w:cs="Arial"/>
            <w:sz w:val="19"/>
            <w:szCs w:val="19"/>
            <w:lang w:val="sk-SK"/>
          </w:rPr>
          <w:delText>pis</w:delText>
        </w:r>
      </w:del>
      <w:r w:rsidRPr="002255EE">
        <w:rPr>
          <w:rFonts w:ascii="Arial" w:hAnsi="Arial" w:cs="Arial"/>
          <w:sz w:val="19"/>
          <w:szCs w:val="19"/>
          <w:lang w:val="sk-SK"/>
        </w:rPr>
        <w:t xml:space="preserve"> z prieskumu trhu</w:t>
      </w:r>
    </w:p>
    <w:p w14:paraId="0D434162" w14:textId="3CC45749"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 xml:space="preserve">Zápisnica z vyhodnotenia </w:t>
      </w:r>
      <w:del w:id="3509" w:author="Zuzana Hušeková" w:date="2021-06-14T17:42:00Z">
        <w:r w:rsidDel="00842C0E">
          <w:rPr>
            <w:rFonts w:ascii="Arial" w:hAnsi="Arial" w:cs="Arial"/>
            <w:sz w:val="19"/>
            <w:szCs w:val="19"/>
            <w:lang w:val="sk-SK"/>
          </w:rPr>
          <w:delText xml:space="preserve">splnenia </w:delText>
        </w:r>
      </w:del>
      <w:r>
        <w:rPr>
          <w:rFonts w:ascii="Arial" w:hAnsi="Arial" w:cs="Arial"/>
          <w:sz w:val="19"/>
          <w:szCs w:val="19"/>
          <w:lang w:val="sk-SK"/>
        </w:rPr>
        <w:t>podmienok účasti</w:t>
      </w:r>
    </w:p>
    <w:p w14:paraId="682FFE21"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14:paraId="1435144E" w14:textId="4CB5F37B"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r w:rsidR="00487653">
        <w:rPr>
          <w:rFonts w:ascii="Arial" w:hAnsi="Arial" w:cs="Arial"/>
          <w:sz w:val="19"/>
          <w:szCs w:val="19"/>
          <w:lang w:val="sk-SK"/>
        </w:rPr>
        <w:t xml:space="preserve"> </w:t>
      </w:r>
      <w:ins w:id="3510" w:author="Zuzana Hušeková" w:date="2021-06-14T17:39:00Z">
        <w:r w:rsidR="00842C0E">
          <w:rPr>
            <w:rFonts w:ascii="Arial" w:hAnsi="Arial" w:cs="Arial"/>
            <w:sz w:val="19"/>
            <w:szCs w:val="19"/>
            <w:lang w:val="sk-SK"/>
          </w:rPr>
          <w:t>v procese VO a obstarávania</w:t>
        </w:r>
      </w:ins>
      <w:del w:id="3511" w:author="Zuzana Hušeková" w:date="2021-06-14T17:39:00Z">
        <w:r w:rsidR="00487653" w:rsidDel="00842C0E">
          <w:rPr>
            <w:rFonts w:ascii="Arial" w:hAnsi="Arial" w:cs="Arial"/>
            <w:sz w:val="19"/>
            <w:szCs w:val="19"/>
            <w:lang w:val="sk-SK"/>
          </w:rPr>
          <w:delText xml:space="preserve">pre </w:delText>
        </w:r>
      </w:del>
      <w:del w:id="3512" w:author="Zuzana Hušeková" w:date="2021-06-14T17:40:00Z">
        <w:r w:rsidR="00487653" w:rsidDel="00842C0E">
          <w:rPr>
            <w:rFonts w:ascii="Arial" w:hAnsi="Arial" w:cs="Arial"/>
            <w:sz w:val="19"/>
            <w:szCs w:val="19"/>
            <w:lang w:val="sk-SK"/>
          </w:rPr>
          <w:delText>VO podľa z. 343/2015</w:delText>
        </w:r>
      </w:del>
    </w:p>
    <w:p w14:paraId="53589F6B" w14:textId="2CC170F7" w:rsidR="00487653" w:rsidRPr="002255EE" w:rsidDel="00842C0E" w:rsidRDefault="00487653" w:rsidP="00DB1B99">
      <w:pPr>
        <w:pStyle w:val="Default"/>
        <w:spacing w:before="120" w:after="120" w:line="288" w:lineRule="auto"/>
        <w:ind w:left="357"/>
        <w:jc w:val="both"/>
        <w:rPr>
          <w:del w:id="3513" w:author="Zuzana Hušeková" w:date="2021-06-14T17:40:00Z"/>
          <w:rFonts w:ascii="Arial" w:hAnsi="Arial" w:cs="Arial"/>
          <w:sz w:val="19"/>
          <w:szCs w:val="19"/>
          <w:lang w:val="sk-SK"/>
        </w:rPr>
      </w:pPr>
      <w:del w:id="3514" w:author="Zuzana Hušeková" w:date="2021-06-14T17:40:00Z">
        <w:r w:rsidDel="00842C0E">
          <w:rPr>
            <w:rFonts w:ascii="Arial" w:hAnsi="Arial" w:cs="Arial"/>
            <w:sz w:val="19"/>
            <w:szCs w:val="19"/>
            <w:lang w:val="sk-SK"/>
          </w:rPr>
          <w:delText xml:space="preserve">28. Čestné vyhlásenie prijímateľa týkajúce sa konfliktu záujmov pre VO podľa z. 25/2006 </w:delText>
        </w:r>
      </w:del>
    </w:p>
    <w:p w14:paraId="09E8B6B9" w14:textId="13CF95FD"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w:t>
      </w:r>
      <w:r w:rsidR="005979B7">
        <w:rPr>
          <w:rFonts w:ascii="Arial" w:hAnsi="Arial" w:cs="Arial"/>
          <w:sz w:val="19"/>
          <w:szCs w:val="19"/>
          <w:lang w:val="sk-SK"/>
        </w:rPr>
        <w:t> úplnosti a</w:t>
      </w:r>
      <w:del w:id="3515" w:author="Zuzana Hušeková" w:date="2021-06-14T17:40:00Z">
        <w:r w:rsidR="005979B7" w:rsidDel="00842C0E">
          <w:rPr>
            <w:rFonts w:ascii="Arial" w:hAnsi="Arial" w:cs="Arial"/>
            <w:sz w:val="19"/>
            <w:szCs w:val="19"/>
            <w:lang w:val="sk-SK"/>
          </w:rPr>
          <w:delText xml:space="preserve"> </w:delText>
        </w:r>
      </w:del>
      <w:ins w:id="3516" w:author="Zuzana Hušeková" w:date="2021-06-14T17:40:00Z">
        <w:r w:rsidR="00842C0E">
          <w:rPr>
            <w:rFonts w:ascii="Arial" w:hAnsi="Arial" w:cs="Arial"/>
            <w:sz w:val="19"/>
            <w:szCs w:val="19"/>
            <w:lang w:val="sk-SK"/>
          </w:rPr>
          <w:t> súladu predkladanej dokumentácie s originálnou dokumentáciou z</w:t>
        </w:r>
      </w:ins>
      <w:ins w:id="3517" w:author="Zuzana Hušeková" w:date="2021-06-14T17:41:00Z">
        <w:r w:rsidR="00842C0E">
          <w:rPr>
            <w:rFonts w:ascii="Arial" w:hAnsi="Arial" w:cs="Arial"/>
            <w:sz w:val="19"/>
            <w:szCs w:val="19"/>
            <w:lang w:val="sk-SK"/>
          </w:rPr>
          <w:t> </w:t>
        </w:r>
      </w:ins>
      <w:ins w:id="3518" w:author="Zuzana Hušeková" w:date="2021-06-14T17:40:00Z">
        <w:r w:rsidR="00842C0E">
          <w:rPr>
            <w:rFonts w:ascii="Arial" w:hAnsi="Arial" w:cs="Arial"/>
            <w:sz w:val="19"/>
            <w:szCs w:val="19"/>
            <w:lang w:val="sk-SK"/>
          </w:rPr>
          <w:t xml:space="preserve">VO </w:t>
        </w:r>
      </w:ins>
      <w:ins w:id="3519" w:author="Zuzana Hušeková" w:date="2021-06-14T17:41:00Z">
        <w:r w:rsidR="00842C0E">
          <w:rPr>
            <w:rFonts w:ascii="Arial" w:hAnsi="Arial" w:cs="Arial"/>
            <w:sz w:val="19"/>
            <w:szCs w:val="19"/>
            <w:lang w:val="sk-SK"/>
          </w:rPr>
          <w:t>alebo obstarávania</w:t>
        </w:r>
      </w:ins>
      <w:del w:id="3520" w:author="Zuzana Hušeková" w:date="2021-06-14T17:41:00Z">
        <w:r w:rsidRPr="002255EE" w:rsidDel="00842C0E">
          <w:rPr>
            <w:rFonts w:ascii="Arial" w:hAnsi="Arial" w:cs="Arial"/>
            <w:sz w:val="19"/>
            <w:szCs w:val="19"/>
            <w:lang w:val="sk-SK"/>
          </w:rPr>
          <w:delText>kompletnosti</w:delText>
        </w:r>
      </w:del>
    </w:p>
    <w:p w14:paraId="3FB68B6F"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 splnení podmienok</w:t>
      </w:r>
      <w:r w:rsidR="005979B7">
        <w:rPr>
          <w:rFonts w:ascii="Arial" w:hAnsi="Arial" w:cs="Arial"/>
          <w:sz w:val="19"/>
          <w:szCs w:val="19"/>
          <w:lang w:val="sk-SK"/>
        </w:rPr>
        <w:t xml:space="preserve"> dokladov</w:t>
      </w:r>
    </w:p>
    <w:p w14:paraId="590FEBF4" w14:textId="77777777" w:rsidR="009D7F63" w:rsidRPr="002255EE" w:rsidRDefault="005B5A8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14:paraId="52DBC62F" w14:textId="77777777" w:rsidR="000573B5" w:rsidRDefault="005B5A8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14:paraId="544ECB0B" w14:textId="77777777" w:rsidR="005979B7" w:rsidRDefault="00EF4612" w:rsidP="005B7173">
      <w:pPr>
        <w:pStyle w:val="Default"/>
        <w:numPr>
          <w:ilvl w:val="0"/>
          <w:numId w:val="92"/>
        </w:numPr>
        <w:spacing w:before="120" w:after="120" w:line="288" w:lineRule="auto"/>
        <w:jc w:val="both"/>
        <w:rPr>
          <w:rFonts w:ascii="Arial" w:hAnsi="Arial" w:cs="Arial"/>
          <w:sz w:val="19"/>
          <w:szCs w:val="19"/>
          <w:lang w:val="sk-SK"/>
        </w:rPr>
      </w:pPr>
      <w:r w:rsidRPr="00EF4612">
        <w:rPr>
          <w:rFonts w:ascii="Arial" w:hAnsi="Arial" w:cs="Arial"/>
          <w:sz w:val="19"/>
          <w:szCs w:val="19"/>
          <w:lang w:val="sk-SK"/>
        </w:rPr>
        <w:t>Rizikové indikátory k možným porušeniam zákona o ochrane hospodárskej súťaže</w:t>
      </w:r>
    </w:p>
    <w:p w14:paraId="6DD05A42" w14:textId="77777777" w:rsidR="007F77C1" w:rsidRDefault="007F77C1"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14:paraId="6D237A14" w14:textId="77777777" w:rsidR="007F77C1" w:rsidRDefault="007F77C1"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t>Dohoda o odklade plnenia</w:t>
      </w:r>
    </w:p>
    <w:p w14:paraId="050F44E2" w14:textId="77777777" w:rsidR="00A751E6" w:rsidRDefault="00A751E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Súhlas dotknutej osoby so spracovaním osobných údajov</w:t>
      </w:r>
    </w:p>
    <w:p w14:paraId="35D25011" w14:textId="291225AE" w:rsidR="00A751E6" w:rsidRDefault="00A751E6" w:rsidP="005B7173">
      <w:pPr>
        <w:pStyle w:val="Default"/>
        <w:numPr>
          <w:ilvl w:val="0"/>
          <w:numId w:val="92"/>
        </w:numPr>
        <w:spacing w:before="120" w:after="120" w:line="288" w:lineRule="auto"/>
        <w:ind w:left="714" w:hanging="357"/>
        <w:jc w:val="both"/>
        <w:rPr>
          <w:del w:id="3521" w:author="Branislav Horák" w:date="2021-06-15T09:00:00Z"/>
          <w:rFonts w:ascii="Arial" w:hAnsi="Arial" w:cs="Arial"/>
          <w:sz w:val="19"/>
          <w:szCs w:val="19"/>
          <w:lang w:val="sk-SK"/>
        </w:rPr>
      </w:pPr>
      <w:del w:id="3522" w:author="Branislav Horák" w:date="2021-06-15T09:00:00Z">
        <w:r>
          <w:rPr>
            <w:rFonts w:ascii="Arial" w:hAnsi="Arial" w:cs="Arial"/>
            <w:sz w:val="19"/>
            <w:szCs w:val="19"/>
            <w:lang w:val="sk-SK"/>
          </w:rPr>
          <w:delText>Výpočet oprávnenej výšky mzdy zamestnanca</w:delText>
        </w:r>
        <w:r w:rsidR="00F2335A">
          <w:rPr>
            <w:rFonts w:ascii="Arial" w:hAnsi="Arial" w:cs="Arial"/>
            <w:sz w:val="19"/>
            <w:szCs w:val="19"/>
            <w:lang w:val="sk-SK"/>
          </w:rPr>
          <w:delText>_</w:delText>
        </w:r>
        <w:r w:rsidR="00105CAF">
          <w:rPr>
            <w:rFonts w:ascii="Arial" w:hAnsi="Arial" w:cs="Arial"/>
            <w:sz w:val="19"/>
            <w:szCs w:val="19"/>
            <w:lang w:val="sk-SK"/>
          </w:rPr>
          <w:delText xml:space="preserve"> </w:delText>
        </w:r>
        <w:r>
          <w:rPr>
            <w:rFonts w:ascii="Arial" w:hAnsi="Arial" w:cs="Arial"/>
            <w:sz w:val="19"/>
            <w:szCs w:val="19"/>
            <w:lang w:val="sk-SK"/>
          </w:rPr>
          <w:delText>mimo ŠRO</w:delText>
        </w:r>
      </w:del>
    </w:p>
    <w:p w14:paraId="60567E55" w14:textId="12EE2642" w:rsidR="00A751E6" w:rsidRDefault="00A751E6" w:rsidP="00CF086A">
      <w:pPr>
        <w:pStyle w:val="Default"/>
        <w:numPr>
          <w:ilvl w:val="0"/>
          <w:numId w:val="156"/>
        </w:numPr>
        <w:spacing w:before="120" w:after="120" w:line="288" w:lineRule="auto"/>
        <w:jc w:val="both"/>
        <w:rPr>
          <w:rFonts w:ascii="Arial" w:hAnsi="Arial" w:cs="Arial"/>
          <w:sz w:val="19"/>
          <w:szCs w:val="19"/>
          <w:lang w:val="sk-SK"/>
        </w:rPr>
      </w:pPr>
      <w:r>
        <w:rPr>
          <w:rFonts w:ascii="Arial" w:hAnsi="Arial" w:cs="Arial"/>
          <w:sz w:val="19"/>
          <w:szCs w:val="19"/>
          <w:lang w:val="sk-SK"/>
        </w:rPr>
        <w:t>Výpočet oprá</w:t>
      </w:r>
      <w:r w:rsidR="00B60D5F">
        <w:rPr>
          <w:rFonts w:ascii="Arial" w:hAnsi="Arial" w:cs="Arial"/>
          <w:sz w:val="19"/>
          <w:szCs w:val="19"/>
          <w:lang w:val="sk-SK"/>
        </w:rPr>
        <w:t>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sidR="00B60D5F">
        <w:rPr>
          <w:rFonts w:ascii="Arial" w:hAnsi="Arial" w:cs="Arial"/>
          <w:sz w:val="19"/>
          <w:szCs w:val="19"/>
          <w:lang w:val="sk-SK"/>
        </w:rPr>
        <w:t>ŠRO</w:t>
      </w:r>
    </w:p>
    <w:p w14:paraId="71395AC4" w14:textId="77777777" w:rsidR="00AE2E88" w:rsidRDefault="00A161AA" w:rsidP="00CF086A">
      <w:pPr>
        <w:pStyle w:val="Default"/>
        <w:numPr>
          <w:ilvl w:val="0"/>
          <w:numId w:val="156"/>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Mimoriadna monitorovacia správa projektu</w:t>
      </w:r>
    </w:p>
    <w:p w14:paraId="405C13E1" w14:textId="77777777" w:rsidR="00200264" w:rsidRPr="009B14A0" w:rsidRDefault="00200264" w:rsidP="00CF086A">
      <w:pPr>
        <w:pStyle w:val="Default"/>
        <w:numPr>
          <w:ilvl w:val="0"/>
          <w:numId w:val="156"/>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Prevodník obstaraných položiek k rozpočtu projektu</w:t>
      </w:r>
    </w:p>
    <w:p w14:paraId="27737030" w14:textId="77777777" w:rsidR="009B14A0" w:rsidRPr="009B14A0" w:rsidRDefault="009B14A0" w:rsidP="00CF086A">
      <w:pPr>
        <w:pStyle w:val="Default"/>
        <w:numPr>
          <w:ilvl w:val="0"/>
          <w:numId w:val="156"/>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Súhlas so spracovaním osobných údajov</w:t>
      </w:r>
    </w:p>
    <w:p w14:paraId="12A3A5ED" w14:textId="77777777" w:rsidR="009B14A0" w:rsidRDefault="009B14A0" w:rsidP="00CF086A">
      <w:pPr>
        <w:pStyle w:val="Default"/>
        <w:numPr>
          <w:ilvl w:val="0"/>
          <w:numId w:val="156"/>
        </w:numPr>
        <w:spacing w:before="120" w:after="120" w:line="288" w:lineRule="auto"/>
        <w:ind w:left="714" w:hanging="357"/>
        <w:jc w:val="both"/>
        <w:rPr>
          <w:ins w:id="3523" w:author="Zuzana Hušeková" w:date="2021-06-14T17:35:00Z"/>
          <w:rFonts w:ascii="Arial" w:hAnsi="Arial" w:cs="Arial"/>
          <w:sz w:val="19"/>
          <w:szCs w:val="19"/>
          <w:lang w:val="sk-SK"/>
        </w:rPr>
      </w:pPr>
      <w:r w:rsidRPr="009B14A0">
        <w:rPr>
          <w:rFonts w:ascii="Arial" w:hAnsi="Arial" w:cs="Arial"/>
          <w:sz w:val="19"/>
          <w:szCs w:val="19"/>
          <w:lang w:val="sk-SK"/>
        </w:rPr>
        <w:t>Vyhlásenie o neposkytnutí osobných údajov</w:t>
      </w:r>
    </w:p>
    <w:p w14:paraId="0160A198" w14:textId="7DEFAB83" w:rsidR="00842C0E" w:rsidRDefault="00842C0E" w:rsidP="00CF086A">
      <w:pPr>
        <w:pStyle w:val="Default"/>
        <w:numPr>
          <w:ilvl w:val="0"/>
          <w:numId w:val="156"/>
        </w:numPr>
        <w:spacing w:before="120" w:after="120" w:line="288" w:lineRule="auto"/>
        <w:ind w:left="714" w:hanging="357"/>
        <w:jc w:val="both"/>
        <w:rPr>
          <w:ins w:id="3524" w:author="Zuzana Hušeková" w:date="2021-06-14T17:36:00Z"/>
          <w:rFonts w:ascii="Arial" w:hAnsi="Arial" w:cs="Arial"/>
          <w:sz w:val="19"/>
          <w:szCs w:val="19"/>
          <w:lang w:val="sk-SK"/>
        </w:rPr>
      </w:pPr>
      <w:ins w:id="3525" w:author="Zuzana Hušeková" w:date="2021-06-14T17:35:00Z">
        <w:r>
          <w:rPr>
            <w:rFonts w:ascii="Arial" w:hAnsi="Arial" w:cs="Arial"/>
            <w:sz w:val="19"/>
            <w:szCs w:val="19"/>
            <w:lang w:val="sk-SK"/>
          </w:rPr>
          <w:t>Informácia o</w:t>
        </w:r>
      </w:ins>
      <w:ins w:id="3526" w:author="Zuzana Hušeková" w:date="2021-06-14T17:36:00Z">
        <w:r>
          <w:rPr>
            <w:rFonts w:ascii="Arial" w:hAnsi="Arial" w:cs="Arial"/>
            <w:sz w:val="19"/>
            <w:szCs w:val="19"/>
            <w:lang w:val="sk-SK"/>
          </w:rPr>
          <w:t> </w:t>
        </w:r>
      </w:ins>
      <w:ins w:id="3527" w:author="Zuzana Hušeková" w:date="2021-06-14T17:35:00Z">
        <w:r>
          <w:rPr>
            <w:rFonts w:ascii="Arial" w:hAnsi="Arial" w:cs="Arial"/>
            <w:sz w:val="19"/>
            <w:szCs w:val="19"/>
            <w:lang w:val="sk-SK"/>
          </w:rPr>
          <w:t xml:space="preserve">zverejnení </w:t>
        </w:r>
      </w:ins>
      <w:ins w:id="3528" w:author="Zuzana Hušeková" w:date="2021-06-14T17:36:00Z">
        <w:r>
          <w:rPr>
            <w:rFonts w:ascii="Arial" w:hAnsi="Arial" w:cs="Arial"/>
            <w:sz w:val="19"/>
            <w:szCs w:val="19"/>
            <w:lang w:val="sk-SK"/>
          </w:rPr>
          <w:t>výzvy na súťaž</w:t>
        </w:r>
      </w:ins>
    </w:p>
    <w:p w14:paraId="020B134A" w14:textId="5337DB81" w:rsidR="00842C0E" w:rsidRDefault="00842C0E" w:rsidP="00CF086A">
      <w:pPr>
        <w:pStyle w:val="Default"/>
        <w:numPr>
          <w:ilvl w:val="0"/>
          <w:numId w:val="156"/>
        </w:numPr>
        <w:spacing w:before="120" w:after="120" w:line="288" w:lineRule="auto"/>
        <w:ind w:left="714" w:hanging="357"/>
        <w:jc w:val="both"/>
        <w:rPr>
          <w:ins w:id="3529" w:author="Zuzana Hušeková" w:date="2021-06-14T17:37:00Z"/>
          <w:rFonts w:ascii="Arial" w:hAnsi="Arial" w:cs="Arial"/>
          <w:sz w:val="19"/>
          <w:szCs w:val="19"/>
          <w:lang w:val="sk-SK"/>
        </w:rPr>
      </w:pPr>
      <w:ins w:id="3530" w:author="Zuzana Hušeková" w:date="2021-06-14T17:36:00Z">
        <w:r>
          <w:rPr>
            <w:rFonts w:ascii="Arial" w:hAnsi="Arial" w:cs="Arial"/>
            <w:sz w:val="19"/>
            <w:szCs w:val="19"/>
            <w:lang w:val="sk-SK"/>
          </w:rPr>
          <w:t>Pomocné KZ pre prijímateľa k predkladaniu dokumentov na kontrolu VO a</w:t>
        </w:r>
      </w:ins>
      <w:ins w:id="3531" w:author="Zuzana Hušeková" w:date="2021-06-14T17:37:00Z">
        <w:r>
          <w:rPr>
            <w:rFonts w:ascii="Arial" w:hAnsi="Arial" w:cs="Arial"/>
            <w:sz w:val="19"/>
            <w:szCs w:val="19"/>
            <w:lang w:val="sk-SK"/>
          </w:rPr>
          <w:t> </w:t>
        </w:r>
      </w:ins>
      <w:ins w:id="3532" w:author="Zuzana Hušeková" w:date="2021-06-14T17:36:00Z">
        <w:r>
          <w:rPr>
            <w:rFonts w:ascii="Arial" w:hAnsi="Arial" w:cs="Arial"/>
            <w:sz w:val="19"/>
            <w:szCs w:val="19"/>
            <w:lang w:val="sk-SK"/>
          </w:rPr>
          <w:t>obstarávania</w:t>
        </w:r>
      </w:ins>
    </w:p>
    <w:p w14:paraId="39F93CD1" w14:textId="605A7168" w:rsidR="00842C0E" w:rsidRPr="009B14A0" w:rsidRDefault="00842C0E" w:rsidP="00CF086A">
      <w:pPr>
        <w:pStyle w:val="Default"/>
        <w:numPr>
          <w:ilvl w:val="0"/>
          <w:numId w:val="156"/>
        </w:numPr>
        <w:spacing w:before="120" w:after="120" w:line="288" w:lineRule="auto"/>
        <w:ind w:left="714" w:hanging="357"/>
        <w:jc w:val="both"/>
        <w:rPr>
          <w:rFonts w:ascii="Arial" w:hAnsi="Arial" w:cs="Arial"/>
          <w:sz w:val="19"/>
          <w:szCs w:val="19"/>
          <w:lang w:val="sk-SK"/>
        </w:rPr>
      </w:pPr>
      <w:ins w:id="3533" w:author="Zuzana Hušeková" w:date="2021-06-14T17:37:00Z">
        <w:r>
          <w:rPr>
            <w:rFonts w:ascii="Arial" w:hAnsi="Arial" w:cs="Arial"/>
            <w:sz w:val="19"/>
            <w:szCs w:val="19"/>
            <w:lang w:val="sk-SK"/>
          </w:rPr>
          <w:t>Finančné opravy za porušenie pravidiel a postupov VO a obstarávania</w:t>
        </w:r>
      </w:ins>
    </w:p>
    <w:p w14:paraId="2B212953" w14:textId="3FD8502B" w:rsidR="009B14A0" w:rsidRPr="00CF086A" w:rsidDel="00B1516C" w:rsidRDefault="009B14A0" w:rsidP="009B14A0">
      <w:pPr>
        <w:pStyle w:val="Default"/>
        <w:spacing w:before="120" w:after="120" w:line="288" w:lineRule="auto"/>
        <w:ind w:left="357"/>
        <w:jc w:val="both"/>
        <w:rPr>
          <w:del w:id="3534" w:author="Branislav Horák" w:date="2021-06-15T13:25:00Z"/>
          <w:rFonts w:ascii="Arial" w:hAnsi="Arial" w:cs="Arial"/>
          <w:vanish/>
          <w:sz w:val="19"/>
          <w:szCs w:val="19"/>
          <w:lang w:val="sk-SK"/>
          <w:specVanish/>
        </w:rPr>
      </w:pPr>
    </w:p>
    <w:p w14:paraId="5B2B0E59" w14:textId="77777777" w:rsidR="00B1516C" w:rsidRDefault="00B1516C" w:rsidP="00B1516C">
      <w:pPr>
        <w:pStyle w:val="Default"/>
        <w:spacing w:before="120" w:after="120" w:line="288" w:lineRule="auto"/>
        <w:jc w:val="both"/>
        <w:rPr>
          <w:ins w:id="3535" w:author="Branislav Horák" w:date="2021-06-15T13:25:00Z"/>
          <w:lang w:val="sk-SK"/>
        </w:rPr>
      </w:pPr>
      <w:r>
        <w:rPr>
          <w:lang w:val="sk-SK"/>
        </w:rPr>
        <w:t xml:space="preserve"> </w:t>
      </w:r>
    </w:p>
    <w:p w14:paraId="323B1FC8" w14:textId="61D1D416" w:rsidR="0022207D" w:rsidRPr="00BD0270" w:rsidDel="00B1516C" w:rsidRDefault="00B1516C" w:rsidP="00CF086A">
      <w:pPr>
        <w:pStyle w:val="Nadpis1"/>
        <w:numPr>
          <w:ilvl w:val="0"/>
          <w:numId w:val="0"/>
        </w:numPr>
        <w:rPr>
          <w:del w:id="3536" w:author="Branislav Horák" w:date="2021-06-15T13:25:00Z"/>
          <w:lang w:val="sk-SK"/>
        </w:rPr>
      </w:pPr>
      <w:ins w:id="3537" w:author="Branislav Horák" w:date="2021-06-15T13:28:00Z">
        <w:r w:rsidRPr="00061DAB" w:rsidDel="00B1516C">
          <w:lastRenderedPageBreak/>
          <w:t xml:space="preserve"> </w:t>
        </w:r>
      </w:ins>
    </w:p>
    <w:p w14:paraId="213F1233" w14:textId="2AD3C047" w:rsidR="007F77C1" w:rsidRDefault="00B1516C" w:rsidP="00CF086A">
      <w:pPr>
        <w:pStyle w:val="Nadpis1"/>
        <w:numPr>
          <w:ilvl w:val="0"/>
          <w:numId w:val="0"/>
        </w:numPr>
        <w:rPr>
          <w:ins w:id="3538" w:author="Branislav Horák" w:date="2021-06-15T13:29:00Z"/>
          <w:rFonts w:ascii="Arial" w:hAnsi="Arial"/>
          <w:lang w:val="sk-SK"/>
        </w:rPr>
      </w:pPr>
      <w:bookmarkStart w:id="3539" w:name="_Toc74740438"/>
      <w:ins w:id="3540" w:author="Branislav Horák" w:date="2021-06-15T13:28:00Z">
        <w:r>
          <w:rPr>
            <w:rFonts w:ascii="Arial" w:hAnsi="Arial"/>
            <w:lang w:val="sk-SK"/>
          </w:rPr>
          <w:lastRenderedPageBreak/>
          <w:t xml:space="preserve">6  </w:t>
        </w:r>
      </w:ins>
      <w:ins w:id="3541" w:author="Zuzana Hušeková" w:date="2021-06-16T12:56:00Z">
        <w:r w:rsidR="00CF086A">
          <w:rPr>
            <w:rFonts w:ascii="Arial" w:hAnsi="Arial"/>
            <w:lang w:val="sk-SK"/>
          </w:rPr>
          <w:t>S</w:t>
        </w:r>
      </w:ins>
      <w:ins w:id="3542" w:author="Branislav Horák" w:date="2021-06-15T13:28:00Z">
        <w:r w:rsidRPr="00B1516C">
          <w:rPr>
            <w:rFonts w:ascii="Arial" w:hAnsi="Arial"/>
            <w:lang w:val="sk-SK"/>
          </w:rPr>
          <w:t>umár najčastejších identifikovaných chýb</w:t>
        </w:r>
      </w:ins>
      <w:bookmarkEnd w:id="3539"/>
    </w:p>
    <w:p w14:paraId="42298202" w14:textId="77777777" w:rsidR="00B1516C" w:rsidRPr="00B1516C" w:rsidRDefault="00B1516C" w:rsidP="00B1516C">
      <w:pPr>
        <w:rPr>
          <w:ins w:id="3543" w:author="Branislav Horák" w:date="2021-06-15T13:29:00Z"/>
          <w:rFonts w:ascii="Calibri" w:eastAsia="Calibri" w:hAnsi="Calibri"/>
          <w:b/>
          <w:sz w:val="22"/>
          <w:szCs w:val="22"/>
        </w:rPr>
      </w:pPr>
      <w:ins w:id="3544" w:author="Branislav Horák" w:date="2021-06-15T13:29:00Z">
        <w:r w:rsidRPr="00B1516C">
          <w:rPr>
            <w:rFonts w:ascii="Calibri" w:eastAsia="Calibri" w:hAnsi="Calibri"/>
            <w:b/>
            <w:sz w:val="22"/>
            <w:szCs w:val="22"/>
          </w:rPr>
          <w:t>Priebežná platba a zúčtovanie zálohovej platby:</w:t>
        </w:r>
      </w:ins>
    </w:p>
    <w:p w14:paraId="4D6D6EBA" w14:textId="77777777" w:rsidR="00B1516C" w:rsidRPr="00B1516C" w:rsidRDefault="00B1516C" w:rsidP="00B1516C">
      <w:pPr>
        <w:rPr>
          <w:ins w:id="3545" w:author="Branislav Horák" w:date="2021-06-15T13:29:00Z"/>
          <w:rFonts w:ascii="Calibri" w:eastAsia="Calibri" w:hAnsi="Calibri"/>
          <w:sz w:val="22"/>
          <w:szCs w:val="22"/>
        </w:rPr>
      </w:pPr>
    </w:p>
    <w:p w14:paraId="7A3DB3E7" w14:textId="77777777" w:rsidR="00B1516C" w:rsidRPr="00B1516C" w:rsidRDefault="00B1516C" w:rsidP="00B1516C">
      <w:pPr>
        <w:numPr>
          <w:ilvl w:val="0"/>
          <w:numId w:val="158"/>
        </w:numPr>
        <w:spacing w:after="160" w:line="259" w:lineRule="auto"/>
        <w:rPr>
          <w:ins w:id="3546" w:author="Branislav Horák" w:date="2021-06-15T13:29:00Z"/>
          <w:rFonts w:ascii="Calibri" w:eastAsia="Calibri" w:hAnsi="Calibri"/>
          <w:sz w:val="22"/>
          <w:szCs w:val="22"/>
          <w:lang w:eastAsia="sk-SK"/>
        </w:rPr>
      </w:pPr>
      <w:ins w:id="3547" w:author="Branislav Horák" w:date="2021-06-15T13:29:00Z">
        <w:r w:rsidRPr="00B1516C">
          <w:rPr>
            <w:rFonts w:ascii="Calibri" w:eastAsia="Calibri" w:hAnsi="Calibri"/>
            <w:sz w:val="22"/>
            <w:szCs w:val="22"/>
            <w:lang w:eastAsia="sk-SK"/>
          </w:rPr>
          <w:t>Formulár ŽoP: Nesprávne určený TYP žiadosti o platbu;</w:t>
        </w:r>
      </w:ins>
    </w:p>
    <w:p w14:paraId="2C2B990F" w14:textId="77777777" w:rsidR="00B1516C" w:rsidRPr="00B1516C" w:rsidRDefault="00B1516C" w:rsidP="00B1516C">
      <w:pPr>
        <w:numPr>
          <w:ilvl w:val="0"/>
          <w:numId w:val="158"/>
        </w:numPr>
        <w:spacing w:after="160" w:line="259" w:lineRule="auto"/>
        <w:rPr>
          <w:ins w:id="3548" w:author="Branislav Horák" w:date="2021-06-15T13:29:00Z"/>
          <w:rFonts w:ascii="Calibri" w:eastAsia="Calibri" w:hAnsi="Calibri"/>
          <w:sz w:val="22"/>
          <w:szCs w:val="22"/>
          <w:lang w:eastAsia="sk-SK"/>
        </w:rPr>
      </w:pPr>
      <w:ins w:id="3549" w:author="Branislav Horák" w:date="2021-06-15T13:29:00Z">
        <w:r w:rsidRPr="00B1516C">
          <w:rPr>
            <w:rFonts w:ascii="Calibri" w:eastAsia="Calibri" w:hAnsi="Calibri"/>
            <w:sz w:val="22"/>
            <w:szCs w:val="22"/>
            <w:lang w:eastAsia="sk-SK"/>
          </w:rPr>
          <w:t>Formulár ŽoP: Nesprávne zaradenie do kategórie regiónu (MRR, RR);</w:t>
        </w:r>
      </w:ins>
    </w:p>
    <w:p w14:paraId="1F9B9CE8" w14:textId="77777777" w:rsidR="00B1516C" w:rsidRPr="00B1516C" w:rsidRDefault="00B1516C" w:rsidP="00B1516C">
      <w:pPr>
        <w:numPr>
          <w:ilvl w:val="0"/>
          <w:numId w:val="158"/>
        </w:numPr>
        <w:spacing w:after="160" w:line="259" w:lineRule="auto"/>
        <w:rPr>
          <w:ins w:id="3550" w:author="Branislav Horák" w:date="2021-06-15T13:29:00Z"/>
          <w:rFonts w:ascii="Calibri" w:eastAsia="Calibri" w:hAnsi="Calibri"/>
          <w:sz w:val="22"/>
          <w:szCs w:val="22"/>
          <w:lang w:eastAsia="sk-SK"/>
        </w:rPr>
      </w:pPr>
      <w:ins w:id="3551" w:author="Branislav Horák" w:date="2021-06-15T13:29:00Z">
        <w:r w:rsidRPr="00B1516C">
          <w:rPr>
            <w:rFonts w:ascii="Calibri" w:eastAsia="Calibri" w:hAnsi="Calibri"/>
            <w:sz w:val="22"/>
            <w:szCs w:val="22"/>
            <w:lang w:eastAsia="sk-SK"/>
          </w:rPr>
          <w:t>Formulár ŽoP: Zoznam všeobecných príloh – neuvedené všetky prílohy, ktoré sú fyzicky predložené k ŽoP;</w:t>
        </w:r>
      </w:ins>
    </w:p>
    <w:p w14:paraId="2FDF3C8F" w14:textId="77777777" w:rsidR="00B1516C" w:rsidRPr="00B1516C" w:rsidRDefault="00B1516C" w:rsidP="00B1516C">
      <w:pPr>
        <w:numPr>
          <w:ilvl w:val="0"/>
          <w:numId w:val="158"/>
        </w:numPr>
        <w:spacing w:after="160" w:line="259" w:lineRule="auto"/>
        <w:rPr>
          <w:ins w:id="3552" w:author="Branislav Horák" w:date="2021-06-15T13:29:00Z"/>
          <w:rFonts w:ascii="Calibri" w:eastAsia="Calibri" w:hAnsi="Calibri"/>
          <w:sz w:val="22"/>
          <w:szCs w:val="22"/>
          <w:lang w:eastAsia="sk-SK"/>
        </w:rPr>
      </w:pPr>
      <w:ins w:id="3553" w:author="Branislav Horák" w:date="2021-06-15T13:29:00Z">
        <w:r w:rsidRPr="00B1516C">
          <w:rPr>
            <w:rFonts w:ascii="Calibri" w:eastAsia="Calibri" w:hAnsi="Calibri"/>
            <w:sz w:val="22"/>
            <w:szCs w:val="22"/>
            <w:lang w:eastAsia="sk-SK"/>
          </w:rPr>
          <w:t>Formulár ŽoP: nesprávne vykazovanie monitorovacích údajov – obdobie ku ktorému sa predkladá ŽoP – monitorovacie údaje je potrebné zadávať do obdobia, kedy je ŽoP predložená ŽoP t. j., ŽoP je predložená 10. 12. roku n, čiže monitorovacie údaje budú do 30. 11. roku n;</w:t>
        </w:r>
      </w:ins>
    </w:p>
    <w:p w14:paraId="22231058" w14:textId="77777777" w:rsidR="00B1516C" w:rsidRPr="00B1516C" w:rsidRDefault="00B1516C" w:rsidP="00B1516C">
      <w:pPr>
        <w:numPr>
          <w:ilvl w:val="0"/>
          <w:numId w:val="158"/>
        </w:numPr>
        <w:spacing w:after="160" w:line="259" w:lineRule="auto"/>
        <w:rPr>
          <w:ins w:id="3554" w:author="Branislav Horák" w:date="2021-06-15T13:29:00Z"/>
          <w:rFonts w:ascii="Calibri" w:eastAsia="Calibri" w:hAnsi="Calibri"/>
          <w:sz w:val="22"/>
          <w:szCs w:val="22"/>
          <w:lang w:eastAsia="sk-SK"/>
        </w:rPr>
      </w:pPr>
      <w:ins w:id="3555" w:author="Branislav Horák" w:date="2021-06-15T13:29:00Z">
        <w:r w:rsidRPr="00B1516C">
          <w:rPr>
            <w:rFonts w:ascii="Calibri" w:eastAsia="Calibri" w:hAnsi="Calibri"/>
            <w:sz w:val="22"/>
            <w:szCs w:val="22"/>
            <w:lang w:eastAsia="sk-SK"/>
          </w:rPr>
          <w:t>Formulár ŽoP: chýbajúce údaje: dátum úhrady, ekonomická klasifikácia, kód funkčnej klasifikácie;</w:t>
        </w:r>
      </w:ins>
    </w:p>
    <w:p w14:paraId="3636C401" w14:textId="77777777" w:rsidR="00B1516C" w:rsidRPr="00B1516C" w:rsidRDefault="00B1516C" w:rsidP="00B1516C">
      <w:pPr>
        <w:numPr>
          <w:ilvl w:val="0"/>
          <w:numId w:val="158"/>
        </w:numPr>
        <w:spacing w:after="160" w:line="259" w:lineRule="auto"/>
        <w:rPr>
          <w:ins w:id="3556" w:author="Branislav Horák" w:date="2021-06-15T13:29:00Z"/>
          <w:rFonts w:ascii="Calibri" w:eastAsia="Calibri" w:hAnsi="Calibri"/>
          <w:sz w:val="22"/>
          <w:szCs w:val="22"/>
          <w:lang w:eastAsia="sk-SK"/>
        </w:rPr>
      </w:pPr>
      <w:ins w:id="3557" w:author="Branislav Horák" w:date="2021-06-15T13:29:00Z">
        <w:r w:rsidRPr="00B1516C">
          <w:rPr>
            <w:rFonts w:ascii="Calibri" w:eastAsia="Calibri" w:hAnsi="Calibri"/>
            <w:sz w:val="22"/>
            <w:szCs w:val="22"/>
            <w:lang w:eastAsia="sk-SK"/>
          </w:rPr>
          <w:t>Prílohy k ŽoP: Sumarizačný hárok – vypĺňa sa jeden SH za obdobie jedného, dvoch alebo aj viacerých mesiacov, avšak pre každú aktivitu samostatne (napr. v prípade 3 aktivít budú predkladané 3 SH);</w:t>
        </w:r>
      </w:ins>
    </w:p>
    <w:p w14:paraId="6E0A3181" w14:textId="77777777" w:rsidR="00B1516C" w:rsidRPr="00B1516C" w:rsidRDefault="00B1516C" w:rsidP="00B1516C">
      <w:pPr>
        <w:numPr>
          <w:ilvl w:val="0"/>
          <w:numId w:val="158"/>
        </w:numPr>
        <w:spacing w:after="160" w:line="259" w:lineRule="auto"/>
        <w:rPr>
          <w:ins w:id="3558" w:author="Branislav Horák" w:date="2021-06-15T13:29:00Z"/>
          <w:rFonts w:ascii="Calibri" w:eastAsia="Calibri" w:hAnsi="Calibri"/>
          <w:sz w:val="22"/>
          <w:szCs w:val="22"/>
          <w:lang w:eastAsia="sk-SK"/>
        </w:rPr>
      </w:pPr>
      <w:ins w:id="3559" w:author="Branislav Horák" w:date="2021-06-15T13:29:00Z">
        <w:r w:rsidRPr="00B1516C">
          <w:rPr>
            <w:rFonts w:ascii="Calibri" w:eastAsia="Calibri" w:hAnsi="Calibri"/>
            <w:sz w:val="22"/>
            <w:szCs w:val="22"/>
            <w:lang w:eastAsia="sk-SK"/>
          </w:rPr>
          <w:t>Prílohy k ŽoP: Sumarizačný hárok – personálne výdavky: nesprávne uvádzaný kód ŽoP, nesprávne uvádzaný % pomer MRR a RR – pomôcka – výpočet na regióny, ktorý je súčasťou vyzvania/výzvy, zadávať vo všetkých desatinných miestach; nesprávne uvedená výška odvodov (udáva sa celková suma zhodná s predloženými výkazmi do SP, ZP, DÚ), uvádzať správne vyplnené obdobie – relevantne k výdavkom v SH, údaj „Čistá mzda (uhradená suma)“ uvádzať v súlade s výplatnou páskou a s výpisom z bankového účtu k úhrade mzdy zamestnanca;</w:t>
        </w:r>
      </w:ins>
    </w:p>
    <w:p w14:paraId="181A0539" w14:textId="77777777" w:rsidR="00B1516C" w:rsidRPr="00B1516C" w:rsidRDefault="00B1516C" w:rsidP="00B1516C">
      <w:pPr>
        <w:numPr>
          <w:ilvl w:val="0"/>
          <w:numId w:val="158"/>
        </w:numPr>
        <w:spacing w:after="160" w:line="259" w:lineRule="auto"/>
        <w:rPr>
          <w:ins w:id="3560" w:author="Branislav Horák" w:date="2021-06-15T13:29:00Z"/>
          <w:rFonts w:ascii="Calibri" w:eastAsia="Calibri" w:hAnsi="Calibri"/>
          <w:sz w:val="22"/>
          <w:szCs w:val="22"/>
          <w:lang w:eastAsia="sk-SK"/>
        </w:rPr>
      </w:pPr>
      <w:ins w:id="3561" w:author="Branislav Horák" w:date="2021-06-15T13:29:00Z">
        <w:r w:rsidRPr="00B1516C">
          <w:rPr>
            <w:rFonts w:ascii="Calibri" w:eastAsia="Calibri" w:hAnsi="Calibri"/>
            <w:sz w:val="22"/>
            <w:szCs w:val="22"/>
            <w:lang w:eastAsia="sk-SK"/>
          </w:rPr>
          <w:t>Prílohy ŽoP: neoznačenie predložených príloh v súlade s Príručkou pre prijímateľa;</w:t>
        </w:r>
      </w:ins>
    </w:p>
    <w:p w14:paraId="394709CA" w14:textId="77777777" w:rsidR="00B1516C" w:rsidRPr="00B1516C" w:rsidRDefault="00B1516C" w:rsidP="00B1516C">
      <w:pPr>
        <w:numPr>
          <w:ilvl w:val="0"/>
          <w:numId w:val="158"/>
        </w:numPr>
        <w:spacing w:after="160" w:line="259" w:lineRule="auto"/>
        <w:rPr>
          <w:ins w:id="3562" w:author="Branislav Horák" w:date="2021-06-15T13:29:00Z"/>
          <w:rFonts w:ascii="Calibri" w:eastAsia="Calibri" w:hAnsi="Calibri"/>
          <w:sz w:val="22"/>
          <w:szCs w:val="22"/>
          <w:lang w:eastAsia="sk-SK"/>
        </w:rPr>
      </w:pPr>
      <w:ins w:id="3563" w:author="Branislav Horák" w:date="2021-06-15T13:29:00Z">
        <w:r w:rsidRPr="00B1516C">
          <w:rPr>
            <w:rFonts w:ascii="Calibri" w:eastAsia="Calibri" w:hAnsi="Calibri"/>
            <w:sz w:val="22"/>
            <w:szCs w:val="22"/>
            <w:lang w:eastAsia="sk-SK"/>
          </w:rPr>
          <w:t>Prílohy k ŽoP: nesúlad súm v sumarizačnom hárku s deklarovanými výdavkami vo formulári ŽoP;</w:t>
        </w:r>
      </w:ins>
    </w:p>
    <w:p w14:paraId="754F590E" w14:textId="77777777" w:rsidR="00B1516C" w:rsidRPr="00B1516C" w:rsidRDefault="00B1516C" w:rsidP="00B1516C">
      <w:pPr>
        <w:numPr>
          <w:ilvl w:val="0"/>
          <w:numId w:val="158"/>
        </w:numPr>
        <w:spacing w:after="160" w:line="259" w:lineRule="auto"/>
        <w:rPr>
          <w:ins w:id="3564" w:author="Branislav Horák" w:date="2021-06-15T13:29:00Z"/>
          <w:rFonts w:ascii="Calibri" w:eastAsia="Calibri" w:hAnsi="Calibri"/>
          <w:sz w:val="22"/>
          <w:szCs w:val="22"/>
          <w:lang w:eastAsia="sk-SK"/>
        </w:rPr>
      </w:pPr>
      <w:ins w:id="3565" w:author="Branislav Horák" w:date="2021-06-15T13:29:00Z">
        <w:r w:rsidRPr="00B1516C">
          <w:rPr>
            <w:rFonts w:ascii="Calibri" w:eastAsia="Calibri" w:hAnsi="Calibri"/>
            <w:sz w:val="22"/>
            <w:szCs w:val="22"/>
            <w:lang w:eastAsia="sk-SK"/>
          </w:rPr>
          <w:t>Prílohy k ŽoP: nepredložený bankový výpis preukazujúci prijatie zálohovej platby;</w:t>
        </w:r>
      </w:ins>
    </w:p>
    <w:p w14:paraId="001863A7" w14:textId="77777777" w:rsidR="00B1516C" w:rsidRPr="00B1516C" w:rsidRDefault="00B1516C" w:rsidP="00B1516C">
      <w:pPr>
        <w:numPr>
          <w:ilvl w:val="0"/>
          <w:numId w:val="158"/>
        </w:numPr>
        <w:spacing w:after="160" w:line="259" w:lineRule="auto"/>
        <w:rPr>
          <w:ins w:id="3566" w:author="Branislav Horák" w:date="2021-06-15T13:29:00Z"/>
          <w:rFonts w:ascii="Calibri" w:eastAsia="Calibri" w:hAnsi="Calibri"/>
          <w:sz w:val="22"/>
          <w:szCs w:val="22"/>
          <w:lang w:eastAsia="sk-SK"/>
        </w:rPr>
      </w:pPr>
      <w:ins w:id="3567" w:author="Branislav Horák" w:date="2021-06-15T13:29:00Z">
        <w:r w:rsidRPr="00B1516C">
          <w:rPr>
            <w:rFonts w:ascii="Calibri" w:eastAsia="Calibri" w:hAnsi="Calibri"/>
            <w:sz w:val="22"/>
            <w:szCs w:val="22"/>
            <w:lang w:eastAsia="sk-SK"/>
          </w:rPr>
          <w:t>Prílohy k ŽoP: úhrada miezd a odvodov z iných bankových účtov, ako boli uvedené v Zmluve o NFP – je možné, avšak je potrebné v ŽoP daný účet dodatočne identifikovať predložením zmluvy o účte resp. potvrdenie z banky;</w:t>
        </w:r>
      </w:ins>
    </w:p>
    <w:p w14:paraId="42B3B0FE" w14:textId="77777777" w:rsidR="00B1516C" w:rsidRPr="00B1516C" w:rsidRDefault="00B1516C" w:rsidP="00B1516C">
      <w:pPr>
        <w:numPr>
          <w:ilvl w:val="0"/>
          <w:numId w:val="158"/>
        </w:numPr>
        <w:spacing w:after="160" w:line="259" w:lineRule="auto"/>
        <w:rPr>
          <w:ins w:id="3568" w:author="Branislav Horák" w:date="2021-06-15T13:29:00Z"/>
          <w:rFonts w:ascii="Calibri" w:eastAsia="Calibri" w:hAnsi="Calibri"/>
          <w:sz w:val="22"/>
          <w:szCs w:val="22"/>
          <w:lang w:eastAsia="sk-SK"/>
        </w:rPr>
      </w:pPr>
      <w:ins w:id="3569" w:author="Branislav Horák" w:date="2021-06-15T13:29:00Z">
        <w:r w:rsidRPr="00B1516C">
          <w:rPr>
            <w:rFonts w:ascii="Calibri" w:eastAsia="Calibri" w:hAnsi="Calibri"/>
            <w:sz w:val="22"/>
            <w:szCs w:val="22"/>
            <w:lang w:eastAsia="sk-SK"/>
          </w:rPr>
          <w:t>Prílohy k ŽoP: nepredložený výstup z účtovníctva o zaúčtovaní miezd v súlade s príručkou pre prijímateľa – zúčtovanie zálohovej platby (rozdelenie na zdroje 85%, 10%, 5%);</w:t>
        </w:r>
      </w:ins>
    </w:p>
    <w:p w14:paraId="0299EA61" w14:textId="77777777" w:rsidR="00B1516C" w:rsidRPr="00B1516C" w:rsidRDefault="00B1516C" w:rsidP="00B1516C">
      <w:pPr>
        <w:numPr>
          <w:ilvl w:val="0"/>
          <w:numId w:val="158"/>
        </w:numPr>
        <w:spacing w:after="160" w:line="259" w:lineRule="auto"/>
        <w:rPr>
          <w:ins w:id="3570" w:author="Branislav Horák" w:date="2021-06-15T13:29:00Z"/>
          <w:rFonts w:ascii="Calibri" w:eastAsia="Calibri" w:hAnsi="Calibri"/>
          <w:sz w:val="22"/>
          <w:szCs w:val="22"/>
          <w:lang w:eastAsia="sk-SK"/>
        </w:rPr>
      </w:pPr>
      <w:ins w:id="3571" w:author="Branislav Horák" w:date="2021-06-15T13:29:00Z">
        <w:r w:rsidRPr="00B1516C">
          <w:rPr>
            <w:rFonts w:ascii="Calibri" w:eastAsia="Calibri" w:hAnsi="Calibri"/>
            <w:sz w:val="22"/>
            <w:szCs w:val="22"/>
            <w:lang w:eastAsia="sk-SK"/>
          </w:rPr>
          <w:t>Prílohy k ŽoP: pracovné výkazy obsahujú nedostatočný popis vykazovaných činností vo vzťahu k výstupom projektu;</w:t>
        </w:r>
      </w:ins>
    </w:p>
    <w:p w14:paraId="65C12DC7" w14:textId="77777777" w:rsidR="00B1516C" w:rsidRPr="00B1516C" w:rsidRDefault="00B1516C" w:rsidP="00B1516C">
      <w:pPr>
        <w:numPr>
          <w:ilvl w:val="0"/>
          <w:numId w:val="158"/>
        </w:numPr>
        <w:spacing w:after="160" w:line="259" w:lineRule="auto"/>
        <w:rPr>
          <w:ins w:id="3572" w:author="Branislav Horák" w:date="2021-06-15T13:29:00Z"/>
          <w:rFonts w:ascii="Calibri" w:eastAsia="Calibri" w:hAnsi="Calibri"/>
          <w:sz w:val="22"/>
          <w:szCs w:val="22"/>
          <w:lang w:eastAsia="sk-SK"/>
        </w:rPr>
      </w:pPr>
      <w:ins w:id="3573" w:author="Branislav Horák" w:date="2021-06-15T13:29:00Z">
        <w:r w:rsidRPr="00B1516C">
          <w:rPr>
            <w:rFonts w:ascii="Calibri" w:eastAsia="Calibri" w:hAnsi="Calibri"/>
            <w:sz w:val="22"/>
            <w:szCs w:val="22"/>
            <w:lang w:eastAsia="sk-SK"/>
          </w:rPr>
          <w:lastRenderedPageBreak/>
          <w:t>Prílohy k ŽoP: pracovné výkazy: nesprávne uvedenie čísla položky v rozpočte, chýbajúci údaj ako názov projektu, číslo v ITMS2014+);</w:t>
        </w:r>
      </w:ins>
    </w:p>
    <w:p w14:paraId="3F062162" w14:textId="77777777" w:rsidR="00B1516C" w:rsidRPr="00B1516C" w:rsidRDefault="00B1516C" w:rsidP="00B1516C">
      <w:pPr>
        <w:numPr>
          <w:ilvl w:val="0"/>
          <w:numId w:val="158"/>
        </w:numPr>
        <w:spacing w:after="160" w:line="259" w:lineRule="auto"/>
        <w:rPr>
          <w:ins w:id="3574" w:author="Branislav Horák" w:date="2021-06-15T13:29:00Z"/>
          <w:rFonts w:ascii="Calibri" w:eastAsia="Calibri" w:hAnsi="Calibri"/>
          <w:sz w:val="22"/>
          <w:szCs w:val="22"/>
          <w:lang w:eastAsia="sk-SK"/>
        </w:rPr>
      </w:pPr>
      <w:ins w:id="3575" w:author="Branislav Horák" w:date="2021-06-15T13:29:00Z">
        <w:r w:rsidRPr="00B1516C">
          <w:rPr>
            <w:rFonts w:ascii="Calibri" w:eastAsia="Calibri" w:hAnsi="Calibri"/>
            <w:sz w:val="22"/>
            <w:szCs w:val="22"/>
            <w:lang w:eastAsia="sk-SK"/>
          </w:rPr>
          <w:t>Prílohy k ŽoP: Zmluvy o PP, DOVP (DOPČ) podpísané jednou osobou za zamestnanca aj za zamestnávateľa (v prípade štatutárnych zástupcov pracujúcich na projekte), potrebné postupovať v zmysle príručky pre prijímateľa;</w:t>
        </w:r>
      </w:ins>
    </w:p>
    <w:p w14:paraId="693B8145" w14:textId="77777777" w:rsidR="00B1516C" w:rsidRPr="00B1516C" w:rsidRDefault="00B1516C" w:rsidP="00B1516C">
      <w:pPr>
        <w:numPr>
          <w:ilvl w:val="0"/>
          <w:numId w:val="158"/>
        </w:numPr>
        <w:spacing w:after="160" w:line="259" w:lineRule="auto"/>
        <w:rPr>
          <w:ins w:id="3576" w:author="Branislav Horák" w:date="2021-06-15T13:29:00Z"/>
          <w:rFonts w:ascii="Calibri" w:eastAsia="Calibri" w:hAnsi="Calibri"/>
          <w:sz w:val="22"/>
          <w:szCs w:val="22"/>
          <w:lang w:eastAsia="sk-SK"/>
        </w:rPr>
      </w:pPr>
      <w:ins w:id="3577" w:author="Branislav Horák" w:date="2021-06-15T13:29:00Z">
        <w:r w:rsidRPr="00B1516C">
          <w:rPr>
            <w:rFonts w:ascii="Calibri" w:eastAsia="Calibri" w:hAnsi="Calibri"/>
            <w:sz w:val="22"/>
            <w:szCs w:val="22"/>
            <w:lang w:eastAsia="sk-SK"/>
          </w:rPr>
          <w:t>Prílohy k ŽoP: nesprávne zaokrúhľovanie paušálnej sadzby napr. 1 000,258 EUR, potrebné zaokrúhliť na 1 000,25 EUR;</w:t>
        </w:r>
      </w:ins>
    </w:p>
    <w:p w14:paraId="2ADB17A6" w14:textId="77777777" w:rsidR="00B1516C" w:rsidRPr="00B1516C" w:rsidRDefault="00B1516C" w:rsidP="00B1516C">
      <w:pPr>
        <w:numPr>
          <w:ilvl w:val="0"/>
          <w:numId w:val="158"/>
        </w:numPr>
        <w:spacing w:after="160" w:line="259" w:lineRule="auto"/>
        <w:rPr>
          <w:ins w:id="3578" w:author="Branislav Horák" w:date="2021-06-15T13:29:00Z"/>
          <w:rFonts w:ascii="Calibri" w:eastAsia="Calibri" w:hAnsi="Calibri"/>
          <w:sz w:val="22"/>
          <w:szCs w:val="22"/>
          <w:lang w:eastAsia="sk-SK"/>
        </w:rPr>
      </w:pPr>
      <w:ins w:id="3579" w:author="Branislav Horák" w:date="2021-06-15T13:29:00Z">
        <w:r w:rsidRPr="00B1516C">
          <w:rPr>
            <w:rFonts w:ascii="Calibri" w:eastAsia="Calibri" w:hAnsi="Calibri"/>
            <w:sz w:val="22"/>
            <w:szCs w:val="22"/>
            <w:lang w:eastAsia="sk-SK"/>
          </w:rPr>
          <w:t>Prílohy k ŽoP: nesúlad bankových účtov uvedených v PP, DoVP, DoPČ, resp. v Súhlase s poukazovaním mzdy na účet s reálne vykázanou úhradou;</w:t>
        </w:r>
      </w:ins>
    </w:p>
    <w:p w14:paraId="3226FE24" w14:textId="77777777" w:rsidR="00B1516C" w:rsidRPr="00B1516C" w:rsidRDefault="00B1516C" w:rsidP="00B1516C">
      <w:pPr>
        <w:numPr>
          <w:ilvl w:val="0"/>
          <w:numId w:val="158"/>
        </w:numPr>
        <w:spacing w:after="160" w:line="259" w:lineRule="auto"/>
        <w:rPr>
          <w:ins w:id="3580" w:author="Branislav Horák" w:date="2021-06-15T13:29:00Z"/>
          <w:rFonts w:ascii="Calibri" w:eastAsia="Calibri" w:hAnsi="Calibri"/>
          <w:sz w:val="22"/>
          <w:szCs w:val="22"/>
          <w:lang w:eastAsia="sk-SK"/>
        </w:rPr>
      </w:pPr>
      <w:ins w:id="3581" w:author="Branislav Horák" w:date="2021-06-15T13:29:00Z">
        <w:r w:rsidRPr="00B1516C">
          <w:rPr>
            <w:rFonts w:ascii="Calibri" w:eastAsia="Calibri" w:hAnsi="Calibri"/>
            <w:sz w:val="22"/>
            <w:szCs w:val="22"/>
            <w:lang w:eastAsia="sk-SK"/>
          </w:rPr>
          <w:t>Prílohy k ŽoP: predložené nečitateľné kópie všeobecných príloh;</w:t>
        </w:r>
      </w:ins>
    </w:p>
    <w:p w14:paraId="1CF085D2" w14:textId="77777777" w:rsidR="00B1516C" w:rsidRPr="00B1516C" w:rsidRDefault="00B1516C" w:rsidP="00B1516C">
      <w:pPr>
        <w:numPr>
          <w:ilvl w:val="0"/>
          <w:numId w:val="158"/>
        </w:numPr>
        <w:spacing w:after="160" w:line="259" w:lineRule="auto"/>
        <w:rPr>
          <w:ins w:id="3582" w:author="Branislav Horák" w:date="2021-06-15T13:29:00Z"/>
          <w:rFonts w:ascii="Calibri" w:eastAsia="Calibri" w:hAnsi="Calibri"/>
          <w:sz w:val="22"/>
          <w:szCs w:val="22"/>
          <w:lang w:eastAsia="sk-SK"/>
        </w:rPr>
      </w:pPr>
      <w:ins w:id="3583" w:author="Branislav Horák" w:date="2021-06-15T13:29:00Z">
        <w:r w:rsidRPr="00B1516C">
          <w:rPr>
            <w:rFonts w:ascii="Calibri" w:eastAsia="Calibri" w:hAnsi="Calibri"/>
            <w:sz w:val="22"/>
            <w:szCs w:val="22"/>
            <w:lang w:eastAsia="sk-SK"/>
          </w:rPr>
          <w:t>Nesprávne zaradenie osôb v rámci Usmernenia č. 5 (nedostatočné kvalifikačné predpoklady na danú pozíciu);</w:t>
        </w:r>
      </w:ins>
    </w:p>
    <w:p w14:paraId="524A7B7D" w14:textId="77777777" w:rsidR="00B1516C" w:rsidRPr="00B1516C" w:rsidRDefault="00B1516C" w:rsidP="00B1516C">
      <w:pPr>
        <w:numPr>
          <w:ilvl w:val="0"/>
          <w:numId w:val="158"/>
        </w:numPr>
        <w:spacing w:after="160" w:line="259" w:lineRule="auto"/>
        <w:rPr>
          <w:ins w:id="3584" w:author="Branislav Horák" w:date="2021-06-15T13:29:00Z"/>
          <w:rFonts w:ascii="Calibri" w:eastAsia="Calibri" w:hAnsi="Calibri"/>
          <w:sz w:val="22"/>
          <w:szCs w:val="22"/>
          <w:lang w:eastAsia="sk-SK"/>
        </w:rPr>
      </w:pPr>
      <w:ins w:id="3585" w:author="Branislav Horák" w:date="2021-06-15T13:29:00Z">
        <w:r w:rsidRPr="00B1516C">
          <w:rPr>
            <w:rFonts w:ascii="Calibri" w:eastAsia="Calibri" w:hAnsi="Calibri" w:cs="Calibri"/>
            <w:sz w:val="22"/>
            <w:szCs w:val="20"/>
            <w:lang w:eastAsia="sk-SK"/>
          </w:rPr>
          <w:t>Nesprávne vypočítaná paušálna sadzba za aktivitu a predkladané obdobie so zaokrúhľovaním druhého desatinného miesta smerom nadol;</w:t>
        </w:r>
      </w:ins>
    </w:p>
    <w:p w14:paraId="0E705F14" w14:textId="77777777" w:rsidR="00B1516C" w:rsidRPr="00B1516C" w:rsidRDefault="00B1516C" w:rsidP="00B1516C">
      <w:pPr>
        <w:numPr>
          <w:ilvl w:val="0"/>
          <w:numId w:val="158"/>
        </w:numPr>
        <w:spacing w:after="160" w:line="259" w:lineRule="auto"/>
        <w:rPr>
          <w:ins w:id="3586" w:author="Branislav Horák" w:date="2021-06-15T13:29:00Z"/>
          <w:rFonts w:ascii="Calibri" w:eastAsia="Calibri" w:hAnsi="Calibri"/>
          <w:sz w:val="22"/>
          <w:szCs w:val="22"/>
          <w:lang w:eastAsia="sk-SK"/>
        </w:rPr>
      </w:pPr>
      <w:ins w:id="3587" w:author="Branislav Horák" w:date="2021-06-15T13:29:00Z">
        <w:r w:rsidRPr="00B1516C">
          <w:rPr>
            <w:rFonts w:ascii="Calibri" w:eastAsia="Calibri" w:hAnsi="Calibri" w:cs="Calibri"/>
            <w:sz w:val="22"/>
            <w:szCs w:val="20"/>
            <w:lang w:eastAsia="sk-SK"/>
          </w:rPr>
          <w:t>Počet nárokovaných odpracovaných hodín vyšší ako dovoľuje pracovná zmluva;</w:t>
        </w:r>
      </w:ins>
    </w:p>
    <w:p w14:paraId="07FC2EA0" w14:textId="77777777" w:rsidR="00B1516C" w:rsidRPr="00B1516C" w:rsidRDefault="00B1516C" w:rsidP="00B1516C">
      <w:pPr>
        <w:spacing w:after="160" w:line="259" w:lineRule="auto"/>
        <w:rPr>
          <w:ins w:id="3588" w:author="Branislav Horák" w:date="2021-06-15T13:29:00Z"/>
          <w:rFonts w:ascii="Calibri" w:eastAsia="Calibri" w:hAnsi="Calibri"/>
          <w:sz w:val="22"/>
          <w:szCs w:val="22"/>
        </w:rPr>
      </w:pPr>
    </w:p>
    <w:p w14:paraId="709577FB" w14:textId="77777777" w:rsidR="00B1516C" w:rsidRPr="00B1516C" w:rsidRDefault="00B1516C" w:rsidP="00B1516C">
      <w:pPr>
        <w:spacing w:after="160" w:line="259" w:lineRule="auto"/>
        <w:rPr>
          <w:ins w:id="3589" w:author="Branislav Horák" w:date="2021-06-15T13:29:00Z"/>
          <w:rFonts w:ascii="Calibri" w:eastAsia="Calibri" w:hAnsi="Calibri"/>
          <w:sz w:val="22"/>
          <w:szCs w:val="22"/>
        </w:rPr>
      </w:pPr>
    </w:p>
    <w:p w14:paraId="3128B971" w14:textId="77777777" w:rsidR="00B1516C" w:rsidRPr="00B1516C" w:rsidRDefault="00B1516C" w:rsidP="00B1516C">
      <w:pPr>
        <w:spacing w:after="160" w:line="259" w:lineRule="auto"/>
        <w:rPr>
          <w:ins w:id="3590" w:author="Branislav Horák" w:date="2021-06-15T13:29:00Z"/>
          <w:rFonts w:ascii="Calibri" w:eastAsia="Calibri" w:hAnsi="Calibri"/>
          <w:b/>
          <w:sz w:val="22"/>
          <w:szCs w:val="22"/>
        </w:rPr>
      </w:pPr>
      <w:ins w:id="3591" w:author="Branislav Horák" w:date="2021-06-15T13:29:00Z">
        <w:r w:rsidRPr="00B1516C">
          <w:rPr>
            <w:rFonts w:ascii="Calibri" w:eastAsia="Calibri" w:hAnsi="Calibri"/>
            <w:b/>
            <w:sz w:val="22"/>
            <w:szCs w:val="22"/>
          </w:rPr>
          <w:t>Poskytnutie zálohovej platby:</w:t>
        </w:r>
      </w:ins>
    </w:p>
    <w:p w14:paraId="025EF534" w14:textId="77777777" w:rsidR="00B1516C" w:rsidRPr="00B1516C" w:rsidRDefault="00B1516C" w:rsidP="00B1516C">
      <w:pPr>
        <w:numPr>
          <w:ilvl w:val="0"/>
          <w:numId w:val="159"/>
        </w:numPr>
        <w:spacing w:after="160" w:line="259" w:lineRule="auto"/>
        <w:rPr>
          <w:ins w:id="3592" w:author="Branislav Horák" w:date="2021-06-15T13:29:00Z"/>
          <w:rFonts w:ascii="Calibri" w:eastAsia="Calibri" w:hAnsi="Calibri"/>
          <w:sz w:val="22"/>
          <w:szCs w:val="22"/>
          <w:lang w:eastAsia="sk-SK"/>
        </w:rPr>
      </w:pPr>
      <w:ins w:id="3593" w:author="Branislav Horák" w:date="2021-06-15T13:29:00Z">
        <w:r w:rsidRPr="00B1516C">
          <w:rPr>
            <w:rFonts w:ascii="Calibri" w:eastAsia="Calibri" w:hAnsi="Calibri"/>
            <w:sz w:val="22"/>
            <w:szCs w:val="22"/>
            <w:lang w:eastAsia="sk-SK"/>
          </w:rPr>
          <w:t>Nesprávne vypočítaná nárokovaná výška zálohovej platby;</w:t>
        </w:r>
      </w:ins>
    </w:p>
    <w:p w14:paraId="0FF17481" w14:textId="77777777" w:rsidR="00B1516C" w:rsidRPr="00B1516C" w:rsidRDefault="00B1516C" w:rsidP="00B1516C">
      <w:pPr>
        <w:numPr>
          <w:ilvl w:val="0"/>
          <w:numId w:val="159"/>
        </w:numPr>
        <w:spacing w:after="160" w:line="259" w:lineRule="auto"/>
        <w:rPr>
          <w:ins w:id="3594" w:author="Branislav Horák" w:date="2021-06-15T13:29:00Z"/>
          <w:rFonts w:ascii="Calibri" w:eastAsia="Calibri" w:hAnsi="Calibri"/>
          <w:sz w:val="22"/>
          <w:szCs w:val="22"/>
          <w:lang w:eastAsia="sk-SK"/>
        </w:rPr>
      </w:pPr>
      <w:ins w:id="3595" w:author="Branislav Horák" w:date="2021-06-15T13:29:00Z">
        <w:r w:rsidRPr="00B1516C">
          <w:rPr>
            <w:rFonts w:ascii="Calibri" w:eastAsia="Calibri" w:hAnsi="Calibri"/>
            <w:sz w:val="22"/>
            <w:szCs w:val="22"/>
            <w:lang w:eastAsia="sk-SK"/>
          </w:rPr>
          <w:t>Zaokrúhľovanie požadovanej sumy na 100vky nadol;</w:t>
        </w:r>
      </w:ins>
    </w:p>
    <w:p w14:paraId="3D0F3D93" w14:textId="77777777" w:rsidR="00B1516C" w:rsidRPr="00B1516C" w:rsidRDefault="00B1516C" w:rsidP="00B1516C">
      <w:pPr>
        <w:numPr>
          <w:ilvl w:val="0"/>
          <w:numId w:val="159"/>
        </w:numPr>
        <w:spacing w:after="160" w:line="259" w:lineRule="auto"/>
        <w:rPr>
          <w:ins w:id="3596" w:author="Branislav Horák" w:date="2021-06-15T13:29:00Z"/>
          <w:rFonts w:ascii="Calibri" w:eastAsia="Calibri" w:hAnsi="Calibri"/>
          <w:sz w:val="22"/>
          <w:szCs w:val="22"/>
          <w:lang w:eastAsia="sk-SK"/>
        </w:rPr>
      </w:pPr>
      <w:ins w:id="3597" w:author="Branislav Horák" w:date="2021-06-15T13:29:00Z">
        <w:r w:rsidRPr="00B1516C">
          <w:rPr>
            <w:rFonts w:ascii="Calibri" w:eastAsia="Calibri" w:hAnsi="Calibri"/>
            <w:sz w:val="22"/>
            <w:szCs w:val="22"/>
            <w:lang w:eastAsia="sk-SK"/>
          </w:rPr>
          <w:t>Nesprávne zaradenie do kategórie regiónu (MRR, RR);</w:t>
        </w:r>
      </w:ins>
    </w:p>
    <w:p w14:paraId="73E6B415" w14:textId="68A855BF" w:rsidR="00B1516C" w:rsidRPr="00CF086A" w:rsidRDefault="00B1516C" w:rsidP="00CF086A">
      <w:pPr>
        <w:pStyle w:val="Nadpis2"/>
        <w:numPr>
          <w:ilvl w:val="0"/>
          <w:numId w:val="0"/>
        </w:numPr>
        <w:rPr>
          <w:lang w:val="sk-SK"/>
        </w:rPr>
      </w:pPr>
    </w:p>
    <w:sectPr w:rsidR="00B1516C" w:rsidRPr="00CF086A" w:rsidSect="009F56AB">
      <w:footerReference w:type="default" r:id="rId18"/>
      <w:footerReference w:type="first" r:id="rId19"/>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68CA6F" w14:textId="77777777" w:rsidR="00CE48F1" w:rsidRDefault="00CE48F1">
      <w:r>
        <w:separator/>
      </w:r>
    </w:p>
    <w:p w14:paraId="442AF431" w14:textId="77777777" w:rsidR="00CE48F1" w:rsidRDefault="00CE48F1"/>
  </w:endnote>
  <w:endnote w:type="continuationSeparator" w:id="0">
    <w:p w14:paraId="39B87994" w14:textId="77777777" w:rsidR="00CE48F1" w:rsidRDefault="00CE48F1">
      <w:r>
        <w:continuationSeparator/>
      </w:r>
    </w:p>
    <w:p w14:paraId="751CE7EC" w14:textId="77777777" w:rsidR="00CE48F1" w:rsidRDefault="00CE48F1"/>
  </w:endnote>
  <w:endnote w:type="continuationNotice" w:id="1">
    <w:p w14:paraId="4AD027E6" w14:textId="77777777" w:rsidR="00CE48F1" w:rsidRDefault="00CE48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9D579C" w14:textId="3BD751A8" w:rsidR="00061DAB" w:rsidRDefault="00061DAB">
    <w:pPr>
      <w:pStyle w:val="Pta"/>
      <w:jc w:val="right"/>
    </w:pPr>
    <w:r>
      <w:fldChar w:fldCharType="begin"/>
    </w:r>
    <w:r>
      <w:instrText xml:space="preserve"> PAGE   \* MERGEFORMAT </w:instrText>
    </w:r>
    <w:r>
      <w:fldChar w:fldCharType="separate"/>
    </w:r>
    <w:r w:rsidR="00E6416B">
      <w:rPr>
        <w:noProof/>
      </w:rPr>
      <w:t>2</w:t>
    </w:r>
    <w:r>
      <w:rPr>
        <w:noProof/>
      </w:rPr>
      <w:fldChar w:fldCharType="end"/>
    </w:r>
  </w:p>
  <w:p w14:paraId="2C36D00B" w14:textId="77777777" w:rsidR="00061DAB" w:rsidRPr="003530AF" w:rsidRDefault="00061DAB" w:rsidP="003530AF">
    <w:pPr>
      <w:pStyle w:val="Pta"/>
      <w:jc w:val="right"/>
      <w:rPr>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6132299"/>
      <w:docPartObj>
        <w:docPartGallery w:val="Page Numbers (Bottom of Page)"/>
        <w:docPartUnique/>
      </w:docPartObj>
    </w:sdtPr>
    <w:sdtEndPr/>
    <w:sdtContent>
      <w:p w14:paraId="722CB5B5" w14:textId="59193355" w:rsidR="00061DAB" w:rsidRDefault="00061DAB">
        <w:pPr>
          <w:pStyle w:val="Pta"/>
          <w:jc w:val="right"/>
        </w:pPr>
        <w:r>
          <w:fldChar w:fldCharType="begin"/>
        </w:r>
        <w:r>
          <w:instrText>PAGE   \* MERGEFORMAT</w:instrText>
        </w:r>
        <w:r>
          <w:fldChar w:fldCharType="separate"/>
        </w:r>
        <w:r w:rsidR="00E6416B" w:rsidRPr="00E6416B">
          <w:rPr>
            <w:noProof/>
            <w:lang w:val="sk-SK"/>
          </w:rPr>
          <w:t>1</w:t>
        </w:r>
        <w:r>
          <w:fldChar w:fldCharType="end"/>
        </w:r>
      </w:p>
    </w:sdtContent>
  </w:sdt>
  <w:p w14:paraId="3843E05C" w14:textId="77777777" w:rsidR="00061DAB" w:rsidRDefault="00061DAB">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2590CF" w14:textId="77777777" w:rsidR="00CE48F1" w:rsidRDefault="00CE48F1">
      <w:r>
        <w:separator/>
      </w:r>
    </w:p>
    <w:p w14:paraId="2F310707" w14:textId="77777777" w:rsidR="00CE48F1" w:rsidRDefault="00CE48F1"/>
  </w:footnote>
  <w:footnote w:type="continuationSeparator" w:id="0">
    <w:p w14:paraId="76C1FC1C" w14:textId="77777777" w:rsidR="00CE48F1" w:rsidRDefault="00CE48F1">
      <w:r>
        <w:continuationSeparator/>
      </w:r>
    </w:p>
    <w:p w14:paraId="0AF1AA86" w14:textId="77777777" w:rsidR="00CE48F1" w:rsidRDefault="00CE48F1"/>
  </w:footnote>
  <w:footnote w:type="continuationNotice" w:id="1">
    <w:p w14:paraId="29F208F7" w14:textId="77777777" w:rsidR="00CE48F1" w:rsidRDefault="00CE48F1"/>
  </w:footnote>
  <w:footnote w:id="2">
    <w:p w14:paraId="1788BD73" w14:textId="23B51D62" w:rsidR="00061DAB" w:rsidRPr="00CA64B9" w:rsidRDefault="00061DAB">
      <w:pPr>
        <w:pStyle w:val="Textpoznmkypodiarou"/>
        <w:rPr>
          <w:lang w:val="sk-SK"/>
        </w:rPr>
      </w:pPr>
      <w:ins w:id="386" w:author="Milan Matovič" w:date="2021-06-15T08:11:00Z">
        <w:r>
          <w:rPr>
            <w:rStyle w:val="Odkaznapoznmkupodiarou"/>
          </w:rPr>
          <w:footnoteRef/>
        </w:r>
        <w:r>
          <w:t xml:space="preserve"> </w:t>
        </w:r>
      </w:ins>
      <w:ins w:id="387" w:author="Milan Matovič" w:date="2021-06-15T08:12:00Z">
        <w:r>
          <w:t>Jednotná príručka </w:t>
        </w:r>
        <w:r>
          <w:rPr>
            <w:rFonts w:cs="Arial"/>
            <w:szCs w:val="19"/>
            <w:lang w:eastAsia="sk-SK"/>
          </w:rPr>
          <w:t>k VO</w:t>
        </w:r>
        <w:r>
          <w:t xml:space="preserve"> 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verejného obstarávania a obstarávania</w:t>
        </w:r>
        <w:r>
          <w:rPr>
            <w:lang w:val="sk-SK"/>
          </w:rPr>
          <w:t xml:space="preserve"> </w:t>
        </w:r>
      </w:ins>
    </w:p>
  </w:footnote>
  <w:footnote w:id="3">
    <w:p w14:paraId="3112F0A8" w14:textId="77777777" w:rsidR="00061DAB" w:rsidRPr="009D7F63" w:rsidRDefault="00061DAB"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4">
    <w:p w14:paraId="3EA71EF8" w14:textId="77777777" w:rsidR="00061DAB" w:rsidRPr="009D7F63" w:rsidRDefault="00061DAB"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r w:rsidRPr="009D7F63">
        <w:rPr>
          <w:rFonts w:cs="Arial"/>
          <w:szCs w:val="16"/>
        </w:rPr>
        <w:t>mluvy o NFP</w:t>
      </w:r>
    </w:p>
  </w:footnote>
  <w:footnote w:id="5">
    <w:p w14:paraId="2C5BE3F1" w14:textId="77777777" w:rsidR="00061DAB" w:rsidRPr="009D7F63" w:rsidRDefault="00061DAB"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de-minimis</w:t>
      </w:r>
    </w:p>
  </w:footnote>
  <w:footnote w:id="6">
    <w:p w14:paraId="5C4451D7" w14:textId="77777777" w:rsidR="00061DAB" w:rsidRPr="005755D7" w:rsidRDefault="00061DAB">
      <w:pPr>
        <w:pStyle w:val="Textpoznmkypodiarou"/>
        <w:rPr>
          <w:lang w:val="sk-SK"/>
        </w:rPr>
      </w:pPr>
      <w:r>
        <w:rPr>
          <w:rStyle w:val="Odkaznapoznmkupodiarou"/>
        </w:rPr>
        <w:footnoteRef/>
      </w:r>
      <w:r w:rsidRPr="005755D7">
        <w:rPr>
          <w:rFonts w:asciiTheme="minorHAnsi" w:hAnsiTheme="minorHAnsi" w:cstheme="minorBidi"/>
        </w:rPr>
        <w:t xml:space="preserve"> </w:t>
      </w:r>
      <w:r w:rsidRPr="005F7FCF">
        <w:rPr>
          <w:rFonts w:asciiTheme="minorHAnsi" w:hAnsiTheme="minorHAnsi" w:cstheme="minorBidi"/>
        </w:rPr>
        <w:t>Pre úplnosť informácie dodávame, že týmto postupom sa určí  len obdobie pre vznik oprávnených výdavkov (tzv. časová oprávnenosť), ale pre ich  akceptáciu je potrebné súčasne preukázať aj ich vecnú oprávnenosť, ktorá sa v prípade riadiacej činnosti (bežne označovanej ak podporná činnosť) musí preukázať primeraným rozsahom činností  v spojení s odbornou časťou hlavnej aktivity/iných hlavných aktivít  a súladom s komentárom  príslušnej rozpočtovej položky</w:t>
      </w:r>
      <w:r>
        <w:rPr>
          <w:rFonts w:asciiTheme="minorHAnsi" w:hAnsiTheme="minorHAnsi" w:cstheme="minorBidi"/>
          <w:lang w:val="sk-SK"/>
        </w:rPr>
        <w:t>.</w:t>
      </w:r>
    </w:p>
  </w:footnote>
  <w:footnote w:id="7">
    <w:p w14:paraId="44049546" w14:textId="77777777" w:rsidR="00061DAB" w:rsidRPr="00735615" w:rsidRDefault="00061DAB">
      <w:pPr>
        <w:pStyle w:val="Textpoznmkypodiarou"/>
        <w:rPr>
          <w:lang w:val="sk-SK"/>
        </w:rPr>
      </w:pPr>
      <w:r>
        <w:rPr>
          <w:rStyle w:val="Odkaznapoznmkupodiarou"/>
        </w:rPr>
        <w:footnoteRef/>
      </w:r>
      <w:r>
        <w:t xml:space="preserve"> Systém ITMS2014+ umožňuje predloženie nasledovných formulárov: Žiadosti o aktiváciu konta; Žiadosti o nenávratný finančný príspevok; Žiadosti o platbu; Monitorovacej správy projektu; Hlásenia o začatí alebo konci realizácie aktivít; Všeobecnej komunikácie.</w:t>
      </w:r>
    </w:p>
  </w:footnote>
  <w:footnote w:id="8">
    <w:p w14:paraId="7EDF750B" w14:textId="77777777" w:rsidR="00061DAB" w:rsidRPr="00EA00BD" w:rsidRDefault="00061DAB" w:rsidP="00702314">
      <w:pPr>
        <w:pStyle w:val="Textpoznmkypodiarou"/>
        <w:jc w:val="both"/>
        <w:rPr>
          <w:rFonts w:cs="Arial"/>
          <w:szCs w:val="16"/>
        </w:rPr>
      </w:pPr>
      <w:r w:rsidRPr="00EA00BD">
        <w:rPr>
          <w:rFonts w:cs="Arial"/>
          <w:szCs w:val="16"/>
        </w:rPr>
        <w:footnoteRef/>
      </w:r>
      <w:r w:rsidRPr="000814A8">
        <w:rPr>
          <w:rFonts w:cs="Arial"/>
          <w:szCs w:val="16"/>
        </w:rPr>
        <w:t xml:space="preserve"> </w:t>
      </w:r>
      <w:r>
        <w:rPr>
          <w:rFonts w:cs="Arial"/>
          <w:szCs w:val="16"/>
        </w:rPr>
        <w:t>A</w:t>
      </w:r>
      <w:r w:rsidRPr="000814A8">
        <w:rPr>
          <w:rFonts w:cs="Arial"/>
          <w:szCs w:val="16"/>
        </w:rPr>
        <w:t xml:space="preserve">k sú projektové činnosti orgánu verejnej moci orientované procesne a predmetom oprávnenosti výdavkov je výkon samotnej pracovnej činnosti zamestnanca v prospech zamestnávateľa a ak takto určí poskytovateľ vo výzve/vyzvaní, </w:t>
      </w:r>
      <w:r>
        <w:rPr>
          <w:rFonts w:cs="Arial"/>
          <w:szCs w:val="16"/>
        </w:rPr>
        <w:t xml:space="preserve">potom </w:t>
      </w:r>
      <w:r w:rsidRPr="00EA00BD">
        <w:rPr>
          <w:rFonts w:cs="Arial"/>
          <w:szCs w:val="16"/>
        </w:rPr>
        <w:t>nahrádza personálnu maticu projektu sumarizačný hárok deklarovaných a nárokovaných výdavkov, v ktorom musí byť v rámci jednotlivých výdavkov pre účely finančnej kontroly uvedený ako minimálny údaj jedinečný identifikátor oprávnených osôb / zamestnancov, na základe ktorého je možné konkrétne osoby / zamestnancov identifikovať a preukázať u zamestnávateľa, t.j. najmä priradiť osobný spis zamestnanca, jeho mzdové náležitosti a preukázanie účtovných dokladov k uhradeným mzdám za zamestnanca.</w:t>
      </w:r>
    </w:p>
    <w:p w14:paraId="5D9A264C" w14:textId="77777777" w:rsidR="00061DAB" w:rsidRPr="00EA00BD" w:rsidDel="00FE6967" w:rsidRDefault="00061DAB" w:rsidP="00702314">
      <w:pPr>
        <w:pStyle w:val="Textpoznmkypodiarou"/>
        <w:jc w:val="both"/>
        <w:rPr>
          <w:del w:id="456" w:author="Milan Matovič" w:date="2021-06-01T16:05:00Z"/>
          <w:szCs w:val="16"/>
          <w:lang w:val="sk-SK"/>
        </w:rPr>
      </w:pPr>
    </w:p>
    <w:p w14:paraId="7DBC22D3" w14:textId="77777777" w:rsidR="00061DAB" w:rsidRPr="00EA00BD" w:rsidRDefault="00061DAB">
      <w:pPr>
        <w:pStyle w:val="Textpoznmkypodiarou"/>
        <w:rPr>
          <w:lang w:val="sk-SK"/>
        </w:rPr>
      </w:pPr>
    </w:p>
  </w:footnote>
  <w:footnote w:id="9">
    <w:p w14:paraId="3590E41A" w14:textId="77777777" w:rsidR="00061DAB" w:rsidRDefault="00061DAB" w:rsidP="0063712E">
      <w:pPr>
        <w:pStyle w:val="Textpoznmkypodiarou"/>
        <w:jc w:val="both"/>
        <w:rPr>
          <w:lang w:val="sk-SK"/>
        </w:rPr>
      </w:pPr>
      <w:r>
        <w:rPr>
          <w:rStyle w:val="Odkaznapoznmkupodiarou"/>
        </w:rPr>
        <w:footnoteRef/>
      </w:r>
      <w:r>
        <w:t xml:space="preserve"> </w:t>
      </w:r>
      <w:r>
        <w:rPr>
          <w:lang w:val="sk-SK"/>
        </w:rPr>
        <w:t>Prijímateľ môže pre doručenie informácie o začatí realizácie hlavných aktivít projektu v písomnej forme využiť aj štandardný postup doručením: a</w:t>
      </w:r>
      <w:r w:rsidRPr="00B96875">
        <w:rPr>
          <w:lang w:val="sk-SK"/>
        </w:rPr>
        <w:t xml:space="preserve"> </w:t>
      </w:r>
      <w:r>
        <w:rPr>
          <w:lang w:val="sk-SK"/>
        </w:rPr>
        <w:t xml:space="preserve">) v elektronickej podobe prostredníctvom </w:t>
      </w:r>
      <w:r w:rsidRPr="00616000">
        <w:rPr>
          <w:lang w:val="sk-SK"/>
        </w:rPr>
        <w:t>Ústredného portálu verejnej správy slovensko.sk podpísaný  oprávnenou osobou kvalif</w:t>
      </w:r>
      <w:r>
        <w:rPr>
          <w:lang w:val="sk-SK"/>
        </w:rPr>
        <w:t xml:space="preserve">ikovaným elektronickým podpisom. </w:t>
      </w:r>
      <w:r w:rsidRPr="00616000">
        <w:rPr>
          <w:lang w:val="sk-SK"/>
        </w:rPr>
        <w:t xml:space="preserve"> V tomto prípade odporúčame využiť funkcionalitu ITMS2014+</w:t>
      </w:r>
      <w:r>
        <w:rPr>
          <w:lang w:val="sk-SK"/>
        </w:rPr>
        <w:t xml:space="preserve">; </w:t>
      </w:r>
    </w:p>
    <w:p w14:paraId="128B7F35" w14:textId="77777777" w:rsidR="00061DAB" w:rsidRPr="0063712E" w:rsidRDefault="00061DAB" w:rsidP="0063712E">
      <w:pPr>
        <w:pStyle w:val="Textpoznmkypodiarou"/>
        <w:jc w:val="both"/>
        <w:rPr>
          <w:lang w:val="sk-SK"/>
        </w:rPr>
      </w:pPr>
      <w:r>
        <w:rPr>
          <w:lang w:val="sk-SK"/>
        </w:rPr>
        <w:t>b.) v listinnej podobe poštou, kuriérskou službou  alebo osobne do podateľne.</w:t>
      </w:r>
    </w:p>
  </w:footnote>
  <w:footnote w:id="10">
    <w:p w14:paraId="0C9BCBDB" w14:textId="77777777" w:rsidR="00061DAB" w:rsidRPr="009D7F63" w:rsidRDefault="00061DAB" w:rsidP="00362F83">
      <w:pPr>
        <w:pStyle w:val="Textpoznmkypodiarou"/>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11">
    <w:p w14:paraId="4FE83B7E" w14:textId="77777777" w:rsidR="00061DAB" w:rsidRPr="0063712E" w:rsidRDefault="00061DAB" w:rsidP="00516E54">
      <w:pPr>
        <w:pStyle w:val="Textpoznmkypodiarou"/>
        <w:rPr>
          <w:lang w:val="sk-SK"/>
        </w:rPr>
      </w:pPr>
      <w:r>
        <w:rPr>
          <w:rStyle w:val="Odkaznapoznmkupodiarou"/>
        </w:rPr>
        <w:footnoteRef/>
      </w:r>
      <w:r>
        <w:t xml:space="preserve"> </w:t>
      </w:r>
      <w:r>
        <w:rPr>
          <w:lang w:val="sk-SK"/>
        </w:rPr>
        <w:t xml:space="preserve">Postup krok po kroku je popísaný v Usmernení CKO č. 6 k elektronickej komunikácii v systéme ITMS2014+. </w:t>
      </w:r>
    </w:p>
  </w:footnote>
  <w:footnote w:id="12">
    <w:p w14:paraId="61D79BDF" w14:textId="77777777" w:rsidR="00061DAB" w:rsidRPr="00992A14" w:rsidRDefault="00061DAB" w:rsidP="00563120">
      <w:pPr>
        <w:pStyle w:val="Textpoznmkypodiarou"/>
        <w:rPr>
          <w:ins w:id="465" w:author="Milan Matovič" w:date="2021-05-24T11:22:00Z"/>
        </w:rPr>
      </w:pPr>
      <w:ins w:id="466" w:author="Milan Matovič" w:date="2021-05-24T11:22:00Z">
        <w:r>
          <w:rPr>
            <w:rStyle w:val="Odkaznapoznmkupodiarou"/>
          </w:rPr>
          <w:footnoteRef/>
        </w:r>
        <w:r>
          <w:t xml:space="preserve"> </w:t>
        </w:r>
        <w:r>
          <w:rPr>
            <w:lang w:val="sk-SK"/>
          </w:rPr>
          <w:t>Originál podpísanej monitorovacej správy musí žiadateľ uchovávať v zmluvnej dobe pre overenie kontrolných orgánov</w:t>
        </w:r>
      </w:ins>
    </w:p>
  </w:footnote>
  <w:footnote w:id="13">
    <w:p w14:paraId="1B3F2DB0" w14:textId="77777777" w:rsidR="00061DAB" w:rsidRPr="003911A6" w:rsidRDefault="00061DAB">
      <w:pPr>
        <w:pStyle w:val="Textpoznmkypodiarou"/>
        <w:rPr>
          <w:del w:id="472" w:author="Autor"/>
          <w:lang w:val="sk-SK"/>
        </w:rPr>
      </w:pPr>
      <w:r>
        <w:rPr>
          <w:rStyle w:val="Odkaznapoznmkupodiarou"/>
        </w:rPr>
        <w:footnoteRef/>
      </w:r>
      <w:r>
        <w:t xml:space="preserve"> </w:t>
      </w:r>
      <w:r>
        <w:rPr>
          <w:lang w:val="sk-SK"/>
        </w:rPr>
        <w:t xml:space="preserve">Osoby v zmysle  definície pojmu účastníka v časti 1.3 Definícia pojmov  tejto príručke pre prijímateľa </w:t>
      </w:r>
    </w:p>
  </w:footnote>
  <w:footnote w:id="14">
    <w:p w14:paraId="61C87567" w14:textId="77777777" w:rsidR="00061DAB" w:rsidRPr="00F20EE9" w:rsidRDefault="00061DAB">
      <w:pPr>
        <w:pStyle w:val="Textpoznmkypodiarou"/>
        <w:rPr>
          <w:lang w:val="sk-SK"/>
        </w:rPr>
      </w:pPr>
      <w:r>
        <w:rPr>
          <w:rStyle w:val="Odkaznapoznmkupodiarou"/>
        </w:rPr>
        <w:footnoteRef/>
      </w:r>
      <w:r>
        <w:t xml:space="preserve"> </w:t>
      </w:r>
      <w:r>
        <w:rPr>
          <w:lang w:val="sk-SK"/>
        </w:rPr>
        <w:t>Uvedený spôsob aktivácie Karty účastníka v ITMS2014+ je uvedený na základe aktuálnej funkcionality, môže sa odlišovať od funkcionality ITMS2014+ v reálnom čase aktivácie modulu karty účastníka</w:t>
      </w:r>
    </w:p>
  </w:footnote>
  <w:footnote w:id="15">
    <w:p w14:paraId="624CE0A9" w14:textId="77777777" w:rsidR="00061DAB" w:rsidRPr="005D70A1" w:rsidRDefault="00061DAB">
      <w:pPr>
        <w:pStyle w:val="Textpoznmkypodiarou"/>
        <w:rPr>
          <w:lang w:val="sk-SK"/>
        </w:rPr>
      </w:pPr>
      <w:r>
        <w:rPr>
          <w:rStyle w:val="Odkaznapoznmkupodiarou"/>
        </w:rPr>
        <w:footnoteRef/>
      </w:r>
      <w:r>
        <w:t xml:space="preserve"> </w:t>
      </w:r>
      <w:r>
        <w:rPr>
          <w:lang w:val="sk-SK"/>
        </w:rPr>
        <w:t>V prípade, že účastník  nepodpíše vyhlásenie o odmietnutí poskytnutia osobných údajov, Prijímateľ to vo vyhlásení  vyznačí a vedie ho ako písomný záznam o tejto skutočnosti</w:t>
      </w:r>
    </w:p>
  </w:footnote>
  <w:footnote w:id="16">
    <w:p w14:paraId="0EF3109E" w14:textId="3F44290D" w:rsidR="00061DAB" w:rsidRPr="00C44602" w:rsidRDefault="00061DAB" w:rsidP="00B25E05">
      <w:pPr>
        <w:pStyle w:val="Textpoznmkypodiarou"/>
        <w:jc w:val="both"/>
        <w:rPr>
          <w:lang w:val="sk-SK"/>
        </w:rPr>
      </w:pPr>
      <w:ins w:id="482" w:author="Milan Matovič" w:date="2021-06-07T13:56:00Z">
        <w:r>
          <w:rPr>
            <w:rStyle w:val="Odkaznapoznmkupodiarou"/>
          </w:rPr>
          <w:footnoteRef/>
        </w:r>
        <w:r>
          <w:t xml:space="preserve"> </w:t>
        </w:r>
      </w:ins>
      <w:ins w:id="483" w:author="Milan Matovič" w:date="2021-06-07T13:57:00Z">
        <w:r w:rsidRPr="007D2198">
          <w:rPr>
            <w:szCs w:val="22"/>
          </w:rPr>
          <w:t>Monitorova</w:t>
        </w:r>
        <w:r>
          <w:rPr>
            <w:szCs w:val="22"/>
          </w:rPr>
          <w:t>né</w:t>
        </w:r>
        <w:r w:rsidRPr="007D2198">
          <w:rPr>
            <w:szCs w:val="22"/>
          </w:rPr>
          <w:t xml:space="preserve"> obdobie </w:t>
        </w:r>
        <w:r>
          <w:rPr>
            <w:szCs w:val="22"/>
          </w:rPr>
          <w:t xml:space="preserve">prvých Doplňujúcich monitorovacích údajoch k ŽoP je obdobie od účinnosti zmluvy o NFP alebo začiatku realizácie hlavných aktivít projektu (podľa toho čo nastalo skôr) do dňa predloženia ŽoP prostredníctvom ITMS2014+. </w:t>
        </w:r>
        <w:r w:rsidRPr="00F16E8E">
          <w:rPr>
            <w:szCs w:val="22"/>
          </w:rPr>
          <w:t>Monitorované</w:t>
        </w:r>
        <w:r>
          <w:rPr>
            <w:szCs w:val="22"/>
          </w:rPr>
          <w:t xml:space="preserve"> obdobie ďalších Doplňujúcich monitorovacích údajov k ŽoP (predložených v ďalších rokoch) </w:t>
        </w:r>
        <w:r w:rsidRPr="00F16E8E">
          <w:rPr>
            <w:szCs w:val="22"/>
          </w:rPr>
          <w:t>je stanovené od 1.1. roku</w:t>
        </w:r>
        <w:r>
          <w:rPr>
            <w:szCs w:val="22"/>
          </w:rPr>
          <w:t>, v ktorom je ŽoP predkladaná, d</w:t>
        </w:r>
        <w:r w:rsidRPr="00F16E8E">
          <w:rPr>
            <w:szCs w:val="22"/>
          </w:rPr>
          <w:t xml:space="preserve">o </w:t>
        </w:r>
        <w:r>
          <w:rPr>
            <w:szCs w:val="22"/>
          </w:rPr>
          <w:t>dňa predloženia ŽoP, prostredníctvom ITMS2014+</w:t>
        </w:r>
      </w:ins>
      <w:ins w:id="484" w:author="Milan Matovič" w:date="2021-06-07T13:59:00Z">
        <w:r>
          <w:rPr>
            <w:szCs w:val="22"/>
            <w:lang w:val="sk-SK"/>
          </w:rPr>
          <w:t>.</w:t>
        </w:r>
      </w:ins>
    </w:p>
  </w:footnote>
  <w:footnote w:id="17">
    <w:p w14:paraId="3A5390FB" w14:textId="77777777" w:rsidR="00061DAB" w:rsidRPr="00EA330D" w:rsidRDefault="00061DAB" w:rsidP="00200770">
      <w:pPr>
        <w:pStyle w:val="Textpoznmkypodiarou"/>
        <w:jc w:val="both"/>
        <w:rPr>
          <w:lang w:val="sk-SK"/>
        </w:rPr>
      </w:pPr>
      <w:r>
        <w:rPr>
          <w:rStyle w:val="Odkaznapoznmkupodiarou"/>
        </w:rPr>
        <w:footnoteRef/>
      </w:r>
      <w:r>
        <w:t xml:space="preserve">  </w:t>
      </w:r>
      <w:r>
        <w:rPr>
          <w:lang w:val="sk-SK"/>
        </w:rPr>
        <w:t xml:space="preserve">V prípade projektov so stanovenou paušálnou sadzbou </w:t>
      </w:r>
      <w:r w:rsidRPr="00EA330D">
        <w:rPr>
          <w:lang w:val="sk-SK"/>
        </w:rPr>
        <w:t xml:space="preserve"> </w:t>
      </w:r>
      <w:r>
        <w:rPr>
          <w:lang w:val="sk-SK"/>
        </w:rPr>
        <w:t>sa pojmy podľa Zmluvy o poskytnutí NFP - Realizácia projektu (Realizácia</w:t>
      </w:r>
      <w:r w:rsidRPr="00EA330D">
        <w:rPr>
          <w:lang w:val="sk-SK"/>
        </w:rPr>
        <w:t xml:space="preserve"> aktivít projektu</w:t>
      </w:r>
      <w:r>
        <w:rPr>
          <w:lang w:val="sk-SK"/>
        </w:rPr>
        <w:t>) a R</w:t>
      </w:r>
      <w:r w:rsidRPr="00EA330D">
        <w:rPr>
          <w:lang w:val="sk-SK"/>
        </w:rPr>
        <w:t>ealizácii hlavných aktivít projektu</w:t>
      </w:r>
      <w:r>
        <w:rPr>
          <w:lang w:val="sk-SK"/>
        </w:rPr>
        <w:t xml:space="preserve"> vecne rovnajú, čo znamená, že dátum ukončenia Realizácie hlavných aktivít projektu sa rovná ukončeniu Realizácia projektu (Realizácia</w:t>
      </w:r>
      <w:r w:rsidRPr="00EA330D">
        <w:rPr>
          <w:lang w:val="sk-SK"/>
        </w:rPr>
        <w:t xml:space="preserve"> aktivít projektu</w:t>
      </w:r>
      <w:r>
        <w:rPr>
          <w:lang w:val="sk-SK"/>
        </w:rPr>
        <w:t xml:space="preserve">). </w:t>
      </w:r>
    </w:p>
  </w:footnote>
  <w:footnote w:id="18">
    <w:p w14:paraId="32EDC201" w14:textId="77777777" w:rsidR="00061DAB" w:rsidRPr="00852446" w:rsidRDefault="00061DAB" w:rsidP="00852446">
      <w:pPr>
        <w:pStyle w:val="Textpoznmkypodiarou"/>
        <w:jc w:val="both"/>
        <w:rPr>
          <w:lang w:val="sk-SK"/>
        </w:rPr>
      </w:pPr>
      <w:r>
        <w:rPr>
          <w:rStyle w:val="Odkaznapoznmkupodiarou"/>
        </w:rPr>
        <w:footnoteRef/>
      </w:r>
      <w:r>
        <w:t xml:space="preserve"> </w:t>
      </w:r>
      <w:r w:rsidRPr="003C16A5">
        <w:t>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w:t>
      </w:r>
      <w:r>
        <w:rPr>
          <w:lang w:val="sk-SK"/>
        </w:rPr>
        <w:t xml:space="preserve"> </w:t>
      </w:r>
      <w:r w:rsidRPr="003C16A5">
        <w:t xml:space="preserve"> je </w:t>
      </w:r>
      <w:r>
        <w:rPr>
          <w:lang w:val="sk-SK"/>
        </w:rPr>
        <w:t xml:space="preserve"> Prijímateľ povinný  na vyzvanie  RO pre O PEVS zabezpečiť  preklad do slovenského jazyka</w:t>
      </w:r>
      <w:r w:rsidRPr="003C16A5">
        <w:t xml:space="preserve"> </w:t>
      </w:r>
      <w:r>
        <w:rPr>
          <w:lang w:val="sk-SK"/>
        </w:rPr>
        <w:t xml:space="preserve">alebo </w:t>
      </w:r>
      <w:r w:rsidRPr="003C16A5">
        <w:t>úradný preklad do slovenského jazyka.</w:t>
      </w:r>
    </w:p>
  </w:footnote>
  <w:footnote w:id="19">
    <w:p w14:paraId="66386B84" w14:textId="77777777" w:rsidR="00061DAB" w:rsidRPr="00E25071" w:rsidRDefault="00061DAB" w:rsidP="00F651CD">
      <w:pPr>
        <w:pStyle w:val="Default"/>
        <w:jc w:val="both"/>
        <w:rPr>
          <w:sz w:val="16"/>
          <w:szCs w:val="16"/>
          <w:lang w:val="sk-SK"/>
        </w:rPr>
      </w:pPr>
      <w:r w:rsidRPr="0017330F">
        <w:rPr>
          <w:rStyle w:val="Odkaznapoznmkupodiarou"/>
          <w:szCs w:val="16"/>
        </w:rPr>
        <w:footnoteRef/>
      </w:r>
      <w:r w:rsidRPr="008F3E68">
        <w:rPr>
          <w:sz w:val="16"/>
          <w:szCs w:val="16"/>
          <w:lang w:val="sk-SK"/>
        </w:rPr>
        <w:t xml:space="preserve"> </w:t>
      </w:r>
      <w:r w:rsidRPr="00E25071">
        <w:rPr>
          <w:rFonts w:ascii="Arial" w:hAnsi="Arial"/>
          <w:color w:val="auto"/>
          <w:sz w:val="16"/>
          <w:szCs w:val="16"/>
          <w:lang w:val="sk-SK"/>
        </w:rPr>
        <w:t>Ak v tomto prípade bude aspoň jeden ukazovateľ s časom plnenia po ukončení realizácie projektu, bude konečné posúdenie dosiahnutých hodnôt ukazovateľov uskutočnené až v tomto čase podľa charakteru ukazovateľa, napr. 2 roky po ukončení realizácie projektu.</w:t>
      </w:r>
    </w:p>
  </w:footnote>
  <w:footnote w:id="20">
    <w:p w14:paraId="1D8187EA" w14:textId="77777777" w:rsidR="00061DAB" w:rsidRPr="00EA00BD" w:rsidRDefault="00061DAB">
      <w:pPr>
        <w:pStyle w:val="Textpoznmkypodiarou"/>
        <w:rPr>
          <w:lang w:val="sk-SK"/>
        </w:rPr>
      </w:pPr>
      <w:r>
        <w:rPr>
          <w:rStyle w:val="Odkaznapoznmkupodiarou"/>
        </w:rPr>
        <w:footnoteRef/>
      </w:r>
      <w:r>
        <w:t xml:space="preserve"> </w:t>
      </w:r>
      <w:r>
        <w:rPr>
          <w:lang w:val="sk-SK"/>
        </w:rPr>
        <w:t>Tu uvedené osobitné druhy zmien na ktoré je možné uplatniť zmenové konanie ex post môžu byť  ešte bližšie špecifikované  v rámci tých častí príručky,  do ktorej zmena  vecne náleží, napr. 2.4.3 oprávnenosť výdavkov</w:t>
      </w:r>
    </w:p>
  </w:footnote>
  <w:footnote w:id="21">
    <w:p w14:paraId="0D47D123" w14:textId="77777777" w:rsidR="00061DAB" w:rsidRPr="00597E10" w:rsidRDefault="00061DAB" w:rsidP="00331B12">
      <w:pPr>
        <w:pStyle w:val="Textpoznmkypodiarou"/>
        <w:rPr>
          <w:lang w:val="sk-SK"/>
        </w:rPr>
      </w:pPr>
      <w:r>
        <w:rPr>
          <w:rStyle w:val="Odkaznapoznmkupodiarou"/>
        </w:rPr>
        <w:footnoteRef/>
      </w:r>
      <w:r>
        <w:t xml:space="preserve"> </w:t>
      </w:r>
      <w:r>
        <w:rPr>
          <w:lang w:val="sk-SK"/>
        </w:rPr>
        <w:t>O</w:t>
      </w:r>
      <w:r w:rsidRPr="002D3BB7">
        <w:t>bdobie mimoriadnej situácie, núdzového stavu alebo výnimočného stavu vyhláseného v súvislosti s ochorením COVID-19 a obdobie šiestich mesiacov po</w:t>
      </w:r>
      <w:r>
        <w:t> </w:t>
      </w:r>
      <w:r w:rsidRPr="002D3BB7">
        <w:t>ich odvolaní</w:t>
      </w:r>
      <w:r>
        <w:rPr>
          <w:lang w:val="sk-SK"/>
        </w:rPr>
        <w:t>.</w:t>
      </w:r>
    </w:p>
  </w:footnote>
  <w:footnote w:id="22">
    <w:p w14:paraId="603C2210" w14:textId="6BC3D375" w:rsidR="00061DAB" w:rsidRPr="00B25E05" w:rsidRDefault="00061DAB">
      <w:pPr>
        <w:pStyle w:val="Textpoznmkypodiarou"/>
        <w:rPr>
          <w:lang w:val="sk-SK"/>
        </w:rPr>
      </w:pPr>
      <w:ins w:id="540" w:author="Milan Matovič" w:date="2021-05-20T09:04:00Z">
        <w:r>
          <w:rPr>
            <w:rStyle w:val="Odkaznapoznmkupodiarou"/>
          </w:rPr>
          <w:footnoteRef/>
        </w:r>
        <w:r>
          <w:t xml:space="preserve"> </w:t>
        </w:r>
        <w:r>
          <w:rPr>
            <w:lang w:val="sk-SK"/>
          </w:rPr>
          <w:t xml:space="preserve">Originál podpísanej žiadosti </w:t>
        </w:r>
      </w:ins>
      <w:ins w:id="541" w:author="Milan Matovič" w:date="2021-05-20T09:07:00Z">
        <w:r>
          <w:rPr>
            <w:lang w:val="sk-SK"/>
          </w:rPr>
          <w:t xml:space="preserve">o zmenu </w:t>
        </w:r>
      </w:ins>
      <w:ins w:id="542" w:author="Milan Matovič" w:date="2021-05-20T09:04:00Z">
        <w:r>
          <w:rPr>
            <w:lang w:val="sk-SK"/>
          </w:rPr>
          <w:t>musí Prijímateľ uchovávať</w:t>
        </w:r>
      </w:ins>
      <w:ins w:id="543" w:author="Milan Matovič" w:date="2021-05-20T09:06:00Z">
        <w:r>
          <w:rPr>
            <w:lang w:val="sk-SK"/>
          </w:rPr>
          <w:t xml:space="preserve"> u seba </w:t>
        </w:r>
      </w:ins>
      <w:ins w:id="544" w:author="Milan Matovič" w:date="2021-05-20T09:04:00Z">
        <w:r>
          <w:rPr>
            <w:lang w:val="sk-SK"/>
          </w:rPr>
          <w:t xml:space="preserve"> </w:t>
        </w:r>
      </w:ins>
      <w:ins w:id="545" w:author="Milan Matovič" w:date="2021-05-20T09:06:00Z">
        <w:r>
          <w:rPr>
            <w:lang w:val="sk-SK"/>
          </w:rPr>
          <w:t xml:space="preserve">počas </w:t>
        </w:r>
      </w:ins>
      <w:ins w:id="546" w:author="Milan Matovič" w:date="2021-05-20T09:48:00Z">
        <w:r>
          <w:rPr>
            <w:lang w:val="sk-SK"/>
          </w:rPr>
          <w:t xml:space="preserve">zmluvne </w:t>
        </w:r>
      </w:ins>
      <w:ins w:id="547" w:author="Milan Matovič" w:date="2021-05-20T09:06:00Z">
        <w:r>
          <w:rPr>
            <w:lang w:val="sk-SK"/>
          </w:rPr>
          <w:t xml:space="preserve"> vymedzeného obdobia </w:t>
        </w:r>
      </w:ins>
      <w:ins w:id="548" w:author="Milan Matovič" w:date="2021-05-20T09:48:00Z">
        <w:r>
          <w:rPr>
            <w:lang w:val="sk-SK"/>
          </w:rPr>
          <w:t xml:space="preserve">pre potreby </w:t>
        </w:r>
      </w:ins>
      <w:ins w:id="549" w:author="Milan Matovič" w:date="2021-05-20T09:09:00Z">
        <w:r>
          <w:rPr>
            <w:lang w:val="sk-SK"/>
          </w:rPr>
          <w:t xml:space="preserve">k nahliadnutiu </w:t>
        </w:r>
      </w:ins>
      <w:ins w:id="550" w:author="Milan Matovič" w:date="2021-05-20T09:06:00Z">
        <w:r>
          <w:rPr>
            <w:lang w:val="sk-SK"/>
          </w:rPr>
          <w:t xml:space="preserve"> </w:t>
        </w:r>
      </w:ins>
      <w:ins w:id="551" w:author="Milan Matovič" w:date="2021-05-20T09:49:00Z">
        <w:r>
          <w:rPr>
            <w:lang w:val="sk-SK"/>
          </w:rPr>
          <w:t xml:space="preserve">oprávneným </w:t>
        </w:r>
      </w:ins>
      <w:ins w:id="552" w:author="Milan Matovič" w:date="2021-05-20T09:08:00Z">
        <w:r>
          <w:rPr>
            <w:lang w:val="sk-SK"/>
          </w:rPr>
          <w:t xml:space="preserve">orgánom </w:t>
        </w:r>
      </w:ins>
      <w:ins w:id="553" w:author="Milan Matovič" w:date="2021-05-20T09:07:00Z">
        <w:r>
          <w:rPr>
            <w:lang w:val="sk-SK"/>
          </w:rPr>
          <w:t>kontroly.</w:t>
        </w:r>
      </w:ins>
    </w:p>
  </w:footnote>
  <w:footnote w:id="23">
    <w:p w14:paraId="172ED6E0" w14:textId="77777777" w:rsidR="00061DAB" w:rsidRPr="00CE5F7E" w:rsidDel="007B4885" w:rsidRDefault="00061DAB">
      <w:pPr>
        <w:pStyle w:val="Textpoznmkypodiarou"/>
        <w:rPr>
          <w:del w:id="557" w:author="Milan Matovič" w:date="2021-05-20T09:04:00Z"/>
          <w:lang w:val="sk-SK"/>
        </w:rPr>
      </w:pPr>
      <w:del w:id="558" w:author="Milan Matovič" w:date="2021-05-20T09:04:00Z">
        <w:r w:rsidDel="007B4885">
          <w:rPr>
            <w:rStyle w:val="Odkaznapoznmkupodiarou"/>
          </w:rPr>
          <w:footnoteRef/>
        </w:r>
        <w:r w:rsidDel="007B4885">
          <w:delText xml:space="preserve"> </w:delText>
        </w:r>
        <w:r w:rsidDel="007B4885">
          <w:rPr>
            <w:lang w:val="sk-SK"/>
          </w:rPr>
          <w:delText>Postup krok po kroku je popísaný v Usmernení CKO č. 6 k elektronickej komunikácii v systéme ITMS2014+.</w:delText>
        </w:r>
      </w:del>
    </w:p>
  </w:footnote>
  <w:footnote w:id="24">
    <w:p w14:paraId="7AF61AD3" w14:textId="77777777" w:rsidR="00061DAB" w:rsidRPr="001A430C" w:rsidDel="0027727F" w:rsidRDefault="00061DAB">
      <w:pPr>
        <w:pStyle w:val="Textpoznmkypodiarou"/>
        <w:rPr>
          <w:del w:id="561" w:author="Milan Matovič" w:date="2021-05-20T09:13:00Z"/>
          <w:lang w:val="sk-SK"/>
        </w:rPr>
      </w:pPr>
      <w:del w:id="562" w:author="Milan Matovič" w:date="2021-05-20T09:13:00Z">
        <w:r w:rsidDel="0027727F">
          <w:rPr>
            <w:rStyle w:val="Odkaznapoznmkupodiarou"/>
          </w:rPr>
          <w:footnoteRef/>
        </w:r>
        <w:r w:rsidDel="0027727F">
          <w:delText xml:space="preserve"> </w:delText>
        </w:r>
        <w:r w:rsidDel="0027727F">
          <w:rPr>
            <w:lang w:val="sk-SK"/>
          </w:rPr>
          <w:delText>V závislosti od podoby písomnej formy použitej prijímateľom tak RO pre OP EVS urobí buď elektronicky alebo listinne,</w:delText>
        </w:r>
      </w:del>
    </w:p>
  </w:footnote>
  <w:footnote w:id="25">
    <w:p w14:paraId="4E700D7B" w14:textId="77777777" w:rsidR="00061DAB" w:rsidRPr="009D7F63" w:rsidRDefault="00061DAB"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26">
    <w:p w14:paraId="3BC21933" w14:textId="77777777" w:rsidR="00061DAB" w:rsidRPr="009D7F63" w:rsidRDefault="00061DAB">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27">
    <w:p w14:paraId="204D9A7D" w14:textId="77777777" w:rsidR="00061DAB" w:rsidRPr="007D7535" w:rsidRDefault="00061DAB" w:rsidP="008D2E36">
      <w:pPr>
        <w:pStyle w:val="Textpoznmkypodiarou"/>
        <w:rPr>
          <w:lang w:val="sk-SK"/>
        </w:rPr>
      </w:pPr>
      <w:r>
        <w:rPr>
          <w:rStyle w:val="Odkaznapoznmkupodiarou"/>
        </w:rPr>
        <w:footnoteRef/>
      </w:r>
      <w:r>
        <w:t xml:space="preserve"> </w:t>
      </w:r>
      <w:r>
        <w:rPr>
          <w:lang w:val="sk-SK"/>
        </w:rPr>
        <w:t>S</w:t>
      </w:r>
      <w:r w:rsidRPr="007D7535">
        <w:rPr>
          <w:rStyle w:val="Odkaznavysvetlivku"/>
          <w:rFonts w:cs="Arial"/>
          <w:szCs w:val="16"/>
          <w:vertAlign w:val="baseline"/>
        </w:rPr>
        <w:t>lúži</w:t>
      </w:r>
      <w:r w:rsidRPr="009B66D5">
        <w:rPr>
          <w:rFonts w:cs="Arial"/>
          <w:szCs w:val="16"/>
        </w:rPr>
        <w:t xml:space="preserve"> na realizáciu príjmov/výdavkov projektu cez rozpočet subjektu/prijímateľa</w:t>
      </w:r>
      <w:r>
        <w:rPr>
          <w:rFonts w:cs="Arial"/>
          <w:szCs w:val="16"/>
          <w:lang w:val="sk-SK"/>
        </w:rPr>
        <w:t>.</w:t>
      </w:r>
    </w:p>
  </w:footnote>
  <w:footnote w:id="28">
    <w:p w14:paraId="5C2C6288" w14:textId="77777777" w:rsidR="00061DAB" w:rsidRPr="009D7F63" w:rsidRDefault="00061DAB"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2DCCF34B" w14:textId="77777777" w:rsidR="00061DAB" w:rsidRPr="009D7F63" w:rsidRDefault="00061DAB"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2A9E4FB3" w14:textId="77777777" w:rsidR="00061DAB" w:rsidRPr="009D7F63" w:rsidRDefault="00061DAB"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16645C7F" w14:textId="77777777" w:rsidR="00061DAB" w:rsidRPr="009D7F63" w:rsidRDefault="00061DAB"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233D3F24" w14:textId="77777777" w:rsidR="00061DAB" w:rsidRPr="009D7F63" w:rsidRDefault="00061DAB" w:rsidP="00C8683A">
      <w:pPr>
        <w:pStyle w:val="Textpoznmkypodiarou"/>
        <w:rPr>
          <w:rFonts w:cs="Arial"/>
          <w:szCs w:val="16"/>
          <w:lang w:val="sk-SK"/>
        </w:rPr>
      </w:pPr>
      <w:r w:rsidRPr="009D7F63">
        <w:rPr>
          <w:rFonts w:cs="Arial"/>
          <w:szCs w:val="16"/>
          <w:lang w:val="sk-SK" w:eastAsia="cs-CZ"/>
        </w:rPr>
        <w:t>4. pohonné hmoty.</w:t>
      </w:r>
    </w:p>
  </w:footnote>
  <w:footnote w:id="29">
    <w:p w14:paraId="7FAC1B18" w14:textId="77777777" w:rsidR="00061DAB" w:rsidRPr="009D7F63" w:rsidRDefault="00061DAB"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089871D1" w14:textId="77777777" w:rsidR="00061DAB" w:rsidRPr="009D7F63" w:rsidRDefault="00061DAB"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5B530969" w14:textId="77777777" w:rsidR="00061DAB" w:rsidRPr="009D7F63" w:rsidRDefault="00061DAB"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1B9CDA9D" w14:textId="77777777" w:rsidR="00061DAB" w:rsidRPr="009D7F63" w:rsidRDefault="00061DAB"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6B7B67DD" w14:textId="77777777" w:rsidR="00061DAB" w:rsidRPr="00041D2E" w:rsidRDefault="00061DAB" w:rsidP="00041D2E">
      <w:pPr>
        <w:pStyle w:val="Textpoznmkypodiarou"/>
        <w:rPr>
          <w:lang w:val="sk-SK"/>
        </w:rPr>
      </w:pPr>
      <w:r w:rsidRPr="009D7F63">
        <w:rPr>
          <w:rFonts w:cs="Arial"/>
          <w:szCs w:val="16"/>
          <w:lang w:val="sk-SK" w:eastAsia="cs-CZ"/>
        </w:rPr>
        <w:t>4. pohonné hmoty.</w:t>
      </w:r>
    </w:p>
  </w:footnote>
  <w:footnote w:id="30">
    <w:p w14:paraId="784C7747" w14:textId="77777777" w:rsidR="00061DAB" w:rsidRPr="009D7F63" w:rsidRDefault="00061DAB"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31">
    <w:p w14:paraId="2888D183" w14:textId="77777777" w:rsidR="00061DAB" w:rsidRDefault="00061DAB" w:rsidP="004F34F5">
      <w:pPr>
        <w:pStyle w:val="Textpoznmkypodiarou"/>
        <w:jc w:val="both"/>
        <w:rPr>
          <w:szCs w:val="16"/>
        </w:rPr>
      </w:pPr>
      <w:r>
        <w:rPr>
          <w:rStyle w:val="Odkaznapoznmkupodiarou"/>
        </w:rPr>
        <w:footnoteRef/>
      </w:r>
      <w:r>
        <w:t xml:space="preserve"> V prípade obstarania tovarov a služieb podľa ZVO, kedy sa zákon na príslušnú zákazku nevzťahuje (uplatnenie výnimky na nákup tovarov, resp. služieb zo zahraničia) môže byť za podmienky dodržania hospodárnosti, efektívnosti, účelnosti a účinnosti použitia verejných financií v rámci uplatnenia záväzkového alebo spotrebiteľského práva použitý aj iný právny rámec ako právny rámec SR.</w:t>
      </w:r>
    </w:p>
    <w:p w14:paraId="23DA45AA" w14:textId="77777777" w:rsidR="00061DAB" w:rsidRPr="00735615" w:rsidRDefault="00061DAB" w:rsidP="00735615">
      <w:pPr>
        <w:pStyle w:val="Textpoznmkypodiarou"/>
        <w:jc w:val="both"/>
        <w:rPr>
          <w:lang w:val="sk-SK"/>
        </w:rPr>
      </w:pPr>
      <w:r>
        <w:t>Rovnako v prípadoch kedy je uplatnený postup, kde služby predstavujú náhradu oprávnených nákladov spolupráce členského štátu s medzinárodnou organizáciou a tieto nie sú považované za zákazku podľa ZVO, je možné použiť aj iný právny rámec ako právny rámec SR</w:t>
      </w:r>
      <w:r>
        <w:rPr>
          <w:lang w:val="sk-SK"/>
        </w:rPr>
        <w:t>.</w:t>
      </w:r>
    </w:p>
  </w:footnote>
  <w:footnote w:id="32">
    <w:p w14:paraId="07AF51A5" w14:textId="77777777" w:rsidR="00061DAB" w:rsidRPr="009D7F63" w:rsidRDefault="00061DAB"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33">
    <w:p w14:paraId="6BDBD3F9" w14:textId="77777777" w:rsidR="00061DAB" w:rsidRPr="009D7F63" w:rsidRDefault="00061DAB"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Vysúťaženie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34">
    <w:p w14:paraId="6B5FD7AA" w14:textId="77777777" w:rsidR="00061DAB" w:rsidRDefault="00061DAB" w:rsidP="00CD2357">
      <w:pPr>
        <w:pStyle w:val="Normlnywebov"/>
        <w:jc w:val="both"/>
      </w:pPr>
      <w:r w:rsidRPr="009D7F63">
        <w:rPr>
          <w:rStyle w:val="Odkaznapoznmkupodiarou"/>
          <w:rFonts w:cs="Arial"/>
          <w:szCs w:val="16"/>
        </w:rPr>
        <w:footnoteRef/>
      </w:r>
      <w:r w:rsidRPr="009D7F63">
        <w:rPr>
          <w:rFonts w:cs="Arial"/>
          <w:szCs w:val="16"/>
        </w:rPr>
        <w:t xml:space="preserve"> </w:t>
      </w:r>
      <w:r w:rsidRPr="00EA3D40">
        <w:rPr>
          <w:rFonts w:ascii="Arial" w:hAnsi="Arial" w:cs="Arial"/>
          <w:sz w:val="16"/>
          <w:szCs w:val="16"/>
        </w:rPr>
        <w:t>Výdavky, ktoré vznikli na základe volania a zasielania sms správ na infolinky a audiotextové čísla sú neoprávnené, taktiež výdavky, ktoré vznikli nad rámec zazmluvneného balíka služieb sú neoprávnené (vrátane poplatku za zvýšenie objemu dát prístupu na internet). Výpis hovorov je oprávnený výdavok (je možné uznať buď písomnú formu alebo elektronickú formu, nie obe formy súčasne), pričom ho prijímateľ musí mať uchovaný pre potreby finančnej kontroly na mieste.</w:t>
      </w:r>
      <w:r>
        <w:t xml:space="preserve"> </w:t>
      </w:r>
    </w:p>
    <w:p w14:paraId="56E1774A" w14:textId="77777777" w:rsidR="00061DAB" w:rsidRPr="009D7F63" w:rsidRDefault="00061DAB">
      <w:pPr>
        <w:pStyle w:val="Textpoznmkypodiarou"/>
        <w:rPr>
          <w:rFonts w:cs="Arial"/>
          <w:szCs w:val="16"/>
          <w:lang w:val="sk-SK"/>
        </w:rPr>
      </w:pPr>
    </w:p>
  </w:footnote>
  <w:footnote w:id="35">
    <w:p w14:paraId="7F1147A2" w14:textId="3AB753A1" w:rsidR="00061DAB" w:rsidRPr="001B311E" w:rsidRDefault="00061DAB">
      <w:pPr>
        <w:pStyle w:val="Textpoznmkypodiarou"/>
        <w:rPr>
          <w:lang w:val="sk-SK"/>
        </w:rPr>
      </w:pPr>
      <w:ins w:id="653" w:author="Miroslava Dziaková" w:date="2021-06-01T11:30:00Z">
        <w:r>
          <w:rPr>
            <w:rStyle w:val="Odkaznapoznmkupodiarou"/>
          </w:rPr>
          <w:footnoteRef/>
        </w:r>
        <w:r>
          <w:t xml:space="preserve"> </w:t>
        </w:r>
      </w:ins>
      <w:ins w:id="654" w:author="Miroslava Dziaková" w:date="2021-06-01T11:31:00Z">
        <w:r w:rsidRPr="00D11C96">
          <w:t>Podľa § 2 ods. 15 zákona č. 431/2002 Z. z. o účtovníctve</w:t>
        </w:r>
      </w:ins>
    </w:p>
  </w:footnote>
  <w:footnote w:id="36">
    <w:p w14:paraId="5434812D" w14:textId="12BC4F64" w:rsidR="00061DAB" w:rsidRPr="001B311E" w:rsidRDefault="00061DAB">
      <w:pPr>
        <w:pStyle w:val="Textpoznmkypodiarou"/>
        <w:rPr>
          <w:lang w:val="sk-SK"/>
        </w:rPr>
      </w:pPr>
      <w:ins w:id="656" w:author="Miroslava Dziaková" w:date="2021-06-01T11:32:00Z">
        <w:r>
          <w:rPr>
            <w:rStyle w:val="Odkaznapoznmkupodiarou"/>
          </w:rPr>
          <w:footnoteRef/>
        </w:r>
        <w:r>
          <w:t xml:space="preserve"> </w:t>
        </w:r>
      </w:ins>
      <w:ins w:id="657" w:author="Miroslava Dziaková" w:date="2021-06-01T11:33:00Z">
        <w:r w:rsidRPr="00D11C96">
          <w:t>Ide o pracovnoprávny vzťah (pracovný pomer, dohody o prácach vykonávaných mimo pracovného pomeru) alebo obdobný pracovný vzťah (štátnozamestnanecký pomer, výkon práce vo verejnom záujme).</w:t>
        </w:r>
      </w:ins>
    </w:p>
  </w:footnote>
  <w:footnote w:id="37">
    <w:p w14:paraId="22AA2654" w14:textId="77777777" w:rsidR="00061DAB" w:rsidRPr="002D4628" w:rsidRDefault="00061DAB" w:rsidP="00735615">
      <w:pPr>
        <w:pStyle w:val="Textpoznmkypodiarou"/>
        <w:jc w:val="both"/>
        <w:rPr>
          <w:lang w:val="sk-SK"/>
        </w:rPr>
      </w:pPr>
      <w:r>
        <w:rPr>
          <w:rStyle w:val="Odkaznapoznmkupodiarou"/>
        </w:rPr>
        <w:footnoteRef/>
      </w:r>
      <w:r>
        <w:t xml:space="preserve"> </w:t>
      </w:r>
      <w:r>
        <w:rPr>
          <w:rFonts w:cs="Arial"/>
          <w:szCs w:val="19"/>
        </w:rPr>
        <w:t>Vo výnimočných prípadoch a na základe objektívne zdôvodnenej situácie, ktorá môže mať za následok nemožnosť realizovať schválený projekt, oprávnenú/-é aktivitu/-y projektu alebo ich podstatné časti, môže Poskytovateľ na základe posúdenia žiadosti o zmenu zmluvy vyjadriť písomný súhlas s realizáciou tejto zmeny projektu na základe uzavretej vhodnej zmluvy o spolupráci pri realizovaní projektu medzi prijímateľom a spolupracujúcim subjektom. Na základe takejto zmluvy môžu vznikať oprávnené výdavky projektu (predovšetkým personálne výdavky) na úrovni spolupracujúceho subjektu, za ktoré nesie plnú vecnú aj právnu zodpovednosť prijímateľ. Táto situácia môže nastať výhradne</w:t>
      </w:r>
      <w:r w:rsidRPr="002D4628">
        <w:t xml:space="preserve"> v čase realizácie projektu</w:t>
      </w:r>
      <w:r>
        <w:rPr>
          <w:rFonts w:cs="Arial"/>
          <w:szCs w:val="19"/>
        </w:rPr>
        <w:t>,</w:t>
      </w:r>
      <w:r w:rsidRPr="002D4628">
        <w:t xml:space="preserve"> po </w:t>
      </w:r>
      <w:r>
        <w:rPr>
          <w:rFonts w:cs="Arial"/>
          <w:szCs w:val="19"/>
        </w:rPr>
        <w:t xml:space="preserve">nadobudnutí </w:t>
      </w:r>
      <w:r w:rsidRPr="002D4628">
        <w:t>účinnosti Zmluvy o</w:t>
      </w:r>
      <w:r>
        <w:rPr>
          <w:rFonts w:cs="Arial"/>
          <w:szCs w:val="19"/>
        </w:rPr>
        <w:t> </w:t>
      </w:r>
      <w:r w:rsidRPr="002D4628">
        <w:t>NFP/ Rozhodnutia NFP</w:t>
      </w:r>
      <w:r>
        <w:rPr>
          <w:rFonts w:cs="Arial"/>
          <w:szCs w:val="19"/>
        </w:rPr>
        <w:t>,</w:t>
      </w:r>
      <w:r w:rsidRPr="002D4628">
        <w:t xml:space="preserve"> v</w:t>
      </w:r>
      <w:r>
        <w:rPr>
          <w:rFonts w:cs="Arial"/>
          <w:szCs w:val="19"/>
        </w:rPr>
        <w:t> </w:t>
      </w:r>
      <w:r w:rsidRPr="002D4628">
        <w:t>súlade s podmienkou oprávnenosti výdavkov realizácie projektu dotknutej výzvy/vyzvania</w:t>
      </w:r>
      <w:r>
        <w:rPr>
          <w:rFonts w:cs="Arial"/>
          <w:szCs w:val="19"/>
          <w:lang w:val="sk-SK"/>
        </w:rPr>
        <w:t>.</w:t>
      </w:r>
    </w:p>
  </w:footnote>
  <w:footnote w:id="38">
    <w:p w14:paraId="748D3330" w14:textId="77777777" w:rsidR="00061DAB" w:rsidRPr="009D7F63" w:rsidRDefault="00061DAB" w:rsidP="00735615">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predfinancovania.</w:t>
      </w:r>
    </w:p>
  </w:footnote>
  <w:footnote w:id="39">
    <w:p w14:paraId="67F1ADFF" w14:textId="77777777" w:rsidR="00061DAB" w:rsidRPr="006E4CC8" w:rsidRDefault="00061DAB"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14:paraId="3DAD0FB1" w14:textId="77777777" w:rsidR="00061DAB" w:rsidRPr="007F7349" w:rsidRDefault="00061DAB" w:rsidP="005B7173">
      <w:pPr>
        <w:pStyle w:val="Odsekzoznamu"/>
        <w:numPr>
          <w:ilvl w:val="0"/>
          <w:numId w:val="86"/>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333FBD09" w14:textId="77777777" w:rsidR="00061DAB" w:rsidRPr="007F7349" w:rsidRDefault="00061DAB" w:rsidP="005B7173">
      <w:pPr>
        <w:pStyle w:val="Odsekzoznamu"/>
        <w:numPr>
          <w:ilvl w:val="0"/>
          <w:numId w:val="86"/>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2F43E3E7" w14:textId="77777777" w:rsidR="00061DAB" w:rsidRPr="007F7349" w:rsidRDefault="00061DAB" w:rsidP="005B7173">
      <w:pPr>
        <w:pStyle w:val="Odsekzoznamu"/>
        <w:numPr>
          <w:ilvl w:val="0"/>
          <w:numId w:val="86"/>
        </w:numPr>
        <w:tabs>
          <w:tab w:val="left" w:pos="426"/>
        </w:tabs>
        <w:ind w:left="426" w:hanging="284"/>
        <w:jc w:val="both"/>
        <w:rPr>
          <w:sz w:val="16"/>
          <w:szCs w:val="20"/>
        </w:rPr>
      </w:pPr>
      <w:r w:rsidRPr="007F7349">
        <w:rPr>
          <w:sz w:val="16"/>
          <w:szCs w:val="20"/>
        </w:rPr>
        <w:t>aj napriek používaniu si uchováva pôvodný tvar a vzhľad</w:t>
      </w:r>
    </w:p>
    <w:p w14:paraId="5A8AE264" w14:textId="77777777" w:rsidR="00061DAB" w:rsidRPr="00F41F62" w:rsidRDefault="00061DAB"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40">
    <w:p w14:paraId="1D1C0F7D" w14:textId="77777777" w:rsidR="00061DAB" w:rsidRPr="009D7F63" w:rsidRDefault="00061DAB"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41">
    <w:p w14:paraId="588AFD3C" w14:textId="77777777" w:rsidR="00061DAB" w:rsidRDefault="00061DAB" w:rsidP="00987382">
      <w:pPr>
        <w:pStyle w:val="Textpoznmkypodiarou"/>
        <w:jc w:val="both"/>
        <w:rPr>
          <w:lang w:val="sk-SK"/>
        </w:rPr>
      </w:pPr>
      <w:r>
        <w:rPr>
          <w:rStyle w:val="Odkaznapoznmkupodiarou"/>
        </w:rPr>
        <w:footnoteRef/>
      </w:r>
      <w:r>
        <w:t xml:space="preserve"> </w:t>
      </w:r>
      <w:r>
        <w:rPr>
          <w:lang w:val="sk-SK"/>
        </w:rPr>
        <w:t>Individuálne písomné (e-mailové) stanovisko RO pre OP EVS alebo podmienka poskytnutia príspevku pre oprávnenú aplikáciu zálohových/preddavkových platieb v rámci výzvy/vyzvania nie je potrebná pri realizácii preddavkov za úhradu nájmu priestorov ako aj úhrad preddavkov režijných nákladov súvisiacich s prevádzkou nehnuteľností (najmä úhrada preddavkov za energie, vodné a stočné, odvoz a likvidáciu odpadov a pod.) s tým, že prijímateľ/partner sú povinný dodržiavať všetky pravidlá vyplývajúce z osobitných predpisov a primeraného naplnenia rámcových  podmienok uvedených nižšie pri zabezpečovaní uvedených režijných nákladov. Obdobne ako pri režijných nákladoch platí postup aj pri realizácii preddavkov za poštové a telekomunikačné služby alebo zákazky s nízkou hodnotou pri zabezpečení hotelových a konferenčných priestorov a keteringových služieb.</w:t>
      </w:r>
    </w:p>
  </w:footnote>
  <w:footnote w:id="42">
    <w:p w14:paraId="6721C3EE" w14:textId="77777777" w:rsidR="00061DAB" w:rsidRDefault="00061DAB" w:rsidP="00866C54">
      <w:pPr>
        <w:pStyle w:val="Textpoznmkypodiarou"/>
      </w:pPr>
      <w:r>
        <w:rPr>
          <w:rStyle w:val="Odkaznapoznmkupodiarou"/>
        </w:rPr>
        <w:footnoteRef/>
      </w:r>
      <w:r>
        <w:t xml:space="preserve"> Posúdenie bežnej obchodnej praxe je individuálne v závislosti od oblasti, kde sa plánujú využiť preddavkové platby, pričom ich využitie by malo byť v súlade s poctivým obchodným stykom</w:t>
      </w:r>
    </w:p>
  </w:footnote>
  <w:footnote w:id="43">
    <w:p w14:paraId="15667933" w14:textId="77777777" w:rsidR="00061DAB" w:rsidRDefault="00061DAB" w:rsidP="00866C54">
      <w:pPr>
        <w:pStyle w:val="Textpoznmkypodiarou"/>
      </w:pPr>
      <w:r>
        <w:rPr>
          <w:rStyle w:val="Odkaznapoznmkupodiarou"/>
        </w:rPr>
        <w:footnoteRef/>
      </w:r>
      <w:r>
        <w:t xml:space="preserve"> Vo vzťahu ku konečnému termínu oprávnenosti výdavkov môže byť táto lehota primerane skrátená s ohľadom na povinnosť ukončenia realizácie projektu v súvislosti s ukončením operačného programu</w:t>
      </w:r>
    </w:p>
  </w:footnote>
  <w:footnote w:id="44">
    <w:p w14:paraId="1744570C" w14:textId="77777777" w:rsidR="00061DAB" w:rsidRPr="004F28ED" w:rsidRDefault="00061DAB">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45">
    <w:p w14:paraId="3E8DE04D" w14:textId="64BA11DB" w:rsidR="00061DAB" w:rsidRPr="00B25E05" w:rsidRDefault="00061DAB" w:rsidP="00B25E05">
      <w:pPr>
        <w:pStyle w:val="Textpoznmkypodiarou"/>
        <w:jc w:val="both"/>
        <w:rPr>
          <w:lang w:val="sk-SK"/>
        </w:rPr>
      </w:pPr>
      <w:ins w:id="659" w:author="Miroslava Dziaková" w:date="2021-06-01T13:01:00Z">
        <w:r>
          <w:rPr>
            <w:rStyle w:val="Odkaznapoznmkupodiarou"/>
          </w:rPr>
          <w:footnoteRef/>
        </w:r>
        <w:r>
          <w:t xml:space="preserve"> </w:t>
        </w:r>
      </w:ins>
      <w:ins w:id="660" w:author="Miroslava Dziaková" w:date="2021-06-01T13:02:00Z">
        <w:r w:rsidRPr="00320628">
          <w:t xml:space="preserve">Ak sa </w:t>
        </w:r>
        <w:r w:rsidRPr="00B25E05">
          <w:t>nepožaduje kvalifikácia, alebo odborná spôsobilosť musí poskytovateľ vedieť posúdiť, či kvalita výstupu je v požadovanej kvalite.</w:t>
        </w:r>
      </w:ins>
    </w:p>
  </w:footnote>
  <w:footnote w:id="46">
    <w:p w14:paraId="33CC1FB5" w14:textId="77777777" w:rsidR="00061DAB" w:rsidRPr="0031793F" w:rsidRDefault="00061DAB">
      <w:pPr>
        <w:pStyle w:val="Textpoznmkypodiarou"/>
        <w:rPr>
          <w:lang w:val="sk-SK"/>
        </w:rPr>
      </w:pPr>
      <w:r>
        <w:rPr>
          <w:rStyle w:val="Odkaznapoznmkupodiarou"/>
        </w:rPr>
        <w:footnoteRef/>
      </w:r>
      <w:r>
        <w:t xml:space="preserve"> </w:t>
      </w:r>
      <w:r>
        <w:rPr>
          <w:lang w:val="sk-SK"/>
        </w:rPr>
        <w:t xml:space="preserve">Takýto pracovný pomer môže zamestnávateľ s vlastným zamestnancom uzavrieť  aj ako ďalší samostatný pracovný pomer zamestnanca v súlade s § 50 Zákonníka práce, teda </w:t>
      </w:r>
      <w:r w:rsidRPr="00614195">
        <w:rPr>
          <w:lang w:val="sk-SK"/>
        </w:rPr>
        <w:t>len na činnosti spočívajúce v prácach iného druhu</w:t>
      </w:r>
    </w:p>
  </w:footnote>
  <w:footnote w:id="47">
    <w:p w14:paraId="38E92D02" w14:textId="77777777" w:rsidR="00061DAB" w:rsidRPr="00E1641D" w:rsidRDefault="00061DAB" w:rsidP="00346CD1">
      <w:pPr>
        <w:pStyle w:val="Textpoznmkypodiarou"/>
        <w:jc w:val="both"/>
        <w:rPr>
          <w:lang w:val="sk-SK"/>
        </w:rPr>
      </w:pPr>
      <w:r>
        <w:rPr>
          <w:rStyle w:val="Odkaznapoznmkupodiarou"/>
        </w:rPr>
        <w:footnoteRef/>
      </w:r>
      <w:r w:rsidRPr="00E1641D">
        <w:rPr>
          <w:szCs w:val="16"/>
          <w:lang w:val="sk-SK"/>
        </w:rPr>
        <w:t xml:space="preserve">Ide o zohľadnenie celkovej dĺžky realizácie národného projektu (minimálne 2 a viac rokov) a ak priame mzdové výdavky (vykazované na reálnej báze, resp. ide o štandardnú stupnicu jednotkových nákladov) tvoria minimálne </w:t>
      </w:r>
      <w:r>
        <w:rPr>
          <w:szCs w:val="16"/>
          <w:lang w:val="sk-SK"/>
        </w:rPr>
        <w:t>25</w:t>
      </w:r>
      <w:r w:rsidRPr="00E1641D">
        <w:rPr>
          <w:szCs w:val="16"/>
          <w:lang w:val="sk-SK"/>
        </w:rPr>
        <w:t xml:space="preserve"> % celkových priamych výdavkov národného projektu, vrátane posúdenia štruktúry mzdových výdavkov vo vzťahu k posilneniu odborného výkonu prijímateľa. Vzhľadom na to, že ide o národný projekt, RO o možnosti zohľadnenia rastu mzdových výdavkov usmerní budúceho žiadateľa podľa § 26 ods. 4 zákona č. 292/2014 Z. z.</w:t>
      </w:r>
      <w:r>
        <w:rPr>
          <w:szCs w:val="16"/>
          <w:lang w:val="sk-SK"/>
        </w:rPr>
        <w:t xml:space="preserve"> alebo žiadateľa dopytovo-orientovaného projektu, ktorý je subjektom verejnej správy</w:t>
      </w:r>
      <w:r w:rsidRPr="00E1641D">
        <w:rPr>
          <w:szCs w:val="16"/>
          <w:lang w:val="sk-SK"/>
        </w:rPr>
        <w:t xml:space="preserve">. </w:t>
      </w:r>
      <w:r w:rsidRPr="00E1641D">
        <w:rPr>
          <w:lang w:val="sk-SK"/>
        </w:rPr>
        <w:t xml:space="preserve"> </w:t>
      </w:r>
    </w:p>
  </w:footnote>
  <w:footnote w:id="48">
    <w:p w14:paraId="64707FCA" w14:textId="77777777" w:rsidR="00061DAB" w:rsidRPr="0029658C" w:rsidRDefault="00061DAB" w:rsidP="00346CD1">
      <w:pPr>
        <w:pStyle w:val="Default"/>
        <w:jc w:val="both"/>
        <w:rPr>
          <w:szCs w:val="16"/>
          <w:lang w:val="x-none"/>
        </w:rPr>
      </w:pPr>
      <w:r w:rsidRPr="00E1641D">
        <w:rPr>
          <w:rStyle w:val="Odkaznapoznmkupodiarou"/>
          <w:lang w:val="sk-SK"/>
        </w:rPr>
        <w:footnoteRef/>
      </w:r>
      <w:r w:rsidRPr="00E1641D">
        <w:rPr>
          <w:rFonts w:ascii="Arial" w:hAnsi="Arial"/>
          <w:color w:val="auto"/>
          <w:sz w:val="16"/>
          <w:szCs w:val="16"/>
          <w:lang w:val="sk-SK" w:eastAsia="x-none"/>
        </w:rPr>
        <w:t>Index sa vypočíta ako priemerná hodnota ročných indexov</w:t>
      </w:r>
      <w:r w:rsidRPr="0029658C">
        <w:rPr>
          <w:rFonts w:ascii="Arial" w:hAnsi="Arial"/>
          <w:color w:val="auto"/>
          <w:sz w:val="16"/>
          <w:szCs w:val="16"/>
          <w:lang w:val="x-none" w:eastAsia="x-none"/>
        </w:rPr>
        <w:t xml:space="preserve"> za tri ostatné kalendárne roky. Aplikuje sa oblasť „Demografia a sociálne štatistiky - Náklady práce - Priemerná mesačná mzda podľa odvetví“, obdobie 1. - 4. Q.</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49">
    <w:p w14:paraId="4AE34EF6" w14:textId="77777777" w:rsidR="00061DAB" w:rsidRDefault="00061DAB" w:rsidP="00A052EC">
      <w:pPr>
        <w:pStyle w:val="Default"/>
        <w:jc w:val="both"/>
        <w:rPr>
          <w:rFonts w:ascii="Arial" w:hAnsi="Arial"/>
          <w:color w:val="auto"/>
          <w:sz w:val="16"/>
          <w:szCs w:val="16"/>
          <w:lang w:val="sk-SK" w:eastAsia="x-none"/>
        </w:rPr>
      </w:pPr>
      <w:r>
        <w:rPr>
          <w:rStyle w:val="Odkaznapoznmkupodiarou"/>
        </w:rPr>
        <w:footnoteRef/>
      </w:r>
      <w:r>
        <w:rPr>
          <w:rFonts w:ascii="Arial" w:hAnsi="Arial"/>
          <w:color w:val="auto"/>
          <w:sz w:val="16"/>
          <w:szCs w:val="16"/>
          <w:lang w:val="sk-SK" w:eastAsia="x-none"/>
        </w:rPr>
        <w:t xml:space="preserve">T.j. </w:t>
      </w:r>
      <w:r w:rsidRPr="0084507C">
        <w:rPr>
          <w:rFonts w:ascii="Arial" w:hAnsi="Arial"/>
          <w:color w:val="auto"/>
          <w:sz w:val="16"/>
          <w:szCs w:val="16"/>
          <w:lang w:val="sk-SK" w:eastAsia="x-none"/>
        </w:rPr>
        <w:t xml:space="preserve"> </w:t>
      </w:r>
      <w:r>
        <w:rPr>
          <w:rFonts w:ascii="Arial" w:hAnsi="Arial"/>
          <w:color w:val="auto"/>
          <w:sz w:val="16"/>
          <w:szCs w:val="16"/>
          <w:lang w:val="sk-SK" w:eastAsia="x-none"/>
        </w:rPr>
        <w:t>funkčný plat</w:t>
      </w:r>
      <w:r w:rsidRPr="009B5F76">
        <w:rPr>
          <w:rFonts w:ascii="Arial" w:hAnsi="Arial"/>
          <w:color w:val="auto"/>
          <w:sz w:val="16"/>
          <w:szCs w:val="16"/>
          <w:lang w:val="sk-SK" w:eastAsia="x-none"/>
        </w:rPr>
        <w:t xml:space="preserve"> </w:t>
      </w:r>
      <w:r>
        <w:rPr>
          <w:rFonts w:ascii="Arial" w:hAnsi="Arial"/>
          <w:color w:val="auto"/>
          <w:sz w:val="16"/>
          <w:szCs w:val="16"/>
          <w:lang w:val="sk-SK" w:eastAsia="x-none"/>
        </w:rPr>
        <w:t>zamestnanca, resp. jeho ekvivalent je v každom mesiaci rovnaký a vo vzťahu k počtu pracovných dní/hodín v jednotlivých mesiacoch roka sa mení výška priemernej hodinovej ceny práce v príslušnom kalendárnom mesiaci</w:t>
      </w:r>
      <w:r w:rsidRPr="0029658C">
        <w:rPr>
          <w:rFonts w:ascii="Arial" w:hAnsi="Arial"/>
          <w:color w:val="auto"/>
          <w:sz w:val="16"/>
          <w:szCs w:val="16"/>
          <w:lang w:val="x-none" w:eastAsia="x-none"/>
        </w:rPr>
        <w:t>.</w:t>
      </w:r>
      <w:r>
        <w:rPr>
          <w:rFonts w:ascii="Arial" w:hAnsi="Arial"/>
          <w:color w:val="auto"/>
          <w:sz w:val="16"/>
          <w:szCs w:val="16"/>
          <w:lang w:val="sk-SK" w:eastAsia="x-none"/>
        </w:rPr>
        <w:t xml:space="preserve"> </w:t>
      </w:r>
    </w:p>
    <w:p w14:paraId="0D590066" w14:textId="77777777" w:rsidR="00061DAB" w:rsidRPr="0029658C" w:rsidRDefault="00061DAB" w:rsidP="00A052EC">
      <w:pPr>
        <w:pStyle w:val="Default"/>
        <w:jc w:val="both"/>
        <w:rPr>
          <w:rFonts w:ascii="Arial" w:hAnsi="Arial"/>
          <w:color w:val="auto"/>
          <w:sz w:val="16"/>
          <w:szCs w:val="16"/>
          <w:lang w:val="x-none" w:eastAsia="x-none"/>
        </w:rPr>
      </w:pPr>
      <w:r w:rsidRPr="00765644">
        <w:rPr>
          <w:rFonts w:ascii="Arial" w:hAnsi="Arial"/>
          <w:color w:val="auto"/>
          <w:sz w:val="16"/>
          <w:szCs w:val="16"/>
          <w:lang w:val="sk-SK" w:eastAsia="x-none"/>
        </w:rPr>
        <w:t>V</w:t>
      </w:r>
      <w:r>
        <w:rPr>
          <w:rFonts w:ascii="Arial" w:hAnsi="Arial"/>
          <w:color w:val="auto"/>
          <w:sz w:val="16"/>
          <w:szCs w:val="16"/>
          <w:lang w:val="sk-SK" w:eastAsia="x-none"/>
        </w:rPr>
        <w:t> </w:t>
      </w:r>
      <w:r w:rsidRPr="00765644">
        <w:rPr>
          <w:rFonts w:ascii="Arial" w:hAnsi="Arial"/>
          <w:color w:val="auto"/>
          <w:sz w:val="16"/>
          <w:szCs w:val="16"/>
          <w:lang w:val="sk-SK" w:eastAsia="x-none"/>
        </w:rPr>
        <w:t>uvedeno</w:t>
      </w:r>
      <w:r>
        <w:rPr>
          <w:rFonts w:ascii="Arial" w:hAnsi="Arial"/>
          <w:color w:val="auto"/>
          <w:sz w:val="16"/>
          <w:szCs w:val="16"/>
          <w:lang w:val="sk-SK" w:eastAsia="x-none"/>
        </w:rPr>
        <w:t xml:space="preserve">m prípade vychádza prijímateľ z maximálnej schválenej jednotkovej ceny v rozpočte, ktorá zodpovedá úrovni tarifného platu v čase schválenia ŽoNFP (buď ako priemerná/mediánová alebo ako maximálna v závislosti od mzdovej politiky predloženej v ŽoNFP). </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50">
    <w:p w14:paraId="2A70F20B" w14:textId="77777777" w:rsidR="00061DAB" w:rsidRPr="00765644" w:rsidRDefault="00061DAB" w:rsidP="00A052EC">
      <w:pPr>
        <w:pStyle w:val="Textpoznmkypodiarou"/>
        <w:jc w:val="both"/>
        <w:rPr>
          <w:lang w:val="sk-SK"/>
        </w:rPr>
      </w:pPr>
      <w:r>
        <w:rPr>
          <w:rStyle w:val="Odkaznapoznmkupodiarou"/>
        </w:rPr>
        <w:footnoteRef/>
      </w:r>
      <w:r>
        <w:t xml:space="preserve"> </w:t>
      </w:r>
      <w:r>
        <w:rPr>
          <w:lang w:val="sk-SK"/>
        </w:rPr>
        <w:t xml:space="preserve">Prijímateľ musí akceptovať pri určení oprávnenej výšky výdavkov v každom mesiaci kedy je uhradená mzda zamestnancovi, že zodpovedajúca mzda na každej projektovej pozícii v mesiaci neprekročí určený maximálny limit projektovej pozície podľa </w:t>
      </w:r>
      <w:r>
        <w:t>Usmernenia RO pre OP EVS č. 5</w:t>
      </w:r>
      <w:r>
        <w:rPr>
          <w:lang w:val="sk-SK"/>
        </w:rPr>
        <w:t>..</w:t>
      </w:r>
    </w:p>
  </w:footnote>
  <w:footnote w:id="51">
    <w:p w14:paraId="4A02512F" w14:textId="77777777" w:rsidR="00061DAB" w:rsidRDefault="00061DAB" w:rsidP="006A2DA0">
      <w:pPr>
        <w:pStyle w:val="Textpoznmkypodiarou"/>
        <w:jc w:val="both"/>
        <w:rPr>
          <w:lang w:val="sk-SK"/>
        </w:rPr>
      </w:pPr>
      <w:r>
        <w:rPr>
          <w:rStyle w:val="Odkaznapoznmkupodiarou"/>
        </w:rPr>
        <w:footnoteRef/>
      </w:r>
      <w:r>
        <w:rPr>
          <w:lang w:val="sk-SK"/>
        </w:rPr>
        <w:t>Výstupmi sa rozumejú predovšetkým výstupy projektu definované v popise, resp. opise projektu, najmä v prípade ak sa takýmito výstupmi preukazuje plnenie merateľných ukazovateľov projektu. Zároveň prijímateľ vo vzťahu k vykonanej pracovnej činnosti zamestnancov pre potreby preukazovania oprávnenosti výdavkov môže v rámci vykonávanej pracovnej agendy dokladovať činnosť zamestnancov aj inými výstupmi (ktoré nie sú priamo výstupmi projektu definovanými v rámci opisu projektu), napr. pracovnými podkladmi alebo záznamami o výsledku pracovnej činnosti, ktoré najmä podporujú vypracovanie regulérneho výstupu projektu. Všetky podstatné pracovné podklady a záznamy k projektovým výstupom ako aj samotné výstupy projektu, v prípade ak je to relevantné, je prijímateľ po vypracovaní uceleného výstupu pracovnej činnosti a projektu zamestancom/--ami povinný udržiavať v rámci projektového spisu (registratúry alebo archívu) výhradne vo finálnej verzii (prijímateľ nie je povinný evidovať čiastkové, pracovné výstupy, resp. pracovné verzie dokumentov) a ak je to účelné aj so schválením štatutárnym orgánom alebo ním splnomocnenou osobou, prípadne aj s označením osôb, ktoré na príslušnom výstupe pracovali.</w:t>
      </w:r>
    </w:p>
    <w:p w14:paraId="55F152F6" w14:textId="77777777" w:rsidR="00061DAB" w:rsidRDefault="00061DAB" w:rsidP="006A2DA0">
      <w:pPr>
        <w:pStyle w:val="Textpoznmkypodiarou"/>
        <w:jc w:val="both"/>
        <w:rPr>
          <w:lang w:val="sk-SK"/>
        </w:rPr>
      </w:pPr>
      <w:r>
        <w:rPr>
          <w:lang w:val="sk-SK"/>
        </w:rPr>
        <w:t>Vyššie uvedené nezbavuje povinnosti prijímateľa a jeho zamestnancov udržiavať priebežné výstupy pracovnej činnosti najmä v prípadoch, keď sa samotná pracovná činnosť týka konkrétneho výstupu a časový rámec jeho realizácie presahuje viac ako jeden kalendárny mesiac a pre účely finančnej kontroly nie je možné na strane prijímateľa objektívne zdokladovať oprávnenú činnosť zamestnancov.</w:t>
      </w:r>
    </w:p>
    <w:p w14:paraId="26088DDF" w14:textId="77777777" w:rsidR="00061DAB" w:rsidRDefault="00061DAB" w:rsidP="006A2DA0">
      <w:pPr>
        <w:pStyle w:val="Textpoznmkypodiarou"/>
        <w:jc w:val="both"/>
        <w:rPr>
          <w:lang w:val="sk-SK"/>
        </w:rPr>
      </w:pPr>
      <w:r>
        <w:rPr>
          <w:lang w:val="sk-SK"/>
        </w:rPr>
        <w:t xml:space="preserve">V prípade ak sú projektové činnosti orgánu verejnej moci orientované procesne a predmetom oprávnenosti výdavkov je výkon samotnej pracovnej činnosti zamestnanca v prospech zamestnávateľa a ak takto určí poskytovateľ vo výzve/vyzvaní,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w:t>
      </w:r>
    </w:p>
    <w:p w14:paraId="31376A12" w14:textId="77777777" w:rsidR="00061DAB" w:rsidRPr="00033E1E" w:rsidRDefault="00061DAB" w:rsidP="006A2DA0">
      <w:pPr>
        <w:pStyle w:val="Textpoznmkypodiarou"/>
        <w:jc w:val="both"/>
        <w:rPr>
          <w:lang w:val="sk-SK"/>
        </w:rPr>
      </w:pPr>
      <w:r>
        <w:t>Oprávnený pracovný čas, ktorý je určujúci pre stanovenie oprávnenej časti mzdy, predstavuje iba reálne odpracovaný čas (t.j.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52">
    <w:p w14:paraId="35ED0803" w14:textId="77777777" w:rsidR="00061DAB" w:rsidRPr="00B8602D" w:rsidRDefault="00061DAB">
      <w:pPr>
        <w:pStyle w:val="Textpoznmkypodiarou"/>
        <w:rPr>
          <w:lang w:val="sk-SK"/>
        </w:rPr>
      </w:pPr>
      <w:r>
        <w:rPr>
          <w:rStyle w:val="Odkaznapoznmkupodiarou"/>
        </w:rPr>
        <w:footnoteRef/>
      </w:r>
      <w:r>
        <w:t xml:space="preserve"> Zamestnancovi na kratší pracovný pomer nemôže zamestnávateľ nariadiť prácu nadčas, môže sa na nej so zamestnancom </w:t>
      </w:r>
      <w:r>
        <w:rPr>
          <w:lang w:val="sk-SK"/>
        </w:rPr>
        <w:t xml:space="preserve">len </w:t>
      </w:r>
      <w:r>
        <w:t>dohodnúť</w:t>
      </w:r>
      <w:r>
        <w:rPr>
          <w:lang w:val="sk-SK"/>
        </w:rPr>
        <w:t>.</w:t>
      </w:r>
    </w:p>
  </w:footnote>
  <w:footnote w:id="53">
    <w:p w14:paraId="61591BE7" w14:textId="77777777" w:rsidR="00061DAB" w:rsidRPr="00BD5C09" w:rsidRDefault="00061DAB" w:rsidP="00736D46">
      <w:pPr>
        <w:pStyle w:val="Textpoznmkypodiarou"/>
        <w:jc w:val="both"/>
        <w:rPr>
          <w:lang w:val="sk-SK"/>
        </w:rPr>
      </w:pPr>
      <w:r>
        <w:rPr>
          <w:rStyle w:val="Odkaznapoznmkupodiarou"/>
        </w:rPr>
        <w:footnoteRef/>
      </w:r>
      <w:r>
        <w:t xml:space="preserve">  Realiz</w:t>
      </w:r>
      <w:r>
        <w:rPr>
          <w:lang w:val="sk-SK"/>
        </w:rPr>
        <w:t>ácia projektových činností výhradne v rámci nadčasového fondu sa neakceptuje pri pracovných pozíciách týkajúcich sa analytických pozícií a pracovných pozícií, ktorými dochádza k tvorbe nových pracovných miest alebo posilňovaniu existujúcich pracovných miest kapacít orgánov verejnej správy a inštitúcií nimi zriadenými ako aj ostatnými organizáciami na účel výkonu verejnej moci alebo určenými na poskytovanie verejných služieb.</w:t>
      </w:r>
    </w:p>
  </w:footnote>
  <w:footnote w:id="54">
    <w:p w14:paraId="32904B54" w14:textId="77777777" w:rsidR="00061DAB" w:rsidRPr="00867B4C" w:rsidRDefault="00061DAB" w:rsidP="0099542E">
      <w:pPr>
        <w:autoSpaceDE w:val="0"/>
        <w:autoSpaceDN w:val="0"/>
        <w:adjustRightInd w:val="0"/>
        <w:jc w:val="both"/>
      </w:pPr>
      <w:r>
        <w:rPr>
          <w:rStyle w:val="Odkaznapoznmkupodiarou"/>
        </w:rPr>
        <w:footnoteRef/>
      </w:r>
      <w:r w:rsidRPr="0099542E">
        <w:rPr>
          <w:sz w:val="16"/>
          <w:szCs w:val="20"/>
          <w:lang w:eastAsia="x-none"/>
        </w:rPr>
        <w:t xml:space="preserve">T.j. v prípade pracovného výkazu štatutárneho orgánu prijímateľa podpisuje pracovný výkaz orgán v zmysle osobitného predpisu alebo iná </w:t>
      </w:r>
      <w:r>
        <w:rPr>
          <w:sz w:val="16"/>
          <w:szCs w:val="20"/>
          <w:lang w:eastAsia="x-none"/>
        </w:rPr>
        <w:t xml:space="preserve">(splnomocnená) </w:t>
      </w:r>
      <w:r w:rsidRPr="0099542E">
        <w:rPr>
          <w:sz w:val="16"/>
          <w:szCs w:val="20"/>
          <w:lang w:eastAsia="x-none"/>
        </w:rPr>
        <w:t xml:space="preserve">osoba/osoby tak, aby nedošlo k strate kontrolného prostredia a aby vykonanie práce bolo nespochybniteľné (napr. prácu preberú </w:t>
      </w:r>
      <w:r>
        <w:rPr>
          <w:sz w:val="16"/>
          <w:szCs w:val="20"/>
          <w:lang w:eastAsia="x-none"/>
        </w:rPr>
        <w:t>minimálne dvaja</w:t>
      </w:r>
      <w:r w:rsidRPr="0099542E">
        <w:rPr>
          <w:sz w:val="16"/>
          <w:szCs w:val="20"/>
          <w:lang w:eastAsia="x-none"/>
        </w:rPr>
        <w:t xml:space="preserve"> riadiaci zamestnanci projektového tímu, napr. projektový manažér a finančný manažér).</w:t>
      </w:r>
      <w:r w:rsidRPr="0073389C">
        <w:t xml:space="preserve"> </w:t>
      </w:r>
    </w:p>
  </w:footnote>
  <w:footnote w:id="55">
    <w:p w14:paraId="64A6AA42" w14:textId="77777777" w:rsidR="00061DAB" w:rsidRPr="00EA00BD" w:rsidRDefault="00061DAB" w:rsidP="00EA00BD">
      <w:pPr>
        <w:pStyle w:val="Textpoznmkypodiarou"/>
        <w:jc w:val="both"/>
        <w:rPr>
          <w:lang w:val="sk-SK"/>
        </w:rPr>
      </w:pPr>
      <w:r>
        <w:rPr>
          <w:rStyle w:val="Odkaznapoznmkupodiarou"/>
        </w:rPr>
        <w:footnoteRef/>
      </w:r>
      <w:r>
        <w:rPr>
          <w:lang w:val="sk-SK"/>
        </w:rPr>
        <w:t xml:space="preserve">Štatutárny orgán, resp. splnomocnená osoba na výkon činností štatutárneho orgánu je povinná činnosti súvisiace s riadením organizácie preukázať v pracovnom výkaze ako inú činnosť nesúvisiacu s činnosťami v prospech EŠIF projektov. V prípade, že štatutárny orgán, resp. splnomocnená osoba nepreukáže v pracovnom výkaze činnosti súvisiace s riadením organizácie v požadovanej minimálnej miere (zodpovedajúcej aspoň 50%-nému pracovnému úväzku) je poskytovateľ oprávnený považovať v režime pracovného dňa a vo vzťahu k maximálnemu 12-hodinovému dennému pracovnému času zamestnanca za oprávnenú pre EŠIF projekty dennú alokáciu pracovného času maximálne do výšky 8,00 odpracovaných hodín. </w:t>
      </w:r>
    </w:p>
  </w:footnote>
  <w:footnote w:id="56">
    <w:p w14:paraId="68DE9086" w14:textId="77777777" w:rsidR="00061DAB" w:rsidRPr="00EA00BD" w:rsidRDefault="00061DAB" w:rsidP="00EA00BD">
      <w:pPr>
        <w:pStyle w:val="Textpoznmkypodiarou"/>
        <w:jc w:val="both"/>
        <w:rPr>
          <w:lang w:val="sk-SK"/>
        </w:rPr>
      </w:pPr>
      <w:r>
        <w:rPr>
          <w:rStyle w:val="Odkaznapoznmkupodiarou"/>
        </w:rPr>
        <w:footnoteRef/>
      </w:r>
      <w:r>
        <w:rPr>
          <w:lang w:val="sk-SK"/>
        </w:rPr>
        <w:t>V odôvodnených prípadoch, ak ide o vedúceho riadiaceho pracovníka alebo vedúceho zamestnanca, ktorý riadi kolektív na nižšej úrovni hierarchie organizácie, kde sú všetci zamestnanci zapojení v plnej miere do projektu a ktorý vykonáva výhradne činnosti súvisiace s projektom, môže byť takýto zamestnanec financovaný až do výšky 100% svojho riadneho pracovného úväzku.</w:t>
      </w:r>
    </w:p>
  </w:footnote>
  <w:footnote w:id="57">
    <w:p w14:paraId="3D5B49C2" w14:textId="77777777" w:rsidR="00061DAB" w:rsidRPr="00736D46" w:rsidRDefault="00061DAB" w:rsidP="00C8515B">
      <w:pPr>
        <w:autoSpaceDE w:val="0"/>
        <w:autoSpaceDN w:val="0"/>
        <w:adjustRightInd w:val="0"/>
        <w:spacing w:before="120" w:after="120" w:line="288" w:lineRule="auto"/>
        <w:jc w:val="both"/>
        <w:rPr>
          <w:sz w:val="16"/>
          <w:szCs w:val="16"/>
        </w:rPr>
      </w:pPr>
      <w:r>
        <w:rPr>
          <w:rStyle w:val="Odkaznapoznmkupodiarou"/>
        </w:rPr>
        <w:footnoteRef/>
      </w:r>
      <w:r w:rsidRPr="00736D46">
        <w:rPr>
          <w:sz w:val="16"/>
          <w:szCs w:val="16"/>
        </w:rPr>
        <w:t xml:space="preserve"> </w:t>
      </w:r>
      <w:r>
        <w:rPr>
          <w:sz w:val="16"/>
          <w:szCs w:val="16"/>
        </w:rPr>
        <w:t>Č</w:t>
      </w:r>
      <w:r w:rsidRPr="00736D46">
        <w:rPr>
          <w:sz w:val="16"/>
          <w:szCs w:val="16"/>
        </w:rPr>
        <w:t>innosti</w:t>
      </w:r>
      <w:r>
        <w:rPr>
          <w:sz w:val="16"/>
          <w:szCs w:val="16"/>
        </w:rPr>
        <w:t xml:space="preserve">, </w:t>
      </w:r>
      <w:r w:rsidRPr="00683DFB">
        <w:rPr>
          <w:sz w:val="16"/>
          <w:szCs w:val="16"/>
        </w:rPr>
        <w:t xml:space="preserve">ktoré vyplývajú organizácii z jej postavenia </w:t>
      </w:r>
      <w:r w:rsidRPr="00736D46">
        <w:rPr>
          <w:sz w:val="16"/>
          <w:szCs w:val="16"/>
        </w:rPr>
        <w:t>má organizácia zabezpečiť vo vlastnom mene a na vlastnú zodpovednosť predovšetkým vlastnými personálnymi kapacitami na pracovný pomer (napr. v prípade subjektov štátnej alebo verejnej správy alebo nimi zriadenými organizáciami, ostatných verejnoprávnych inštitúcií, náplň činnosti vyplývajúca zo zakladacej zmluvy, predmetu činnosti alebo obdobného dokumentu popisujúceho činnosť organizácie).</w:t>
      </w:r>
      <w:r>
        <w:rPr>
          <w:sz w:val="16"/>
          <w:szCs w:val="16"/>
        </w:rPr>
        <w:t xml:space="preserve"> </w:t>
      </w:r>
    </w:p>
    <w:p w14:paraId="72297296" w14:textId="77777777" w:rsidR="00061DAB" w:rsidRPr="00736D46" w:rsidRDefault="00061DAB">
      <w:pPr>
        <w:pStyle w:val="Textpoznmkypodiarou"/>
        <w:rPr>
          <w:lang w:val="sk-SK"/>
        </w:rPr>
      </w:pPr>
    </w:p>
  </w:footnote>
  <w:footnote w:id="58">
    <w:p w14:paraId="3B1DDFE6" w14:textId="77777777" w:rsidR="00061DAB" w:rsidRPr="00965E93" w:rsidRDefault="00061DAB"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59">
    <w:p w14:paraId="04235AB1" w14:textId="77777777" w:rsidR="00061DAB" w:rsidRPr="009D7F63" w:rsidRDefault="00061DAB"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60">
    <w:p w14:paraId="5B5AED80" w14:textId="77777777" w:rsidR="00061DAB" w:rsidRPr="009D7F63" w:rsidRDefault="00061DAB"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61">
    <w:p w14:paraId="4A561FFD" w14:textId="77777777" w:rsidR="00061DAB" w:rsidRPr="009D7F63" w:rsidRDefault="00061DAB"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62">
    <w:p w14:paraId="65161A9A" w14:textId="77777777" w:rsidR="00061DAB" w:rsidRPr="009D7F63" w:rsidRDefault="00061DAB"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1C078327" w14:textId="77777777" w:rsidR="00061DAB" w:rsidRPr="009D7F63" w:rsidRDefault="00061DAB"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63">
    <w:p w14:paraId="673F36A6" w14:textId="77777777" w:rsidR="00061DAB" w:rsidRPr="009D7F63" w:rsidRDefault="00061DAB"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64">
    <w:p w14:paraId="7F206314" w14:textId="77777777" w:rsidR="00061DAB" w:rsidRPr="009D7F63" w:rsidRDefault="00061DAB"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65">
    <w:p w14:paraId="1886023C" w14:textId="77777777" w:rsidR="00061DAB" w:rsidRPr="009D7F63" w:rsidRDefault="00061DAB"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681076F6" w14:textId="77777777" w:rsidR="00061DAB" w:rsidRPr="009D7F63" w:rsidRDefault="00061DAB"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66">
    <w:p w14:paraId="63554002" w14:textId="48DF0BE4" w:rsidR="00061DAB" w:rsidRPr="0064452F" w:rsidRDefault="00061DAB" w:rsidP="0064452F">
      <w:pPr>
        <w:pStyle w:val="Textpoznmkypodiarou"/>
        <w:jc w:val="both"/>
        <w:rPr>
          <w:lang w:val="sk-SK"/>
        </w:rPr>
      </w:pPr>
      <w:ins w:id="667" w:author="Miroslava Dziaková" w:date="2021-06-01T13:08:00Z">
        <w:r>
          <w:rPr>
            <w:rStyle w:val="Odkaznapoznmkupodiarou"/>
          </w:rPr>
          <w:footnoteRef/>
        </w:r>
        <w:r>
          <w:t xml:space="preserve"> </w:t>
        </w:r>
        <w:r w:rsidRPr="00EF6EFE">
          <w:t>V prípade dohôd o prácach vykonávaných mimo pracovného pomeru (§§ 223 až 228a Zákonníka práce) ide o obdobie najviac 12 mesiacov.</w:t>
        </w:r>
      </w:ins>
    </w:p>
  </w:footnote>
  <w:footnote w:id="67">
    <w:p w14:paraId="5AB099ED" w14:textId="77777777" w:rsidR="00061DAB" w:rsidRPr="00062F88" w:rsidRDefault="00061DAB"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68">
    <w:p w14:paraId="440DFBC7" w14:textId="77777777" w:rsidR="00061DAB" w:rsidRDefault="00061DAB" w:rsidP="009B4AEF">
      <w:pPr>
        <w:pStyle w:val="Textpoznmkypodiarou"/>
        <w:jc w:val="both"/>
      </w:pPr>
      <w:r>
        <w:rPr>
          <w:rStyle w:val="Odkaznapoznmkupodiarou"/>
        </w:rPr>
        <w:footnoteRef/>
      </w:r>
      <w:r>
        <w:t xml:space="preserve"> Priznanie odmeny príslušnému zamestnancovi musí byť náležite zdôvodnené.</w:t>
      </w:r>
    </w:p>
  </w:footnote>
  <w:footnote w:id="69">
    <w:p w14:paraId="6780E399" w14:textId="77777777" w:rsidR="00061DAB" w:rsidRPr="00F72B7B" w:rsidRDefault="00061DAB" w:rsidP="00F72B7B">
      <w:pPr>
        <w:pStyle w:val="Textpoznmkypodiarou"/>
        <w:jc w:val="both"/>
        <w:rPr>
          <w:lang w:val="sk-SK"/>
        </w:rPr>
      </w:pPr>
      <w:r>
        <w:rPr>
          <w:rStyle w:val="Odkaznapoznmkupodiarou"/>
        </w:rPr>
        <w:footnoteRef/>
      </w:r>
      <w: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70">
    <w:p w14:paraId="56A84A69" w14:textId="77777777" w:rsidR="00061DAB" w:rsidRDefault="00061DAB" w:rsidP="009B4AEF">
      <w:pPr>
        <w:pStyle w:val="Textpoznmkypodiarou"/>
        <w:jc w:val="both"/>
      </w:pPr>
      <w:r>
        <w:rPr>
          <w:rStyle w:val="Odkaznapoznmkupodiarou"/>
        </w:rPr>
        <w:footnoteRef/>
      </w:r>
      <w:r>
        <w:t xml:space="preserve"> V prípade, ak príslušný zamestnanec do času priznania odmeny neodpracoval 6 mesiacov na projekte (projektoch) spolufinancovanom z OP EVS za </w:t>
      </w:r>
      <w:r>
        <w:rPr>
          <w:lang w:val="sk-SK"/>
        </w:rPr>
        <w:t>bežný</w:t>
      </w:r>
      <w:r>
        <w:t xml:space="preserve"> rok, oprávnená výška mesačnej odmeny vychádza z počtu odpracovaných mesiacov v </w:t>
      </w:r>
      <w:r>
        <w:rPr>
          <w:lang w:val="sk-SK"/>
        </w:rPr>
        <w:t>bežnom</w:t>
      </w:r>
      <w:r>
        <w:t xml:space="preserve"> roku</w:t>
      </w:r>
      <w:r>
        <w:rPr>
          <w:lang w:val="sk-SK"/>
        </w:rPr>
        <w:t xml:space="preserve"> na projekte/projektoch OP EVS</w:t>
      </w:r>
      <w:r>
        <w:t xml:space="preserve"> a z vyššie uvedeného limitu. Zároveň pri výpočte oprávnenej výšky ďalšej odmeny sa vychádza z odpracovaných mesiacov, ktoré príslušný zamestnanec odpracoval po priznaní predchádzajúcej odmeny.</w:t>
      </w:r>
    </w:p>
  </w:footnote>
  <w:footnote w:id="71">
    <w:p w14:paraId="113B7238" w14:textId="77777777" w:rsidR="00061DAB" w:rsidRDefault="00061DAB" w:rsidP="009B4AEF">
      <w:pPr>
        <w:pStyle w:val="Textpoznmkypodiarou"/>
        <w:jc w:val="both"/>
      </w:pPr>
      <w:r>
        <w:rPr>
          <w:rStyle w:val="Odkaznapoznmkupodiarou"/>
        </w:rPr>
        <w:footnoteRef/>
      </w:r>
      <w:r>
        <w:t xml:space="preserve"> Kumulovaná výška priznaných odmien za </w:t>
      </w:r>
      <w:r>
        <w:rPr>
          <w:lang w:val="sk-SK"/>
        </w:rPr>
        <w:t>bežný</w:t>
      </w:r>
      <w:r>
        <w:t xml:space="preserve"> rok musí pomerne zodpovedať počtu odpracovaných mesiacov príslušného zamestnanca za </w:t>
      </w:r>
      <w:r>
        <w:rPr>
          <w:lang w:val="sk-SK"/>
        </w:rPr>
        <w:t>bežný</w:t>
      </w:r>
      <w:r>
        <w:t xml:space="preserve"> rok (napr. ak príslušný zamestnanec odpracoval 8 mesiacov za </w:t>
      </w:r>
      <w:r>
        <w:rPr>
          <w:lang w:val="sk-SK"/>
        </w:rPr>
        <w:t>bežný</w:t>
      </w:r>
      <w:r>
        <w:t xml:space="preserve"> rok, oprávnená výška odmeny bude 1/8 vyššie uvedeného ročného limitu</w:t>
      </w:r>
      <w:r>
        <w:rPr>
          <w:lang w:val="sk-SK"/>
        </w:rPr>
        <w:t>)</w:t>
      </w:r>
      <w:r>
        <w:t xml:space="preserve">. </w:t>
      </w:r>
    </w:p>
  </w:footnote>
  <w:footnote w:id="72">
    <w:p w14:paraId="30997A2E" w14:textId="77777777" w:rsidR="00061DAB" w:rsidRPr="00027286" w:rsidDel="000D3307" w:rsidRDefault="00061DAB" w:rsidP="006E114F">
      <w:pPr>
        <w:pStyle w:val="Textpoznmkypodiarou"/>
        <w:rPr>
          <w:del w:id="676" w:author="Miroslava Dziaková" w:date="2021-06-01T13:39:00Z"/>
          <w:rFonts w:cs="Arial"/>
          <w:szCs w:val="16"/>
          <w:lang w:val="sk-SK"/>
        </w:rPr>
      </w:pPr>
      <w:del w:id="677" w:author="Miroslava Dziaková" w:date="2021-06-01T13:39:00Z">
        <w:r w:rsidRPr="009D7F63" w:rsidDel="000D3307">
          <w:rPr>
            <w:rStyle w:val="Odkaznapoznmkupodiarou"/>
            <w:rFonts w:cs="Arial"/>
            <w:szCs w:val="16"/>
          </w:rPr>
          <w:footnoteRef/>
        </w:r>
        <w:r w:rsidRPr="009D7F63" w:rsidDel="000D3307">
          <w:rPr>
            <w:rFonts w:cs="Arial"/>
            <w:szCs w:val="16"/>
          </w:rPr>
          <w:delText xml:space="preserve"> Týmto nie sú dotknuté záväzky zamestnávateľa voči zamestnancovi na základe uzatvorených pracovnoprávnych vzťahov</w:delText>
        </w:r>
        <w:r w:rsidDel="000D3307">
          <w:rPr>
            <w:rFonts w:cs="Arial"/>
            <w:szCs w:val="16"/>
            <w:lang w:val="sk-SK"/>
          </w:rPr>
          <w:delText>.</w:delText>
        </w:r>
      </w:del>
    </w:p>
  </w:footnote>
  <w:footnote w:id="73">
    <w:p w14:paraId="0AF0F428" w14:textId="77777777" w:rsidR="00061DAB" w:rsidRPr="00AF0A84" w:rsidRDefault="00061DAB">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74">
    <w:p w14:paraId="58D353E8" w14:textId="77777777" w:rsidR="00061DAB" w:rsidRPr="009D7F63" w:rsidRDefault="00061DAB"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75">
    <w:p w14:paraId="3E46E005" w14:textId="77777777" w:rsidR="00061DAB" w:rsidRDefault="00061DAB" w:rsidP="00AB15E6">
      <w:pPr>
        <w:pStyle w:val="Textpoznmkypodiarou"/>
        <w:jc w:val="both"/>
        <w:rPr>
          <w:lang w:val="sk-SK"/>
        </w:rPr>
      </w:pPr>
      <w:r>
        <w:rPr>
          <w:rStyle w:val="Odkaznapoznmkupodiarou"/>
        </w:rPr>
        <w:footnoteRef/>
      </w:r>
      <w:r>
        <w:t xml:space="preserve"> </w:t>
      </w:r>
      <w:r w:rsidRPr="00B1791D">
        <w:rPr>
          <w:lang w:val="sk-SK"/>
        </w:rPr>
        <w:t>Maximálna výška oprávnených výdavkov nesmie presiahnuť hodnot</w:t>
      </w:r>
      <w:r>
        <w:rPr>
          <w:lang w:val="sk-SK"/>
        </w:rPr>
        <w:t>y: Rakúsko – 130 EUR, Belgicko – 140 EUR, Bulharsko – 169 EUR, Cyprus – 145 EUR, Česká republika – 155 EUR, Dánsko – 150 EUR, Estónsko – 110 EUR, Fínsko – 140 EUR, Francúzsko – 150 EUR, Nemecko – 115 EUR, Grécko – 140 EUR, Maďarsko – 150 EUR, Írsko – 150 EUR, Taliansko – 135 EUR, Island – 160 EUR, Lotyšsko – 145 EUR, Litva – 115 EUR, Luxembursko – 145 EUR, Malta – 115 EUR, Holandsko – 170 EUR, Portugalsko -120 EUR, Poľsko – 145 EUR, Rumunsko – 170 EUR, Slovinsko 110 EUR, Španielsko – 125 EUR, Švédsko – 160 EUR, Anglicko – 175 EUR, Chorvátsko – 120 EUR, Nórsko – 140 EUR.</w:t>
      </w:r>
    </w:p>
    <w:p w14:paraId="400CF982" w14:textId="77777777" w:rsidR="00061DAB" w:rsidRPr="00B275B2" w:rsidRDefault="00061DAB" w:rsidP="00AB15E6">
      <w:pPr>
        <w:pStyle w:val="Textpoznmkypodiarou"/>
        <w:jc w:val="both"/>
        <w:rPr>
          <w:lang w:val="sk-SK"/>
        </w:rPr>
      </w:pPr>
      <w:r>
        <w:rPr>
          <w:lang w:val="sk-SK"/>
        </w:rPr>
        <w:t xml:space="preserve"> </w:t>
      </w:r>
    </w:p>
  </w:footnote>
  <w:footnote w:id="76">
    <w:p w14:paraId="4CCCB3F6" w14:textId="77777777" w:rsidR="00061DAB" w:rsidRPr="001277DD" w:rsidRDefault="00061DAB"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77">
    <w:p w14:paraId="6420C5FF" w14:textId="77777777" w:rsidR="00061DAB" w:rsidRPr="00EA00BD" w:rsidRDefault="00061DAB" w:rsidP="007E7D6C">
      <w:pPr>
        <w:pStyle w:val="Textpoznmkypodiarou"/>
        <w:jc w:val="both"/>
        <w:rPr>
          <w:rFonts w:asciiTheme="minorHAnsi" w:hAnsiTheme="minorHAnsi"/>
          <w:color w:val="00A1DE"/>
          <w:szCs w:val="16"/>
          <w:u w:val="single"/>
          <w:lang w:val="sk-SK"/>
        </w:rPr>
      </w:pPr>
      <w:r w:rsidRPr="001277DD">
        <w:rPr>
          <w:rStyle w:val="Odkaznapoznmkupodiarou"/>
          <w:lang w:val="sk-SK"/>
        </w:rPr>
        <w:footnoteRef/>
      </w:r>
      <w:r w:rsidRPr="001277DD">
        <w:rPr>
          <w:lang w:val="sk-SK"/>
        </w:rPr>
        <w:t xml:space="preserve"> </w:t>
      </w:r>
      <w:r w:rsidRPr="001277DD">
        <w:rPr>
          <w:szCs w:val="16"/>
          <w:lang w:val="sk-SK"/>
        </w:rPr>
        <w:t>Aktuálne sadzby „per diems“ sú zverejnené na webovom sídle</w:t>
      </w:r>
      <w:r>
        <w:rPr>
          <w:rStyle w:val="Hypertextovprepojenie"/>
          <w:rFonts w:asciiTheme="minorHAnsi" w:hAnsiTheme="minorHAnsi"/>
          <w:sz w:val="16"/>
          <w:szCs w:val="16"/>
          <w:lang w:val="sk-SK"/>
        </w:rPr>
        <w:t xml:space="preserve">  </w:t>
      </w:r>
      <w:hyperlink r:id="rId1" w:history="1">
        <w:r w:rsidRPr="00EA00BD">
          <w:rPr>
            <w:rStyle w:val="Hypertextovprepojenie"/>
            <w:sz w:val="16"/>
            <w:szCs w:val="16"/>
          </w:rPr>
          <w:t>https://ec.europa.eu/europeaid/sites/devco/files/perdiems-2017-03-17_en.pdf</w:t>
        </w:r>
      </w:hyperlink>
      <w:r w:rsidRPr="00AB15E6">
        <w:rPr>
          <w:szCs w:val="16"/>
          <w:lang w:val="sk-SK"/>
        </w:rPr>
        <w:t xml:space="preserve">.  </w:t>
      </w:r>
    </w:p>
  </w:footnote>
  <w:footnote w:id="78">
    <w:p w14:paraId="5858BB7A" w14:textId="77777777" w:rsidR="00061DAB" w:rsidRPr="001277DD" w:rsidRDefault="00061DAB" w:rsidP="007E7D6C">
      <w:pPr>
        <w:pStyle w:val="Textpoznmkypodiarou"/>
        <w:jc w:val="both"/>
        <w:rPr>
          <w:lang w:val="sk-SK"/>
        </w:rPr>
      </w:pPr>
      <w:r w:rsidRPr="00AB15E6">
        <w:rPr>
          <w:rStyle w:val="Odkaznapoznmkupodiarou"/>
          <w:szCs w:val="16"/>
          <w:lang w:val="sk-SK"/>
        </w:rPr>
        <w:footnoteRef/>
      </w:r>
      <w:r w:rsidRPr="00AB15E6">
        <w:rPr>
          <w:szCs w:val="16"/>
          <w:lang w:val="sk-SK"/>
        </w:rPr>
        <w:t xml:space="preserve"> Ak nie je možné stanoviť dobu pobytu experta na celé dni, zohľadňuje sa doba</w:t>
      </w:r>
      <w:r w:rsidRPr="001277DD">
        <w:rPr>
          <w:szCs w:val="16"/>
          <w:lang w:val="sk-SK"/>
        </w:rPr>
        <w:t xml:space="preserve">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79">
    <w:p w14:paraId="5F1D0A1D" w14:textId="77777777" w:rsidR="00061DAB" w:rsidRPr="001277DD" w:rsidRDefault="00061DAB" w:rsidP="007E7D6C">
      <w:pPr>
        <w:pStyle w:val="Textpoznmkypodiarou"/>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80">
    <w:p w14:paraId="7819EFB8" w14:textId="77777777" w:rsidR="00061DAB" w:rsidRPr="001277DD" w:rsidRDefault="00061DAB" w:rsidP="007E7D6C">
      <w:pPr>
        <w:pStyle w:val="Textpoznmkypodiarou"/>
        <w:jc w:val="both"/>
        <w:rPr>
          <w:lang w:val="sk-SK"/>
        </w:rPr>
      </w:pPr>
      <w:r w:rsidRPr="001277DD">
        <w:rPr>
          <w:rStyle w:val="Odkaznapoznmkupodiarou"/>
          <w:lang w:val="sk-SK"/>
        </w:rPr>
        <w:footnoteRef/>
      </w:r>
      <w:r w:rsidRPr="001277DD">
        <w:rPr>
          <w:lang w:val="sk-SK"/>
        </w:rPr>
        <w:t xml:space="preserve"> Akceptovaná bude cena lístka pre I.</w:t>
      </w:r>
      <w:r w:rsidRPr="000F1488">
        <w:rPr>
          <w:szCs w:val="16"/>
          <w:lang w:val="sk-SK"/>
        </w:rPr>
        <w:t xml:space="preserve"> (</w:t>
      </w:r>
      <w:r w:rsidRPr="000F1488">
        <w:rPr>
          <w:rFonts w:cs="Arial"/>
          <w:szCs w:val="16"/>
          <w:lang w:val="sk-SK"/>
        </w:rPr>
        <w:t>ak vzdialenosť presahuje 200 km)</w:t>
      </w:r>
      <w:r w:rsidRPr="000F1488">
        <w:rPr>
          <w:szCs w:val="16"/>
          <w:lang w:val="sk-SK"/>
        </w:rPr>
        <w:t xml:space="preserve"> </w:t>
      </w:r>
      <w:r w:rsidRPr="001277DD">
        <w:rPr>
          <w:lang w:val="sk-SK"/>
        </w:rPr>
        <w:t xml:space="preserve">a II. triedu + miestenka za priame spojenie.  </w:t>
      </w:r>
    </w:p>
  </w:footnote>
  <w:footnote w:id="81">
    <w:p w14:paraId="160E6959" w14:textId="77777777" w:rsidR="00061DAB" w:rsidRPr="00923BC1" w:rsidRDefault="00061DAB" w:rsidP="007E7D6C">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peniaze/value for money“</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w:t>
      </w:r>
      <w:r>
        <w:rPr>
          <w:rFonts w:cs="Arial"/>
          <w:szCs w:val="16"/>
          <w:lang w:val="sk-SK"/>
        </w:rPr>
        <w:t>liace</w:t>
      </w:r>
      <w:r w:rsidRPr="009D7F63">
        <w:rPr>
          <w:rFonts w:cs="Arial"/>
          <w:szCs w:val="16"/>
        </w:rPr>
        <w:t xml:space="preserve"> pomôcky).</w:t>
      </w:r>
      <w:r>
        <w:rPr>
          <w:rFonts w:cs="Arial"/>
          <w:szCs w:val="16"/>
          <w:lang w:val="sk-SK"/>
        </w:rPr>
        <w:t xml:space="preserve"> </w:t>
      </w:r>
    </w:p>
  </w:footnote>
  <w:footnote w:id="82">
    <w:p w14:paraId="41EC266A" w14:textId="77777777" w:rsidR="00061DAB" w:rsidRPr="00772F95" w:rsidRDefault="00061DAB" w:rsidP="007E7D6C">
      <w:pPr>
        <w:pStyle w:val="Textpoznmkypodiarou"/>
        <w:jc w:val="both"/>
        <w:rPr>
          <w:lang w:val="sk-SK"/>
        </w:rPr>
      </w:pPr>
      <w:r>
        <w:rPr>
          <w:rStyle w:val="Odkaznapoznmkupodiarou"/>
        </w:rPr>
        <w:footnoteRef/>
      </w:r>
      <w:r>
        <w:t xml:space="preserve"> </w:t>
      </w:r>
      <w:r w:rsidRPr="00781464">
        <w:rPr>
          <w:lang w:val="sk-SK"/>
        </w:rPr>
        <w:t>Pri nákupe z tretích krajín je clo súvisiace s obstaraním považované za oprávnený výdavok</w:t>
      </w:r>
      <w:r>
        <w:rPr>
          <w:lang w:val="sk-SK"/>
        </w:rPr>
        <w:t>.</w:t>
      </w:r>
    </w:p>
  </w:footnote>
  <w:footnote w:id="83">
    <w:p w14:paraId="1B8A9B5C" w14:textId="77777777" w:rsidR="00061DAB" w:rsidRPr="008A522F" w:rsidRDefault="00061DAB" w:rsidP="007E7D6C">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84">
    <w:p w14:paraId="2F76CCA6" w14:textId="77777777" w:rsidR="00061DAB" w:rsidRPr="00CE0C11" w:rsidRDefault="00061DAB" w:rsidP="007E7D6C">
      <w:pPr>
        <w:pStyle w:val="Textpoznmkypodiarou"/>
        <w:jc w:val="both"/>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85">
    <w:p w14:paraId="7B95C6EE" w14:textId="77777777" w:rsidR="00061DAB" w:rsidRPr="00621D47" w:rsidRDefault="00061DAB" w:rsidP="00EB2275">
      <w:pPr>
        <w:pStyle w:val="Textpoznmkypodiarou"/>
        <w:jc w:val="both"/>
      </w:pPr>
      <w:r>
        <w:rPr>
          <w:rStyle w:val="Odkaznapoznmkupodiarou"/>
        </w:rPr>
        <w:footnoteRef/>
      </w:r>
      <w:r>
        <w:t xml:space="preserve"> </w:t>
      </w:r>
      <w:r w:rsidRPr="00923BC1">
        <w:t xml:space="preserve">Pri reálnom vykazovaní nepriamych výdavkov </w:t>
      </w:r>
      <w:r w:rsidRPr="00923BC1">
        <w:rPr>
          <w:b/>
          <w:bCs/>
        </w:rPr>
        <w:t xml:space="preserve">nie je možné </w:t>
      </w:r>
      <w:r w:rsidRPr="00923BC1">
        <w:rPr>
          <w:bCs/>
        </w:rPr>
        <w:t>zahrnúť výdavky na obstaranie akéhokoľvek dlhodobého hmotného/nehmotného majetku</w:t>
      </w:r>
      <w:r w:rsidRPr="00923BC1">
        <w:t xml:space="preserve"> (vrátane drobného dlhodobého hmotného/nehmotného majetku) do oprávnených výdavkov na podporné aktivity projektu.</w:t>
      </w:r>
    </w:p>
  </w:footnote>
  <w:footnote w:id="86">
    <w:p w14:paraId="3BFD955E" w14:textId="77777777" w:rsidR="00061DAB" w:rsidRPr="00391F1C" w:rsidRDefault="00061DAB"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w:t>
      </w:r>
      <w:r>
        <w:rPr>
          <w:lang w:val="sk-SK"/>
        </w:rPr>
        <w:t xml:space="preserve">grantu z </w:t>
      </w:r>
      <w:r>
        <w:t xml:space="preserve">verejného zdroja (zdroje EÚ, </w:t>
      </w:r>
      <w:r>
        <w:rPr>
          <w:szCs w:val="22"/>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Pr>
          <w:szCs w:val="22"/>
        </w:rPr>
        <w:t>verejného zdroja.</w:t>
      </w:r>
    </w:p>
  </w:footnote>
  <w:footnote w:id="87">
    <w:p w14:paraId="0A580933" w14:textId="77777777" w:rsidR="00061DAB" w:rsidRPr="009D7F63" w:rsidRDefault="00061DAB"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88">
    <w:p w14:paraId="6E659908" w14:textId="77777777" w:rsidR="00061DAB" w:rsidRPr="009D7F63" w:rsidRDefault="00061DAB"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89">
    <w:p w14:paraId="4AACA7E4" w14:textId="77777777" w:rsidR="00061DAB" w:rsidRPr="009D7F63" w:rsidRDefault="00061DAB"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90">
    <w:p w14:paraId="5CB1A387" w14:textId="77777777" w:rsidR="00061DAB" w:rsidRPr="009D7F63" w:rsidRDefault="00061DAB"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91">
    <w:p w14:paraId="25DB59BF" w14:textId="77777777" w:rsidR="00061DAB" w:rsidRPr="009D7F63" w:rsidRDefault="00061DAB"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92">
    <w:p w14:paraId="6B0EB6D9" w14:textId="77777777" w:rsidR="00061DAB" w:rsidRPr="009D7F63" w:rsidRDefault="00061DAB"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93">
    <w:p w14:paraId="2E898118" w14:textId="77777777" w:rsidR="00061DAB" w:rsidRPr="00405EED" w:rsidRDefault="00061DAB"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94">
    <w:p w14:paraId="6C2A3CAC" w14:textId="77777777" w:rsidR="00061DAB" w:rsidRPr="009D7F63" w:rsidRDefault="00061DAB"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peniaze/value for money“. </w:t>
      </w:r>
      <w:r>
        <w:rPr>
          <w:rFonts w:cs="Arial"/>
          <w:szCs w:val="16"/>
          <w:lang w:val="sk-SK"/>
        </w:rPr>
        <w:t>P</w:t>
      </w:r>
      <w:r w:rsidRPr="009D7F63">
        <w:rPr>
          <w:rFonts w:cs="Arial"/>
          <w:szCs w:val="16"/>
        </w:rPr>
        <w:t>odmienky,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95">
    <w:p w14:paraId="2B669336" w14:textId="77777777" w:rsidR="00061DAB" w:rsidRPr="009D7F63" w:rsidRDefault="00061DAB"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peniaze/value for money“. </w:t>
      </w:r>
    </w:p>
  </w:footnote>
  <w:footnote w:id="96">
    <w:p w14:paraId="192A5ADB" w14:textId="77777777" w:rsidR="00061DAB" w:rsidRPr="009D7F63" w:rsidRDefault="00061DAB"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97">
    <w:p w14:paraId="08EC4E0A" w14:textId="77777777" w:rsidR="00061DAB" w:rsidRPr="009D7F63" w:rsidRDefault="00061DAB"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98">
    <w:p w14:paraId="6C7A9E3C" w14:textId="77777777" w:rsidR="00061DAB" w:rsidRPr="009D7F63" w:rsidRDefault="00061DAB"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99">
    <w:p w14:paraId="37156460" w14:textId="77777777" w:rsidR="00061DAB" w:rsidRPr="009D7F63" w:rsidRDefault="00061DAB"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100">
    <w:p w14:paraId="4AB88506" w14:textId="77777777" w:rsidR="00061DAB" w:rsidRPr="009D7F63" w:rsidRDefault="00061DAB"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101">
    <w:p w14:paraId="23D42254" w14:textId="77777777" w:rsidR="00061DAB" w:rsidRPr="001A7C8D" w:rsidRDefault="00061DAB">
      <w:pPr>
        <w:pStyle w:val="Textpoznmkypodiarou"/>
        <w:rPr>
          <w:lang w:val="sk-SK"/>
        </w:rPr>
      </w:pPr>
      <w:r>
        <w:rPr>
          <w:rStyle w:val="Odkaznapoznmkupodiarou"/>
        </w:rPr>
        <w:footnoteRef/>
      </w:r>
      <w:r>
        <w:t xml:space="preserve"> V zmysle ustanovenia § 22 ods. 2 zákona o finančnej kontrole</w:t>
      </w:r>
    </w:p>
  </w:footnote>
  <w:footnote w:id="102">
    <w:p w14:paraId="138B35B1" w14:textId="384DCA14" w:rsidR="00061DAB" w:rsidRPr="0064452F" w:rsidRDefault="00061DAB" w:rsidP="0064452F">
      <w:pPr>
        <w:pStyle w:val="Textpoznmkypodiarou"/>
        <w:jc w:val="both"/>
        <w:rPr>
          <w:lang w:val="sk-SK"/>
        </w:rPr>
      </w:pPr>
      <w:ins w:id="700" w:author="Milan Matovič" w:date="2021-05-31T14:34:00Z">
        <w:r>
          <w:rPr>
            <w:rStyle w:val="Odkaznapoznmkupodiarou"/>
          </w:rPr>
          <w:footnoteRef/>
        </w:r>
        <w:r>
          <w:t xml:space="preserve"> V prípade, ak je to potrebné alebo vhodné z dôvodov technických alebo prevádzkových obmedzení, doručí Prijímateľ formulár  zaslaný cez ITMS2014+ v listinnej podobe</w:t>
        </w:r>
        <w:r w:rsidRPr="0073389C">
          <w:t xml:space="preserve">, </w:t>
        </w:r>
        <w:r>
          <w:t>potvrdený</w:t>
        </w:r>
        <w:r w:rsidRPr="0073389C">
          <w:t xml:space="preserve"> podpisom oprávnenej osoby prijímateľa (v prípade, ak prijímateľ používa pečiatku, vytlačený dokument aj opečiatkuje tak, aby podpis oprávnenej osoby zostal čitateľný</w:t>
        </w:r>
      </w:ins>
    </w:p>
  </w:footnote>
  <w:footnote w:id="103">
    <w:p w14:paraId="1C35C09E" w14:textId="1C5368EC" w:rsidR="00061DAB" w:rsidRPr="009D7F63" w:rsidRDefault="00061DAB"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w:t>
      </w:r>
      <w:r>
        <w:rPr>
          <w:rFonts w:cs="Arial"/>
          <w:sz w:val="16"/>
          <w:szCs w:val="16"/>
        </w:rPr>
        <w:t xml:space="preserve">z NFP </w:t>
      </w:r>
      <w:r w:rsidRPr="009D7F63">
        <w:rPr>
          <w:rFonts w:cs="Arial"/>
          <w:sz w:val="16"/>
          <w:szCs w:val="16"/>
        </w:rPr>
        <w:t>.</w:t>
      </w:r>
    </w:p>
    <w:p w14:paraId="552B278B" w14:textId="77777777" w:rsidR="00061DAB" w:rsidRPr="009D7F63" w:rsidRDefault="00061DAB">
      <w:pPr>
        <w:pStyle w:val="Textpoznmkypodiarou"/>
        <w:rPr>
          <w:rFonts w:cs="Arial"/>
          <w:szCs w:val="16"/>
          <w:lang w:val="sk-SK"/>
        </w:rPr>
      </w:pPr>
    </w:p>
  </w:footnote>
  <w:footnote w:id="104">
    <w:p w14:paraId="7398D789" w14:textId="77777777" w:rsidR="00061DAB" w:rsidRPr="009D7F63" w:rsidRDefault="00061DAB"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Monitorovacie údaje sú prílohou pri ŽoP formou predfinancovania, zúčtovania zálohovej platby a refundácie.</w:t>
      </w:r>
    </w:p>
  </w:footnote>
  <w:footnote w:id="105">
    <w:p w14:paraId="729C9F71" w14:textId="7FB2E36E" w:rsidR="00061DAB" w:rsidRPr="00CF086A" w:rsidRDefault="00061DAB">
      <w:pPr>
        <w:pStyle w:val="Textpoznmkypodiarou"/>
        <w:rPr>
          <w:lang w:val="sk-SK"/>
        </w:rPr>
      </w:pPr>
      <w:ins w:id="881" w:author="Milan Matovič" w:date="2021-05-31T13:43:00Z">
        <w:r>
          <w:rPr>
            <w:rStyle w:val="Odkaznapoznmkupodiarou"/>
          </w:rPr>
          <w:footnoteRef/>
        </w:r>
        <w:r>
          <w:t xml:space="preserve"> V prípade, ak je to potrebné alebo vhodné z dôvodov technických alebo prevádzkových obmedzení</w:t>
        </w:r>
      </w:ins>
      <w:ins w:id="882" w:author="Milan Matovič" w:date="2021-06-08T08:55:00Z">
        <w:r>
          <w:rPr>
            <w:lang w:val="sk-SK"/>
          </w:rPr>
          <w:t xml:space="preserve"> prípadne iných</w:t>
        </w:r>
      </w:ins>
      <w:ins w:id="883" w:author="Milan Matovič" w:date="2021-06-15T10:03:00Z">
        <w:r>
          <w:rPr>
            <w:lang w:val="sk-SK"/>
          </w:rPr>
          <w:t xml:space="preserve"> re</w:t>
        </w:r>
      </w:ins>
      <w:ins w:id="884" w:author="Milan Matovič" w:date="2021-06-15T10:04:00Z">
        <w:r>
          <w:rPr>
            <w:lang w:val="sk-SK"/>
          </w:rPr>
          <w:t>l</w:t>
        </w:r>
      </w:ins>
      <w:ins w:id="885" w:author="Milan Matovič" w:date="2021-06-15T10:03:00Z">
        <w:r>
          <w:rPr>
            <w:lang w:val="sk-SK"/>
          </w:rPr>
          <w:t>evantných dôvodov</w:t>
        </w:r>
      </w:ins>
      <w:ins w:id="886" w:author="Milan Matovič" w:date="2021-05-31T13:43:00Z">
        <w:r>
          <w:t>, doručí Prijímateľ formulár  zaslaný cez ITMS2014+ v listinnej podobe</w:t>
        </w:r>
        <w:r w:rsidRPr="0073389C">
          <w:t xml:space="preserve">, </w:t>
        </w:r>
        <w:r>
          <w:t>potvrdený</w:t>
        </w:r>
        <w:r w:rsidRPr="0073389C">
          <w:t xml:space="preserve"> podpisom oprávnenej osoby prijímateľa (v prípade, ak prijímateľ používa pečiatku, vytlačený dokument aj opečiatkuje tak, aby podpis oprávnenej osoby zostal čitateľný)</w:t>
        </w:r>
      </w:ins>
      <w:ins w:id="887" w:author="Milan Matovič" w:date="2021-05-31T13:50:00Z">
        <w:r>
          <w:rPr>
            <w:lang w:val="sk-SK"/>
          </w:rPr>
          <w:t>.</w:t>
        </w:r>
      </w:ins>
    </w:p>
  </w:footnote>
  <w:footnote w:id="106">
    <w:p w14:paraId="49918D05" w14:textId="77777777" w:rsidR="00061DAB" w:rsidRPr="0063712E" w:rsidRDefault="00061DAB" w:rsidP="00CF0993">
      <w:pPr>
        <w:pStyle w:val="Textpoznmkypodiarou"/>
        <w:rPr>
          <w:lang w:val="sk-SK"/>
        </w:rPr>
      </w:pPr>
      <w:r>
        <w:rPr>
          <w:rStyle w:val="Odkaznapoznmkupodiarou"/>
        </w:rPr>
        <w:footnoteRef/>
      </w:r>
      <w:r>
        <w:t xml:space="preserve"> </w:t>
      </w:r>
      <w:r>
        <w:rPr>
          <w:lang w:val="sk-SK"/>
        </w:rPr>
        <w:t xml:space="preserve">Postup krok po kroku je popísaný v Usmernení CKO č. 6 k elektronickej komunikácii v systéme ITMS2014+. </w:t>
      </w:r>
    </w:p>
  </w:footnote>
  <w:footnote w:id="107">
    <w:p w14:paraId="5F606E25" w14:textId="1CBABB5F" w:rsidR="00061DAB" w:rsidRPr="00CF086A" w:rsidRDefault="00061DAB">
      <w:pPr>
        <w:pStyle w:val="Textpoznmkypodiarou"/>
        <w:rPr>
          <w:lang w:val="sk-SK"/>
        </w:rPr>
      </w:pPr>
      <w:ins w:id="970" w:author="Milan Matovič" w:date="2021-06-15T09:10:00Z">
        <w:r>
          <w:rPr>
            <w:rStyle w:val="Odkaznapoznmkupodiarou"/>
          </w:rPr>
          <w:footnoteRef/>
        </w:r>
        <w:r>
          <w:t xml:space="preserve"> </w:t>
        </w:r>
        <w:r w:rsidRPr="0083611B">
          <w:rPr>
            <w:rFonts w:cs="Arial"/>
            <w:szCs w:val="16"/>
          </w:rPr>
          <w:t>V prípade elektronického predkladania dokumentácie sa za moment, od ktorého začína plynúť lehota, považuje deň</w:t>
        </w:r>
        <w:r>
          <w:rPr>
            <w:rFonts w:cs="Arial"/>
            <w:szCs w:val="16"/>
          </w:rPr>
          <w:t xml:space="preserve"> </w:t>
        </w:r>
        <w:r w:rsidRPr="00A46308">
          <w:rPr>
            <w:rFonts w:cs="Arial"/>
            <w:szCs w:val="16"/>
          </w:rPr>
          <w:t xml:space="preserve">nasledujúci po dni doručenia </w:t>
        </w:r>
        <w:r>
          <w:rPr>
            <w:rFonts w:cs="Arial"/>
            <w:szCs w:val="16"/>
          </w:rPr>
          <w:t xml:space="preserve">dokumentu, ktorý je rozhodný pre začatie plynutia lehoty </w:t>
        </w:r>
        <w:r w:rsidRPr="00A46308">
          <w:rPr>
            <w:rFonts w:cs="Arial"/>
            <w:szCs w:val="16"/>
          </w:rPr>
          <w:t>v</w:t>
        </w:r>
        <w:r>
          <w:rPr>
            <w:rFonts w:cs="Arial"/>
            <w:szCs w:val="16"/>
          </w:rPr>
          <w:t> ITMS</w:t>
        </w:r>
        <w:r>
          <w:rPr>
            <w:rFonts w:cs="Arial"/>
            <w:szCs w:val="16"/>
            <w:lang w:val="sk-SK"/>
          </w:rPr>
          <w:t>.</w:t>
        </w:r>
      </w:ins>
    </w:p>
  </w:footnote>
  <w:footnote w:id="108">
    <w:p w14:paraId="6FDBC22B" w14:textId="77777777" w:rsidR="00061DAB" w:rsidRPr="0063712E" w:rsidDel="001210E9" w:rsidRDefault="00061DAB">
      <w:pPr>
        <w:pStyle w:val="Textpoznmkypodiarou"/>
        <w:rPr>
          <w:del w:id="978" w:author="Milan Matovič" w:date="2021-05-31T13:24:00Z"/>
          <w:lang w:val="sk-SK"/>
        </w:rPr>
      </w:pPr>
      <w:del w:id="979" w:author="Milan Matovič" w:date="2021-05-31T13:24:00Z">
        <w:r w:rsidDel="001210E9">
          <w:rPr>
            <w:rStyle w:val="Odkaznapoznmkupodiarou"/>
          </w:rPr>
          <w:footnoteRef/>
        </w:r>
        <w:r w:rsidDel="001210E9">
          <w:delText xml:space="preserve"> Odosielateľovi správy</w:delText>
        </w:r>
        <w:r w:rsidDel="001210E9">
          <w:rPr>
            <w:lang w:val="sk-SK"/>
          </w:rPr>
          <w:delText xml:space="preserve"> (ŽoP)</w:delText>
        </w:r>
        <w:r w:rsidDel="001210E9">
          <w:delText xml:space="preserve"> sa do schránky prijatých správ na portáli slovensko.sk doručí potvrdenie o odoslaní a elektronická doručenka</w:delText>
        </w:r>
      </w:del>
    </w:p>
  </w:footnote>
  <w:footnote w:id="109">
    <w:p w14:paraId="5CB4E527" w14:textId="77777777" w:rsidR="00061DAB" w:rsidRPr="0063712E" w:rsidDel="001210E9" w:rsidRDefault="00061DAB">
      <w:pPr>
        <w:pStyle w:val="Textpoznmkypodiarou"/>
        <w:rPr>
          <w:del w:id="984" w:author="Milan Matovič" w:date="2021-05-31T13:25:00Z"/>
          <w:lang w:val="sk-SK"/>
        </w:rPr>
      </w:pPr>
      <w:del w:id="985" w:author="Milan Matovič" w:date="2021-05-31T13:25:00Z">
        <w:r w:rsidDel="001210E9">
          <w:rPr>
            <w:rStyle w:val="Odkaznapoznmkupodiarou"/>
          </w:rPr>
          <w:footnoteRef/>
        </w:r>
        <w:r w:rsidDel="001210E9">
          <w:delText xml:space="preserve"> </w:delText>
        </w:r>
        <w:r w:rsidDel="001210E9">
          <w:rPr>
            <w:lang w:val="sk-SK"/>
          </w:rPr>
          <w:delText>Nasledujúca časť Všeobecných pokynov k ŽoP  sa pri zasielaní ŽoP v elektronickej podobe uplatňuje primerane</w:delText>
        </w:r>
      </w:del>
    </w:p>
  </w:footnote>
  <w:footnote w:id="110">
    <w:p w14:paraId="22C7FAFC" w14:textId="77777777" w:rsidR="00061DAB" w:rsidRPr="009D7F63" w:rsidRDefault="00061DAB"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111">
    <w:p w14:paraId="33F84496" w14:textId="77777777" w:rsidR="00061DAB" w:rsidRDefault="00061DAB" w:rsidP="002C3795">
      <w:pPr>
        <w:pStyle w:val="Textpoznmkypodiarou"/>
        <w:rPr>
          <w:ins w:id="1016" w:author="Miroslava Dziaková" w:date="2021-06-01T14:24:00Z"/>
        </w:rPr>
      </w:pPr>
      <w:ins w:id="1017" w:author="Miroslava Dziaková" w:date="2021-06-01T14:24:00Z">
        <w:r>
          <w:rPr>
            <w:rStyle w:val="Odkaznapoznmkupodiarou"/>
          </w:rPr>
          <w:footnoteRef/>
        </w:r>
        <w:r>
          <w:t xml:space="preserve"> Obdobie realizácie projektu stanovené vo výzve ohraničuje obdobie, do kedy musí prijímate uhradiť výdavky projektu.</w:t>
        </w:r>
      </w:ins>
    </w:p>
  </w:footnote>
  <w:footnote w:id="112">
    <w:p w14:paraId="6CF46C03" w14:textId="77777777" w:rsidR="00061DAB" w:rsidRPr="009D7F63" w:rsidRDefault="00061DAB"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113">
    <w:p w14:paraId="77E0A074" w14:textId="77777777" w:rsidR="00061DAB" w:rsidRPr="009D7F63" w:rsidRDefault="00061DAB"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114">
    <w:p w14:paraId="7F787B99" w14:textId="77777777" w:rsidR="00061DAB" w:rsidRDefault="00061DAB" w:rsidP="006A2DA0">
      <w:pPr>
        <w:pStyle w:val="Textpoznmkypodiarou"/>
        <w:jc w:val="both"/>
        <w:rPr>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 xml:space="preserve">Pokiaľ </w:t>
      </w:r>
      <w:r>
        <w:rPr>
          <w:rFonts w:cs="Arial"/>
          <w:szCs w:val="16"/>
        </w:rPr>
        <w:t>poskytovate</w:t>
      </w:r>
      <w:r>
        <w:rPr>
          <w:rFonts w:cs="Arial"/>
          <w:szCs w:val="16"/>
          <w:lang w:val="sk-SK"/>
        </w:rPr>
        <w:t>ľ vo výzve/vyzvaní určil pravidlá pre preukazovanie oprávnenosti personálnych výdavkov inak, potom postupuje prijímateľ v súlade s určeným postupom vo výzve/vyzvaní a v časti 2.4.3 „Oprávnenosť výdavkov“ bod. 2 „Personálne výdavky“ tejto Príručky pre prijímateľa, tzn. v</w:t>
      </w:r>
      <w:r>
        <w:rPr>
          <w:lang w:val="sk-SK"/>
        </w:rPr>
        <w:t xml:space="preserve"> prípade ak sú projektové činnosti orgánu verejnej moci orientované procesne a predmetom oprávnenosti výdavkov je výkon samotnej pracovnej činnosti zamestnanca v prospech zamestnávateľa a ak takto určí poskytovateľ vo 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ktorý je interným účtovným dokladom. </w:t>
      </w:r>
    </w:p>
    <w:p w14:paraId="4C2A875B" w14:textId="77777777" w:rsidR="00061DAB" w:rsidRPr="0029658C" w:rsidRDefault="00061DAB" w:rsidP="006A2DA0">
      <w:pPr>
        <w:pStyle w:val="Textpoznmkypodiarou"/>
        <w:jc w:val="both"/>
        <w:rPr>
          <w:lang w:val="sk-SK"/>
        </w:rPr>
      </w:pPr>
      <w:r>
        <w:t>Oprávnený pracovný čas, ktorý je určujúci pre stanovenie oprávnenej časti mzdy, predstavuje iba reálne odpracovaný čas (t.j.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115">
    <w:p w14:paraId="169781C2" w14:textId="77777777" w:rsidR="00061DAB" w:rsidRPr="009D7F63" w:rsidRDefault="00061DAB" w:rsidP="009D7F63">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r w:rsidRPr="009D7F63">
        <w:rPr>
          <w:rFonts w:ascii="Arial" w:hAnsi="Arial" w:cs="Arial"/>
          <w:sz w:val="16"/>
          <w:szCs w:val="16"/>
        </w:rPr>
        <w:t>ákonníka práce, zákona o výkone práce vo verejnom záujme, resp. zákona o štátnej službe a obsahujú všetky náležitosti pracovnej zmluvy/dohody podľa týchto zákonov. Zmluva/dohoda alebo ich prílohy ďalej obsahujú aj:</w:t>
      </w:r>
    </w:p>
    <w:p w14:paraId="4D599ED5" w14:textId="77777777" w:rsidR="00061DAB" w:rsidRPr="009D7F63" w:rsidRDefault="00061DAB"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identifikáciu projektu, do ktorého je zamestnanec zapojený,</w:t>
      </w:r>
      <w:r w:rsidRPr="006A2DA0">
        <w:rPr>
          <w:rFonts w:ascii="Arial" w:hAnsi="Arial" w:cs="Arial"/>
          <w:sz w:val="16"/>
          <w:szCs w:val="16"/>
        </w:rPr>
        <w:t xml:space="preserve"> </w:t>
      </w:r>
      <w:r>
        <w:rPr>
          <w:rFonts w:ascii="Arial" w:hAnsi="Arial" w:cs="Arial"/>
          <w:sz w:val="16"/>
          <w:szCs w:val="16"/>
        </w:rPr>
        <w:t>pokiaľ neexistujú zákonné prekážky k uvedeniu takéhoto údaja,</w:t>
      </w:r>
    </w:p>
    <w:p w14:paraId="022F236E" w14:textId="77777777" w:rsidR="00061DAB" w:rsidRPr="009D7F63" w:rsidRDefault="00061DAB"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opis pracovnej činnosti (t.</w:t>
      </w:r>
      <w:r>
        <w:rPr>
          <w:rFonts w:ascii="Arial" w:hAnsi="Arial" w:cs="Arial"/>
          <w:sz w:val="16"/>
          <w:szCs w:val="16"/>
        </w:rPr>
        <w:t xml:space="preserve"> </w:t>
      </w:r>
      <w:r w:rsidRPr="009D7F63">
        <w:rPr>
          <w:rFonts w:ascii="Arial" w:hAnsi="Arial" w:cs="Arial"/>
          <w:sz w:val="16"/>
          <w:szCs w:val="16"/>
        </w:rPr>
        <w:t>j. náplň práce) relevantnej pre projekt.</w:t>
      </w:r>
    </w:p>
    <w:p w14:paraId="656EE277" w14:textId="77777777" w:rsidR="00061DAB" w:rsidRPr="002D4DD9" w:rsidRDefault="00061DAB" w:rsidP="009D7F63">
      <w:pPr>
        <w:pStyle w:val="Zoznamsodrkami"/>
        <w:spacing w:before="0" w:after="0"/>
        <w:contextualSpacing/>
        <w:rPr>
          <w:rFonts w:ascii="Arial" w:hAnsi="Arial" w:cs="Arial"/>
          <w:sz w:val="16"/>
          <w:szCs w:val="16"/>
        </w:rPr>
      </w:pPr>
      <w:r w:rsidRPr="009D7F63">
        <w:rPr>
          <w:rFonts w:ascii="Arial" w:hAnsi="Arial" w:cs="Arial"/>
          <w:sz w:val="16"/>
          <w:szCs w:val="16"/>
        </w:rPr>
        <w:t>V prípade, ak v pracovnej zmluve, resp. dodatku k pracovnej zmluve a obdobných dokumentoch nie je špecifikovaná pracovná doba, prestávky v práci a pod., je potrebné doložiť k ŽoP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116">
    <w:p w14:paraId="69F2CF37" w14:textId="77777777" w:rsidR="00061DAB" w:rsidRPr="002D4DD9" w:rsidRDefault="00061DAB" w:rsidP="009D7F63">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 formou dodatkov, napr. dodatok k pracovnej zmluve v prípade zmeny druhu práce alebo zmeny pracovnej náplne týkajúce sa pracovnej činnosti na projekte, dodatok/zmena platového návrhu a pod.</w:t>
      </w:r>
    </w:p>
  </w:footnote>
  <w:footnote w:id="117">
    <w:p w14:paraId="2304559C" w14:textId="2E636029" w:rsidR="00061DAB" w:rsidRPr="00666AC8" w:rsidRDefault="00061DAB" w:rsidP="008A2C57">
      <w:pPr>
        <w:pStyle w:val="Default"/>
        <w:jc w:val="both"/>
        <w:rPr>
          <w:rFonts w:ascii="Arial" w:hAnsi="Arial"/>
          <w:sz w:val="16"/>
          <w:lang w:val="sk-SK"/>
        </w:rPr>
      </w:pPr>
      <w:r w:rsidRPr="002D4DD9">
        <w:rPr>
          <w:rStyle w:val="Odkaznapoznmkupodiarou"/>
          <w:rFonts w:cs="Arial"/>
          <w:szCs w:val="16"/>
        </w:rPr>
        <w:footnoteRef/>
      </w:r>
      <w:r w:rsidRPr="002D4DD9">
        <w:rPr>
          <w:rFonts w:ascii="Arial" w:hAnsi="Arial"/>
          <w:sz w:val="16"/>
          <w:lang w:val="sk-SK"/>
        </w:rPr>
        <w:t xml:space="preserve"> </w:t>
      </w:r>
      <w:r>
        <w:rPr>
          <w:rFonts w:ascii="Arial" w:hAnsi="Arial"/>
          <w:sz w:val="16"/>
          <w:lang w:val="sk-SK"/>
        </w:rPr>
        <w:t>P</w:t>
      </w:r>
      <w:r w:rsidRPr="00627F92">
        <w:rPr>
          <w:rFonts w:ascii="Arial" w:hAnsi="Arial"/>
          <w:sz w:val="16"/>
          <w:lang w:val="sk-SK"/>
        </w:rPr>
        <w:t>racovný výkaz sa predkladá za zamestnanca, ktorý má pracovný pomer (resp. štátnozamestnanecký pomer) alebo vykonáva práce na základe dohody o prácach vykonávaných mimo pracovného pomeru, pričom tento zamestnanec pracuje na jednom, resp. viacerých projektoch na základe dodatku k pracovnej zmluve, resp. na základe pracovnoprávneh</w:t>
      </w:r>
      <w:r>
        <w:rPr>
          <w:rFonts w:ascii="Arial" w:hAnsi="Arial"/>
          <w:sz w:val="16"/>
          <w:lang w:val="sk-SK"/>
        </w:rPr>
        <w:t>o vzťahu alebo obdobného vzťahu.</w:t>
      </w:r>
      <w:r w:rsidRPr="00627F92">
        <w:rPr>
          <w:rFonts w:ascii="Arial" w:hAnsi="Arial"/>
          <w:sz w:val="16"/>
          <w:lang w:val="sk-SK"/>
        </w:rPr>
        <w:t xml:space="preserve"> </w:t>
      </w:r>
      <w:ins w:id="1069" w:author="Miroslava Dziaková" w:date="2021-06-02T10:39:00Z">
        <w:r w:rsidRPr="007504EE">
          <w:rPr>
            <w:rFonts w:ascii="Arial" w:hAnsi="Arial"/>
            <w:sz w:val="16"/>
            <w:lang w:val="sk-SK"/>
          </w:rPr>
          <w:t>V prípade zamestnanca, ktorý pre zamestnávateľa pracuje na plný pracovný úväzok na projekte sa pracovný výkaz nevypracováva.</w:t>
        </w:r>
      </w:ins>
      <w:r w:rsidRPr="00627F92">
        <w:rPr>
          <w:rFonts w:ascii="Arial" w:hAnsi="Arial"/>
          <w:sz w:val="16"/>
          <w:lang w:val="sk-SK"/>
        </w:rPr>
        <w:t xml:space="preserve"> </w:t>
      </w:r>
    </w:p>
  </w:footnote>
  <w:footnote w:id="118">
    <w:p w14:paraId="78551956" w14:textId="77777777" w:rsidR="00061DAB" w:rsidRPr="002D4DD9" w:rsidRDefault="00061DAB"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p>
  </w:footnote>
  <w:footnote w:id="119">
    <w:p w14:paraId="73B9E602" w14:textId="77777777" w:rsidR="00061DAB" w:rsidRPr="002D4DD9" w:rsidRDefault="00061DAB"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r>
        <w:rPr>
          <w:rFonts w:cs="Arial"/>
          <w:szCs w:val="16"/>
          <w:lang w:val="sk-SK"/>
        </w:rPr>
        <w:t>.</w:t>
      </w:r>
    </w:p>
  </w:footnote>
  <w:footnote w:id="120">
    <w:p w14:paraId="3DB9DEFA" w14:textId="77777777" w:rsidR="00061DAB" w:rsidRPr="009D7F63" w:rsidRDefault="00061DAB"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r>
        <w:rPr>
          <w:rFonts w:cs="Arial"/>
          <w:szCs w:val="16"/>
          <w:lang w:val="sk-SK"/>
        </w:rPr>
        <w:t>.</w:t>
      </w:r>
    </w:p>
  </w:footnote>
  <w:footnote w:id="121">
    <w:p w14:paraId="1EABE73A" w14:textId="77777777" w:rsidR="00061DAB" w:rsidRPr="00DB1B99" w:rsidRDefault="00061DAB" w:rsidP="00DB1B99">
      <w:pPr>
        <w:pStyle w:val="Textpoznmkypodiarou"/>
        <w:jc w:val="both"/>
        <w:rPr>
          <w:lang w:val="sk-SK"/>
        </w:rPr>
      </w:pPr>
      <w:r>
        <w:rPr>
          <w:rStyle w:val="Odkaznapoznmkupodiarou"/>
        </w:rPr>
        <w:footnoteRef/>
      </w:r>
      <w:r>
        <w:t xml:space="preserve"> </w:t>
      </w:r>
      <w:r w:rsidRPr="0042029B">
        <w:rPr>
          <w:lang w:val="sk-SK"/>
        </w:rPr>
        <w:t>Poskytovateľ vyhodnotí chybovosť v doteraz predložených žiadostiach o platbu (vyhodnotenie sa vykoná len na nárokovaných interných personálnych výdavkoch v predchádzajúcich uhradených dvoch žiadostiach o platbu ku dňu vyhodnotenia chybovosti). Chybovosť nárokovaných interných personálnych výdavkoch v žiadostiach o platbu nesmie presiahnuť 2% z ich hodnoty. V prípade, ak chybovosť nárokovaných interných personálnych výdavkov nepresiahne 2% z ich hodnoty, poskytovateľ môže udeliť výnimku predkladania interných personálnych výdavkov prostredníctvom sumarizačných hárkov – personálne výdavky. Ak poskytovateľ identifikuje počas výkonu FKnM chybovosť presahujúcu 2% z hodnoty vzorky nárokovaných interných personálnych výdavkov v žiadosti o platbu, poskytovateľ môže rozhodnúť o opätovnej povinnosti predkladať kompletnú podpornú dokumentáciu k interným personálnym výdavkom (časť 2.4.6.3 Dokladovanie oprávnených výdavkov podľa jednotlivých skupín výdavkov).</w:t>
      </w:r>
      <w:r>
        <w:rPr>
          <w:lang w:val="sk-SK"/>
        </w:rPr>
        <w:t xml:space="preserve">    </w:t>
      </w:r>
    </w:p>
  </w:footnote>
  <w:footnote w:id="122">
    <w:p w14:paraId="43D25DB5" w14:textId="77777777" w:rsidR="00061DAB" w:rsidRPr="002D4DD9" w:rsidRDefault="00061DAB" w:rsidP="00C80E1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Pracovný výkaz sa pri dodávke služieb predkladá v</w:t>
      </w:r>
      <w:r w:rsidRPr="00627F92">
        <w:rPr>
          <w:rFonts w:cs="Arial"/>
          <w:szCs w:val="16"/>
          <w:lang w:val="sk-SK"/>
        </w:rPr>
        <w:t xml:space="preserve"> prípade uzatvorenia zmluvy na dodanie výstupu s použitím mernej jednotky „osobohodina“ </w:t>
      </w:r>
      <w:r>
        <w:rPr>
          <w:rFonts w:cs="Arial"/>
          <w:szCs w:val="16"/>
          <w:lang w:val="sk-SK"/>
        </w:rPr>
        <w:t>a</w:t>
      </w:r>
      <w:r w:rsidRPr="00627F92">
        <w:rPr>
          <w:rFonts w:cs="Arial"/>
          <w:szCs w:val="16"/>
          <w:lang w:val="sk-SK"/>
        </w:rPr>
        <w:t xml:space="preserve"> prijímateľ </w:t>
      </w:r>
      <w:r>
        <w:rPr>
          <w:rFonts w:cs="Arial"/>
          <w:szCs w:val="16"/>
          <w:lang w:val="sk-SK"/>
        </w:rPr>
        <w:t xml:space="preserve">je </w:t>
      </w:r>
      <w:r w:rsidRPr="00627F92">
        <w:rPr>
          <w:rFonts w:cs="Arial"/>
          <w:szCs w:val="16"/>
          <w:lang w:val="sk-SK"/>
        </w:rPr>
        <w:t>povinný predkladať poskytovateľovi aj pracovné výkazy odpracovaných hodín zamestnancov podieľajúcich sa na vypracovaní výstupu.</w:t>
      </w:r>
      <w:r w:rsidRPr="009D7F63">
        <w:rPr>
          <w:rFonts w:cs="Arial"/>
          <w:szCs w:val="16"/>
        </w:rPr>
        <w:t xml:space="preserve"> </w:t>
      </w:r>
    </w:p>
  </w:footnote>
  <w:footnote w:id="123">
    <w:p w14:paraId="7861C716" w14:textId="77777777" w:rsidR="00061DAB" w:rsidRPr="009D7F63" w:rsidRDefault="00061DAB"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124">
    <w:p w14:paraId="5A1F8B21" w14:textId="77777777" w:rsidR="00061DAB" w:rsidRPr="00DD30A9" w:rsidRDefault="00061DAB" w:rsidP="00DD30A9">
      <w:pPr>
        <w:pStyle w:val="Textpoznmkypodiarou"/>
        <w:jc w:val="both"/>
        <w:rPr>
          <w:lang w:val="sk-SK"/>
        </w:rPr>
      </w:pPr>
      <w:r>
        <w:rPr>
          <w:rStyle w:val="Odkaznapoznmkupodiarou"/>
        </w:rPr>
        <w:footnoteRef/>
      </w:r>
      <w:r>
        <w:t xml:space="preserve"> </w:t>
      </w:r>
      <w:r w:rsidRPr="009A3563">
        <w:rPr>
          <w:lang w:val="sk-SK"/>
        </w:rPr>
        <w:t>Poskytovateľ vyhodnotí chybovosť v doteraz predložených žiadostiach o platbu (vyhodnotenie sa vykoná len na nárokovaných interných personálnych výdavkoch v predchádzajúcich uhradených dvoch žiadostiach o platbu ku dňu vyhodnotenia chybovosti). Chybovosť nárokovaných interných personálnych výdavkoch v žiadostiach o platbu nesmie presiahnuť 2% z ich hodnoty. V prípade, ak chybovosť nárokovaných interných personálnych výdavkov nepresiahne 2% z ich hodnoty, poskytovateľ môže udeliť výnimku predkladania interných personálnych výdavkov prostredníctvom sumarizačných hárkov – personálne výdavky. Ak poskytovateľ identifikuje počas výkonu FKnM chybovosť presahujúcu 2% z hodnoty vzorky nárokovaných interných personálnych výdavkov v žiadosti o platbu, poskytovateľ môže rozhodnúť o opätovnej povinnosti predkladať kompletnú podpornú dokumentáciu k interným personálnym výdavkom (časť 2.4.6.3 Dokladovanie oprávnených výdavkov podľa jednotlivých skupín výdavkov).</w:t>
      </w:r>
      <w:r>
        <w:rPr>
          <w:lang w:val="sk-SK"/>
        </w:rPr>
        <w:t xml:space="preserve">    </w:t>
      </w:r>
    </w:p>
  </w:footnote>
  <w:footnote w:id="125">
    <w:p w14:paraId="727F53EE" w14:textId="5EAC881E" w:rsidR="00061DAB" w:rsidRPr="00365D81" w:rsidRDefault="00061DAB" w:rsidP="00365D81">
      <w:pPr>
        <w:pStyle w:val="Textpoznmkypodiarou"/>
        <w:jc w:val="both"/>
        <w:rPr>
          <w:lang w:val="sk-SK"/>
        </w:rPr>
      </w:pPr>
      <w:ins w:id="1081" w:author="Miroslava Dziaková" w:date="2021-06-02T11:36:00Z">
        <w:r>
          <w:rPr>
            <w:rStyle w:val="Odkaznapoznmkupodiarou"/>
          </w:rPr>
          <w:footnoteRef/>
        </w:r>
        <w:r>
          <w:t xml:space="preserve"> T</w:t>
        </w:r>
        <w:r w:rsidRPr="00FD767A">
          <w:t>ieto môžu byť nahradené dokladom o úhrade, napríklad faktúrou od dopravnej spoločnosti, alebo výpisom z</w:t>
        </w:r>
        <w:r>
          <w:t> </w:t>
        </w:r>
        <w:r w:rsidRPr="00FD767A">
          <w:t>bankového účtu</w:t>
        </w:r>
        <w:r>
          <w:t>.</w:t>
        </w:r>
      </w:ins>
    </w:p>
  </w:footnote>
  <w:footnote w:id="126">
    <w:p w14:paraId="07295FD0" w14:textId="77777777" w:rsidR="00061DAB" w:rsidRPr="009D7F63" w:rsidRDefault="00061DAB"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127">
    <w:p w14:paraId="52CC40AC" w14:textId="77777777" w:rsidR="00061DAB" w:rsidRDefault="00061DAB" w:rsidP="00E402A4">
      <w:pPr>
        <w:pStyle w:val="Textpoznmkypodiarou"/>
        <w:jc w:val="both"/>
        <w:rPr>
          <w:ins w:id="1083" w:author="Miroslava Dziaková" w:date="2021-06-01T15:00:00Z"/>
        </w:rPr>
      </w:pPr>
      <w:ins w:id="1084" w:author="Miroslava Dziaková" w:date="2021-06-01T15:00:00Z">
        <w:r>
          <w:rPr>
            <w:rStyle w:val="Odkaznapoznmkupodiarou"/>
          </w:rPr>
          <w:footnoteRef/>
        </w:r>
        <w:r>
          <w:t xml:space="preserve"> N</w:t>
        </w:r>
        <w:r w:rsidRPr="00DD7CA4">
          <w:t>etýka sa čiastkových zákaziek zadávaných na základe rámcovej dohody alebo s využitím dynamického nákupného systému</w:t>
        </w:r>
        <w:r>
          <w:t>.</w:t>
        </w:r>
      </w:ins>
    </w:p>
  </w:footnote>
  <w:footnote w:id="128">
    <w:p w14:paraId="2733879F" w14:textId="77777777" w:rsidR="00061DAB" w:rsidRDefault="00061DAB" w:rsidP="007856B5">
      <w:pPr>
        <w:pStyle w:val="Textpoznmkypodiarou"/>
        <w:jc w:val="both"/>
        <w:rPr>
          <w:ins w:id="1086" w:author="Miroslava Dziaková" w:date="2021-06-01T15:08:00Z"/>
        </w:rPr>
      </w:pPr>
      <w:ins w:id="1087" w:author="Miroslava Dziaková" w:date="2021-06-01T15:08:00Z">
        <w:r>
          <w:rPr>
            <w:rStyle w:val="Odkaznapoznmkupodiarou"/>
          </w:rPr>
          <w:footnoteRef/>
        </w:r>
        <w:r>
          <w:t xml:space="preserve"> N</w:t>
        </w:r>
        <w:r w:rsidRPr="00DD7CA4">
          <w:t>etýka sa čiastkových zákaziek zadávaných na základe rámcovej dohody alebo s využitím dynamického nákupného systému</w:t>
        </w:r>
        <w:r>
          <w:t>.</w:t>
        </w:r>
      </w:ins>
    </w:p>
  </w:footnote>
  <w:footnote w:id="129">
    <w:p w14:paraId="1F01B6FE" w14:textId="77777777" w:rsidR="00061DAB" w:rsidRDefault="00061DAB" w:rsidP="00817CE2">
      <w:pPr>
        <w:pStyle w:val="Textpoznmkypodiarou"/>
        <w:jc w:val="both"/>
        <w:rPr>
          <w:ins w:id="1089" w:author="Zuzana Hušeková" w:date="2021-06-14T16:57:00Z"/>
        </w:rPr>
      </w:pPr>
      <w:ins w:id="1090" w:author="Zuzana Hušeková" w:date="2021-06-14T16:57:00Z">
        <w:r>
          <w:rPr>
            <w:rStyle w:val="Odkaznapoznmkupodiarou"/>
          </w:rPr>
          <w:footnoteRef/>
        </w:r>
        <w:r>
          <w:t xml:space="preserve"> N</w:t>
        </w:r>
        <w:r w:rsidRPr="00DD7CA4">
          <w:t>etýka sa čiastkových zákaziek zadávaných na základe rámcovej dohody alebo s využitím dynamického nákupného systému</w:t>
        </w:r>
        <w:r>
          <w:t>.</w:t>
        </w:r>
      </w:ins>
    </w:p>
  </w:footnote>
  <w:footnote w:id="130">
    <w:p w14:paraId="594D547A" w14:textId="77777777" w:rsidR="00061DAB" w:rsidRPr="008D4874" w:rsidRDefault="00061DAB">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131">
    <w:p w14:paraId="06AEA2B7" w14:textId="77777777" w:rsidR="00061DAB" w:rsidRPr="00A9227A" w:rsidRDefault="00061DAB"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132">
    <w:p w14:paraId="74A50A83" w14:textId="77777777" w:rsidR="00061DAB" w:rsidRPr="009D7F63" w:rsidRDefault="00061DAB"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r w:rsidRPr="009D7F63">
        <w:rPr>
          <w:rFonts w:cs="Arial"/>
          <w:szCs w:val="16"/>
        </w:rPr>
        <w:t xml:space="preserve">mluve o NFP. V prípade odchýlky môže byť Prijímateľ vyzvaný k zdôvodneniu nesúladu parametrov uvedených v komentári rozpočtu. </w:t>
      </w:r>
    </w:p>
  </w:footnote>
  <w:footnote w:id="133">
    <w:p w14:paraId="7A914117" w14:textId="77777777" w:rsidR="00061DAB" w:rsidRPr="009D7F63" w:rsidRDefault="00061DAB"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w:t>
      </w:r>
      <w:r>
        <w:rPr>
          <w:rFonts w:cs="Arial"/>
          <w:szCs w:val="16"/>
          <w:lang w:val="sk-SK"/>
        </w:rPr>
        <w:t xml:space="preserve">finančnej </w:t>
      </w:r>
      <w:r w:rsidRPr="009D7F63">
        <w:rPr>
          <w:rFonts w:cs="Arial"/>
          <w:szCs w:val="16"/>
        </w:rPr>
        <w:t xml:space="preserve">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134">
    <w:p w14:paraId="2FB92DE1" w14:textId="77777777" w:rsidR="00061DAB" w:rsidRDefault="00061DAB" w:rsidP="00426FE3">
      <w:pPr>
        <w:pStyle w:val="Textpoznmkypodiarou"/>
        <w:jc w:val="both"/>
        <w:rPr>
          <w:ins w:id="1098" w:author="Miroslava Dziaková" w:date="2021-06-01T14:44:00Z"/>
        </w:rPr>
      </w:pPr>
      <w:ins w:id="1099" w:author="Miroslava Dziaková" w:date="2021-06-01T14:44:00Z">
        <w:r>
          <w:rPr>
            <w:rStyle w:val="Odkaznapoznmkupodiarou"/>
          </w:rPr>
          <w:footnoteRef/>
        </w:r>
        <w:r>
          <w:t xml:space="preserve"> N</w:t>
        </w:r>
        <w:r w:rsidRPr="00DD7CA4">
          <w:t>etýka sa čiastkových zákaziek zadávaných na základe rámcovej dohody alebo s využitím dynamického nákupného systému</w:t>
        </w:r>
      </w:ins>
    </w:p>
  </w:footnote>
  <w:footnote w:id="135">
    <w:p w14:paraId="317B1926" w14:textId="77777777" w:rsidR="00061DAB" w:rsidRPr="009D7F63" w:rsidRDefault="00061DAB"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831FF3">
        <w:rPr>
          <w:rFonts w:cs="Arial"/>
          <w:szCs w:val="16"/>
        </w:rPr>
        <w:t>http://uvo.gov.sk/legislativametodika-dohlad-2ab.html</w:t>
      </w:r>
    </w:p>
  </w:footnote>
  <w:footnote w:id="136">
    <w:p w14:paraId="5A80A224" w14:textId="77777777" w:rsidR="00061DAB" w:rsidRPr="009D7F63" w:rsidRDefault="00061DAB"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A10CB2">
        <w:rPr>
          <w:rFonts w:cs="Arial"/>
          <w:szCs w:val="16"/>
        </w:rPr>
        <w:t>http://ec.europa.eu/regional_policy/sources/docgener/informat/2014/guidance_public_proc_sk.pdf</w:t>
      </w:r>
    </w:p>
  </w:footnote>
  <w:footnote w:id="137">
    <w:p w14:paraId="13D92908" w14:textId="77777777" w:rsidR="00061DAB" w:rsidRPr="001D76D4" w:rsidRDefault="00061DAB">
      <w:pPr>
        <w:pStyle w:val="Textpoznmkypodiarou"/>
        <w:rPr>
          <w:del w:id="1332" w:author="Zuzana Hušeková" w:date="2021-06-11T13:17:00Z"/>
          <w:lang w:val="sk-SK"/>
        </w:rPr>
      </w:pPr>
      <w:del w:id="1333" w:author="Zuzana Hušeková" w:date="2021-06-11T13:17:00Z">
        <w:r>
          <w:rPr>
            <w:rStyle w:val="Odkaznapoznmkupodiarou"/>
          </w:rPr>
          <w:footnoteRef/>
        </w:r>
        <w:r>
          <w:delText xml:space="preserve"> </w:delText>
        </w:r>
        <w:r w:rsidRPr="001D76D4">
          <w:delText>Vo výnimočných prípadoch, kedy môže ísť o jedinečný predmet zákazky, môže prijímateľ osloviť/identifikovať aj menej ako troch záujemcov, pričom táto výnimka musí byť zo strany prijímateľa riadne zdôvodnená a podložená.</w:delText>
        </w:r>
      </w:del>
    </w:p>
  </w:footnote>
  <w:footnote w:id="138">
    <w:p w14:paraId="0D07C53E" w14:textId="77777777" w:rsidR="00061DAB" w:rsidRPr="00D11AEC" w:rsidRDefault="00061DAB" w:rsidP="003E60AF">
      <w:pPr>
        <w:pStyle w:val="Textpoznmkypodiarou"/>
        <w:jc w:val="both"/>
        <w:rPr>
          <w:del w:id="1384" w:author="Zuzana Hušeková" w:date="2021-06-11T13:17:00Z"/>
          <w:rFonts w:cs="Arial"/>
          <w:szCs w:val="16"/>
          <w:lang w:val="sk-SK"/>
        </w:rPr>
      </w:pPr>
      <w:del w:id="1385" w:author="Zuzana Hušeková" w:date="2021-06-11T13:17:00Z">
        <w:r w:rsidRPr="009D7F63">
          <w:rPr>
            <w:rStyle w:val="Odkaznapoznmkupodiarou"/>
            <w:rFonts w:cs="Arial"/>
            <w:szCs w:val="16"/>
          </w:rPr>
          <w:footnoteRef/>
        </w:r>
        <w:r w:rsidRPr="009D7F63">
          <w:rPr>
            <w:rFonts w:cs="Arial"/>
            <w:szCs w:val="16"/>
          </w:rPr>
          <w:delText xml:space="preserve"> </w:delText>
        </w:r>
        <w:r>
          <w:fldChar w:fldCharType="begin"/>
        </w:r>
        <w:r>
          <w:delInstrText xml:space="preserve"> HYPERLINK "http://www.uvo.gov.sk/legislativametodika-dohlad/metodicke-usmernenia/vseobecne-metodicke-usmernenia-zakon-c-252006-z-z--4bc.html" </w:delInstrText>
        </w:r>
        <w:r>
          <w:fldChar w:fldCharType="separate"/>
        </w:r>
        <w:r w:rsidRPr="00F94B95">
          <w:rPr>
            <w:rStyle w:val="Hypertextovprepojenie"/>
            <w:sz w:val="16"/>
          </w:rPr>
          <w:delText>http://www.uvo.gov.sk/legislativametodika-dohlad/metodicke-usmernenia/vseobecne-metodicke-usmernenia-zakon-c-252006-z-z--4bc.html</w:delText>
        </w:r>
        <w:r>
          <w:rPr>
            <w:rStyle w:val="Hypertextovprepojenie"/>
            <w:sz w:val="16"/>
          </w:rPr>
          <w:fldChar w:fldCharType="end"/>
        </w:r>
        <w:r>
          <w:rPr>
            <w:lang w:val="sk-SK"/>
          </w:rPr>
          <w:delText xml:space="preserve"> </w:delText>
        </w:r>
        <w:r>
          <w:rPr>
            <w:rFonts w:cs="Arial"/>
            <w:szCs w:val="16"/>
            <w:lang w:val="sk-SK"/>
          </w:rPr>
          <w:delText xml:space="preserve"> a </w:delText>
        </w:r>
        <w:r>
          <w:fldChar w:fldCharType="begin"/>
        </w:r>
        <w:r>
          <w:delInstrText xml:space="preserve"> HYPERLINK "http://www.uvo.gov.sk/legislativametodika-dohlad/metodicke-usmernenia/vseobecne-metodicke-usmernenia-zakon-c-3432015-z-z--51e.html" </w:delInstrText>
        </w:r>
        <w:r>
          <w:fldChar w:fldCharType="separate"/>
        </w:r>
        <w:r w:rsidRPr="008C5544">
          <w:rPr>
            <w:rStyle w:val="Hypertextovprepojenie"/>
            <w:rFonts w:cs="Arial"/>
            <w:sz w:val="16"/>
            <w:szCs w:val="16"/>
            <w:lang w:val="sk-SK"/>
          </w:rPr>
          <w:delText>http://www.uvo.gov.sk/legislativametodika-dohlad/metodicke-usmernenia/vseobecne-metodicke-usmernenia-zakon-c-3432015-z-z--51e.html</w:delText>
        </w:r>
        <w:r>
          <w:rPr>
            <w:rStyle w:val="Hypertextovprepojenie"/>
            <w:rFonts w:cs="Arial"/>
            <w:sz w:val="16"/>
            <w:szCs w:val="16"/>
          </w:rPr>
          <w:fldChar w:fldCharType="end"/>
        </w:r>
        <w:r>
          <w:rPr>
            <w:rFonts w:cs="Arial"/>
            <w:szCs w:val="16"/>
            <w:lang w:val="sk-SK"/>
          </w:rPr>
          <w:delText xml:space="preserve"> </w:delText>
        </w:r>
      </w:del>
    </w:p>
  </w:footnote>
  <w:footnote w:id="139">
    <w:p w14:paraId="7E268AE0" w14:textId="1E888E9F" w:rsidR="00061DAB" w:rsidRPr="006C27A0" w:rsidRDefault="00061DAB" w:rsidP="00FB2A78">
      <w:pPr>
        <w:pStyle w:val="Textpoznmkypodiarou"/>
        <w:rPr>
          <w:del w:id="1386" w:author="Zuzana Hušeková" w:date="2021-06-11T13:17:00Z"/>
          <w:lang w:val="sk-SK"/>
        </w:rPr>
      </w:pPr>
      <w:del w:id="1387" w:author="Zuzana Hušeková" w:date="2021-06-11T13:17:00Z">
        <w:r>
          <w:rPr>
            <w:rStyle w:val="Odkaznapoznmkupodiarou"/>
          </w:rPr>
          <w:footnoteRef/>
        </w:r>
        <w:r>
          <w:delText xml:space="preserve"> </w:delText>
        </w:r>
        <w:r w:rsidRPr="00071622">
          <w:delText xml:space="preserve">Vyhláška Úradu pre verejné obstarávanie č. </w:delText>
        </w:r>
        <w:r>
          <w:rPr>
            <w:lang w:val="sk-SK"/>
          </w:rPr>
          <w:delText>428/2019 Z.z.</w:delText>
        </w:r>
        <w:r w:rsidRPr="00071622">
          <w:delText xml:space="preserve">, ktorou sa ustanovuje finančný limit pre nadlimitnú zákazku, finančný limit pre nadlimitnú koncesiu a finančný limit pri súťaži návrhov </w:delText>
        </w:r>
      </w:del>
    </w:p>
  </w:footnote>
  <w:footnote w:id="140">
    <w:p w14:paraId="27AAABC9" w14:textId="77777777" w:rsidR="00061DAB" w:rsidRPr="009D7F63" w:rsidRDefault="00061DAB" w:rsidP="009D7F63">
      <w:pPr>
        <w:rPr>
          <w:del w:id="1557" w:author="Zuzana Hušeková" w:date="2021-06-11T13:17:00Z"/>
          <w:rFonts w:cs="Arial"/>
          <w:sz w:val="16"/>
          <w:szCs w:val="16"/>
        </w:rPr>
      </w:pPr>
      <w:del w:id="1558" w:author="Zuzana Hušeková" w:date="2021-06-11T13:17:00Z">
        <w:r w:rsidRPr="009D7F63">
          <w:rPr>
            <w:rStyle w:val="Odkaznapoznmkupodiarou"/>
            <w:rFonts w:cs="Arial"/>
            <w:szCs w:val="16"/>
          </w:rPr>
          <w:footnoteRef/>
        </w:r>
        <w:r w:rsidRPr="009D7F63">
          <w:rPr>
            <w:rFonts w:cs="Arial"/>
            <w:sz w:val="16"/>
            <w:szCs w:val="16"/>
          </w:rPr>
          <w:delText xml:space="preserve"> http://www.rokovania.sk/Rokovanie.aspx/BodRokovaniaDetail?idMaterial=19902 , </w:delText>
        </w:r>
      </w:del>
    </w:p>
    <w:p w14:paraId="598D13F6" w14:textId="77777777" w:rsidR="00061DAB" w:rsidRPr="009D7F63" w:rsidRDefault="00061DAB" w:rsidP="009D7F63">
      <w:pPr>
        <w:rPr>
          <w:del w:id="1559" w:author="Zuzana Hušeková" w:date="2021-06-11T13:17:00Z"/>
          <w:rFonts w:cs="Arial"/>
          <w:color w:val="000000" w:themeColor="text1"/>
          <w:sz w:val="16"/>
          <w:szCs w:val="16"/>
        </w:rPr>
      </w:pPr>
      <w:del w:id="1560" w:author="Zuzana Hušeková" w:date="2021-06-11T13:17:00Z">
        <w:r w:rsidRPr="009D7F63">
          <w:rPr>
            <w:rFonts w:cs="Arial"/>
            <w:sz w:val="16"/>
            <w:szCs w:val="16"/>
          </w:rPr>
          <w:delText xml:space="preserve">  http://www.informatizacia.sk/verejne-obstaravanie-a-zmluvy-pre-ikt/</w:delText>
        </w:r>
      </w:del>
    </w:p>
    <w:p w14:paraId="1443AB52" w14:textId="77777777" w:rsidR="00061DAB" w:rsidRPr="009D7F63" w:rsidRDefault="00061DAB" w:rsidP="009D7F63">
      <w:pPr>
        <w:pStyle w:val="Textpoznmkypodiarou"/>
        <w:rPr>
          <w:del w:id="1561" w:author="Zuzana Hušeková" w:date="2021-06-11T13:17:00Z"/>
          <w:rFonts w:cs="Arial"/>
          <w:szCs w:val="16"/>
        </w:rPr>
      </w:pPr>
    </w:p>
  </w:footnote>
  <w:footnote w:id="141">
    <w:p w14:paraId="0310324C" w14:textId="77777777" w:rsidR="00061DAB" w:rsidRPr="00D63FA2" w:rsidRDefault="00061DAB">
      <w:pPr>
        <w:pStyle w:val="Textpoznmkypodiarou"/>
        <w:rPr>
          <w:del w:id="1726" w:author="Zuzana Hušeková" w:date="2021-06-11T13:17:00Z"/>
          <w:lang w:val="sk-SK"/>
        </w:rPr>
      </w:pPr>
      <w:ins w:id="1727" w:author="Autor" w:date="2020-12-14T08:11:00Z">
        <w:del w:id="1728" w:author="Zuzana Hušeková" w:date="2021-06-11T13:17:00Z">
          <w:r>
            <w:rPr>
              <w:rStyle w:val="Odkaznapoznmkupodiarou"/>
            </w:rPr>
            <w:footnoteRef/>
          </w:r>
          <w:r>
            <w:delText xml:space="preserve"> </w:delText>
          </w:r>
          <w:r w:rsidRPr="00F1208E">
            <w:rPr>
              <w:rFonts w:cs="Arial"/>
              <w:szCs w:val="19"/>
            </w:rPr>
            <w:delText xml:space="preserve">Ustanovenia týkajúce sa prípadu, že bola predložená jedna ponuka sa </w:delText>
          </w:r>
          <w:r w:rsidRPr="00F1208E">
            <w:rPr>
              <w:rFonts w:cs="Arial"/>
              <w:b/>
              <w:szCs w:val="19"/>
            </w:rPr>
            <w:delText>nevzťahujú na zákazky</w:delText>
          </w:r>
          <w:r w:rsidRPr="00F1208E">
            <w:rPr>
              <w:rFonts w:cs="Arial"/>
              <w:szCs w:val="19"/>
            </w:rPr>
            <w:delText xml:space="preserve"> s nízkymi hodnotami podľa § 117 ZVO a zákazky s využitím elektronického trhoviska.</w:delText>
          </w:r>
        </w:del>
      </w:ins>
    </w:p>
  </w:footnote>
  <w:footnote w:id="142">
    <w:p w14:paraId="1F66485B" w14:textId="77777777" w:rsidR="00061DAB" w:rsidRDefault="00061DAB" w:rsidP="001A3F06">
      <w:pPr>
        <w:pStyle w:val="Textpoznmkypodiarou"/>
        <w:jc w:val="both"/>
        <w:rPr>
          <w:ins w:id="1764" w:author="Autor" w:date="2020-12-14T08:20:00Z"/>
          <w:del w:id="1765" w:author="Zuzana Hušeková" w:date="2021-06-11T13:17:00Z"/>
        </w:rPr>
      </w:pPr>
      <w:ins w:id="1766" w:author="Autor" w:date="2020-12-14T08:20:00Z">
        <w:del w:id="1767" w:author="Zuzana Hušeková" w:date="2021-06-11T13:17:00Z">
          <w:r>
            <w:rPr>
              <w:rStyle w:val="Odkaznapoznmkupodiarou"/>
            </w:rPr>
            <w:footnoteRef/>
          </w:r>
          <w:r>
            <w:delText xml:space="preserve"> </w:delText>
          </w:r>
          <w:r w:rsidRPr="003B7874">
            <w:delText>MP CKO č. 5 k určovaniu finančných opráv, ktoré má riadiaci orgán uplatňovať pri nedodržaní pravidiel a postupov verejného obstarávania</w:delText>
          </w:r>
        </w:del>
      </w:ins>
    </w:p>
  </w:footnote>
  <w:footnote w:id="143">
    <w:p w14:paraId="31F28E1F" w14:textId="77777777" w:rsidR="00061DAB" w:rsidRDefault="00061DAB" w:rsidP="001A3F06">
      <w:pPr>
        <w:pStyle w:val="Textpoznmkypodiarou"/>
        <w:jc w:val="both"/>
        <w:rPr>
          <w:ins w:id="1774" w:author="Autor" w:date="2020-12-14T08:21:00Z"/>
          <w:del w:id="1775" w:author="Zuzana Hušeková" w:date="2021-06-11T13:17:00Z"/>
        </w:rPr>
      </w:pPr>
      <w:ins w:id="1776" w:author="Autor" w:date="2020-12-14T08:21:00Z">
        <w:del w:id="1777" w:author="Zuzana Hušeková" w:date="2021-06-11T13:17:00Z">
          <w:r>
            <w:rPr>
              <w:rStyle w:val="Odkaznapoznmkupodiarou"/>
            </w:rPr>
            <w:footnoteRef/>
          </w:r>
          <w:r>
            <w:delText xml:space="preserve"> </w:delText>
          </w:r>
          <w:r w:rsidRPr="003B7874">
            <w:delText>MP CKO č. 5 k určovaniu finančných opráv, ktoré má riadiaci orgán uplatňovať pri nedodržaní pravidiel a postupov verejného obstarávania</w:delText>
          </w:r>
        </w:del>
      </w:ins>
    </w:p>
  </w:footnote>
  <w:footnote w:id="144">
    <w:p w14:paraId="41431B8B" w14:textId="77777777" w:rsidR="00061DAB" w:rsidRDefault="00061DAB" w:rsidP="000F001C">
      <w:pPr>
        <w:pStyle w:val="Textpoznmkypodiarou"/>
        <w:jc w:val="both"/>
        <w:rPr>
          <w:ins w:id="1806" w:author="Autor" w:date="2020-12-14T08:29:00Z"/>
          <w:del w:id="1807" w:author="Zuzana Hušeková" w:date="2021-06-11T13:17:00Z"/>
        </w:rPr>
      </w:pPr>
      <w:ins w:id="1808" w:author="Autor" w:date="2020-12-14T08:29:00Z">
        <w:del w:id="1809" w:author="Zuzana Hušeková" w:date="2021-06-11T13:17:00Z">
          <w:r>
            <w:rPr>
              <w:rStyle w:val="Odkaznapoznmkupodiarou"/>
            </w:rPr>
            <w:footnoteRef/>
          </w:r>
          <w:r>
            <w:delText xml:space="preserve"> </w:delText>
          </w:r>
          <w:r w:rsidRPr="003B7874">
            <w:delText>MP CKO č. 5 k určovaniu finančných opráv, ktoré má riadiaci orgán uplatňovať pri nedodržaní pravidiel a postupov verejného obstarávania</w:delText>
          </w:r>
        </w:del>
      </w:ins>
    </w:p>
  </w:footnote>
  <w:footnote w:id="145">
    <w:p w14:paraId="46848CFF" w14:textId="77777777" w:rsidR="00061DAB" w:rsidRPr="00E70656" w:rsidRDefault="00061DAB">
      <w:pPr>
        <w:pStyle w:val="Textpoznmkypodiarou"/>
        <w:rPr>
          <w:del w:id="1822" w:author="Zuzana Hušeková" w:date="2021-06-11T13:17:00Z"/>
          <w:lang w:val="sk-SK"/>
        </w:rPr>
      </w:pPr>
      <w:del w:id="1823" w:author="Zuzana Hušeková" w:date="2021-06-11T13:17:00Z">
        <w:r>
          <w:rPr>
            <w:rStyle w:val="Odkaznapoznmkupodiarou"/>
          </w:rPr>
          <w:footnoteRef/>
        </w:r>
        <w:r>
          <w:delText xml:space="preserve"> </w:delText>
        </w:r>
        <w:r w:rsidRPr="00E70656">
          <w:delText xml:space="preserve">Zoznam dokumentácie k jednotlivým postupom VO je uvedený na stránke UVO: </w:delText>
        </w:r>
        <w:r>
          <w:fldChar w:fldCharType="begin"/>
        </w:r>
        <w:r>
          <w:delInstrText xml:space="preserve"> HYPERLINK "http://uvo.gov.sk/verejny-obstaravatel-obstaravatel/vseobecne-informacie/zoznam-kompletnej-dokumentacie-vo-vo-386.html" </w:delInstrText>
        </w:r>
        <w:r>
          <w:fldChar w:fldCharType="separate"/>
        </w:r>
        <w:r w:rsidRPr="00BA496C">
          <w:rPr>
            <w:rStyle w:val="Hypertextovprepojenie"/>
            <w:sz w:val="16"/>
            <w:lang w:val="sk-SK"/>
          </w:rPr>
          <w:delText>http://uvo.gov.sk/verejny-obstaravatel-obstaravatel/vseobecne-informacie/zoznam-kompletnej-dokumentacie-vo-vo-386.html</w:delText>
        </w:r>
        <w:r>
          <w:rPr>
            <w:rStyle w:val="Hypertextovprepojenie"/>
            <w:sz w:val="16"/>
          </w:rPr>
          <w:fldChar w:fldCharType="end"/>
        </w:r>
        <w:r w:rsidRPr="00BA496C">
          <w:rPr>
            <w:lang w:val="sk-SK"/>
          </w:rPr>
          <w:delText xml:space="preserve">  </w:delText>
        </w:r>
      </w:del>
    </w:p>
  </w:footnote>
  <w:footnote w:id="146">
    <w:p w14:paraId="3D09E68C" w14:textId="77777777" w:rsidR="00061DAB" w:rsidRPr="009D7F63" w:rsidRDefault="00061DAB" w:rsidP="009D7F63">
      <w:pPr>
        <w:pStyle w:val="Textpoznmkypodiarou"/>
        <w:rPr>
          <w:del w:id="1865" w:author="Zuzana Hušeková" w:date="2021-06-11T13:17:00Z"/>
          <w:rFonts w:cs="Arial"/>
          <w:szCs w:val="16"/>
          <w:lang w:val="sk-SK"/>
        </w:rPr>
      </w:pPr>
      <w:del w:id="1866" w:author="Zuzana Hušeková" w:date="2021-06-11T13:17:00Z">
        <w:r w:rsidRPr="009D7F63">
          <w:rPr>
            <w:rStyle w:val="Odkaznapoznmkupodiarou"/>
            <w:rFonts w:cs="Arial"/>
            <w:szCs w:val="16"/>
          </w:rPr>
          <w:footnoteRef/>
        </w:r>
        <w:r w:rsidRPr="009D7F63">
          <w:rPr>
            <w:rFonts w:cs="Arial"/>
            <w:szCs w:val="16"/>
          </w:rPr>
          <w:delText xml:space="preserve"> </w:delText>
        </w:r>
        <w:r w:rsidRPr="009D7F63">
          <w:rPr>
            <w:rFonts w:cs="Arial"/>
            <w:szCs w:val="16"/>
            <w:lang w:val="sk-SK"/>
          </w:rPr>
          <w:delText xml:space="preserve">Metodické pokyny CKO nájdete na stránke: </w:delText>
        </w:r>
        <w:r>
          <w:fldChar w:fldCharType="begin"/>
        </w:r>
        <w:r>
          <w:delInstrText xml:space="preserve"> HYPERLINK "http://www.partnerskadohoda.gov.sk/metodicke-pokyny-cko/" </w:delInstrText>
        </w:r>
        <w:r>
          <w:fldChar w:fldCharType="separate"/>
        </w:r>
        <w:r w:rsidRPr="00E275A6">
          <w:rPr>
            <w:rStyle w:val="Hypertextovprepojenie"/>
            <w:rFonts w:cs="Arial"/>
            <w:sz w:val="16"/>
            <w:szCs w:val="16"/>
            <w:lang w:val="sk-SK"/>
          </w:rPr>
          <w:delText>http://www.partnerskadohoda.gov.sk/metodicke-pokyny-cko/</w:delText>
        </w:r>
        <w:r>
          <w:rPr>
            <w:rStyle w:val="Hypertextovprepojenie"/>
            <w:rFonts w:cs="Arial"/>
            <w:sz w:val="16"/>
            <w:szCs w:val="16"/>
          </w:rPr>
          <w:fldChar w:fldCharType="end"/>
        </w:r>
      </w:del>
    </w:p>
  </w:footnote>
  <w:footnote w:id="147">
    <w:p w14:paraId="3FDE58A9" w14:textId="77777777" w:rsidR="00061DAB" w:rsidRPr="00963E0D" w:rsidRDefault="00061DAB">
      <w:pPr>
        <w:pStyle w:val="Textpoznmkypodiarou"/>
        <w:rPr>
          <w:del w:id="1884" w:author="Zuzana Hušeková" w:date="2021-06-11T13:17:00Z"/>
          <w:lang w:val="sk-SK"/>
        </w:rPr>
      </w:pPr>
      <w:del w:id="1885" w:author="Zuzana Hušeková" w:date="2021-06-11T13:17:00Z">
        <w:r>
          <w:rPr>
            <w:rStyle w:val="Odkaznapoznmkupodiarou"/>
          </w:rPr>
          <w:footnoteRef/>
        </w:r>
        <w:r>
          <w:delText xml:space="preserve"> </w:delText>
        </w:r>
        <w:r w:rsidRPr="00963E0D">
          <w:delText xml:space="preserve">Zoznam dokumentácie k jednotlivým postupom VO je uvedený na stránke UVO: </w:delText>
        </w:r>
        <w:r w:rsidRPr="00A86C72">
          <w:delText>https://www.uvo.gov.sk/verejny-obstaravatel-obstaravatel/vseobecne-informacie/zoznam-kompletnej-dokumentacie-55c.html</w:delText>
        </w:r>
      </w:del>
    </w:p>
  </w:footnote>
  <w:footnote w:id="148">
    <w:p w14:paraId="4FFC1007" w14:textId="77777777" w:rsidR="00061DAB" w:rsidRPr="00B72D44" w:rsidRDefault="00061DAB" w:rsidP="005235EA">
      <w:pPr>
        <w:pStyle w:val="Textpoznmkypodiarou"/>
        <w:jc w:val="both"/>
        <w:rPr>
          <w:ins w:id="1940" w:author="Autor" w:date="2020-12-14T08:44:00Z"/>
          <w:del w:id="1941" w:author="Zuzana Hušeková" w:date="2021-06-11T13:17:00Z"/>
          <w:rFonts w:ascii="Times New Roman" w:hAnsi="Times New Roman"/>
          <w:lang w:val="sk-SK"/>
        </w:rPr>
      </w:pPr>
      <w:ins w:id="1942" w:author="Autor" w:date="2020-12-14T08:44:00Z">
        <w:del w:id="1943" w:author="Zuzana Hušeková" w:date="2021-06-11T13:17:00Z">
          <w:r w:rsidRPr="00B72D44">
            <w:rPr>
              <w:rStyle w:val="Odkaznapoznmkupodiarou"/>
              <w:rFonts w:ascii="Times New Roman" w:hAnsi="Times New Roman"/>
            </w:rPr>
            <w:footnoteRef/>
          </w:r>
          <w:r w:rsidRPr="00B72D44">
            <w:rPr>
              <w:rFonts w:ascii="Times New Roman" w:hAnsi="Times New Roman"/>
            </w:rPr>
            <w:delText xml:space="preserve"> Zoznam dokumentácie k jednotlivým postupom VO je uvedený na stránke UVO:</w:delText>
          </w:r>
          <w:r>
            <w:rPr>
              <w:rFonts w:ascii="Times New Roman" w:hAnsi="Times New Roman"/>
              <w:lang w:val="sk-SK"/>
            </w:rPr>
            <w:delText xml:space="preserve"> </w:delText>
          </w:r>
          <w:r w:rsidRPr="00BC1CD9">
            <w:rPr>
              <w:rFonts w:ascii="Times New Roman" w:hAnsi="Times New Roman"/>
              <w:lang w:val="sk-SK"/>
            </w:rPr>
            <w:delText>https://www.uvo.gov.sk/verejny-obstaravatel-obstaravatel/vseobecne-informacie/zoznam-kompletnej-dokumentacie-55c.htm</w:delText>
          </w:r>
          <w:r w:rsidRPr="00B72D44">
            <w:rPr>
              <w:rFonts w:ascii="Times New Roman" w:hAnsi="Times New Roman"/>
            </w:rPr>
            <w:delText xml:space="preserve"> </w:delText>
          </w:r>
        </w:del>
      </w:ins>
    </w:p>
  </w:footnote>
  <w:footnote w:id="149">
    <w:p w14:paraId="563805ED" w14:textId="77777777" w:rsidR="00061DAB" w:rsidRPr="00B72D44" w:rsidRDefault="00061DAB" w:rsidP="00B70097">
      <w:pPr>
        <w:pStyle w:val="Textpoznmkypodiarou"/>
        <w:jc w:val="both"/>
        <w:rPr>
          <w:ins w:id="1990" w:author="Autor" w:date="2020-12-14T08:50:00Z"/>
          <w:del w:id="1991" w:author="Zuzana Hušeková" w:date="2021-06-11T13:17:00Z"/>
          <w:rFonts w:ascii="Times New Roman" w:hAnsi="Times New Roman"/>
          <w:lang w:val="sk-SK"/>
        </w:rPr>
      </w:pPr>
      <w:ins w:id="1992" w:author="Autor" w:date="2020-12-14T08:50:00Z">
        <w:del w:id="1993" w:author="Zuzana Hušeková" w:date="2021-06-11T13:17:00Z">
          <w:r w:rsidRPr="00B72D44">
            <w:rPr>
              <w:rStyle w:val="Odkaznapoznmkupodiarou"/>
              <w:rFonts w:ascii="Times New Roman" w:hAnsi="Times New Roman"/>
            </w:rPr>
            <w:footnoteRef/>
          </w:r>
          <w:r w:rsidRPr="00B72D44">
            <w:rPr>
              <w:rFonts w:ascii="Times New Roman" w:hAnsi="Times New Roman"/>
            </w:rPr>
            <w:delText xml:space="preserve"> Zoznam dokumentácie k jednotlivým postupom VO je uvedený na stránke UVO: </w:delText>
          </w:r>
          <w:r w:rsidRPr="00BC1CD9">
            <w:rPr>
              <w:rFonts w:ascii="Times New Roman" w:hAnsi="Times New Roman"/>
            </w:rPr>
            <w:delText>https://www.uvo.gov.sk/verejny-obstaravatel-obstaravatel/vseobecne-informacie/zoznam-kompletnej-dokumentacie-55c.htm</w:delText>
          </w:r>
        </w:del>
      </w:ins>
    </w:p>
  </w:footnote>
  <w:footnote w:id="150">
    <w:p w14:paraId="3E482C64" w14:textId="77777777" w:rsidR="00061DAB" w:rsidRPr="00963E0D" w:rsidRDefault="00061DAB">
      <w:pPr>
        <w:pStyle w:val="Textpoznmkypodiarou"/>
        <w:rPr>
          <w:del w:id="2025" w:author="Zuzana Hušeková" w:date="2021-06-11T13:17:00Z"/>
          <w:lang w:val="sk-SK"/>
        </w:rPr>
      </w:pPr>
      <w:del w:id="2026" w:author="Zuzana Hušeková" w:date="2021-06-11T13:17:00Z">
        <w:r>
          <w:rPr>
            <w:rStyle w:val="Odkaznapoznmkupodiarou"/>
          </w:rPr>
          <w:footnoteRef/>
        </w:r>
        <w:r>
          <w:delText xml:space="preserve"> </w:delText>
        </w:r>
        <w:r w:rsidRPr="00963E0D">
          <w:delText xml:space="preserve">Zoznam dokumentácie k jednotlivým postupom VO je uvedený na stránke UVO: </w:delText>
        </w:r>
        <w:r w:rsidRPr="00A86C72">
          <w:delText>https://www.uvo.gov.sk/verejny-obstaravatel-obstaravatel/vseobecne-informacie/zoznam-kompletnej-dokumentacie-55c.html</w:delText>
        </w:r>
      </w:del>
    </w:p>
  </w:footnote>
  <w:footnote w:id="151">
    <w:p w14:paraId="71DBC341" w14:textId="77777777" w:rsidR="00061DAB" w:rsidRPr="00AC2417" w:rsidRDefault="00061DAB" w:rsidP="00F0262B">
      <w:pPr>
        <w:pStyle w:val="Textpoznmkypodiarou"/>
        <w:rPr>
          <w:ins w:id="2341" w:author="Autor" w:date="2020-12-14T09:40:00Z"/>
          <w:del w:id="2342" w:author="Zuzana Hušeková" w:date="2021-06-11T13:17:00Z"/>
          <w:lang w:val="sk-SK"/>
        </w:rPr>
      </w:pPr>
      <w:ins w:id="2343" w:author="Autor" w:date="2020-12-14T09:40:00Z">
        <w:del w:id="2344" w:author="Zuzana Hušeková" w:date="2021-06-11T13:17:00Z">
          <w:r>
            <w:rPr>
              <w:rStyle w:val="Odkaznapoznmkupodiarou"/>
            </w:rPr>
            <w:footnoteRef/>
          </w:r>
          <w:r>
            <w:delText xml:space="preserve"> </w:delText>
          </w:r>
          <w:r>
            <w:fldChar w:fldCharType="begin"/>
          </w:r>
          <w:r>
            <w:delInstrText xml:space="preserve"> HYPERLINK "</w:delInstrText>
          </w:r>
          <w:r w:rsidRPr="001C4162">
            <w:delInstrText>https://www.partnerskadohoda.gov.sk/metodicke-pokyny-cko-a-uv-sr/</w:delInstrText>
          </w:r>
          <w:r>
            <w:delInstrText xml:space="preserve">" </w:delInstrText>
          </w:r>
          <w:r>
            <w:fldChar w:fldCharType="separate"/>
          </w:r>
          <w:r w:rsidRPr="00E40F74">
            <w:rPr>
              <w:rStyle w:val="Hypertextovprepojenie"/>
            </w:rPr>
            <w:delText>https://www.partnerskadohoda.gov.sk/metodicke-pokyny-cko-a-uv-sr/</w:delText>
          </w:r>
          <w:r>
            <w:fldChar w:fldCharType="end"/>
          </w:r>
          <w:r>
            <w:rPr>
              <w:lang w:val="sk-SK"/>
            </w:rPr>
            <w:delText xml:space="preserve"> </w:delText>
          </w:r>
        </w:del>
      </w:ins>
    </w:p>
  </w:footnote>
  <w:footnote w:id="152">
    <w:p w14:paraId="16DE8708" w14:textId="77777777" w:rsidR="00061DAB" w:rsidRDefault="00061DAB" w:rsidP="005F7EEE">
      <w:pPr>
        <w:pStyle w:val="Textpoznmkypodiarou"/>
        <w:jc w:val="both"/>
        <w:rPr>
          <w:del w:id="2486" w:author="Zuzana Hušeková" w:date="2021-06-11T13:17:00Z"/>
        </w:rPr>
      </w:pPr>
      <w:del w:id="2487" w:author="Zuzana Hušeková" w:date="2021-06-11T13:17:00Z">
        <w:r>
          <w:rPr>
            <w:rStyle w:val="Odkaznapoznmkupodiarou"/>
          </w:rPr>
          <w:footnoteRef/>
        </w:r>
        <w:r>
          <w:delText xml:space="preserve"> </w:delText>
        </w:r>
        <w:r w:rsidRPr="003B7874">
          <w:delText>MP CKO č. 5 k určovaniu finančných opráv, ktoré má riadiaci orgán uplatňovať pri nedodržaní pravidiel a postupov verejného obstarávania</w:delText>
        </w:r>
      </w:del>
    </w:p>
  </w:footnote>
  <w:footnote w:id="153">
    <w:p w14:paraId="71EEFF77" w14:textId="77777777" w:rsidR="00061DAB" w:rsidRPr="007430F0" w:rsidRDefault="00061DAB" w:rsidP="00B65522">
      <w:pPr>
        <w:pStyle w:val="Textpoznmkypodiarou"/>
        <w:rPr>
          <w:del w:id="2507" w:author="Zuzana Hušeková" w:date="2021-06-11T13:17:00Z"/>
          <w:lang w:val="sk-SK"/>
        </w:rPr>
      </w:pPr>
      <w:del w:id="2508" w:author="Zuzana Hušeková" w:date="2021-06-11T13:17:00Z">
        <w:r>
          <w:rPr>
            <w:rStyle w:val="Odkaznapoznmkupodiarou"/>
          </w:rPr>
          <w:footnoteRef/>
        </w:r>
        <w:r>
          <w:delText xml:space="preserve"> </w:delText>
        </w:r>
        <w:r w:rsidRPr="007430F0">
          <w:rPr>
            <w:szCs w:val="16"/>
            <w:lang w:val="sk-SK"/>
          </w:rPr>
          <w:delText>Metodický</w:delText>
        </w:r>
        <w:r>
          <w:rPr>
            <w:szCs w:val="16"/>
            <w:lang w:val="sk-SK"/>
          </w:rPr>
          <w:delText xml:space="preserve"> pokyn CKO č. 14 k zadávaniu zákaziek s nízkou hodnotou na</w:delText>
        </w:r>
      </w:del>
      <w:ins w:id="2509" w:author="Autor" w:date="2020-12-14T09:50:00Z">
        <w:del w:id="2510" w:author="Zuzana Hušeková" w:date="2021-06-11T13:17:00Z">
          <w:r>
            <w:rPr>
              <w:szCs w:val="16"/>
              <w:lang w:val="sk-SK"/>
            </w:rPr>
            <w:delText>d</w:delText>
          </w:r>
        </w:del>
      </w:ins>
      <w:del w:id="2511" w:author="Zuzana Hušeková" w:date="2021-06-11T13:17:00Z">
        <w:r>
          <w:rPr>
            <w:szCs w:val="16"/>
            <w:lang w:val="sk-SK"/>
          </w:rPr>
          <w:delText xml:space="preserve"> </w:delText>
        </w:r>
        <w:r w:rsidDel="009240C6">
          <w:rPr>
            <w:szCs w:val="16"/>
            <w:lang w:val="sk-SK"/>
          </w:rPr>
          <w:delText>3</w:delText>
        </w:r>
      </w:del>
      <w:ins w:id="2512" w:author="Autor" w:date="2020-12-14T09:50:00Z">
        <w:del w:id="2513" w:author="Zuzana Hušeková" w:date="2021-06-11T13:17:00Z">
          <w:r>
            <w:rPr>
              <w:szCs w:val="16"/>
              <w:lang w:val="sk-SK"/>
            </w:rPr>
            <w:delText>5</w:delText>
          </w:r>
        </w:del>
      </w:ins>
      <w:del w:id="2514" w:author="Zuzana Hušeková" w:date="2021-06-11T13:17:00Z">
        <w:r>
          <w:rPr>
            <w:szCs w:val="16"/>
            <w:lang w:val="sk-SK"/>
          </w:rPr>
          <w:delText>0 000 EUR</w:delText>
        </w:r>
      </w:del>
    </w:p>
  </w:footnote>
  <w:footnote w:id="154">
    <w:p w14:paraId="78CB75F5" w14:textId="77777777" w:rsidR="00061DAB" w:rsidRPr="0068047A" w:rsidRDefault="00061DAB" w:rsidP="00F85AF8">
      <w:pPr>
        <w:pStyle w:val="Textpoznmkypodiarou"/>
        <w:rPr>
          <w:del w:id="2660" w:author="Zuzana Hušeková" w:date="2021-06-11T13:17:00Z"/>
          <w:szCs w:val="16"/>
          <w:lang w:val="sk-SK"/>
        </w:rPr>
      </w:pPr>
      <w:del w:id="2661" w:author="Zuzana Hušeková" w:date="2021-06-11T13:17:00Z">
        <w:r>
          <w:rPr>
            <w:rStyle w:val="Odkaznapoznmkupodiarou"/>
          </w:rPr>
          <w:footnoteRef/>
        </w:r>
        <w:r>
          <w:delText xml:space="preserve"> </w:delText>
        </w:r>
        <w:r>
          <w:rPr>
            <w:lang w:val="sk-SK"/>
          </w:rPr>
          <w:delText xml:space="preserve">Metodický pokyn CKO č. 12 </w:delText>
        </w:r>
        <w:r w:rsidRPr="009B5A7E">
          <w:rPr>
            <w:rFonts w:cs="Arial"/>
            <w:szCs w:val="19"/>
          </w:rPr>
          <w:delText>k zadávaniu zákaziek nespadajúcich pod zákon o verejnom obstarávaní</w:delText>
        </w:r>
        <w:r>
          <w:rPr>
            <w:rFonts w:cs="Arial"/>
            <w:szCs w:val="19"/>
            <w:lang w:val="sk-SK"/>
          </w:rPr>
          <w:delText xml:space="preserve"> je zverejnený v aktuálnom znení na stránke </w:delText>
        </w:r>
        <w:r>
          <w:fldChar w:fldCharType="begin"/>
        </w:r>
        <w:r>
          <w:delInstrText xml:space="preserve"> HYPERLINK "https://www.partnerskadohoda.gov.sk/metodicke-pokyny-cko-a-uv-sr/" </w:delInstrText>
        </w:r>
        <w:r>
          <w:fldChar w:fldCharType="separate"/>
        </w:r>
        <w:r w:rsidRPr="0068047A">
          <w:rPr>
            <w:color w:val="0000FF"/>
            <w:szCs w:val="16"/>
            <w:u w:val="single"/>
            <w:lang w:val="sk-SK" w:eastAsia="en-US"/>
          </w:rPr>
          <w:delText>https://www.partnerskadohoda.gov.sk/metodicke-pokyny-cko-a-uv-sr/</w:delText>
        </w:r>
        <w:r>
          <w:rPr>
            <w:color w:val="0000FF"/>
            <w:szCs w:val="16"/>
            <w:u w:val="single"/>
          </w:rPr>
          <w:fldChar w:fldCharType="end"/>
        </w:r>
      </w:del>
    </w:p>
  </w:footnote>
  <w:footnote w:id="155">
    <w:p w14:paraId="3079306A" w14:textId="77777777" w:rsidR="00061DAB" w:rsidRDefault="00061DAB" w:rsidP="000F2DB9">
      <w:pPr>
        <w:pStyle w:val="Textpoznmkypodiarou"/>
        <w:rPr>
          <w:del w:id="2668" w:author="Zuzana Hušeková" w:date="2021-06-11T13:17:00Z"/>
        </w:rPr>
      </w:pPr>
      <w:del w:id="2669" w:author="Zuzana Hušeková" w:date="2021-06-11T13:17:00Z">
        <w:r>
          <w:rPr>
            <w:rStyle w:val="Odkaznapoznmkupodiarou"/>
          </w:rPr>
          <w:footnoteRef/>
        </w:r>
        <w:r>
          <w:delText xml:space="preserve"> MP CKO č. 6 k pravidlám oprávnenosti pre najčastejšie sa vyskytujúce skupiny výdavkov</w:delText>
        </w:r>
      </w:del>
    </w:p>
  </w:footnote>
  <w:footnote w:id="156">
    <w:p w14:paraId="34432874" w14:textId="77777777" w:rsidR="00061DAB" w:rsidRDefault="00061DAB" w:rsidP="000F2DB9">
      <w:pPr>
        <w:pStyle w:val="Textpoznmkypodiarou"/>
        <w:rPr>
          <w:del w:id="2670" w:author="Zuzana Hušeková" w:date="2021-06-11T13:17:00Z"/>
        </w:rPr>
      </w:pPr>
      <w:del w:id="2671" w:author="Zuzana Hušeková" w:date="2021-06-11T13:17:00Z">
        <w:r>
          <w:rPr>
            <w:rStyle w:val="Odkaznapoznmkupodiarou"/>
          </w:rPr>
          <w:footnoteRef/>
        </w:r>
        <w:r>
          <w:delText xml:space="preserve"> MP CKO č. 12 k </w:delText>
        </w:r>
        <w:r w:rsidRPr="00BF6123">
          <w:delText>zadávaniu zákaziek nespadajúcich p</w:delText>
        </w:r>
        <w:r>
          <w:delText>od zákon o verejnom obstarávaní</w:delText>
        </w:r>
      </w:del>
    </w:p>
  </w:footnote>
  <w:footnote w:id="157">
    <w:p w14:paraId="0F73AABB" w14:textId="77777777" w:rsidR="00061DAB" w:rsidRPr="00803DB1" w:rsidRDefault="00061DAB">
      <w:pPr>
        <w:pStyle w:val="Textpoznmkypodiarou"/>
        <w:rPr>
          <w:del w:id="2756" w:author="Zuzana Hušeková" w:date="2021-06-11T13:17:00Z"/>
          <w:lang w:val="sk-SK"/>
        </w:rPr>
      </w:pPr>
      <w:del w:id="2757" w:author="Zuzana Hušeková" w:date="2021-06-11T13:17:00Z">
        <w:r>
          <w:rPr>
            <w:rStyle w:val="Odkaznapoznmkupodiarou"/>
          </w:rPr>
          <w:footnoteRef/>
        </w:r>
        <w:r>
          <w:delText xml:space="preserve"> NARIADENIE EURÓPSKEHO PARLAMENTU A RADY (EÚ, Euratom)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Euratom) č.</w:delText>
        </w:r>
        <w:r w:rsidRPr="00803DB1">
          <w:delText xml:space="preserve"> 966/2012</w:delText>
        </w:r>
      </w:del>
    </w:p>
  </w:footnote>
  <w:footnote w:id="158">
    <w:p w14:paraId="63699170" w14:textId="77777777" w:rsidR="00061DAB" w:rsidRDefault="00061DAB" w:rsidP="00483B64">
      <w:pPr>
        <w:pStyle w:val="Textpoznmkypodiarou"/>
        <w:jc w:val="both"/>
        <w:rPr>
          <w:ins w:id="2813" w:author="Autor" w:date="2020-12-14T10:16:00Z"/>
          <w:del w:id="2814" w:author="Zuzana Hušeková" w:date="2021-06-11T13:17:00Z"/>
        </w:rPr>
      </w:pPr>
      <w:del w:id="2815" w:author="Zuzana Hušeková" w:date="2021-06-11T13:17:00Z">
        <w:r>
          <w:rPr>
            <w:rStyle w:val="Odkaznapoznmkupodiarou"/>
          </w:rPr>
          <w:footnoteRef/>
        </w:r>
        <w:r>
          <w:delText xml:space="preserve"> </w:delText>
        </w:r>
        <w:r w:rsidRPr="003B7874">
          <w:delText>MP CKO č. 5 k určovaniu finančných opráv, ktoré má riadiaci orgán uplatňovať pri nedodržaní pravidiel a postupov verejného obstarávania</w:delText>
        </w:r>
      </w:del>
    </w:p>
  </w:footnote>
  <w:footnote w:id="159">
    <w:p w14:paraId="63FD56CB" w14:textId="77777777" w:rsidR="00061DAB" w:rsidRDefault="00061DAB" w:rsidP="00E5073A">
      <w:pPr>
        <w:pStyle w:val="Textpoznmkypodiarou"/>
        <w:jc w:val="both"/>
        <w:rPr>
          <w:del w:id="2893" w:author="Zuzana Hušeková" w:date="2021-06-11T13:17:00Z"/>
        </w:rPr>
      </w:pPr>
      <w:del w:id="2894" w:author="Zuzana Hušeková" w:date="2021-06-11T13:17:00Z">
        <w:r>
          <w:rPr>
            <w:rStyle w:val="Odkaznapoznmkupodiarou"/>
            <w:rFonts w:eastAsiaTheme="majorEastAsia"/>
          </w:rPr>
          <w:footnoteRef/>
        </w:r>
        <w:r>
          <w:delText xml:space="preserve"> </w:delText>
        </w:r>
        <w:r w:rsidRPr="004751EC">
          <w:delText>§ 1 ods. 3 zákona č. 177/2018 Z. z. o niektorých opatreniach na znižovanie administratívnej záťaže využívaním informačných systémov verejnej správy a o zmene a doplnení niektorých zákonov (zákon proti byrokracii)</w:delText>
        </w:r>
      </w:del>
    </w:p>
  </w:footnote>
  <w:footnote w:id="160">
    <w:p w14:paraId="08F7932D" w14:textId="77777777" w:rsidR="00061DAB" w:rsidRPr="001325C0" w:rsidRDefault="00061DAB">
      <w:pPr>
        <w:pStyle w:val="Textpoznmkypodiarou"/>
        <w:rPr>
          <w:del w:id="3090" w:author="Zuzana Hušeková" w:date="2021-06-11T13:17:00Z"/>
          <w:lang w:val="sk-SK"/>
        </w:rPr>
      </w:pPr>
      <w:del w:id="3091" w:author="Zuzana Hušeková" w:date="2021-06-11T13:17:00Z">
        <w:r>
          <w:rPr>
            <w:rStyle w:val="Odkaznapoznmkupodiarou"/>
          </w:rPr>
          <w:footnoteRef/>
        </w:r>
        <w:r>
          <w:delText xml:space="preserve"> </w:delText>
        </w:r>
        <w:r w:rsidRPr="001325C0">
          <w:delText>Nezáväzný príklad prehľadu vzorových situácií možného konfliktu záujmov sa primerane vzťahuje aj na vzťah medzi obstarávateľom a subdodávateľom, ak je obstarávateľovi subdodávateľ známy</w:delText>
        </w:r>
      </w:del>
    </w:p>
  </w:footnote>
  <w:footnote w:id="161">
    <w:p w14:paraId="1CD5C844" w14:textId="77777777" w:rsidR="00061DAB" w:rsidRPr="001325C0" w:rsidRDefault="00061DAB">
      <w:pPr>
        <w:pStyle w:val="Textpoznmkypodiarou"/>
        <w:rPr>
          <w:del w:id="3106" w:author="Zuzana Hušeková" w:date="2021-06-11T13:17:00Z"/>
          <w:lang w:val="sk-SK"/>
        </w:rPr>
      </w:pPr>
      <w:del w:id="3107" w:author="Zuzana Hušeková" w:date="2021-06-11T13:17:00Z">
        <w:r>
          <w:rPr>
            <w:rStyle w:val="Odkaznapoznmkupodiarou"/>
          </w:rPr>
          <w:footnoteRef/>
        </w:r>
        <w:r>
          <w:delText xml:space="preserve"> </w:delText>
        </w:r>
        <w:r w:rsidRPr="001325C0">
          <w:delText>Na účely definovania rodinného príslušníka alebo príbuzného sa použije § 117 zákona č. 40/1964 Zb. Občiansky zákonník v znení neskorších predpisov, t.j. je ním príbuzný v priamom rade, ako aj príbuzný v pobočnom rade</w:delText>
        </w:r>
      </w:del>
    </w:p>
  </w:footnote>
  <w:footnote w:id="162">
    <w:p w14:paraId="5070A4E8" w14:textId="77777777" w:rsidR="00061DAB" w:rsidRPr="001325C0" w:rsidRDefault="00061DAB" w:rsidP="001325C0">
      <w:pPr>
        <w:rPr>
          <w:del w:id="3137" w:author="Zuzana Hušeková" w:date="2021-06-11T13:17:00Z"/>
          <w:sz w:val="16"/>
          <w:szCs w:val="20"/>
          <w:lang w:val="x-none" w:eastAsia="x-none"/>
        </w:rPr>
      </w:pPr>
      <w:del w:id="3138" w:author="Zuzana Hušeková" w:date="2021-06-11T13:17:00Z">
        <w:r>
          <w:rPr>
            <w:rStyle w:val="Odkaznapoznmkupodiarou"/>
          </w:rPr>
          <w:footnoteRef/>
        </w:r>
        <w:r>
          <w:delText xml:space="preserve"> </w:delText>
        </w:r>
        <w:r w:rsidRPr="001325C0">
          <w:rPr>
            <w:sz w:val="16"/>
            <w:szCs w:val="20"/>
            <w:lang w:val="x-none" w:eastAsia="x-none"/>
          </w:rPr>
          <w:delText>§ 116 a 117 zákona č. 40/1964 Zb. Občiansky zákonník v znení neskorších predpisov</w:delText>
        </w:r>
      </w:del>
    </w:p>
    <w:p w14:paraId="0C7327B5" w14:textId="77777777" w:rsidR="00061DAB" w:rsidRPr="001325C0" w:rsidRDefault="00061DAB">
      <w:pPr>
        <w:pStyle w:val="Textpoznmkypodiarou"/>
        <w:rPr>
          <w:del w:id="3139" w:author="Zuzana Hušeková" w:date="2021-06-11T13:17:00Z"/>
          <w:lang w:val="sk-SK"/>
        </w:rPr>
      </w:pPr>
    </w:p>
  </w:footnote>
  <w:footnote w:id="163">
    <w:p w14:paraId="38C712E9" w14:textId="77777777" w:rsidR="00061DAB" w:rsidRPr="00DF0865" w:rsidRDefault="00061DAB">
      <w:pPr>
        <w:pStyle w:val="Textpoznmkypodiarou"/>
        <w:rPr>
          <w:del w:id="3165" w:author="Zuzana Hušeková" w:date="2021-06-11T13:17:00Z"/>
          <w:lang w:val="sk-SK"/>
        </w:rPr>
      </w:pPr>
      <w:del w:id="3166" w:author="Zuzana Hušeková" w:date="2021-06-11T13:17:00Z">
        <w:r>
          <w:rPr>
            <w:rStyle w:val="Odkaznapoznmkupodiarou"/>
          </w:rPr>
          <w:footnoteRef/>
        </w:r>
        <w:r>
          <w:rPr>
            <w:lang w:val="sk-SK"/>
          </w:rPr>
          <w:delText xml:space="preserve"> </w:delText>
        </w:r>
        <w:r w:rsidRPr="00DF0865">
          <w:delText>Na účely definovania rodinného príslušníka alebo príbuzného sa použije § 117 zákona č. 40/1964 Zb. Občiansky zákonník v znení neskorších predpisov, t.j. je ním príbuzný v priamom rade, ako aj príbuzný v pobočnom rade</w:delText>
        </w:r>
        <w:r>
          <w:delText xml:space="preserve"> </w:delText>
        </w:r>
      </w:del>
    </w:p>
  </w:footnote>
  <w:footnote w:id="164">
    <w:p w14:paraId="482D4B69" w14:textId="77777777" w:rsidR="00061DAB" w:rsidRPr="009D7F63" w:rsidRDefault="00061DAB" w:rsidP="009D7F63">
      <w:pPr>
        <w:pStyle w:val="Textpoznmkypodiarou"/>
        <w:rPr>
          <w:del w:id="3388" w:author="Zuzana Hušeková" w:date="2021-06-11T13:17:00Z"/>
          <w:rFonts w:cs="Arial"/>
          <w:szCs w:val="16"/>
          <w:lang w:val="sk-SK"/>
        </w:rPr>
      </w:pPr>
      <w:del w:id="3389" w:author="Zuzana Hušeková" w:date="2021-06-11T13:17:00Z">
        <w:r w:rsidRPr="009D7F63">
          <w:rPr>
            <w:rStyle w:val="Odkaznapoznmkupodiarou"/>
            <w:rFonts w:cs="Arial"/>
            <w:szCs w:val="16"/>
            <w:lang w:val="sk-SK"/>
          </w:rPr>
          <w:footnoteRef/>
        </w:r>
        <w:r w:rsidRPr="009D7F63">
          <w:rPr>
            <w:rFonts w:cs="Arial"/>
            <w:szCs w:val="16"/>
            <w:lang w:val="sk-SK"/>
          </w:rPr>
          <w:delText xml:space="preserve"> V zmysle Systému riadenia EŠIF na programové obdobie 2014-2020</w:delText>
        </w:r>
      </w:del>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1C51D39"/>
    <w:multiLevelType w:val="hybridMultilevel"/>
    <w:tmpl w:val="20327F18"/>
    <w:lvl w:ilvl="0" w:tplc="041B0013">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1FA7ABF"/>
    <w:multiLevelType w:val="hybridMultilevel"/>
    <w:tmpl w:val="6A4A08F4"/>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nsid w:val="03307729"/>
    <w:multiLevelType w:val="hybridMultilevel"/>
    <w:tmpl w:val="5DB09BA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6">
    <w:nsid w:val="0343424E"/>
    <w:multiLevelType w:val="hybridMultilevel"/>
    <w:tmpl w:val="49B4EAC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36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041F561F"/>
    <w:multiLevelType w:val="hybridMultilevel"/>
    <w:tmpl w:val="5EF8D1F8"/>
    <w:lvl w:ilvl="0" w:tplc="39327B22">
      <w:start w:val="1"/>
      <w:numFmt w:val="lowerLetter"/>
      <w:lvlText w:val="%1)"/>
      <w:lvlJc w:val="left"/>
      <w:pPr>
        <w:ind w:left="1079" w:hanging="360"/>
      </w:pPr>
      <w:rPr>
        <w:rFonts w:hint="default"/>
      </w:rPr>
    </w:lvl>
    <w:lvl w:ilvl="1" w:tplc="041B0019" w:tentative="1">
      <w:start w:val="1"/>
      <w:numFmt w:val="lowerLetter"/>
      <w:lvlText w:val="%2."/>
      <w:lvlJc w:val="left"/>
      <w:pPr>
        <w:ind w:left="1799" w:hanging="360"/>
      </w:pPr>
    </w:lvl>
    <w:lvl w:ilvl="2" w:tplc="041B001B" w:tentative="1">
      <w:start w:val="1"/>
      <w:numFmt w:val="lowerRoman"/>
      <w:lvlText w:val="%3."/>
      <w:lvlJc w:val="right"/>
      <w:pPr>
        <w:ind w:left="2519" w:hanging="180"/>
      </w:pPr>
    </w:lvl>
    <w:lvl w:ilvl="3" w:tplc="041B000F" w:tentative="1">
      <w:start w:val="1"/>
      <w:numFmt w:val="decimal"/>
      <w:lvlText w:val="%4."/>
      <w:lvlJc w:val="left"/>
      <w:pPr>
        <w:ind w:left="3239" w:hanging="360"/>
      </w:pPr>
    </w:lvl>
    <w:lvl w:ilvl="4" w:tplc="041B0019" w:tentative="1">
      <w:start w:val="1"/>
      <w:numFmt w:val="lowerLetter"/>
      <w:lvlText w:val="%5."/>
      <w:lvlJc w:val="left"/>
      <w:pPr>
        <w:ind w:left="3959" w:hanging="360"/>
      </w:pPr>
    </w:lvl>
    <w:lvl w:ilvl="5" w:tplc="041B001B" w:tentative="1">
      <w:start w:val="1"/>
      <w:numFmt w:val="lowerRoman"/>
      <w:lvlText w:val="%6."/>
      <w:lvlJc w:val="right"/>
      <w:pPr>
        <w:ind w:left="4679" w:hanging="180"/>
      </w:pPr>
    </w:lvl>
    <w:lvl w:ilvl="6" w:tplc="041B000F" w:tentative="1">
      <w:start w:val="1"/>
      <w:numFmt w:val="decimal"/>
      <w:lvlText w:val="%7."/>
      <w:lvlJc w:val="left"/>
      <w:pPr>
        <w:ind w:left="5399" w:hanging="360"/>
      </w:pPr>
    </w:lvl>
    <w:lvl w:ilvl="7" w:tplc="041B0019" w:tentative="1">
      <w:start w:val="1"/>
      <w:numFmt w:val="lowerLetter"/>
      <w:lvlText w:val="%8."/>
      <w:lvlJc w:val="left"/>
      <w:pPr>
        <w:ind w:left="6119" w:hanging="360"/>
      </w:pPr>
    </w:lvl>
    <w:lvl w:ilvl="8" w:tplc="041B001B" w:tentative="1">
      <w:start w:val="1"/>
      <w:numFmt w:val="lowerRoman"/>
      <w:lvlText w:val="%9."/>
      <w:lvlJc w:val="right"/>
      <w:pPr>
        <w:ind w:left="6839" w:hanging="180"/>
      </w:pPr>
    </w:lvl>
  </w:abstractNum>
  <w:abstractNum w:abstractNumId="10">
    <w:nsid w:val="052A4E36"/>
    <w:multiLevelType w:val="hybridMultilevel"/>
    <w:tmpl w:val="01C89C7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nsid w:val="054F4C5A"/>
    <w:multiLevelType w:val="hybridMultilevel"/>
    <w:tmpl w:val="078C0168"/>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6F08285C">
      <w:start w:val="1"/>
      <w:numFmt w:val="lowerLetter"/>
      <w:lvlText w:val="%4)"/>
      <w:lvlJc w:val="left"/>
      <w:pPr>
        <w:ind w:left="3240" w:hanging="72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062B3E29"/>
    <w:multiLevelType w:val="hybridMultilevel"/>
    <w:tmpl w:val="8C981C9A"/>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4">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0AB61466"/>
    <w:multiLevelType w:val="hybridMultilevel"/>
    <w:tmpl w:val="853026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0B5D12F5"/>
    <w:multiLevelType w:val="hybridMultilevel"/>
    <w:tmpl w:val="3A6A5E4E"/>
    <w:lvl w:ilvl="0" w:tplc="6AA6E5F0">
      <w:numFmt w:val="bullet"/>
      <w:lvlText w:val="-"/>
      <w:lvlJc w:val="left"/>
      <w:pPr>
        <w:ind w:left="1080" w:hanging="360"/>
      </w:pPr>
      <w:rPr>
        <w:rFonts w:ascii="Arial Narrow" w:eastAsia="Times New Roman" w:hAnsi="Arial Narrow" w:cs="Mangal" w:hint="default"/>
      </w:rPr>
    </w:lvl>
    <w:lvl w:ilvl="1" w:tplc="6E86A050">
      <w:numFmt w:val="bullet"/>
      <w:lvlText w:val="•"/>
      <w:lvlJc w:val="left"/>
      <w:pPr>
        <w:ind w:left="2160" w:hanging="720"/>
      </w:pPr>
      <w:rPr>
        <w:rFonts w:ascii="Arial" w:eastAsia="Times New Roman"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CA54A40"/>
    <w:multiLevelType w:val="hybridMultilevel"/>
    <w:tmpl w:val="630C33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19">
    <w:nsid w:val="0D360CB3"/>
    <w:multiLevelType w:val="hybridMultilevel"/>
    <w:tmpl w:val="7266431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0D645E0A"/>
    <w:multiLevelType w:val="hybridMultilevel"/>
    <w:tmpl w:val="4C68A170"/>
    <w:lvl w:ilvl="0" w:tplc="041B0017">
      <w:start w:val="1"/>
      <w:numFmt w:val="lowerLetter"/>
      <w:lvlText w:val="%1)"/>
      <w:lvlJc w:val="left"/>
      <w:pPr>
        <w:ind w:left="1571" w:hanging="360"/>
      </w:pPr>
    </w:lvl>
    <w:lvl w:ilvl="1" w:tplc="041B0017">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21">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4">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12981604"/>
    <w:multiLevelType w:val="hybridMultilevel"/>
    <w:tmpl w:val="68E0DE1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27">
    <w:nsid w:val="13ED2CF7"/>
    <w:multiLevelType w:val="hybridMultilevel"/>
    <w:tmpl w:val="811A37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30">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1">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15C844E2"/>
    <w:multiLevelType w:val="hybridMultilevel"/>
    <w:tmpl w:val="90909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5">
    <w:nsid w:val="16AE4AD5"/>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16"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6">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187735FB"/>
    <w:multiLevelType w:val="hybridMultilevel"/>
    <w:tmpl w:val="237E0426"/>
    <w:lvl w:ilvl="0" w:tplc="6C6026C6">
      <w:start w:val="1"/>
      <w:numFmt w:val="bullet"/>
      <w:lvlText w:val=""/>
      <w:lvlJc w:val="left"/>
      <w:pPr>
        <w:tabs>
          <w:tab w:val="num" w:pos="305"/>
        </w:tabs>
        <w:ind w:left="305" w:hanging="360"/>
      </w:pPr>
      <w:rPr>
        <w:rFonts w:ascii="Symbol" w:hAnsi="Symbol" w:hint="default"/>
        <w:color w:val="auto"/>
      </w:rPr>
    </w:lvl>
    <w:lvl w:ilvl="1" w:tplc="041B0003" w:tentative="1">
      <w:start w:val="1"/>
      <w:numFmt w:val="bullet"/>
      <w:lvlText w:val="o"/>
      <w:lvlJc w:val="left"/>
      <w:pPr>
        <w:ind w:left="1385" w:hanging="360"/>
      </w:pPr>
      <w:rPr>
        <w:rFonts w:ascii="Courier New" w:hAnsi="Courier New" w:cs="Courier New" w:hint="default"/>
      </w:rPr>
    </w:lvl>
    <w:lvl w:ilvl="2" w:tplc="041B0005" w:tentative="1">
      <w:start w:val="1"/>
      <w:numFmt w:val="bullet"/>
      <w:lvlText w:val=""/>
      <w:lvlJc w:val="left"/>
      <w:pPr>
        <w:ind w:left="2105" w:hanging="360"/>
      </w:pPr>
      <w:rPr>
        <w:rFonts w:ascii="Wingdings" w:hAnsi="Wingdings" w:hint="default"/>
      </w:rPr>
    </w:lvl>
    <w:lvl w:ilvl="3" w:tplc="041B0001" w:tentative="1">
      <w:start w:val="1"/>
      <w:numFmt w:val="bullet"/>
      <w:lvlText w:val=""/>
      <w:lvlJc w:val="left"/>
      <w:pPr>
        <w:ind w:left="2825" w:hanging="360"/>
      </w:pPr>
      <w:rPr>
        <w:rFonts w:ascii="Symbol" w:hAnsi="Symbol" w:hint="default"/>
      </w:rPr>
    </w:lvl>
    <w:lvl w:ilvl="4" w:tplc="041B0003" w:tentative="1">
      <w:start w:val="1"/>
      <w:numFmt w:val="bullet"/>
      <w:lvlText w:val="o"/>
      <w:lvlJc w:val="left"/>
      <w:pPr>
        <w:ind w:left="3545" w:hanging="360"/>
      </w:pPr>
      <w:rPr>
        <w:rFonts w:ascii="Courier New" w:hAnsi="Courier New" w:cs="Courier New" w:hint="default"/>
      </w:rPr>
    </w:lvl>
    <w:lvl w:ilvl="5" w:tplc="041B0005" w:tentative="1">
      <w:start w:val="1"/>
      <w:numFmt w:val="bullet"/>
      <w:lvlText w:val=""/>
      <w:lvlJc w:val="left"/>
      <w:pPr>
        <w:ind w:left="4265" w:hanging="360"/>
      </w:pPr>
      <w:rPr>
        <w:rFonts w:ascii="Wingdings" w:hAnsi="Wingdings" w:hint="default"/>
      </w:rPr>
    </w:lvl>
    <w:lvl w:ilvl="6" w:tplc="041B0001" w:tentative="1">
      <w:start w:val="1"/>
      <w:numFmt w:val="bullet"/>
      <w:lvlText w:val=""/>
      <w:lvlJc w:val="left"/>
      <w:pPr>
        <w:ind w:left="4985" w:hanging="360"/>
      </w:pPr>
      <w:rPr>
        <w:rFonts w:ascii="Symbol" w:hAnsi="Symbol" w:hint="default"/>
      </w:rPr>
    </w:lvl>
    <w:lvl w:ilvl="7" w:tplc="041B0003" w:tentative="1">
      <w:start w:val="1"/>
      <w:numFmt w:val="bullet"/>
      <w:lvlText w:val="o"/>
      <w:lvlJc w:val="left"/>
      <w:pPr>
        <w:ind w:left="5705" w:hanging="360"/>
      </w:pPr>
      <w:rPr>
        <w:rFonts w:ascii="Courier New" w:hAnsi="Courier New" w:cs="Courier New" w:hint="default"/>
      </w:rPr>
    </w:lvl>
    <w:lvl w:ilvl="8" w:tplc="041B0005" w:tentative="1">
      <w:start w:val="1"/>
      <w:numFmt w:val="bullet"/>
      <w:lvlText w:val=""/>
      <w:lvlJc w:val="left"/>
      <w:pPr>
        <w:ind w:left="6425" w:hanging="360"/>
      </w:pPr>
      <w:rPr>
        <w:rFonts w:ascii="Wingdings" w:hAnsi="Wingdings" w:hint="default"/>
      </w:rPr>
    </w:lvl>
  </w:abstractNum>
  <w:abstractNum w:abstractNumId="38">
    <w:nsid w:val="18C5793A"/>
    <w:multiLevelType w:val="hybridMultilevel"/>
    <w:tmpl w:val="A7D2B420"/>
    <w:lvl w:ilvl="0" w:tplc="2A90657C">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40">
    <w:nsid w:val="1A957D02"/>
    <w:multiLevelType w:val="hybridMultilevel"/>
    <w:tmpl w:val="0EF422A6"/>
    <w:lvl w:ilvl="0" w:tplc="BC88650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1B36214A"/>
    <w:multiLevelType w:val="hybridMultilevel"/>
    <w:tmpl w:val="50B00352"/>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CD66729C">
      <w:start w:val="1"/>
      <w:numFmt w:val="lowerLetter"/>
      <w:lvlText w:val="%3)"/>
      <w:lvlJc w:val="left"/>
      <w:pPr>
        <w:ind w:left="2385" w:hanging="405"/>
      </w:pPr>
      <w:rPr>
        <w:rFonts w:cs="Times New Roman" w:hint="default"/>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2">
    <w:nsid w:val="1B427804"/>
    <w:multiLevelType w:val="multilevel"/>
    <w:tmpl w:val="1E7CF17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1ED501CE"/>
    <w:multiLevelType w:val="hybridMultilevel"/>
    <w:tmpl w:val="15A6F3B4"/>
    <w:lvl w:ilvl="0" w:tplc="041B000F">
      <w:start w:val="1"/>
      <w:numFmt w:val="decimal"/>
      <w:lvlText w:val="%1."/>
      <w:lvlJc w:val="left"/>
      <w:pPr>
        <w:ind w:left="4897" w:hanging="360"/>
      </w:pPr>
      <w:rPr>
        <w:rFont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6">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nsid w:val="1FDA2963"/>
    <w:multiLevelType w:val="hybridMultilevel"/>
    <w:tmpl w:val="E7EA940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23F06849"/>
    <w:multiLevelType w:val="hybridMultilevel"/>
    <w:tmpl w:val="B18CF198"/>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3">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54">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8">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nsid w:val="2C073A13"/>
    <w:multiLevelType w:val="hybridMultilevel"/>
    <w:tmpl w:val="60AAEE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nsid w:val="2C091EAE"/>
    <w:multiLevelType w:val="hybridMultilevel"/>
    <w:tmpl w:val="81E476B4"/>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nsid w:val="2D8F1423"/>
    <w:multiLevelType w:val="hybridMultilevel"/>
    <w:tmpl w:val="67B0293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3">
    <w:nsid w:val="302E7EDE"/>
    <w:multiLevelType w:val="hybridMultilevel"/>
    <w:tmpl w:val="8BA82728"/>
    <w:lvl w:ilvl="0" w:tplc="CF6A8A0E">
      <w:start w:val="110"/>
      <w:numFmt w:val="bullet"/>
      <w:lvlText w:val="-"/>
      <w:lvlJc w:val="left"/>
      <w:pPr>
        <w:ind w:left="720" w:hanging="360"/>
      </w:pPr>
      <w:rPr>
        <w:rFonts w:ascii="Times New Roman" w:eastAsia="Arial"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65">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66">
    <w:nsid w:val="319A13D2"/>
    <w:multiLevelType w:val="hybridMultilevel"/>
    <w:tmpl w:val="F9A00548"/>
    <w:lvl w:ilvl="0" w:tplc="041B0017">
      <w:start w:val="1"/>
      <w:numFmt w:val="lowerLetter"/>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67">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nsid w:val="35524656"/>
    <w:multiLevelType w:val="hybridMultilevel"/>
    <w:tmpl w:val="0930D0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3853123E"/>
    <w:multiLevelType w:val="hybridMultilevel"/>
    <w:tmpl w:val="8C7C1328"/>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4EAC6BDC">
      <w:start w:val="13"/>
      <w:numFmt w:val="bullet"/>
      <w:lvlText w:val="-"/>
      <w:lvlJc w:val="left"/>
      <w:pPr>
        <w:ind w:left="1069" w:hanging="360"/>
      </w:pPr>
      <w:rPr>
        <w:rFonts w:ascii="Times New Roman" w:eastAsia="Times New Roman" w:hAnsi="Times New Roman" w:cs="Times New Roman"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nsid w:val="3A021593"/>
    <w:multiLevelType w:val="hybridMultilevel"/>
    <w:tmpl w:val="8DD0D3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3">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4">
    <w:nsid w:val="3C264DF3"/>
    <w:multiLevelType w:val="hybridMultilevel"/>
    <w:tmpl w:val="65840754"/>
    <w:lvl w:ilvl="0" w:tplc="041B000F">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5">
    <w:nsid w:val="3C390D32"/>
    <w:multiLevelType w:val="hybridMultilevel"/>
    <w:tmpl w:val="66565E9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nsid w:val="3F7B055B"/>
    <w:multiLevelType w:val="multilevel"/>
    <w:tmpl w:val="04090025"/>
    <w:lvl w:ilvl="0">
      <w:start w:val="1"/>
      <w:numFmt w:val="decimal"/>
      <w:pStyle w:val="Nadpis1"/>
      <w:lvlText w:val="%1"/>
      <w:lvlJc w:val="left"/>
      <w:pPr>
        <w:ind w:left="716" w:hanging="432"/>
      </w:pPr>
    </w:lvl>
    <w:lvl w:ilvl="1">
      <w:start w:val="1"/>
      <w:numFmt w:val="decimal"/>
      <w:pStyle w:val="Nadpis2"/>
      <w:lvlText w:val="%1.%2"/>
      <w:lvlJc w:val="left"/>
      <w:pPr>
        <w:ind w:left="1286" w:hanging="576"/>
      </w:pPr>
    </w:lvl>
    <w:lvl w:ilvl="2">
      <w:start w:val="1"/>
      <w:numFmt w:val="decimal"/>
      <w:pStyle w:val="Nadpis3"/>
      <w:lvlText w:val="%1.%2.%3"/>
      <w:lvlJc w:val="left"/>
      <w:pPr>
        <w:ind w:left="1288"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8">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1">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43C06FE3"/>
    <w:multiLevelType w:val="hybridMultilevel"/>
    <w:tmpl w:val="2D1CFCC6"/>
    <w:lvl w:ilvl="0" w:tplc="CD66729C">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3">
    <w:nsid w:val="44302512"/>
    <w:multiLevelType w:val="hybridMultilevel"/>
    <w:tmpl w:val="A4C0DE98"/>
    <w:lvl w:ilvl="0" w:tplc="2140E252">
      <w:start w:val="1"/>
      <w:numFmt w:val="bullet"/>
      <w:lvlText w:val=""/>
      <w:lvlJc w:val="left"/>
      <w:pPr>
        <w:ind w:left="761" w:hanging="360"/>
      </w:pPr>
      <w:rPr>
        <w:rFonts w:ascii="Symbol" w:hAnsi="Symbol" w:hint="default"/>
      </w:rPr>
    </w:lvl>
    <w:lvl w:ilvl="1" w:tplc="041B0003">
      <w:start w:val="1"/>
      <w:numFmt w:val="bullet"/>
      <w:lvlText w:val="o"/>
      <w:lvlJc w:val="left"/>
      <w:pPr>
        <w:ind w:left="1481" w:hanging="360"/>
      </w:pPr>
      <w:rPr>
        <w:rFonts w:ascii="Courier New" w:hAnsi="Courier New" w:hint="default"/>
      </w:rPr>
    </w:lvl>
    <w:lvl w:ilvl="2" w:tplc="041B0005">
      <w:start w:val="1"/>
      <w:numFmt w:val="bullet"/>
      <w:lvlText w:val=""/>
      <w:lvlJc w:val="left"/>
      <w:pPr>
        <w:ind w:left="2201" w:hanging="360"/>
      </w:pPr>
      <w:rPr>
        <w:rFonts w:ascii="Wingdings" w:hAnsi="Wingdings" w:hint="default"/>
      </w:rPr>
    </w:lvl>
    <w:lvl w:ilvl="3" w:tplc="041B0001">
      <w:start w:val="1"/>
      <w:numFmt w:val="bullet"/>
      <w:lvlText w:val=""/>
      <w:lvlJc w:val="left"/>
      <w:pPr>
        <w:ind w:left="2921" w:hanging="360"/>
      </w:pPr>
      <w:rPr>
        <w:rFonts w:ascii="Symbol" w:hAnsi="Symbol" w:hint="default"/>
      </w:rPr>
    </w:lvl>
    <w:lvl w:ilvl="4" w:tplc="041B0003" w:tentative="1">
      <w:start w:val="1"/>
      <w:numFmt w:val="bullet"/>
      <w:lvlText w:val="o"/>
      <w:lvlJc w:val="left"/>
      <w:pPr>
        <w:ind w:left="3641" w:hanging="360"/>
      </w:pPr>
      <w:rPr>
        <w:rFonts w:ascii="Courier New" w:hAnsi="Courier New" w:hint="default"/>
      </w:rPr>
    </w:lvl>
    <w:lvl w:ilvl="5" w:tplc="041B0005" w:tentative="1">
      <w:start w:val="1"/>
      <w:numFmt w:val="bullet"/>
      <w:lvlText w:val=""/>
      <w:lvlJc w:val="left"/>
      <w:pPr>
        <w:ind w:left="4361" w:hanging="360"/>
      </w:pPr>
      <w:rPr>
        <w:rFonts w:ascii="Wingdings" w:hAnsi="Wingdings" w:hint="default"/>
      </w:rPr>
    </w:lvl>
    <w:lvl w:ilvl="6" w:tplc="041B0001" w:tentative="1">
      <w:start w:val="1"/>
      <w:numFmt w:val="bullet"/>
      <w:lvlText w:val=""/>
      <w:lvlJc w:val="left"/>
      <w:pPr>
        <w:ind w:left="5081" w:hanging="360"/>
      </w:pPr>
      <w:rPr>
        <w:rFonts w:ascii="Symbol" w:hAnsi="Symbol" w:hint="default"/>
      </w:rPr>
    </w:lvl>
    <w:lvl w:ilvl="7" w:tplc="041B0003" w:tentative="1">
      <w:start w:val="1"/>
      <w:numFmt w:val="bullet"/>
      <w:lvlText w:val="o"/>
      <w:lvlJc w:val="left"/>
      <w:pPr>
        <w:ind w:left="5801" w:hanging="360"/>
      </w:pPr>
      <w:rPr>
        <w:rFonts w:ascii="Courier New" w:hAnsi="Courier New" w:hint="default"/>
      </w:rPr>
    </w:lvl>
    <w:lvl w:ilvl="8" w:tplc="041B0005" w:tentative="1">
      <w:start w:val="1"/>
      <w:numFmt w:val="bullet"/>
      <w:lvlText w:val=""/>
      <w:lvlJc w:val="left"/>
      <w:pPr>
        <w:ind w:left="6521" w:hanging="360"/>
      </w:pPr>
      <w:rPr>
        <w:rFonts w:ascii="Wingdings" w:hAnsi="Wingdings" w:hint="default"/>
      </w:rPr>
    </w:lvl>
  </w:abstractNum>
  <w:abstractNum w:abstractNumId="84">
    <w:nsid w:val="468E705C"/>
    <w:multiLevelType w:val="hybridMultilevel"/>
    <w:tmpl w:val="79DC859E"/>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85">
    <w:nsid w:val="471A7576"/>
    <w:multiLevelType w:val="hybridMultilevel"/>
    <w:tmpl w:val="17E28062"/>
    <w:lvl w:ilvl="0" w:tplc="041B0015">
      <w:start w:val="1"/>
      <w:numFmt w:val="upp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6">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87">
    <w:nsid w:val="479609F8"/>
    <w:multiLevelType w:val="hybridMultilevel"/>
    <w:tmpl w:val="6674DCA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8">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4AA31CE7"/>
    <w:multiLevelType w:val="hybridMultilevel"/>
    <w:tmpl w:val="617C39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nsid w:val="4AEE3FF7"/>
    <w:multiLevelType w:val="hybridMultilevel"/>
    <w:tmpl w:val="639E0840"/>
    <w:lvl w:ilvl="0" w:tplc="041B001B">
      <w:start w:val="1"/>
      <w:numFmt w:val="lowerRoman"/>
      <w:lvlText w:val="%1."/>
      <w:lvlJc w:val="righ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91">
    <w:nsid w:val="4BD02523"/>
    <w:multiLevelType w:val="hybridMultilevel"/>
    <w:tmpl w:val="B02AAB58"/>
    <w:lvl w:ilvl="0" w:tplc="041B000F">
      <w:start w:val="1"/>
      <w:numFmt w:val="decimal"/>
      <w:lvlText w:val="%1."/>
      <w:lvlJc w:val="left"/>
      <w:pPr>
        <w:ind w:left="1004" w:hanging="360"/>
      </w:pPr>
    </w:lvl>
    <w:lvl w:ilvl="1" w:tplc="BC583132">
      <w:start w:val="1"/>
      <w:numFmt w:val="lowerLetter"/>
      <w:lvlText w:val="%2)"/>
      <w:lvlJc w:val="left"/>
      <w:pPr>
        <w:ind w:left="1724" w:hanging="360"/>
      </w:pPr>
      <w:rPr>
        <w:rFonts w:hint="default"/>
      </w:r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92">
    <w:nsid w:val="4BE96B3B"/>
    <w:multiLevelType w:val="hybridMultilevel"/>
    <w:tmpl w:val="1C5AF6D6"/>
    <w:lvl w:ilvl="0" w:tplc="041B000F">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93">
    <w:nsid w:val="4BFA70D7"/>
    <w:multiLevelType w:val="multilevel"/>
    <w:tmpl w:val="2BDC1B1A"/>
    <w:lvl w:ilvl="0">
      <w:start w:val="3"/>
      <w:numFmt w:val="decimal"/>
      <w:lvlText w:val="%1"/>
      <w:lvlJc w:val="left"/>
      <w:pPr>
        <w:ind w:left="360" w:hanging="360"/>
      </w:pPr>
      <w:rPr>
        <w:rFonts w:hint="default"/>
      </w:rPr>
    </w:lvl>
    <w:lvl w:ilvl="1">
      <w:start w:val="1"/>
      <w:numFmt w:val="bullet"/>
      <w:pStyle w:val="Bulletslevel1"/>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94">
    <w:nsid w:val="4CE65192"/>
    <w:multiLevelType w:val="hybridMultilevel"/>
    <w:tmpl w:val="37E23106"/>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95">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96">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4EDD298A"/>
    <w:multiLevelType w:val="hybridMultilevel"/>
    <w:tmpl w:val="A58427E2"/>
    <w:lvl w:ilvl="0" w:tplc="E0780E72">
      <w:numFmt w:val="bullet"/>
      <w:lvlText w:val="-"/>
      <w:lvlJc w:val="left"/>
      <w:pPr>
        <w:ind w:left="1287" w:hanging="360"/>
      </w:pPr>
      <w:rPr>
        <w:rFonts w:ascii="Times New Roman" w:eastAsia="Times New Roman" w:hAnsi="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98">
    <w:nsid w:val="4EE43ADE"/>
    <w:multiLevelType w:val="hybridMultilevel"/>
    <w:tmpl w:val="CCD82FA2"/>
    <w:lvl w:ilvl="0" w:tplc="559C918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nsid w:val="50E0608B"/>
    <w:multiLevelType w:val="hybridMultilevel"/>
    <w:tmpl w:val="161C83A4"/>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0">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01">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nsid w:val="519C0474"/>
    <w:multiLevelType w:val="hybridMultilevel"/>
    <w:tmpl w:val="E890994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3">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4">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5">
    <w:nsid w:val="53D839B1"/>
    <w:multiLevelType w:val="hybridMultilevel"/>
    <w:tmpl w:val="032E5BDA"/>
    <w:lvl w:ilvl="0" w:tplc="041B0015">
      <w:start w:val="1"/>
      <w:numFmt w:val="upperLetter"/>
      <w:lvlText w:val="%1."/>
      <w:lvlJc w:val="left"/>
      <w:pPr>
        <w:ind w:left="720" w:hanging="360"/>
      </w:pPr>
    </w:lvl>
    <w:lvl w:ilvl="1" w:tplc="328694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6">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7">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9">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nsid w:val="57471A08"/>
    <w:multiLevelType w:val="hybridMultilevel"/>
    <w:tmpl w:val="A87041F4"/>
    <w:lvl w:ilvl="0" w:tplc="CF6A8A0E">
      <w:start w:val="110"/>
      <w:numFmt w:val="bullet"/>
      <w:lvlText w:val="-"/>
      <w:lvlJc w:val="left"/>
      <w:pPr>
        <w:ind w:left="720" w:hanging="360"/>
      </w:pPr>
      <w:rPr>
        <w:rFonts w:ascii="Times New Roman" w:eastAsia="Arial"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1">
    <w:nsid w:val="576E7094"/>
    <w:multiLevelType w:val="hybridMultilevel"/>
    <w:tmpl w:val="64F0E8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59EC7055"/>
    <w:multiLevelType w:val="hybridMultilevel"/>
    <w:tmpl w:val="96DE4552"/>
    <w:lvl w:ilvl="0" w:tplc="041B0017">
      <w:start w:val="1"/>
      <w:numFmt w:val="lowerLetter"/>
      <w:lvlText w:val="%1)"/>
      <w:lvlJc w:val="left"/>
      <w:pPr>
        <w:ind w:left="1571" w:hanging="360"/>
      </w:p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114">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5">
    <w:nsid w:val="5EB5039C"/>
    <w:multiLevelType w:val="hybridMultilevel"/>
    <w:tmpl w:val="2B5CCD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6">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7">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8">
    <w:nsid w:val="6083573A"/>
    <w:multiLevelType w:val="hybridMultilevel"/>
    <w:tmpl w:val="C34E2C9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20">
    <w:nsid w:val="625769A8"/>
    <w:multiLevelType w:val="hybridMultilevel"/>
    <w:tmpl w:val="4F62E312"/>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1">
    <w:nsid w:val="62732FDA"/>
    <w:multiLevelType w:val="hybridMultilevel"/>
    <w:tmpl w:val="E02CAAE2"/>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3">
    <w:nsid w:val="636B3D13"/>
    <w:multiLevelType w:val="hybridMultilevel"/>
    <w:tmpl w:val="76DE9178"/>
    <w:lvl w:ilvl="0" w:tplc="E0780E72">
      <w:numFmt w:val="bullet"/>
      <w:lvlText w:val="-"/>
      <w:lvlJc w:val="left"/>
      <w:pPr>
        <w:ind w:left="1287" w:hanging="360"/>
      </w:pPr>
      <w:rPr>
        <w:rFonts w:ascii="Times New Roman" w:eastAsia="Times New Roman" w:hAnsi="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24">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6">
    <w:nsid w:val="65BA5D5D"/>
    <w:multiLevelType w:val="hybridMultilevel"/>
    <w:tmpl w:val="14F68D8C"/>
    <w:lvl w:ilvl="0" w:tplc="6AA6E5F0">
      <w:numFmt w:val="bullet"/>
      <w:lvlText w:val="-"/>
      <w:lvlJc w:val="left"/>
      <w:pPr>
        <w:ind w:left="1004" w:hanging="360"/>
      </w:pPr>
      <w:rPr>
        <w:rFonts w:ascii="Arial Narrow" w:eastAsia="Times New Roman" w:hAnsi="Arial Narrow" w:cs="Mang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27">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8">
    <w:nsid w:val="673F296D"/>
    <w:multiLevelType w:val="hybridMultilevel"/>
    <w:tmpl w:val="0B226978"/>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9">
    <w:nsid w:val="677F3CA6"/>
    <w:multiLevelType w:val="hybridMultilevel"/>
    <w:tmpl w:val="276C9EA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2">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3">
    <w:nsid w:val="6B3D5965"/>
    <w:multiLevelType w:val="hybridMultilevel"/>
    <w:tmpl w:val="91DAC77E"/>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4">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nsid w:val="6BCC421B"/>
    <w:multiLevelType w:val="hybridMultilevel"/>
    <w:tmpl w:val="E85A57D6"/>
    <w:lvl w:ilvl="0" w:tplc="5A32CD86">
      <w:numFmt w:val="bullet"/>
      <w:lvlText w:val="-"/>
      <w:lvlJc w:val="left"/>
      <w:pPr>
        <w:ind w:left="501" w:hanging="360"/>
      </w:pPr>
      <w:rPr>
        <w:rFonts w:ascii="Times New Roman" w:eastAsia="Times New Roman" w:hAnsi="Times New Roman" w:cs="Times New Roman" w:hint="default"/>
      </w:rPr>
    </w:lvl>
    <w:lvl w:ilvl="1" w:tplc="6AA6E5F0">
      <w:numFmt w:val="bullet"/>
      <w:lvlText w:val="-"/>
      <w:lvlJc w:val="left"/>
      <w:pPr>
        <w:ind w:left="1440" w:hanging="360"/>
      </w:pPr>
      <w:rPr>
        <w:rFonts w:ascii="Arial Narrow" w:eastAsia="Times New Roman" w:hAnsi="Arial Narrow" w:cs="Mangal"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36">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7">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8">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39">
    <w:nsid w:val="6F8B00E9"/>
    <w:multiLevelType w:val="hybridMultilevel"/>
    <w:tmpl w:val="68C0EA0C"/>
    <w:lvl w:ilvl="0" w:tplc="E708AF32">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0">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1">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143">
    <w:nsid w:val="715D5BED"/>
    <w:multiLevelType w:val="hybridMultilevel"/>
    <w:tmpl w:val="C2721B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4">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5">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6">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7">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nsid w:val="736535A5"/>
    <w:multiLevelType w:val="hybridMultilevel"/>
    <w:tmpl w:val="94D4FA20"/>
    <w:lvl w:ilvl="0" w:tplc="5A5834E6">
      <w:start w:val="3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9">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76061F31"/>
    <w:multiLevelType w:val="hybridMultilevel"/>
    <w:tmpl w:val="CA244374"/>
    <w:lvl w:ilvl="0" w:tplc="041B0017">
      <w:start w:val="1"/>
      <w:numFmt w:val="lowerLetter"/>
      <w:lvlText w:val="%1)"/>
      <w:lvlJc w:val="left"/>
      <w:pPr>
        <w:ind w:left="1785" w:hanging="360"/>
      </w:p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152">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3">
    <w:nsid w:val="7A874FB6"/>
    <w:multiLevelType w:val="hybridMultilevel"/>
    <w:tmpl w:val="2578E322"/>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4">
    <w:nsid w:val="7BBE0A9D"/>
    <w:multiLevelType w:val="hybridMultilevel"/>
    <w:tmpl w:val="514057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5">
    <w:nsid w:val="7BC165D1"/>
    <w:multiLevelType w:val="multilevel"/>
    <w:tmpl w:val="B93CAC40"/>
    <w:lvl w:ilvl="0">
      <w:start w:val="1"/>
      <w:numFmt w:val="decimal"/>
      <w:lvlText w:val="%1."/>
      <w:lvlJc w:val="left"/>
      <w:pPr>
        <w:tabs>
          <w:tab w:val="num" w:pos="720"/>
        </w:tabs>
        <w:ind w:left="720" w:hanging="360"/>
      </w:pPr>
      <w:rPr>
        <w:rFonts w:cs="Times New Roman" w:hint="default"/>
        <w:b w:val="0"/>
        <w:color w:val="auto"/>
      </w:rPr>
    </w:lvl>
    <w:lvl w:ilvl="1">
      <w:start w:val="1"/>
      <w:numFmt w:val="lowerLetter"/>
      <w:lvlText w:val="%2)"/>
      <w:lvlJc w:val="left"/>
      <w:pPr>
        <w:ind w:left="720" w:hanging="360"/>
      </w:pPr>
      <w:rPr>
        <w:rFonts w:cs="Times New Roman" w:hint="default"/>
        <w:b w:val="0"/>
      </w:rPr>
    </w:lvl>
    <w:lvl w:ilvl="2">
      <w:start w:val="1"/>
      <w:numFmt w:val="decimal"/>
      <w:isLgl/>
      <w:lvlText w:val="%1.%2.%3"/>
      <w:lvlJc w:val="left"/>
      <w:pPr>
        <w:ind w:left="720" w:hanging="360"/>
      </w:pPr>
      <w:rPr>
        <w:rFonts w:cs="Times New Roman" w:hint="default"/>
        <w:b/>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080" w:hanging="72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440" w:hanging="1080"/>
      </w:pPr>
      <w:rPr>
        <w:rFonts w:cs="Times New Roman" w:hint="default"/>
        <w:b/>
      </w:rPr>
    </w:lvl>
    <w:lvl w:ilvl="7">
      <w:start w:val="1"/>
      <w:numFmt w:val="decimal"/>
      <w:isLgl/>
      <w:lvlText w:val="%1.%2.%3.%4.%5.%6.%7.%8"/>
      <w:lvlJc w:val="left"/>
      <w:pPr>
        <w:ind w:left="1440" w:hanging="1080"/>
      </w:pPr>
      <w:rPr>
        <w:rFonts w:cs="Times New Roman" w:hint="default"/>
        <w:b/>
      </w:rPr>
    </w:lvl>
    <w:lvl w:ilvl="8">
      <w:start w:val="1"/>
      <w:numFmt w:val="decimal"/>
      <w:isLgl/>
      <w:lvlText w:val="%1.%2.%3.%4.%5.%6.%7.%8.%9"/>
      <w:lvlJc w:val="left"/>
      <w:pPr>
        <w:ind w:left="1800" w:hanging="1440"/>
      </w:pPr>
      <w:rPr>
        <w:rFonts w:cs="Times New Roman" w:hint="default"/>
        <w:b/>
      </w:rPr>
    </w:lvl>
  </w:abstractNum>
  <w:abstractNum w:abstractNumId="156">
    <w:nsid w:val="7C7B589B"/>
    <w:multiLevelType w:val="hybridMultilevel"/>
    <w:tmpl w:val="252EA9FA"/>
    <w:lvl w:ilvl="0" w:tplc="53820406">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7">
    <w:nsid w:val="7D724922"/>
    <w:multiLevelType w:val="hybridMultilevel"/>
    <w:tmpl w:val="E2CC66C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8">
    <w:nsid w:val="7F470F7D"/>
    <w:multiLevelType w:val="hybridMultilevel"/>
    <w:tmpl w:val="E260351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77"/>
  </w:num>
  <w:num w:numId="2">
    <w:abstractNumId w:val="32"/>
  </w:num>
  <w:num w:numId="3">
    <w:abstractNumId w:val="122"/>
  </w:num>
  <w:num w:numId="4">
    <w:abstractNumId w:val="26"/>
  </w:num>
  <w:num w:numId="5">
    <w:abstractNumId w:val="55"/>
  </w:num>
  <w:num w:numId="6">
    <w:abstractNumId w:val="153"/>
  </w:num>
  <w:num w:numId="7">
    <w:abstractNumId w:val="152"/>
  </w:num>
  <w:num w:numId="8">
    <w:abstractNumId w:val="109"/>
  </w:num>
  <w:num w:numId="9">
    <w:abstractNumId w:val="131"/>
  </w:num>
  <w:num w:numId="10">
    <w:abstractNumId w:val="67"/>
  </w:num>
  <w:num w:numId="11">
    <w:abstractNumId w:val="106"/>
  </w:num>
  <w:num w:numId="12">
    <w:abstractNumId w:val="140"/>
  </w:num>
  <w:num w:numId="13">
    <w:abstractNumId w:val="1"/>
  </w:num>
  <w:num w:numId="14">
    <w:abstractNumId w:val="39"/>
  </w:num>
  <w:num w:numId="15">
    <w:abstractNumId w:val="80"/>
  </w:num>
  <w:num w:numId="16">
    <w:abstractNumId w:val="11"/>
  </w:num>
  <w:num w:numId="17">
    <w:abstractNumId w:val="12"/>
  </w:num>
  <w:num w:numId="18">
    <w:abstractNumId w:val="76"/>
  </w:num>
  <w:num w:numId="19">
    <w:abstractNumId w:val="112"/>
  </w:num>
  <w:num w:numId="20">
    <w:abstractNumId w:val="36"/>
  </w:num>
  <w:num w:numId="21">
    <w:abstractNumId w:val="78"/>
  </w:num>
  <w:num w:numId="22">
    <w:abstractNumId w:val="96"/>
  </w:num>
  <w:num w:numId="23">
    <w:abstractNumId w:val="124"/>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01"/>
  </w:num>
  <w:num w:numId="28">
    <w:abstractNumId w:val="100"/>
  </w:num>
  <w:num w:numId="29">
    <w:abstractNumId w:val="132"/>
  </w:num>
  <w:num w:numId="30">
    <w:abstractNumId w:val="107"/>
  </w:num>
  <w:num w:numId="31">
    <w:abstractNumId w:val="147"/>
  </w:num>
  <w:num w:numId="32">
    <w:abstractNumId w:val="127"/>
  </w:num>
  <w:num w:numId="33">
    <w:abstractNumId w:val="136"/>
  </w:num>
  <w:num w:numId="34">
    <w:abstractNumId w:val="142"/>
  </w:num>
  <w:num w:numId="35">
    <w:abstractNumId w:val="54"/>
  </w:num>
  <w:num w:numId="36">
    <w:abstractNumId w:val="65"/>
  </w:num>
  <w:num w:numId="37">
    <w:abstractNumId w:val="62"/>
  </w:num>
  <w:num w:numId="38">
    <w:abstractNumId w:val="73"/>
  </w:num>
  <w:num w:numId="39">
    <w:abstractNumId w:val="93"/>
  </w:num>
  <w:num w:numId="40">
    <w:abstractNumId w:val="146"/>
  </w:num>
  <w:num w:numId="41">
    <w:abstractNumId w:val="2"/>
  </w:num>
  <w:num w:numId="42">
    <w:abstractNumId w:val="71"/>
  </w:num>
  <w:num w:numId="43">
    <w:abstractNumId w:val="7"/>
  </w:num>
  <w:num w:numId="44">
    <w:abstractNumId w:val="48"/>
  </w:num>
  <w:num w:numId="45">
    <w:abstractNumId w:val="119"/>
  </w:num>
  <w:num w:numId="46">
    <w:abstractNumId w:val="130"/>
  </w:num>
  <w:num w:numId="47">
    <w:abstractNumId w:val="69"/>
  </w:num>
  <w:num w:numId="48">
    <w:abstractNumId w:val="141"/>
  </w:num>
  <w:num w:numId="49">
    <w:abstractNumId w:val="47"/>
  </w:num>
  <w:num w:numId="50">
    <w:abstractNumId w:val="28"/>
  </w:num>
  <w:num w:numId="51">
    <w:abstractNumId w:val="14"/>
  </w:num>
  <w:num w:numId="52">
    <w:abstractNumId w:val="51"/>
  </w:num>
  <w:num w:numId="53">
    <w:abstractNumId w:val="33"/>
  </w:num>
  <w:num w:numId="54">
    <w:abstractNumId w:val="23"/>
  </w:num>
  <w:num w:numId="55">
    <w:abstractNumId w:val="104"/>
  </w:num>
  <w:num w:numId="56">
    <w:abstractNumId w:val="72"/>
  </w:num>
  <w:num w:numId="57">
    <w:abstractNumId w:val="56"/>
  </w:num>
  <w:num w:numId="58">
    <w:abstractNumId w:val="116"/>
  </w:num>
  <w:num w:numId="59">
    <w:abstractNumId w:val="125"/>
  </w:num>
  <w:num w:numId="60">
    <w:abstractNumId w:val="88"/>
  </w:num>
  <w:num w:numId="61">
    <w:abstractNumId w:val="8"/>
  </w:num>
  <w:num w:numId="62">
    <w:abstractNumId w:val="46"/>
  </w:num>
  <w:num w:numId="63">
    <w:abstractNumId w:val="53"/>
  </w:num>
  <w:num w:numId="64">
    <w:abstractNumId w:val="22"/>
  </w:num>
  <w:num w:numId="65">
    <w:abstractNumId w:val="103"/>
  </w:num>
  <w:num w:numId="66">
    <w:abstractNumId w:val="24"/>
  </w:num>
  <w:num w:numId="67">
    <w:abstractNumId w:val="144"/>
  </w:num>
  <w:num w:numId="68">
    <w:abstractNumId w:val="79"/>
  </w:num>
  <w:num w:numId="69">
    <w:abstractNumId w:val="43"/>
  </w:num>
  <w:num w:numId="70">
    <w:abstractNumId w:val="137"/>
  </w:num>
  <w:num w:numId="71">
    <w:abstractNumId w:val="21"/>
  </w:num>
  <w:num w:numId="72">
    <w:abstractNumId w:val="150"/>
  </w:num>
  <w:num w:numId="73">
    <w:abstractNumId w:val="29"/>
  </w:num>
  <w:num w:numId="74">
    <w:abstractNumId w:val="149"/>
  </w:num>
  <w:num w:numId="75">
    <w:abstractNumId w:val="57"/>
  </w:num>
  <w:num w:numId="76">
    <w:abstractNumId w:val="154"/>
  </w:num>
  <w:num w:numId="77">
    <w:abstractNumId w:val="58"/>
  </w:num>
  <w:num w:numId="78">
    <w:abstractNumId w:val="40"/>
  </w:num>
  <w:num w:numId="79">
    <w:abstractNumId w:val="134"/>
  </w:num>
  <w:num w:numId="80">
    <w:abstractNumId w:val="86"/>
  </w:num>
  <w:num w:numId="81">
    <w:abstractNumId w:val="16"/>
  </w:num>
  <w:num w:numId="82">
    <w:abstractNumId w:val="44"/>
  </w:num>
  <w:num w:numId="83">
    <w:abstractNumId w:val="31"/>
  </w:num>
  <w:num w:numId="84">
    <w:abstractNumId w:val="108"/>
  </w:num>
  <w:num w:numId="85">
    <w:abstractNumId w:val="81"/>
  </w:num>
  <w:num w:numId="86">
    <w:abstractNumId w:val="50"/>
  </w:num>
  <w:num w:numId="87">
    <w:abstractNumId w:val="3"/>
  </w:num>
  <w:num w:numId="88">
    <w:abstractNumId w:val="145"/>
  </w:num>
  <w:num w:numId="89">
    <w:abstractNumId w:val="18"/>
  </w:num>
  <w:num w:numId="90">
    <w:abstractNumId w:val="64"/>
  </w:num>
  <w:num w:numId="91">
    <w:abstractNumId w:val="120"/>
  </w:num>
  <w:num w:numId="92">
    <w:abstractNumId w:val="114"/>
  </w:num>
  <w:num w:numId="93">
    <w:abstractNumId w:val="59"/>
  </w:num>
  <w:num w:numId="94">
    <w:abstractNumId w:val="95"/>
  </w:num>
  <w:num w:numId="95">
    <w:abstractNumId w:val="5"/>
  </w:num>
  <w:num w:numId="96">
    <w:abstractNumId w:val="99"/>
  </w:num>
  <w:num w:numId="97">
    <w:abstractNumId w:val="135"/>
  </w:num>
  <w:num w:numId="98">
    <w:abstractNumId w:val="121"/>
  </w:num>
  <w:num w:numId="99">
    <w:abstractNumId w:val="17"/>
  </w:num>
  <w:num w:numId="100">
    <w:abstractNumId w:val="89"/>
  </w:num>
  <w:num w:numId="101">
    <w:abstractNumId w:val="151"/>
  </w:num>
  <w:num w:numId="102">
    <w:abstractNumId w:val="87"/>
  </w:num>
  <w:num w:numId="103">
    <w:abstractNumId w:val="90"/>
  </w:num>
  <w:num w:numId="104">
    <w:abstractNumId w:val="41"/>
  </w:num>
  <w:num w:numId="105">
    <w:abstractNumId w:val="118"/>
  </w:num>
  <w:num w:numId="106">
    <w:abstractNumId w:val="139"/>
  </w:num>
  <w:num w:numId="107">
    <w:abstractNumId w:val="84"/>
  </w:num>
  <w:num w:numId="108">
    <w:abstractNumId w:val="37"/>
  </w:num>
  <w:num w:numId="109">
    <w:abstractNumId w:val="157"/>
  </w:num>
  <w:num w:numId="110">
    <w:abstractNumId w:val="102"/>
  </w:num>
  <w:num w:numId="111">
    <w:abstractNumId w:val="98"/>
  </w:num>
  <w:num w:numId="112">
    <w:abstractNumId w:val="133"/>
  </w:num>
  <w:num w:numId="113">
    <w:abstractNumId w:val="61"/>
  </w:num>
  <w:num w:numId="114">
    <w:abstractNumId w:val="85"/>
  </w:num>
  <w:num w:numId="115">
    <w:abstractNumId w:val="13"/>
  </w:num>
  <w:num w:numId="116">
    <w:abstractNumId w:val="10"/>
  </w:num>
  <w:num w:numId="117">
    <w:abstractNumId w:val="126"/>
  </w:num>
  <w:num w:numId="118">
    <w:abstractNumId w:val="113"/>
  </w:num>
  <w:num w:numId="119">
    <w:abstractNumId w:val="143"/>
  </w:num>
  <w:num w:numId="120">
    <w:abstractNumId w:val="129"/>
  </w:num>
  <w:num w:numId="121">
    <w:abstractNumId w:val="75"/>
  </w:num>
  <w:num w:numId="122">
    <w:abstractNumId w:val="60"/>
  </w:num>
  <w:num w:numId="123">
    <w:abstractNumId w:val="158"/>
  </w:num>
  <w:num w:numId="124">
    <w:abstractNumId w:val="49"/>
  </w:num>
  <w:num w:numId="125">
    <w:abstractNumId w:val="111"/>
  </w:num>
  <w:num w:numId="126">
    <w:abstractNumId w:val="38"/>
  </w:num>
  <w:num w:numId="127">
    <w:abstractNumId w:val="63"/>
  </w:num>
  <w:num w:numId="128">
    <w:abstractNumId w:val="110"/>
  </w:num>
  <w:num w:numId="129">
    <w:abstractNumId w:val="52"/>
  </w:num>
  <w:num w:numId="130">
    <w:abstractNumId w:val="42"/>
  </w:num>
  <w:num w:numId="131">
    <w:abstractNumId w:val="156"/>
  </w:num>
  <w:num w:numId="132">
    <w:abstractNumId w:val="70"/>
  </w:num>
  <w:num w:numId="133">
    <w:abstractNumId w:val="45"/>
  </w:num>
  <w:num w:numId="134">
    <w:abstractNumId w:val="105"/>
  </w:num>
  <w:num w:numId="135">
    <w:abstractNumId w:val="91"/>
  </w:num>
  <w:num w:numId="136">
    <w:abstractNumId w:val="20"/>
  </w:num>
  <w:num w:numId="137">
    <w:abstractNumId w:val="19"/>
  </w:num>
  <w:num w:numId="138">
    <w:abstractNumId w:val="128"/>
  </w:num>
  <w:num w:numId="139">
    <w:abstractNumId w:val="83"/>
  </w:num>
  <w:num w:numId="140">
    <w:abstractNumId w:val="115"/>
  </w:num>
  <w:num w:numId="141">
    <w:abstractNumId w:val="15"/>
  </w:num>
  <w:num w:numId="142">
    <w:abstractNumId w:val="6"/>
  </w:num>
  <w:num w:numId="143">
    <w:abstractNumId w:val="66"/>
  </w:num>
  <w:num w:numId="144">
    <w:abstractNumId w:val="25"/>
  </w:num>
  <w:num w:numId="145">
    <w:abstractNumId w:val="4"/>
  </w:num>
  <w:num w:numId="146">
    <w:abstractNumId w:val="82"/>
  </w:num>
  <w:num w:numId="147">
    <w:abstractNumId w:val="68"/>
  </w:num>
  <w:num w:numId="148">
    <w:abstractNumId w:val="27"/>
  </w:num>
  <w:num w:numId="149">
    <w:abstractNumId w:val="34"/>
  </w:num>
  <w:num w:numId="150">
    <w:abstractNumId w:val="35"/>
  </w:num>
  <w:num w:numId="151">
    <w:abstractNumId w:val="155"/>
  </w:num>
  <w:num w:numId="152">
    <w:abstractNumId w:val="9"/>
  </w:num>
  <w:num w:numId="153">
    <w:abstractNumId w:val="123"/>
  </w:num>
  <w:num w:numId="154">
    <w:abstractNumId w:val="97"/>
  </w:num>
  <w:num w:numId="155">
    <w:abstractNumId w:val="94"/>
  </w:num>
  <w:num w:numId="156">
    <w:abstractNumId w:val="148"/>
  </w:num>
  <w:num w:numId="157">
    <w:abstractNumId w:val="77"/>
  </w:num>
  <w:num w:numId="158">
    <w:abstractNumId w:val="74"/>
  </w:num>
  <w:num w:numId="159">
    <w:abstractNumId w:val="92"/>
  </w:num>
  <w:numIdMacAtCleanup w:val="15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Zuzana Hušeková">
    <w15:presenceInfo w15:providerId="None" w15:userId="Zuzana Hušeková"/>
  </w15:person>
  <w15:person w15:author="Milan Matovič">
    <w15:presenceInfo w15:providerId="None" w15:userId="Milan Matovič"/>
  </w15:person>
  <w15:person w15:author="Slavomír Gajarský">
    <w15:presenceInfo w15:providerId="None" w15:userId="Slavomír Gajarský"/>
  </w15:person>
  <w15:person w15:author="Autor">
    <w15:presenceInfo w15:providerId="None" w15:userId="Autor"/>
  </w15:person>
  <w15:person w15:author="Miroslava Dziaková">
    <w15:presenceInfo w15:providerId="None" w15:userId="Miroslava Dziaková"/>
  </w15:person>
  <w15:person w15:author="Branislav Horák">
    <w15:presenceInfo w15:providerId="None" w15:userId="Branislav Horá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03D"/>
    <w:rsid w:val="000036FF"/>
    <w:rsid w:val="00003B20"/>
    <w:rsid w:val="00003B82"/>
    <w:rsid w:val="00003E89"/>
    <w:rsid w:val="000044DF"/>
    <w:rsid w:val="00004CD8"/>
    <w:rsid w:val="00004F58"/>
    <w:rsid w:val="00005011"/>
    <w:rsid w:val="00005C8D"/>
    <w:rsid w:val="000064C7"/>
    <w:rsid w:val="000067C4"/>
    <w:rsid w:val="00006D7F"/>
    <w:rsid w:val="00006FBC"/>
    <w:rsid w:val="00007692"/>
    <w:rsid w:val="00007D00"/>
    <w:rsid w:val="00007FF4"/>
    <w:rsid w:val="000106A5"/>
    <w:rsid w:val="00010B20"/>
    <w:rsid w:val="0001101D"/>
    <w:rsid w:val="0001103D"/>
    <w:rsid w:val="00011F21"/>
    <w:rsid w:val="000124A2"/>
    <w:rsid w:val="00012D16"/>
    <w:rsid w:val="000142E2"/>
    <w:rsid w:val="00014B19"/>
    <w:rsid w:val="00014E9C"/>
    <w:rsid w:val="00016775"/>
    <w:rsid w:val="000168FF"/>
    <w:rsid w:val="000172F9"/>
    <w:rsid w:val="0001732F"/>
    <w:rsid w:val="000176A5"/>
    <w:rsid w:val="00017B24"/>
    <w:rsid w:val="00017C8D"/>
    <w:rsid w:val="00017EC2"/>
    <w:rsid w:val="000201F9"/>
    <w:rsid w:val="00020216"/>
    <w:rsid w:val="00020290"/>
    <w:rsid w:val="00020660"/>
    <w:rsid w:val="00020664"/>
    <w:rsid w:val="0002069E"/>
    <w:rsid w:val="00020A5B"/>
    <w:rsid w:val="00020BC8"/>
    <w:rsid w:val="00020F84"/>
    <w:rsid w:val="00021776"/>
    <w:rsid w:val="000220D0"/>
    <w:rsid w:val="0002218E"/>
    <w:rsid w:val="000223B8"/>
    <w:rsid w:val="0002243F"/>
    <w:rsid w:val="0002295C"/>
    <w:rsid w:val="00022C78"/>
    <w:rsid w:val="00023031"/>
    <w:rsid w:val="00023313"/>
    <w:rsid w:val="00023A70"/>
    <w:rsid w:val="00023BC6"/>
    <w:rsid w:val="00023F39"/>
    <w:rsid w:val="000249E4"/>
    <w:rsid w:val="00024BF3"/>
    <w:rsid w:val="0002539A"/>
    <w:rsid w:val="00025457"/>
    <w:rsid w:val="00025B00"/>
    <w:rsid w:val="000269FB"/>
    <w:rsid w:val="00026A63"/>
    <w:rsid w:val="00026AF7"/>
    <w:rsid w:val="00026E36"/>
    <w:rsid w:val="00026F3B"/>
    <w:rsid w:val="000271FC"/>
    <w:rsid w:val="00027286"/>
    <w:rsid w:val="00027461"/>
    <w:rsid w:val="00027AB5"/>
    <w:rsid w:val="0003016C"/>
    <w:rsid w:val="000303FB"/>
    <w:rsid w:val="000304FA"/>
    <w:rsid w:val="00030ADB"/>
    <w:rsid w:val="00030C0A"/>
    <w:rsid w:val="00030C5B"/>
    <w:rsid w:val="000310F7"/>
    <w:rsid w:val="00031457"/>
    <w:rsid w:val="000314F5"/>
    <w:rsid w:val="00032219"/>
    <w:rsid w:val="00032417"/>
    <w:rsid w:val="00032465"/>
    <w:rsid w:val="00033016"/>
    <w:rsid w:val="00033319"/>
    <w:rsid w:val="00033C04"/>
    <w:rsid w:val="00033C14"/>
    <w:rsid w:val="00033F4A"/>
    <w:rsid w:val="00034271"/>
    <w:rsid w:val="00034716"/>
    <w:rsid w:val="000349C2"/>
    <w:rsid w:val="00034A36"/>
    <w:rsid w:val="00034E03"/>
    <w:rsid w:val="00035050"/>
    <w:rsid w:val="0003557C"/>
    <w:rsid w:val="0003598D"/>
    <w:rsid w:val="00035D7A"/>
    <w:rsid w:val="000364DD"/>
    <w:rsid w:val="00036BD8"/>
    <w:rsid w:val="00036C37"/>
    <w:rsid w:val="00036DB2"/>
    <w:rsid w:val="00036E4D"/>
    <w:rsid w:val="000370EE"/>
    <w:rsid w:val="00037CF2"/>
    <w:rsid w:val="00037E1B"/>
    <w:rsid w:val="000400B6"/>
    <w:rsid w:val="00040373"/>
    <w:rsid w:val="00040457"/>
    <w:rsid w:val="00040847"/>
    <w:rsid w:val="00040B88"/>
    <w:rsid w:val="00040BA7"/>
    <w:rsid w:val="00040E9F"/>
    <w:rsid w:val="00041D2E"/>
    <w:rsid w:val="000434BC"/>
    <w:rsid w:val="00043A75"/>
    <w:rsid w:val="00043AA9"/>
    <w:rsid w:val="00044188"/>
    <w:rsid w:val="00044512"/>
    <w:rsid w:val="00044B59"/>
    <w:rsid w:val="000451D4"/>
    <w:rsid w:val="00045270"/>
    <w:rsid w:val="0004560B"/>
    <w:rsid w:val="00045CFC"/>
    <w:rsid w:val="00046039"/>
    <w:rsid w:val="00046CD7"/>
    <w:rsid w:val="00046F0A"/>
    <w:rsid w:val="00047055"/>
    <w:rsid w:val="00050242"/>
    <w:rsid w:val="000508B0"/>
    <w:rsid w:val="00050F84"/>
    <w:rsid w:val="000512FF"/>
    <w:rsid w:val="00051598"/>
    <w:rsid w:val="00051A82"/>
    <w:rsid w:val="00052155"/>
    <w:rsid w:val="000524BE"/>
    <w:rsid w:val="000527E6"/>
    <w:rsid w:val="00052951"/>
    <w:rsid w:val="000531DD"/>
    <w:rsid w:val="000534D6"/>
    <w:rsid w:val="00053553"/>
    <w:rsid w:val="000538A0"/>
    <w:rsid w:val="00053ED1"/>
    <w:rsid w:val="00054333"/>
    <w:rsid w:val="000543D6"/>
    <w:rsid w:val="00055486"/>
    <w:rsid w:val="00055BC3"/>
    <w:rsid w:val="00055F7A"/>
    <w:rsid w:val="00056BC3"/>
    <w:rsid w:val="00056E8E"/>
    <w:rsid w:val="000573B5"/>
    <w:rsid w:val="00057969"/>
    <w:rsid w:val="0005799D"/>
    <w:rsid w:val="00057DD1"/>
    <w:rsid w:val="00060426"/>
    <w:rsid w:val="0006086F"/>
    <w:rsid w:val="00060961"/>
    <w:rsid w:val="00060C6C"/>
    <w:rsid w:val="00060D25"/>
    <w:rsid w:val="00061BA9"/>
    <w:rsid w:val="00061DAB"/>
    <w:rsid w:val="000623F2"/>
    <w:rsid w:val="000627E6"/>
    <w:rsid w:val="00062854"/>
    <w:rsid w:val="00062F88"/>
    <w:rsid w:val="00063A25"/>
    <w:rsid w:val="00063DFD"/>
    <w:rsid w:val="00063EAB"/>
    <w:rsid w:val="0006412C"/>
    <w:rsid w:val="000643D3"/>
    <w:rsid w:val="00064638"/>
    <w:rsid w:val="000647EC"/>
    <w:rsid w:val="00064894"/>
    <w:rsid w:val="00064DDF"/>
    <w:rsid w:val="000653DA"/>
    <w:rsid w:val="00065B6C"/>
    <w:rsid w:val="00065C76"/>
    <w:rsid w:val="0006646D"/>
    <w:rsid w:val="000665C7"/>
    <w:rsid w:val="00066651"/>
    <w:rsid w:val="00066941"/>
    <w:rsid w:val="00066CB2"/>
    <w:rsid w:val="00066E17"/>
    <w:rsid w:val="00066EF9"/>
    <w:rsid w:val="0006754E"/>
    <w:rsid w:val="000676E5"/>
    <w:rsid w:val="00067B0A"/>
    <w:rsid w:val="00067CDC"/>
    <w:rsid w:val="00067D7F"/>
    <w:rsid w:val="00067F0D"/>
    <w:rsid w:val="000705BD"/>
    <w:rsid w:val="00070FC4"/>
    <w:rsid w:val="000711BA"/>
    <w:rsid w:val="00071622"/>
    <w:rsid w:val="00071987"/>
    <w:rsid w:val="0007255C"/>
    <w:rsid w:val="00072BED"/>
    <w:rsid w:val="00072DE5"/>
    <w:rsid w:val="00073209"/>
    <w:rsid w:val="000733AD"/>
    <w:rsid w:val="00073471"/>
    <w:rsid w:val="000735FD"/>
    <w:rsid w:val="00073791"/>
    <w:rsid w:val="00073878"/>
    <w:rsid w:val="00073908"/>
    <w:rsid w:val="00073AEF"/>
    <w:rsid w:val="000740DE"/>
    <w:rsid w:val="000743C8"/>
    <w:rsid w:val="00074543"/>
    <w:rsid w:val="0007494C"/>
    <w:rsid w:val="00074D2F"/>
    <w:rsid w:val="00074E7D"/>
    <w:rsid w:val="000751E9"/>
    <w:rsid w:val="000754B9"/>
    <w:rsid w:val="0007555C"/>
    <w:rsid w:val="00075C1E"/>
    <w:rsid w:val="0007626F"/>
    <w:rsid w:val="000765C3"/>
    <w:rsid w:val="00076A57"/>
    <w:rsid w:val="00076EC0"/>
    <w:rsid w:val="000777A9"/>
    <w:rsid w:val="00077FB0"/>
    <w:rsid w:val="00077FE5"/>
    <w:rsid w:val="0008051F"/>
    <w:rsid w:val="00080933"/>
    <w:rsid w:val="00080E75"/>
    <w:rsid w:val="00081220"/>
    <w:rsid w:val="000814A8"/>
    <w:rsid w:val="000818F8"/>
    <w:rsid w:val="00081B61"/>
    <w:rsid w:val="00081D9F"/>
    <w:rsid w:val="00081E56"/>
    <w:rsid w:val="00081FC1"/>
    <w:rsid w:val="000822CA"/>
    <w:rsid w:val="000824D7"/>
    <w:rsid w:val="00082BA9"/>
    <w:rsid w:val="00082DF1"/>
    <w:rsid w:val="00083000"/>
    <w:rsid w:val="00083192"/>
    <w:rsid w:val="000834A4"/>
    <w:rsid w:val="00083547"/>
    <w:rsid w:val="00083C26"/>
    <w:rsid w:val="00083EE0"/>
    <w:rsid w:val="0008428B"/>
    <w:rsid w:val="00084411"/>
    <w:rsid w:val="00084575"/>
    <w:rsid w:val="00084681"/>
    <w:rsid w:val="000846E8"/>
    <w:rsid w:val="00085070"/>
    <w:rsid w:val="00085367"/>
    <w:rsid w:val="000854D0"/>
    <w:rsid w:val="000854EC"/>
    <w:rsid w:val="00085554"/>
    <w:rsid w:val="0008794A"/>
    <w:rsid w:val="00090D59"/>
    <w:rsid w:val="0009110C"/>
    <w:rsid w:val="000918D7"/>
    <w:rsid w:val="00091A23"/>
    <w:rsid w:val="00091E4F"/>
    <w:rsid w:val="000922B4"/>
    <w:rsid w:val="0009249B"/>
    <w:rsid w:val="0009277D"/>
    <w:rsid w:val="00092CE0"/>
    <w:rsid w:val="00093A3C"/>
    <w:rsid w:val="000940F9"/>
    <w:rsid w:val="000941E5"/>
    <w:rsid w:val="00094305"/>
    <w:rsid w:val="0009441E"/>
    <w:rsid w:val="00094584"/>
    <w:rsid w:val="00094932"/>
    <w:rsid w:val="000949AC"/>
    <w:rsid w:val="00094FA4"/>
    <w:rsid w:val="00095577"/>
    <w:rsid w:val="00095956"/>
    <w:rsid w:val="00095FE3"/>
    <w:rsid w:val="000963E5"/>
    <w:rsid w:val="0009675A"/>
    <w:rsid w:val="00096EC5"/>
    <w:rsid w:val="00097054"/>
    <w:rsid w:val="000970B7"/>
    <w:rsid w:val="00097124"/>
    <w:rsid w:val="00097AE7"/>
    <w:rsid w:val="000A1906"/>
    <w:rsid w:val="000A1912"/>
    <w:rsid w:val="000A1988"/>
    <w:rsid w:val="000A231D"/>
    <w:rsid w:val="000A25AE"/>
    <w:rsid w:val="000A2AD4"/>
    <w:rsid w:val="000A3642"/>
    <w:rsid w:val="000A3664"/>
    <w:rsid w:val="000A3690"/>
    <w:rsid w:val="000A3901"/>
    <w:rsid w:val="000A3ABA"/>
    <w:rsid w:val="000A3DD4"/>
    <w:rsid w:val="000A3EA9"/>
    <w:rsid w:val="000A3F94"/>
    <w:rsid w:val="000A44EA"/>
    <w:rsid w:val="000A48D2"/>
    <w:rsid w:val="000A533C"/>
    <w:rsid w:val="000A541F"/>
    <w:rsid w:val="000A57EE"/>
    <w:rsid w:val="000A6538"/>
    <w:rsid w:val="000A667B"/>
    <w:rsid w:val="000A6B83"/>
    <w:rsid w:val="000A709E"/>
    <w:rsid w:val="000A70DC"/>
    <w:rsid w:val="000A74CB"/>
    <w:rsid w:val="000A76AD"/>
    <w:rsid w:val="000A788E"/>
    <w:rsid w:val="000A7909"/>
    <w:rsid w:val="000A7D72"/>
    <w:rsid w:val="000B01F3"/>
    <w:rsid w:val="000B024D"/>
    <w:rsid w:val="000B0A1D"/>
    <w:rsid w:val="000B0BB1"/>
    <w:rsid w:val="000B17DE"/>
    <w:rsid w:val="000B1D63"/>
    <w:rsid w:val="000B1E6A"/>
    <w:rsid w:val="000B2403"/>
    <w:rsid w:val="000B36A9"/>
    <w:rsid w:val="000B3D21"/>
    <w:rsid w:val="000B3DA3"/>
    <w:rsid w:val="000B3E1C"/>
    <w:rsid w:val="000B4396"/>
    <w:rsid w:val="000B4445"/>
    <w:rsid w:val="000B448F"/>
    <w:rsid w:val="000B47CC"/>
    <w:rsid w:val="000B487A"/>
    <w:rsid w:val="000B4C3F"/>
    <w:rsid w:val="000B4DEF"/>
    <w:rsid w:val="000B520F"/>
    <w:rsid w:val="000B5E70"/>
    <w:rsid w:val="000B61B5"/>
    <w:rsid w:val="000B669E"/>
    <w:rsid w:val="000B66A1"/>
    <w:rsid w:val="000B6D6B"/>
    <w:rsid w:val="000B701E"/>
    <w:rsid w:val="000B7161"/>
    <w:rsid w:val="000B7751"/>
    <w:rsid w:val="000B7965"/>
    <w:rsid w:val="000B7C9A"/>
    <w:rsid w:val="000B7E76"/>
    <w:rsid w:val="000C000D"/>
    <w:rsid w:val="000C039F"/>
    <w:rsid w:val="000C0542"/>
    <w:rsid w:val="000C05C2"/>
    <w:rsid w:val="000C07D2"/>
    <w:rsid w:val="000C0A2A"/>
    <w:rsid w:val="000C0D03"/>
    <w:rsid w:val="000C1179"/>
    <w:rsid w:val="000C1453"/>
    <w:rsid w:val="000C1A3B"/>
    <w:rsid w:val="000C1DCB"/>
    <w:rsid w:val="000C2317"/>
    <w:rsid w:val="000C26E9"/>
    <w:rsid w:val="000C3743"/>
    <w:rsid w:val="000C385D"/>
    <w:rsid w:val="000C3EAE"/>
    <w:rsid w:val="000C4B3E"/>
    <w:rsid w:val="000C4D3E"/>
    <w:rsid w:val="000C50D7"/>
    <w:rsid w:val="000C5177"/>
    <w:rsid w:val="000C520E"/>
    <w:rsid w:val="000C522E"/>
    <w:rsid w:val="000C54E7"/>
    <w:rsid w:val="000C5740"/>
    <w:rsid w:val="000C5D42"/>
    <w:rsid w:val="000C6018"/>
    <w:rsid w:val="000C618D"/>
    <w:rsid w:val="000C63F2"/>
    <w:rsid w:val="000C683F"/>
    <w:rsid w:val="000C6DD9"/>
    <w:rsid w:val="000C6E3D"/>
    <w:rsid w:val="000C7113"/>
    <w:rsid w:val="000C730D"/>
    <w:rsid w:val="000C73ED"/>
    <w:rsid w:val="000C7A5D"/>
    <w:rsid w:val="000C7E1E"/>
    <w:rsid w:val="000D0210"/>
    <w:rsid w:val="000D0257"/>
    <w:rsid w:val="000D046E"/>
    <w:rsid w:val="000D06A7"/>
    <w:rsid w:val="000D0B21"/>
    <w:rsid w:val="000D0D07"/>
    <w:rsid w:val="000D0EA0"/>
    <w:rsid w:val="000D1069"/>
    <w:rsid w:val="000D12F0"/>
    <w:rsid w:val="000D19CA"/>
    <w:rsid w:val="000D1B0E"/>
    <w:rsid w:val="000D2025"/>
    <w:rsid w:val="000D22CB"/>
    <w:rsid w:val="000D2728"/>
    <w:rsid w:val="000D285C"/>
    <w:rsid w:val="000D28F2"/>
    <w:rsid w:val="000D305A"/>
    <w:rsid w:val="000D3307"/>
    <w:rsid w:val="000D38CE"/>
    <w:rsid w:val="000D3984"/>
    <w:rsid w:val="000D3E9A"/>
    <w:rsid w:val="000D4456"/>
    <w:rsid w:val="000D49B0"/>
    <w:rsid w:val="000D4EAA"/>
    <w:rsid w:val="000D5517"/>
    <w:rsid w:val="000D5577"/>
    <w:rsid w:val="000D64B3"/>
    <w:rsid w:val="000D680B"/>
    <w:rsid w:val="000D6CD4"/>
    <w:rsid w:val="000D77B7"/>
    <w:rsid w:val="000D7C5D"/>
    <w:rsid w:val="000D7DB9"/>
    <w:rsid w:val="000E0C7E"/>
    <w:rsid w:val="000E0DE2"/>
    <w:rsid w:val="000E0E71"/>
    <w:rsid w:val="000E12B3"/>
    <w:rsid w:val="000E14C2"/>
    <w:rsid w:val="000E2389"/>
    <w:rsid w:val="000E2751"/>
    <w:rsid w:val="000E35D3"/>
    <w:rsid w:val="000E3D7A"/>
    <w:rsid w:val="000E3DB2"/>
    <w:rsid w:val="000E3F62"/>
    <w:rsid w:val="000E461E"/>
    <w:rsid w:val="000E468E"/>
    <w:rsid w:val="000E4B0E"/>
    <w:rsid w:val="000E4CA4"/>
    <w:rsid w:val="000E5038"/>
    <w:rsid w:val="000E5380"/>
    <w:rsid w:val="000E5863"/>
    <w:rsid w:val="000E6B0B"/>
    <w:rsid w:val="000E6C6C"/>
    <w:rsid w:val="000E7086"/>
    <w:rsid w:val="000E7448"/>
    <w:rsid w:val="000E7465"/>
    <w:rsid w:val="000E7A01"/>
    <w:rsid w:val="000E7C3B"/>
    <w:rsid w:val="000E7E42"/>
    <w:rsid w:val="000F001C"/>
    <w:rsid w:val="000F029A"/>
    <w:rsid w:val="000F0479"/>
    <w:rsid w:val="000F050C"/>
    <w:rsid w:val="000F0819"/>
    <w:rsid w:val="000F08C8"/>
    <w:rsid w:val="000F1488"/>
    <w:rsid w:val="000F1F94"/>
    <w:rsid w:val="000F2203"/>
    <w:rsid w:val="000F2BEF"/>
    <w:rsid w:val="000F2DB9"/>
    <w:rsid w:val="000F30D8"/>
    <w:rsid w:val="000F4B74"/>
    <w:rsid w:val="000F4C77"/>
    <w:rsid w:val="000F5174"/>
    <w:rsid w:val="000F5700"/>
    <w:rsid w:val="000F5793"/>
    <w:rsid w:val="000F5FC0"/>
    <w:rsid w:val="000F620B"/>
    <w:rsid w:val="000F62D2"/>
    <w:rsid w:val="000F684D"/>
    <w:rsid w:val="000F6D86"/>
    <w:rsid w:val="000F70CD"/>
    <w:rsid w:val="000F7236"/>
    <w:rsid w:val="000F7397"/>
    <w:rsid w:val="000F78B5"/>
    <w:rsid w:val="00100931"/>
    <w:rsid w:val="00100E0C"/>
    <w:rsid w:val="00100F1D"/>
    <w:rsid w:val="001014C1"/>
    <w:rsid w:val="001017AA"/>
    <w:rsid w:val="00101B6F"/>
    <w:rsid w:val="00101F35"/>
    <w:rsid w:val="001020BC"/>
    <w:rsid w:val="00102208"/>
    <w:rsid w:val="0010260B"/>
    <w:rsid w:val="00102643"/>
    <w:rsid w:val="00103054"/>
    <w:rsid w:val="00103131"/>
    <w:rsid w:val="001033DC"/>
    <w:rsid w:val="0010354E"/>
    <w:rsid w:val="001038CE"/>
    <w:rsid w:val="00103C32"/>
    <w:rsid w:val="001041DD"/>
    <w:rsid w:val="00104924"/>
    <w:rsid w:val="00104E2D"/>
    <w:rsid w:val="00105500"/>
    <w:rsid w:val="00105A43"/>
    <w:rsid w:val="00105CA5"/>
    <w:rsid w:val="00105CAF"/>
    <w:rsid w:val="00105EE7"/>
    <w:rsid w:val="001061DC"/>
    <w:rsid w:val="00106380"/>
    <w:rsid w:val="00106510"/>
    <w:rsid w:val="001067A8"/>
    <w:rsid w:val="001072C6"/>
    <w:rsid w:val="001072D3"/>
    <w:rsid w:val="0010743E"/>
    <w:rsid w:val="00110014"/>
    <w:rsid w:val="0011037A"/>
    <w:rsid w:val="0011069A"/>
    <w:rsid w:val="001107FE"/>
    <w:rsid w:val="00110B85"/>
    <w:rsid w:val="00111724"/>
    <w:rsid w:val="00112021"/>
    <w:rsid w:val="001128CA"/>
    <w:rsid w:val="00112C15"/>
    <w:rsid w:val="00112CCE"/>
    <w:rsid w:val="00112D38"/>
    <w:rsid w:val="001144FB"/>
    <w:rsid w:val="00114CB3"/>
    <w:rsid w:val="0011528C"/>
    <w:rsid w:val="001155EE"/>
    <w:rsid w:val="00115A2F"/>
    <w:rsid w:val="00115CEF"/>
    <w:rsid w:val="001165FB"/>
    <w:rsid w:val="0011692E"/>
    <w:rsid w:val="0011695F"/>
    <w:rsid w:val="001176EF"/>
    <w:rsid w:val="00117B4C"/>
    <w:rsid w:val="00117BF4"/>
    <w:rsid w:val="001201C0"/>
    <w:rsid w:val="001206DF"/>
    <w:rsid w:val="00120A50"/>
    <w:rsid w:val="00120B9A"/>
    <w:rsid w:val="00120FED"/>
    <w:rsid w:val="001210E9"/>
    <w:rsid w:val="001212D6"/>
    <w:rsid w:val="00121570"/>
    <w:rsid w:val="001217D9"/>
    <w:rsid w:val="00121938"/>
    <w:rsid w:val="00121A92"/>
    <w:rsid w:val="00121BF8"/>
    <w:rsid w:val="00121E0B"/>
    <w:rsid w:val="00121EBC"/>
    <w:rsid w:val="00122865"/>
    <w:rsid w:val="00122BEB"/>
    <w:rsid w:val="00122CEF"/>
    <w:rsid w:val="00123250"/>
    <w:rsid w:val="0012336B"/>
    <w:rsid w:val="00123D3D"/>
    <w:rsid w:val="00123F3F"/>
    <w:rsid w:val="00123F5E"/>
    <w:rsid w:val="00124228"/>
    <w:rsid w:val="001244B0"/>
    <w:rsid w:val="00124E6D"/>
    <w:rsid w:val="00124F19"/>
    <w:rsid w:val="001253FC"/>
    <w:rsid w:val="0012580E"/>
    <w:rsid w:val="00125927"/>
    <w:rsid w:val="00125B3D"/>
    <w:rsid w:val="00125C24"/>
    <w:rsid w:val="001276C5"/>
    <w:rsid w:val="00127A89"/>
    <w:rsid w:val="00130936"/>
    <w:rsid w:val="00130AD9"/>
    <w:rsid w:val="00130CFA"/>
    <w:rsid w:val="00130FFA"/>
    <w:rsid w:val="00131297"/>
    <w:rsid w:val="00132055"/>
    <w:rsid w:val="001325C0"/>
    <w:rsid w:val="0013262C"/>
    <w:rsid w:val="00132F37"/>
    <w:rsid w:val="00133697"/>
    <w:rsid w:val="00133741"/>
    <w:rsid w:val="0013383C"/>
    <w:rsid w:val="00133886"/>
    <w:rsid w:val="00133A51"/>
    <w:rsid w:val="00134616"/>
    <w:rsid w:val="00134645"/>
    <w:rsid w:val="00134C92"/>
    <w:rsid w:val="00135A01"/>
    <w:rsid w:val="00135D12"/>
    <w:rsid w:val="00137153"/>
    <w:rsid w:val="001371DA"/>
    <w:rsid w:val="001374AE"/>
    <w:rsid w:val="00137558"/>
    <w:rsid w:val="0013764A"/>
    <w:rsid w:val="00137817"/>
    <w:rsid w:val="00137B33"/>
    <w:rsid w:val="0014042C"/>
    <w:rsid w:val="00140667"/>
    <w:rsid w:val="001407FE"/>
    <w:rsid w:val="00140CE3"/>
    <w:rsid w:val="00140EA8"/>
    <w:rsid w:val="0014162C"/>
    <w:rsid w:val="00141705"/>
    <w:rsid w:val="00141B0E"/>
    <w:rsid w:val="00141B59"/>
    <w:rsid w:val="0014207F"/>
    <w:rsid w:val="001420EC"/>
    <w:rsid w:val="001420F5"/>
    <w:rsid w:val="0014261F"/>
    <w:rsid w:val="0014269A"/>
    <w:rsid w:val="00142948"/>
    <w:rsid w:val="001429B2"/>
    <w:rsid w:val="001429D0"/>
    <w:rsid w:val="001430EB"/>
    <w:rsid w:val="001435C2"/>
    <w:rsid w:val="00143AD7"/>
    <w:rsid w:val="001440E5"/>
    <w:rsid w:val="00144248"/>
    <w:rsid w:val="0014439F"/>
    <w:rsid w:val="00144C4E"/>
    <w:rsid w:val="0014525C"/>
    <w:rsid w:val="001452B6"/>
    <w:rsid w:val="001456CE"/>
    <w:rsid w:val="0014634E"/>
    <w:rsid w:val="001463A1"/>
    <w:rsid w:val="00146657"/>
    <w:rsid w:val="001471BE"/>
    <w:rsid w:val="0014799B"/>
    <w:rsid w:val="00147E0C"/>
    <w:rsid w:val="0015072F"/>
    <w:rsid w:val="00150853"/>
    <w:rsid w:val="001509EB"/>
    <w:rsid w:val="00151D4D"/>
    <w:rsid w:val="00152083"/>
    <w:rsid w:val="0015249A"/>
    <w:rsid w:val="00152AF4"/>
    <w:rsid w:val="001532F6"/>
    <w:rsid w:val="001536FA"/>
    <w:rsid w:val="0015434D"/>
    <w:rsid w:val="001549ED"/>
    <w:rsid w:val="00155321"/>
    <w:rsid w:val="001560DF"/>
    <w:rsid w:val="001562AB"/>
    <w:rsid w:val="00156F31"/>
    <w:rsid w:val="00157290"/>
    <w:rsid w:val="001577F1"/>
    <w:rsid w:val="00157A59"/>
    <w:rsid w:val="00157A97"/>
    <w:rsid w:val="00157BB3"/>
    <w:rsid w:val="00157F6A"/>
    <w:rsid w:val="00157FD2"/>
    <w:rsid w:val="0016005E"/>
    <w:rsid w:val="0016030D"/>
    <w:rsid w:val="00160BA5"/>
    <w:rsid w:val="00160CE0"/>
    <w:rsid w:val="001611AE"/>
    <w:rsid w:val="0016162A"/>
    <w:rsid w:val="00161D13"/>
    <w:rsid w:val="001626D3"/>
    <w:rsid w:val="00162FFA"/>
    <w:rsid w:val="00163695"/>
    <w:rsid w:val="00163733"/>
    <w:rsid w:val="00164D9A"/>
    <w:rsid w:val="00164E19"/>
    <w:rsid w:val="00165B9D"/>
    <w:rsid w:val="00166989"/>
    <w:rsid w:val="001669C6"/>
    <w:rsid w:val="00166B3A"/>
    <w:rsid w:val="00166D35"/>
    <w:rsid w:val="0016704B"/>
    <w:rsid w:val="00167090"/>
    <w:rsid w:val="00167288"/>
    <w:rsid w:val="0016783A"/>
    <w:rsid w:val="0017048A"/>
    <w:rsid w:val="001704AB"/>
    <w:rsid w:val="001705F3"/>
    <w:rsid w:val="00170BDB"/>
    <w:rsid w:val="00170C82"/>
    <w:rsid w:val="00170D3E"/>
    <w:rsid w:val="00170E77"/>
    <w:rsid w:val="001716AD"/>
    <w:rsid w:val="00171765"/>
    <w:rsid w:val="001717E4"/>
    <w:rsid w:val="001718FA"/>
    <w:rsid w:val="0017198C"/>
    <w:rsid w:val="00171B3B"/>
    <w:rsid w:val="00171BF6"/>
    <w:rsid w:val="0017266A"/>
    <w:rsid w:val="00172FC1"/>
    <w:rsid w:val="00173067"/>
    <w:rsid w:val="0017330F"/>
    <w:rsid w:val="00174118"/>
    <w:rsid w:val="00174AFE"/>
    <w:rsid w:val="00175802"/>
    <w:rsid w:val="001758AC"/>
    <w:rsid w:val="001758DF"/>
    <w:rsid w:val="001759EA"/>
    <w:rsid w:val="00175DF3"/>
    <w:rsid w:val="00175F79"/>
    <w:rsid w:val="00176343"/>
    <w:rsid w:val="0017656A"/>
    <w:rsid w:val="001765D5"/>
    <w:rsid w:val="00176D7E"/>
    <w:rsid w:val="0017789F"/>
    <w:rsid w:val="00177B63"/>
    <w:rsid w:val="00180AAE"/>
    <w:rsid w:val="00180C06"/>
    <w:rsid w:val="00181671"/>
    <w:rsid w:val="0018179C"/>
    <w:rsid w:val="001818D2"/>
    <w:rsid w:val="00182536"/>
    <w:rsid w:val="00182989"/>
    <w:rsid w:val="00182B8C"/>
    <w:rsid w:val="00182C05"/>
    <w:rsid w:val="00182CBF"/>
    <w:rsid w:val="0018303A"/>
    <w:rsid w:val="001837F9"/>
    <w:rsid w:val="00184031"/>
    <w:rsid w:val="0018478B"/>
    <w:rsid w:val="00184791"/>
    <w:rsid w:val="00185080"/>
    <w:rsid w:val="0018559D"/>
    <w:rsid w:val="001855FA"/>
    <w:rsid w:val="00185BD2"/>
    <w:rsid w:val="00185EA4"/>
    <w:rsid w:val="00186BF1"/>
    <w:rsid w:val="00186CD8"/>
    <w:rsid w:val="001874BF"/>
    <w:rsid w:val="001874C5"/>
    <w:rsid w:val="00187D4D"/>
    <w:rsid w:val="00187DE6"/>
    <w:rsid w:val="00187E2D"/>
    <w:rsid w:val="00190006"/>
    <w:rsid w:val="001907E2"/>
    <w:rsid w:val="00190B4D"/>
    <w:rsid w:val="00191392"/>
    <w:rsid w:val="001917F5"/>
    <w:rsid w:val="00192379"/>
    <w:rsid w:val="00192867"/>
    <w:rsid w:val="00192F34"/>
    <w:rsid w:val="001939D3"/>
    <w:rsid w:val="00193CB6"/>
    <w:rsid w:val="0019433E"/>
    <w:rsid w:val="00194ACF"/>
    <w:rsid w:val="00195603"/>
    <w:rsid w:val="00195FBB"/>
    <w:rsid w:val="00196D66"/>
    <w:rsid w:val="0019796C"/>
    <w:rsid w:val="00197D86"/>
    <w:rsid w:val="00197E35"/>
    <w:rsid w:val="001A021A"/>
    <w:rsid w:val="001A0863"/>
    <w:rsid w:val="001A0E58"/>
    <w:rsid w:val="001A1872"/>
    <w:rsid w:val="001A19F7"/>
    <w:rsid w:val="001A1A7C"/>
    <w:rsid w:val="001A22E8"/>
    <w:rsid w:val="001A3026"/>
    <w:rsid w:val="001A33B4"/>
    <w:rsid w:val="001A341F"/>
    <w:rsid w:val="001A3801"/>
    <w:rsid w:val="001A3939"/>
    <w:rsid w:val="001A397C"/>
    <w:rsid w:val="001A3AD2"/>
    <w:rsid w:val="001A3F06"/>
    <w:rsid w:val="001A3F3D"/>
    <w:rsid w:val="001A411A"/>
    <w:rsid w:val="001A429C"/>
    <w:rsid w:val="001A42C2"/>
    <w:rsid w:val="001A430C"/>
    <w:rsid w:val="001A4B95"/>
    <w:rsid w:val="001A4E24"/>
    <w:rsid w:val="001A4FE8"/>
    <w:rsid w:val="001A5528"/>
    <w:rsid w:val="001A58B7"/>
    <w:rsid w:val="001A59AC"/>
    <w:rsid w:val="001A5B5A"/>
    <w:rsid w:val="001A5F29"/>
    <w:rsid w:val="001A6747"/>
    <w:rsid w:val="001A6BC9"/>
    <w:rsid w:val="001A6E82"/>
    <w:rsid w:val="001A7974"/>
    <w:rsid w:val="001A7C8D"/>
    <w:rsid w:val="001A7EF7"/>
    <w:rsid w:val="001B0812"/>
    <w:rsid w:val="001B09EA"/>
    <w:rsid w:val="001B11EA"/>
    <w:rsid w:val="001B142C"/>
    <w:rsid w:val="001B1708"/>
    <w:rsid w:val="001B190A"/>
    <w:rsid w:val="001B1936"/>
    <w:rsid w:val="001B1C19"/>
    <w:rsid w:val="001B2121"/>
    <w:rsid w:val="001B2531"/>
    <w:rsid w:val="001B2672"/>
    <w:rsid w:val="001B295E"/>
    <w:rsid w:val="001B2D6D"/>
    <w:rsid w:val="001B311E"/>
    <w:rsid w:val="001B3120"/>
    <w:rsid w:val="001B3386"/>
    <w:rsid w:val="001B3A72"/>
    <w:rsid w:val="001B411C"/>
    <w:rsid w:val="001B42EC"/>
    <w:rsid w:val="001B46EA"/>
    <w:rsid w:val="001B4C46"/>
    <w:rsid w:val="001B5626"/>
    <w:rsid w:val="001B56EE"/>
    <w:rsid w:val="001B5750"/>
    <w:rsid w:val="001B57CA"/>
    <w:rsid w:val="001B57D6"/>
    <w:rsid w:val="001B6925"/>
    <w:rsid w:val="001B6C64"/>
    <w:rsid w:val="001B6E17"/>
    <w:rsid w:val="001B717B"/>
    <w:rsid w:val="001B74CF"/>
    <w:rsid w:val="001C0497"/>
    <w:rsid w:val="001C08A1"/>
    <w:rsid w:val="001C0CF9"/>
    <w:rsid w:val="001C0D3F"/>
    <w:rsid w:val="001C1268"/>
    <w:rsid w:val="001C1849"/>
    <w:rsid w:val="001C1954"/>
    <w:rsid w:val="001C1B30"/>
    <w:rsid w:val="001C1F0B"/>
    <w:rsid w:val="001C21D3"/>
    <w:rsid w:val="001C22F3"/>
    <w:rsid w:val="001C28BD"/>
    <w:rsid w:val="001C2EF4"/>
    <w:rsid w:val="001C3332"/>
    <w:rsid w:val="001C3382"/>
    <w:rsid w:val="001C3BB0"/>
    <w:rsid w:val="001C3C2F"/>
    <w:rsid w:val="001C44CA"/>
    <w:rsid w:val="001C44F5"/>
    <w:rsid w:val="001C46CF"/>
    <w:rsid w:val="001C47DE"/>
    <w:rsid w:val="001C4AFD"/>
    <w:rsid w:val="001C5311"/>
    <w:rsid w:val="001C578C"/>
    <w:rsid w:val="001C5A8D"/>
    <w:rsid w:val="001C5F00"/>
    <w:rsid w:val="001C68A3"/>
    <w:rsid w:val="001C6962"/>
    <w:rsid w:val="001C6D1C"/>
    <w:rsid w:val="001C782A"/>
    <w:rsid w:val="001C7C81"/>
    <w:rsid w:val="001D040E"/>
    <w:rsid w:val="001D08FF"/>
    <w:rsid w:val="001D0B65"/>
    <w:rsid w:val="001D0BA9"/>
    <w:rsid w:val="001D0CE5"/>
    <w:rsid w:val="001D12B8"/>
    <w:rsid w:val="001D16F5"/>
    <w:rsid w:val="001D22A8"/>
    <w:rsid w:val="001D27DC"/>
    <w:rsid w:val="001D3A7D"/>
    <w:rsid w:val="001D3CAE"/>
    <w:rsid w:val="001D431B"/>
    <w:rsid w:val="001D4D5C"/>
    <w:rsid w:val="001D4FF0"/>
    <w:rsid w:val="001D519D"/>
    <w:rsid w:val="001D5650"/>
    <w:rsid w:val="001D616E"/>
    <w:rsid w:val="001D62DB"/>
    <w:rsid w:val="001D6639"/>
    <w:rsid w:val="001D6817"/>
    <w:rsid w:val="001D6C8C"/>
    <w:rsid w:val="001D70A3"/>
    <w:rsid w:val="001D76D4"/>
    <w:rsid w:val="001D7FBA"/>
    <w:rsid w:val="001E046B"/>
    <w:rsid w:val="001E0502"/>
    <w:rsid w:val="001E0594"/>
    <w:rsid w:val="001E0598"/>
    <w:rsid w:val="001E05E2"/>
    <w:rsid w:val="001E0F6D"/>
    <w:rsid w:val="001E143A"/>
    <w:rsid w:val="001E1915"/>
    <w:rsid w:val="001E1E0A"/>
    <w:rsid w:val="001E1ECB"/>
    <w:rsid w:val="001E30B3"/>
    <w:rsid w:val="001E3710"/>
    <w:rsid w:val="001E3C46"/>
    <w:rsid w:val="001E43BE"/>
    <w:rsid w:val="001E445D"/>
    <w:rsid w:val="001E473C"/>
    <w:rsid w:val="001E4B56"/>
    <w:rsid w:val="001E6748"/>
    <w:rsid w:val="001E6863"/>
    <w:rsid w:val="001E69FC"/>
    <w:rsid w:val="001E7236"/>
    <w:rsid w:val="001E799E"/>
    <w:rsid w:val="001F0C13"/>
    <w:rsid w:val="001F1B50"/>
    <w:rsid w:val="001F240A"/>
    <w:rsid w:val="001F2A24"/>
    <w:rsid w:val="001F303B"/>
    <w:rsid w:val="001F364C"/>
    <w:rsid w:val="001F3C6B"/>
    <w:rsid w:val="001F3CA3"/>
    <w:rsid w:val="001F3DF5"/>
    <w:rsid w:val="001F3F48"/>
    <w:rsid w:val="001F4430"/>
    <w:rsid w:val="001F4E16"/>
    <w:rsid w:val="001F5146"/>
    <w:rsid w:val="001F60D9"/>
    <w:rsid w:val="001F66B1"/>
    <w:rsid w:val="001F6709"/>
    <w:rsid w:val="001F6828"/>
    <w:rsid w:val="001F6E20"/>
    <w:rsid w:val="001F6FFC"/>
    <w:rsid w:val="001F73A1"/>
    <w:rsid w:val="001F7670"/>
    <w:rsid w:val="001F7AAE"/>
    <w:rsid w:val="001F7B91"/>
    <w:rsid w:val="001F7F84"/>
    <w:rsid w:val="00200264"/>
    <w:rsid w:val="00200770"/>
    <w:rsid w:val="00200780"/>
    <w:rsid w:val="00200C61"/>
    <w:rsid w:val="00200FB9"/>
    <w:rsid w:val="00201151"/>
    <w:rsid w:val="002016D2"/>
    <w:rsid w:val="0020194A"/>
    <w:rsid w:val="002019C2"/>
    <w:rsid w:val="00201F84"/>
    <w:rsid w:val="002025F9"/>
    <w:rsid w:val="00202AA7"/>
    <w:rsid w:val="00204380"/>
    <w:rsid w:val="00204650"/>
    <w:rsid w:val="00204DF2"/>
    <w:rsid w:val="00204FD4"/>
    <w:rsid w:val="002050DF"/>
    <w:rsid w:val="002055DC"/>
    <w:rsid w:val="0020630C"/>
    <w:rsid w:val="002066F3"/>
    <w:rsid w:val="00206919"/>
    <w:rsid w:val="002072C3"/>
    <w:rsid w:val="00207D7C"/>
    <w:rsid w:val="00207EEA"/>
    <w:rsid w:val="00207FCC"/>
    <w:rsid w:val="002102B1"/>
    <w:rsid w:val="002102BC"/>
    <w:rsid w:val="00210C02"/>
    <w:rsid w:val="00210E5E"/>
    <w:rsid w:val="0021107C"/>
    <w:rsid w:val="0021123E"/>
    <w:rsid w:val="00211BF6"/>
    <w:rsid w:val="00211C12"/>
    <w:rsid w:val="00211E36"/>
    <w:rsid w:val="0021200F"/>
    <w:rsid w:val="0021247D"/>
    <w:rsid w:val="00212A8A"/>
    <w:rsid w:val="00212CD1"/>
    <w:rsid w:val="00213203"/>
    <w:rsid w:val="0021355F"/>
    <w:rsid w:val="00213684"/>
    <w:rsid w:val="00215466"/>
    <w:rsid w:val="002157BB"/>
    <w:rsid w:val="00215CFC"/>
    <w:rsid w:val="00215D0B"/>
    <w:rsid w:val="00216302"/>
    <w:rsid w:val="0021643E"/>
    <w:rsid w:val="002164B9"/>
    <w:rsid w:val="00216A38"/>
    <w:rsid w:val="00216A51"/>
    <w:rsid w:val="00216EBA"/>
    <w:rsid w:val="00217115"/>
    <w:rsid w:val="002171BB"/>
    <w:rsid w:val="00217AA1"/>
    <w:rsid w:val="00217C3D"/>
    <w:rsid w:val="00220042"/>
    <w:rsid w:val="00220277"/>
    <w:rsid w:val="0022055C"/>
    <w:rsid w:val="002205B9"/>
    <w:rsid w:val="002205F8"/>
    <w:rsid w:val="002207DD"/>
    <w:rsid w:val="00220928"/>
    <w:rsid w:val="00220CBF"/>
    <w:rsid w:val="00220D89"/>
    <w:rsid w:val="00221AB5"/>
    <w:rsid w:val="00221CEF"/>
    <w:rsid w:val="0022207D"/>
    <w:rsid w:val="00222571"/>
    <w:rsid w:val="00222884"/>
    <w:rsid w:val="00222952"/>
    <w:rsid w:val="00223438"/>
    <w:rsid w:val="00224304"/>
    <w:rsid w:val="00224458"/>
    <w:rsid w:val="002244BF"/>
    <w:rsid w:val="002245BB"/>
    <w:rsid w:val="00224796"/>
    <w:rsid w:val="00224AEA"/>
    <w:rsid w:val="00224D4D"/>
    <w:rsid w:val="00224E8A"/>
    <w:rsid w:val="0022511C"/>
    <w:rsid w:val="002255A5"/>
    <w:rsid w:val="002255EE"/>
    <w:rsid w:val="00226396"/>
    <w:rsid w:val="002265D1"/>
    <w:rsid w:val="00226F1C"/>
    <w:rsid w:val="00227757"/>
    <w:rsid w:val="00227E16"/>
    <w:rsid w:val="00227E3D"/>
    <w:rsid w:val="00227EDD"/>
    <w:rsid w:val="002300CB"/>
    <w:rsid w:val="002304E6"/>
    <w:rsid w:val="002317C7"/>
    <w:rsid w:val="0023193D"/>
    <w:rsid w:val="00231C06"/>
    <w:rsid w:val="00231C9E"/>
    <w:rsid w:val="00232B3A"/>
    <w:rsid w:val="00232BCC"/>
    <w:rsid w:val="00232E50"/>
    <w:rsid w:val="00232F37"/>
    <w:rsid w:val="00233419"/>
    <w:rsid w:val="002335B6"/>
    <w:rsid w:val="002335F1"/>
    <w:rsid w:val="002336A1"/>
    <w:rsid w:val="00233889"/>
    <w:rsid w:val="00234125"/>
    <w:rsid w:val="002344C5"/>
    <w:rsid w:val="00234C70"/>
    <w:rsid w:val="00235D74"/>
    <w:rsid w:val="0023611D"/>
    <w:rsid w:val="00236144"/>
    <w:rsid w:val="002364A3"/>
    <w:rsid w:val="00236A86"/>
    <w:rsid w:val="002373FB"/>
    <w:rsid w:val="00237752"/>
    <w:rsid w:val="00237DEE"/>
    <w:rsid w:val="00237FB6"/>
    <w:rsid w:val="00240271"/>
    <w:rsid w:val="00240C75"/>
    <w:rsid w:val="00240FC0"/>
    <w:rsid w:val="00241017"/>
    <w:rsid w:val="002413C3"/>
    <w:rsid w:val="0024143B"/>
    <w:rsid w:val="00241627"/>
    <w:rsid w:val="0024197E"/>
    <w:rsid w:val="00241B3C"/>
    <w:rsid w:val="00242FB6"/>
    <w:rsid w:val="00244626"/>
    <w:rsid w:val="0024484F"/>
    <w:rsid w:val="002450F6"/>
    <w:rsid w:val="002452B7"/>
    <w:rsid w:val="0024576C"/>
    <w:rsid w:val="0024615E"/>
    <w:rsid w:val="00246358"/>
    <w:rsid w:val="00246422"/>
    <w:rsid w:val="00246530"/>
    <w:rsid w:val="0024660C"/>
    <w:rsid w:val="00246A18"/>
    <w:rsid w:val="00247155"/>
    <w:rsid w:val="00247852"/>
    <w:rsid w:val="00247BFB"/>
    <w:rsid w:val="00247F9D"/>
    <w:rsid w:val="0025058F"/>
    <w:rsid w:val="002506E4"/>
    <w:rsid w:val="00250DB3"/>
    <w:rsid w:val="002510F3"/>
    <w:rsid w:val="0025131A"/>
    <w:rsid w:val="0025132B"/>
    <w:rsid w:val="0025146A"/>
    <w:rsid w:val="00251889"/>
    <w:rsid w:val="00251D9D"/>
    <w:rsid w:val="002521CE"/>
    <w:rsid w:val="002526AA"/>
    <w:rsid w:val="00252807"/>
    <w:rsid w:val="00252AC1"/>
    <w:rsid w:val="00252BE0"/>
    <w:rsid w:val="00252D59"/>
    <w:rsid w:val="002531E0"/>
    <w:rsid w:val="00253675"/>
    <w:rsid w:val="002539E1"/>
    <w:rsid w:val="00253BF6"/>
    <w:rsid w:val="00253DEB"/>
    <w:rsid w:val="0025419B"/>
    <w:rsid w:val="002548F4"/>
    <w:rsid w:val="0025493F"/>
    <w:rsid w:val="00254B54"/>
    <w:rsid w:val="002550C1"/>
    <w:rsid w:val="002550F5"/>
    <w:rsid w:val="002557C9"/>
    <w:rsid w:val="00255D9C"/>
    <w:rsid w:val="00255DA0"/>
    <w:rsid w:val="002560F9"/>
    <w:rsid w:val="00256785"/>
    <w:rsid w:val="0025703F"/>
    <w:rsid w:val="0025748E"/>
    <w:rsid w:val="002578D9"/>
    <w:rsid w:val="00257DC0"/>
    <w:rsid w:val="002600B0"/>
    <w:rsid w:val="00260A1D"/>
    <w:rsid w:val="00260B27"/>
    <w:rsid w:val="00260EC5"/>
    <w:rsid w:val="00261448"/>
    <w:rsid w:val="00261BCE"/>
    <w:rsid w:val="002621CD"/>
    <w:rsid w:val="00262267"/>
    <w:rsid w:val="00263750"/>
    <w:rsid w:val="00264002"/>
    <w:rsid w:val="00264363"/>
    <w:rsid w:val="002647D2"/>
    <w:rsid w:val="00264D1C"/>
    <w:rsid w:val="00264FE0"/>
    <w:rsid w:val="00265C8A"/>
    <w:rsid w:val="00266507"/>
    <w:rsid w:val="00266E0A"/>
    <w:rsid w:val="00266E1F"/>
    <w:rsid w:val="00267334"/>
    <w:rsid w:val="00267484"/>
    <w:rsid w:val="00267952"/>
    <w:rsid w:val="00267EF8"/>
    <w:rsid w:val="002703A8"/>
    <w:rsid w:val="002706D6"/>
    <w:rsid w:val="00270716"/>
    <w:rsid w:val="00270992"/>
    <w:rsid w:val="002709D2"/>
    <w:rsid w:val="00270C89"/>
    <w:rsid w:val="00270DC5"/>
    <w:rsid w:val="002710A1"/>
    <w:rsid w:val="0027192A"/>
    <w:rsid w:val="00271DA6"/>
    <w:rsid w:val="00271FD5"/>
    <w:rsid w:val="002721C8"/>
    <w:rsid w:val="00272DDD"/>
    <w:rsid w:val="00272EE5"/>
    <w:rsid w:val="002730CB"/>
    <w:rsid w:val="00273108"/>
    <w:rsid w:val="00273E39"/>
    <w:rsid w:val="00273E7B"/>
    <w:rsid w:val="0027405B"/>
    <w:rsid w:val="002746F7"/>
    <w:rsid w:val="00274E01"/>
    <w:rsid w:val="00274E05"/>
    <w:rsid w:val="00274ECC"/>
    <w:rsid w:val="00275415"/>
    <w:rsid w:val="002754D1"/>
    <w:rsid w:val="00275986"/>
    <w:rsid w:val="00275D14"/>
    <w:rsid w:val="00275D9A"/>
    <w:rsid w:val="00275E00"/>
    <w:rsid w:val="00276090"/>
    <w:rsid w:val="002763AB"/>
    <w:rsid w:val="002763BD"/>
    <w:rsid w:val="002771FC"/>
    <w:rsid w:val="00277213"/>
    <w:rsid w:val="00277273"/>
    <w:rsid w:val="0027727F"/>
    <w:rsid w:val="0027754A"/>
    <w:rsid w:val="002779D9"/>
    <w:rsid w:val="00277B9E"/>
    <w:rsid w:val="00277C68"/>
    <w:rsid w:val="00277D97"/>
    <w:rsid w:val="00280722"/>
    <w:rsid w:val="0028097F"/>
    <w:rsid w:val="00280A28"/>
    <w:rsid w:val="00280BB0"/>
    <w:rsid w:val="00280BB4"/>
    <w:rsid w:val="00280C33"/>
    <w:rsid w:val="00281143"/>
    <w:rsid w:val="002811F2"/>
    <w:rsid w:val="00281682"/>
    <w:rsid w:val="00281B3D"/>
    <w:rsid w:val="00281B8F"/>
    <w:rsid w:val="00281F08"/>
    <w:rsid w:val="0028248E"/>
    <w:rsid w:val="002824B1"/>
    <w:rsid w:val="00282591"/>
    <w:rsid w:val="00282CAB"/>
    <w:rsid w:val="00282F65"/>
    <w:rsid w:val="00283586"/>
    <w:rsid w:val="002835FF"/>
    <w:rsid w:val="00283A45"/>
    <w:rsid w:val="00283AD7"/>
    <w:rsid w:val="00283B03"/>
    <w:rsid w:val="00283B0A"/>
    <w:rsid w:val="00284048"/>
    <w:rsid w:val="00284061"/>
    <w:rsid w:val="0028416A"/>
    <w:rsid w:val="00284255"/>
    <w:rsid w:val="002846B1"/>
    <w:rsid w:val="00284B27"/>
    <w:rsid w:val="00285265"/>
    <w:rsid w:val="002853F8"/>
    <w:rsid w:val="00285CCF"/>
    <w:rsid w:val="00285EAC"/>
    <w:rsid w:val="002865E7"/>
    <w:rsid w:val="00286952"/>
    <w:rsid w:val="002869B8"/>
    <w:rsid w:val="00286F1F"/>
    <w:rsid w:val="00287265"/>
    <w:rsid w:val="00287819"/>
    <w:rsid w:val="00287A77"/>
    <w:rsid w:val="00287F26"/>
    <w:rsid w:val="00290CC2"/>
    <w:rsid w:val="00290DAA"/>
    <w:rsid w:val="002913A3"/>
    <w:rsid w:val="00291BD2"/>
    <w:rsid w:val="00292482"/>
    <w:rsid w:val="00292487"/>
    <w:rsid w:val="002924ED"/>
    <w:rsid w:val="00292BD2"/>
    <w:rsid w:val="00293533"/>
    <w:rsid w:val="002938B2"/>
    <w:rsid w:val="00293A94"/>
    <w:rsid w:val="00293C4A"/>
    <w:rsid w:val="002944A2"/>
    <w:rsid w:val="0029575D"/>
    <w:rsid w:val="0029599A"/>
    <w:rsid w:val="002961A6"/>
    <w:rsid w:val="0029645E"/>
    <w:rsid w:val="0029660B"/>
    <w:rsid w:val="00296693"/>
    <w:rsid w:val="00296766"/>
    <w:rsid w:val="00296BB9"/>
    <w:rsid w:val="002979F9"/>
    <w:rsid w:val="00297C08"/>
    <w:rsid w:val="002A053C"/>
    <w:rsid w:val="002A0B1F"/>
    <w:rsid w:val="002A0EA7"/>
    <w:rsid w:val="002A1482"/>
    <w:rsid w:val="002A1774"/>
    <w:rsid w:val="002A19B4"/>
    <w:rsid w:val="002A1C28"/>
    <w:rsid w:val="002A227E"/>
    <w:rsid w:val="002A22B1"/>
    <w:rsid w:val="002A2509"/>
    <w:rsid w:val="002A2D62"/>
    <w:rsid w:val="002A3AA2"/>
    <w:rsid w:val="002A3B04"/>
    <w:rsid w:val="002A3E46"/>
    <w:rsid w:val="002A4AF5"/>
    <w:rsid w:val="002A4BF8"/>
    <w:rsid w:val="002A57AB"/>
    <w:rsid w:val="002A58D6"/>
    <w:rsid w:val="002A5EF9"/>
    <w:rsid w:val="002A64E9"/>
    <w:rsid w:val="002A6563"/>
    <w:rsid w:val="002A668F"/>
    <w:rsid w:val="002A6D4B"/>
    <w:rsid w:val="002A6F9F"/>
    <w:rsid w:val="002A7699"/>
    <w:rsid w:val="002A795B"/>
    <w:rsid w:val="002A7C84"/>
    <w:rsid w:val="002A7FA5"/>
    <w:rsid w:val="002B0810"/>
    <w:rsid w:val="002B091C"/>
    <w:rsid w:val="002B1708"/>
    <w:rsid w:val="002B28DF"/>
    <w:rsid w:val="002B2C7D"/>
    <w:rsid w:val="002B3245"/>
    <w:rsid w:val="002B35C9"/>
    <w:rsid w:val="002B374B"/>
    <w:rsid w:val="002B3D3B"/>
    <w:rsid w:val="002B4167"/>
    <w:rsid w:val="002B42F3"/>
    <w:rsid w:val="002B43B9"/>
    <w:rsid w:val="002B4F7B"/>
    <w:rsid w:val="002B537F"/>
    <w:rsid w:val="002B5505"/>
    <w:rsid w:val="002B617B"/>
    <w:rsid w:val="002B6307"/>
    <w:rsid w:val="002B64DE"/>
    <w:rsid w:val="002B687A"/>
    <w:rsid w:val="002B6D86"/>
    <w:rsid w:val="002B6E2E"/>
    <w:rsid w:val="002B7065"/>
    <w:rsid w:val="002B7154"/>
    <w:rsid w:val="002B7510"/>
    <w:rsid w:val="002B75FF"/>
    <w:rsid w:val="002B7A67"/>
    <w:rsid w:val="002B7DDF"/>
    <w:rsid w:val="002B7E0E"/>
    <w:rsid w:val="002C00C9"/>
    <w:rsid w:val="002C07C6"/>
    <w:rsid w:val="002C0AE4"/>
    <w:rsid w:val="002C0F7B"/>
    <w:rsid w:val="002C1076"/>
    <w:rsid w:val="002C10FA"/>
    <w:rsid w:val="002C2805"/>
    <w:rsid w:val="002C3795"/>
    <w:rsid w:val="002C4761"/>
    <w:rsid w:val="002C4820"/>
    <w:rsid w:val="002C4B39"/>
    <w:rsid w:val="002C5347"/>
    <w:rsid w:val="002C5964"/>
    <w:rsid w:val="002C5990"/>
    <w:rsid w:val="002C5B49"/>
    <w:rsid w:val="002C5BC4"/>
    <w:rsid w:val="002C5C42"/>
    <w:rsid w:val="002C5D43"/>
    <w:rsid w:val="002C66B3"/>
    <w:rsid w:val="002D0286"/>
    <w:rsid w:val="002D0624"/>
    <w:rsid w:val="002D066D"/>
    <w:rsid w:val="002D1305"/>
    <w:rsid w:val="002D17E5"/>
    <w:rsid w:val="002D186E"/>
    <w:rsid w:val="002D19E8"/>
    <w:rsid w:val="002D1B05"/>
    <w:rsid w:val="002D44E2"/>
    <w:rsid w:val="002D4628"/>
    <w:rsid w:val="002D46A4"/>
    <w:rsid w:val="002D4CB0"/>
    <w:rsid w:val="002D4DD9"/>
    <w:rsid w:val="002D5972"/>
    <w:rsid w:val="002D5B69"/>
    <w:rsid w:val="002D5FCD"/>
    <w:rsid w:val="002D6509"/>
    <w:rsid w:val="002D6559"/>
    <w:rsid w:val="002D6FF0"/>
    <w:rsid w:val="002D7107"/>
    <w:rsid w:val="002D754D"/>
    <w:rsid w:val="002D7602"/>
    <w:rsid w:val="002D7680"/>
    <w:rsid w:val="002D76F3"/>
    <w:rsid w:val="002D7801"/>
    <w:rsid w:val="002E02DE"/>
    <w:rsid w:val="002E06B3"/>
    <w:rsid w:val="002E082D"/>
    <w:rsid w:val="002E0980"/>
    <w:rsid w:val="002E0A41"/>
    <w:rsid w:val="002E10B1"/>
    <w:rsid w:val="002E17A0"/>
    <w:rsid w:val="002E1D0D"/>
    <w:rsid w:val="002E1D57"/>
    <w:rsid w:val="002E20FE"/>
    <w:rsid w:val="002E21F3"/>
    <w:rsid w:val="002E2446"/>
    <w:rsid w:val="002E2481"/>
    <w:rsid w:val="002E278D"/>
    <w:rsid w:val="002E2814"/>
    <w:rsid w:val="002E28CE"/>
    <w:rsid w:val="002E32BC"/>
    <w:rsid w:val="002E351D"/>
    <w:rsid w:val="002E3856"/>
    <w:rsid w:val="002E3CCD"/>
    <w:rsid w:val="002E3F7C"/>
    <w:rsid w:val="002E410E"/>
    <w:rsid w:val="002E4204"/>
    <w:rsid w:val="002E4316"/>
    <w:rsid w:val="002E4440"/>
    <w:rsid w:val="002E49D4"/>
    <w:rsid w:val="002E4B5C"/>
    <w:rsid w:val="002E4C40"/>
    <w:rsid w:val="002E4E50"/>
    <w:rsid w:val="002E4E65"/>
    <w:rsid w:val="002E4E93"/>
    <w:rsid w:val="002E4FDE"/>
    <w:rsid w:val="002E54DD"/>
    <w:rsid w:val="002E56C8"/>
    <w:rsid w:val="002E5882"/>
    <w:rsid w:val="002E5BAC"/>
    <w:rsid w:val="002E6B80"/>
    <w:rsid w:val="002E7084"/>
    <w:rsid w:val="002E7650"/>
    <w:rsid w:val="002E7EC9"/>
    <w:rsid w:val="002F0121"/>
    <w:rsid w:val="002F0342"/>
    <w:rsid w:val="002F0379"/>
    <w:rsid w:val="002F0881"/>
    <w:rsid w:val="002F0C44"/>
    <w:rsid w:val="002F0ECE"/>
    <w:rsid w:val="002F11F2"/>
    <w:rsid w:val="002F183D"/>
    <w:rsid w:val="002F1973"/>
    <w:rsid w:val="002F1D77"/>
    <w:rsid w:val="002F2349"/>
    <w:rsid w:val="002F293D"/>
    <w:rsid w:val="002F2C9F"/>
    <w:rsid w:val="002F2F50"/>
    <w:rsid w:val="002F31F2"/>
    <w:rsid w:val="002F32E4"/>
    <w:rsid w:val="002F37F2"/>
    <w:rsid w:val="002F3D38"/>
    <w:rsid w:val="002F4010"/>
    <w:rsid w:val="002F505B"/>
    <w:rsid w:val="002F5899"/>
    <w:rsid w:val="002F5B22"/>
    <w:rsid w:val="002F5EAE"/>
    <w:rsid w:val="002F693B"/>
    <w:rsid w:val="002F6B9D"/>
    <w:rsid w:val="002F6EF7"/>
    <w:rsid w:val="002F709C"/>
    <w:rsid w:val="002F7372"/>
    <w:rsid w:val="002F7DED"/>
    <w:rsid w:val="002F7F31"/>
    <w:rsid w:val="00300103"/>
    <w:rsid w:val="00301A14"/>
    <w:rsid w:val="00301D4D"/>
    <w:rsid w:val="003023FB"/>
    <w:rsid w:val="00302881"/>
    <w:rsid w:val="00302991"/>
    <w:rsid w:val="003029B2"/>
    <w:rsid w:val="00302A5F"/>
    <w:rsid w:val="00302BC5"/>
    <w:rsid w:val="00302F97"/>
    <w:rsid w:val="003033D8"/>
    <w:rsid w:val="003038D5"/>
    <w:rsid w:val="00303CC8"/>
    <w:rsid w:val="00303DE5"/>
    <w:rsid w:val="00303F2B"/>
    <w:rsid w:val="0030423E"/>
    <w:rsid w:val="003048C9"/>
    <w:rsid w:val="0030581F"/>
    <w:rsid w:val="00305BFA"/>
    <w:rsid w:val="003063CA"/>
    <w:rsid w:val="003067EB"/>
    <w:rsid w:val="0030790D"/>
    <w:rsid w:val="00307D8F"/>
    <w:rsid w:val="00307DD9"/>
    <w:rsid w:val="00310173"/>
    <w:rsid w:val="00310A76"/>
    <w:rsid w:val="0031134D"/>
    <w:rsid w:val="00311D40"/>
    <w:rsid w:val="00312317"/>
    <w:rsid w:val="00312331"/>
    <w:rsid w:val="00312575"/>
    <w:rsid w:val="00312657"/>
    <w:rsid w:val="00313667"/>
    <w:rsid w:val="0031390F"/>
    <w:rsid w:val="00313E1F"/>
    <w:rsid w:val="0031415F"/>
    <w:rsid w:val="00314BAF"/>
    <w:rsid w:val="003154B1"/>
    <w:rsid w:val="00315559"/>
    <w:rsid w:val="00315570"/>
    <w:rsid w:val="0031599A"/>
    <w:rsid w:val="00315B7A"/>
    <w:rsid w:val="0031793F"/>
    <w:rsid w:val="003179F4"/>
    <w:rsid w:val="00317A6B"/>
    <w:rsid w:val="00317C99"/>
    <w:rsid w:val="00320085"/>
    <w:rsid w:val="003202A9"/>
    <w:rsid w:val="00320628"/>
    <w:rsid w:val="00320FAE"/>
    <w:rsid w:val="00321074"/>
    <w:rsid w:val="003212C6"/>
    <w:rsid w:val="0032172E"/>
    <w:rsid w:val="00321A41"/>
    <w:rsid w:val="00321C03"/>
    <w:rsid w:val="00321FF8"/>
    <w:rsid w:val="00322106"/>
    <w:rsid w:val="00322445"/>
    <w:rsid w:val="00322BF3"/>
    <w:rsid w:val="00323228"/>
    <w:rsid w:val="00323465"/>
    <w:rsid w:val="003238F9"/>
    <w:rsid w:val="00324999"/>
    <w:rsid w:val="003249AF"/>
    <w:rsid w:val="00324F88"/>
    <w:rsid w:val="00325568"/>
    <w:rsid w:val="00325AB9"/>
    <w:rsid w:val="00325B26"/>
    <w:rsid w:val="00325F6E"/>
    <w:rsid w:val="0032670F"/>
    <w:rsid w:val="00326847"/>
    <w:rsid w:val="003268FA"/>
    <w:rsid w:val="00327003"/>
    <w:rsid w:val="00327EDD"/>
    <w:rsid w:val="00330366"/>
    <w:rsid w:val="00330891"/>
    <w:rsid w:val="0033144E"/>
    <w:rsid w:val="003314F6"/>
    <w:rsid w:val="00331AA2"/>
    <w:rsid w:val="00331B12"/>
    <w:rsid w:val="00331B5B"/>
    <w:rsid w:val="003324C5"/>
    <w:rsid w:val="00332A61"/>
    <w:rsid w:val="00332C62"/>
    <w:rsid w:val="003332EF"/>
    <w:rsid w:val="00333386"/>
    <w:rsid w:val="003342EC"/>
    <w:rsid w:val="00334533"/>
    <w:rsid w:val="00334CCD"/>
    <w:rsid w:val="0033513C"/>
    <w:rsid w:val="00335685"/>
    <w:rsid w:val="00335736"/>
    <w:rsid w:val="00335968"/>
    <w:rsid w:val="00335D1C"/>
    <w:rsid w:val="0033601B"/>
    <w:rsid w:val="0033642D"/>
    <w:rsid w:val="00336A1C"/>
    <w:rsid w:val="003371D6"/>
    <w:rsid w:val="003375AB"/>
    <w:rsid w:val="00337EBD"/>
    <w:rsid w:val="00337F5D"/>
    <w:rsid w:val="00337F7D"/>
    <w:rsid w:val="00340D5E"/>
    <w:rsid w:val="003413AC"/>
    <w:rsid w:val="003415A5"/>
    <w:rsid w:val="00341C78"/>
    <w:rsid w:val="00341E79"/>
    <w:rsid w:val="003424EA"/>
    <w:rsid w:val="00342A84"/>
    <w:rsid w:val="00342CDE"/>
    <w:rsid w:val="00342D37"/>
    <w:rsid w:val="00343B7D"/>
    <w:rsid w:val="003445E9"/>
    <w:rsid w:val="00344FB3"/>
    <w:rsid w:val="00344FDD"/>
    <w:rsid w:val="0034546E"/>
    <w:rsid w:val="003457B8"/>
    <w:rsid w:val="003458F7"/>
    <w:rsid w:val="00345EA5"/>
    <w:rsid w:val="00345EF7"/>
    <w:rsid w:val="0034629E"/>
    <w:rsid w:val="00346752"/>
    <w:rsid w:val="003468ED"/>
    <w:rsid w:val="00346985"/>
    <w:rsid w:val="00346AE5"/>
    <w:rsid w:val="00346CD1"/>
    <w:rsid w:val="00346DA0"/>
    <w:rsid w:val="0034702F"/>
    <w:rsid w:val="003470B7"/>
    <w:rsid w:val="00347136"/>
    <w:rsid w:val="00347194"/>
    <w:rsid w:val="00347239"/>
    <w:rsid w:val="003472BD"/>
    <w:rsid w:val="00347388"/>
    <w:rsid w:val="00347407"/>
    <w:rsid w:val="00347C45"/>
    <w:rsid w:val="00350973"/>
    <w:rsid w:val="00350A79"/>
    <w:rsid w:val="00350D93"/>
    <w:rsid w:val="00350DAC"/>
    <w:rsid w:val="00350E18"/>
    <w:rsid w:val="003512CD"/>
    <w:rsid w:val="0035150F"/>
    <w:rsid w:val="00351D2B"/>
    <w:rsid w:val="00351E13"/>
    <w:rsid w:val="00352C25"/>
    <w:rsid w:val="00352E8D"/>
    <w:rsid w:val="00352EEF"/>
    <w:rsid w:val="003530AF"/>
    <w:rsid w:val="00353929"/>
    <w:rsid w:val="0035422B"/>
    <w:rsid w:val="00354650"/>
    <w:rsid w:val="003548EB"/>
    <w:rsid w:val="0035493E"/>
    <w:rsid w:val="00354E64"/>
    <w:rsid w:val="00354FB7"/>
    <w:rsid w:val="00355C29"/>
    <w:rsid w:val="00355CD9"/>
    <w:rsid w:val="003562A0"/>
    <w:rsid w:val="003566EA"/>
    <w:rsid w:val="003569BD"/>
    <w:rsid w:val="003569EE"/>
    <w:rsid w:val="00357753"/>
    <w:rsid w:val="003577E0"/>
    <w:rsid w:val="00357851"/>
    <w:rsid w:val="0035794D"/>
    <w:rsid w:val="0036009D"/>
    <w:rsid w:val="003601E6"/>
    <w:rsid w:val="00360204"/>
    <w:rsid w:val="00360EB6"/>
    <w:rsid w:val="0036236B"/>
    <w:rsid w:val="00362839"/>
    <w:rsid w:val="00362BC5"/>
    <w:rsid w:val="00362F83"/>
    <w:rsid w:val="003631CC"/>
    <w:rsid w:val="003635F6"/>
    <w:rsid w:val="00363781"/>
    <w:rsid w:val="003639C7"/>
    <w:rsid w:val="00363B7E"/>
    <w:rsid w:val="00363FEA"/>
    <w:rsid w:val="003649F8"/>
    <w:rsid w:val="003655F7"/>
    <w:rsid w:val="0036563C"/>
    <w:rsid w:val="00365850"/>
    <w:rsid w:val="00365975"/>
    <w:rsid w:val="00365D81"/>
    <w:rsid w:val="00365F6D"/>
    <w:rsid w:val="00366834"/>
    <w:rsid w:val="003669AF"/>
    <w:rsid w:val="00366D80"/>
    <w:rsid w:val="003671F0"/>
    <w:rsid w:val="003672C3"/>
    <w:rsid w:val="00367544"/>
    <w:rsid w:val="00367928"/>
    <w:rsid w:val="00367E6F"/>
    <w:rsid w:val="00367EF8"/>
    <w:rsid w:val="00367F27"/>
    <w:rsid w:val="00370739"/>
    <w:rsid w:val="00371430"/>
    <w:rsid w:val="003716E4"/>
    <w:rsid w:val="00371A51"/>
    <w:rsid w:val="003724F2"/>
    <w:rsid w:val="0037267D"/>
    <w:rsid w:val="00372AD7"/>
    <w:rsid w:val="00372DDC"/>
    <w:rsid w:val="00372E28"/>
    <w:rsid w:val="00373163"/>
    <w:rsid w:val="003734BD"/>
    <w:rsid w:val="003735F0"/>
    <w:rsid w:val="00373D00"/>
    <w:rsid w:val="00373E26"/>
    <w:rsid w:val="00374171"/>
    <w:rsid w:val="00374214"/>
    <w:rsid w:val="00374347"/>
    <w:rsid w:val="003743A7"/>
    <w:rsid w:val="00374862"/>
    <w:rsid w:val="00374D29"/>
    <w:rsid w:val="00374F59"/>
    <w:rsid w:val="00375271"/>
    <w:rsid w:val="003754B1"/>
    <w:rsid w:val="00375C69"/>
    <w:rsid w:val="00376C28"/>
    <w:rsid w:val="003777E5"/>
    <w:rsid w:val="00377836"/>
    <w:rsid w:val="003778ED"/>
    <w:rsid w:val="0037794F"/>
    <w:rsid w:val="00377C90"/>
    <w:rsid w:val="00377D3B"/>
    <w:rsid w:val="00377DA2"/>
    <w:rsid w:val="00377DD5"/>
    <w:rsid w:val="00380495"/>
    <w:rsid w:val="00380CB2"/>
    <w:rsid w:val="00380E73"/>
    <w:rsid w:val="00380F77"/>
    <w:rsid w:val="00381206"/>
    <w:rsid w:val="00381676"/>
    <w:rsid w:val="00381D2F"/>
    <w:rsid w:val="0038216F"/>
    <w:rsid w:val="0038243A"/>
    <w:rsid w:val="003825A5"/>
    <w:rsid w:val="0038263D"/>
    <w:rsid w:val="00382936"/>
    <w:rsid w:val="00383C79"/>
    <w:rsid w:val="0038462D"/>
    <w:rsid w:val="00384FFC"/>
    <w:rsid w:val="00385275"/>
    <w:rsid w:val="003857C2"/>
    <w:rsid w:val="003859BF"/>
    <w:rsid w:val="00385FC9"/>
    <w:rsid w:val="00386E21"/>
    <w:rsid w:val="00387590"/>
    <w:rsid w:val="00387966"/>
    <w:rsid w:val="00387C2C"/>
    <w:rsid w:val="003900AB"/>
    <w:rsid w:val="003902B5"/>
    <w:rsid w:val="00390509"/>
    <w:rsid w:val="003911A6"/>
    <w:rsid w:val="00391C3C"/>
    <w:rsid w:val="00391F1C"/>
    <w:rsid w:val="00392286"/>
    <w:rsid w:val="0039294A"/>
    <w:rsid w:val="00392AFA"/>
    <w:rsid w:val="00392F8B"/>
    <w:rsid w:val="00392FE4"/>
    <w:rsid w:val="00393C33"/>
    <w:rsid w:val="00393DBE"/>
    <w:rsid w:val="0039421B"/>
    <w:rsid w:val="003942B5"/>
    <w:rsid w:val="003944E1"/>
    <w:rsid w:val="00394A19"/>
    <w:rsid w:val="00394BCE"/>
    <w:rsid w:val="00394C79"/>
    <w:rsid w:val="00394FCE"/>
    <w:rsid w:val="00394FFD"/>
    <w:rsid w:val="00395F43"/>
    <w:rsid w:val="003960F5"/>
    <w:rsid w:val="003966DC"/>
    <w:rsid w:val="0039678C"/>
    <w:rsid w:val="00396871"/>
    <w:rsid w:val="0039694B"/>
    <w:rsid w:val="00396FB2"/>
    <w:rsid w:val="003970BD"/>
    <w:rsid w:val="003971FC"/>
    <w:rsid w:val="00397346"/>
    <w:rsid w:val="003973BD"/>
    <w:rsid w:val="003977EF"/>
    <w:rsid w:val="003978EC"/>
    <w:rsid w:val="003978FD"/>
    <w:rsid w:val="003979B2"/>
    <w:rsid w:val="00397D35"/>
    <w:rsid w:val="003A03C0"/>
    <w:rsid w:val="003A0C3B"/>
    <w:rsid w:val="003A1398"/>
    <w:rsid w:val="003A1CE9"/>
    <w:rsid w:val="003A1E7D"/>
    <w:rsid w:val="003A20F5"/>
    <w:rsid w:val="003A24AC"/>
    <w:rsid w:val="003A2A3E"/>
    <w:rsid w:val="003A2A71"/>
    <w:rsid w:val="003A3032"/>
    <w:rsid w:val="003A38C8"/>
    <w:rsid w:val="003A42C2"/>
    <w:rsid w:val="003A4B43"/>
    <w:rsid w:val="003A52BB"/>
    <w:rsid w:val="003A5868"/>
    <w:rsid w:val="003A5A8F"/>
    <w:rsid w:val="003A5FDB"/>
    <w:rsid w:val="003A6390"/>
    <w:rsid w:val="003A6B51"/>
    <w:rsid w:val="003A7345"/>
    <w:rsid w:val="003A7DC4"/>
    <w:rsid w:val="003B02BE"/>
    <w:rsid w:val="003B0429"/>
    <w:rsid w:val="003B054B"/>
    <w:rsid w:val="003B074A"/>
    <w:rsid w:val="003B1566"/>
    <w:rsid w:val="003B1983"/>
    <w:rsid w:val="003B1C43"/>
    <w:rsid w:val="003B27EC"/>
    <w:rsid w:val="003B28B1"/>
    <w:rsid w:val="003B2A65"/>
    <w:rsid w:val="003B2E8B"/>
    <w:rsid w:val="003B3EF8"/>
    <w:rsid w:val="003B46BF"/>
    <w:rsid w:val="003B4868"/>
    <w:rsid w:val="003B4DA7"/>
    <w:rsid w:val="003B55C6"/>
    <w:rsid w:val="003B564C"/>
    <w:rsid w:val="003B5B43"/>
    <w:rsid w:val="003B61E9"/>
    <w:rsid w:val="003B6F5E"/>
    <w:rsid w:val="003B71D1"/>
    <w:rsid w:val="003B73F3"/>
    <w:rsid w:val="003B791E"/>
    <w:rsid w:val="003B7AD8"/>
    <w:rsid w:val="003B7CBB"/>
    <w:rsid w:val="003B7EE7"/>
    <w:rsid w:val="003C0101"/>
    <w:rsid w:val="003C0922"/>
    <w:rsid w:val="003C0A8F"/>
    <w:rsid w:val="003C0B55"/>
    <w:rsid w:val="003C0EFA"/>
    <w:rsid w:val="003C16A5"/>
    <w:rsid w:val="003C1900"/>
    <w:rsid w:val="003C1B4F"/>
    <w:rsid w:val="003C1CB1"/>
    <w:rsid w:val="003C1D0B"/>
    <w:rsid w:val="003C286B"/>
    <w:rsid w:val="003C2DD6"/>
    <w:rsid w:val="003C2E2F"/>
    <w:rsid w:val="003C328F"/>
    <w:rsid w:val="003C3480"/>
    <w:rsid w:val="003C372A"/>
    <w:rsid w:val="003C3869"/>
    <w:rsid w:val="003C38A4"/>
    <w:rsid w:val="003C3AAC"/>
    <w:rsid w:val="003C470E"/>
    <w:rsid w:val="003C5086"/>
    <w:rsid w:val="003C5746"/>
    <w:rsid w:val="003C5FDB"/>
    <w:rsid w:val="003C6377"/>
    <w:rsid w:val="003C688A"/>
    <w:rsid w:val="003C6AFC"/>
    <w:rsid w:val="003C6E8B"/>
    <w:rsid w:val="003C7C88"/>
    <w:rsid w:val="003C7F68"/>
    <w:rsid w:val="003D00E1"/>
    <w:rsid w:val="003D04C8"/>
    <w:rsid w:val="003D0A0B"/>
    <w:rsid w:val="003D0A59"/>
    <w:rsid w:val="003D0ECB"/>
    <w:rsid w:val="003D1052"/>
    <w:rsid w:val="003D1376"/>
    <w:rsid w:val="003D140B"/>
    <w:rsid w:val="003D1609"/>
    <w:rsid w:val="003D162B"/>
    <w:rsid w:val="003D19D7"/>
    <w:rsid w:val="003D1C71"/>
    <w:rsid w:val="003D1C82"/>
    <w:rsid w:val="003D1DD7"/>
    <w:rsid w:val="003D1EA3"/>
    <w:rsid w:val="003D1FE8"/>
    <w:rsid w:val="003D2459"/>
    <w:rsid w:val="003D2976"/>
    <w:rsid w:val="003D2B51"/>
    <w:rsid w:val="003D2CE8"/>
    <w:rsid w:val="003D2CF8"/>
    <w:rsid w:val="003D2D61"/>
    <w:rsid w:val="003D375A"/>
    <w:rsid w:val="003D40DF"/>
    <w:rsid w:val="003D424B"/>
    <w:rsid w:val="003D436C"/>
    <w:rsid w:val="003D4B0D"/>
    <w:rsid w:val="003D4BC3"/>
    <w:rsid w:val="003D4F93"/>
    <w:rsid w:val="003D50B6"/>
    <w:rsid w:val="003D5302"/>
    <w:rsid w:val="003D53DD"/>
    <w:rsid w:val="003D5844"/>
    <w:rsid w:val="003D5A0D"/>
    <w:rsid w:val="003D5CE9"/>
    <w:rsid w:val="003D5D6F"/>
    <w:rsid w:val="003D6254"/>
    <w:rsid w:val="003D6630"/>
    <w:rsid w:val="003D67D9"/>
    <w:rsid w:val="003D6AF4"/>
    <w:rsid w:val="003D6D42"/>
    <w:rsid w:val="003D74D1"/>
    <w:rsid w:val="003D7597"/>
    <w:rsid w:val="003E050D"/>
    <w:rsid w:val="003E06ED"/>
    <w:rsid w:val="003E07AA"/>
    <w:rsid w:val="003E0ABD"/>
    <w:rsid w:val="003E1348"/>
    <w:rsid w:val="003E154B"/>
    <w:rsid w:val="003E1FFC"/>
    <w:rsid w:val="003E245B"/>
    <w:rsid w:val="003E28CE"/>
    <w:rsid w:val="003E2B16"/>
    <w:rsid w:val="003E2E6B"/>
    <w:rsid w:val="003E2F47"/>
    <w:rsid w:val="003E33A9"/>
    <w:rsid w:val="003E37B5"/>
    <w:rsid w:val="003E39CA"/>
    <w:rsid w:val="003E4693"/>
    <w:rsid w:val="003E4866"/>
    <w:rsid w:val="003E4BC1"/>
    <w:rsid w:val="003E4CCB"/>
    <w:rsid w:val="003E510F"/>
    <w:rsid w:val="003E554F"/>
    <w:rsid w:val="003E60AF"/>
    <w:rsid w:val="003E6203"/>
    <w:rsid w:val="003E6CC2"/>
    <w:rsid w:val="003E74DE"/>
    <w:rsid w:val="003E74FA"/>
    <w:rsid w:val="003E75C2"/>
    <w:rsid w:val="003E775E"/>
    <w:rsid w:val="003E7C84"/>
    <w:rsid w:val="003F036D"/>
    <w:rsid w:val="003F0555"/>
    <w:rsid w:val="003F0676"/>
    <w:rsid w:val="003F06E8"/>
    <w:rsid w:val="003F0A8F"/>
    <w:rsid w:val="003F0B10"/>
    <w:rsid w:val="003F13B2"/>
    <w:rsid w:val="003F18CD"/>
    <w:rsid w:val="003F1ECA"/>
    <w:rsid w:val="003F22DC"/>
    <w:rsid w:val="003F30FC"/>
    <w:rsid w:val="003F3124"/>
    <w:rsid w:val="003F318B"/>
    <w:rsid w:val="003F321D"/>
    <w:rsid w:val="003F3BF9"/>
    <w:rsid w:val="003F3CEE"/>
    <w:rsid w:val="003F40DA"/>
    <w:rsid w:val="003F4522"/>
    <w:rsid w:val="003F4693"/>
    <w:rsid w:val="003F46FE"/>
    <w:rsid w:val="003F490B"/>
    <w:rsid w:val="003F548B"/>
    <w:rsid w:val="003F548D"/>
    <w:rsid w:val="003F54AC"/>
    <w:rsid w:val="003F5736"/>
    <w:rsid w:val="003F601C"/>
    <w:rsid w:val="003F626E"/>
    <w:rsid w:val="003F672D"/>
    <w:rsid w:val="003F6A6C"/>
    <w:rsid w:val="003F717C"/>
    <w:rsid w:val="003F76F4"/>
    <w:rsid w:val="003F7733"/>
    <w:rsid w:val="003F77E4"/>
    <w:rsid w:val="004016F0"/>
    <w:rsid w:val="00401899"/>
    <w:rsid w:val="004019DE"/>
    <w:rsid w:val="00401EA5"/>
    <w:rsid w:val="00402075"/>
    <w:rsid w:val="00402129"/>
    <w:rsid w:val="0040246A"/>
    <w:rsid w:val="004025BA"/>
    <w:rsid w:val="00402DEA"/>
    <w:rsid w:val="0040309B"/>
    <w:rsid w:val="004036F6"/>
    <w:rsid w:val="00403C58"/>
    <w:rsid w:val="00403E06"/>
    <w:rsid w:val="00403E86"/>
    <w:rsid w:val="00403F3B"/>
    <w:rsid w:val="004040B0"/>
    <w:rsid w:val="004044A4"/>
    <w:rsid w:val="00404616"/>
    <w:rsid w:val="00404A2A"/>
    <w:rsid w:val="00404BD0"/>
    <w:rsid w:val="004056A2"/>
    <w:rsid w:val="00405978"/>
    <w:rsid w:val="00405A32"/>
    <w:rsid w:val="00405AEE"/>
    <w:rsid w:val="00405EED"/>
    <w:rsid w:val="004063F2"/>
    <w:rsid w:val="0040641A"/>
    <w:rsid w:val="00406757"/>
    <w:rsid w:val="00406828"/>
    <w:rsid w:val="004068CA"/>
    <w:rsid w:val="00406E29"/>
    <w:rsid w:val="00406FD8"/>
    <w:rsid w:val="00407291"/>
    <w:rsid w:val="00407296"/>
    <w:rsid w:val="004077C4"/>
    <w:rsid w:val="00407A10"/>
    <w:rsid w:val="00407B17"/>
    <w:rsid w:val="00407CF7"/>
    <w:rsid w:val="00407DCB"/>
    <w:rsid w:val="00410160"/>
    <w:rsid w:val="00410C6B"/>
    <w:rsid w:val="00410D56"/>
    <w:rsid w:val="004118A5"/>
    <w:rsid w:val="00411D74"/>
    <w:rsid w:val="00411D87"/>
    <w:rsid w:val="0041215C"/>
    <w:rsid w:val="00412726"/>
    <w:rsid w:val="004127EC"/>
    <w:rsid w:val="00412A84"/>
    <w:rsid w:val="00412CB8"/>
    <w:rsid w:val="004132E7"/>
    <w:rsid w:val="004138A6"/>
    <w:rsid w:val="00413EB8"/>
    <w:rsid w:val="00413ED9"/>
    <w:rsid w:val="00414167"/>
    <w:rsid w:val="004145D0"/>
    <w:rsid w:val="00414842"/>
    <w:rsid w:val="00414B07"/>
    <w:rsid w:val="00414B4F"/>
    <w:rsid w:val="00415079"/>
    <w:rsid w:val="00415CF0"/>
    <w:rsid w:val="00415FC3"/>
    <w:rsid w:val="0041610A"/>
    <w:rsid w:val="00416460"/>
    <w:rsid w:val="004164D6"/>
    <w:rsid w:val="004164ED"/>
    <w:rsid w:val="0041655A"/>
    <w:rsid w:val="0041676B"/>
    <w:rsid w:val="004169EC"/>
    <w:rsid w:val="00416D32"/>
    <w:rsid w:val="00416D7B"/>
    <w:rsid w:val="0041707C"/>
    <w:rsid w:val="004173D0"/>
    <w:rsid w:val="004178CD"/>
    <w:rsid w:val="0041791C"/>
    <w:rsid w:val="00417B5B"/>
    <w:rsid w:val="00417B99"/>
    <w:rsid w:val="0042029B"/>
    <w:rsid w:val="004206D2"/>
    <w:rsid w:val="00420F50"/>
    <w:rsid w:val="00420F96"/>
    <w:rsid w:val="0042148A"/>
    <w:rsid w:val="00421D77"/>
    <w:rsid w:val="00421DB4"/>
    <w:rsid w:val="004221C7"/>
    <w:rsid w:val="004228E6"/>
    <w:rsid w:val="004229DA"/>
    <w:rsid w:val="00422E08"/>
    <w:rsid w:val="00422ECD"/>
    <w:rsid w:val="00422F8C"/>
    <w:rsid w:val="004235B0"/>
    <w:rsid w:val="0042368D"/>
    <w:rsid w:val="0042370B"/>
    <w:rsid w:val="00423CB5"/>
    <w:rsid w:val="00424082"/>
    <w:rsid w:val="0042442A"/>
    <w:rsid w:val="00424B94"/>
    <w:rsid w:val="00424EF7"/>
    <w:rsid w:val="004257D7"/>
    <w:rsid w:val="00425CD2"/>
    <w:rsid w:val="0042644A"/>
    <w:rsid w:val="004267D9"/>
    <w:rsid w:val="00426AC3"/>
    <w:rsid w:val="00426FE3"/>
    <w:rsid w:val="0042793D"/>
    <w:rsid w:val="00427FEF"/>
    <w:rsid w:val="004306B9"/>
    <w:rsid w:val="004306BE"/>
    <w:rsid w:val="004308E8"/>
    <w:rsid w:val="00430AE4"/>
    <w:rsid w:val="00430F03"/>
    <w:rsid w:val="00431254"/>
    <w:rsid w:val="0043146E"/>
    <w:rsid w:val="0043198F"/>
    <w:rsid w:val="00432304"/>
    <w:rsid w:val="00432476"/>
    <w:rsid w:val="00432638"/>
    <w:rsid w:val="004327C6"/>
    <w:rsid w:val="004328C2"/>
    <w:rsid w:val="004328E4"/>
    <w:rsid w:val="00432DCA"/>
    <w:rsid w:val="00432E67"/>
    <w:rsid w:val="0043355A"/>
    <w:rsid w:val="00433E0B"/>
    <w:rsid w:val="00433EE7"/>
    <w:rsid w:val="00434257"/>
    <w:rsid w:val="00434B5D"/>
    <w:rsid w:val="00434F2E"/>
    <w:rsid w:val="0043548F"/>
    <w:rsid w:val="00435D45"/>
    <w:rsid w:val="00436121"/>
    <w:rsid w:val="00436526"/>
    <w:rsid w:val="004365EB"/>
    <w:rsid w:val="00436CEA"/>
    <w:rsid w:val="00436D66"/>
    <w:rsid w:val="00437094"/>
    <w:rsid w:val="0043783A"/>
    <w:rsid w:val="0044060D"/>
    <w:rsid w:val="00440F9B"/>
    <w:rsid w:val="0044155C"/>
    <w:rsid w:val="00441561"/>
    <w:rsid w:val="00441746"/>
    <w:rsid w:val="004418D0"/>
    <w:rsid w:val="004419A7"/>
    <w:rsid w:val="00442073"/>
    <w:rsid w:val="00442403"/>
    <w:rsid w:val="00442478"/>
    <w:rsid w:val="00442D7E"/>
    <w:rsid w:val="00442ED1"/>
    <w:rsid w:val="00442FDB"/>
    <w:rsid w:val="00443644"/>
    <w:rsid w:val="0044377D"/>
    <w:rsid w:val="00444424"/>
    <w:rsid w:val="004445E7"/>
    <w:rsid w:val="00445661"/>
    <w:rsid w:val="004456DC"/>
    <w:rsid w:val="00445B9F"/>
    <w:rsid w:val="00445CC0"/>
    <w:rsid w:val="004473BF"/>
    <w:rsid w:val="0044761F"/>
    <w:rsid w:val="00447D71"/>
    <w:rsid w:val="00450344"/>
    <w:rsid w:val="004503DA"/>
    <w:rsid w:val="00450647"/>
    <w:rsid w:val="004506D5"/>
    <w:rsid w:val="004508B6"/>
    <w:rsid w:val="00450A63"/>
    <w:rsid w:val="00450CAD"/>
    <w:rsid w:val="00450E5E"/>
    <w:rsid w:val="00450EC1"/>
    <w:rsid w:val="00451C50"/>
    <w:rsid w:val="00451E96"/>
    <w:rsid w:val="00452297"/>
    <w:rsid w:val="00453006"/>
    <w:rsid w:val="004539AA"/>
    <w:rsid w:val="00453E4C"/>
    <w:rsid w:val="0045429D"/>
    <w:rsid w:val="004543D0"/>
    <w:rsid w:val="00454946"/>
    <w:rsid w:val="0045514B"/>
    <w:rsid w:val="00455529"/>
    <w:rsid w:val="00455568"/>
    <w:rsid w:val="00455C50"/>
    <w:rsid w:val="00455D65"/>
    <w:rsid w:val="004562EE"/>
    <w:rsid w:val="00456D94"/>
    <w:rsid w:val="0045726F"/>
    <w:rsid w:val="00457696"/>
    <w:rsid w:val="00457A73"/>
    <w:rsid w:val="0046005C"/>
    <w:rsid w:val="0046019A"/>
    <w:rsid w:val="004602D7"/>
    <w:rsid w:val="00460337"/>
    <w:rsid w:val="00460378"/>
    <w:rsid w:val="00460483"/>
    <w:rsid w:val="00460926"/>
    <w:rsid w:val="00460E83"/>
    <w:rsid w:val="0046138F"/>
    <w:rsid w:val="00462023"/>
    <w:rsid w:val="00462B66"/>
    <w:rsid w:val="00462D28"/>
    <w:rsid w:val="00463313"/>
    <w:rsid w:val="00463344"/>
    <w:rsid w:val="00463533"/>
    <w:rsid w:val="0046377D"/>
    <w:rsid w:val="00463D71"/>
    <w:rsid w:val="00463F54"/>
    <w:rsid w:val="00464551"/>
    <w:rsid w:val="00464629"/>
    <w:rsid w:val="0046490D"/>
    <w:rsid w:val="004653A4"/>
    <w:rsid w:val="00465766"/>
    <w:rsid w:val="00465EE5"/>
    <w:rsid w:val="00466405"/>
    <w:rsid w:val="00466A54"/>
    <w:rsid w:val="0046711B"/>
    <w:rsid w:val="0046756F"/>
    <w:rsid w:val="00467728"/>
    <w:rsid w:val="004678A9"/>
    <w:rsid w:val="0046791B"/>
    <w:rsid w:val="00467D01"/>
    <w:rsid w:val="00471968"/>
    <w:rsid w:val="00471C24"/>
    <w:rsid w:val="00471EA7"/>
    <w:rsid w:val="00471EEC"/>
    <w:rsid w:val="00472AF4"/>
    <w:rsid w:val="00472BC4"/>
    <w:rsid w:val="00472C88"/>
    <w:rsid w:val="00472F18"/>
    <w:rsid w:val="004739EF"/>
    <w:rsid w:val="00473C8F"/>
    <w:rsid w:val="00473D32"/>
    <w:rsid w:val="0047419E"/>
    <w:rsid w:val="00474527"/>
    <w:rsid w:val="004745AF"/>
    <w:rsid w:val="004747D4"/>
    <w:rsid w:val="00474893"/>
    <w:rsid w:val="00474A8C"/>
    <w:rsid w:val="004751E9"/>
    <w:rsid w:val="00475892"/>
    <w:rsid w:val="00475E48"/>
    <w:rsid w:val="00475F3C"/>
    <w:rsid w:val="0047601B"/>
    <w:rsid w:val="0047616A"/>
    <w:rsid w:val="004767E2"/>
    <w:rsid w:val="00476AA0"/>
    <w:rsid w:val="00477641"/>
    <w:rsid w:val="004779A4"/>
    <w:rsid w:val="004779C2"/>
    <w:rsid w:val="00477CCC"/>
    <w:rsid w:val="00480327"/>
    <w:rsid w:val="00480471"/>
    <w:rsid w:val="00480AAA"/>
    <w:rsid w:val="00480ACD"/>
    <w:rsid w:val="00480D9E"/>
    <w:rsid w:val="00481880"/>
    <w:rsid w:val="00481C12"/>
    <w:rsid w:val="00481EA2"/>
    <w:rsid w:val="00481F5B"/>
    <w:rsid w:val="0048247A"/>
    <w:rsid w:val="004824EA"/>
    <w:rsid w:val="004832FF"/>
    <w:rsid w:val="00483B64"/>
    <w:rsid w:val="0048445B"/>
    <w:rsid w:val="004847D0"/>
    <w:rsid w:val="004850EE"/>
    <w:rsid w:val="00485137"/>
    <w:rsid w:val="00485275"/>
    <w:rsid w:val="004852A1"/>
    <w:rsid w:val="00485912"/>
    <w:rsid w:val="004859A9"/>
    <w:rsid w:val="00486549"/>
    <w:rsid w:val="00486552"/>
    <w:rsid w:val="0048666F"/>
    <w:rsid w:val="00486702"/>
    <w:rsid w:val="004868DE"/>
    <w:rsid w:val="00486C6A"/>
    <w:rsid w:val="00487616"/>
    <w:rsid w:val="00487653"/>
    <w:rsid w:val="0048789B"/>
    <w:rsid w:val="004900F6"/>
    <w:rsid w:val="00490135"/>
    <w:rsid w:val="00490F38"/>
    <w:rsid w:val="00491510"/>
    <w:rsid w:val="00492025"/>
    <w:rsid w:val="00492D41"/>
    <w:rsid w:val="00492E5D"/>
    <w:rsid w:val="004937D2"/>
    <w:rsid w:val="004941F1"/>
    <w:rsid w:val="00494389"/>
    <w:rsid w:val="00494640"/>
    <w:rsid w:val="00495033"/>
    <w:rsid w:val="004951AF"/>
    <w:rsid w:val="00495213"/>
    <w:rsid w:val="004952A7"/>
    <w:rsid w:val="00495A68"/>
    <w:rsid w:val="00495F2B"/>
    <w:rsid w:val="00496010"/>
    <w:rsid w:val="0049605A"/>
    <w:rsid w:val="0049656D"/>
    <w:rsid w:val="00496B11"/>
    <w:rsid w:val="00496CE1"/>
    <w:rsid w:val="00496E02"/>
    <w:rsid w:val="00497046"/>
    <w:rsid w:val="004973D7"/>
    <w:rsid w:val="00497425"/>
    <w:rsid w:val="00497CFC"/>
    <w:rsid w:val="00497D19"/>
    <w:rsid w:val="00497EA6"/>
    <w:rsid w:val="004A049A"/>
    <w:rsid w:val="004A1327"/>
    <w:rsid w:val="004A1434"/>
    <w:rsid w:val="004A1494"/>
    <w:rsid w:val="004A1D06"/>
    <w:rsid w:val="004A1F79"/>
    <w:rsid w:val="004A2007"/>
    <w:rsid w:val="004A2034"/>
    <w:rsid w:val="004A25BE"/>
    <w:rsid w:val="004A263A"/>
    <w:rsid w:val="004A2795"/>
    <w:rsid w:val="004A298B"/>
    <w:rsid w:val="004A3293"/>
    <w:rsid w:val="004A3B24"/>
    <w:rsid w:val="004A3CBA"/>
    <w:rsid w:val="004A4041"/>
    <w:rsid w:val="004A404C"/>
    <w:rsid w:val="004A46CC"/>
    <w:rsid w:val="004A4911"/>
    <w:rsid w:val="004A49B9"/>
    <w:rsid w:val="004A4C61"/>
    <w:rsid w:val="004A5140"/>
    <w:rsid w:val="004A531E"/>
    <w:rsid w:val="004A54D4"/>
    <w:rsid w:val="004A54D7"/>
    <w:rsid w:val="004A5679"/>
    <w:rsid w:val="004A5C0C"/>
    <w:rsid w:val="004A5E11"/>
    <w:rsid w:val="004A606F"/>
    <w:rsid w:val="004A616F"/>
    <w:rsid w:val="004A618F"/>
    <w:rsid w:val="004A6466"/>
    <w:rsid w:val="004A6C86"/>
    <w:rsid w:val="004A6CE4"/>
    <w:rsid w:val="004A6F5D"/>
    <w:rsid w:val="004A7C03"/>
    <w:rsid w:val="004A7CB6"/>
    <w:rsid w:val="004B110F"/>
    <w:rsid w:val="004B11AB"/>
    <w:rsid w:val="004B12B7"/>
    <w:rsid w:val="004B14A6"/>
    <w:rsid w:val="004B173C"/>
    <w:rsid w:val="004B180C"/>
    <w:rsid w:val="004B1F1F"/>
    <w:rsid w:val="004B28D1"/>
    <w:rsid w:val="004B2E39"/>
    <w:rsid w:val="004B3064"/>
    <w:rsid w:val="004B38EE"/>
    <w:rsid w:val="004B4384"/>
    <w:rsid w:val="004B4FFD"/>
    <w:rsid w:val="004B53E6"/>
    <w:rsid w:val="004B6129"/>
    <w:rsid w:val="004B6310"/>
    <w:rsid w:val="004B6416"/>
    <w:rsid w:val="004B64F6"/>
    <w:rsid w:val="004B67CC"/>
    <w:rsid w:val="004B6A26"/>
    <w:rsid w:val="004B6A9B"/>
    <w:rsid w:val="004B6AA0"/>
    <w:rsid w:val="004B6D62"/>
    <w:rsid w:val="004B72D2"/>
    <w:rsid w:val="004B73FD"/>
    <w:rsid w:val="004B7995"/>
    <w:rsid w:val="004B7AF5"/>
    <w:rsid w:val="004C0023"/>
    <w:rsid w:val="004C06C8"/>
    <w:rsid w:val="004C0726"/>
    <w:rsid w:val="004C08E8"/>
    <w:rsid w:val="004C1000"/>
    <w:rsid w:val="004C1428"/>
    <w:rsid w:val="004C1E53"/>
    <w:rsid w:val="004C2086"/>
    <w:rsid w:val="004C2130"/>
    <w:rsid w:val="004C23A3"/>
    <w:rsid w:val="004C2448"/>
    <w:rsid w:val="004C257C"/>
    <w:rsid w:val="004C26FA"/>
    <w:rsid w:val="004C31E4"/>
    <w:rsid w:val="004C3E6E"/>
    <w:rsid w:val="004C43BE"/>
    <w:rsid w:val="004C43DB"/>
    <w:rsid w:val="004C45AE"/>
    <w:rsid w:val="004C46E4"/>
    <w:rsid w:val="004C48BE"/>
    <w:rsid w:val="004C504B"/>
    <w:rsid w:val="004C539A"/>
    <w:rsid w:val="004C549F"/>
    <w:rsid w:val="004C568B"/>
    <w:rsid w:val="004C65E2"/>
    <w:rsid w:val="004C66CE"/>
    <w:rsid w:val="004C6A01"/>
    <w:rsid w:val="004C6B89"/>
    <w:rsid w:val="004C75BD"/>
    <w:rsid w:val="004C7CA3"/>
    <w:rsid w:val="004D0353"/>
    <w:rsid w:val="004D0994"/>
    <w:rsid w:val="004D0C97"/>
    <w:rsid w:val="004D0E2A"/>
    <w:rsid w:val="004D0F3D"/>
    <w:rsid w:val="004D123B"/>
    <w:rsid w:val="004D1328"/>
    <w:rsid w:val="004D1383"/>
    <w:rsid w:val="004D1E44"/>
    <w:rsid w:val="004D282A"/>
    <w:rsid w:val="004D2DF9"/>
    <w:rsid w:val="004D32BA"/>
    <w:rsid w:val="004D363D"/>
    <w:rsid w:val="004D3866"/>
    <w:rsid w:val="004D412F"/>
    <w:rsid w:val="004D499E"/>
    <w:rsid w:val="004D54C1"/>
    <w:rsid w:val="004D5DEE"/>
    <w:rsid w:val="004D61A7"/>
    <w:rsid w:val="004D62B7"/>
    <w:rsid w:val="004D6400"/>
    <w:rsid w:val="004D6521"/>
    <w:rsid w:val="004D6553"/>
    <w:rsid w:val="004D6681"/>
    <w:rsid w:val="004D6FDB"/>
    <w:rsid w:val="004D79E2"/>
    <w:rsid w:val="004E001D"/>
    <w:rsid w:val="004E01E7"/>
    <w:rsid w:val="004E053C"/>
    <w:rsid w:val="004E0A5E"/>
    <w:rsid w:val="004E0FC1"/>
    <w:rsid w:val="004E10FB"/>
    <w:rsid w:val="004E27E6"/>
    <w:rsid w:val="004E28D2"/>
    <w:rsid w:val="004E2ACA"/>
    <w:rsid w:val="004E2E28"/>
    <w:rsid w:val="004E2F98"/>
    <w:rsid w:val="004E30E9"/>
    <w:rsid w:val="004E33E6"/>
    <w:rsid w:val="004E3753"/>
    <w:rsid w:val="004E3FB2"/>
    <w:rsid w:val="004E415E"/>
    <w:rsid w:val="004E4504"/>
    <w:rsid w:val="004E457E"/>
    <w:rsid w:val="004E46A2"/>
    <w:rsid w:val="004E48E8"/>
    <w:rsid w:val="004E49C9"/>
    <w:rsid w:val="004E4BC0"/>
    <w:rsid w:val="004E4CF2"/>
    <w:rsid w:val="004E5184"/>
    <w:rsid w:val="004E5198"/>
    <w:rsid w:val="004E56EC"/>
    <w:rsid w:val="004E646D"/>
    <w:rsid w:val="004E6612"/>
    <w:rsid w:val="004E69BC"/>
    <w:rsid w:val="004E6B28"/>
    <w:rsid w:val="004E6C80"/>
    <w:rsid w:val="004E73ED"/>
    <w:rsid w:val="004E7690"/>
    <w:rsid w:val="004F0270"/>
    <w:rsid w:val="004F0568"/>
    <w:rsid w:val="004F09D2"/>
    <w:rsid w:val="004F0AD6"/>
    <w:rsid w:val="004F14B2"/>
    <w:rsid w:val="004F18FF"/>
    <w:rsid w:val="004F27DE"/>
    <w:rsid w:val="004F28ED"/>
    <w:rsid w:val="004F34F5"/>
    <w:rsid w:val="004F3504"/>
    <w:rsid w:val="004F37D4"/>
    <w:rsid w:val="004F3922"/>
    <w:rsid w:val="004F5296"/>
    <w:rsid w:val="004F6344"/>
    <w:rsid w:val="004F6E61"/>
    <w:rsid w:val="004F71A2"/>
    <w:rsid w:val="004F74AE"/>
    <w:rsid w:val="004F7641"/>
    <w:rsid w:val="004F7D7A"/>
    <w:rsid w:val="004F7EB5"/>
    <w:rsid w:val="004F7F59"/>
    <w:rsid w:val="004F7F92"/>
    <w:rsid w:val="00500538"/>
    <w:rsid w:val="00501447"/>
    <w:rsid w:val="00502648"/>
    <w:rsid w:val="005028A6"/>
    <w:rsid w:val="00502A77"/>
    <w:rsid w:val="0050343D"/>
    <w:rsid w:val="005035DD"/>
    <w:rsid w:val="0050375E"/>
    <w:rsid w:val="00503AC0"/>
    <w:rsid w:val="00503DED"/>
    <w:rsid w:val="00504718"/>
    <w:rsid w:val="00504A4F"/>
    <w:rsid w:val="00504ECA"/>
    <w:rsid w:val="00505140"/>
    <w:rsid w:val="0050522F"/>
    <w:rsid w:val="00505316"/>
    <w:rsid w:val="00505422"/>
    <w:rsid w:val="005057DE"/>
    <w:rsid w:val="00505FF4"/>
    <w:rsid w:val="005066FB"/>
    <w:rsid w:val="00506C97"/>
    <w:rsid w:val="00507360"/>
    <w:rsid w:val="00507711"/>
    <w:rsid w:val="00507DEF"/>
    <w:rsid w:val="00507FC9"/>
    <w:rsid w:val="0051012E"/>
    <w:rsid w:val="005106EC"/>
    <w:rsid w:val="0051084F"/>
    <w:rsid w:val="00510A70"/>
    <w:rsid w:val="00510EBA"/>
    <w:rsid w:val="0051119D"/>
    <w:rsid w:val="00511B48"/>
    <w:rsid w:val="00511DC7"/>
    <w:rsid w:val="005122B5"/>
    <w:rsid w:val="00512FE0"/>
    <w:rsid w:val="005130DD"/>
    <w:rsid w:val="00513960"/>
    <w:rsid w:val="00513A1A"/>
    <w:rsid w:val="00513A25"/>
    <w:rsid w:val="005140D9"/>
    <w:rsid w:val="00514221"/>
    <w:rsid w:val="005153BC"/>
    <w:rsid w:val="00515B75"/>
    <w:rsid w:val="00515E23"/>
    <w:rsid w:val="005162C5"/>
    <w:rsid w:val="0051642E"/>
    <w:rsid w:val="0051655E"/>
    <w:rsid w:val="00516943"/>
    <w:rsid w:val="00516E54"/>
    <w:rsid w:val="00517DEE"/>
    <w:rsid w:val="00517E0F"/>
    <w:rsid w:val="00517E7A"/>
    <w:rsid w:val="005208ED"/>
    <w:rsid w:val="00520A16"/>
    <w:rsid w:val="00520D3E"/>
    <w:rsid w:val="00520D9B"/>
    <w:rsid w:val="00521222"/>
    <w:rsid w:val="00521CFB"/>
    <w:rsid w:val="0052260B"/>
    <w:rsid w:val="0052279F"/>
    <w:rsid w:val="005229BB"/>
    <w:rsid w:val="00522BEC"/>
    <w:rsid w:val="00523433"/>
    <w:rsid w:val="005234CC"/>
    <w:rsid w:val="00523595"/>
    <w:rsid w:val="005235EA"/>
    <w:rsid w:val="005238C1"/>
    <w:rsid w:val="005238D3"/>
    <w:rsid w:val="005241CB"/>
    <w:rsid w:val="00524364"/>
    <w:rsid w:val="005244A0"/>
    <w:rsid w:val="0052450D"/>
    <w:rsid w:val="00524982"/>
    <w:rsid w:val="00525644"/>
    <w:rsid w:val="00525654"/>
    <w:rsid w:val="00525A9D"/>
    <w:rsid w:val="00525BD3"/>
    <w:rsid w:val="00525D08"/>
    <w:rsid w:val="005260D8"/>
    <w:rsid w:val="005263F5"/>
    <w:rsid w:val="00526ADB"/>
    <w:rsid w:val="00526B00"/>
    <w:rsid w:val="00526C31"/>
    <w:rsid w:val="00526EBE"/>
    <w:rsid w:val="0052720E"/>
    <w:rsid w:val="0052795D"/>
    <w:rsid w:val="00527CD4"/>
    <w:rsid w:val="00530526"/>
    <w:rsid w:val="005309BA"/>
    <w:rsid w:val="00530F71"/>
    <w:rsid w:val="0053139E"/>
    <w:rsid w:val="0053177B"/>
    <w:rsid w:val="00531D01"/>
    <w:rsid w:val="00531F46"/>
    <w:rsid w:val="0053243A"/>
    <w:rsid w:val="00532990"/>
    <w:rsid w:val="00532D0A"/>
    <w:rsid w:val="00532F49"/>
    <w:rsid w:val="0053370E"/>
    <w:rsid w:val="005338B3"/>
    <w:rsid w:val="00533BB6"/>
    <w:rsid w:val="00533D7E"/>
    <w:rsid w:val="00534074"/>
    <w:rsid w:val="00534116"/>
    <w:rsid w:val="00534B87"/>
    <w:rsid w:val="00534E60"/>
    <w:rsid w:val="00536187"/>
    <w:rsid w:val="005374BC"/>
    <w:rsid w:val="0054011F"/>
    <w:rsid w:val="00540627"/>
    <w:rsid w:val="005408C4"/>
    <w:rsid w:val="00540D68"/>
    <w:rsid w:val="00541144"/>
    <w:rsid w:val="005414F9"/>
    <w:rsid w:val="00541821"/>
    <w:rsid w:val="00541C65"/>
    <w:rsid w:val="00541EA6"/>
    <w:rsid w:val="0054244F"/>
    <w:rsid w:val="00542AC3"/>
    <w:rsid w:val="005431F4"/>
    <w:rsid w:val="005431FA"/>
    <w:rsid w:val="005437A9"/>
    <w:rsid w:val="005439A0"/>
    <w:rsid w:val="00543C0F"/>
    <w:rsid w:val="00543EF9"/>
    <w:rsid w:val="00544DA0"/>
    <w:rsid w:val="0054520F"/>
    <w:rsid w:val="00545FA8"/>
    <w:rsid w:val="00546218"/>
    <w:rsid w:val="0054641F"/>
    <w:rsid w:val="00546843"/>
    <w:rsid w:val="00546E11"/>
    <w:rsid w:val="00547DBC"/>
    <w:rsid w:val="005502D1"/>
    <w:rsid w:val="005507D4"/>
    <w:rsid w:val="00550803"/>
    <w:rsid w:val="005508C0"/>
    <w:rsid w:val="00550E13"/>
    <w:rsid w:val="00550EF1"/>
    <w:rsid w:val="0055101C"/>
    <w:rsid w:val="0055114F"/>
    <w:rsid w:val="00551917"/>
    <w:rsid w:val="00552D97"/>
    <w:rsid w:val="00552EAD"/>
    <w:rsid w:val="00552FC4"/>
    <w:rsid w:val="005534C7"/>
    <w:rsid w:val="005539ED"/>
    <w:rsid w:val="00553B96"/>
    <w:rsid w:val="0055404E"/>
    <w:rsid w:val="00554271"/>
    <w:rsid w:val="005544A4"/>
    <w:rsid w:val="005548CA"/>
    <w:rsid w:val="00554970"/>
    <w:rsid w:val="00554C41"/>
    <w:rsid w:val="005557D5"/>
    <w:rsid w:val="005557FA"/>
    <w:rsid w:val="00555E6F"/>
    <w:rsid w:val="00556189"/>
    <w:rsid w:val="0055628F"/>
    <w:rsid w:val="005563BC"/>
    <w:rsid w:val="00556C5C"/>
    <w:rsid w:val="00556DB3"/>
    <w:rsid w:val="00556EB0"/>
    <w:rsid w:val="00556EBF"/>
    <w:rsid w:val="00557D2C"/>
    <w:rsid w:val="00557F72"/>
    <w:rsid w:val="00560229"/>
    <w:rsid w:val="005602D1"/>
    <w:rsid w:val="00560345"/>
    <w:rsid w:val="005609A6"/>
    <w:rsid w:val="00560AB1"/>
    <w:rsid w:val="00560FD0"/>
    <w:rsid w:val="0056123B"/>
    <w:rsid w:val="00561314"/>
    <w:rsid w:val="00562B26"/>
    <w:rsid w:val="00562E90"/>
    <w:rsid w:val="00563120"/>
    <w:rsid w:val="005631BB"/>
    <w:rsid w:val="00563241"/>
    <w:rsid w:val="00563905"/>
    <w:rsid w:val="00563AE9"/>
    <w:rsid w:val="00564152"/>
    <w:rsid w:val="005641FB"/>
    <w:rsid w:val="005645BA"/>
    <w:rsid w:val="00564C0A"/>
    <w:rsid w:val="005650CE"/>
    <w:rsid w:val="0056520A"/>
    <w:rsid w:val="005652B0"/>
    <w:rsid w:val="00565490"/>
    <w:rsid w:val="005655F8"/>
    <w:rsid w:val="00565CAE"/>
    <w:rsid w:val="00565F87"/>
    <w:rsid w:val="005668B8"/>
    <w:rsid w:val="00566C38"/>
    <w:rsid w:val="00567ACF"/>
    <w:rsid w:val="00567B0A"/>
    <w:rsid w:val="00567BFD"/>
    <w:rsid w:val="00567E07"/>
    <w:rsid w:val="0057057D"/>
    <w:rsid w:val="00570775"/>
    <w:rsid w:val="00570A3C"/>
    <w:rsid w:val="00570AE1"/>
    <w:rsid w:val="00570C84"/>
    <w:rsid w:val="00570CC0"/>
    <w:rsid w:val="00570EDC"/>
    <w:rsid w:val="00570FA4"/>
    <w:rsid w:val="005710B4"/>
    <w:rsid w:val="00571126"/>
    <w:rsid w:val="00571C9A"/>
    <w:rsid w:val="005722A1"/>
    <w:rsid w:val="005722E2"/>
    <w:rsid w:val="0057239C"/>
    <w:rsid w:val="005724A6"/>
    <w:rsid w:val="0057284A"/>
    <w:rsid w:val="00572B5D"/>
    <w:rsid w:val="00573D9A"/>
    <w:rsid w:val="00573EA6"/>
    <w:rsid w:val="005743DA"/>
    <w:rsid w:val="00574752"/>
    <w:rsid w:val="00574AC5"/>
    <w:rsid w:val="00574D00"/>
    <w:rsid w:val="00574D6F"/>
    <w:rsid w:val="005752B8"/>
    <w:rsid w:val="005752E0"/>
    <w:rsid w:val="005755D7"/>
    <w:rsid w:val="00575791"/>
    <w:rsid w:val="005757A2"/>
    <w:rsid w:val="005760AB"/>
    <w:rsid w:val="00576253"/>
    <w:rsid w:val="005764B4"/>
    <w:rsid w:val="00576AFA"/>
    <w:rsid w:val="00577329"/>
    <w:rsid w:val="00577449"/>
    <w:rsid w:val="00577450"/>
    <w:rsid w:val="0057766C"/>
    <w:rsid w:val="005776D0"/>
    <w:rsid w:val="0057799B"/>
    <w:rsid w:val="005779A5"/>
    <w:rsid w:val="00577A62"/>
    <w:rsid w:val="00577C36"/>
    <w:rsid w:val="00580EE1"/>
    <w:rsid w:val="0058112B"/>
    <w:rsid w:val="00581427"/>
    <w:rsid w:val="0058162C"/>
    <w:rsid w:val="0058168F"/>
    <w:rsid w:val="00581694"/>
    <w:rsid w:val="0058182D"/>
    <w:rsid w:val="00581844"/>
    <w:rsid w:val="00582010"/>
    <w:rsid w:val="0058241D"/>
    <w:rsid w:val="00582696"/>
    <w:rsid w:val="00582B72"/>
    <w:rsid w:val="00582BC4"/>
    <w:rsid w:val="00582BDE"/>
    <w:rsid w:val="00582CB5"/>
    <w:rsid w:val="0058469A"/>
    <w:rsid w:val="00584B41"/>
    <w:rsid w:val="00584EAE"/>
    <w:rsid w:val="005851FA"/>
    <w:rsid w:val="00585552"/>
    <w:rsid w:val="0058614F"/>
    <w:rsid w:val="0058636F"/>
    <w:rsid w:val="005867F1"/>
    <w:rsid w:val="00586BA1"/>
    <w:rsid w:val="00586BEF"/>
    <w:rsid w:val="00586C81"/>
    <w:rsid w:val="00587015"/>
    <w:rsid w:val="005875D9"/>
    <w:rsid w:val="005879C9"/>
    <w:rsid w:val="00587F64"/>
    <w:rsid w:val="00590020"/>
    <w:rsid w:val="00590391"/>
    <w:rsid w:val="005907EF"/>
    <w:rsid w:val="00590889"/>
    <w:rsid w:val="0059089A"/>
    <w:rsid w:val="005908C6"/>
    <w:rsid w:val="005918D7"/>
    <w:rsid w:val="0059280E"/>
    <w:rsid w:val="00592859"/>
    <w:rsid w:val="00592FE0"/>
    <w:rsid w:val="005935F3"/>
    <w:rsid w:val="005936FF"/>
    <w:rsid w:val="005940A7"/>
    <w:rsid w:val="0059478B"/>
    <w:rsid w:val="00594863"/>
    <w:rsid w:val="005949E2"/>
    <w:rsid w:val="00594C0C"/>
    <w:rsid w:val="005951B6"/>
    <w:rsid w:val="005954CC"/>
    <w:rsid w:val="005960EC"/>
    <w:rsid w:val="005964CA"/>
    <w:rsid w:val="00596582"/>
    <w:rsid w:val="00596743"/>
    <w:rsid w:val="00596796"/>
    <w:rsid w:val="00597199"/>
    <w:rsid w:val="00597284"/>
    <w:rsid w:val="005975A9"/>
    <w:rsid w:val="00597885"/>
    <w:rsid w:val="005979B7"/>
    <w:rsid w:val="005979E1"/>
    <w:rsid w:val="00597CB6"/>
    <w:rsid w:val="005A0664"/>
    <w:rsid w:val="005A0CB8"/>
    <w:rsid w:val="005A0F15"/>
    <w:rsid w:val="005A1152"/>
    <w:rsid w:val="005A1257"/>
    <w:rsid w:val="005A12D1"/>
    <w:rsid w:val="005A1806"/>
    <w:rsid w:val="005A1D2F"/>
    <w:rsid w:val="005A1D95"/>
    <w:rsid w:val="005A236A"/>
    <w:rsid w:val="005A2676"/>
    <w:rsid w:val="005A28B2"/>
    <w:rsid w:val="005A2A18"/>
    <w:rsid w:val="005A39AE"/>
    <w:rsid w:val="005A43F3"/>
    <w:rsid w:val="005A4DDB"/>
    <w:rsid w:val="005A5274"/>
    <w:rsid w:val="005A555C"/>
    <w:rsid w:val="005A601A"/>
    <w:rsid w:val="005A62FE"/>
    <w:rsid w:val="005A6BCC"/>
    <w:rsid w:val="005A6D66"/>
    <w:rsid w:val="005A6FA5"/>
    <w:rsid w:val="005A72AB"/>
    <w:rsid w:val="005A750C"/>
    <w:rsid w:val="005A7D62"/>
    <w:rsid w:val="005A7EC1"/>
    <w:rsid w:val="005B01BB"/>
    <w:rsid w:val="005B08A1"/>
    <w:rsid w:val="005B1215"/>
    <w:rsid w:val="005B13D4"/>
    <w:rsid w:val="005B1477"/>
    <w:rsid w:val="005B15B7"/>
    <w:rsid w:val="005B18CF"/>
    <w:rsid w:val="005B19C6"/>
    <w:rsid w:val="005B1A8B"/>
    <w:rsid w:val="005B203E"/>
    <w:rsid w:val="005B2493"/>
    <w:rsid w:val="005B2575"/>
    <w:rsid w:val="005B2DE9"/>
    <w:rsid w:val="005B3164"/>
    <w:rsid w:val="005B3E66"/>
    <w:rsid w:val="005B4CAD"/>
    <w:rsid w:val="005B4CBA"/>
    <w:rsid w:val="005B4E16"/>
    <w:rsid w:val="005B5500"/>
    <w:rsid w:val="005B57ED"/>
    <w:rsid w:val="005B5A86"/>
    <w:rsid w:val="005B5C10"/>
    <w:rsid w:val="005B63EF"/>
    <w:rsid w:val="005B658C"/>
    <w:rsid w:val="005B6C20"/>
    <w:rsid w:val="005B6EDD"/>
    <w:rsid w:val="005B7173"/>
    <w:rsid w:val="005B7659"/>
    <w:rsid w:val="005B78C9"/>
    <w:rsid w:val="005B7BCB"/>
    <w:rsid w:val="005B7D91"/>
    <w:rsid w:val="005B7DE0"/>
    <w:rsid w:val="005C00EC"/>
    <w:rsid w:val="005C0191"/>
    <w:rsid w:val="005C03B5"/>
    <w:rsid w:val="005C056B"/>
    <w:rsid w:val="005C0626"/>
    <w:rsid w:val="005C0840"/>
    <w:rsid w:val="005C09A6"/>
    <w:rsid w:val="005C0C63"/>
    <w:rsid w:val="005C0EAF"/>
    <w:rsid w:val="005C0EE4"/>
    <w:rsid w:val="005C10F8"/>
    <w:rsid w:val="005C1B77"/>
    <w:rsid w:val="005C1F1A"/>
    <w:rsid w:val="005C2C50"/>
    <w:rsid w:val="005C38CB"/>
    <w:rsid w:val="005C3923"/>
    <w:rsid w:val="005C3D6C"/>
    <w:rsid w:val="005C3DC3"/>
    <w:rsid w:val="005C4127"/>
    <w:rsid w:val="005C41F3"/>
    <w:rsid w:val="005C433D"/>
    <w:rsid w:val="005C4730"/>
    <w:rsid w:val="005C47C8"/>
    <w:rsid w:val="005C50A4"/>
    <w:rsid w:val="005C5C0B"/>
    <w:rsid w:val="005C5DDC"/>
    <w:rsid w:val="005C6432"/>
    <w:rsid w:val="005C64E2"/>
    <w:rsid w:val="005C67A9"/>
    <w:rsid w:val="005C6D3B"/>
    <w:rsid w:val="005C6EC6"/>
    <w:rsid w:val="005C766A"/>
    <w:rsid w:val="005C7EAB"/>
    <w:rsid w:val="005D0624"/>
    <w:rsid w:val="005D0A4F"/>
    <w:rsid w:val="005D1BFD"/>
    <w:rsid w:val="005D1CFA"/>
    <w:rsid w:val="005D2C35"/>
    <w:rsid w:val="005D314F"/>
    <w:rsid w:val="005D3D44"/>
    <w:rsid w:val="005D4B2D"/>
    <w:rsid w:val="005D4EE3"/>
    <w:rsid w:val="005D51D9"/>
    <w:rsid w:val="005D5451"/>
    <w:rsid w:val="005D55BD"/>
    <w:rsid w:val="005D5D04"/>
    <w:rsid w:val="005D6000"/>
    <w:rsid w:val="005D604F"/>
    <w:rsid w:val="005D670E"/>
    <w:rsid w:val="005D70A1"/>
    <w:rsid w:val="005D74F8"/>
    <w:rsid w:val="005D7B9B"/>
    <w:rsid w:val="005E02F1"/>
    <w:rsid w:val="005E051A"/>
    <w:rsid w:val="005E0D17"/>
    <w:rsid w:val="005E1B57"/>
    <w:rsid w:val="005E215D"/>
    <w:rsid w:val="005E2EDA"/>
    <w:rsid w:val="005E3330"/>
    <w:rsid w:val="005E37DE"/>
    <w:rsid w:val="005E3DBE"/>
    <w:rsid w:val="005E421D"/>
    <w:rsid w:val="005E44E8"/>
    <w:rsid w:val="005E4740"/>
    <w:rsid w:val="005E4F6F"/>
    <w:rsid w:val="005E5587"/>
    <w:rsid w:val="005E5A69"/>
    <w:rsid w:val="005E5BF8"/>
    <w:rsid w:val="005E5E18"/>
    <w:rsid w:val="005E6061"/>
    <w:rsid w:val="005E6319"/>
    <w:rsid w:val="005E643E"/>
    <w:rsid w:val="005E6851"/>
    <w:rsid w:val="005E6C97"/>
    <w:rsid w:val="005E6F58"/>
    <w:rsid w:val="005E75E9"/>
    <w:rsid w:val="005E77C0"/>
    <w:rsid w:val="005E7D55"/>
    <w:rsid w:val="005F0693"/>
    <w:rsid w:val="005F0849"/>
    <w:rsid w:val="005F10F8"/>
    <w:rsid w:val="005F1143"/>
    <w:rsid w:val="005F12FA"/>
    <w:rsid w:val="005F1360"/>
    <w:rsid w:val="005F16AB"/>
    <w:rsid w:val="005F1AB2"/>
    <w:rsid w:val="005F1E04"/>
    <w:rsid w:val="005F243B"/>
    <w:rsid w:val="005F2C73"/>
    <w:rsid w:val="005F2EBC"/>
    <w:rsid w:val="005F3291"/>
    <w:rsid w:val="005F3BBA"/>
    <w:rsid w:val="005F3C3C"/>
    <w:rsid w:val="005F429B"/>
    <w:rsid w:val="005F4AB9"/>
    <w:rsid w:val="005F4D43"/>
    <w:rsid w:val="005F4DE9"/>
    <w:rsid w:val="005F4F3D"/>
    <w:rsid w:val="005F551A"/>
    <w:rsid w:val="005F5C6C"/>
    <w:rsid w:val="005F5EA3"/>
    <w:rsid w:val="005F6276"/>
    <w:rsid w:val="005F775A"/>
    <w:rsid w:val="005F7912"/>
    <w:rsid w:val="005F7D1A"/>
    <w:rsid w:val="005F7EEE"/>
    <w:rsid w:val="005F7F64"/>
    <w:rsid w:val="005F7F8E"/>
    <w:rsid w:val="0060029F"/>
    <w:rsid w:val="00600313"/>
    <w:rsid w:val="00600867"/>
    <w:rsid w:val="006008A0"/>
    <w:rsid w:val="006008AF"/>
    <w:rsid w:val="00600C9F"/>
    <w:rsid w:val="00601351"/>
    <w:rsid w:val="006017E0"/>
    <w:rsid w:val="00601EC4"/>
    <w:rsid w:val="00602261"/>
    <w:rsid w:val="0060226D"/>
    <w:rsid w:val="006022F1"/>
    <w:rsid w:val="00602CB7"/>
    <w:rsid w:val="00602F9D"/>
    <w:rsid w:val="006038C1"/>
    <w:rsid w:val="0060469F"/>
    <w:rsid w:val="0060536C"/>
    <w:rsid w:val="00605F7E"/>
    <w:rsid w:val="006062A4"/>
    <w:rsid w:val="006062DF"/>
    <w:rsid w:val="00606405"/>
    <w:rsid w:val="0060663D"/>
    <w:rsid w:val="00606A3A"/>
    <w:rsid w:val="00606BC7"/>
    <w:rsid w:val="00606FAF"/>
    <w:rsid w:val="00607315"/>
    <w:rsid w:val="00607318"/>
    <w:rsid w:val="006073E6"/>
    <w:rsid w:val="006075AD"/>
    <w:rsid w:val="006077B1"/>
    <w:rsid w:val="0060788D"/>
    <w:rsid w:val="00607F3A"/>
    <w:rsid w:val="00610E17"/>
    <w:rsid w:val="00610EEA"/>
    <w:rsid w:val="006112F2"/>
    <w:rsid w:val="006114E9"/>
    <w:rsid w:val="006115B5"/>
    <w:rsid w:val="006115F9"/>
    <w:rsid w:val="00611CAA"/>
    <w:rsid w:val="00611E51"/>
    <w:rsid w:val="0061250D"/>
    <w:rsid w:val="00612704"/>
    <w:rsid w:val="00612D6B"/>
    <w:rsid w:val="00612EE0"/>
    <w:rsid w:val="0061357E"/>
    <w:rsid w:val="006140FA"/>
    <w:rsid w:val="00614195"/>
    <w:rsid w:val="00614307"/>
    <w:rsid w:val="006145FE"/>
    <w:rsid w:val="00614746"/>
    <w:rsid w:val="006147A3"/>
    <w:rsid w:val="006147C5"/>
    <w:rsid w:val="00614BFC"/>
    <w:rsid w:val="006159D2"/>
    <w:rsid w:val="00615AC7"/>
    <w:rsid w:val="00615B2D"/>
    <w:rsid w:val="00615C3A"/>
    <w:rsid w:val="00616000"/>
    <w:rsid w:val="006162A9"/>
    <w:rsid w:val="00616485"/>
    <w:rsid w:val="00616B25"/>
    <w:rsid w:val="00616CE3"/>
    <w:rsid w:val="00616F42"/>
    <w:rsid w:val="00617706"/>
    <w:rsid w:val="00620BEA"/>
    <w:rsid w:val="00621251"/>
    <w:rsid w:val="006217D5"/>
    <w:rsid w:val="006218BD"/>
    <w:rsid w:val="00621957"/>
    <w:rsid w:val="00621B33"/>
    <w:rsid w:val="00621B55"/>
    <w:rsid w:val="00621D47"/>
    <w:rsid w:val="00622224"/>
    <w:rsid w:val="006222D1"/>
    <w:rsid w:val="006228C0"/>
    <w:rsid w:val="00622962"/>
    <w:rsid w:val="00623209"/>
    <w:rsid w:val="006236CF"/>
    <w:rsid w:val="00623704"/>
    <w:rsid w:val="00623D70"/>
    <w:rsid w:val="0062459E"/>
    <w:rsid w:val="00624A78"/>
    <w:rsid w:val="00624B0B"/>
    <w:rsid w:val="00624C81"/>
    <w:rsid w:val="00624D5A"/>
    <w:rsid w:val="00624DC2"/>
    <w:rsid w:val="00624E18"/>
    <w:rsid w:val="0062511A"/>
    <w:rsid w:val="006255F4"/>
    <w:rsid w:val="0062573B"/>
    <w:rsid w:val="00625919"/>
    <w:rsid w:val="00625C2A"/>
    <w:rsid w:val="006260B1"/>
    <w:rsid w:val="00626463"/>
    <w:rsid w:val="006266E4"/>
    <w:rsid w:val="0062736D"/>
    <w:rsid w:val="006273A6"/>
    <w:rsid w:val="00627B35"/>
    <w:rsid w:val="00627C7E"/>
    <w:rsid w:val="00627F92"/>
    <w:rsid w:val="00630662"/>
    <w:rsid w:val="00630DFE"/>
    <w:rsid w:val="00630EE9"/>
    <w:rsid w:val="00631B15"/>
    <w:rsid w:val="00631C47"/>
    <w:rsid w:val="00631EA1"/>
    <w:rsid w:val="0063226E"/>
    <w:rsid w:val="006325AF"/>
    <w:rsid w:val="006327CF"/>
    <w:rsid w:val="006327E6"/>
    <w:rsid w:val="006328F5"/>
    <w:rsid w:val="0063290F"/>
    <w:rsid w:val="006329AE"/>
    <w:rsid w:val="006329C7"/>
    <w:rsid w:val="00633266"/>
    <w:rsid w:val="00633B83"/>
    <w:rsid w:val="00633DAC"/>
    <w:rsid w:val="00634987"/>
    <w:rsid w:val="00634E49"/>
    <w:rsid w:val="006357A9"/>
    <w:rsid w:val="00635B64"/>
    <w:rsid w:val="00635BB5"/>
    <w:rsid w:val="00635D33"/>
    <w:rsid w:val="006368D7"/>
    <w:rsid w:val="0063694E"/>
    <w:rsid w:val="00636BED"/>
    <w:rsid w:val="00636C0F"/>
    <w:rsid w:val="0063712E"/>
    <w:rsid w:val="006375FE"/>
    <w:rsid w:val="00637A59"/>
    <w:rsid w:val="00637C5E"/>
    <w:rsid w:val="00637DBF"/>
    <w:rsid w:val="00637DE4"/>
    <w:rsid w:val="006401E5"/>
    <w:rsid w:val="00640205"/>
    <w:rsid w:val="00640289"/>
    <w:rsid w:val="00640326"/>
    <w:rsid w:val="00640413"/>
    <w:rsid w:val="006405AA"/>
    <w:rsid w:val="00640A58"/>
    <w:rsid w:val="0064173D"/>
    <w:rsid w:val="0064241F"/>
    <w:rsid w:val="006424D6"/>
    <w:rsid w:val="00642A18"/>
    <w:rsid w:val="00642A8B"/>
    <w:rsid w:val="00642FB0"/>
    <w:rsid w:val="006433ED"/>
    <w:rsid w:val="00643753"/>
    <w:rsid w:val="006438A6"/>
    <w:rsid w:val="00643CE3"/>
    <w:rsid w:val="0064452F"/>
    <w:rsid w:val="00644A67"/>
    <w:rsid w:val="00644FA0"/>
    <w:rsid w:val="00644FA4"/>
    <w:rsid w:val="006451E8"/>
    <w:rsid w:val="006457E8"/>
    <w:rsid w:val="00645BD2"/>
    <w:rsid w:val="00646FF6"/>
    <w:rsid w:val="00646FFA"/>
    <w:rsid w:val="00647468"/>
    <w:rsid w:val="0064768F"/>
    <w:rsid w:val="00647715"/>
    <w:rsid w:val="0064775B"/>
    <w:rsid w:val="006505DE"/>
    <w:rsid w:val="00650DB6"/>
    <w:rsid w:val="0065135E"/>
    <w:rsid w:val="0065174C"/>
    <w:rsid w:val="00652463"/>
    <w:rsid w:val="00652B82"/>
    <w:rsid w:val="00652CEC"/>
    <w:rsid w:val="00652E37"/>
    <w:rsid w:val="00653204"/>
    <w:rsid w:val="0065389F"/>
    <w:rsid w:val="00653C36"/>
    <w:rsid w:val="00653DCB"/>
    <w:rsid w:val="006544A6"/>
    <w:rsid w:val="006545A0"/>
    <w:rsid w:val="00654725"/>
    <w:rsid w:val="006552A6"/>
    <w:rsid w:val="0065534E"/>
    <w:rsid w:val="006555E5"/>
    <w:rsid w:val="00655BF0"/>
    <w:rsid w:val="006560A9"/>
    <w:rsid w:val="00656554"/>
    <w:rsid w:val="00656971"/>
    <w:rsid w:val="00656D55"/>
    <w:rsid w:val="0065717C"/>
    <w:rsid w:val="006572A3"/>
    <w:rsid w:val="0065738A"/>
    <w:rsid w:val="006577A2"/>
    <w:rsid w:val="00657C95"/>
    <w:rsid w:val="006600BF"/>
    <w:rsid w:val="00660164"/>
    <w:rsid w:val="00660186"/>
    <w:rsid w:val="00660B38"/>
    <w:rsid w:val="00660F15"/>
    <w:rsid w:val="006620EF"/>
    <w:rsid w:val="006621C0"/>
    <w:rsid w:val="006623B0"/>
    <w:rsid w:val="00662488"/>
    <w:rsid w:val="00662B41"/>
    <w:rsid w:val="00662CF6"/>
    <w:rsid w:val="006632F3"/>
    <w:rsid w:val="006635D7"/>
    <w:rsid w:val="006636F0"/>
    <w:rsid w:val="006639B8"/>
    <w:rsid w:val="00664561"/>
    <w:rsid w:val="00664641"/>
    <w:rsid w:val="0066562F"/>
    <w:rsid w:val="00665FF9"/>
    <w:rsid w:val="00666AC8"/>
    <w:rsid w:val="00667313"/>
    <w:rsid w:val="006678DA"/>
    <w:rsid w:val="00667A53"/>
    <w:rsid w:val="00667C12"/>
    <w:rsid w:val="00670284"/>
    <w:rsid w:val="0067054C"/>
    <w:rsid w:val="006705A5"/>
    <w:rsid w:val="0067095A"/>
    <w:rsid w:val="00670A96"/>
    <w:rsid w:val="00670B6A"/>
    <w:rsid w:val="0067100F"/>
    <w:rsid w:val="006710DE"/>
    <w:rsid w:val="006716B6"/>
    <w:rsid w:val="006719C8"/>
    <w:rsid w:val="00671D23"/>
    <w:rsid w:val="00671D4D"/>
    <w:rsid w:val="0067210F"/>
    <w:rsid w:val="00672FF6"/>
    <w:rsid w:val="00673478"/>
    <w:rsid w:val="006739C3"/>
    <w:rsid w:val="00673ACA"/>
    <w:rsid w:val="00673AFE"/>
    <w:rsid w:val="0067438F"/>
    <w:rsid w:val="00674670"/>
    <w:rsid w:val="00674BCE"/>
    <w:rsid w:val="00674FB6"/>
    <w:rsid w:val="00675275"/>
    <w:rsid w:val="00675571"/>
    <w:rsid w:val="0067602B"/>
    <w:rsid w:val="0067648B"/>
    <w:rsid w:val="006765DB"/>
    <w:rsid w:val="00676BCF"/>
    <w:rsid w:val="00676BDC"/>
    <w:rsid w:val="00676C50"/>
    <w:rsid w:val="00676D26"/>
    <w:rsid w:val="00676E31"/>
    <w:rsid w:val="00676F77"/>
    <w:rsid w:val="006770B3"/>
    <w:rsid w:val="0067737B"/>
    <w:rsid w:val="00677384"/>
    <w:rsid w:val="00677767"/>
    <w:rsid w:val="00677AC3"/>
    <w:rsid w:val="0068003C"/>
    <w:rsid w:val="00680A98"/>
    <w:rsid w:val="00680C8B"/>
    <w:rsid w:val="00680D0B"/>
    <w:rsid w:val="00680E39"/>
    <w:rsid w:val="00681189"/>
    <w:rsid w:val="00681213"/>
    <w:rsid w:val="006814BB"/>
    <w:rsid w:val="0068166A"/>
    <w:rsid w:val="00681BA3"/>
    <w:rsid w:val="006828A4"/>
    <w:rsid w:val="00682B40"/>
    <w:rsid w:val="00682DBF"/>
    <w:rsid w:val="006839FC"/>
    <w:rsid w:val="00683D6C"/>
    <w:rsid w:val="00683DFB"/>
    <w:rsid w:val="00683F31"/>
    <w:rsid w:val="006844AE"/>
    <w:rsid w:val="0068463D"/>
    <w:rsid w:val="00684752"/>
    <w:rsid w:val="006849CA"/>
    <w:rsid w:val="00684FFD"/>
    <w:rsid w:val="006853DD"/>
    <w:rsid w:val="0068564C"/>
    <w:rsid w:val="006859B7"/>
    <w:rsid w:val="00685B52"/>
    <w:rsid w:val="00686662"/>
    <w:rsid w:val="00686855"/>
    <w:rsid w:val="00686CDA"/>
    <w:rsid w:val="00687044"/>
    <w:rsid w:val="00687B34"/>
    <w:rsid w:val="00690169"/>
    <w:rsid w:val="006902C5"/>
    <w:rsid w:val="006905E9"/>
    <w:rsid w:val="0069163C"/>
    <w:rsid w:val="00691BCB"/>
    <w:rsid w:val="00691C33"/>
    <w:rsid w:val="006923CE"/>
    <w:rsid w:val="00692491"/>
    <w:rsid w:val="0069277A"/>
    <w:rsid w:val="006928BC"/>
    <w:rsid w:val="00692BBE"/>
    <w:rsid w:val="00692C3D"/>
    <w:rsid w:val="00692C86"/>
    <w:rsid w:val="00692DD1"/>
    <w:rsid w:val="00692EEF"/>
    <w:rsid w:val="00693310"/>
    <w:rsid w:val="0069356C"/>
    <w:rsid w:val="006939A5"/>
    <w:rsid w:val="0069413B"/>
    <w:rsid w:val="0069425A"/>
    <w:rsid w:val="00694363"/>
    <w:rsid w:val="00694375"/>
    <w:rsid w:val="00694449"/>
    <w:rsid w:val="006945CA"/>
    <w:rsid w:val="006945CD"/>
    <w:rsid w:val="00694A32"/>
    <w:rsid w:val="0069512A"/>
    <w:rsid w:val="00695D78"/>
    <w:rsid w:val="00695F9E"/>
    <w:rsid w:val="006961CD"/>
    <w:rsid w:val="006966E8"/>
    <w:rsid w:val="00696B30"/>
    <w:rsid w:val="00696D46"/>
    <w:rsid w:val="00696EC9"/>
    <w:rsid w:val="006972A2"/>
    <w:rsid w:val="00697310"/>
    <w:rsid w:val="006977B2"/>
    <w:rsid w:val="00697E52"/>
    <w:rsid w:val="006A044E"/>
    <w:rsid w:val="006A050F"/>
    <w:rsid w:val="006A06A4"/>
    <w:rsid w:val="006A06B9"/>
    <w:rsid w:val="006A09D3"/>
    <w:rsid w:val="006A0B17"/>
    <w:rsid w:val="006A0CA0"/>
    <w:rsid w:val="006A0F6E"/>
    <w:rsid w:val="006A185F"/>
    <w:rsid w:val="006A2332"/>
    <w:rsid w:val="006A2C84"/>
    <w:rsid w:val="006A2DA0"/>
    <w:rsid w:val="006A3280"/>
    <w:rsid w:val="006A3931"/>
    <w:rsid w:val="006A3BBA"/>
    <w:rsid w:val="006A3FA6"/>
    <w:rsid w:val="006A494E"/>
    <w:rsid w:val="006A4AD1"/>
    <w:rsid w:val="006A4AF5"/>
    <w:rsid w:val="006A4E3D"/>
    <w:rsid w:val="006A5612"/>
    <w:rsid w:val="006A58DC"/>
    <w:rsid w:val="006A65BF"/>
    <w:rsid w:val="006A75CB"/>
    <w:rsid w:val="006A7611"/>
    <w:rsid w:val="006A7705"/>
    <w:rsid w:val="006A7B9C"/>
    <w:rsid w:val="006B033F"/>
    <w:rsid w:val="006B0728"/>
    <w:rsid w:val="006B081B"/>
    <w:rsid w:val="006B099D"/>
    <w:rsid w:val="006B09EE"/>
    <w:rsid w:val="006B1076"/>
    <w:rsid w:val="006B19E4"/>
    <w:rsid w:val="006B1F58"/>
    <w:rsid w:val="006B227E"/>
    <w:rsid w:val="006B280D"/>
    <w:rsid w:val="006B2821"/>
    <w:rsid w:val="006B29B8"/>
    <w:rsid w:val="006B2B96"/>
    <w:rsid w:val="006B317A"/>
    <w:rsid w:val="006B33FB"/>
    <w:rsid w:val="006B360C"/>
    <w:rsid w:val="006B39DB"/>
    <w:rsid w:val="006B3CC6"/>
    <w:rsid w:val="006B3F51"/>
    <w:rsid w:val="006B41B2"/>
    <w:rsid w:val="006B41BD"/>
    <w:rsid w:val="006B480D"/>
    <w:rsid w:val="006B5CAE"/>
    <w:rsid w:val="006B5F3E"/>
    <w:rsid w:val="006B672E"/>
    <w:rsid w:val="006B7BC3"/>
    <w:rsid w:val="006B7BE8"/>
    <w:rsid w:val="006B7CFE"/>
    <w:rsid w:val="006C050E"/>
    <w:rsid w:val="006C069C"/>
    <w:rsid w:val="006C0742"/>
    <w:rsid w:val="006C07EF"/>
    <w:rsid w:val="006C0CE6"/>
    <w:rsid w:val="006C0FBC"/>
    <w:rsid w:val="006C0FF5"/>
    <w:rsid w:val="006C12E3"/>
    <w:rsid w:val="006C144D"/>
    <w:rsid w:val="006C167D"/>
    <w:rsid w:val="006C1BEC"/>
    <w:rsid w:val="006C1E79"/>
    <w:rsid w:val="006C1E8E"/>
    <w:rsid w:val="006C1E93"/>
    <w:rsid w:val="006C206A"/>
    <w:rsid w:val="006C2645"/>
    <w:rsid w:val="006C279E"/>
    <w:rsid w:val="006C296C"/>
    <w:rsid w:val="006C2AFD"/>
    <w:rsid w:val="006C2BF6"/>
    <w:rsid w:val="006C2CD9"/>
    <w:rsid w:val="006C2F09"/>
    <w:rsid w:val="006C2F11"/>
    <w:rsid w:val="006C2F72"/>
    <w:rsid w:val="006C31B7"/>
    <w:rsid w:val="006C36F7"/>
    <w:rsid w:val="006C3826"/>
    <w:rsid w:val="006C3D49"/>
    <w:rsid w:val="006C44C7"/>
    <w:rsid w:val="006C4985"/>
    <w:rsid w:val="006C5301"/>
    <w:rsid w:val="006C5CD9"/>
    <w:rsid w:val="006C693A"/>
    <w:rsid w:val="006C7043"/>
    <w:rsid w:val="006C753E"/>
    <w:rsid w:val="006C75BB"/>
    <w:rsid w:val="006C7A4C"/>
    <w:rsid w:val="006C7FDB"/>
    <w:rsid w:val="006D026A"/>
    <w:rsid w:val="006D02FC"/>
    <w:rsid w:val="006D0381"/>
    <w:rsid w:val="006D05D4"/>
    <w:rsid w:val="006D062B"/>
    <w:rsid w:val="006D1787"/>
    <w:rsid w:val="006D17A6"/>
    <w:rsid w:val="006D17E0"/>
    <w:rsid w:val="006D1938"/>
    <w:rsid w:val="006D1D9C"/>
    <w:rsid w:val="006D2330"/>
    <w:rsid w:val="006D2BCA"/>
    <w:rsid w:val="006D2E1C"/>
    <w:rsid w:val="006D2F8B"/>
    <w:rsid w:val="006D3B5E"/>
    <w:rsid w:val="006D4344"/>
    <w:rsid w:val="006D482A"/>
    <w:rsid w:val="006D4D04"/>
    <w:rsid w:val="006D4FE2"/>
    <w:rsid w:val="006D565B"/>
    <w:rsid w:val="006D6107"/>
    <w:rsid w:val="006D6176"/>
    <w:rsid w:val="006D619A"/>
    <w:rsid w:val="006D65D0"/>
    <w:rsid w:val="006D6B9C"/>
    <w:rsid w:val="006D6FE6"/>
    <w:rsid w:val="006D7433"/>
    <w:rsid w:val="006D769C"/>
    <w:rsid w:val="006E0351"/>
    <w:rsid w:val="006E0405"/>
    <w:rsid w:val="006E0DE5"/>
    <w:rsid w:val="006E114F"/>
    <w:rsid w:val="006E15B7"/>
    <w:rsid w:val="006E16DD"/>
    <w:rsid w:val="006E22FD"/>
    <w:rsid w:val="006E23E0"/>
    <w:rsid w:val="006E2435"/>
    <w:rsid w:val="006E2859"/>
    <w:rsid w:val="006E2C01"/>
    <w:rsid w:val="006E2CE0"/>
    <w:rsid w:val="006E3806"/>
    <w:rsid w:val="006E3DC6"/>
    <w:rsid w:val="006E3E6C"/>
    <w:rsid w:val="006E419D"/>
    <w:rsid w:val="006E4351"/>
    <w:rsid w:val="006E466C"/>
    <w:rsid w:val="006E479D"/>
    <w:rsid w:val="006E4B36"/>
    <w:rsid w:val="006E4DBE"/>
    <w:rsid w:val="006E4FF0"/>
    <w:rsid w:val="006E51C4"/>
    <w:rsid w:val="006E531D"/>
    <w:rsid w:val="006E53FF"/>
    <w:rsid w:val="006E64A2"/>
    <w:rsid w:val="006E6C06"/>
    <w:rsid w:val="006E7454"/>
    <w:rsid w:val="006E753F"/>
    <w:rsid w:val="006E76EE"/>
    <w:rsid w:val="006E7A2C"/>
    <w:rsid w:val="006E7AFE"/>
    <w:rsid w:val="006E7C56"/>
    <w:rsid w:val="006F0C86"/>
    <w:rsid w:val="006F0E7A"/>
    <w:rsid w:val="006F0EA9"/>
    <w:rsid w:val="006F0EBE"/>
    <w:rsid w:val="006F10E8"/>
    <w:rsid w:val="006F183C"/>
    <w:rsid w:val="006F1F1D"/>
    <w:rsid w:val="006F20BF"/>
    <w:rsid w:val="006F24DA"/>
    <w:rsid w:val="006F2520"/>
    <w:rsid w:val="006F273A"/>
    <w:rsid w:val="006F2C90"/>
    <w:rsid w:val="006F35E8"/>
    <w:rsid w:val="006F3981"/>
    <w:rsid w:val="006F3BFC"/>
    <w:rsid w:val="006F3CE3"/>
    <w:rsid w:val="006F3F87"/>
    <w:rsid w:val="006F425A"/>
    <w:rsid w:val="006F42EB"/>
    <w:rsid w:val="006F4668"/>
    <w:rsid w:val="006F4A2D"/>
    <w:rsid w:val="006F4D58"/>
    <w:rsid w:val="006F5007"/>
    <w:rsid w:val="006F5124"/>
    <w:rsid w:val="006F54F2"/>
    <w:rsid w:val="006F57FC"/>
    <w:rsid w:val="006F58BF"/>
    <w:rsid w:val="006F5DF9"/>
    <w:rsid w:val="006F5EFC"/>
    <w:rsid w:val="006F5FF1"/>
    <w:rsid w:val="006F6166"/>
    <w:rsid w:val="006F61B6"/>
    <w:rsid w:val="006F6424"/>
    <w:rsid w:val="006F656E"/>
    <w:rsid w:val="006F6C05"/>
    <w:rsid w:val="006F6F5B"/>
    <w:rsid w:val="006F71E5"/>
    <w:rsid w:val="006F77CE"/>
    <w:rsid w:val="006F7929"/>
    <w:rsid w:val="006F79C0"/>
    <w:rsid w:val="006F7CC3"/>
    <w:rsid w:val="006F7F89"/>
    <w:rsid w:val="007004AB"/>
    <w:rsid w:val="00700586"/>
    <w:rsid w:val="00700600"/>
    <w:rsid w:val="00700B24"/>
    <w:rsid w:val="00701911"/>
    <w:rsid w:val="007021D8"/>
    <w:rsid w:val="00702314"/>
    <w:rsid w:val="00702401"/>
    <w:rsid w:val="00702A08"/>
    <w:rsid w:val="0070385A"/>
    <w:rsid w:val="007039BD"/>
    <w:rsid w:val="00703AFF"/>
    <w:rsid w:val="0070419D"/>
    <w:rsid w:val="007047CC"/>
    <w:rsid w:val="0070581C"/>
    <w:rsid w:val="007064CF"/>
    <w:rsid w:val="00706517"/>
    <w:rsid w:val="00706771"/>
    <w:rsid w:val="00706A47"/>
    <w:rsid w:val="00706B7C"/>
    <w:rsid w:val="00707341"/>
    <w:rsid w:val="0070742A"/>
    <w:rsid w:val="00707447"/>
    <w:rsid w:val="00707654"/>
    <w:rsid w:val="00710242"/>
    <w:rsid w:val="00710705"/>
    <w:rsid w:val="00710C75"/>
    <w:rsid w:val="00711003"/>
    <w:rsid w:val="00711905"/>
    <w:rsid w:val="00711B63"/>
    <w:rsid w:val="00711CB5"/>
    <w:rsid w:val="00711EB6"/>
    <w:rsid w:val="007121EF"/>
    <w:rsid w:val="007122CF"/>
    <w:rsid w:val="00712361"/>
    <w:rsid w:val="007123BC"/>
    <w:rsid w:val="00712424"/>
    <w:rsid w:val="00712531"/>
    <w:rsid w:val="00713278"/>
    <w:rsid w:val="0071335C"/>
    <w:rsid w:val="00713EF7"/>
    <w:rsid w:val="00713FBA"/>
    <w:rsid w:val="00714770"/>
    <w:rsid w:val="007151CF"/>
    <w:rsid w:val="007156C6"/>
    <w:rsid w:val="007156E3"/>
    <w:rsid w:val="007158DD"/>
    <w:rsid w:val="007166AE"/>
    <w:rsid w:val="00716707"/>
    <w:rsid w:val="007169EA"/>
    <w:rsid w:val="00716F4B"/>
    <w:rsid w:val="007172BA"/>
    <w:rsid w:val="00717328"/>
    <w:rsid w:val="00720C57"/>
    <w:rsid w:val="00720E90"/>
    <w:rsid w:val="00721741"/>
    <w:rsid w:val="0072184C"/>
    <w:rsid w:val="007218BC"/>
    <w:rsid w:val="00721EF6"/>
    <w:rsid w:val="0072218C"/>
    <w:rsid w:val="00722340"/>
    <w:rsid w:val="007223B7"/>
    <w:rsid w:val="007228D4"/>
    <w:rsid w:val="00723679"/>
    <w:rsid w:val="00723D18"/>
    <w:rsid w:val="0072500F"/>
    <w:rsid w:val="0072510F"/>
    <w:rsid w:val="00725383"/>
    <w:rsid w:val="00725443"/>
    <w:rsid w:val="00725825"/>
    <w:rsid w:val="007258BB"/>
    <w:rsid w:val="0072595F"/>
    <w:rsid w:val="00725F3A"/>
    <w:rsid w:val="00726878"/>
    <w:rsid w:val="0072690A"/>
    <w:rsid w:val="00726ADC"/>
    <w:rsid w:val="00726BA3"/>
    <w:rsid w:val="00726CE6"/>
    <w:rsid w:val="00726F1A"/>
    <w:rsid w:val="00726F80"/>
    <w:rsid w:val="00726FE1"/>
    <w:rsid w:val="0072750C"/>
    <w:rsid w:val="00727877"/>
    <w:rsid w:val="00727C45"/>
    <w:rsid w:val="00727D63"/>
    <w:rsid w:val="007309F1"/>
    <w:rsid w:val="00730C7E"/>
    <w:rsid w:val="00731280"/>
    <w:rsid w:val="007319F8"/>
    <w:rsid w:val="00731E9A"/>
    <w:rsid w:val="00732626"/>
    <w:rsid w:val="0073290B"/>
    <w:rsid w:val="00732EDD"/>
    <w:rsid w:val="0073389C"/>
    <w:rsid w:val="00733B1E"/>
    <w:rsid w:val="00733BAF"/>
    <w:rsid w:val="00733DFB"/>
    <w:rsid w:val="0073418C"/>
    <w:rsid w:val="00734E0B"/>
    <w:rsid w:val="007352BE"/>
    <w:rsid w:val="007355D0"/>
    <w:rsid w:val="00735605"/>
    <w:rsid w:val="00735615"/>
    <w:rsid w:val="00736511"/>
    <w:rsid w:val="00736D46"/>
    <w:rsid w:val="00736D4F"/>
    <w:rsid w:val="00736F83"/>
    <w:rsid w:val="00736FD4"/>
    <w:rsid w:val="00737589"/>
    <w:rsid w:val="00737592"/>
    <w:rsid w:val="00737A7E"/>
    <w:rsid w:val="00737B72"/>
    <w:rsid w:val="00737DD2"/>
    <w:rsid w:val="007403EA"/>
    <w:rsid w:val="0074051A"/>
    <w:rsid w:val="00740565"/>
    <w:rsid w:val="00740762"/>
    <w:rsid w:val="0074076F"/>
    <w:rsid w:val="0074082C"/>
    <w:rsid w:val="00740B7A"/>
    <w:rsid w:val="0074101F"/>
    <w:rsid w:val="00741244"/>
    <w:rsid w:val="0074146A"/>
    <w:rsid w:val="00741583"/>
    <w:rsid w:val="00742256"/>
    <w:rsid w:val="0074280D"/>
    <w:rsid w:val="00742CF3"/>
    <w:rsid w:val="00743008"/>
    <w:rsid w:val="00743316"/>
    <w:rsid w:val="00743C38"/>
    <w:rsid w:val="00744070"/>
    <w:rsid w:val="007440D5"/>
    <w:rsid w:val="00744155"/>
    <w:rsid w:val="0074460B"/>
    <w:rsid w:val="007447EB"/>
    <w:rsid w:val="007448DF"/>
    <w:rsid w:val="00744E05"/>
    <w:rsid w:val="00745CE7"/>
    <w:rsid w:val="00745F4B"/>
    <w:rsid w:val="007461FA"/>
    <w:rsid w:val="007466F9"/>
    <w:rsid w:val="00746F0F"/>
    <w:rsid w:val="007475B6"/>
    <w:rsid w:val="00747E72"/>
    <w:rsid w:val="00747F97"/>
    <w:rsid w:val="00750258"/>
    <w:rsid w:val="007502CA"/>
    <w:rsid w:val="0075033C"/>
    <w:rsid w:val="00750341"/>
    <w:rsid w:val="007504EE"/>
    <w:rsid w:val="00750EA4"/>
    <w:rsid w:val="007511F8"/>
    <w:rsid w:val="0075137F"/>
    <w:rsid w:val="00751C91"/>
    <w:rsid w:val="00752289"/>
    <w:rsid w:val="0075271A"/>
    <w:rsid w:val="00752BD0"/>
    <w:rsid w:val="00752E41"/>
    <w:rsid w:val="00753A70"/>
    <w:rsid w:val="00753B05"/>
    <w:rsid w:val="00753CA2"/>
    <w:rsid w:val="00753F0D"/>
    <w:rsid w:val="00754599"/>
    <w:rsid w:val="0075469C"/>
    <w:rsid w:val="00754903"/>
    <w:rsid w:val="00754C9C"/>
    <w:rsid w:val="00754FE6"/>
    <w:rsid w:val="00755063"/>
    <w:rsid w:val="007554D4"/>
    <w:rsid w:val="007556CE"/>
    <w:rsid w:val="00755CCA"/>
    <w:rsid w:val="0075678A"/>
    <w:rsid w:val="00756D3C"/>
    <w:rsid w:val="007578C5"/>
    <w:rsid w:val="00757F37"/>
    <w:rsid w:val="0076012A"/>
    <w:rsid w:val="00760222"/>
    <w:rsid w:val="0076046E"/>
    <w:rsid w:val="00760722"/>
    <w:rsid w:val="0076110D"/>
    <w:rsid w:val="0076115B"/>
    <w:rsid w:val="00761383"/>
    <w:rsid w:val="00761C4C"/>
    <w:rsid w:val="00761CCE"/>
    <w:rsid w:val="00761E63"/>
    <w:rsid w:val="00761EAD"/>
    <w:rsid w:val="00761F07"/>
    <w:rsid w:val="00762353"/>
    <w:rsid w:val="00762C5E"/>
    <w:rsid w:val="00762DB4"/>
    <w:rsid w:val="0076410A"/>
    <w:rsid w:val="007641A6"/>
    <w:rsid w:val="00764B78"/>
    <w:rsid w:val="00764B9A"/>
    <w:rsid w:val="00765B0C"/>
    <w:rsid w:val="00765BFD"/>
    <w:rsid w:val="00765CB1"/>
    <w:rsid w:val="00766068"/>
    <w:rsid w:val="00766467"/>
    <w:rsid w:val="00767576"/>
    <w:rsid w:val="00767B44"/>
    <w:rsid w:val="00767D9D"/>
    <w:rsid w:val="00770133"/>
    <w:rsid w:val="0077136E"/>
    <w:rsid w:val="00771421"/>
    <w:rsid w:val="007714AD"/>
    <w:rsid w:val="007714EE"/>
    <w:rsid w:val="0077163E"/>
    <w:rsid w:val="00771817"/>
    <w:rsid w:val="00771D73"/>
    <w:rsid w:val="007720E6"/>
    <w:rsid w:val="00772344"/>
    <w:rsid w:val="007725CE"/>
    <w:rsid w:val="00772F95"/>
    <w:rsid w:val="007738BC"/>
    <w:rsid w:val="00773E5D"/>
    <w:rsid w:val="00774183"/>
    <w:rsid w:val="0077456B"/>
    <w:rsid w:val="0077462E"/>
    <w:rsid w:val="00774DF5"/>
    <w:rsid w:val="00774EA9"/>
    <w:rsid w:val="00775636"/>
    <w:rsid w:val="00775CFE"/>
    <w:rsid w:val="007763FE"/>
    <w:rsid w:val="007765C4"/>
    <w:rsid w:val="00776697"/>
    <w:rsid w:val="007768B4"/>
    <w:rsid w:val="00776A8A"/>
    <w:rsid w:val="00776EA0"/>
    <w:rsid w:val="00777423"/>
    <w:rsid w:val="0077771C"/>
    <w:rsid w:val="00777B34"/>
    <w:rsid w:val="00777E6E"/>
    <w:rsid w:val="007809CA"/>
    <w:rsid w:val="00780D9E"/>
    <w:rsid w:val="00780F98"/>
    <w:rsid w:val="007815A9"/>
    <w:rsid w:val="007817BD"/>
    <w:rsid w:val="00781B17"/>
    <w:rsid w:val="0078250C"/>
    <w:rsid w:val="0078296F"/>
    <w:rsid w:val="00782C97"/>
    <w:rsid w:val="00782E16"/>
    <w:rsid w:val="00783127"/>
    <w:rsid w:val="00783902"/>
    <w:rsid w:val="00783A20"/>
    <w:rsid w:val="00783ACB"/>
    <w:rsid w:val="00783DEF"/>
    <w:rsid w:val="00784165"/>
    <w:rsid w:val="007846A8"/>
    <w:rsid w:val="00784AB1"/>
    <w:rsid w:val="00784B57"/>
    <w:rsid w:val="0078507F"/>
    <w:rsid w:val="007853DB"/>
    <w:rsid w:val="007855AB"/>
    <w:rsid w:val="007856B5"/>
    <w:rsid w:val="00785730"/>
    <w:rsid w:val="007858E2"/>
    <w:rsid w:val="00785CF8"/>
    <w:rsid w:val="00785D23"/>
    <w:rsid w:val="00786243"/>
    <w:rsid w:val="00786470"/>
    <w:rsid w:val="00786BCD"/>
    <w:rsid w:val="00786C23"/>
    <w:rsid w:val="007870A8"/>
    <w:rsid w:val="007877D4"/>
    <w:rsid w:val="00787DA7"/>
    <w:rsid w:val="00787E05"/>
    <w:rsid w:val="00787EEA"/>
    <w:rsid w:val="00787F3A"/>
    <w:rsid w:val="00787FDB"/>
    <w:rsid w:val="007908BD"/>
    <w:rsid w:val="00790967"/>
    <w:rsid w:val="00791153"/>
    <w:rsid w:val="00791328"/>
    <w:rsid w:val="0079172C"/>
    <w:rsid w:val="00791BA8"/>
    <w:rsid w:val="00791EA1"/>
    <w:rsid w:val="0079229B"/>
    <w:rsid w:val="0079357A"/>
    <w:rsid w:val="00793D6D"/>
    <w:rsid w:val="00794BA1"/>
    <w:rsid w:val="007950AF"/>
    <w:rsid w:val="007954E3"/>
    <w:rsid w:val="007956A9"/>
    <w:rsid w:val="007957E1"/>
    <w:rsid w:val="007958C9"/>
    <w:rsid w:val="0079594D"/>
    <w:rsid w:val="00795A52"/>
    <w:rsid w:val="00796420"/>
    <w:rsid w:val="00796597"/>
    <w:rsid w:val="00797630"/>
    <w:rsid w:val="00797CA5"/>
    <w:rsid w:val="007A0459"/>
    <w:rsid w:val="007A0798"/>
    <w:rsid w:val="007A0A13"/>
    <w:rsid w:val="007A119E"/>
    <w:rsid w:val="007A11D1"/>
    <w:rsid w:val="007A1253"/>
    <w:rsid w:val="007A1AEE"/>
    <w:rsid w:val="007A1C3C"/>
    <w:rsid w:val="007A1F5B"/>
    <w:rsid w:val="007A2C93"/>
    <w:rsid w:val="007A2F6F"/>
    <w:rsid w:val="007A2FE6"/>
    <w:rsid w:val="007A3F8D"/>
    <w:rsid w:val="007A3FF0"/>
    <w:rsid w:val="007A419A"/>
    <w:rsid w:val="007A42F0"/>
    <w:rsid w:val="007A44D3"/>
    <w:rsid w:val="007A4CA6"/>
    <w:rsid w:val="007A4E8A"/>
    <w:rsid w:val="007A4FDD"/>
    <w:rsid w:val="007A5186"/>
    <w:rsid w:val="007A54C8"/>
    <w:rsid w:val="007A55FD"/>
    <w:rsid w:val="007A58F6"/>
    <w:rsid w:val="007A59C2"/>
    <w:rsid w:val="007A6325"/>
    <w:rsid w:val="007A65A7"/>
    <w:rsid w:val="007A660E"/>
    <w:rsid w:val="007A6A91"/>
    <w:rsid w:val="007A6C13"/>
    <w:rsid w:val="007B0026"/>
    <w:rsid w:val="007B0464"/>
    <w:rsid w:val="007B0759"/>
    <w:rsid w:val="007B0B36"/>
    <w:rsid w:val="007B14FA"/>
    <w:rsid w:val="007B1C0A"/>
    <w:rsid w:val="007B1C86"/>
    <w:rsid w:val="007B2216"/>
    <w:rsid w:val="007B2419"/>
    <w:rsid w:val="007B29C4"/>
    <w:rsid w:val="007B2F40"/>
    <w:rsid w:val="007B3007"/>
    <w:rsid w:val="007B32CB"/>
    <w:rsid w:val="007B3383"/>
    <w:rsid w:val="007B3C6E"/>
    <w:rsid w:val="007B40FE"/>
    <w:rsid w:val="007B415D"/>
    <w:rsid w:val="007B4165"/>
    <w:rsid w:val="007B41D3"/>
    <w:rsid w:val="007B44B0"/>
    <w:rsid w:val="007B47DA"/>
    <w:rsid w:val="007B4885"/>
    <w:rsid w:val="007B4A12"/>
    <w:rsid w:val="007B520F"/>
    <w:rsid w:val="007B5322"/>
    <w:rsid w:val="007B559B"/>
    <w:rsid w:val="007B5A32"/>
    <w:rsid w:val="007B5CEB"/>
    <w:rsid w:val="007B5DF6"/>
    <w:rsid w:val="007B5E5B"/>
    <w:rsid w:val="007B5F7C"/>
    <w:rsid w:val="007B605E"/>
    <w:rsid w:val="007B6DEA"/>
    <w:rsid w:val="007B7551"/>
    <w:rsid w:val="007B75F6"/>
    <w:rsid w:val="007B77CC"/>
    <w:rsid w:val="007C00B1"/>
    <w:rsid w:val="007C0277"/>
    <w:rsid w:val="007C097B"/>
    <w:rsid w:val="007C0AF5"/>
    <w:rsid w:val="007C0EC3"/>
    <w:rsid w:val="007C0F76"/>
    <w:rsid w:val="007C13BB"/>
    <w:rsid w:val="007C1906"/>
    <w:rsid w:val="007C1980"/>
    <w:rsid w:val="007C1B0C"/>
    <w:rsid w:val="007C245A"/>
    <w:rsid w:val="007C2AE0"/>
    <w:rsid w:val="007C2AED"/>
    <w:rsid w:val="007C2C9B"/>
    <w:rsid w:val="007C2FF4"/>
    <w:rsid w:val="007C31B8"/>
    <w:rsid w:val="007C3819"/>
    <w:rsid w:val="007C5280"/>
    <w:rsid w:val="007C5383"/>
    <w:rsid w:val="007C54CA"/>
    <w:rsid w:val="007C6247"/>
    <w:rsid w:val="007C6461"/>
    <w:rsid w:val="007C6E0E"/>
    <w:rsid w:val="007C6E79"/>
    <w:rsid w:val="007C7071"/>
    <w:rsid w:val="007C7A30"/>
    <w:rsid w:val="007D04CA"/>
    <w:rsid w:val="007D09BA"/>
    <w:rsid w:val="007D0F87"/>
    <w:rsid w:val="007D1052"/>
    <w:rsid w:val="007D11DA"/>
    <w:rsid w:val="007D1B5A"/>
    <w:rsid w:val="007D1E40"/>
    <w:rsid w:val="007D1E84"/>
    <w:rsid w:val="007D22CE"/>
    <w:rsid w:val="007D236C"/>
    <w:rsid w:val="007D2598"/>
    <w:rsid w:val="007D3B89"/>
    <w:rsid w:val="007D4021"/>
    <w:rsid w:val="007D43BF"/>
    <w:rsid w:val="007D4496"/>
    <w:rsid w:val="007D480B"/>
    <w:rsid w:val="007D4E7A"/>
    <w:rsid w:val="007D4FED"/>
    <w:rsid w:val="007D5041"/>
    <w:rsid w:val="007D54BB"/>
    <w:rsid w:val="007D58F8"/>
    <w:rsid w:val="007D5930"/>
    <w:rsid w:val="007D5C2B"/>
    <w:rsid w:val="007D5D14"/>
    <w:rsid w:val="007D5EF0"/>
    <w:rsid w:val="007D5FFA"/>
    <w:rsid w:val="007D6010"/>
    <w:rsid w:val="007D62A1"/>
    <w:rsid w:val="007D6B84"/>
    <w:rsid w:val="007D6C43"/>
    <w:rsid w:val="007D6CC2"/>
    <w:rsid w:val="007D6D19"/>
    <w:rsid w:val="007D7991"/>
    <w:rsid w:val="007E01AC"/>
    <w:rsid w:val="007E0F10"/>
    <w:rsid w:val="007E1017"/>
    <w:rsid w:val="007E12F6"/>
    <w:rsid w:val="007E1486"/>
    <w:rsid w:val="007E1CD7"/>
    <w:rsid w:val="007E1D00"/>
    <w:rsid w:val="007E1EA9"/>
    <w:rsid w:val="007E216F"/>
    <w:rsid w:val="007E243E"/>
    <w:rsid w:val="007E247B"/>
    <w:rsid w:val="007E26C8"/>
    <w:rsid w:val="007E2E5E"/>
    <w:rsid w:val="007E3782"/>
    <w:rsid w:val="007E37BB"/>
    <w:rsid w:val="007E3869"/>
    <w:rsid w:val="007E394B"/>
    <w:rsid w:val="007E3D4F"/>
    <w:rsid w:val="007E436B"/>
    <w:rsid w:val="007E444D"/>
    <w:rsid w:val="007E4E79"/>
    <w:rsid w:val="007E5D8D"/>
    <w:rsid w:val="007E614B"/>
    <w:rsid w:val="007E6877"/>
    <w:rsid w:val="007E728A"/>
    <w:rsid w:val="007E740A"/>
    <w:rsid w:val="007E742B"/>
    <w:rsid w:val="007E7D6C"/>
    <w:rsid w:val="007F00D1"/>
    <w:rsid w:val="007F01C4"/>
    <w:rsid w:val="007F059F"/>
    <w:rsid w:val="007F0833"/>
    <w:rsid w:val="007F11EE"/>
    <w:rsid w:val="007F133F"/>
    <w:rsid w:val="007F17A2"/>
    <w:rsid w:val="007F24A3"/>
    <w:rsid w:val="007F2AB0"/>
    <w:rsid w:val="007F2BF8"/>
    <w:rsid w:val="007F3779"/>
    <w:rsid w:val="007F3A23"/>
    <w:rsid w:val="007F3C02"/>
    <w:rsid w:val="007F3D71"/>
    <w:rsid w:val="007F4089"/>
    <w:rsid w:val="007F429B"/>
    <w:rsid w:val="007F4567"/>
    <w:rsid w:val="007F4E20"/>
    <w:rsid w:val="007F4EB6"/>
    <w:rsid w:val="007F4F78"/>
    <w:rsid w:val="007F508F"/>
    <w:rsid w:val="007F52F7"/>
    <w:rsid w:val="007F558C"/>
    <w:rsid w:val="007F60A4"/>
    <w:rsid w:val="007F6594"/>
    <w:rsid w:val="007F66C3"/>
    <w:rsid w:val="007F6E8C"/>
    <w:rsid w:val="007F7219"/>
    <w:rsid w:val="007F761F"/>
    <w:rsid w:val="007F77C1"/>
    <w:rsid w:val="007F7A00"/>
    <w:rsid w:val="007F7AE1"/>
    <w:rsid w:val="007F7D12"/>
    <w:rsid w:val="007F7FBF"/>
    <w:rsid w:val="008002A1"/>
    <w:rsid w:val="008008CA"/>
    <w:rsid w:val="008009FF"/>
    <w:rsid w:val="0080116A"/>
    <w:rsid w:val="008011E2"/>
    <w:rsid w:val="00801743"/>
    <w:rsid w:val="00801B86"/>
    <w:rsid w:val="00802C4F"/>
    <w:rsid w:val="0080361F"/>
    <w:rsid w:val="00803DB1"/>
    <w:rsid w:val="00803F1A"/>
    <w:rsid w:val="0080412D"/>
    <w:rsid w:val="00804576"/>
    <w:rsid w:val="008047B2"/>
    <w:rsid w:val="008049F1"/>
    <w:rsid w:val="00804A9F"/>
    <w:rsid w:val="00804F25"/>
    <w:rsid w:val="00804FB6"/>
    <w:rsid w:val="00805823"/>
    <w:rsid w:val="00805AAA"/>
    <w:rsid w:val="00805BA0"/>
    <w:rsid w:val="00805DD9"/>
    <w:rsid w:val="00805F39"/>
    <w:rsid w:val="00805F91"/>
    <w:rsid w:val="0080651F"/>
    <w:rsid w:val="008067C4"/>
    <w:rsid w:val="00806812"/>
    <w:rsid w:val="00806C53"/>
    <w:rsid w:val="00806FD0"/>
    <w:rsid w:val="00807BB1"/>
    <w:rsid w:val="00807BF7"/>
    <w:rsid w:val="00810201"/>
    <w:rsid w:val="0081080D"/>
    <w:rsid w:val="00810AC0"/>
    <w:rsid w:val="00810D35"/>
    <w:rsid w:val="00811F62"/>
    <w:rsid w:val="00811FC2"/>
    <w:rsid w:val="008121D0"/>
    <w:rsid w:val="00812671"/>
    <w:rsid w:val="00812984"/>
    <w:rsid w:val="00812B59"/>
    <w:rsid w:val="00813C9C"/>
    <w:rsid w:val="0081409F"/>
    <w:rsid w:val="00814670"/>
    <w:rsid w:val="0081492E"/>
    <w:rsid w:val="00814B1D"/>
    <w:rsid w:val="00814BFC"/>
    <w:rsid w:val="0081511E"/>
    <w:rsid w:val="00815470"/>
    <w:rsid w:val="00815A40"/>
    <w:rsid w:val="00817272"/>
    <w:rsid w:val="00817CE2"/>
    <w:rsid w:val="00817D0D"/>
    <w:rsid w:val="0082016D"/>
    <w:rsid w:val="0082019F"/>
    <w:rsid w:val="008201A2"/>
    <w:rsid w:val="00820318"/>
    <w:rsid w:val="00820CA3"/>
    <w:rsid w:val="00820CE9"/>
    <w:rsid w:val="00820DED"/>
    <w:rsid w:val="00821A36"/>
    <w:rsid w:val="00821B5D"/>
    <w:rsid w:val="0082258E"/>
    <w:rsid w:val="00822655"/>
    <w:rsid w:val="00823396"/>
    <w:rsid w:val="00824614"/>
    <w:rsid w:val="008247DD"/>
    <w:rsid w:val="0082520C"/>
    <w:rsid w:val="00825B0B"/>
    <w:rsid w:val="00825E27"/>
    <w:rsid w:val="008272E5"/>
    <w:rsid w:val="0082781E"/>
    <w:rsid w:val="00827A18"/>
    <w:rsid w:val="0083151D"/>
    <w:rsid w:val="00831824"/>
    <w:rsid w:val="00831FF3"/>
    <w:rsid w:val="008324CE"/>
    <w:rsid w:val="0083263F"/>
    <w:rsid w:val="00832B23"/>
    <w:rsid w:val="00832ED6"/>
    <w:rsid w:val="00832FAC"/>
    <w:rsid w:val="00833197"/>
    <w:rsid w:val="00833A5F"/>
    <w:rsid w:val="00833C33"/>
    <w:rsid w:val="00834537"/>
    <w:rsid w:val="0083458A"/>
    <w:rsid w:val="008345B6"/>
    <w:rsid w:val="008350B5"/>
    <w:rsid w:val="0083514B"/>
    <w:rsid w:val="00835F95"/>
    <w:rsid w:val="00836462"/>
    <w:rsid w:val="00836835"/>
    <w:rsid w:val="008368CE"/>
    <w:rsid w:val="00836B04"/>
    <w:rsid w:val="00837135"/>
    <w:rsid w:val="0083730A"/>
    <w:rsid w:val="00837993"/>
    <w:rsid w:val="008379A9"/>
    <w:rsid w:val="00837FA0"/>
    <w:rsid w:val="008400AB"/>
    <w:rsid w:val="008404E8"/>
    <w:rsid w:val="0084082D"/>
    <w:rsid w:val="008416F1"/>
    <w:rsid w:val="00842275"/>
    <w:rsid w:val="00842524"/>
    <w:rsid w:val="00842791"/>
    <w:rsid w:val="00842833"/>
    <w:rsid w:val="00842A00"/>
    <w:rsid w:val="00842B68"/>
    <w:rsid w:val="00842C0E"/>
    <w:rsid w:val="00842E3F"/>
    <w:rsid w:val="0084342F"/>
    <w:rsid w:val="00843A9C"/>
    <w:rsid w:val="00843B20"/>
    <w:rsid w:val="0084408F"/>
    <w:rsid w:val="008440AB"/>
    <w:rsid w:val="0084426E"/>
    <w:rsid w:val="00844B7C"/>
    <w:rsid w:val="0084545B"/>
    <w:rsid w:val="00845789"/>
    <w:rsid w:val="0084578B"/>
    <w:rsid w:val="00845F73"/>
    <w:rsid w:val="0084621D"/>
    <w:rsid w:val="00846426"/>
    <w:rsid w:val="00846844"/>
    <w:rsid w:val="00846ECE"/>
    <w:rsid w:val="00847181"/>
    <w:rsid w:val="0084792A"/>
    <w:rsid w:val="00847CA7"/>
    <w:rsid w:val="00847D0D"/>
    <w:rsid w:val="00847D5C"/>
    <w:rsid w:val="00847FB7"/>
    <w:rsid w:val="008502C7"/>
    <w:rsid w:val="008503A8"/>
    <w:rsid w:val="008508B9"/>
    <w:rsid w:val="00850EDD"/>
    <w:rsid w:val="00850FA2"/>
    <w:rsid w:val="008510AB"/>
    <w:rsid w:val="00851661"/>
    <w:rsid w:val="00851E5C"/>
    <w:rsid w:val="00851ECB"/>
    <w:rsid w:val="00851F3A"/>
    <w:rsid w:val="00852446"/>
    <w:rsid w:val="0085271A"/>
    <w:rsid w:val="00852922"/>
    <w:rsid w:val="00853898"/>
    <w:rsid w:val="008545F0"/>
    <w:rsid w:val="00854B03"/>
    <w:rsid w:val="008555A8"/>
    <w:rsid w:val="0085571F"/>
    <w:rsid w:val="00855DDD"/>
    <w:rsid w:val="00855FBF"/>
    <w:rsid w:val="0085627A"/>
    <w:rsid w:val="0085674B"/>
    <w:rsid w:val="0085688E"/>
    <w:rsid w:val="00856B36"/>
    <w:rsid w:val="00856E82"/>
    <w:rsid w:val="00857029"/>
    <w:rsid w:val="0085763C"/>
    <w:rsid w:val="00857ADC"/>
    <w:rsid w:val="008601CC"/>
    <w:rsid w:val="00860448"/>
    <w:rsid w:val="00860775"/>
    <w:rsid w:val="008609DD"/>
    <w:rsid w:val="00860B07"/>
    <w:rsid w:val="00861061"/>
    <w:rsid w:val="008610B4"/>
    <w:rsid w:val="008611DB"/>
    <w:rsid w:val="0086126D"/>
    <w:rsid w:val="008615B1"/>
    <w:rsid w:val="0086172D"/>
    <w:rsid w:val="00861C4B"/>
    <w:rsid w:val="00861D37"/>
    <w:rsid w:val="00861D55"/>
    <w:rsid w:val="00862116"/>
    <w:rsid w:val="008624EB"/>
    <w:rsid w:val="00863220"/>
    <w:rsid w:val="008638A6"/>
    <w:rsid w:val="00863D7C"/>
    <w:rsid w:val="00864433"/>
    <w:rsid w:val="008646BC"/>
    <w:rsid w:val="00864DCA"/>
    <w:rsid w:val="00864E30"/>
    <w:rsid w:val="00865414"/>
    <w:rsid w:val="00865602"/>
    <w:rsid w:val="0086577C"/>
    <w:rsid w:val="0086688B"/>
    <w:rsid w:val="00866918"/>
    <w:rsid w:val="00866C54"/>
    <w:rsid w:val="00866E63"/>
    <w:rsid w:val="00867253"/>
    <w:rsid w:val="00867707"/>
    <w:rsid w:val="00867B4C"/>
    <w:rsid w:val="00867D1D"/>
    <w:rsid w:val="00867FF7"/>
    <w:rsid w:val="0087003B"/>
    <w:rsid w:val="00870BE4"/>
    <w:rsid w:val="00871245"/>
    <w:rsid w:val="00871EA4"/>
    <w:rsid w:val="00871F71"/>
    <w:rsid w:val="00872271"/>
    <w:rsid w:val="008724A1"/>
    <w:rsid w:val="00872B41"/>
    <w:rsid w:val="00872BB8"/>
    <w:rsid w:val="0087316D"/>
    <w:rsid w:val="0087345A"/>
    <w:rsid w:val="0087372A"/>
    <w:rsid w:val="00873BD1"/>
    <w:rsid w:val="0087432D"/>
    <w:rsid w:val="00874529"/>
    <w:rsid w:val="00874BCC"/>
    <w:rsid w:val="00874BD7"/>
    <w:rsid w:val="00874D3F"/>
    <w:rsid w:val="00875348"/>
    <w:rsid w:val="008753C6"/>
    <w:rsid w:val="00875421"/>
    <w:rsid w:val="008757DE"/>
    <w:rsid w:val="00875A6F"/>
    <w:rsid w:val="00875AD8"/>
    <w:rsid w:val="00875B8E"/>
    <w:rsid w:val="00875E04"/>
    <w:rsid w:val="00875E6E"/>
    <w:rsid w:val="00876669"/>
    <w:rsid w:val="00876C4A"/>
    <w:rsid w:val="00877020"/>
    <w:rsid w:val="00877323"/>
    <w:rsid w:val="00877685"/>
    <w:rsid w:val="00877A6D"/>
    <w:rsid w:val="00877ACC"/>
    <w:rsid w:val="00877B59"/>
    <w:rsid w:val="00880045"/>
    <w:rsid w:val="00880F49"/>
    <w:rsid w:val="008813EE"/>
    <w:rsid w:val="0088145A"/>
    <w:rsid w:val="00881E11"/>
    <w:rsid w:val="008821C9"/>
    <w:rsid w:val="00882891"/>
    <w:rsid w:val="00882DE8"/>
    <w:rsid w:val="008831F4"/>
    <w:rsid w:val="008832B5"/>
    <w:rsid w:val="0088392D"/>
    <w:rsid w:val="00883C93"/>
    <w:rsid w:val="00883FA6"/>
    <w:rsid w:val="00884F3E"/>
    <w:rsid w:val="00885064"/>
    <w:rsid w:val="00886B51"/>
    <w:rsid w:val="00886D5D"/>
    <w:rsid w:val="008870BC"/>
    <w:rsid w:val="008872A6"/>
    <w:rsid w:val="008879F8"/>
    <w:rsid w:val="0089027E"/>
    <w:rsid w:val="008905FD"/>
    <w:rsid w:val="00890AFF"/>
    <w:rsid w:val="00891160"/>
    <w:rsid w:val="0089147D"/>
    <w:rsid w:val="008915B6"/>
    <w:rsid w:val="0089180C"/>
    <w:rsid w:val="00891AE5"/>
    <w:rsid w:val="00891EB7"/>
    <w:rsid w:val="0089237A"/>
    <w:rsid w:val="00892386"/>
    <w:rsid w:val="00892B23"/>
    <w:rsid w:val="00892D55"/>
    <w:rsid w:val="00892F5D"/>
    <w:rsid w:val="0089343C"/>
    <w:rsid w:val="00893531"/>
    <w:rsid w:val="008939F6"/>
    <w:rsid w:val="0089425F"/>
    <w:rsid w:val="00894654"/>
    <w:rsid w:val="00894819"/>
    <w:rsid w:val="00894A29"/>
    <w:rsid w:val="00894D05"/>
    <w:rsid w:val="008950FF"/>
    <w:rsid w:val="008957AD"/>
    <w:rsid w:val="00895CB0"/>
    <w:rsid w:val="00895EFD"/>
    <w:rsid w:val="00896742"/>
    <w:rsid w:val="00896953"/>
    <w:rsid w:val="008A047E"/>
    <w:rsid w:val="008A09EC"/>
    <w:rsid w:val="008A0B25"/>
    <w:rsid w:val="008A0C3A"/>
    <w:rsid w:val="008A0CE1"/>
    <w:rsid w:val="008A1A13"/>
    <w:rsid w:val="008A1B7D"/>
    <w:rsid w:val="008A213D"/>
    <w:rsid w:val="008A2258"/>
    <w:rsid w:val="008A2C57"/>
    <w:rsid w:val="008A2F9E"/>
    <w:rsid w:val="008A30B1"/>
    <w:rsid w:val="008A43C8"/>
    <w:rsid w:val="008A49CF"/>
    <w:rsid w:val="008A4ACB"/>
    <w:rsid w:val="008A5172"/>
    <w:rsid w:val="008A522F"/>
    <w:rsid w:val="008A5331"/>
    <w:rsid w:val="008A54A2"/>
    <w:rsid w:val="008A576C"/>
    <w:rsid w:val="008A6289"/>
    <w:rsid w:val="008A62E7"/>
    <w:rsid w:val="008A63FB"/>
    <w:rsid w:val="008A64C0"/>
    <w:rsid w:val="008A682E"/>
    <w:rsid w:val="008A69E2"/>
    <w:rsid w:val="008A6E87"/>
    <w:rsid w:val="008A71B2"/>
    <w:rsid w:val="008A7985"/>
    <w:rsid w:val="008A7E44"/>
    <w:rsid w:val="008B04AD"/>
    <w:rsid w:val="008B04E4"/>
    <w:rsid w:val="008B19F7"/>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5463"/>
    <w:rsid w:val="008B549E"/>
    <w:rsid w:val="008B5560"/>
    <w:rsid w:val="008B67B6"/>
    <w:rsid w:val="008B72B7"/>
    <w:rsid w:val="008B74E2"/>
    <w:rsid w:val="008B797A"/>
    <w:rsid w:val="008C07F7"/>
    <w:rsid w:val="008C0C22"/>
    <w:rsid w:val="008C10EA"/>
    <w:rsid w:val="008C1F4B"/>
    <w:rsid w:val="008C22B3"/>
    <w:rsid w:val="008C23B4"/>
    <w:rsid w:val="008C2456"/>
    <w:rsid w:val="008C2505"/>
    <w:rsid w:val="008C28F5"/>
    <w:rsid w:val="008C290B"/>
    <w:rsid w:val="008C2938"/>
    <w:rsid w:val="008C2DFD"/>
    <w:rsid w:val="008C3017"/>
    <w:rsid w:val="008C3031"/>
    <w:rsid w:val="008C3256"/>
    <w:rsid w:val="008C35E7"/>
    <w:rsid w:val="008C3B3D"/>
    <w:rsid w:val="008C3E00"/>
    <w:rsid w:val="008C3FA4"/>
    <w:rsid w:val="008C4194"/>
    <w:rsid w:val="008C41FE"/>
    <w:rsid w:val="008C4814"/>
    <w:rsid w:val="008C4B84"/>
    <w:rsid w:val="008C55A0"/>
    <w:rsid w:val="008C57D2"/>
    <w:rsid w:val="008C5D90"/>
    <w:rsid w:val="008C5EDC"/>
    <w:rsid w:val="008C6108"/>
    <w:rsid w:val="008C6617"/>
    <w:rsid w:val="008C6825"/>
    <w:rsid w:val="008C6F27"/>
    <w:rsid w:val="008C73D8"/>
    <w:rsid w:val="008D0410"/>
    <w:rsid w:val="008D0A3E"/>
    <w:rsid w:val="008D0CA7"/>
    <w:rsid w:val="008D1552"/>
    <w:rsid w:val="008D155B"/>
    <w:rsid w:val="008D1907"/>
    <w:rsid w:val="008D1C11"/>
    <w:rsid w:val="008D2C68"/>
    <w:rsid w:val="008D2E36"/>
    <w:rsid w:val="008D3A98"/>
    <w:rsid w:val="008D3D9E"/>
    <w:rsid w:val="008D3E12"/>
    <w:rsid w:val="008D41E8"/>
    <w:rsid w:val="008D4874"/>
    <w:rsid w:val="008D4E08"/>
    <w:rsid w:val="008D52ED"/>
    <w:rsid w:val="008D5848"/>
    <w:rsid w:val="008D5945"/>
    <w:rsid w:val="008D5CDC"/>
    <w:rsid w:val="008D5DB2"/>
    <w:rsid w:val="008D6336"/>
    <w:rsid w:val="008D673E"/>
    <w:rsid w:val="008D701A"/>
    <w:rsid w:val="008D7217"/>
    <w:rsid w:val="008D77CA"/>
    <w:rsid w:val="008D7B3B"/>
    <w:rsid w:val="008D7BEE"/>
    <w:rsid w:val="008E07BF"/>
    <w:rsid w:val="008E08A2"/>
    <w:rsid w:val="008E08AF"/>
    <w:rsid w:val="008E0A07"/>
    <w:rsid w:val="008E0A45"/>
    <w:rsid w:val="008E0C51"/>
    <w:rsid w:val="008E0EDD"/>
    <w:rsid w:val="008E0FE9"/>
    <w:rsid w:val="008E1016"/>
    <w:rsid w:val="008E162F"/>
    <w:rsid w:val="008E1792"/>
    <w:rsid w:val="008E1AC5"/>
    <w:rsid w:val="008E1E6D"/>
    <w:rsid w:val="008E29B1"/>
    <w:rsid w:val="008E2E7C"/>
    <w:rsid w:val="008E2FD8"/>
    <w:rsid w:val="008E33F3"/>
    <w:rsid w:val="008E39ED"/>
    <w:rsid w:val="008E3BB9"/>
    <w:rsid w:val="008E3DFE"/>
    <w:rsid w:val="008E41A1"/>
    <w:rsid w:val="008E4721"/>
    <w:rsid w:val="008E4C1F"/>
    <w:rsid w:val="008E4E07"/>
    <w:rsid w:val="008E5107"/>
    <w:rsid w:val="008E59E1"/>
    <w:rsid w:val="008E5E55"/>
    <w:rsid w:val="008E628B"/>
    <w:rsid w:val="008E6769"/>
    <w:rsid w:val="008E69AD"/>
    <w:rsid w:val="008E6C02"/>
    <w:rsid w:val="008E6EA9"/>
    <w:rsid w:val="008E7105"/>
    <w:rsid w:val="008E7300"/>
    <w:rsid w:val="008E7432"/>
    <w:rsid w:val="008E75D4"/>
    <w:rsid w:val="008E77F7"/>
    <w:rsid w:val="008E7AC6"/>
    <w:rsid w:val="008E7ED1"/>
    <w:rsid w:val="008F00FE"/>
    <w:rsid w:val="008F0217"/>
    <w:rsid w:val="008F0AB5"/>
    <w:rsid w:val="008F0BE9"/>
    <w:rsid w:val="008F0DFC"/>
    <w:rsid w:val="008F11D8"/>
    <w:rsid w:val="008F126A"/>
    <w:rsid w:val="008F130D"/>
    <w:rsid w:val="008F183F"/>
    <w:rsid w:val="008F1923"/>
    <w:rsid w:val="008F19C3"/>
    <w:rsid w:val="008F1E1B"/>
    <w:rsid w:val="008F2415"/>
    <w:rsid w:val="008F2496"/>
    <w:rsid w:val="008F261A"/>
    <w:rsid w:val="008F2861"/>
    <w:rsid w:val="008F2958"/>
    <w:rsid w:val="008F2E18"/>
    <w:rsid w:val="008F2E8B"/>
    <w:rsid w:val="008F34DC"/>
    <w:rsid w:val="008F3511"/>
    <w:rsid w:val="008F3850"/>
    <w:rsid w:val="008F3B72"/>
    <w:rsid w:val="008F3E50"/>
    <w:rsid w:val="008F3E68"/>
    <w:rsid w:val="008F4188"/>
    <w:rsid w:val="008F4189"/>
    <w:rsid w:val="008F41AB"/>
    <w:rsid w:val="008F4C12"/>
    <w:rsid w:val="008F4F7B"/>
    <w:rsid w:val="008F5611"/>
    <w:rsid w:val="008F583A"/>
    <w:rsid w:val="008F5878"/>
    <w:rsid w:val="008F63C7"/>
    <w:rsid w:val="008F69C1"/>
    <w:rsid w:val="008F6AE6"/>
    <w:rsid w:val="008F7E85"/>
    <w:rsid w:val="008F7F8A"/>
    <w:rsid w:val="00900322"/>
    <w:rsid w:val="009005E4"/>
    <w:rsid w:val="00900826"/>
    <w:rsid w:val="00900A27"/>
    <w:rsid w:val="00901374"/>
    <w:rsid w:val="009016BA"/>
    <w:rsid w:val="00901DA6"/>
    <w:rsid w:val="009026F8"/>
    <w:rsid w:val="00902DBE"/>
    <w:rsid w:val="00902E2E"/>
    <w:rsid w:val="00903459"/>
    <w:rsid w:val="00903A5B"/>
    <w:rsid w:val="00903DF9"/>
    <w:rsid w:val="00903F0A"/>
    <w:rsid w:val="00904171"/>
    <w:rsid w:val="00904332"/>
    <w:rsid w:val="00904671"/>
    <w:rsid w:val="00906201"/>
    <w:rsid w:val="009065B3"/>
    <w:rsid w:val="00906ACF"/>
    <w:rsid w:val="00906DC5"/>
    <w:rsid w:val="00907043"/>
    <w:rsid w:val="009072D1"/>
    <w:rsid w:val="009074B7"/>
    <w:rsid w:val="00907754"/>
    <w:rsid w:val="00907A28"/>
    <w:rsid w:val="00910594"/>
    <w:rsid w:val="0091097D"/>
    <w:rsid w:val="009111A2"/>
    <w:rsid w:val="009112EB"/>
    <w:rsid w:val="00911D75"/>
    <w:rsid w:val="00911D97"/>
    <w:rsid w:val="00911FE1"/>
    <w:rsid w:val="009122BA"/>
    <w:rsid w:val="009126AF"/>
    <w:rsid w:val="00912C17"/>
    <w:rsid w:val="00912E85"/>
    <w:rsid w:val="00912ECF"/>
    <w:rsid w:val="009134A0"/>
    <w:rsid w:val="009135B9"/>
    <w:rsid w:val="00913C8C"/>
    <w:rsid w:val="0091408D"/>
    <w:rsid w:val="0091454A"/>
    <w:rsid w:val="00914736"/>
    <w:rsid w:val="00914914"/>
    <w:rsid w:val="009151AC"/>
    <w:rsid w:val="0091544E"/>
    <w:rsid w:val="00916A95"/>
    <w:rsid w:val="00916FD1"/>
    <w:rsid w:val="00917823"/>
    <w:rsid w:val="00917C09"/>
    <w:rsid w:val="00917EFE"/>
    <w:rsid w:val="00917F03"/>
    <w:rsid w:val="00917F38"/>
    <w:rsid w:val="00917FB8"/>
    <w:rsid w:val="009206B9"/>
    <w:rsid w:val="00920ECA"/>
    <w:rsid w:val="00920FA5"/>
    <w:rsid w:val="00920FE8"/>
    <w:rsid w:val="0092131C"/>
    <w:rsid w:val="00921CF7"/>
    <w:rsid w:val="0092208D"/>
    <w:rsid w:val="009222A7"/>
    <w:rsid w:val="00922A0E"/>
    <w:rsid w:val="00922FCF"/>
    <w:rsid w:val="009230C3"/>
    <w:rsid w:val="009234C3"/>
    <w:rsid w:val="00923BC1"/>
    <w:rsid w:val="00923C1E"/>
    <w:rsid w:val="009240C6"/>
    <w:rsid w:val="0092444B"/>
    <w:rsid w:val="00924461"/>
    <w:rsid w:val="00924489"/>
    <w:rsid w:val="00924A67"/>
    <w:rsid w:val="0092532E"/>
    <w:rsid w:val="009253C6"/>
    <w:rsid w:val="00925458"/>
    <w:rsid w:val="00925731"/>
    <w:rsid w:val="009258CF"/>
    <w:rsid w:val="00925AD5"/>
    <w:rsid w:val="0092603C"/>
    <w:rsid w:val="00927522"/>
    <w:rsid w:val="009279D6"/>
    <w:rsid w:val="00927D81"/>
    <w:rsid w:val="00927EBE"/>
    <w:rsid w:val="009300D2"/>
    <w:rsid w:val="00930AE7"/>
    <w:rsid w:val="00930D61"/>
    <w:rsid w:val="00930E6D"/>
    <w:rsid w:val="009316FD"/>
    <w:rsid w:val="009318AB"/>
    <w:rsid w:val="00931C99"/>
    <w:rsid w:val="00931F23"/>
    <w:rsid w:val="0093216E"/>
    <w:rsid w:val="00932204"/>
    <w:rsid w:val="00932C64"/>
    <w:rsid w:val="00932DA5"/>
    <w:rsid w:val="00933124"/>
    <w:rsid w:val="0093353B"/>
    <w:rsid w:val="009336CC"/>
    <w:rsid w:val="009338D8"/>
    <w:rsid w:val="00933A15"/>
    <w:rsid w:val="00933C1D"/>
    <w:rsid w:val="00933C9A"/>
    <w:rsid w:val="00934072"/>
    <w:rsid w:val="00934766"/>
    <w:rsid w:val="00934910"/>
    <w:rsid w:val="00935030"/>
    <w:rsid w:val="009351C6"/>
    <w:rsid w:val="0093522F"/>
    <w:rsid w:val="00935360"/>
    <w:rsid w:val="009356CC"/>
    <w:rsid w:val="0093573A"/>
    <w:rsid w:val="00935A00"/>
    <w:rsid w:val="00935DC2"/>
    <w:rsid w:val="00935EA3"/>
    <w:rsid w:val="00936036"/>
    <w:rsid w:val="0093607A"/>
    <w:rsid w:val="00936089"/>
    <w:rsid w:val="00936ABD"/>
    <w:rsid w:val="00936C83"/>
    <w:rsid w:val="00937019"/>
    <w:rsid w:val="0093709E"/>
    <w:rsid w:val="0093742B"/>
    <w:rsid w:val="0094008C"/>
    <w:rsid w:val="00940198"/>
    <w:rsid w:val="0094026B"/>
    <w:rsid w:val="009415FF"/>
    <w:rsid w:val="0094161B"/>
    <w:rsid w:val="009417B0"/>
    <w:rsid w:val="00941920"/>
    <w:rsid w:val="00941A40"/>
    <w:rsid w:val="00941E7F"/>
    <w:rsid w:val="00941FC3"/>
    <w:rsid w:val="00942318"/>
    <w:rsid w:val="00942523"/>
    <w:rsid w:val="009429D0"/>
    <w:rsid w:val="00942F8A"/>
    <w:rsid w:val="00943069"/>
    <w:rsid w:val="009431DC"/>
    <w:rsid w:val="00943768"/>
    <w:rsid w:val="00943DD7"/>
    <w:rsid w:val="00943E56"/>
    <w:rsid w:val="009447B9"/>
    <w:rsid w:val="00944AE4"/>
    <w:rsid w:val="00944B40"/>
    <w:rsid w:val="009456A5"/>
    <w:rsid w:val="00946586"/>
    <w:rsid w:val="009465D7"/>
    <w:rsid w:val="00947245"/>
    <w:rsid w:val="009473DA"/>
    <w:rsid w:val="00950575"/>
    <w:rsid w:val="00950AEE"/>
    <w:rsid w:val="00950C3C"/>
    <w:rsid w:val="00950C87"/>
    <w:rsid w:val="009514EA"/>
    <w:rsid w:val="009516DC"/>
    <w:rsid w:val="00952159"/>
    <w:rsid w:val="0095248F"/>
    <w:rsid w:val="00952586"/>
    <w:rsid w:val="0095270F"/>
    <w:rsid w:val="009527A2"/>
    <w:rsid w:val="009533A0"/>
    <w:rsid w:val="0095349D"/>
    <w:rsid w:val="009541EB"/>
    <w:rsid w:val="00954ACE"/>
    <w:rsid w:val="00954BE3"/>
    <w:rsid w:val="00954EA9"/>
    <w:rsid w:val="00954FAE"/>
    <w:rsid w:val="00955DFB"/>
    <w:rsid w:val="0095601B"/>
    <w:rsid w:val="0095649D"/>
    <w:rsid w:val="009565FF"/>
    <w:rsid w:val="00956973"/>
    <w:rsid w:val="00956980"/>
    <w:rsid w:val="00956A88"/>
    <w:rsid w:val="00957006"/>
    <w:rsid w:val="0095721B"/>
    <w:rsid w:val="0095730C"/>
    <w:rsid w:val="00957896"/>
    <w:rsid w:val="00957B19"/>
    <w:rsid w:val="009608FA"/>
    <w:rsid w:val="00960F6B"/>
    <w:rsid w:val="009610E1"/>
    <w:rsid w:val="00961697"/>
    <w:rsid w:val="00961EBB"/>
    <w:rsid w:val="0096221F"/>
    <w:rsid w:val="00962584"/>
    <w:rsid w:val="00962D9E"/>
    <w:rsid w:val="0096313E"/>
    <w:rsid w:val="00963236"/>
    <w:rsid w:val="009635E6"/>
    <w:rsid w:val="0096390E"/>
    <w:rsid w:val="00963E0D"/>
    <w:rsid w:val="00963F1B"/>
    <w:rsid w:val="009640DD"/>
    <w:rsid w:val="00965627"/>
    <w:rsid w:val="009659D8"/>
    <w:rsid w:val="00965E0D"/>
    <w:rsid w:val="00965EFB"/>
    <w:rsid w:val="00965FF2"/>
    <w:rsid w:val="00966154"/>
    <w:rsid w:val="0096663C"/>
    <w:rsid w:val="00966753"/>
    <w:rsid w:val="009669DA"/>
    <w:rsid w:val="009675D0"/>
    <w:rsid w:val="00967A21"/>
    <w:rsid w:val="00967B43"/>
    <w:rsid w:val="00970782"/>
    <w:rsid w:val="009709A1"/>
    <w:rsid w:val="00970F6A"/>
    <w:rsid w:val="009710B4"/>
    <w:rsid w:val="00971520"/>
    <w:rsid w:val="009718D5"/>
    <w:rsid w:val="009719B7"/>
    <w:rsid w:val="00971D19"/>
    <w:rsid w:val="00972164"/>
    <w:rsid w:val="009722F8"/>
    <w:rsid w:val="00972737"/>
    <w:rsid w:val="00972A6B"/>
    <w:rsid w:val="00972ABB"/>
    <w:rsid w:val="00972C0D"/>
    <w:rsid w:val="00972CBE"/>
    <w:rsid w:val="00972CDF"/>
    <w:rsid w:val="009739AC"/>
    <w:rsid w:val="00973B43"/>
    <w:rsid w:val="00973F9F"/>
    <w:rsid w:val="00974315"/>
    <w:rsid w:val="009746A1"/>
    <w:rsid w:val="00974980"/>
    <w:rsid w:val="00974C5C"/>
    <w:rsid w:val="0097503D"/>
    <w:rsid w:val="009750E6"/>
    <w:rsid w:val="009751E7"/>
    <w:rsid w:val="009754B9"/>
    <w:rsid w:val="0097608B"/>
    <w:rsid w:val="009763D1"/>
    <w:rsid w:val="00976F3B"/>
    <w:rsid w:val="00977918"/>
    <w:rsid w:val="00977AD2"/>
    <w:rsid w:val="00977E5D"/>
    <w:rsid w:val="00980AB1"/>
    <w:rsid w:val="00980CFE"/>
    <w:rsid w:val="0098100C"/>
    <w:rsid w:val="00981022"/>
    <w:rsid w:val="0098177C"/>
    <w:rsid w:val="00982306"/>
    <w:rsid w:val="00982432"/>
    <w:rsid w:val="0098342E"/>
    <w:rsid w:val="0098371C"/>
    <w:rsid w:val="00983EFA"/>
    <w:rsid w:val="0098465B"/>
    <w:rsid w:val="00984D7B"/>
    <w:rsid w:val="009858D3"/>
    <w:rsid w:val="00985BE6"/>
    <w:rsid w:val="00986274"/>
    <w:rsid w:val="009867C3"/>
    <w:rsid w:val="00987173"/>
    <w:rsid w:val="0098730C"/>
    <w:rsid w:val="00987382"/>
    <w:rsid w:val="009875A5"/>
    <w:rsid w:val="0099057F"/>
    <w:rsid w:val="00990703"/>
    <w:rsid w:val="0099097C"/>
    <w:rsid w:val="00991398"/>
    <w:rsid w:val="00991839"/>
    <w:rsid w:val="00991947"/>
    <w:rsid w:val="00992076"/>
    <w:rsid w:val="0099274A"/>
    <w:rsid w:val="00992765"/>
    <w:rsid w:val="00992878"/>
    <w:rsid w:val="00992BA5"/>
    <w:rsid w:val="00992C96"/>
    <w:rsid w:val="009934FE"/>
    <w:rsid w:val="00993615"/>
    <w:rsid w:val="009936B9"/>
    <w:rsid w:val="0099371B"/>
    <w:rsid w:val="00993A6C"/>
    <w:rsid w:val="0099452C"/>
    <w:rsid w:val="00994D51"/>
    <w:rsid w:val="0099512F"/>
    <w:rsid w:val="0099542E"/>
    <w:rsid w:val="009958FB"/>
    <w:rsid w:val="00996934"/>
    <w:rsid w:val="00996973"/>
    <w:rsid w:val="009969EC"/>
    <w:rsid w:val="00996B6C"/>
    <w:rsid w:val="009973D7"/>
    <w:rsid w:val="009974B4"/>
    <w:rsid w:val="00997944"/>
    <w:rsid w:val="00997AA0"/>
    <w:rsid w:val="00997DF4"/>
    <w:rsid w:val="009A0528"/>
    <w:rsid w:val="009A0658"/>
    <w:rsid w:val="009A0DAE"/>
    <w:rsid w:val="009A16A6"/>
    <w:rsid w:val="009A16CA"/>
    <w:rsid w:val="009A1EBF"/>
    <w:rsid w:val="009A1F8B"/>
    <w:rsid w:val="009A2054"/>
    <w:rsid w:val="009A27FA"/>
    <w:rsid w:val="009A3563"/>
    <w:rsid w:val="009A3B71"/>
    <w:rsid w:val="009A3DB2"/>
    <w:rsid w:val="009A3F62"/>
    <w:rsid w:val="009A4156"/>
    <w:rsid w:val="009A41D4"/>
    <w:rsid w:val="009A420D"/>
    <w:rsid w:val="009A4965"/>
    <w:rsid w:val="009A4E01"/>
    <w:rsid w:val="009A5181"/>
    <w:rsid w:val="009A5D87"/>
    <w:rsid w:val="009A640F"/>
    <w:rsid w:val="009A70F7"/>
    <w:rsid w:val="009A7117"/>
    <w:rsid w:val="009A76D6"/>
    <w:rsid w:val="009A7718"/>
    <w:rsid w:val="009A78AB"/>
    <w:rsid w:val="009B046B"/>
    <w:rsid w:val="009B14A0"/>
    <w:rsid w:val="009B14EA"/>
    <w:rsid w:val="009B1751"/>
    <w:rsid w:val="009B1A0C"/>
    <w:rsid w:val="009B21C5"/>
    <w:rsid w:val="009B291F"/>
    <w:rsid w:val="009B2A5C"/>
    <w:rsid w:val="009B2C3C"/>
    <w:rsid w:val="009B3269"/>
    <w:rsid w:val="009B4AEF"/>
    <w:rsid w:val="009B4E64"/>
    <w:rsid w:val="009B5708"/>
    <w:rsid w:val="009B5A3C"/>
    <w:rsid w:val="009B5B97"/>
    <w:rsid w:val="009B5D33"/>
    <w:rsid w:val="009B626C"/>
    <w:rsid w:val="009B679C"/>
    <w:rsid w:val="009B6D66"/>
    <w:rsid w:val="009B73A0"/>
    <w:rsid w:val="009B73F5"/>
    <w:rsid w:val="009B7979"/>
    <w:rsid w:val="009C0263"/>
    <w:rsid w:val="009C0886"/>
    <w:rsid w:val="009C0939"/>
    <w:rsid w:val="009C098D"/>
    <w:rsid w:val="009C1147"/>
    <w:rsid w:val="009C1221"/>
    <w:rsid w:val="009C14E2"/>
    <w:rsid w:val="009C17FB"/>
    <w:rsid w:val="009C2947"/>
    <w:rsid w:val="009C340B"/>
    <w:rsid w:val="009C3914"/>
    <w:rsid w:val="009C3F6C"/>
    <w:rsid w:val="009C414E"/>
    <w:rsid w:val="009C4906"/>
    <w:rsid w:val="009C4C06"/>
    <w:rsid w:val="009C4DB8"/>
    <w:rsid w:val="009C5087"/>
    <w:rsid w:val="009C52B1"/>
    <w:rsid w:val="009C5EFE"/>
    <w:rsid w:val="009C63C2"/>
    <w:rsid w:val="009C68E2"/>
    <w:rsid w:val="009C6CD6"/>
    <w:rsid w:val="009C6E13"/>
    <w:rsid w:val="009C795A"/>
    <w:rsid w:val="009D0882"/>
    <w:rsid w:val="009D0EC2"/>
    <w:rsid w:val="009D0EE3"/>
    <w:rsid w:val="009D16CB"/>
    <w:rsid w:val="009D23D6"/>
    <w:rsid w:val="009D2855"/>
    <w:rsid w:val="009D29AC"/>
    <w:rsid w:val="009D2CA4"/>
    <w:rsid w:val="009D312F"/>
    <w:rsid w:val="009D32A9"/>
    <w:rsid w:val="009D388F"/>
    <w:rsid w:val="009D3D32"/>
    <w:rsid w:val="009D406A"/>
    <w:rsid w:val="009D419C"/>
    <w:rsid w:val="009D432A"/>
    <w:rsid w:val="009D4E1C"/>
    <w:rsid w:val="009D50B1"/>
    <w:rsid w:val="009D55EF"/>
    <w:rsid w:val="009D5963"/>
    <w:rsid w:val="009D5B72"/>
    <w:rsid w:val="009D5E56"/>
    <w:rsid w:val="009D5ED6"/>
    <w:rsid w:val="009D60EA"/>
    <w:rsid w:val="009D657F"/>
    <w:rsid w:val="009D6587"/>
    <w:rsid w:val="009D685F"/>
    <w:rsid w:val="009D6C85"/>
    <w:rsid w:val="009D766B"/>
    <w:rsid w:val="009D7A65"/>
    <w:rsid w:val="009D7DE7"/>
    <w:rsid w:val="009D7ED9"/>
    <w:rsid w:val="009D7F63"/>
    <w:rsid w:val="009E0508"/>
    <w:rsid w:val="009E0634"/>
    <w:rsid w:val="009E0B83"/>
    <w:rsid w:val="009E0BB3"/>
    <w:rsid w:val="009E0DE4"/>
    <w:rsid w:val="009E1D8F"/>
    <w:rsid w:val="009E1E21"/>
    <w:rsid w:val="009E1F0F"/>
    <w:rsid w:val="009E21D5"/>
    <w:rsid w:val="009E23C2"/>
    <w:rsid w:val="009E240C"/>
    <w:rsid w:val="009E27C5"/>
    <w:rsid w:val="009E29D2"/>
    <w:rsid w:val="009E2A8B"/>
    <w:rsid w:val="009E2F53"/>
    <w:rsid w:val="009E3B3A"/>
    <w:rsid w:val="009E3F33"/>
    <w:rsid w:val="009E4096"/>
    <w:rsid w:val="009E429E"/>
    <w:rsid w:val="009E479A"/>
    <w:rsid w:val="009E4A1F"/>
    <w:rsid w:val="009E53B8"/>
    <w:rsid w:val="009E5404"/>
    <w:rsid w:val="009E58E8"/>
    <w:rsid w:val="009E5B0C"/>
    <w:rsid w:val="009E5C37"/>
    <w:rsid w:val="009E5C98"/>
    <w:rsid w:val="009E604C"/>
    <w:rsid w:val="009E6935"/>
    <w:rsid w:val="009E6FE9"/>
    <w:rsid w:val="009F0A28"/>
    <w:rsid w:val="009F0A6A"/>
    <w:rsid w:val="009F0CD6"/>
    <w:rsid w:val="009F1329"/>
    <w:rsid w:val="009F152F"/>
    <w:rsid w:val="009F1746"/>
    <w:rsid w:val="009F1BCA"/>
    <w:rsid w:val="009F1F82"/>
    <w:rsid w:val="009F27ED"/>
    <w:rsid w:val="009F2A5A"/>
    <w:rsid w:val="009F2CE8"/>
    <w:rsid w:val="009F2E56"/>
    <w:rsid w:val="009F30F5"/>
    <w:rsid w:val="009F31BC"/>
    <w:rsid w:val="009F3DEE"/>
    <w:rsid w:val="009F4290"/>
    <w:rsid w:val="009F4429"/>
    <w:rsid w:val="009F4B10"/>
    <w:rsid w:val="009F4C61"/>
    <w:rsid w:val="009F4DFF"/>
    <w:rsid w:val="009F4F2F"/>
    <w:rsid w:val="009F568A"/>
    <w:rsid w:val="009F56AB"/>
    <w:rsid w:val="009F57EA"/>
    <w:rsid w:val="009F5995"/>
    <w:rsid w:val="009F63A7"/>
    <w:rsid w:val="009F66F9"/>
    <w:rsid w:val="009F6725"/>
    <w:rsid w:val="009F6B75"/>
    <w:rsid w:val="009F6F4D"/>
    <w:rsid w:val="009F7210"/>
    <w:rsid w:val="009F7292"/>
    <w:rsid w:val="009F784D"/>
    <w:rsid w:val="009F78BE"/>
    <w:rsid w:val="009F79A0"/>
    <w:rsid w:val="00A00580"/>
    <w:rsid w:val="00A00695"/>
    <w:rsid w:val="00A00A66"/>
    <w:rsid w:val="00A00ACA"/>
    <w:rsid w:val="00A010AF"/>
    <w:rsid w:val="00A01DA7"/>
    <w:rsid w:val="00A028FD"/>
    <w:rsid w:val="00A02E8E"/>
    <w:rsid w:val="00A03429"/>
    <w:rsid w:val="00A0350F"/>
    <w:rsid w:val="00A03989"/>
    <w:rsid w:val="00A03CB8"/>
    <w:rsid w:val="00A03D1D"/>
    <w:rsid w:val="00A03D26"/>
    <w:rsid w:val="00A03EFC"/>
    <w:rsid w:val="00A040F1"/>
    <w:rsid w:val="00A0414C"/>
    <w:rsid w:val="00A04191"/>
    <w:rsid w:val="00A04279"/>
    <w:rsid w:val="00A04868"/>
    <w:rsid w:val="00A04BFA"/>
    <w:rsid w:val="00A04D2A"/>
    <w:rsid w:val="00A04EE7"/>
    <w:rsid w:val="00A050ED"/>
    <w:rsid w:val="00A052AA"/>
    <w:rsid w:val="00A052EC"/>
    <w:rsid w:val="00A0573F"/>
    <w:rsid w:val="00A05828"/>
    <w:rsid w:val="00A05CDD"/>
    <w:rsid w:val="00A0681B"/>
    <w:rsid w:val="00A06919"/>
    <w:rsid w:val="00A06A00"/>
    <w:rsid w:val="00A07536"/>
    <w:rsid w:val="00A07ED1"/>
    <w:rsid w:val="00A106FF"/>
    <w:rsid w:val="00A1080A"/>
    <w:rsid w:val="00A10CB2"/>
    <w:rsid w:val="00A10CCC"/>
    <w:rsid w:val="00A11418"/>
    <w:rsid w:val="00A11661"/>
    <w:rsid w:val="00A11D9F"/>
    <w:rsid w:val="00A1317C"/>
    <w:rsid w:val="00A13551"/>
    <w:rsid w:val="00A1375F"/>
    <w:rsid w:val="00A13BEB"/>
    <w:rsid w:val="00A13F37"/>
    <w:rsid w:val="00A154CC"/>
    <w:rsid w:val="00A1598A"/>
    <w:rsid w:val="00A15E8E"/>
    <w:rsid w:val="00A161AA"/>
    <w:rsid w:val="00A161D4"/>
    <w:rsid w:val="00A16592"/>
    <w:rsid w:val="00A16E43"/>
    <w:rsid w:val="00A1702A"/>
    <w:rsid w:val="00A1719A"/>
    <w:rsid w:val="00A1762F"/>
    <w:rsid w:val="00A1772E"/>
    <w:rsid w:val="00A17A4C"/>
    <w:rsid w:val="00A202DC"/>
    <w:rsid w:val="00A20873"/>
    <w:rsid w:val="00A20962"/>
    <w:rsid w:val="00A211AA"/>
    <w:rsid w:val="00A212DF"/>
    <w:rsid w:val="00A217F5"/>
    <w:rsid w:val="00A21885"/>
    <w:rsid w:val="00A21913"/>
    <w:rsid w:val="00A22270"/>
    <w:rsid w:val="00A2290C"/>
    <w:rsid w:val="00A238CC"/>
    <w:rsid w:val="00A23913"/>
    <w:rsid w:val="00A23E6D"/>
    <w:rsid w:val="00A240B9"/>
    <w:rsid w:val="00A24AD0"/>
    <w:rsid w:val="00A24B3A"/>
    <w:rsid w:val="00A24C9C"/>
    <w:rsid w:val="00A24CBB"/>
    <w:rsid w:val="00A24E08"/>
    <w:rsid w:val="00A2535D"/>
    <w:rsid w:val="00A25FEF"/>
    <w:rsid w:val="00A26186"/>
    <w:rsid w:val="00A26354"/>
    <w:rsid w:val="00A269AA"/>
    <w:rsid w:val="00A2742B"/>
    <w:rsid w:val="00A27619"/>
    <w:rsid w:val="00A27620"/>
    <w:rsid w:val="00A27749"/>
    <w:rsid w:val="00A30050"/>
    <w:rsid w:val="00A30418"/>
    <w:rsid w:val="00A30713"/>
    <w:rsid w:val="00A309B4"/>
    <w:rsid w:val="00A30CEC"/>
    <w:rsid w:val="00A3150C"/>
    <w:rsid w:val="00A3154D"/>
    <w:rsid w:val="00A31A7B"/>
    <w:rsid w:val="00A31FFB"/>
    <w:rsid w:val="00A326C9"/>
    <w:rsid w:val="00A327BE"/>
    <w:rsid w:val="00A3365E"/>
    <w:rsid w:val="00A3367F"/>
    <w:rsid w:val="00A33BD2"/>
    <w:rsid w:val="00A3459D"/>
    <w:rsid w:val="00A346A5"/>
    <w:rsid w:val="00A34702"/>
    <w:rsid w:val="00A34A5C"/>
    <w:rsid w:val="00A35539"/>
    <w:rsid w:val="00A358CD"/>
    <w:rsid w:val="00A35C94"/>
    <w:rsid w:val="00A361CB"/>
    <w:rsid w:val="00A3639D"/>
    <w:rsid w:val="00A36C9C"/>
    <w:rsid w:val="00A36DB7"/>
    <w:rsid w:val="00A37465"/>
    <w:rsid w:val="00A3784E"/>
    <w:rsid w:val="00A3793A"/>
    <w:rsid w:val="00A4017F"/>
    <w:rsid w:val="00A40201"/>
    <w:rsid w:val="00A40230"/>
    <w:rsid w:val="00A408BF"/>
    <w:rsid w:val="00A411B4"/>
    <w:rsid w:val="00A41349"/>
    <w:rsid w:val="00A41DD3"/>
    <w:rsid w:val="00A42288"/>
    <w:rsid w:val="00A43A30"/>
    <w:rsid w:val="00A44133"/>
    <w:rsid w:val="00A44425"/>
    <w:rsid w:val="00A44436"/>
    <w:rsid w:val="00A44714"/>
    <w:rsid w:val="00A449E3"/>
    <w:rsid w:val="00A44A5D"/>
    <w:rsid w:val="00A44C26"/>
    <w:rsid w:val="00A461FC"/>
    <w:rsid w:val="00A4628B"/>
    <w:rsid w:val="00A46536"/>
    <w:rsid w:val="00A46637"/>
    <w:rsid w:val="00A46FFA"/>
    <w:rsid w:val="00A47F6A"/>
    <w:rsid w:val="00A5020F"/>
    <w:rsid w:val="00A5076C"/>
    <w:rsid w:val="00A50A40"/>
    <w:rsid w:val="00A50F57"/>
    <w:rsid w:val="00A5273B"/>
    <w:rsid w:val="00A52A8E"/>
    <w:rsid w:val="00A533A1"/>
    <w:rsid w:val="00A537D1"/>
    <w:rsid w:val="00A5421C"/>
    <w:rsid w:val="00A54746"/>
    <w:rsid w:val="00A54BD7"/>
    <w:rsid w:val="00A54D62"/>
    <w:rsid w:val="00A54DDD"/>
    <w:rsid w:val="00A55067"/>
    <w:rsid w:val="00A553F1"/>
    <w:rsid w:val="00A56D76"/>
    <w:rsid w:val="00A577B4"/>
    <w:rsid w:val="00A57973"/>
    <w:rsid w:val="00A57E12"/>
    <w:rsid w:val="00A57E51"/>
    <w:rsid w:val="00A57FC3"/>
    <w:rsid w:val="00A6002A"/>
    <w:rsid w:val="00A60416"/>
    <w:rsid w:val="00A605CA"/>
    <w:rsid w:val="00A60741"/>
    <w:rsid w:val="00A608AB"/>
    <w:rsid w:val="00A60BD2"/>
    <w:rsid w:val="00A60E8A"/>
    <w:rsid w:val="00A60FAE"/>
    <w:rsid w:val="00A6150F"/>
    <w:rsid w:val="00A62935"/>
    <w:rsid w:val="00A62A29"/>
    <w:rsid w:val="00A62AD0"/>
    <w:rsid w:val="00A6328C"/>
    <w:rsid w:val="00A63392"/>
    <w:rsid w:val="00A634C8"/>
    <w:rsid w:val="00A63DDE"/>
    <w:rsid w:val="00A63EA7"/>
    <w:rsid w:val="00A64620"/>
    <w:rsid w:val="00A64CCC"/>
    <w:rsid w:val="00A65A71"/>
    <w:rsid w:val="00A65C6E"/>
    <w:rsid w:val="00A65C8E"/>
    <w:rsid w:val="00A66361"/>
    <w:rsid w:val="00A667D8"/>
    <w:rsid w:val="00A66A99"/>
    <w:rsid w:val="00A66C6C"/>
    <w:rsid w:val="00A67256"/>
    <w:rsid w:val="00A672C4"/>
    <w:rsid w:val="00A672FF"/>
    <w:rsid w:val="00A6742C"/>
    <w:rsid w:val="00A674D1"/>
    <w:rsid w:val="00A675F0"/>
    <w:rsid w:val="00A67788"/>
    <w:rsid w:val="00A67B8D"/>
    <w:rsid w:val="00A70535"/>
    <w:rsid w:val="00A711F4"/>
    <w:rsid w:val="00A713E6"/>
    <w:rsid w:val="00A71494"/>
    <w:rsid w:val="00A71B73"/>
    <w:rsid w:val="00A72E43"/>
    <w:rsid w:val="00A7336C"/>
    <w:rsid w:val="00A73382"/>
    <w:rsid w:val="00A734B0"/>
    <w:rsid w:val="00A734EE"/>
    <w:rsid w:val="00A737AA"/>
    <w:rsid w:val="00A737D2"/>
    <w:rsid w:val="00A738A9"/>
    <w:rsid w:val="00A7391F"/>
    <w:rsid w:val="00A73A95"/>
    <w:rsid w:val="00A73B44"/>
    <w:rsid w:val="00A74267"/>
    <w:rsid w:val="00A751E6"/>
    <w:rsid w:val="00A75978"/>
    <w:rsid w:val="00A75AD7"/>
    <w:rsid w:val="00A76000"/>
    <w:rsid w:val="00A761B3"/>
    <w:rsid w:val="00A7681F"/>
    <w:rsid w:val="00A802B1"/>
    <w:rsid w:val="00A80568"/>
    <w:rsid w:val="00A8066B"/>
    <w:rsid w:val="00A8074F"/>
    <w:rsid w:val="00A816A3"/>
    <w:rsid w:val="00A81A66"/>
    <w:rsid w:val="00A81AFE"/>
    <w:rsid w:val="00A81CF2"/>
    <w:rsid w:val="00A82124"/>
    <w:rsid w:val="00A82239"/>
    <w:rsid w:val="00A82579"/>
    <w:rsid w:val="00A825F3"/>
    <w:rsid w:val="00A828C5"/>
    <w:rsid w:val="00A82AC0"/>
    <w:rsid w:val="00A82D53"/>
    <w:rsid w:val="00A83298"/>
    <w:rsid w:val="00A839D9"/>
    <w:rsid w:val="00A83C79"/>
    <w:rsid w:val="00A83EB5"/>
    <w:rsid w:val="00A83F23"/>
    <w:rsid w:val="00A83F48"/>
    <w:rsid w:val="00A84476"/>
    <w:rsid w:val="00A845BD"/>
    <w:rsid w:val="00A84AB5"/>
    <w:rsid w:val="00A85003"/>
    <w:rsid w:val="00A854DE"/>
    <w:rsid w:val="00A85572"/>
    <w:rsid w:val="00A856C5"/>
    <w:rsid w:val="00A85741"/>
    <w:rsid w:val="00A85808"/>
    <w:rsid w:val="00A85F2C"/>
    <w:rsid w:val="00A86443"/>
    <w:rsid w:val="00A86E51"/>
    <w:rsid w:val="00A86F1F"/>
    <w:rsid w:val="00A87670"/>
    <w:rsid w:val="00A879BE"/>
    <w:rsid w:val="00A87AC0"/>
    <w:rsid w:val="00A9041A"/>
    <w:rsid w:val="00A9074C"/>
    <w:rsid w:val="00A90DB6"/>
    <w:rsid w:val="00A913B4"/>
    <w:rsid w:val="00A914D7"/>
    <w:rsid w:val="00A91B33"/>
    <w:rsid w:val="00A91C18"/>
    <w:rsid w:val="00A91CA5"/>
    <w:rsid w:val="00A91CC2"/>
    <w:rsid w:val="00A9227A"/>
    <w:rsid w:val="00A93044"/>
    <w:rsid w:val="00A93470"/>
    <w:rsid w:val="00A93795"/>
    <w:rsid w:val="00A94FDC"/>
    <w:rsid w:val="00A9515A"/>
    <w:rsid w:val="00A952C1"/>
    <w:rsid w:val="00A9571F"/>
    <w:rsid w:val="00A95724"/>
    <w:rsid w:val="00A9580C"/>
    <w:rsid w:val="00A95A3E"/>
    <w:rsid w:val="00A95B11"/>
    <w:rsid w:val="00A96516"/>
    <w:rsid w:val="00A9656E"/>
    <w:rsid w:val="00A9661F"/>
    <w:rsid w:val="00A9671A"/>
    <w:rsid w:val="00A9697E"/>
    <w:rsid w:val="00A96997"/>
    <w:rsid w:val="00A96BE9"/>
    <w:rsid w:val="00A96D1C"/>
    <w:rsid w:val="00A97651"/>
    <w:rsid w:val="00AA01F0"/>
    <w:rsid w:val="00AA04BE"/>
    <w:rsid w:val="00AA0568"/>
    <w:rsid w:val="00AA06BC"/>
    <w:rsid w:val="00AA0981"/>
    <w:rsid w:val="00AA1060"/>
    <w:rsid w:val="00AA1ADC"/>
    <w:rsid w:val="00AA1C85"/>
    <w:rsid w:val="00AA2316"/>
    <w:rsid w:val="00AA2718"/>
    <w:rsid w:val="00AA3481"/>
    <w:rsid w:val="00AA3C9F"/>
    <w:rsid w:val="00AA532A"/>
    <w:rsid w:val="00AA5523"/>
    <w:rsid w:val="00AA590C"/>
    <w:rsid w:val="00AA59C0"/>
    <w:rsid w:val="00AA5BCC"/>
    <w:rsid w:val="00AA5C33"/>
    <w:rsid w:val="00AA5FAA"/>
    <w:rsid w:val="00AA5FCB"/>
    <w:rsid w:val="00AA6482"/>
    <w:rsid w:val="00AA6A7C"/>
    <w:rsid w:val="00AA6E55"/>
    <w:rsid w:val="00AA6E86"/>
    <w:rsid w:val="00AB0913"/>
    <w:rsid w:val="00AB0D08"/>
    <w:rsid w:val="00AB0D9A"/>
    <w:rsid w:val="00AB135A"/>
    <w:rsid w:val="00AB15E6"/>
    <w:rsid w:val="00AB1B6C"/>
    <w:rsid w:val="00AB1CC9"/>
    <w:rsid w:val="00AB2351"/>
    <w:rsid w:val="00AB2DF3"/>
    <w:rsid w:val="00AB3049"/>
    <w:rsid w:val="00AB3329"/>
    <w:rsid w:val="00AB3396"/>
    <w:rsid w:val="00AB3529"/>
    <w:rsid w:val="00AB3993"/>
    <w:rsid w:val="00AB39EA"/>
    <w:rsid w:val="00AB3C58"/>
    <w:rsid w:val="00AB3FE2"/>
    <w:rsid w:val="00AB47D1"/>
    <w:rsid w:val="00AB4B3A"/>
    <w:rsid w:val="00AB4EDA"/>
    <w:rsid w:val="00AB55E0"/>
    <w:rsid w:val="00AB589D"/>
    <w:rsid w:val="00AB5A1B"/>
    <w:rsid w:val="00AB5F73"/>
    <w:rsid w:val="00AB6896"/>
    <w:rsid w:val="00AB693C"/>
    <w:rsid w:val="00AB6EC5"/>
    <w:rsid w:val="00AC02A1"/>
    <w:rsid w:val="00AC0AE0"/>
    <w:rsid w:val="00AC0DDE"/>
    <w:rsid w:val="00AC0EAB"/>
    <w:rsid w:val="00AC113D"/>
    <w:rsid w:val="00AC135A"/>
    <w:rsid w:val="00AC13AF"/>
    <w:rsid w:val="00AC1ECF"/>
    <w:rsid w:val="00AC1F3D"/>
    <w:rsid w:val="00AC1F75"/>
    <w:rsid w:val="00AC1FE8"/>
    <w:rsid w:val="00AC24B5"/>
    <w:rsid w:val="00AC292D"/>
    <w:rsid w:val="00AC2CCE"/>
    <w:rsid w:val="00AC3040"/>
    <w:rsid w:val="00AC3154"/>
    <w:rsid w:val="00AC4BB7"/>
    <w:rsid w:val="00AC57FD"/>
    <w:rsid w:val="00AC5AB0"/>
    <w:rsid w:val="00AC6581"/>
    <w:rsid w:val="00AC6E50"/>
    <w:rsid w:val="00AC6FFA"/>
    <w:rsid w:val="00AC70E4"/>
    <w:rsid w:val="00AC7621"/>
    <w:rsid w:val="00AC76B1"/>
    <w:rsid w:val="00AC7747"/>
    <w:rsid w:val="00AC7E15"/>
    <w:rsid w:val="00AD07E2"/>
    <w:rsid w:val="00AD16CB"/>
    <w:rsid w:val="00AD1AAF"/>
    <w:rsid w:val="00AD2134"/>
    <w:rsid w:val="00AD234A"/>
    <w:rsid w:val="00AD27E9"/>
    <w:rsid w:val="00AD2AB4"/>
    <w:rsid w:val="00AD2D5A"/>
    <w:rsid w:val="00AD2E3F"/>
    <w:rsid w:val="00AD3AB8"/>
    <w:rsid w:val="00AD3B83"/>
    <w:rsid w:val="00AD3E6A"/>
    <w:rsid w:val="00AD3E78"/>
    <w:rsid w:val="00AD411A"/>
    <w:rsid w:val="00AD41A1"/>
    <w:rsid w:val="00AD52B8"/>
    <w:rsid w:val="00AD53AB"/>
    <w:rsid w:val="00AD5432"/>
    <w:rsid w:val="00AD5562"/>
    <w:rsid w:val="00AD5579"/>
    <w:rsid w:val="00AD5789"/>
    <w:rsid w:val="00AD57D6"/>
    <w:rsid w:val="00AD58B5"/>
    <w:rsid w:val="00AD59C9"/>
    <w:rsid w:val="00AD5C83"/>
    <w:rsid w:val="00AD5D13"/>
    <w:rsid w:val="00AD5D29"/>
    <w:rsid w:val="00AD5E08"/>
    <w:rsid w:val="00AD5E82"/>
    <w:rsid w:val="00AD6BC7"/>
    <w:rsid w:val="00AD6CEC"/>
    <w:rsid w:val="00AD72B3"/>
    <w:rsid w:val="00AD760A"/>
    <w:rsid w:val="00AE00CB"/>
    <w:rsid w:val="00AE02EE"/>
    <w:rsid w:val="00AE0AC1"/>
    <w:rsid w:val="00AE0D10"/>
    <w:rsid w:val="00AE0D5E"/>
    <w:rsid w:val="00AE0E73"/>
    <w:rsid w:val="00AE0F0B"/>
    <w:rsid w:val="00AE1A0E"/>
    <w:rsid w:val="00AE1E39"/>
    <w:rsid w:val="00AE1FBE"/>
    <w:rsid w:val="00AE2325"/>
    <w:rsid w:val="00AE2AEC"/>
    <w:rsid w:val="00AE2E88"/>
    <w:rsid w:val="00AE3F87"/>
    <w:rsid w:val="00AE5044"/>
    <w:rsid w:val="00AE52E8"/>
    <w:rsid w:val="00AE5A8F"/>
    <w:rsid w:val="00AE5FAD"/>
    <w:rsid w:val="00AE6114"/>
    <w:rsid w:val="00AE6793"/>
    <w:rsid w:val="00AE7005"/>
    <w:rsid w:val="00AE75F5"/>
    <w:rsid w:val="00AE7CC2"/>
    <w:rsid w:val="00AE7D12"/>
    <w:rsid w:val="00AE7DCC"/>
    <w:rsid w:val="00AF0521"/>
    <w:rsid w:val="00AF0747"/>
    <w:rsid w:val="00AF0A84"/>
    <w:rsid w:val="00AF11CC"/>
    <w:rsid w:val="00AF164C"/>
    <w:rsid w:val="00AF1FF2"/>
    <w:rsid w:val="00AF24D9"/>
    <w:rsid w:val="00AF24EB"/>
    <w:rsid w:val="00AF3DAC"/>
    <w:rsid w:val="00AF40C8"/>
    <w:rsid w:val="00AF467A"/>
    <w:rsid w:val="00AF476F"/>
    <w:rsid w:val="00AF4B3F"/>
    <w:rsid w:val="00AF4CE5"/>
    <w:rsid w:val="00AF4E5E"/>
    <w:rsid w:val="00AF5079"/>
    <w:rsid w:val="00AF5881"/>
    <w:rsid w:val="00AF619C"/>
    <w:rsid w:val="00AF635C"/>
    <w:rsid w:val="00AF66F8"/>
    <w:rsid w:val="00AF6F35"/>
    <w:rsid w:val="00AF7279"/>
    <w:rsid w:val="00AF77DB"/>
    <w:rsid w:val="00B00188"/>
    <w:rsid w:val="00B00944"/>
    <w:rsid w:val="00B00D5D"/>
    <w:rsid w:val="00B00E0D"/>
    <w:rsid w:val="00B0190A"/>
    <w:rsid w:val="00B0190C"/>
    <w:rsid w:val="00B01DCE"/>
    <w:rsid w:val="00B024C5"/>
    <w:rsid w:val="00B02AF6"/>
    <w:rsid w:val="00B02F35"/>
    <w:rsid w:val="00B03535"/>
    <w:rsid w:val="00B037E1"/>
    <w:rsid w:val="00B04438"/>
    <w:rsid w:val="00B044F5"/>
    <w:rsid w:val="00B04BC5"/>
    <w:rsid w:val="00B05451"/>
    <w:rsid w:val="00B05A18"/>
    <w:rsid w:val="00B05D15"/>
    <w:rsid w:val="00B067E1"/>
    <w:rsid w:val="00B06D25"/>
    <w:rsid w:val="00B07713"/>
    <w:rsid w:val="00B1000B"/>
    <w:rsid w:val="00B10150"/>
    <w:rsid w:val="00B10CAF"/>
    <w:rsid w:val="00B1101C"/>
    <w:rsid w:val="00B112E5"/>
    <w:rsid w:val="00B1153F"/>
    <w:rsid w:val="00B11D33"/>
    <w:rsid w:val="00B12249"/>
    <w:rsid w:val="00B124A8"/>
    <w:rsid w:val="00B12976"/>
    <w:rsid w:val="00B129BA"/>
    <w:rsid w:val="00B12BFA"/>
    <w:rsid w:val="00B12BFB"/>
    <w:rsid w:val="00B12C89"/>
    <w:rsid w:val="00B12D7E"/>
    <w:rsid w:val="00B12E52"/>
    <w:rsid w:val="00B1319C"/>
    <w:rsid w:val="00B1362E"/>
    <w:rsid w:val="00B13755"/>
    <w:rsid w:val="00B13C61"/>
    <w:rsid w:val="00B13C9A"/>
    <w:rsid w:val="00B1421C"/>
    <w:rsid w:val="00B147A5"/>
    <w:rsid w:val="00B14FDB"/>
    <w:rsid w:val="00B1502F"/>
    <w:rsid w:val="00B1516C"/>
    <w:rsid w:val="00B15F58"/>
    <w:rsid w:val="00B16067"/>
    <w:rsid w:val="00B1667C"/>
    <w:rsid w:val="00B1693B"/>
    <w:rsid w:val="00B17102"/>
    <w:rsid w:val="00B17D1C"/>
    <w:rsid w:val="00B20289"/>
    <w:rsid w:val="00B2067D"/>
    <w:rsid w:val="00B20754"/>
    <w:rsid w:val="00B20785"/>
    <w:rsid w:val="00B217EE"/>
    <w:rsid w:val="00B21875"/>
    <w:rsid w:val="00B219B5"/>
    <w:rsid w:val="00B21F97"/>
    <w:rsid w:val="00B22053"/>
    <w:rsid w:val="00B222A0"/>
    <w:rsid w:val="00B223ED"/>
    <w:rsid w:val="00B224FF"/>
    <w:rsid w:val="00B2259B"/>
    <w:rsid w:val="00B22724"/>
    <w:rsid w:val="00B238EE"/>
    <w:rsid w:val="00B23943"/>
    <w:rsid w:val="00B23AC8"/>
    <w:rsid w:val="00B23BB8"/>
    <w:rsid w:val="00B23BCD"/>
    <w:rsid w:val="00B2422C"/>
    <w:rsid w:val="00B243CB"/>
    <w:rsid w:val="00B2452D"/>
    <w:rsid w:val="00B24827"/>
    <w:rsid w:val="00B24995"/>
    <w:rsid w:val="00B25894"/>
    <w:rsid w:val="00B25992"/>
    <w:rsid w:val="00B25E05"/>
    <w:rsid w:val="00B261BA"/>
    <w:rsid w:val="00B26337"/>
    <w:rsid w:val="00B26AB7"/>
    <w:rsid w:val="00B26B5C"/>
    <w:rsid w:val="00B26D11"/>
    <w:rsid w:val="00B26D31"/>
    <w:rsid w:val="00B270D6"/>
    <w:rsid w:val="00B27108"/>
    <w:rsid w:val="00B275B2"/>
    <w:rsid w:val="00B27B38"/>
    <w:rsid w:val="00B30659"/>
    <w:rsid w:val="00B3087A"/>
    <w:rsid w:val="00B30F80"/>
    <w:rsid w:val="00B3113C"/>
    <w:rsid w:val="00B318C6"/>
    <w:rsid w:val="00B32509"/>
    <w:rsid w:val="00B33312"/>
    <w:rsid w:val="00B33892"/>
    <w:rsid w:val="00B344E8"/>
    <w:rsid w:val="00B34D9C"/>
    <w:rsid w:val="00B351B9"/>
    <w:rsid w:val="00B35408"/>
    <w:rsid w:val="00B3605D"/>
    <w:rsid w:val="00B3675D"/>
    <w:rsid w:val="00B367F2"/>
    <w:rsid w:val="00B36B06"/>
    <w:rsid w:val="00B36F24"/>
    <w:rsid w:val="00B3797D"/>
    <w:rsid w:val="00B37F6D"/>
    <w:rsid w:val="00B40210"/>
    <w:rsid w:val="00B409AD"/>
    <w:rsid w:val="00B41557"/>
    <w:rsid w:val="00B4244B"/>
    <w:rsid w:val="00B42C95"/>
    <w:rsid w:val="00B42CEB"/>
    <w:rsid w:val="00B4332C"/>
    <w:rsid w:val="00B43943"/>
    <w:rsid w:val="00B43B92"/>
    <w:rsid w:val="00B43CC5"/>
    <w:rsid w:val="00B4406D"/>
    <w:rsid w:val="00B445BA"/>
    <w:rsid w:val="00B446A5"/>
    <w:rsid w:val="00B449FC"/>
    <w:rsid w:val="00B44AFF"/>
    <w:rsid w:val="00B461DD"/>
    <w:rsid w:val="00B46555"/>
    <w:rsid w:val="00B475C9"/>
    <w:rsid w:val="00B478AC"/>
    <w:rsid w:val="00B50230"/>
    <w:rsid w:val="00B50275"/>
    <w:rsid w:val="00B50459"/>
    <w:rsid w:val="00B50E09"/>
    <w:rsid w:val="00B51264"/>
    <w:rsid w:val="00B514D1"/>
    <w:rsid w:val="00B5151E"/>
    <w:rsid w:val="00B51B03"/>
    <w:rsid w:val="00B51C6B"/>
    <w:rsid w:val="00B51E89"/>
    <w:rsid w:val="00B525C0"/>
    <w:rsid w:val="00B525F3"/>
    <w:rsid w:val="00B52BB0"/>
    <w:rsid w:val="00B52C8A"/>
    <w:rsid w:val="00B53445"/>
    <w:rsid w:val="00B536C0"/>
    <w:rsid w:val="00B53F45"/>
    <w:rsid w:val="00B54364"/>
    <w:rsid w:val="00B54ADA"/>
    <w:rsid w:val="00B54F5B"/>
    <w:rsid w:val="00B5584A"/>
    <w:rsid w:val="00B55870"/>
    <w:rsid w:val="00B56136"/>
    <w:rsid w:val="00B564A1"/>
    <w:rsid w:val="00B566B0"/>
    <w:rsid w:val="00B56763"/>
    <w:rsid w:val="00B56C8E"/>
    <w:rsid w:val="00B56D6B"/>
    <w:rsid w:val="00B572EF"/>
    <w:rsid w:val="00B573C4"/>
    <w:rsid w:val="00B57471"/>
    <w:rsid w:val="00B57F52"/>
    <w:rsid w:val="00B602F5"/>
    <w:rsid w:val="00B60622"/>
    <w:rsid w:val="00B60C55"/>
    <w:rsid w:val="00B60D5F"/>
    <w:rsid w:val="00B60FBA"/>
    <w:rsid w:val="00B616BA"/>
    <w:rsid w:val="00B61865"/>
    <w:rsid w:val="00B61902"/>
    <w:rsid w:val="00B62003"/>
    <w:rsid w:val="00B6248F"/>
    <w:rsid w:val="00B62895"/>
    <w:rsid w:val="00B632A3"/>
    <w:rsid w:val="00B6346F"/>
    <w:rsid w:val="00B638A9"/>
    <w:rsid w:val="00B64838"/>
    <w:rsid w:val="00B64E8A"/>
    <w:rsid w:val="00B6511E"/>
    <w:rsid w:val="00B6538B"/>
    <w:rsid w:val="00B65522"/>
    <w:rsid w:val="00B659E3"/>
    <w:rsid w:val="00B66541"/>
    <w:rsid w:val="00B66982"/>
    <w:rsid w:val="00B66B8D"/>
    <w:rsid w:val="00B66C6C"/>
    <w:rsid w:val="00B670CC"/>
    <w:rsid w:val="00B67265"/>
    <w:rsid w:val="00B67818"/>
    <w:rsid w:val="00B67A31"/>
    <w:rsid w:val="00B67CE8"/>
    <w:rsid w:val="00B67E15"/>
    <w:rsid w:val="00B67E94"/>
    <w:rsid w:val="00B70097"/>
    <w:rsid w:val="00B703A8"/>
    <w:rsid w:val="00B70613"/>
    <w:rsid w:val="00B71474"/>
    <w:rsid w:val="00B72042"/>
    <w:rsid w:val="00B7214D"/>
    <w:rsid w:val="00B72499"/>
    <w:rsid w:val="00B72556"/>
    <w:rsid w:val="00B72CD0"/>
    <w:rsid w:val="00B732AE"/>
    <w:rsid w:val="00B73527"/>
    <w:rsid w:val="00B73EC8"/>
    <w:rsid w:val="00B73F1D"/>
    <w:rsid w:val="00B73F34"/>
    <w:rsid w:val="00B74721"/>
    <w:rsid w:val="00B74801"/>
    <w:rsid w:val="00B74A96"/>
    <w:rsid w:val="00B74D91"/>
    <w:rsid w:val="00B74ED3"/>
    <w:rsid w:val="00B75161"/>
    <w:rsid w:val="00B7605C"/>
    <w:rsid w:val="00B760D4"/>
    <w:rsid w:val="00B763D2"/>
    <w:rsid w:val="00B77BC5"/>
    <w:rsid w:val="00B77EFE"/>
    <w:rsid w:val="00B8070C"/>
    <w:rsid w:val="00B80975"/>
    <w:rsid w:val="00B80D94"/>
    <w:rsid w:val="00B81188"/>
    <w:rsid w:val="00B81C59"/>
    <w:rsid w:val="00B82168"/>
    <w:rsid w:val="00B82292"/>
    <w:rsid w:val="00B8285B"/>
    <w:rsid w:val="00B82961"/>
    <w:rsid w:val="00B82B66"/>
    <w:rsid w:val="00B83092"/>
    <w:rsid w:val="00B83300"/>
    <w:rsid w:val="00B83528"/>
    <w:rsid w:val="00B8365F"/>
    <w:rsid w:val="00B83720"/>
    <w:rsid w:val="00B8405E"/>
    <w:rsid w:val="00B8471E"/>
    <w:rsid w:val="00B8478F"/>
    <w:rsid w:val="00B84A16"/>
    <w:rsid w:val="00B8590E"/>
    <w:rsid w:val="00B85F6E"/>
    <w:rsid w:val="00B85FF1"/>
    <w:rsid w:val="00B8602D"/>
    <w:rsid w:val="00B8656C"/>
    <w:rsid w:val="00B866FC"/>
    <w:rsid w:val="00B86ABD"/>
    <w:rsid w:val="00B86CAC"/>
    <w:rsid w:val="00B86E56"/>
    <w:rsid w:val="00B86F16"/>
    <w:rsid w:val="00B8756C"/>
    <w:rsid w:val="00B87B0D"/>
    <w:rsid w:val="00B907C0"/>
    <w:rsid w:val="00B907E6"/>
    <w:rsid w:val="00B90DFA"/>
    <w:rsid w:val="00B91389"/>
    <w:rsid w:val="00B91912"/>
    <w:rsid w:val="00B91EC2"/>
    <w:rsid w:val="00B92007"/>
    <w:rsid w:val="00B92214"/>
    <w:rsid w:val="00B92A83"/>
    <w:rsid w:val="00B9332E"/>
    <w:rsid w:val="00B9414D"/>
    <w:rsid w:val="00B94B80"/>
    <w:rsid w:val="00B94C06"/>
    <w:rsid w:val="00B958F0"/>
    <w:rsid w:val="00B95F68"/>
    <w:rsid w:val="00B961B1"/>
    <w:rsid w:val="00B96300"/>
    <w:rsid w:val="00B967C2"/>
    <w:rsid w:val="00B96875"/>
    <w:rsid w:val="00B968B2"/>
    <w:rsid w:val="00B96DC3"/>
    <w:rsid w:val="00B970AB"/>
    <w:rsid w:val="00B970FB"/>
    <w:rsid w:val="00BA041D"/>
    <w:rsid w:val="00BA0FF4"/>
    <w:rsid w:val="00BA1020"/>
    <w:rsid w:val="00BA1560"/>
    <w:rsid w:val="00BA1626"/>
    <w:rsid w:val="00BA2420"/>
    <w:rsid w:val="00BA25DE"/>
    <w:rsid w:val="00BA2CE2"/>
    <w:rsid w:val="00BA2F4B"/>
    <w:rsid w:val="00BA3237"/>
    <w:rsid w:val="00BA3ECA"/>
    <w:rsid w:val="00BA4127"/>
    <w:rsid w:val="00BA496C"/>
    <w:rsid w:val="00BA5248"/>
    <w:rsid w:val="00BA599A"/>
    <w:rsid w:val="00BA629D"/>
    <w:rsid w:val="00BA6A26"/>
    <w:rsid w:val="00BA6F4B"/>
    <w:rsid w:val="00BA6F5D"/>
    <w:rsid w:val="00BA707E"/>
    <w:rsid w:val="00BA7260"/>
    <w:rsid w:val="00BA72A4"/>
    <w:rsid w:val="00BA7A9E"/>
    <w:rsid w:val="00BB0706"/>
    <w:rsid w:val="00BB07BF"/>
    <w:rsid w:val="00BB095D"/>
    <w:rsid w:val="00BB0E3E"/>
    <w:rsid w:val="00BB0E89"/>
    <w:rsid w:val="00BB0EBF"/>
    <w:rsid w:val="00BB0F8B"/>
    <w:rsid w:val="00BB1F0F"/>
    <w:rsid w:val="00BB1F7B"/>
    <w:rsid w:val="00BB28C5"/>
    <w:rsid w:val="00BB2B77"/>
    <w:rsid w:val="00BB3322"/>
    <w:rsid w:val="00BB4058"/>
    <w:rsid w:val="00BB4457"/>
    <w:rsid w:val="00BB4535"/>
    <w:rsid w:val="00BB45CE"/>
    <w:rsid w:val="00BB4814"/>
    <w:rsid w:val="00BB488C"/>
    <w:rsid w:val="00BB4FCD"/>
    <w:rsid w:val="00BB583B"/>
    <w:rsid w:val="00BB58EF"/>
    <w:rsid w:val="00BB5B8E"/>
    <w:rsid w:val="00BB5FE8"/>
    <w:rsid w:val="00BB61E8"/>
    <w:rsid w:val="00BB649C"/>
    <w:rsid w:val="00BB6A98"/>
    <w:rsid w:val="00BB71C5"/>
    <w:rsid w:val="00BB74DA"/>
    <w:rsid w:val="00BB75AF"/>
    <w:rsid w:val="00BB7680"/>
    <w:rsid w:val="00BB7FCA"/>
    <w:rsid w:val="00BC0885"/>
    <w:rsid w:val="00BC0E9F"/>
    <w:rsid w:val="00BC103F"/>
    <w:rsid w:val="00BC1454"/>
    <w:rsid w:val="00BC167A"/>
    <w:rsid w:val="00BC1D4A"/>
    <w:rsid w:val="00BC20F1"/>
    <w:rsid w:val="00BC237E"/>
    <w:rsid w:val="00BC3C6D"/>
    <w:rsid w:val="00BC3D6F"/>
    <w:rsid w:val="00BC4C88"/>
    <w:rsid w:val="00BC4CF7"/>
    <w:rsid w:val="00BC5336"/>
    <w:rsid w:val="00BC57C8"/>
    <w:rsid w:val="00BC5AAA"/>
    <w:rsid w:val="00BC5CD5"/>
    <w:rsid w:val="00BC5EB7"/>
    <w:rsid w:val="00BC6153"/>
    <w:rsid w:val="00BC672E"/>
    <w:rsid w:val="00BC6E15"/>
    <w:rsid w:val="00BC769F"/>
    <w:rsid w:val="00BC7BE5"/>
    <w:rsid w:val="00BC7E17"/>
    <w:rsid w:val="00BD025E"/>
    <w:rsid w:val="00BD0270"/>
    <w:rsid w:val="00BD02F9"/>
    <w:rsid w:val="00BD1235"/>
    <w:rsid w:val="00BD1265"/>
    <w:rsid w:val="00BD1430"/>
    <w:rsid w:val="00BD151C"/>
    <w:rsid w:val="00BD1932"/>
    <w:rsid w:val="00BD1D5F"/>
    <w:rsid w:val="00BD202B"/>
    <w:rsid w:val="00BD22AF"/>
    <w:rsid w:val="00BD3255"/>
    <w:rsid w:val="00BD3971"/>
    <w:rsid w:val="00BD4014"/>
    <w:rsid w:val="00BD4993"/>
    <w:rsid w:val="00BD5881"/>
    <w:rsid w:val="00BD5C09"/>
    <w:rsid w:val="00BD637D"/>
    <w:rsid w:val="00BD66E3"/>
    <w:rsid w:val="00BD6B7C"/>
    <w:rsid w:val="00BD7124"/>
    <w:rsid w:val="00BD734F"/>
    <w:rsid w:val="00BD7B7D"/>
    <w:rsid w:val="00BD7F13"/>
    <w:rsid w:val="00BE033C"/>
    <w:rsid w:val="00BE073C"/>
    <w:rsid w:val="00BE087B"/>
    <w:rsid w:val="00BE0B38"/>
    <w:rsid w:val="00BE0E63"/>
    <w:rsid w:val="00BE13C0"/>
    <w:rsid w:val="00BE1988"/>
    <w:rsid w:val="00BE328B"/>
    <w:rsid w:val="00BE34A5"/>
    <w:rsid w:val="00BE3E5B"/>
    <w:rsid w:val="00BE3F15"/>
    <w:rsid w:val="00BE4037"/>
    <w:rsid w:val="00BE4A87"/>
    <w:rsid w:val="00BE4E2B"/>
    <w:rsid w:val="00BE4EB2"/>
    <w:rsid w:val="00BE5476"/>
    <w:rsid w:val="00BE55B4"/>
    <w:rsid w:val="00BE5A1E"/>
    <w:rsid w:val="00BE5EA5"/>
    <w:rsid w:val="00BE60F3"/>
    <w:rsid w:val="00BE6444"/>
    <w:rsid w:val="00BE64A1"/>
    <w:rsid w:val="00BE6734"/>
    <w:rsid w:val="00BE69D2"/>
    <w:rsid w:val="00BE6A56"/>
    <w:rsid w:val="00BE6E1E"/>
    <w:rsid w:val="00BE7D96"/>
    <w:rsid w:val="00BF0122"/>
    <w:rsid w:val="00BF012D"/>
    <w:rsid w:val="00BF07ED"/>
    <w:rsid w:val="00BF0A2A"/>
    <w:rsid w:val="00BF1649"/>
    <w:rsid w:val="00BF1E71"/>
    <w:rsid w:val="00BF1F28"/>
    <w:rsid w:val="00BF23E3"/>
    <w:rsid w:val="00BF2A0B"/>
    <w:rsid w:val="00BF2D7B"/>
    <w:rsid w:val="00BF2DE7"/>
    <w:rsid w:val="00BF2FEC"/>
    <w:rsid w:val="00BF30D0"/>
    <w:rsid w:val="00BF325C"/>
    <w:rsid w:val="00BF38BA"/>
    <w:rsid w:val="00BF3FAD"/>
    <w:rsid w:val="00BF4149"/>
    <w:rsid w:val="00BF4401"/>
    <w:rsid w:val="00BF44D7"/>
    <w:rsid w:val="00BF4605"/>
    <w:rsid w:val="00BF5909"/>
    <w:rsid w:val="00BF62C8"/>
    <w:rsid w:val="00BF632D"/>
    <w:rsid w:val="00BF6CBB"/>
    <w:rsid w:val="00BF6FF2"/>
    <w:rsid w:val="00BF70BA"/>
    <w:rsid w:val="00BF70C7"/>
    <w:rsid w:val="00BF743F"/>
    <w:rsid w:val="00BF74B6"/>
    <w:rsid w:val="00BF776A"/>
    <w:rsid w:val="00BF7859"/>
    <w:rsid w:val="00BF7A74"/>
    <w:rsid w:val="00C0124D"/>
    <w:rsid w:val="00C01A6B"/>
    <w:rsid w:val="00C01C08"/>
    <w:rsid w:val="00C01CA5"/>
    <w:rsid w:val="00C0210A"/>
    <w:rsid w:val="00C022D6"/>
    <w:rsid w:val="00C0260C"/>
    <w:rsid w:val="00C02760"/>
    <w:rsid w:val="00C02934"/>
    <w:rsid w:val="00C02B42"/>
    <w:rsid w:val="00C03150"/>
    <w:rsid w:val="00C03358"/>
    <w:rsid w:val="00C03581"/>
    <w:rsid w:val="00C03639"/>
    <w:rsid w:val="00C03B5D"/>
    <w:rsid w:val="00C040B1"/>
    <w:rsid w:val="00C04422"/>
    <w:rsid w:val="00C047D6"/>
    <w:rsid w:val="00C04FC2"/>
    <w:rsid w:val="00C0528B"/>
    <w:rsid w:val="00C05618"/>
    <w:rsid w:val="00C05940"/>
    <w:rsid w:val="00C059AD"/>
    <w:rsid w:val="00C05C51"/>
    <w:rsid w:val="00C05CC7"/>
    <w:rsid w:val="00C05F55"/>
    <w:rsid w:val="00C05F87"/>
    <w:rsid w:val="00C05FCE"/>
    <w:rsid w:val="00C0630D"/>
    <w:rsid w:val="00C064D9"/>
    <w:rsid w:val="00C06595"/>
    <w:rsid w:val="00C0665C"/>
    <w:rsid w:val="00C072E9"/>
    <w:rsid w:val="00C0773C"/>
    <w:rsid w:val="00C07985"/>
    <w:rsid w:val="00C07DDC"/>
    <w:rsid w:val="00C07E7C"/>
    <w:rsid w:val="00C1077C"/>
    <w:rsid w:val="00C10B76"/>
    <w:rsid w:val="00C10F37"/>
    <w:rsid w:val="00C10F92"/>
    <w:rsid w:val="00C10FA5"/>
    <w:rsid w:val="00C113A9"/>
    <w:rsid w:val="00C1181B"/>
    <w:rsid w:val="00C1294D"/>
    <w:rsid w:val="00C12A2D"/>
    <w:rsid w:val="00C13C2D"/>
    <w:rsid w:val="00C14013"/>
    <w:rsid w:val="00C141AA"/>
    <w:rsid w:val="00C1431C"/>
    <w:rsid w:val="00C14497"/>
    <w:rsid w:val="00C148B0"/>
    <w:rsid w:val="00C14A75"/>
    <w:rsid w:val="00C14C9D"/>
    <w:rsid w:val="00C153C0"/>
    <w:rsid w:val="00C15591"/>
    <w:rsid w:val="00C15DDE"/>
    <w:rsid w:val="00C1685A"/>
    <w:rsid w:val="00C16B1B"/>
    <w:rsid w:val="00C16DA0"/>
    <w:rsid w:val="00C16E56"/>
    <w:rsid w:val="00C16F04"/>
    <w:rsid w:val="00C17135"/>
    <w:rsid w:val="00C175A1"/>
    <w:rsid w:val="00C17698"/>
    <w:rsid w:val="00C179F4"/>
    <w:rsid w:val="00C17A35"/>
    <w:rsid w:val="00C17C54"/>
    <w:rsid w:val="00C17CAE"/>
    <w:rsid w:val="00C204A7"/>
    <w:rsid w:val="00C20764"/>
    <w:rsid w:val="00C20B7C"/>
    <w:rsid w:val="00C211D2"/>
    <w:rsid w:val="00C21245"/>
    <w:rsid w:val="00C21732"/>
    <w:rsid w:val="00C217F9"/>
    <w:rsid w:val="00C2182F"/>
    <w:rsid w:val="00C21C65"/>
    <w:rsid w:val="00C228F8"/>
    <w:rsid w:val="00C2321A"/>
    <w:rsid w:val="00C2399A"/>
    <w:rsid w:val="00C23C37"/>
    <w:rsid w:val="00C23E82"/>
    <w:rsid w:val="00C2412C"/>
    <w:rsid w:val="00C24148"/>
    <w:rsid w:val="00C256BE"/>
    <w:rsid w:val="00C258E0"/>
    <w:rsid w:val="00C2599E"/>
    <w:rsid w:val="00C2640A"/>
    <w:rsid w:val="00C265FA"/>
    <w:rsid w:val="00C2699B"/>
    <w:rsid w:val="00C26AFF"/>
    <w:rsid w:val="00C270B2"/>
    <w:rsid w:val="00C27195"/>
    <w:rsid w:val="00C276BE"/>
    <w:rsid w:val="00C2776E"/>
    <w:rsid w:val="00C27B8C"/>
    <w:rsid w:val="00C27BA9"/>
    <w:rsid w:val="00C305A5"/>
    <w:rsid w:val="00C30B50"/>
    <w:rsid w:val="00C315AD"/>
    <w:rsid w:val="00C31C08"/>
    <w:rsid w:val="00C31FD2"/>
    <w:rsid w:val="00C324F5"/>
    <w:rsid w:val="00C327E3"/>
    <w:rsid w:val="00C32CA4"/>
    <w:rsid w:val="00C33174"/>
    <w:rsid w:val="00C33D17"/>
    <w:rsid w:val="00C33D1F"/>
    <w:rsid w:val="00C33FF5"/>
    <w:rsid w:val="00C340D9"/>
    <w:rsid w:val="00C34202"/>
    <w:rsid w:val="00C348B3"/>
    <w:rsid w:val="00C34C11"/>
    <w:rsid w:val="00C35571"/>
    <w:rsid w:val="00C357D3"/>
    <w:rsid w:val="00C35820"/>
    <w:rsid w:val="00C35B9E"/>
    <w:rsid w:val="00C36716"/>
    <w:rsid w:val="00C369CF"/>
    <w:rsid w:val="00C3772E"/>
    <w:rsid w:val="00C37A90"/>
    <w:rsid w:val="00C40434"/>
    <w:rsid w:val="00C4049A"/>
    <w:rsid w:val="00C4052D"/>
    <w:rsid w:val="00C40808"/>
    <w:rsid w:val="00C40954"/>
    <w:rsid w:val="00C40AD6"/>
    <w:rsid w:val="00C40D0B"/>
    <w:rsid w:val="00C40EBA"/>
    <w:rsid w:val="00C40ED7"/>
    <w:rsid w:val="00C41654"/>
    <w:rsid w:val="00C41823"/>
    <w:rsid w:val="00C41A03"/>
    <w:rsid w:val="00C41D1B"/>
    <w:rsid w:val="00C41F25"/>
    <w:rsid w:val="00C4276F"/>
    <w:rsid w:val="00C42B90"/>
    <w:rsid w:val="00C42D08"/>
    <w:rsid w:val="00C42D70"/>
    <w:rsid w:val="00C431C4"/>
    <w:rsid w:val="00C4343D"/>
    <w:rsid w:val="00C43500"/>
    <w:rsid w:val="00C444B3"/>
    <w:rsid w:val="00C445B3"/>
    <w:rsid w:val="00C445C2"/>
    <w:rsid w:val="00C44602"/>
    <w:rsid w:val="00C4496F"/>
    <w:rsid w:val="00C44D39"/>
    <w:rsid w:val="00C45109"/>
    <w:rsid w:val="00C4557E"/>
    <w:rsid w:val="00C45668"/>
    <w:rsid w:val="00C45CE7"/>
    <w:rsid w:val="00C46405"/>
    <w:rsid w:val="00C46EA8"/>
    <w:rsid w:val="00C46F4D"/>
    <w:rsid w:val="00C47255"/>
    <w:rsid w:val="00C477B0"/>
    <w:rsid w:val="00C477FA"/>
    <w:rsid w:val="00C47D9E"/>
    <w:rsid w:val="00C500FF"/>
    <w:rsid w:val="00C50230"/>
    <w:rsid w:val="00C510FE"/>
    <w:rsid w:val="00C51B26"/>
    <w:rsid w:val="00C51DF5"/>
    <w:rsid w:val="00C5254C"/>
    <w:rsid w:val="00C542BF"/>
    <w:rsid w:val="00C54321"/>
    <w:rsid w:val="00C545D8"/>
    <w:rsid w:val="00C5467A"/>
    <w:rsid w:val="00C54C4D"/>
    <w:rsid w:val="00C552BF"/>
    <w:rsid w:val="00C55526"/>
    <w:rsid w:val="00C55A45"/>
    <w:rsid w:val="00C55AD4"/>
    <w:rsid w:val="00C55DCC"/>
    <w:rsid w:val="00C55E9B"/>
    <w:rsid w:val="00C56063"/>
    <w:rsid w:val="00C56191"/>
    <w:rsid w:val="00C561A3"/>
    <w:rsid w:val="00C5627A"/>
    <w:rsid w:val="00C56831"/>
    <w:rsid w:val="00C568FD"/>
    <w:rsid w:val="00C56BC3"/>
    <w:rsid w:val="00C56E9B"/>
    <w:rsid w:val="00C56F04"/>
    <w:rsid w:val="00C571E5"/>
    <w:rsid w:val="00C57815"/>
    <w:rsid w:val="00C578E0"/>
    <w:rsid w:val="00C57DC5"/>
    <w:rsid w:val="00C6030F"/>
    <w:rsid w:val="00C6039F"/>
    <w:rsid w:val="00C60417"/>
    <w:rsid w:val="00C6051A"/>
    <w:rsid w:val="00C606E2"/>
    <w:rsid w:val="00C6072B"/>
    <w:rsid w:val="00C60815"/>
    <w:rsid w:val="00C60CFD"/>
    <w:rsid w:val="00C60DD7"/>
    <w:rsid w:val="00C61611"/>
    <w:rsid w:val="00C618D5"/>
    <w:rsid w:val="00C619B2"/>
    <w:rsid w:val="00C61F50"/>
    <w:rsid w:val="00C62ACF"/>
    <w:rsid w:val="00C633B4"/>
    <w:rsid w:val="00C63973"/>
    <w:rsid w:val="00C63C76"/>
    <w:rsid w:val="00C63D13"/>
    <w:rsid w:val="00C64418"/>
    <w:rsid w:val="00C64C1C"/>
    <w:rsid w:val="00C64E63"/>
    <w:rsid w:val="00C65ED5"/>
    <w:rsid w:val="00C660D7"/>
    <w:rsid w:val="00C664FF"/>
    <w:rsid w:val="00C66753"/>
    <w:rsid w:val="00C668D1"/>
    <w:rsid w:val="00C66B03"/>
    <w:rsid w:val="00C67387"/>
    <w:rsid w:val="00C67932"/>
    <w:rsid w:val="00C67C76"/>
    <w:rsid w:val="00C67CE4"/>
    <w:rsid w:val="00C67EFA"/>
    <w:rsid w:val="00C70459"/>
    <w:rsid w:val="00C708FE"/>
    <w:rsid w:val="00C709A5"/>
    <w:rsid w:val="00C7176A"/>
    <w:rsid w:val="00C71C0C"/>
    <w:rsid w:val="00C71D02"/>
    <w:rsid w:val="00C71E8D"/>
    <w:rsid w:val="00C71EC4"/>
    <w:rsid w:val="00C7207C"/>
    <w:rsid w:val="00C72152"/>
    <w:rsid w:val="00C72429"/>
    <w:rsid w:val="00C737F3"/>
    <w:rsid w:val="00C7417C"/>
    <w:rsid w:val="00C74812"/>
    <w:rsid w:val="00C74B31"/>
    <w:rsid w:val="00C74CCA"/>
    <w:rsid w:val="00C74CE1"/>
    <w:rsid w:val="00C74ED8"/>
    <w:rsid w:val="00C74FAD"/>
    <w:rsid w:val="00C75046"/>
    <w:rsid w:val="00C750F1"/>
    <w:rsid w:val="00C75340"/>
    <w:rsid w:val="00C75DFA"/>
    <w:rsid w:val="00C7725C"/>
    <w:rsid w:val="00C777D5"/>
    <w:rsid w:val="00C77F3C"/>
    <w:rsid w:val="00C80170"/>
    <w:rsid w:val="00C80203"/>
    <w:rsid w:val="00C80E10"/>
    <w:rsid w:val="00C81ABE"/>
    <w:rsid w:val="00C826AF"/>
    <w:rsid w:val="00C833E6"/>
    <w:rsid w:val="00C83460"/>
    <w:rsid w:val="00C8399F"/>
    <w:rsid w:val="00C83FFA"/>
    <w:rsid w:val="00C84649"/>
    <w:rsid w:val="00C8486A"/>
    <w:rsid w:val="00C84AD8"/>
    <w:rsid w:val="00C84D97"/>
    <w:rsid w:val="00C8515B"/>
    <w:rsid w:val="00C853A5"/>
    <w:rsid w:val="00C855B1"/>
    <w:rsid w:val="00C86607"/>
    <w:rsid w:val="00C867D1"/>
    <w:rsid w:val="00C8683A"/>
    <w:rsid w:val="00C870F9"/>
    <w:rsid w:val="00C8717F"/>
    <w:rsid w:val="00C87446"/>
    <w:rsid w:val="00C87533"/>
    <w:rsid w:val="00C878BC"/>
    <w:rsid w:val="00C87C31"/>
    <w:rsid w:val="00C901B0"/>
    <w:rsid w:val="00C9022F"/>
    <w:rsid w:val="00C903D1"/>
    <w:rsid w:val="00C90720"/>
    <w:rsid w:val="00C907D0"/>
    <w:rsid w:val="00C90B27"/>
    <w:rsid w:val="00C90EF8"/>
    <w:rsid w:val="00C90F13"/>
    <w:rsid w:val="00C90FF6"/>
    <w:rsid w:val="00C91095"/>
    <w:rsid w:val="00C9151E"/>
    <w:rsid w:val="00C9178C"/>
    <w:rsid w:val="00C92A1F"/>
    <w:rsid w:val="00C92BE6"/>
    <w:rsid w:val="00C93115"/>
    <w:rsid w:val="00C9370F"/>
    <w:rsid w:val="00C93888"/>
    <w:rsid w:val="00C93A9F"/>
    <w:rsid w:val="00C94748"/>
    <w:rsid w:val="00C95B37"/>
    <w:rsid w:val="00C9625B"/>
    <w:rsid w:val="00C96792"/>
    <w:rsid w:val="00C976C1"/>
    <w:rsid w:val="00C97A0D"/>
    <w:rsid w:val="00C97A33"/>
    <w:rsid w:val="00CA01E2"/>
    <w:rsid w:val="00CA07A5"/>
    <w:rsid w:val="00CA0961"/>
    <w:rsid w:val="00CA1332"/>
    <w:rsid w:val="00CA16B2"/>
    <w:rsid w:val="00CA1B3C"/>
    <w:rsid w:val="00CA1DEE"/>
    <w:rsid w:val="00CA1EF2"/>
    <w:rsid w:val="00CA20BE"/>
    <w:rsid w:val="00CA2336"/>
    <w:rsid w:val="00CA2738"/>
    <w:rsid w:val="00CA2CC9"/>
    <w:rsid w:val="00CA2F82"/>
    <w:rsid w:val="00CA3154"/>
    <w:rsid w:val="00CA3395"/>
    <w:rsid w:val="00CA3480"/>
    <w:rsid w:val="00CA3C9F"/>
    <w:rsid w:val="00CA3E20"/>
    <w:rsid w:val="00CA4705"/>
    <w:rsid w:val="00CA4943"/>
    <w:rsid w:val="00CA4960"/>
    <w:rsid w:val="00CA4977"/>
    <w:rsid w:val="00CA4B13"/>
    <w:rsid w:val="00CA4B4E"/>
    <w:rsid w:val="00CA4C26"/>
    <w:rsid w:val="00CA4D4A"/>
    <w:rsid w:val="00CA5224"/>
    <w:rsid w:val="00CA53F3"/>
    <w:rsid w:val="00CA56B7"/>
    <w:rsid w:val="00CA5CAB"/>
    <w:rsid w:val="00CA64B9"/>
    <w:rsid w:val="00CA697B"/>
    <w:rsid w:val="00CA6A29"/>
    <w:rsid w:val="00CA6FBB"/>
    <w:rsid w:val="00CA742A"/>
    <w:rsid w:val="00CA7FCE"/>
    <w:rsid w:val="00CB0293"/>
    <w:rsid w:val="00CB05C2"/>
    <w:rsid w:val="00CB0B6E"/>
    <w:rsid w:val="00CB13FD"/>
    <w:rsid w:val="00CB1C8A"/>
    <w:rsid w:val="00CB21B9"/>
    <w:rsid w:val="00CB28CF"/>
    <w:rsid w:val="00CB2921"/>
    <w:rsid w:val="00CB2A99"/>
    <w:rsid w:val="00CB33A3"/>
    <w:rsid w:val="00CB37F8"/>
    <w:rsid w:val="00CB3854"/>
    <w:rsid w:val="00CB3F46"/>
    <w:rsid w:val="00CB40D6"/>
    <w:rsid w:val="00CB4268"/>
    <w:rsid w:val="00CB4603"/>
    <w:rsid w:val="00CB491A"/>
    <w:rsid w:val="00CB4D82"/>
    <w:rsid w:val="00CB59CC"/>
    <w:rsid w:val="00CB5B29"/>
    <w:rsid w:val="00CB667C"/>
    <w:rsid w:val="00CB68E0"/>
    <w:rsid w:val="00CB6BB6"/>
    <w:rsid w:val="00CB6F0A"/>
    <w:rsid w:val="00CB778D"/>
    <w:rsid w:val="00CB7BA5"/>
    <w:rsid w:val="00CB7DAE"/>
    <w:rsid w:val="00CB7EA5"/>
    <w:rsid w:val="00CC0152"/>
    <w:rsid w:val="00CC0386"/>
    <w:rsid w:val="00CC04B1"/>
    <w:rsid w:val="00CC08EE"/>
    <w:rsid w:val="00CC0C60"/>
    <w:rsid w:val="00CC1210"/>
    <w:rsid w:val="00CC17AE"/>
    <w:rsid w:val="00CC193F"/>
    <w:rsid w:val="00CC1AB8"/>
    <w:rsid w:val="00CC1EFC"/>
    <w:rsid w:val="00CC2373"/>
    <w:rsid w:val="00CC246E"/>
    <w:rsid w:val="00CC25C1"/>
    <w:rsid w:val="00CC25E6"/>
    <w:rsid w:val="00CC2D1C"/>
    <w:rsid w:val="00CC3329"/>
    <w:rsid w:val="00CC35BE"/>
    <w:rsid w:val="00CC3BA3"/>
    <w:rsid w:val="00CC3FB2"/>
    <w:rsid w:val="00CC4956"/>
    <w:rsid w:val="00CC514B"/>
    <w:rsid w:val="00CC53E9"/>
    <w:rsid w:val="00CC5402"/>
    <w:rsid w:val="00CC5712"/>
    <w:rsid w:val="00CC5DD6"/>
    <w:rsid w:val="00CC633A"/>
    <w:rsid w:val="00CC6969"/>
    <w:rsid w:val="00CC75FB"/>
    <w:rsid w:val="00CC76D2"/>
    <w:rsid w:val="00CC78BC"/>
    <w:rsid w:val="00CC7DDB"/>
    <w:rsid w:val="00CD03A4"/>
    <w:rsid w:val="00CD0AA8"/>
    <w:rsid w:val="00CD1101"/>
    <w:rsid w:val="00CD1873"/>
    <w:rsid w:val="00CD199D"/>
    <w:rsid w:val="00CD1E81"/>
    <w:rsid w:val="00CD1EE2"/>
    <w:rsid w:val="00CD2357"/>
    <w:rsid w:val="00CD2BBF"/>
    <w:rsid w:val="00CD2D77"/>
    <w:rsid w:val="00CD307A"/>
    <w:rsid w:val="00CD3123"/>
    <w:rsid w:val="00CD3981"/>
    <w:rsid w:val="00CD3EC9"/>
    <w:rsid w:val="00CD44BA"/>
    <w:rsid w:val="00CD4DB2"/>
    <w:rsid w:val="00CD4ECC"/>
    <w:rsid w:val="00CD57AE"/>
    <w:rsid w:val="00CD5FF0"/>
    <w:rsid w:val="00CD6077"/>
    <w:rsid w:val="00CD6080"/>
    <w:rsid w:val="00CD60A6"/>
    <w:rsid w:val="00CD6240"/>
    <w:rsid w:val="00CD679D"/>
    <w:rsid w:val="00CD6870"/>
    <w:rsid w:val="00CD6872"/>
    <w:rsid w:val="00CD6C3B"/>
    <w:rsid w:val="00CD75A3"/>
    <w:rsid w:val="00CD7B31"/>
    <w:rsid w:val="00CD7E26"/>
    <w:rsid w:val="00CE00BE"/>
    <w:rsid w:val="00CE0136"/>
    <w:rsid w:val="00CE04BC"/>
    <w:rsid w:val="00CE0F2A"/>
    <w:rsid w:val="00CE1046"/>
    <w:rsid w:val="00CE1761"/>
    <w:rsid w:val="00CE17BA"/>
    <w:rsid w:val="00CE1FBE"/>
    <w:rsid w:val="00CE233F"/>
    <w:rsid w:val="00CE269B"/>
    <w:rsid w:val="00CE29BC"/>
    <w:rsid w:val="00CE2E96"/>
    <w:rsid w:val="00CE2EAE"/>
    <w:rsid w:val="00CE301E"/>
    <w:rsid w:val="00CE34C2"/>
    <w:rsid w:val="00CE3FEB"/>
    <w:rsid w:val="00CE47B7"/>
    <w:rsid w:val="00CE48F1"/>
    <w:rsid w:val="00CE4B16"/>
    <w:rsid w:val="00CE4E01"/>
    <w:rsid w:val="00CE56E1"/>
    <w:rsid w:val="00CE5789"/>
    <w:rsid w:val="00CE5A81"/>
    <w:rsid w:val="00CE5F7E"/>
    <w:rsid w:val="00CE6043"/>
    <w:rsid w:val="00CE6423"/>
    <w:rsid w:val="00CE6503"/>
    <w:rsid w:val="00CE6552"/>
    <w:rsid w:val="00CE6C5C"/>
    <w:rsid w:val="00CE6E9B"/>
    <w:rsid w:val="00CE73FC"/>
    <w:rsid w:val="00CE766D"/>
    <w:rsid w:val="00CE76DF"/>
    <w:rsid w:val="00CE775E"/>
    <w:rsid w:val="00CE77E6"/>
    <w:rsid w:val="00CE7D91"/>
    <w:rsid w:val="00CF018A"/>
    <w:rsid w:val="00CF086A"/>
    <w:rsid w:val="00CF0899"/>
    <w:rsid w:val="00CF0928"/>
    <w:rsid w:val="00CF0963"/>
    <w:rsid w:val="00CF0993"/>
    <w:rsid w:val="00CF18F9"/>
    <w:rsid w:val="00CF23E3"/>
    <w:rsid w:val="00CF2637"/>
    <w:rsid w:val="00CF28F5"/>
    <w:rsid w:val="00CF29BF"/>
    <w:rsid w:val="00CF2D3C"/>
    <w:rsid w:val="00CF2FF4"/>
    <w:rsid w:val="00CF3004"/>
    <w:rsid w:val="00CF30D1"/>
    <w:rsid w:val="00CF3365"/>
    <w:rsid w:val="00CF41B6"/>
    <w:rsid w:val="00CF46E2"/>
    <w:rsid w:val="00CF4C48"/>
    <w:rsid w:val="00CF4C51"/>
    <w:rsid w:val="00CF56BF"/>
    <w:rsid w:val="00CF5DF6"/>
    <w:rsid w:val="00CF7002"/>
    <w:rsid w:val="00CF7163"/>
    <w:rsid w:val="00CF7595"/>
    <w:rsid w:val="00CF7FC1"/>
    <w:rsid w:val="00CF7FE7"/>
    <w:rsid w:val="00D000F2"/>
    <w:rsid w:val="00D00A53"/>
    <w:rsid w:val="00D00C72"/>
    <w:rsid w:val="00D00FC0"/>
    <w:rsid w:val="00D01064"/>
    <w:rsid w:val="00D010C5"/>
    <w:rsid w:val="00D01150"/>
    <w:rsid w:val="00D01551"/>
    <w:rsid w:val="00D02A81"/>
    <w:rsid w:val="00D03101"/>
    <w:rsid w:val="00D031C6"/>
    <w:rsid w:val="00D03440"/>
    <w:rsid w:val="00D039FB"/>
    <w:rsid w:val="00D03D1C"/>
    <w:rsid w:val="00D03F7F"/>
    <w:rsid w:val="00D040FA"/>
    <w:rsid w:val="00D04337"/>
    <w:rsid w:val="00D04339"/>
    <w:rsid w:val="00D04407"/>
    <w:rsid w:val="00D049A5"/>
    <w:rsid w:val="00D049AE"/>
    <w:rsid w:val="00D05047"/>
    <w:rsid w:val="00D05D1C"/>
    <w:rsid w:val="00D05DC1"/>
    <w:rsid w:val="00D05DFF"/>
    <w:rsid w:val="00D061DD"/>
    <w:rsid w:val="00D061E7"/>
    <w:rsid w:val="00D06AC9"/>
    <w:rsid w:val="00D06B71"/>
    <w:rsid w:val="00D06CBA"/>
    <w:rsid w:val="00D077F7"/>
    <w:rsid w:val="00D07DAD"/>
    <w:rsid w:val="00D10722"/>
    <w:rsid w:val="00D108DC"/>
    <w:rsid w:val="00D1104D"/>
    <w:rsid w:val="00D111B5"/>
    <w:rsid w:val="00D1152E"/>
    <w:rsid w:val="00D11568"/>
    <w:rsid w:val="00D115B1"/>
    <w:rsid w:val="00D11BA9"/>
    <w:rsid w:val="00D11C1D"/>
    <w:rsid w:val="00D11C96"/>
    <w:rsid w:val="00D12012"/>
    <w:rsid w:val="00D12944"/>
    <w:rsid w:val="00D130C0"/>
    <w:rsid w:val="00D1329B"/>
    <w:rsid w:val="00D13384"/>
    <w:rsid w:val="00D13400"/>
    <w:rsid w:val="00D1430A"/>
    <w:rsid w:val="00D150FE"/>
    <w:rsid w:val="00D154D7"/>
    <w:rsid w:val="00D15902"/>
    <w:rsid w:val="00D1638B"/>
    <w:rsid w:val="00D16509"/>
    <w:rsid w:val="00D16A39"/>
    <w:rsid w:val="00D17360"/>
    <w:rsid w:val="00D17F24"/>
    <w:rsid w:val="00D20978"/>
    <w:rsid w:val="00D20C43"/>
    <w:rsid w:val="00D20FD8"/>
    <w:rsid w:val="00D21209"/>
    <w:rsid w:val="00D218EA"/>
    <w:rsid w:val="00D22203"/>
    <w:rsid w:val="00D2239E"/>
    <w:rsid w:val="00D2249E"/>
    <w:rsid w:val="00D22CC1"/>
    <w:rsid w:val="00D24486"/>
    <w:rsid w:val="00D244EE"/>
    <w:rsid w:val="00D24609"/>
    <w:rsid w:val="00D249C3"/>
    <w:rsid w:val="00D2517B"/>
    <w:rsid w:val="00D254FB"/>
    <w:rsid w:val="00D2563E"/>
    <w:rsid w:val="00D25938"/>
    <w:rsid w:val="00D25A6D"/>
    <w:rsid w:val="00D25E29"/>
    <w:rsid w:val="00D262A4"/>
    <w:rsid w:val="00D26809"/>
    <w:rsid w:val="00D26B6F"/>
    <w:rsid w:val="00D26E37"/>
    <w:rsid w:val="00D272DE"/>
    <w:rsid w:val="00D273E8"/>
    <w:rsid w:val="00D27792"/>
    <w:rsid w:val="00D27A8E"/>
    <w:rsid w:val="00D27CAE"/>
    <w:rsid w:val="00D27CB6"/>
    <w:rsid w:val="00D30279"/>
    <w:rsid w:val="00D3030C"/>
    <w:rsid w:val="00D30579"/>
    <w:rsid w:val="00D309B7"/>
    <w:rsid w:val="00D3100C"/>
    <w:rsid w:val="00D31955"/>
    <w:rsid w:val="00D31AC1"/>
    <w:rsid w:val="00D31BFA"/>
    <w:rsid w:val="00D32840"/>
    <w:rsid w:val="00D33B3A"/>
    <w:rsid w:val="00D33C86"/>
    <w:rsid w:val="00D33E75"/>
    <w:rsid w:val="00D346E8"/>
    <w:rsid w:val="00D34A39"/>
    <w:rsid w:val="00D34C40"/>
    <w:rsid w:val="00D35CC4"/>
    <w:rsid w:val="00D35E63"/>
    <w:rsid w:val="00D361F3"/>
    <w:rsid w:val="00D368AB"/>
    <w:rsid w:val="00D372BF"/>
    <w:rsid w:val="00D373D7"/>
    <w:rsid w:val="00D37971"/>
    <w:rsid w:val="00D37AEA"/>
    <w:rsid w:val="00D37C0E"/>
    <w:rsid w:val="00D40C96"/>
    <w:rsid w:val="00D4111C"/>
    <w:rsid w:val="00D41171"/>
    <w:rsid w:val="00D4170F"/>
    <w:rsid w:val="00D417EF"/>
    <w:rsid w:val="00D419AB"/>
    <w:rsid w:val="00D428C8"/>
    <w:rsid w:val="00D42E00"/>
    <w:rsid w:val="00D4322E"/>
    <w:rsid w:val="00D436BE"/>
    <w:rsid w:val="00D4448D"/>
    <w:rsid w:val="00D4467F"/>
    <w:rsid w:val="00D44BD3"/>
    <w:rsid w:val="00D44DA3"/>
    <w:rsid w:val="00D45062"/>
    <w:rsid w:val="00D45295"/>
    <w:rsid w:val="00D45ACF"/>
    <w:rsid w:val="00D45E7A"/>
    <w:rsid w:val="00D45EB6"/>
    <w:rsid w:val="00D46BCD"/>
    <w:rsid w:val="00D472A7"/>
    <w:rsid w:val="00D476F2"/>
    <w:rsid w:val="00D47728"/>
    <w:rsid w:val="00D502D1"/>
    <w:rsid w:val="00D50945"/>
    <w:rsid w:val="00D50A04"/>
    <w:rsid w:val="00D50CD2"/>
    <w:rsid w:val="00D5183D"/>
    <w:rsid w:val="00D519DF"/>
    <w:rsid w:val="00D51F8C"/>
    <w:rsid w:val="00D52444"/>
    <w:rsid w:val="00D5262D"/>
    <w:rsid w:val="00D527C7"/>
    <w:rsid w:val="00D52837"/>
    <w:rsid w:val="00D52A89"/>
    <w:rsid w:val="00D535D4"/>
    <w:rsid w:val="00D53B82"/>
    <w:rsid w:val="00D53C88"/>
    <w:rsid w:val="00D53E24"/>
    <w:rsid w:val="00D542DF"/>
    <w:rsid w:val="00D543C8"/>
    <w:rsid w:val="00D54581"/>
    <w:rsid w:val="00D54717"/>
    <w:rsid w:val="00D548A4"/>
    <w:rsid w:val="00D55920"/>
    <w:rsid w:val="00D55D90"/>
    <w:rsid w:val="00D56B79"/>
    <w:rsid w:val="00D57297"/>
    <w:rsid w:val="00D60F2D"/>
    <w:rsid w:val="00D610CE"/>
    <w:rsid w:val="00D61556"/>
    <w:rsid w:val="00D615B9"/>
    <w:rsid w:val="00D6170F"/>
    <w:rsid w:val="00D62225"/>
    <w:rsid w:val="00D6293E"/>
    <w:rsid w:val="00D62B87"/>
    <w:rsid w:val="00D630B1"/>
    <w:rsid w:val="00D631FE"/>
    <w:rsid w:val="00D63506"/>
    <w:rsid w:val="00D636B8"/>
    <w:rsid w:val="00D63A61"/>
    <w:rsid w:val="00D63FA2"/>
    <w:rsid w:val="00D64068"/>
    <w:rsid w:val="00D642ED"/>
    <w:rsid w:val="00D64653"/>
    <w:rsid w:val="00D64C6B"/>
    <w:rsid w:val="00D65342"/>
    <w:rsid w:val="00D65BC4"/>
    <w:rsid w:val="00D66321"/>
    <w:rsid w:val="00D6678B"/>
    <w:rsid w:val="00D66C7A"/>
    <w:rsid w:val="00D701C7"/>
    <w:rsid w:val="00D704E5"/>
    <w:rsid w:val="00D7059F"/>
    <w:rsid w:val="00D706D4"/>
    <w:rsid w:val="00D70A64"/>
    <w:rsid w:val="00D71201"/>
    <w:rsid w:val="00D71359"/>
    <w:rsid w:val="00D71B39"/>
    <w:rsid w:val="00D72CCC"/>
    <w:rsid w:val="00D72FDB"/>
    <w:rsid w:val="00D73705"/>
    <w:rsid w:val="00D73CC2"/>
    <w:rsid w:val="00D73F49"/>
    <w:rsid w:val="00D74BE4"/>
    <w:rsid w:val="00D7508E"/>
    <w:rsid w:val="00D75741"/>
    <w:rsid w:val="00D75922"/>
    <w:rsid w:val="00D75A2A"/>
    <w:rsid w:val="00D760E8"/>
    <w:rsid w:val="00D76CFE"/>
    <w:rsid w:val="00D76DD9"/>
    <w:rsid w:val="00D773D8"/>
    <w:rsid w:val="00D77BB1"/>
    <w:rsid w:val="00D80B10"/>
    <w:rsid w:val="00D80C31"/>
    <w:rsid w:val="00D814FE"/>
    <w:rsid w:val="00D819DB"/>
    <w:rsid w:val="00D820C3"/>
    <w:rsid w:val="00D8276A"/>
    <w:rsid w:val="00D829A0"/>
    <w:rsid w:val="00D83979"/>
    <w:rsid w:val="00D83B75"/>
    <w:rsid w:val="00D83CFF"/>
    <w:rsid w:val="00D83EE6"/>
    <w:rsid w:val="00D842D8"/>
    <w:rsid w:val="00D84945"/>
    <w:rsid w:val="00D849D1"/>
    <w:rsid w:val="00D84CF3"/>
    <w:rsid w:val="00D85D42"/>
    <w:rsid w:val="00D86272"/>
    <w:rsid w:val="00D8644C"/>
    <w:rsid w:val="00D86B3D"/>
    <w:rsid w:val="00D86E85"/>
    <w:rsid w:val="00D8749D"/>
    <w:rsid w:val="00D874B0"/>
    <w:rsid w:val="00D87ADF"/>
    <w:rsid w:val="00D87C7A"/>
    <w:rsid w:val="00D87CD6"/>
    <w:rsid w:val="00D90229"/>
    <w:rsid w:val="00D90263"/>
    <w:rsid w:val="00D9073F"/>
    <w:rsid w:val="00D909C2"/>
    <w:rsid w:val="00D90E07"/>
    <w:rsid w:val="00D91086"/>
    <w:rsid w:val="00D91249"/>
    <w:rsid w:val="00D91343"/>
    <w:rsid w:val="00D92179"/>
    <w:rsid w:val="00D924FD"/>
    <w:rsid w:val="00D925D8"/>
    <w:rsid w:val="00D929F0"/>
    <w:rsid w:val="00D933EE"/>
    <w:rsid w:val="00D935EC"/>
    <w:rsid w:val="00D9374B"/>
    <w:rsid w:val="00D94187"/>
    <w:rsid w:val="00D949AC"/>
    <w:rsid w:val="00D94F29"/>
    <w:rsid w:val="00D953A2"/>
    <w:rsid w:val="00D95871"/>
    <w:rsid w:val="00D95C9F"/>
    <w:rsid w:val="00D95E48"/>
    <w:rsid w:val="00D96259"/>
    <w:rsid w:val="00D9630C"/>
    <w:rsid w:val="00D9646E"/>
    <w:rsid w:val="00D96AD0"/>
    <w:rsid w:val="00D96AE1"/>
    <w:rsid w:val="00D96E41"/>
    <w:rsid w:val="00D9739F"/>
    <w:rsid w:val="00D9767D"/>
    <w:rsid w:val="00D97919"/>
    <w:rsid w:val="00D97E57"/>
    <w:rsid w:val="00DA041F"/>
    <w:rsid w:val="00DA0734"/>
    <w:rsid w:val="00DA083E"/>
    <w:rsid w:val="00DA0B7D"/>
    <w:rsid w:val="00DA0EED"/>
    <w:rsid w:val="00DA1206"/>
    <w:rsid w:val="00DA1422"/>
    <w:rsid w:val="00DA1816"/>
    <w:rsid w:val="00DA182F"/>
    <w:rsid w:val="00DA2314"/>
    <w:rsid w:val="00DA23ED"/>
    <w:rsid w:val="00DA2B01"/>
    <w:rsid w:val="00DA2D4C"/>
    <w:rsid w:val="00DA305C"/>
    <w:rsid w:val="00DA32AE"/>
    <w:rsid w:val="00DA3470"/>
    <w:rsid w:val="00DA3893"/>
    <w:rsid w:val="00DA3A41"/>
    <w:rsid w:val="00DA3DFD"/>
    <w:rsid w:val="00DA5734"/>
    <w:rsid w:val="00DA5757"/>
    <w:rsid w:val="00DA5FD1"/>
    <w:rsid w:val="00DA60C8"/>
    <w:rsid w:val="00DA665E"/>
    <w:rsid w:val="00DA671B"/>
    <w:rsid w:val="00DA67E2"/>
    <w:rsid w:val="00DA6A7E"/>
    <w:rsid w:val="00DA6FA3"/>
    <w:rsid w:val="00DA7632"/>
    <w:rsid w:val="00DA78EB"/>
    <w:rsid w:val="00DA7AFD"/>
    <w:rsid w:val="00DB01A3"/>
    <w:rsid w:val="00DB0239"/>
    <w:rsid w:val="00DB0C33"/>
    <w:rsid w:val="00DB11EB"/>
    <w:rsid w:val="00DB141B"/>
    <w:rsid w:val="00DB1B99"/>
    <w:rsid w:val="00DB1EE6"/>
    <w:rsid w:val="00DB1F65"/>
    <w:rsid w:val="00DB209F"/>
    <w:rsid w:val="00DB20EB"/>
    <w:rsid w:val="00DB237A"/>
    <w:rsid w:val="00DB28F2"/>
    <w:rsid w:val="00DB2AD2"/>
    <w:rsid w:val="00DB2D08"/>
    <w:rsid w:val="00DB42C1"/>
    <w:rsid w:val="00DB47AC"/>
    <w:rsid w:val="00DB4BBC"/>
    <w:rsid w:val="00DB4CC5"/>
    <w:rsid w:val="00DB5074"/>
    <w:rsid w:val="00DB5917"/>
    <w:rsid w:val="00DB5DAC"/>
    <w:rsid w:val="00DB6603"/>
    <w:rsid w:val="00DB69A0"/>
    <w:rsid w:val="00DB6D3E"/>
    <w:rsid w:val="00DB6D48"/>
    <w:rsid w:val="00DB6E50"/>
    <w:rsid w:val="00DB726D"/>
    <w:rsid w:val="00DB7A4A"/>
    <w:rsid w:val="00DC033E"/>
    <w:rsid w:val="00DC044B"/>
    <w:rsid w:val="00DC149F"/>
    <w:rsid w:val="00DC221E"/>
    <w:rsid w:val="00DC2368"/>
    <w:rsid w:val="00DC296E"/>
    <w:rsid w:val="00DC2D9F"/>
    <w:rsid w:val="00DC2DD6"/>
    <w:rsid w:val="00DC2E9A"/>
    <w:rsid w:val="00DC32AA"/>
    <w:rsid w:val="00DC337F"/>
    <w:rsid w:val="00DC3424"/>
    <w:rsid w:val="00DC410B"/>
    <w:rsid w:val="00DC42FF"/>
    <w:rsid w:val="00DC4741"/>
    <w:rsid w:val="00DC4AF0"/>
    <w:rsid w:val="00DC4D6D"/>
    <w:rsid w:val="00DC52B1"/>
    <w:rsid w:val="00DC53D8"/>
    <w:rsid w:val="00DC55DD"/>
    <w:rsid w:val="00DC58F6"/>
    <w:rsid w:val="00DC68B7"/>
    <w:rsid w:val="00DC6AE1"/>
    <w:rsid w:val="00DC6C4A"/>
    <w:rsid w:val="00DC6EB5"/>
    <w:rsid w:val="00DC7385"/>
    <w:rsid w:val="00DC7489"/>
    <w:rsid w:val="00DC7630"/>
    <w:rsid w:val="00DC785A"/>
    <w:rsid w:val="00DC7C19"/>
    <w:rsid w:val="00DD0321"/>
    <w:rsid w:val="00DD0AA1"/>
    <w:rsid w:val="00DD1155"/>
    <w:rsid w:val="00DD1333"/>
    <w:rsid w:val="00DD1A71"/>
    <w:rsid w:val="00DD1BA5"/>
    <w:rsid w:val="00DD1C63"/>
    <w:rsid w:val="00DD2378"/>
    <w:rsid w:val="00DD2B55"/>
    <w:rsid w:val="00DD2B63"/>
    <w:rsid w:val="00DD2ED3"/>
    <w:rsid w:val="00DD30A9"/>
    <w:rsid w:val="00DD32C7"/>
    <w:rsid w:val="00DD380E"/>
    <w:rsid w:val="00DD4060"/>
    <w:rsid w:val="00DD40CC"/>
    <w:rsid w:val="00DD4628"/>
    <w:rsid w:val="00DD4C70"/>
    <w:rsid w:val="00DD526F"/>
    <w:rsid w:val="00DD5DEA"/>
    <w:rsid w:val="00DD642A"/>
    <w:rsid w:val="00DD68AE"/>
    <w:rsid w:val="00DD6A18"/>
    <w:rsid w:val="00DD6BAD"/>
    <w:rsid w:val="00DD6DB6"/>
    <w:rsid w:val="00DD72C5"/>
    <w:rsid w:val="00DD7399"/>
    <w:rsid w:val="00DD74CC"/>
    <w:rsid w:val="00DD78AC"/>
    <w:rsid w:val="00DD7B10"/>
    <w:rsid w:val="00DD7E39"/>
    <w:rsid w:val="00DE0887"/>
    <w:rsid w:val="00DE095C"/>
    <w:rsid w:val="00DE09A7"/>
    <w:rsid w:val="00DE0B56"/>
    <w:rsid w:val="00DE0BAD"/>
    <w:rsid w:val="00DE0F69"/>
    <w:rsid w:val="00DE0FE8"/>
    <w:rsid w:val="00DE1D24"/>
    <w:rsid w:val="00DE2902"/>
    <w:rsid w:val="00DE2E32"/>
    <w:rsid w:val="00DE31AD"/>
    <w:rsid w:val="00DE32EC"/>
    <w:rsid w:val="00DE330E"/>
    <w:rsid w:val="00DE38A0"/>
    <w:rsid w:val="00DE3971"/>
    <w:rsid w:val="00DE3B4E"/>
    <w:rsid w:val="00DE419B"/>
    <w:rsid w:val="00DE4AC6"/>
    <w:rsid w:val="00DE4D88"/>
    <w:rsid w:val="00DE50F2"/>
    <w:rsid w:val="00DE5148"/>
    <w:rsid w:val="00DE552E"/>
    <w:rsid w:val="00DE55B4"/>
    <w:rsid w:val="00DE5AFA"/>
    <w:rsid w:val="00DE6112"/>
    <w:rsid w:val="00DE67D4"/>
    <w:rsid w:val="00DE69FF"/>
    <w:rsid w:val="00DE6D58"/>
    <w:rsid w:val="00DE6E09"/>
    <w:rsid w:val="00DE6FD1"/>
    <w:rsid w:val="00DF003A"/>
    <w:rsid w:val="00DF00C3"/>
    <w:rsid w:val="00DF0865"/>
    <w:rsid w:val="00DF11EC"/>
    <w:rsid w:val="00DF1219"/>
    <w:rsid w:val="00DF1306"/>
    <w:rsid w:val="00DF1310"/>
    <w:rsid w:val="00DF1569"/>
    <w:rsid w:val="00DF17DB"/>
    <w:rsid w:val="00DF1D10"/>
    <w:rsid w:val="00DF1D5B"/>
    <w:rsid w:val="00DF22A0"/>
    <w:rsid w:val="00DF22AA"/>
    <w:rsid w:val="00DF2766"/>
    <w:rsid w:val="00DF2897"/>
    <w:rsid w:val="00DF41EF"/>
    <w:rsid w:val="00DF431A"/>
    <w:rsid w:val="00DF4B88"/>
    <w:rsid w:val="00DF4CD2"/>
    <w:rsid w:val="00DF4F7B"/>
    <w:rsid w:val="00DF5383"/>
    <w:rsid w:val="00DF544E"/>
    <w:rsid w:val="00DF5577"/>
    <w:rsid w:val="00DF5D23"/>
    <w:rsid w:val="00DF609C"/>
    <w:rsid w:val="00DF6B9A"/>
    <w:rsid w:val="00DF7500"/>
    <w:rsid w:val="00DF76CE"/>
    <w:rsid w:val="00DF791F"/>
    <w:rsid w:val="00DF7C5A"/>
    <w:rsid w:val="00DF7C9B"/>
    <w:rsid w:val="00E00561"/>
    <w:rsid w:val="00E00612"/>
    <w:rsid w:val="00E008D8"/>
    <w:rsid w:val="00E00A07"/>
    <w:rsid w:val="00E00B6A"/>
    <w:rsid w:val="00E00E89"/>
    <w:rsid w:val="00E0115F"/>
    <w:rsid w:val="00E01782"/>
    <w:rsid w:val="00E01BEB"/>
    <w:rsid w:val="00E01D2B"/>
    <w:rsid w:val="00E0259F"/>
    <w:rsid w:val="00E03E83"/>
    <w:rsid w:val="00E0452A"/>
    <w:rsid w:val="00E045E6"/>
    <w:rsid w:val="00E046D8"/>
    <w:rsid w:val="00E047AE"/>
    <w:rsid w:val="00E048B0"/>
    <w:rsid w:val="00E04C93"/>
    <w:rsid w:val="00E0540A"/>
    <w:rsid w:val="00E0547A"/>
    <w:rsid w:val="00E059B4"/>
    <w:rsid w:val="00E05D90"/>
    <w:rsid w:val="00E05DFA"/>
    <w:rsid w:val="00E065AC"/>
    <w:rsid w:val="00E0694C"/>
    <w:rsid w:val="00E07746"/>
    <w:rsid w:val="00E0774C"/>
    <w:rsid w:val="00E07ECA"/>
    <w:rsid w:val="00E07F5B"/>
    <w:rsid w:val="00E10202"/>
    <w:rsid w:val="00E1030B"/>
    <w:rsid w:val="00E1054E"/>
    <w:rsid w:val="00E10C04"/>
    <w:rsid w:val="00E125CB"/>
    <w:rsid w:val="00E1275F"/>
    <w:rsid w:val="00E12851"/>
    <w:rsid w:val="00E12AC6"/>
    <w:rsid w:val="00E12F10"/>
    <w:rsid w:val="00E13479"/>
    <w:rsid w:val="00E1358D"/>
    <w:rsid w:val="00E135DC"/>
    <w:rsid w:val="00E13C1A"/>
    <w:rsid w:val="00E13CCE"/>
    <w:rsid w:val="00E1411A"/>
    <w:rsid w:val="00E14C2C"/>
    <w:rsid w:val="00E16312"/>
    <w:rsid w:val="00E16B50"/>
    <w:rsid w:val="00E16C18"/>
    <w:rsid w:val="00E16E48"/>
    <w:rsid w:val="00E170BD"/>
    <w:rsid w:val="00E17426"/>
    <w:rsid w:val="00E17F1F"/>
    <w:rsid w:val="00E17FCD"/>
    <w:rsid w:val="00E202DA"/>
    <w:rsid w:val="00E20497"/>
    <w:rsid w:val="00E205DA"/>
    <w:rsid w:val="00E206E4"/>
    <w:rsid w:val="00E214B3"/>
    <w:rsid w:val="00E2153F"/>
    <w:rsid w:val="00E21CD6"/>
    <w:rsid w:val="00E2262C"/>
    <w:rsid w:val="00E22685"/>
    <w:rsid w:val="00E2285E"/>
    <w:rsid w:val="00E228EC"/>
    <w:rsid w:val="00E22924"/>
    <w:rsid w:val="00E22FA9"/>
    <w:rsid w:val="00E2300A"/>
    <w:rsid w:val="00E236BB"/>
    <w:rsid w:val="00E23723"/>
    <w:rsid w:val="00E23756"/>
    <w:rsid w:val="00E238FE"/>
    <w:rsid w:val="00E239DD"/>
    <w:rsid w:val="00E23B1C"/>
    <w:rsid w:val="00E23CB9"/>
    <w:rsid w:val="00E23F79"/>
    <w:rsid w:val="00E2425D"/>
    <w:rsid w:val="00E242D5"/>
    <w:rsid w:val="00E24496"/>
    <w:rsid w:val="00E245FE"/>
    <w:rsid w:val="00E2462F"/>
    <w:rsid w:val="00E24DD1"/>
    <w:rsid w:val="00E25071"/>
    <w:rsid w:val="00E2543B"/>
    <w:rsid w:val="00E25454"/>
    <w:rsid w:val="00E25E6F"/>
    <w:rsid w:val="00E2665E"/>
    <w:rsid w:val="00E26AA3"/>
    <w:rsid w:val="00E26CCF"/>
    <w:rsid w:val="00E275A6"/>
    <w:rsid w:val="00E2777D"/>
    <w:rsid w:val="00E27925"/>
    <w:rsid w:val="00E27DF3"/>
    <w:rsid w:val="00E301B5"/>
    <w:rsid w:val="00E30611"/>
    <w:rsid w:val="00E308E0"/>
    <w:rsid w:val="00E308E4"/>
    <w:rsid w:val="00E31C7A"/>
    <w:rsid w:val="00E31CFA"/>
    <w:rsid w:val="00E31E08"/>
    <w:rsid w:val="00E31E87"/>
    <w:rsid w:val="00E31F7C"/>
    <w:rsid w:val="00E32247"/>
    <w:rsid w:val="00E322E9"/>
    <w:rsid w:val="00E3235F"/>
    <w:rsid w:val="00E32DE3"/>
    <w:rsid w:val="00E33255"/>
    <w:rsid w:val="00E33525"/>
    <w:rsid w:val="00E33544"/>
    <w:rsid w:val="00E33A42"/>
    <w:rsid w:val="00E33AE9"/>
    <w:rsid w:val="00E33B5B"/>
    <w:rsid w:val="00E33B7D"/>
    <w:rsid w:val="00E33C71"/>
    <w:rsid w:val="00E33FFB"/>
    <w:rsid w:val="00E34A10"/>
    <w:rsid w:val="00E34C8A"/>
    <w:rsid w:val="00E34D5E"/>
    <w:rsid w:val="00E34F0D"/>
    <w:rsid w:val="00E35080"/>
    <w:rsid w:val="00E3540B"/>
    <w:rsid w:val="00E360E2"/>
    <w:rsid w:val="00E368BC"/>
    <w:rsid w:val="00E369DA"/>
    <w:rsid w:val="00E36D49"/>
    <w:rsid w:val="00E36D81"/>
    <w:rsid w:val="00E37090"/>
    <w:rsid w:val="00E402A4"/>
    <w:rsid w:val="00E40792"/>
    <w:rsid w:val="00E411B1"/>
    <w:rsid w:val="00E41D7C"/>
    <w:rsid w:val="00E420D3"/>
    <w:rsid w:val="00E421C0"/>
    <w:rsid w:val="00E42428"/>
    <w:rsid w:val="00E42491"/>
    <w:rsid w:val="00E425C2"/>
    <w:rsid w:val="00E42C5B"/>
    <w:rsid w:val="00E44157"/>
    <w:rsid w:val="00E442D8"/>
    <w:rsid w:val="00E443AA"/>
    <w:rsid w:val="00E447D3"/>
    <w:rsid w:val="00E44A18"/>
    <w:rsid w:val="00E45383"/>
    <w:rsid w:val="00E45587"/>
    <w:rsid w:val="00E455E2"/>
    <w:rsid w:val="00E459F5"/>
    <w:rsid w:val="00E45EB5"/>
    <w:rsid w:val="00E45F35"/>
    <w:rsid w:val="00E46613"/>
    <w:rsid w:val="00E46BBE"/>
    <w:rsid w:val="00E4734A"/>
    <w:rsid w:val="00E47923"/>
    <w:rsid w:val="00E47BCB"/>
    <w:rsid w:val="00E50545"/>
    <w:rsid w:val="00E50572"/>
    <w:rsid w:val="00E5073A"/>
    <w:rsid w:val="00E5084E"/>
    <w:rsid w:val="00E50BC9"/>
    <w:rsid w:val="00E50FF1"/>
    <w:rsid w:val="00E5103B"/>
    <w:rsid w:val="00E51A8F"/>
    <w:rsid w:val="00E51F33"/>
    <w:rsid w:val="00E52032"/>
    <w:rsid w:val="00E521F2"/>
    <w:rsid w:val="00E52511"/>
    <w:rsid w:val="00E529F8"/>
    <w:rsid w:val="00E53156"/>
    <w:rsid w:val="00E533C0"/>
    <w:rsid w:val="00E53453"/>
    <w:rsid w:val="00E538ED"/>
    <w:rsid w:val="00E5394F"/>
    <w:rsid w:val="00E53FED"/>
    <w:rsid w:val="00E540B7"/>
    <w:rsid w:val="00E54477"/>
    <w:rsid w:val="00E5526B"/>
    <w:rsid w:val="00E55485"/>
    <w:rsid w:val="00E554FB"/>
    <w:rsid w:val="00E55A2F"/>
    <w:rsid w:val="00E55ACE"/>
    <w:rsid w:val="00E55B8B"/>
    <w:rsid w:val="00E55C38"/>
    <w:rsid w:val="00E56954"/>
    <w:rsid w:val="00E56C00"/>
    <w:rsid w:val="00E56C27"/>
    <w:rsid w:val="00E56E69"/>
    <w:rsid w:val="00E56F7C"/>
    <w:rsid w:val="00E572B1"/>
    <w:rsid w:val="00E5740D"/>
    <w:rsid w:val="00E575D3"/>
    <w:rsid w:val="00E57ECE"/>
    <w:rsid w:val="00E60279"/>
    <w:rsid w:val="00E6119B"/>
    <w:rsid w:val="00E613DA"/>
    <w:rsid w:val="00E613DB"/>
    <w:rsid w:val="00E61650"/>
    <w:rsid w:val="00E622A5"/>
    <w:rsid w:val="00E62ACD"/>
    <w:rsid w:val="00E6343D"/>
    <w:rsid w:val="00E63D7A"/>
    <w:rsid w:val="00E6416B"/>
    <w:rsid w:val="00E648B0"/>
    <w:rsid w:val="00E65525"/>
    <w:rsid w:val="00E65A60"/>
    <w:rsid w:val="00E65E97"/>
    <w:rsid w:val="00E66009"/>
    <w:rsid w:val="00E66084"/>
    <w:rsid w:val="00E665C7"/>
    <w:rsid w:val="00E665CA"/>
    <w:rsid w:val="00E66819"/>
    <w:rsid w:val="00E669A7"/>
    <w:rsid w:val="00E66C1E"/>
    <w:rsid w:val="00E67640"/>
    <w:rsid w:val="00E67987"/>
    <w:rsid w:val="00E67A60"/>
    <w:rsid w:val="00E705BD"/>
    <w:rsid w:val="00E70644"/>
    <w:rsid w:val="00E70656"/>
    <w:rsid w:val="00E70BFA"/>
    <w:rsid w:val="00E70DF8"/>
    <w:rsid w:val="00E716A5"/>
    <w:rsid w:val="00E716B7"/>
    <w:rsid w:val="00E717DB"/>
    <w:rsid w:val="00E71DC9"/>
    <w:rsid w:val="00E71F54"/>
    <w:rsid w:val="00E7204E"/>
    <w:rsid w:val="00E72207"/>
    <w:rsid w:val="00E722D9"/>
    <w:rsid w:val="00E73118"/>
    <w:rsid w:val="00E733C3"/>
    <w:rsid w:val="00E734FF"/>
    <w:rsid w:val="00E73573"/>
    <w:rsid w:val="00E738A8"/>
    <w:rsid w:val="00E73DF9"/>
    <w:rsid w:val="00E7405E"/>
    <w:rsid w:val="00E75D3A"/>
    <w:rsid w:val="00E769AF"/>
    <w:rsid w:val="00E76C27"/>
    <w:rsid w:val="00E76E38"/>
    <w:rsid w:val="00E77AE2"/>
    <w:rsid w:val="00E77BF4"/>
    <w:rsid w:val="00E8012F"/>
    <w:rsid w:val="00E8058D"/>
    <w:rsid w:val="00E8068E"/>
    <w:rsid w:val="00E81221"/>
    <w:rsid w:val="00E814FF"/>
    <w:rsid w:val="00E8151A"/>
    <w:rsid w:val="00E817A6"/>
    <w:rsid w:val="00E8188C"/>
    <w:rsid w:val="00E825AC"/>
    <w:rsid w:val="00E82DEC"/>
    <w:rsid w:val="00E83090"/>
    <w:rsid w:val="00E832B4"/>
    <w:rsid w:val="00E8341E"/>
    <w:rsid w:val="00E836FA"/>
    <w:rsid w:val="00E840D7"/>
    <w:rsid w:val="00E841D2"/>
    <w:rsid w:val="00E847CA"/>
    <w:rsid w:val="00E84AF1"/>
    <w:rsid w:val="00E85179"/>
    <w:rsid w:val="00E853EE"/>
    <w:rsid w:val="00E8679A"/>
    <w:rsid w:val="00E86852"/>
    <w:rsid w:val="00E86CC3"/>
    <w:rsid w:val="00E86D9B"/>
    <w:rsid w:val="00E86F96"/>
    <w:rsid w:val="00E87279"/>
    <w:rsid w:val="00E8739A"/>
    <w:rsid w:val="00E87DE3"/>
    <w:rsid w:val="00E87EBC"/>
    <w:rsid w:val="00E900CE"/>
    <w:rsid w:val="00E90488"/>
    <w:rsid w:val="00E907BE"/>
    <w:rsid w:val="00E90D75"/>
    <w:rsid w:val="00E911B7"/>
    <w:rsid w:val="00E91EAE"/>
    <w:rsid w:val="00E91F62"/>
    <w:rsid w:val="00E92482"/>
    <w:rsid w:val="00E927CF"/>
    <w:rsid w:val="00E92A2D"/>
    <w:rsid w:val="00E93331"/>
    <w:rsid w:val="00E9354C"/>
    <w:rsid w:val="00E9383A"/>
    <w:rsid w:val="00E93C7D"/>
    <w:rsid w:val="00E93D39"/>
    <w:rsid w:val="00E94353"/>
    <w:rsid w:val="00E945AA"/>
    <w:rsid w:val="00E94AF4"/>
    <w:rsid w:val="00E94B31"/>
    <w:rsid w:val="00E94DCA"/>
    <w:rsid w:val="00E955BD"/>
    <w:rsid w:val="00E95A9F"/>
    <w:rsid w:val="00E95B5E"/>
    <w:rsid w:val="00E95F27"/>
    <w:rsid w:val="00E965EE"/>
    <w:rsid w:val="00E96E4C"/>
    <w:rsid w:val="00E97529"/>
    <w:rsid w:val="00E97F4A"/>
    <w:rsid w:val="00E97FC0"/>
    <w:rsid w:val="00EA002F"/>
    <w:rsid w:val="00EA00BD"/>
    <w:rsid w:val="00EA0459"/>
    <w:rsid w:val="00EA04FB"/>
    <w:rsid w:val="00EA09BF"/>
    <w:rsid w:val="00EA09DD"/>
    <w:rsid w:val="00EA0BE8"/>
    <w:rsid w:val="00EA0C99"/>
    <w:rsid w:val="00EA0FA4"/>
    <w:rsid w:val="00EA100E"/>
    <w:rsid w:val="00EA11E6"/>
    <w:rsid w:val="00EA1587"/>
    <w:rsid w:val="00EA1A1D"/>
    <w:rsid w:val="00EA216D"/>
    <w:rsid w:val="00EA27CC"/>
    <w:rsid w:val="00EA2BE7"/>
    <w:rsid w:val="00EA330D"/>
    <w:rsid w:val="00EA3725"/>
    <w:rsid w:val="00EA37A6"/>
    <w:rsid w:val="00EA37F5"/>
    <w:rsid w:val="00EA3957"/>
    <w:rsid w:val="00EA3C65"/>
    <w:rsid w:val="00EA3D40"/>
    <w:rsid w:val="00EA3EB9"/>
    <w:rsid w:val="00EA3ED8"/>
    <w:rsid w:val="00EA4707"/>
    <w:rsid w:val="00EA4B11"/>
    <w:rsid w:val="00EA4CB8"/>
    <w:rsid w:val="00EA4D23"/>
    <w:rsid w:val="00EA4EBD"/>
    <w:rsid w:val="00EA57FB"/>
    <w:rsid w:val="00EA592C"/>
    <w:rsid w:val="00EA59D6"/>
    <w:rsid w:val="00EA5D2B"/>
    <w:rsid w:val="00EA5DC6"/>
    <w:rsid w:val="00EA5EA8"/>
    <w:rsid w:val="00EA61D8"/>
    <w:rsid w:val="00EA61F9"/>
    <w:rsid w:val="00EA65FA"/>
    <w:rsid w:val="00EA6FA1"/>
    <w:rsid w:val="00EA724F"/>
    <w:rsid w:val="00EA7281"/>
    <w:rsid w:val="00EA7338"/>
    <w:rsid w:val="00EA7E3A"/>
    <w:rsid w:val="00EB04C4"/>
    <w:rsid w:val="00EB050C"/>
    <w:rsid w:val="00EB0573"/>
    <w:rsid w:val="00EB09E1"/>
    <w:rsid w:val="00EB0D0B"/>
    <w:rsid w:val="00EB1B63"/>
    <w:rsid w:val="00EB1F4F"/>
    <w:rsid w:val="00EB21CF"/>
    <w:rsid w:val="00EB2275"/>
    <w:rsid w:val="00EB29DB"/>
    <w:rsid w:val="00EB2E87"/>
    <w:rsid w:val="00EB3907"/>
    <w:rsid w:val="00EB3923"/>
    <w:rsid w:val="00EB39A3"/>
    <w:rsid w:val="00EB40FB"/>
    <w:rsid w:val="00EB4BBD"/>
    <w:rsid w:val="00EB4DB8"/>
    <w:rsid w:val="00EB4F10"/>
    <w:rsid w:val="00EB4F31"/>
    <w:rsid w:val="00EB5640"/>
    <w:rsid w:val="00EB58C6"/>
    <w:rsid w:val="00EB5BB5"/>
    <w:rsid w:val="00EB60EC"/>
    <w:rsid w:val="00EB65D8"/>
    <w:rsid w:val="00EB6DD6"/>
    <w:rsid w:val="00EB7510"/>
    <w:rsid w:val="00EB764B"/>
    <w:rsid w:val="00EC028B"/>
    <w:rsid w:val="00EC0303"/>
    <w:rsid w:val="00EC0928"/>
    <w:rsid w:val="00EC0D1E"/>
    <w:rsid w:val="00EC111E"/>
    <w:rsid w:val="00EC116B"/>
    <w:rsid w:val="00EC1383"/>
    <w:rsid w:val="00EC1621"/>
    <w:rsid w:val="00EC17ED"/>
    <w:rsid w:val="00EC2105"/>
    <w:rsid w:val="00EC2278"/>
    <w:rsid w:val="00EC29B1"/>
    <w:rsid w:val="00EC2BA1"/>
    <w:rsid w:val="00EC2EF8"/>
    <w:rsid w:val="00EC33B1"/>
    <w:rsid w:val="00EC3570"/>
    <w:rsid w:val="00EC3F60"/>
    <w:rsid w:val="00EC4569"/>
    <w:rsid w:val="00EC4BDB"/>
    <w:rsid w:val="00EC4C51"/>
    <w:rsid w:val="00EC5388"/>
    <w:rsid w:val="00EC5498"/>
    <w:rsid w:val="00EC593D"/>
    <w:rsid w:val="00EC5C2A"/>
    <w:rsid w:val="00EC5C6C"/>
    <w:rsid w:val="00EC5C98"/>
    <w:rsid w:val="00EC6577"/>
    <w:rsid w:val="00EC6799"/>
    <w:rsid w:val="00EC6FBF"/>
    <w:rsid w:val="00EC7816"/>
    <w:rsid w:val="00EC795A"/>
    <w:rsid w:val="00EC7CEF"/>
    <w:rsid w:val="00ED03C8"/>
    <w:rsid w:val="00ED0943"/>
    <w:rsid w:val="00ED14F6"/>
    <w:rsid w:val="00ED1B50"/>
    <w:rsid w:val="00ED1D79"/>
    <w:rsid w:val="00ED2832"/>
    <w:rsid w:val="00ED2ABC"/>
    <w:rsid w:val="00ED2B17"/>
    <w:rsid w:val="00ED34A9"/>
    <w:rsid w:val="00ED34C0"/>
    <w:rsid w:val="00ED39F8"/>
    <w:rsid w:val="00ED3C74"/>
    <w:rsid w:val="00ED3F2B"/>
    <w:rsid w:val="00ED49EF"/>
    <w:rsid w:val="00ED4A35"/>
    <w:rsid w:val="00ED53FB"/>
    <w:rsid w:val="00ED6066"/>
    <w:rsid w:val="00ED682D"/>
    <w:rsid w:val="00ED6A1B"/>
    <w:rsid w:val="00ED6B25"/>
    <w:rsid w:val="00EE0111"/>
    <w:rsid w:val="00EE0832"/>
    <w:rsid w:val="00EE0B0C"/>
    <w:rsid w:val="00EE0F08"/>
    <w:rsid w:val="00EE1752"/>
    <w:rsid w:val="00EE182D"/>
    <w:rsid w:val="00EE19EE"/>
    <w:rsid w:val="00EE1D0D"/>
    <w:rsid w:val="00EE1D49"/>
    <w:rsid w:val="00EE296A"/>
    <w:rsid w:val="00EE2BF2"/>
    <w:rsid w:val="00EE2EE2"/>
    <w:rsid w:val="00EE3198"/>
    <w:rsid w:val="00EE33DF"/>
    <w:rsid w:val="00EE3B9F"/>
    <w:rsid w:val="00EE3BA7"/>
    <w:rsid w:val="00EE3CDF"/>
    <w:rsid w:val="00EE3DD9"/>
    <w:rsid w:val="00EE436B"/>
    <w:rsid w:val="00EE4C06"/>
    <w:rsid w:val="00EE4E1B"/>
    <w:rsid w:val="00EE4F45"/>
    <w:rsid w:val="00EE570E"/>
    <w:rsid w:val="00EE59F9"/>
    <w:rsid w:val="00EE5CDF"/>
    <w:rsid w:val="00EE5E05"/>
    <w:rsid w:val="00EE5EF9"/>
    <w:rsid w:val="00EE62E9"/>
    <w:rsid w:val="00EE67A7"/>
    <w:rsid w:val="00EE6E0A"/>
    <w:rsid w:val="00EE7133"/>
    <w:rsid w:val="00EE7414"/>
    <w:rsid w:val="00EE7472"/>
    <w:rsid w:val="00EE7701"/>
    <w:rsid w:val="00EE7AA6"/>
    <w:rsid w:val="00EF02A8"/>
    <w:rsid w:val="00EF048F"/>
    <w:rsid w:val="00EF06F6"/>
    <w:rsid w:val="00EF0FC0"/>
    <w:rsid w:val="00EF1C64"/>
    <w:rsid w:val="00EF1D82"/>
    <w:rsid w:val="00EF2066"/>
    <w:rsid w:val="00EF2628"/>
    <w:rsid w:val="00EF2BCB"/>
    <w:rsid w:val="00EF2F55"/>
    <w:rsid w:val="00EF35DA"/>
    <w:rsid w:val="00EF3696"/>
    <w:rsid w:val="00EF3AF8"/>
    <w:rsid w:val="00EF414D"/>
    <w:rsid w:val="00EF41E0"/>
    <w:rsid w:val="00EF4612"/>
    <w:rsid w:val="00EF466A"/>
    <w:rsid w:val="00EF4D5E"/>
    <w:rsid w:val="00EF50B2"/>
    <w:rsid w:val="00EF53C1"/>
    <w:rsid w:val="00EF5654"/>
    <w:rsid w:val="00EF5932"/>
    <w:rsid w:val="00EF596F"/>
    <w:rsid w:val="00EF5E62"/>
    <w:rsid w:val="00EF60B6"/>
    <w:rsid w:val="00EF6184"/>
    <w:rsid w:val="00EF6696"/>
    <w:rsid w:val="00EF6BC2"/>
    <w:rsid w:val="00EF6EFE"/>
    <w:rsid w:val="00EF6FB9"/>
    <w:rsid w:val="00EF71CD"/>
    <w:rsid w:val="00EF7587"/>
    <w:rsid w:val="00EF7652"/>
    <w:rsid w:val="00EF7817"/>
    <w:rsid w:val="00EF7B0F"/>
    <w:rsid w:val="00F0027F"/>
    <w:rsid w:val="00F004CC"/>
    <w:rsid w:val="00F00653"/>
    <w:rsid w:val="00F00A2A"/>
    <w:rsid w:val="00F010A7"/>
    <w:rsid w:val="00F01B47"/>
    <w:rsid w:val="00F01E96"/>
    <w:rsid w:val="00F01EF9"/>
    <w:rsid w:val="00F01FCC"/>
    <w:rsid w:val="00F0254C"/>
    <w:rsid w:val="00F0262B"/>
    <w:rsid w:val="00F02928"/>
    <w:rsid w:val="00F02967"/>
    <w:rsid w:val="00F02D1B"/>
    <w:rsid w:val="00F02E65"/>
    <w:rsid w:val="00F02F62"/>
    <w:rsid w:val="00F03AC4"/>
    <w:rsid w:val="00F042AB"/>
    <w:rsid w:val="00F048B7"/>
    <w:rsid w:val="00F0558E"/>
    <w:rsid w:val="00F05D51"/>
    <w:rsid w:val="00F06354"/>
    <w:rsid w:val="00F066DC"/>
    <w:rsid w:val="00F06909"/>
    <w:rsid w:val="00F06929"/>
    <w:rsid w:val="00F0699D"/>
    <w:rsid w:val="00F06C6E"/>
    <w:rsid w:val="00F06DA9"/>
    <w:rsid w:val="00F06E37"/>
    <w:rsid w:val="00F0718F"/>
    <w:rsid w:val="00F07C32"/>
    <w:rsid w:val="00F07C82"/>
    <w:rsid w:val="00F1017E"/>
    <w:rsid w:val="00F10255"/>
    <w:rsid w:val="00F102F0"/>
    <w:rsid w:val="00F10AB1"/>
    <w:rsid w:val="00F10BB5"/>
    <w:rsid w:val="00F114A1"/>
    <w:rsid w:val="00F11C12"/>
    <w:rsid w:val="00F11D35"/>
    <w:rsid w:val="00F11DA6"/>
    <w:rsid w:val="00F11DD8"/>
    <w:rsid w:val="00F11FEB"/>
    <w:rsid w:val="00F1208E"/>
    <w:rsid w:val="00F121A3"/>
    <w:rsid w:val="00F12286"/>
    <w:rsid w:val="00F123E1"/>
    <w:rsid w:val="00F12B5C"/>
    <w:rsid w:val="00F12BFB"/>
    <w:rsid w:val="00F13168"/>
    <w:rsid w:val="00F1322F"/>
    <w:rsid w:val="00F13278"/>
    <w:rsid w:val="00F136C2"/>
    <w:rsid w:val="00F138FD"/>
    <w:rsid w:val="00F13EEC"/>
    <w:rsid w:val="00F13F3C"/>
    <w:rsid w:val="00F13FF9"/>
    <w:rsid w:val="00F14793"/>
    <w:rsid w:val="00F14A1A"/>
    <w:rsid w:val="00F14A1C"/>
    <w:rsid w:val="00F14DC9"/>
    <w:rsid w:val="00F15580"/>
    <w:rsid w:val="00F15623"/>
    <w:rsid w:val="00F15857"/>
    <w:rsid w:val="00F158F9"/>
    <w:rsid w:val="00F15BA5"/>
    <w:rsid w:val="00F15CE3"/>
    <w:rsid w:val="00F169F8"/>
    <w:rsid w:val="00F1784D"/>
    <w:rsid w:val="00F17929"/>
    <w:rsid w:val="00F17C26"/>
    <w:rsid w:val="00F17D47"/>
    <w:rsid w:val="00F17DE9"/>
    <w:rsid w:val="00F17F4C"/>
    <w:rsid w:val="00F2063C"/>
    <w:rsid w:val="00F20A00"/>
    <w:rsid w:val="00F20EE9"/>
    <w:rsid w:val="00F210F2"/>
    <w:rsid w:val="00F21491"/>
    <w:rsid w:val="00F21C9B"/>
    <w:rsid w:val="00F221E3"/>
    <w:rsid w:val="00F2248B"/>
    <w:rsid w:val="00F229E5"/>
    <w:rsid w:val="00F22CB9"/>
    <w:rsid w:val="00F2306B"/>
    <w:rsid w:val="00F2335A"/>
    <w:rsid w:val="00F237B0"/>
    <w:rsid w:val="00F24C7A"/>
    <w:rsid w:val="00F24FC5"/>
    <w:rsid w:val="00F251BF"/>
    <w:rsid w:val="00F254B8"/>
    <w:rsid w:val="00F25EBB"/>
    <w:rsid w:val="00F26474"/>
    <w:rsid w:val="00F2672A"/>
    <w:rsid w:val="00F2676F"/>
    <w:rsid w:val="00F278B1"/>
    <w:rsid w:val="00F2791B"/>
    <w:rsid w:val="00F27E5C"/>
    <w:rsid w:val="00F27F2E"/>
    <w:rsid w:val="00F27F58"/>
    <w:rsid w:val="00F306BD"/>
    <w:rsid w:val="00F30830"/>
    <w:rsid w:val="00F30AAA"/>
    <w:rsid w:val="00F30B0D"/>
    <w:rsid w:val="00F30FD1"/>
    <w:rsid w:val="00F310A0"/>
    <w:rsid w:val="00F316B4"/>
    <w:rsid w:val="00F31F1B"/>
    <w:rsid w:val="00F31F8F"/>
    <w:rsid w:val="00F32302"/>
    <w:rsid w:val="00F3249A"/>
    <w:rsid w:val="00F33071"/>
    <w:rsid w:val="00F33BC6"/>
    <w:rsid w:val="00F33DDB"/>
    <w:rsid w:val="00F34603"/>
    <w:rsid w:val="00F34C2B"/>
    <w:rsid w:val="00F34F0B"/>
    <w:rsid w:val="00F34FD0"/>
    <w:rsid w:val="00F35307"/>
    <w:rsid w:val="00F35321"/>
    <w:rsid w:val="00F35371"/>
    <w:rsid w:val="00F358AC"/>
    <w:rsid w:val="00F36504"/>
    <w:rsid w:val="00F36774"/>
    <w:rsid w:val="00F40689"/>
    <w:rsid w:val="00F406EF"/>
    <w:rsid w:val="00F40C74"/>
    <w:rsid w:val="00F41178"/>
    <w:rsid w:val="00F41658"/>
    <w:rsid w:val="00F41875"/>
    <w:rsid w:val="00F41EF2"/>
    <w:rsid w:val="00F41F27"/>
    <w:rsid w:val="00F41F62"/>
    <w:rsid w:val="00F421E9"/>
    <w:rsid w:val="00F42952"/>
    <w:rsid w:val="00F42B0A"/>
    <w:rsid w:val="00F42B9D"/>
    <w:rsid w:val="00F433F7"/>
    <w:rsid w:val="00F435FD"/>
    <w:rsid w:val="00F43A68"/>
    <w:rsid w:val="00F4411F"/>
    <w:rsid w:val="00F44B25"/>
    <w:rsid w:val="00F44E20"/>
    <w:rsid w:val="00F44F89"/>
    <w:rsid w:val="00F45144"/>
    <w:rsid w:val="00F4554E"/>
    <w:rsid w:val="00F457A3"/>
    <w:rsid w:val="00F45806"/>
    <w:rsid w:val="00F45BDA"/>
    <w:rsid w:val="00F45F3F"/>
    <w:rsid w:val="00F463AA"/>
    <w:rsid w:val="00F47300"/>
    <w:rsid w:val="00F4774D"/>
    <w:rsid w:val="00F4777D"/>
    <w:rsid w:val="00F50030"/>
    <w:rsid w:val="00F5054B"/>
    <w:rsid w:val="00F5089A"/>
    <w:rsid w:val="00F51205"/>
    <w:rsid w:val="00F51820"/>
    <w:rsid w:val="00F51A52"/>
    <w:rsid w:val="00F51BE5"/>
    <w:rsid w:val="00F5267E"/>
    <w:rsid w:val="00F53825"/>
    <w:rsid w:val="00F538F2"/>
    <w:rsid w:val="00F5410A"/>
    <w:rsid w:val="00F54938"/>
    <w:rsid w:val="00F54DFD"/>
    <w:rsid w:val="00F54F85"/>
    <w:rsid w:val="00F550E2"/>
    <w:rsid w:val="00F55932"/>
    <w:rsid w:val="00F55BE1"/>
    <w:rsid w:val="00F55FD7"/>
    <w:rsid w:val="00F5620C"/>
    <w:rsid w:val="00F56274"/>
    <w:rsid w:val="00F56510"/>
    <w:rsid w:val="00F56513"/>
    <w:rsid w:val="00F5655D"/>
    <w:rsid w:val="00F5681B"/>
    <w:rsid w:val="00F56C40"/>
    <w:rsid w:val="00F572B5"/>
    <w:rsid w:val="00F5748E"/>
    <w:rsid w:val="00F576F7"/>
    <w:rsid w:val="00F60038"/>
    <w:rsid w:val="00F602E1"/>
    <w:rsid w:val="00F608F2"/>
    <w:rsid w:val="00F60EFC"/>
    <w:rsid w:val="00F6132F"/>
    <w:rsid w:val="00F6165E"/>
    <w:rsid w:val="00F6213A"/>
    <w:rsid w:val="00F62292"/>
    <w:rsid w:val="00F62387"/>
    <w:rsid w:val="00F6246B"/>
    <w:rsid w:val="00F628B0"/>
    <w:rsid w:val="00F62FA8"/>
    <w:rsid w:val="00F63275"/>
    <w:rsid w:val="00F63401"/>
    <w:rsid w:val="00F63B3C"/>
    <w:rsid w:val="00F63D40"/>
    <w:rsid w:val="00F63E12"/>
    <w:rsid w:val="00F642F2"/>
    <w:rsid w:val="00F64B17"/>
    <w:rsid w:val="00F64F56"/>
    <w:rsid w:val="00F651CD"/>
    <w:rsid w:val="00F659B0"/>
    <w:rsid w:val="00F65A07"/>
    <w:rsid w:val="00F65BCE"/>
    <w:rsid w:val="00F662AB"/>
    <w:rsid w:val="00F66465"/>
    <w:rsid w:val="00F66470"/>
    <w:rsid w:val="00F670ED"/>
    <w:rsid w:val="00F67A04"/>
    <w:rsid w:val="00F67B1B"/>
    <w:rsid w:val="00F70840"/>
    <w:rsid w:val="00F7119D"/>
    <w:rsid w:val="00F713F0"/>
    <w:rsid w:val="00F7150C"/>
    <w:rsid w:val="00F7192F"/>
    <w:rsid w:val="00F72B7B"/>
    <w:rsid w:val="00F72EE2"/>
    <w:rsid w:val="00F7301B"/>
    <w:rsid w:val="00F7315F"/>
    <w:rsid w:val="00F731A5"/>
    <w:rsid w:val="00F73363"/>
    <w:rsid w:val="00F73625"/>
    <w:rsid w:val="00F73BAA"/>
    <w:rsid w:val="00F74119"/>
    <w:rsid w:val="00F74742"/>
    <w:rsid w:val="00F74DBA"/>
    <w:rsid w:val="00F74E17"/>
    <w:rsid w:val="00F75248"/>
    <w:rsid w:val="00F7591D"/>
    <w:rsid w:val="00F75D6F"/>
    <w:rsid w:val="00F77091"/>
    <w:rsid w:val="00F7714E"/>
    <w:rsid w:val="00F77437"/>
    <w:rsid w:val="00F77680"/>
    <w:rsid w:val="00F77C86"/>
    <w:rsid w:val="00F77D25"/>
    <w:rsid w:val="00F77E9D"/>
    <w:rsid w:val="00F806FA"/>
    <w:rsid w:val="00F80BC5"/>
    <w:rsid w:val="00F814E9"/>
    <w:rsid w:val="00F815E9"/>
    <w:rsid w:val="00F8192B"/>
    <w:rsid w:val="00F81B90"/>
    <w:rsid w:val="00F81BCE"/>
    <w:rsid w:val="00F82F2B"/>
    <w:rsid w:val="00F83EE3"/>
    <w:rsid w:val="00F847DF"/>
    <w:rsid w:val="00F849D6"/>
    <w:rsid w:val="00F84A33"/>
    <w:rsid w:val="00F84D46"/>
    <w:rsid w:val="00F84F81"/>
    <w:rsid w:val="00F85309"/>
    <w:rsid w:val="00F8595D"/>
    <w:rsid w:val="00F85A01"/>
    <w:rsid w:val="00F85AF8"/>
    <w:rsid w:val="00F85BD5"/>
    <w:rsid w:val="00F85DDA"/>
    <w:rsid w:val="00F864B6"/>
    <w:rsid w:val="00F86A2B"/>
    <w:rsid w:val="00F86CC8"/>
    <w:rsid w:val="00F86DFA"/>
    <w:rsid w:val="00F87338"/>
    <w:rsid w:val="00F87512"/>
    <w:rsid w:val="00F877F0"/>
    <w:rsid w:val="00F87915"/>
    <w:rsid w:val="00F90095"/>
    <w:rsid w:val="00F9051D"/>
    <w:rsid w:val="00F909D6"/>
    <w:rsid w:val="00F90A44"/>
    <w:rsid w:val="00F9139B"/>
    <w:rsid w:val="00F921F2"/>
    <w:rsid w:val="00F9250E"/>
    <w:rsid w:val="00F92F45"/>
    <w:rsid w:val="00F93253"/>
    <w:rsid w:val="00F93335"/>
    <w:rsid w:val="00F9375A"/>
    <w:rsid w:val="00F9395F"/>
    <w:rsid w:val="00F93B83"/>
    <w:rsid w:val="00F93F4E"/>
    <w:rsid w:val="00F94549"/>
    <w:rsid w:val="00F94734"/>
    <w:rsid w:val="00F94DA8"/>
    <w:rsid w:val="00F953DC"/>
    <w:rsid w:val="00F95512"/>
    <w:rsid w:val="00F95657"/>
    <w:rsid w:val="00F95DB2"/>
    <w:rsid w:val="00F95F53"/>
    <w:rsid w:val="00F9691A"/>
    <w:rsid w:val="00F969D5"/>
    <w:rsid w:val="00F97D6F"/>
    <w:rsid w:val="00F97DB7"/>
    <w:rsid w:val="00F97ECE"/>
    <w:rsid w:val="00F97F85"/>
    <w:rsid w:val="00FA0151"/>
    <w:rsid w:val="00FA02AF"/>
    <w:rsid w:val="00FA03AA"/>
    <w:rsid w:val="00FA04BB"/>
    <w:rsid w:val="00FA0730"/>
    <w:rsid w:val="00FA09D2"/>
    <w:rsid w:val="00FA0BB7"/>
    <w:rsid w:val="00FA128B"/>
    <w:rsid w:val="00FA139D"/>
    <w:rsid w:val="00FA1843"/>
    <w:rsid w:val="00FA2BBC"/>
    <w:rsid w:val="00FA2E42"/>
    <w:rsid w:val="00FA2E79"/>
    <w:rsid w:val="00FA39A5"/>
    <w:rsid w:val="00FA3CE1"/>
    <w:rsid w:val="00FA3F95"/>
    <w:rsid w:val="00FA4B20"/>
    <w:rsid w:val="00FA4BF9"/>
    <w:rsid w:val="00FA5082"/>
    <w:rsid w:val="00FA5AC1"/>
    <w:rsid w:val="00FA5BE8"/>
    <w:rsid w:val="00FA5EF3"/>
    <w:rsid w:val="00FA5FD7"/>
    <w:rsid w:val="00FA62C1"/>
    <w:rsid w:val="00FA640A"/>
    <w:rsid w:val="00FA6979"/>
    <w:rsid w:val="00FA6F58"/>
    <w:rsid w:val="00FA74FC"/>
    <w:rsid w:val="00FA7852"/>
    <w:rsid w:val="00FA7B07"/>
    <w:rsid w:val="00FB062E"/>
    <w:rsid w:val="00FB082D"/>
    <w:rsid w:val="00FB16C6"/>
    <w:rsid w:val="00FB1F93"/>
    <w:rsid w:val="00FB212B"/>
    <w:rsid w:val="00FB26F5"/>
    <w:rsid w:val="00FB2A78"/>
    <w:rsid w:val="00FB2DAB"/>
    <w:rsid w:val="00FB321F"/>
    <w:rsid w:val="00FB33D8"/>
    <w:rsid w:val="00FB3771"/>
    <w:rsid w:val="00FB38DD"/>
    <w:rsid w:val="00FB3C92"/>
    <w:rsid w:val="00FB4048"/>
    <w:rsid w:val="00FB533A"/>
    <w:rsid w:val="00FB5549"/>
    <w:rsid w:val="00FB585F"/>
    <w:rsid w:val="00FB5D5F"/>
    <w:rsid w:val="00FB72DE"/>
    <w:rsid w:val="00FB7462"/>
    <w:rsid w:val="00FB7AA3"/>
    <w:rsid w:val="00FB7D1E"/>
    <w:rsid w:val="00FB7D4B"/>
    <w:rsid w:val="00FC06C2"/>
    <w:rsid w:val="00FC0B48"/>
    <w:rsid w:val="00FC0D0A"/>
    <w:rsid w:val="00FC0E93"/>
    <w:rsid w:val="00FC0FC1"/>
    <w:rsid w:val="00FC110F"/>
    <w:rsid w:val="00FC1976"/>
    <w:rsid w:val="00FC1A2D"/>
    <w:rsid w:val="00FC1C54"/>
    <w:rsid w:val="00FC21D9"/>
    <w:rsid w:val="00FC25FC"/>
    <w:rsid w:val="00FC2706"/>
    <w:rsid w:val="00FC275A"/>
    <w:rsid w:val="00FC2858"/>
    <w:rsid w:val="00FC2D4A"/>
    <w:rsid w:val="00FC2EC9"/>
    <w:rsid w:val="00FC31BD"/>
    <w:rsid w:val="00FC33FD"/>
    <w:rsid w:val="00FC3721"/>
    <w:rsid w:val="00FC3C85"/>
    <w:rsid w:val="00FC41B7"/>
    <w:rsid w:val="00FC42F8"/>
    <w:rsid w:val="00FC4322"/>
    <w:rsid w:val="00FC44C9"/>
    <w:rsid w:val="00FC46D0"/>
    <w:rsid w:val="00FC4921"/>
    <w:rsid w:val="00FC4C02"/>
    <w:rsid w:val="00FC4CCE"/>
    <w:rsid w:val="00FC4DC2"/>
    <w:rsid w:val="00FC5128"/>
    <w:rsid w:val="00FC5A9D"/>
    <w:rsid w:val="00FC62AE"/>
    <w:rsid w:val="00FC6468"/>
    <w:rsid w:val="00FC68F8"/>
    <w:rsid w:val="00FC723A"/>
    <w:rsid w:val="00FD00B0"/>
    <w:rsid w:val="00FD0603"/>
    <w:rsid w:val="00FD0CF4"/>
    <w:rsid w:val="00FD1509"/>
    <w:rsid w:val="00FD1AB7"/>
    <w:rsid w:val="00FD1ECF"/>
    <w:rsid w:val="00FD1F0E"/>
    <w:rsid w:val="00FD2207"/>
    <w:rsid w:val="00FD2560"/>
    <w:rsid w:val="00FD2701"/>
    <w:rsid w:val="00FD278C"/>
    <w:rsid w:val="00FD2BDF"/>
    <w:rsid w:val="00FD35E9"/>
    <w:rsid w:val="00FD3EF2"/>
    <w:rsid w:val="00FD432E"/>
    <w:rsid w:val="00FD5234"/>
    <w:rsid w:val="00FD5A49"/>
    <w:rsid w:val="00FD5B36"/>
    <w:rsid w:val="00FD609C"/>
    <w:rsid w:val="00FD60E9"/>
    <w:rsid w:val="00FD6620"/>
    <w:rsid w:val="00FD74A7"/>
    <w:rsid w:val="00FD7BC6"/>
    <w:rsid w:val="00FD7D7B"/>
    <w:rsid w:val="00FD7D7C"/>
    <w:rsid w:val="00FD7E98"/>
    <w:rsid w:val="00FE024C"/>
    <w:rsid w:val="00FE07E4"/>
    <w:rsid w:val="00FE08C9"/>
    <w:rsid w:val="00FE0EAA"/>
    <w:rsid w:val="00FE156B"/>
    <w:rsid w:val="00FE1607"/>
    <w:rsid w:val="00FE1FAE"/>
    <w:rsid w:val="00FE228B"/>
    <w:rsid w:val="00FE2536"/>
    <w:rsid w:val="00FE2865"/>
    <w:rsid w:val="00FE343F"/>
    <w:rsid w:val="00FE3D56"/>
    <w:rsid w:val="00FE4103"/>
    <w:rsid w:val="00FE41F1"/>
    <w:rsid w:val="00FE44B0"/>
    <w:rsid w:val="00FE46AF"/>
    <w:rsid w:val="00FE4FFC"/>
    <w:rsid w:val="00FE5983"/>
    <w:rsid w:val="00FE5B66"/>
    <w:rsid w:val="00FE5FF4"/>
    <w:rsid w:val="00FE63B8"/>
    <w:rsid w:val="00FE6689"/>
    <w:rsid w:val="00FE6967"/>
    <w:rsid w:val="00FE69AF"/>
    <w:rsid w:val="00FE7016"/>
    <w:rsid w:val="00FE7044"/>
    <w:rsid w:val="00FE723A"/>
    <w:rsid w:val="00FE77D1"/>
    <w:rsid w:val="00FE7987"/>
    <w:rsid w:val="00FF01C9"/>
    <w:rsid w:val="00FF01D7"/>
    <w:rsid w:val="00FF07EA"/>
    <w:rsid w:val="00FF0C6D"/>
    <w:rsid w:val="00FF104B"/>
    <w:rsid w:val="00FF10CF"/>
    <w:rsid w:val="00FF1252"/>
    <w:rsid w:val="00FF1E4C"/>
    <w:rsid w:val="00FF1E5E"/>
    <w:rsid w:val="00FF1FCD"/>
    <w:rsid w:val="00FF209C"/>
    <w:rsid w:val="00FF2166"/>
    <w:rsid w:val="00FF2343"/>
    <w:rsid w:val="00FF2438"/>
    <w:rsid w:val="00FF2475"/>
    <w:rsid w:val="00FF24EF"/>
    <w:rsid w:val="00FF286D"/>
    <w:rsid w:val="00FF2C89"/>
    <w:rsid w:val="00FF2FF8"/>
    <w:rsid w:val="00FF33C1"/>
    <w:rsid w:val="00FF33DE"/>
    <w:rsid w:val="00FF387F"/>
    <w:rsid w:val="00FF3954"/>
    <w:rsid w:val="00FF3B36"/>
    <w:rsid w:val="00FF3B4B"/>
    <w:rsid w:val="00FF3D23"/>
    <w:rsid w:val="00FF3F1E"/>
    <w:rsid w:val="00FF43B1"/>
    <w:rsid w:val="00FF4932"/>
    <w:rsid w:val="00FF5117"/>
    <w:rsid w:val="00FF5F17"/>
    <w:rsid w:val="00FF6159"/>
    <w:rsid w:val="00FF6537"/>
    <w:rsid w:val="00FF7554"/>
    <w:rsid w:val="00FF7998"/>
    <w:rsid w:val="00FF7D5A"/>
    <w:rsid w:val="00FF7EC0"/>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1DAC05"/>
  <w15:docId w15:val="{FB73B061-4D35-4D2A-87A1-D7D43C048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33197"/>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ilvl w:val="1"/>
        <w:numId w:val="39"/>
      </w:numPr>
      <w:spacing w:before="12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uiPriority w:val="99"/>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uiPriority w:val="99"/>
    <w:qFormat/>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3"/>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94"/>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94"/>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94"/>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94"/>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uiPriority w:val="99"/>
    <w:rsid w:val="004206D2"/>
    <w:pPr>
      <w:numPr>
        <w:ilvl w:val="4"/>
        <w:numId w:val="94"/>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uiPriority w:val="99"/>
    <w:rsid w:val="004206D2"/>
    <w:pPr>
      <w:numPr>
        <w:ilvl w:val="5"/>
      </w:numPr>
      <w:tabs>
        <w:tab w:val="clear" w:pos="3600"/>
      </w:tabs>
      <w:outlineLvl w:val="6"/>
    </w:pPr>
  </w:style>
  <w:style w:type="paragraph" w:customStyle="1" w:styleId="m7996746338274517288gmail-podnadpis2">
    <w:name w:val="m_7996746338274517288gmail-podnadpis2"/>
    <w:basedOn w:val="Normlny"/>
    <w:uiPriority w:val="99"/>
    <w:semiHidden/>
    <w:rsid w:val="00526ADB"/>
    <w:pPr>
      <w:spacing w:before="100" w:beforeAutospacing="1" w:after="100" w:afterAutospacing="1"/>
    </w:pPr>
    <w:rPr>
      <w:rFonts w:ascii="Times New Roman" w:eastAsiaTheme="minorHAnsi" w:hAnsi="Times New Roman"/>
      <w:sz w:val="24"/>
      <w:lang w:eastAsia="sk-SK"/>
    </w:rPr>
  </w:style>
  <w:style w:type="character" w:customStyle="1" w:styleId="m7996746338274517288gmail-inlinenote">
    <w:name w:val="m_7996746338274517288gmail-inlinenote"/>
    <w:basedOn w:val="Predvolenpsmoodseku"/>
    <w:rsid w:val="00526ADB"/>
  </w:style>
  <w:style w:type="paragraph" w:customStyle="1" w:styleId="SRK5">
    <w:name w:val="SRK 5"/>
    <w:basedOn w:val="Nadpis5"/>
    <w:next w:val="Normlny"/>
    <w:qFormat/>
    <w:rsid w:val="0046019A"/>
    <w:pPr>
      <w:numPr>
        <w:ilvl w:val="0"/>
        <w:numId w:val="0"/>
      </w:numPr>
      <w:spacing w:before="200" w:after="0"/>
      <w:jc w:val="both"/>
    </w:pPr>
    <w:rPr>
      <w:rFonts w:cs="Arial"/>
      <w:i w:val="0"/>
      <w:color w:val="1E4E9D"/>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69088">
      <w:bodyDiv w:val="1"/>
      <w:marLeft w:val="0"/>
      <w:marRight w:val="0"/>
      <w:marTop w:val="0"/>
      <w:marBottom w:val="0"/>
      <w:divBdr>
        <w:top w:val="none" w:sz="0" w:space="0" w:color="auto"/>
        <w:left w:val="none" w:sz="0" w:space="0" w:color="auto"/>
        <w:bottom w:val="none" w:sz="0" w:space="0" w:color="auto"/>
        <w:right w:val="none" w:sz="0" w:space="0" w:color="auto"/>
      </w:divBdr>
    </w:div>
    <w:div w:id="44909874">
      <w:bodyDiv w:val="1"/>
      <w:marLeft w:val="0"/>
      <w:marRight w:val="0"/>
      <w:marTop w:val="0"/>
      <w:marBottom w:val="0"/>
      <w:divBdr>
        <w:top w:val="none" w:sz="0" w:space="0" w:color="auto"/>
        <w:left w:val="none" w:sz="0" w:space="0" w:color="auto"/>
        <w:bottom w:val="none" w:sz="0" w:space="0" w:color="auto"/>
        <w:right w:val="none" w:sz="0" w:space="0" w:color="auto"/>
      </w:divBdr>
    </w:div>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118436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0842925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654650911">
      <w:bodyDiv w:val="1"/>
      <w:marLeft w:val="0"/>
      <w:marRight w:val="0"/>
      <w:marTop w:val="0"/>
      <w:marBottom w:val="0"/>
      <w:divBdr>
        <w:top w:val="none" w:sz="0" w:space="0" w:color="auto"/>
        <w:left w:val="none" w:sz="0" w:space="0" w:color="auto"/>
        <w:bottom w:val="none" w:sz="0" w:space="0" w:color="auto"/>
        <w:right w:val="none" w:sz="0" w:space="0" w:color="auto"/>
      </w:divBdr>
    </w:div>
    <w:div w:id="656689339">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45881543">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14315246">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59796087">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003359554">
      <w:bodyDiv w:val="1"/>
      <w:marLeft w:val="0"/>
      <w:marRight w:val="0"/>
      <w:marTop w:val="0"/>
      <w:marBottom w:val="0"/>
      <w:divBdr>
        <w:top w:val="none" w:sz="0" w:space="0" w:color="auto"/>
        <w:left w:val="none" w:sz="0" w:space="0" w:color="auto"/>
        <w:bottom w:val="none" w:sz="0" w:space="0" w:color="auto"/>
        <w:right w:val="none" w:sz="0" w:space="0" w:color="auto"/>
      </w:divBdr>
    </w:div>
    <w:div w:id="1136874328">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421024999">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82509556">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31728928">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32872878">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35038759">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www.partnerskadohoda.gov.sk" TargetMode="External"/><Relationship Id="rId17" Type="http://schemas.openxmlformats.org/officeDocument/2006/relationships/hyperlink" Target="http://www.partnerskadohoda.gov.sk" TargetMode="External"/><Relationship Id="rId2" Type="http://schemas.openxmlformats.org/officeDocument/2006/relationships/customXml" Target="../customXml/item2.xml"/><Relationship Id="rId16" Type="http://schemas.openxmlformats.org/officeDocument/2006/relationships/hyperlink" Target="http://www.zbierka.sk/sk/predpisy/401-2012-z-z.p-34960.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employment.gov.sk/filemanager/opatrenie-248_2012zz.pdf"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europeaid/sites/devco/files/perdiems-2017-03-17_en.pdf"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D95716-EE23-403D-AA66-FB0576B85C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CE52A3B-EE84-464C-8E82-1A65729FBA45}">
  <ds:schemaRefs>
    <ds:schemaRef ds:uri="http://schemas.microsoft.com/sharepoint/v3/contenttype/forms"/>
  </ds:schemaRefs>
</ds:datastoreItem>
</file>

<file path=customXml/itemProps3.xml><?xml version="1.0" encoding="utf-8"?>
<ds:datastoreItem xmlns:ds="http://schemas.openxmlformats.org/officeDocument/2006/customXml" ds:itemID="{0CA3E29E-3CC5-41AA-8CE7-E35FD2321C2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A1B202B-7AF4-4B25-8F9F-1D572E8C2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189</Pages>
  <Words>98352</Words>
  <Characters>560609</Characters>
  <Application>Microsoft Office Word</Application>
  <DocSecurity>0</DocSecurity>
  <Lines>4671</Lines>
  <Paragraphs>1315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657646</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Zuzana Hušeková</dc:creator>
  <cp:lastModifiedBy>Zuzana Hušeková</cp:lastModifiedBy>
  <cp:revision>4</cp:revision>
  <cp:lastPrinted>2021-06-07T11:02:00Z</cp:lastPrinted>
  <dcterms:created xsi:type="dcterms:W3CDTF">2021-06-16T09:21:00Z</dcterms:created>
  <dcterms:modified xsi:type="dcterms:W3CDTF">2021-06-16T10:56:00Z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