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E4E95" w14:textId="3329D14F" w:rsidR="008E5BE9" w:rsidRPr="00F16426" w:rsidDel="007E3644" w:rsidRDefault="00B56E44" w:rsidP="00B56E44">
      <w:pPr>
        <w:jc w:val="right"/>
        <w:rPr>
          <w:del w:id="0" w:author="Tomáš Kamenský" w:date="2021-06-14T10:29:00Z"/>
          <w:rFonts w:ascii="Times New Roman" w:hAnsi="Times New Roman"/>
          <w:i/>
          <w:sz w:val="20"/>
          <w:szCs w:val="20"/>
          <w:lang w:val="sk-SK"/>
        </w:rPr>
      </w:pPr>
      <w:bookmarkStart w:id="1" w:name="p22-2-a"/>
      <w:bookmarkStart w:id="2" w:name="p23-5"/>
      <w:bookmarkStart w:id="3" w:name="p23-6"/>
      <w:bookmarkStart w:id="4" w:name="p24"/>
      <w:bookmarkStart w:id="5" w:name="_Toc317864917"/>
      <w:bookmarkStart w:id="6" w:name="_Toc317865129"/>
      <w:bookmarkStart w:id="7" w:name="_Toc317865282"/>
      <w:bookmarkStart w:id="8" w:name="_Toc317865425"/>
      <w:bookmarkStart w:id="9" w:name="_Toc317865564"/>
      <w:bookmarkStart w:id="10" w:name="_Toc317865690"/>
      <w:bookmarkStart w:id="11" w:name="_Toc317866059"/>
      <w:bookmarkStart w:id="12" w:name="_Toc317866204"/>
      <w:bookmarkStart w:id="13" w:name="_Toc317866306"/>
      <w:bookmarkStart w:id="14" w:name="_Toc317866471"/>
      <w:bookmarkStart w:id="15" w:name="_Toc317866573"/>
      <w:bookmarkStart w:id="16" w:name="_Toc317866790"/>
      <w:bookmarkStart w:id="17" w:name="_Toc329084087"/>
      <w:bookmarkStart w:id="18" w:name="_Toc317864918"/>
      <w:bookmarkStart w:id="19" w:name="_Toc317865130"/>
      <w:bookmarkStart w:id="20" w:name="_Toc317865283"/>
      <w:bookmarkStart w:id="21" w:name="_Toc317865426"/>
      <w:bookmarkStart w:id="22" w:name="_Toc317865565"/>
      <w:bookmarkStart w:id="23" w:name="_Toc317865691"/>
      <w:bookmarkStart w:id="24" w:name="_Toc317866060"/>
      <w:bookmarkStart w:id="25" w:name="_Toc317866205"/>
      <w:bookmarkStart w:id="26" w:name="_Toc317866307"/>
      <w:bookmarkStart w:id="27" w:name="_Toc317866472"/>
      <w:bookmarkStart w:id="28" w:name="_Toc317866574"/>
      <w:bookmarkStart w:id="29" w:name="_Toc317866791"/>
      <w:bookmarkStart w:id="30" w:name="_Toc329084088"/>
      <w:bookmarkStart w:id="31" w:name="_Toc317864919"/>
      <w:bookmarkStart w:id="32" w:name="_Toc317865131"/>
      <w:bookmarkStart w:id="33" w:name="_Toc317865284"/>
      <w:bookmarkStart w:id="34" w:name="_Toc317865427"/>
      <w:bookmarkStart w:id="35" w:name="_Toc317865566"/>
      <w:bookmarkStart w:id="36" w:name="_Toc317865692"/>
      <w:bookmarkStart w:id="37" w:name="_Toc317866061"/>
      <w:bookmarkStart w:id="38" w:name="_Toc317866206"/>
      <w:bookmarkStart w:id="39" w:name="_Toc317866308"/>
      <w:bookmarkStart w:id="40" w:name="_Toc317866473"/>
      <w:bookmarkStart w:id="41" w:name="_Toc317866575"/>
      <w:bookmarkStart w:id="42" w:name="_Toc317866792"/>
      <w:bookmarkStart w:id="43" w:name="_Toc329084089"/>
      <w:bookmarkStart w:id="44" w:name="_Toc317864920"/>
      <w:bookmarkStart w:id="45" w:name="_Toc317865132"/>
      <w:bookmarkStart w:id="46" w:name="_Toc317865285"/>
      <w:bookmarkStart w:id="47" w:name="_Toc317865428"/>
      <w:bookmarkStart w:id="48" w:name="_Toc317865567"/>
      <w:bookmarkStart w:id="49" w:name="_Toc317865693"/>
      <w:bookmarkStart w:id="50" w:name="_Toc317866062"/>
      <w:bookmarkStart w:id="51" w:name="_Toc317866207"/>
      <w:bookmarkStart w:id="52" w:name="_Toc317866309"/>
      <w:bookmarkStart w:id="53" w:name="_Toc317866474"/>
      <w:bookmarkStart w:id="54" w:name="_Toc317866576"/>
      <w:bookmarkStart w:id="55" w:name="_Toc317866793"/>
      <w:bookmarkStart w:id="56" w:name="_Toc329084090"/>
      <w:bookmarkStart w:id="57" w:name="_Toc317864921"/>
      <w:bookmarkStart w:id="58" w:name="_Toc317865133"/>
      <w:bookmarkStart w:id="59" w:name="_Toc317865286"/>
      <w:bookmarkStart w:id="60" w:name="_Toc317865429"/>
      <w:bookmarkStart w:id="61" w:name="_Toc317865568"/>
      <w:bookmarkStart w:id="62" w:name="_Toc317865694"/>
      <w:bookmarkStart w:id="63" w:name="_Toc317866063"/>
      <w:bookmarkStart w:id="64" w:name="_Toc317866208"/>
      <w:bookmarkStart w:id="65" w:name="_Toc317866310"/>
      <w:bookmarkStart w:id="66" w:name="_Toc317866475"/>
      <w:bookmarkStart w:id="67" w:name="_Toc317866577"/>
      <w:bookmarkStart w:id="68" w:name="_Toc317866794"/>
      <w:bookmarkStart w:id="69" w:name="_Toc329084091"/>
      <w:bookmarkStart w:id="70" w:name="_Toc317864922"/>
      <w:bookmarkStart w:id="71" w:name="_Toc317865134"/>
      <w:bookmarkStart w:id="72" w:name="_Toc317865287"/>
      <w:bookmarkStart w:id="73" w:name="_Toc317865430"/>
      <w:bookmarkStart w:id="74" w:name="_Toc317865569"/>
      <w:bookmarkStart w:id="75" w:name="_Toc317865695"/>
      <w:bookmarkStart w:id="76" w:name="_Toc317866064"/>
      <w:bookmarkStart w:id="77" w:name="_Toc317866209"/>
      <w:bookmarkStart w:id="78" w:name="_Toc317866311"/>
      <w:bookmarkStart w:id="79" w:name="_Toc317866476"/>
      <w:bookmarkStart w:id="80" w:name="_Toc317866578"/>
      <w:bookmarkStart w:id="81" w:name="_Toc317866795"/>
      <w:bookmarkStart w:id="82" w:name="_Toc329084092"/>
      <w:bookmarkStart w:id="83" w:name="_Toc317864923"/>
      <w:bookmarkStart w:id="84" w:name="_Toc317865135"/>
      <w:bookmarkStart w:id="85" w:name="_Toc317865288"/>
      <w:bookmarkStart w:id="86" w:name="_Toc317865431"/>
      <w:bookmarkStart w:id="87" w:name="_Toc317865570"/>
      <w:bookmarkStart w:id="88" w:name="_Toc317865696"/>
      <w:bookmarkStart w:id="89" w:name="_Toc317866065"/>
      <w:bookmarkStart w:id="90" w:name="_Toc317866210"/>
      <w:bookmarkStart w:id="91" w:name="_Toc317866312"/>
      <w:bookmarkStart w:id="92" w:name="_Toc317866477"/>
      <w:bookmarkStart w:id="93" w:name="_Toc317866579"/>
      <w:bookmarkStart w:id="94" w:name="_Toc317866796"/>
      <w:bookmarkStart w:id="95" w:name="_Toc329084093"/>
      <w:bookmarkStart w:id="96" w:name="_Toc317864924"/>
      <w:bookmarkStart w:id="97" w:name="_Toc317865136"/>
      <w:bookmarkStart w:id="98" w:name="_Toc317865289"/>
      <w:bookmarkStart w:id="99" w:name="_Toc317865432"/>
      <w:bookmarkStart w:id="100" w:name="_Toc317865571"/>
      <w:bookmarkStart w:id="101" w:name="_Toc317865697"/>
      <w:bookmarkStart w:id="102" w:name="_Toc317866066"/>
      <w:bookmarkStart w:id="103" w:name="_Toc317866211"/>
      <w:bookmarkStart w:id="104" w:name="_Toc317866313"/>
      <w:bookmarkStart w:id="105" w:name="_Toc317866478"/>
      <w:bookmarkStart w:id="106" w:name="_Toc317866580"/>
      <w:bookmarkStart w:id="107" w:name="_Toc317866797"/>
      <w:bookmarkStart w:id="108" w:name="_Toc329084094"/>
      <w:bookmarkStart w:id="109" w:name="_Toc317864925"/>
      <w:bookmarkStart w:id="110" w:name="_Toc317865137"/>
      <w:bookmarkStart w:id="111" w:name="_Toc317865290"/>
      <w:bookmarkStart w:id="112" w:name="_Toc317865433"/>
      <w:bookmarkStart w:id="113" w:name="_Toc317865572"/>
      <w:bookmarkStart w:id="114" w:name="_Toc317865698"/>
      <w:bookmarkStart w:id="115" w:name="_Toc317866067"/>
      <w:bookmarkStart w:id="116" w:name="_Toc317866212"/>
      <w:bookmarkStart w:id="117" w:name="_Toc317866314"/>
      <w:bookmarkStart w:id="118" w:name="_Toc317866479"/>
      <w:bookmarkStart w:id="119" w:name="_Toc317866581"/>
      <w:bookmarkStart w:id="120" w:name="_Toc317866798"/>
      <w:bookmarkStart w:id="121" w:name="_Toc329084095"/>
      <w:bookmarkStart w:id="122" w:name="_Toc317864926"/>
      <w:bookmarkStart w:id="123" w:name="_Toc317865138"/>
      <w:bookmarkStart w:id="124" w:name="_Toc317865291"/>
      <w:bookmarkStart w:id="125" w:name="_Toc317865434"/>
      <w:bookmarkStart w:id="126" w:name="_Toc317865573"/>
      <w:bookmarkStart w:id="127" w:name="_Toc317865699"/>
      <w:bookmarkStart w:id="128" w:name="_Toc317866068"/>
      <w:bookmarkStart w:id="129" w:name="_Toc317866213"/>
      <w:bookmarkStart w:id="130" w:name="_Toc317866315"/>
      <w:bookmarkStart w:id="131" w:name="_Toc317866480"/>
      <w:bookmarkStart w:id="132" w:name="_Toc317866582"/>
      <w:bookmarkStart w:id="133" w:name="_Toc317866799"/>
      <w:bookmarkStart w:id="134" w:name="_Toc329084096"/>
      <w:bookmarkStart w:id="135" w:name="_Toc317864927"/>
      <w:bookmarkStart w:id="136" w:name="_Toc317865139"/>
      <w:bookmarkStart w:id="137" w:name="_Toc317865292"/>
      <w:bookmarkStart w:id="138" w:name="_Toc317865435"/>
      <w:bookmarkStart w:id="139" w:name="_Toc317865574"/>
      <w:bookmarkStart w:id="140" w:name="_Toc317865700"/>
      <w:bookmarkStart w:id="141" w:name="_Toc317866069"/>
      <w:bookmarkStart w:id="142" w:name="_Toc317866214"/>
      <w:bookmarkStart w:id="143" w:name="_Toc317866316"/>
      <w:bookmarkStart w:id="144" w:name="_Toc317866481"/>
      <w:bookmarkStart w:id="145" w:name="_Toc317866583"/>
      <w:bookmarkStart w:id="146" w:name="_Toc317866800"/>
      <w:bookmarkStart w:id="147" w:name="_Toc329084097"/>
      <w:bookmarkStart w:id="148" w:name="_Toc317864928"/>
      <w:bookmarkStart w:id="149" w:name="_Toc317865140"/>
      <w:bookmarkStart w:id="150" w:name="_Toc317865293"/>
      <w:bookmarkStart w:id="151" w:name="_Toc317865436"/>
      <w:bookmarkStart w:id="152" w:name="_Toc317865575"/>
      <w:bookmarkStart w:id="153" w:name="_Toc317865701"/>
      <w:bookmarkStart w:id="154" w:name="_Toc317866070"/>
      <w:bookmarkStart w:id="155" w:name="_Toc317866215"/>
      <w:bookmarkStart w:id="156" w:name="_Toc317866317"/>
      <w:bookmarkStart w:id="157" w:name="_Toc317866482"/>
      <w:bookmarkStart w:id="158" w:name="_Toc317866584"/>
      <w:bookmarkStart w:id="159" w:name="_Toc317866801"/>
      <w:bookmarkStart w:id="160" w:name="_Toc329084098"/>
      <w:bookmarkStart w:id="161" w:name="_Toc317864929"/>
      <w:bookmarkStart w:id="162" w:name="_Toc317865141"/>
      <w:bookmarkStart w:id="163" w:name="_Toc317865294"/>
      <w:bookmarkStart w:id="164" w:name="_Toc317865437"/>
      <w:bookmarkStart w:id="165" w:name="_Toc317865576"/>
      <w:bookmarkStart w:id="166" w:name="_Toc317865702"/>
      <w:bookmarkStart w:id="167" w:name="_Toc317866071"/>
      <w:bookmarkStart w:id="168" w:name="_Toc317866216"/>
      <w:bookmarkStart w:id="169" w:name="_Toc317866318"/>
      <w:bookmarkStart w:id="170" w:name="_Toc317866483"/>
      <w:bookmarkStart w:id="171" w:name="_Toc317866585"/>
      <w:bookmarkStart w:id="172" w:name="_Toc317866802"/>
      <w:bookmarkStart w:id="173" w:name="_Toc329084099"/>
      <w:bookmarkStart w:id="174" w:name="_Toc317864930"/>
      <w:bookmarkStart w:id="175" w:name="_Toc317865142"/>
      <w:bookmarkStart w:id="176" w:name="_Toc317865295"/>
      <w:bookmarkStart w:id="177" w:name="_Toc317865438"/>
      <w:bookmarkStart w:id="178" w:name="_Toc317865577"/>
      <w:bookmarkStart w:id="179" w:name="_Toc317865703"/>
      <w:bookmarkStart w:id="180" w:name="_Toc317866072"/>
      <w:bookmarkStart w:id="181" w:name="_Toc317866217"/>
      <w:bookmarkStart w:id="182" w:name="_Toc317866319"/>
      <w:bookmarkStart w:id="183" w:name="_Toc317866484"/>
      <w:bookmarkStart w:id="184" w:name="_Toc317866586"/>
      <w:bookmarkStart w:id="185" w:name="_Toc317866803"/>
      <w:bookmarkStart w:id="186" w:name="_Toc32908410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16426">
        <w:rPr>
          <w:rFonts w:ascii="Times New Roman" w:hAnsi="Times New Roman"/>
          <w:i/>
          <w:sz w:val="20"/>
          <w:szCs w:val="20"/>
        </w:rPr>
        <w:t>Pr</w:t>
      </w:r>
      <w:r w:rsidRPr="00F1642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F1642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A42E63" w:rsidRPr="00F16426">
        <w:rPr>
          <w:rFonts w:ascii="Times New Roman" w:hAnsi="Times New Roman"/>
          <w:i/>
          <w:sz w:val="20"/>
          <w:szCs w:val="20"/>
          <w:lang w:val="sk-SK"/>
        </w:rPr>
        <w:t>29</w:t>
      </w:r>
    </w:p>
    <w:p w14:paraId="365DA024" w14:textId="0BCBC3C9" w:rsidR="007E3644" w:rsidRDefault="007E3644" w:rsidP="000C2D3C">
      <w:pPr>
        <w:jc w:val="right"/>
        <w:rPr>
          <w:ins w:id="187" w:author="Tomáš Kamenský" w:date="2021-06-14T10:27:00Z"/>
          <w:rFonts w:ascii="Roboto" w:eastAsia="Calibri" w:hAnsi="Roboto" w:cs="Roboto"/>
          <w:b/>
          <w:bCs/>
          <w:color w:val="0064A3"/>
          <w:sz w:val="60"/>
          <w:szCs w:val="60"/>
          <w:lang w:val="sk-SK"/>
        </w:rPr>
      </w:pPr>
    </w:p>
    <w:p w14:paraId="2322BA48" w14:textId="0FEF459C" w:rsidR="007E3644" w:rsidRPr="000C2D3C" w:rsidRDefault="007E3644" w:rsidP="007E3644">
      <w:pPr>
        <w:widowControl w:val="0"/>
        <w:autoSpaceDE w:val="0"/>
        <w:autoSpaceDN w:val="0"/>
        <w:adjustRightInd w:val="0"/>
        <w:rPr>
          <w:ins w:id="188" w:author="Tomáš Kamenský" w:date="2021-06-14T10:29:00Z"/>
          <w:rFonts w:ascii="Times New Roman" w:eastAsia="Calibri" w:hAnsi="Times New Roman"/>
          <w:b/>
          <w:bCs/>
          <w:sz w:val="24"/>
          <w:lang w:val="sk-SK"/>
        </w:rPr>
      </w:pPr>
      <w:ins w:id="189" w:author="Tomáš Kamenský" w:date="2021-06-14T10:27:00Z">
        <w:r w:rsidRPr="000C2D3C">
          <w:rPr>
            <w:rFonts w:ascii="Times New Roman" w:eastAsia="Calibri" w:hAnsi="Times New Roman"/>
            <w:b/>
            <w:bCs/>
            <w:sz w:val="24"/>
            <w:lang w:val="sk-SK"/>
          </w:rPr>
          <w:t>Žiadosť o vykonanie kontroly/finančnej kontroly verejného obstarávania/obstarávania a čestné vyhlásenie k úplnosti dokumentácie</w:t>
        </w:r>
      </w:ins>
    </w:p>
    <w:p w14:paraId="694E29F1" w14:textId="77777777" w:rsidR="007E3644" w:rsidRPr="000C2D3C" w:rsidRDefault="007E3644" w:rsidP="007E3644">
      <w:pPr>
        <w:widowControl w:val="0"/>
        <w:autoSpaceDE w:val="0"/>
        <w:autoSpaceDN w:val="0"/>
        <w:adjustRightInd w:val="0"/>
        <w:rPr>
          <w:ins w:id="190" w:author="Tomáš Kamenský" w:date="2021-06-14T10:26:00Z"/>
          <w:rFonts w:ascii="Roboto" w:eastAsia="Calibri" w:hAnsi="Roboto" w:cs="Roboto"/>
          <w:b/>
          <w:bCs/>
          <w:color w:val="0064A3"/>
          <w:sz w:val="24"/>
          <w:lang w:val="sk-SK"/>
        </w:rPr>
      </w:pPr>
    </w:p>
    <w:tbl>
      <w:tblPr>
        <w:tblW w:w="1205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0"/>
      </w:tblGrid>
      <w:tr w:rsidR="007E3644" w:rsidRPr="007E3644" w14:paraId="1882087A" w14:textId="77777777" w:rsidTr="00983D96">
        <w:trPr>
          <w:ins w:id="191" w:author="Tomáš Kamenský" w:date="2021-06-14T10:26:00Z"/>
        </w:trPr>
        <w:tc>
          <w:tcPr>
            <w:tcW w:w="12050" w:type="dxa"/>
            <w:shd w:val="clear" w:color="auto" w:fill="D9D9D9"/>
          </w:tcPr>
          <w:p w14:paraId="40D56164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192" w:author="Tomáš Kamenský" w:date="2021-06-14T10:26:00Z"/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</w:pPr>
            <w:ins w:id="193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64A3"/>
                  <w:sz w:val="60"/>
                  <w:szCs w:val="60"/>
                  <w:lang w:val="sk-SK"/>
                </w:rPr>
                <w:t xml:space="preserve">      </w:t>
              </w:r>
            </w:ins>
          </w:p>
          <w:p w14:paraId="55060AC6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194" w:author="Tomáš Kamenský" w:date="2021-06-14T10:26:00Z"/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</w:pPr>
            <w:ins w:id="195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64A3"/>
                  <w:sz w:val="60"/>
                  <w:szCs w:val="60"/>
                  <w:lang w:val="sk-SK"/>
                </w:rPr>
                <w:t xml:space="preserve">       ŽIADOSŤ O VYKONANIE</w:t>
              </w:r>
            </w:ins>
          </w:p>
          <w:p w14:paraId="63D838C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027"/>
              <w:rPr>
                <w:ins w:id="196" w:author="Tomáš Kamenský" w:date="2021-06-14T10:26:00Z"/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</w:pPr>
            <w:ins w:id="197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64A3"/>
                  <w:sz w:val="60"/>
                  <w:szCs w:val="60"/>
                  <w:lang w:val="sk-SK"/>
                </w:rPr>
                <w:t>KONTROLY/FINANČNEJ KONTROLY                    VEREJNÉHO OBSTARÁVANIA/ OBSTARÁVANIA</w:t>
              </w:r>
            </w:ins>
          </w:p>
          <w:p w14:paraId="790704E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027"/>
              <w:rPr>
                <w:ins w:id="198" w:author="Tomáš Kamenský" w:date="2021-06-14T10:26:00Z"/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</w:pPr>
          </w:p>
          <w:p w14:paraId="1D531CBC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027"/>
              <w:rPr>
                <w:ins w:id="199" w:author="Tomáš Kamenský" w:date="2021-06-14T10:26:00Z"/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</w:pPr>
          </w:p>
        </w:tc>
      </w:tr>
    </w:tbl>
    <w:p w14:paraId="4F8C024B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00" w:author="Tomáš Kamenský" w:date="2021-06-14T10:26:00Z"/>
          <w:rFonts w:ascii="Roboto" w:eastAsia="Calibri" w:hAnsi="Roboto"/>
          <w:sz w:val="24"/>
          <w:lang w:val="sk-SK"/>
        </w:rPr>
      </w:pPr>
      <w:ins w:id="201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60"/>
            <w:szCs w:val="60"/>
            <w:lang w:val="sk-SK"/>
          </w:rPr>
          <w:t xml:space="preserve"> </w:t>
        </w:r>
      </w:ins>
    </w:p>
    <w:p w14:paraId="4940C625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02" w:author="Tomáš Kamenský" w:date="2021-06-14T10:26:00Z"/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</w:pPr>
    </w:p>
    <w:p w14:paraId="54FE5D8B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03" w:author="Tomáš Kamenský" w:date="2021-06-14T10:26:00Z"/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</w:pPr>
      <w:ins w:id="204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42"/>
            <w:szCs w:val="42"/>
            <w:lang w:val="sk-SK"/>
          </w:rPr>
          <w:t>1. Odosielateľ</w:t>
        </w:r>
      </w:ins>
    </w:p>
    <w:p w14:paraId="3D57911C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05" w:author="Tomáš Kamenský" w:date="2021-06-14T10:26:00Z"/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308B8608" w14:textId="77777777" w:rsidTr="00983D96">
        <w:trPr>
          <w:trHeight w:val="385"/>
          <w:ins w:id="206" w:author="Tomáš Kamenský" w:date="2021-06-14T10:26:00Z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6366C36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07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86407C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08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209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Subjekt:</w:t>
              </w:r>
            </w:ins>
          </w:p>
        </w:tc>
      </w:tr>
      <w:tr w:rsidR="007E3644" w:rsidRPr="007E3644" w14:paraId="25E3C4EE" w14:textId="77777777" w:rsidTr="00983D96">
        <w:trPr>
          <w:trHeight w:val="385"/>
          <w:ins w:id="210" w:author="Tomáš Kamenský" w:date="2021-06-14T10:26:00Z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73A1BCD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11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1ED67F7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12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213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IČO:</w:t>
              </w:r>
            </w:ins>
          </w:p>
        </w:tc>
      </w:tr>
      <w:tr w:rsidR="007E3644" w:rsidRPr="007E3644" w14:paraId="0DD40D9E" w14:textId="77777777" w:rsidTr="00983D96">
        <w:trPr>
          <w:trHeight w:val="385"/>
          <w:ins w:id="214" w:author="Tomáš Kamenský" w:date="2021-06-14T10:26:00Z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2E069EC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15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4F04FFB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16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217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DIČ:</w:t>
              </w:r>
            </w:ins>
          </w:p>
        </w:tc>
      </w:tr>
      <w:tr w:rsidR="007E3644" w:rsidRPr="007E3644" w14:paraId="4A0C0131" w14:textId="77777777" w:rsidTr="00983D96">
        <w:trPr>
          <w:trHeight w:val="385"/>
          <w:ins w:id="218" w:author="Tomáš Kamenský" w:date="2021-06-14T10:26:00Z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1B1B27F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19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BD8DFBB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20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221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Adresa:</w:t>
              </w:r>
            </w:ins>
          </w:p>
        </w:tc>
      </w:tr>
    </w:tbl>
    <w:p w14:paraId="4996A32B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22" w:author="Tomáš Kamenský" w:date="2021-06-14T10:26:00Z"/>
          <w:rFonts w:ascii="Roboto" w:eastAsia="Calibri" w:hAnsi="Roboto"/>
          <w:sz w:val="24"/>
          <w:lang w:val="sk-SK"/>
        </w:rPr>
      </w:pPr>
    </w:p>
    <w:p w14:paraId="32FE97D1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23" w:author="Tomáš Kamenský" w:date="2021-06-14T10:26:00Z"/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6C12F5AE" w14:textId="77777777" w:rsidR="007E3644" w:rsidRPr="007E3644" w:rsidRDefault="007E3644" w:rsidP="007E3644">
      <w:pPr>
        <w:widowControl w:val="0"/>
        <w:tabs>
          <w:tab w:val="left" w:pos="1000"/>
        </w:tabs>
        <w:autoSpaceDE w:val="0"/>
        <w:autoSpaceDN w:val="0"/>
        <w:adjustRightInd w:val="0"/>
        <w:rPr>
          <w:ins w:id="224" w:author="Tomáš Kamenský" w:date="2021-06-14T10:26:00Z"/>
          <w:rFonts w:ascii="Roboto" w:eastAsia="Calibri" w:hAnsi="Roboto"/>
          <w:sz w:val="24"/>
          <w:lang w:val="sk-SK"/>
        </w:rPr>
      </w:pPr>
      <w:ins w:id="225" w:author="Tomáš Kamenský" w:date="2021-06-14T10:26:00Z"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  <w:t xml:space="preserve">  </w:t>
        </w:r>
      </w:ins>
    </w:p>
    <w:p w14:paraId="2E67FC5D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26" w:author="Tomáš Kamenský" w:date="2021-06-14T10:26:00Z"/>
          <w:rFonts w:ascii="Roboto" w:eastAsia="Calibri" w:hAnsi="Roboto"/>
          <w:sz w:val="24"/>
          <w:lang w:val="sk-SK"/>
        </w:rPr>
      </w:pPr>
      <w:ins w:id="227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42"/>
            <w:szCs w:val="42"/>
            <w:lang w:val="sk-SK"/>
          </w:rPr>
          <w:t>2. Adresát</w:t>
        </w:r>
      </w:ins>
    </w:p>
    <w:p w14:paraId="664941D7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28" w:author="Tomáš Kamenský" w:date="2021-06-14T10:26:00Z"/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4CAE3232" w14:textId="77777777" w:rsidTr="00983D96">
        <w:trPr>
          <w:trHeight w:val="381"/>
          <w:ins w:id="229" w:author="Tomáš Kamenský" w:date="2021-06-14T10:26:00Z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236FCEF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30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1362B45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31" w:author="Tomáš Kamenský" w:date="2021-06-14T10:26:00Z"/>
                <w:rFonts w:ascii="Roboto" w:eastAsia="Calibri" w:hAnsi="Roboto"/>
                <w:b/>
                <w:bCs/>
                <w:sz w:val="24"/>
                <w:lang w:val="sk-SK"/>
              </w:rPr>
            </w:pPr>
            <w:ins w:id="232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Subjekt: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</w:ins>
          </w:p>
        </w:tc>
      </w:tr>
      <w:tr w:rsidR="007E3644" w:rsidRPr="007E3644" w14:paraId="4D483C18" w14:textId="77777777" w:rsidTr="00983D96">
        <w:trPr>
          <w:trHeight w:val="381"/>
          <w:ins w:id="233" w:author="Tomáš Kamenský" w:date="2021-06-14T10:26:00Z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1C87CE8" w14:textId="77777777" w:rsidR="007E3644" w:rsidRPr="007E3644" w:rsidRDefault="007E3644" w:rsidP="007E3644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ins w:id="234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136CBAD5" w14:textId="77777777" w:rsidR="007E3644" w:rsidRPr="007E3644" w:rsidRDefault="007E3644" w:rsidP="007E3644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ins w:id="235" w:author="Tomáš Kamenský" w:date="2021-06-14T10:26:00Z"/>
                <w:rFonts w:ascii="Roboto" w:eastAsia="Calibri" w:hAnsi="Roboto" w:cs="Roboto"/>
                <w:b/>
                <w:color w:val="000000"/>
                <w:sz w:val="14"/>
                <w:szCs w:val="14"/>
                <w:lang w:val="sk-SK"/>
              </w:rPr>
            </w:pPr>
            <w:ins w:id="236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Orgán:</w:t>
              </w:r>
            </w:ins>
          </w:p>
        </w:tc>
      </w:tr>
      <w:tr w:rsidR="007E3644" w:rsidRPr="007E3644" w14:paraId="35F9464B" w14:textId="77777777" w:rsidTr="00983D96">
        <w:trPr>
          <w:trHeight w:val="381"/>
          <w:ins w:id="237" w:author="Tomáš Kamenský" w:date="2021-06-14T10:26:00Z"/>
        </w:trPr>
        <w:tc>
          <w:tcPr>
            <w:tcW w:w="9637" w:type="dxa"/>
            <w:shd w:val="clear" w:color="auto" w:fill="auto"/>
          </w:tcPr>
          <w:p w14:paraId="67363FD4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38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73BA36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39" w:author="Tomáš Kamenský" w:date="2021-06-14T10:26:00Z"/>
                <w:rFonts w:ascii="Roboto" w:eastAsia="Calibri" w:hAnsi="Roboto" w:cs="Roboto"/>
                <w:b/>
                <w:color w:val="000000"/>
                <w:sz w:val="14"/>
                <w:szCs w:val="14"/>
                <w:lang w:val="sk-SK"/>
              </w:rPr>
            </w:pPr>
            <w:ins w:id="240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IČO:</w:t>
              </w:r>
            </w:ins>
          </w:p>
        </w:tc>
      </w:tr>
      <w:tr w:rsidR="007E3644" w:rsidRPr="007E3644" w14:paraId="638154CD" w14:textId="77777777" w:rsidTr="00983D96">
        <w:trPr>
          <w:trHeight w:val="381"/>
          <w:ins w:id="241" w:author="Tomáš Kamenský" w:date="2021-06-14T10:26:00Z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70A7FD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42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8D737B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43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244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DIČ:</w:t>
              </w:r>
            </w:ins>
          </w:p>
        </w:tc>
      </w:tr>
      <w:tr w:rsidR="007E3644" w:rsidRPr="007E3644" w14:paraId="4AD306FF" w14:textId="77777777" w:rsidTr="00983D96">
        <w:trPr>
          <w:trHeight w:val="381"/>
          <w:ins w:id="245" w:author="Tomáš Kamenský" w:date="2021-06-14T10:26:00Z"/>
        </w:trPr>
        <w:tc>
          <w:tcPr>
            <w:tcW w:w="9637" w:type="dxa"/>
            <w:shd w:val="clear" w:color="auto" w:fill="auto"/>
          </w:tcPr>
          <w:p w14:paraId="739F16D5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46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93BEBD4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47" w:author="Tomáš Kamenský" w:date="2021-06-14T10:26:00Z"/>
                <w:rFonts w:ascii="Roboto" w:eastAsia="Calibri" w:hAnsi="Roboto" w:cs="Roboto"/>
                <w:b/>
                <w:color w:val="000000"/>
                <w:sz w:val="14"/>
                <w:szCs w:val="14"/>
                <w:lang w:val="sk-SK"/>
              </w:rPr>
            </w:pPr>
            <w:ins w:id="248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Adresa:</w:t>
              </w:r>
            </w:ins>
          </w:p>
        </w:tc>
      </w:tr>
    </w:tbl>
    <w:p w14:paraId="1CC03C75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49" w:author="Tomáš Kamenský" w:date="2021-06-14T10:26:00Z"/>
          <w:rFonts w:ascii="Roboto" w:eastAsia="Calibri" w:hAnsi="Roboto"/>
          <w:sz w:val="24"/>
          <w:lang w:val="sk-SK"/>
        </w:rPr>
      </w:pPr>
    </w:p>
    <w:p w14:paraId="15DC037D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50" w:author="Tomáš Kamenský" w:date="2021-06-14T10:26:00Z"/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  <w:ins w:id="251" w:author="Tomáš Kamenský" w:date="2021-06-14T10:26:00Z"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 xml:space="preserve">  </w:t>
        </w:r>
      </w:ins>
    </w:p>
    <w:p w14:paraId="347E819E" w14:textId="77777777" w:rsidR="007E3644" w:rsidRPr="007E3644" w:rsidRDefault="007E3644" w:rsidP="007E3644">
      <w:pPr>
        <w:spacing w:before="240" w:after="240" w:line="360" w:lineRule="auto"/>
        <w:jc w:val="both"/>
        <w:rPr>
          <w:ins w:id="252" w:author="Tomáš Kamenský" w:date="2021-06-14T10:26:00Z"/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</w:pPr>
      <w:ins w:id="253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42"/>
            <w:szCs w:val="42"/>
            <w:lang w:val="sk-SK"/>
          </w:rPr>
          <w:t>3. Kontaktné osoby vo veci komunikácie</w:t>
        </w:r>
      </w:ins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775A5579" w14:textId="77777777" w:rsidTr="00983D96">
        <w:trPr>
          <w:trHeight w:val="364"/>
          <w:ins w:id="254" w:author="Tomáš Kamenský" w:date="2021-06-14T10:26:00Z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743F4E8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55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BB3AF56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56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257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Meno a priezvisko                                    Adresa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 xml:space="preserve">                                     E-mail                                              Telefonický kontakt</w:t>
              </w:r>
            </w:ins>
          </w:p>
        </w:tc>
      </w:tr>
      <w:tr w:rsidR="007E3644" w:rsidRPr="007E3644" w14:paraId="6555B6A3" w14:textId="77777777" w:rsidTr="00983D96">
        <w:trPr>
          <w:trHeight w:val="364"/>
          <w:ins w:id="258" w:author="Tomáš Kamenský" w:date="2021-06-14T10:26:00Z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F8DFDF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59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</w:tr>
    </w:tbl>
    <w:p w14:paraId="244C825A" w14:textId="77777777" w:rsidR="007E3644" w:rsidRPr="007E3644" w:rsidRDefault="007E3644" w:rsidP="007E3644">
      <w:pPr>
        <w:spacing w:before="240" w:after="240" w:line="360" w:lineRule="auto"/>
        <w:jc w:val="both"/>
        <w:rPr>
          <w:ins w:id="260" w:author="Tomáš Kamenský" w:date="2021-06-14T10:26:00Z"/>
          <w:rFonts w:ascii="Times New Roman" w:eastAsia="Calibri" w:hAnsi="Times New Roman"/>
          <w:sz w:val="22"/>
          <w:szCs w:val="22"/>
          <w:lang w:val="sk-SK"/>
        </w:rPr>
      </w:pPr>
      <w:ins w:id="261" w:author="Tomáš Kamenský" w:date="2021-06-14T10:26:00Z"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</w:ins>
    </w:p>
    <w:p w14:paraId="26318931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62" w:author="Tomáš Kamenský" w:date="2021-06-14T10:26:00Z"/>
          <w:rFonts w:ascii="Roboto" w:eastAsia="Calibri" w:hAnsi="Roboto"/>
          <w:sz w:val="24"/>
          <w:lang w:val="sk-SK"/>
        </w:rPr>
      </w:pPr>
      <w:ins w:id="263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42"/>
            <w:szCs w:val="42"/>
            <w:lang w:val="sk-SK"/>
          </w:rPr>
          <w:t>4. Štatutárni zástupcovia vo veci podpisovania</w:t>
        </w:r>
      </w:ins>
    </w:p>
    <w:p w14:paraId="5568F61D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64" w:author="Tomáš Kamenský" w:date="2021-06-14T10:26:00Z"/>
          <w:rFonts w:ascii="Roboto" w:eastAsia="Calibri" w:hAnsi="Roboto"/>
          <w:sz w:val="24"/>
          <w:lang w:val="sk-SK"/>
        </w:rPr>
      </w:pPr>
    </w:p>
    <w:p w14:paraId="36B6A428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65" w:author="Tomáš Kamenský" w:date="2021-06-14T10:26:00Z"/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17C46268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266" w:author="Tomáš Kamenský" w:date="2021-06-14T10:26:00Z"/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6E5BC301" w14:textId="77777777" w:rsidTr="00983D96">
        <w:trPr>
          <w:ins w:id="267" w:author="Tomáš Kamenský" w:date="2021-06-14T10:26:00Z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63FFFB62" w14:textId="77777777" w:rsidR="007E3644" w:rsidRPr="007E3644" w:rsidRDefault="007E3644" w:rsidP="007E3644">
            <w:pPr>
              <w:spacing w:before="120" w:after="120" w:line="276" w:lineRule="auto"/>
              <w:rPr>
                <w:ins w:id="268" w:author="Tomáš Kamenský" w:date="2021-06-14T10:26:00Z"/>
                <w:rFonts w:ascii="Roboto" w:eastAsia="Calibri" w:hAnsi="Roboto" w:cs="Roboto"/>
                <w:b/>
                <w:bCs/>
                <w:color w:val="0064A3"/>
                <w:sz w:val="14"/>
                <w:szCs w:val="14"/>
                <w:lang w:val="sk-SK"/>
              </w:rPr>
            </w:pPr>
            <w:ins w:id="269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Meno a priezvisko</w:t>
              </w:r>
            </w:ins>
          </w:p>
        </w:tc>
      </w:tr>
      <w:tr w:rsidR="007E3644" w:rsidRPr="007E3644" w14:paraId="411B1D41" w14:textId="77777777" w:rsidTr="00983D96">
        <w:trPr>
          <w:trHeight w:val="227"/>
          <w:ins w:id="270" w:author="Tomáš Kamenský" w:date="2021-06-14T10:26:00Z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154E67D" w14:textId="77777777" w:rsidR="007E3644" w:rsidRPr="007E3644" w:rsidRDefault="007E3644" w:rsidP="007E3644">
            <w:pPr>
              <w:spacing w:before="120" w:after="120" w:line="276" w:lineRule="auto"/>
              <w:rPr>
                <w:ins w:id="271" w:author="Tomáš Kamenský" w:date="2021-06-14T10:26:00Z"/>
                <w:rFonts w:ascii="Roboto" w:eastAsia="Calibri" w:hAnsi="Roboto" w:cs="Roboto"/>
                <w:b/>
                <w:bCs/>
                <w:color w:val="0064A3"/>
                <w:sz w:val="14"/>
                <w:szCs w:val="14"/>
                <w:lang w:val="sk-SK"/>
              </w:rPr>
            </w:pPr>
          </w:p>
        </w:tc>
      </w:tr>
    </w:tbl>
    <w:p w14:paraId="483E2A45" w14:textId="77777777" w:rsidR="007E3644" w:rsidRPr="007E3644" w:rsidRDefault="007E3644" w:rsidP="007E3644">
      <w:pPr>
        <w:spacing w:before="120" w:after="120" w:line="276" w:lineRule="auto"/>
        <w:rPr>
          <w:ins w:id="272" w:author="Tomáš Kamenský" w:date="2021-06-14T10:26:00Z"/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</w:pPr>
    </w:p>
    <w:p w14:paraId="13E862E0" w14:textId="77777777" w:rsidR="007E3644" w:rsidRPr="007E3644" w:rsidRDefault="007E3644" w:rsidP="007E3644">
      <w:pPr>
        <w:spacing w:before="120" w:after="120" w:line="276" w:lineRule="auto"/>
        <w:rPr>
          <w:ins w:id="273" w:author="Tomáš Kamenský" w:date="2021-06-14T10:26:00Z"/>
          <w:rFonts w:ascii="Times New Roman" w:eastAsia="Calibri" w:hAnsi="Times New Roman"/>
          <w:sz w:val="22"/>
          <w:szCs w:val="22"/>
          <w:lang w:val="sk-SK"/>
        </w:rPr>
      </w:pPr>
      <w:ins w:id="274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42"/>
            <w:szCs w:val="42"/>
            <w:lang w:val="sk-SK"/>
          </w:rPr>
          <w:t>5. Základné údaje</w:t>
        </w:r>
      </w:ins>
    </w:p>
    <w:tbl>
      <w:tblPr>
        <w:tblW w:w="0" w:type="auto"/>
        <w:tblInd w:w="-34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489"/>
        <w:gridCol w:w="4615"/>
      </w:tblGrid>
      <w:tr w:rsidR="007E3644" w:rsidRPr="007E3644" w14:paraId="26E9AEBE" w14:textId="77777777" w:rsidTr="00983D96">
        <w:trPr>
          <w:trHeight w:val="425"/>
          <w:ins w:id="275" w:author="Tomáš Kamenský" w:date="2021-06-14T10:26:00Z"/>
        </w:trPr>
        <w:tc>
          <w:tcPr>
            <w:tcW w:w="9782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14:paraId="5525DBA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76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867886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77" w:author="Tomáš Kamenský" w:date="2021-06-14T10:26:00Z"/>
                <w:rFonts w:ascii="Roboto" w:eastAsia="Calibri" w:hAnsi="Roboto"/>
                <w:b/>
                <w:bCs/>
                <w:i/>
                <w:iCs/>
                <w:sz w:val="24"/>
                <w:lang w:val="sk-SK"/>
              </w:rPr>
            </w:pPr>
            <w:ins w:id="278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Identifikácia evidencie: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 xml:space="preserve">Verejné obstarávanie a zmluva </w:t>
              </w:r>
              <w:r w:rsidRPr="007E3644">
                <w:rPr>
                  <w:rFonts w:ascii="Roboto" w:eastAsia="Calibri" w:hAnsi="Roboto" w:cs="Roboto"/>
                  <w:b/>
                  <w:bCs/>
                  <w:i/>
                  <w:iCs/>
                  <w:color w:val="000000"/>
                  <w:sz w:val="14"/>
                  <w:szCs w:val="14"/>
                  <w:lang w:val="sk-SK"/>
                </w:rPr>
                <w:t>(tu ostane vždy verejné obstarávanie, keďže ide o identifikáciu evidencie komunikácie)</w:t>
              </w:r>
            </w:ins>
          </w:p>
        </w:tc>
      </w:tr>
      <w:tr w:rsidR="007E3644" w:rsidRPr="007E3644" w14:paraId="2A121FDA" w14:textId="77777777" w:rsidTr="00983D96">
        <w:trPr>
          <w:trHeight w:val="365"/>
          <w:ins w:id="279" w:author="Tomáš Kamenský" w:date="2021-06-14T10:26:00Z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DE16D23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80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C24C7C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81" w:author="Tomáš Kamenský" w:date="2021-06-14T10:26:00Z"/>
                <w:rFonts w:ascii="Roboto" w:eastAsia="Calibri" w:hAnsi="Roboto" w:cs="Roboto"/>
                <w:bCs/>
                <w:color w:val="000000"/>
                <w:sz w:val="14"/>
                <w:szCs w:val="14"/>
                <w:lang w:val="sk-SK"/>
              </w:rPr>
            </w:pPr>
            <w:ins w:id="282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Vec: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Žiadosť o vykonanie kontroly verejného obstarávania/obstarávania</w:t>
              </w:r>
            </w:ins>
          </w:p>
        </w:tc>
      </w:tr>
      <w:tr w:rsidR="007E3644" w:rsidRPr="007E3644" w14:paraId="2559AC1D" w14:textId="77777777" w:rsidTr="00983D96">
        <w:trPr>
          <w:ins w:id="283" w:author="Tomáš Kamenský" w:date="2021-06-14T10:26:00Z"/>
        </w:trPr>
        <w:tc>
          <w:tcPr>
            <w:tcW w:w="9782" w:type="dxa"/>
            <w:gridSpan w:val="2"/>
            <w:shd w:val="clear" w:color="auto" w:fill="auto"/>
          </w:tcPr>
          <w:p w14:paraId="145CA4F9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84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41318F7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285" w:author="Tomáš Kamenský" w:date="2021-06-14T10:26:00Z"/>
                <w:rFonts w:ascii="Roboto" w:eastAsia="Calibri" w:hAnsi="Roboto" w:cs="Roboto"/>
                <w:bCs/>
                <w:color w:val="000000"/>
                <w:sz w:val="14"/>
                <w:szCs w:val="14"/>
                <w:lang w:val="sk-SK"/>
              </w:rPr>
            </w:pPr>
            <w:ins w:id="286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Predmet: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(z číselníka druhov kontrol VO)</w:t>
              </w:r>
            </w:ins>
          </w:p>
        </w:tc>
      </w:tr>
      <w:tr w:rsidR="007E3644" w:rsidRPr="007E3644" w14:paraId="3E537133" w14:textId="77777777" w:rsidTr="00983D96">
        <w:trPr>
          <w:ins w:id="287" w:author="Tomáš Kamenský" w:date="2021-06-14T10:26:00Z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C2C8CE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88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5425845B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89" w:author="Tomáš Kamenský" w:date="2021-06-14T10:26:00Z"/>
                <w:rFonts w:ascii="Roboto" w:eastAsia="Calibri" w:hAnsi="Roboto"/>
                <w:b/>
                <w:bCs/>
                <w:sz w:val="24"/>
                <w:lang w:val="sk-SK"/>
              </w:rPr>
            </w:pPr>
            <w:ins w:id="290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Text:</w:t>
              </w:r>
            </w:ins>
          </w:p>
        </w:tc>
      </w:tr>
      <w:tr w:rsidR="007E3644" w:rsidRPr="007E3644" w14:paraId="1B716D90" w14:textId="77777777" w:rsidTr="00983D96">
        <w:trPr>
          <w:ins w:id="291" w:author="Tomáš Kamenský" w:date="2021-06-14T10:26:00Z"/>
        </w:trPr>
        <w:tc>
          <w:tcPr>
            <w:tcW w:w="4818" w:type="dxa"/>
            <w:tcBorders>
              <w:right w:val="single" w:sz="4" w:space="0" w:color="A5A5A5"/>
            </w:tcBorders>
            <w:shd w:val="clear" w:color="auto" w:fill="auto"/>
          </w:tcPr>
          <w:p w14:paraId="222A78B6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92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293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Názov prijímateľa: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(prijímateľ projektu, ak projekt nie je</w:t>
              </w:r>
            </w:ins>
          </w:p>
          <w:p w14:paraId="5265A706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94" w:author="Tomáš Kamenský" w:date="2021-06-14T10:26:00Z"/>
                <w:rFonts w:ascii="Roboto" w:eastAsia="Calibri" w:hAnsi="Roboto"/>
                <w:b/>
                <w:bCs/>
                <w:sz w:val="24"/>
                <w:lang w:val="sk-SK"/>
              </w:rPr>
            </w:pPr>
            <w:ins w:id="295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 xml:space="preserve">                                     zadaný, uvedie sa žiadateľ zo </w:t>
              </w:r>
              <w:proofErr w:type="spellStart"/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ŽoNFP</w:t>
              </w:r>
              <w:proofErr w:type="spellEnd"/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)</w:t>
              </w:r>
            </w:ins>
          </w:p>
        </w:tc>
        <w:tc>
          <w:tcPr>
            <w:tcW w:w="4964" w:type="dxa"/>
            <w:tcBorders>
              <w:top w:val="nil"/>
              <w:left w:val="single" w:sz="4" w:space="0" w:color="A5A5A5"/>
              <w:bottom w:val="nil"/>
            </w:tcBorders>
            <w:shd w:val="clear" w:color="auto" w:fill="auto"/>
          </w:tcPr>
          <w:p w14:paraId="20C560E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96" w:author="Tomáš Kamenský" w:date="2021-06-14T10:26:00Z"/>
                <w:rFonts w:ascii="Roboto" w:eastAsia="Calibri" w:hAnsi="Roboto"/>
                <w:sz w:val="24"/>
                <w:lang w:val="sk-SK"/>
              </w:rPr>
            </w:pPr>
            <w:ins w:id="297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Adresa prijímateľa: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  <w:r w:rsidRPr="007E3644">
                <w:rPr>
                  <w:rFonts w:ascii="Roboto" w:eastAsia="Calibri" w:hAnsi="Roboto" w:cs="Roboto"/>
                  <w:color w:val="000000"/>
                  <w:sz w:val="14"/>
                  <w:szCs w:val="14"/>
                  <w:lang w:val="sk-SK"/>
                </w:rPr>
                <w:t xml:space="preserve">(prijímateľ projektu, ak projekt nie je                            zadaný, uvedie sa žiadateľ zo </w:t>
              </w:r>
              <w:proofErr w:type="spellStart"/>
              <w:r w:rsidRPr="007E3644">
                <w:rPr>
                  <w:rFonts w:ascii="Roboto" w:eastAsia="Calibri" w:hAnsi="Roboto" w:cs="Roboto"/>
                  <w:color w:val="000000"/>
                  <w:sz w:val="14"/>
                  <w:szCs w:val="14"/>
                  <w:lang w:val="sk-SK"/>
                </w:rPr>
                <w:t>ŽoNFP</w:t>
              </w:r>
              <w:proofErr w:type="spellEnd"/>
              <w:r w:rsidRPr="007E3644">
                <w:rPr>
                  <w:rFonts w:ascii="Roboto" w:eastAsia="Calibri" w:hAnsi="Roboto" w:cs="Roboto"/>
                  <w:color w:val="000000"/>
                  <w:sz w:val="14"/>
                  <w:szCs w:val="14"/>
                  <w:lang w:val="sk-SK"/>
                </w:rPr>
                <w:t>)</w:t>
              </w:r>
            </w:ins>
          </w:p>
          <w:p w14:paraId="4F2361F2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298" w:author="Tomáš Kamenský" w:date="2021-06-14T10:26:00Z"/>
                <w:rFonts w:ascii="Roboto" w:eastAsia="Calibri" w:hAnsi="Roboto"/>
                <w:sz w:val="24"/>
                <w:lang w:val="sk-SK"/>
              </w:rPr>
            </w:pPr>
          </w:p>
        </w:tc>
      </w:tr>
      <w:tr w:rsidR="007E3644" w:rsidRPr="007E3644" w14:paraId="03306C45" w14:textId="77777777" w:rsidTr="00983D96">
        <w:trPr>
          <w:trHeight w:val="343"/>
          <w:ins w:id="299" w:author="Tomáš Kamenský" w:date="2021-06-14T10:26:00Z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984EF52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300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BDE1DF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301" w:author="Tomáš Kamenský" w:date="2021-06-14T10:26:00Z"/>
                <w:rFonts w:ascii="Roboto" w:eastAsia="Calibri" w:hAnsi="Roboto"/>
                <w:b/>
                <w:bCs/>
                <w:sz w:val="24"/>
                <w:lang w:val="sk-SK"/>
              </w:rPr>
            </w:pPr>
            <w:ins w:id="302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Operačný program: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(kód a názov)</w:t>
              </w:r>
            </w:ins>
          </w:p>
        </w:tc>
      </w:tr>
      <w:tr w:rsidR="007E3644" w:rsidRPr="007E3644" w14:paraId="133F32DE" w14:textId="77777777" w:rsidTr="00983D96">
        <w:trPr>
          <w:ins w:id="303" w:author="Tomáš Kamenský" w:date="2021-06-14T10:26:00Z"/>
        </w:trPr>
        <w:tc>
          <w:tcPr>
            <w:tcW w:w="9782" w:type="dxa"/>
            <w:gridSpan w:val="2"/>
            <w:shd w:val="clear" w:color="auto" w:fill="auto"/>
          </w:tcPr>
          <w:p w14:paraId="73B636E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304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0644F33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305" w:author="Tomáš Kamenský" w:date="2021-06-14T10:26:00Z"/>
                <w:rFonts w:ascii="Roboto" w:eastAsia="Calibri" w:hAnsi="Roboto"/>
                <w:bCs/>
                <w:sz w:val="24"/>
                <w:lang w:val="sk-SK"/>
              </w:rPr>
            </w:pPr>
            <w:ins w:id="306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Žiadosť o NFP: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(kód a názov, ak nie je zadaná, ostane prázdne)</w:t>
              </w:r>
            </w:ins>
          </w:p>
        </w:tc>
      </w:tr>
      <w:tr w:rsidR="007E3644" w:rsidRPr="007E3644" w14:paraId="6F6AE690" w14:textId="77777777" w:rsidTr="00983D96">
        <w:trPr>
          <w:ins w:id="307" w:author="Tomáš Kamenský" w:date="2021-06-14T10:26:00Z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A8F323B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308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6286FB7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ins w:id="309" w:author="Tomáš Kamenský" w:date="2021-06-14T10:26:00Z"/>
                <w:rFonts w:ascii="Roboto" w:eastAsia="Calibri" w:hAnsi="Roboto"/>
                <w:bCs/>
                <w:sz w:val="24"/>
                <w:lang w:val="sk-SK"/>
              </w:rPr>
            </w:pPr>
            <w:ins w:id="310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Projekt: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(kód a názov, ak nie je zadaný, ostane prázdne)</w:t>
              </w:r>
            </w:ins>
          </w:p>
        </w:tc>
      </w:tr>
    </w:tbl>
    <w:p w14:paraId="731C21B0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11" w:author="Tomáš Kamenský" w:date="2021-06-14T10:26:00Z"/>
          <w:rFonts w:ascii="Roboto" w:eastAsia="Calibri" w:hAnsi="Roboto"/>
          <w:sz w:val="24"/>
          <w:lang w:val="sk-SK"/>
        </w:rPr>
      </w:pPr>
    </w:p>
    <w:p w14:paraId="1945550D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12" w:author="Tomáš Kamenský" w:date="2021-06-14T10:26:00Z"/>
          <w:rFonts w:ascii="Roboto" w:eastAsia="Calibri" w:hAnsi="Roboto"/>
          <w:sz w:val="24"/>
          <w:lang w:val="sk-SK"/>
        </w:rPr>
      </w:pPr>
    </w:p>
    <w:p w14:paraId="13DC8DCC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13" w:author="Tomáš Kamenský" w:date="2021-06-14T10:26:00Z"/>
          <w:rFonts w:ascii="Roboto" w:eastAsia="Calibri" w:hAnsi="Roboto"/>
          <w:sz w:val="24"/>
          <w:lang w:val="sk-SK"/>
        </w:rPr>
      </w:pPr>
      <w:ins w:id="314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42"/>
            <w:szCs w:val="42"/>
            <w:lang w:val="sk-SK"/>
          </w:rPr>
          <w:t>6. Verejné obstarávanie/obstarávanie a zmluva</w:t>
        </w:r>
      </w:ins>
    </w:p>
    <w:p w14:paraId="0F3875D2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15" w:author="Tomáš Kamenský" w:date="2021-06-14T10:26:00Z"/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523"/>
        <w:gridCol w:w="4547"/>
      </w:tblGrid>
      <w:tr w:rsidR="007E3644" w:rsidRPr="007E3644" w14:paraId="08E9DCDE" w14:textId="77777777" w:rsidTr="00983D96">
        <w:trPr>
          <w:ins w:id="316" w:author="Tomáš Kamenský" w:date="2021-06-14T10:26:00Z"/>
        </w:trPr>
        <w:tc>
          <w:tcPr>
            <w:tcW w:w="4889" w:type="dxa"/>
            <w:tcBorders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040CC14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17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860497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18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319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Kód: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</w:ins>
          </w:p>
          <w:p w14:paraId="20EE3CCF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20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6E9F930F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21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AD999B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22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323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Názov zákazky:</w:t>
              </w:r>
            </w:ins>
          </w:p>
        </w:tc>
      </w:tr>
      <w:tr w:rsidR="007E3644" w:rsidRPr="007E3644" w14:paraId="18427570" w14:textId="77777777" w:rsidTr="00983D96">
        <w:trPr>
          <w:ins w:id="324" w:author="Tomáš Kamenský" w:date="2021-06-14T10:26:00Z"/>
        </w:trPr>
        <w:tc>
          <w:tcPr>
            <w:tcW w:w="977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ECAE1BB" w14:textId="77777777" w:rsidR="007E3644" w:rsidRPr="007E3644" w:rsidRDefault="007E3644" w:rsidP="007E3644">
            <w:pPr>
              <w:spacing w:before="120" w:after="120" w:line="276" w:lineRule="auto"/>
              <w:rPr>
                <w:ins w:id="325" w:author="Tomáš Kamenský" w:date="2021-06-14T10:26:00Z"/>
                <w:rFonts w:ascii="Times New Roman" w:eastAsia="Calibri" w:hAnsi="Times New Roman"/>
                <w:b/>
                <w:bCs/>
                <w:sz w:val="22"/>
                <w:szCs w:val="22"/>
                <w:lang w:val="sk-SK"/>
              </w:rPr>
            </w:pPr>
            <w:ins w:id="326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Kód zmluvy: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(kód zmluvy VO priradenej k žiadosti, ak viac, zobrazia sa pod sebou)</w:t>
              </w:r>
            </w:ins>
          </w:p>
        </w:tc>
      </w:tr>
      <w:tr w:rsidR="007E3644" w:rsidRPr="007E3644" w14:paraId="7B05267D" w14:textId="77777777" w:rsidTr="00983D96">
        <w:trPr>
          <w:ins w:id="327" w:author="Tomáš Kamenský" w:date="2021-06-14T10:26:00Z"/>
        </w:trPr>
        <w:tc>
          <w:tcPr>
            <w:tcW w:w="4889" w:type="dxa"/>
            <w:tcBorders>
              <w:right w:val="single" w:sz="4" w:space="0" w:color="A5A5A5"/>
            </w:tcBorders>
            <w:shd w:val="clear" w:color="auto" w:fill="auto"/>
          </w:tcPr>
          <w:p w14:paraId="48A00D7F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28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F32A9B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29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330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Metóda podľa finančného limitu:</w:t>
              </w:r>
            </w:ins>
          </w:p>
          <w:p w14:paraId="15A68105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31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  <w:tc>
          <w:tcPr>
            <w:tcW w:w="4890" w:type="dxa"/>
            <w:tcBorders>
              <w:top w:val="nil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2FB049A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32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19054A6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33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334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Druh zákazky:</w:t>
              </w:r>
            </w:ins>
          </w:p>
        </w:tc>
      </w:tr>
      <w:tr w:rsidR="007E3644" w:rsidRPr="007E3644" w14:paraId="6F3A8968" w14:textId="77777777" w:rsidTr="00983D96">
        <w:trPr>
          <w:ins w:id="335" w:author="Tomáš Kamenský" w:date="2021-06-14T10:26:00Z"/>
        </w:trPr>
        <w:tc>
          <w:tcPr>
            <w:tcW w:w="4889" w:type="dxa"/>
            <w:tcBorders>
              <w:top w:val="single" w:sz="4" w:space="0" w:color="7F7F7F"/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0FA28306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36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68892929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37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338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 xml:space="preserve">Hlavný predmet zákazky (hlavný </w:t>
              </w:r>
            </w:ins>
          </w:p>
          <w:p w14:paraId="70FCFBA2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39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340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slovník):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</w:r>
            </w:ins>
          </w:p>
          <w:p w14:paraId="344E6BB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41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3F871AA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42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D175ED3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43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344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 xml:space="preserve">Predpokladaná hodnota zákazky v </w:t>
              </w:r>
            </w:ins>
          </w:p>
          <w:p w14:paraId="449DA7C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45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346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EUR bez DPH:</w:t>
              </w:r>
            </w:ins>
          </w:p>
        </w:tc>
      </w:tr>
    </w:tbl>
    <w:p w14:paraId="33B64E3F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47" w:author="Tomáš Kamenský" w:date="2021-06-14T10:26:00Z"/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73E49D47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48" w:author="Tomáš Kamenský" w:date="2021-06-14T10:26:00Z"/>
          <w:rFonts w:ascii="Roboto" w:eastAsia="Calibri" w:hAnsi="Roboto"/>
          <w:sz w:val="24"/>
          <w:lang w:val="sk-SK"/>
        </w:rPr>
      </w:pPr>
      <w:ins w:id="349" w:author="Tomáš Kamenský" w:date="2021-06-14T10:26:00Z"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</w:ins>
    </w:p>
    <w:p w14:paraId="24729731" w14:textId="77777777" w:rsidR="007E3644" w:rsidRPr="007E3644" w:rsidRDefault="007E3644" w:rsidP="007E3644">
      <w:pPr>
        <w:spacing w:before="120" w:after="120" w:line="276" w:lineRule="auto"/>
        <w:rPr>
          <w:ins w:id="350" w:author="Tomáš Kamenský" w:date="2021-06-14T10:26:00Z"/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5B1F09F1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51" w:author="Tomáš Kamenský" w:date="2021-06-14T10:26:00Z"/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50CD45E8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52" w:author="Tomáš Kamenský" w:date="2021-06-14T10:26:00Z"/>
          <w:rFonts w:ascii="Roboto" w:eastAsia="Calibri" w:hAnsi="Roboto"/>
          <w:sz w:val="24"/>
          <w:lang w:val="sk-SK"/>
        </w:rPr>
      </w:pPr>
      <w:ins w:id="353" w:author="Tomáš Kamenský" w:date="2021-06-14T10:26:00Z"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  <w:r w:rsidRPr="007E3644">
          <w:rPr>
            <w:rFonts w:ascii="Roboto" w:eastAsia="Calibri" w:hAnsi="Roboto" w:cs="Roboto"/>
            <w:b/>
            <w:bCs/>
            <w:color w:val="000000"/>
            <w:sz w:val="14"/>
            <w:szCs w:val="14"/>
            <w:lang w:val="sk-SK"/>
          </w:rPr>
          <w:tab/>
        </w:r>
      </w:ins>
    </w:p>
    <w:p w14:paraId="6DFFA993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54" w:author="Tomáš Kamenský" w:date="2021-06-14T10:26:00Z"/>
          <w:rFonts w:ascii="Roboto" w:eastAsia="Calibri" w:hAnsi="Roboto"/>
          <w:sz w:val="24"/>
          <w:lang w:val="sk-SK"/>
        </w:rPr>
      </w:pPr>
    </w:p>
    <w:p w14:paraId="04195382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55" w:author="Tomáš Kamenský" w:date="2021-06-14T10:26:00Z"/>
          <w:rFonts w:ascii="Roboto" w:eastAsia="Calibri" w:hAnsi="Roboto"/>
          <w:sz w:val="24"/>
          <w:lang w:val="sk-SK"/>
        </w:rPr>
      </w:pPr>
      <w:ins w:id="356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42"/>
            <w:szCs w:val="42"/>
            <w:lang w:val="sk-SK"/>
          </w:rPr>
          <w:t>7. Prílohy verejného obstarávania/obstarávania</w:t>
        </w:r>
      </w:ins>
    </w:p>
    <w:p w14:paraId="5AA5534E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57" w:author="Tomáš Kamenský" w:date="2021-06-14T10:26:00Z"/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432FC6D8" w14:textId="77777777" w:rsidTr="00983D96">
        <w:trPr>
          <w:ins w:id="358" w:author="Tomáš Kamenský" w:date="2021-06-14T10:26:00Z"/>
        </w:trPr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1379B034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59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E697EB3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60" w:author="Tomáš Kamenský" w:date="2021-06-14T10:26:00Z"/>
                <w:rFonts w:ascii="Roboto" w:eastAsia="Calibri" w:hAnsi="Roboto"/>
                <w:b/>
                <w:bCs/>
                <w:sz w:val="24"/>
                <w:lang w:val="sk-SK"/>
              </w:rPr>
            </w:pPr>
            <w:ins w:id="361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P. č.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Názov prílohy</w:t>
              </w:r>
            </w:ins>
          </w:p>
          <w:p w14:paraId="702E81A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62" w:author="Tomáš Kamenský" w:date="2021-06-14T10:26:00Z"/>
                <w:rFonts w:ascii="Roboto" w:eastAsia="Calibri" w:hAnsi="Roboto"/>
                <w:b/>
                <w:bCs/>
                <w:sz w:val="14"/>
                <w:szCs w:val="14"/>
                <w:lang w:val="sk-SK"/>
              </w:rPr>
            </w:pPr>
          </w:p>
        </w:tc>
      </w:tr>
      <w:tr w:rsidR="007E3644" w:rsidRPr="007E3644" w14:paraId="7F99215F" w14:textId="77777777" w:rsidTr="00983D96">
        <w:trPr>
          <w:ins w:id="363" w:author="Tomáš Kamenský" w:date="2021-06-14T10:26:00Z"/>
        </w:trPr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AEC1FB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64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6F8981C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65" w:author="Tomáš Kamenský" w:date="2021-06-14T10:26:00Z"/>
                <w:rFonts w:ascii="Roboto" w:eastAsia="Calibri" w:hAnsi="Roboto"/>
                <w:b/>
                <w:bCs/>
                <w:sz w:val="24"/>
                <w:lang w:val="sk-SK"/>
              </w:rPr>
            </w:pPr>
            <w:ins w:id="366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 xml:space="preserve">1  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(report verejného obstarávania/obstarávania + prílohy priložené k VO)</w:t>
              </w:r>
            </w:ins>
          </w:p>
          <w:p w14:paraId="09438D8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67" w:author="Tomáš Kamenský" w:date="2021-06-14T10:26:00Z"/>
                <w:rFonts w:ascii="Roboto" w:eastAsia="Calibri" w:hAnsi="Roboto"/>
                <w:b/>
                <w:bCs/>
                <w:sz w:val="14"/>
                <w:szCs w:val="14"/>
                <w:lang w:val="sk-SK"/>
              </w:rPr>
            </w:pPr>
          </w:p>
        </w:tc>
      </w:tr>
    </w:tbl>
    <w:p w14:paraId="30A23598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68" w:author="Tomáš Kamenský" w:date="2021-06-14T10:26:00Z"/>
          <w:rFonts w:ascii="Times New Roman" w:eastAsia="Calibri" w:hAnsi="Times New Roman"/>
          <w:sz w:val="22"/>
          <w:szCs w:val="22"/>
          <w:lang w:val="sk-SK"/>
        </w:rPr>
      </w:pPr>
    </w:p>
    <w:p w14:paraId="59EEDA44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69" w:author="Tomáš Kamenský" w:date="2021-06-14T10:26:00Z"/>
          <w:rFonts w:ascii="Roboto" w:eastAsia="Calibri" w:hAnsi="Roboto" w:cs="Roboto"/>
          <w:b/>
          <w:bCs/>
          <w:color w:val="0064A3"/>
          <w:sz w:val="28"/>
          <w:szCs w:val="28"/>
          <w:lang w:val="sk-SK"/>
        </w:rPr>
      </w:pPr>
    </w:p>
    <w:p w14:paraId="3B383892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70" w:author="Tomáš Kamenský" w:date="2021-06-14T10:26:00Z"/>
          <w:rFonts w:ascii="Roboto" w:eastAsia="Calibri" w:hAnsi="Roboto" w:cs="Roboto"/>
          <w:b/>
          <w:bCs/>
          <w:i/>
          <w:iCs/>
          <w:color w:val="0064A3"/>
          <w:sz w:val="28"/>
          <w:szCs w:val="28"/>
          <w:lang w:val="sk-SK"/>
        </w:rPr>
      </w:pPr>
      <w:ins w:id="371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28"/>
            <w:szCs w:val="28"/>
            <w:lang w:val="sk-SK"/>
          </w:rPr>
          <w:t xml:space="preserve">Prílohy zmluvy </w:t>
        </w:r>
        <w:r w:rsidRPr="007E3644">
          <w:rPr>
            <w:rFonts w:ascii="Roboto" w:eastAsia="Calibri" w:hAnsi="Roboto" w:cs="Roboto"/>
            <w:b/>
            <w:bCs/>
            <w:i/>
            <w:iCs/>
            <w:color w:val="0064A3"/>
            <w:sz w:val="28"/>
            <w:szCs w:val="28"/>
            <w:lang w:val="sk-SK"/>
          </w:rPr>
          <w:t>(+kód zmluvy)</w:t>
        </w:r>
      </w:ins>
    </w:p>
    <w:p w14:paraId="76DF1905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72" w:author="Tomáš Kamenský" w:date="2021-06-14T10:26:00Z"/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192D12A0" w14:textId="77777777" w:rsidTr="00983D96">
        <w:trPr>
          <w:trHeight w:val="391"/>
          <w:ins w:id="373" w:author="Tomáš Kamenský" w:date="2021-06-14T10:26:00Z"/>
        </w:trPr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67CFC8C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74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9576792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75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ins w:id="376" w:author="Tomáš Kamenský" w:date="2021-06-14T10:26:00Z"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>P. č.</w:t>
              </w:r>
              <w:r w:rsidRPr="007E3644">
                <w:rPr>
                  <w:rFonts w:ascii="Roboto" w:eastAsia="Calibri" w:hAnsi="Roboto" w:cs="Roboto"/>
                  <w:b/>
                  <w:bCs/>
                  <w:color w:val="000000"/>
                  <w:sz w:val="14"/>
                  <w:szCs w:val="14"/>
                  <w:lang w:val="sk-SK"/>
                </w:rPr>
                <w:tab/>
                <w:t>Názov prílohy</w:t>
              </w:r>
            </w:ins>
          </w:p>
        </w:tc>
      </w:tr>
      <w:tr w:rsidR="007E3644" w:rsidRPr="007E3644" w14:paraId="626D19A2" w14:textId="77777777" w:rsidTr="00983D96">
        <w:trPr>
          <w:trHeight w:val="413"/>
          <w:ins w:id="377" w:author="Tomáš Kamenský" w:date="2021-06-14T10:26:00Z"/>
        </w:trPr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1303BA5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ins w:id="378" w:author="Tomáš Kamenský" w:date="2021-06-14T10:26:00Z"/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</w:tr>
    </w:tbl>
    <w:p w14:paraId="0E7D3CE3" w14:textId="77777777" w:rsidR="007E3644" w:rsidRPr="007E3644" w:rsidRDefault="007E3644" w:rsidP="007E3644">
      <w:pPr>
        <w:spacing w:before="120" w:after="120" w:line="276" w:lineRule="auto"/>
        <w:rPr>
          <w:ins w:id="379" w:author="Tomáš Kamenský" w:date="2021-06-14T10:26:00Z"/>
          <w:rFonts w:ascii="Times New Roman" w:eastAsia="Calibri" w:hAnsi="Times New Roman"/>
          <w:sz w:val="22"/>
          <w:szCs w:val="22"/>
          <w:lang w:val="sk-SK"/>
        </w:rPr>
      </w:pPr>
    </w:p>
    <w:p w14:paraId="75958C8E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ins w:id="380" w:author="Tomáš Kamenský" w:date="2021-06-14T10:26:00Z"/>
          <w:rFonts w:ascii="Roboto" w:eastAsia="Calibri" w:hAnsi="Roboto"/>
          <w:sz w:val="24"/>
          <w:lang w:val="sk-SK"/>
        </w:rPr>
      </w:pPr>
      <w:ins w:id="381" w:author="Tomáš Kamenský" w:date="2021-06-14T10:26:00Z">
        <w:r w:rsidRPr="007E3644">
          <w:rPr>
            <w:rFonts w:ascii="Roboto" w:eastAsia="Calibri" w:hAnsi="Roboto" w:cs="Roboto"/>
            <w:b/>
            <w:bCs/>
            <w:color w:val="0064A3"/>
            <w:sz w:val="42"/>
            <w:szCs w:val="42"/>
            <w:lang w:val="sk-SK"/>
          </w:rPr>
          <w:t xml:space="preserve">8. Čestné vyhlásenie </w:t>
        </w:r>
        <w:r w:rsidRPr="007E3644">
          <w:rPr>
            <w:rFonts w:ascii="Roboto" w:eastAsia="Calibri" w:hAnsi="Roboto" w:cs="Roboto"/>
            <w:bCs/>
            <w:color w:val="0064A3"/>
            <w:sz w:val="42"/>
            <w:szCs w:val="42"/>
            <w:lang w:val="sk-SK"/>
          </w:rPr>
          <w:t>prijímateľa k úplnosti a súladu predkladanej dokumentácie s originálnou dokumentáciou z VO alebo obstarávania</w:t>
        </w:r>
      </w:ins>
    </w:p>
    <w:p w14:paraId="053E175B" w14:textId="77777777" w:rsidR="007E3644" w:rsidRPr="007E3644" w:rsidRDefault="007E3644" w:rsidP="007E3644">
      <w:pPr>
        <w:spacing w:before="120" w:after="200" w:line="288" w:lineRule="auto"/>
        <w:jc w:val="both"/>
        <w:rPr>
          <w:ins w:id="382" w:author="Tomáš Kamenský" w:date="2021-06-14T10:26:00Z"/>
          <w:rFonts w:ascii="Roboto" w:eastAsia="Calibri" w:hAnsi="Roboto" w:cs="Roboto"/>
          <w:color w:val="000000"/>
          <w:sz w:val="20"/>
          <w:szCs w:val="20"/>
          <w:lang w:val="sk-SK"/>
        </w:rPr>
      </w:pPr>
      <w:ins w:id="383" w:author="Tomáš Kamenský" w:date="2021-06-14T10:26:00Z">
        <w:r w:rsidRPr="007E3644">
          <w:rPr>
            <w:rFonts w:ascii="Roboto" w:eastAsia="Calibri" w:hAnsi="Roboto" w:cs="Roboto"/>
            <w:color w:val="000000"/>
            <w:sz w:val="20"/>
            <w:szCs w:val="20"/>
            <w:lang w:val="sk-SK"/>
          </w:rPr>
          <w:t xml:space="preserve">Vyhlasujem, že elektronická verzia dokumentácie k vyššie uvedenému </w:t>
        </w:r>
        <w:r w:rsidRPr="007E3644">
          <w:rPr>
            <w:rFonts w:ascii="Roboto" w:eastAsia="Calibri" w:hAnsi="Roboto" w:cs="Roboto"/>
            <w:b/>
            <w:color w:val="000000"/>
            <w:sz w:val="20"/>
            <w:szCs w:val="20"/>
            <w:lang w:val="sk-SK"/>
          </w:rPr>
          <w:t>verejnému obstarávaniu/obstarávaniu</w:t>
        </w:r>
        <w:r w:rsidRPr="007E3644">
          <w:rPr>
            <w:rFonts w:ascii="Roboto" w:eastAsia="Calibri" w:hAnsi="Roboto" w:cs="Roboto"/>
            <w:color w:val="000000"/>
            <w:sz w:val="20"/>
            <w:szCs w:val="20"/>
            <w:lang w:val="sk-SK"/>
          </w:rPr>
          <w:t xml:space="preserve">, predložená na </w:t>
        </w:r>
        <w:r w:rsidRPr="007E3644">
          <w:rPr>
            <w:rFonts w:ascii="Roboto" w:eastAsia="Calibri" w:hAnsi="Roboto" w:cs="Roboto"/>
            <w:b/>
            <w:color w:val="000000"/>
            <w:sz w:val="20"/>
            <w:szCs w:val="20"/>
            <w:lang w:val="sk-SK"/>
          </w:rPr>
          <w:t>kontrolu/finančnú kontrolu verejného obstarávania/obstarávania</w:t>
        </w:r>
        <w:r w:rsidRPr="007E3644">
          <w:rPr>
            <w:rFonts w:ascii="Roboto" w:eastAsia="Calibri" w:hAnsi="Roboto" w:cs="Roboto"/>
            <w:color w:val="000000"/>
            <w:sz w:val="20"/>
            <w:szCs w:val="20"/>
            <w:lang w:val="sk-SK"/>
          </w:rPr>
          <w:t xml:space="preserve"> poskytovateľovi je úplná, kompletná a je zhodná s originálom dokumentácie z </w:t>
        </w:r>
        <w:r w:rsidRPr="007E3644">
          <w:rPr>
            <w:rFonts w:ascii="Roboto" w:eastAsia="Calibri" w:hAnsi="Roboto" w:cs="Roboto"/>
            <w:b/>
            <w:color w:val="000000"/>
            <w:sz w:val="20"/>
            <w:szCs w:val="20"/>
            <w:lang w:val="sk-SK"/>
          </w:rPr>
          <w:t>verejného obstarávania/obstarávania</w:t>
        </w:r>
        <w:r w:rsidRPr="007E3644">
          <w:rPr>
            <w:rFonts w:ascii="Roboto" w:eastAsia="Calibri" w:hAnsi="Roboto" w:cs="Roboto"/>
            <w:color w:val="000000"/>
            <w:sz w:val="20"/>
            <w:szCs w:val="20"/>
            <w:lang w:val="sk-SK"/>
          </w:rPr>
          <w:t xml:space="preserve">. Zároveň beriem na vedomie, že na základe predloženej dokumentácie bude poskytovateľ rozhodovať o pripustení, resp. nepripustení výdavkov do financovania, o ex </w:t>
        </w:r>
        <w:proofErr w:type="spellStart"/>
        <w:r w:rsidRPr="007E3644">
          <w:rPr>
            <w:rFonts w:ascii="Roboto" w:eastAsia="Calibri" w:hAnsi="Roboto" w:cs="Roboto"/>
            <w:color w:val="000000"/>
            <w:sz w:val="20"/>
            <w:szCs w:val="20"/>
            <w:lang w:val="sk-SK"/>
          </w:rPr>
          <w:t>ante</w:t>
        </w:r>
        <w:proofErr w:type="spellEnd"/>
        <w:r w:rsidRPr="007E3644">
          <w:rPr>
            <w:rFonts w:ascii="Roboto" w:eastAsia="Calibri" w:hAnsi="Roboto" w:cs="Roboto"/>
            <w:color w:val="000000"/>
            <w:sz w:val="20"/>
            <w:szCs w:val="20"/>
            <w:lang w:val="sk-SK"/>
          </w:rPr>
          <w:t xml:space="preserve"> finančnej oprave, resp. o ďalších krokoch, ktoré budú potrebné na základe zistení poskytovateľa v rámci kontroly tejto dokumentácie k </w:t>
        </w:r>
        <w:r w:rsidRPr="007E3644">
          <w:rPr>
            <w:rFonts w:ascii="Roboto" w:eastAsia="Calibri" w:hAnsi="Roboto" w:cs="Roboto"/>
            <w:b/>
            <w:color w:val="000000"/>
            <w:sz w:val="20"/>
            <w:szCs w:val="20"/>
            <w:lang w:val="sk-SK"/>
          </w:rPr>
          <w:t>verejnému obstarávaniu/obstarávaniu</w:t>
        </w:r>
        <w:r w:rsidRPr="007E3644">
          <w:rPr>
            <w:rFonts w:ascii="Roboto" w:eastAsia="Calibri" w:hAnsi="Roboto" w:cs="Roboto"/>
            <w:color w:val="000000"/>
            <w:sz w:val="20"/>
            <w:szCs w:val="20"/>
            <w:lang w:val="sk-SK"/>
          </w:rPr>
          <w:t>.</w:t>
        </w:r>
      </w:ins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5D3E3E7A" w:rsidR="004F6183" w:rsidRPr="00D8022D" w:rsidDel="007E3644" w:rsidRDefault="004F6183" w:rsidP="00324CF7">
      <w:pPr>
        <w:pStyle w:val="Nzov"/>
        <w:rPr>
          <w:del w:id="384" w:author="Tomáš Kamenský" w:date="2021-06-14T10:25:00Z"/>
        </w:rPr>
      </w:pPr>
      <w:del w:id="385" w:author="Tomáš Kamenský" w:date="2021-06-14T10:25:00Z">
        <w:r w:rsidRPr="00D8022D" w:rsidDel="007E3644">
          <w:delText>Čestné vyhlásenie</w:delText>
        </w:r>
      </w:del>
    </w:p>
    <w:p w14:paraId="6B0FCAA9" w14:textId="02E19E3D" w:rsidR="004F6183" w:rsidRPr="00D8022D" w:rsidDel="007E3644" w:rsidRDefault="004F6183" w:rsidP="00324CF7">
      <w:pPr>
        <w:pStyle w:val="Nzov"/>
        <w:rPr>
          <w:del w:id="386" w:author="Tomáš Kamenský" w:date="2021-06-14T10:25:00Z"/>
        </w:rPr>
      </w:pPr>
      <w:del w:id="387" w:author="Tomáš Kamenský" w:date="2021-06-14T10:25:00Z">
        <w:r w:rsidRPr="00D8022D" w:rsidDel="007E3644">
          <w:delText>o úplnosti a kompletnosti dokladov a o zhode s originálom dokumentácie z VO</w:delText>
        </w:r>
      </w:del>
    </w:p>
    <w:p w14:paraId="57DEAE8D" w14:textId="248042BC" w:rsidR="004F6183" w:rsidDel="007E3644" w:rsidRDefault="004F6183" w:rsidP="004F6183">
      <w:pPr>
        <w:spacing w:before="120"/>
        <w:rPr>
          <w:del w:id="388" w:author="Tomáš Kamenský" w:date="2021-06-14T10:25:00Z"/>
          <w:sz w:val="22"/>
          <w:szCs w:val="22"/>
        </w:rPr>
      </w:pPr>
    </w:p>
    <w:p w14:paraId="00524224" w14:textId="678CDF18" w:rsidR="008E5BE9" w:rsidDel="007E3644" w:rsidRDefault="008E5BE9" w:rsidP="004F6183">
      <w:pPr>
        <w:spacing w:before="120"/>
        <w:rPr>
          <w:del w:id="389" w:author="Tomáš Kamenský" w:date="2021-06-14T10:25:00Z"/>
          <w:sz w:val="22"/>
          <w:szCs w:val="22"/>
        </w:rPr>
      </w:pPr>
    </w:p>
    <w:p w14:paraId="14DB4C7D" w14:textId="11E68DDF" w:rsidR="004F6183" w:rsidDel="007E3644" w:rsidRDefault="004F6183" w:rsidP="004F6183">
      <w:pPr>
        <w:spacing w:before="120"/>
        <w:rPr>
          <w:del w:id="390" w:author="Tomáš Kamenský" w:date="2021-06-14T10:25:00Z"/>
        </w:rPr>
      </w:pPr>
      <w:del w:id="391" w:author="Tomáš Kamenský" w:date="2021-06-14T10:25:00Z">
        <w:r w:rsidRPr="00907A7B" w:rsidDel="007E3644">
          <w:delText>Identifikácia projektu a verejného obstarávania:</w:delText>
        </w:r>
      </w:del>
    </w:p>
    <w:p w14:paraId="3C121527" w14:textId="54DD674C" w:rsidR="004F6183" w:rsidRPr="00907A7B" w:rsidDel="007E3644" w:rsidRDefault="004F6183" w:rsidP="004F6183">
      <w:pPr>
        <w:spacing w:before="120"/>
        <w:rPr>
          <w:del w:id="392" w:author="Tomáš Kamenský" w:date="2021-06-14T10:25:00Z"/>
        </w:rPr>
      </w:pPr>
    </w:p>
    <w:p w14:paraId="1CC2466C" w14:textId="7C81CDF2" w:rsidR="004F6183" w:rsidRPr="00907A7B" w:rsidDel="007E3644" w:rsidRDefault="004F6183" w:rsidP="004F6183">
      <w:pPr>
        <w:pStyle w:val="smlouvabodytextbold"/>
        <w:rPr>
          <w:del w:id="393" w:author="Tomáš Kamenský" w:date="2021-06-14T10:25:00Z"/>
        </w:rPr>
      </w:pPr>
      <w:del w:id="394" w:author="Tomáš Kamenský" w:date="2021-06-14T10:25:00Z">
        <w:r w:rsidRPr="00907A7B" w:rsidDel="007E3644">
          <w:lastRenderedPageBreak/>
          <w:delText>1. Kód ITMS:</w:delText>
        </w:r>
      </w:del>
    </w:p>
    <w:p w14:paraId="64145B20" w14:textId="53ED89AE" w:rsidR="004F6183" w:rsidRPr="00907A7B" w:rsidDel="007E3644" w:rsidRDefault="004F6183" w:rsidP="004F6183">
      <w:pPr>
        <w:pStyle w:val="smlouvabodytextbold"/>
        <w:rPr>
          <w:del w:id="395" w:author="Tomáš Kamenský" w:date="2021-06-14T10:25:00Z"/>
        </w:rPr>
      </w:pPr>
      <w:del w:id="396" w:author="Tomáš Kamenský" w:date="2021-06-14T10:25:00Z">
        <w:r w:rsidRPr="00907A7B" w:rsidDel="007E3644">
          <w:delText>2. Názov projektu:</w:delText>
        </w:r>
      </w:del>
    </w:p>
    <w:p w14:paraId="7BF8B5CF" w14:textId="3CD7EDEF" w:rsidR="004F6183" w:rsidRPr="00907A7B" w:rsidDel="007E3644" w:rsidRDefault="004F6183" w:rsidP="004F6183">
      <w:pPr>
        <w:pStyle w:val="smlouvabodytextbold"/>
        <w:rPr>
          <w:del w:id="397" w:author="Tomáš Kamenský" w:date="2021-06-14T10:25:00Z"/>
        </w:rPr>
      </w:pPr>
      <w:del w:id="398" w:author="Tomáš Kamenský" w:date="2021-06-14T10:25:00Z">
        <w:r w:rsidRPr="00907A7B" w:rsidDel="007E3644">
          <w:delText>3. Prijímateľ:</w:delText>
        </w:r>
      </w:del>
    </w:p>
    <w:p w14:paraId="0F63C894" w14:textId="54176248" w:rsidR="004F6183" w:rsidDel="007E3644" w:rsidRDefault="004F6183" w:rsidP="004F6183">
      <w:pPr>
        <w:pStyle w:val="smlouvabodytextbold"/>
        <w:rPr>
          <w:del w:id="399" w:author="Tomáš Kamenský" w:date="2021-06-14T10:25:00Z"/>
        </w:rPr>
      </w:pPr>
      <w:del w:id="400" w:author="Tomáš Kamenský" w:date="2021-06-14T10:25:00Z">
        <w:r w:rsidRPr="00907A7B" w:rsidDel="007E3644">
          <w:delText xml:space="preserve">4. Číslo oznámenia o vyhlásení verejného obstarávania </w:delText>
        </w:r>
        <w:r w:rsidR="007F6C11" w:rsidDel="007E3644">
          <w:delText xml:space="preserve">alebo ekvivalent </w:delText>
        </w:r>
        <w:r w:rsidRPr="00907A7B" w:rsidDel="007E3644">
          <w:delText>(ak je to relevantné):</w:delText>
        </w:r>
      </w:del>
    </w:p>
    <w:p w14:paraId="0881B74C" w14:textId="607705DA" w:rsidR="006D7F4E" w:rsidRPr="006D7F4E" w:rsidDel="007E3644" w:rsidRDefault="006D7F4E" w:rsidP="006D7F4E">
      <w:pPr>
        <w:pStyle w:val="smlouvabodytextbold"/>
        <w:rPr>
          <w:del w:id="401" w:author="Tomáš Kamenský" w:date="2021-06-14T10:25:00Z"/>
        </w:rPr>
      </w:pPr>
      <w:del w:id="402" w:author="Tomáš Kamenský" w:date="2021-06-14T10:25:00Z">
        <w:r w:rsidDel="007E3644">
          <w:delText>5. predmet obstarávania:</w:delText>
        </w:r>
      </w:del>
    </w:p>
    <w:p w14:paraId="02128B58" w14:textId="2496463B" w:rsidR="004F6183" w:rsidRPr="00907A7B" w:rsidDel="007E3644" w:rsidRDefault="006D7F4E" w:rsidP="004F6183">
      <w:pPr>
        <w:pStyle w:val="smlouvabodytextbold"/>
        <w:rPr>
          <w:del w:id="403" w:author="Tomáš Kamenský" w:date="2021-06-14T10:25:00Z"/>
        </w:rPr>
      </w:pPr>
      <w:del w:id="404" w:author="Tomáš Kamenský" w:date="2021-06-14T10:25:00Z">
        <w:r w:rsidDel="007E3644">
          <w:delText>6</w:delText>
        </w:r>
        <w:r w:rsidR="004F6183" w:rsidRPr="00907A7B" w:rsidDel="007E3644">
          <w:delText xml:space="preserve">. Postup obstarávania (v zmysle zákona č. </w:delText>
        </w:r>
        <w:r w:rsidR="007A1773" w:rsidDel="007E3644">
          <w:delText>343/2015</w:delText>
        </w:r>
        <w:r w:rsidR="004F6183" w:rsidRPr="00907A7B" w:rsidDel="007E3644">
          <w:delText xml:space="preserve"> Z. z o verejnom obstarávaní </w:delText>
        </w:r>
        <w:r w:rsidR="004F6183" w:rsidRPr="00241E6E" w:rsidDel="007E3644">
          <w:rPr>
            <w:rFonts w:asciiTheme="minorHAnsi" w:hAnsiTheme="minorHAnsi" w:cstheme="minorHAnsi"/>
            <w:color w:val="000000"/>
            <w:szCs w:val="19"/>
          </w:rPr>
          <w:delText>a o zmene a doplnení niektorých zákonov</w:delText>
        </w:r>
        <w:r w:rsidR="004F6183" w:rsidRPr="00907A7B" w:rsidDel="007E3644">
          <w:delText xml:space="preserve"> v znení neskorších predpisov</w:delText>
        </w:r>
        <w:r w:rsidR="004F6183" w:rsidDel="007E3644">
          <w:delText>)</w:delText>
        </w:r>
        <w:r w:rsidR="004F6183" w:rsidRPr="00907A7B" w:rsidDel="007E3644">
          <w:delText>:</w:delText>
        </w:r>
      </w:del>
    </w:p>
    <w:p w14:paraId="1C785D94" w14:textId="3411069F" w:rsidR="004F6183" w:rsidRPr="00907A7B" w:rsidDel="007E3644" w:rsidRDefault="004F6183" w:rsidP="004F6183">
      <w:pPr>
        <w:spacing w:before="120"/>
        <w:rPr>
          <w:del w:id="405" w:author="Tomáš Kamenský" w:date="2021-06-14T10:25:00Z"/>
        </w:rPr>
      </w:pPr>
    </w:p>
    <w:p w14:paraId="50AAA97E" w14:textId="114B72DB" w:rsidR="004F6183" w:rsidRPr="00907A7B" w:rsidDel="007E3644" w:rsidRDefault="004F6183" w:rsidP="004F6183">
      <w:pPr>
        <w:spacing w:before="120" w:line="288" w:lineRule="auto"/>
        <w:jc w:val="both"/>
        <w:rPr>
          <w:del w:id="406" w:author="Tomáš Kamenský" w:date="2021-06-14T10:25:00Z"/>
          <w:rFonts w:asciiTheme="minorHAnsi" w:hAnsiTheme="minorHAnsi" w:cstheme="minorHAnsi"/>
          <w:szCs w:val="19"/>
        </w:rPr>
      </w:pPr>
      <w:del w:id="407" w:author="Tomáš Kamenský" w:date="2021-06-14T10:25:00Z">
        <w:r w:rsidRPr="00907A7B" w:rsidDel="007E3644">
          <w:rPr>
            <w:rFonts w:asciiTheme="minorHAnsi" w:hAnsiTheme="minorHAnsi" w:cstheme="minorHAnsi"/>
            <w:szCs w:val="19"/>
          </w:rPr>
          <w:delText>Vyhlasujem, že dokumentácia z vyššie uvedeného verejného obstarávania/elektronická verzia dokumentácie k vyššie u</w:delText>
        </w:r>
        <w:r w:rsidDel="007E3644">
          <w:rPr>
            <w:rFonts w:asciiTheme="minorHAnsi" w:hAnsiTheme="minorHAnsi" w:cstheme="minorHAnsi"/>
            <w:szCs w:val="19"/>
          </w:rPr>
          <w:delText>vedenému verejnému obstarávaniu</w:delText>
        </w:r>
        <w:r w:rsidDel="007E3644">
          <w:rPr>
            <w:rStyle w:val="Odkaznapoznmkupodiarou"/>
            <w:rFonts w:cstheme="minorHAnsi"/>
            <w:szCs w:val="19"/>
          </w:rPr>
          <w:footnoteReference w:id="2"/>
        </w:r>
        <w:r w:rsidRPr="00907A7B" w:rsidDel="007E3644">
          <w:rPr>
            <w:rFonts w:asciiTheme="minorHAnsi" w:hAnsiTheme="minorHAnsi" w:cstheme="minorHAnsi"/>
            <w:szCs w:val="19"/>
          </w:rPr>
          <w:delText xml:space="preserve">, predložená na </w:delText>
        </w:r>
        <w:r w:rsidR="00FD635D" w:rsidDel="007E3644">
          <w:rPr>
            <w:rFonts w:asciiTheme="minorHAnsi" w:hAnsiTheme="minorHAnsi" w:cstheme="minorHAnsi"/>
            <w:szCs w:val="19"/>
          </w:rPr>
          <w:delText xml:space="preserve">finančnú </w:delText>
        </w:r>
        <w:r w:rsidRPr="00907A7B" w:rsidDel="007E3644">
          <w:rPr>
            <w:rFonts w:asciiTheme="minorHAnsi" w:hAnsiTheme="minorHAnsi" w:cstheme="minorHAnsi"/>
            <w:szCs w:val="19"/>
          </w:rPr>
          <w:delText xml:space="preserve">kontrolu </w:delText>
        </w:r>
        <w:r w:rsidR="008E5BE9" w:rsidDel="007E3644">
          <w:rPr>
            <w:rFonts w:asciiTheme="minorHAnsi" w:hAnsiTheme="minorHAnsi" w:cstheme="minorHAnsi"/>
            <w:szCs w:val="19"/>
          </w:rPr>
          <w:delText>p</w:delText>
        </w:r>
        <w:r w:rsidRPr="00907A7B" w:rsidDel="007E3644">
          <w:rPr>
            <w:rFonts w:asciiTheme="minorHAnsi" w:hAnsiTheme="minorHAnsi" w:cstheme="minorHAnsi"/>
            <w:szCs w:val="19"/>
          </w:rPr>
          <w:delText>oskytovateľovi je úplná, kompletná  a  je zhodná s originálom dokumentácie z verejného obstarávania.</w:delText>
        </w:r>
      </w:del>
    </w:p>
    <w:p w14:paraId="3E35367E" w14:textId="3DCA6AA4" w:rsidR="004F6183" w:rsidRPr="00907A7B" w:rsidDel="007E3644" w:rsidRDefault="004F6183" w:rsidP="004F6183">
      <w:pPr>
        <w:spacing w:before="120" w:line="288" w:lineRule="auto"/>
        <w:jc w:val="both"/>
        <w:rPr>
          <w:del w:id="410" w:author="Tomáš Kamenský" w:date="2021-06-14T10:25:00Z"/>
          <w:rFonts w:asciiTheme="minorHAnsi" w:hAnsiTheme="minorHAnsi" w:cstheme="minorHAnsi"/>
          <w:szCs w:val="19"/>
        </w:rPr>
      </w:pPr>
      <w:del w:id="411" w:author="Tomáš Kamenský" w:date="2021-06-14T10:25:00Z">
        <w:r w:rsidRPr="00907A7B" w:rsidDel="007E3644">
          <w:rPr>
            <w:rFonts w:asciiTheme="minorHAnsi" w:hAnsiTheme="minorHAnsi" w:cstheme="minorHAnsi"/>
            <w:szCs w:val="19"/>
          </w:rPr>
          <w:delText xml:space="preserve">Zároveň beriem na vedomie, že na základe predloženej dokumentácie bude </w:delText>
        </w:r>
        <w:r w:rsidR="008E5BE9" w:rsidDel="007E3644">
          <w:rPr>
            <w:rFonts w:asciiTheme="minorHAnsi" w:hAnsiTheme="minorHAnsi" w:cstheme="minorHAnsi"/>
            <w:szCs w:val="19"/>
          </w:rPr>
          <w:delText>poskytovateľ</w:delText>
        </w:r>
        <w:r w:rsidRPr="00907A7B" w:rsidDel="007E3644">
          <w:rPr>
            <w:rFonts w:asciiTheme="minorHAnsi" w:hAnsiTheme="minorHAnsi" w:cstheme="minorHAnsi"/>
            <w:szCs w:val="19"/>
          </w:rPr>
          <w:delText xml:space="preserve"> rozhodovať o pripustení, resp. nepripustení </w:delText>
        </w:r>
        <w:r w:rsidR="007F6C11" w:rsidRPr="007F6C11" w:rsidDel="007E3644">
          <w:rPr>
            <w:rFonts w:asciiTheme="minorHAnsi" w:hAnsiTheme="minorHAnsi" w:cstheme="minorHAnsi"/>
            <w:szCs w:val="19"/>
            <w:lang w:val="sk-SK"/>
          </w:rPr>
          <w:delText>výdavkov do financovania, o ex-ante finančnej oprave, resp. o ďalších krokoch, ktoré budú potrebné na základe zistení poskytovateľa v rámci k</w:delText>
        </w:r>
        <w:r w:rsidR="00437C62" w:rsidDel="007E3644">
          <w:rPr>
            <w:rFonts w:asciiTheme="minorHAnsi" w:hAnsiTheme="minorHAnsi" w:cstheme="minorHAnsi"/>
            <w:szCs w:val="19"/>
            <w:lang w:val="sk-SK"/>
          </w:rPr>
          <w:delText>ontroly tejto dokumentácie k VO</w:delText>
        </w:r>
        <w:r w:rsidRPr="00907A7B" w:rsidDel="007E3644">
          <w:rPr>
            <w:rFonts w:asciiTheme="minorHAnsi" w:hAnsiTheme="minorHAnsi" w:cstheme="minorHAnsi"/>
            <w:szCs w:val="19"/>
          </w:rPr>
          <w:delText>.</w:delText>
        </w:r>
      </w:del>
    </w:p>
    <w:p w14:paraId="1A7852F2" w14:textId="1969FA22" w:rsidR="004F6183" w:rsidDel="007E3644" w:rsidRDefault="004F6183" w:rsidP="004F6183">
      <w:pPr>
        <w:spacing w:before="120"/>
        <w:jc w:val="center"/>
        <w:rPr>
          <w:del w:id="412" w:author="Tomáš Kamenský" w:date="2021-06-14T10:25:00Z"/>
          <w:b/>
        </w:rPr>
      </w:pPr>
    </w:p>
    <w:p w14:paraId="1512D938" w14:textId="11ADBB0D" w:rsidR="004F6183" w:rsidDel="007E3644" w:rsidRDefault="004F6183" w:rsidP="004F6183">
      <w:pPr>
        <w:autoSpaceDE w:val="0"/>
        <w:autoSpaceDN w:val="0"/>
        <w:adjustRightInd w:val="0"/>
        <w:rPr>
          <w:del w:id="413" w:author="Tomáš Kamenský" w:date="2021-06-14T10:25:00Z"/>
          <w:rFonts w:asciiTheme="minorHAnsi" w:hAnsiTheme="minorHAnsi" w:cstheme="minorHAnsi"/>
          <w:color w:val="000000"/>
          <w:szCs w:val="19"/>
        </w:rPr>
      </w:pPr>
    </w:p>
    <w:p w14:paraId="0F2401E1" w14:textId="50EDAD40" w:rsidR="004F6183" w:rsidDel="007E3644" w:rsidRDefault="004F6183" w:rsidP="004F6183">
      <w:pPr>
        <w:autoSpaceDE w:val="0"/>
        <w:autoSpaceDN w:val="0"/>
        <w:adjustRightInd w:val="0"/>
        <w:rPr>
          <w:del w:id="414" w:author="Tomáš Kamenský" w:date="2021-06-14T10:25:00Z"/>
          <w:rFonts w:asciiTheme="minorHAnsi" w:hAnsiTheme="minorHAnsi" w:cstheme="minorHAnsi"/>
          <w:color w:val="000000"/>
          <w:szCs w:val="19"/>
        </w:rPr>
      </w:pPr>
    </w:p>
    <w:p w14:paraId="7368C19E" w14:textId="491C4DAF" w:rsidR="004F6183" w:rsidDel="007E3644" w:rsidRDefault="004F6183" w:rsidP="004F6183">
      <w:pPr>
        <w:autoSpaceDE w:val="0"/>
        <w:autoSpaceDN w:val="0"/>
        <w:adjustRightInd w:val="0"/>
        <w:rPr>
          <w:del w:id="415" w:author="Tomáš Kamenský" w:date="2021-06-14T10:25:00Z"/>
          <w:rFonts w:asciiTheme="minorHAnsi" w:hAnsiTheme="minorHAnsi" w:cstheme="minorHAnsi"/>
          <w:color w:val="000000"/>
          <w:szCs w:val="19"/>
        </w:rPr>
      </w:pPr>
    </w:p>
    <w:p w14:paraId="14D8C309" w14:textId="5DDD1FD1" w:rsidR="004F6183" w:rsidDel="007E3644" w:rsidRDefault="004F6183" w:rsidP="004F6183">
      <w:pPr>
        <w:autoSpaceDE w:val="0"/>
        <w:autoSpaceDN w:val="0"/>
        <w:adjustRightInd w:val="0"/>
        <w:rPr>
          <w:del w:id="416" w:author="Tomáš Kamenský" w:date="2021-06-14T10:25:00Z"/>
          <w:rFonts w:asciiTheme="minorHAnsi" w:hAnsiTheme="minorHAnsi" w:cstheme="minorHAnsi"/>
          <w:color w:val="000000"/>
          <w:szCs w:val="19"/>
        </w:rPr>
      </w:pPr>
    </w:p>
    <w:p w14:paraId="1C261DE1" w14:textId="319FFBE8" w:rsidR="008E5BE9" w:rsidDel="007E3644" w:rsidRDefault="008E5BE9" w:rsidP="008E5BE9">
      <w:pPr>
        <w:autoSpaceDE w:val="0"/>
        <w:autoSpaceDN w:val="0"/>
        <w:adjustRightInd w:val="0"/>
        <w:ind w:left="2880" w:firstLine="720"/>
        <w:jc w:val="center"/>
        <w:rPr>
          <w:del w:id="417" w:author="Tomáš Kamenský" w:date="2021-06-14T10:25:00Z"/>
          <w:rFonts w:asciiTheme="minorHAnsi" w:hAnsiTheme="minorHAnsi" w:cstheme="minorHAnsi"/>
          <w:color w:val="000000"/>
          <w:szCs w:val="19"/>
        </w:rPr>
      </w:pPr>
      <w:del w:id="418" w:author="Tomáš Kamenský" w:date="2021-06-14T10:25:00Z">
        <w:r w:rsidDel="007E3644">
          <w:rPr>
            <w:rFonts w:asciiTheme="minorHAnsi" w:hAnsiTheme="minorHAnsi" w:cstheme="minorHAnsi"/>
            <w:color w:val="000000"/>
            <w:szCs w:val="19"/>
          </w:rPr>
          <w:delText>………………………..</w:delText>
        </w:r>
        <w:r w:rsidR="004F6183" w:rsidRPr="00241E6E" w:rsidDel="007E3644">
          <w:rPr>
            <w:rFonts w:asciiTheme="minorHAnsi" w:hAnsiTheme="minorHAnsi" w:cstheme="minorHAnsi"/>
            <w:color w:val="000000"/>
            <w:szCs w:val="19"/>
          </w:rPr>
          <w:delText>.......................................</w:delText>
        </w:r>
        <w:r w:rsidR="004F6183" w:rsidDel="007E3644">
          <w:rPr>
            <w:rFonts w:asciiTheme="minorHAnsi" w:hAnsiTheme="minorHAnsi" w:cstheme="minorHAnsi"/>
            <w:color w:val="000000"/>
            <w:szCs w:val="19"/>
          </w:rPr>
          <w:delText>.......</w:delText>
        </w:r>
        <w:r w:rsidR="004F6183" w:rsidRPr="00241E6E" w:rsidDel="007E3644">
          <w:rPr>
            <w:rFonts w:asciiTheme="minorHAnsi" w:hAnsiTheme="minorHAnsi" w:cstheme="minorHAnsi"/>
            <w:color w:val="000000"/>
            <w:szCs w:val="19"/>
          </w:rPr>
          <w:delText>.................</w:delText>
        </w:r>
      </w:del>
    </w:p>
    <w:p w14:paraId="6110AFE8" w14:textId="560B1E58" w:rsidR="004F6183" w:rsidDel="007E3644" w:rsidRDefault="004F6183" w:rsidP="008E5BE9">
      <w:pPr>
        <w:autoSpaceDE w:val="0"/>
        <w:autoSpaceDN w:val="0"/>
        <w:adjustRightInd w:val="0"/>
        <w:ind w:left="2880" w:firstLine="720"/>
        <w:jc w:val="center"/>
        <w:rPr>
          <w:del w:id="419" w:author="Tomáš Kamenský" w:date="2021-06-14T10:25:00Z"/>
          <w:rFonts w:asciiTheme="minorHAnsi" w:hAnsiTheme="minorHAnsi" w:cstheme="minorHAnsi"/>
          <w:color w:val="000000"/>
          <w:szCs w:val="19"/>
        </w:rPr>
      </w:pPr>
      <w:del w:id="420" w:author="Tomáš Kamenský" w:date="2021-06-14T10:25:00Z">
        <w:r w:rsidRPr="00907A7B" w:rsidDel="007E3644">
          <w:rPr>
            <w:rFonts w:asciiTheme="minorHAnsi" w:hAnsiTheme="minorHAnsi" w:cstheme="minorHAnsi"/>
            <w:color w:val="000000"/>
            <w:szCs w:val="19"/>
          </w:rPr>
          <w:delText>Meno, priezvisko, funkcia, pečiatka</w:delText>
        </w:r>
        <w:r w:rsidR="008E5BE9" w:rsidDel="007E3644">
          <w:rPr>
            <w:rFonts w:asciiTheme="minorHAnsi" w:hAnsiTheme="minorHAnsi" w:cstheme="minorHAnsi"/>
            <w:color w:val="000000"/>
            <w:szCs w:val="19"/>
          </w:rPr>
          <w:delText xml:space="preserve"> (ak  relevantné), </w:delText>
        </w:r>
        <w:r w:rsidDel="007E3644">
          <w:rPr>
            <w:rFonts w:asciiTheme="minorHAnsi" w:hAnsiTheme="minorHAnsi" w:cstheme="minorHAnsi"/>
            <w:color w:val="000000"/>
            <w:szCs w:val="19"/>
          </w:rPr>
          <w:delText>p</w:delText>
        </w:r>
        <w:r w:rsidR="008E5BE9" w:rsidDel="007E3644">
          <w:rPr>
            <w:rFonts w:asciiTheme="minorHAnsi" w:hAnsiTheme="minorHAnsi" w:cstheme="minorHAnsi"/>
            <w:color w:val="000000"/>
            <w:szCs w:val="19"/>
          </w:rPr>
          <w:delText xml:space="preserve">odpis </w:delText>
        </w:r>
        <w:r w:rsidRPr="00907A7B" w:rsidDel="007E3644">
          <w:rPr>
            <w:rFonts w:asciiTheme="minorHAnsi" w:hAnsiTheme="minorHAnsi" w:cstheme="minorHAnsi"/>
            <w:color w:val="000000"/>
            <w:szCs w:val="19"/>
          </w:rPr>
          <w:delText xml:space="preserve">štatutárneho orgánu </w:delText>
        </w:r>
        <w:r w:rsidR="008E5BE9" w:rsidDel="007E3644">
          <w:rPr>
            <w:rFonts w:asciiTheme="minorHAnsi" w:hAnsiTheme="minorHAnsi" w:cstheme="minorHAnsi"/>
            <w:color w:val="000000"/>
            <w:szCs w:val="19"/>
          </w:rPr>
          <w:delText>p</w:delText>
        </w:r>
        <w:r w:rsidRPr="00907A7B" w:rsidDel="007E3644">
          <w:rPr>
            <w:rFonts w:asciiTheme="minorHAnsi" w:hAnsiTheme="minorHAnsi" w:cstheme="minorHAnsi"/>
            <w:color w:val="000000"/>
            <w:szCs w:val="19"/>
          </w:rPr>
          <w:delText xml:space="preserve">rijímateľa          </w:delText>
        </w:r>
      </w:del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7E18D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D273E" w14:textId="77777777" w:rsidR="004E29BD" w:rsidRDefault="004E29BD">
      <w:r>
        <w:separator/>
      </w:r>
    </w:p>
    <w:p w14:paraId="61974AB7" w14:textId="77777777" w:rsidR="004E29BD" w:rsidRDefault="004E29BD"/>
  </w:endnote>
  <w:endnote w:type="continuationSeparator" w:id="0">
    <w:p w14:paraId="7D8EE0AB" w14:textId="77777777" w:rsidR="004E29BD" w:rsidRDefault="004E29BD">
      <w:r>
        <w:continuationSeparator/>
      </w:r>
    </w:p>
    <w:p w14:paraId="6D4E03D8" w14:textId="77777777" w:rsidR="004E29BD" w:rsidRDefault="004E29BD"/>
  </w:endnote>
  <w:endnote w:type="continuationNotice" w:id="1">
    <w:p w14:paraId="5A3045B8" w14:textId="77777777" w:rsidR="004E29BD" w:rsidRDefault="004E29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666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1C0E74F" w14:textId="5A552813" w:rsidR="007E18D9" w:rsidRPr="00F16426" w:rsidRDefault="00CF24FF" w:rsidP="00CF24F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ins w:id="421" w:author="Tomáš Kamenský" w:date="2021-06-14T10:27:00Z">
      <w:r w:rsidR="007E3644">
        <w:rPr>
          <w:i/>
          <w:sz w:val="20"/>
          <w:szCs w:val="20"/>
        </w:rPr>
        <w:t>15</w:t>
      </w:r>
    </w:ins>
    <w:del w:id="422" w:author="Tomáš Kamenský" w:date="2021-06-14T10:27:00Z">
      <w:r w:rsidR="0053509C" w:rsidDel="007E3644">
        <w:rPr>
          <w:i/>
          <w:sz w:val="20"/>
          <w:szCs w:val="20"/>
        </w:rPr>
        <w:delText>02</w:delText>
      </w:r>
    </w:del>
    <w:r w:rsidR="00452956">
      <w:rPr>
        <w:i/>
        <w:sz w:val="20"/>
        <w:szCs w:val="20"/>
      </w:rPr>
      <w:t>.</w:t>
    </w:r>
    <w:ins w:id="423" w:author="Tomáš Kamenský" w:date="2021-06-14T10:27:00Z">
      <w:r w:rsidR="007E3644">
        <w:rPr>
          <w:i/>
          <w:sz w:val="20"/>
          <w:szCs w:val="20"/>
        </w:rPr>
        <w:t>06</w:t>
      </w:r>
    </w:ins>
    <w:del w:id="424" w:author="Tomáš Kamenský" w:date="2021-06-14T10:27:00Z">
      <w:r w:rsidR="0053509C" w:rsidDel="007E3644">
        <w:rPr>
          <w:i/>
          <w:sz w:val="20"/>
          <w:szCs w:val="20"/>
        </w:rPr>
        <w:delText>11</w:delText>
      </w:r>
    </w:del>
    <w:r w:rsidR="00452956">
      <w:rPr>
        <w:i/>
        <w:sz w:val="20"/>
        <w:szCs w:val="20"/>
      </w:rPr>
      <w:t>.20</w:t>
    </w:r>
    <w:ins w:id="425" w:author="Tomáš Kamenský" w:date="2021-06-14T10:28:00Z">
      <w:r w:rsidR="007E3644">
        <w:rPr>
          <w:i/>
          <w:sz w:val="20"/>
          <w:szCs w:val="20"/>
        </w:rPr>
        <w:t>21</w:t>
      </w:r>
    </w:ins>
    <w:del w:id="426" w:author="Tomáš Kamenský" w:date="2021-06-14T10:28:00Z">
      <w:r w:rsidR="00452956" w:rsidDel="007E3644">
        <w:rPr>
          <w:i/>
          <w:sz w:val="20"/>
          <w:szCs w:val="20"/>
        </w:rPr>
        <w:delText>16</w:delText>
      </w:r>
    </w:del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ins w:id="427" w:author="Tomáš Kamenský" w:date="2021-06-14T10:28:00Z">
      <w:r w:rsidR="007E3644">
        <w:rPr>
          <w:i/>
          <w:sz w:val="20"/>
          <w:szCs w:val="20"/>
        </w:rPr>
        <w:t>15</w:t>
      </w:r>
    </w:ins>
    <w:del w:id="428" w:author="Tomáš Kamenský" w:date="2021-06-14T10:28:00Z">
      <w:r w:rsidR="0053509C" w:rsidDel="007E3644">
        <w:rPr>
          <w:i/>
          <w:sz w:val="20"/>
          <w:szCs w:val="20"/>
        </w:rPr>
        <w:delText>02</w:delText>
      </w:r>
    </w:del>
    <w:r w:rsidR="00452956">
      <w:rPr>
        <w:i/>
        <w:sz w:val="20"/>
        <w:szCs w:val="20"/>
      </w:rPr>
      <w:t>.</w:t>
    </w:r>
    <w:ins w:id="429" w:author="Tomáš Kamenský" w:date="2021-06-14T10:28:00Z">
      <w:r w:rsidR="007E3644">
        <w:rPr>
          <w:i/>
          <w:sz w:val="20"/>
          <w:szCs w:val="20"/>
        </w:rPr>
        <w:t>06</w:t>
      </w:r>
    </w:ins>
    <w:del w:id="430" w:author="Tomáš Kamenský" w:date="2021-06-14T10:28:00Z">
      <w:r w:rsidR="0053509C" w:rsidDel="007E3644">
        <w:rPr>
          <w:i/>
          <w:sz w:val="20"/>
          <w:szCs w:val="20"/>
        </w:rPr>
        <w:delText>11</w:delText>
      </w:r>
    </w:del>
    <w:r w:rsidR="00452956">
      <w:rPr>
        <w:i/>
        <w:sz w:val="20"/>
        <w:szCs w:val="20"/>
      </w:rPr>
      <w:t>.20</w:t>
    </w:r>
    <w:ins w:id="431" w:author="Tomáš Kamenský" w:date="2021-06-14T10:28:00Z">
      <w:r w:rsidR="007E3644">
        <w:rPr>
          <w:i/>
          <w:sz w:val="20"/>
          <w:szCs w:val="20"/>
        </w:rPr>
        <w:t>21</w:t>
      </w:r>
    </w:ins>
    <w:del w:id="432" w:author="Tomáš Kamenský" w:date="2021-06-14T10:28:00Z">
      <w:r w:rsidR="00452956" w:rsidDel="007E3644">
        <w:rPr>
          <w:i/>
          <w:sz w:val="20"/>
          <w:szCs w:val="20"/>
        </w:rPr>
        <w:delText>16</w:delTex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52B38" w14:textId="77777777" w:rsidR="004E29BD" w:rsidRDefault="004E29BD">
      <w:r>
        <w:separator/>
      </w:r>
    </w:p>
    <w:p w14:paraId="5F67F336" w14:textId="77777777" w:rsidR="004E29BD" w:rsidRDefault="004E29BD"/>
  </w:footnote>
  <w:footnote w:type="continuationSeparator" w:id="0">
    <w:p w14:paraId="029E6582" w14:textId="77777777" w:rsidR="004E29BD" w:rsidRDefault="004E29BD">
      <w:r>
        <w:continuationSeparator/>
      </w:r>
    </w:p>
    <w:p w14:paraId="11A8CB06" w14:textId="77777777" w:rsidR="004E29BD" w:rsidRDefault="004E29BD"/>
  </w:footnote>
  <w:footnote w:type="continuationNotice" w:id="1">
    <w:p w14:paraId="67F60261" w14:textId="77777777" w:rsidR="004E29BD" w:rsidRDefault="004E29BD"/>
  </w:footnote>
  <w:footnote w:id="2">
    <w:p w14:paraId="5839548F" w14:textId="77777777" w:rsidR="004F6183" w:rsidRPr="007E18D9" w:rsidDel="007E3644" w:rsidRDefault="004F6183" w:rsidP="004F6183">
      <w:pPr>
        <w:pStyle w:val="Textpoznmkypodiarou"/>
        <w:rPr>
          <w:del w:id="408" w:author="Tomáš Kamenský" w:date="2021-06-14T10:25:00Z"/>
          <w:rFonts w:ascii="Arial Narrow" w:hAnsi="Arial Narrow"/>
          <w:lang w:val="sk-SK"/>
        </w:rPr>
      </w:pPr>
      <w:del w:id="409" w:author="Tomáš Kamenský" w:date="2021-06-14T10:25:00Z">
        <w:r w:rsidRPr="007E18D9" w:rsidDel="007E3644">
          <w:rPr>
            <w:rStyle w:val="Odkaznapoznmkupodiarou"/>
            <w:rFonts w:ascii="Arial Narrow" w:hAnsi="Arial Narrow"/>
            <w:sz w:val="18"/>
          </w:rPr>
          <w:footnoteRef/>
        </w:r>
        <w:r w:rsidRPr="007E18D9" w:rsidDel="007E3644">
          <w:rPr>
            <w:rFonts w:ascii="Arial Narrow" w:hAnsi="Arial Narrow"/>
            <w:sz w:val="18"/>
          </w:rPr>
          <w:delText xml:space="preserve"> Nehodiace sa odstrániť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045DC" w14:textId="3F240D05" w:rsidR="0031107D" w:rsidRDefault="0031107D" w:rsidP="0031107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9E49C0" wp14:editId="740356C1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8CF3" w14:textId="7D5DDC8A" w:rsidR="00F16426" w:rsidRDefault="00F16426" w:rsidP="00F16426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14E29B50" wp14:editId="546D053B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áš Kamenský">
    <w15:presenceInfo w15:providerId="AD" w15:userId="S::xkamenskyt@stuba.sk::42ba58e9-c64c-4360-b9dd-d2f9199d93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2E7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3EB6"/>
    <w:rsid w:val="000B4828"/>
    <w:rsid w:val="000B74DE"/>
    <w:rsid w:val="000B7751"/>
    <w:rsid w:val="000C07D2"/>
    <w:rsid w:val="000C1287"/>
    <w:rsid w:val="000C2D3C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E9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07D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4CF7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1105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C62"/>
    <w:rsid w:val="00437E83"/>
    <w:rsid w:val="0044073A"/>
    <w:rsid w:val="00441746"/>
    <w:rsid w:val="00442268"/>
    <w:rsid w:val="00444C53"/>
    <w:rsid w:val="0044748C"/>
    <w:rsid w:val="0045135E"/>
    <w:rsid w:val="00451FBB"/>
    <w:rsid w:val="00452956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29BD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09C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F4E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C45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773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18D9"/>
    <w:rsid w:val="007E2064"/>
    <w:rsid w:val="007E24C3"/>
    <w:rsid w:val="007E2A88"/>
    <w:rsid w:val="007E30D2"/>
    <w:rsid w:val="007E3644"/>
    <w:rsid w:val="007E7B3B"/>
    <w:rsid w:val="007F0525"/>
    <w:rsid w:val="007F0C28"/>
    <w:rsid w:val="007F1006"/>
    <w:rsid w:val="007F11EE"/>
    <w:rsid w:val="007F186F"/>
    <w:rsid w:val="007F5CF4"/>
    <w:rsid w:val="007F6C11"/>
    <w:rsid w:val="00800549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3325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5FDD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441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4FF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426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35D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2601380B-14D6-42AB-814D-53BCC801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83530B-8CDE-4BFC-B59F-AA5F828FC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B53747-5C0E-4026-B929-F9ACA4BB3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302</Words>
  <Characters>3595</Characters>
  <Application>Microsoft Office Word</Application>
  <DocSecurity>0</DocSecurity>
  <Lines>29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Tomáš Kamenský</cp:lastModifiedBy>
  <cp:revision>12</cp:revision>
  <cp:lastPrinted>2006-02-10T13:19:00Z</cp:lastPrinted>
  <dcterms:created xsi:type="dcterms:W3CDTF">2016-08-08T14:04:00Z</dcterms:created>
  <dcterms:modified xsi:type="dcterms:W3CDTF">2021-06-14T10:48:00Z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