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27C9C" w14:textId="1C5CEB59" w:rsidR="00655F19" w:rsidRPr="00B835F4" w:rsidRDefault="002E0A93" w:rsidP="00655F19">
      <w:pPr>
        <w:pageBreakBefore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  <w:lang w:val="sk-SK"/>
        </w:rPr>
      </w:pPr>
      <w:proofErr w:type="spellStart"/>
      <w:r w:rsidRPr="00B835F4">
        <w:rPr>
          <w:rFonts w:ascii="Times New Roman" w:hAnsi="Times New Roman"/>
          <w:i/>
          <w:sz w:val="20"/>
          <w:szCs w:val="20"/>
        </w:rPr>
        <w:t>Pr</w:t>
      </w:r>
      <w:r w:rsidRPr="00B835F4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B835F4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19424F" w:rsidRPr="00B835F4">
        <w:rPr>
          <w:rFonts w:ascii="Times New Roman" w:hAnsi="Times New Roman"/>
          <w:i/>
          <w:sz w:val="20"/>
          <w:szCs w:val="20"/>
          <w:lang w:val="sk-SK"/>
        </w:rPr>
        <w:t>2</w:t>
      </w:r>
      <w:r w:rsidR="009E51B0" w:rsidRPr="00B835F4">
        <w:rPr>
          <w:rFonts w:ascii="Times New Roman" w:hAnsi="Times New Roman"/>
          <w:i/>
          <w:sz w:val="20"/>
          <w:szCs w:val="20"/>
          <w:lang w:val="sk-SK"/>
        </w:rPr>
        <w:t>4</w:t>
      </w:r>
    </w:p>
    <w:p w14:paraId="04162242" w14:textId="77777777" w:rsidR="00051841" w:rsidRPr="00051841" w:rsidRDefault="00051841" w:rsidP="00051841">
      <w:pPr>
        <w:autoSpaceDE w:val="0"/>
        <w:autoSpaceDN w:val="0"/>
        <w:jc w:val="center"/>
        <w:rPr>
          <w:ins w:id="0" w:author="Tomáš Kamenský" w:date="2021-06-14T10:21:00Z"/>
          <w:rFonts w:ascii="Times New Roman" w:eastAsia="Calibri" w:hAnsi="Times New Roman"/>
          <w:color w:val="000000"/>
          <w:sz w:val="28"/>
          <w:szCs w:val="28"/>
          <w:lang w:val="sk-SK"/>
        </w:rPr>
      </w:pPr>
      <w:ins w:id="1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8"/>
            <w:szCs w:val="28"/>
            <w:lang w:val="sk-SK"/>
          </w:rPr>
          <w:t xml:space="preserve">Výzva na predkladanie ponúk </w:t>
        </w:r>
      </w:ins>
    </w:p>
    <w:p w14:paraId="602CF19A" w14:textId="77777777" w:rsidR="00051841" w:rsidRPr="00051841" w:rsidRDefault="00051841" w:rsidP="00051841">
      <w:pPr>
        <w:autoSpaceDE w:val="0"/>
        <w:autoSpaceDN w:val="0"/>
        <w:rPr>
          <w:ins w:id="2" w:author="Tomáš Kamenský" w:date="2021-06-14T10:21:00Z"/>
          <w:rFonts w:ascii="Times New Roman" w:eastAsia="Calibri" w:hAnsi="Times New Roman"/>
          <w:dstrike/>
          <w:color w:val="000000"/>
          <w:sz w:val="24"/>
          <w:lang w:val="sk-SK"/>
        </w:rPr>
      </w:pPr>
    </w:p>
    <w:p w14:paraId="373D808E" w14:textId="77777777" w:rsidR="00051841" w:rsidRPr="00051841" w:rsidRDefault="00051841" w:rsidP="00051841">
      <w:pPr>
        <w:autoSpaceDE w:val="0"/>
        <w:autoSpaceDN w:val="0"/>
        <w:adjustRightInd w:val="0"/>
        <w:jc w:val="center"/>
        <w:rPr>
          <w:ins w:id="3" w:author="Tomáš Kamenský" w:date="2021-06-14T10:21:00Z"/>
          <w:rFonts w:ascii="Times New Roman" w:eastAsia="Calibri" w:hAnsi="Times New Roman"/>
          <w:sz w:val="20"/>
          <w:szCs w:val="20"/>
          <w:lang w:val="sk-SK" w:eastAsia="sk-SK"/>
        </w:rPr>
      </w:pPr>
      <w:ins w:id="4" w:author="Tomáš Kamenský" w:date="2021-06-14T10:21:00Z">
        <w:r w:rsidRPr="00051841">
          <w:rPr>
            <w:rFonts w:ascii="Times New Roman" w:eastAsia="Calibri" w:hAnsi="Times New Roman"/>
            <w:bCs/>
            <w:sz w:val="20"/>
            <w:szCs w:val="20"/>
            <w:lang w:val="sk-SK" w:eastAsia="sk-SK"/>
          </w:rPr>
          <w:t>pre zákazku s nízkou hodnotou podľa</w:t>
        </w:r>
        <w:r w:rsidRPr="00051841">
          <w:rPr>
            <w:rFonts w:ascii="Times New Roman" w:eastAsia="Calibri" w:hAnsi="Times New Roman"/>
            <w:sz w:val="20"/>
            <w:szCs w:val="20"/>
            <w:lang w:val="sk-SK" w:eastAsia="sk-SK"/>
          </w:rPr>
          <w:t xml:space="preserve"> § 117 zákona č. 343/2015 Z. z. o verejnom obstarávaní</w:t>
        </w:r>
      </w:ins>
    </w:p>
    <w:p w14:paraId="4D7998BC" w14:textId="77777777" w:rsidR="00051841" w:rsidRPr="00051841" w:rsidRDefault="00051841" w:rsidP="00051841">
      <w:pPr>
        <w:autoSpaceDE w:val="0"/>
        <w:autoSpaceDN w:val="0"/>
        <w:jc w:val="center"/>
        <w:rPr>
          <w:ins w:id="5" w:author="Tomáš Kamenský" w:date="2021-06-14T10:21:00Z"/>
          <w:rFonts w:ascii="Times New Roman" w:eastAsia="Calibri" w:hAnsi="Times New Roman"/>
          <w:color w:val="000000"/>
          <w:sz w:val="20"/>
          <w:szCs w:val="20"/>
          <w:lang w:val="sk-SK" w:eastAsia="sk-SK"/>
        </w:rPr>
      </w:pPr>
      <w:ins w:id="6" w:author="Tomáš Kamenský" w:date="2021-06-14T10:21:00Z">
        <w:r w:rsidRPr="00051841">
          <w:rPr>
            <w:rFonts w:ascii="Times New Roman" w:eastAsia="Calibri" w:hAnsi="Times New Roman"/>
            <w:color w:val="000000"/>
            <w:sz w:val="20"/>
            <w:szCs w:val="20"/>
            <w:lang w:val="sk-SK" w:eastAsia="sk-SK"/>
          </w:rPr>
          <w:t xml:space="preserve">a o zmene a doplnení niektorých zákonov v znení neskorších predpisov </w:t>
        </w:r>
      </w:ins>
    </w:p>
    <w:p w14:paraId="4CE53345" w14:textId="77777777" w:rsidR="00051841" w:rsidRPr="00051841" w:rsidRDefault="00051841" w:rsidP="00051841">
      <w:pPr>
        <w:autoSpaceDE w:val="0"/>
        <w:autoSpaceDN w:val="0"/>
        <w:jc w:val="center"/>
        <w:rPr>
          <w:ins w:id="7" w:author="Tomáš Kamenský" w:date="2021-06-14T10:21:00Z"/>
          <w:rFonts w:ascii="Times New Roman" w:eastAsia="Calibri" w:hAnsi="Times New Roman"/>
          <w:dstrike/>
          <w:color w:val="000000"/>
          <w:sz w:val="24"/>
          <w:lang w:val="sk-SK"/>
        </w:rPr>
      </w:pPr>
      <w:ins w:id="8" w:author="Tomáš Kamenský" w:date="2021-06-14T10:21:00Z">
        <w:r w:rsidRPr="00051841">
          <w:rPr>
            <w:rFonts w:ascii="Times New Roman" w:eastAsia="Calibri" w:hAnsi="Times New Roman"/>
            <w:color w:val="000000"/>
            <w:sz w:val="20"/>
            <w:szCs w:val="20"/>
            <w:lang w:val="sk-SK" w:eastAsia="sk-SK"/>
          </w:rPr>
          <w:t xml:space="preserve">(ďalej len „zákon o verejnom obstarávaní“) </w:t>
        </w:r>
      </w:ins>
    </w:p>
    <w:p w14:paraId="0FECC924" w14:textId="77777777" w:rsidR="00051841" w:rsidRPr="00051841" w:rsidRDefault="00051841" w:rsidP="00051841">
      <w:pPr>
        <w:autoSpaceDE w:val="0"/>
        <w:autoSpaceDN w:val="0"/>
        <w:rPr>
          <w:ins w:id="9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09ED3336" w14:textId="77777777" w:rsidR="00051841" w:rsidRPr="00051841" w:rsidRDefault="00051841" w:rsidP="00051841">
      <w:pPr>
        <w:autoSpaceDE w:val="0"/>
        <w:autoSpaceDN w:val="0"/>
        <w:rPr>
          <w:ins w:id="10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11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>1. Verejný obstarávateľ:</w:t>
        </w:r>
      </w:ins>
    </w:p>
    <w:p w14:paraId="6BD25CE1" w14:textId="77777777" w:rsidR="00051841" w:rsidRPr="00051841" w:rsidRDefault="00051841" w:rsidP="00051841">
      <w:pPr>
        <w:autoSpaceDE w:val="0"/>
        <w:autoSpaceDN w:val="0"/>
        <w:rPr>
          <w:ins w:id="12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004221C6" w14:textId="77777777" w:rsidR="00051841" w:rsidRPr="00051841" w:rsidRDefault="00051841" w:rsidP="00051841">
      <w:pPr>
        <w:autoSpaceDE w:val="0"/>
        <w:autoSpaceDN w:val="0"/>
        <w:rPr>
          <w:ins w:id="13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14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Názov verejného obstarávateľa: </w:t>
        </w:r>
      </w:ins>
    </w:p>
    <w:p w14:paraId="04164A20" w14:textId="77777777" w:rsidR="00051841" w:rsidRPr="00051841" w:rsidRDefault="00051841" w:rsidP="00051841">
      <w:pPr>
        <w:autoSpaceDE w:val="0"/>
        <w:autoSpaceDN w:val="0"/>
        <w:rPr>
          <w:ins w:id="15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16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Sídlo: </w:t>
        </w:r>
      </w:ins>
    </w:p>
    <w:p w14:paraId="66267302" w14:textId="77777777" w:rsidR="00051841" w:rsidRPr="00051841" w:rsidRDefault="00051841" w:rsidP="00051841">
      <w:pPr>
        <w:autoSpaceDE w:val="0"/>
        <w:autoSpaceDN w:val="0"/>
        <w:rPr>
          <w:ins w:id="17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18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IČO: </w:t>
        </w:r>
      </w:ins>
    </w:p>
    <w:p w14:paraId="6C170394" w14:textId="77777777" w:rsidR="00051841" w:rsidRPr="00051841" w:rsidRDefault="00051841" w:rsidP="00051841">
      <w:pPr>
        <w:autoSpaceDE w:val="0"/>
        <w:autoSpaceDN w:val="0"/>
        <w:rPr>
          <w:ins w:id="19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20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>DIČ:</w:t>
        </w:r>
      </w:ins>
    </w:p>
    <w:p w14:paraId="49F13562" w14:textId="77777777" w:rsidR="00051841" w:rsidRPr="00051841" w:rsidRDefault="00051841" w:rsidP="00051841">
      <w:pPr>
        <w:autoSpaceDE w:val="0"/>
        <w:autoSpaceDN w:val="0"/>
        <w:rPr>
          <w:ins w:id="21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22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Kontaktná osoba (meno a priezvisko): </w:t>
        </w:r>
      </w:ins>
    </w:p>
    <w:p w14:paraId="4599CABE" w14:textId="77777777" w:rsidR="00051841" w:rsidRPr="00051841" w:rsidRDefault="00051841" w:rsidP="00051841">
      <w:pPr>
        <w:autoSpaceDE w:val="0"/>
        <w:autoSpaceDN w:val="0"/>
        <w:rPr>
          <w:ins w:id="23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24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tel. č. kontaktnej osoby: </w:t>
        </w:r>
      </w:ins>
    </w:p>
    <w:p w14:paraId="3803A235" w14:textId="77777777" w:rsidR="00051841" w:rsidRPr="00051841" w:rsidRDefault="00051841" w:rsidP="00051841">
      <w:pPr>
        <w:autoSpaceDE w:val="0"/>
        <w:autoSpaceDN w:val="0"/>
        <w:rPr>
          <w:ins w:id="25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26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e-mail kontaktnej osoby: </w:t>
        </w:r>
      </w:ins>
    </w:p>
    <w:p w14:paraId="7E729428" w14:textId="77777777" w:rsidR="00051841" w:rsidRPr="00051841" w:rsidRDefault="00051841" w:rsidP="00051841">
      <w:pPr>
        <w:autoSpaceDE w:val="0"/>
        <w:autoSpaceDN w:val="0"/>
        <w:rPr>
          <w:ins w:id="27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28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adresa hlavnej stránky verejného obstarávateľa /URL/: </w:t>
        </w:r>
      </w:ins>
    </w:p>
    <w:p w14:paraId="0CAAB89F" w14:textId="77777777" w:rsidR="00051841" w:rsidRPr="00051841" w:rsidRDefault="00051841" w:rsidP="00051841">
      <w:pPr>
        <w:autoSpaceDE w:val="0"/>
        <w:autoSpaceDN w:val="0"/>
        <w:rPr>
          <w:ins w:id="29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0C79696E" w14:textId="77777777" w:rsidR="00051841" w:rsidRPr="00051841" w:rsidRDefault="00051841" w:rsidP="00051841">
      <w:pPr>
        <w:autoSpaceDE w:val="0"/>
        <w:autoSpaceDN w:val="0"/>
        <w:rPr>
          <w:ins w:id="30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31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 xml:space="preserve">2. Zatriedenie obstarávacieho subjektu podľa zákona: </w:t>
        </w:r>
      </w:ins>
    </w:p>
    <w:p w14:paraId="28CE673F" w14:textId="77777777" w:rsidR="00051841" w:rsidRPr="00051841" w:rsidRDefault="00051841" w:rsidP="00051841">
      <w:pPr>
        <w:autoSpaceDE w:val="0"/>
        <w:autoSpaceDN w:val="0"/>
        <w:rPr>
          <w:ins w:id="32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33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Verejný obstarávateľ podľa § 7 ods. 1 písm. .... zákona o verejnom obstarávaní. </w:t>
        </w:r>
      </w:ins>
    </w:p>
    <w:p w14:paraId="115B9DE7" w14:textId="77777777" w:rsidR="00051841" w:rsidRPr="00051841" w:rsidRDefault="00051841" w:rsidP="00051841">
      <w:pPr>
        <w:autoSpaceDE w:val="0"/>
        <w:autoSpaceDN w:val="0"/>
        <w:rPr>
          <w:ins w:id="34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02C55B5F" w14:textId="77777777" w:rsidR="00051841" w:rsidRPr="00051841" w:rsidRDefault="00051841" w:rsidP="00051841">
      <w:pPr>
        <w:autoSpaceDE w:val="0"/>
        <w:autoSpaceDN w:val="0"/>
        <w:rPr>
          <w:ins w:id="35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36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 xml:space="preserve">3. Názov zákazky podľa verejného obstarávateľa: </w:t>
        </w:r>
      </w:ins>
    </w:p>
    <w:p w14:paraId="684F04AE" w14:textId="77777777" w:rsidR="00051841" w:rsidRPr="00051841" w:rsidRDefault="00051841" w:rsidP="00051841">
      <w:pPr>
        <w:autoSpaceDE w:val="0"/>
        <w:autoSpaceDN w:val="0"/>
        <w:rPr>
          <w:ins w:id="37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3A7377C2" w14:textId="77777777" w:rsidR="00051841" w:rsidRPr="00051841" w:rsidRDefault="00051841" w:rsidP="00051841">
      <w:pPr>
        <w:autoSpaceDE w:val="0"/>
        <w:autoSpaceDN w:val="0"/>
        <w:rPr>
          <w:ins w:id="38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39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 xml:space="preserve">4. Druh zákazky </w:t>
        </w:r>
        <w:r w:rsidRPr="00051841">
          <w:rPr>
            <w:rFonts w:ascii="Times New Roman" w:eastAsia="Calibri" w:hAnsi="Times New Roman"/>
            <w:bCs/>
            <w:color w:val="000000"/>
            <w:sz w:val="24"/>
            <w:lang w:val="sk-SK"/>
          </w:rPr>
          <w:t>(tovar, služby, stavebné práce)</w:t>
        </w:r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 xml:space="preserve">: </w:t>
        </w:r>
      </w:ins>
    </w:p>
    <w:p w14:paraId="7AC61135" w14:textId="77777777" w:rsidR="00051841" w:rsidRPr="00051841" w:rsidRDefault="00051841" w:rsidP="00051841">
      <w:pPr>
        <w:autoSpaceDE w:val="0"/>
        <w:autoSpaceDN w:val="0"/>
        <w:rPr>
          <w:ins w:id="40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1B8F2640" w14:textId="77777777" w:rsidR="00051841" w:rsidRPr="00051841" w:rsidRDefault="00051841" w:rsidP="00051841">
      <w:pPr>
        <w:autoSpaceDE w:val="0"/>
        <w:autoSpaceDN w:val="0"/>
        <w:rPr>
          <w:ins w:id="41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42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 xml:space="preserve">5. Hlavné miesto </w:t>
        </w:r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dodania tovaru/poskytnutia služieb/uskutočnenia stavebných prác: </w:t>
        </w:r>
      </w:ins>
    </w:p>
    <w:p w14:paraId="5DBB32CD" w14:textId="77777777" w:rsidR="00051841" w:rsidRPr="00051841" w:rsidRDefault="00051841" w:rsidP="00051841">
      <w:pPr>
        <w:autoSpaceDE w:val="0"/>
        <w:autoSpaceDN w:val="0"/>
        <w:rPr>
          <w:ins w:id="43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7198BC3C" w14:textId="77777777" w:rsidR="00051841" w:rsidRPr="00051841" w:rsidRDefault="00051841" w:rsidP="00051841">
      <w:pPr>
        <w:autoSpaceDE w:val="0"/>
        <w:autoSpaceDN w:val="0"/>
        <w:rPr>
          <w:ins w:id="44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45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>6. Výsledok verejného obstarávania (typ zmluvy, lehota na realizáciu zákazky, platobné podmienky):</w:t>
        </w:r>
      </w:ins>
    </w:p>
    <w:p w14:paraId="0B7A3ADE" w14:textId="77777777" w:rsidR="00051841" w:rsidRPr="00051841" w:rsidRDefault="00051841" w:rsidP="00051841">
      <w:pPr>
        <w:autoSpaceDE w:val="0"/>
        <w:autoSpaceDN w:val="0"/>
        <w:jc w:val="both"/>
        <w:rPr>
          <w:ins w:id="46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6B310DDE" w14:textId="77777777" w:rsidR="00051841" w:rsidRPr="00051841" w:rsidRDefault="00051841" w:rsidP="00051841">
      <w:pPr>
        <w:autoSpaceDE w:val="0"/>
        <w:autoSpaceDN w:val="0"/>
        <w:rPr>
          <w:ins w:id="47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48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>7. Opis predmetu zákazky:</w:t>
        </w:r>
      </w:ins>
    </w:p>
    <w:p w14:paraId="53EDF8D4" w14:textId="77777777" w:rsidR="00051841" w:rsidRPr="00051841" w:rsidRDefault="00051841" w:rsidP="00051841">
      <w:pPr>
        <w:autoSpaceDE w:val="0"/>
        <w:autoSpaceDN w:val="0"/>
        <w:jc w:val="both"/>
        <w:rPr>
          <w:ins w:id="49" w:author="Tomáš Kamenský" w:date="2021-06-14T10:21:00Z"/>
          <w:rFonts w:ascii="Times New Roman" w:eastAsia="Calibri" w:hAnsi="Times New Roman"/>
          <w:color w:val="000000"/>
          <w:sz w:val="24"/>
          <w:lang w:val="sk-SK" w:eastAsia="sk-SK"/>
        </w:rPr>
      </w:pPr>
    </w:p>
    <w:p w14:paraId="6B6FCE88" w14:textId="77777777" w:rsidR="00051841" w:rsidRPr="00051841" w:rsidRDefault="00051841" w:rsidP="00051841">
      <w:pPr>
        <w:autoSpaceDE w:val="0"/>
        <w:autoSpaceDN w:val="0"/>
        <w:rPr>
          <w:ins w:id="50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51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>8. Spoločný slovník obstarávania:</w:t>
        </w:r>
      </w:ins>
    </w:p>
    <w:p w14:paraId="3B53185D" w14:textId="77777777" w:rsidR="00051841" w:rsidRPr="00051841" w:rsidRDefault="00051841" w:rsidP="00051841">
      <w:pPr>
        <w:autoSpaceDE w:val="0"/>
        <w:autoSpaceDN w:val="0"/>
        <w:rPr>
          <w:ins w:id="52" w:author="Tomáš Kamenský" w:date="2021-06-14T10:21:00Z"/>
          <w:rFonts w:ascii="Times New Roman" w:eastAsia="Calibri" w:hAnsi="Times New Roman"/>
          <w:sz w:val="24"/>
          <w:lang w:val="sk-SK"/>
        </w:rPr>
      </w:pPr>
    </w:p>
    <w:p w14:paraId="7DDA836B" w14:textId="77777777" w:rsidR="00051841" w:rsidRPr="00051841" w:rsidRDefault="00051841" w:rsidP="00051841">
      <w:pPr>
        <w:autoSpaceDE w:val="0"/>
        <w:autoSpaceDN w:val="0"/>
        <w:jc w:val="both"/>
        <w:rPr>
          <w:ins w:id="53" w:author="Tomáš Kamenský" w:date="2021-06-14T10:21:00Z"/>
          <w:rFonts w:ascii="Times New Roman" w:eastAsia="Calibri" w:hAnsi="Times New Roman"/>
          <w:color w:val="000000"/>
          <w:sz w:val="20"/>
          <w:szCs w:val="20"/>
          <w:lang w:val="sk-SK"/>
        </w:rPr>
      </w:pPr>
      <w:ins w:id="54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>9. Predpokladaná hodnota zákazky v EUR bez DPH</w:t>
        </w:r>
        <w:r w:rsidRPr="00051841">
          <w:rPr>
            <w:rFonts w:ascii="Times New Roman" w:eastAsia="Calibri" w:hAnsi="Times New Roman"/>
            <w:b/>
            <w:color w:val="000000"/>
            <w:sz w:val="24"/>
            <w:lang w:val="sk-SK"/>
          </w:rPr>
          <w:t>:</w:t>
        </w:r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 </w:t>
        </w:r>
        <w:r w:rsidRPr="00051841">
          <w:rPr>
            <w:rFonts w:ascii="Times New Roman" w:eastAsia="Calibri" w:hAnsi="Times New Roman"/>
            <w:color w:val="000000"/>
            <w:sz w:val="20"/>
            <w:szCs w:val="20"/>
            <w:lang w:val="sk-SK"/>
          </w:rPr>
          <w:t>(ak bude predpokladaná hodnota zákazky a úspešný uchádzač určeným jedným úkonom, odporúča sa uviesť nasledovné: Predpokladaná hodnota zákazky bude určená týmto prieskumom (určenie predpokladanej hodnoty a určenie úspešného uchádzača bude realizované jedným prieskumom trhu), pričom prieskum trhu je nástrojom na určenie predpokladanej hodnoty zákazky v zmysle § 6 ods. 1 ZVO.)</w:t>
        </w:r>
      </w:ins>
    </w:p>
    <w:p w14:paraId="42F0A5B1" w14:textId="77777777" w:rsidR="00051841" w:rsidRPr="00051841" w:rsidRDefault="00051841" w:rsidP="00051841">
      <w:pPr>
        <w:autoSpaceDE w:val="0"/>
        <w:autoSpaceDN w:val="0"/>
        <w:jc w:val="both"/>
        <w:rPr>
          <w:ins w:id="55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25116107" w14:textId="77777777" w:rsidR="00051841" w:rsidRPr="00051841" w:rsidRDefault="00051841" w:rsidP="00051841">
      <w:pPr>
        <w:autoSpaceDE w:val="0"/>
        <w:autoSpaceDN w:val="0"/>
        <w:rPr>
          <w:ins w:id="56" w:author="Tomáš Kamenský" w:date="2021-06-14T10:21:00Z"/>
          <w:rFonts w:ascii="Times New Roman" w:eastAsia="Calibri" w:hAnsi="Times New Roman"/>
          <w:b/>
          <w:bCs/>
          <w:sz w:val="24"/>
          <w:lang w:val="sk-SK"/>
        </w:rPr>
      </w:pPr>
      <w:ins w:id="57" w:author="Tomáš Kamenský" w:date="2021-06-14T10:21:00Z">
        <w:r w:rsidRPr="00051841">
          <w:rPr>
            <w:rFonts w:ascii="Times New Roman" w:eastAsia="Calibri" w:hAnsi="Times New Roman"/>
            <w:b/>
            <w:bCs/>
            <w:sz w:val="24"/>
            <w:lang w:val="sk-SK"/>
          </w:rPr>
          <w:t xml:space="preserve">10. Hlavné podmienky financovania a platobné dojednania: </w:t>
        </w:r>
      </w:ins>
    </w:p>
    <w:p w14:paraId="26C40856" w14:textId="77777777" w:rsidR="00051841" w:rsidRPr="00051841" w:rsidRDefault="00051841" w:rsidP="00051841">
      <w:pPr>
        <w:autoSpaceDE w:val="0"/>
        <w:autoSpaceDN w:val="0"/>
        <w:jc w:val="both"/>
        <w:rPr>
          <w:ins w:id="58" w:author="Tomáš Kamenský" w:date="2021-06-14T10:21:00Z"/>
          <w:rFonts w:ascii="Times New Roman" w:eastAsia="Calibri" w:hAnsi="Times New Roman"/>
          <w:sz w:val="24"/>
          <w:lang w:val="sk-SK"/>
        </w:rPr>
      </w:pPr>
    </w:p>
    <w:p w14:paraId="498086F6" w14:textId="77777777" w:rsidR="00051841" w:rsidRPr="00051841" w:rsidRDefault="00051841" w:rsidP="00051841">
      <w:pPr>
        <w:autoSpaceDE w:val="0"/>
        <w:autoSpaceDN w:val="0"/>
        <w:rPr>
          <w:ins w:id="59" w:author="Tomáš Kamenský" w:date="2021-06-14T10:21:00Z"/>
          <w:rFonts w:ascii="Times New Roman" w:eastAsia="Calibri" w:hAnsi="Times New Roman"/>
          <w:b/>
          <w:bCs/>
          <w:sz w:val="24"/>
          <w:lang w:val="sk-SK"/>
        </w:rPr>
      </w:pPr>
      <w:ins w:id="60" w:author="Tomáš Kamenský" w:date="2021-06-14T10:21:00Z">
        <w:r w:rsidRPr="00051841">
          <w:rPr>
            <w:rFonts w:ascii="Times New Roman" w:eastAsia="Calibri" w:hAnsi="Times New Roman"/>
            <w:b/>
            <w:bCs/>
            <w:sz w:val="24"/>
            <w:lang w:val="sk-SK"/>
          </w:rPr>
          <w:t>11. Podmienky účasti:</w:t>
        </w:r>
      </w:ins>
    </w:p>
    <w:p w14:paraId="62C65C4A" w14:textId="77777777" w:rsidR="00051841" w:rsidRPr="00051841" w:rsidRDefault="00051841" w:rsidP="00051841">
      <w:pPr>
        <w:autoSpaceDE w:val="0"/>
        <w:autoSpaceDN w:val="0"/>
        <w:rPr>
          <w:ins w:id="61" w:author="Tomáš Kamenský" w:date="2021-06-14T10:21:00Z"/>
          <w:rFonts w:ascii="Times New Roman" w:eastAsia="Calibri" w:hAnsi="Times New Roman"/>
          <w:b/>
          <w:bCs/>
          <w:sz w:val="24"/>
          <w:lang w:val="sk-SK"/>
        </w:rPr>
      </w:pPr>
    </w:p>
    <w:p w14:paraId="6ECF6350" w14:textId="77777777" w:rsidR="00051841" w:rsidRPr="00051841" w:rsidRDefault="00051841" w:rsidP="00051841">
      <w:pPr>
        <w:autoSpaceDE w:val="0"/>
        <w:autoSpaceDN w:val="0"/>
        <w:rPr>
          <w:ins w:id="62" w:author="Tomáš Kamenský" w:date="2021-06-14T10:21:00Z"/>
          <w:rFonts w:ascii="Times New Roman" w:eastAsia="Calibri" w:hAnsi="Times New Roman"/>
          <w:b/>
          <w:bCs/>
          <w:sz w:val="24"/>
          <w:lang w:val="sk-SK"/>
        </w:rPr>
      </w:pPr>
      <w:ins w:id="63" w:author="Tomáš Kamenský" w:date="2021-06-14T10:21:00Z">
        <w:r w:rsidRPr="00051841">
          <w:rPr>
            <w:rFonts w:ascii="Times New Roman" w:eastAsia="Calibri" w:hAnsi="Times New Roman"/>
            <w:b/>
            <w:bCs/>
            <w:sz w:val="24"/>
            <w:lang w:val="sk-SK"/>
          </w:rPr>
          <w:t xml:space="preserve">12. Kritérium/kritériá na vyhodnotenie ponúk a pravidlá ich uplatnenia: </w:t>
        </w:r>
      </w:ins>
    </w:p>
    <w:p w14:paraId="2521EB80" w14:textId="77777777" w:rsidR="00051841" w:rsidRPr="00051841" w:rsidRDefault="00051841" w:rsidP="00051841">
      <w:pPr>
        <w:widowControl w:val="0"/>
        <w:jc w:val="both"/>
        <w:rPr>
          <w:ins w:id="64" w:author="Tomáš Kamenský" w:date="2021-06-14T10:21:00Z"/>
          <w:rFonts w:ascii="Times New Roman" w:eastAsia="Arial" w:hAnsi="Times New Roman"/>
          <w:bCs/>
          <w:sz w:val="24"/>
          <w:lang w:val="sk-SK"/>
        </w:rPr>
      </w:pPr>
    </w:p>
    <w:p w14:paraId="215455A8" w14:textId="77777777" w:rsidR="00051841" w:rsidRPr="00051841" w:rsidRDefault="00051841" w:rsidP="00051841">
      <w:pPr>
        <w:autoSpaceDE w:val="0"/>
        <w:autoSpaceDN w:val="0"/>
        <w:rPr>
          <w:ins w:id="65" w:author="Tomáš Kamenský" w:date="2021-06-14T10:21:00Z"/>
          <w:rFonts w:ascii="Times New Roman" w:eastAsia="Calibri" w:hAnsi="Times New Roman"/>
          <w:b/>
          <w:bCs/>
          <w:sz w:val="24"/>
          <w:u w:val="single"/>
          <w:lang w:val="sk-SK"/>
        </w:rPr>
      </w:pPr>
      <w:ins w:id="66" w:author="Tomáš Kamenský" w:date="2021-06-14T10:21:00Z">
        <w:r w:rsidRPr="00051841">
          <w:rPr>
            <w:rFonts w:ascii="Times New Roman" w:eastAsia="Calibri" w:hAnsi="Times New Roman"/>
            <w:b/>
            <w:bCs/>
            <w:sz w:val="24"/>
            <w:lang w:val="sk-SK"/>
          </w:rPr>
          <w:t xml:space="preserve">13. Lehota na predkladanie ponúk uplynie dňa: </w:t>
        </w:r>
        <w:r w:rsidRPr="00051841">
          <w:rPr>
            <w:rFonts w:ascii="Times New Roman" w:eastAsia="Calibri" w:hAnsi="Times New Roman"/>
            <w:b/>
            <w:bCs/>
            <w:sz w:val="24"/>
            <w:lang w:val="sk-SK"/>
          </w:rPr>
          <w:tab/>
        </w:r>
        <w:r w:rsidRPr="00051841">
          <w:rPr>
            <w:rFonts w:ascii="Times New Roman" w:eastAsia="Calibri" w:hAnsi="Times New Roman"/>
            <w:b/>
            <w:bCs/>
            <w:sz w:val="24"/>
            <w:lang w:val="sk-SK"/>
          </w:rPr>
          <w:tab/>
          <w:t>do:</w:t>
        </w:r>
      </w:ins>
    </w:p>
    <w:p w14:paraId="3B66E4CC" w14:textId="77777777" w:rsidR="00051841" w:rsidRPr="00051841" w:rsidRDefault="00051841" w:rsidP="00051841">
      <w:pPr>
        <w:autoSpaceDE w:val="0"/>
        <w:autoSpaceDN w:val="0"/>
        <w:rPr>
          <w:ins w:id="67" w:author="Tomáš Kamenský" w:date="2021-06-14T10:21:00Z"/>
          <w:rFonts w:ascii="Times New Roman" w:eastAsia="Calibri" w:hAnsi="Times New Roman"/>
          <w:b/>
          <w:bCs/>
          <w:sz w:val="24"/>
          <w:lang w:val="sk-SK"/>
        </w:rPr>
      </w:pPr>
    </w:p>
    <w:p w14:paraId="75644CFC" w14:textId="77777777" w:rsidR="00051841" w:rsidRPr="00051841" w:rsidRDefault="00051841" w:rsidP="00051841">
      <w:pPr>
        <w:autoSpaceDE w:val="0"/>
        <w:autoSpaceDN w:val="0"/>
        <w:rPr>
          <w:ins w:id="68" w:author="Tomáš Kamenský" w:date="2021-06-14T10:21:00Z"/>
          <w:rFonts w:ascii="Times New Roman" w:eastAsia="Calibri" w:hAnsi="Times New Roman"/>
          <w:bCs/>
          <w:sz w:val="24"/>
          <w:lang w:val="sk-SK"/>
        </w:rPr>
      </w:pPr>
      <w:ins w:id="69" w:author="Tomáš Kamenský" w:date="2021-06-14T10:21:00Z">
        <w:r w:rsidRPr="00051841">
          <w:rPr>
            <w:rFonts w:ascii="Times New Roman" w:eastAsia="Calibri" w:hAnsi="Times New Roman"/>
            <w:bCs/>
            <w:sz w:val="24"/>
            <w:lang w:val="sk-SK"/>
          </w:rPr>
          <w:t>Na ponuku predloženú po uplynutí lehoty na predkladanie ponúk verejný obstarávateľ nebude prihliadať.</w:t>
        </w:r>
      </w:ins>
    </w:p>
    <w:p w14:paraId="23EA4873" w14:textId="77777777" w:rsidR="00051841" w:rsidRPr="00051841" w:rsidRDefault="00051841" w:rsidP="00051841">
      <w:pPr>
        <w:autoSpaceDE w:val="0"/>
        <w:autoSpaceDN w:val="0"/>
        <w:rPr>
          <w:ins w:id="70" w:author="Tomáš Kamenský" w:date="2021-06-14T10:21:00Z"/>
          <w:rFonts w:ascii="Times New Roman" w:eastAsia="Calibri" w:hAnsi="Times New Roman"/>
          <w:b/>
          <w:bCs/>
          <w:sz w:val="24"/>
          <w:lang w:val="sk-SK"/>
        </w:rPr>
      </w:pPr>
    </w:p>
    <w:p w14:paraId="6DEA22A4" w14:textId="77777777" w:rsidR="00051841" w:rsidRPr="00051841" w:rsidRDefault="00051841" w:rsidP="00051841">
      <w:pPr>
        <w:autoSpaceDE w:val="0"/>
        <w:autoSpaceDN w:val="0"/>
        <w:rPr>
          <w:ins w:id="71" w:author="Tomáš Kamenský" w:date="2021-06-14T10:21:00Z"/>
          <w:rFonts w:ascii="Times New Roman" w:eastAsia="Calibri" w:hAnsi="Times New Roman"/>
          <w:b/>
          <w:bCs/>
          <w:sz w:val="24"/>
          <w:lang w:val="sk-SK"/>
        </w:rPr>
      </w:pPr>
      <w:ins w:id="72" w:author="Tomáš Kamenský" w:date="2021-06-14T10:21:00Z">
        <w:r w:rsidRPr="00051841">
          <w:rPr>
            <w:rFonts w:ascii="Times New Roman" w:eastAsia="Calibri" w:hAnsi="Times New Roman"/>
            <w:b/>
            <w:bCs/>
            <w:sz w:val="24"/>
            <w:lang w:val="sk-SK"/>
          </w:rPr>
          <w:t xml:space="preserve">14. Spôsob a miesto na predloženie ponúk: </w:t>
        </w:r>
      </w:ins>
    </w:p>
    <w:p w14:paraId="4A3FD6A1" w14:textId="77777777" w:rsidR="00051841" w:rsidRPr="00051841" w:rsidRDefault="00051841" w:rsidP="00051841">
      <w:pPr>
        <w:autoSpaceDE w:val="0"/>
        <w:autoSpaceDN w:val="0"/>
        <w:jc w:val="both"/>
        <w:rPr>
          <w:ins w:id="73" w:author="Tomáš Kamenský" w:date="2021-06-14T10:21:00Z"/>
          <w:rFonts w:ascii="Times New Roman" w:eastAsia="Calibri" w:hAnsi="Times New Roman"/>
          <w:b/>
          <w:color w:val="000000"/>
          <w:sz w:val="24"/>
          <w:lang w:val="sk-SK"/>
        </w:rPr>
      </w:pPr>
    </w:p>
    <w:p w14:paraId="0E19AB71" w14:textId="77777777" w:rsidR="00051841" w:rsidRPr="00051841" w:rsidRDefault="00051841" w:rsidP="00051841">
      <w:pPr>
        <w:autoSpaceDE w:val="0"/>
        <w:autoSpaceDN w:val="0"/>
        <w:jc w:val="both"/>
        <w:rPr>
          <w:ins w:id="74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75" w:author="Tomáš Kamenský" w:date="2021-06-14T10:21:00Z">
        <w:r w:rsidRPr="00051841">
          <w:rPr>
            <w:rFonts w:ascii="Times New Roman" w:eastAsia="Calibri" w:hAnsi="Times New Roman"/>
            <w:b/>
            <w:color w:val="000000"/>
            <w:sz w:val="24"/>
            <w:lang w:val="sk-SK"/>
          </w:rPr>
          <w:t>15. Požadovaný obsah ponuky:</w:t>
        </w:r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 xml:space="preserve"> </w:t>
        </w:r>
      </w:ins>
    </w:p>
    <w:p w14:paraId="09D2D66F" w14:textId="77777777" w:rsidR="00051841" w:rsidRPr="00051841" w:rsidRDefault="00051841" w:rsidP="00051841">
      <w:pPr>
        <w:autoSpaceDE w:val="0"/>
        <w:autoSpaceDN w:val="0"/>
        <w:jc w:val="both"/>
        <w:rPr>
          <w:ins w:id="76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787925A1" w14:textId="77777777" w:rsidR="00051841" w:rsidRPr="00051841" w:rsidRDefault="00051841" w:rsidP="00051841">
      <w:pPr>
        <w:autoSpaceDE w:val="0"/>
        <w:autoSpaceDN w:val="0"/>
        <w:rPr>
          <w:ins w:id="77" w:author="Tomáš Kamenský" w:date="2021-06-14T10:21:00Z"/>
          <w:rFonts w:ascii="Times New Roman" w:eastAsia="Calibri" w:hAnsi="Times New Roman"/>
          <w:b/>
          <w:sz w:val="24"/>
          <w:lang w:val="sk-SK"/>
        </w:rPr>
      </w:pPr>
      <w:ins w:id="78" w:author="Tomáš Kamenský" w:date="2021-06-14T10:21:00Z">
        <w:r w:rsidRPr="00051841">
          <w:rPr>
            <w:rFonts w:ascii="Times New Roman" w:eastAsia="Calibri" w:hAnsi="Times New Roman"/>
            <w:b/>
            <w:sz w:val="24"/>
            <w:lang w:val="sk-SK"/>
          </w:rPr>
          <w:t>16. Vyhodnotenie ponúk:</w:t>
        </w:r>
      </w:ins>
    </w:p>
    <w:p w14:paraId="5AA5925D" w14:textId="77777777" w:rsidR="00051841" w:rsidRPr="00051841" w:rsidRDefault="00051841" w:rsidP="00051841">
      <w:pPr>
        <w:autoSpaceDE w:val="0"/>
        <w:autoSpaceDN w:val="0"/>
        <w:rPr>
          <w:ins w:id="79" w:author="Tomáš Kamenský" w:date="2021-06-14T10:21:00Z"/>
          <w:rFonts w:ascii="Times New Roman" w:eastAsia="Calibri" w:hAnsi="Times New Roman"/>
          <w:b/>
          <w:sz w:val="24"/>
          <w:lang w:val="sk-SK"/>
        </w:rPr>
      </w:pPr>
    </w:p>
    <w:p w14:paraId="1CECE3D0" w14:textId="77777777" w:rsidR="00051841" w:rsidRPr="00051841" w:rsidRDefault="00051841" w:rsidP="00051841">
      <w:pPr>
        <w:autoSpaceDE w:val="0"/>
        <w:autoSpaceDN w:val="0"/>
        <w:jc w:val="both"/>
        <w:rPr>
          <w:ins w:id="80" w:author="Tomáš Kamenský" w:date="2021-06-14T10:21:00Z"/>
          <w:rFonts w:ascii="Times New Roman" w:hAnsi="Times New Roman"/>
          <w:sz w:val="24"/>
          <w:lang w:val="sk-SK"/>
        </w:rPr>
      </w:pPr>
      <w:ins w:id="81" w:author="Tomáš Kamenský" w:date="2021-06-14T10:21:00Z">
        <w:r w:rsidRPr="00051841">
          <w:rPr>
            <w:rFonts w:ascii="Times New Roman" w:hAnsi="Times New Roman"/>
            <w:sz w:val="24"/>
            <w:lang w:val="sk-SK"/>
          </w:rPr>
          <w:t xml:space="preserve">Vyhodnotenie ponúk z hľadiska splnenia podmienok účasti a vyhodnotenie ponúk z hľadiska splnenia požiadaviek na predmet zákazky sa uskutoční po vyhodnotení ponúk na základe kritéria na vyhodnotenie ponúk, a to v prípade uchádzača, ktorý sa umiestnil na prvom mieste v poradí. Ak ponuka uchádzača nebude obsahovať všetky náležitosti podľa tejto výzvy, uchádzač bude požiadaný o vysvetlenie alebo doplnenie predložených dokladov. </w:t>
        </w:r>
      </w:ins>
    </w:p>
    <w:p w14:paraId="46EC56DD" w14:textId="77777777" w:rsidR="00051841" w:rsidRPr="00051841" w:rsidRDefault="00051841" w:rsidP="00051841">
      <w:pPr>
        <w:autoSpaceDE w:val="0"/>
        <w:autoSpaceDN w:val="0"/>
        <w:jc w:val="both"/>
        <w:rPr>
          <w:ins w:id="82" w:author="Tomáš Kamenský" w:date="2021-06-14T10:21:00Z"/>
          <w:rFonts w:ascii="Times New Roman" w:hAnsi="Times New Roman"/>
          <w:sz w:val="24"/>
          <w:lang w:val="sk-SK"/>
        </w:rPr>
      </w:pPr>
    </w:p>
    <w:p w14:paraId="73CD2DE1" w14:textId="77777777" w:rsidR="00051841" w:rsidRPr="00051841" w:rsidRDefault="00051841" w:rsidP="00051841">
      <w:pPr>
        <w:autoSpaceDE w:val="0"/>
        <w:autoSpaceDN w:val="0"/>
        <w:jc w:val="both"/>
        <w:rPr>
          <w:ins w:id="83" w:author="Tomáš Kamenský" w:date="2021-06-14T10:21:00Z"/>
          <w:rFonts w:ascii="Times New Roman" w:hAnsi="Times New Roman"/>
          <w:sz w:val="24"/>
          <w:lang w:val="sk-SK"/>
        </w:rPr>
      </w:pPr>
      <w:ins w:id="84" w:author="Tomáš Kamenský" w:date="2021-06-14T10:21:00Z">
        <w:r w:rsidRPr="00051841">
          <w:rPr>
            <w:rFonts w:ascii="Times New Roman" w:hAnsi="Times New Roman"/>
            <w:sz w:val="24"/>
            <w:lang w:val="sk-SK"/>
          </w:rPr>
          <w:t xml:space="preserve">Ak dôjde k vylúčeniu uchádzača alebo jeho ponuky, vyhodnotí sa následne splnenie podmienok účasti a požiadaviek na predmet zákazky u ďalšieho uchádzača v poradí tak, aby uchádzač umiestnený na prvom mieste v novo zostavenom poradí spĺňal podmienky účasti a požiadavky na predmet zákazky. </w:t>
        </w:r>
      </w:ins>
    </w:p>
    <w:p w14:paraId="21660986" w14:textId="77777777" w:rsidR="00051841" w:rsidRPr="00051841" w:rsidRDefault="00051841" w:rsidP="00051841">
      <w:pPr>
        <w:autoSpaceDE w:val="0"/>
        <w:autoSpaceDN w:val="0"/>
        <w:jc w:val="both"/>
        <w:rPr>
          <w:ins w:id="85" w:author="Tomáš Kamenský" w:date="2021-06-14T10:21:00Z"/>
          <w:rFonts w:ascii="Times New Roman" w:hAnsi="Times New Roman"/>
          <w:sz w:val="24"/>
          <w:lang w:val="sk-SK"/>
        </w:rPr>
      </w:pPr>
    </w:p>
    <w:p w14:paraId="62882C06" w14:textId="77777777" w:rsidR="00051841" w:rsidRPr="00051841" w:rsidRDefault="00051841" w:rsidP="00051841">
      <w:pPr>
        <w:autoSpaceDE w:val="0"/>
        <w:autoSpaceDN w:val="0"/>
        <w:adjustRightInd w:val="0"/>
        <w:spacing w:after="160"/>
        <w:jc w:val="both"/>
        <w:rPr>
          <w:ins w:id="86" w:author="Tomáš Kamenský" w:date="2021-06-14T10:21:00Z"/>
          <w:rFonts w:ascii="Times New Roman" w:hAnsi="Times New Roman"/>
          <w:b/>
          <w:bCs/>
          <w:sz w:val="21"/>
          <w:szCs w:val="21"/>
          <w:lang w:val="sk-SK"/>
        </w:rPr>
      </w:pPr>
      <w:ins w:id="87" w:author="Tomáš Kamenský" w:date="2021-06-14T10:21:00Z">
        <w:r w:rsidRPr="00051841">
          <w:rPr>
            <w:rFonts w:ascii="Times New Roman" w:hAnsi="Times New Roman"/>
            <w:sz w:val="24"/>
            <w:lang w:val="sk-SK"/>
          </w:rPr>
          <w:t xml:space="preserve">Verejný obstarávateľ po vyhodnotení ponúk bezodkladne zašle informáciu o vyhodnotení ponúk všetkým uchádzačom elektronicky. Verejný obstarávateľ bude úspešného uchádzača kontaktovať prostredníctvom elektronickej pošty ihneď po vyhodnotení. S úspešným  uchádzačom bude uzatvorená Zmluva /rámcová dohoda ..................... </w:t>
        </w:r>
      </w:ins>
    </w:p>
    <w:p w14:paraId="1D0DD3EC" w14:textId="77777777" w:rsidR="00051841" w:rsidRPr="00051841" w:rsidRDefault="00051841" w:rsidP="00051841">
      <w:pPr>
        <w:autoSpaceDE w:val="0"/>
        <w:autoSpaceDN w:val="0"/>
        <w:rPr>
          <w:ins w:id="88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</w:p>
    <w:p w14:paraId="3687D43C" w14:textId="77777777" w:rsidR="00051841" w:rsidRPr="00051841" w:rsidRDefault="00051841" w:rsidP="00051841">
      <w:pPr>
        <w:autoSpaceDE w:val="0"/>
        <w:autoSpaceDN w:val="0"/>
        <w:rPr>
          <w:ins w:id="89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90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 xml:space="preserve">17. Jazyk, v ktorom možno predložiť ponuky: </w:t>
        </w:r>
      </w:ins>
    </w:p>
    <w:p w14:paraId="13E5D0ED" w14:textId="77777777" w:rsidR="00051841" w:rsidRPr="00051841" w:rsidRDefault="00051841" w:rsidP="00051841">
      <w:pPr>
        <w:autoSpaceDE w:val="0"/>
        <w:autoSpaceDN w:val="0"/>
        <w:rPr>
          <w:ins w:id="91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728CC061" w14:textId="77777777" w:rsidR="00051841" w:rsidRPr="00051841" w:rsidRDefault="00051841" w:rsidP="00051841">
      <w:pPr>
        <w:autoSpaceDE w:val="0"/>
        <w:autoSpaceDN w:val="0"/>
        <w:rPr>
          <w:ins w:id="92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  <w:ins w:id="93" w:author="Tomáš Kamenský" w:date="2021-06-14T10:21:00Z">
        <w:r w:rsidRPr="00051841">
          <w:rPr>
            <w:rFonts w:ascii="Times New Roman" w:eastAsia="Calibri" w:hAnsi="Times New Roman"/>
            <w:color w:val="000000"/>
            <w:sz w:val="24"/>
            <w:lang w:val="sk-SK"/>
          </w:rPr>
          <w:t>Štátny jazyk, slovenský jazyk (alebo český jazyk)</w:t>
        </w:r>
      </w:ins>
    </w:p>
    <w:p w14:paraId="1CBD307E" w14:textId="77777777" w:rsidR="00051841" w:rsidRPr="00051841" w:rsidRDefault="00051841" w:rsidP="00051841">
      <w:pPr>
        <w:autoSpaceDE w:val="0"/>
        <w:autoSpaceDN w:val="0"/>
        <w:rPr>
          <w:ins w:id="94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20FA10F1" w14:textId="77777777" w:rsidR="00051841" w:rsidRPr="00051841" w:rsidRDefault="00051841" w:rsidP="00051841">
      <w:pPr>
        <w:autoSpaceDE w:val="0"/>
        <w:autoSpaceDN w:val="0"/>
        <w:rPr>
          <w:ins w:id="95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96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 xml:space="preserve">18. Zákazka sa týka projektu / programu financovaného z fondov EÚ: </w:t>
        </w:r>
      </w:ins>
    </w:p>
    <w:p w14:paraId="3468A5BF" w14:textId="77777777" w:rsidR="00051841" w:rsidRPr="00051841" w:rsidRDefault="00051841" w:rsidP="00051841">
      <w:pPr>
        <w:autoSpaceDE w:val="0"/>
        <w:autoSpaceDN w:val="0"/>
        <w:rPr>
          <w:ins w:id="97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2DAB7312" w14:textId="77777777" w:rsidR="00051841" w:rsidRPr="00051841" w:rsidRDefault="00051841" w:rsidP="00051841">
      <w:pPr>
        <w:autoSpaceDE w:val="0"/>
        <w:autoSpaceDN w:val="0"/>
        <w:ind w:left="559"/>
        <w:rPr>
          <w:ins w:id="98" w:author="Tomáš Kamenský" w:date="2021-06-14T10:21:00Z"/>
          <w:rFonts w:ascii="Times New Roman" w:eastAsia="Calibri" w:hAnsi="Times New Roman"/>
          <w:color w:val="1F497D"/>
          <w:sz w:val="24"/>
          <w:lang w:val="sk-SK"/>
        </w:rPr>
      </w:pPr>
    </w:p>
    <w:p w14:paraId="256A357C" w14:textId="77777777" w:rsidR="00051841" w:rsidRPr="00051841" w:rsidRDefault="00051841" w:rsidP="00051841">
      <w:pPr>
        <w:autoSpaceDE w:val="0"/>
        <w:autoSpaceDN w:val="0"/>
        <w:rPr>
          <w:ins w:id="99" w:author="Tomáš Kamenský" w:date="2021-06-14T10:21:00Z"/>
          <w:rFonts w:ascii="Times New Roman" w:eastAsia="Calibri" w:hAnsi="Times New Roman"/>
          <w:b/>
          <w:bCs/>
          <w:color w:val="000000"/>
          <w:sz w:val="24"/>
          <w:lang w:val="sk-SK"/>
        </w:rPr>
      </w:pPr>
      <w:ins w:id="100" w:author="Tomáš Kamenský" w:date="2021-06-14T10:21:00Z">
        <w:r w:rsidRPr="00051841">
          <w:rPr>
            <w:rFonts w:ascii="Times New Roman" w:eastAsia="Calibri" w:hAnsi="Times New Roman"/>
            <w:b/>
            <w:bCs/>
            <w:color w:val="000000"/>
            <w:sz w:val="24"/>
            <w:lang w:val="sk-SK"/>
          </w:rPr>
          <w:t>19. Dátum zaslania výzvy na predkladanie ponúk:</w:t>
        </w:r>
      </w:ins>
    </w:p>
    <w:p w14:paraId="76929582" w14:textId="77777777" w:rsidR="00051841" w:rsidRPr="00051841" w:rsidRDefault="00051841" w:rsidP="00051841">
      <w:pPr>
        <w:autoSpaceDE w:val="0"/>
        <w:autoSpaceDN w:val="0"/>
        <w:rPr>
          <w:ins w:id="101" w:author="Tomáš Kamenský" w:date="2021-06-14T10:21:00Z"/>
          <w:rFonts w:ascii="Times New Roman" w:eastAsia="Calibri" w:hAnsi="Times New Roman"/>
          <w:color w:val="000000"/>
          <w:sz w:val="24"/>
          <w:lang w:val="sk-SK"/>
        </w:rPr>
      </w:pPr>
    </w:p>
    <w:p w14:paraId="707E96A8" w14:textId="77777777" w:rsidR="00051841" w:rsidRPr="00051841" w:rsidRDefault="00051841" w:rsidP="00051841">
      <w:pPr>
        <w:rPr>
          <w:ins w:id="102" w:author="Tomáš Kamenský" w:date="2021-06-14T10:21:00Z"/>
          <w:rFonts w:ascii="Times New Roman" w:hAnsi="Times New Roman"/>
          <w:sz w:val="24"/>
          <w:lang w:val="sk-SK"/>
        </w:rPr>
      </w:pPr>
    </w:p>
    <w:p w14:paraId="4366A3BE" w14:textId="77777777" w:rsidR="00051841" w:rsidRPr="00051841" w:rsidRDefault="00051841" w:rsidP="00051841">
      <w:pPr>
        <w:rPr>
          <w:ins w:id="103" w:author="Tomáš Kamenský" w:date="2021-06-14T10:21:00Z"/>
          <w:rFonts w:ascii="Times New Roman" w:hAnsi="Times New Roman"/>
          <w:b/>
          <w:sz w:val="24"/>
          <w:u w:val="single"/>
          <w:lang w:val="sk-SK"/>
        </w:rPr>
      </w:pPr>
      <w:ins w:id="104" w:author="Tomáš Kamenský" w:date="2021-06-14T10:21:00Z">
        <w:r w:rsidRPr="00051841">
          <w:rPr>
            <w:rFonts w:ascii="Times New Roman" w:hAnsi="Times New Roman"/>
            <w:b/>
            <w:sz w:val="24"/>
            <w:u w:val="single"/>
            <w:lang w:val="sk-SK"/>
          </w:rPr>
          <w:t xml:space="preserve">Prílohy: </w:t>
        </w:r>
      </w:ins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D3EC478" w:rsidR="00655F19" w:rsidRPr="00CB52C7" w:rsidDel="003E0DB8" w:rsidRDefault="00655F19" w:rsidP="00655F19">
      <w:pPr>
        <w:autoSpaceDE w:val="0"/>
        <w:autoSpaceDN w:val="0"/>
        <w:adjustRightInd w:val="0"/>
        <w:jc w:val="center"/>
        <w:rPr>
          <w:del w:id="105" w:author="Miroslava Dziaková" w:date="2021-06-11T11:39:00Z"/>
          <w:rFonts w:asciiTheme="minorHAnsi" w:hAnsiTheme="minorHAnsi" w:cstheme="minorHAnsi"/>
          <w:b/>
          <w:bCs/>
          <w:szCs w:val="19"/>
        </w:rPr>
      </w:pPr>
      <w:del w:id="106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szCs w:val="19"/>
          </w:rPr>
          <w:delText>Výzva na predloženie ponuky.</w:delText>
        </w:r>
      </w:del>
    </w:p>
    <w:p w14:paraId="73F7B0A8" w14:textId="6C042D05" w:rsidR="00655F19" w:rsidRPr="00CB52C7" w:rsidDel="003E0DB8" w:rsidRDefault="00655F19" w:rsidP="00655F19">
      <w:pPr>
        <w:autoSpaceDE w:val="0"/>
        <w:autoSpaceDN w:val="0"/>
        <w:adjustRightInd w:val="0"/>
        <w:rPr>
          <w:del w:id="107" w:author="Miroslava Dziaková" w:date="2021-06-11T11:39:00Z"/>
          <w:rFonts w:asciiTheme="minorHAnsi" w:hAnsiTheme="minorHAnsi" w:cstheme="minorHAnsi"/>
          <w:szCs w:val="19"/>
        </w:rPr>
      </w:pPr>
    </w:p>
    <w:p w14:paraId="5A98B4BC" w14:textId="717421E8" w:rsidR="00655F19" w:rsidRPr="00CB52C7" w:rsidDel="003E0DB8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del w:id="108" w:author="Miroslava Dziaková" w:date="2021-06-11T11:39:00Z"/>
          <w:rFonts w:asciiTheme="minorHAnsi" w:hAnsiTheme="minorHAnsi" w:cstheme="minorHAnsi"/>
          <w:color w:val="000000"/>
          <w:szCs w:val="19"/>
        </w:rPr>
      </w:pPr>
      <w:del w:id="109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>Hlavička verejného obstarávateľa</w:delText>
        </w:r>
      </w:del>
    </w:p>
    <w:p w14:paraId="2F5A80B1" w14:textId="0F45A6D0" w:rsidR="00655F19" w:rsidRPr="00CB52C7" w:rsidDel="003E0DB8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del w:id="110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3E07D9D9" w14:textId="410DA207" w:rsidR="00655F19" w:rsidRPr="00CB52C7" w:rsidDel="003E0DB8" w:rsidRDefault="00655F19" w:rsidP="00655F19">
      <w:pPr>
        <w:autoSpaceDE w:val="0"/>
        <w:autoSpaceDN w:val="0"/>
        <w:adjustRightInd w:val="0"/>
        <w:rPr>
          <w:del w:id="111" w:author="Miroslava Dziaková" w:date="2021-06-11T11:39:00Z"/>
          <w:rFonts w:asciiTheme="minorHAnsi" w:hAnsiTheme="minorHAnsi" w:cstheme="minorHAnsi"/>
          <w:color w:val="000000"/>
          <w:szCs w:val="19"/>
        </w:rPr>
      </w:pPr>
      <w:del w:id="112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 </w:delText>
        </w:r>
      </w:del>
    </w:p>
    <w:p w14:paraId="4E3D219D" w14:textId="430DC4E1" w:rsidR="00655F19" w:rsidRPr="00CB52C7" w:rsidDel="003E0DB8" w:rsidRDefault="00655F19" w:rsidP="00655F19">
      <w:pPr>
        <w:autoSpaceDE w:val="0"/>
        <w:autoSpaceDN w:val="0"/>
        <w:adjustRightInd w:val="0"/>
        <w:rPr>
          <w:del w:id="113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1A3F5E54" w14:textId="6E47C542" w:rsidR="00655F19" w:rsidRPr="00CB52C7" w:rsidDel="003E0DB8" w:rsidRDefault="00655F19" w:rsidP="00655F19">
      <w:pPr>
        <w:autoSpaceDE w:val="0"/>
        <w:autoSpaceDN w:val="0"/>
        <w:adjustRightInd w:val="0"/>
        <w:ind w:left="4254" w:firstLine="709"/>
        <w:rPr>
          <w:del w:id="114" w:author="Miroslava Dziaková" w:date="2021-06-11T11:39:00Z"/>
          <w:rFonts w:asciiTheme="minorHAnsi" w:hAnsiTheme="minorHAnsi" w:cstheme="minorHAnsi"/>
          <w:color w:val="000000"/>
          <w:szCs w:val="19"/>
        </w:rPr>
      </w:pPr>
      <w:del w:id="115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Názov, </w:delText>
        </w:r>
      </w:del>
    </w:p>
    <w:p w14:paraId="0C126B46" w14:textId="61E85DEC" w:rsidR="00655F19" w:rsidRPr="00CB52C7" w:rsidDel="003E0DB8" w:rsidRDefault="00655F19" w:rsidP="00655F19">
      <w:pPr>
        <w:autoSpaceDE w:val="0"/>
        <w:autoSpaceDN w:val="0"/>
        <w:adjustRightInd w:val="0"/>
        <w:ind w:left="4254" w:firstLine="709"/>
        <w:rPr>
          <w:del w:id="116" w:author="Miroslava Dziaková" w:date="2021-06-11T11:39:00Z"/>
          <w:rFonts w:asciiTheme="minorHAnsi" w:hAnsiTheme="minorHAnsi" w:cstheme="minorHAnsi"/>
          <w:color w:val="000000"/>
          <w:szCs w:val="19"/>
        </w:rPr>
      </w:pPr>
      <w:del w:id="117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sídlo - Adresa vybraného dodávateľa </w:delText>
        </w:r>
      </w:del>
    </w:p>
    <w:p w14:paraId="39AA1D18" w14:textId="2A680E49" w:rsidR="00655F19" w:rsidRPr="00CB52C7" w:rsidDel="003E0DB8" w:rsidRDefault="00655F19" w:rsidP="00655F19">
      <w:pPr>
        <w:autoSpaceDE w:val="0"/>
        <w:autoSpaceDN w:val="0"/>
        <w:adjustRightInd w:val="0"/>
        <w:ind w:left="2836" w:firstLine="709"/>
        <w:rPr>
          <w:del w:id="118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609A1EC9" w14:textId="74F8E168" w:rsidR="00655F19" w:rsidRPr="00CB52C7" w:rsidDel="003E0DB8" w:rsidRDefault="00655F19" w:rsidP="00655F19">
      <w:pPr>
        <w:autoSpaceDE w:val="0"/>
        <w:autoSpaceDN w:val="0"/>
        <w:adjustRightInd w:val="0"/>
        <w:rPr>
          <w:del w:id="119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139BEED2" w14:textId="7851E03C" w:rsidR="00655F19" w:rsidRPr="00CB52C7" w:rsidDel="003E0DB8" w:rsidRDefault="00655F19" w:rsidP="00655F19">
      <w:pPr>
        <w:autoSpaceDE w:val="0"/>
        <w:autoSpaceDN w:val="0"/>
        <w:adjustRightInd w:val="0"/>
        <w:rPr>
          <w:del w:id="120" w:author="Miroslava Dziaková" w:date="2021-06-11T11:39:00Z"/>
          <w:rFonts w:asciiTheme="minorHAnsi" w:hAnsiTheme="minorHAnsi" w:cstheme="minorHAnsi"/>
          <w:b/>
          <w:bCs/>
          <w:color w:val="000000"/>
          <w:szCs w:val="19"/>
        </w:rPr>
      </w:pPr>
      <w:del w:id="121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Vec: 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Cs w:val="19"/>
          </w:rPr>
          <w:delText>Výzva na predloženie ponuky</w:delText>
        </w:r>
      </w:del>
    </w:p>
    <w:p w14:paraId="6025B40C" w14:textId="781444F8" w:rsidR="00655F19" w:rsidRPr="00CB52C7" w:rsidDel="003E0DB8" w:rsidRDefault="00655F19" w:rsidP="00655F19">
      <w:pPr>
        <w:autoSpaceDE w:val="0"/>
        <w:autoSpaceDN w:val="0"/>
        <w:adjustRightInd w:val="0"/>
        <w:rPr>
          <w:del w:id="122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21790E52" w14:textId="72D5B409" w:rsidR="00655F19" w:rsidRPr="00CB52C7" w:rsidDel="003E0DB8" w:rsidRDefault="00655F19" w:rsidP="00655F19">
      <w:pPr>
        <w:autoSpaceDE w:val="0"/>
        <w:autoSpaceDN w:val="0"/>
        <w:adjustRightInd w:val="0"/>
        <w:ind w:firstLine="709"/>
        <w:jc w:val="both"/>
        <w:rPr>
          <w:del w:id="123" w:author="Miroslava Dziaková" w:date="2021-06-11T11:39:00Z"/>
          <w:rFonts w:asciiTheme="minorHAnsi" w:hAnsiTheme="minorHAnsi" w:cstheme="minorHAnsi"/>
          <w:color w:val="000000"/>
          <w:szCs w:val="19"/>
        </w:rPr>
      </w:pPr>
      <w:del w:id="124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Cs w:val="19"/>
            <w:highlight w:val="yellow"/>
          </w:rPr>
          <w:delText>XX</w:delText>
        </w:r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, ako verejný obstarávateľ v zmysle § </w:delText>
        </w:r>
        <w:r w:rsidRPr="00CB52C7" w:rsidDel="003E0DB8">
          <w:rPr>
            <w:rFonts w:asciiTheme="minorHAnsi" w:hAnsiTheme="minorHAnsi" w:cstheme="minorHAnsi"/>
            <w:color w:val="000000"/>
            <w:szCs w:val="19"/>
            <w:highlight w:val="yellow"/>
          </w:rPr>
          <w:delText>XX</w:delText>
        </w:r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 ods. </w:delText>
        </w:r>
        <w:r w:rsidRPr="00CB52C7" w:rsidDel="003E0DB8">
          <w:rPr>
            <w:rFonts w:asciiTheme="minorHAnsi" w:hAnsiTheme="minorHAnsi" w:cstheme="minorHAnsi"/>
            <w:color w:val="000000"/>
            <w:szCs w:val="19"/>
            <w:highlight w:val="yellow"/>
          </w:rPr>
          <w:delText>XX</w:delText>
        </w:r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 písm. XXX) zákona č. </w:delText>
        </w:r>
        <w:r w:rsidR="00C35ECE" w:rsidDel="003E0DB8">
          <w:rPr>
            <w:rFonts w:asciiTheme="minorHAnsi" w:hAnsiTheme="minorHAnsi" w:cstheme="minorHAnsi"/>
            <w:color w:val="000000"/>
            <w:szCs w:val="19"/>
          </w:rPr>
          <w:delText>343/2015</w:delText>
        </w:r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 Z. z. o verejnom obstarávaní a o zmene a doplnení niektorých zákonov v znení neskorších predpisov (ďalej len „ZVO“) Vás žiadame o predloženie ponuky v zmysle § </w:delText>
        </w:r>
        <w:r w:rsidR="00C35ECE" w:rsidDel="003E0DB8">
          <w:rPr>
            <w:rFonts w:asciiTheme="minorHAnsi" w:hAnsiTheme="minorHAnsi" w:cstheme="minorHAnsi"/>
            <w:color w:val="000000"/>
            <w:szCs w:val="19"/>
          </w:rPr>
          <w:delText>117</w:delText>
        </w:r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 ZVO na nižšie špecifikovaný predmet zákazky </w:delText>
        </w:r>
      </w:del>
    </w:p>
    <w:p w14:paraId="3C273116" w14:textId="4B032AAC" w:rsidR="00655F19" w:rsidRPr="00CB52C7" w:rsidDel="003E0DB8" w:rsidRDefault="00655F19" w:rsidP="00655F19">
      <w:pPr>
        <w:autoSpaceDE w:val="0"/>
        <w:autoSpaceDN w:val="0"/>
        <w:adjustRightInd w:val="0"/>
        <w:ind w:firstLine="709"/>
        <w:jc w:val="center"/>
        <w:rPr>
          <w:del w:id="125" w:author="Miroslava Dziaková" w:date="2021-06-11T11:39:00Z"/>
          <w:rFonts w:asciiTheme="minorHAnsi" w:hAnsiTheme="minorHAnsi" w:cstheme="minorHAnsi"/>
          <w:b/>
          <w:bCs/>
          <w:color w:val="000000"/>
          <w:szCs w:val="19"/>
        </w:rPr>
      </w:pPr>
      <w:del w:id="126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Cs w:val="19"/>
          </w:rPr>
          <w:delText>„..............................................................“</w:delText>
        </w:r>
      </w:del>
    </w:p>
    <w:p w14:paraId="4692F5E7" w14:textId="5388D98E" w:rsidR="00655F19" w:rsidRPr="00CB52C7" w:rsidDel="003E0DB8" w:rsidRDefault="00655F19" w:rsidP="00655F19">
      <w:pPr>
        <w:autoSpaceDE w:val="0"/>
        <w:autoSpaceDN w:val="0"/>
        <w:adjustRightInd w:val="0"/>
        <w:spacing w:before="80"/>
        <w:jc w:val="both"/>
        <w:rPr>
          <w:del w:id="127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0EF081C0" w14:textId="102421D6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28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29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Identifikácia verejného obstarávateľa: </w:delText>
        </w:r>
      </w:del>
    </w:p>
    <w:p w14:paraId="2D8A3A13" w14:textId="5A6D3A29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30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</w:rPr>
      </w:pPr>
      <w:del w:id="131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Verejný obstarávateľ v zmysle § 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  <w:highlight w:val="yellow"/>
          </w:rPr>
          <w:delText>XX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 ods. 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  <w:highlight w:val="yellow"/>
          </w:rPr>
          <w:delText>XX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 písm. 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  <w:highlight w:val="yellow"/>
          </w:rPr>
          <w:delText>XX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ZVO: </w:delText>
        </w:r>
      </w:del>
    </w:p>
    <w:p w14:paraId="57E1E75C" w14:textId="5306D98C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32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33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Názov verejného obstarávateľa</w:delText>
        </w:r>
        <w:r w:rsidR="000F6728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:</w:delText>
        </w:r>
      </w:del>
    </w:p>
    <w:p w14:paraId="10759562" w14:textId="255EBD15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34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35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Sídlo: </w:delText>
        </w:r>
      </w:del>
    </w:p>
    <w:p w14:paraId="09F085BB" w14:textId="1B497A0E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36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37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Štatutárny zástupca:  </w:delText>
        </w:r>
      </w:del>
    </w:p>
    <w:p w14:paraId="6B470217" w14:textId="5356AE71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38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39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IČO: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tab/>
          <w:delText xml:space="preserve">    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tab/>
          <w:delText xml:space="preserve"> </w:delText>
        </w:r>
      </w:del>
    </w:p>
    <w:p w14:paraId="1E281E2D" w14:textId="2063406F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40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41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DIČ:         </w:delText>
        </w:r>
      </w:del>
    </w:p>
    <w:p w14:paraId="041A5488" w14:textId="452B594C" w:rsidR="00655F19" w:rsidRPr="00CB52C7" w:rsidDel="003E0DB8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del w:id="142" w:author="Miroslava Dziaková" w:date="2021-06-11T11:39:00Z"/>
          <w:rFonts w:asciiTheme="minorHAnsi" w:hAnsiTheme="minorHAnsi" w:cstheme="minorHAnsi"/>
          <w:bCs/>
          <w:sz w:val="19"/>
          <w:szCs w:val="19"/>
        </w:rPr>
      </w:pPr>
      <w:del w:id="143" w:author="Miroslava Dziaková" w:date="2021-06-11T11:39:00Z">
        <w:r w:rsidRPr="00CB52C7" w:rsidDel="003E0DB8">
          <w:rPr>
            <w:rFonts w:asciiTheme="minorHAnsi" w:hAnsiTheme="minorHAnsi" w:cstheme="minorHAnsi"/>
            <w:bCs/>
            <w:sz w:val="19"/>
            <w:szCs w:val="19"/>
          </w:rPr>
          <w:delText xml:space="preserve">IČ DPH:   </w:delText>
        </w:r>
      </w:del>
    </w:p>
    <w:p w14:paraId="01299105" w14:textId="43A98C96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44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45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Tel.:         </w:delText>
        </w:r>
      </w:del>
    </w:p>
    <w:p w14:paraId="32AD155B" w14:textId="75AE40E0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46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47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Fax:         </w:delText>
        </w:r>
      </w:del>
    </w:p>
    <w:p w14:paraId="351901CD" w14:textId="2F30F1B0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48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49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E-mail:     xxx@xxx.sk</w:delText>
        </w:r>
      </w:del>
    </w:p>
    <w:p w14:paraId="1B66EE3A" w14:textId="023E3784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50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51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Internetová stránka: </w:delText>
        </w:r>
        <w:r w:rsidR="00391B49" w:rsidDel="003E0DB8">
          <w:fldChar w:fldCharType="begin"/>
        </w:r>
        <w:r w:rsidR="00391B49" w:rsidDel="003E0DB8">
          <w:delInstrText xml:space="preserve"> HYPERLINK "http://www.YYY.sk" </w:delInstrText>
        </w:r>
        <w:r w:rsidR="00391B49" w:rsidDel="003E0DB8">
          <w:fldChar w:fldCharType="separate"/>
        </w:r>
        <w:r w:rsidRPr="00CB52C7" w:rsidDel="003E0DB8">
          <w:rPr>
            <w:rStyle w:val="Hypertextovprepojenie"/>
            <w:rFonts w:asciiTheme="minorHAnsi" w:hAnsiTheme="minorHAnsi" w:cstheme="minorHAnsi"/>
            <w:szCs w:val="19"/>
          </w:rPr>
          <w:delText>www.YYY.sk</w:delText>
        </w:r>
        <w:r w:rsidR="00391B49" w:rsidDel="003E0DB8">
          <w:rPr>
            <w:rStyle w:val="Hypertextovprepojenie"/>
            <w:rFonts w:asciiTheme="minorHAnsi" w:hAnsiTheme="minorHAnsi" w:cstheme="minorHAnsi"/>
            <w:szCs w:val="19"/>
          </w:rPr>
          <w:fldChar w:fldCharType="end"/>
        </w:r>
      </w:del>
    </w:p>
    <w:p w14:paraId="56CDF39C" w14:textId="0391A0C7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52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53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Bankové spojenie:   </w:delText>
        </w:r>
      </w:del>
    </w:p>
    <w:p w14:paraId="36078346" w14:textId="77504513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del w:id="154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55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Číslo účtu.:                  </w:delText>
        </w:r>
      </w:del>
    </w:p>
    <w:p w14:paraId="419E9C78" w14:textId="36390BFC" w:rsidR="00C4155A" w:rsidRPr="00CB52C7" w:rsidDel="003E0DB8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56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</w:rPr>
      </w:pPr>
      <w:del w:id="157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Miesto predloženia/doručenia ponuky</w:delText>
        </w:r>
        <w:r w:rsidR="000F6728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:</w:delText>
        </w:r>
      </w:del>
    </w:p>
    <w:p w14:paraId="7B1CC8FD" w14:textId="2E1F9638" w:rsidR="00C4155A" w:rsidRPr="00CB52C7" w:rsidDel="003E0DB8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58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</w:rPr>
      </w:pPr>
      <w:del w:id="159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Kontaktná osoba na prevzatie ponuky</w:delText>
        </w:r>
        <w:r w:rsidR="000F6728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:</w:delText>
        </w:r>
      </w:del>
    </w:p>
    <w:p w14:paraId="691EACDE" w14:textId="336B4DAB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60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61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Predmet obstarávania: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(predmet a názov zákazky, stručný opis zákazky)</w:delText>
        </w:r>
      </w:del>
    </w:p>
    <w:p w14:paraId="58DAACEB" w14:textId="387C3611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62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63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Typ zmluvy, ktorá bude výsledkom verejného obstarávania: </w:delText>
        </w:r>
      </w:del>
    </w:p>
    <w:p w14:paraId="58289F44" w14:textId="0D67DF12" w:rsidR="00655F19" w:rsidRPr="00CB52C7" w:rsidDel="003E0DB8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del w:id="164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65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(uviesť typ zmluvy napr.: Kúpna zmluva, Zmluva o dielo, Mandátna zmluva .... ) </w:delText>
        </w:r>
      </w:del>
    </w:p>
    <w:p w14:paraId="43A3AE86" w14:textId="263CE5BB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66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</w:rPr>
      </w:pPr>
      <w:del w:id="167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Podrobný opis predmetu zákazky (predmetu obstarávania):</w:delText>
        </w:r>
        <w:r w:rsidR="00C4155A"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 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(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uviesť podrobný opis) </w:delText>
        </w:r>
      </w:del>
    </w:p>
    <w:p w14:paraId="1B935474" w14:textId="5A34DBF5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68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del w:id="169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  <w:lang w:eastAsia="en-US"/>
          </w:rPr>
          <w:delText>Predpokladaná hodnota zákazky:  (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  <w:lang w:eastAsia="en-US"/>
          </w:rPr>
          <w:delText xml:space="preserve">uviesť cenu v EUR bez DPH) </w:delText>
        </w:r>
      </w:del>
    </w:p>
    <w:p w14:paraId="12D2E690" w14:textId="576E2354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70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del w:id="171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  <w:lang w:eastAsia="en-US"/>
          </w:rPr>
          <w:delText>Miesto a termín dodania predmetu zákazky: (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  <w:lang w:eastAsia="en-US"/>
          </w:rPr>
          <w:delText>uviesť presné miesto dodania, napr. adresu,</w:delText>
        </w:r>
        <w:r w:rsidR="00C4155A" w:rsidRPr="00CB52C7" w:rsidDel="003E0DB8">
          <w:rPr>
            <w:rFonts w:asciiTheme="minorHAnsi" w:hAnsiTheme="minorHAnsi" w:cstheme="minorHAnsi"/>
            <w:color w:val="000000"/>
            <w:sz w:val="19"/>
            <w:szCs w:val="19"/>
            <w:lang w:eastAsia="en-US"/>
          </w:rPr>
          <w:delText xml:space="preserve">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  <w:lang w:eastAsia="en-US"/>
          </w:rPr>
          <w:delText xml:space="preserve">parcelné číslo, číslo haly ... ) </w:delText>
        </w:r>
      </w:del>
    </w:p>
    <w:p w14:paraId="261F8EEE" w14:textId="782E9C0F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72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</w:rPr>
      </w:pPr>
      <w:del w:id="173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Lehoty na dodanie alebo dokončenie predmetu zák</w:delText>
        </w:r>
        <w:r w:rsidR="00C4155A"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azky alebo trvanie zmluvy: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(uviesť lehoty podľa druhu zákazky) </w:delText>
        </w:r>
      </w:del>
    </w:p>
    <w:p w14:paraId="5C9C5542" w14:textId="700E80AC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74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</w:rPr>
      </w:pPr>
      <w:del w:id="175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Súťažné podklady k výzve na predloženie cenovej ponuky:</w:delText>
        </w:r>
        <w:r w:rsidR="00C4155A"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(uviesť napr.: bez úhrady sú súčasťou výzvy)</w:delText>
        </w:r>
      </w:del>
    </w:p>
    <w:p w14:paraId="6312DA85" w14:textId="096AE824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76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77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Financovanie predmetu zákazky:</w:delText>
        </w:r>
        <w:r w:rsidR="00C4155A"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 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(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uviesť z akých prostriedkov bude zákazka financovaná) </w:delText>
        </w:r>
      </w:del>
    </w:p>
    <w:p w14:paraId="394A1C6C" w14:textId="48CCE107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78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79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Lehota na predloženie ponuky:</w:delText>
        </w:r>
        <w:r w:rsidR="00C4155A"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(uviesť dátum a čas) </w:delText>
        </w:r>
      </w:del>
    </w:p>
    <w:p w14:paraId="77011972" w14:textId="6D22E478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80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81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Spôsob predloženia ponuky: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poštou alebo osobne </w:delText>
        </w:r>
      </w:del>
    </w:p>
    <w:p w14:paraId="6CE23B55" w14:textId="4A6A3B2C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82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</w:rPr>
      </w:pPr>
      <w:del w:id="183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Kritériá na vyhodnotenie ponúk s pravidlami ich uplatnenia a spôsob hodnotenia   ponúk:</w:delText>
        </w:r>
        <w:r w:rsidR="00C4155A"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 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(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uviesť kritéria a pravidlá a spôsob vyhodnotenia ponúk) </w:delText>
        </w:r>
      </w:del>
    </w:p>
    <w:p w14:paraId="1A34CB1F" w14:textId="022D9756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del w:id="184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85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Pokyny na zostavenie ponuky: (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uviesť formu, počet vyhotovení, jazyk, spôsob označenia ponuky, možnosť, resp.</w:delText>
        </w:r>
        <w:r w:rsidR="00C4155A"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 n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emožnosť variantného riešenia,) </w:delText>
        </w:r>
      </w:del>
    </w:p>
    <w:p w14:paraId="4961CE12" w14:textId="293A3487" w:rsidR="00C4155A" w:rsidRPr="00CB52C7" w:rsidDel="003E0DB8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86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87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Požadujeme, aby ponuka obsahovala nasledovné doklady a údaje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: uviesť podľa predmetu zákazky, napr.:</w:delText>
        </w:r>
      </w:del>
    </w:p>
    <w:p w14:paraId="616F49BB" w14:textId="72EB4F5A" w:rsidR="00C4155A" w:rsidRPr="00CB52C7" w:rsidDel="003E0DB8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88" w:author="Miroslava Dziaková" w:date="2021-06-11T11:39:00Z"/>
          <w:rFonts w:asciiTheme="minorHAnsi" w:hAnsiTheme="minorHAnsi" w:cstheme="minorHAnsi"/>
          <w:color w:val="000000"/>
          <w:sz w:val="19"/>
          <w:szCs w:val="19"/>
          <w:lang w:eastAsia="en-US"/>
        </w:rPr>
      </w:pPr>
      <w:del w:id="189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  <w:lang w:eastAsia="en-US"/>
          </w:rPr>
          <w:delText>Identifikačné údaje uchádzača</w:delText>
        </w:r>
        <w:r w:rsidR="00C4155A"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  <w:lang w:eastAsia="en-US"/>
          </w:rPr>
          <w:delText xml:space="preserve">: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  <w:lang w:eastAsia="en-US"/>
          </w:rPr>
          <w:delText>(obchodné meno a sídlo uchádzača, IČO, DIČ, IČ pre daň, telefón, fax, e-mail, webová stránka, bankové spojenie, č. účtu a pod.) s uvedením predmetu zákazky na ktorú sa ponuka predkladá – odporúčanie predloženia.</w:delText>
        </w:r>
      </w:del>
    </w:p>
    <w:p w14:paraId="3A017534" w14:textId="7AC81079" w:rsidR="00655F19" w:rsidRPr="00CB52C7" w:rsidDel="003E0DB8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90" w:author="Miroslava Dziaková" w:date="2021-06-11T11:39:00Z"/>
          <w:rFonts w:asciiTheme="minorHAnsi" w:hAnsiTheme="minorHAnsi" w:cstheme="minorHAnsi"/>
          <w:color w:val="000000"/>
          <w:sz w:val="19"/>
          <w:szCs w:val="19"/>
          <w:lang w:eastAsia="en-US"/>
        </w:rPr>
      </w:pPr>
      <w:del w:id="191" w:author="Miroslava Dziaková" w:date="2021-06-11T11:39:00Z">
        <w:r w:rsidRPr="00CB52C7" w:rsidDel="003E0DB8">
          <w:rPr>
            <w:rFonts w:asciiTheme="minorHAnsi" w:hAnsiTheme="minorHAnsi" w:cstheme="minorHAnsi"/>
            <w:b/>
            <w:color w:val="000000"/>
            <w:sz w:val="19"/>
            <w:szCs w:val="19"/>
            <w:lang w:eastAsia="en-US"/>
          </w:rPr>
          <w:delText>N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  <w:lang w:eastAsia="en-US"/>
          </w:rPr>
          <w:delText xml:space="preserve">ávrh uchádzača na plnenie kritéria na vyhodnotenie ponúk </w:delText>
        </w:r>
        <w:r w:rsidRPr="00CB52C7" w:rsidDel="003E0DB8">
          <w:rPr>
            <w:rFonts w:asciiTheme="minorHAnsi" w:hAnsiTheme="minorHAnsi" w:cstheme="minorHAnsi"/>
            <w:bCs/>
            <w:color w:val="000000"/>
            <w:sz w:val="19"/>
            <w:szCs w:val="19"/>
            <w:lang w:eastAsia="en-US"/>
          </w:rPr>
          <w:delText>(presne</w:delText>
        </w:r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  <w:lang w:eastAsia="en-US"/>
          </w:rPr>
          <w:delText xml:space="preserve"> </w:delText>
        </w:r>
        <w:r w:rsidR="00655F19" w:rsidRPr="00CB52C7" w:rsidDel="003E0DB8">
          <w:rPr>
            <w:rFonts w:asciiTheme="minorHAnsi" w:hAnsiTheme="minorHAnsi" w:cstheme="minorHAnsi"/>
            <w:color w:val="000000"/>
            <w:sz w:val="19"/>
            <w:szCs w:val="19"/>
            <w:lang w:eastAsia="en-US"/>
          </w:rPr>
          <w:delText>špecif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  <w:lang w:eastAsia="en-US"/>
          </w:rPr>
          <w:delText>ikovať podľa určených kritérií)</w:delText>
        </w:r>
      </w:del>
    </w:p>
    <w:p w14:paraId="3EBDF30E" w14:textId="4A295AFA" w:rsidR="00655F19" w:rsidRPr="00CB52C7" w:rsidDel="003E0DB8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del w:id="192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93" w:author="Miroslava Dziaková" w:date="2021-06-11T11:39:00Z">
        <w:r w:rsidRPr="00CB52C7" w:rsidDel="003E0DB8">
          <w:rPr>
            <w:rFonts w:asciiTheme="minorHAnsi" w:hAnsiTheme="minorHAnsi" w:cstheme="minorHAnsi"/>
            <w:b/>
            <w:color w:val="000000"/>
            <w:sz w:val="19"/>
            <w:szCs w:val="19"/>
            <w:lang w:eastAsia="en-US"/>
          </w:rPr>
          <w:delText>Fotokópia dokladu o oprávnení dodávať tovar, poskytovať službu resp. uskutočňovať stavebné práce.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  <w:lang w:eastAsia="en-US"/>
          </w:rPr>
          <w:delText xml:space="preserve"> U právnických osôb napr. výpis z obchodného registra, u fyzických osôb napr. výpis</w:delText>
        </w:r>
        <w:r w:rsidR="00C4155A" w:rsidRPr="00CB52C7" w:rsidDel="003E0DB8">
          <w:rPr>
            <w:rFonts w:asciiTheme="minorHAnsi" w:hAnsiTheme="minorHAnsi" w:cstheme="minorHAnsi"/>
            <w:color w:val="000000"/>
            <w:sz w:val="19"/>
            <w:szCs w:val="19"/>
            <w:lang w:eastAsia="en-US"/>
          </w:rPr>
          <w:delText xml:space="preserve">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zo živnostenského registra (stačí fotokópia) v prípade, že uchádzač predloží ponuku na základe zákazky zverejnenej na webovom sídle verejného obstarávateľa. </w:delText>
        </w:r>
      </w:del>
    </w:p>
    <w:p w14:paraId="733A9498" w14:textId="4D6ADDD7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del w:id="194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95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Otváranie ponúk: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(uviesť dátum, čas a miesto)</w:delText>
        </w:r>
      </w:del>
    </w:p>
    <w:p w14:paraId="6BC8B5E4" w14:textId="6F9F0C3A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del w:id="196" w:author="Miroslava Dziaková" w:date="2021-06-11T11:39:00Z"/>
          <w:rFonts w:asciiTheme="minorHAnsi" w:hAnsiTheme="minorHAnsi" w:cstheme="minorHAnsi"/>
          <w:b/>
          <w:bCs/>
          <w:color w:val="000000"/>
          <w:sz w:val="19"/>
          <w:szCs w:val="19"/>
        </w:rPr>
      </w:pPr>
      <w:del w:id="197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 xml:space="preserve">Postup pri otváraní ponúk: 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(uviesť komu bude umožnená účasť na otváraní ponúk a za akých podmienok) </w:delText>
        </w:r>
      </w:del>
    </w:p>
    <w:p w14:paraId="53962E6A" w14:textId="5D4BA43F" w:rsidR="00655F19" w:rsidRPr="00CB52C7" w:rsidDel="003E0DB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del w:id="198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199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delText>Lehota viazanosti ponúk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: (uviesť dátum) </w:delText>
        </w:r>
      </w:del>
    </w:p>
    <w:p w14:paraId="6C8DE297" w14:textId="1122FA5C" w:rsidR="00C4155A" w:rsidRPr="00CB52C7" w:rsidDel="003E0DB8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del w:id="200" w:author="Miroslava Dziaková" w:date="2021-06-11T11:39:00Z"/>
          <w:rFonts w:asciiTheme="minorHAnsi" w:hAnsiTheme="minorHAnsi" w:cstheme="minorHAnsi"/>
          <w:b/>
          <w:bCs/>
          <w:sz w:val="19"/>
          <w:szCs w:val="19"/>
        </w:rPr>
      </w:pPr>
      <w:del w:id="201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sz w:val="19"/>
            <w:szCs w:val="19"/>
          </w:rPr>
          <w:delText>Osoby určené pre styk so záujemcami a uchádzačmi: (</w:delText>
        </w:r>
        <w:r w:rsidRPr="00CB52C7" w:rsidDel="003E0DB8">
          <w:rPr>
            <w:rFonts w:asciiTheme="minorHAnsi" w:hAnsiTheme="minorHAnsi" w:cstheme="minorHAnsi"/>
            <w:sz w:val="19"/>
            <w:szCs w:val="19"/>
          </w:rPr>
          <w:delText>uviesť meno, priezvisko, titul a kontakt na poverenú osobu k realizácií verejného obstarávania)</w:delText>
        </w:r>
      </w:del>
    </w:p>
    <w:p w14:paraId="1E7ABB4B" w14:textId="329738B0" w:rsidR="00655F19" w:rsidRPr="00CB52C7" w:rsidDel="003E0DB8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del w:id="202" w:author="Miroslava Dziaková" w:date="2021-06-11T11:39:00Z"/>
          <w:rFonts w:asciiTheme="minorHAnsi" w:hAnsiTheme="minorHAnsi" w:cstheme="minorHAnsi"/>
          <w:b/>
          <w:bCs/>
          <w:sz w:val="19"/>
          <w:szCs w:val="19"/>
        </w:rPr>
      </w:pPr>
      <w:del w:id="203" w:author="Miroslava Dziaková" w:date="2021-06-11T11:39:00Z">
        <w:r w:rsidRPr="00CB52C7" w:rsidDel="003E0DB8">
          <w:rPr>
            <w:rFonts w:asciiTheme="minorHAnsi" w:hAnsiTheme="minorHAnsi" w:cstheme="minorHAnsi"/>
            <w:b/>
            <w:bCs/>
            <w:sz w:val="19"/>
            <w:szCs w:val="19"/>
          </w:rPr>
          <w:delText>Ďalšie informácie verejného obstarávateľa:</w:delText>
        </w:r>
      </w:del>
    </w:p>
    <w:p w14:paraId="3FE9D8F6" w14:textId="738889DE" w:rsidR="00C4155A" w:rsidRPr="00CB52C7" w:rsidDel="003E0DB8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del w:id="204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205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uviesť podľa predmetu obstarávania napr. od úspešného uchá</w:delText>
        </w:r>
        <w:r w:rsidR="00646A15"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dzača bude verejný obstaráva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teľ požadovať pred podpisom Zmluvy ďalšie doklady: </w:delText>
        </w:r>
      </w:del>
    </w:p>
    <w:p w14:paraId="733F7E75" w14:textId="4114A19E" w:rsidR="00655F19" w:rsidRPr="00CB52C7" w:rsidDel="003E0DB8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del w:id="206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207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Doklad o oprávnení dodávať tovar, poskytovať službu resp. uskutočňovať stavebné práce.   U právnických osôb napr. výpis z obchodného registra, u fyzických osôb napr. výpis zo živnostenského registra (stačí fotokópia)</w:delText>
        </w:r>
        <w:r w:rsidR="00C4155A"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;</w:delText>
        </w:r>
      </w:del>
    </w:p>
    <w:p w14:paraId="5BD68CEE" w14:textId="4A3C695D" w:rsidR="00655F19" w:rsidRPr="00CB52C7" w:rsidDel="003E0DB8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del w:id="208" w:author="Miroslava Dziaková" w:date="2021-06-11T11:39:00Z"/>
          <w:rFonts w:asciiTheme="minorHAnsi" w:hAnsiTheme="minorHAnsi" w:cstheme="minorHAnsi"/>
          <w:color w:val="000000"/>
          <w:sz w:val="19"/>
          <w:szCs w:val="19"/>
        </w:rPr>
      </w:pPr>
      <w:del w:id="209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Návrh Zmluvy podľa bodu </w:delText>
        </w:r>
        <w:r w:rsidR="00646A15"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>5</w:delText>
        </w:r>
        <w:r w:rsidRPr="00CB52C7" w:rsidDel="003E0DB8">
          <w:rPr>
            <w:rFonts w:asciiTheme="minorHAnsi" w:hAnsiTheme="minorHAnsi" w:cstheme="minorHAnsi"/>
            <w:color w:val="000000"/>
            <w:sz w:val="19"/>
            <w:szCs w:val="19"/>
          </w:rPr>
          <w:delText xml:space="preserve"> tejto výzvy. </w:delText>
        </w:r>
      </w:del>
    </w:p>
    <w:p w14:paraId="50E97A73" w14:textId="0AA2E94F" w:rsidR="00655F19" w:rsidRPr="00CB52C7" w:rsidDel="003E0DB8" w:rsidRDefault="00655F19" w:rsidP="00655F19">
      <w:pPr>
        <w:autoSpaceDE w:val="0"/>
        <w:autoSpaceDN w:val="0"/>
        <w:adjustRightInd w:val="0"/>
        <w:rPr>
          <w:del w:id="210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280B6E83" w14:textId="26DD2AFB" w:rsidR="00655F19" w:rsidRPr="00CB52C7" w:rsidDel="003E0DB8" w:rsidRDefault="00655F19" w:rsidP="00655F19">
      <w:pPr>
        <w:autoSpaceDE w:val="0"/>
        <w:autoSpaceDN w:val="0"/>
        <w:adjustRightInd w:val="0"/>
        <w:rPr>
          <w:del w:id="211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6E94B04F" w14:textId="0DC6AA44" w:rsidR="00C4155A" w:rsidRPr="00CB52C7" w:rsidDel="003E0DB8" w:rsidRDefault="00C4155A" w:rsidP="00655F19">
      <w:pPr>
        <w:autoSpaceDE w:val="0"/>
        <w:autoSpaceDN w:val="0"/>
        <w:adjustRightInd w:val="0"/>
        <w:rPr>
          <w:del w:id="212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593CB554" w14:textId="197EA655" w:rsidR="00C4155A" w:rsidRPr="00CB52C7" w:rsidDel="003E0DB8" w:rsidRDefault="00C4155A" w:rsidP="00655F19">
      <w:pPr>
        <w:autoSpaceDE w:val="0"/>
        <w:autoSpaceDN w:val="0"/>
        <w:adjustRightInd w:val="0"/>
        <w:rPr>
          <w:del w:id="213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2B4293B1" w14:textId="2ABFC420" w:rsidR="00C4155A" w:rsidRPr="00CB52C7" w:rsidDel="003E0DB8" w:rsidRDefault="00C4155A" w:rsidP="00655F19">
      <w:pPr>
        <w:autoSpaceDE w:val="0"/>
        <w:autoSpaceDN w:val="0"/>
        <w:adjustRightInd w:val="0"/>
        <w:rPr>
          <w:del w:id="214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599B5E2C" w14:textId="044902EC" w:rsidR="00655F19" w:rsidRPr="00CB52C7" w:rsidDel="003E0DB8" w:rsidRDefault="00655F19" w:rsidP="00655F19">
      <w:pPr>
        <w:autoSpaceDE w:val="0"/>
        <w:autoSpaceDN w:val="0"/>
        <w:adjustRightInd w:val="0"/>
        <w:rPr>
          <w:del w:id="215" w:author="Miroslava Dziaková" w:date="2021-06-11T11:39:00Z"/>
          <w:rFonts w:asciiTheme="minorHAnsi" w:hAnsiTheme="minorHAnsi" w:cstheme="minorHAnsi"/>
          <w:color w:val="000000"/>
          <w:szCs w:val="19"/>
        </w:rPr>
      </w:pPr>
      <w:del w:id="216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>S úctou</w:delText>
        </w:r>
        <w:r w:rsidR="00C4155A" w:rsidRPr="00CB52C7" w:rsidDel="003E0DB8">
          <w:rPr>
            <w:rFonts w:asciiTheme="minorHAnsi" w:hAnsiTheme="minorHAnsi" w:cstheme="minorHAnsi"/>
            <w:color w:val="000000"/>
            <w:szCs w:val="19"/>
          </w:rPr>
          <w:delText>,</w:delText>
        </w:r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 </w:delText>
        </w:r>
      </w:del>
    </w:p>
    <w:p w14:paraId="38789BDF" w14:textId="0001C4EC" w:rsidR="00655F19" w:rsidRPr="00CB52C7" w:rsidDel="003E0DB8" w:rsidRDefault="00655F19" w:rsidP="00655F19">
      <w:pPr>
        <w:autoSpaceDE w:val="0"/>
        <w:autoSpaceDN w:val="0"/>
        <w:adjustRightInd w:val="0"/>
        <w:rPr>
          <w:del w:id="217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6EC6CF5A" w14:textId="5EEC3327" w:rsidR="00C4155A" w:rsidRPr="00CB52C7" w:rsidDel="003E0DB8" w:rsidRDefault="00C4155A" w:rsidP="00655F19">
      <w:pPr>
        <w:autoSpaceDE w:val="0"/>
        <w:autoSpaceDN w:val="0"/>
        <w:adjustRightInd w:val="0"/>
        <w:rPr>
          <w:del w:id="218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5C0DB059" w14:textId="26733976" w:rsidR="00C4155A" w:rsidRPr="00CB52C7" w:rsidDel="003E0DB8" w:rsidRDefault="00C4155A" w:rsidP="00655F19">
      <w:pPr>
        <w:autoSpaceDE w:val="0"/>
        <w:autoSpaceDN w:val="0"/>
        <w:adjustRightInd w:val="0"/>
        <w:rPr>
          <w:del w:id="219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14331B87" w14:textId="2D70207C" w:rsidR="00C4155A" w:rsidRPr="00CB52C7" w:rsidDel="003E0DB8" w:rsidRDefault="00C4155A" w:rsidP="00655F19">
      <w:pPr>
        <w:autoSpaceDE w:val="0"/>
        <w:autoSpaceDN w:val="0"/>
        <w:adjustRightInd w:val="0"/>
        <w:rPr>
          <w:del w:id="220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07B3D1AE" w14:textId="419B0CDD" w:rsidR="00C4155A" w:rsidRPr="00CB52C7" w:rsidDel="003E0DB8" w:rsidRDefault="00C4155A" w:rsidP="00655F19">
      <w:pPr>
        <w:autoSpaceDE w:val="0"/>
        <w:autoSpaceDN w:val="0"/>
        <w:adjustRightInd w:val="0"/>
        <w:rPr>
          <w:del w:id="221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187FA634" w14:textId="74494FA0" w:rsidR="00C4155A" w:rsidRPr="00CB52C7" w:rsidDel="003E0DB8" w:rsidRDefault="00C4155A" w:rsidP="00655F19">
      <w:pPr>
        <w:autoSpaceDE w:val="0"/>
        <w:autoSpaceDN w:val="0"/>
        <w:adjustRightInd w:val="0"/>
        <w:rPr>
          <w:del w:id="222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7417CFE3" w14:textId="3B80A90F" w:rsidR="00C4155A" w:rsidRPr="00CB52C7" w:rsidDel="003E0DB8" w:rsidRDefault="00C4155A" w:rsidP="00655F19">
      <w:pPr>
        <w:autoSpaceDE w:val="0"/>
        <w:autoSpaceDN w:val="0"/>
        <w:adjustRightInd w:val="0"/>
        <w:rPr>
          <w:del w:id="223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06008458" w14:textId="75D7D3CC" w:rsidR="00655F19" w:rsidRPr="00CB52C7" w:rsidDel="003E0DB8" w:rsidRDefault="00655F19" w:rsidP="00C4155A">
      <w:pPr>
        <w:autoSpaceDE w:val="0"/>
        <w:autoSpaceDN w:val="0"/>
        <w:adjustRightInd w:val="0"/>
        <w:ind w:left="5029" w:firstLine="709"/>
        <w:rPr>
          <w:del w:id="224" w:author="Miroslava Dziaková" w:date="2021-06-11T11:39:00Z"/>
          <w:rFonts w:asciiTheme="minorHAnsi" w:hAnsiTheme="minorHAnsi" w:cstheme="minorHAnsi"/>
          <w:color w:val="000000"/>
          <w:szCs w:val="19"/>
        </w:rPr>
      </w:pPr>
      <w:del w:id="225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.......................................................... </w:delText>
        </w:r>
      </w:del>
    </w:p>
    <w:p w14:paraId="5CE1DEA3" w14:textId="045DC4CA" w:rsidR="00655F19" w:rsidRPr="00CB52C7" w:rsidDel="003E0DB8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del w:id="226" w:author="Miroslava Dziaková" w:date="2021-06-11T11:39:00Z"/>
          <w:rFonts w:asciiTheme="minorHAnsi" w:hAnsiTheme="minorHAnsi" w:cstheme="minorHAnsi"/>
          <w:i/>
          <w:color w:val="000000"/>
          <w:szCs w:val="19"/>
        </w:rPr>
      </w:pPr>
      <w:del w:id="227" w:author="Miroslava Dziaková" w:date="2021-06-11T11:39:00Z">
        <w:r w:rsidDel="003E0DB8">
          <w:rPr>
            <w:rFonts w:asciiTheme="minorHAnsi" w:hAnsiTheme="minorHAnsi" w:cstheme="minorHAnsi"/>
            <w:i/>
            <w:color w:val="000000"/>
            <w:szCs w:val="19"/>
          </w:rPr>
          <w:delText>Dátum, p</w:delText>
        </w:r>
        <w:r w:rsidR="00655F19" w:rsidRPr="00CB52C7" w:rsidDel="003E0DB8">
          <w:rPr>
            <w:rFonts w:asciiTheme="minorHAnsi" w:hAnsiTheme="minorHAnsi" w:cstheme="minorHAnsi"/>
            <w:i/>
            <w:color w:val="000000"/>
            <w:szCs w:val="19"/>
          </w:rPr>
          <w:delText>odpis, pečiatka</w:delText>
        </w:r>
      </w:del>
    </w:p>
    <w:p w14:paraId="6026F5AB" w14:textId="1C533C39" w:rsidR="00655F19" w:rsidRPr="00CB52C7" w:rsidDel="003E0DB8" w:rsidRDefault="00655F19" w:rsidP="00655F19">
      <w:pPr>
        <w:autoSpaceDE w:val="0"/>
        <w:autoSpaceDN w:val="0"/>
        <w:adjustRightInd w:val="0"/>
        <w:rPr>
          <w:del w:id="228" w:author="Miroslava Dziaková" w:date="2021-06-11T11:39:00Z"/>
          <w:rFonts w:asciiTheme="minorHAnsi" w:hAnsiTheme="minorHAnsi" w:cstheme="minorHAnsi"/>
          <w:b/>
          <w:color w:val="000000"/>
          <w:szCs w:val="19"/>
        </w:rPr>
      </w:pPr>
    </w:p>
    <w:p w14:paraId="51AB94E2" w14:textId="0DC7FD33" w:rsidR="00655F19" w:rsidRPr="00CB52C7" w:rsidDel="003E0DB8" w:rsidRDefault="00655F19" w:rsidP="00655F19">
      <w:pPr>
        <w:autoSpaceDE w:val="0"/>
        <w:autoSpaceDN w:val="0"/>
        <w:adjustRightInd w:val="0"/>
        <w:rPr>
          <w:del w:id="229" w:author="Miroslava Dziaková" w:date="2021-06-11T11:39:00Z"/>
          <w:rFonts w:asciiTheme="minorHAnsi" w:hAnsiTheme="minorHAnsi" w:cstheme="minorHAnsi"/>
          <w:b/>
          <w:color w:val="000000"/>
          <w:szCs w:val="19"/>
        </w:rPr>
      </w:pPr>
      <w:del w:id="230" w:author="Miroslava Dziaková" w:date="2021-06-11T11:39:00Z">
        <w:r w:rsidRPr="00CB52C7" w:rsidDel="003E0DB8">
          <w:rPr>
            <w:rFonts w:asciiTheme="minorHAnsi" w:hAnsiTheme="minorHAnsi" w:cstheme="minorHAnsi"/>
            <w:b/>
            <w:color w:val="000000"/>
            <w:szCs w:val="19"/>
          </w:rPr>
          <w:delText xml:space="preserve">Prílohy: </w:delText>
        </w:r>
      </w:del>
    </w:p>
    <w:p w14:paraId="19F6D291" w14:textId="4C493577" w:rsidR="00C4155A" w:rsidRPr="00CB52C7" w:rsidDel="003E0DB8" w:rsidRDefault="00C4155A" w:rsidP="00C4155A">
      <w:pPr>
        <w:autoSpaceDE w:val="0"/>
        <w:autoSpaceDN w:val="0"/>
        <w:adjustRightInd w:val="0"/>
        <w:rPr>
          <w:del w:id="231" w:author="Miroslava Dziaková" w:date="2021-06-11T11:39:00Z"/>
          <w:rFonts w:asciiTheme="minorHAnsi" w:hAnsiTheme="minorHAnsi" w:cstheme="minorHAnsi"/>
          <w:color w:val="000000"/>
          <w:szCs w:val="19"/>
        </w:rPr>
      </w:pPr>
    </w:p>
    <w:p w14:paraId="3E7B944B" w14:textId="324F0965" w:rsidR="00655F19" w:rsidRPr="00CB52C7" w:rsidDel="003E0DB8" w:rsidRDefault="00C4155A" w:rsidP="00C4155A">
      <w:pPr>
        <w:autoSpaceDE w:val="0"/>
        <w:autoSpaceDN w:val="0"/>
        <w:adjustRightInd w:val="0"/>
        <w:rPr>
          <w:del w:id="232" w:author="Miroslava Dziaková" w:date="2021-06-11T11:39:00Z"/>
          <w:rFonts w:asciiTheme="minorHAnsi" w:hAnsiTheme="minorHAnsi" w:cstheme="minorHAnsi"/>
          <w:color w:val="000000"/>
          <w:szCs w:val="19"/>
        </w:rPr>
      </w:pPr>
      <w:del w:id="233" w:author="Miroslava Dziaková" w:date="2021-06-11T11:39:00Z">
        <w:r w:rsidRPr="00CB52C7" w:rsidDel="003E0DB8">
          <w:rPr>
            <w:rFonts w:asciiTheme="minorHAnsi" w:hAnsiTheme="minorHAnsi" w:cstheme="minorHAnsi"/>
            <w:color w:val="000000"/>
            <w:szCs w:val="19"/>
          </w:rPr>
          <w:delText>P</w:delText>
        </w:r>
        <w:r w:rsidR="00655F19" w:rsidRPr="00CB52C7" w:rsidDel="003E0DB8">
          <w:rPr>
            <w:rFonts w:asciiTheme="minorHAnsi" w:hAnsiTheme="minorHAnsi" w:cstheme="minorHAnsi"/>
            <w:color w:val="000000"/>
            <w:szCs w:val="19"/>
          </w:rPr>
          <w:delText xml:space="preserve">ríloha č.1 - „vzor Zmluvy“ </w:delText>
        </w:r>
      </w:del>
    </w:p>
    <w:p w14:paraId="57E8C1CB" w14:textId="1D2838D7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del w:id="234" w:author="Miroslava Dziaková" w:date="2021-06-11T11:39:00Z">
        <w:r w:rsidRPr="00CB52C7" w:rsidDel="003E0DB8">
          <w:rPr>
            <w:rFonts w:asciiTheme="minorHAnsi" w:hAnsiTheme="minorHAnsi" w:cstheme="minorHAnsi"/>
            <w:szCs w:val="19"/>
          </w:rPr>
          <w:delText>..... doplniť prílohy podľa predmetu obstarávania</w:delText>
        </w:r>
      </w:del>
    </w:p>
    <w:sectPr w:rsidR="00DC1DB7" w:rsidRPr="00CB52C7" w:rsidSect="00375EC0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DC497" w14:textId="77777777" w:rsidR="00391B49" w:rsidRDefault="00391B49">
      <w:r>
        <w:separator/>
      </w:r>
    </w:p>
    <w:p w14:paraId="367B74A0" w14:textId="77777777" w:rsidR="00391B49" w:rsidRDefault="00391B49"/>
  </w:endnote>
  <w:endnote w:type="continuationSeparator" w:id="0">
    <w:p w14:paraId="668D8F5E" w14:textId="77777777" w:rsidR="00391B49" w:rsidRDefault="00391B49">
      <w:r>
        <w:continuationSeparator/>
      </w:r>
    </w:p>
    <w:p w14:paraId="5FC1E7EE" w14:textId="77777777" w:rsidR="00391B49" w:rsidRDefault="00391B49"/>
  </w:endnote>
  <w:endnote w:type="continuationNotice" w:id="1">
    <w:p w14:paraId="638EDB4D" w14:textId="77777777" w:rsidR="00391B49" w:rsidRDefault="00391B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D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4F16A4D" w14:textId="6D6DB46A" w:rsidR="007048B1" w:rsidRPr="007048B1" w:rsidRDefault="0060023E" w:rsidP="0060023E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8C50EA">
      <w:rPr>
        <w:i/>
        <w:sz w:val="20"/>
        <w:szCs w:val="20"/>
      </w:rPr>
      <w:t>1</w:t>
    </w:r>
    <w:ins w:id="235" w:author="Tomáš Kamenský" w:date="2021-06-14T10:22:00Z">
      <w:r w:rsidR="00051841">
        <w:rPr>
          <w:i/>
          <w:sz w:val="20"/>
          <w:szCs w:val="20"/>
        </w:rPr>
        <w:t>5</w:t>
      </w:r>
    </w:ins>
    <w:del w:id="236" w:author="Tomáš Kamenský" w:date="2021-06-14T10:22:00Z">
      <w:r w:rsidR="008C50EA" w:rsidDel="00051841">
        <w:rPr>
          <w:i/>
          <w:sz w:val="20"/>
          <w:szCs w:val="20"/>
        </w:rPr>
        <w:delText>2</w:delText>
      </w:r>
    </w:del>
    <w:r w:rsidR="00686227">
      <w:rPr>
        <w:i/>
        <w:sz w:val="20"/>
        <w:szCs w:val="20"/>
      </w:rPr>
      <w:t>.0</w:t>
    </w:r>
    <w:ins w:id="237" w:author="Tomáš Kamenský" w:date="2021-06-14T10:22:00Z">
      <w:r w:rsidR="00051841">
        <w:rPr>
          <w:i/>
          <w:sz w:val="20"/>
          <w:szCs w:val="20"/>
        </w:rPr>
        <w:t>6</w:t>
      </w:r>
    </w:ins>
    <w:del w:id="238" w:author="Tomáš Kamenský" w:date="2021-06-14T10:22:00Z">
      <w:r w:rsidR="00686227" w:rsidDel="00051841">
        <w:rPr>
          <w:i/>
          <w:sz w:val="20"/>
          <w:szCs w:val="20"/>
        </w:rPr>
        <w:delText>5</w:delText>
      </w:r>
    </w:del>
    <w:r w:rsidR="00686227">
      <w:rPr>
        <w:i/>
        <w:sz w:val="20"/>
        <w:szCs w:val="20"/>
      </w:rPr>
      <w:t>.20</w:t>
    </w:r>
    <w:ins w:id="239" w:author="Tomáš Kamenský" w:date="2021-06-14T10:22:00Z">
      <w:r w:rsidR="00051841">
        <w:rPr>
          <w:i/>
          <w:sz w:val="20"/>
          <w:szCs w:val="20"/>
        </w:rPr>
        <w:t>21</w:t>
      </w:r>
    </w:ins>
    <w:del w:id="240" w:author="Tomáš Kamenský" w:date="2021-06-14T10:22:00Z">
      <w:r w:rsidR="00686227" w:rsidDel="00051841">
        <w:rPr>
          <w:i/>
          <w:sz w:val="20"/>
          <w:szCs w:val="20"/>
        </w:rPr>
        <w:delText>16</w:delText>
      </w:r>
    </w:del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8C50EA">
      <w:rPr>
        <w:i/>
        <w:sz w:val="20"/>
        <w:szCs w:val="20"/>
      </w:rPr>
      <w:t>1</w:t>
    </w:r>
    <w:ins w:id="241" w:author="Tomáš Kamenský" w:date="2021-06-14T10:22:00Z">
      <w:r w:rsidR="00051841">
        <w:rPr>
          <w:i/>
          <w:sz w:val="20"/>
          <w:szCs w:val="20"/>
        </w:rPr>
        <w:t>5</w:t>
      </w:r>
    </w:ins>
    <w:del w:id="242" w:author="Tomáš Kamenský" w:date="2021-06-14T10:22:00Z">
      <w:r w:rsidR="008C50EA" w:rsidDel="00051841">
        <w:rPr>
          <w:i/>
          <w:sz w:val="20"/>
          <w:szCs w:val="20"/>
        </w:rPr>
        <w:delText>2</w:delText>
      </w:r>
    </w:del>
    <w:r w:rsidR="00686227">
      <w:rPr>
        <w:i/>
        <w:sz w:val="20"/>
        <w:szCs w:val="20"/>
      </w:rPr>
      <w:t>.0</w:t>
    </w:r>
    <w:ins w:id="243" w:author="Tomáš Kamenský" w:date="2021-06-14T10:22:00Z">
      <w:r w:rsidR="00051841">
        <w:rPr>
          <w:i/>
          <w:sz w:val="20"/>
          <w:szCs w:val="20"/>
        </w:rPr>
        <w:t>6</w:t>
      </w:r>
    </w:ins>
    <w:del w:id="244" w:author="Tomáš Kamenský" w:date="2021-06-14T10:22:00Z">
      <w:r w:rsidR="00686227" w:rsidDel="00051841">
        <w:rPr>
          <w:i/>
          <w:sz w:val="20"/>
          <w:szCs w:val="20"/>
        </w:rPr>
        <w:delText>5</w:delText>
      </w:r>
    </w:del>
    <w:r w:rsidR="00686227">
      <w:rPr>
        <w:i/>
        <w:sz w:val="20"/>
        <w:szCs w:val="20"/>
      </w:rPr>
      <w:t>.20</w:t>
    </w:r>
    <w:ins w:id="245" w:author="Tomáš Kamenský" w:date="2021-06-14T10:22:00Z">
      <w:r w:rsidR="00051841">
        <w:rPr>
          <w:i/>
          <w:sz w:val="20"/>
          <w:szCs w:val="20"/>
        </w:rPr>
        <w:t>21</w:t>
      </w:r>
    </w:ins>
    <w:del w:id="246" w:author="Tomáš Kamenský" w:date="2021-06-14T10:22:00Z">
      <w:r w:rsidR="00686227" w:rsidDel="00051841">
        <w:rPr>
          <w:i/>
          <w:sz w:val="20"/>
          <w:szCs w:val="20"/>
        </w:rPr>
        <w:delText>16</w:delTex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B2B10" w14:textId="77777777" w:rsidR="00391B49" w:rsidRDefault="00391B49">
      <w:r>
        <w:separator/>
      </w:r>
    </w:p>
    <w:p w14:paraId="3F300FE1" w14:textId="77777777" w:rsidR="00391B49" w:rsidRDefault="00391B49"/>
  </w:footnote>
  <w:footnote w:type="continuationSeparator" w:id="0">
    <w:p w14:paraId="2E1A6B29" w14:textId="77777777" w:rsidR="00391B49" w:rsidRDefault="00391B49">
      <w:r>
        <w:continuationSeparator/>
      </w:r>
    </w:p>
    <w:p w14:paraId="468DE214" w14:textId="77777777" w:rsidR="00391B49" w:rsidRDefault="00391B49"/>
  </w:footnote>
  <w:footnote w:type="continuationNotice" w:id="1">
    <w:p w14:paraId="0F236F25" w14:textId="77777777" w:rsidR="00391B49" w:rsidRDefault="00391B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62ED" w14:textId="1A179406" w:rsidR="00375EC0" w:rsidRPr="00BA44BB" w:rsidRDefault="00375EC0" w:rsidP="00375EC0">
    <w:pPr>
      <w:pStyle w:val="Hlavika"/>
      <w:jc w:val="center"/>
      <w:rPr>
        <w:rFonts w:ascii="Times New Roman" w:hAnsi="Times New Roman"/>
      </w:rPr>
    </w:pPr>
    <w:r w:rsidRPr="00BA44BB">
      <w:rPr>
        <w:rFonts w:ascii="Times New Roman" w:hAnsi="Times New Roman"/>
        <w:noProof/>
        <w:lang w:val="sk-SK" w:eastAsia="sk-SK"/>
      </w:rPr>
      <w:drawing>
        <wp:inline distT="0" distB="0" distL="0" distR="0" wp14:anchorId="4B6F43F1" wp14:editId="32B30D72">
          <wp:extent cx="4556125" cy="771525"/>
          <wp:effectExtent l="0" t="0" r="0" b="0"/>
          <wp:docPr id="4" name="Obrázok 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áš Kamenský">
    <w15:presenceInfo w15:providerId="AD" w15:userId="S::xkamenskyt@stuba.sk::42ba58e9-c64c-4360-b9dd-d2f9199d936e"/>
  </w15:person>
  <w15:person w15:author="Miroslava Dziaková">
    <w15:presenceInfo w15:providerId="None" w15:userId="Miroslava Dzia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1841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1B4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0DB8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25C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4E03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64CC6561-3272-472F-9BA6-51391915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EDB9DD-AEBA-4773-B3A5-9C3119C18A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CB1E56-434E-4672-AD9B-D1943B102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411</Words>
  <Characters>6516</Characters>
  <Application>Microsoft Office Word</Application>
  <DocSecurity>0</DocSecurity>
  <Lines>54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Tomáš Kamenský</cp:lastModifiedBy>
  <cp:revision>16</cp:revision>
  <cp:lastPrinted>2006-02-10T13:19:00Z</cp:lastPrinted>
  <dcterms:created xsi:type="dcterms:W3CDTF">2015-06-03T12:47:00Z</dcterms:created>
  <dcterms:modified xsi:type="dcterms:W3CDTF">2021-06-14T08:23:00Z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