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A8D99F5" w:rsidR="00C3323B" w:rsidRPr="00F94FDA" w:rsidRDefault="00AF629E" w:rsidP="00AF629E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F94FDA">
        <w:rPr>
          <w:rFonts w:ascii="Times New Roman" w:hAnsi="Times New Roman"/>
          <w:bCs/>
          <w:i/>
          <w:sz w:val="20"/>
          <w:szCs w:val="20"/>
        </w:rPr>
        <w:t>Pr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íloha č.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2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>1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3960BDB6" w14:textId="77777777" w:rsidR="00B72191" w:rsidRPr="00127529" w:rsidRDefault="00B72191" w:rsidP="00B72191">
      <w:pPr>
        <w:jc w:val="center"/>
        <w:rPr>
          <w:ins w:id="186" w:author="Zuzana Hušeková" w:date="2021-06-11T10:43:00Z"/>
          <w:rFonts w:ascii="Times New Roman" w:hAnsi="Times New Roman"/>
          <w:b/>
          <w:sz w:val="28"/>
          <w:szCs w:val="28"/>
        </w:rPr>
      </w:pPr>
      <w:ins w:id="187" w:author="Zuzana Hušeková" w:date="2021-06-11T10:43:00Z">
        <w:r w:rsidRPr="003D1141">
          <w:rPr>
            <w:rFonts w:ascii="Times New Roman" w:hAnsi="Times New Roman"/>
            <w:b/>
            <w:sz w:val="28"/>
            <w:szCs w:val="28"/>
          </w:rPr>
          <w:t>Určenie predpokladanej hodnoty zákazky</w:t>
        </w:r>
      </w:ins>
    </w:p>
    <w:p w14:paraId="4F5AAFA1" w14:textId="77777777" w:rsidR="00B72191" w:rsidRPr="00B63144" w:rsidRDefault="00B72191" w:rsidP="00B72191">
      <w:pPr>
        <w:jc w:val="center"/>
        <w:rPr>
          <w:ins w:id="188" w:author="Zuzana Hušeková" w:date="2021-06-11T10:43:00Z"/>
          <w:rFonts w:ascii="Times New Roman" w:hAnsi="Times New Roman"/>
          <w:sz w:val="20"/>
          <w:szCs w:val="20"/>
        </w:rPr>
      </w:pPr>
      <w:ins w:id="189" w:author="Zuzana Hušeková" w:date="2021-06-11T10:43:00Z">
        <w:r w:rsidRPr="006C13F4">
          <w:rPr>
            <w:rFonts w:ascii="Times New Roman" w:hAnsi="Times New Roman"/>
            <w:sz w:val="20"/>
            <w:szCs w:val="20"/>
          </w:rPr>
          <w:t>(ďalej</w:t>
        </w:r>
        <w:r w:rsidRPr="00363170">
          <w:rPr>
            <w:rFonts w:ascii="Times New Roman" w:hAnsi="Times New Roman"/>
            <w:sz w:val="20"/>
            <w:szCs w:val="20"/>
          </w:rPr>
          <w:t xml:space="preserve"> len „PHZ“) podľa § 6 zákona č. 343/2015 Z. z. o verejnom obstarávaní a o zmene a doplnení niektorých zákonov v znení neskorších predpisov</w:t>
        </w:r>
      </w:ins>
    </w:p>
    <w:p w14:paraId="65109C63" w14:textId="77777777" w:rsidR="00B72191" w:rsidRPr="00B63144" w:rsidRDefault="00B72191" w:rsidP="00B72191">
      <w:pPr>
        <w:jc w:val="center"/>
        <w:rPr>
          <w:ins w:id="190" w:author="Zuzana Hušeková" w:date="2021-06-11T10:43:00Z"/>
          <w:rFonts w:ascii="Times New Roman" w:hAnsi="Times New Roman"/>
          <w:sz w:val="18"/>
        </w:rPr>
      </w:pPr>
    </w:p>
    <w:p w14:paraId="494C6731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ins w:id="191" w:author="Zuzana Hušeková" w:date="2021-06-11T10:43:00Z"/>
          <w:rFonts w:ascii="Times New Roman" w:hAnsi="Times New Roman"/>
          <w:b/>
          <w:sz w:val="24"/>
          <w:lang w:eastAsia="sk-SK"/>
        </w:rPr>
      </w:pPr>
      <w:ins w:id="192" w:author="Zuzana Hušeková" w:date="2021-06-11T10:43:00Z">
        <w:r w:rsidRPr="00B63144">
          <w:rPr>
            <w:rFonts w:ascii="Times New Roman" w:hAnsi="Times New Roman"/>
            <w:b/>
            <w:sz w:val="24"/>
            <w:lang w:eastAsia="sk-SK"/>
          </w:rPr>
          <w:t>Identifikácia verejného obstarávateľa:</w:t>
        </w:r>
        <w:r w:rsidRPr="00B63144">
          <w:rPr>
            <w:rFonts w:ascii="Times New Roman" w:hAnsi="Times New Roman"/>
            <w:b/>
            <w:sz w:val="24"/>
            <w:lang w:eastAsia="sk-SK"/>
          </w:rPr>
          <w:tab/>
        </w:r>
      </w:ins>
    </w:p>
    <w:p w14:paraId="131FABDA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ins w:id="193" w:author="Zuzana Hušeková" w:date="2021-06-11T10:43:00Z"/>
          <w:rFonts w:ascii="Times New Roman" w:hAnsi="Times New Roman"/>
          <w:sz w:val="24"/>
          <w:lang w:eastAsia="sk-SK"/>
        </w:rPr>
      </w:pPr>
      <w:ins w:id="194" w:author="Zuzana Hušeková" w:date="2021-06-11T10:43:00Z">
        <w:r w:rsidRPr="00B63144">
          <w:rPr>
            <w:rFonts w:ascii="Times New Roman" w:hAnsi="Times New Roman"/>
            <w:b/>
            <w:sz w:val="24"/>
            <w:lang w:eastAsia="sk-SK"/>
          </w:rPr>
          <w:t xml:space="preserve">Názov zákazky: </w:t>
        </w:r>
      </w:ins>
    </w:p>
    <w:p w14:paraId="411096FF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ins w:id="195" w:author="Zuzana Hušeková" w:date="2021-06-11T10:43:00Z"/>
          <w:rFonts w:ascii="Times New Roman" w:hAnsi="Times New Roman"/>
          <w:sz w:val="24"/>
          <w:lang w:eastAsia="sk-SK"/>
        </w:rPr>
      </w:pPr>
      <w:ins w:id="196" w:author="Zuzana Hušeková" w:date="2021-06-11T10:43:00Z">
        <w:r w:rsidRPr="00B63144">
          <w:rPr>
            <w:rFonts w:ascii="Times New Roman" w:hAnsi="Times New Roman"/>
            <w:b/>
            <w:sz w:val="24"/>
            <w:lang w:eastAsia="sk-SK"/>
          </w:rPr>
          <w:t xml:space="preserve">Druh zákazky </w:t>
        </w:r>
        <w:r w:rsidRPr="00B63144">
          <w:rPr>
            <w:rFonts w:ascii="Times New Roman" w:hAnsi="Times New Roman"/>
            <w:bCs/>
            <w:color w:val="000000"/>
            <w:sz w:val="24"/>
          </w:rPr>
          <w:t>(tovar, služby, stavebné práce)</w:t>
        </w:r>
        <w:r w:rsidRPr="00B63144">
          <w:rPr>
            <w:rFonts w:ascii="Times New Roman" w:hAnsi="Times New Roman"/>
            <w:b/>
            <w:sz w:val="24"/>
            <w:lang w:eastAsia="sk-SK"/>
          </w:rPr>
          <w:t xml:space="preserve">: </w:t>
        </w:r>
      </w:ins>
    </w:p>
    <w:p w14:paraId="347D9572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ins w:id="197" w:author="Zuzana Hušeková" w:date="2021-06-11T10:43:00Z"/>
          <w:rFonts w:ascii="Times New Roman" w:hAnsi="Times New Roman"/>
          <w:sz w:val="24"/>
          <w:lang w:eastAsia="sk-SK"/>
        </w:rPr>
      </w:pPr>
      <w:ins w:id="198" w:author="Zuzana Hušeková" w:date="2021-06-11T10:43:00Z">
        <w:r w:rsidRPr="00B63144">
          <w:rPr>
            <w:rFonts w:ascii="Times New Roman" w:hAnsi="Times New Roman"/>
            <w:b/>
            <w:sz w:val="24"/>
            <w:lang w:eastAsia="sk-SK"/>
          </w:rPr>
          <w:t>Spoločný slovník obstarávania</w:t>
        </w:r>
        <w:r w:rsidRPr="00B63144">
          <w:rPr>
            <w:rFonts w:ascii="Times New Roman" w:hAnsi="Times New Roman"/>
            <w:sz w:val="24"/>
            <w:lang w:eastAsia="sk-SK"/>
          </w:rPr>
          <w:t xml:space="preserve"> (CPV):</w:t>
        </w:r>
      </w:ins>
    </w:p>
    <w:p w14:paraId="50DB03F7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ins w:id="199" w:author="Zuzana Hušeková" w:date="2021-06-11T10:43:00Z"/>
          <w:rFonts w:ascii="Times New Roman" w:hAnsi="Times New Roman"/>
          <w:b/>
          <w:sz w:val="24"/>
          <w:lang w:eastAsia="sk-SK"/>
        </w:rPr>
      </w:pPr>
      <w:ins w:id="200" w:author="Zuzana Hušeková" w:date="2021-06-11T10:43:00Z">
        <w:r w:rsidRPr="00B63144">
          <w:rPr>
            <w:rFonts w:ascii="Times New Roman" w:hAnsi="Times New Roman"/>
            <w:b/>
            <w:sz w:val="24"/>
            <w:lang w:eastAsia="sk-SK"/>
          </w:rPr>
          <w:t>Spôsob určenia PHZ:</w:t>
        </w:r>
      </w:ins>
    </w:p>
    <w:p w14:paraId="7D33F47E" w14:textId="77777777" w:rsidR="00B72191" w:rsidRPr="00B63144" w:rsidRDefault="00B72191" w:rsidP="00B72191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ins w:id="201" w:author="Zuzana Hušeková" w:date="2021-06-11T10:43:00Z"/>
          <w:rFonts w:ascii="Times New Roman" w:hAnsi="Times New Roman"/>
          <w:sz w:val="20"/>
          <w:lang w:eastAsia="sk-SK"/>
        </w:rPr>
      </w:pPr>
      <w:ins w:id="202" w:author="Zuzana Hušeková" w:date="2021-06-11T10:43:00Z">
        <w:r w:rsidRPr="003D1141">
          <w:rPr>
            <w:rFonts w:ascii="Times New Roman" w:hAnsi="Times New Roman"/>
            <w:sz w:val="20"/>
            <w:lang w:eastAsia="sk-SK"/>
          </w:rPr>
          <w:fldChar w:fldCharType="begin">
            <w:ffData>
              <w:name w:val=""/>
              <w:enabled/>
              <w:calcOnExit w:val="0"/>
              <w:checkBox>
                <w:sizeAuto/>
                <w:default w:val="0"/>
              </w:checkBox>
            </w:ffData>
          </w:fldChar>
        </w:r>
        <w:r w:rsidRPr="00B63144">
          <w:rPr>
            <w:rFonts w:ascii="Times New Roman" w:hAnsi="Times New Roman"/>
            <w:sz w:val="20"/>
            <w:lang w:eastAsia="sk-SK"/>
          </w:rPr>
          <w:instrText xml:space="preserve"> FORMCHECKBOX </w:instrText>
        </w:r>
        <w:r w:rsidRPr="00B63144">
          <w:rPr>
            <w:rFonts w:ascii="Times New Roman" w:hAnsi="Times New Roman"/>
            <w:sz w:val="20"/>
            <w:lang w:eastAsia="sk-SK"/>
          </w:rPr>
        </w:r>
        <w:r w:rsidRPr="00B63144">
          <w:rPr>
            <w:rFonts w:ascii="Times New Roman" w:hAnsi="Times New Roman"/>
            <w:sz w:val="20"/>
            <w:lang w:eastAsia="sk-SK"/>
          </w:rPr>
          <w:fldChar w:fldCharType="separate"/>
        </w:r>
        <w:r w:rsidRPr="00B63144">
          <w:rPr>
            <w:rFonts w:ascii="Times New Roman" w:hAnsi="Times New Roman"/>
            <w:sz w:val="20"/>
            <w:lang w:eastAsia="sk-SK"/>
          </w:rPr>
          <w:fldChar w:fldCharType="end"/>
        </w:r>
        <w:r w:rsidRPr="003D1141">
          <w:rPr>
            <w:rFonts w:ascii="Times New Roman" w:hAnsi="Times New Roman"/>
            <w:sz w:val="20"/>
            <w:lang w:eastAsia="sk-SK"/>
          </w:rPr>
          <w:t xml:space="preserve">  </w:t>
        </w:r>
        <w:r w:rsidRPr="000843A4">
          <w:rPr>
            <w:rFonts w:ascii="Times New Roman" w:hAnsi="Times New Roman"/>
            <w:sz w:val="20"/>
            <w:lang w:eastAsia="sk-SK"/>
          </w:rPr>
          <w:t xml:space="preserve">prieskum trhu (uviesť spôsob vykonania prieskumu trhu – a) </w:t>
        </w:r>
        <w:r w:rsidRPr="00127529">
          <w:rPr>
            <w:rFonts w:ascii="Times New Roman" w:hAnsi="Times New Roman"/>
            <w:sz w:val="20"/>
            <w:lang w:eastAsia="sk-SK"/>
          </w:rPr>
          <w:t>oslovenie</w:t>
        </w:r>
        <w:r w:rsidRPr="006C13F4">
          <w:rPr>
            <w:rFonts w:ascii="Times New Roman" w:hAnsi="Times New Roman"/>
            <w:sz w:val="20"/>
            <w:lang w:eastAsia="sk-SK"/>
          </w:rPr>
          <w:t xml:space="preserve"> dodávateľov a následného predloženia cien alebo pon</w:t>
        </w:r>
        <w:r w:rsidRPr="00363170">
          <w:rPr>
            <w:rFonts w:ascii="Times New Roman" w:hAnsi="Times New Roman"/>
            <w:sz w:val="20"/>
            <w:lang w:eastAsia="sk-SK"/>
          </w:rPr>
          <w:t>úk, b) internetový prieskumu cez cenníky, katalógy a iné zdroje s možnou</w:t>
        </w:r>
        <w:r w:rsidRPr="00B63144">
          <w:rPr>
            <w:rFonts w:ascii="Times New Roman" w:hAnsi="Times New Roman"/>
            <w:sz w:val="20"/>
            <w:lang w:eastAsia="sk-SK"/>
          </w:rPr>
          <w:t xml:space="preserve"> identifikáciou hodnoty tovaru/</w:t>
        </w:r>
        <w:r>
          <w:rPr>
            <w:rFonts w:ascii="Times New Roman" w:hAnsi="Times New Roman"/>
            <w:sz w:val="20"/>
            <w:lang w:eastAsia="sk-SK"/>
          </w:rPr>
          <w:t xml:space="preserve">stavebné </w:t>
        </w:r>
        <w:r w:rsidRPr="00B63144">
          <w:rPr>
            <w:rFonts w:ascii="Times New Roman" w:hAnsi="Times New Roman"/>
            <w:sz w:val="20"/>
            <w:lang w:eastAsia="sk-SK"/>
          </w:rPr>
          <w:t>práce/služby, c) iný spôsob – uviesť) - vyplniť bod 5.</w:t>
        </w:r>
      </w:ins>
    </w:p>
    <w:p w14:paraId="4D3776D7" w14:textId="77777777" w:rsidR="00B72191" w:rsidRPr="00363170" w:rsidRDefault="00B72191" w:rsidP="00B72191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ins w:id="203" w:author="Zuzana Hušeková" w:date="2021-06-11T10:43:00Z"/>
          <w:rFonts w:ascii="Times New Roman" w:hAnsi="Times New Roman"/>
          <w:sz w:val="20"/>
          <w:lang w:eastAsia="sk-SK"/>
        </w:rPr>
      </w:pPr>
      <w:ins w:id="204" w:author="Zuzana Hušeková" w:date="2021-06-11T10:43:00Z">
        <w:r w:rsidRPr="003D1141">
          <w:rPr>
            <w:rFonts w:ascii="Times New Roman" w:hAnsi="Times New Roman"/>
            <w:sz w:val="20"/>
            <w:lang w:eastAsia="sk-SK"/>
          </w:rPr>
          <w:fldChar w:fldCharType="begin">
            <w:ffData>
              <w:name w:val=""/>
              <w:enabled/>
              <w:calcOnExit w:val="0"/>
              <w:checkBox>
                <w:sizeAuto/>
                <w:default w:val="0"/>
              </w:checkBox>
            </w:ffData>
          </w:fldChar>
        </w:r>
        <w:r w:rsidRPr="00B63144">
          <w:rPr>
            <w:rFonts w:ascii="Times New Roman" w:hAnsi="Times New Roman"/>
            <w:sz w:val="20"/>
            <w:lang w:eastAsia="sk-SK"/>
          </w:rPr>
          <w:instrText xml:space="preserve"> FORMCHECKBOX </w:instrText>
        </w:r>
        <w:r w:rsidRPr="00B63144">
          <w:rPr>
            <w:rFonts w:ascii="Times New Roman" w:hAnsi="Times New Roman"/>
            <w:sz w:val="20"/>
            <w:lang w:eastAsia="sk-SK"/>
          </w:rPr>
        </w:r>
        <w:r w:rsidRPr="00B63144">
          <w:rPr>
            <w:rFonts w:ascii="Times New Roman" w:hAnsi="Times New Roman"/>
            <w:sz w:val="20"/>
            <w:lang w:eastAsia="sk-SK"/>
          </w:rPr>
          <w:fldChar w:fldCharType="separate"/>
        </w:r>
        <w:r w:rsidRPr="00B63144">
          <w:rPr>
            <w:rFonts w:ascii="Times New Roman" w:hAnsi="Times New Roman"/>
            <w:sz w:val="20"/>
            <w:lang w:eastAsia="sk-SK"/>
          </w:rPr>
          <w:fldChar w:fldCharType="end"/>
        </w:r>
        <w:r w:rsidRPr="003D1141">
          <w:rPr>
            <w:rFonts w:ascii="Times New Roman" w:hAnsi="Times New Roman"/>
            <w:sz w:val="20"/>
            <w:lang w:eastAsia="sk-SK"/>
          </w:rPr>
          <w:t xml:space="preserve"> </w:t>
        </w:r>
        <w:r w:rsidRPr="000843A4">
          <w:rPr>
            <w:rFonts w:ascii="Times New Roman" w:hAnsi="Times New Roman"/>
            <w:sz w:val="20"/>
            <w:lang w:eastAsia="sk-SK"/>
          </w:rPr>
          <w:t>určenie PHZ na základe aktuálneho známeho pl</w:t>
        </w:r>
        <w:r w:rsidRPr="00127529">
          <w:rPr>
            <w:rFonts w:ascii="Times New Roman" w:hAnsi="Times New Roman"/>
            <w:sz w:val="20"/>
            <w:lang w:eastAsia="sk-SK"/>
          </w:rPr>
          <w:t xml:space="preserve">nenia (vyplniť bod </w:t>
        </w:r>
        <w:r>
          <w:rPr>
            <w:rFonts w:ascii="Times New Roman" w:hAnsi="Times New Roman"/>
            <w:sz w:val="20"/>
            <w:lang w:eastAsia="sk-SK"/>
          </w:rPr>
          <w:t>6</w:t>
        </w:r>
        <w:r w:rsidRPr="006C13F4">
          <w:rPr>
            <w:rFonts w:ascii="Times New Roman" w:hAnsi="Times New Roman"/>
            <w:sz w:val="20"/>
            <w:lang w:eastAsia="sk-SK"/>
          </w:rPr>
          <w:t xml:space="preserve"> a do stĺpca „dátum zistenia indikatívnej ceny“ uviesť ident</w:t>
        </w:r>
        <w:r w:rsidRPr="00363170">
          <w:rPr>
            <w:rFonts w:ascii="Times New Roman" w:hAnsi="Times New Roman"/>
            <w:sz w:val="20"/>
            <w:lang w:eastAsia="sk-SK"/>
          </w:rPr>
          <w:t>ifikáciu zmluvy alebo zmlúv, na základe ktorej bola určená PHZ)</w:t>
        </w:r>
      </w:ins>
    </w:p>
    <w:p w14:paraId="63D6F3B0" w14:textId="77777777" w:rsidR="00B72191" w:rsidRPr="00363170" w:rsidRDefault="00B72191" w:rsidP="00B72191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ins w:id="205" w:author="Zuzana Hušeková" w:date="2021-06-11T10:43:00Z"/>
          <w:rFonts w:ascii="Times New Roman" w:hAnsi="Times New Roman"/>
          <w:sz w:val="20"/>
          <w:lang w:eastAsia="sk-SK"/>
        </w:rPr>
      </w:pPr>
      <w:ins w:id="206" w:author="Zuzana Hušeková" w:date="2021-06-11T10:43:00Z">
        <w:r w:rsidRPr="003D1141">
          <w:rPr>
            <w:rFonts w:ascii="Times New Roman" w:hAnsi="Times New Roman"/>
            <w:sz w:val="20"/>
            <w:lang w:eastAsia="sk-SK"/>
          </w:rPr>
          <w:fldChar w:fldCharType="begin">
            <w:ffData>
              <w:name w:val=""/>
              <w:enabled/>
              <w:calcOnExit w:val="0"/>
              <w:checkBox>
                <w:sizeAuto/>
                <w:default w:val="0"/>
              </w:checkBox>
            </w:ffData>
          </w:fldChar>
        </w:r>
        <w:r w:rsidRPr="00B63144">
          <w:rPr>
            <w:rFonts w:ascii="Times New Roman" w:hAnsi="Times New Roman"/>
            <w:sz w:val="20"/>
            <w:lang w:eastAsia="sk-SK"/>
          </w:rPr>
          <w:instrText xml:space="preserve"> FORMCHECKBOX </w:instrText>
        </w:r>
        <w:r w:rsidRPr="00B63144">
          <w:rPr>
            <w:rFonts w:ascii="Times New Roman" w:hAnsi="Times New Roman"/>
            <w:sz w:val="20"/>
            <w:lang w:eastAsia="sk-SK"/>
          </w:rPr>
        </w:r>
        <w:r w:rsidRPr="00B63144">
          <w:rPr>
            <w:rFonts w:ascii="Times New Roman" w:hAnsi="Times New Roman"/>
            <w:sz w:val="20"/>
            <w:lang w:eastAsia="sk-SK"/>
          </w:rPr>
          <w:fldChar w:fldCharType="separate"/>
        </w:r>
        <w:r w:rsidRPr="00B63144">
          <w:rPr>
            <w:rFonts w:ascii="Times New Roman" w:hAnsi="Times New Roman"/>
            <w:sz w:val="20"/>
            <w:lang w:eastAsia="sk-SK"/>
          </w:rPr>
          <w:fldChar w:fldCharType="end"/>
        </w:r>
        <w:r w:rsidRPr="003D1141">
          <w:rPr>
            <w:rFonts w:ascii="Times New Roman" w:hAnsi="Times New Roman"/>
            <w:sz w:val="20"/>
            <w:lang w:eastAsia="sk-SK"/>
          </w:rPr>
          <w:t xml:space="preserve">  </w:t>
        </w:r>
        <w:r w:rsidRPr="000843A4">
          <w:rPr>
            <w:rFonts w:ascii="Times New Roman" w:hAnsi="Times New Roman"/>
            <w:sz w:val="20"/>
            <w:lang w:eastAsia="sk-SK"/>
          </w:rPr>
          <w:t>rozpočet stavebného diela</w:t>
        </w:r>
        <w:r w:rsidRPr="00127529">
          <w:rPr>
            <w:rFonts w:ascii="Times New Roman" w:hAnsi="Times New Roman"/>
            <w:sz w:val="20"/>
            <w:lang w:eastAsia="sk-SK"/>
          </w:rPr>
          <w:t xml:space="preserve"> alebo</w:t>
        </w:r>
        <w:r>
          <w:rPr>
            <w:rFonts w:ascii="Times New Roman" w:hAnsi="Times New Roman"/>
            <w:sz w:val="20"/>
            <w:lang w:eastAsia="sk-SK"/>
          </w:rPr>
          <w:t xml:space="preserve"> stavebných</w:t>
        </w:r>
        <w:r w:rsidRPr="00127529">
          <w:rPr>
            <w:rFonts w:ascii="Times New Roman" w:hAnsi="Times New Roman"/>
            <w:sz w:val="20"/>
            <w:lang w:eastAsia="sk-SK"/>
          </w:rPr>
          <w:t xml:space="preserve"> prác</w:t>
        </w:r>
        <w:r w:rsidRPr="006C13F4">
          <w:rPr>
            <w:rFonts w:ascii="Times New Roman" w:hAnsi="Times New Roman"/>
            <w:sz w:val="20"/>
            <w:lang w:eastAsia="sk-SK"/>
          </w:rPr>
          <w:t xml:space="preserve"> vypracovaný a opatrený pečiatkou autorizovanej osoby</w:t>
        </w:r>
      </w:ins>
    </w:p>
    <w:p w14:paraId="484FA21F" w14:textId="77777777" w:rsidR="00B72191" w:rsidRPr="00363170" w:rsidRDefault="00B72191" w:rsidP="00B72191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ins w:id="207" w:author="Zuzana Hušeková" w:date="2021-06-11T10:43:00Z"/>
          <w:rFonts w:ascii="Times New Roman" w:hAnsi="Times New Roman"/>
          <w:sz w:val="20"/>
          <w:lang w:eastAsia="sk-SK"/>
        </w:rPr>
      </w:pPr>
      <w:ins w:id="208" w:author="Zuzana Hušeková" w:date="2021-06-11T10:43:00Z">
        <w:r w:rsidRPr="003D1141">
          <w:rPr>
            <w:rFonts w:ascii="Times New Roman" w:hAnsi="Times New Roman"/>
            <w:sz w:val="20"/>
            <w:lang w:eastAsia="sk-SK"/>
          </w:rPr>
          <w:fldChar w:fldCharType="begin">
            <w:ffData>
              <w:name w:val=""/>
              <w:enabled/>
              <w:calcOnExit w:val="0"/>
              <w:checkBox>
                <w:sizeAuto/>
                <w:default w:val="0"/>
              </w:checkBox>
            </w:ffData>
          </w:fldChar>
        </w:r>
        <w:r w:rsidRPr="00B63144">
          <w:rPr>
            <w:rFonts w:ascii="Times New Roman" w:hAnsi="Times New Roman"/>
            <w:sz w:val="20"/>
            <w:lang w:eastAsia="sk-SK"/>
          </w:rPr>
          <w:instrText xml:space="preserve"> FORMCHECKBOX </w:instrText>
        </w:r>
        <w:r w:rsidRPr="00B63144">
          <w:rPr>
            <w:rFonts w:ascii="Times New Roman" w:hAnsi="Times New Roman"/>
            <w:sz w:val="20"/>
            <w:lang w:eastAsia="sk-SK"/>
          </w:rPr>
        </w:r>
        <w:r w:rsidRPr="00B63144">
          <w:rPr>
            <w:rFonts w:ascii="Times New Roman" w:hAnsi="Times New Roman"/>
            <w:sz w:val="20"/>
            <w:lang w:eastAsia="sk-SK"/>
          </w:rPr>
          <w:fldChar w:fldCharType="separate"/>
        </w:r>
        <w:r w:rsidRPr="00B63144">
          <w:rPr>
            <w:rFonts w:ascii="Times New Roman" w:hAnsi="Times New Roman"/>
            <w:sz w:val="20"/>
            <w:lang w:eastAsia="sk-SK"/>
          </w:rPr>
          <w:fldChar w:fldCharType="end"/>
        </w:r>
        <w:r w:rsidRPr="003D1141">
          <w:rPr>
            <w:rFonts w:ascii="Times New Roman" w:hAnsi="Times New Roman"/>
            <w:sz w:val="20"/>
            <w:lang w:eastAsia="sk-SK"/>
          </w:rPr>
          <w:t xml:space="preserve"> </w:t>
        </w:r>
        <w:r w:rsidRPr="000843A4">
          <w:rPr>
            <w:rFonts w:ascii="Times New Roman" w:hAnsi="Times New Roman"/>
            <w:sz w:val="20"/>
            <w:lang w:eastAsia="sk-SK"/>
          </w:rPr>
          <w:t xml:space="preserve"> iným spôsobom: ...............................................</w:t>
        </w:r>
        <w:r w:rsidRPr="00127529">
          <w:rPr>
            <w:rFonts w:ascii="Times New Roman" w:hAnsi="Times New Roman"/>
            <w:sz w:val="20"/>
            <w:lang w:eastAsia="sk-SK"/>
          </w:rPr>
          <w:t>...........................</w:t>
        </w:r>
        <w:r w:rsidRPr="006C13F4">
          <w:rPr>
            <w:rFonts w:ascii="Times New Roman" w:hAnsi="Times New Roman"/>
            <w:sz w:val="20"/>
            <w:lang w:eastAsia="sk-SK"/>
          </w:rPr>
          <w:t>..............................</w:t>
        </w:r>
        <w:r w:rsidRPr="00363170">
          <w:rPr>
            <w:rFonts w:ascii="Times New Roman" w:hAnsi="Times New Roman"/>
            <w:sz w:val="20"/>
            <w:lang w:eastAsia="sk-SK"/>
          </w:rPr>
          <w:t>.</w:t>
        </w:r>
      </w:ins>
    </w:p>
    <w:p w14:paraId="320B4A6A" w14:textId="77777777" w:rsidR="00B72191" w:rsidRPr="00B63144" w:rsidRDefault="00B72191" w:rsidP="00B72191">
      <w:pPr>
        <w:widowControl w:val="0"/>
        <w:tabs>
          <w:tab w:val="left" w:pos="142"/>
          <w:tab w:val="left" w:pos="3119"/>
          <w:tab w:val="left" w:pos="5387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ins w:id="209" w:author="Zuzana Hušeková" w:date="2021-06-11T10:43:00Z"/>
          <w:rFonts w:ascii="Times New Roman" w:hAnsi="Times New Roman"/>
          <w:lang w:eastAsia="sk-SK"/>
        </w:rPr>
      </w:pPr>
    </w:p>
    <w:p w14:paraId="7632A576" w14:textId="77777777" w:rsidR="00B72191" w:rsidRPr="00B63144" w:rsidRDefault="00B72191" w:rsidP="00B72191">
      <w:pPr>
        <w:widowControl w:val="0"/>
        <w:numPr>
          <w:ilvl w:val="0"/>
          <w:numId w:val="156"/>
        </w:numPr>
        <w:overflowPunct w:val="0"/>
        <w:autoSpaceDE w:val="0"/>
        <w:autoSpaceDN w:val="0"/>
        <w:adjustRightInd w:val="0"/>
        <w:ind w:left="284" w:hanging="284"/>
        <w:contextualSpacing/>
        <w:jc w:val="both"/>
        <w:textAlignment w:val="baseline"/>
        <w:rPr>
          <w:ins w:id="210" w:author="Zuzana Hušeková" w:date="2021-06-11T10:43:00Z"/>
          <w:rFonts w:ascii="Times New Roman" w:hAnsi="Times New Roman"/>
          <w:b/>
          <w:sz w:val="24"/>
          <w:lang w:eastAsia="sk-SK"/>
        </w:rPr>
      </w:pPr>
      <w:ins w:id="211" w:author="Zuzana Hušeková" w:date="2021-06-11T10:43:00Z">
        <w:r w:rsidRPr="00B63144">
          <w:rPr>
            <w:rFonts w:ascii="Times New Roman" w:hAnsi="Times New Roman"/>
            <w:b/>
            <w:sz w:val="24"/>
            <w:lang w:eastAsia="sk-SK"/>
          </w:rPr>
          <w:t>Určenie PHZ e-mailom, na základe informácií z webu alebo predchádzajúceho plnenia – identifikácia oslovených subjektov a zistených indikatívnych cien:</w:t>
        </w:r>
      </w:ins>
    </w:p>
    <w:tbl>
      <w:tblPr>
        <w:tblW w:w="9072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56"/>
        <w:gridCol w:w="1134"/>
        <w:gridCol w:w="1134"/>
        <w:gridCol w:w="1134"/>
        <w:gridCol w:w="1388"/>
      </w:tblGrid>
      <w:tr w:rsidR="00B72191" w:rsidRPr="00B63144" w14:paraId="569D7AE7" w14:textId="77777777" w:rsidTr="00FB0F15">
        <w:trPr>
          <w:trHeight w:val="1296"/>
          <w:ins w:id="212" w:author="Zuzana Hušeková" w:date="2021-06-11T10:43:00Z"/>
        </w:trPr>
        <w:tc>
          <w:tcPr>
            <w:tcW w:w="426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1002A1B9" w14:textId="77777777" w:rsidR="00B72191" w:rsidRPr="00B63144" w:rsidRDefault="00B72191" w:rsidP="00FB0F15">
            <w:pPr>
              <w:rPr>
                <w:ins w:id="213" w:author="Zuzana Hušeková" w:date="2021-06-11T10:43:00Z"/>
                <w:rFonts w:ascii="Times New Roman" w:hAnsi="Times New Roman"/>
                <w:sz w:val="20"/>
              </w:rPr>
            </w:pPr>
            <w:ins w:id="214" w:author="Zuzana Hušeková" w:date="2021-06-11T10:43:00Z">
              <w:r w:rsidRPr="00B63144">
                <w:rPr>
                  <w:rFonts w:ascii="Times New Roman" w:hAnsi="Times New Roman"/>
                  <w:sz w:val="16"/>
                </w:rPr>
                <w:t>PČ</w:t>
              </w:r>
            </w:ins>
          </w:p>
        </w:tc>
        <w:tc>
          <w:tcPr>
            <w:tcW w:w="3856" w:type="dxa"/>
            <w:tcBorders>
              <w:bottom w:val="double" w:sz="4" w:space="0" w:color="7F7F7F"/>
            </w:tcBorders>
            <w:shd w:val="clear" w:color="auto" w:fill="DEEAF6"/>
          </w:tcPr>
          <w:p w14:paraId="5002E171" w14:textId="77777777" w:rsidR="00B72191" w:rsidRPr="00B63144" w:rsidRDefault="00B72191" w:rsidP="00FB0F15">
            <w:pPr>
              <w:rPr>
                <w:ins w:id="215" w:author="Zuzana Hušeková" w:date="2021-06-11T10:43:00Z"/>
                <w:rFonts w:ascii="Times New Roman" w:hAnsi="Times New Roman"/>
                <w:b/>
                <w:sz w:val="20"/>
              </w:rPr>
            </w:pPr>
            <w:ins w:id="216" w:author="Zuzana Hušeková" w:date="2021-06-11T10:43:00Z">
              <w:r w:rsidRPr="00B63144">
                <w:rPr>
                  <w:rFonts w:ascii="Times New Roman" w:hAnsi="Times New Roman"/>
                  <w:b/>
                  <w:sz w:val="20"/>
                </w:rPr>
                <w:t>Oslovené subjekty</w:t>
              </w:r>
            </w:ins>
          </w:p>
          <w:p w14:paraId="198F7E79" w14:textId="77777777" w:rsidR="00B72191" w:rsidRPr="00B63144" w:rsidRDefault="00B72191" w:rsidP="00B72191">
            <w:pPr>
              <w:widowControl w:val="0"/>
              <w:numPr>
                <w:ilvl w:val="0"/>
                <w:numId w:val="155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ins w:id="217" w:author="Zuzana Hušeková" w:date="2021-06-11T10:43:00Z"/>
                <w:rFonts w:ascii="Times New Roman" w:hAnsi="Times New Roman"/>
                <w:sz w:val="20"/>
                <w:lang w:eastAsia="sk-SK"/>
              </w:rPr>
            </w:pPr>
            <w:ins w:id="218" w:author="Zuzana Hušeková" w:date="2021-06-11T10:43:00Z">
              <w:r w:rsidRPr="00B63144">
                <w:rPr>
                  <w:rFonts w:ascii="Times New Roman" w:hAnsi="Times New Roman"/>
                  <w:sz w:val="20"/>
                  <w:lang w:eastAsia="sk-SK"/>
                </w:rPr>
                <w:t>Meno a priezvisko alebo obchodné meno/názov</w:t>
              </w:r>
            </w:ins>
          </w:p>
          <w:p w14:paraId="30F3BA4E" w14:textId="77777777" w:rsidR="00B72191" w:rsidRPr="00B63144" w:rsidRDefault="00B72191" w:rsidP="00B72191">
            <w:pPr>
              <w:widowControl w:val="0"/>
              <w:numPr>
                <w:ilvl w:val="0"/>
                <w:numId w:val="155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ins w:id="219" w:author="Zuzana Hušeková" w:date="2021-06-11T10:43:00Z"/>
                <w:rFonts w:ascii="Times New Roman" w:hAnsi="Times New Roman"/>
                <w:sz w:val="20"/>
                <w:lang w:eastAsia="sk-SK"/>
              </w:rPr>
            </w:pPr>
            <w:ins w:id="220" w:author="Zuzana Hušeková" w:date="2021-06-11T10:43:00Z">
              <w:r w:rsidRPr="00B63144">
                <w:rPr>
                  <w:rFonts w:ascii="Times New Roman" w:hAnsi="Times New Roman"/>
                  <w:sz w:val="20"/>
                  <w:lang w:eastAsia="sk-SK"/>
                </w:rPr>
                <w:t>adresa sídla, resp. miesta podnikania</w:t>
              </w:r>
            </w:ins>
          </w:p>
          <w:p w14:paraId="113F0DB8" w14:textId="77777777" w:rsidR="00B72191" w:rsidRPr="00B63144" w:rsidRDefault="00B72191" w:rsidP="00B72191">
            <w:pPr>
              <w:widowControl w:val="0"/>
              <w:numPr>
                <w:ilvl w:val="0"/>
                <w:numId w:val="155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ins w:id="221" w:author="Zuzana Hušeková" w:date="2021-06-11T10:43:00Z"/>
                <w:rFonts w:ascii="Times New Roman" w:hAnsi="Times New Roman"/>
                <w:sz w:val="20"/>
                <w:lang w:eastAsia="sk-SK"/>
              </w:rPr>
            </w:pPr>
            <w:ins w:id="222" w:author="Zuzana Hušeková" w:date="2021-06-11T10:43:00Z">
              <w:r w:rsidRPr="00B63144">
                <w:rPr>
                  <w:rFonts w:ascii="Times New Roman" w:hAnsi="Times New Roman"/>
                  <w:sz w:val="20"/>
                  <w:lang w:eastAsia="sk-SK"/>
                </w:rPr>
                <w:t>IČO (ak relevantné)</w:t>
              </w:r>
            </w:ins>
          </w:p>
          <w:p w14:paraId="3AFDF4FB" w14:textId="77777777" w:rsidR="00B72191" w:rsidRPr="00B63144" w:rsidRDefault="00B72191" w:rsidP="00B72191">
            <w:pPr>
              <w:widowControl w:val="0"/>
              <w:numPr>
                <w:ilvl w:val="0"/>
                <w:numId w:val="155"/>
              </w:numPr>
              <w:overflowPunct w:val="0"/>
              <w:autoSpaceDE w:val="0"/>
              <w:autoSpaceDN w:val="0"/>
              <w:adjustRightInd w:val="0"/>
              <w:ind w:left="240" w:hanging="240"/>
              <w:contextualSpacing/>
              <w:textAlignment w:val="baseline"/>
              <w:rPr>
                <w:ins w:id="223" w:author="Zuzana Hušeková" w:date="2021-06-11T10:43:00Z"/>
                <w:rFonts w:ascii="Times New Roman" w:hAnsi="Times New Roman"/>
                <w:sz w:val="20"/>
                <w:lang w:eastAsia="sk-SK"/>
              </w:rPr>
            </w:pPr>
            <w:ins w:id="224" w:author="Zuzana Hušeková" w:date="2021-06-11T10:43:00Z">
              <w:r w:rsidRPr="00B63144">
                <w:rPr>
                  <w:rFonts w:ascii="Times New Roman" w:hAnsi="Times New Roman"/>
                  <w:sz w:val="20"/>
                  <w:lang w:eastAsia="sk-SK"/>
                </w:rPr>
                <w:t>web stránka ponuky (ak relevantné)</w:t>
              </w:r>
            </w:ins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3BAC104F" w14:textId="77777777" w:rsidR="00B72191" w:rsidRPr="00B63144" w:rsidRDefault="00B72191" w:rsidP="00FB0F15">
            <w:pPr>
              <w:jc w:val="center"/>
              <w:rPr>
                <w:ins w:id="225" w:author="Zuzana Hušeková" w:date="2021-06-11T10:43:00Z"/>
                <w:rFonts w:ascii="Times New Roman" w:hAnsi="Times New Roman"/>
                <w:sz w:val="20"/>
              </w:rPr>
            </w:pPr>
            <w:ins w:id="226" w:author="Zuzana Hušeková" w:date="2021-06-11T10:43:00Z">
              <w:r w:rsidRPr="00B63144">
                <w:rPr>
                  <w:rFonts w:ascii="Times New Roman" w:hAnsi="Times New Roman"/>
                  <w:sz w:val="20"/>
                </w:rPr>
                <w:t xml:space="preserve">Cena v eurách bez DPH </w:t>
              </w:r>
            </w:ins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52FA7958" w14:textId="77777777" w:rsidR="00B72191" w:rsidRPr="00B63144" w:rsidRDefault="00B72191" w:rsidP="00FB0F15">
            <w:pPr>
              <w:jc w:val="center"/>
              <w:rPr>
                <w:ins w:id="227" w:author="Zuzana Hušeková" w:date="2021-06-11T10:43:00Z"/>
                <w:rFonts w:ascii="Times New Roman" w:hAnsi="Times New Roman"/>
                <w:sz w:val="20"/>
              </w:rPr>
            </w:pPr>
            <w:ins w:id="228" w:author="Zuzana Hušeková" w:date="2021-06-11T10:43:00Z">
              <w:r w:rsidRPr="00B63144">
                <w:rPr>
                  <w:rFonts w:ascii="Times New Roman" w:hAnsi="Times New Roman"/>
                  <w:sz w:val="20"/>
                </w:rPr>
                <w:t>DPH 20% (v eurách)</w:t>
              </w:r>
            </w:ins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6E0E0C38" w14:textId="77777777" w:rsidR="00B72191" w:rsidRPr="00B63144" w:rsidRDefault="00B72191" w:rsidP="00FB0F15">
            <w:pPr>
              <w:jc w:val="center"/>
              <w:rPr>
                <w:ins w:id="229" w:author="Zuzana Hušeková" w:date="2021-06-11T10:43:00Z"/>
                <w:rFonts w:ascii="Times New Roman" w:hAnsi="Times New Roman"/>
                <w:sz w:val="20"/>
              </w:rPr>
            </w:pPr>
            <w:ins w:id="230" w:author="Zuzana Hušeková" w:date="2021-06-11T10:43:00Z">
              <w:r w:rsidRPr="00B63144">
                <w:rPr>
                  <w:rFonts w:ascii="Times New Roman" w:hAnsi="Times New Roman"/>
                  <w:sz w:val="20"/>
                </w:rPr>
                <w:t xml:space="preserve">Cena v eurách  s DPH </w:t>
              </w:r>
            </w:ins>
          </w:p>
        </w:tc>
        <w:tc>
          <w:tcPr>
            <w:tcW w:w="1388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2BF7A5B9" w14:textId="77777777" w:rsidR="00B72191" w:rsidRPr="00B63144" w:rsidRDefault="00B72191" w:rsidP="00FB0F15">
            <w:pPr>
              <w:jc w:val="center"/>
              <w:rPr>
                <w:ins w:id="231" w:author="Zuzana Hušeková" w:date="2021-06-11T10:43:00Z"/>
                <w:rFonts w:ascii="Times New Roman" w:hAnsi="Times New Roman"/>
                <w:sz w:val="20"/>
              </w:rPr>
            </w:pPr>
            <w:ins w:id="232" w:author="Zuzana Hušeková" w:date="2021-06-11T10:43:00Z">
              <w:r w:rsidRPr="00B63144">
                <w:rPr>
                  <w:rFonts w:ascii="Times New Roman" w:hAnsi="Times New Roman"/>
                  <w:sz w:val="20"/>
                </w:rPr>
                <w:t>Dátum zistenia indikatívnej ceny</w:t>
              </w:r>
            </w:ins>
          </w:p>
        </w:tc>
      </w:tr>
      <w:tr w:rsidR="00B72191" w:rsidRPr="00B63144" w14:paraId="43C42524" w14:textId="77777777" w:rsidTr="00FB0F15">
        <w:trPr>
          <w:trHeight w:val="818"/>
          <w:ins w:id="233" w:author="Zuzana Hušeková" w:date="2021-06-11T10:43:00Z"/>
        </w:trPr>
        <w:tc>
          <w:tcPr>
            <w:tcW w:w="42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7280E1CE" w14:textId="77777777" w:rsidR="00B72191" w:rsidRPr="00B63144" w:rsidRDefault="00B72191" w:rsidP="00FB0F15">
            <w:pPr>
              <w:rPr>
                <w:ins w:id="234" w:author="Zuzana Hušeková" w:date="2021-06-11T10:43:00Z"/>
                <w:rFonts w:ascii="Times New Roman" w:hAnsi="Times New Roman"/>
                <w:sz w:val="20"/>
              </w:rPr>
            </w:pPr>
            <w:ins w:id="235" w:author="Zuzana Hušeková" w:date="2021-06-11T10:43:00Z">
              <w:r w:rsidRPr="00B63144">
                <w:rPr>
                  <w:rFonts w:ascii="Times New Roman" w:hAnsi="Times New Roman"/>
                  <w:sz w:val="20"/>
                </w:rPr>
                <w:t>1.</w:t>
              </w:r>
            </w:ins>
          </w:p>
        </w:tc>
        <w:tc>
          <w:tcPr>
            <w:tcW w:w="385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55639FA2" w14:textId="77777777" w:rsidR="00B72191" w:rsidRPr="00B63144" w:rsidRDefault="00B72191" w:rsidP="00FB0F15">
            <w:pPr>
              <w:rPr>
                <w:ins w:id="236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69EFF72B" w14:textId="77777777" w:rsidR="00B72191" w:rsidRPr="00B63144" w:rsidRDefault="00B72191" w:rsidP="00FB0F15">
            <w:pPr>
              <w:jc w:val="center"/>
              <w:rPr>
                <w:ins w:id="237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35EA2D59" w14:textId="77777777" w:rsidR="00B72191" w:rsidRPr="00B63144" w:rsidRDefault="00B72191" w:rsidP="00FB0F15">
            <w:pPr>
              <w:jc w:val="center"/>
              <w:rPr>
                <w:ins w:id="238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73DA8B6B" w14:textId="77777777" w:rsidR="00B72191" w:rsidRPr="00B63144" w:rsidRDefault="00B72191" w:rsidP="00FB0F15">
            <w:pPr>
              <w:jc w:val="center"/>
              <w:rPr>
                <w:ins w:id="239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388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22236AC7" w14:textId="77777777" w:rsidR="00B72191" w:rsidRPr="00B63144" w:rsidRDefault="00B72191" w:rsidP="00FB0F15">
            <w:pPr>
              <w:jc w:val="center"/>
              <w:rPr>
                <w:ins w:id="240" w:author="Zuzana Hušeková" w:date="2021-06-11T10:43:00Z"/>
                <w:rFonts w:ascii="Times New Roman" w:hAnsi="Times New Roman"/>
                <w:sz w:val="20"/>
              </w:rPr>
            </w:pPr>
          </w:p>
        </w:tc>
      </w:tr>
      <w:tr w:rsidR="00B72191" w:rsidRPr="00B63144" w14:paraId="3531CF50" w14:textId="77777777" w:rsidTr="00FB0F15">
        <w:trPr>
          <w:trHeight w:val="850"/>
          <w:ins w:id="241" w:author="Zuzana Hušeková" w:date="2021-06-11T10:43:00Z"/>
        </w:trPr>
        <w:tc>
          <w:tcPr>
            <w:tcW w:w="426" w:type="dxa"/>
            <w:shd w:val="clear" w:color="auto" w:fill="auto"/>
            <w:vAlign w:val="center"/>
          </w:tcPr>
          <w:p w14:paraId="56D1AF8B" w14:textId="77777777" w:rsidR="00B72191" w:rsidRPr="00B63144" w:rsidRDefault="00B72191" w:rsidP="00FB0F15">
            <w:pPr>
              <w:rPr>
                <w:ins w:id="242" w:author="Zuzana Hušeková" w:date="2021-06-11T10:43:00Z"/>
                <w:rFonts w:ascii="Times New Roman" w:hAnsi="Times New Roman"/>
                <w:sz w:val="20"/>
              </w:rPr>
            </w:pPr>
            <w:ins w:id="243" w:author="Zuzana Hušeková" w:date="2021-06-11T10:43:00Z">
              <w:r w:rsidRPr="00B63144">
                <w:rPr>
                  <w:rFonts w:ascii="Times New Roman" w:hAnsi="Times New Roman"/>
                  <w:sz w:val="20"/>
                </w:rPr>
                <w:t>2.</w:t>
              </w:r>
            </w:ins>
          </w:p>
        </w:tc>
        <w:tc>
          <w:tcPr>
            <w:tcW w:w="3856" w:type="dxa"/>
            <w:shd w:val="clear" w:color="auto" w:fill="auto"/>
            <w:vAlign w:val="center"/>
          </w:tcPr>
          <w:p w14:paraId="45483CB1" w14:textId="77777777" w:rsidR="00B72191" w:rsidRPr="00B63144" w:rsidRDefault="00B72191" w:rsidP="00FB0F15">
            <w:pPr>
              <w:rPr>
                <w:ins w:id="244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4D19EE" w14:textId="77777777" w:rsidR="00B72191" w:rsidRPr="00B63144" w:rsidRDefault="00B72191" w:rsidP="00FB0F15">
            <w:pPr>
              <w:jc w:val="center"/>
              <w:rPr>
                <w:ins w:id="245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E8B22D" w14:textId="77777777" w:rsidR="00B72191" w:rsidRPr="00B63144" w:rsidRDefault="00B72191" w:rsidP="00FB0F15">
            <w:pPr>
              <w:jc w:val="center"/>
              <w:rPr>
                <w:ins w:id="246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0845C9" w14:textId="77777777" w:rsidR="00B72191" w:rsidRPr="00B63144" w:rsidRDefault="00B72191" w:rsidP="00FB0F15">
            <w:pPr>
              <w:jc w:val="center"/>
              <w:rPr>
                <w:ins w:id="247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D69F6E8" w14:textId="77777777" w:rsidR="00B72191" w:rsidRPr="00B63144" w:rsidRDefault="00B72191" w:rsidP="00FB0F15">
            <w:pPr>
              <w:jc w:val="center"/>
              <w:rPr>
                <w:ins w:id="248" w:author="Zuzana Hušeková" w:date="2021-06-11T10:43:00Z"/>
                <w:rFonts w:ascii="Times New Roman" w:hAnsi="Times New Roman"/>
                <w:sz w:val="20"/>
              </w:rPr>
            </w:pPr>
          </w:p>
        </w:tc>
      </w:tr>
      <w:tr w:rsidR="00B72191" w:rsidRPr="00B63144" w14:paraId="41FFE6D3" w14:textId="77777777" w:rsidTr="00FB0F15">
        <w:trPr>
          <w:trHeight w:val="835"/>
          <w:ins w:id="249" w:author="Zuzana Hušeková" w:date="2021-06-11T10:43:00Z"/>
        </w:trPr>
        <w:tc>
          <w:tcPr>
            <w:tcW w:w="426" w:type="dxa"/>
            <w:shd w:val="clear" w:color="auto" w:fill="auto"/>
            <w:vAlign w:val="center"/>
          </w:tcPr>
          <w:p w14:paraId="52EB1045" w14:textId="77777777" w:rsidR="00B72191" w:rsidRPr="00B63144" w:rsidRDefault="00B72191" w:rsidP="00FB0F15">
            <w:pPr>
              <w:rPr>
                <w:ins w:id="250" w:author="Zuzana Hušeková" w:date="2021-06-11T10:43:00Z"/>
                <w:rFonts w:ascii="Times New Roman" w:hAnsi="Times New Roman"/>
                <w:sz w:val="20"/>
              </w:rPr>
            </w:pPr>
            <w:ins w:id="251" w:author="Zuzana Hušeková" w:date="2021-06-11T10:43:00Z">
              <w:r w:rsidRPr="00B63144">
                <w:rPr>
                  <w:rFonts w:ascii="Times New Roman" w:hAnsi="Times New Roman"/>
                  <w:sz w:val="20"/>
                </w:rPr>
                <w:t>3.</w:t>
              </w:r>
            </w:ins>
          </w:p>
        </w:tc>
        <w:tc>
          <w:tcPr>
            <w:tcW w:w="3856" w:type="dxa"/>
            <w:shd w:val="clear" w:color="auto" w:fill="auto"/>
            <w:vAlign w:val="center"/>
          </w:tcPr>
          <w:p w14:paraId="1EDC0999" w14:textId="77777777" w:rsidR="00B72191" w:rsidRPr="00B63144" w:rsidRDefault="00B72191" w:rsidP="00FB0F15">
            <w:pPr>
              <w:rPr>
                <w:ins w:id="252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6906F3" w14:textId="77777777" w:rsidR="00B72191" w:rsidRPr="00B63144" w:rsidRDefault="00B72191" w:rsidP="00FB0F15">
            <w:pPr>
              <w:jc w:val="center"/>
              <w:rPr>
                <w:ins w:id="253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3C8659" w14:textId="77777777" w:rsidR="00B72191" w:rsidRPr="00B63144" w:rsidRDefault="00B72191" w:rsidP="00FB0F15">
            <w:pPr>
              <w:jc w:val="center"/>
              <w:rPr>
                <w:ins w:id="254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FAD7BA" w14:textId="77777777" w:rsidR="00B72191" w:rsidRPr="00B63144" w:rsidRDefault="00B72191" w:rsidP="00FB0F15">
            <w:pPr>
              <w:jc w:val="center"/>
              <w:rPr>
                <w:ins w:id="255" w:author="Zuzana Hušeková" w:date="2021-06-11T10:43:00Z"/>
                <w:rFonts w:ascii="Times New Roman" w:hAnsi="Times New Roman"/>
                <w:sz w:val="20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832DAC8" w14:textId="77777777" w:rsidR="00B72191" w:rsidRPr="00B63144" w:rsidRDefault="00B72191" w:rsidP="00FB0F15">
            <w:pPr>
              <w:jc w:val="center"/>
              <w:rPr>
                <w:ins w:id="256" w:author="Zuzana Hušeková" w:date="2021-06-11T10:43:00Z"/>
                <w:rFonts w:ascii="Times New Roman" w:hAnsi="Times New Roman"/>
                <w:sz w:val="20"/>
              </w:rPr>
            </w:pPr>
          </w:p>
        </w:tc>
      </w:tr>
      <w:tr w:rsidR="00B72191" w:rsidRPr="00B63144" w14:paraId="325179C9" w14:textId="77777777" w:rsidTr="00FB0F15">
        <w:trPr>
          <w:ins w:id="257" w:author="Zuzana Hušeková" w:date="2021-06-11T10:43:00Z"/>
        </w:trPr>
        <w:tc>
          <w:tcPr>
            <w:tcW w:w="4282" w:type="dxa"/>
            <w:gridSpan w:val="2"/>
            <w:tcBorders>
              <w:top w:val="double" w:sz="4" w:space="0" w:color="7F7F7F"/>
            </w:tcBorders>
            <w:shd w:val="clear" w:color="auto" w:fill="auto"/>
          </w:tcPr>
          <w:p w14:paraId="11470106" w14:textId="77777777" w:rsidR="00B72191" w:rsidRPr="00B63144" w:rsidRDefault="00B72191" w:rsidP="00FB0F15">
            <w:pPr>
              <w:rPr>
                <w:ins w:id="258" w:author="Zuzana Hušeková" w:date="2021-06-11T10:43:00Z"/>
                <w:rFonts w:ascii="Times New Roman" w:hAnsi="Times New Roman"/>
                <w:sz w:val="20"/>
              </w:rPr>
            </w:pPr>
            <w:ins w:id="259" w:author="Zuzana Hušeková" w:date="2021-06-11T10:43:00Z">
              <w:r w:rsidRPr="00B63144">
                <w:rPr>
                  <w:rFonts w:ascii="Times New Roman" w:hAnsi="Times New Roman"/>
                  <w:b/>
                  <w:sz w:val="20"/>
                </w:rPr>
                <w:t>Výpočet</w:t>
              </w:r>
              <w:r w:rsidRPr="00B63144">
                <w:rPr>
                  <w:rFonts w:ascii="Times New Roman" w:hAnsi="Times New Roman"/>
                  <w:sz w:val="20"/>
                </w:rPr>
                <w:t xml:space="preserve"> </w:t>
              </w:r>
              <w:r w:rsidRPr="00B63144">
                <w:rPr>
                  <w:rFonts w:ascii="Times New Roman" w:hAnsi="Times New Roman"/>
                  <w:b/>
                  <w:sz w:val="20"/>
                </w:rPr>
                <w:t>PHZ</w:t>
              </w:r>
              <w:r w:rsidRPr="00B63144">
                <w:rPr>
                  <w:rFonts w:ascii="Times New Roman" w:hAnsi="Times New Roman"/>
                  <w:sz w:val="20"/>
                </w:rPr>
                <w:t xml:space="preserve"> (aritmetický priemer zistených indikatívnych cien v eurách </w:t>
              </w:r>
              <w:r w:rsidRPr="00B63144">
                <w:rPr>
                  <w:rFonts w:ascii="Times New Roman" w:hAnsi="Times New Roman"/>
                  <w:b/>
                  <w:sz w:val="20"/>
                </w:rPr>
                <w:t xml:space="preserve">bez DPH </w:t>
              </w:r>
              <w:r w:rsidRPr="00B63144">
                <w:rPr>
                  <w:rFonts w:ascii="Times New Roman" w:hAnsi="Times New Roman"/>
                  <w:sz w:val="20"/>
                </w:rPr>
                <w:t xml:space="preserve">alebo hodnota rozpočtu stavebného diela/ </w:t>
              </w:r>
              <w:r>
                <w:rPr>
                  <w:rFonts w:ascii="Times New Roman" w:hAnsi="Times New Roman"/>
                  <w:sz w:val="20"/>
                </w:rPr>
                <w:t xml:space="preserve">stavebných </w:t>
              </w:r>
              <w:r w:rsidRPr="00B63144">
                <w:rPr>
                  <w:rFonts w:ascii="Times New Roman" w:hAnsi="Times New Roman"/>
                  <w:sz w:val="20"/>
                </w:rPr>
                <w:t>prác</w:t>
              </w:r>
              <w:r w:rsidRPr="00B63144">
                <w:rPr>
                  <w:rFonts w:ascii="Times New Roman" w:hAnsi="Times New Roman"/>
                  <w:b/>
                  <w:sz w:val="20"/>
                </w:rPr>
                <w:t xml:space="preserve"> </w:t>
              </w:r>
              <w:r w:rsidRPr="00B63144">
                <w:rPr>
                  <w:rFonts w:ascii="Times New Roman" w:hAnsi="Times New Roman"/>
                  <w:sz w:val="20"/>
                </w:rPr>
                <w:t xml:space="preserve">v eurách </w:t>
              </w:r>
              <w:r w:rsidRPr="00B63144">
                <w:rPr>
                  <w:rFonts w:ascii="Times New Roman" w:hAnsi="Times New Roman"/>
                  <w:b/>
                  <w:sz w:val="20"/>
                </w:rPr>
                <w:t>bez DPH</w:t>
              </w:r>
              <w:r w:rsidRPr="00B63144">
                <w:rPr>
                  <w:rFonts w:ascii="Times New Roman" w:hAnsi="Times New Roman"/>
                  <w:sz w:val="20"/>
                </w:rPr>
                <w:t>)</w:t>
              </w:r>
            </w:ins>
          </w:p>
        </w:tc>
        <w:tc>
          <w:tcPr>
            <w:tcW w:w="4790" w:type="dxa"/>
            <w:gridSpan w:val="4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6BFF0AE2" w14:textId="77777777" w:rsidR="00B72191" w:rsidRPr="00B63144" w:rsidRDefault="00B72191" w:rsidP="00FB0F15">
            <w:pPr>
              <w:rPr>
                <w:ins w:id="260" w:author="Zuzana Hušeková" w:date="2021-06-11T10:43:00Z"/>
                <w:rFonts w:ascii="Times New Roman" w:hAnsi="Times New Roman"/>
                <w:b/>
                <w:sz w:val="20"/>
              </w:rPr>
            </w:pPr>
            <w:ins w:id="261" w:author="Zuzana Hušeková" w:date="2021-06-11T10:43:00Z">
              <w:r w:rsidRPr="00B63144">
                <w:rPr>
                  <w:rFonts w:ascii="Times New Roman" w:hAnsi="Times New Roman"/>
                  <w:b/>
                  <w:sz w:val="20"/>
                </w:rPr>
                <w:t>EUR</w:t>
              </w:r>
            </w:ins>
          </w:p>
        </w:tc>
      </w:tr>
    </w:tbl>
    <w:p w14:paraId="7AB9ED42" w14:textId="77777777" w:rsidR="00B72191" w:rsidRDefault="00B72191" w:rsidP="00B72191">
      <w:pPr>
        <w:rPr>
          <w:ins w:id="262" w:author="Zuzana Hušeková" w:date="2021-06-11T10:43:00Z"/>
          <w:rFonts w:ascii="Times New Roman" w:hAnsi="Times New Roman"/>
          <w:u w:val="single"/>
        </w:rPr>
      </w:pPr>
    </w:p>
    <w:p w14:paraId="49CFE3A1" w14:textId="77777777" w:rsidR="00B72191" w:rsidRPr="00B63144" w:rsidRDefault="00B72191" w:rsidP="00B72191">
      <w:pPr>
        <w:rPr>
          <w:ins w:id="263" w:author="Zuzana Hušeková" w:date="2021-06-11T10:43:00Z"/>
          <w:rFonts w:ascii="Times New Roman" w:hAnsi="Times New Roman"/>
          <w:u w:val="single"/>
        </w:rPr>
      </w:pPr>
      <w:ins w:id="264" w:author="Zuzana Hušeková" w:date="2021-06-11T10:43:00Z">
        <w:r>
          <w:rPr>
            <w:rFonts w:ascii="Times New Roman" w:hAnsi="Times New Roman"/>
            <w:u w:val="single"/>
          </w:rPr>
          <w:t>Verejný obstarávateľ uplatnil prípravné trhové konzultácie:</w:t>
        </w:r>
        <w:r w:rsidRPr="00F36C07">
          <w:rPr>
            <w:rFonts w:ascii="Times New Roman" w:hAnsi="Times New Roman"/>
          </w:rPr>
          <w:t xml:space="preserve"> Áno / Nie</w:t>
        </w:r>
      </w:ins>
    </w:p>
    <w:p w14:paraId="475C6BA2" w14:textId="77777777" w:rsidR="00B72191" w:rsidRPr="00B63144" w:rsidRDefault="00B72191" w:rsidP="00B72191">
      <w:pPr>
        <w:rPr>
          <w:ins w:id="265" w:author="Zuzana Hušeková" w:date="2021-06-11T10:43:00Z"/>
          <w:rFonts w:ascii="Times New Roman" w:hAnsi="Times New Roman"/>
          <w:u w:val="single"/>
        </w:rPr>
      </w:pPr>
      <w:ins w:id="266" w:author="Zuzana Hušeková" w:date="2021-06-11T10:43:00Z">
        <w:r w:rsidRPr="00B63144">
          <w:rPr>
            <w:rFonts w:ascii="Times New Roman" w:hAnsi="Times New Roman"/>
            <w:u w:val="single"/>
          </w:rPr>
          <w:t>Meno a podpis zamestnanca, ktorý realizoval prieskum trhu:</w:t>
        </w:r>
      </w:ins>
    </w:p>
    <w:p w14:paraId="3F99FF04" w14:textId="77777777" w:rsidR="00B72191" w:rsidRPr="00B63144" w:rsidRDefault="00B72191" w:rsidP="00B72191">
      <w:pPr>
        <w:rPr>
          <w:ins w:id="267" w:author="Zuzana Hušeková" w:date="2021-06-11T10:43:00Z"/>
          <w:rFonts w:ascii="Times New Roman" w:hAnsi="Times New Roman"/>
          <w:u w:val="single"/>
        </w:rPr>
      </w:pPr>
      <w:ins w:id="268" w:author="Zuzana Hušeková" w:date="2021-06-11T10:43:00Z">
        <w:r w:rsidRPr="00B63144">
          <w:rPr>
            <w:rFonts w:ascii="Times New Roman" w:hAnsi="Times New Roman"/>
            <w:color w:val="000000"/>
            <w:sz w:val="20"/>
            <w:szCs w:val="20"/>
            <w:lang w:eastAsia="sk-SK"/>
          </w:rPr>
          <w:t>Meno a priezvisko, funkcia: ...........................................................</w:t>
        </w:r>
      </w:ins>
    </w:p>
    <w:p w14:paraId="11D91C24" w14:textId="77777777" w:rsidR="00B72191" w:rsidRPr="00B63144" w:rsidRDefault="00B72191" w:rsidP="00B72191">
      <w:pPr>
        <w:widowControl w:val="0"/>
        <w:shd w:val="clear" w:color="auto" w:fill="FFFFFF"/>
        <w:tabs>
          <w:tab w:val="left" w:pos="4820"/>
          <w:tab w:val="left" w:leader="dot" w:pos="4982"/>
        </w:tabs>
        <w:autoSpaceDE w:val="0"/>
        <w:autoSpaceDN w:val="0"/>
        <w:adjustRightInd w:val="0"/>
        <w:spacing w:after="240"/>
        <w:ind w:right="1336"/>
        <w:rPr>
          <w:ins w:id="269" w:author="Zuzana Hušeková" w:date="2021-06-11T10:43:00Z"/>
          <w:rFonts w:ascii="Times New Roman" w:hAnsi="Times New Roman"/>
          <w:color w:val="000000"/>
          <w:sz w:val="20"/>
          <w:szCs w:val="20"/>
          <w:lang w:eastAsia="sk-SK"/>
        </w:rPr>
      </w:pPr>
      <w:ins w:id="270" w:author="Zuzana Hušeková" w:date="2021-06-11T10:43:00Z">
        <w:r w:rsidRPr="00B63144">
          <w:rPr>
            <w:rFonts w:ascii="Times New Roman" w:hAnsi="Times New Roman"/>
            <w:color w:val="000000"/>
            <w:sz w:val="20"/>
            <w:szCs w:val="20"/>
            <w:lang w:eastAsia="sk-SK"/>
          </w:rPr>
          <w:t xml:space="preserve">Dátum a podpis:                   </w:t>
        </w:r>
        <w:r>
          <w:rPr>
            <w:rFonts w:ascii="Times New Roman" w:hAnsi="Times New Roman"/>
            <w:color w:val="000000"/>
            <w:sz w:val="20"/>
            <w:szCs w:val="20"/>
            <w:lang w:eastAsia="sk-SK"/>
          </w:rPr>
          <w:t>.</w:t>
        </w:r>
        <w:r w:rsidRPr="00B63144">
          <w:rPr>
            <w:rFonts w:ascii="Times New Roman" w:hAnsi="Times New Roman"/>
            <w:color w:val="000000"/>
            <w:sz w:val="20"/>
            <w:szCs w:val="20"/>
            <w:lang w:eastAsia="sk-SK"/>
          </w:rPr>
          <w:t>..........................................................</w:t>
        </w:r>
        <w:r w:rsidRPr="00B63144">
          <w:rPr>
            <w:rFonts w:ascii="Times New Roman" w:hAnsi="Times New Roman"/>
          </w:rPr>
          <w:tab/>
        </w:r>
      </w:ins>
    </w:p>
    <w:p w14:paraId="78CA2F61" w14:textId="7A8E7F15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71" w:author="Zuzana Hušeková" w:date="2021-06-11T10:43:00Z"/>
          <w:rFonts w:asciiTheme="minorHAnsi" w:hAnsiTheme="minorHAnsi" w:cstheme="minorHAnsi"/>
          <w:b/>
          <w:bCs/>
          <w:szCs w:val="19"/>
        </w:rPr>
      </w:pPr>
      <w:del w:id="272" w:author="Zuzana Hušeková" w:date="2021-06-11T10:43:00Z">
        <w:r w:rsidDel="00B72191">
          <w:rPr>
            <w:rFonts w:asciiTheme="minorHAnsi" w:hAnsiTheme="minorHAnsi" w:cstheme="minorHAnsi"/>
            <w:b/>
            <w:bCs/>
            <w:szCs w:val="19"/>
          </w:rPr>
          <w:delText>Predpokladaná hodnota zákazky</w:delText>
        </w:r>
      </w:del>
    </w:p>
    <w:p w14:paraId="7F888F79" w14:textId="47AE3F77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73" w:author="Zuzana Hušeková" w:date="2021-06-11T10:43:00Z"/>
          <w:rFonts w:asciiTheme="minorHAnsi" w:hAnsiTheme="minorHAnsi" w:cstheme="minorHAnsi"/>
          <w:szCs w:val="19"/>
        </w:rPr>
      </w:pPr>
    </w:p>
    <w:p w14:paraId="34F5233F" w14:textId="02C5955F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74" w:author="Zuzana Hušeková" w:date="2021-06-11T10:43:00Z"/>
          <w:rFonts w:asciiTheme="minorHAnsi" w:hAnsiTheme="minorHAnsi" w:cstheme="minorHAnsi"/>
          <w:szCs w:val="19"/>
        </w:rPr>
      </w:pPr>
    </w:p>
    <w:p w14:paraId="3B55FF54" w14:textId="2953BA33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75" w:author="Zuzana Hušeková" w:date="2021-06-11T10:43:00Z"/>
          <w:rFonts w:asciiTheme="minorHAnsi" w:hAnsiTheme="minorHAnsi" w:cstheme="minorHAnsi"/>
          <w:color w:val="000000"/>
          <w:szCs w:val="19"/>
        </w:rPr>
      </w:pPr>
      <w:del w:id="276" w:author="Zuzana Hušeková" w:date="2021-06-11T10:43:00Z"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</w:rPr>
          <w:delText xml:space="preserve">1. Identifikácia verejného obstarávateľa: </w:delText>
        </w:r>
      </w:del>
    </w:p>
    <w:p w14:paraId="6D311261" w14:textId="472B2570" w:rsidR="00B72191" w:rsidRDefault="00B72191" w:rsidP="00B72191">
      <w:pPr>
        <w:autoSpaceDE w:val="0"/>
        <w:autoSpaceDN w:val="0"/>
        <w:adjustRightInd w:val="0"/>
        <w:jc w:val="center"/>
        <w:rPr>
          <w:ins w:id="277" w:author="Zuzana Hušeková" w:date="2021-06-11T10:44:00Z"/>
          <w:rFonts w:asciiTheme="minorHAnsi" w:hAnsiTheme="minorHAnsi" w:cstheme="minorHAnsi"/>
          <w:color w:val="000000"/>
          <w:szCs w:val="19"/>
        </w:rPr>
      </w:pPr>
      <w:bookmarkStart w:id="278" w:name="_GoBack"/>
      <w:bookmarkEnd w:id="278"/>
    </w:p>
    <w:p w14:paraId="5D482416" w14:textId="77777777" w:rsidR="008F0910" w:rsidRPr="00B72191" w:rsidDel="00B72191" w:rsidRDefault="008F0910" w:rsidP="00B72191">
      <w:pPr>
        <w:rPr>
          <w:del w:id="279" w:author="Zuzana Hušeková" w:date="2021-06-11T10:43:00Z"/>
          <w:rFonts w:asciiTheme="minorHAnsi" w:hAnsiTheme="minorHAnsi" w:cstheme="minorHAnsi"/>
          <w:szCs w:val="19"/>
          <w:rPrChange w:id="280" w:author="Zuzana Hušeková" w:date="2021-06-11T10:44:00Z">
            <w:rPr>
              <w:del w:id="281" w:author="Zuzana Hušeková" w:date="2021-06-11T10:43:00Z"/>
              <w:rFonts w:asciiTheme="minorHAnsi" w:hAnsiTheme="minorHAnsi" w:cstheme="minorHAnsi"/>
              <w:color w:val="000000"/>
              <w:szCs w:val="19"/>
            </w:rPr>
          </w:rPrChange>
        </w:rPr>
        <w:pPrChange w:id="282" w:author="Zuzana Hušeková" w:date="2021-06-11T10:44:00Z">
          <w:pPr>
            <w:autoSpaceDE w:val="0"/>
            <w:autoSpaceDN w:val="0"/>
            <w:adjustRightInd w:val="0"/>
            <w:jc w:val="center"/>
          </w:pPr>
        </w:pPrChange>
      </w:pPr>
    </w:p>
    <w:p w14:paraId="0E9AFD6A" w14:textId="5EFFF0F9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83" w:author="Zuzana Hušeková" w:date="2021-06-11T10:43:00Z"/>
          <w:rFonts w:asciiTheme="minorHAnsi" w:hAnsiTheme="minorHAnsi" w:cstheme="minorHAnsi"/>
          <w:b/>
          <w:bCs/>
          <w:color w:val="000000"/>
          <w:szCs w:val="19"/>
        </w:rPr>
      </w:pPr>
      <w:del w:id="284" w:author="Zuzana Hušeková" w:date="2021-06-11T10:43:00Z"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</w:rPr>
          <w:delText xml:space="preserve">Verejný obstarávateľ v zmysle § </w:delText>
        </w:r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  <w:highlight w:val="yellow"/>
          </w:rPr>
          <w:delText>XX</w:delText>
        </w:r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</w:rPr>
          <w:delText xml:space="preserve"> ods. </w:delText>
        </w:r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  <w:highlight w:val="yellow"/>
          </w:rPr>
          <w:delText>XX</w:delText>
        </w:r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</w:rPr>
          <w:delText xml:space="preserve"> písm. </w:delText>
        </w:r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  <w:highlight w:val="yellow"/>
          </w:rPr>
          <w:delText>XX</w:delText>
        </w:r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</w:rPr>
          <w:delText xml:space="preserve"> zákona </w:delText>
        </w:r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č. </w:delText>
        </w:r>
        <w:r w:rsidR="00B359CA" w:rsidDel="00B72191">
          <w:rPr>
            <w:rFonts w:asciiTheme="minorHAnsi" w:hAnsiTheme="minorHAnsi" w:cstheme="minorHAnsi"/>
            <w:color w:val="000000"/>
            <w:szCs w:val="19"/>
          </w:rPr>
          <w:delText xml:space="preserve">343/2015 </w:delText>
        </w:r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 Z. z. o verejnom obstarávaní a o zmene a doplnení niektorých zákonov v znení neskorších predpisov</w:delText>
        </w:r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</w:rPr>
          <w:delText xml:space="preserve"> </w:delText>
        </w:r>
        <w:r w:rsidDel="00B72191">
          <w:rPr>
            <w:rFonts w:asciiTheme="minorHAnsi" w:hAnsiTheme="minorHAnsi" w:cstheme="minorHAnsi"/>
            <w:b/>
            <w:bCs/>
            <w:color w:val="000000"/>
            <w:szCs w:val="19"/>
          </w:rPr>
          <w:delText>(ďalej len “ZVO”)</w:delText>
        </w:r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</w:rPr>
          <w:delText xml:space="preserve">: </w:delText>
        </w:r>
      </w:del>
    </w:p>
    <w:p w14:paraId="6AF88DD1" w14:textId="1BCC7C04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85" w:author="Zuzana Hušeková" w:date="2021-06-11T10:43:00Z"/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3A6BB158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86" w:author="Zuzana Hušeková" w:date="2021-06-11T10:43:00Z"/>
          <w:rFonts w:asciiTheme="minorHAnsi" w:hAnsiTheme="minorHAnsi" w:cstheme="minorHAnsi"/>
          <w:color w:val="000000"/>
          <w:szCs w:val="19"/>
        </w:rPr>
      </w:pPr>
      <w:del w:id="287" w:author="Zuzana Hušeková" w:date="2021-06-11T10:43:00Z">
        <w:r w:rsidRPr="00241E6E" w:rsidDel="00B72191">
          <w:rPr>
            <w:rFonts w:asciiTheme="minorHAnsi" w:hAnsiTheme="minorHAnsi" w:cstheme="minorHAnsi"/>
            <w:b/>
            <w:bCs/>
            <w:color w:val="000000"/>
            <w:szCs w:val="19"/>
          </w:rPr>
          <w:delText>Názov verejného obstarávateľa</w:delText>
        </w:r>
      </w:del>
    </w:p>
    <w:p w14:paraId="3D2A3316" w14:textId="40B92ECB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88" w:author="Zuzana Hušeková" w:date="2021-06-11T10:43:00Z"/>
          <w:rFonts w:asciiTheme="minorHAnsi" w:hAnsiTheme="minorHAnsi" w:cstheme="minorHAnsi"/>
          <w:color w:val="000000"/>
          <w:szCs w:val="19"/>
        </w:rPr>
      </w:pPr>
      <w:del w:id="289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Sídlo: </w:delText>
        </w:r>
      </w:del>
    </w:p>
    <w:p w14:paraId="16F69EAC" w14:textId="401B5F2C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90" w:author="Zuzana Hušeková" w:date="2021-06-11T10:43:00Z"/>
          <w:rFonts w:asciiTheme="minorHAnsi" w:hAnsiTheme="minorHAnsi" w:cstheme="minorHAnsi"/>
          <w:color w:val="000000"/>
          <w:szCs w:val="19"/>
        </w:rPr>
      </w:pPr>
      <w:del w:id="291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Štatutárny zástupca:  </w:delText>
        </w:r>
      </w:del>
    </w:p>
    <w:p w14:paraId="0E31F17F" w14:textId="41779F3F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92" w:author="Zuzana Hušeková" w:date="2021-06-11T10:43:00Z"/>
          <w:rFonts w:asciiTheme="minorHAnsi" w:hAnsiTheme="minorHAnsi" w:cstheme="minorHAnsi"/>
          <w:color w:val="000000"/>
          <w:szCs w:val="19"/>
        </w:rPr>
      </w:pPr>
      <w:del w:id="293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>IČO:</w:delText>
        </w:r>
        <w:r w:rsidRPr="00241E6E" w:rsidDel="00B72191">
          <w:rPr>
            <w:rFonts w:asciiTheme="minorHAnsi" w:hAnsiTheme="minorHAnsi" w:cstheme="minorHAnsi"/>
            <w:color w:val="000000"/>
            <w:szCs w:val="19"/>
          </w:rPr>
          <w:tab/>
          <w:delText xml:space="preserve">     </w:delText>
        </w:r>
        <w:r w:rsidRPr="00241E6E" w:rsidDel="00B72191">
          <w:rPr>
            <w:rFonts w:asciiTheme="minorHAnsi" w:hAnsiTheme="minorHAnsi" w:cstheme="minorHAnsi"/>
            <w:color w:val="000000"/>
            <w:szCs w:val="19"/>
          </w:rPr>
          <w:tab/>
          <w:delText xml:space="preserve"> </w:delText>
        </w:r>
      </w:del>
    </w:p>
    <w:p w14:paraId="2D0A53C7" w14:textId="168FCCA5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94" w:author="Zuzana Hušeková" w:date="2021-06-11T10:43:00Z"/>
          <w:rFonts w:asciiTheme="minorHAnsi" w:hAnsiTheme="minorHAnsi" w:cstheme="minorHAnsi"/>
          <w:color w:val="000000"/>
          <w:szCs w:val="19"/>
        </w:rPr>
      </w:pPr>
      <w:del w:id="295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DIČ:         </w:delText>
        </w:r>
      </w:del>
    </w:p>
    <w:p w14:paraId="003CCD71" w14:textId="1DA27A4D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96" w:author="Zuzana Hušeková" w:date="2021-06-11T10:43:00Z"/>
          <w:rFonts w:asciiTheme="minorHAnsi" w:hAnsiTheme="minorHAnsi" w:cstheme="minorHAnsi"/>
          <w:bCs/>
          <w:szCs w:val="19"/>
        </w:rPr>
      </w:pPr>
      <w:del w:id="297" w:author="Zuzana Hušeková" w:date="2021-06-11T10:43:00Z">
        <w:r w:rsidRPr="00241E6E" w:rsidDel="00B72191">
          <w:rPr>
            <w:rFonts w:asciiTheme="minorHAnsi" w:hAnsiTheme="minorHAnsi" w:cstheme="minorHAnsi"/>
            <w:bCs/>
            <w:szCs w:val="19"/>
          </w:rPr>
          <w:delText xml:space="preserve">IČ DPH:   </w:delText>
        </w:r>
      </w:del>
    </w:p>
    <w:p w14:paraId="37A21ADA" w14:textId="4AE8BD16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298" w:author="Zuzana Hušeková" w:date="2021-06-11T10:43:00Z"/>
          <w:rFonts w:asciiTheme="minorHAnsi" w:hAnsiTheme="minorHAnsi" w:cstheme="minorHAnsi"/>
          <w:color w:val="000000"/>
          <w:szCs w:val="19"/>
        </w:rPr>
      </w:pPr>
      <w:del w:id="299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Tel.:         </w:delText>
        </w:r>
      </w:del>
    </w:p>
    <w:p w14:paraId="60ECFCE1" w14:textId="7DED061D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300" w:author="Zuzana Hušeková" w:date="2021-06-11T10:43:00Z"/>
          <w:rFonts w:asciiTheme="minorHAnsi" w:hAnsiTheme="minorHAnsi" w:cstheme="minorHAnsi"/>
          <w:color w:val="000000"/>
          <w:szCs w:val="19"/>
        </w:rPr>
      </w:pPr>
      <w:del w:id="301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Fax:         </w:delText>
        </w:r>
      </w:del>
    </w:p>
    <w:p w14:paraId="7EAE2A3D" w14:textId="5B78021C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302" w:author="Zuzana Hušeková" w:date="2021-06-11T10:43:00Z"/>
          <w:rFonts w:asciiTheme="minorHAnsi" w:hAnsiTheme="minorHAnsi" w:cstheme="minorHAnsi"/>
          <w:color w:val="000000"/>
          <w:szCs w:val="19"/>
        </w:rPr>
      </w:pPr>
      <w:del w:id="303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>E-mail:     xxx@xxx.sk</w:delText>
        </w:r>
      </w:del>
    </w:p>
    <w:p w14:paraId="7A975294" w14:textId="169CC0D1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304" w:author="Zuzana Hušeková" w:date="2021-06-11T10:43:00Z"/>
          <w:rFonts w:asciiTheme="minorHAnsi" w:hAnsiTheme="minorHAnsi" w:cstheme="minorHAnsi"/>
          <w:color w:val="000000"/>
          <w:szCs w:val="19"/>
        </w:rPr>
      </w:pPr>
      <w:del w:id="305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Internetová stránka: </w:delText>
        </w:r>
        <w:r w:rsidR="00B72191" w:rsidDel="00B72191">
          <w:fldChar w:fldCharType="begin"/>
        </w:r>
        <w:r w:rsidR="00B72191" w:rsidDel="00B72191">
          <w:delInstrText xml:space="preserve"> HYPERLINK "http://www.YYY.sk" </w:delInstrText>
        </w:r>
        <w:r w:rsidR="00B72191" w:rsidDel="00B72191">
          <w:fldChar w:fldCharType="separate"/>
        </w:r>
        <w:r w:rsidRPr="00241E6E" w:rsidDel="00B72191">
          <w:rPr>
            <w:rStyle w:val="Hypertextovprepojenie"/>
            <w:rFonts w:asciiTheme="minorHAnsi" w:hAnsiTheme="minorHAnsi" w:cstheme="minorHAnsi"/>
            <w:szCs w:val="19"/>
          </w:rPr>
          <w:delText>www.YYY.sk</w:delText>
        </w:r>
        <w:r w:rsidR="00B72191" w:rsidDel="00B72191">
          <w:rPr>
            <w:rStyle w:val="Hypertextovprepojenie"/>
            <w:rFonts w:asciiTheme="minorHAnsi" w:hAnsiTheme="minorHAnsi" w:cstheme="minorHAnsi"/>
            <w:szCs w:val="19"/>
          </w:rPr>
          <w:fldChar w:fldCharType="end"/>
        </w:r>
      </w:del>
    </w:p>
    <w:p w14:paraId="1A47F1AD" w14:textId="3CEFFA7F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306" w:author="Zuzana Hušeková" w:date="2021-06-11T10:43:00Z"/>
          <w:rFonts w:asciiTheme="minorHAnsi" w:hAnsiTheme="minorHAnsi" w:cstheme="minorHAnsi"/>
          <w:color w:val="000000"/>
          <w:szCs w:val="19"/>
        </w:rPr>
      </w:pPr>
      <w:del w:id="307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Bankové spojenie:   </w:delText>
        </w:r>
      </w:del>
    </w:p>
    <w:p w14:paraId="550F41B4" w14:textId="3AFF316F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308" w:author="Zuzana Hušeková" w:date="2021-06-11T10:43:00Z"/>
          <w:rFonts w:asciiTheme="minorHAnsi" w:hAnsiTheme="minorHAnsi" w:cstheme="minorHAnsi"/>
          <w:color w:val="000000"/>
          <w:szCs w:val="19"/>
        </w:rPr>
      </w:pPr>
      <w:del w:id="309" w:author="Zuzana Hušeková" w:date="2021-06-11T10:43:00Z"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Číslo účtu.:                  </w:delText>
        </w:r>
      </w:del>
    </w:p>
    <w:p w14:paraId="455877A6" w14:textId="6B1839CD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310" w:author="Zuzana Hušeková" w:date="2021-06-11T10:43:00Z"/>
          <w:rFonts w:asciiTheme="minorHAnsi" w:hAnsiTheme="minorHAnsi" w:cstheme="minorHAnsi"/>
          <w:b/>
          <w:bCs/>
          <w:szCs w:val="19"/>
        </w:rPr>
      </w:pPr>
    </w:p>
    <w:p w14:paraId="1B602D60" w14:textId="4E79450D" w:rsidR="008F0910" w:rsidDel="00B72191" w:rsidRDefault="008F0910" w:rsidP="00B72191">
      <w:pPr>
        <w:autoSpaceDE w:val="0"/>
        <w:autoSpaceDN w:val="0"/>
        <w:adjustRightInd w:val="0"/>
        <w:jc w:val="center"/>
        <w:rPr>
          <w:del w:id="311" w:author="Zuzana Hušeková" w:date="2021-06-11T10:43:00Z"/>
          <w:rFonts w:asciiTheme="minorHAnsi" w:hAnsiTheme="minorHAnsi" w:cstheme="minorHAnsi"/>
          <w:color w:val="000000"/>
          <w:szCs w:val="19"/>
        </w:rPr>
      </w:pPr>
      <w:del w:id="312" w:author="Zuzana Hušeková" w:date="2021-06-11T10:43:00Z">
        <w:r w:rsidRPr="00241E6E" w:rsidDel="00B72191">
          <w:rPr>
            <w:rFonts w:asciiTheme="minorHAnsi" w:hAnsiTheme="minorHAnsi" w:cstheme="minorHAnsi"/>
            <w:b/>
            <w:bCs/>
            <w:szCs w:val="19"/>
          </w:rPr>
          <w:delText>2. Predmet obstarávania:</w:delText>
        </w:r>
        <w:r w:rsidR="00C3323B" w:rsidDel="00B72191">
          <w:rPr>
            <w:rFonts w:asciiTheme="minorHAnsi" w:hAnsiTheme="minorHAnsi" w:cstheme="minorHAnsi"/>
            <w:b/>
            <w:bCs/>
            <w:szCs w:val="19"/>
          </w:rPr>
          <w:delText xml:space="preserve"> </w:delText>
        </w:r>
        <w:r w:rsidDel="00B72191">
          <w:rPr>
            <w:rFonts w:asciiTheme="minorHAnsi" w:hAnsiTheme="minorHAnsi" w:cstheme="minorHAnsi"/>
            <w:color w:val="000000"/>
            <w:szCs w:val="19"/>
          </w:rPr>
          <w:delText>(predmet a názov zákazky, stručný</w:delText>
        </w:r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 opis</w:delText>
        </w:r>
        <w:r w:rsidDel="00B72191">
          <w:rPr>
            <w:rFonts w:asciiTheme="minorHAnsi" w:hAnsiTheme="minorHAnsi" w:cstheme="minorHAnsi"/>
            <w:color w:val="000000"/>
            <w:szCs w:val="19"/>
          </w:rPr>
          <w:delText xml:space="preserve"> zákazky)</w:delText>
        </w:r>
      </w:del>
    </w:p>
    <w:p w14:paraId="4C0DFE54" w14:textId="4456F370" w:rsidR="00CC630A" w:rsidDel="00B72191" w:rsidRDefault="00CC630A" w:rsidP="00B72191">
      <w:pPr>
        <w:autoSpaceDE w:val="0"/>
        <w:autoSpaceDN w:val="0"/>
        <w:adjustRightInd w:val="0"/>
        <w:jc w:val="center"/>
        <w:rPr>
          <w:del w:id="313" w:author="Zuzana Hušeková" w:date="2021-06-11T10:43:00Z"/>
          <w:rFonts w:asciiTheme="minorHAnsi" w:hAnsiTheme="minorHAnsi" w:cstheme="minorHAnsi"/>
          <w:b/>
          <w:bCs/>
          <w:szCs w:val="19"/>
        </w:rPr>
      </w:pPr>
      <w:del w:id="314" w:author="Zuzana Hušeková" w:date="2021-06-11T10:43:00Z">
        <w:r w:rsidDel="00B72191">
          <w:rPr>
            <w:rFonts w:asciiTheme="minorHAnsi" w:hAnsiTheme="minorHAnsi" w:cstheme="minorHAnsi"/>
            <w:b/>
            <w:bCs/>
            <w:szCs w:val="19"/>
          </w:rPr>
          <w:delText>3. Predložené ponuky:</w:delText>
        </w:r>
      </w:del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CC630A" w:rsidRPr="00241E6E" w:rsidDel="00B72191" w14:paraId="64618DC5" w14:textId="3DB1F5C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el w:id="315" w:author="Zuzana Hušeková" w:date="2021-06-11T10:4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56C5EDA6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rPr>
                <w:del w:id="316" w:author="Zuzana Hušeková" w:date="2021-06-11T10:43:00Z"/>
                <w:rFonts w:asciiTheme="minorHAnsi" w:hAnsiTheme="minorHAnsi" w:cstheme="minorHAnsi"/>
                <w:szCs w:val="19"/>
              </w:rPr>
            </w:pPr>
          </w:p>
          <w:p w14:paraId="1EA80D9A" w14:textId="247B52DC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rPr>
                <w:del w:id="317" w:author="Zuzana Hušeková" w:date="2021-06-11T10:43:00Z"/>
                <w:rFonts w:asciiTheme="minorHAnsi" w:hAnsiTheme="minorHAnsi" w:cstheme="minorHAnsi"/>
                <w:szCs w:val="19"/>
              </w:rPr>
            </w:pPr>
            <w:del w:id="318" w:author="Zuzana Hušeková" w:date="2021-06-11T10:43:00Z">
              <w:r w:rsidRPr="00076BF8" w:rsidDel="00B72191">
                <w:rPr>
                  <w:rFonts w:asciiTheme="minorHAnsi" w:hAnsiTheme="minorHAnsi" w:cstheme="minorHAnsi"/>
                  <w:szCs w:val="19"/>
                </w:rPr>
                <w:delText>P. č.</w:delText>
              </w:r>
            </w:del>
          </w:p>
        </w:tc>
        <w:tc>
          <w:tcPr>
            <w:tcW w:w="1831" w:type="dxa"/>
            <w:vAlign w:val="center"/>
          </w:tcPr>
          <w:p w14:paraId="301E9135" w14:textId="21CBA336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19" w:author="Zuzana Hušeková" w:date="2021-06-11T10:43:00Z"/>
                <w:rFonts w:asciiTheme="minorHAnsi" w:hAnsiTheme="minorHAnsi" w:cstheme="minorHAnsi"/>
                <w:szCs w:val="19"/>
              </w:rPr>
            </w:pPr>
            <w:del w:id="320" w:author="Zuzana Hušeková" w:date="2021-06-11T10:43:00Z">
              <w:r w:rsidRPr="00076BF8" w:rsidDel="00B72191">
                <w:rPr>
                  <w:rFonts w:asciiTheme="minorHAnsi" w:hAnsiTheme="minorHAnsi" w:cstheme="minorHAnsi"/>
                  <w:szCs w:val="19"/>
                </w:rPr>
                <w:delText>Dodávateľ</w:delText>
              </w:r>
            </w:del>
          </w:p>
          <w:p w14:paraId="1FB563F1" w14:textId="35532F7D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21" w:author="Zuzana Hušeková" w:date="2021-06-11T10:43:00Z"/>
                <w:rFonts w:asciiTheme="minorHAnsi" w:hAnsiTheme="minorHAnsi" w:cstheme="minorHAnsi"/>
                <w:szCs w:val="19"/>
              </w:rPr>
            </w:pPr>
            <w:del w:id="322" w:author="Zuzana Hušeková" w:date="2021-06-11T10:43:00Z">
              <w:r w:rsidRPr="00076BF8" w:rsidDel="00B72191">
                <w:rPr>
                  <w:rFonts w:asciiTheme="minorHAnsi" w:hAnsiTheme="minorHAnsi" w:cstheme="minorHAnsi"/>
                  <w:szCs w:val="19"/>
                </w:rPr>
                <w:delText xml:space="preserve">(obchodné meno, </w:delText>
              </w:r>
              <w:r w:rsidDel="00B72191">
                <w:rPr>
                  <w:rFonts w:asciiTheme="minorHAnsi" w:hAnsiTheme="minorHAnsi" w:cstheme="minorHAnsi"/>
                  <w:szCs w:val="19"/>
                </w:rPr>
                <w:delText>adresa jeho sídla)</w:delText>
              </w:r>
            </w:del>
          </w:p>
        </w:tc>
        <w:tc>
          <w:tcPr>
            <w:tcW w:w="1142" w:type="dxa"/>
            <w:vAlign w:val="center"/>
          </w:tcPr>
          <w:p w14:paraId="0CC7C52F" w14:textId="7F8DDDF7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23" w:author="Zuzana Hušeková" w:date="2021-06-11T10:43:00Z"/>
                <w:rFonts w:asciiTheme="minorHAnsi" w:hAnsiTheme="minorHAnsi" w:cstheme="minorHAnsi"/>
                <w:szCs w:val="19"/>
              </w:rPr>
            </w:pPr>
            <w:del w:id="324" w:author="Zuzana Hušeková" w:date="2021-06-11T10:43:00Z">
              <w:r w:rsidRPr="00076BF8" w:rsidDel="00B72191">
                <w:rPr>
                  <w:rFonts w:asciiTheme="minorHAnsi" w:hAnsiTheme="minorHAnsi" w:cstheme="minorHAnsi"/>
                  <w:szCs w:val="19"/>
                </w:rPr>
                <w:delText>Cena v EUR</w:delText>
              </w:r>
            </w:del>
          </w:p>
          <w:p w14:paraId="66E44B21" w14:textId="2B5CA0F9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25" w:author="Zuzana Hušeková" w:date="2021-06-11T10:43:00Z"/>
                <w:rFonts w:asciiTheme="minorHAnsi" w:hAnsiTheme="minorHAnsi" w:cstheme="minorHAnsi"/>
                <w:color w:val="000000"/>
                <w:szCs w:val="19"/>
              </w:rPr>
            </w:pPr>
            <w:del w:id="326" w:author="Zuzana Hušeková" w:date="2021-06-11T10:43:00Z">
              <w:r w:rsidRPr="00076BF8" w:rsidDel="00B72191">
                <w:rPr>
                  <w:rFonts w:asciiTheme="minorHAnsi" w:hAnsiTheme="minorHAnsi" w:cstheme="minorHAnsi"/>
                  <w:color w:val="000000"/>
                  <w:szCs w:val="19"/>
                </w:rPr>
                <w:delText>bez DPH</w:delText>
              </w:r>
            </w:del>
          </w:p>
        </w:tc>
        <w:tc>
          <w:tcPr>
            <w:tcW w:w="1102" w:type="dxa"/>
            <w:vAlign w:val="center"/>
          </w:tcPr>
          <w:p w14:paraId="5F230D86" w14:textId="3AEE93BA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27" w:author="Zuzana Hušeková" w:date="2021-06-11T10:43:00Z"/>
                <w:rFonts w:asciiTheme="minorHAnsi" w:hAnsiTheme="minorHAnsi" w:cstheme="minorHAnsi"/>
                <w:b w:val="0"/>
                <w:bCs w:val="0"/>
                <w:szCs w:val="19"/>
              </w:rPr>
            </w:pPr>
            <w:del w:id="328" w:author="Zuzana Hušeková" w:date="2021-06-11T10:43:00Z">
              <w:r w:rsidRPr="00076BF8" w:rsidDel="00B72191">
                <w:rPr>
                  <w:rFonts w:asciiTheme="minorHAnsi" w:hAnsiTheme="minorHAnsi" w:cstheme="minorHAnsi"/>
                  <w:szCs w:val="19"/>
                </w:rPr>
                <w:delText>Cena v EUR</w:delText>
              </w:r>
            </w:del>
          </w:p>
          <w:p w14:paraId="5ECAB408" w14:textId="160182B4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29" w:author="Zuzana Hušeková" w:date="2021-06-11T10:43:00Z"/>
                <w:rFonts w:asciiTheme="minorHAnsi" w:hAnsiTheme="minorHAnsi" w:cstheme="minorHAnsi"/>
                <w:szCs w:val="19"/>
              </w:rPr>
            </w:pPr>
            <w:del w:id="330" w:author="Zuzana Hušeková" w:date="2021-06-11T10:43:00Z">
              <w:r w:rsidRPr="00076BF8" w:rsidDel="00B72191">
                <w:rPr>
                  <w:rFonts w:asciiTheme="minorHAnsi" w:hAnsiTheme="minorHAnsi" w:cstheme="minorHAnsi"/>
                  <w:szCs w:val="19"/>
                </w:rPr>
                <w:delText>s DPH</w:delText>
              </w:r>
            </w:del>
          </w:p>
        </w:tc>
        <w:tc>
          <w:tcPr>
            <w:tcW w:w="1145" w:type="dxa"/>
            <w:vAlign w:val="center"/>
          </w:tcPr>
          <w:p w14:paraId="21697565" w14:textId="418FFE8F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31" w:author="Zuzana Hušeková" w:date="2021-06-11T10:43:00Z"/>
                <w:rFonts w:asciiTheme="minorHAnsi" w:hAnsiTheme="minorHAnsi" w:cstheme="minorHAnsi"/>
                <w:szCs w:val="19"/>
              </w:rPr>
            </w:pPr>
            <w:del w:id="332" w:author="Zuzana Hušeková" w:date="2021-06-11T10:43:00Z">
              <w:r w:rsidRPr="00076BF8" w:rsidDel="00B72191">
                <w:rPr>
                  <w:rFonts w:asciiTheme="minorHAnsi" w:hAnsiTheme="minorHAnsi" w:cstheme="minorHAnsi"/>
                  <w:szCs w:val="19"/>
                </w:rPr>
                <w:delText>Kontaktná osoba</w:delText>
              </w:r>
            </w:del>
          </w:p>
          <w:p w14:paraId="65C9590A" w14:textId="558FA925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33" w:author="Zuzana Hušeková" w:date="2021-06-11T10:43:00Z"/>
                <w:rFonts w:asciiTheme="minorHAnsi" w:hAnsiTheme="minorHAnsi" w:cstheme="minorHAnsi"/>
                <w:color w:val="000000"/>
                <w:szCs w:val="19"/>
              </w:rPr>
            </w:pPr>
            <w:del w:id="334" w:author="Zuzana Hušeková" w:date="2021-06-11T10:43:00Z">
              <w:r w:rsidRPr="00076BF8" w:rsidDel="00B72191">
                <w:rPr>
                  <w:rFonts w:asciiTheme="minorHAnsi" w:hAnsiTheme="minorHAnsi" w:cstheme="minorHAnsi"/>
                  <w:color w:val="000000"/>
                  <w:szCs w:val="19"/>
                </w:rPr>
                <w:delText>(tel. č.)</w:delText>
              </w:r>
            </w:del>
          </w:p>
        </w:tc>
        <w:tc>
          <w:tcPr>
            <w:tcW w:w="1201" w:type="dxa"/>
            <w:vAlign w:val="center"/>
          </w:tcPr>
          <w:p w14:paraId="7869BB0F" w14:textId="7F580935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35" w:author="Zuzana Hušeková" w:date="2021-06-11T10:43:00Z"/>
                <w:rFonts w:asciiTheme="minorHAnsi" w:hAnsiTheme="minorHAnsi" w:cstheme="minorHAnsi"/>
                <w:szCs w:val="19"/>
              </w:rPr>
            </w:pPr>
            <w:del w:id="336" w:author="Zuzana Hušeková" w:date="2021-06-11T10:43:00Z">
              <w:r w:rsidDel="00B72191">
                <w:rPr>
                  <w:rFonts w:asciiTheme="minorHAnsi" w:hAnsiTheme="minorHAnsi" w:cstheme="minorHAnsi"/>
                  <w:szCs w:val="19"/>
                </w:rPr>
                <w:delText>Prieskum vykonaný dňa</w:delText>
              </w:r>
            </w:del>
          </w:p>
        </w:tc>
        <w:tc>
          <w:tcPr>
            <w:tcW w:w="1238" w:type="dxa"/>
            <w:vAlign w:val="center"/>
          </w:tcPr>
          <w:p w14:paraId="0B3A13E8" w14:textId="3C0DDD3D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37" w:author="Zuzana Hušeková" w:date="2021-06-11T10:43:00Z"/>
                <w:rFonts w:asciiTheme="minorHAnsi" w:hAnsiTheme="minorHAnsi" w:cstheme="minorHAnsi"/>
                <w:szCs w:val="19"/>
              </w:rPr>
            </w:pPr>
            <w:del w:id="338" w:author="Zuzana Hušeková" w:date="2021-06-11T10:43:00Z">
              <w:r w:rsidRPr="00076BF8" w:rsidDel="00B72191">
                <w:rPr>
                  <w:rFonts w:asciiTheme="minorHAnsi" w:hAnsiTheme="minorHAnsi" w:cstheme="minorHAnsi"/>
                  <w:szCs w:val="19"/>
                </w:rPr>
                <w:delText>Spôsob vykonania prieskumu *</w:delText>
              </w:r>
            </w:del>
          </w:p>
        </w:tc>
        <w:tc>
          <w:tcPr>
            <w:tcW w:w="1231" w:type="dxa"/>
            <w:vAlign w:val="center"/>
          </w:tcPr>
          <w:p w14:paraId="4E1A5CA9" w14:textId="7B2E63A7" w:rsidR="00CC630A" w:rsidRPr="00076BF8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39" w:author="Zuzana Hušeková" w:date="2021-06-11T10:43:00Z"/>
                <w:rFonts w:asciiTheme="minorHAnsi" w:hAnsiTheme="minorHAnsi" w:cstheme="minorHAnsi"/>
                <w:szCs w:val="19"/>
              </w:rPr>
            </w:pPr>
            <w:del w:id="340" w:author="Zuzana Hušeková" w:date="2021-06-11T10:43:00Z">
              <w:r w:rsidRPr="00076BF8" w:rsidDel="00B72191">
                <w:rPr>
                  <w:rFonts w:asciiTheme="minorHAnsi" w:hAnsiTheme="minorHAnsi" w:cstheme="minorHAnsi"/>
                  <w:szCs w:val="19"/>
                </w:rPr>
                <w:delText>Poznámka</w:delText>
              </w:r>
            </w:del>
          </w:p>
        </w:tc>
      </w:tr>
      <w:tr w:rsidR="00CC630A" w:rsidRPr="00241E6E" w:rsidDel="00B72191" w14:paraId="14F8923D" w14:textId="6F6D721D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341" w:author="Zuzana Hušeková" w:date="2021-06-11T10:4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6DB1B7A4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rPr>
                <w:del w:id="342" w:author="Zuzana Hušeková" w:date="2021-06-11T10:43:00Z"/>
                <w:rFonts w:asciiTheme="minorHAnsi" w:hAnsiTheme="minorHAnsi" w:cstheme="minorHAnsi"/>
                <w:szCs w:val="19"/>
              </w:rPr>
            </w:pPr>
            <w:del w:id="343" w:author="Zuzana Hušeková" w:date="2021-06-11T10:43:00Z">
              <w:r w:rsidRPr="00241E6E" w:rsidDel="00B72191">
                <w:rPr>
                  <w:rFonts w:asciiTheme="minorHAnsi" w:hAnsiTheme="minorHAnsi" w:cstheme="minorHAnsi"/>
                  <w:szCs w:val="19"/>
                </w:rPr>
                <w:delText>1.</w:delText>
              </w:r>
            </w:del>
          </w:p>
        </w:tc>
        <w:tc>
          <w:tcPr>
            <w:tcW w:w="1831" w:type="dxa"/>
          </w:tcPr>
          <w:p w14:paraId="4C45DFB6" w14:textId="55DEFD19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44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66A07EEC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45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36321195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46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39D93F8B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47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5E679D19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48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4802AD9C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49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29CB183C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50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:rsidDel="00B72191" w14:paraId="514FF6AF" w14:textId="08ABF147" w:rsidTr="00393E97">
        <w:trPr>
          <w:del w:id="351" w:author="Zuzana Hušeková" w:date="2021-06-11T10:4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5723B1EF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rPr>
                <w:del w:id="352" w:author="Zuzana Hušeková" w:date="2021-06-11T10:43:00Z"/>
                <w:rFonts w:asciiTheme="minorHAnsi" w:hAnsiTheme="minorHAnsi" w:cstheme="minorHAnsi"/>
                <w:szCs w:val="19"/>
              </w:rPr>
            </w:pPr>
            <w:del w:id="353" w:author="Zuzana Hušeková" w:date="2021-06-11T10:43:00Z">
              <w:r w:rsidRPr="00241E6E" w:rsidDel="00B72191">
                <w:rPr>
                  <w:rFonts w:asciiTheme="minorHAnsi" w:hAnsiTheme="minorHAnsi" w:cstheme="minorHAnsi"/>
                  <w:szCs w:val="19"/>
                </w:rPr>
                <w:delText>2.</w:delText>
              </w:r>
            </w:del>
          </w:p>
        </w:tc>
        <w:tc>
          <w:tcPr>
            <w:tcW w:w="1831" w:type="dxa"/>
          </w:tcPr>
          <w:p w14:paraId="19ADD37C" w14:textId="0F6DF1E6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4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07E5B064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5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057858F8" w14:textId="11ACA9C6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6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27F9C24F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7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33A01F13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8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20D4F598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9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24DE8BF5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0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:rsidDel="00B72191" w14:paraId="7F6CD8F0" w14:textId="17F64821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361" w:author="Zuzana Hušeková" w:date="2021-06-11T10:4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68EB213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rPr>
                <w:del w:id="362" w:author="Zuzana Hušeková" w:date="2021-06-11T10:43:00Z"/>
                <w:rFonts w:asciiTheme="minorHAnsi" w:hAnsiTheme="minorHAnsi" w:cstheme="minorHAnsi"/>
                <w:szCs w:val="19"/>
              </w:rPr>
            </w:pPr>
            <w:del w:id="363" w:author="Zuzana Hušeková" w:date="2021-06-11T10:43:00Z">
              <w:r w:rsidRPr="00241E6E" w:rsidDel="00B72191">
                <w:rPr>
                  <w:rFonts w:asciiTheme="minorHAnsi" w:hAnsiTheme="minorHAnsi" w:cstheme="minorHAnsi"/>
                  <w:szCs w:val="19"/>
                </w:rPr>
                <w:delText>3.</w:delText>
              </w:r>
            </w:del>
          </w:p>
        </w:tc>
        <w:tc>
          <w:tcPr>
            <w:tcW w:w="1831" w:type="dxa"/>
          </w:tcPr>
          <w:p w14:paraId="3260E055" w14:textId="5B527817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64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05D5E77F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65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A1E9E24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66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03A5D553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67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0BF58994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68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65AB9D9F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69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03CAD912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70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:rsidDel="00B72191" w14:paraId="3B6E3B5B" w14:textId="09C79DCE" w:rsidTr="00393E97">
        <w:trPr>
          <w:del w:id="371" w:author="Zuzana Hušeková" w:date="2021-06-11T10:4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6DD939E1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rPr>
                <w:del w:id="372" w:author="Zuzana Hušeková" w:date="2021-06-11T10:43:00Z"/>
                <w:rFonts w:asciiTheme="minorHAnsi" w:hAnsiTheme="minorHAnsi" w:cstheme="minorHAnsi"/>
                <w:szCs w:val="19"/>
              </w:rPr>
            </w:pPr>
            <w:del w:id="373" w:author="Zuzana Hušeková" w:date="2021-06-11T10:43:00Z">
              <w:r w:rsidRPr="00241E6E" w:rsidDel="00B72191">
                <w:rPr>
                  <w:rFonts w:asciiTheme="minorHAnsi" w:hAnsiTheme="minorHAnsi" w:cstheme="minorHAnsi"/>
                  <w:szCs w:val="19"/>
                </w:rPr>
                <w:delText>4.</w:delText>
              </w:r>
            </w:del>
          </w:p>
        </w:tc>
        <w:tc>
          <w:tcPr>
            <w:tcW w:w="1831" w:type="dxa"/>
          </w:tcPr>
          <w:p w14:paraId="4DD0FFDB" w14:textId="418E562A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4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0C8C529E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5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E4A2434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6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D5BD08E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7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465CC68E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8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03A0FDF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9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E7FD97D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80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:rsidDel="00B72191" w14:paraId="1844808C" w14:textId="67F780A0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381" w:author="Zuzana Hušeková" w:date="2021-06-11T10:4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3032443F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rPr>
                <w:del w:id="382" w:author="Zuzana Hušeková" w:date="2021-06-11T10:43:00Z"/>
                <w:rFonts w:asciiTheme="minorHAnsi" w:hAnsiTheme="minorHAnsi" w:cstheme="minorHAnsi"/>
                <w:szCs w:val="19"/>
              </w:rPr>
            </w:pPr>
            <w:del w:id="383" w:author="Zuzana Hušeková" w:date="2021-06-11T10:43:00Z">
              <w:r w:rsidDel="00B72191">
                <w:rPr>
                  <w:rFonts w:asciiTheme="minorHAnsi" w:hAnsiTheme="minorHAnsi" w:cstheme="minorHAnsi"/>
                  <w:szCs w:val="19"/>
                </w:rPr>
                <w:delText>x</w:delText>
              </w:r>
              <w:r w:rsidRPr="00241E6E" w:rsidDel="00B72191">
                <w:rPr>
                  <w:rFonts w:asciiTheme="minorHAnsi" w:hAnsiTheme="minorHAnsi" w:cstheme="minorHAnsi"/>
                  <w:szCs w:val="19"/>
                </w:rPr>
                <w:delText>.</w:delText>
              </w:r>
            </w:del>
          </w:p>
        </w:tc>
        <w:tc>
          <w:tcPr>
            <w:tcW w:w="1831" w:type="dxa"/>
          </w:tcPr>
          <w:p w14:paraId="714EF3DD" w14:textId="1370EB06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84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6DF4F941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85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6A0B15AB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86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464B200E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87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4B19983F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88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2FF27697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89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03BC4032" w:rsidR="00CC630A" w:rsidRPr="00241E6E" w:rsidDel="00B72191" w:rsidRDefault="00CC630A" w:rsidP="00B7219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390" w:author="Zuzana Hušeková" w:date="2021-06-11T10:43:00Z"/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377FFC47" w:rsidR="00CC630A" w:rsidRPr="00241E6E" w:rsidDel="00B72191" w:rsidRDefault="00CC630A" w:rsidP="00B72191">
      <w:pPr>
        <w:autoSpaceDE w:val="0"/>
        <w:autoSpaceDN w:val="0"/>
        <w:adjustRightInd w:val="0"/>
        <w:jc w:val="center"/>
        <w:rPr>
          <w:del w:id="391" w:author="Zuzana Hušeková" w:date="2021-06-11T10:43:00Z"/>
          <w:rFonts w:asciiTheme="minorHAnsi" w:hAnsiTheme="minorHAnsi" w:cstheme="minorHAnsi"/>
          <w:color w:val="000000"/>
          <w:szCs w:val="19"/>
        </w:rPr>
      </w:pPr>
      <w:del w:id="392" w:author="Zuzana Hušeková" w:date="2021-06-11T10:43:00Z">
        <w:r w:rsidDel="00B72191">
          <w:rPr>
            <w:rFonts w:asciiTheme="minorHAnsi" w:hAnsiTheme="minorHAnsi" w:cstheme="minorHAnsi"/>
            <w:color w:val="000000"/>
            <w:szCs w:val="19"/>
          </w:rPr>
          <w:delText xml:space="preserve">*O - osobne, </w:delText>
        </w:r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>F - faxom, K - katalóg, P –</w:delText>
        </w:r>
        <w:r w:rsidDel="00B72191">
          <w:rPr>
            <w:rFonts w:asciiTheme="minorHAnsi" w:hAnsiTheme="minorHAnsi" w:cstheme="minorHAnsi"/>
            <w:color w:val="000000"/>
            <w:szCs w:val="19"/>
          </w:rPr>
          <w:delText xml:space="preserve"> </w:delText>
        </w:r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prospekt, I – internet, E </w:delText>
        </w:r>
        <w:r w:rsidDel="00B72191">
          <w:rPr>
            <w:rFonts w:asciiTheme="minorHAnsi" w:hAnsiTheme="minorHAnsi" w:cstheme="minorHAnsi"/>
            <w:color w:val="000000"/>
            <w:szCs w:val="19"/>
          </w:rPr>
          <w:delText>–</w:delText>
        </w:r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 email</w:delText>
        </w:r>
        <w:r w:rsidDel="00B72191">
          <w:rPr>
            <w:rFonts w:asciiTheme="minorHAnsi" w:hAnsiTheme="minorHAnsi" w:cstheme="minorHAnsi"/>
            <w:color w:val="000000"/>
            <w:szCs w:val="19"/>
          </w:rPr>
          <w:delText>.</w:delText>
        </w:r>
        <w:r w:rsidRPr="00241E6E" w:rsidDel="00B72191">
          <w:rPr>
            <w:rFonts w:asciiTheme="minorHAnsi" w:hAnsiTheme="minorHAnsi" w:cstheme="minorHAnsi"/>
            <w:color w:val="000000"/>
            <w:szCs w:val="19"/>
          </w:rPr>
          <w:delText xml:space="preserve"> </w:delText>
        </w:r>
      </w:del>
    </w:p>
    <w:p w14:paraId="4FE2B980" w14:textId="01EA29DF" w:rsidR="00CC630A" w:rsidDel="00B72191" w:rsidRDefault="00CC630A" w:rsidP="00B72191">
      <w:pPr>
        <w:autoSpaceDE w:val="0"/>
        <w:autoSpaceDN w:val="0"/>
        <w:adjustRightInd w:val="0"/>
        <w:jc w:val="center"/>
        <w:rPr>
          <w:del w:id="393" w:author="Zuzana Hušeková" w:date="2021-06-11T10:43:00Z"/>
          <w:rFonts w:asciiTheme="minorHAnsi" w:hAnsiTheme="minorHAnsi" w:cstheme="minorHAnsi"/>
          <w:b/>
          <w:bCs/>
          <w:szCs w:val="19"/>
        </w:rPr>
      </w:pPr>
      <w:del w:id="394" w:author="Zuzana Hušeková" w:date="2021-06-11T10:43:00Z">
        <w:r w:rsidDel="00B72191">
          <w:rPr>
            <w:rFonts w:asciiTheme="minorHAnsi" w:hAnsiTheme="minorHAnsi" w:cstheme="minorHAnsi"/>
            <w:b/>
            <w:bCs/>
            <w:szCs w:val="19"/>
          </w:rPr>
          <w:delText>4. Spôsob vykonania prieskumu:</w:delText>
        </w:r>
      </w:del>
    </w:p>
    <w:p w14:paraId="66F6BAD8" w14:textId="59B63E8B" w:rsidR="00CC630A" w:rsidRPr="00241E6E" w:rsidDel="00B72191" w:rsidRDefault="00CC630A" w:rsidP="00B72191">
      <w:pPr>
        <w:autoSpaceDE w:val="0"/>
        <w:autoSpaceDN w:val="0"/>
        <w:adjustRightInd w:val="0"/>
        <w:jc w:val="center"/>
        <w:rPr>
          <w:del w:id="395" w:author="Zuzana Hušeková" w:date="2021-06-11T10:43:00Z"/>
          <w:rFonts w:asciiTheme="minorHAnsi" w:hAnsiTheme="minorHAnsi" w:cstheme="minorHAnsi"/>
          <w:szCs w:val="19"/>
        </w:rPr>
      </w:pPr>
      <w:del w:id="396" w:author="Zuzana Hušeková" w:date="2021-06-11T10:43:00Z">
        <w:r w:rsidRPr="00241E6E" w:rsidDel="00B72191">
          <w:rPr>
            <w:rFonts w:asciiTheme="minorHAnsi" w:hAnsiTheme="minorHAnsi" w:cstheme="minorHAnsi"/>
            <w:szCs w:val="19"/>
          </w:rPr>
          <w:delText>zhromažďovaním cenníkov, informačných materiálov z výstav a veľtrhov, akciových letákov, katalógov, výstrižkov z časopisov a denníkov, inform</w:delText>
        </w:r>
        <w:r w:rsidDel="00B72191">
          <w:rPr>
            <w:rFonts w:asciiTheme="minorHAnsi" w:hAnsiTheme="minorHAnsi" w:cstheme="minorHAnsi"/>
            <w:szCs w:val="19"/>
          </w:rPr>
          <w:delText xml:space="preserve">ácií z internetových stránok, </w:delText>
        </w:r>
        <w:r w:rsidRPr="00241E6E" w:rsidDel="00B72191">
          <w:rPr>
            <w:rFonts w:asciiTheme="minorHAnsi" w:hAnsiTheme="minorHAnsi" w:cstheme="minorHAnsi"/>
            <w:szCs w:val="19"/>
          </w:rPr>
          <w:delText>faxovým, resp. e</w:delText>
        </w:r>
        <w:r w:rsidRPr="00241E6E" w:rsidDel="00B72191">
          <w:rPr>
            <w:rFonts w:ascii="Cambria Math" w:hAnsi="Cambria Math" w:cs="Cambria Math"/>
            <w:szCs w:val="19"/>
          </w:rPr>
          <w:delText>‐</w:delText>
        </w:r>
        <w:r w:rsidRPr="00241E6E" w:rsidDel="00B72191">
          <w:rPr>
            <w:rFonts w:asciiTheme="minorHAnsi" w:hAnsiTheme="minorHAnsi" w:cstheme="minorHAnsi"/>
            <w:szCs w:val="19"/>
          </w:rPr>
          <w:delText>mailovým oslovením dodávateľov</w:delText>
        </w:r>
        <w:r w:rsidDel="00B72191">
          <w:rPr>
            <w:rFonts w:asciiTheme="minorHAnsi" w:hAnsiTheme="minorHAnsi" w:cstheme="minorHAnsi"/>
            <w:szCs w:val="19"/>
          </w:rPr>
          <w:delText>,…</w:delText>
        </w:r>
      </w:del>
    </w:p>
    <w:p w14:paraId="4AE4134C" w14:textId="3F8A4BA3" w:rsidR="00CC630A" w:rsidDel="00B72191" w:rsidRDefault="00CC630A" w:rsidP="00B72191">
      <w:pPr>
        <w:autoSpaceDE w:val="0"/>
        <w:autoSpaceDN w:val="0"/>
        <w:adjustRightInd w:val="0"/>
        <w:jc w:val="center"/>
        <w:rPr>
          <w:del w:id="397" w:author="Zuzana Hušeková" w:date="2021-06-11T10:43:00Z"/>
          <w:rFonts w:asciiTheme="minorHAnsi" w:hAnsiTheme="minorHAnsi" w:cstheme="minorHAnsi"/>
          <w:b/>
          <w:bCs/>
          <w:szCs w:val="19"/>
        </w:rPr>
      </w:pPr>
    </w:p>
    <w:p w14:paraId="53B988D3" w14:textId="395AE057" w:rsidR="008F0910" w:rsidRPr="00241E6E" w:rsidDel="00B72191" w:rsidRDefault="00CC630A" w:rsidP="00B72191">
      <w:pPr>
        <w:autoSpaceDE w:val="0"/>
        <w:autoSpaceDN w:val="0"/>
        <w:adjustRightInd w:val="0"/>
        <w:jc w:val="center"/>
        <w:rPr>
          <w:del w:id="398" w:author="Zuzana Hušeková" w:date="2021-06-11T10:43:00Z"/>
          <w:rFonts w:asciiTheme="minorHAnsi" w:hAnsiTheme="minorHAnsi" w:cstheme="minorHAnsi"/>
          <w:b/>
          <w:bCs/>
          <w:szCs w:val="19"/>
        </w:rPr>
      </w:pPr>
      <w:del w:id="399" w:author="Zuzana Hušeková" w:date="2021-06-11T10:43:00Z">
        <w:r w:rsidDel="00B72191">
          <w:rPr>
            <w:rFonts w:asciiTheme="minorHAnsi" w:hAnsiTheme="minorHAnsi" w:cstheme="minorHAnsi"/>
            <w:b/>
            <w:bCs/>
            <w:szCs w:val="19"/>
          </w:rPr>
          <w:delText>5</w:delText>
        </w:r>
        <w:r w:rsidR="008F0910" w:rsidRPr="00241E6E" w:rsidDel="00B72191">
          <w:rPr>
            <w:rFonts w:asciiTheme="minorHAnsi" w:hAnsiTheme="minorHAnsi" w:cstheme="minorHAnsi"/>
            <w:b/>
            <w:bCs/>
            <w:szCs w:val="19"/>
          </w:rPr>
          <w:delText>. Predpokladaná hodnota zákazky: ........................................................... EUR bez DPH</w:delText>
        </w:r>
      </w:del>
    </w:p>
    <w:p w14:paraId="0FC2F566" w14:textId="6E5D46BD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400" w:author="Zuzana Hušeková" w:date="2021-06-11T10:43:00Z"/>
          <w:rFonts w:asciiTheme="minorHAnsi" w:hAnsiTheme="minorHAnsi" w:cstheme="minorHAnsi"/>
          <w:szCs w:val="19"/>
        </w:rPr>
      </w:pPr>
    </w:p>
    <w:p w14:paraId="454D0F5D" w14:textId="0F00721C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401" w:author="Zuzana Hušeková" w:date="2021-06-11T10:43:00Z"/>
          <w:rFonts w:asciiTheme="minorHAnsi" w:hAnsiTheme="minorHAnsi" w:cstheme="minorHAnsi"/>
          <w:szCs w:val="19"/>
        </w:rPr>
      </w:pPr>
      <w:del w:id="402" w:author="Zuzana Hušeková" w:date="2021-06-11T10:43:00Z">
        <w:r w:rsidRPr="00241E6E" w:rsidDel="00B72191">
          <w:rPr>
            <w:rFonts w:asciiTheme="minorHAnsi" w:hAnsiTheme="minorHAnsi" w:cstheme="minorHAnsi"/>
            <w:szCs w:val="19"/>
          </w:rPr>
          <w:delText xml:space="preserve">Predpokladaná hodnota zákazky </w:delText>
        </w:r>
        <w:r w:rsidDel="00B72191">
          <w:rPr>
            <w:rFonts w:asciiTheme="minorHAnsi" w:hAnsiTheme="minorHAnsi" w:cstheme="minorHAnsi"/>
            <w:szCs w:val="19"/>
          </w:rPr>
          <w:delText>bola</w:delText>
        </w:r>
        <w:r w:rsidRPr="00241E6E" w:rsidDel="00B72191">
          <w:rPr>
            <w:rFonts w:asciiTheme="minorHAnsi" w:hAnsiTheme="minorHAnsi" w:cstheme="minorHAnsi"/>
            <w:szCs w:val="19"/>
          </w:rPr>
          <w:delText xml:space="preserve"> určená na základe: </w:delText>
        </w:r>
        <w:r w:rsidRPr="00713009" w:rsidDel="00B72191">
          <w:rPr>
            <w:rFonts w:asciiTheme="minorHAnsi" w:hAnsiTheme="minorHAnsi" w:cstheme="minorHAnsi"/>
            <w:i/>
            <w:szCs w:val="19"/>
          </w:rPr>
          <w:delText>(uviesť spôsob určenia predpokladanej hodnoty zákazky, napr.</w:delText>
        </w:r>
        <w:r w:rsidR="00CC630A" w:rsidDel="00B72191">
          <w:rPr>
            <w:rFonts w:asciiTheme="minorHAnsi" w:hAnsiTheme="minorHAnsi" w:cstheme="minorHAnsi"/>
            <w:i/>
            <w:szCs w:val="19"/>
          </w:rPr>
          <w:delText xml:space="preserve"> najnižia cena, aritmetický priemer cien…</w:delText>
        </w:r>
        <w:r w:rsidDel="00B72191">
          <w:rPr>
            <w:rFonts w:asciiTheme="minorHAnsi" w:hAnsiTheme="minorHAnsi" w:cstheme="minorHAnsi"/>
            <w:szCs w:val="19"/>
          </w:rPr>
          <w:delText>)</w:delText>
        </w:r>
        <w:r w:rsidRPr="00241E6E" w:rsidDel="00B72191">
          <w:rPr>
            <w:rFonts w:asciiTheme="minorHAnsi" w:hAnsiTheme="minorHAnsi" w:cstheme="minorHAnsi"/>
            <w:szCs w:val="19"/>
          </w:rPr>
          <w:delText xml:space="preserve">. </w:delText>
        </w:r>
      </w:del>
    </w:p>
    <w:p w14:paraId="38533D4D" w14:textId="1F264276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403" w:author="Zuzana Hušeková" w:date="2021-06-11T10:43:00Z"/>
          <w:rFonts w:asciiTheme="minorHAnsi" w:hAnsiTheme="minorHAnsi" w:cstheme="minorHAnsi"/>
          <w:szCs w:val="19"/>
        </w:rPr>
      </w:pPr>
    </w:p>
    <w:p w14:paraId="6C6376A1" w14:textId="09815629" w:rsidR="008F0910" w:rsidRPr="00241E6E" w:rsidDel="00B72191" w:rsidRDefault="00CC630A" w:rsidP="00B72191">
      <w:pPr>
        <w:autoSpaceDE w:val="0"/>
        <w:autoSpaceDN w:val="0"/>
        <w:adjustRightInd w:val="0"/>
        <w:jc w:val="center"/>
        <w:rPr>
          <w:del w:id="404" w:author="Zuzana Hušeková" w:date="2021-06-11T10:43:00Z"/>
          <w:rFonts w:asciiTheme="minorHAnsi" w:hAnsiTheme="minorHAnsi" w:cstheme="minorHAnsi"/>
          <w:szCs w:val="19"/>
        </w:rPr>
      </w:pPr>
      <w:del w:id="405" w:author="Zuzana Hušeková" w:date="2021-06-11T10:43:00Z">
        <w:r w:rsidDel="00B72191">
          <w:rPr>
            <w:rFonts w:asciiTheme="minorHAnsi" w:hAnsiTheme="minorHAnsi" w:cstheme="minorHAnsi"/>
            <w:b/>
            <w:bCs/>
            <w:szCs w:val="19"/>
          </w:rPr>
          <w:delText xml:space="preserve">6. </w:delText>
        </w:r>
        <w:r w:rsidRPr="00241E6E" w:rsidDel="00B72191">
          <w:rPr>
            <w:rFonts w:asciiTheme="minorHAnsi" w:hAnsiTheme="minorHAnsi" w:cstheme="minorHAnsi"/>
            <w:b/>
            <w:bCs/>
            <w:szCs w:val="19"/>
          </w:rPr>
          <w:delText>Meno a priezvisko, funkcia a pracovisko zamestnanca, ktorý vykonal prieskum:</w:delText>
        </w:r>
      </w:del>
    </w:p>
    <w:p w14:paraId="3ECAFF84" w14:textId="41D30E47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406" w:author="Zuzana Hušeková" w:date="2021-06-11T10:43:00Z"/>
          <w:rFonts w:asciiTheme="minorHAnsi" w:hAnsiTheme="minorHAnsi" w:cstheme="minorHAnsi"/>
          <w:szCs w:val="19"/>
        </w:rPr>
      </w:pPr>
    </w:p>
    <w:p w14:paraId="127675D2" w14:textId="62419445" w:rsidR="00CC630A" w:rsidDel="00B72191" w:rsidRDefault="008F0910" w:rsidP="00B72191">
      <w:pPr>
        <w:autoSpaceDE w:val="0"/>
        <w:autoSpaceDN w:val="0"/>
        <w:adjustRightInd w:val="0"/>
        <w:jc w:val="center"/>
        <w:rPr>
          <w:del w:id="407" w:author="Zuzana Hušeková" w:date="2021-06-11T10:43:00Z"/>
          <w:rFonts w:asciiTheme="minorHAnsi" w:hAnsiTheme="minorHAnsi" w:cstheme="minorHAnsi"/>
          <w:szCs w:val="19"/>
        </w:rPr>
      </w:pPr>
      <w:del w:id="408" w:author="Zuzana Hušeková" w:date="2021-06-11T10:43:00Z">
        <w:r w:rsidRPr="00241E6E" w:rsidDel="00B72191">
          <w:rPr>
            <w:rFonts w:asciiTheme="minorHAnsi" w:hAnsiTheme="minorHAnsi" w:cstheme="minorHAnsi"/>
            <w:szCs w:val="19"/>
          </w:rPr>
          <w:delText xml:space="preserve"> </w:delText>
        </w:r>
      </w:del>
    </w:p>
    <w:p w14:paraId="3C717C40" w14:textId="08E20D8F" w:rsidR="00CC630A" w:rsidDel="00B72191" w:rsidRDefault="00CC630A" w:rsidP="00B72191">
      <w:pPr>
        <w:autoSpaceDE w:val="0"/>
        <w:autoSpaceDN w:val="0"/>
        <w:adjustRightInd w:val="0"/>
        <w:jc w:val="center"/>
        <w:rPr>
          <w:del w:id="409" w:author="Zuzana Hušeková" w:date="2021-06-11T10:43:00Z"/>
          <w:rFonts w:asciiTheme="minorHAnsi" w:hAnsiTheme="minorHAnsi" w:cstheme="minorHAnsi"/>
          <w:szCs w:val="19"/>
        </w:rPr>
      </w:pPr>
    </w:p>
    <w:p w14:paraId="0CB93CB4" w14:textId="6B137CB8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410" w:author="Zuzana Hušeková" w:date="2021-06-11T10:43:00Z"/>
          <w:rFonts w:asciiTheme="minorHAnsi" w:hAnsiTheme="minorHAnsi" w:cstheme="minorHAnsi"/>
          <w:szCs w:val="19"/>
        </w:rPr>
      </w:pPr>
      <w:del w:id="411" w:author="Zuzana Hušeková" w:date="2021-06-11T10:43:00Z">
        <w:r w:rsidRPr="00241E6E" w:rsidDel="00B72191">
          <w:rPr>
            <w:rFonts w:asciiTheme="minorHAnsi" w:hAnsiTheme="minorHAnsi" w:cstheme="minorHAnsi"/>
            <w:szCs w:val="19"/>
          </w:rPr>
          <w:delText>V </w:delText>
        </w:r>
        <w:r w:rsidR="00C3323B" w:rsidDel="00B72191">
          <w:rPr>
            <w:rFonts w:asciiTheme="minorHAnsi" w:hAnsiTheme="minorHAnsi" w:cstheme="minorHAnsi"/>
            <w:szCs w:val="19"/>
          </w:rPr>
          <w:delText>……………………………..</w:delText>
        </w:r>
        <w:r w:rsidRPr="00241E6E" w:rsidDel="00B72191">
          <w:rPr>
            <w:rFonts w:asciiTheme="minorHAnsi" w:hAnsiTheme="minorHAnsi" w:cstheme="minorHAnsi"/>
            <w:szCs w:val="19"/>
          </w:rPr>
          <w:delText xml:space="preserve"> dňa</w:delText>
        </w:r>
        <w:r w:rsidR="00C3323B" w:rsidDel="00B72191">
          <w:rPr>
            <w:rFonts w:asciiTheme="minorHAnsi" w:hAnsiTheme="minorHAnsi" w:cstheme="minorHAnsi"/>
            <w:szCs w:val="19"/>
          </w:rPr>
          <w:delText>……………….</w:delText>
        </w:r>
        <w:r w:rsidRPr="00241E6E" w:rsidDel="00B72191">
          <w:rPr>
            <w:rFonts w:asciiTheme="minorHAnsi" w:hAnsiTheme="minorHAnsi" w:cstheme="minorHAnsi"/>
            <w:szCs w:val="19"/>
          </w:rPr>
          <w:delText xml:space="preserve"> </w:delText>
        </w:r>
      </w:del>
    </w:p>
    <w:p w14:paraId="395A7F63" w14:textId="65A49082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412" w:author="Zuzana Hušeková" w:date="2021-06-11T10:43:00Z"/>
          <w:rFonts w:asciiTheme="minorHAnsi" w:hAnsiTheme="minorHAnsi" w:cstheme="minorHAnsi"/>
          <w:szCs w:val="19"/>
        </w:rPr>
      </w:pPr>
    </w:p>
    <w:p w14:paraId="5FD5C311" w14:textId="7548BA31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413" w:author="Zuzana Hušeková" w:date="2021-06-11T10:43:00Z"/>
          <w:rFonts w:asciiTheme="minorHAnsi" w:hAnsiTheme="minorHAnsi" w:cstheme="minorHAnsi"/>
          <w:szCs w:val="19"/>
        </w:rPr>
      </w:pPr>
    </w:p>
    <w:p w14:paraId="26A955AB" w14:textId="021BEA62" w:rsidR="008F0910" w:rsidRPr="00241E6E" w:rsidDel="00B72191" w:rsidRDefault="008F0910" w:rsidP="00B72191">
      <w:pPr>
        <w:autoSpaceDE w:val="0"/>
        <w:autoSpaceDN w:val="0"/>
        <w:adjustRightInd w:val="0"/>
        <w:jc w:val="center"/>
        <w:rPr>
          <w:del w:id="414" w:author="Zuzana Hušeková" w:date="2021-06-11T10:43:00Z"/>
          <w:rFonts w:asciiTheme="minorHAnsi" w:hAnsiTheme="minorHAnsi" w:cstheme="minorHAnsi"/>
          <w:szCs w:val="19"/>
        </w:rPr>
      </w:pPr>
    </w:p>
    <w:p w14:paraId="6935A03F" w14:textId="2ADA3DA1" w:rsidR="00864012" w:rsidRPr="00864012" w:rsidDel="00B72191" w:rsidRDefault="008F0910" w:rsidP="00B72191">
      <w:pPr>
        <w:autoSpaceDE w:val="0"/>
        <w:autoSpaceDN w:val="0"/>
        <w:adjustRightInd w:val="0"/>
        <w:jc w:val="center"/>
        <w:rPr>
          <w:del w:id="415" w:author="Zuzana Hušeková" w:date="2021-06-11T10:43:00Z"/>
        </w:rPr>
      </w:pPr>
      <w:del w:id="416" w:author="Zuzana Hušeková" w:date="2021-06-11T10:43:00Z"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  <w:delText>.........................................................</w:delText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Pr="00241E6E" w:rsidDel="00B72191">
          <w:rPr>
            <w:rFonts w:asciiTheme="minorHAnsi" w:hAnsiTheme="minorHAnsi" w:cstheme="minorHAnsi"/>
            <w:szCs w:val="19"/>
          </w:rPr>
          <w:tab/>
        </w:r>
        <w:r w:rsidR="00C3323B" w:rsidDel="00B72191">
          <w:rPr>
            <w:rFonts w:asciiTheme="minorHAnsi" w:hAnsiTheme="minorHAnsi" w:cstheme="minorHAnsi"/>
            <w:b/>
            <w:i/>
            <w:szCs w:val="19"/>
          </w:rPr>
          <w:delText>podpis zamestnanca</w:delText>
        </w:r>
      </w:del>
    </w:p>
    <w:p w14:paraId="587FF94E" w14:textId="117B11A6" w:rsidR="00864012" w:rsidRPr="00864012" w:rsidDel="00B72191" w:rsidRDefault="00864012" w:rsidP="00B72191">
      <w:pPr>
        <w:autoSpaceDE w:val="0"/>
        <w:autoSpaceDN w:val="0"/>
        <w:adjustRightInd w:val="0"/>
        <w:jc w:val="center"/>
        <w:rPr>
          <w:del w:id="417" w:author="Zuzana Hušeková" w:date="2021-06-11T10:43:00Z"/>
        </w:rPr>
      </w:pPr>
    </w:p>
    <w:p w14:paraId="4C15A927" w14:textId="49518C4B" w:rsidR="00DC1DB7" w:rsidRPr="00864012" w:rsidRDefault="00DC1DB7" w:rsidP="00213CDB"/>
    <w:sectPr w:rsidR="00DC1DB7" w:rsidRPr="00864012" w:rsidSect="00C0458E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2A13C" w14:textId="77777777" w:rsidR="00072444" w:rsidRDefault="00072444">
      <w:r>
        <w:separator/>
      </w:r>
    </w:p>
    <w:p w14:paraId="7BC03FF4" w14:textId="77777777" w:rsidR="00072444" w:rsidRDefault="00072444"/>
  </w:endnote>
  <w:endnote w:type="continuationSeparator" w:id="0">
    <w:p w14:paraId="6F062E2E" w14:textId="77777777" w:rsidR="00072444" w:rsidRDefault="00072444">
      <w:r>
        <w:continuationSeparator/>
      </w:r>
    </w:p>
    <w:p w14:paraId="5B26828F" w14:textId="77777777" w:rsidR="00072444" w:rsidRDefault="00072444"/>
  </w:endnote>
  <w:endnote w:type="continuationNotice" w:id="1">
    <w:p w14:paraId="0EBA41E1" w14:textId="77777777" w:rsidR="00072444" w:rsidRDefault="00072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1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000D4" w14:textId="77777777" w:rsidR="00596736" w:rsidRDefault="00596736" w:rsidP="00596736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C4EAF6A" w14:textId="1348629F" w:rsidR="00596736" w:rsidRPr="00596736" w:rsidRDefault="00374712" w:rsidP="00374712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del w:id="418" w:author="Zuzana Hušeková" w:date="2021-06-11T10:44:00Z">
      <w:r w:rsidR="00AC528F" w:rsidDel="00B72191">
        <w:rPr>
          <w:i/>
          <w:sz w:val="20"/>
          <w:szCs w:val="20"/>
        </w:rPr>
        <w:delText>02</w:delText>
      </w:r>
    </w:del>
    <w:ins w:id="419" w:author="Zuzana Hušeková" w:date="2021-06-11T10:44:00Z">
      <w:r w:rsidR="00B72191">
        <w:rPr>
          <w:i/>
          <w:sz w:val="20"/>
          <w:szCs w:val="20"/>
        </w:rPr>
        <w:t>15</w:t>
      </w:r>
    </w:ins>
    <w:r w:rsidR="00864012">
      <w:rPr>
        <w:i/>
        <w:sz w:val="20"/>
        <w:szCs w:val="20"/>
      </w:rPr>
      <w:t>.</w:t>
    </w:r>
    <w:ins w:id="420" w:author="Zuzana Hušeková" w:date="2021-06-11T10:44:00Z">
      <w:r w:rsidR="00B72191">
        <w:rPr>
          <w:i/>
          <w:sz w:val="20"/>
          <w:szCs w:val="20"/>
        </w:rPr>
        <w:t xml:space="preserve"> 06</w:t>
      </w:r>
    </w:ins>
    <w:del w:id="421" w:author="Zuzana Hušeková" w:date="2021-06-11T10:44:00Z">
      <w:r w:rsidR="00AC528F" w:rsidDel="00B72191">
        <w:rPr>
          <w:i/>
          <w:sz w:val="20"/>
          <w:szCs w:val="20"/>
        </w:rPr>
        <w:delText>11</w:delText>
      </w:r>
    </w:del>
    <w:r w:rsidR="00864012">
      <w:rPr>
        <w:i/>
        <w:sz w:val="20"/>
        <w:szCs w:val="20"/>
      </w:rPr>
      <w:t>.</w:t>
    </w:r>
    <w:del w:id="422" w:author="Zuzana Hušeková" w:date="2021-06-11T10:44:00Z">
      <w:r w:rsidR="00864012" w:rsidDel="00B72191">
        <w:rPr>
          <w:i/>
          <w:sz w:val="20"/>
          <w:szCs w:val="20"/>
        </w:rPr>
        <w:delText>2016</w:delText>
      </w:r>
    </w:del>
    <w:ins w:id="423" w:author="Zuzana Hušeková" w:date="2021-06-11T10:44:00Z">
      <w:r w:rsidR="00B72191">
        <w:rPr>
          <w:i/>
          <w:sz w:val="20"/>
          <w:szCs w:val="20"/>
        </w:rPr>
        <w:t xml:space="preserve"> </w:t>
      </w:r>
      <w:r w:rsidR="00B72191">
        <w:rPr>
          <w:i/>
          <w:sz w:val="20"/>
          <w:szCs w:val="20"/>
        </w:rPr>
        <w:t>20</w:t>
      </w:r>
      <w:r w:rsidR="00B72191">
        <w:rPr>
          <w:i/>
          <w:sz w:val="20"/>
          <w:szCs w:val="20"/>
        </w:rPr>
        <w:t>21</w:t>
      </w:r>
    </w:ins>
    <w:r>
      <w:rPr>
        <w:i/>
        <w:sz w:val="20"/>
        <w:szCs w:val="20"/>
      </w:rPr>
      <w:t xml:space="preserve">, účinnosť: </w:t>
    </w:r>
    <w:del w:id="424" w:author="Zuzana Hušeková" w:date="2021-06-11T10:44:00Z">
      <w:r w:rsidR="00AC528F" w:rsidDel="00B72191">
        <w:rPr>
          <w:i/>
          <w:sz w:val="20"/>
          <w:szCs w:val="20"/>
        </w:rPr>
        <w:delText>02</w:delText>
      </w:r>
      <w:r w:rsidR="00864012" w:rsidDel="00B72191">
        <w:rPr>
          <w:i/>
          <w:sz w:val="20"/>
          <w:szCs w:val="20"/>
        </w:rPr>
        <w:delText>.</w:delText>
      </w:r>
      <w:r w:rsidR="00AC528F" w:rsidDel="00B72191">
        <w:rPr>
          <w:i/>
          <w:sz w:val="20"/>
          <w:szCs w:val="20"/>
        </w:rPr>
        <w:delText>11</w:delText>
      </w:r>
      <w:r w:rsidR="00864012" w:rsidDel="00B72191">
        <w:rPr>
          <w:i/>
          <w:sz w:val="20"/>
          <w:szCs w:val="20"/>
        </w:rPr>
        <w:delText>.2016</w:delText>
      </w:r>
    </w:del>
    <w:ins w:id="425" w:author="Zuzana Hušeková" w:date="2021-06-11T10:44:00Z">
      <w:r w:rsidR="00B72191">
        <w:rPr>
          <w:i/>
          <w:sz w:val="20"/>
          <w:szCs w:val="20"/>
        </w:rPr>
        <w:t>15. 06. 2021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D7A04" w14:textId="77777777" w:rsidR="00072444" w:rsidRDefault="00072444">
      <w:r>
        <w:separator/>
      </w:r>
    </w:p>
    <w:p w14:paraId="38CEE6C9" w14:textId="77777777" w:rsidR="00072444" w:rsidRDefault="00072444"/>
  </w:footnote>
  <w:footnote w:type="continuationSeparator" w:id="0">
    <w:p w14:paraId="4EC378A1" w14:textId="77777777" w:rsidR="00072444" w:rsidRDefault="00072444">
      <w:r>
        <w:continuationSeparator/>
      </w:r>
    </w:p>
    <w:p w14:paraId="3BF78CA2" w14:textId="77777777" w:rsidR="00072444" w:rsidRDefault="00072444"/>
  </w:footnote>
  <w:footnote w:type="continuationNotice" w:id="1">
    <w:p w14:paraId="46030523" w14:textId="77777777" w:rsidR="00072444" w:rsidRDefault="000724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BC9E" w14:textId="48BC0AA7" w:rsidR="00C0458E" w:rsidRDefault="00C0458E" w:rsidP="00C0458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D477" w14:textId="643462B8" w:rsidR="00C0458E" w:rsidRPr="00F94FDA" w:rsidRDefault="00C0458E" w:rsidP="00C0458E">
    <w:pPr>
      <w:pStyle w:val="Hlavika"/>
      <w:jc w:val="center"/>
      <w:rPr>
        <w:rFonts w:ascii="Times New Roman" w:hAnsi="Times New Roman"/>
      </w:rPr>
    </w:pPr>
    <w:r w:rsidRPr="00F94FDA">
      <w:rPr>
        <w:rFonts w:ascii="Times New Roman" w:hAnsi="Times New Roman"/>
        <w:noProof/>
        <w:lang w:val="sk-SK" w:eastAsia="sk-SK"/>
      </w:rPr>
      <w:drawing>
        <wp:inline distT="0" distB="0" distL="0" distR="0" wp14:anchorId="1AE5D8D3" wp14:editId="254BB390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3519C9"/>
    <w:multiLevelType w:val="hybridMultilevel"/>
    <w:tmpl w:val="525E4222"/>
    <w:lvl w:ilvl="0" w:tplc="86E815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1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5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6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7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3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5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8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1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9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1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1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1"/>
  </w:num>
  <w:num w:numId="2">
    <w:abstractNumId w:val="82"/>
  </w:num>
  <w:num w:numId="3">
    <w:abstractNumId w:val="25"/>
  </w:num>
  <w:num w:numId="4">
    <w:abstractNumId w:val="120"/>
  </w:num>
  <w:num w:numId="5">
    <w:abstractNumId w:val="42"/>
  </w:num>
  <w:num w:numId="6">
    <w:abstractNumId w:val="118"/>
  </w:num>
  <w:num w:numId="7">
    <w:abstractNumId w:val="83"/>
  </w:num>
  <w:num w:numId="8">
    <w:abstractNumId w:val="152"/>
  </w:num>
  <w:num w:numId="9">
    <w:abstractNumId w:val="98"/>
  </w:num>
  <w:num w:numId="10">
    <w:abstractNumId w:val="20"/>
  </w:num>
  <w:num w:numId="11">
    <w:abstractNumId w:val="34"/>
  </w:num>
  <w:num w:numId="12">
    <w:abstractNumId w:val="90"/>
  </w:num>
  <w:num w:numId="13">
    <w:abstractNumId w:val="1"/>
  </w:num>
  <w:num w:numId="14">
    <w:abstractNumId w:val="18"/>
  </w:num>
  <w:num w:numId="15">
    <w:abstractNumId w:val="0"/>
  </w:num>
  <w:num w:numId="16">
    <w:abstractNumId w:val="124"/>
  </w:num>
  <w:num w:numId="17">
    <w:abstractNumId w:val="132"/>
  </w:num>
  <w:num w:numId="18">
    <w:abstractNumId w:val="52"/>
  </w:num>
  <w:num w:numId="19">
    <w:abstractNumId w:val="39"/>
  </w:num>
  <w:num w:numId="20">
    <w:abstractNumId w:val="136"/>
  </w:num>
  <w:num w:numId="21">
    <w:abstractNumId w:val="2"/>
  </w:num>
  <w:num w:numId="22">
    <w:abstractNumId w:val="87"/>
  </w:num>
  <w:num w:numId="23">
    <w:abstractNumId w:val="38"/>
  </w:num>
  <w:num w:numId="24">
    <w:abstractNumId w:val="117"/>
  </w:num>
  <w:num w:numId="25">
    <w:abstractNumId w:val="138"/>
  </w:num>
  <w:num w:numId="26">
    <w:abstractNumId w:val="64"/>
  </w:num>
  <w:num w:numId="27">
    <w:abstractNumId w:val="140"/>
  </w:num>
  <w:num w:numId="28">
    <w:abstractNumId w:val="109"/>
  </w:num>
  <w:num w:numId="29">
    <w:abstractNumId w:val="78"/>
  </w:num>
  <w:num w:numId="30">
    <w:abstractNumId w:val="112"/>
  </w:num>
  <w:num w:numId="31">
    <w:abstractNumId w:val="32"/>
  </w:num>
  <w:num w:numId="32">
    <w:abstractNumId w:val="116"/>
  </w:num>
  <w:num w:numId="33">
    <w:abstractNumId w:val="102"/>
  </w:num>
  <w:num w:numId="34">
    <w:abstractNumId w:val="144"/>
  </w:num>
  <w:num w:numId="35">
    <w:abstractNumId w:val="128"/>
  </w:num>
  <w:num w:numId="36">
    <w:abstractNumId w:val="145"/>
  </w:num>
  <w:num w:numId="37">
    <w:abstractNumId w:val="149"/>
  </w:num>
  <w:num w:numId="38">
    <w:abstractNumId w:val="74"/>
  </w:num>
  <w:num w:numId="39">
    <w:abstractNumId w:val="4"/>
  </w:num>
  <w:num w:numId="40">
    <w:abstractNumId w:val="127"/>
  </w:num>
  <w:num w:numId="41">
    <w:abstractNumId w:val="96"/>
  </w:num>
  <w:num w:numId="42">
    <w:abstractNumId w:val="108"/>
  </w:num>
  <w:num w:numId="43">
    <w:abstractNumId w:val="142"/>
  </w:num>
  <w:num w:numId="44">
    <w:abstractNumId w:val="85"/>
  </w:num>
  <w:num w:numId="45">
    <w:abstractNumId w:val="80"/>
  </w:num>
  <w:num w:numId="46">
    <w:abstractNumId w:val="92"/>
  </w:num>
  <w:num w:numId="47">
    <w:abstractNumId w:val="50"/>
  </w:num>
  <w:num w:numId="48">
    <w:abstractNumId w:val="23"/>
  </w:num>
  <w:num w:numId="49">
    <w:abstractNumId w:val="111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8"/>
  </w:num>
  <w:num w:numId="58">
    <w:abstractNumId w:val="104"/>
  </w:num>
  <w:num w:numId="59">
    <w:abstractNumId w:val="7"/>
  </w:num>
  <w:num w:numId="60">
    <w:abstractNumId w:val="69"/>
  </w:num>
  <w:num w:numId="61">
    <w:abstractNumId w:val="123"/>
  </w:num>
  <w:num w:numId="62">
    <w:abstractNumId w:val="89"/>
  </w:num>
  <w:num w:numId="63">
    <w:abstractNumId w:val="110"/>
  </w:num>
  <w:num w:numId="64">
    <w:abstractNumId w:val="107"/>
  </w:num>
  <w:num w:numId="65">
    <w:abstractNumId w:val="41"/>
  </w:num>
  <w:num w:numId="66">
    <w:abstractNumId w:val="51"/>
  </w:num>
  <w:num w:numId="67">
    <w:abstractNumId w:val="101"/>
  </w:num>
  <w:num w:numId="68">
    <w:abstractNumId w:val="45"/>
  </w:num>
  <w:num w:numId="69">
    <w:abstractNumId w:val="122"/>
  </w:num>
  <w:num w:numId="70">
    <w:abstractNumId w:val="63"/>
  </w:num>
  <w:num w:numId="71">
    <w:abstractNumId w:val="44"/>
  </w:num>
  <w:num w:numId="72">
    <w:abstractNumId w:val="84"/>
  </w:num>
  <w:num w:numId="73">
    <w:abstractNumId w:val="59"/>
  </w:num>
  <w:num w:numId="74">
    <w:abstractNumId w:val="13"/>
  </w:num>
  <w:num w:numId="75">
    <w:abstractNumId w:val="26"/>
  </w:num>
  <w:num w:numId="76">
    <w:abstractNumId w:val="137"/>
  </w:num>
  <w:num w:numId="77">
    <w:abstractNumId w:val="135"/>
  </w:num>
  <w:num w:numId="78">
    <w:abstractNumId w:val="106"/>
  </w:num>
  <w:num w:numId="79">
    <w:abstractNumId w:val="130"/>
  </w:num>
  <w:num w:numId="80">
    <w:abstractNumId w:val="71"/>
  </w:num>
  <w:num w:numId="81">
    <w:abstractNumId w:val="60"/>
  </w:num>
  <w:num w:numId="82">
    <w:abstractNumId w:val="88"/>
  </w:num>
  <w:num w:numId="83">
    <w:abstractNumId w:val="91"/>
  </w:num>
  <w:num w:numId="84">
    <w:abstractNumId w:val="105"/>
  </w:num>
  <w:num w:numId="85">
    <w:abstractNumId w:val="17"/>
  </w:num>
  <w:num w:numId="86">
    <w:abstractNumId w:val="40"/>
  </w:num>
  <w:num w:numId="87">
    <w:abstractNumId w:val="35"/>
  </w:num>
  <w:num w:numId="88">
    <w:abstractNumId w:val="31"/>
  </w:num>
  <w:num w:numId="89">
    <w:abstractNumId w:val="33"/>
  </w:num>
  <w:num w:numId="90">
    <w:abstractNumId w:val="148"/>
  </w:num>
  <w:num w:numId="91">
    <w:abstractNumId w:val="5"/>
  </w:num>
  <w:num w:numId="92">
    <w:abstractNumId w:val="37"/>
  </w:num>
  <w:num w:numId="93">
    <w:abstractNumId w:val="146"/>
  </w:num>
  <w:num w:numId="94">
    <w:abstractNumId w:val="66"/>
  </w:num>
  <w:num w:numId="95">
    <w:abstractNumId w:val="43"/>
  </w:num>
  <w:num w:numId="9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7"/>
  </w:num>
  <w:num w:numId="101">
    <w:abstractNumId w:val="126"/>
  </w:num>
  <w:num w:numId="102">
    <w:abstractNumId w:val="16"/>
  </w:num>
  <w:num w:numId="103">
    <w:abstractNumId w:val="133"/>
  </w:num>
  <w:num w:numId="104">
    <w:abstractNumId w:val="11"/>
  </w:num>
  <w:num w:numId="105">
    <w:abstractNumId w:val="75"/>
  </w:num>
  <w:num w:numId="106">
    <w:abstractNumId w:val="134"/>
  </w:num>
  <w:num w:numId="107">
    <w:abstractNumId w:val="93"/>
  </w:num>
  <w:num w:numId="108">
    <w:abstractNumId w:val="9"/>
  </w:num>
  <w:num w:numId="109">
    <w:abstractNumId w:val="10"/>
  </w:num>
  <w:num w:numId="110">
    <w:abstractNumId w:val="57"/>
  </w:num>
  <w:num w:numId="111">
    <w:abstractNumId w:val="100"/>
  </w:num>
  <w:num w:numId="112">
    <w:abstractNumId w:val="15"/>
  </w:num>
  <w:num w:numId="113">
    <w:abstractNumId w:val="113"/>
  </w:num>
  <w:num w:numId="114">
    <w:abstractNumId w:val="76"/>
  </w:num>
  <w:num w:numId="115">
    <w:abstractNumId w:val="114"/>
  </w:num>
  <w:num w:numId="116">
    <w:abstractNumId w:val="131"/>
  </w:num>
  <w:num w:numId="117">
    <w:abstractNumId w:val="54"/>
  </w:num>
  <w:num w:numId="118">
    <w:abstractNumId w:val="147"/>
  </w:num>
  <w:num w:numId="119">
    <w:abstractNumId w:val="143"/>
  </w:num>
  <w:num w:numId="120">
    <w:abstractNumId w:val="103"/>
  </w:num>
  <w:num w:numId="121">
    <w:abstractNumId w:val="14"/>
  </w:num>
  <w:num w:numId="122">
    <w:abstractNumId w:val="21"/>
  </w:num>
  <w:num w:numId="123">
    <w:abstractNumId w:val="70"/>
  </w:num>
  <w:num w:numId="124">
    <w:abstractNumId w:val="95"/>
  </w:num>
  <w:num w:numId="125">
    <w:abstractNumId w:val="58"/>
  </w:num>
  <w:num w:numId="126">
    <w:abstractNumId w:val="115"/>
  </w:num>
  <w:num w:numId="127">
    <w:abstractNumId w:val="56"/>
  </w:num>
  <w:num w:numId="128">
    <w:abstractNumId w:val="94"/>
  </w:num>
  <w:num w:numId="129">
    <w:abstractNumId w:val="129"/>
  </w:num>
  <w:num w:numId="130">
    <w:abstractNumId w:val="22"/>
  </w:num>
  <w:num w:numId="131">
    <w:abstractNumId w:val="47"/>
  </w:num>
  <w:num w:numId="132">
    <w:abstractNumId w:val="150"/>
  </w:num>
  <w:num w:numId="133">
    <w:abstractNumId w:val="68"/>
  </w:num>
  <w:num w:numId="134">
    <w:abstractNumId w:val="49"/>
  </w:num>
  <w:num w:numId="135">
    <w:abstractNumId w:val="72"/>
  </w:num>
  <w:num w:numId="136">
    <w:abstractNumId w:val="36"/>
  </w:num>
  <w:num w:numId="137">
    <w:abstractNumId w:val="125"/>
  </w:num>
  <w:num w:numId="138">
    <w:abstractNumId w:val="99"/>
  </w:num>
  <w:num w:numId="139">
    <w:abstractNumId w:val="67"/>
  </w:num>
  <w:num w:numId="140">
    <w:abstractNumId w:val="151"/>
  </w:num>
  <w:num w:numId="141">
    <w:abstractNumId w:val="3"/>
  </w:num>
  <w:num w:numId="142">
    <w:abstractNumId w:val="77"/>
  </w:num>
  <w:num w:numId="143">
    <w:abstractNumId w:val="82"/>
  </w:num>
  <w:num w:numId="144">
    <w:abstractNumId w:val="46"/>
  </w:num>
  <w:num w:numId="145">
    <w:abstractNumId w:val="86"/>
  </w:num>
  <w:num w:numId="146">
    <w:abstractNumId w:val="29"/>
  </w:num>
  <w:num w:numId="147">
    <w:abstractNumId w:val="141"/>
  </w:num>
  <w:num w:numId="148">
    <w:abstractNumId w:val="19"/>
  </w:num>
  <w:num w:numId="149">
    <w:abstractNumId w:val="48"/>
  </w:num>
  <w:num w:numId="150">
    <w:abstractNumId w:val="121"/>
  </w:num>
  <w:num w:numId="151">
    <w:abstractNumId w:val="119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39"/>
  </w:num>
  <w:num w:numId="156">
    <w:abstractNumId w:val="27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2444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146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3CDB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4C66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1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67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36"/>
    <w:rsid w:val="005967AF"/>
    <w:rsid w:val="0059681D"/>
    <w:rsid w:val="00597F29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012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38FC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28F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9CA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191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458E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4FDA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7E8AFEC"/>
  <w15:docId w15:val="{75BB880B-ACA1-41F2-BB69-A57676F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D792-CF11-4358-BCFA-9D9FED189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BD2E2C2-C528-412F-9D1D-44EBEE4F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17</cp:revision>
  <cp:lastPrinted>2006-02-10T13:19:00Z</cp:lastPrinted>
  <dcterms:created xsi:type="dcterms:W3CDTF">2015-06-03T12:45:00Z</dcterms:created>
  <dcterms:modified xsi:type="dcterms:W3CDTF">2021-06-11T08:45:00Z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