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E966B"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13E1FD67">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095D">
        <w:rPr>
          <w:rFonts w:eastAsiaTheme="majorEastAsia" w:cs="Arial"/>
          <w:caps/>
          <w:sz w:val="28"/>
          <w:lang w:eastAsia="cs-CZ"/>
        </w:rPr>
        <w:t>partner</w:t>
      </w:r>
      <w:r w:rsidRPr="00347388">
        <w:rPr>
          <w:rFonts w:eastAsiaTheme="majorEastAsia" w:cs="Arial"/>
          <w:caps/>
          <w:sz w:val="28"/>
          <w:lang w:eastAsia="cs-CZ"/>
        </w:rPr>
        <w:t>MINISTERSTVO VNÚTRA SLOVENSKEJ REPUBLIKY</w:t>
      </w:r>
    </w:p>
    <w:p w14:paraId="240D81C1" w14:textId="77777777" w:rsidR="003E4CCB" w:rsidRPr="00347388" w:rsidRDefault="003E4CCB" w:rsidP="003E4CCB">
      <w:pPr>
        <w:jc w:val="center"/>
        <w:rPr>
          <w:rFonts w:eastAsiaTheme="majorEastAsia" w:cs="Arial"/>
          <w:caps/>
          <w:sz w:val="28"/>
          <w:lang w:eastAsia="cs-CZ"/>
        </w:rPr>
      </w:pPr>
    </w:p>
    <w:p w14:paraId="35379EC2" w14:textId="77777777" w:rsidR="003E4CCB" w:rsidRPr="00347388" w:rsidRDefault="003E4CCB" w:rsidP="003E4CCB">
      <w:pPr>
        <w:jc w:val="center"/>
        <w:rPr>
          <w:rFonts w:cs="Arial"/>
          <w:b/>
          <w:smallCaps/>
          <w:sz w:val="28"/>
          <w:lang w:eastAsia="cs-CZ"/>
        </w:rPr>
      </w:pPr>
    </w:p>
    <w:p w14:paraId="31D2438E" w14:textId="77777777"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77777777" w:rsidR="003E4CCB" w:rsidRPr="00347388" w:rsidRDefault="003E4CCB" w:rsidP="003E4CCB">
      <w:pPr>
        <w:spacing w:line="360" w:lineRule="auto"/>
        <w:rPr>
          <w:rFonts w:cs="Arial"/>
          <w:sz w:val="20"/>
          <w:lang w:eastAsia="cs-CZ"/>
        </w:rPr>
      </w:pPr>
      <w:r w:rsidRPr="00347388">
        <w:rPr>
          <w:rFonts w:cs="Arial"/>
          <w:sz w:val="20"/>
          <w:lang w:eastAsia="cs-CZ"/>
        </w:rPr>
        <w:t>Dátum:</w:t>
      </w:r>
      <w:del w:id="0" w:author="Zuzana Hušeková" w:date="2020-12-17T10:08:00Z">
        <w:r w:rsidR="004779A4" w:rsidDel="00275D9A">
          <w:rPr>
            <w:rFonts w:cs="Arial"/>
            <w:sz w:val="20"/>
            <w:lang w:eastAsia="cs-CZ"/>
          </w:rPr>
          <w:delText>29</w:delText>
        </w:r>
      </w:del>
      <w:ins w:id="1" w:author="Zuzana Hušeková" w:date="2020-12-17T10:08:00Z">
        <w:r w:rsidR="00275D9A">
          <w:rPr>
            <w:rFonts w:cs="Arial"/>
            <w:sz w:val="20"/>
            <w:lang w:eastAsia="cs-CZ"/>
          </w:rPr>
          <w:t>18</w:t>
        </w:r>
      </w:ins>
      <w:r w:rsidRPr="00E25071">
        <w:rPr>
          <w:rFonts w:cs="Arial"/>
          <w:sz w:val="20"/>
          <w:lang w:eastAsia="cs-CZ"/>
        </w:rPr>
        <w:t xml:space="preserve">. </w:t>
      </w:r>
      <w:del w:id="2" w:author="Zuzana Hušeková" w:date="2020-12-17T10:08:00Z">
        <w:r w:rsidR="00FF4932" w:rsidDel="00275D9A">
          <w:rPr>
            <w:rFonts w:cs="Arial"/>
            <w:sz w:val="20"/>
            <w:lang w:eastAsia="cs-CZ"/>
          </w:rPr>
          <w:delText>0</w:delText>
        </w:r>
        <w:r w:rsidR="004779A4" w:rsidDel="00275D9A">
          <w:rPr>
            <w:rFonts w:cs="Arial"/>
            <w:sz w:val="20"/>
            <w:lang w:eastAsia="cs-CZ"/>
          </w:rPr>
          <w:delText>9</w:delText>
        </w:r>
      </w:del>
      <w:ins w:id="3" w:author="Zuzana Hušeková" w:date="2020-12-17T10:08:00Z">
        <w:r w:rsidR="00275D9A">
          <w:rPr>
            <w:rFonts w:cs="Arial"/>
            <w:sz w:val="20"/>
            <w:lang w:eastAsia="cs-CZ"/>
          </w:rPr>
          <w:t>12</w:t>
        </w:r>
      </w:ins>
      <w:r w:rsidRPr="00E25071">
        <w:rPr>
          <w:rFonts w:cs="Arial"/>
          <w:sz w:val="20"/>
          <w:lang w:eastAsia="cs-CZ"/>
        </w:rPr>
        <w:t>. 20</w:t>
      </w:r>
      <w:r w:rsidR="00FF4932">
        <w:rPr>
          <w:rFonts w:cs="Arial"/>
          <w:sz w:val="20"/>
          <w:lang w:eastAsia="cs-CZ"/>
        </w:rPr>
        <w:t>20</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77777777"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del w:id="4" w:author="Zuzana Hušeková" w:date="2020-12-17T10:08:00Z">
        <w:r w:rsidR="004779A4" w:rsidDel="00275D9A">
          <w:rPr>
            <w:rFonts w:cs="Arial"/>
            <w:sz w:val="20"/>
            <w:lang w:eastAsia="cs-CZ"/>
          </w:rPr>
          <w:delText>29</w:delText>
        </w:r>
      </w:del>
      <w:ins w:id="5" w:author="Zuzana Hušeková" w:date="2020-12-17T10:08:00Z">
        <w:r w:rsidR="00275D9A">
          <w:rPr>
            <w:rFonts w:cs="Arial"/>
            <w:sz w:val="20"/>
            <w:lang w:eastAsia="cs-CZ"/>
          </w:rPr>
          <w:t>18</w:t>
        </w:r>
      </w:ins>
      <w:r w:rsidRPr="00E25071">
        <w:rPr>
          <w:rFonts w:cs="Arial"/>
          <w:sz w:val="20"/>
          <w:lang w:eastAsia="cs-CZ"/>
        </w:rPr>
        <w:t>. </w:t>
      </w:r>
      <w:del w:id="6" w:author="Zuzana Hušeková" w:date="2020-12-17T10:08:00Z">
        <w:r w:rsidR="00FF4932" w:rsidDel="00275D9A">
          <w:rPr>
            <w:rFonts w:cs="Arial"/>
            <w:sz w:val="20"/>
            <w:lang w:eastAsia="cs-CZ"/>
          </w:rPr>
          <w:delText>0</w:delText>
        </w:r>
        <w:r w:rsidR="004779A4" w:rsidDel="00275D9A">
          <w:rPr>
            <w:rFonts w:cs="Arial"/>
            <w:sz w:val="20"/>
            <w:lang w:eastAsia="cs-CZ"/>
          </w:rPr>
          <w:delText>9</w:delText>
        </w:r>
      </w:del>
      <w:ins w:id="7" w:author="Zuzana Hušeková" w:date="2020-12-17T10:08:00Z">
        <w:r w:rsidR="00275D9A">
          <w:rPr>
            <w:rFonts w:cs="Arial"/>
            <w:sz w:val="20"/>
            <w:lang w:eastAsia="cs-CZ"/>
          </w:rPr>
          <w:t>12</w:t>
        </w:r>
      </w:ins>
      <w:r w:rsidRPr="00E25071">
        <w:rPr>
          <w:rFonts w:cs="Arial"/>
          <w:sz w:val="20"/>
          <w:lang w:eastAsia="cs-CZ"/>
        </w:rPr>
        <w:t>. 20</w:t>
      </w:r>
      <w:r w:rsidR="00FF4932">
        <w:rPr>
          <w:rFonts w:cs="Arial"/>
          <w:sz w:val="20"/>
          <w:lang w:eastAsia="cs-CZ"/>
        </w:rPr>
        <w:t>20</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77777777" w:rsidR="003E4CCB" w:rsidRPr="00347388" w:rsidRDefault="006B41BD" w:rsidP="00140CE3">
      <w:pPr>
        <w:tabs>
          <w:tab w:val="left" w:pos="1134"/>
        </w:tabs>
        <w:spacing w:line="360" w:lineRule="auto"/>
        <w:rPr>
          <w:rFonts w:cs="Arial"/>
          <w:sz w:val="20"/>
          <w:lang w:eastAsia="cs-CZ"/>
        </w:rPr>
      </w:pPr>
      <w:r w:rsidRPr="008F2822">
        <w:t>Dátum:</w:t>
      </w:r>
      <w:del w:id="8" w:author="Zuzana Hušeková" w:date="2020-12-17T10:08:00Z">
        <w:r w:rsidR="004779A4" w:rsidDel="00275D9A">
          <w:delText>29</w:delText>
        </w:r>
      </w:del>
      <w:ins w:id="9" w:author="Zuzana Hušeková" w:date="2020-12-17T10:08:00Z">
        <w:r w:rsidR="00275D9A">
          <w:t>18</w:t>
        </w:r>
      </w:ins>
      <w:r w:rsidRPr="00140CE3">
        <w:t>. </w:t>
      </w:r>
      <w:del w:id="10" w:author="Zuzana Hušeková" w:date="2020-12-17T10:08:00Z">
        <w:r w:rsidR="00FF4932" w:rsidDel="00275D9A">
          <w:delText>0</w:delText>
        </w:r>
        <w:r w:rsidR="004779A4" w:rsidDel="00275D9A">
          <w:delText>9</w:delText>
        </w:r>
      </w:del>
      <w:ins w:id="11" w:author="Zuzana Hušeková" w:date="2020-12-17T10:08:00Z">
        <w:r w:rsidR="00275D9A">
          <w:t>12</w:t>
        </w:r>
      </w:ins>
      <w:r>
        <w:t>. 20</w:t>
      </w:r>
      <w:r w:rsidR="00FF4932">
        <w:t>20</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77777777" w:rsidR="003E4CCB" w:rsidRPr="00347388" w:rsidRDefault="003E4CCB" w:rsidP="003E4CCB">
      <w:pPr>
        <w:spacing w:line="360" w:lineRule="auto"/>
        <w:rPr>
          <w:rFonts w:cs="Arial"/>
          <w:sz w:val="20"/>
          <w:lang w:eastAsia="cs-CZ"/>
        </w:rPr>
      </w:pPr>
      <w:r w:rsidRPr="00347388">
        <w:rPr>
          <w:rFonts w:cs="Arial"/>
          <w:sz w:val="20"/>
          <w:lang w:eastAsia="cs-CZ"/>
        </w:rPr>
        <w:t>Dátum:</w:t>
      </w:r>
      <w:del w:id="12" w:author="Zuzana Hušeková" w:date="2020-12-17T10:07:00Z">
        <w:r w:rsidR="004779A4" w:rsidDel="00275D9A">
          <w:rPr>
            <w:rFonts w:cs="Arial"/>
            <w:sz w:val="20"/>
            <w:lang w:eastAsia="cs-CZ"/>
          </w:rPr>
          <w:delText>29</w:delText>
        </w:r>
      </w:del>
      <w:ins w:id="13" w:author="Zuzana Hušeková" w:date="2020-12-17T10:07:00Z">
        <w:r w:rsidR="00275D9A">
          <w:rPr>
            <w:rFonts w:cs="Arial"/>
            <w:sz w:val="20"/>
            <w:lang w:eastAsia="cs-CZ"/>
          </w:rPr>
          <w:t>18</w:t>
        </w:r>
      </w:ins>
      <w:r w:rsidRPr="00E25071">
        <w:rPr>
          <w:rFonts w:cs="Arial"/>
          <w:sz w:val="20"/>
          <w:lang w:eastAsia="cs-CZ"/>
        </w:rPr>
        <w:t>. </w:t>
      </w:r>
      <w:del w:id="14" w:author="Zuzana Hušeková" w:date="2020-12-17T10:08:00Z">
        <w:r w:rsidR="000D6CD4" w:rsidDel="00275D9A">
          <w:rPr>
            <w:rFonts w:cs="Arial"/>
            <w:sz w:val="20"/>
            <w:lang w:eastAsia="cs-CZ"/>
          </w:rPr>
          <w:delText>0</w:delText>
        </w:r>
        <w:r w:rsidR="004779A4" w:rsidDel="00275D9A">
          <w:rPr>
            <w:rFonts w:cs="Arial"/>
            <w:sz w:val="20"/>
            <w:lang w:eastAsia="cs-CZ"/>
          </w:rPr>
          <w:delText>9</w:delText>
        </w:r>
      </w:del>
      <w:ins w:id="15" w:author="Zuzana Hušeková" w:date="2020-12-17T10:08:00Z">
        <w:r w:rsidR="00275D9A">
          <w:rPr>
            <w:rFonts w:cs="Arial"/>
            <w:sz w:val="20"/>
            <w:lang w:eastAsia="cs-CZ"/>
          </w:rPr>
          <w:t>12</w:t>
        </w:r>
      </w:ins>
      <w:r w:rsidRPr="00E25071">
        <w:rPr>
          <w:rFonts w:cs="Arial"/>
          <w:sz w:val="20"/>
          <w:lang w:eastAsia="cs-CZ"/>
        </w:rPr>
        <w:t>. 20</w:t>
      </w:r>
      <w:r w:rsidR="00FF4932">
        <w:rPr>
          <w:rFonts w:cs="Arial"/>
          <w:sz w:val="20"/>
          <w:lang w:eastAsia="cs-CZ"/>
        </w:rPr>
        <w:t>20</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77777777" w:rsidR="003E4CCB" w:rsidRDefault="003E4CCB" w:rsidP="003E4CCB">
      <w:pPr>
        <w:jc w:val="center"/>
        <w:rPr>
          <w:color w:val="001D58"/>
          <w:sz w:val="60"/>
        </w:rPr>
      </w:pPr>
      <w:r w:rsidRPr="00E25071">
        <w:rPr>
          <w:rFonts w:cs="Arial"/>
          <w:sz w:val="18"/>
          <w:lang w:eastAsia="cs-CZ"/>
        </w:rPr>
        <w:t xml:space="preserve">Verzia: </w:t>
      </w:r>
      <w:r w:rsidR="00FF4932">
        <w:rPr>
          <w:rFonts w:cs="Arial"/>
          <w:sz w:val="18"/>
          <w:lang w:eastAsia="cs-CZ"/>
        </w:rPr>
        <w:t>6</w:t>
      </w:r>
      <w:r w:rsidRPr="00E25071">
        <w:rPr>
          <w:rFonts w:cs="Arial"/>
          <w:sz w:val="18"/>
          <w:lang w:eastAsia="cs-CZ"/>
        </w:rPr>
        <w:t>.</w:t>
      </w:r>
      <w:del w:id="16" w:author="Zuzana Hušeková" w:date="2020-12-17T10:07:00Z">
        <w:r w:rsidR="008B5560" w:rsidDel="00275D9A">
          <w:rPr>
            <w:rFonts w:cs="Arial"/>
            <w:sz w:val="18"/>
            <w:lang w:eastAsia="cs-CZ"/>
          </w:rPr>
          <w:delText>2</w:delText>
        </w:r>
      </w:del>
      <w:ins w:id="17" w:author="Zuzana Hušeková" w:date="2020-12-17T10:07:00Z">
        <w:r w:rsidR="00275D9A">
          <w:rPr>
            <w:rFonts w:cs="Arial"/>
            <w:sz w:val="18"/>
            <w:lang w:eastAsia="cs-CZ"/>
          </w:rPr>
          <w:t>3</w:t>
        </w:r>
      </w:ins>
      <w:r w:rsidRPr="00E25071">
        <w:rPr>
          <w:rFonts w:cs="Arial"/>
          <w:sz w:val="18"/>
          <w:lang w:eastAsia="cs-CZ"/>
        </w:rPr>
        <w:t xml:space="preserve">; platnosť od: </w:t>
      </w:r>
      <w:del w:id="18" w:author="Zuzana Hušeková" w:date="2020-12-17T10:07:00Z">
        <w:r w:rsidR="004779A4" w:rsidDel="00275D9A">
          <w:rPr>
            <w:rFonts w:cs="Arial"/>
            <w:sz w:val="18"/>
            <w:lang w:eastAsia="cs-CZ"/>
          </w:rPr>
          <w:delText>29</w:delText>
        </w:r>
      </w:del>
      <w:ins w:id="19" w:author="Zuzana Hušeková" w:date="2020-12-17T10:07:00Z">
        <w:r w:rsidR="00275D9A">
          <w:rPr>
            <w:rFonts w:cs="Arial"/>
            <w:sz w:val="18"/>
            <w:lang w:eastAsia="cs-CZ"/>
          </w:rPr>
          <w:t>18</w:t>
        </w:r>
      </w:ins>
      <w:r w:rsidRPr="00E25071">
        <w:rPr>
          <w:rFonts w:cs="Arial"/>
          <w:sz w:val="18"/>
          <w:lang w:eastAsia="cs-CZ"/>
        </w:rPr>
        <w:t xml:space="preserve">. </w:t>
      </w:r>
      <w:del w:id="20" w:author="Zuzana Hušeková" w:date="2020-12-17T10:07:00Z">
        <w:r w:rsidR="00FF4932" w:rsidDel="00275D9A">
          <w:rPr>
            <w:rFonts w:cs="Arial"/>
            <w:sz w:val="18"/>
            <w:lang w:eastAsia="cs-CZ"/>
          </w:rPr>
          <w:delText>0</w:delText>
        </w:r>
        <w:r w:rsidR="004779A4" w:rsidDel="00275D9A">
          <w:rPr>
            <w:rFonts w:cs="Arial"/>
            <w:sz w:val="18"/>
            <w:lang w:eastAsia="cs-CZ"/>
          </w:rPr>
          <w:delText>9</w:delText>
        </w:r>
      </w:del>
      <w:ins w:id="21" w:author="Zuzana Hušeková" w:date="2020-12-17T10:07:00Z">
        <w:r w:rsidR="00275D9A">
          <w:rPr>
            <w:rFonts w:cs="Arial"/>
            <w:sz w:val="18"/>
            <w:lang w:eastAsia="cs-CZ"/>
          </w:rPr>
          <w:t>12</w:t>
        </w:r>
      </w:ins>
      <w:r w:rsidRPr="00E25071">
        <w:rPr>
          <w:rFonts w:cs="Arial"/>
          <w:sz w:val="18"/>
          <w:lang w:eastAsia="cs-CZ"/>
        </w:rPr>
        <w:t>. 20</w:t>
      </w:r>
      <w:r w:rsidR="00FF4932">
        <w:rPr>
          <w:rFonts w:cs="Arial"/>
          <w:sz w:val="18"/>
          <w:lang w:eastAsia="cs-CZ"/>
        </w:rPr>
        <w:t>20</w:t>
      </w:r>
      <w:r w:rsidRPr="00E25071">
        <w:rPr>
          <w:rFonts w:cs="Arial"/>
          <w:sz w:val="18"/>
          <w:lang w:eastAsia="cs-CZ"/>
        </w:rPr>
        <w:t>, účinnosť od:</w:t>
      </w:r>
      <w:r w:rsidR="00D90229">
        <w:rPr>
          <w:rFonts w:cs="Arial"/>
          <w:sz w:val="18"/>
          <w:lang w:eastAsia="cs-CZ"/>
        </w:rPr>
        <w:t xml:space="preserve"> </w:t>
      </w:r>
      <w:del w:id="22" w:author="Zuzana Hušeková" w:date="2020-12-17T10:07:00Z">
        <w:r w:rsidR="004779A4" w:rsidDel="00275D9A">
          <w:rPr>
            <w:rFonts w:cs="Arial"/>
            <w:sz w:val="18"/>
            <w:lang w:eastAsia="cs-CZ"/>
          </w:rPr>
          <w:delText>29</w:delText>
        </w:r>
      </w:del>
      <w:ins w:id="23" w:author="Zuzana Hušeková" w:date="2020-12-17T10:07:00Z">
        <w:r w:rsidR="00275D9A">
          <w:rPr>
            <w:rFonts w:cs="Arial"/>
            <w:sz w:val="18"/>
            <w:lang w:eastAsia="cs-CZ"/>
          </w:rPr>
          <w:t>18</w:t>
        </w:r>
      </w:ins>
      <w:r w:rsidRPr="00E25071">
        <w:rPr>
          <w:rFonts w:cs="Arial"/>
          <w:sz w:val="18"/>
          <w:lang w:eastAsia="cs-CZ"/>
        </w:rPr>
        <w:t xml:space="preserve">. </w:t>
      </w:r>
      <w:del w:id="24" w:author="Zuzana Hušeková" w:date="2020-12-17T10:07:00Z">
        <w:r w:rsidR="00FF4932" w:rsidDel="00275D9A">
          <w:rPr>
            <w:rFonts w:cs="Arial"/>
            <w:sz w:val="18"/>
            <w:lang w:eastAsia="cs-CZ"/>
          </w:rPr>
          <w:delText>0</w:delText>
        </w:r>
        <w:r w:rsidR="004779A4" w:rsidDel="00275D9A">
          <w:rPr>
            <w:rFonts w:cs="Arial"/>
            <w:sz w:val="18"/>
            <w:lang w:eastAsia="cs-CZ"/>
          </w:rPr>
          <w:delText>9</w:delText>
        </w:r>
      </w:del>
      <w:ins w:id="25" w:author="Zuzana Hušeková" w:date="2020-12-17T10:07:00Z">
        <w:r w:rsidR="00275D9A">
          <w:rPr>
            <w:rFonts w:cs="Arial"/>
            <w:sz w:val="18"/>
            <w:lang w:eastAsia="cs-CZ"/>
          </w:rPr>
          <w:t>12</w:t>
        </w:r>
      </w:ins>
      <w:r w:rsidRPr="00E25071">
        <w:rPr>
          <w:rFonts w:cs="Arial"/>
          <w:sz w:val="18"/>
          <w:lang w:eastAsia="cs-CZ"/>
        </w:rPr>
        <w:t>. 20</w:t>
      </w:r>
      <w:r w:rsidR="00FF4932">
        <w:rPr>
          <w:rFonts w:cs="Arial"/>
          <w:sz w:val="18"/>
          <w:lang w:eastAsia="cs-CZ"/>
        </w:rPr>
        <w:t>20</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26" w:name="_Toc410907843"/>
    <w:p w14:paraId="1B38FF66" w14:textId="77777777" w:rsidR="006F425A" w:rsidRPr="00EB4F10" w:rsidRDefault="000C0542">
      <w:pPr>
        <w:pStyle w:val="Obsah1"/>
        <w:tabs>
          <w:tab w:val="left" w:pos="482"/>
          <w:tab w:val="right" w:leader="dot" w:pos="9060"/>
        </w:tabs>
        <w:rPr>
          <w:rFonts w:asciiTheme="minorHAnsi" w:eastAsiaTheme="minorEastAsia" w:hAnsiTheme="minorHAnsi" w:cstheme="minorBidi"/>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r w:rsidR="006729D4">
        <w:rPr>
          <w:noProof/>
        </w:rPr>
        <w:fldChar w:fldCharType="begin"/>
      </w:r>
      <w:r w:rsidR="006729D4">
        <w:rPr>
          <w:noProof/>
        </w:rPr>
        <w:instrText xml:space="preserve"> HYPERLINK \l "_Toc4576173" </w:instrText>
      </w:r>
      <w:ins w:id="27" w:author="Zuzana Hušeková" w:date="2020-12-18T13:46:00Z">
        <w:r w:rsidR="00EA599E">
          <w:rPr>
            <w:noProof/>
          </w:rPr>
        </w:r>
      </w:ins>
      <w:r w:rsidR="006729D4">
        <w:rPr>
          <w:noProof/>
        </w:rPr>
        <w:fldChar w:fldCharType="separate"/>
      </w:r>
      <w:r w:rsidR="006F425A" w:rsidRPr="00EB4F10">
        <w:rPr>
          <w:rStyle w:val="Hypertextovprepojenie"/>
          <w:noProof/>
          <w:szCs w:val="19"/>
        </w:rPr>
        <w:t>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Úvod</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_Toc4576173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4</w:t>
      </w:r>
      <w:r w:rsidR="006F425A" w:rsidRPr="00EB4F10">
        <w:rPr>
          <w:noProof/>
          <w:webHidden/>
          <w:sz w:val="19"/>
          <w:szCs w:val="19"/>
        </w:rPr>
        <w:fldChar w:fldCharType="end"/>
      </w:r>
      <w:r w:rsidR="006729D4">
        <w:rPr>
          <w:noProof/>
          <w:sz w:val="19"/>
          <w:szCs w:val="19"/>
        </w:rPr>
        <w:fldChar w:fldCharType="end"/>
      </w:r>
    </w:p>
    <w:p w14:paraId="74AAAA18"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"_Toc4576174" </w:instrText>
      </w:r>
      <w:ins w:id="28" w:author="Zuzana Hušeková" w:date="2020-12-18T13:46:00Z">
        <w:r w:rsidR="00EA599E">
          <w:rPr>
            <w:noProof/>
          </w:rPr>
        </w:r>
      </w:ins>
      <w:r>
        <w:rPr>
          <w:noProof/>
        </w:rPr>
        <w:fldChar w:fldCharType="separate"/>
      </w:r>
      <w:r w:rsidR="006F425A" w:rsidRPr="00EB4F10">
        <w:rPr>
          <w:rStyle w:val="Hypertextovprepojenie"/>
          <w:noProof/>
          <w:szCs w:val="19"/>
        </w:rPr>
        <w:t>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Účinnosť príručky pre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_Toc4576174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4</w:t>
      </w:r>
      <w:r w:rsidR="006F425A" w:rsidRPr="00EB4F10">
        <w:rPr>
          <w:noProof/>
          <w:webHidden/>
          <w:sz w:val="19"/>
          <w:szCs w:val="19"/>
        </w:rPr>
        <w:fldChar w:fldCharType="end"/>
      </w:r>
      <w:r>
        <w:rPr>
          <w:noProof/>
          <w:sz w:val="19"/>
          <w:szCs w:val="19"/>
        </w:rPr>
        <w:fldChar w:fldCharType="end"/>
      </w:r>
    </w:p>
    <w:p w14:paraId="524C43D8"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"_Toc4576175" </w:instrText>
      </w:r>
      <w:ins w:id="29" w:author="Zuzana Hušeková" w:date="2020-12-18T13:46:00Z">
        <w:r w:rsidR="00EA599E">
          <w:rPr>
            <w:noProof/>
          </w:rPr>
        </w:r>
      </w:ins>
      <w:r>
        <w:rPr>
          <w:noProof/>
        </w:rPr>
        <w:fldChar w:fldCharType="separate"/>
      </w:r>
      <w:r w:rsidR="006F425A" w:rsidRPr="00EB4F10">
        <w:rPr>
          <w:rStyle w:val="Hypertextovprepojenie"/>
          <w:noProof/>
          <w:szCs w:val="19"/>
        </w:rPr>
        <w:t>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C</w:t>
      </w:r>
      <w:bookmarkStart w:id="30" w:name="_GoBack"/>
      <w:bookmarkEnd w:id="30"/>
      <w:r w:rsidR="006F425A" w:rsidRPr="006F425A">
        <w:rPr>
          <w:rStyle w:val="Hypertextovprepojenie"/>
          <w:noProof/>
          <w:szCs w:val="19"/>
        </w:rPr>
        <w:t xml:space="preserve">ieľ príručky pre </w:t>
      </w:r>
      <w:r w:rsidR="006F425A" w:rsidRPr="00EB4F10">
        <w:rPr>
          <w:rStyle w:val="Hypertextovprepojenie"/>
          <w:noProof/>
          <w:szCs w:val="19"/>
        </w:rPr>
        <w:t>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_Toc4576175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4</w:t>
      </w:r>
      <w:r w:rsidR="006F425A" w:rsidRPr="00EB4F10">
        <w:rPr>
          <w:noProof/>
          <w:webHidden/>
          <w:sz w:val="19"/>
          <w:szCs w:val="19"/>
        </w:rPr>
        <w:fldChar w:fldCharType="end"/>
      </w:r>
      <w:r>
        <w:rPr>
          <w:noProof/>
          <w:sz w:val="19"/>
          <w:szCs w:val="19"/>
        </w:rPr>
        <w:fldChar w:fldCharType="end"/>
      </w:r>
    </w:p>
    <w:p w14:paraId="52D38950"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"_Toc4576176" </w:instrText>
      </w:r>
      <w:ins w:id="31" w:author="Zuzana Hušeková" w:date="2020-12-18T13:46:00Z">
        <w:r w:rsidR="00EA599E">
          <w:rPr>
            <w:noProof/>
          </w:rPr>
        </w:r>
      </w:ins>
      <w:r>
        <w:rPr>
          <w:noProof/>
        </w:rPr>
        <w:fldChar w:fldCharType="separate"/>
      </w:r>
      <w:r w:rsidR="006F425A" w:rsidRPr="00EB4F10">
        <w:rPr>
          <w:rStyle w:val="Hypertextovprepojenie"/>
          <w:noProof/>
          <w:szCs w:val="19"/>
        </w:rPr>
        <w:t>1.3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Definícia pojmov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_Toc4576176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5</w:t>
      </w:r>
      <w:r w:rsidR="006F425A" w:rsidRPr="00EB4F10">
        <w:rPr>
          <w:noProof/>
          <w:webHidden/>
          <w:sz w:val="19"/>
          <w:szCs w:val="19"/>
        </w:rPr>
        <w:fldChar w:fldCharType="end"/>
      </w:r>
      <w:r>
        <w:rPr>
          <w:noProof/>
          <w:sz w:val="19"/>
          <w:szCs w:val="19"/>
        </w:rPr>
        <w:fldChar w:fldCharType="end"/>
      </w:r>
    </w:p>
    <w:p w14:paraId="1847A5B8"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"_Toc4576177" </w:instrText>
      </w:r>
      <w:ins w:id="32" w:author="Zuzana Hušeková" w:date="2020-12-18T13:46:00Z">
        <w:r w:rsidR="00EA599E">
          <w:rPr>
            <w:noProof/>
          </w:rPr>
        </w:r>
      </w:ins>
      <w:r>
        <w:rPr>
          <w:noProof/>
        </w:rPr>
        <w:fldChar w:fldCharType="separate"/>
      </w:r>
      <w:r w:rsidR="006F425A" w:rsidRPr="00EB4F10">
        <w:rPr>
          <w:rStyle w:val="Hypertextovprepojenie"/>
          <w:noProof/>
          <w:szCs w:val="19"/>
        </w:rPr>
        <w:t>1.4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Použité skratky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_Toc4576177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15</w:t>
      </w:r>
      <w:r w:rsidR="006F425A" w:rsidRPr="00EB4F10">
        <w:rPr>
          <w:noProof/>
          <w:webHidden/>
          <w:sz w:val="19"/>
          <w:szCs w:val="19"/>
        </w:rPr>
        <w:fldChar w:fldCharType="end"/>
      </w:r>
      <w:r>
        <w:rPr>
          <w:noProof/>
          <w:sz w:val="19"/>
          <w:szCs w:val="19"/>
        </w:rPr>
        <w:fldChar w:fldCharType="end"/>
      </w:r>
    </w:p>
    <w:p w14:paraId="0FAD4DA7"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"_Toc4576178" </w:instrText>
      </w:r>
      <w:ins w:id="33" w:author="Zuzana Hušeková" w:date="2020-12-18T13:46:00Z">
        <w:r w:rsidR="00EA599E">
          <w:rPr>
            <w:noProof/>
          </w:rPr>
        </w:r>
      </w:ins>
      <w:r>
        <w:rPr>
          <w:noProof/>
        </w:rPr>
        <w:fldChar w:fldCharType="separate"/>
      </w:r>
      <w:r w:rsidR="006F425A" w:rsidRPr="00EB4F10">
        <w:rPr>
          <w:rStyle w:val="Hypertextovprepojenie"/>
          <w:noProof/>
          <w:szCs w:val="19"/>
        </w:rPr>
        <w:t>1.5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Legislatíva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_Toc4576178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17</w:t>
      </w:r>
      <w:r w:rsidR="006F425A" w:rsidRPr="00EB4F10">
        <w:rPr>
          <w:noProof/>
          <w:webHidden/>
          <w:sz w:val="19"/>
          <w:szCs w:val="19"/>
        </w:rPr>
        <w:fldChar w:fldCharType="end"/>
      </w:r>
      <w:r>
        <w:rPr>
          <w:noProof/>
          <w:sz w:val="19"/>
          <w:szCs w:val="19"/>
        </w:rPr>
        <w:fldChar w:fldCharType="end"/>
      </w:r>
    </w:p>
    <w:p w14:paraId="0688AFED" w14:textId="77777777" w:rsidR="006F425A" w:rsidRPr="00EB4F10" w:rsidRDefault="006729D4">
      <w:pPr>
        <w:pStyle w:val="Obsah1"/>
        <w:tabs>
          <w:tab w:val="left" w:pos="482"/>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"_Toc4576179" </w:instrText>
      </w:r>
      <w:ins w:id="34" w:author="Zuzana Hušeková" w:date="2020-12-18T13:46:00Z">
        <w:r w:rsidR="00EA599E">
          <w:rPr>
            <w:noProof/>
          </w:rPr>
        </w:r>
      </w:ins>
      <w:r>
        <w:rPr>
          <w:noProof/>
        </w:rPr>
        <w:fldChar w:fldCharType="separate"/>
      </w:r>
      <w:r w:rsidR="006F425A" w:rsidRPr="00EB4F10">
        <w:rPr>
          <w:rStyle w:val="Hypertextovprepojenie"/>
          <w:noProof/>
          <w:szCs w:val="19"/>
        </w:rPr>
        <w:t>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Realizácia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_Toc4576179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19</w:t>
      </w:r>
      <w:r w:rsidR="006F425A" w:rsidRPr="00EB4F10">
        <w:rPr>
          <w:noProof/>
          <w:webHidden/>
          <w:sz w:val="19"/>
          <w:szCs w:val="19"/>
        </w:rPr>
        <w:fldChar w:fldCharType="end"/>
      </w:r>
      <w:r>
        <w:rPr>
          <w:noProof/>
          <w:sz w:val="19"/>
          <w:szCs w:val="19"/>
        </w:rPr>
        <w:fldChar w:fldCharType="end"/>
      </w:r>
    </w:p>
    <w:p w14:paraId="44D1C9AD"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"_Toc4576180" </w:instrText>
      </w:r>
      <w:ins w:id="35" w:author="Zuzana Hušeková" w:date="2020-12-18T13:46:00Z">
        <w:r w:rsidR="00EA599E">
          <w:rPr>
            <w:noProof/>
          </w:rPr>
        </w:r>
      </w:ins>
      <w:r>
        <w:rPr>
          <w:noProof/>
        </w:rPr>
        <w:fldChar w:fldCharType="separate"/>
      </w:r>
      <w:r w:rsidR="006F425A" w:rsidRPr="00EB4F10">
        <w:rPr>
          <w:rStyle w:val="Hypertextovprepojenie"/>
          <w:noProof/>
          <w:szCs w:val="19"/>
        </w:rPr>
        <w:t>2.1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 k realizácii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_Toc4576180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19</w:t>
      </w:r>
      <w:r w:rsidR="006F425A" w:rsidRPr="00EB4F10">
        <w:rPr>
          <w:noProof/>
          <w:webHidden/>
          <w:sz w:val="19"/>
          <w:szCs w:val="19"/>
        </w:rPr>
        <w:fldChar w:fldCharType="end"/>
      </w:r>
      <w:r>
        <w:rPr>
          <w:noProof/>
          <w:sz w:val="19"/>
          <w:szCs w:val="19"/>
        </w:rPr>
        <w:fldChar w:fldCharType="end"/>
      </w:r>
    </w:p>
    <w:p w14:paraId="3F32BCA0"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"_Toc4576181" </w:instrText>
      </w:r>
      <w:ins w:id="36" w:author="Zuzana Hušeková" w:date="2020-12-18T13:46:00Z">
        <w:r w:rsidR="00EA599E">
          <w:rPr>
            <w:noProof/>
          </w:rPr>
        </w:r>
      </w:ins>
      <w:r>
        <w:rPr>
          <w:noProof/>
        </w:rPr>
        <w:fldChar w:fldCharType="separate"/>
      </w:r>
      <w:r w:rsidR="006F425A" w:rsidRPr="00EB4F10">
        <w:rPr>
          <w:rStyle w:val="Hypertextovprepojenie"/>
          <w:noProof/>
          <w:szCs w:val="19"/>
        </w:rPr>
        <w:t>2.1.1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_Toc4576181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19</w:t>
      </w:r>
      <w:r w:rsidR="006F425A" w:rsidRPr="00EB4F10">
        <w:rPr>
          <w:noProof/>
          <w:webHidden/>
          <w:sz w:val="19"/>
          <w:szCs w:val="19"/>
        </w:rPr>
        <w:fldChar w:fldCharType="end"/>
      </w:r>
      <w:r>
        <w:rPr>
          <w:noProof/>
          <w:sz w:val="19"/>
          <w:szCs w:val="19"/>
        </w:rPr>
        <w:fldChar w:fldCharType="end"/>
      </w:r>
    </w:p>
    <w:p w14:paraId="187B2A9B"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"_Toc4576182" </w:instrText>
      </w:r>
      <w:ins w:id="37" w:author="Zuzana Hušeková" w:date="2020-12-18T13:46:00Z">
        <w:r w:rsidR="00EA599E">
          <w:rPr>
            <w:noProof/>
          </w:rPr>
        </w:r>
      </w:ins>
      <w:r>
        <w:rPr>
          <w:noProof/>
        </w:rPr>
        <w:fldChar w:fldCharType="separate"/>
      </w:r>
      <w:r w:rsidR="006F425A" w:rsidRPr="00EB4F10">
        <w:rPr>
          <w:rStyle w:val="Hypertextovprepojenie"/>
          <w:noProof/>
          <w:szCs w:val="19"/>
        </w:rPr>
        <w:t>2.1.2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Na čo nezabudnúť po podpise zmluvy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_Toc4576182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20</w:t>
      </w:r>
      <w:r w:rsidR="006F425A" w:rsidRPr="00EB4F10">
        <w:rPr>
          <w:noProof/>
          <w:webHidden/>
          <w:sz w:val="19"/>
          <w:szCs w:val="19"/>
        </w:rPr>
        <w:fldChar w:fldCharType="end"/>
      </w:r>
      <w:r>
        <w:rPr>
          <w:noProof/>
          <w:sz w:val="19"/>
          <w:szCs w:val="19"/>
        </w:rPr>
        <w:fldChar w:fldCharType="end"/>
      </w:r>
    </w:p>
    <w:p w14:paraId="481E460A"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"_Toc4576183" </w:instrText>
      </w:r>
      <w:ins w:id="38" w:author="Zuzana Hušeková" w:date="2020-12-18T13:46:00Z">
        <w:r w:rsidR="00EA599E">
          <w:rPr>
            <w:noProof/>
          </w:rPr>
        </w:r>
      </w:ins>
      <w:r>
        <w:rPr>
          <w:noProof/>
        </w:rPr>
        <w:fldChar w:fldCharType="separate"/>
      </w:r>
      <w:r w:rsidR="006F425A" w:rsidRPr="00EB4F10">
        <w:rPr>
          <w:rStyle w:val="Hypertextovprepojenie"/>
          <w:noProof/>
          <w:szCs w:val="19"/>
        </w:rPr>
        <w:t>2.2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Monitorovanie projektu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_Toc4576183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22</w:t>
      </w:r>
      <w:r w:rsidR="006F425A" w:rsidRPr="00EB4F10">
        <w:rPr>
          <w:noProof/>
          <w:webHidden/>
          <w:sz w:val="19"/>
          <w:szCs w:val="19"/>
        </w:rPr>
        <w:fldChar w:fldCharType="end"/>
      </w:r>
      <w:r>
        <w:rPr>
          <w:noProof/>
          <w:sz w:val="19"/>
          <w:szCs w:val="19"/>
        </w:rPr>
        <w:fldChar w:fldCharType="end"/>
      </w:r>
    </w:p>
    <w:p w14:paraId="4C71BD48"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"_Toc4576184" </w:instrText>
      </w:r>
      <w:ins w:id="39" w:author="Zuzana Hušeková" w:date="2020-12-18T13:46:00Z">
        <w:r w:rsidR="00EA599E">
          <w:rPr>
            <w:noProof/>
          </w:rPr>
        </w:r>
      </w:ins>
      <w:r>
        <w:rPr>
          <w:noProof/>
        </w:rPr>
        <w:fldChar w:fldCharType="separate"/>
      </w:r>
      <w:r w:rsidR="006F425A" w:rsidRPr="00EB4F10">
        <w:rPr>
          <w:rStyle w:val="Hypertextovprepojenie"/>
          <w:noProof/>
          <w:szCs w:val="19"/>
        </w:rPr>
        <w:t>2.3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Zmena zmluvy o NFP</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_Toc4576184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27</w:t>
      </w:r>
      <w:r w:rsidR="006F425A" w:rsidRPr="00EB4F10">
        <w:rPr>
          <w:noProof/>
          <w:webHidden/>
          <w:sz w:val="19"/>
          <w:szCs w:val="19"/>
        </w:rPr>
        <w:fldChar w:fldCharType="end"/>
      </w:r>
      <w:r>
        <w:rPr>
          <w:noProof/>
          <w:sz w:val="19"/>
          <w:szCs w:val="19"/>
        </w:rPr>
        <w:fldChar w:fldCharType="end"/>
      </w:r>
    </w:p>
    <w:p w14:paraId="42775038"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"_Toc4576185" </w:instrText>
      </w:r>
      <w:ins w:id="40" w:author="Zuzana Hušeková" w:date="2020-12-18T13:46:00Z">
        <w:r w:rsidR="00EA599E">
          <w:rPr>
            <w:noProof/>
          </w:rPr>
        </w:r>
      </w:ins>
      <w:r>
        <w:rPr>
          <w:noProof/>
        </w:rPr>
        <w:fldChar w:fldCharType="separate"/>
      </w:r>
      <w:r w:rsidR="006F425A" w:rsidRPr="00EB4F10">
        <w:rPr>
          <w:rStyle w:val="Hypertextovprepojenie"/>
          <w:noProof/>
          <w:szCs w:val="19"/>
        </w:rPr>
        <w:t>2.3.1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Charakter zmien a spôsob posudzovania zmien</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_Toc4576185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27</w:t>
      </w:r>
      <w:r w:rsidR="006F425A" w:rsidRPr="00EB4F10">
        <w:rPr>
          <w:noProof/>
          <w:webHidden/>
          <w:sz w:val="19"/>
          <w:szCs w:val="19"/>
        </w:rPr>
        <w:fldChar w:fldCharType="end"/>
      </w:r>
      <w:r>
        <w:rPr>
          <w:noProof/>
          <w:sz w:val="19"/>
          <w:szCs w:val="19"/>
        </w:rPr>
        <w:fldChar w:fldCharType="end"/>
      </w:r>
    </w:p>
    <w:p w14:paraId="764D3EBF"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"_Toc4576186" </w:instrText>
      </w:r>
      <w:ins w:id="41" w:author="Zuzana Hušeková" w:date="2020-12-18T13:46:00Z">
        <w:r w:rsidR="00EA599E">
          <w:rPr>
            <w:noProof/>
          </w:rPr>
        </w:r>
      </w:ins>
      <w:r>
        <w:rPr>
          <w:noProof/>
        </w:rPr>
        <w:fldChar w:fldCharType="separate"/>
      </w:r>
      <w:r w:rsidR="006F425A" w:rsidRPr="00EB4F10">
        <w:rPr>
          <w:rStyle w:val="Hypertextovprepojenie"/>
          <w:noProof/>
          <w:szCs w:val="19"/>
        </w:rPr>
        <w:t>2.3.2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Administrácia zmenového konania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_Toc4576186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30</w:t>
      </w:r>
      <w:r w:rsidR="006F425A" w:rsidRPr="00EB4F10">
        <w:rPr>
          <w:noProof/>
          <w:webHidden/>
          <w:sz w:val="19"/>
          <w:szCs w:val="19"/>
        </w:rPr>
        <w:fldChar w:fldCharType="end"/>
      </w:r>
      <w:r>
        <w:rPr>
          <w:noProof/>
          <w:sz w:val="19"/>
          <w:szCs w:val="19"/>
        </w:rPr>
        <w:fldChar w:fldCharType="end"/>
      </w:r>
    </w:p>
    <w:p w14:paraId="0C6D0D64"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"_Toc4576187" </w:instrText>
      </w:r>
      <w:ins w:id="42" w:author="Zuzana Hušeková" w:date="2020-12-18T13:46:00Z">
        <w:r w:rsidR="00EA599E">
          <w:rPr>
            <w:noProof/>
          </w:rPr>
        </w:r>
      </w:ins>
      <w:r>
        <w:rPr>
          <w:noProof/>
        </w:rPr>
        <w:fldChar w:fldCharType="separate"/>
      </w:r>
      <w:r w:rsidR="006F425A" w:rsidRPr="00EB4F10">
        <w:rPr>
          <w:rStyle w:val="Hypertextovprepojenie"/>
          <w:noProof/>
          <w:szCs w:val="19"/>
        </w:rPr>
        <w:t>2.3.3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Ukončenie zmluvného vzťahu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_Toc4576187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32</w:t>
      </w:r>
      <w:r w:rsidR="006F425A" w:rsidRPr="00EB4F10">
        <w:rPr>
          <w:noProof/>
          <w:webHidden/>
          <w:sz w:val="19"/>
          <w:szCs w:val="19"/>
        </w:rPr>
        <w:fldChar w:fldCharType="end"/>
      </w:r>
      <w:r>
        <w:rPr>
          <w:noProof/>
          <w:sz w:val="19"/>
          <w:szCs w:val="19"/>
        </w:rPr>
        <w:fldChar w:fldCharType="end"/>
      </w:r>
    </w:p>
    <w:p w14:paraId="4EA76D4D"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"_Toc4576188" </w:instrText>
      </w:r>
      <w:ins w:id="43" w:author="Zuzana Hušeková" w:date="2020-12-18T13:46:00Z">
        <w:r w:rsidR="00EA599E">
          <w:rPr>
            <w:noProof/>
          </w:rPr>
        </w:r>
      </w:ins>
      <w:r>
        <w:rPr>
          <w:noProof/>
        </w:rPr>
        <w:fldChar w:fldCharType="separate"/>
      </w:r>
      <w:r w:rsidR="006F425A" w:rsidRPr="00EB4F10">
        <w:rPr>
          <w:rStyle w:val="Hypertextovprepojenie"/>
          <w:noProof/>
          <w:szCs w:val="19"/>
        </w:rPr>
        <w:t>2.4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Finančné riadenie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_Toc4576188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33</w:t>
      </w:r>
      <w:r w:rsidR="006F425A" w:rsidRPr="00EB4F10">
        <w:rPr>
          <w:noProof/>
          <w:webHidden/>
          <w:sz w:val="19"/>
          <w:szCs w:val="19"/>
        </w:rPr>
        <w:fldChar w:fldCharType="end"/>
      </w:r>
      <w:r>
        <w:rPr>
          <w:noProof/>
          <w:sz w:val="19"/>
          <w:szCs w:val="19"/>
        </w:rPr>
        <w:fldChar w:fldCharType="end"/>
      </w:r>
    </w:p>
    <w:p w14:paraId="0818F0C1"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"_Toc4576189" </w:instrText>
      </w:r>
      <w:ins w:id="44" w:author="Zuzana Hušeková" w:date="2020-12-18T13:46:00Z">
        <w:r w:rsidR="00EA599E">
          <w:rPr>
            <w:noProof/>
          </w:rPr>
        </w:r>
      </w:ins>
      <w:r>
        <w:rPr>
          <w:noProof/>
        </w:rPr>
        <w:fldChar w:fldCharType="separate"/>
      </w:r>
      <w:r w:rsidR="006F425A" w:rsidRPr="00EB4F10">
        <w:rPr>
          <w:rStyle w:val="Hypertextovprepojenie"/>
          <w:noProof/>
          <w:szCs w:val="19"/>
        </w:rPr>
        <w:t>2.4.1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Vedenie účtovníctva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_Toc4576189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33</w:t>
      </w:r>
      <w:r w:rsidR="006F425A" w:rsidRPr="00EB4F10">
        <w:rPr>
          <w:noProof/>
          <w:webHidden/>
          <w:sz w:val="19"/>
          <w:szCs w:val="19"/>
        </w:rPr>
        <w:fldChar w:fldCharType="end"/>
      </w:r>
      <w:r>
        <w:rPr>
          <w:noProof/>
          <w:sz w:val="19"/>
          <w:szCs w:val="19"/>
        </w:rPr>
        <w:fldChar w:fldCharType="end"/>
      </w:r>
    </w:p>
    <w:p w14:paraId="3FD8BE0E"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"_Toc4576190" </w:instrText>
      </w:r>
      <w:ins w:id="45" w:author="Zuzana Hušeková" w:date="2020-12-18T13:46:00Z">
        <w:r w:rsidR="00EA599E">
          <w:rPr>
            <w:noProof/>
          </w:rPr>
        </w:r>
      </w:ins>
      <w:r>
        <w:rPr>
          <w:noProof/>
        </w:rPr>
        <w:fldChar w:fldCharType="separate"/>
      </w:r>
      <w:r w:rsidR="006F425A" w:rsidRPr="00EB4F10">
        <w:rPr>
          <w:rStyle w:val="Hypertextovprepojenie"/>
          <w:noProof/>
          <w:szCs w:val="19"/>
        </w:rPr>
        <w:t>2.4.2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Účty a platby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_Toc4576190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34</w:t>
      </w:r>
      <w:r w:rsidR="006F425A" w:rsidRPr="00EB4F10">
        <w:rPr>
          <w:noProof/>
          <w:webHidden/>
          <w:sz w:val="19"/>
          <w:szCs w:val="19"/>
        </w:rPr>
        <w:fldChar w:fldCharType="end"/>
      </w:r>
      <w:r>
        <w:rPr>
          <w:noProof/>
          <w:sz w:val="19"/>
          <w:szCs w:val="19"/>
        </w:rPr>
        <w:fldChar w:fldCharType="end"/>
      </w:r>
    </w:p>
    <w:p w14:paraId="790003C9"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"_Toc4576191" </w:instrText>
      </w:r>
      <w:ins w:id="46" w:author="Zuzana Hušeková" w:date="2020-12-18T13:46:00Z">
        <w:r w:rsidR="00EA599E">
          <w:rPr>
            <w:noProof/>
          </w:rPr>
        </w:r>
      </w:ins>
      <w:r>
        <w:rPr>
          <w:noProof/>
        </w:rPr>
        <w:fldChar w:fldCharType="separate"/>
      </w:r>
      <w:r w:rsidR="006F425A" w:rsidRPr="00EB4F10">
        <w:rPr>
          <w:rStyle w:val="Hypertextovprepojenie"/>
          <w:noProof/>
          <w:szCs w:val="19"/>
        </w:rPr>
        <w:t>2.4.3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Oprávnenosť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_Toc4576191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38</w:t>
      </w:r>
      <w:r w:rsidR="006F425A" w:rsidRPr="00EB4F10">
        <w:rPr>
          <w:noProof/>
          <w:webHidden/>
          <w:sz w:val="19"/>
          <w:szCs w:val="19"/>
        </w:rPr>
        <w:fldChar w:fldCharType="end"/>
      </w:r>
      <w:r>
        <w:rPr>
          <w:noProof/>
          <w:sz w:val="19"/>
          <w:szCs w:val="19"/>
        </w:rPr>
        <w:fldChar w:fldCharType="end"/>
      </w:r>
    </w:p>
    <w:p w14:paraId="109E3B05"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"_Toc4576192" </w:instrText>
      </w:r>
      <w:ins w:id="47" w:author="Zuzana Hušeková" w:date="2020-12-18T13:46:00Z">
        <w:r w:rsidR="00EA599E">
          <w:rPr>
            <w:noProof/>
          </w:rPr>
        </w:r>
      </w:ins>
      <w:r>
        <w:rPr>
          <w:noProof/>
        </w:rPr>
        <w:fldChar w:fldCharType="separate"/>
      </w:r>
      <w:r w:rsidR="006F425A" w:rsidRPr="00EB4F10">
        <w:rPr>
          <w:rStyle w:val="Hypertextovprepojenie"/>
          <w:noProof/>
          <w:szCs w:val="19"/>
        </w:rPr>
        <w:t>2.4.4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Postupy pri žiadosti o platbu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_Toc4576192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64</w:t>
      </w:r>
      <w:r w:rsidR="006F425A" w:rsidRPr="00EB4F10">
        <w:rPr>
          <w:noProof/>
          <w:webHidden/>
          <w:sz w:val="19"/>
          <w:szCs w:val="19"/>
        </w:rPr>
        <w:fldChar w:fldCharType="end"/>
      </w:r>
      <w:r>
        <w:rPr>
          <w:noProof/>
          <w:sz w:val="19"/>
          <w:szCs w:val="19"/>
        </w:rPr>
        <w:fldChar w:fldCharType="end"/>
      </w:r>
    </w:p>
    <w:p w14:paraId="214AF22E"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"_Toc4576193" </w:instrText>
      </w:r>
      <w:ins w:id="48" w:author="Zuzana Hušeková" w:date="2020-12-18T13:46:00Z">
        <w:r w:rsidR="00EA599E">
          <w:rPr>
            <w:noProof/>
          </w:rPr>
        </w:r>
      </w:ins>
      <w:r>
        <w:rPr>
          <w:noProof/>
        </w:rPr>
        <w:fldChar w:fldCharType="separate"/>
      </w:r>
      <w:r w:rsidR="006F425A" w:rsidRPr="00EB4F10">
        <w:rPr>
          <w:rStyle w:val="Hypertextovprepojenie"/>
          <w:noProof/>
          <w:szCs w:val="19"/>
        </w:rPr>
        <w:t>2.4.5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Špe</w:t>
      </w:r>
      <w:r w:rsidR="006F425A" w:rsidRPr="00EB4F10">
        <w:rPr>
          <w:rStyle w:val="Hypertextovprepojenie"/>
          <w:noProof/>
          <w:szCs w:val="19"/>
        </w:rPr>
        <w:t>cifiká jednotlivých systémov financovania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_Toc4576193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65</w:t>
      </w:r>
      <w:r w:rsidR="006F425A" w:rsidRPr="00EB4F10">
        <w:rPr>
          <w:noProof/>
          <w:webHidden/>
          <w:sz w:val="19"/>
          <w:szCs w:val="19"/>
        </w:rPr>
        <w:fldChar w:fldCharType="end"/>
      </w:r>
      <w:r>
        <w:rPr>
          <w:noProof/>
          <w:sz w:val="19"/>
          <w:szCs w:val="19"/>
        </w:rPr>
        <w:fldChar w:fldCharType="end"/>
      </w:r>
    </w:p>
    <w:p w14:paraId="53398D80"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"_Toc4576194" </w:instrText>
      </w:r>
      <w:ins w:id="49" w:author="Zuzana Hušeková" w:date="2020-12-18T13:46:00Z">
        <w:r w:rsidR="00EA599E">
          <w:rPr>
            <w:noProof/>
          </w:rPr>
        </w:r>
      </w:ins>
      <w:r>
        <w:rPr>
          <w:noProof/>
        </w:rPr>
        <w:fldChar w:fldCharType="separate"/>
      </w:r>
      <w:r w:rsidR="006F425A" w:rsidRPr="00EB4F10">
        <w:rPr>
          <w:rStyle w:val="Hypertextovprepojenie"/>
          <w:noProof/>
          <w:szCs w:val="19"/>
          <w:lang w:eastAsia="cs-CZ"/>
        </w:rPr>
        <w:t>2.4.6</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caps/>
          <w:noProof/>
          <w:szCs w:val="19"/>
          <w:lang w:eastAsia="cs-CZ"/>
        </w:rPr>
        <w:t>Ú</w:t>
      </w:r>
      <w:r w:rsidR="006F425A" w:rsidRPr="00EB4F10">
        <w:rPr>
          <w:rStyle w:val="Hypertextovprepojenie"/>
          <w:noProof/>
          <w:szCs w:val="19"/>
          <w:lang w:eastAsia="cs-CZ"/>
        </w:rPr>
        <w:t>čtovné doklady a ich 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_Toc4576194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74</w:t>
      </w:r>
      <w:r w:rsidR="006F425A" w:rsidRPr="00EB4F10">
        <w:rPr>
          <w:noProof/>
          <w:webHidden/>
          <w:sz w:val="19"/>
          <w:szCs w:val="19"/>
        </w:rPr>
        <w:fldChar w:fldCharType="end"/>
      </w:r>
      <w:r>
        <w:rPr>
          <w:noProof/>
          <w:sz w:val="19"/>
          <w:szCs w:val="19"/>
        </w:rPr>
        <w:fldChar w:fldCharType="end"/>
      </w:r>
    </w:p>
    <w:p w14:paraId="61F64994"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"_Toc4576195" </w:instrText>
      </w:r>
      <w:ins w:id="50" w:author="Zuzana Hušeková" w:date="2020-12-18T13:46:00Z">
        <w:r w:rsidR="00EA599E">
          <w:rPr>
            <w:noProof/>
          </w:rPr>
        </w:r>
      </w:ins>
      <w:r>
        <w:rPr>
          <w:noProof/>
        </w:rPr>
        <w:fldChar w:fldCharType="separate"/>
      </w:r>
      <w:r w:rsidR="006F425A" w:rsidRPr="00EB4F10">
        <w:rPr>
          <w:rStyle w:val="Hypertextovprepojenie"/>
          <w:noProof/>
          <w:szCs w:val="19"/>
        </w:rPr>
        <w:t>2.4.7</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Nezrovnalosti a vysporiadanie finančných vzťahov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_Toc4576195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88</w:t>
      </w:r>
      <w:r w:rsidR="006F425A" w:rsidRPr="00EB4F10">
        <w:rPr>
          <w:noProof/>
          <w:webHidden/>
          <w:sz w:val="19"/>
          <w:szCs w:val="19"/>
        </w:rPr>
        <w:fldChar w:fldCharType="end"/>
      </w:r>
      <w:r>
        <w:rPr>
          <w:noProof/>
          <w:sz w:val="19"/>
          <w:szCs w:val="19"/>
        </w:rPr>
        <w:fldChar w:fldCharType="end"/>
      </w:r>
    </w:p>
    <w:p w14:paraId="4071AA0D"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"_Toc4576196" </w:instrText>
      </w:r>
      <w:ins w:id="51" w:author="Zuzana Hušeková" w:date="2020-12-18T13:46:00Z">
        <w:r w:rsidR="00EA599E">
          <w:rPr>
            <w:noProof/>
          </w:rPr>
        </w:r>
      </w:ins>
      <w:r>
        <w:rPr>
          <w:noProof/>
        </w:rPr>
        <w:fldChar w:fldCharType="separate"/>
      </w:r>
      <w:r w:rsidR="006F425A" w:rsidRPr="00EB4F10">
        <w:rPr>
          <w:rStyle w:val="Hypertextovprepojenie"/>
          <w:noProof/>
          <w:szCs w:val="19"/>
        </w:rPr>
        <w:t>2.5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Verejné obstarávanie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_Toc4576196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93</w:t>
      </w:r>
      <w:r w:rsidR="006F425A" w:rsidRPr="00EB4F10">
        <w:rPr>
          <w:noProof/>
          <w:webHidden/>
          <w:sz w:val="19"/>
          <w:szCs w:val="19"/>
        </w:rPr>
        <w:fldChar w:fldCharType="end"/>
      </w:r>
      <w:r>
        <w:rPr>
          <w:noProof/>
          <w:sz w:val="19"/>
          <w:szCs w:val="19"/>
        </w:rPr>
        <w:fldChar w:fldCharType="end"/>
      </w:r>
    </w:p>
    <w:p w14:paraId="63959527"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lastRenderedPageBreak/>
        <w:fldChar w:fldCharType="begin"/>
      </w:r>
      <w:r>
        <w:rPr>
          <w:noProof/>
        </w:rPr>
        <w:instrText xml:space="preserve"> HYPERLINK \l "_Toc4576197" </w:instrText>
      </w:r>
      <w:ins w:id="52" w:author="Zuzana Hušeková" w:date="2020-12-18T13:46:00Z">
        <w:r w:rsidR="00EA599E">
          <w:rPr>
            <w:noProof/>
          </w:rPr>
        </w:r>
      </w:ins>
      <w:r>
        <w:rPr>
          <w:noProof/>
        </w:rPr>
        <w:fldChar w:fldCharType="separate"/>
      </w:r>
      <w:r w:rsidR="006F425A" w:rsidRPr="00EB4F10">
        <w:rPr>
          <w:rStyle w:val="Hypertextovprepojenie"/>
          <w:rFonts w:cs="Arial"/>
          <w:noProof/>
          <w:szCs w:val="19"/>
        </w:rPr>
        <w:t>2.5.1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rFonts w:cs="Arial"/>
          <w:noProof/>
          <w:szCs w:val="19"/>
        </w:rPr>
        <w:t>Plán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_Toc4576197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94</w:t>
      </w:r>
      <w:r w:rsidR="006F425A" w:rsidRPr="00EB4F10">
        <w:rPr>
          <w:noProof/>
          <w:webHidden/>
          <w:sz w:val="19"/>
          <w:szCs w:val="19"/>
        </w:rPr>
        <w:fldChar w:fldCharType="end"/>
      </w:r>
      <w:r>
        <w:rPr>
          <w:noProof/>
          <w:sz w:val="19"/>
          <w:szCs w:val="19"/>
        </w:rPr>
        <w:fldChar w:fldCharType="end"/>
      </w:r>
    </w:p>
    <w:p w14:paraId="7C87F09A"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"_Toc4576198" </w:instrText>
      </w:r>
      <w:ins w:id="53" w:author="Zuzana Hušeková" w:date="2020-12-18T13:46:00Z">
        <w:r w:rsidR="00EA599E">
          <w:rPr>
            <w:noProof/>
          </w:rPr>
        </w:r>
      </w:ins>
      <w:r>
        <w:rPr>
          <w:noProof/>
        </w:rPr>
        <w:fldChar w:fldCharType="separate"/>
      </w:r>
      <w:r w:rsidR="006F425A" w:rsidRPr="00EB4F10">
        <w:rPr>
          <w:rStyle w:val="Hypertextovprepojenie"/>
          <w:noProof/>
          <w:szCs w:val="19"/>
        </w:rPr>
        <w:t>2.5.2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Predpokladaná hodnota zákazky (PHZ)</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_Toc4576198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94</w:t>
      </w:r>
      <w:r w:rsidR="006F425A" w:rsidRPr="00EB4F10">
        <w:rPr>
          <w:noProof/>
          <w:webHidden/>
          <w:sz w:val="19"/>
          <w:szCs w:val="19"/>
        </w:rPr>
        <w:fldChar w:fldCharType="end"/>
      </w:r>
      <w:r>
        <w:rPr>
          <w:noProof/>
          <w:sz w:val="19"/>
          <w:szCs w:val="19"/>
        </w:rPr>
        <w:fldChar w:fldCharType="end"/>
      </w:r>
    </w:p>
    <w:p w14:paraId="06263252"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"_Toc4576199" </w:instrText>
      </w:r>
      <w:ins w:id="54" w:author="Zuzana Hušeková" w:date="2020-12-18T13:46:00Z">
        <w:r w:rsidR="00EA599E">
          <w:rPr>
            <w:noProof/>
          </w:rPr>
        </w:r>
      </w:ins>
      <w:r>
        <w:rPr>
          <w:noProof/>
        </w:rPr>
        <w:fldChar w:fldCharType="separate"/>
      </w:r>
      <w:r w:rsidR="006F425A" w:rsidRPr="00EB4F10">
        <w:rPr>
          <w:rStyle w:val="Hypertextovprepojenie"/>
          <w:noProof/>
          <w:szCs w:val="19"/>
        </w:rPr>
        <w:t>2.5.3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Povinnosť uzatvoriť zmluvu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_Toc4576199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97</w:t>
      </w:r>
      <w:r w:rsidR="006F425A" w:rsidRPr="00EB4F10">
        <w:rPr>
          <w:noProof/>
          <w:webHidden/>
          <w:sz w:val="19"/>
          <w:szCs w:val="19"/>
        </w:rPr>
        <w:fldChar w:fldCharType="end"/>
      </w:r>
      <w:r>
        <w:rPr>
          <w:noProof/>
          <w:sz w:val="19"/>
          <w:szCs w:val="19"/>
        </w:rPr>
        <w:fldChar w:fldCharType="end"/>
      </w:r>
    </w:p>
    <w:p w14:paraId="02651656"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"_Toc4576200" </w:instrText>
      </w:r>
      <w:ins w:id="55" w:author="Zuzana Hušeková" w:date="2020-12-18T13:46:00Z">
        <w:r w:rsidR="00EA599E">
          <w:rPr>
            <w:noProof/>
          </w:rPr>
        </w:r>
      </w:ins>
      <w:r>
        <w:rPr>
          <w:noProof/>
        </w:rPr>
        <w:fldChar w:fldCharType="separate"/>
      </w:r>
      <w:r w:rsidR="006F425A" w:rsidRPr="00EB4F10">
        <w:rPr>
          <w:rStyle w:val="Hypertextovprepojenie"/>
          <w:noProof/>
          <w:szCs w:val="19"/>
        </w:rPr>
        <w:t>2.5.4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limity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_Toc4576200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97</w:t>
      </w:r>
      <w:r w:rsidR="006F425A" w:rsidRPr="00EB4F10">
        <w:rPr>
          <w:noProof/>
          <w:webHidden/>
          <w:sz w:val="19"/>
          <w:szCs w:val="19"/>
        </w:rPr>
        <w:fldChar w:fldCharType="end"/>
      </w:r>
      <w:r>
        <w:rPr>
          <w:noProof/>
          <w:sz w:val="19"/>
          <w:szCs w:val="19"/>
        </w:rPr>
        <w:fldChar w:fldCharType="end"/>
      </w:r>
    </w:p>
    <w:p w14:paraId="7B168A99"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"_Toc4576201" </w:instrText>
      </w:r>
      <w:ins w:id="56" w:author="Zuzana Hušeková" w:date="2020-12-18T13:46:00Z">
        <w:r w:rsidR="00EA599E">
          <w:rPr>
            <w:noProof/>
          </w:rPr>
        </w:r>
      </w:ins>
      <w:r>
        <w:rPr>
          <w:noProof/>
        </w:rPr>
        <w:fldChar w:fldCharType="separate"/>
      </w:r>
      <w:r w:rsidR="006F425A" w:rsidRPr="00EB4F10">
        <w:rPr>
          <w:rStyle w:val="Hypertextovprepojenie"/>
          <w:noProof/>
          <w:szCs w:val="19"/>
        </w:rPr>
        <w:t>2.5.5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Všeobecné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_Toc4576201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97</w:t>
      </w:r>
      <w:r w:rsidR="006F425A" w:rsidRPr="00EB4F10">
        <w:rPr>
          <w:noProof/>
          <w:webHidden/>
          <w:sz w:val="19"/>
          <w:szCs w:val="19"/>
        </w:rPr>
        <w:fldChar w:fldCharType="end"/>
      </w:r>
      <w:r>
        <w:rPr>
          <w:noProof/>
          <w:sz w:val="19"/>
          <w:szCs w:val="19"/>
        </w:rPr>
        <w:fldChar w:fldCharType="end"/>
      </w:r>
    </w:p>
    <w:p w14:paraId="2AD019FB"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"_Toc4576202" </w:instrText>
      </w:r>
      <w:ins w:id="57" w:author="Zuzana Hušeková" w:date="2020-12-18T13:46:00Z">
        <w:r w:rsidR="00EA599E">
          <w:rPr>
            <w:noProof/>
          </w:rPr>
        </w:r>
      </w:ins>
      <w:r>
        <w:rPr>
          <w:noProof/>
        </w:rPr>
        <w:fldChar w:fldCharType="separate"/>
      </w:r>
      <w:r w:rsidR="006F425A" w:rsidRPr="00EB4F10">
        <w:rPr>
          <w:rStyle w:val="Hypertextovprepojenie"/>
          <w:noProof/>
          <w:szCs w:val="19"/>
        </w:rPr>
        <w:t>2.5.6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Typy kontroly VO</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_Toc4576202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104</w:t>
      </w:r>
      <w:r w:rsidR="006F425A" w:rsidRPr="00EB4F10">
        <w:rPr>
          <w:noProof/>
          <w:webHidden/>
          <w:sz w:val="19"/>
          <w:szCs w:val="19"/>
        </w:rPr>
        <w:fldChar w:fldCharType="end"/>
      </w:r>
      <w:r>
        <w:rPr>
          <w:noProof/>
          <w:sz w:val="19"/>
          <w:szCs w:val="19"/>
        </w:rPr>
        <w:fldChar w:fldCharType="end"/>
      </w:r>
    </w:p>
    <w:p w14:paraId="0C81691C"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"_Toc4576203" </w:instrText>
      </w:r>
      <w:ins w:id="58" w:author="Zuzana Hušeková" w:date="2020-12-18T13:46:00Z">
        <w:r w:rsidR="00EA599E">
          <w:rPr>
            <w:noProof/>
          </w:rPr>
        </w:r>
      </w:ins>
      <w:r>
        <w:rPr>
          <w:noProof/>
        </w:rPr>
        <w:fldChar w:fldCharType="separate"/>
      </w:r>
      <w:r w:rsidR="006F425A" w:rsidRPr="00EB4F10">
        <w:rPr>
          <w:rStyle w:val="Hypertextovprepojenie"/>
          <w:noProof/>
          <w:szCs w:val="19"/>
        </w:rPr>
        <w:t>2.5.7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opravy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_Toc4576203 \h </w:instrText>
      </w:r>
      <w:r w:rsidR="006F425A" w:rsidRPr="00EB4F10">
        <w:rPr>
          <w:noProof/>
          <w:webHidden/>
          <w:sz w:val="19"/>
          <w:szCs w:val="19"/>
        </w:rPr>
      </w:r>
      <w:r w:rsidR="006F425A" w:rsidRPr="00EB4F10">
        <w:rPr>
          <w:noProof/>
          <w:webHidden/>
          <w:sz w:val="19"/>
          <w:szCs w:val="19"/>
        </w:rPr>
        <w:fldChar w:fldCharType="separate"/>
      </w:r>
      <w:ins w:id="59" w:author="Zuzana Hušeková" w:date="2020-12-18T13:46:00Z">
        <w:r w:rsidR="00EA599E">
          <w:rPr>
            <w:noProof/>
            <w:webHidden/>
            <w:sz w:val="19"/>
            <w:szCs w:val="19"/>
          </w:rPr>
          <w:t>128</w:t>
        </w:r>
      </w:ins>
      <w:del w:id="60" w:author="Zuzana Hušeková" w:date="2020-12-18T13:46:00Z">
        <w:r w:rsidR="00251D9D" w:rsidDel="00EA599E">
          <w:rPr>
            <w:noProof/>
            <w:webHidden/>
            <w:sz w:val="19"/>
            <w:szCs w:val="19"/>
          </w:rPr>
          <w:delText>126</w:delText>
        </w:r>
      </w:del>
      <w:r w:rsidR="006F425A" w:rsidRPr="00EB4F10">
        <w:rPr>
          <w:noProof/>
          <w:webHidden/>
          <w:sz w:val="19"/>
          <w:szCs w:val="19"/>
        </w:rPr>
        <w:fldChar w:fldCharType="end"/>
      </w:r>
      <w:r>
        <w:rPr>
          <w:noProof/>
          <w:sz w:val="19"/>
          <w:szCs w:val="19"/>
        </w:rPr>
        <w:fldChar w:fldCharType="end"/>
      </w:r>
    </w:p>
    <w:p w14:paraId="5BAA101E"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"_Toc4576204" </w:instrText>
      </w:r>
      <w:ins w:id="61" w:author="Zuzana Hušeková" w:date="2020-12-18T13:46:00Z">
        <w:r w:rsidR="00EA599E">
          <w:rPr>
            <w:noProof/>
          </w:rPr>
        </w:r>
      </w:ins>
      <w:r>
        <w:rPr>
          <w:noProof/>
        </w:rPr>
        <w:fldChar w:fldCharType="separate"/>
      </w:r>
      <w:r w:rsidR="006F425A" w:rsidRPr="00EB4F10">
        <w:rPr>
          <w:rStyle w:val="Hypertextovprepojenie"/>
          <w:noProof/>
          <w:szCs w:val="19"/>
        </w:rPr>
        <w:t>2.5.8</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Postupy vo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_Toc4576204 \h </w:instrText>
      </w:r>
      <w:r w:rsidR="006F425A" w:rsidRPr="00EB4F10">
        <w:rPr>
          <w:noProof/>
          <w:webHidden/>
          <w:sz w:val="19"/>
          <w:szCs w:val="19"/>
        </w:rPr>
      </w:r>
      <w:r w:rsidR="006F425A" w:rsidRPr="00EB4F10">
        <w:rPr>
          <w:noProof/>
          <w:webHidden/>
          <w:sz w:val="19"/>
          <w:szCs w:val="19"/>
        </w:rPr>
        <w:fldChar w:fldCharType="separate"/>
      </w:r>
      <w:ins w:id="62" w:author="Zuzana Hušeková" w:date="2020-12-18T13:46:00Z">
        <w:r w:rsidR="00EA599E">
          <w:rPr>
            <w:noProof/>
            <w:webHidden/>
            <w:sz w:val="19"/>
            <w:szCs w:val="19"/>
          </w:rPr>
          <w:t>132</w:t>
        </w:r>
      </w:ins>
      <w:del w:id="63" w:author="Zuzana Hušeková" w:date="2020-12-18T13:46:00Z">
        <w:r w:rsidR="00251D9D" w:rsidDel="00EA599E">
          <w:rPr>
            <w:noProof/>
            <w:webHidden/>
            <w:sz w:val="19"/>
            <w:szCs w:val="19"/>
          </w:rPr>
          <w:delText>130</w:delText>
        </w:r>
      </w:del>
      <w:r w:rsidR="006F425A" w:rsidRPr="00EB4F10">
        <w:rPr>
          <w:noProof/>
          <w:webHidden/>
          <w:sz w:val="19"/>
          <w:szCs w:val="19"/>
        </w:rPr>
        <w:fldChar w:fldCharType="end"/>
      </w:r>
      <w:r>
        <w:rPr>
          <w:noProof/>
          <w:sz w:val="19"/>
          <w:szCs w:val="19"/>
        </w:rPr>
        <w:fldChar w:fldCharType="end"/>
      </w:r>
    </w:p>
    <w:p w14:paraId="26392A8A"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"_Toc4576205" </w:instrText>
      </w:r>
      <w:ins w:id="64" w:author="Zuzana Hušeková" w:date="2020-12-18T13:46:00Z">
        <w:r w:rsidR="00EA599E">
          <w:rPr>
            <w:noProof/>
          </w:rPr>
        </w:r>
      </w:ins>
      <w:r>
        <w:rPr>
          <w:noProof/>
        </w:rPr>
        <w:fldChar w:fldCharType="separate"/>
      </w:r>
      <w:r w:rsidR="006F425A" w:rsidRPr="00EB4F10">
        <w:rPr>
          <w:rStyle w:val="Hypertextovprepojenie"/>
          <w:noProof/>
          <w:szCs w:val="19"/>
        </w:rPr>
        <w:t>2.5.9</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Zákazky nespadajúce pod zákon 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_Toc4576205 \h </w:instrText>
      </w:r>
      <w:r w:rsidR="006F425A" w:rsidRPr="00EB4F10">
        <w:rPr>
          <w:noProof/>
          <w:webHidden/>
          <w:sz w:val="19"/>
          <w:szCs w:val="19"/>
        </w:rPr>
      </w:r>
      <w:r w:rsidR="006F425A" w:rsidRPr="00EB4F10">
        <w:rPr>
          <w:noProof/>
          <w:webHidden/>
          <w:sz w:val="19"/>
          <w:szCs w:val="19"/>
        </w:rPr>
        <w:fldChar w:fldCharType="separate"/>
      </w:r>
      <w:ins w:id="65" w:author="Zuzana Hušeková" w:date="2020-12-18T13:46:00Z">
        <w:r w:rsidR="00EA599E">
          <w:rPr>
            <w:noProof/>
            <w:webHidden/>
            <w:sz w:val="19"/>
            <w:szCs w:val="19"/>
          </w:rPr>
          <w:t>143</w:t>
        </w:r>
      </w:ins>
      <w:del w:id="66" w:author="Zuzana Hušeková" w:date="2020-12-18T13:46:00Z">
        <w:r w:rsidR="00251D9D" w:rsidDel="00EA599E">
          <w:rPr>
            <w:noProof/>
            <w:webHidden/>
            <w:sz w:val="19"/>
            <w:szCs w:val="19"/>
          </w:rPr>
          <w:delText>141</w:delText>
        </w:r>
      </w:del>
      <w:r w:rsidR="006F425A" w:rsidRPr="00EB4F10">
        <w:rPr>
          <w:noProof/>
          <w:webHidden/>
          <w:sz w:val="19"/>
          <w:szCs w:val="19"/>
        </w:rPr>
        <w:fldChar w:fldCharType="end"/>
      </w:r>
      <w:r>
        <w:rPr>
          <w:noProof/>
          <w:sz w:val="19"/>
          <w:szCs w:val="19"/>
        </w:rPr>
        <w:fldChar w:fldCharType="end"/>
      </w:r>
    </w:p>
    <w:p w14:paraId="7A21A93A" w14:textId="77777777" w:rsidR="006F425A" w:rsidRPr="00EB4F10" w:rsidRDefault="006729D4">
      <w:pPr>
        <w:pStyle w:val="Obsah3"/>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"_Toc4576206" </w:instrText>
      </w:r>
      <w:ins w:id="67" w:author="Zuzana Hušeková" w:date="2020-12-18T13:46:00Z">
        <w:r w:rsidR="00EA599E">
          <w:rPr>
            <w:noProof/>
          </w:rPr>
        </w:r>
      </w:ins>
      <w:r>
        <w:rPr>
          <w:noProof/>
        </w:rPr>
        <w:fldChar w:fldCharType="separate"/>
      </w:r>
      <w:r w:rsidR="006F425A" w:rsidRPr="00EB4F10">
        <w:rPr>
          <w:rStyle w:val="Hypertextovprepojenie"/>
          <w:noProof/>
          <w:szCs w:val="19"/>
        </w:rPr>
        <w:t>2.5.10</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Konflikt záujmov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_Toc4576206 \h </w:instrText>
      </w:r>
      <w:r w:rsidR="006F425A" w:rsidRPr="00EB4F10">
        <w:rPr>
          <w:noProof/>
          <w:webHidden/>
          <w:sz w:val="19"/>
          <w:szCs w:val="19"/>
        </w:rPr>
      </w:r>
      <w:r w:rsidR="006F425A" w:rsidRPr="00EB4F10">
        <w:rPr>
          <w:noProof/>
          <w:webHidden/>
          <w:sz w:val="19"/>
          <w:szCs w:val="19"/>
        </w:rPr>
        <w:fldChar w:fldCharType="separate"/>
      </w:r>
      <w:ins w:id="68" w:author="Zuzana Hušeková" w:date="2020-12-18T13:46:00Z">
        <w:r w:rsidR="00EA599E">
          <w:rPr>
            <w:noProof/>
            <w:webHidden/>
            <w:sz w:val="19"/>
            <w:szCs w:val="19"/>
          </w:rPr>
          <w:t>160</w:t>
        </w:r>
      </w:ins>
      <w:del w:id="69" w:author="Zuzana Hušeková" w:date="2020-12-18T13:46:00Z">
        <w:r w:rsidR="00251D9D" w:rsidDel="00EA599E">
          <w:rPr>
            <w:noProof/>
            <w:webHidden/>
            <w:sz w:val="19"/>
            <w:szCs w:val="19"/>
          </w:rPr>
          <w:delText>157</w:delText>
        </w:r>
      </w:del>
      <w:r w:rsidR="006F425A" w:rsidRPr="00EB4F10">
        <w:rPr>
          <w:noProof/>
          <w:webHidden/>
          <w:sz w:val="19"/>
          <w:szCs w:val="19"/>
        </w:rPr>
        <w:fldChar w:fldCharType="end"/>
      </w:r>
      <w:r>
        <w:rPr>
          <w:noProof/>
          <w:sz w:val="19"/>
          <w:szCs w:val="19"/>
        </w:rPr>
        <w:fldChar w:fldCharType="end"/>
      </w:r>
    </w:p>
    <w:p w14:paraId="7865FFA4"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"_Toc4576207" </w:instrText>
      </w:r>
      <w:ins w:id="70" w:author="Zuzana Hušeková" w:date="2020-12-18T13:46:00Z">
        <w:r w:rsidR="00EA599E">
          <w:rPr>
            <w:noProof/>
          </w:rPr>
        </w:r>
      </w:ins>
      <w:r>
        <w:rPr>
          <w:noProof/>
        </w:rPr>
        <w:fldChar w:fldCharType="separate"/>
      </w:r>
      <w:r w:rsidR="006F425A" w:rsidRPr="00EB4F10">
        <w:rPr>
          <w:rStyle w:val="Hypertextovprepojenie"/>
          <w:noProof/>
          <w:szCs w:val="19"/>
        </w:rPr>
        <w:t>2.6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Informačný systém (ITMS2014+)</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_Toc4576207 \h </w:instrText>
      </w:r>
      <w:r w:rsidR="006F425A" w:rsidRPr="00EB4F10">
        <w:rPr>
          <w:noProof/>
          <w:webHidden/>
          <w:sz w:val="19"/>
          <w:szCs w:val="19"/>
        </w:rPr>
      </w:r>
      <w:r w:rsidR="006F425A" w:rsidRPr="00EB4F10">
        <w:rPr>
          <w:noProof/>
          <w:webHidden/>
          <w:sz w:val="19"/>
          <w:szCs w:val="19"/>
        </w:rPr>
        <w:fldChar w:fldCharType="separate"/>
      </w:r>
      <w:ins w:id="71" w:author="Zuzana Hušeková" w:date="2020-12-18T13:46:00Z">
        <w:r w:rsidR="00EA599E">
          <w:rPr>
            <w:noProof/>
            <w:webHidden/>
            <w:sz w:val="19"/>
            <w:szCs w:val="19"/>
          </w:rPr>
          <w:t>166</w:t>
        </w:r>
      </w:ins>
      <w:del w:id="72" w:author="Zuzana Hušeková" w:date="2020-12-18T13:46:00Z">
        <w:r w:rsidR="00251D9D" w:rsidDel="00EA599E">
          <w:rPr>
            <w:noProof/>
            <w:webHidden/>
            <w:sz w:val="19"/>
            <w:szCs w:val="19"/>
          </w:rPr>
          <w:delText>163</w:delText>
        </w:r>
      </w:del>
      <w:r w:rsidR="006F425A" w:rsidRPr="00EB4F10">
        <w:rPr>
          <w:noProof/>
          <w:webHidden/>
          <w:sz w:val="19"/>
          <w:szCs w:val="19"/>
        </w:rPr>
        <w:fldChar w:fldCharType="end"/>
      </w:r>
      <w:r>
        <w:rPr>
          <w:noProof/>
          <w:sz w:val="19"/>
          <w:szCs w:val="19"/>
        </w:rPr>
        <w:fldChar w:fldCharType="end"/>
      </w:r>
    </w:p>
    <w:p w14:paraId="7C0D343B"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"_Toc4576208" </w:instrText>
      </w:r>
      <w:ins w:id="73" w:author="Zuzana Hušeková" w:date="2020-12-18T13:46:00Z">
        <w:r w:rsidR="00EA599E">
          <w:rPr>
            <w:noProof/>
          </w:rPr>
        </w:r>
      </w:ins>
      <w:r>
        <w:rPr>
          <w:noProof/>
        </w:rPr>
        <w:fldChar w:fldCharType="separate"/>
      </w:r>
      <w:r w:rsidR="006F425A" w:rsidRPr="00EB4F10">
        <w:rPr>
          <w:rStyle w:val="Hypertextovprepojenie"/>
          <w:noProof/>
          <w:szCs w:val="19"/>
        </w:rPr>
        <w:t>2.7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Informovanie a komunikácia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_Toc4576208 \h </w:instrText>
      </w:r>
      <w:r w:rsidR="006F425A" w:rsidRPr="00EB4F10">
        <w:rPr>
          <w:noProof/>
          <w:webHidden/>
          <w:sz w:val="19"/>
          <w:szCs w:val="19"/>
        </w:rPr>
      </w:r>
      <w:r w:rsidR="006F425A" w:rsidRPr="00EB4F10">
        <w:rPr>
          <w:noProof/>
          <w:webHidden/>
          <w:sz w:val="19"/>
          <w:szCs w:val="19"/>
        </w:rPr>
        <w:fldChar w:fldCharType="separate"/>
      </w:r>
      <w:ins w:id="74" w:author="Zuzana Hušeková" w:date="2020-12-18T13:46:00Z">
        <w:r w:rsidR="00EA599E">
          <w:rPr>
            <w:noProof/>
            <w:webHidden/>
            <w:sz w:val="19"/>
            <w:szCs w:val="19"/>
          </w:rPr>
          <w:t>167</w:t>
        </w:r>
      </w:ins>
      <w:del w:id="75" w:author="Zuzana Hušeková" w:date="2020-12-18T13:46:00Z">
        <w:r w:rsidR="00251D9D" w:rsidDel="00EA599E">
          <w:rPr>
            <w:noProof/>
            <w:webHidden/>
            <w:sz w:val="19"/>
            <w:szCs w:val="19"/>
          </w:rPr>
          <w:delText>164</w:delText>
        </w:r>
      </w:del>
      <w:r w:rsidR="006F425A" w:rsidRPr="00EB4F10">
        <w:rPr>
          <w:noProof/>
          <w:webHidden/>
          <w:sz w:val="19"/>
          <w:szCs w:val="19"/>
        </w:rPr>
        <w:fldChar w:fldCharType="end"/>
      </w:r>
      <w:r>
        <w:rPr>
          <w:noProof/>
          <w:sz w:val="19"/>
          <w:szCs w:val="19"/>
        </w:rPr>
        <w:fldChar w:fldCharType="end"/>
      </w:r>
    </w:p>
    <w:p w14:paraId="2199ACCD" w14:textId="77777777" w:rsidR="006F425A" w:rsidRPr="00EB4F10" w:rsidRDefault="006729D4">
      <w:pPr>
        <w:pStyle w:val="Obsah1"/>
        <w:tabs>
          <w:tab w:val="left" w:pos="482"/>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"_Toc4576209" </w:instrText>
      </w:r>
      <w:ins w:id="76" w:author="Zuzana Hušeková" w:date="2020-12-18T13:46:00Z">
        <w:r w:rsidR="00EA599E">
          <w:rPr>
            <w:noProof/>
          </w:rPr>
        </w:r>
      </w:ins>
      <w:r>
        <w:rPr>
          <w:noProof/>
        </w:rPr>
        <w:fldChar w:fldCharType="separate"/>
      </w:r>
      <w:r w:rsidR="006F425A" w:rsidRPr="00EB4F10">
        <w:rPr>
          <w:rStyle w:val="Hypertextovprepojenie"/>
          <w:noProof/>
          <w:szCs w:val="19"/>
        </w:rPr>
        <w:t>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Kontrola a overovanie oprávnenosti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_Toc4576209 \h </w:instrText>
      </w:r>
      <w:r w:rsidR="006F425A" w:rsidRPr="00EB4F10">
        <w:rPr>
          <w:noProof/>
          <w:webHidden/>
          <w:sz w:val="19"/>
          <w:szCs w:val="19"/>
        </w:rPr>
      </w:r>
      <w:r w:rsidR="006F425A" w:rsidRPr="00EB4F10">
        <w:rPr>
          <w:noProof/>
          <w:webHidden/>
          <w:sz w:val="19"/>
          <w:szCs w:val="19"/>
        </w:rPr>
        <w:fldChar w:fldCharType="separate"/>
      </w:r>
      <w:ins w:id="77" w:author="Zuzana Hušeková" w:date="2020-12-18T13:46:00Z">
        <w:r w:rsidR="00EA599E">
          <w:rPr>
            <w:noProof/>
            <w:webHidden/>
            <w:sz w:val="19"/>
            <w:szCs w:val="19"/>
          </w:rPr>
          <w:t>169</w:t>
        </w:r>
      </w:ins>
      <w:del w:id="78" w:author="Zuzana Hušeková" w:date="2020-12-18T13:46:00Z">
        <w:r w:rsidR="00251D9D" w:rsidDel="00EA599E">
          <w:rPr>
            <w:noProof/>
            <w:webHidden/>
            <w:sz w:val="19"/>
            <w:szCs w:val="19"/>
          </w:rPr>
          <w:delText>166</w:delText>
        </w:r>
      </w:del>
      <w:r w:rsidR="006F425A" w:rsidRPr="00EB4F10">
        <w:rPr>
          <w:noProof/>
          <w:webHidden/>
          <w:sz w:val="19"/>
          <w:szCs w:val="19"/>
        </w:rPr>
        <w:fldChar w:fldCharType="end"/>
      </w:r>
      <w:r>
        <w:rPr>
          <w:noProof/>
          <w:sz w:val="19"/>
          <w:szCs w:val="19"/>
        </w:rPr>
        <w:fldChar w:fldCharType="end"/>
      </w:r>
    </w:p>
    <w:p w14:paraId="1F870792"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"_Toc4576210" </w:instrText>
      </w:r>
      <w:ins w:id="79" w:author="Zuzana Hušeková" w:date="2020-12-18T13:46:00Z">
        <w:r w:rsidR="00EA599E">
          <w:rPr>
            <w:noProof/>
          </w:rPr>
        </w:r>
      </w:ins>
      <w:r>
        <w:rPr>
          <w:noProof/>
        </w:rPr>
        <w:fldChar w:fldCharType="separate"/>
      </w:r>
      <w:r w:rsidR="006F425A" w:rsidRPr="00EB4F10">
        <w:rPr>
          <w:rStyle w:val="Hypertextovprepojenie"/>
          <w:noProof/>
          <w:szCs w:val="19"/>
        </w:rPr>
        <w:t>3.1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Administratívna finančná kontrola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_Toc4576210 \h </w:instrText>
      </w:r>
      <w:r w:rsidR="006F425A" w:rsidRPr="00EB4F10">
        <w:rPr>
          <w:noProof/>
          <w:webHidden/>
          <w:sz w:val="19"/>
          <w:szCs w:val="19"/>
        </w:rPr>
      </w:r>
      <w:r w:rsidR="006F425A" w:rsidRPr="00EB4F10">
        <w:rPr>
          <w:noProof/>
          <w:webHidden/>
          <w:sz w:val="19"/>
          <w:szCs w:val="19"/>
        </w:rPr>
        <w:fldChar w:fldCharType="separate"/>
      </w:r>
      <w:ins w:id="80" w:author="Zuzana Hušeková" w:date="2020-12-18T13:46:00Z">
        <w:r w:rsidR="00EA599E">
          <w:rPr>
            <w:noProof/>
            <w:webHidden/>
            <w:sz w:val="19"/>
            <w:szCs w:val="19"/>
          </w:rPr>
          <w:t>169</w:t>
        </w:r>
      </w:ins>
      <w:del w:id="81" w:author="Zuzana Hušeková" w:date="2020-12-18T13:46:00Z">
        <w:r w:rsidR="00251D9D" w:rsidDel="00EA599E">
          <w:rPr>
            <w:noProof/>
            <w:webHidden/>
            <w:sz w:val="19"/>
            <w:szCs w:val="19"/>
          </w:rPr>
          <w:delText>166</w:delText>
        </w:r>
      </w:del>
      <w:r w:rsidR="006F425A" w:rsidRPr="00EB4F10">
        <w:rPr>
          <w:noProof/>
          <w:webHidden/>
          <w:sz w:val="19"/>
          <w:szCs w:val="19"/>
        </w:rPr>
        <w:fldChar w:fldCharType="end"/>
      </w:r>
      <w:r>
        <w:rPr>
          <w:noProof/>
          <w:sz w:val="19"/>
          <w:szCs w:val="19"/>
        </w:rPr>
        <w:fldChar w:fldCharType="end"/>
      </w:r>
    </w:p>
    <w:p w14:paraId="1A3A3060"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"_Toc4576211" </w:instrText>
      </w:r>
      <w:ins w:id="82" w:author="Zuzana Hušeková" w:date="2020-12-18T13:46:00Z">
        <w:r w:rsidR="00EA599E">
          <w:rPr>
            <w:noProof/>
          </w:rPr>
        </w:r>
      </w:ins>
      <w:r>
        <w:rPr>
          <w:noProof/>
        </w:rPr>
        <w:fldChar w:fldCharType="separate"/>
      </w:r>
      <w:r w:rsidR="006F425A" w:rsidRPr="00EB4F10">
        <w:rPr>
          <w:rStyle w:val="Hypertextovprepojenie"/>
          <w:noProof/>
          <w:szCs w:val="19"/>
        </w:rPr>
        <w:t>3.2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Finančná kontrola na mieste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_Toc4576211 \h </w:instrText>
      </w:r>
      <w:r w:rsidR="006F425A" w:rsidRPr="00EB4F10">
        <w:rPr>
          <w:noProof/>
          <w:webHidden/>
          <w:sz w:val="19"/>
          <w:szCs w:val="19"/>
        </w:rPr>
      </w:r>
      <w:r w:rsidR="006F425A" w:rsidRPr="00EB4F10">
        <w:rPr>
          <w:noProof/>
          <w:webHidden/>
          <w:sz w:val="19"/>
          <w:szCs w:val="19"/>
        </w:rPr>
        <w:fldChar w:fldCharType="separate"/>
      </w:r>
      <w:ins w:id="83" w:author="Zuzana Hušeková" w:date="2020-12-18T13:46:00Z">
        <w:r w:rsidR="00EA599E">
          <w:rPr>
            <w:noProof/>
            <w:webHidden/>
            <w:sz w:val="19"/>
            <w:szCs w:val="19"/>
          </w:rPr>
          <w:t>172</w:t>
        </w:r>
      </w:ins>
      <w:del w:id="84" w:author="Zuzana Hušeková" w:date="2020-12-18T13:46:00Z">
        <w:r w:rsidR="00251D9D" w:rsidDel="00EA599E">
          <w:rPr>
            <w:noProof/>
            <w:webHidden/>
            <w:sz w:val="19"/>
            <w:szCs w:val="19"/>
          </w:rPr>
          <w:delText>169</w:delText>
        </w:r>
      </w:del>
      <w:r w:rsidR="006F425A" w:rsidRPr="00EB4F10">
        <w:rPr>
          <w:noProof/>
          <w:webHidden/>
          <w:sz w:val="19"/>
          <w:szCs w:val="19"/>
        </w:rPr>
        <w:fldChar w:fldCharType="end"/>
      </w:r>
      <w:r>
        <w:rPr>
          <w:noProof/>
          <w:sz w:val="19"/>
          <w:szCs w:val="19"/>
        </w:rPr>
        <w:fldChar w:fldCharType="end"/>
      </w:r>
    </w:p>
    <w:p w14:paraId="455E9F87" w14:textId="77777777" w:rsidR="006F425A" w:rsidRPr="00EB4F10" w:rsidRDefault="006729D4">
      <w:pPr>
        <w:pStyle w:val="Obsah1"/>
        <w:tabs>
          <w:tab w:val="left" w:pos="482"/>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"_Toc4576212" </w:instrText>
      </w:r>
      <w:ins w:id="85" w:author="Zuzana Hušeková" w:date="2020-12-18T13:46:00Z">
        <w:r w:rsidR="00EA599E">
          <w:rPr>
            <w:noProof/>
          </w:rPr>
        </w:r>
      </w:ins>
      <w:r>
        <w:rPr>
          <w:noProof/>
        </w:rPr>
        <w:fldChar w:fldCharType="separate"/>
      </w:r>
      <w:r w:rsidR="006F425A" w:rsidRPr="00EB4F10">
        <w:rPr>
          <w:rStyle w:val="Hypertextovprepojenie"/>
          <w:noProof/>
          <w:szCs w:val="19"/>
        </w:rPr>
        <w:t>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Prechodné a záverečné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_Toc4576212 \h </w:instrText>
      </w:r>
      <w:r w:rsidR="006F425A" w:rsidRPr="00EB4F10">
        <w:rPr>
          <w:noProof/>
          <w:webHidden/>
          <w:sz w:val="19"/>
          <w:szCs w:val="19"/>
        </w:rPr>
      </w:r>
      <w:r w:rsidR="006F425A" w:rsidRPr="00EB4F10">
        <w:rPr>
          <w:noProof/>
          <w:webHidden/>
          <w:sz w:val="19"/>
          <w:szCs w:val="19"/>
        </w:rPr>
        <w:fldChar w:fldCharType="separate"/>
      </w:r>
      <w:ins w:id="86" w:author="Zuzana Hušeková" w:date="2020-12-18T13:46:00Z">
        <w:r w:rsidR="00EA599E">
          <w:rPr>
            <w:noProof/>
            <w:webHidden/>
            <w:sz w:val="19"/>
            <w:szCs w:val="19"/>
          </w:rPr>
          <w:t>179</w:t>
        </w:r>
      </w:ins>
      <w:del w:id="87" w:author="Zuzana Hušeková" w:date="2020-12-18T13:46:00Z">
        <w:r w:rsidR="00251D9D" w:rsidDel="00EA599E">
          <w:rPr>
            <w:noProof/>
            <w:webHidden/>
            <w:sz w:val="19"/>
            <w:szCs w:val="19"/>
          </w:rPr>
          <w:delText>176</w:delText>
        </w:r>
      </w:del>
      <w:r w:rsidR="006F425A" w:rsidRPr="00EB4F10">
        <w:rPr>
          <w:noProof/>
          <w:webHidden/>
          <w:sz w:val="19"/>
          <w:szCs w:val="19"/>
        </w:rPr>
        <w:fldChar w:fldCharType="end"/>
      </w:r>
      <w:r>
        <w:rPr>
          <w:noProof/>
          <w:sz w:val="19"/>
          <w:szCs w:val="19"/>
        </w:rPr>
        <w:fldChar w:fldCharType="end"/>
      </w:r>
    </w:p>
    <w:p w14:paraId="5A1AD0EA" w14:textId="77777777" w:rsidR="006F425A" w:rsidRPr="00EB4F10" w:rsidRDefault="006729D4">
      <w:pPr>
        <w:pStyle w:val="Obsah1"/>
        <w:tabs>
          <w:tab w:val="left" w:pos="482"/>
          <w:tab w:val="right" w:leader="dot" w:pos="9060"/>
        </w:tabs>
        <w:rPr>
          <w:rFonts w:asciiTheme="minorHAnsi" w:eastAsiaTheme="minorEastAsia" w:hAnsiTheme="minorHAnsi" w:cstheme="minorBidi"/>
          <w:noProof/>
          <w:sz w:val="19"/>
          <w:szCs w:val="19"/>
          <w:lang w:eastAsia="sk-SK"/>
        </w:rPr>
      </w:pPr>
      <w:r>
        <w:rPr>
          <w:noProof/>
        </w:rPr>
        <w:fldChar w:fldCharType="begin"/>
      </w:r>
      <w:r>
        <w:rPr>
          <w:noProof/>
        </w:rPr>
        <w:instrText xml:space="preserve"> HYPERLINK \l "_Toc4576213" </w:instrText>
      </w:r>
      <w:ins w:id="88" w:author="Zuzana Hušeková" w:date="2020-12-18T13:46:00Z">
        <w:r w:rsidR="00EA599E">
          <w:rPr>
            <w:noProof/>
          </w:rPr>
        </w:r>
      </w:ins>
      <w:r>
        <w:rPr>
          <w:noProof/>
        </w:rPr>
        <w:fldChar w:fldCharType="separate"/>
      </w:r>
      <w:r w:rsidR="006F425A" w:rsidRPr="00EB4F10">
        <w:rPr>
          <w:rStyle w:val="Hypertextovprepojenie"/>
          <w:noProof/>
          <w:szCs w:val="19"/>
        </w:rPr>
        <w:t>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_Toc4576213 \h </w:instrText>
      </w:r>
      <w:r w:rsidR="006F425A" w:rsidRPr="00EB4F10">
        <w:rPr>
          <w:noProof/>
          <w:webHidden/>
          <w:sz w:val="19"/>
          <w:szCs w:val="19"/>
        </w:rPr>
      </w:r>
      <w:r w:rsidR="006F425A" w:rsidRPr="00EB4F10">
        <w:rPr>
          <w:noProof/>
          <w:webHidden/>
          <w:sz w:val="19"/>
          <w:szCs w:val="19"/>
        </w:rPr>
        <w:fldChar w:fldCharType="separate"/>
      </w:r>
      <w:ins w:id="89" w:author="Zuzana Hušeková" w:date="2020-12-18T13:46:00Z">
        <w:r w:rsidR="00EA599E">
          <w:rPr>
            <w:noProof/>
            <w:webHidden/>
            <w:sz w:val="19"/>
            <w:szCs w:val="19"/>
          </w:rPr>
          <w:t>180</w:t>
        </w:r>
      </w:ins>
      <w:del w:id="90" w:author="Zuzana Hušeková" w:date="2020-12-18T13:46:00Z">
        <w:r w:rsidR="00251D9D" w:rsidDel="00EA599E">
          <w:rPr>
            <w:noProof/>
            <w:webHidden/>
            <w:sz w:val="19"/>
            <w:szCs w:val="19"/>
          </w:rPr>
          <w:delText>177</w:delText>
        </w:r>
      </w:del>
      <w:r w:rsidR="006F425A" w:rsidRPr="00EB4F10">
        <w:rPr>
          <w:noProof/>
          <w:webHidden/>
          <w:sz w:val="19"/>
          <w:szCs w:val="19"/>
        </w:rPr>
        <w:fldChar w:fldCharType="end"/>
      </w:r>
      <w:r>
        <w:rPr>
          <w:noProof/>
          <w:sz w:val="19"/>
          <w:szCs w:val="19"/>
        </w:rPr>
        <w:fldChar w:fldCharType="end"/>
      </w:r>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91" w:name="_Toc440372853"/>
      <w:bookmarkStart w:id="92" w:name="_Toc4576173"/>
      <w:r w:rsidRPr="0073389C">
        <w:rPr>
          <w:rFonts w:ascii="Arial" w:hAnsi="Arial"/>
          <w:lang w:val="sk-SK"/>
        </w:rPr>
        <w:lastRenderedPageBreak/>
        <w:t>Úvod</w:t>
      </w:r>
      <w:bookmarkEnd w:id="26"/>
      <w:bookmarkEnd w:id="91"/>
      <w:bookmarkEnd w:id="92"/>
    </w:p>
    <w:p w14:paraId="65E8E028" w14:textId="77777777" w:rsidR="00AE5A8F" w:rsidRPr="0073389C" w:rsidRDefault="00AE5A8F" w:rsidP="009F56AB">
      <w:pPr>
        <w:pStyle w:val="Nadpis2"/>
        <w:spacing w:line="288" w:lineRule="auto"/>
        <w:jc w:val="both"/>
        <w:rPr>
          <w:lang w:val="sk-SK"/>
        </w:rPr>
      </w:pPr>
      <w:bookmarkStart w:id="93" w:name="_Toc410907844"/>
      <w:r w:rsidRPr="0073389C">
        <w:rPr>
          <w:lang w:val="sk-SK"/>
        </w:rPr>
        <w:t xml:space="preserve"> </w:t>
      </w:r>
      <w:bookmarkStart w:id="94" w:name="_Toc440372854"/>
      <w:bookmarkStart w:id="95" w:name="_Toc4576174"/>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93"/>
      <w:r w:rsidR="00A028FD" w:rsidRPr="0073389C">
        <w:rPr>
          <w:lang w:val="sk-SK"/>
        </w:rPr>
        <w:t xml:space="preserve"> pre p</w:t>
      </w:r>
      <w:r w:rsidR="001917F5" w:rsidRPr="0073389C">
        <w:rPr>
          <w:lang w:val="sk-SK"/>
        </w:rPr>
        <w:t>rijímateľa</w:t>
      </w:r>
      <w:bookmarkEnd w:id="94"/>
      <w:bookmarkEnd w:id="95"/>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4089E282" w14:textId="77777777" w:rsidR="00A67256" w:rsidRPr="0073389C" w:rsidRDefault="00A67256" w:rsidP="007B5322">
      <w:pPr>
        <w:spacing w:before="120" w:after="120" w:line="288" w:lineRule="auto"/>
        <w:jc w:val="both"/>
      </w:pPr>
      <w:r w:rsidRPr="00A67256">
        <w:t>Ak poskytovateľ nezapracuje zmeny vyplývajúce z úprav kapitoly vzťahujúcej sa na verejné obstarávanie a obstarávanie aktuálnej verzie SR EŠIF, resp. vzorov formulárov a metodických pokynov CKO týkajúcich sa VO a obstarávania do svojej príručky v lehote 30 pracovných dní od ich účinnosti, je žiadateľ/prijímateľ oprávnený postupovať podľa aktuálnej verzie SR EŠIF, resp. vzorov formulárov a metodických pokynov CKO týkajúcich sa VO a obstarávania, ktoré sú platné a účinné.</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96" w:name="_Toc410907845"/>
      <w:bookmarkStart w:id="97" w:name="_Toc440372855"/>
      <w:bookmarkStart w:id="98" w:name="_Toc4576175"/>
      <w:r w:rsidRPr="0073389C">
        <w:rPr>
          <w:lang w:val="sk-SK"/>
        </w:rPr>
        <w:t>Cieľ príručky pre prijímateľa</w:t>
      </w:r>
      <w:bookmarkEnd w:id="96"/>
      <w:bookmarkEnd w:id="97"/>
      <w:bookmarkEnd w:id="98"/>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w:t>
      </w:r>
      <w:r w:rsidR="00927522" w:rsidRPr="0073389C">
        <w:lastRenderedPageBreak/>
        <w:t xml:space="preserve">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99" w:name="_Toc410907846"/>
      <w:bookmarkStart w:id="100" w:name="_Toc440372856"/>
      <w:bookmarkStart w:id="101" w:name="_Toc4576176"/>
      <w:r w:rsidRPr="0073389C">
        <w:rPr>
          <w:lang w:val="sk-SK"/>
        </w:rPr>
        <w:t>Definícia pojmov</w:t>
      </w:r>
      <w:bookmarkEnd w:id="99"/>
      <w:bookmarkEnd w:id="100"/>
      <w:bookmarkEnd w:id="101"/>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6F9B2EBA"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ins w:id="102" w:author="Zuzana Hušeková" w:date="2020-12-18T10:52:00Z">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ins>
      <w:del w:id="103" w:author="Zuzana Hušeková" w:date="2020-12-18T10:52:00Z">
        <w:r w:rsidR="00FC0FC1" w:rsidRPr="00041B11" w:rsidDel="00E045E6">
          <w:rPr>
            <w:rFonts w:cs="Arial"/>
            <w:szCs w:val="19"/>
            <w:lang w:val="sk-SK"/>
          </w:rPr>
          <w:delText xml:space="preserve">Úrad </w:delText>
        </w:r>
        <w:r w:rsidR="00FC0FC1" w:rsidDel="00E045E6">
          <w:rPr>
            <w:rFonts w:cs="Arial"/>
            <w:szCs w:val="19"/>
            <w:lang w:val="sk-SK"/>
          </w:rPr>
          <w:delText xml:space="preserve">podpredsedu </w:delText>
        </w:r>
        <w:r w:rsidR="00FC0FC1" w:rsidRPr="00041B11" w:rsidDel="00E045E6">
          <w:rPr>
            <w:rFonts w:cs="Arial"/>
            <w:szCs w:val="19"/>
            <w:lang w:val="sk-SK"/>
          </w:rPr>
          <w:delText>vlády SR</w:delText>
        </w:r>
        <w:r w:rsidR="00FC0FC1" w:rsidDel="00E045E6">
          <w:rPr>
            <w:rFonts w:cs="Arial"/>
            <w:szCs w:val="19"/>
            <w:lang w:val="sk-SK"/>
          </w:rPr>
          <w:delText xml:space="preserve"> pre investície a informatizáciu</w:delText>
        </w:r>
      </w:del>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549F1527" w14:textId="77777777"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5FB630A" w14:textId="77777777"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74152B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77777777"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Pr>
          <w:rFonts w:cs="Arial"/>
          <w:szCs w:val="19"/>
          <w:lang w:val="sk-SK"/>
        </w:rPr>
        <w:t>začiaok/</w:t>
      </w:r>
      <w:r w:rsidRPr="0073389C">
        <w:rPr>
          <w:rFonts w:cs="Arial"/>
          <w:szCs w:val="19"/>
          <w:lang w:val="sk-SK"/>
        </w:rPr>
        <w:t xml:space="preserve">koniec lehoty stanovený na konkrétny deň a ten pripadne na deň pracovného voľna alebo štátneho sviatku, za </w:t>
      </w:r>
      <w:r w:rsidR="00AA06BC">
        <w:rPr>
          <w:rFonts w:cs="Arial"/>
          <w:szCs w:val="19"/>
          <w:lang w:val="sk-SK"/>
        </w:rPr>
        <w:t>začiatok/</w:t>
      </w:r>
      <w:r w:rsidRPr="0073389C">
        <w:rPr>
          <w:rFonts w:cs="Arial"/>
          <w:szCs w:val="19"/>
          <w:lang w:val="sk-SK"/>
        </w:rPr>
        <w:t>koniec lehoty sa považuje najbližší pracovný deň, ktorý nasleduje po dni pracovného voľna alebo štátneho sviatku</w:t>
      </w:r>
      <w:r w:rsidR="001E445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w:t>
      </w:r>
      <w:r w:rsidR="00F576F7" w:rsidRPr="0073389C">
        <w:rPr>
          <w:rFonts w:cs="Arial"/>
          <w:szCs w:val="19"/>
          <w:lang w:val="sk-SK"/>
        </w:rPr>
        <w:lastRenderedPageBreak/>
        <w:t xml:space="preserve">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3EF12BD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77777777"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66677147" w14:textId="77777777"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w:t>
      </w:r>
      <w:r w:rsidRPr="0073389C">
        <w:rPr>
          <w:rFonts w:cs="Arial"/>
          <w:szCs w:val="19"/>
          <w:lang w:val="sk-SK"/>
        </w:rPr>
        <w:lastRenderedPageBreak/>
        <w:t xml:space="preserve">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104" w:name="_Toc410907847"/>
      <w:bookmarkStart w:id="105" w:name="_Toc440372857"/>
      <w:bookmarkStart w:id="106" w:name="_Toc4576177"/>
      <w:r>
        <w:rPr>
          <w:lang w:val="sk-SK"/>
        </w:rPr>
        <w:lastRenderedPageBreak/>
        <w:t>Použité s</w:t>
      </w:r>
      <w:r w:rsidR="00AE5A8F" w:rsidRPr="0073389C">
        <w:rPr>
          <w:lang w:val="sk-SK"/>
        </w:rPr>
        <w:t>kratky</w:t>
      </w:r>
      <w:bookmarkEnd w:id="104"/>
      <w:bookmarkEnd w:id="105"/>
      <w:bookmarkEnd w:id="106"/>
    </w:p>
    <w:p w14:paraId="722B5FF5" w14:textId="77777777"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Default="0019796C" w:rsidP="0019796C">
      <w:pPr>
        <w:pStyle w:val="Bulletslevel1"/>
        <w:numPr>
          <w:ilvl w:val="0"/>
          <w:numId w:val="0"/>
        </w:numPr>
        <w:spacing w:line="288" w:lineRule="auto"/>
        <w:ind w:left="1418" w:hanging="1418"/>
        <w:jc w:val="both"/>
        <w:rPr>
          <w:ins w:id="107" w:author="Zuzana Hušeková" w:date="2020-12-18T10:49:00Z"/>
          <w:rFonts w:cs="Arial"/>
          <w:lang w:val="sk-SK"/>
        </w:rPr>
      </w:pPr>
      <w:ins w:id="108" w:author="Zuzana Hušeková" w:date="2020-12-18T10:49:00Z">
        <w:r>
          <w:t>Krízová situácia</w:t>
        </w:r>
        <w:r>
          <w:tab/>
        </w:r>
        <w:r w:rsidRPr="002D3BB7">
          <w:t>obdobie mimoriadnej situácie, núdzového stavu alebo výnimočného stavu vyhláseného v súvislosti s ochorením COVID-19 a obdobie šiestich mesiacov po</w:t>
        </w:r>
        <w:r>
          <w:t> </w:t>
        </w:r>
        <w:r w:rsidRPr="002D3BB7">
          <w:t>ich odvolaní</w:t>
        </w:r>
        <w:r>
          <w:t>.</w:t>
        </w:r>
      </w:ins>
    </w:p>
    <w:p w14:paraId="7F7C316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numPr>
          <w:ilvl w:val="0"/>
          <w:numId w:val="0"/>
        </w:numPr>
        <w:spacing w:line="288" w:lineRule="auto"/>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109" w:name="_Toc440372858"/>
      <w:bookmarkStart w:id="110" w:name="_Toc4576178"/>
      <w:r w:rsidRPr="0073389C">
        <w:rPr>
          <w:lang w:val="sk-SK"/>
        </w:rPr>
        <w:lastRenderedPageBreak/>
        <w:t>Legislatíva</w:t>
      </w:r>
      <w:bookmarkEnd w:id="109"/>
      <w:bookmarkEnd w:id="110"/>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E613DA" w:rsidRDefault="008E5E55" w:rsidP="002D5B69">
      <w:pPr>
        <w:pStyle w:val="Bulletslevel1"/>
        <w:spacing w:line="288" w:lineRule="auto"/>
        <w:ind w:left="567" w:hanging="283"/>
        <w:jc w:val="both"/>
        <w:rPr>
          <w:ins w:id="111" w:author="Zuzana Hušeková" w:date="2020-12-16T11:00:00Z"/>
          <w:rFonts w:cs="Arial"/>
          <w:lang w:val="sk-SK"/>
        </w:rPr>
      </w:pPr>
      <w:r w:rsidRPr="00576BB3">
        <w:lastRenderedPageBreak/>
        <w:t xml:space="preserve">Zákon č. </w:t>
      </w:r>
      <w:r>
        <w:t xml:space="preserve">128/2020 Z. z. </w:t>
      </w:r>
      <w:r w:rsidRPr="005A2D43">
        <w:t xml:space="preserve">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w:t>
      </w:r>
      <w:r w:rsidRPr="00576BB3">
        <w:t xml:space="preserve"> (ďalej len „</w:t>
      </w:r>
      <w:r w:rsidRPr="005A2D43">
        <w:rPr>
          <w:b/>
        </w:rPr>
        <w:t>novela zákona o príspevku z</w:t>
      </w:r>
      <w:r>
        <w:rPr>
          <w:b/>
        </w:rPr>
        <w:t> </w:t>
      </w:r>
      <w:r w:rsidRPr="005A2D43">
        <w:rPr>
          <w:b/>
        </w:rPr>
        <w:t>EŠIF</w:t>
      </w:r>
      <w:r>
        <w:rPr>
          <w:b/>
        </w:rPr>
        <w:t xml:space="preserve"> č. 128/2020 Z. z.</w:t>
      </w:r>
      <w:r w:rsidRPr="00177819">
        <w:t>“</w:t>
      </w:r>
      <w:r>
        <w:t>)</w:t>
      </w:r>
      <w:r>
        <w:rPr>
          <w:rFonts w:cs="Arial"/>
        </w:rPr>
        <w:t>.</w:t>
      </w:r>
    </w:p>
    <w:p w14:paraId="06CBA275" w14:textId="77777777" w:rsidR="002D5B69" w:rsidRPr="00E613DA" w:rsidRDefault="002D5B69" w:rsidP="002D5B69">
      <w:pPr>
        <w:pStyle w:val="Bulletslevel1"/>
        <w:spacing w:line="288" w:lineRule="auto"/>
        <w:ind w:left="567" w:hanging="283"/>
        <w:jc w:val="both"/>
        <w:rPr>
          <w:ins w:id="112" w:author="Zuzana Hušeková" w:date="2020-12-16T10:59:00Z"/>
          <w:rFonts w:cs="Arial"/>
          <w:lang w:val="sk-SK"/>
        </w:rPr>
      </w:pPr>
      <w:ins w:id="113" w:author="Zuzana Hušeková" w:date="2020-12-16T11:00:00Z">
        <w:r>
          <w:t xml:space="preserve">Zákon č. 67/2020 Z. z. </w:t>
        </w:r>
        <w:r w:rsidRPr="0064004B">
          <w:t>o niektorých mimoriadnych opatreniach vo finančnej oblasti v</w:t>
        </w:r>
        <w:r>
          <w:t> </w:t>
        </w:r>
        <w:r w:rsidRPr="0064004B">
          <w:t>súvislosti so šírením nebezpečnej nákazlivej ľudskej choroby COVID-19</w:t>
        </w:r>
        <w:r w:rsidRPr="0057155E">
          <w:t>.</w:t>
        </w:r>
        <w:r w:rsidRPr="002D5B69">
          <w:t xml:space="preserve"> </w:t>
        </w:r>
      </w:ins>
    </w:p>
    <w:p w14:paraId="7B60BBE1" w14:textId="77777777" w:rsidR="002D5B69" w:rsidRPr="007F4567" w:rsidRDefault="002D5B69" w:rsidP="002D5B69">
      <w:pPr>
        <w:pStyle w:val="Bulletslevel1"/>
        <w:numPr>
          <w:ilvl w:val="0"/>
          <w:numId w:val="0"/>
        </w:numPr>
        <w:spacing w:line="288" w:lineRule="auto"/>
        <w:ind w:left="567"/>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114" w:name="_Toc410907848"/>
      <w:bookmarkStart w:id="115" w:name="_Toc440372859"/>
      <w:bookmarkStart w:id="116" w:name="_Toc4576179"/>
      <w:r w:rsidRPr="0073389C">
        <w:rPr>
          <w:rFonts w:ascii="Arial" w:hAnsi="Arial"/>
          <w:lang w:val="sk-SK"/>
        </w:rPr>
        <w:lastRenderedPageBreak/>
        <w:t>Realizácia projektov</w:t>
      </w:r>
      <w:bookmarkEnd w:id="114"/>
      <w:bookmarkEnd w:id="115"/>
      <w:bookmarkEnd w:id="116"/>
    </w:p>
    <w:p w14:paraId="38359EA5" w14:textId="77777777" w:rsidR="00AE5A8F" w:rsidRPr="0073389C" w:rsidRDefault="00AE5A8F" w:rsidP="009F56AB">
      <w:pPr>
        <w:pStyle w:val="Nadpis2"/>
        <w:spacing w:line="288" w:lineRule="auto"/>
        <w:rPr>
          <w:lang w:val="sk-SK"/>
        </w:rPr>
      </w:pPr>
      <w:bookmarkStart w:id="117" w:name="_Toc410907849"/>
      <w:bookmarkStart w:id="118" w:name="_Toc440372860"/>
      <w:bookmarkStart w:id="119" w:name="_Toc4576180"/>
      <w:r w:rsidRPr="0073389C">
        <w:rPr>
          <w:lang w:val="sk-SK"/>
        </w:rPr>
        <w:t>Všeobecné informácie k realizácii projektov</w:t>
      </w:r>
      <w:bookmarkEnd w:id="117"/>
      <w:bookmarkEnd w:id="118"/>
      <w:bookmarkEnd w:id="119"/>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120" w:name="_Toc410907850"/>
      <w:bookmarkStart w:id="121" w:name="_Toc440372861"/>
      <w:bookmarkStart w:id="122" w:name="_Toc4576181"/>
      <w:r w:rsidRPr="0073389C">
        <w:rPr>
          <w:lang w:val="sk-SK"/>
        </w:rPr>
        <w:t>Všeobecné informácie</w:t>
      </w:r>
      <w:bookmarkEnd w:id="120"/>
      <w:bookmarkEnd w:id="121"/>
      <w:bookmarkEnd w:id="122"/>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5"/>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V tomto  prípade vo vzťahu k Hláseniu o </w:t>
      </w:r>
      <w:r w:rsidR="002E4E65">
        <w:rPr>
          <w:color w:val="1F497D"/>
          <w:lang w:val="sk-SK"/>
        </w:rPr>
        <w:t xml:space="preserve"> realizácii</w:t>
      </w:r>
      <w:r w:rsidR="00EB2E87" w:rsidRPr="00EB2E87">
        <w:rPr>
          <w:color w:val="1F497D"/>
          <w:lang w:val="sk-SK"/>
        </w:rPr>
        <w:t xml:space="preserve"> aktivít projektu (časť 2.1.2) môže začiatok</w:t>
      </w:r>
      <w:r w:rsidR="002E4E65">
        <w:rPr>
          <w:color w:val="1F497D"/>
          <w:lang w:val="sk-SK"/>
        </w:rPr>
        <w:t>/ukončenie</w:t>
      </w:r>
      <w:r w:rsidR="00EB2E87" w:rsidRPr="00EB2E87">
        <w:rPr>
          <w:color w:val="1F497D"/>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Pr>
          <w:color w:val="1F497D"/>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7777777"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6"/>
      </w:r>
      <w:r w:rsidRPr="00735615">
        <w:rPr>
          <w:b/>
          <w:bCs/>
          <w:highlight w:val="green"/>
          <w:lang w:val="sk-SK"/>
        </w:rPr>
        <w:t xml:space="preserve"> </w:t>
      </w:r>
      <w:r w:rsidRPr="00735615">
        <w:rPr>
          <w:bCs/>
          <w:highlight w:val="green"/>
          <w:lang w:val="sk-SK"/>
        </w:rPr>
        <w:t>predstavuje formálne predloženie/odoslanie formulára RO/SO v listinnej alebo elektronickej forme (prostredníctvom</w:t>
      </w:r>
      <w:r w:rsidR="001939D3">
        <w:rPr>
          <w:bCs/>
          <w:highlight w:val="green"/>
          <w:lang w:val="sk-SK"/>
        </w:rPr>
        <w:t xml:space="preserve"> Ústredného </w:t>
      </w:r>
      <w:r w:rsidRPr="00735615">
        <w:rPr>
          <w:bCs/>
          <w:highlight w:val="green"/>
          <w:lang w:val="sk-SK"/>
        </w:rPr>
        <w:t xml:space="preserve">portálu </w:t>
      </w:r>
      <w:r w:rsidR="001939D3">
        <w:rPr>
          <w:bCs/>
          <w:highlight w:val="green"/>
          <w:lang w:val="sk-SK"/>
        </w:rPr>
        <w:t xml:space="preserve">verejnej správy ďalej len „portál </w:t>
      </w:r>
      <w:r w:rsidRPr="00735615">
        <w:rPr>
          <w:bCs/>
          <w:highlight w:val="green"/>
          <w:lang w:val="sk-SK"/>
        </w:rPr>
        <w:t>slovensko.sk</w:t>
      </w:r>
      <w:r w:rsidR="001939D3">
        <w:rPr>
          <w:bCs/>
          <w:highlight w:val="green"/>
          <w:lang w:val="sk-SK"/>
        </w:rPr>
        <w:t>“</w:t>
      </w:r>
      <w:r w:rsidRPr="00735615">
        <w:rPr>
          <w:bCs/>
          <w:highlight w:val="green"/>
          <w:lang w:val="sk-SK"/>
        </w:rPr>
        <w:t>).</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123" w:name="_Toc410907851"/>
      <w:bookmarkStart w:id="124" w:name="_Toc440372862"/>
      <w:bookmarkStart w:id="125" w:name="_Toc4576182"/>
      <w:r w:rsidRPr="0073389C">
        <w:rPr>
          <w:lang w:val="sk-SK"/>
        </w:rPr>
        <w:t>Na čo nezabudnúť po podpise zmluvy</w:t>
      </w:r>
      <w:bookmarkEnd w:id="123"/>
      <w:bookmarkEnd w:id="124"/>
      <w:bookmarkEnd w:id="125"/>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 xml:space="preserve">V prípade, že dôjde k zmenám v Personálnej </w:t>
      </w:r>
      <w:r w:rsidRPr="00EE0832">
        <w:lastRenderedPageBreak/>
        <w:t>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7"/>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77777777"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8"/>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9"/>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lastRenderedPageBreak/>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126" w:name="_Toc410907852"/>
      <w:bookmarkStart w:id="127" w:name="_Toc440372863"/>
      <w:bookmarkStart w:id="128" w:name="_Toc4576183"/>
      <w:r w:rsidRPr="0073389C">
        <w:rPr>
          <w:lang w:val="sk-SK"/>
        </w:rPr>
        <w:t>Monitorovanie projektu</w:t>
      </w:r>
      <w:bookmarkEnd w:id="126"/>
      <w:bookmarkEnd w:id="127"/>
      <w:bookmarkEnd w:id="128"/>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7777777"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 xml:space="preserve">elektronickú </w:t>
      </w:r>
      <w:r w:rsidR="00F221E3">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77777777"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Pr>
          <w:sz w:val="19"/>
          <w:szCs w:val="24"/>
          <w:lang w:val="sk-SK" w:eastAsia="en-US"/>
        </w:rPr>
        <w:t xml:space="preserve">zašle </w:t>
      </w:r>
      <w:r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0"/>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8A64C0">
        <w:rPr>
          <w:rFonts w:eastAsia="Times New Roman"/>
          <w:color w:val="auto"/>
          <w:szCs w:val="24"/>
          <w:lang w:val="sk-SK" w:eastAsia="en-US"/>
        </w:rPr>
        <w:t>príloha č.</w:t>
      </w:r>
      <w:r w:rsidR="001C3C2F" w:rsidRPr="008A64C0">
        <w:rPr>
          <w:rFonts w:eastAsia="Times New Roman"/>
          <w:color w:val="auto"/>
          <w:szCs w:val="24"/>
          <w:lang w:val="sk-SK" w:eastAsia="en-US"/>
        </w:rPr>
        <w:t xml:space="preserve"> </w:t>
      </w:r>
      <w:r w:rsidR="004D0353" w:rsidRPr="008A64C0">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Prvým rokom, ktorý je rozhodujúci pre podanie monitorovacej správy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 xml:space="preserve">výročná“), je nasledujúci rok po roku, v ktorom nadobudla účinnosť zmluva o NFP; ak </w:t>
      </w:r>
      <w:r w:rsidR="00F4777D" w:rsidRPr="008A64C0">
        <w:rPr>
          <w:rFonts w:eastAsia="Times New Roman"/>
          <w:color w:val="auto"/>
          <w:szCs w:val="24"/>
          <w:lang w:val="sk-SK" w:eastAsia="en-US"/>
        </w:rPr>
        <w:t>z</w:t>
      </w:r>
      <w:r w:rsidRPr="008A64C0">
        <w:rPr>
          <w:rFonts w:eastAsia="Times New Roman"/>
          <w:color w:val="auto"/>
          <w:szCs w:val="24"/>
          <w:lang w:val="sk-SK" w:eastAsia="en-US"/>
        </w:rPr>
        <w:t xml:space="preserve">mluva o NFP nadobudne účinnosť neskôr ako 1.1. roku n, prvá monitorovacia správa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výročná“) obsahuje údaje za obd</w:t>
      </w:r>
      <w:r w:rsidR="005A28B2" w:rsidRPr="008A64C0">
        <w:rPr>
          <w:rFonts w:eastAsia="Times New Roman"/>
          <w:color w:val="auto"/>
          <w:szCs w:val="24"/>
          <w:lang w:val="sk-SK" w:eastAsia="en-US"/>
        </w:rPr>
        <w:t>obie od nadobudnutia účinnosti z</w:t>
      </w:r>
      <w:r w:rsidRPr="008A64C0">
        <w:rPr>
          <w:rFonts w:eastAsia="Times New Roman"/>
          <w:color w:val="auto"/>
          <w:szCs w:val="24"/>
          <w:lang w:val="sk-SK" w:eastAsia="en-US"/>
        </w:rPr>
        <w:t>mluvy o NFP do 31.12. roku n</w:t>
      </w:r>
      <w:r w:rsidRPr="0073389C">
        <w:rPr>
          <w:szCs w:val="19"/>
          <w:lang w:val="sk-SK"/>
        </w:rPr>
        <w:t>.</w:t>
      </w:r>
    </w:p>
    <w:p w14:paraId="177D2543" w14:textId="77777777" w:rsidR="002F32E4" w:rsidRDefault="002F32E4" w:rsidP="008A64C0">
      <w:pPr>
        <w:pStyle w:val="Bulletslevel1"/>
        <w:numPr>
          <w:ilvl w:val="0"/>
          <w:numId w:val="0"/>
        </w:numPr>
        <w:spacing w:after="120" w:line="288" w:lineRule="auto"/>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1"/>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2"/>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w:t>
      </w:r>
      <w:r w:rsidRPr="00C23F4C">
        <w:rPr>
          <w:rFonts w:ascii="Arial" w:hAnsi="Arial" w:cs="Arial"/>
          <w:sz w:val="19"/>
          <w:szCs w:val="19"/>
          <w:lang w:val="sk-SK"/>
        </w:rPr>
        <w:lastRenderedPageBreak/>
        <w:t xml:space="preserve">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3"/>
      </w:r>
      <w:r w:rsidRPr="00C23F4C">
        <w:rPr>
          <w:rFonts w:ascii="Arial" w:hAnsi="Arial" w:cs="Arial"/>
          <w:sz w:val="19"/>
          <w:szCs w:val="19"/>
          <w:lang w:val="sk-SK"/>
        </w:rPr>
        <w:t xml:space="preserve"> zbierať a uchovávať v časovej nadväznosti k relevantnej monitorovacej správe. </w:t>
      </w:r>
    </w:p>
    <w:p w14:paraId="179AD9F7" w14:textId="77777777"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77777777"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082EBFFA" w14:textId="77777777"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40FBEB48" w14:textId="77777777"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4"/>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5"/>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numPr>
          <w:ilvl w:val="0"/>
          <w:numId w:val="0"/>
        </w:numPr>
        <w:spacing w:after="120" w:line="288" w:lineRule="auto"/>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numPr>
          <w:ilvl w:val="0"/>
          <w:numId w:val="0"/>
        </w:numPr>
        <w:spacing w:after="120" w:line="288" w:lineRule="auto"/>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6"/>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130" w:name="_Toc440372864"/>
      <w:bookmarkStart w:id="131" w:name="_Toc4576184"/>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130"/>
      <w:bookmarkEnd w:id="131"/>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132" w:name="_Toc440372865"/>
      <w:bookmarkStart w:id="133" w:name="_Toc4576185"/>
      <w:r w:rsidRPr="0073389C">
        <w:rPr>
          <w:lang w:val="sk-SK"/>
        </w:rPr>
        <w:t>Charakter zmien a spôsob posudzovania zmien</w:t>
      </w:r>
      <w:bookmarkEnd w:id="132"/>
      <w:bookmarkEnd w:id="133"/>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lastRenderedPageBreak/>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lastRenderedPageBreak/>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7"/>
      </w:r>
      <w:r>
        <w:t>.</w:t>
      </w:r>
    </w:p>
    <w:p w14:paraId="683FBAA1" w14:textId="77777777"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6FE7B037" w14:textId="77777777" w:rsidR="00331B12"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18"/>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77777777"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w:t>
      </w:r>
      <w:r w:rsidR="00344FDD" w:rsidRPr="0073389C">
        <w:lastRenderedPageBreak/>
        <w:t xml:space="preserve">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134" w:name="_Toc410907854"/>
      <w:bookmarkStart w:id="135" w:name="_Toc440372866"/>
      <w:bookmarkStart w:id="136" w:name="_Toc4576186"/>
      <w:r w:rsidRPr="0073389C">
        <w:rPr>
          <w:lang w:val="sk-SK"/>
        </w:rPr>
        <w:t>Administrácia zmenového konania</w:t>
      </w:r>
      <w:bookmarkEnd w:id="134"/>
      <w:bookmarkEnd w:id="135"/>
      <w:bookmarkEnd w:id="136"/>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77777777" w:rsidR="00AE5A8F" w:rsidRDefault="00AE5A8F" w:rsidP="009B5B97">
      <w:pPr>
        <w:autoSpaceDE w:val="0"/>
        <w:autoSpaceDN w:val="0"/>
        <w:adjustRightInd w:val="0"/>
        <w:spacing w:before="120" w:after="120" w:line="288" w:lineRule="auto"/>
        <w:jc w:val="both"/>
      </w:pPr>
      <w:r w:rsidRPr="0073389C">
        <w:t xml:space="preserve">Vyplnené tlačivo žiadosti o zmenu (podpísané štatutárnym orgánom prijímateľa, resp. splnomocneným zástupcom, ak relevantné označené pečiatkou prijímateľa) vrátane všetkých dokladov súvisiacich s navrhovanou zmenou, doručené </w:t>
      </w:r>
      <w:r w:rsidR="007768B4">
        <w:t>na RO OP EVS</w:t>
      </w:r>
      <w:r w:rsidRPr="0073389C">
        <w:t xml:space="preserve"> podlieha administrácii zmenového konania.</w:t>
      </w:r>
    </w:p>
    <w:p w14:paraId="672A0150" w14:textId="77777777" w:rsidR="00CE5F7E" w:rsidRPr="0073389C" w:rsidRDefault="00CE5F7E" w:rsidP="009B5B97">
      <w:pPr>
        <w:autoSpaceDE w:val="0"/>
        <w:autoSpaceDN w:val="0"/>
        <w:adjustRightInd w:val="0"/>
        <w:spacing w:before="120" w:after="120" w:line="288" w:lineRule="auto"/>
        <w:jc w:val="both"/>
      </w:pPr>
      <w:r>
        <w:t xml:space="preserve">Žiadosť o zmenu zmluvy o NFP </w:t>
      </w:r>
      <w:r w:rsidR="00291BD2">
        <w:t xml:space="preserve">podpísanú </w:t>
      </w:r>
      <w:r>
        <w:t>kvalifikovaným elektronickým podpisom spolu s prílohami  môže prijímateľ  poslať</w:t>
      </w:r>
      <w:r w:rsidR="007768B4">
        <w:t xml:space="preserve"> aj</w:t>
      </w:r>
      <w:r>
        <w:t xml:space="preserve"> elektronicky cez príslušnú funkcionalitu ITMS2014+ (Všeobecná agenda)</w:t>
      </w:r>
      <w:r>
        <w:rPr>
          <w:rStyle w:val="Odkaznapoznmkupodiarou"/>
        </w:rPr>
        <w:footnoteReference w:id="19"/>
      </w:r>
      <w:r w:rsidR="007768B4">
        <w:t xml:space="preserve"> </w:t>
      </w:r>
      <w:r>
        <w:t xml:space="preserve">. </w:t>
      </w: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77777777"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 zamietne</w:t>
      </w:r>
      <w:r w:rsidR="00CE5F7E">
        <w:rPr>
          <w:rStyle w:val="Odkaznapoznmkupodiarou"/>
        </w:rPr>
        <w:footnoteReference w:id="20"/>
      </w:r>
      <w:r w:rsidR="00D760E8">
        <w:t>  a</w:t>
      </w:r>
      <w:r w:rsidRPr="0073389C">
        <w:t xml:space="preserve"> zároveň upozorní prijímateľa, že zamietnutie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lastRenderedPageBreak/>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7777777"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nasleduje obvykle do 14 pracovných dní</w:t>
      </w:r>
      <w:r w:rsidR="00312657">
        <w:rPr>
          <w:rFonts w:cs="Arial"/>
          <w:szCs w:val="19"/>
        </w:rPr>
        <w:t xml:space="preserve"> </w:t>
      </w:r>
      <w:r w:rsidR="00312657">
        <w:t>elektronicky alebo listinne v závislosti od podoby písomnej formy použitej prijímateľom pri podaní žiadosti o zmenu</w:t>
      </w:r>
      <w:r>
        <w:rPr>
          <w:rFonts w:cs="Arial"/>
          <w:szCs w:val="19"/>
        </w:rPr>
        <w:t xml:space="preserve">.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3C26FFCC" w14:textId="77777777"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3F300595" w14:textId="77777777" w:rsidR="004E3753" w:rsidRDefault="00D11C1D" w:rsidP="009B5B97">
      <w:pPr>
        <w:autoSpaceDE w:val="0"/>
        <w:autoSpaceDN w:val="0"/>
        <w:adjustRightInd w:val="0"/>
        <w:spacing w:before="120" w:after="120" w:line="288" w:lineRule="auto"/>
        <w:jc w:val="both"/>
      </w:pPr>
      <w:bookmarkStart w:id="137" w:name="_Toc410031665"/>
      <w:bookmarkStart w:id="138"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w:t>
      </w:r>
      <w:r w:rsidRPr="0073389C">
        <w:rPr>
          <w:rFonts w:eastAsia="Times New Roman" w:cs="Arial"/>
          <w:color w:val="auto"/>
          <w:szCs w:val="19"/>
          <w:lang w:val="sk-SK"/>
        </w:rPr>
        <w:lastRenderedPageBreak/>
        <w:t xml:space="preserve">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139" w:name="_Toc440372867"/>
      <w:bookmarkStart w:id="140" w:name="_Toc4576187"/>
      <w:r w:rsidRPr="0073389C">
        <w:rPr>
          <w:lang w:val="sk-SK"/>
        </w:rPr>
        <w:t>Ukončenie zmluvného vzťahu</w:t>
      </w:r>
      <w:bookmarkEnd w:id="137"/>
      <w:bookmarkEnd w:id="138"/>
      <w:bookmarkEnd w:id="139"/>
      <w:bookmarkEnd w:id="140"/>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w:t>
      </w:r>
      <w:r w:rsidR="0043146E" w:rsidRPr="0073389C">
        <w:lastRenderedPageBreak/>
        <w:t xml:space="preserve">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141" w:name="_Toc410907856"/>
      <w:bookmarkStart w:id="142" w:name="_Toc440372868"/>
      <w:bookmarkStart w:id="143" w:name="_Toc4576188"/>
      <w:r w:rsidRPr="0073389C">
        <w:rPr>
          <w:lang w:val="sk-SK"/>
        </w:rPr>
        <w:t>Finančné riadenie</w:t>
      </w:r>
      <w:bookmarkEnd w:id="141"/>
      <w:bookmarkEnd w:id="142"/>
      <w:bookmarkEnd w:id="143"/>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144" w:name="_Toc410907857"/>
      <w:bookmarkStart w:id="145" w:name="_Toc440372869"/>
      <w:bookmarkStart w:id="146" w:name="_Toc4576189"/>
      <w:r w:rsidRPr="0073389C">
        <w:rPr>
          <w:lang w:val="sk-SK"/>
        </w:rPr>
        <w:t>Vedenie účtovníct</w:t>
      </w:r>
      <w:r w:rsidR="004A616F" w:rsidRPr="0073389C">
        <w:rPr>
          <w:lang w:val="sk-SK"/>
        </w:rPr>
        <w:t>va</w:t>
      </w:r>
      <w:bookmarkEnd w:id="144"/>
      <w:bookmarkEnd w:id="145"/>
      <w:bookmarkEnd w:id="146"/>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na analytických účtoch v členení podľa jednotlivých projektov alebo v analytickej evidencii vedenej v technickej forme</w:t>
      </w:r>
      <w:r w:rsidRPr="0073389C">
        <w:rPr>
          <w:rStyle w:val="Odkaznapoznmkupodiarou"/>
          <w:sz w:val="19"/>
          <w:szCs w:val="19"/>
          <w:lang w:eastAsia="en-AU"/>
        </w:rPr>
        <w:footnoteReference w:id="2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47" w:name="_Toc440372870"/>
      <w:bookmarkStart w:id="148" w:name="_Toc4576190"/>
      <w:bookmarkStart w:id="149"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47"/>
      <w:bookmarkEnd w:id="148"/>
      <w:r w:rsidR="0039421B" w:rsidRPr="0073389C">
        <w:rPr>
          <w:lang w:val="sk-SK"/>
        </w:rPr>
        <w:t xml:space="preserve"> </w:t>
      </w:r>
    </w:p>
    <w:p w14:paraId="4B6D4FD5"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2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w:t>
      </w:r>
      <w:r w:rsidRPr="00C33B6F">
        <w:rPr>
          <w:rFonts w:cs="Arial"/>
          <w:szCs w:val="16"/>
        </w:rPr>
        <w:lastRenderedPageBreak/>
        <w:t xml:space="preserve">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lastRenderedPageBreak/>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77777777"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173588A6" w14:textId="77777777"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6"/>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w:t>
      </w:r>
      <w:r w:rsidRPr="0073389C">
        <w:lastRenderedPageBreak/>
        <w:t>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150" w:name="_Toc440372871"/>
      <w:r w:rsidRPr="00E135DC">
        <w:rPr>
          <w:b/>
        </w:rPr>
        <w:t>Platby vo vzťahu prijímateľ – dodávateľ/zhotoviteľ</w:t>
      </w:r>
      <w:bookmarkEnd w:id="150"/>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151" w:name="_Toc440372872"/>
      <w:bookmarkStart w:id="152" w:name="_Toc4576191"/>
      <w:r w:rsidRPr="0073389C">
        <w:rPr>
          <w:lang w:val="sk-SK"/>
        </w:rPr>
        <w:lastRenderedPageBreak/>
        <w:t>Oprávnenosť výdavkov</w:t>
      </w:r>
      <w:bookmarkEnd w:id="149"/>
      <w:bookmarkEnd w:id="151"/>
      <w:bookmarkEnd w:id="152"/>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7"/>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8"/>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9"/>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lastRenderedPageBreak/>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0"/>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 xml:space="preserve">pod.), oprávneným výdavkom bude len </w:t>
      </w:r>
      <w:r w:rsidRPr="0073389C">
        <w:lastRenderedPageBreak/>
        <w:t>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7777777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52FFFA40" w14:textId="7777777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1"/>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2"/>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3"/>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4"/>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5"/>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36"/>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37"/>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 xml:space="preserve">čtovania preddavkovej platby je prijímateľ povinný vrátiť RO pre OP EVS najneskôr spolu s predložením doplňujúcich údajov k preukázaniu dodania predmetu </w:t>
      </w:r>
      <w:r w:rsidRPr="00283586">
        <w:lastRenderedPageBreak/>
        <w:t>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38"/>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77777777"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w:t>
      </w:r>
      <w:r w:rsidRPr="0073389C">
        <w:lastRenderedPageBreak/>
        <w:t xml:space="preserve">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39"/>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77777777"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0"/>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 xml:space="preserve">v rámci rozpočtu zohľadniť očakávaný rast mzdových výdavkov a to buď na základe štatistického indexu (databáza STATdat. Štatistického úradu SR)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1"/>
      </w:r>
      <w:r w:rsidRPr="0032396F">
        <w:rPr>
          <w:rFonts w:cs="Arial"/>
          <w:b w:val="0"/>
          <w:color w:val="auto"/>
          <w:sz w:val="19"/>
          <w:szCs w:val="19"/>
          <w:lang w:val="sk-SK"/>
        </w:rPr>
        <w:t xml:space="preserve"> alebo na základe legislatívne určeného rastu miezd za jednotlivé obdobia (resp. kalendárne roky). </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2"/>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lastRenderedPageBreak/>
        <w:t>o maximálnom funkčnom plate resp. jeho ekvivalentu</w:t>
      </w:r>
      <w:r w:rsidRPr="00F67895">
        <w:rPr>
          <w:rFonts w:cs="Arial"/>
          <w:b w:val="0"/>
          <w:color w:val="auto"/>
          <w:sz w:val="19"/>
          <w:szCs w:val="19"/>
          <w:vertAlign w:val="superscript"/>
          <w:lang w:val="sk-SK"/>
        </w:rPr>
        <w:footnoteReference w:id="43"/>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4"/>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45"/>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46"/>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47"/>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48"/>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49"/>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w:t>
      </w:r>
      <w:r w:rsidR="00B42C95" w:rsidRPr="00EA00BD">
        <w:lastRenderedPageBreak/>
        <w:t>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0"/>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1"/>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lastRenderedPageBreak/>
        <w:t>zamestnanec pracuje na projekte na pracovný úväzok</w:t>
      </w:r>
      <w:r w:rsidRPr="0073389C">
        <w:rPr>
          <w:rStyle w:val="Odkaznapoznmkupodiarou"/>
          <w:rFonts w:cs="Arial"/>
          <w:b/>
          <w:sz w:val="19"/>
          <w:szCs w:val="19"/>
        </w:rPr>
        <w:footnoteReference w:id="52"/>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3"/>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4"/>
      </w:r>
      <w:r w:rsidR="00694363" w:rsidRPr="0073389C">
        <w:t>),</w:t>
      </w:r>
      <w:r w:rsidRPr="0073389C">
        <w:t xml:space="preserve"> ako aj povinné odvody</w:t>
      </w:r>
      <w:r w:rsidRPr="0073389C">
        <w:rPr>
          <w:rStyle w:val="Odkaznapoznmkupodiarou"/>
          <w:sz w:val="19"/>
        </w:rPr>
        <w:footnoteReference w:id="55"/>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6"/>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57"/>
      </w:r>
      <w:r w:rsidRPr="0073389C">
        <w:t>), ako aj povinné odvody za zamestnávateľa</w:t>
      </w:r>
      <w:r w:rsidRPr="0073389C">
        <w:rPr>
          <w:rStyle w:val="Odkaznapoznmkupodiarou"/>
          <w:sz w:val="19"/>
        </w:rPr>
        <w:footnoteReference w:id="58"/>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 xml:space="preserve">nie </w:t>
      </w:r>
      <w:r w:rsidR="004E646D" w:rsidRPr="003A141C">
        <w:lastRenderedPageBreak/>
        <w:t>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77777777"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59"/>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0"/>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1"/>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2"/>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3"/>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77777777"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w:t>
      </w:r>
      <w:r w:rsidRPr="0073389C">
        <w:rPr>
          <w:rFonts w:ascii="Arial" w:hAnsi="Arial" w:cs="Arial"/>
          <w:sz w:val="19"/>
          <w:szCs w:val="19"/>
          <w:lang w:val="sk-SK"/>
        </w:rPr>
        <w:lastRenderedPageBreak/>
        <w:t xml:space="preserve">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61C204B9" w14:textId="77777777"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64"/>
      </w:r>
      <w:r w:rsidRPr="0073389C">
        <w:t>.</w:t>
      </w:r>
    </w:p>
    <w:p w14:paraId="6B3C1C53" w14:textId="77777777"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65"/>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 xml:space="preserve">a zároveň </w:t>
      </w:r>
      <w:r w:rsidRPr="0073389C">
        <w:rPr>
          <w:rFonts w:ascii="Arial" w:hAnsi="Arial" w:cs="Arial"/>
          <w:sz w:val="19"/>
          <w:szCs w:val="19"/>
        </w:rPr>
        <w:lastRenderedPageBreak/>
        <w:t>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66"/>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67"/>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68"/>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w:t>
      </w:r>
      <w:r w:rsidRPr="00B13AD8">
        <w:rPr>
          <w:rFonts w:cs="Arial"/>
          <w:szCs w:val="19"/>
        </w:rPr>
        <w:lastRenderedPageBreak/>
        <w:t xml:space="preserve">nesmie presiahnuť sumu uplatňovaných náhrad EK, tzv. </w:t>
      </w:r>
      <w:r w:rsidRPr="00B13AD8">
        <w:rPr>
          <w:rFonts w:cs="Arial"/>
          <w:b/>
          <w:szCs w:val="19"/>
        </w:rPr>
        <w:t>„per diems“</w:t>
      </w:r>
      <w:r w:rsidRPr="00B13AD8">
        <w:rPr>
          <w:rStyle w:val="Odkaznapoznmkupodiarou"/>
          <w:rFonts w:cs="Arial"/>
          <w:sz w:val="19"/>
          <w:szCs w:val="19"/>
        </w:rPr>
        <w:footnoteReference w:id="69"/>
      </w:r>
      <w:r w:rsidRPr="00B13AD8">
        <w:rPr>
          <w:rFonts w:cs="Arial"/>
          <w:szCs w:val="19"/>
        </w:rPr>
        <w:t>, ktorá zahŕňa výdavky na ubytovanie, stravné a cestovné v SR</w:t>
      </w:r>
      <w:r w:rsidRPr="00B13AD8">
        <w:rPr>
          <w:rStyle w:val="Odkaznapoznmkupodiarou"/>
          <w:rFonts w:cs="Arial"/>
          <w:sz w:val="19"/>
          <w:szCs w:val="19"/>
        </w:rPr>
        <w:footnoteReference w:id="70"/>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1"/>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2"/>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73"/>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4"/>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75"/>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lastRenderedPageBreak/>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76"/>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77"/>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lastRenderedPageBreak/>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78"/>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79"/>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0"/>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1"/>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obstarávacia cena</w:t>
      </w:r>
      <w:r w:rsidRPr="0073389C">
        <w:rPr>
          <w:rStyle w:val="Odkaznapoznmkupodiarou"/>
          <w:sz w:val="19"/>
        </w:rPr>
        <w:footnoteReference w:id="82"/>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83"/>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4"/>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85"/>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86"/>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87"/>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 xml:space="preserve">Činnosť expertnej komisie môže mať vplyv na nedodržanie stanovených lehôt vyplývajúcich zo Systému finančného riadenia štrukturálnych fondov, Kohézneho fondu a Európskeho </w:t>
      </w:r>
      <w:r w:rsidRPr="00375C69">
        <w:lastRenderedPageBreak/>
        <w:t>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w:t>
      </w:r>
      <w:r w:rsidR="006F0EBE">
        <w:rPr>
          <w:color w:val="000000"/>
          <w:shd w:val="clear" w:color="auto" w:fill="FFFFFF"/>
        </w:rPr>
        <w:lastRenderedPageBreak/>
        <w:t xml:space="preserve">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88"/>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89"/>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153" w:name="_Toc361131496"/>
      <w:r w:rsidRPr="0073389C">
        <w:rPr>
          <w:rFonts w:ascii="Arial" w:hAnsi="Arial" w:cs="Arial"/>
          <w:b/>
          <w:sz w:val="19"/>
          <w:szCs w:val="19"/>
          <w:lang w:val="sk-SK" w:eastAsia="en-US"/>
        </w:rPr>
        <w:t>Problematika prekrývania sa výdavkov</w:t>
      </w:r>
      <w:bookmarkEnd w:id="153"/>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0"/>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1"/>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154" w:name="_Toc410907859"/>
      <w:bookmarkStart w:id="155" w:name="_Toc440372873"/>
      <w:bookmarkStart w:id="156" w:name="_Toc4576192"/>
      <w:r w:rsidRPr="0073389C">
        <w:rPr>
          <w:lang w:val="sk-SK"/>
        </w:rPr>
        <w:t>Postupy pri žiadosti o platbu</w:t>
      </w:r>
      <w:bookmarkEnd w:id="154"/>
      <w:bookmarkEnd w:id="155"/>
      <w:bookmarkEnd w:id="156"/>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lastRenderedPageBreak/>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2"/>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3"/>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7777777"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157" w:name="_Toc410907860"/>
      <w:bookmarkStart w:id="158" w:name="_Toc440372874"/>
      <w:bookmarkStart w:id="159" w:name="_Toc4576193"/>
      <w:r w:rsidRPr="0073389C">
        <w:rPr>
          <w:lang w:val="sk-SK"/>
        </w:rPr>
        <w:t>Špecifiká jednotlivých systémov financovania</w:t>
      </w:r>
      <w:bookmarkEnd w:id="157"/>
      <w:bookmarkEnd w:id="158"/>
      <w:bookmarkEnd w:id="159"/>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w:t>
      </w:r>
      <w:r w:rsidR="00A1702A" w:rsidRPr="00A1702A">
        <w:lastRenderedPageBreak/>
        <w:t xml:space="preserve">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6E98AE16" w14:textId="77777777"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25B6B57" w14:textId="77777777" w:rsidR="007E1486" w:rsidRPr="0019796C" w:rsidRDefault="00AE5A8F" w:rsidP="00E045E6">
      <w:pPr>
        <w:tabs>
          <w:tab w:val="left" w:pos="284"/>
        </w:tabs>
        <w:autoSpaceDE w:val="0"/>
        <w:autoSpaceDN w:val="0"/>
        <w:adjustRightInd w:val="0"/>
        <w:spacing w:before="120"/>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3831D16E" w14:textId="77777777" w:rsidR="00AE5A8F" w:rsidRPr="0073389C" w:rsidRDefault="00AE5A8F" w:rsidP="00CF7FC1">
      <w:pPr>
        <w:autoSpaceDE w:val="0"/>
        <w:autoSpaceDN w:val="0"/>
        <w:adjustRightInd w:val="0"/>
        <w:spacing w:before="120" w:after="120" w:line="288" w:lineRule="auto"/>
        <w:jc w:val="both"/>
      </w:pP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2039CD34" w14:textId="77777777"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lastRenderedPageBreak/>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77777777"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 xml:space="preserve">projektu predkladá žiadosť o platbu (poskytnutie zálohovej platby) </w:t>
      </w:r>
      <w:r w:rsidR="00033C14" w:rsidRPr="006A7AAF">
        <w:rPr>
          <w:rFonts w:cs="Arial"/>
          <w:szCs w:val="16"/>
        </w:rPr>
        <w:t xml:space="preserve">riadiacemu orgánu elektronicky prostredníctvom ITMS a následne </w:t>
      </w:r>
      <w:r w:rsidR="00033C14">
        <w:rPr>
          <w:rFonts w:cs="Arial"/>
          <w:szCs w:val="16"/>
        </w:rPr>
        <w:t xml:space="preserve">predkladá žiadosť o platbu </w:t>
      </w:r>
      <w:r w:rsidR="00033C14" w:rsidRPr="006A7AAF">
        <w:rPr>
          <w:rFonts w:cs="Arial"/>
          <w:szCs w:val="16"/>
        </w:rPr>
        <w:t>v</w:t>
      </w:r>
      <w:r w:rsidR="00033C14">
        <w:rPr>
          <w:rFonts w:cs="Arial"/>
          <w:szCs w:val="16"/>
        </w:rPr>
        <w:t xml:space="preserve"> písomnej podobe, tzn. v </w:t>
      </w:r>
      <w:r w:rsidR="00033C14" w:rsidRPr="006A7AAF">
        <w:rPr>
          <w:rFonts w:cs="Arial"/>
          <w:szCs w:val="16"/>
        </w:rPr>
        <w:t>elektronickej alebo listinnej forme</w:t>
      </w:r>
      <w:r w:rsidR="00033C14" w:rsidRPr="0073389C">
        <w:t xml:space="preserve"> </w:t>
      </w:r>
      <w:r w:rsidRPr="0073389C">
        <w:t xml:space="preserve">v zmysle podmienok zmluvy o NFP, a to maximálne do výšky 40 % </w:t>
      </w:r>
      <w:r w:rsidRPr="00FF1E5E">
        <w:t>z </w:t>
      </w:r>
      <w:del w:id="160" w:author="Slavomír Gajarský" w:date="2020-12-17T14:23:00Z">
        <w:r w:rsidRPr="00FF1E5E" w:rsidDel="00FF1E5E">
          <w:rPr>
            <w:strike/>
          </w:rPr>
          <w:delText xml:space="preserve"> rozpočtu projektu</w:delText>
        </w:r>
        <w:r w:rsidRPr="009C1221" w:rsidDel="00FF1E5E">
          <w:delText xml:space="preserve"> </w:delText>
        </w:r>
      </w:del>
      <w:r w:rsidR="00EA3725">
        <w:t>nenávratného finančného príspevku</w:t>
      </w:r>
      <w:r w:rsidR="001D3A7D" w:rsidRPr="0073389C">
        <w:rPr>
          <w:rStyle w:val="Odkaznapoznmkupodiarou"/>
          <w:sz w:val="19"/>
        </w:rPr>
        <w:footnoteReference w:id="94"/>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77777777"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suma nenávratného finančného príspevku</w:t>
      </w:r>
      <w:r w:rsidRPr="00350C4C">
        <w:t xml:space="preserve"> známa v čase predloženia žiadosti o</w:t>
      </w:r>
      <w:r>
        <w:t> </w:t>
      </w:r>
      <w:r w:rsidRPr="00350C4C">
        <w:t>platbu</w:t>
      </w:r>
      <w:r>
        <w:t xml:space="preserve"> (poskytnutie zálohovej platby)</w:t>
      </w:r>
      <w:r w:rsidRPr="003A2FA6">
        <w:t>, ktorá je znížená o</w:t>
      </w:r>
      <w:r>
        <w:t> </w:t>
      </w:r>
      <w:r w:rsidRPr="003A2FA6">
        <w:t>aktuálny stav už vyčerpaných finančných prostriedkov nenávratného finančného príspevku (žiadosti o platbu (priebežná platba / zúčtovanie zálohovej platby / zúčtovanie predfinancovania) schválen</w:t>
      </w:r>
      <w:r>
        <w:t>ých</w:t>
      </w:r>
      <w:r w:rsidRPr="003A2FA6">
        <w:t xml:space="preserve"> certifikačným orgánom v</w:t>
      </w:r>
      <w:r>
        <w:t> </w:t>
      </w:r>
      <w:r w:rsidRPr="003A2FA6">
        <w:t>súhrnných žiadostiach o platbu / mimoriadnych súhrnných žiadostiach o platbu) vo</w:t>
      </w:r>
      <w:r>
        <w:t> </w:t>
      </w:r>
      <w:r w:rsidRPr="003A2FA6">
        <w:t xml:space="preserve">výške prostriedkov zodpovedajúcich podielu prostriedkov EÚ a štátneho rozpočtu na spolufinancovanie. </w:t>
      </w:r>
    </w:p>
    <w:p w14:paraId="23D7D563" w14:textId="3FCA1EC5"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w:t>
      </w:r>
      <w:del w:id="162" w:author="Slavomír Gajarský" w:date="2020-12-17T14:25:00Z">
        <w:r w:rsidRPr="009C1221" w:rsidDel="009C1221">
          <w:rPr>
            <w:strike/>
          </w:rPr>
          <w:delText>oprávnených</w:delText>
        </w:r>
        <w:r w:rsidRPr="00406E29" w:rsidDel="009C1221">
          <w:rPr>
            <w:strike/>
          </w:rPr>
          <w:delText xml:space="preserve"> </w:delText>
        </w:r>
      </w:del>
      <w:r w:rsidRPr="00406E29">
        <w:t xml:space="preserve">výdavkov (rozpočtových položiek projektu), ktoré sú </w:t>
      </w:r>
      <w:del w:id="163" w:author="Slavomír Gajarský" w:date="2020-12-17T14:25:00Z">
        <w:r w:rsidRPr="009C1221" w:rsidDel="009C1221">
          <w:rPr>
            <w:strike/>
          </w:rPr>
          <w:delText>jednoznačne</w:delText>
        </w:r>
        <w:r w:rsidRPr="00406E29" w:rsidDel="009C1221">
          <w:delText xml:space="preserve"> </w:delText>
        </w:r>
      </w:del>
      <w:r w:rsidRPr="00406E29">
        <w:t xml:space="preserve">určené na financovanie systémom zálohovej platby v čase predloženia žiadosti o platbu, ktorá je znížená o aktuálny stav už vyčerpaných finančných prostriedkov na položkách </w:t>
      </w:r>
      <w:del w:id="164" w:author="Slavomír Gajarský" w:date="2020-12-17T14:25:00Z">
        <w:r w:rsidRPr="009C1221" w:rsidDel="009C1221">
          <w:rPr>
            <w:strike/>
          </w:rPr>
          <w:delText>jednoznačne</w:delText>
        </w:r>
        <w:r w:rsidRPr="00406E29" w:rsidDel="009C1221">
          <w:delText xml:space="preserve"> </w:delText>
        </w:r>
      </w:del>
      <w:r w:rsidRPr="00406E29">
        <w:t xml:space="preserve">určených na financovanie systémom zálohovej platby, ktoré boli schválené certifikačným orgánom.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1A56CEE3"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del w:id="165" w:author="Slavomír Gajarský" w:date="2020-12-17T14:26:00Z">
        <w:r w:rsidRPr="00020664" w:rsidDel="00020664">
          <w:rPr>
            <w:strike/>
          </w:rPr>
          <w:delText>rozpočtu projek</w:delText>
        </w:r>
        <w:r w:rsidRPr="00020664" w:rsidDel="00020664">
          <w:delText>tu</w:delText>
        </w:r>
      </w:del>
      <w:r w:rsidR="00E73573" w:rsidRPr="00406E29">
        <w:t>nenávratného finančného príspevku</w:t>
      </w:r>
      <w:r w:rsidR="00102643" w:rsidRPr="00406E29">
        <w:t>.</w:t>
      </w:r>
      <w:r w:rsidRPr="00406E29">
        <w:t>.</w:t>
      </w:r>
      <w:r w:rsidRPr="003A2FA6">
        <w:t xml:space="preserve"> </w:t>
      </w:r>
    </w:p>
    <w:p w14:paraId="423A1CC5" w14:textId="0F79ACB4"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del w:id="166" w:author="Slavomír Gajarský" w:date="2020-12-17T14:29:00Z">
        <w:r w:rsidRPr="00C571E5" w:rsidDel="00D2239E">
          <w:delText xml:space="preserve">tretia </w:delText>
        </w:r>
      </w:del>
      <w:ins w:id="167" w:author="Slavomír Gajarský" w:date="2020-12-17T14:29:00Z">
        <w:r w:rsidR="00D2239E">
          <w:t>druhá</w:t>
        </w:r>
        <w:r w:rsidR="00D2239E" w:rsidRPr="00C571E5">
          <w:t xml:space="preserve"> </w:t>
        </w:r>
      </w:ins>
      <w:r w:rsidRPr="00C571E5">
        <w:t>odrážka)</w:t>
      </w:r>
      <w:r w:rsidRPr="00D2239E">
        <w:t xml:space="preserve"> a bodu </w:t>
      </w:r>
      <w:r w:rsidR="0069413B" w:rsidRPr="00D2239E">
        <w:t>2</w:t>
      </w:r>
      <w:r w:rsidRPr="00D2239E">
        <w:t xml:space="preserve"> (</w:t>
      </w:r>
      <w:del w:id="168" w:author="Slavomír Gajarský" w:date="2020-12-17T14:38:00Z">
        <w:r w:rsidRPr="00D2239E" w:rsidDel="00CC2D1C">
          <w:delText xml:space="preserve">tretia </w:delText>
        </w:r>
      </w:del>
      <w:ins w:id="169" w:author="Slavomír Gajarský" w:date="2020-12-17T14:38:00Z">
        <w:r w:rsidR="00CC2D1C">
          <w:t>druhá</w:t>
        </w:r>
        <w:r w:rsidR="00CC2D1C" w:rsidRPr="00D2239E">
          <w:t xml:space="preserve"> </w:t>
        </w:r>
      </w:ins>
      <w:r w:rsidRPr="00D2239E">
        <w:t>odrážka).</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77777777" w:rsidR="00D22203" w:rsidRPr="003A2FA6" w:rsidRDefault="00D22203" w:rsidP="0084792A">
            <w:pPr>
              <w:jc w:val="center"/>
            </w:pPr>
            <w:r w:rsidRPr="003A2FA6">
              <w:t>(suma nenávratného finančného príspevku</w:t>
            </w:r>
            <w:r w:rsidR="00A34702" w:rsidRPr="00A34702">
              <w:t>– vyčerpaná suma NFP (zdroj EÚ a ŠR))</w:t>
            </w:r>
            <w:r w:rsidRPr="003A2FA6">
              <w:t xml:space="preserve"> </w:t>
            </w:r>
          </w:p>
        </w:tc>
      </w:tr>
    </w:tbl>
    <w:p w14:paraId="0F4EFEDE" w14:textId="77777777" w:rsidR="00A34702" w:rsidRDefault="00A34702" w:rsidP="007F4567">
      <w:pPr>
        <w:spacing w:before="120" w:after="120"/>
        <w:ind w:left="567"/>
        <w:jc w:val="both"/>
      </w:pPr>
      <w:r w:rsidRPr="00A34702">
        <w:t>O vyčerpanú sumu nenávratného finančného príspevku sa maximálna výška prvej poskytnutej zálohovej platby znižuje, ak pred jej poskytnutím bola žiadosť o platbu (priebežná platba) schválená certifikačným orgánom v súhrnnej žiadosti o platbu / mimoriadnej súhrnnej žiadosti o platbu.</w:t>
      </w:r>
    </w:p>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lastRenderedPageBreak/>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AFF6390" w14:textId="77777777" w:rsidR="00D22203" w:rsidRPr="003A2FA6" w:rsidRDefault="00D22203" w:rsidP="00D22203">
            <w:pPr>
              <w:jc w:val="center"/>
            </w:pPr>
            <w:r w:rsidRPr="003A2FA6">
              <w:t>celková suma identifikovaných typov výdavkov (rozpočtových položiek projektu), ktoré sú určené na</w:t>
            </w:r>
            <w:r>
              <w:t> </w:t>
            </w:r>
            <w:r w:rsidRPr="003A2FA6">
              <w:t>financovanie systémom zálohovej platby</w:t>
            </w:r>
          </w:p>
          <w:p w14:paraId="029B4B01" w14:textId="77777777" w:rsidR="00D22203" w:rsidRPr="003A2FA6" w:rsidRDefault="00D22203" w:rsidP="00D22203">
            <w:pPr>
              <w:jc w:val="center"/>
            </w:pPr>
            <w:r w:rsidRPr="003A2FA6">
              <w:t>– vyčerpaná suma nenávratného finančného príspevku na predmetných položkách (zdroj EÚ a ŠR)</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nasledujúceho vzorca</w:t>
      </w:r>
      <w:r w:rsidR="008F183F">
        <w:t>:</w:t>
      </w:r>
    </w:p>
    <w:p w14:paraId="2171710F" w14:textId="77777777" w:rsidR="00D22203" w:rsidRPr="003A2FA6" w:rsidRDefault="00D22203" w:rsidP="005E2EDA">
      <w:pPr>
        <w:numPr>
          <w:ilvl w:val="0"/>
          <w:numId w:val="89"/>
        </w:numPr>
        <w:spacing w:before="120" w:after="120"/>
        <w:ind w:left="567" w:hanging="283"/>
        <w:jc w:val="both"/>
      </w:pP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3688C179" w14:textId="77777777" w:rsidTr="00D22203">
        <w:trPr>
          <w:trHeight w:val="703"/>
        </w:trPr>
        <w:tc>
          <w:tcPr>
            <w:tcW w:w="1808" w:type="dxa"/>
            <w:shd w:val="clear" w:color="auto" w:fill="BFBFBF" w:themeFill="background1" w:themeFillShade="BF"/>
          </w:tcPr>
          <w:p w14:paraId="180B0FD0"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7B6A5D59" w14:textId="77777777" w:rsidR="00D22203" w:rsidRPr="003A2FA6" w:rsidRDefault="00D22203" w:rsidP="00D22203">
            <w:pPr>
              <w:jc w:val="center"/>
            </w:pPr>
            <w:r w:rsidRPr="003A2FA6">
              <w:t>=</w:t>
            </w:r>
          </w:p>
        </w:tc>
        <w:tc>
          <w:tcPr>
            <w:tcW w:w="608" w:type="dxa"/>
            <w:shd w:val="clear" w:color="auto" w:fill="BFBFBF" w:themeFill="background1" w:themeFillShade="BF"/>
          </w:tcPr>
          <w:p w14:paraId="3A8C27C7" w14:textId="77777777" w:rsidR="00D22203" w:rsidRPr="003A2FA6" w:rsidRDefault="00D22203" w:rsidP="00D22203">
            <w:pPr>
              <w:jc w:val="center"/>
            </w:pPr>
            <w:r w:rsidRPr="003A2FA6">
              <w:t>0,4</w:t>
            </w:r>
          </w:p>
        </w:tc>
        <w:tc>
          <w:tcPr>
            <w:tcW w:w="643" w:type="dxa"/>
            <w:shd w:val="clear" w:color="auto" w:fill="BFBFBF" w:themeFill="background1" w:themeFillShade="BF"/>
          </w:tcPr>
          <w:p w14:paraId="2DDECE4B" w14:textId="77777777" w:rsidR="00D22203" w:rsidRPr="003A2FA6" w:rsidRDefault="00D22203" w:rsidP="00D22203">
            <w:pPr>
              <w:jc w:val="center"/>
            </w:pPr>
            <w:r w:rsidRPr="003A2FA6">
              <w:t>x</w:t>
            </w:r>
          </w:p>
        </w:tc>
        <w:tc>
          <w:tcPr>
            <w:tcW w:w="5209" w:type="dxa"/>
            <w:shd w:val="clear" w:color="auto" w:fill="BFBFBF" w:themeFill="background1" w:themeFillShade="BF"/>
          </w:tcPr>
          <w:p w14:paraId="579CD448" w14:textId="63C1E38B" w:rsidR="00D22203" w:rsidRPr="003A2FA6" w:rsidRDefault="00D22203" w:rsidP="00E8679A">
            <w:pPr>
              <w:jc w:val="center"/>
            </w:pPr>
            <w:r w:rsidRPr="003A2FA6">
              <w:t>(suma nenávratného finančného príspevku po zmene –</w:t>
            </w:r>
            <w:del w:id="170" w:author="Slavomír Gajarský" w:date="2020-12-17T14:34:00Z">
              <w:r w:rsidRPr="003A2FA6" w:rsidDel="00E8679A">
                <w:delText xml:space="preserve"> </w:delText>
              </w:r>
              <w:r w:rsidR="008F183F" w:rsidRPr="003A2FA6" w:rsidDel="00E8679A">
                <w:delText xml:space="preserve">– </w:delText>
              </w:r>
            </w:del>
            <w:r w:rsidR="008F183F" w:rsidRPr="003A2FA6">
              <w:t>vyčerpaná suma nenávratného finančného príspevku (zdroj EÚ a ŠR))</w:t>
            </w:r>
          </w:p>
        </w:tc>
      </w:tr>
    </w:tbl>
    <w:p w14:paraId="23922826" w14:textId="77777777" w:rsidR="00E8679A" w:rsidRDefault="00E8679A" w:rsidP="009640DD">
      <w:pPr>
        <w:autoSpaceDE w:val="0"/>
        <w:autoSpaceDN w:val="0"/>
        <w:adjustRightInd w:val="0"/>
        <w:spacing w:before="120"/>
        <w:jc w:val="both"/>
        <w:rPr>
          <w:ins w:id="171" w:author="Slavomír Gajarský" w:date="2020-12-17T14:35:00Z"/>
        </w:rPr>
      </w:pPr>
    </w:p>
    <w:p w14:paraId="59587177" w14:textId="77777777" w:rsidR="00E8679A" w:rsidRPr="003A2FA6" w:rsidRDefault="00E8679A" w:rsidP="00E8679A">
      <w:pPr>
        <w:numPr>
          <w:ilvl w:val="0"/>
          <w:numId w:val="89"/>
        </w:numPr>
        <w:spacing w:before="120" w:after="120"/>
        <w:ind w:left="567" w:hanging="283"/>
        <w:jc w:val="both"/>
        <w:rPr>
          <w:ins w:id="172" w:author="Slavomír Gajarský" w:date="2020-12-17T14:35:00Z"/>
        </w:rPr>
      </w:pPr>
      <w:ins w:id="173" w:author="Slavomír Gajarský" w:date="2020-12-17T14:35:00Z">
        <w:r w:rsidRPr="003A2FA6">
          <w:t xml:space="preserve">v prípade </w:t>
        </w:r>
        <w:r w:rsidRPr="00042DE6">
          <w:rPr>
            <w:u w:val="single"/>
          </w:rPr>
          <w:t>kombinácie systému zálohových platieb a systému predfinancovania</w:t>
        </w:r>
        <w:r w:rsidRPr="003A2FA6">
          <w:t xml:space="preserve"> (prípadne aj systému refundácie) sa výška maximálnej zálohovej platby vypočíta nasledovne:</w:t>
        </w:r>
      </w:ins>
    </w:p>
    <w:tbl>
      <w:tblPr>
        <w:tblW w:w="8821" w:type="dxa"/>
        <w:tblInd w:w="392" w:type="dxa"/>
        <w:tblLook w:val="04A0" w:firstRow="1" w:lastRow="0" w:firstColumn="1" w:lastColumn="0" w:noHBand="0" w:noVBand="1"/>
      </w:tblPr>
      <w:tblGrid>
        <w:gridCol w:w="1628"/>
        <w:gridCol w:w="561"/>
        <w:gridCol w:w="532"/>
        <w:gridCol w:w="681"/>
        <w:gridCol w:w="5419"/>
      </w:tblGrid>
      <w:tr w:rsidR="00E8679A" w:rsidRPr="003A2FA6" w14:paraId="3FA8F552" w14:textId="77777777" w:rsidTr="00E045E6">
        <w:trPr>
          <w:trHeight w:val="279"/>
          <w:ins w:id="174" w:author="Slavomír Gajarský" w:date="2020-12-17T14:35:00Z"/>
        </w:trPr>
        <w:tc>
          <w:tcPr>
            <w:tcW w:w="1628" w:type="dxa"/>
            <w:shd w:val="clear" w:color="auto" w:fill="BFBFBF" w:themeFill="background1" w:themeFillShade="BF"/>
            <w:vAlign w:val="center"/>
          </w:tcPr>
          <w:p w14:paraId="3105C390" w14:textId="77777777" w:rsidR="00E8679A" w:rsidRPr="003A2FA6" w:rsidRDefault="00E8679A" w:rsidP="00E045E6">
            <w:pPr>
              <w:jc w:val="center"/>
              <w:rPr>
                <w:ins w:id="175" w:author="Slavomír Gajarský" w:date="2020-12-17T14:35:00Z"/>
              </w:rPr>
            </w:pPr>
            <w:ins w:id="176" w:author="Slavomír Gajarský" w:date="2020-12-17T14:35:00Z">
              <w:r w:rsidRPr="003A2FA6">
                <w:t>maximálna výška poskytnutej zálohovej platby</w:t>
              </w:r>
            </w:ins>
          </w:p>
        </w:tc>
        <w:tc>
          <w:tcPr>
            <w:tcW w:w="561" w:type="dxa"/>
            <w:shd w:val="clear" w:color="auto" w:fill="BFBFBF" w:themeFill="background1" w:themeFillShade="BF"/>
            <w:vAlign w:val="center"/>
          </w:tcPr>
          <w:p w14:paraId="452C4347" w14:textId="77777777" w:rsidR="00E8679A" w:rsidRPr="003A2FA6" w:rsidRDefault="00E8679A" w:rsidP="00E045E6">
            <w:pPr>
              <w:jc w:val="center"/>
              <w:rPr>
                <w:ins w:id="177" w:author="Slavomír Gajarský" w:date="2020-12-17T14:35:00Z"/>
              </w:rPr>
            </w:pPr>
            <w:ins w:id="178" w:author="Slavomír Gajarský" w:date="2020-12-17T14:35:00Z">
              <w:r w:rsidRPr="003A2FA6">
                <w:t>=</w:t>
              </w:r>
            </w:ins>
          </w:p>
        </w:tc>
        <w:tc>
          <w:tcPr>
            <w:tcW w:w="532" w:type="dxa"/>
            <w:shd w:val="clear" w:color="auto" w:fill="BFBFBF" w:themeFill="background1" w:themeFillShade="BF"/>
            <w:vAlign w:val="center"/>
          </w:tcPr>
          <w:p w14:paraId="4E1DDE13" w14:textId="77777777" w:rsidR="00E8679A" w:rsidRPr="003A2FA6" w:rsidRDefault="00E8679A" w:rsidP="00E045E6">
            <w:pPr>
              <w:jc w:val="center"/>
              <w:rPr>
                <w:ins w:id="179" w:author="Slavomír Gajarský" w:date="2020-12-17T14:35:00Z"/>
              </w:rPr>
            </w:pPr>
            <w:ins w:id="180" w:author="Slavomír Gajarský" w:date="2020-12-17T14:35:00Z">
              <w:r w:rsidRPr="003A2FA6">
                <w:t>0,4</w:t>
              </w:r>
            </w:ins>
          </w:p>
        </w:tc>
        <w:tc>
          <w:tcPr>
            <w:tcW w:w="681" w:type="dxa"/>
            <w:shd w:val="clear" w:color="auto" w:fill="BFBFBF" w:themeFill="background1" w:themeFillShade="BF"/>
            <w:vAlign w:val="center"/>
          </w:tcPr>
          <w:p w14:paraId="6ADD4C3A" w14:textId="77777777" w:rsidR="00E8679A" w:rsidRPr="003A2FA6" w:rsidRDefault="00E8679A" w:rsidP="00E045E6">
            <w:pPr>
              <w:jc w:val="center"/>
              <w:rPr>
                <w:ins w:id="181" w:author="Slavomír Gajarský" w:date="2020-12-17T14:35:00Z"/>
              </w:rPr>
            </w:pPr>
            <w:ins w:id="182" w:author="Slavomír Gajarský" w:date="2020-12-17T14:35:00Z">
              <w:r w:rsidRPr="003A2FA6">
                <w:t>x</w:t>
              </w:r>
            </w:ins>
          </w:p>
        </w:tc>
        <w:tc>
          <w:tcPr>
            <w:tcW w:w="5419" w:type="dxa"/>
            <w:shd w:val="clear" w:color="auto" w:fill="BFBFBF" w:themeFill="background1" w:themeFillShade="BF"/>
            <w:vAlign w:val="center"/>
          </w:tcPr>
          <w:p w14:paraId="46C2384B" w14:textId="77777777" w:rsidR="00E8679A" w:rsidRPr="003A2FA6" w:rsidRDefault="00E8679A" w:rsidP="00E045E6">
            <w:pPr>
              <w:jc w:val="center"/>
              <w:rPr>
                <w:ins w:id="183" w:author="Slavomír Gajarský" w:date="2020-12-17T14:35:00Z"/>
              </w:rPr>
            </w:pPr>
            <w:ins w:id="184" w:author="Slavomír Gajarský" w:date="2020-12-17T14:35:00Z">
              <w:r w:rsidRPr="003A2FA6">
                <w:t>celková suma identifikovaných typov  výdavkov (rozpočtových položiek projektu), ktoré sú určené na</w:t>
              </w:r>
              <w:r>
                <w:t> </w:t>
              </w:r>
              <w:r w:rsidRPr="003A2FA6">
                <w:t>financovanie systémom zálohovej platby po zmene</w:t>
              </w:r>
            </w:ins>
          </w:p>
          <w:p w14:paraId="23F66C64" w14:textId="77777777" w:rsidR="00E8679A" w:rsidRPr="003A2FA6" w:rsidRDefault="00E8679A" w:rsidP="00E045E6">
            <w:pPr>
              <w:jc w:val="center"/>
              <w:rPr>
                <w:ins w:id="185" w:author="Slavomír Gajarský" w:date="2020-12-17T14:35:00Z"/>
              </w:rPr>
            </w:pPr>
            <w:ins w:id="186" w:author="Slavomír Gajarský" w:date="2020-12-17T14:35:00Z">
              <w:r w:rsidRPr="003A2FA6">
                <w:t>– vyčerpaná suma nenávratného finančného príspevku na predmetných položkách (zdroj EÚ a ŠR)</w:t>
              </w:r>
            </w:ins>
          </w:p>
        </w:tc>
      </w:tr>
    </w:tbl>
    <w:p w14:paraId="4FD81F15" w14:textId="51832471" w:rsidR="00E8679A" w:rsidRPr="003A2FA6" w:rsidRDefault="00E8679A" w:rsidP="00E045E6">
      <w:pPr>
        <w:autoSpaceDE w:val="0"/>
        <w:autoSpaceDN w:val="0"/>
        <w:adjustRightInd w:val="0"/>
        <w:spacing w:before="120"/>
        <w:jc w:val="both"/>
        <w:rPr>
          <w:ins w:id="187" w:author="Slavomír Gajarský" w:date="2020-12-17T14:35:00Z"/>
        </w:rPr>
      </w:pPr>
      <w:ins w:id="188" w:author="Slavomír Gajarský" w:date="2020-12-17T14:35:00Z">
        <w:r w:rsidRPr="003A2FA6">
          <w:t xml:space="preserve">V zmysle princípu zdravého finančného riadenia, </w:t>
        </w:r>
      </w:ins>
      <w:ins w:id="189" w:author="Slavomír Gajarský" w:date="2020-12-17T14:37:00Z">
        <w:r w:rsidR="000D4456">
          <w:t>RO pre OP EVS</w:t>
        </w:r>
      </w:ins>
      <w:ins w:id="190" w:author="Slavomír Gajarský" w:date="2020-12-17T14:35:00Z">
        <w:r w:rsidRPr="003A2FA6">
          <w:t xml:space="preserve"> pri prepočte maximálnej výšky zálohovej platby berie do úvahy aktuálne údaje / parametre potrebné k výpočtu maximálnej výšky zálohovej platby (známe v čase predloženia žiadosti o platbu (poskytnutie zálohovej platby).</w:t>
        </w:r>
      </w:ins>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w:t>
      </w:r>
      <w:r w:rsidRPr="003A2FA6">
        <w:lastRenderedPageBreak/>
        <w:t xml:space="preserve">(zúčtovanie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2F101756"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175C0D25" w14:textId="77777777" w:rsidR="00434F2E" w:rsidRDefault="00434F2E" w:rsidP="00CF7FC1">
      <w:pPr>
        <w:tabs>
          <w:tab w:val="left" w:pos="360"/>
        </w:tabs>
        <w:autoSpaceDE w:val="0"/>
        <w:autoSpaceDN w:val="0"/>
        <w:adjustRightInd w:val="0"/>
        <w:spacing w:before="120" w:after="120" w:line="288" w:lineRule="auto"/>
        <w:jc w:val="both"/>
        <w:rPr>
          <w:b/>
        </w:rPr>
      </w:pPr>
    </w:p>
    <w:p w14:paraId="4171022F" w14:textId="77777777" w:rsidR="00AE1A0E" w:rsidRDefault="00AE1A0E" w:rsidP="00CF7FC1">
      <w:pPr>
        <w:autoSpaceDE w:val="0"/>
        <w:autoSpaceDN w:val="0"/>
        <w:adjustRightInd w:val="0"/>
        <w:spacing w:before="120" w:after="120" w:line="288" w:lineRule="auto"/>
        <w:jc w:val="both"/>
      </w:pP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45576C88"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del w:id="191" w:author="Slavomír Gajarský" w:date="2020-12-17T14:31:00Z">
        <w:r w:rsidR="003D2459" w:rsidRPr="0073389C" w:rsidDel="009F4F2F">
          <w:delText xml:space="preserve">z  </w:delText>
        </w:r>
      </w:del>
      <w:ins w:id="192" w:author="Slavomír Gajarský" w:date="2020-12-17T14:31:00Z">
        <w:r w:rsidR="009F4F2F" w:rsidRPr="003A2FA6">
          <w:t>z</w:t>
        </w:r>
        <w:r w:rsidR="009F4F2F">
          <w:t> NFP okrem prípadu kombinácie systému zálohových platieb a systému predfinancovania</w:t>
        </w:r>
        <w:r w:rsidR="009F4F2F" w:rsidRPr="003A2FA6">
          <w:t>.</w:t>
        </w:r>
      </w:ins>
      <w:del w:id="193" w:author="Slavomír Gajarský" w:date="2020-12-17T14:31:00Z">
        <w:r w:rsidR="003D2459" w:rsidRPr="0073389C" w:rsidDel="009F4F2F">
          <w:delText>rozpočtu</w:delText>
        </w:r>
        <w:r w:rsidR="00401EA5" w:rsidDel="009F4F2F">
          <w:delText xml:space="preserve"> </w:delText>
        </w:r>
        <w:r w:rsidR="00401EA5" w:rsidRPr="0073389C" w:rsidDel="009F4F2F">
          <w:delText>z prostriedkov zodpovedajúcich podielu EÚ a </w:delText>
        </w:r>
        <w:r w:rsidR="00401EA5" w:rsidDel="009F4F2F">
          <w:delText>ŠR</w:delText>
        </w:r>
        <w:r w:rsidR="00401EA5" w:rsidRPr="0073389C" w:rsidDel="009F4F2F">
          <w:delText xml:space="preserve"> na spolufinancovanie</w:delText>
        </w:r>
        <w:r w:rsidR="003D2459" w:rsidRPr="0073389C" w:rsidDel="009F4F2F">
          <w:delText>.</w:delText>
        </w:r>
      </w:del>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77777777"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r w:rsidR="00554271" w:rsidRPr="00554271">
        <w:rPr>
          <w:rFonts w:cs="Arial"/>
          <w:b/>
          <w:color w:val="FF0000"/>
          <w:szCs w:val="16"/>
        </w:rPr>
        <w:t xml:space="preserve">Vzhľadom na to, že určenie lehoty pre povinnosť Prijímateľa zúčtovať 100 % každej jednej poskytnutej zálohovej platby je predmetom VZP prílohy č. 1  Zmluvy o NFP, uplatnenie novej 12 mesačnej lehoty je viazané na jej zapracovanie do VZP cez ich zmenu,  napr. hromadnou zmenou podľa § 59 zákona o príspevku z EŠIF v čase krízovej situácie alebo </w:t>
      </w:r>
      <w:r w:rsidR="00554271" w:rsidRPr="00554271">
        <w:rPr>
          <w:rFonts w:cs="Arial"/>
          <w:b/>
          <w:color w:val="FF0000"/>
          <w:szCs w:val="16"/>
        </w:rPr>
        <w:lastRenderedPageBreak/>
        <w:t>oznámením o  aktualizovaní  VZP postupom podľa článku 6.2 písmeno b) zmluvy. Súčasne platí, že 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77777777"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37B81F3A"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3AD386B"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575A5070"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3ECCC45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5095D7EF"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 xml:space="preserve">V prípade, ak prijímateľ najneskôr do skončenia lehoty na zúčtovanie poskytnutej zálohovej platby predložil žiadosť o platbu (zúčtovanie zálohovej platby), avšak poskytovateľ identifikuje </w:t>
      </w:r>
      <w:r w:rsidRPr="0073389C">
        <w:lastRenderedPageBreak/>
        <w:t>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1F89D5DA" w14:textId="77777777" w:rsidR="00AE5A8F" w:rsidRPr="0073389C" w:rsidRDefault="00AE5A8F" w:rsidP="00CF7FC1">
      <w:pPr>
        <w:autoSpaceDE w:val="0"/>
        <w:autoSpaceDN w:val="0"/>
        <w:adjustRightInd w:val="0"/>
        <w:spacing w:before="120" w:after="120" w:line="288" w:lineRule="auto"/>
        <w:jc w:val="both"/>
      </w:pPr>
    </w:p>
    <w:p w14:paraId="05DDC080"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272E99B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riadiaci orgán  rozhodn</w:t>
      </w:r>
      <w:r w:rsidR="008F130D">
        <w:t>e</w:t>
      </w:r>
      <w:r w:rsidRPr="0073389C">
        <w:t>, že o sumu nezúčtovaného rozdielu (vo výške sumy identifikovaných neoprávnených výdavkov) sa prijímateľovi znižuje NFP.</w:t>
      </w:r>
    </w:p>
    <w:p w14:paraId="41CC93B8"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604BCC3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w:t>
      </w:r>
      <w:r w:rsidR="004852A1">
        <w:t>12</w:t>
      </w:r>
      <w:r w:rsidR="004852A1" w:rsidRPr="0073389C">
        <w:t> </w:t>
      </w:r>
      <w:r w:rsidRPr="0073389C">
        <w:t xml:space="preserve">mesiacov. </w:t>
      </w:r>
    </w:p>
    <w:p w14:paraId="56E53F2D"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33B59736" w14:textId="77777777" w:rsidR="00AE5A8F" w:rsidRPr="0073389C" w:rsidRDefault="00AE5A8F" w:rsidP="00CF7FC1">
      <w:pPr>
        <w:autoSpaceDE w:val="0"/>
        <w:autoSpaceDN w:val="0"/>
        <w:adjustRightInd w:val="0"/>
        <w:spacing w:before="120" w:after="120" w:line="288" w:lineRule="auto"/>
        <w:ind w:left="280"/>
        <w:jc w:val="both"/>
      </w:pPr>
      <w:r w:rsidRPr="0073389C">
        <w:t>V prípade, ak prijímateľ najneskôr do skončenia lehoty na zúčtovanie poskytnutej zálohovej platby (</w:t>
      </w:r>
      <w:r w:rsidR="004852A1">
        <w:t>12</w:t>
      </w:r>
      <w:r w:rsidR="004852A1" w:rsidRPr="0073389C">
        <w:t xml:space="preserve"> </w:t>
      </w:r>
      <w:r w:rsidRPr="0073389C">
        <w:t xml:space="preserve">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w:t>
      </w:r>
      <w:r w:rsidR="004852A1">
        <w:t>12</w:t>
      </w:r>
      <w:r w:rsidR="004852A1" w:rsidRPr="0073389C">
        <w:t xml:space="preserve"> </w:t>
      </w:r>
      <w:r w:rsidRPr="0073389C">
        <w:t xml:space="preserve">mesiacov, a teda reálne nedochádza k zúčtovaniu 100 % z poskytnutej zálohovej platby do stanovenej lehoty </w:t>
      </w:r>
      <w:r w:rsidR="004852A1">
        <w:t>12</w:t>
      </w:r>
      <w:r w:rsidR="004852A1" w:rsidRPr="0073389C">
        <w:t xml:space="preserve"> </w:t>
      </w:r>
      <w:r w:rsidRPr="0073389C">
        <w:t xml:space="preserve">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5876C1BE"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5EF368AB"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w:t>
      </w:r>
      <w:r w:rsidR="008F130D">
        <w:t>riadiaci orgán</w:t>
      </w:r>
      <w:r w:rsidR="00786243" w:rsidRPr="0073389C">
        <w:t xml:space="preserve"> </w:t>
      </w:r>
      <w:r w:rsidRPr="0073389C">
        <w:t xml:space="preserve"> rozhodn</w:t>
      </w:r>
      <w:r w:rsidR="008F130D">
        <w:t>e</w:t>
      </w:r>
      <w:r w:rsidRPr="0073389C">
        <w:t>, že o sumu nezúčtovaného rozdielu (vo výške sumy identifikovaných neoprávnených výdavkov) sa prijímateľovi znižuje nenávratný finančný príspevok.</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w:t>
      </w:r>
      <w:r w:rsidR="009A5D87" w:rsidRPr="009A5D87">
        <w:rPr>
          <w:rFonts w:cs="Arial"/>
          <w:szCs w:val="19"/>
        </w:rPr>
        <w:lastRenderedPageBreak/>
        <w:t>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77777777" w:rsidR="00CF0993"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95"/>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Pr="0073389C">
        <w:t xml:space="preserve">, následne ju  </w:t>
      </w:r>
      <w:r w:rsidR="00CD75A3">
        <w:t xml:space="preserve">v písomnej forme predloží RO pre OP EVS v stanovených termínoch spolu s povinnými prílohami. </w:t>
      </w:r>
    </w:p>
    <w:p w14:paraId="0C397E06" w14:textId="77777777" w:rsidR="00CF0993" w:rsidRDefault="00CD75A3" w:rsidP="00CD75A3">
      <w:pPr>
        <w:spacing w:before="120" w:after="120" w:line="288" w:lineRule="auto"/>
        <w:jc w:val="both"/>
      </w:pPr>
      <w:r>
        <w:t>Písomná  forma môže mať buď</w:t>
      </w:r>
      <w:r w:rsidR="00CF0993">
        <w:t xml:space="preserve"> preferovanú</w:t>
      </w:r>
      <w:r>
        <w:t xml:space="preserve"> </w:t>
      </w:r>
      <w:r w:rsidR="00CF0993">
        <w:t xml:space="preserve">elektronickú </w:t>
      </w:r>
      <w:r>
        <w:t xml:space="preserve">alebo </w:t>
      </w:r>
      <w:r w:rsidR="00CF0993">
        <w:t xml:space="preserve">listinnú </w:t>
      </w:r>
      <w:r>
        <w:t>podobu.</w:t>
      </w:r>
    </w:p>
    <w:p w14:paraId="14A472C4" w14:textId="77777777" w:rsidR="00CF0993" w:rsidRDefault="00CF0993" w:rsidP="00CD75A3">
      <w:pPr>
        <w:spacing w:before="120" w:after="120" w:line="288" w:lineRule="auto"/>
        <w:jc w:val="both"/>
      </w:pPr>
      <w:r w:rsidRPr="001B3A72">
        <w:t xml:space="preserve">V prípade elektronickej podoby </w:t>
      </w:r>
      <w:r w:rsidR="001C4AFD">
        <w:t xml:space="preserve">doručí </w:t>
      </w:r>
      <w:r w:rsidR="001C4AFD" w:rsidRPr="001B3A72">
        <w:t xml:space="preserve"> </w:t>
      </w:r>
      <w:r w:rsidRPr="001B3A72">
        <w:t xml:space="preserve">žiadateľ formulár  </w:t>
      </w:r>
      <w:r>
        <w:t xml:space="preserve">ŽoP spolu s prílohami </w:t>
      </w:r>
      <w:r w:rsidRPr="001B3A72">
        <w:t>podpísaný  oprávnenou osobou kvalifikovaným elektronickým podpisom</w:t>
      </w:r>
      <w:r w:rsidRPr="001B3A72">
        <w:rPr>
          <w:vertAlign w:val="superscript"/>
        </w:rPr>
        <w:footnoteReference w:id="96"/>
      </w:r>
      <w:r>
        <w:t xml:space="preserve"> </w:t>
      </w:r>
      <w:r w:rsidRPr="001B3A72">
        <w:t>prostredníctvom</w:t>
      </w:r>
      <w:r>
        <w:t xml:space="preserve"> integrovanej funkcionality ITMS2014+ </w:t>
      </w:r>
      <w:r>
        <w:br/>
        <w:t xml:space="preserve">s </w:t>
      </w:r>
      <w:r w:rsidRPr="001B3A72">
        <w:t xml:space="preserve"> Ústredn</w:t>
      </w:r>
      <w:r>
        <w:t>ým</w:t>
      </w:r>
      <w:r w:rsidRPr="001B3A72">
        <w:t xml:space="preserve"> portál</w:t>
      </w:r>
      <w:r>
        <w:t>om</w:t>
      </w:r>
      <w:r w:rsidRPr="001B3A72">
        <w:t xml:space="preserve"> verejnej správy slovensko.sk.</w:t>
      </w:r>
      <w:r>
        <w:t xml:space="preserve"> </w:t>
      </w:r>
      <w:r w:rsidR="001C4AFD">
        <w:t xml:space="preserve"> </w:t>
      </w:r>
    </w:p>
    <w:p w14:paraId="03D380BB" w14:textId="77777777" w:rsidR="007A0798" w:rsidRPr="0073389C" w:rsidRDefault="00CD75A3" w:rsidP="00CD75A3">
      <w:pPr>
        <w:spacing w:before="120" w:after="120" w:line="288" w:lineRule="auto"/>
        <w:jc w:val="both"/>
      </w:pPr>
      <w:r>
        <w:t xml:space="preserve">V prípade listinnej podoby Prijímateľ formulár  ŽoP zaslaný cez ITMS2014+ vytlačí </w:t>
      </w:r>
      <w:r w:rsidR="007A0798" w:rsidRPr="0073389C">
        <w:t xml:space="preserve">v </w:t>
      </w:r>
      <w:r w:rsidR="003B074A">
        <w:t>dvoch</w:t>
      </w:r>
      <w:r w:rsidR="003B074A" w:rsidRPr="0073389C">
        <w:t xml:space="preserve"> </w:t>
      </w:r>
      <w:r w:rsidR="007A0798" w:rsidRPr="0073389C">
        <w:t xml:space="preserve">vyhotoveniach (jedno vyhotovenie si ponechá u seba, </w:t>
      </w:r>
      <w:r w:rsidR="003B074A">
        <w:rPr>
          <w:b/>
        </w:rPr>
        <w:t>jedno</w:t>
      </w:r>
      <w:r w:rsidR="003B074A" w:rsidRPr="0073389C">
        <w:rPr>
          <w:b/>
        </w:rPr>
        <w:t xml:space="preserve"> </w:t>
      </w:r>
      <w:r w:rsidR="007A0798" w:rsidRPr="0073389C">
        <w:rPr>
          <w:b/>
        </w:rPr>
        <w:t xml:space="preserve">zasiela </w:t>
      </w:r>
      <w:r w:rsidR="007A0798" w:rsidRPr="0073389C" w:rsidDel="004132E7">
        <w:rPr>
          <w:b/>
        </w:rPr>
        <w:t>poskytovateľovi</w:t>
      </w:r>
      <w:r w:rsidR="007A0798" w:rsidRPr="0073389C">
        <w:t xml:space="preserve">), </w:t>
      </w:r>
      <w:r w:rsidR="0067095A">
        <w:t>potvrdí</w:t>
      </w:r>
      <w:r w:rsidR="0067095A" w:rsidRPr="0073389C">
        <w:t xml:space="preserve"> </w:t>
      </w:r>
      <w:r w:rsidR="007A0798" w:rsidRPr="0073389C">
        <w:t xml:space="preserve">ju podpisom oprávnenej osoby prijímateľa (v prípade, ak prijímateľ používa pečiatku, vytlačený dokument aj opečiatkuje tak, aby podpis oprávnenej osoby zostal čitateľný) a spolu s prílohami ju doručí </w:t>
      </w:r>
      <w:r w:rsidR="007A0798" w:rsidRPr="0073389C" w:rsidDel="004132E7">
        <w:t>poskytovateľovi</w:t>
      </w:r>
      <w:r w:rsidR="001B3A72">
        <w:t xml:space="preserve"> </w:t>
      </w:r>
      <w:r w:rsidR="007A0798" w:rsidRPr="0073389C">
        <w:t xml:space="preserve">V prípade neodoslania, resp. osobného nedoručenia </w:t>
      </w:r>
      <w:r w:rsidR="00520D9B">
        <w:t xml:space="preserve">ŽoP v </w:t>
      </w:r>
      <w:r w:rsidR="007A0798" w:rsidRPr="0073389C">
        <w:t xml:space="preserve">písomnej </w:t>
      </w:r>
      <w:r w:rsidR="004B3064">
        <w:t>forme</w:t>
      </w:r>
      <w:r w:rsidR="007A0798" w:rsidRPr="0073389C">
        <w:t xml:space="preserve"> </w:t>
      </w:r>
      <w:r w:rsidR="007A0798" w:rsidRPr="0073389C" w:rsidDel="004132E7">
        <w:t xml:space="preserve">poskytovateľovi </w:t>
      </w:r>
      <w:r w:rsidR="007A0798" w:rsidRPr="0073389C">
        <w:t>najneskôr do 3 pracovných dní odo dňa odoslania žiadosti o platbu cez verejnú časť ITMS</w:t>
      </w:r>
      <w:r w:rsidR="00885064">
        <w:t>2014+</w:t>
      </w:r>
      <w:r w:rsidR="007A0798" w:rsidRPr="0073389C">
        <w:t xml:space="preserve">, je </w:t>
      </w:r>
      <w:r w:rsidR="00D62225" w:rsidRPr="0073389C">
        <w:t>poskytovateľ</w:t>
      </w:r>
      <w:r w:rsidR="007A0798" w:rsidRPr="0073389C">
        <w:t xml:space="preserve"> oprávnený predmetnú žiadosť o platbu vo verejnej časti ITMS2014+ zamietnuť a prijímateľ bude povinný opätovne zaevidovať ŽoP do ITMS2014+ a to bez nároku na preplatenie tejto činnosti. </w:t>
      </w:r>
    </w:p>
    <w:p w14:paraId="63FE29E6" w14:textId="77777777" w:rsidR="00633266" w:rsidRDefault="00737B72" w:rsidP="00CF7FC1">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(t. j. prijatie) písomnej formy ŽoP</w:t>
      </w:r>
      <w:r w:rsidRPr="00737B72">
        <w:rPr>
          <w:rFonts w:ascii="Arial" w:hAnsi="Arial"/>
          <w:sz w:val="19"/>
          <w:lang w:val="sk-SK" w:eastAsia="en-US"/>
        </w:rPr>
        <w:t xml:space="preserve"> na</w:t>
      </w:r>
      <w:r w:rsidR="005F4AB9" w:rsidRPr="00737B72">
        <w:rPr>
          <w:rFonts w:ascii="Arial" w:hAnsi="Arial"/>
          <w:sz w:val="19"/>
          <w:lang w:val="sk-SK" w:eastAsia="en-US"/>
        </w:rPr>
        <w:t xml:space="preserve"> RO pre OP EVS</w:t>
      </w:r>
      <w:r w:rsidR="00334533" w:rsidRPr="00737B72">
        <w:rPr>
          <w:rFonts w:ascii="Arial" w:hAnsi="Arial"/>
          <w:sz w:val="19"/>
          <w:lang w:val="sk-SK" w:eastAsia="en-US"/>
        </w:rPr>
        <w:t xml:space="preserve">. V prípade </w:t>
      </w:r>
      <w:r w:rsidR="00660164" w:rsidRPr="00737B72">
        <w:rPr>
          <w:rFonts w:ascii="Arial" w:hAnsi="Arial"/>
          <w:sz w:val="19"/>
          <w:lang w:val="sk-SK" w:eastAsia="en-US"/>
        </w:rPr>
        <w:t>elektronickej podoby podania ŽoP je pre určen</w:t>
      </w:r>
      <w:r w:rsidR="004E053C">
        <w:rPr>
          <w:rFonts w:ascii="Arial" w:hAnsi="Arial"/>
          <w:sz w:val="19"/>
          <w:lang w:val="sk-SK" w:eastAsia="en-US"/>
        </w:rPr>
        <w:t xml:space="preserve">ie </w:t>
      </w:r>
      <w:r w:rsidR="008E2E7C">
        <w:rPr>
          <w:rFonts w:ascii="Arial" w:hAnsi="Arial"/>
          <w:sz w:val="19"/>
          <w:lang w:val="sk-SK" w:eastAsia="en-US"/>
        </w:rPr>
        <w:t>začiatku kontroly ŽoP</w:t>
      </w:r>
      <w:r w:rsidR="00660164" w:rsidRPr="00737B72">
        <w:rPr>
          <w:rFonts w:ascii="Arial" w:hAnsi="Arial"/>
          <w:sz w:val="19"/>
          <w:lang w:val="sk-SK" w:eastAsia="en-US"/>
        </w:rPr>
        <w:t xml:space="preserve"> rozhodujúci dátum elektronického doručenia</w:t>
      </w:r>
      <w:r w:rsidR="00660164" w:rsidRPr="008E2E7C">
        <w:rPr>
          <w:szCs w:val="22"/>
          <w:vertAlign w:val="superscript"/>
          <w:lang w:eastAsia="en-US"/>
        </w:rPr>
        <w:footnoteReference w:id="97"/>
      </w:r>
      <w:r w:rsidR="005F4AB9" w:rsidRPr="00737B72">
        <w:rPr>
          <w:rFonts w:ascii="Arial" w:hAnsi="Arial"/>
          <w:sz w:val="19"/>
          <w:lang w:val="sk-SK" w:eastAsia="en-US"/>
        </w:rPr>
        <w:t xml:space="preserve"> na RO pre OP EVS</w:t>
      </w:r>
      <w:r w:rsidR="00660164" w:rsidRPr="00737B72">
        <w:rPr>
          <w:rFonts w:ascii="Arial" w:hAnsi="Arial"/>
          <w:sz w:val="19"/>
          <w:lang w:val="sk-SK" w:eastAsia="en-US"/>
        </w:rPr>
        <w:t xml:space="preserve">. </w:t>
      </w:r>
      <w:r w:rsidR="005F4AB9" w:rsidRPr="00737B72">
        <w:rPr>
          <w:rFonts w:ascii="Arial" w:hAnsi="Arial"/>
          <w:sz w:val="19"/>
          <w:lang w:val="sk-SK" w:eastAsia="en-US"/>
        </w:rPr>
        <w:t xml:space="preserve">V prípade listinnej </w:t>
      </w:r>
      <w:r>
        <w:rPr>
          <w:rFonts w:ascii="Arial" w:hAnsi="Arial"/>
          <w:sz w:val="19"/>
          <w:lang w:val="sk-SK" w:eastAsia="en-US"/>
        </w:rPr>
        <w:t>podoby</w:t>
      </w:r>
      <w:r w:rsidR="005F4AB9" w:rsidRPr="00737B72">
        <w:rPr>
          <w:rFonts w:ascii="Arial" w:hAnsi="Arial"/>
          <w:sz w:val="19"/>
          <w:lang w:val="sk-SK" w:eastAsia="en-US"/>
        </w:rPr>
        <w:t xml:space="preserve"> je to </w:t>
      </w:r>
      <w:r w:rsidR="004E053C">
        <w:rPr>
          <w:rFonts w:ascii="Arial" w:hAnsi="Arial"/>
          <w:sz w:val="19"/>
          <w:lang w:val="sk-SK" w:eastAsia="en-US"/>
        </w:rPr>
        <w:t xml:space="preserve">dátum </w:t>
      </w:r>
      <w:r w:rsidR="005F4AB9" w:rsidRPr="00737B72">
        <w:rPr>
          <w:rFonts w:ascii="Arial" w:hAnsi="Arial"/>
          <w:sz w:val="19"/>
          <w:lang w:val="sk-SK" w:eastAsia="en-US"/>
        </w:rPr>
        <w:t>doručeni</w:t>
      </w:r>
      <w:r w:rsidR="004E053C">
        <w:rPr>
          <w:rFonts w:ascii="Arial" w:hAnsi="Arial"/>
          <w:sz w:val="19"/>
          <w:lang w:val="sk-SK" w:eastAsia="en-US"/>
        </w:rPr>
        <w:t>a</w:t>
      </w:r>
      <w:r w:rsidR="005F4AB9" w:rsidRPr="00737B72">
        <w:rPr>
          <w:rFonts w:ascii="Arial" w:hAnsi="Arial"/>
          <w:sz w:val="19"/>
          <w:lang w:val="sk-SK" w:eastAsia="en-US"/>
        </w:rPr>
        <w:t xml:space="preserve"> poštou, kuriérom alebo osobne na podateľňu poskytovateľovi. </w:t>
      </w:r>
    </w:p>
    <w:p w14:paraId="289A3D97" w14:textId="77777777" w:rsidR="007A0798" w:rsidRPr="0073389C" w:rsidRDefault="0046005C"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 </w:t>
      </w:r>
      <w:r w:rsidR="00732626" w:rsidRPr="0073389C">
        <w:rPr>
          <w:rFonts w:ascii="Arial" w:hAnsi="Arial" w:cs="Arial"/>
          <w:sz w:val="19"/>
          <w:szCs w:val="19"/>
          <w:lang w:val="sk-SK"/>
        </w:rPr>
        <w:t>Žiadosť o platbu prijímateľa je potrebné predložiť</w:t>
      </w:r>
      <w:r w:rsidR="004E053C">
        <w:rPr>
          <w:rStyle w:val="Odkaznapoznmkupodiarou"/>
          <w:rFonts w:cs="Arial"/>
          <w:szCs w:val="19"/>
          <w:lang w:val="sk-SK"/>
        </w:rPr>
        <w:footnoteReference w:id="98"/>
      </w:r>
      <w:r w:rsidR="00732626" w:rsidRPr="0073389C">
        <w:rPr>
          <w:rFonts w:ascii="Arial" w:hAnsi="Arial" w:cs="Arial"/>
          <w:sz w:val="19"/>
          <w:szCs w:val="19"/>
          <w:lang w:val="sk-SK"/>
        </w:rPr>
        <w:t xml:space="preserve"> v základnom pevnom, uzavretom, nepriehľadnom obale. Na základnom obale musí byť uvedené: </w:t>
      </w:r>
    </w:p>
    <w:p w14:paraId="403985F3" w14:textId="77777777" w:rsidR="00732626" w:rsidRPr="0073389C" w:rsidRDefault="00732626" w:rsidP="00CF7FC1">
      <w:pPr>
        <w:pStyle w:val="Bulletslevel1"/>
        <w:ind w:left="567" w:hanging="283"/>
        <w:rPr>
          <w:lang w:val="sk-SK"/>
        </w:rPr>
      </w:pPr>
      <w:r w:rsidRPr="0073389C">
        <w:rPr>
          <w:lang w:val="sk-SK"/>
        </w:rPr>
        <w:t>celý názov prijímateľa,</w:t>
      </w:r>
    </w:p>
    <w:p w14:paraId="79D488AD" w14:textId="77777777" w:rsidR="00732626" w:rsidRPr="0073389C" w:rsidRDefault="00732626" w:rsidP="00CF7FC1">
      <w:pPr>
        <w:pStyle w:val="Bulletslevel1"/>
        <w:ind w:left="567" w:hanging="283"/>
        <w:rPr>
          <w:lang w:val="sk-SK"/>
        </w:rPr>
      </w:pPr>
      <w:r w:rsidRPr="0073389C">
        <w:rPr>
          <w:lang w:val="sk-SK"/>
        </w:rPr>
        <w:t>presná adresa prijímateľa,</w:t>
      </w:r>
    </w:p>
    <w:p w14:paraId="698C4709" w14:textId="77777777"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458E1D94" w14:textId="77777777" w:rsidR="00732626" w:rsidRPr="0073389C" w:rsidRDefault="00732626" w:rsidP="00CF7FC1">
      <w:pPr>
        <w:pStyle w:val="Bulletslevel1"/>
        <w:ind w:left="567" w:hanging="283"/>
        <w:rPr>
          <w:lang w:val="sk-SK"/>
        </w:rPr>
      </w:pPr>
      <w:r w:rsidRPr="0073389C">
        <w:rPr>
          <w:lang w:val="sk-SK"/>
        </w:rPr>
        <w:t>názov projektu,</w:t>
      </w:r>
    </w:p>
    <w:p w14:paraId="78119386"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555576F0" w14:textId="77777777" w:rsidR="007A0798" w:rsidRPr="0073389C" w:rsidRDefault="007A0798" w:rsidP="00CF7FC1">
      <w:pPr>
        <w:pStyle w:val="Bulletslevel1"/>
        <w:ind w:left="567" w:hanging="283"/>
        <w:rPr>
          <w:lang w:val="sk-SK"/>
        </w:rPr>
      </w:pPr>
      <w:r w:rsidRPr="0073389C">
        <w:rPr>
          <w:lang w:val="sk-SK"/>
        </w:rPr>
        <w:t>Adresa doručenia ŽoP:</w:t>
      </w:r>
    </w:p>
    <w:p w14:paraId="4AC0A762"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 xml:space="preserve">Ministerstvo vnútra SR, </w:t>
      </w:r>
      <w:r w:rsidR="0084342F">
        <w:rPr>
          <w:rFonts w:ascii="Arial" w:hAnsi="Arial" w:cs="Arial"/>
          <w:sz w:val="19"/>
          <w:szCs w:val="19"/>
          <w:lang w:val="sk-SK"/>
        </w:rPr>
        <w:t>RO pre OP EVS</w:t>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77777777"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lastRenderedPageBreak/>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194" w:name="_Toc410907861"/>
      <w:bookmarkStart w:id="195" w:name="_Toc440372875"/>
      <w:bookmarkStart w:id="196" w:name="_Toc4576194"/>
      <w:r w:rsidRPr="0073389C">
        <w:rPr>
          <w:caps/>
          <w:lang w:val="sk-SK" w:eastAsia="cs-CZ"/>
        </w:rPr>
        <w:t>Ú</w:t>
      </w:r>
      <w:r w:rsidRPr="0073389C">
        <w:rPr>
          <w:lang w:val="sk-SK" w:eastAsia="cs-CZ"/>
        </w:rPr>
        <w:t>čtovné doklady a ich prílohy</w:t>
      </w:r>
      <w:bookmarkEnd w:id="194"/>
      <w:bookmarkEnd w:id="195"/>
      <w:bookmarkEnd w:id="196"/>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99"/>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197" w:name="_Toc317864902"/>
      <w:bookmarkStart w:id="198" w:name="_Toc317865114"/>
      <w:bookmarkStart w:id="199" w:name="_Toc317865267"/>
      <w:bookmarkStart w:id="200" w:name="_Toc317865410"/>
      <w:bookmarkStart w:id="201" w:name="_Toc317865549"/>
      <w:bookmarkStart w:id="202" w:name="_Toc317865688"/>
      <w:bookmarkStart w:id="203" w:name="_Toc317866058"/>
      <w:bookmarkStart w:id="204" w:name="_Toc317866203"/>
      <w:bookmarkStart w:id="205" w:name="_Toc317866305"/>
      <w:bookmarkStart w:id="206" w:name="_Toc317866470"/>
      <w:bookmarkStart w:id="207" w:name="_Toc317866572"/>
      <w:bookmarkStart w:id="208" w:name="_Toc317866789"/>
      <w:bookmarkStart w:id="209" w:name="_Toc329084085"/>
      <w:bookmarkEnd w:id="197"/>
      <w:bookmarkEnd w:id="198"/>
      <w:bookmarkEnd w:id="199"/>
      <w:bookmarkEnd w:id="200"/>
      <w:bookmarkEnd w:id="201"/>
      <w:bookmarkEnd w:id="202"/>
      <w:bookmarkEnd w:id="203"/>
      <w:bookmarkEnd w:id="204"/>
      <w:bookmarkEnd w:id="205"/>
      <w:bookmarkEnd w:id="206"/>
      <w:bookmarkEnd w:id="207"/>
      <w:bookmarkEnd w:id="208"/>
      <w:bookmarkEnd w:id="20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0"/>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lastRenderedPageBreak/>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21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210"/>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21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211"/>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212"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213" w:name="_Toc417050114"/>
      <w:bookmarkStart w:id="214" w:name="_Toc417155861"/>
      <w:bookmarkStart w:id="215" w:name="_Toc417156080"/>
      <w:bookmarkStart w:id="216" w:name="_Toc417050126"/>
      <w:bookmarkStart w:id="217" w:name="_Toc417155873"/>
      <w:bookmarkStart w:id="218" w:name="_Toc417156092"/>
      <w:bookmarkEnd w:id="213"/>
      <w:bookmarkEnd w:id="214"/>
      <w:bookmarkEnd w:id="215"/>
      <w:bookmarkEnd w:id="216"/>
      <w:bookmarkEnd w:id="217"/>
      <w:bookmarkEnd w:id="21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3AB8679"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1"/>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219" w:name="_Toc317864930"/>
      <w:bookmarkStart w:id="220" w:name="_Toc317865142"/>
      <w:bookmarkStart w:id="221" w:name="_Toc317865295"/>
      <w:bookmarkStart w:id="222" w:name="_Toc317865438"/>
      <w:bookmarkStart w:id="223" w:name="_Toc317865577"/>
      <w:bookmarkStart w:id="224" w:name="_Toc317865703"/>
      <w:bookmarkStart w:id="225" w:name="_Toc317866072"/>
      <w:bookmarkStart w:id="226" w:name="_Toc317866217"/>
      <w:bookmarkStart w:id="227" w:name="_Toc317866319"/>
      <w:bookmarkStart w:id="228" w:name="_Toc317866484"/>
      <w:bookmarkStart w:id="229" w:name="_Toc317866586"/>
      <w:bookmarkStart w:id="230" w:name="_Toc317866803"/>
      <w:bookmarkStart w:id="231" w:name="_Toc329084100"/>
      <w:bookmarkStart w:id="232" w:name="_Toc410905147"/>
      <w:bookmarkStart w:id="233" w:name="_Toc410907875"/>
      <w:bookmarkStart w:id="234" w:name="_Toc410910215"/>
      <w:bookmarkStart w:id="235" w:name="_Toc413415834"/>
      <w:bookmarkStart w:id="236" w:name="_Toc413830211"/>
      <w:bookmarkStart w:id="237" w:name="_Toc413833999"/>
      <w:bookmarkStart w:id="238" w:name="_Toc413834102"/>
      <w:bookmarkStart w:id="239" w:name="_Toc415130210"/>
      <w:bookmarkStart w:id="240" w:name="_Toc415155540"/>
      <w:bookmarkStart w:id="241" w:name="_Toc417050140"/>
      <w:bookmarkStart w:id="242" w:name="_Toc417155887"/>
      <w:bookmarkStart w:id="243" w:name="_Toc417156106"/>
      <w:bookmarkEnd w:id="212"/>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24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244"/>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02"/>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0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04"/>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245" w:name="_Ref523225313"/>
      <w:r w:rsidRPr="0073389C">
        <w:rPr>
          <w:rStyle w:val="Odkaznapoznmkupodiarou"/>
          <w:rFonts w:cs="Arial"/>
          <w:i/>
          <w:iCs/>
          <w:sz w:val="19"/>
          <w:szCs w:val="19"/>
          <w:lang w:val="sk-SK"/>
        </w:rPr>
        <w:footnoteReference w:id="105"/>
      </w:r>
      <w:bookmarkEnd w:id="24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06"/>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lastRenderedPageBreak/>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77777777"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07"/>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7777777"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A3DB2" w:rsidRPr="009A3DB2">
        <w:rPr>
          <w:rStyle w:val="Odkaznapoznmkupodiarou"/>
        </w:rPr>
        <w:t>95</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77777777"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08"/>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77777777"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109"/>
      </w:r>
      <w:r w:rsidR="000D06A7">
        <w:rPr>
          <w:rFonts w:eastAsia="Times New Roman" w:cs="Arial"/>
          <w:b/>
          <w:color w:val="auto"/>
          <w:szCs w:val="19"/>
          <w:lang w:val="sk-SK" w:eastAsia="en-US"/>
        </w:rPr>
        <w:t xml:space="preserve">. </w:t>
      </w:r>
      <w:r w:rsidR="000D06A7">
        <w:rPr>
          <w:rFonts w:eastAsia="Times New Roman" w:cs="Arial"/>
          <w:b/>
          <w:color w:val="auto"/>
          <w:szCs w:val="19"/>
          <w:lang w:val="sk-SK" w:eastAsia="en-US"/>
        </w:rPr>
        <w:lastRenderedPageBreak/>
        <w:t>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246" w:name="_Ref523227404"/>
      <w:r w:rsidR="00C80E10" w:rsidRPr="0073389C">
        <w:rPr>
          <w:rStyle w:val="Odkaznapoznmkupodiarou"/>
          <w:rFonts w:cs="Arial"/>
          <w:i/>
          <w:iCs/>
          <w:sz w:val="19"/>
          <w:szCs w:val="19"/>
          <w:lang w:val="sk-SK"/>
        </w:rPr>
        <w:footnoteReference w:id="110"/>
      </w:r>
      <w:bookmarkEnd w:id="246"/>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lastRenderedPageBreak/>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1"/>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341A7D1F" w14:textId="77777777"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112"/>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77777777"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w:t>
      </w:r>
      <w:r w:rsidRPr="0073389C">
        <w:rPr>
          <w:lang w:val="sk-SK"/>
        </w:rPr>
        <w:lastRenderedPageBreak/>
        <w:t xml:space="preserve">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3CB1779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13"/>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lastRenderedPageBreak/>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lastRenderedPageBreak/>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7777777"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14"/>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77777777"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A3DB2" w:rsidRPr="009A3DB2">
        <w:rPr>
          <w:rStyle w:val="Odkaznapoznmkupodiarou"/>
        </w:rPr>
        <w:t>100</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15"/>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77777777"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A3DB2" w:rsidRPr="009A3DB2">
        <w:rPr>
          <w:rStyle w:val="Odkaznapoznmkupodiarou"/>
        </w:rPr>
        <w:t>100</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16"/>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17"/>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w:t>
      </w:r>
      <w:r w:rsidRPr="0073389C">
        <w:rPr>
          <w:rFonts w:ascii="Arial" w:hAnsi="Arial" w:cs="Arial"/>
          <w:sz w:val="19"/>
          <w:szCs w:val="19"/>
          <w:lang w:val="sk-SK"/>
        </w:rPr>
        <w:lastRenderedPageBreak/>
        <w:t>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6F672AA1"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247" w:name="_Toc410907876"/>
      <w:r>
        <w:rPr>
          <w:lang w:val="sk-SK"/>
        </w:rPr>
        <w:t xml:space="preserve"> </w:t>
      </w:r>
      <w:bookmarkStart w:id="248" w:name="_Toc440372876"/>
      <w:bookmarkStart w:id="249" w:name="_Toc4576195"/>
      <w:r w:rsidR="009D7F63" w:rsidRPr="0073389C">
        <w:rPr>
          <w:lang w:val="sk-SK"/>
        </w:rPr>
        <w:t>Nezrovnalosti a vysporiadanie finančných vzťahov</w:t>
      </w:r>
      <w:bookmarkEnd w:id="247"/>
      <w:bookmarkEnd w:id="248"/>
      <w:bookmarkEnd w:id="249"/>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lastRenderedPageBreak/>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770613FD" w14:textId="77777777"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77777777"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2065346C" w14:textId="77777777"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77777777"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250"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50"/>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664089DA" w14:textId="77777777"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54F558CB" w14:textId="77777777" w:rsidR="00DB2AD2" w:rsidRPr="00BB0EBF" w:rsidRDefault="00DB2AD2" w:rsidP="00E8012F">
      <w:pPr>
        <w:overflowPunct w:val="0"/>
        <w:autoSpaceDE w:val="0"/>
        <w:autoSpaceDN w:val="0"/>
        <w:adjustRightInd w:val="0"/>
        <w:jc w:val="both"/>
        <w:textAlignment w:val="baseline"/>
        <w:rPr>
          <w:rFonts w:cs="Arial"/>
          <w:szCs w:val="19"/>
        </w:rPr>
      </w:pP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251" w:name="_Toc410905149"/>
      <w:bookmarkStart w:id="252" w:name="_Toc410907877"/>
      <w:bookmarkStart w:id="253" w:name="_Toc440372877"/>
      <w:bookmarkStart w:id="254" w:name="_Toc4576196"/>
      <w:bookmarkEnd w:id="251"/>
      <w:r w:rsidRPr="0073389C">
        <w:rPr>
          <w:lang w:val="sk-SK"/>
        </w:rPr>
        <w:t>Verejné obstarávanie</w:t>
      </w:r>
      <w:bookmarkEnd w:id="252"/>
      <w:bookmarkEnd w:id="253"/>
      <w:bookmarkEnd w:id="254"/>
    </w:p>
    <w:p w14:paraId="07CEB37B" w14:textId="77777777" w:rsidR="009D7F63" w:rsidRPr="0073389C" w:rsidRDefault="009D7F63" w:rsidP="00A10CB2">
      <w:pPr>
        <w:autoSpaceDE w:val="0"/>
        <w:autoSpaceDN w:val="0"/>
        <w:adjustRightInd w:val="0"/>
        <w:spacing w:before="120" w:after="120" w:line="288" w:lineRule="auto"/>
        <w:jc w:val="both"/>
      </w:pPr>
      <w:bookmarkStart w:id="255" w:name="p22-2-a"/>
      <w:bookmarkStart w:id="256" w:name="p23-5"/>
      <w:bookmarkStart w:id="257" w:name="p23-6"/>
      <w:bookmarkStart w:id="258" w:name="p24"/>
      <w:bookmarkStart w:id="259" w:name="_Toc409190739"/>
      <w:bookmarkStart w:id="260" w:name="_Toc360031225"/>
      <w:bookmarkEnd w:id="255"/>
      <w:bookmarkEnd w:id="256"/>
      <w:bookmarkEnd w:id="257"/>
      <w:bookmarkEnd w:id="25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18"/>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19"/>
      </w:r>
      <w:r w:rsidRPr="0073389C">
        <w:t>.</w:t>
      </w:r>
    </w:p>
    <w:p w14:paraId="1FC82D18" w14:textId="77777777"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5D76C4C6" w14:textId="77777777"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w:t>
      </w:r>
      <w:r w:rsidR="00B80D94" w:rsidRPr="00B80D94">
        <w:t>primeraným</w:t>
      </w:r>
      <w:r w:rsidRPr="00A737D2">
        <w:t xml:space="preserve"> </w:t>
      </w:r>
      <w:r w:rsidR="00B80D94" w:rsidRPr="00B80D94">
        <w:t>zohľadnením povinností prijímateľa, ktoré mu vyplývali z verzie príručky účinnej v čase odoslania oznámenia o vyhlásení verejného obstarávania, výzvy na predkla</w:t>
      </w:r>
      <w:r w:rsidR="003E60AF">
        <w:t xml:space="preserve">danie ponúk do vestníka ÚVO na </w:t>
      </w:r>
      <w:r w:rsidR="00B80D94" w:rsidRPr="00B80D94">
        <w:t>zverejnenie, zverejnenia zákazky na elektronickom trhovisku, resp. odoslania výziev na predkladanie ponúk v prípade zákazky s nízkymi hodnotami a</w:t>
      </w:r>
      <w:r w:rsidR="00B80D94">
        <w:t> </w:t>
      </w:r>
      <w:r w:rsidR="00B80D94" w:rsidRPr="00B80D94">
        <w:t>zohľadnením</w:t>
      </w:r>
      <w:r w:rsidR="00B80D94">
        <w:t xml:space="preserve"> </w:t>
      </w:r>
      <w:r w:rsidRPr="00A737D2">
        <w:t>zneni</w:t>
      </w:r>
      <w:r w:rsidR="00B80D94">
        <w:t>a</w:t>
      </w:r>
      <w:r w:rsidRPr="00A737D2">
        <w:t xml:space="preserve"> ZVO, resp. zákona č. 25/2006 Z.z. o verejnom obstarávaní a o zmene a doplnení niektorých zákonov, účinné v čase </w:t>
      </w:r>
      <w:r w:rsidR="00D519DF">
        <w:t xml:space="preserve">odoslania oznámenia o vyhlásení verejného obstarávania, </w:t>
      </w:r>
      <w:r w:rsidR="00D519DF">
        <w:lastRenderedPageBreak/>
        <w:t>výzvy na predkladanie ponúk do vestníka ÚVO na uverejnenie, zverejnenia zákazky na elektronickom trhovisku, resp odoslania výziev na predkladanie ponúk v prípade zákazky s nízkymi hodnotami</w:t>
      </w:r>
      <w:r w:rsidRPr="00A737D2">
        <w:t>.</w:t>
      </w:r>
    </w:p>
    <w:p w14:paraId="3067DA54" w14:textId="77777777" w:rsidR="00A737D2" w:rsidRPr="0073389C" w:rsidRDefault="00A737D2" w:rsidP="009D7F63">
      <w:pPr>
        <w:autoSpaceDE w:val="0"/>
        <w:autoSpaceDN w:val="0"/>
        <w:adjustRightInd w:val="0"/>
        <w:spacing w:before="120" w:after="120" w:line="288" w:lineRule="auto"/>
        <w:jc w:val="both"/>
      </w:pPr>
    </w:p>
    <w:p w14:paraId="1B2F8403" w14:textId="77777777" w:rsidR="009D7F63" w:rsidRPr="0073389C" w:rsidRDefault="009D7F63" w:rsidP="009D7F63">
      <w:pPr>
        <w:pStyle w:val="Nadpis3"/>
        <w:ind w:left="567" w:firstLine="0"/>
        <w:rPr>
          <w:rFonts w:cs="Arial"/>
          <w:lang w:val="sk-SK"/>
        </w:rPr>
      </w:pPr>
      <w:bookmarkStart w:id="261" w:name="_Toc440372878"/>
      <w:bookmarkStart w:id="262" w:name="_Toc4576197"/>
      <w:r w:rsidRPr="0073389C">
        <w:rPr>
          <w:rFonts w:cs="Arial"/>
          <w:lang w:val="sk-SK"/>
        </w:rPr>
        <w:t>Plán obstarávaní</w:t>
      </w:r>
      <w:bookmarkEnd w:id="259"/>
      <w:bookmarkEnd w:id="260"/>
      <w:bookmarkEnd w:id="261"/>
      <w:bookmarkEnd w:id="262"/>
    </w:p>
    <w:p w14:paraId="08E8231C" w14:textId="77777777"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C97AF9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72389D41"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0F5BF8D"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EC23E4A"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2CDC9452"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2532E156" w14:textId="77777777"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2BFB6806" w14:textId="77777777"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kontrol</w:t>
      </w:r>
      <w:r w:rsidR="003E60AF" w:rsidRPr="003E60AF">
        <w:t>e relevantného VO</w:t>
      </w:r>
      <w:r w:rsidR="00D72FDB" w:rsidRPr="00D72FDB">
        <w:t xml:space="preserve">  vykonávanej poskytovateľom (prvá ex-ante kontrola, druhá ex-ante kontrola alebo štandardná ex-post kontrola).</w:t>
      </w:r>
    </w:p>
    <w:p w14:paraId="66D28877" w14:textId="77777777" w:rsidR="009D7F63" w:rsidRPr="0073389C" w:rsidRDefault="009D7F63" w:rsidP="009D7F63">
      <w:pPr>
        <w:spacing w:before="120" w:after="120" w:line="288" w:lineRule="auto"/>
        <w:jc w:val="both"/>
      </w:pPr>
    </w:p>
    <w:p w14:paraId="35CA38B7" w14:textId="77777777" w:rsidR="009D7F63" w:rsidRPr="0073389C" w:rsidRDefault="009D7F63" w:rsidP="009D7F63">
      <w:pPr>
        <w:pStyle w:val="Nadpis3"/>
        <w:ind w:left="567" w:firstLine="0"/>
        <w:rPr>
          <w:lang w:val="sk-SK"/>
        </w:rPr>
      </w:pPr>
      <w:bookmarkStart w:id="263" w:name="_Toc359942925"/>
      <w:bookmarkStart w:id="264" w:name="_Toc359943221"/>
      <w:bookmarkStart w:id="265" w:name="_Toc359943517"/>
      <w:bookmarkStart w:id="266" w:name="_Toc359943819"/>
      <w:bookmarkStart w:id="267" w:name="_Toc359944121"/>
      <w:bookmarkStart w:id="268" w:name="_Toc359944421"/>
      <w:bookmarkStart w:id="269" w:name="_Toc360024481"/>
      <w:bookmarkStart w:id="270" w:name="_Toc360030476"/>
      <w:bookmarkStart w:id="271" w:name="_Toc360031226"/>
      <w:bookmarkStart w:id="272" w:name="_Toc360109828"/>
      <w:bookmarkStart w:id="273" w:name="_Toc360110138"/>
      <w:bookmarkStart w:id="274" w:name="_Toc360118328"/>
      <w:bookmarkStart w:id="275" w:name="_Toc360118643"/>
      <w:bookmarkStart w:id="276" w:name="_Toc360031227"/>
      <w:bookmarkStart w:id="277" w:name="_Toc409190740"/>
      <w:bookmarkStart w:id="278" w:name="_Toc440372879"/>
      <w:bookmarkStart w:id="279" w:name="_Toc4576198"/>
      <w:bookmarkEnd w:id="263"/>
      <w:bookmarkEnd w:id="264"/>
      <w:bookmarkEnd w:id="265"/>
      <w:bookmarkEnd w:id="266"/>
      <w:bookmarkEnd w:id="267"/>
      <w:bookmarkEnd w:id="268"/>
      <w:bookmarkEnd w:id="269"/>
      <w:bookmarkEnd w:id="270"/>
      <w:bookmarkEnd w:id="271"/>
      <w:bookmarkEnd w:id="272"/>
      <w:bookmarkEnd w:id="273"/>
      <w:bookmarkEnd w:id="274"/>
      <w:bookmarkEnd w:id="275"/>
      <w:r w:rsidRPr="0073389C">
        <w:rPr>
          <w:lang w:val="sk-SK"/>
        </w:rPr>
        <w:t>Predpokladaná hodnota zákazky</w:t>
      </w:r>
      <w:bookmarkEnd w:id="276"/>
      <w:bookmarkEnd w:id="277"/>
      <w:r w:rsidRPr="0073389C">
        <w:rPr>
          <w:lang w:val="sk-SK"/>
        </w:rPr>
        <w:t xml:space="preserve"> (PHZ)</w:t>
      </w:r>
      <w:bookmarkEnd w:id="278"/>
      <w:bookmarkEnd w:id="279"/>
    </w:p>
    <w:p w14:paraId="29EE8525"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3E76ACEA" w14:textId="77777777"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69D469FE" w14:textId="77777777" w:rsidR="00003E89"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Ak nemá verejný obstarávateľ alebo obstarávateľ údaje podľa druhej vety k dispozícii, určí predpokladanú hodnotu na základe údajov získaných prieskumom trhu s požadovaným plnením</w:t>
      </w:r>
      <w:r w:rsidR="00851661">
        <w:rPr>
          <w:rFonts w:cs="Arial"/>
          <w:szCs w:val="16"/>
        </w:rPr>
        <w:t xml:space="preserve">, </w:t>
      </w:r>
      <w:r w:rsidR="00851661" w:rsidRPr="00384070">
        <w:rPr>
          <w:rFonts w:cs="Arial"/>
          <w:szCs w:val="16"/>
        </w:rPr>
        <w:t xml:space="preserve">prípravnou trhovou konzultáciou </w:t>
      </w:r>
      <w:r w:rsidRPr="00A83C79">
        <w:t xml:space="preserve">alebo na základe údajov získaných iným vhodným spôsobom. </w:t>
      </w:r>
      <w:r w:rsidR="00003E89" w:rsidRPr="00F9794B">
        <w:rPr>
          <w:rFonts w:cs="Arial"/>
          <w:szCs w:val="16"/>
        </w:rPr>
        <w:t>Prijímateľ môže prípravné trhové konzultácie realizovať prostredníctvom elektronického prostriedku, cez ktorý bude realizovať aj príslušné verejné obstarávanie, ktorého sa prípravné trhové konzultácie týkajú a môže v rámci nich zverejniť predbežné oznámenie vo vestníku VO.</w:t>
      </w:r>
    </w:p>
    <w:p w14:paraId="14F31F13" w14:textId="77777777" w:rsidR="00A83C79" w:rsidRPr="0073389C" w:rsidRDefault="00A83C79" w:rsidP="009D7F63">
      <w:pPr>
        <w:spacing w:before="120" w:after="120" w:line="288" w:lineRule="auto"/>
        <w:jc w:val="both"/>
      </w:pPr>
      <w:r w:rsidRPr="00A83C79">
        <w:t xml:space="preserve">Predpokladaná hodnota zákazky </w:t>
      </w:r>
      <w:r w:rsidRPr="00A83C79">
        <w:rPr>
          <w:b/>
        </w:rPr>
        <w:t xml:space="preserve">je platná v čase odoslania oznámenia o vyhlásení verejného obstarávania alebo oznámenia použitého ako výzva na </w:t>
      </w:r>
      <w:r w:rsidR="00003E89">
        <w:rPr>
          <w:rFonts w:cs="Arial"/>
          <w:b/>
          <w:szCs w:val="16"/>
        </w:rPr>
        <w:t>predkladanie ponúk</w:t>
      </w:r>
      <w:r w:rsidR="00003E89" w:rsidRPr="008E6D9D">
        <w:rPr>
          <w:rFonts w:cs="Arial"/>
          <w:b/>
          <w:szCs w:val="16"/>
        </w:rPr>
        <w:t xml:space="preserve"> </w:t>
      </w:r>
      <w:r w:rsidRPr="00A83C79">
        <w:rPr>
          <w:b/>
        </w:rPr>
        <w:t>na uverejnenie</w:t>
      </w:r>
      <w:r w:rsidRPr="00A83C79">
        <w:t>; ak sa uverejnenie takého oznámenia nevyžaduje, predpokladaná hodnota je platná v čase začatia postupu zadávania zákazky.</w:t>
      </w:r>
      <w:r>
        <w:t>“</w:t>
      </w:r>
    </w:p>
    <w:p w14:paraId="4DFBE1A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 xml:space="preserve">Poskytovateľ odporúča v oznámení o vyhlásení VO  alebo  v oznámení použitom ako výzva na </w:t>
      </w:r>
      <w:r w:rsidR="00003E89">
        <w:rPr>
          <w:rFonts w:cs="Arial"/>
          <w:szCs w:val="16"/>
        </w:rPr>
        <w:t>predkladanie ponúk</w:t>
      </w:r>
      <w:r w:rsidR="00003E89" w:rsidRPr="00DF3B19">
        <w:rPr>
          <w:rFonts w:cs="Arial"/>
          <w:szCs w:val="16"/>
        </w:rPr>
        <w:t xml:space="preserve"> </w:t>
      </w:r>
      <w:r w:rsidR="00A83C79" w:rsidRPr="00A83C79">
        <w:t>uvádzať PHZ. Údajom o množstve alebo rozsahu obstarávaných tovarov, stavebných prác alebo služieb možno nahradiť údaj o PHZ len v</w:t>
      </w:r>
      <w:r w:rsidR="00F44B25">
        <w:t xml:space="preserve"> objektívne </w:t>
      </w:r>
      <w:r w:rsidR="00A83C79" w:rsidRPr="00A83C79">
        <w:t xml:space="preserve">odôvodniteľných prípadoch. Uvedené nemá vplyv na povinnosť určenia PHZ pred vyhlásením VO. Ak sa určia podmienky účasti v spojení </w:t>
      </w:r>
      <w:r w:rsidR="00A83C79" w:rsidRPr="00A83C79">
        <w:lastRenderedPageBreak/>
        <w:t>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530CEE5B" w14:textId="77777777" w:rsidR="009D7F63" w:rsidRDefault="009D7F63" w:rsidP="009D7F63">
      <w:pPr>
        <w:spacing w:before="120" w:after="120" w:line="288" w:lineRule="auto"/>
        <w:jc w:val="both"/>
      </w:pPr>
      <w:r w:rsidRPr="0073389C">
        <w:t xml:space="preserve">Určujúcim finančným limitom je predpokladaná cena </w:t>
      </w:r>
      <w:r w:rsidR="008E6C02" w:rsidRPr="00703E20">
        <w:rPr>
          <w:rFonts w:cs="Arial"/>
          <w:szCs w:val="19"/>
        </w:rPr>
        <w:t xml:space="preserve">v EUR bez DPH </w:t>
      </w:r>
      <w:r w:rsidRPr="0073389C">
        <w:t xml:space="preserve">za </w:t>
      </w:r>
      <w:r w:rsidR="008E6C02">
        <w:rPr>
          <w:rFonts w:cs="Arial"/>
          <w:szCs w:val="19"/>
        </w:rPr>
        <w:t>rovnaké alebo porovnateľné predmety zákazky tvoriace príbuznú skupinu tovarov/služieb/prác, resp. tvoriace jeden logický celok</w:t>
      </w:r>
      <w:r w:rsidR="008E6C02" w:rsidRPr="00703E20">
        <w:rPr>
          <w:rFonts w:cs="Arial"/>
          <w:szCs w:val="19"/>
        </w:rPr>
        <w:t xml:space="preserve"> </w:t>
      </w:r>
      <w:r w:rsidRPr="0073389C">
        <w:t xml:space="preserve">za jeden kalendárny rok alebo za obdobie trvania zmluvy s dodávateľom, ak presahuje jeden kalendárny rok. Do tohto limitu sa započítavajú aj plánované obstarávania súvisiace s bežnou činnosťou organizácie vrátane opakovaných plnení, pokiaľ </w:t>
      </w:r>
      <w:r w:rsidR="008E6C02">
        <w:rPr>
          <w:rFonts w:cs="Arial"/>
          <w:szCs w:val="19"/>
        </w:rPr>
        <w:t>sú tieto výdavky</w:t>
      </w:r>
      <w:r w:rsidR="008E6C02">
        <w:t xml:space="preserve"> </w:t>
      </w:r>
      <w:r w:rsidRPr="0073389C">
        <w:t>financovan</w:t>
      </w:r>
      <w:r w:rsidR="008E6C02">
        <w:t>é</w:t>
      </w:r>
      <w:r w:rsidRPr="0073389C">
        <w:t xml:space="preserve"> z verejných zdrojov alebo zdrojov EÚ a </w:t>
      </w:r>
      <w:r w:rsidR="008E6C02">
        <w:rPr>
          <w:rFonts w:cs="Arial"/>
          <w:szCs w:val="19"/>
        </w:rPr>
        <w:t>výdavky</w:t>
      </w:r>
      <w:r w:rsidRPr="0073389C">
        <w:t xml:space="preserve"> v rámci iných projektov financovaných z iných zdrojov EÚ. </w:t>
      </w:r>
    </w:p>
    <w:p w14:paraId="3220EA5B" w14:textId="77777777" w:rsidR="008E6C02" w:rsidRPr="0073389C" w:rsidRDefault="008E6C02" w:rsidP="009D7F63">
      <w:pPr>
        <w:spacing w:before="120" w:after="120" w:line="288" w:lineRule="auto"/>
        <w:jc w:val="both"/>
      </w:pPr>
      <w:r w:rsidRPr="00EA503A">
        <w:rPr>
          <w:rFonts w:cs="Arial"/>
          <w:szCs w:val="19"/>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p w14:paraId="33CB81F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r w:rsidR="008E6C02" w:rsidRPr="008E6C02">
        <w:rPr>
          <w:rFonts w:cs="Arial"/>
          <w:szCs w:val="16"/>
        </w:rPr>
        <w:t xml:space="preserve"> </w:t>
      </w:r>
      <w:r w:rsidR="008E6C02" w:rsidRPr="00261127">
        <w:rPr>
          <w:rFonts w:cs="Arial"/>
          <w:szCs w:val="16"/>
        </w:rPr>
        <w:t xml:space="preserve">K nedovolenému rozdeleniu zákazky dochádza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w:t>
      </w:r>
      <w:r w:rsidR="008E6C02">
        <w:rPr>
          <w:rFonts w:cs="Arial"/>
          <w:szCs w:val="16"/>
        </w:rPr>
        <w:t>časového a</w:t>
      </w:r>
      <w:r w:rsidR="008E6C02" w:rsidRPr="00261127">
        <w:rPr>
          <w:rFonts w:cs="Arial"/>
          <w:szCs w:val="16"/>
        </w:rPr>
        <w:t xml:space="preserve"> miestneho hľadiska a pod.</w:t>
      </w:r>
    </w:p>
    <w:p w14:paraId="2145E9ED" w14:textId="77777777"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122BF2FB" w14:textId="77777777"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3B153E68" w14:textId="77777777"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w:t>
      </w:r>
      <w:del w:id="280" w:author="Autor" w:date="2020-12-14T10:27:00Z">
        <w:r w:rsidRPr="0073389C" w:rsidDel="007C2FF4">
          <w:delText xml:space="preserve">nadlimitných </w:delText>
        </w:r>
      </w:del>
      <w:r w:rsidRPr="0073389C">
        <w:t>zákaziek</w:t>
      </w:r>
      <w:ins w:id="281" w:author="Autor" w:date="2020-12-14T10:27:00Z">
        <w:r w:rsidR="007C2FF4">
          <w:t xml:space="preserve"> </w:t>
        </w:r>
        <w:r w:rsidR="007C2FF4" w:rsidRPr="007C2FF4">
          <w:t>predkladaných za účelom vykonania prvej ex ante kontroly VO</w:t>
        </w:r>
      </w:ins>
      <w:r w:rsidRPr="0073389C">
        <w:t xml:space="preserve"> je prijímateľ povinný predložiť </w:t>
      </w:r>
      <w:r w:rsidR="006F3BFC">
        <w:t>určenie</w:t>
      </w:r>
      <w:r w:rsidR="006F3BFC" w:rsidRPr="0073389C">
        <w:t xml:space="preserve"> </w:t>
      </w:r>
      <w:r w:rsidRPr="0073389C">
        <w:t>PHZ súčasne s návrhom oznámenia o vyhlásení VO a návrhom súťažných</w:t>
      </w:r>
      <w:ins w:id="282" w:author="Autor" w:date="2020-12-14T10:27:00Z">
        <w:r w:rsidR="007C2FF4">
          <w:t xml:space="preserve"> </w:t>
        </w:r>
      </w:ins>
      <w:del w:id="283" w:author="Autor" w:date="2020-12-14T10:27:00Z">
        <w:r w:rsidRPr="0073389C" w:rsidDel="007C2FF4">
          <w:delText xml:space="preserve"> podkladov</w:delText>
        </w:r>
        <w:r w:rsidR="006F3BFC" w:rsidRPr="006F3BFC" w:rsidDel="007C2FF4">
          <w:rPr>
            <w:rFonts w:cs="Arial"/>
            <w:szCs w:val="19"/>
          </w:rPr>
          <w:delText xml:space="preserve"> </w:delText>
        </w:r>
        <w:r w:rsidR="006F3BFC" w:rsidRPr="004210BD" w:rsidDel="007C2FF4">
          <w:rPr>
            <w:rFonts w:cs="Arial"/>
            <w:szCs w:val="19"/>
          </w:rPr>
          <w:delText>za účelom vykonania</w:delText>
        </w:r>
        <w:r w:rsidR="006F3BFC" w:rsidDel="007C2FF4">
          <w:rPr>
            <w:rFonts w:cs="Arial"/>
            <w:szCs w:val="19"/>
          </w:rPr>
          <w:delText xml:space="preserve"> prvej</w:delText>
        </w:r>
        <w:r w:rsidR="006F3BFC" w:rsidRPr="004210BD" w:rsidDel="007C2FF4">
          <w:rPr>
            <w:rFonts w:cs="Arial"/>
            <w:szCs w:val="19"/>
          </w:rPr>
          <w:delText xml:space="preserve"> ex</w:delText>
        </w:r>
        <w:r w:rsidR="006F3BFC" w:rsidDel="007C2FF4">
          <w:rPr>
            <w:rFonts w:cs="Arial"/>
            <w:szCs w:val="19"/>
          </w:rPr>
          <w:delText xml:space="preserve"> </w:delText>
        </w:r>
        <w:r w:rsidR="006F3BFC" w:rsidRPr="004210BD" w:rsidDel="007C2FF4">
          <w:rPr>
            <w:rFonts w:cs="Arial"/>
            <w:szCs w:val="19"/>
          </w:rPr>
          <w:delText>ante kontroly VO</w:delText>
        </w:r>
        <w:r w:rsidRPr="0073389C" w:rsidDel="007C2FF4">
          <w:delText xml:space="preserve">.  </w:delText>
        </w:r>
        <w:r w:rsidR="001D76D4" w:rsidDel="007C2FF4">
          <w:rPr>
            <w:rFonts w:cs="Arial"/>
            <w:szCs w:val="19"/>
          </w:rPr>
          <w:delText xml:space="preserve">Pri zákazkách zadávaných prostredníctvom elektronického trhoviska je prijímateľ povinný predložiť výpočet PHZ súčasne s návrhom zmluvného formuláru a opisom predmetu zákazky, príp. </w:delText>
        </w:r>
        <w:r w:rsidR="0021107C" w:rsidDel="007C2FF4">
          <w:rPr>
            <w:rFonts w:cs="Arial"/>
            <w:szCs w:val="19"/>
          </w:rPr>
          <w:delText xml:space="preserve">s </w:delText>
        </w:r>
        <w:r w:rsidR="001D76D4" w:rsidDel="007C2FF4">
          <w:rPr>
            <w:rFonts w:cs="Arial"/>
            <w:szCs w:val="19"/>
          </w:rPr>
          <w:delText xml:space="preserve">návrhom objednávkových atribútov </w:delText>
        </w:r>
        <w:r w:rsidR="001D76D4" w:rsidRPr="00703E20" w:rsidDel="007C2FF4">
          <w:rPr>
            <w:rFonts w:cs="Arial"/>
            <w:szCs w:val="19"/>
          </w:rPr>
          <w:delText>(najmä konkrétne zmluvné špecifikácie a podmienky súťaže)</w:delText>
        </w:r>
      </w:del>
      <w:ins w:id="284" w:author="Autor" w:date="2020-12-14T10:27:00Z">
        <w:r w:rsidR="007C2FF4">
          <w:rPr>
            <w:rFonts w:cs="Arial"/>
            <w:szCs w:val="19"/>
          </w:rPr>
          <w:t>podkladov</w:t>
        </w:r>
      </w:ins>
      <w:r w:rsidR="001D76D4">
        <w:rPr>
          <w:rFonts w:cs="Arial"/>
          <w:szCs w:val="19"/>
        </w:rPr>
        <w:t>.</w:t>
      </w:r>
    </w:p>
    <w:p w14:paraId="3907F09A" w14:textId="77777777"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00A60F1A" w14:textId="77777777" w:rsidR="00A737D2" w:rsidRPr="0073389C" w:rsidRDefault="00A737D2" w:rsidP="009D7F63">
      <w:pPr>
        <w:spacing w:before="120" w:after="120" w:line="288" w:lineRule="auto"/>
        <w:jc w:val="both"/>
      </w:pPr>
    </w:p>
    <w:p w14:paraId="7D9E1309" w14:textId="77777777"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Možnosti získania informácií za účelom stanovenia PHZ sú uvedené nižšie.</w:t>
      </w:r>
    </w:p>
    <w:p w14:paraId="344D421F" w14:textId="77777777" w:rsidR="001717E4" w:rsidRDefault="001717E4" w:rsidP="001717E4">
      <w:pPr>
        <w:spacing w:before="120" w:after="120" w:line="288" w:lineRule="auto"/>
        <w:jc w:val="both"/>
      </w:pPr>
      <w:r>
        <w:t xml:space="preserve">Informácie a podklady, na základe ktorých bola určená predpokladaná hodnota zákazky </w:t>
      </w:r>
      <w:r w:rsidRPr="000944B5">
        <w:rPr>
          <w:b/>
        </w:rPr>
        <w:t>nesmú byť staršie ako 6 mesiacov ku dňa vyhlásenia VO</w:t>
      </w:r>
      <w:r>
        <w:t xml:space="preserve">, ak bola predpokladaná hodnota zákazky </w:t>
      </w:r>
      <w:r w:rsidRPr="000944B5">
        <w:rPr>
          <w:b/>
        </w:rPr>
        <w:t>určená prieskumom trhu realizovaným oslovením potenciálnych záujemcov alebo prípravnou trhovou konzultáciou</w:t>
      </w:r>
      <w:r>
        <w:t>.</w:t>
      </w:r>
      <w:r w:rsidRPr="002D7858">
        <w:t xml:space="preserve"> </w:t>
      </w:r>
      <w:r>
        <w:t xml:space="preserve">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w:t>
      </w:r>
    </w:p>
    <w:p w14:paraId="12EE7C67" w14:textId="77777777" w:rsidR="001717E4" w:rsidRDefault="001717E4" w:rsidP="001717E4">
      <w:pPr>
        <w:spacing w:before="120" w:after="120" w:line="288" w:lineRule="auto"/>
        <w:jc w:val="both"/>
      </w:pPr>
      <w:r>
        <w:t xml:space="preserve">Ak prijímateľ určuje predpokladanú hodnotu zákazky </w:t>
      </w:r>
      <w:r w:rsidRPr="000944B5">
        <w:rPr>
          <w:b/>
        </w:rPr>
        <w:t>na základe údajov a informácií</w:t>
      </w:r>
      <w:r>
        <w:t xml:space="preserve"> o zákazkách na rovnaký alebo porovnateľný predmet (napr. povinne zverejňované zmluvy v CRZ), uvedené údaje a informácie (zmluvy) </w:t>
      </w:r>
      <w:r w:rsidRPr="000944B5">
        <w:rPr>
          <w:b/>
        </w:rPr>
        <w:t>musia byť platné ku dňu vyhlásenia VO</w:t>
      </w:r>
      <w:r>
        <w:t xml:space="preserve">. </w:t>
      </w:r>
    </w:p>
    <w:p w14:paraId="6227266D" w14:textId="77777777" w:rsidR="001717E4" w:rsidRDefault="001717E4" w:rsidP="001717E4">
      <w:pPr>
        <w:spacing w:before="120" w:after="120" w:line="288" w:lineRule="auto"/>
        <w:jc w:val="both"/>
      </w:pPr>
      <w:r>
        <w:t xml:space="preserve">Ak ceny obstarávaných tovarov, stavebných prác alebo služieb </w:t>
      </w:r>
      <w:r w:rsidRPr="000944B5">
        <w:rPr>
          <w:b/>
        </w:rPr>
        <w:t>nezaznamenali na trhu zmenu</w:t>
      </w:r>
      <w:r>
        <w:t xml:space="preserve">, je možné pre účely určenia predpokladanej hodnoty zákazky použiť aj údaje o zmluvách, ktorých platnosť je ku dňu </w:t>
      </w:r>
      <w:r>
        <w:lastRenderedPageBreak/>
        <w:t>vyhlásenia VO ukončená. Zdôvodnenie tejto skutočnosti musí byť obdobne súčasťou dokumentácie k zákazke VO.</w:t>
      </w:r>
    </w:p>
    <w:p w14:paraId="12FA077B" w14:textId="77777777" w:rsidR="006966E8" w:rsidRPr="00A737D2" w:rsidRDefault="006966E8" w:rsidP="006966E8">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001F3F48">
        <w:t xml:space="preserve">Prijímateľ je povinný určiť predpokladanú hodnotu zákazky na základe aspoň </w:t>
      </w:r>
      <w:r w:rsidR="00003E89">
        <w:t xml:space="preserve">dvoch </w:t>
      </w:r>
      <w:r w:rsidR="001F3F48">
        <w:t xml:space="preserve">navzájom nezávislých údajov o cenách (napr. aspoň </w:t>
      </w:r>
      <w:r w:rsidR="00003E89">
        <w:t xml:space="preserve">2 </w:t>
      </w:r>
      <w:r w:rsidR="001F3F48">
        <w:t xml:space="preserve">cenové ponuky alebo údaje o cene z aspoň </w:t>
      </w:r>
      <w:r w:rsidR="00003E89">
        <w:t xml:space="preserve">2 </w:t>
      </w:r>
      <w:r w:rsidR="001F3F48">
        <w:t>zmlúv, zverejnených v CRZ), ak nie je uvedené inak. V prípade, ak cena tovaru, stavebných prác alebo služieb zaznamenala na trhu podstatnú zmenu, je poskytovateľ oprávnený požadovať od prijímateľa aktualizáciu podkladov k určeniu predpokladanej hodnoty zákazky aj v prípade, ak podklady neboli staršie ako 6 mesiacov ku dňu vyhlásenia VO.</w:t>
      </w:r>
      <w:r w:rsidR="00003E89">
        <w:t xml:space="preserve"> </w:t>
      </w:r>
      <w:r w:rsidR="00003E89" w:rsidRPr="00F9794B">
        <w:t>Odporúčaným postupom pri určení predpokladanej hodnoty zákazky je vykonať aritmetický priemer z cien uvedených v predložených cenových ponukách.</w:t>
      </w:r>
    </w:p>
    <w:p w14:paraId="1CFDB208" w14:textId="77777777" w:rsidR="006966E8" w:rsidRDefault="006966E8" w:rsidP="001717E4">
      <w:pPr>
        <w:spacing w:before="120" w:after="120" w:line="288" w:lineRule="auto"/>
        <w:jc w:val="both"/>
      </w:pPr>
    </w:p>
    <w:p w14:paraId="4BA3A729" w14:textId="77777777" w:rsidR="009D7F63" w:rsidRPr="0073389C" w:rsidRDefault="009D7F63" w:rsidP="009D7F63">
      <w:pPr>
        <w:spacing w:before="120" w:after="120" w:line="288" w:lineRule="auto"/>
        <w:jc w:val="both"/>
      </w:pPr>
      <w:r w:rsidRPr="0073389C">
        <w:t>Určenie PHZ vykoná prijímateľ napr. na základe informácií:</w:t>
      </w:r>
    </w:p>
    <w:p w14:paraId="6050A9F5"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003E89">
        <w:rPr>
          <w:rFonts w:cs="Arial"/>
          <w:szCs w:val="19"/>
          <w:lang w:val="sk-SK"/>
        </w:rPr>
        <w:t xml:space="preserve">, </w:t>
      </w:r>
      <w:r w:rsidR="00003E89" w:rsidRPr="00F9794B">
        <w:rPr>
          <w:rFonts w:cs="Arial"/>
          <w:szCs w:val="19"/>
          <w:lang w:val="sk-SK"/>
        </w:rPr>
        <w:t>predpokladanú hodnotu zákazky je možné následne určiť aj na základe dvoch cenových ponúk</w:t>
      </w:r>
      <w:r w:rsidR="00003E89">
        <w:rPr>
          <w:rStyle w:val="Odkaznapoznmkupodiarou"/>
          <w:rFonts w:cs="Arial"/>
          <w:szCs w:val="19"/>
          <w:lang w:val="sk-SK"/>
        </w:rPr>
        <w:t xml:space="preserve"> </w:t>
      </w:r>
      <w:r w:rsidR="001D76D4">
        <w:rPr>
          <w:rStyle w:val="Odkaznapoznmkupodiarou"/>
          <w:rFonts w:cs="Arial"/>
          <w:szCs w:val="19"/>
          <w:lang w:val="sk-SK"/>
        </w:rPr>
        <w:footnoteReference w:id="120"/>
      </w:r>
      <w:r w:rsidRPr="0073389C">
        <w:rPr>
          <w:rFonts w:cs="Arial"/>
          <w:szCs w:val="19"/>
          <w:lang w:val="sk-SK"/>
        </w:rPr>
        <w:t>;</w:t>
      </w:r>
    </w:p>
    <w:p w14:paraId="11950295"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1C90DB28" w14:textId="7777777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C345CE1" w14:textId="77777777"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003E89">
        <w:rPr>
          <w:rFonts w:cs="Arial"/>
          <w:szCs w:val="19"/>
          <w:lang w:val="sk-SK"/>
        </w:rPr>
        <w:t xml:space="preserve">; </w:t>
      </w:r>
      <w:r w:rsidR="00003E89" w:rsidRPr="00F9794B">
        <w:rPr>
          <w:rFonts w:cs="Arial"/>
          <w:szCs w:val="19"/>
          <w:lang w:val="sk-SK"/>
        </w:rPr>
        <w:t>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w:t>
      </w:r>
    </w:p>
    <w:p w14:paraId="7FDC0B49" w14:textId="77777777" w:rsidR="00103054" w:rsidRDefault="006E53FF" w:rsidP="00F158F9">
      <w:pPr>
        <w:pStyle w:val="Bulletslevel2"/>
        <w:spacing w:after="120" w:line="288" w:lineRule="auto"/>
        <w:ind w:left="567" w:hanging="283"/>
        <w:jc w:val="both"/>
        <w:rPr>
          <w:rFonts w:cs="Arial"/>
          <w:szCs w:val="19"/>
          <w:lang w:val="sk-SK"/>
        </w:rPr>
      </w:pPr>
      <w:r>
        <w:rPr>
          <w:rFonts w:cs="Arial"/>
          <w:szCs w:val="19"/>
          <w:lang w:val="sk-SK"/>
        </w:rPr>
        <w:t>z</w:t>
      </w:r>
      <w:r w:rsidR="00F44B25">
        <w:rPr>
          <w:rFonts w:cs="Arial"/>
          <w:szCs w:val="19"/>
          <w:lang w:val="sk-SK"/>
        </w:rPr>
        <w:t xml:space="preserve"> </w:t>
      </w:r>
      <w:r w:rsidR="00103054" w:rsidRPr="00103054">
        <w:rPr>
          <w:rFonts w:cs="Arial"/>
          <w:szCs w:val="19"/>
          <w:lang w:val="sk-SK"/>
        </w:rPr>
        <w:t xml:space="preserve">projektantom </w:t>
      </w:r>
      <w:r w:rsidR="00F44B25" w:rsidRPr="00103054">
        <w:rPr>
          <w:rFonts w:cs="Arial"/>
          <w:szCs w:val="19"/>
          <w:lang w:val="sk-SK"/>
        </w:rPr>
        <w:t>ocenen</w:t>
      </w:r>
      <w:r w:rsidR="00F44B25">
        <w:rPr>
          <w:rFonts w:cs="Arial"/>
          <w:szCs w:val="19"/>
          <w:lang w:val="sk-SK"/>
        </w:rPr>
        <w:t>ého</w:t>
      </w:r>
      <w:r w:rsidR="00F44B25" w:rsidRPr="00103054">
        <w:rPr>
          <w:rFonts w:cs="Arial"/>
          <w:szCs w:val="19"/>
          <w:lang w:val="sk-SK"/>
        </w:rPr>
        <w:t xml:space="preserve"> </w:t>
      </w:r>
      <w:r w:rsidR="00103054" w:rsidRPr="00103054">
        <w:rPr>
          <w:rFonts w:cs="Arial"/>
          <w:szCs w:val="19"/>
          <w:lang w:val="sk-SK"/>
        </w:rPr>
        <w:t>rozpočt</w:t>
      </w:r>
      <w:r w:rsidR="00F44B25">
        <w:rPr>
          <w:rFonts w:cs="Arial"/>
          <w:szCs w:val="19"/>
          <w:lang w:val="sk-SK"/>
        </w:rPr>
        <w:t>u</w:t>
      </w:r>
      <w:r w:rsidR="00103054" w:rsidRPr="00103054">
        <w:rPr>
          <w:rFonts w:cs="Arial"/>
          <w:szCs w:val="19"/>
          <w:lang w:val="sk-SK"/>
        </w:rPr>
        <w:t xml:space="preserve"> stavebných prác </w:t>
      </w:r>
      <w:r w:rsidR="00F44B25" w:rsidRPr="00103054">
        <w:rPr>
          <w:rFonts w:cs="Arial"/>
          <w:szCs w:val="19"/>
          <w:lang w:val="sk-SK"/>
        </w:rPr>
        <w:t>aktuáln</w:t>
      </w:r>
      <w:r w:rsidR="00F44B25">
        <w:rPr>
          <w:rFonts w:cs="Arial"/>
          <w:szCs w:val="19"/>
          <w:lang w:val="sk-SK"/>
        </w:rPr>
        <w:t>eho</w:t>
      </w:r>
      <w:r w:rsidR="00F44B25" w:rsidRPr="00103054">
        <w:rPr>
          <w:rFonts w:cs="Arial"/>
          <w:szCs w:val="19"/>
          <w:lang w:val="sk-SK"/>
        </w:rPr>
        <w:t xml:space="preserve"> </w:t>
      </w:r>
      <w:r w:rsidR="00F44B25">
        <w:rPr>
          <w:rFonts w:cs="Arial"/>
          <w:szCs w:val="19"/>
          <w:lang w:val="sk-SK"/>
        </w:rPr>
        <w:t>v</w:t>
      </w:r>
      <w:r w:rsidR="00F44B25" w:rsidRPr="00103054">
        <w:rPr>
          <w:rFonts w:cs="Arial"/>
          <w:szCs w:val="19"/>
          <w:lang w:val="sk-SK"/>
        </w:rPr>
        <w:t> čas</w:t>
      </w:r>
      <w:r w:rsidR="00F44B25">
        <w:rPr>
          <w:rFonts w:cs="Arial"/>
          <w:szCs w:val="19"/>
          <w:lang w:val="sk-SK"/>
        </w:rPr>
        <w:t>e</w:t>
      </w:r>
      <w:r w:rsidR="00F44B25"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w:t>
      </w:r>
      <w:r w:rsidR="00003E89">
        <w:rPr>
          <w:rFonts w:cs="Arial"/>
          <w:szCs w:val="19"/>
          <w:lang w:val="sk-SK"/>
        </w:rPr>
        <w:t>predkladanie ponúk</w:t>
      </w:r>
      <w:r w:rsidR="00003E89" w:rsidRPr="00C715AF">
        <w:rPr>
          <w:rFonts w:cs="Arial"/>
          <w:szCs w:val="19"/>
          <w:lang w:val="sk-SK"/>
        </w:rPr>
        <w:t xml:space="preserve"> </w:t>
      </w:r>
      <w:r w:rsidR="00103054" w:rsidRPr="00103054">
        <w:rPr>
          <w:rFonts w:cs="Arial"/>
          <w:szCs w:val="19"/>
          <w:lang w:val="sk-SK"/>
        </w:rPr>
        <w:t xml:space="preserve">na uverejnenie, resp. vyjadrenie projektanta k aktuálnosti rozpočtu stavebných prác (ocenený rozpočet, resp. vyjadrenie projektanta nesmie byť staršie ako </w:t>
      </w:r>
      <w:r>
        <w:rPr>
          <w:rFonts w:cs="Arial"/>
          <w:szCs w:val="19"/>
          <w:lang w:val="sk-SK"/>
        </w:rPr>
        <w:t>6</w:t>
      </w:r>
      <w:r w:rsidR="00103054" w:rsidRPr="00103054">
        <w:rPr>
          <w:rFonts w:cs="Arial"/>
          <w:szCs w:val="19"/>
          <w:lang w:val="sk-SK"/>
        </w:rPr>
        <w:t xml:space="preserve"> mesiace pred vyhlásením verejného obstarávania); ocenený rozpočet, resp. vyjadrenie  projektanta musí byť parafované s uvedením dátumu a ošetrené pečiatkou projektanta,</w:t>
      </w:r>
    </w:p>
    <w:p w14:paraId="37A9F0EC" w14:textId="77777777" w:rsidR="00003E89" w:rsidRDefault="00003E89" w:rsidP="00F158F9">
      <w:pPr>
        <w:pStyle w:val="Bulletslevel2"/>
        <w:spacing w:after="120" w:line="288" w:lineRule="auto"/>
        <w:ind w:left="567" w:hanging="283"/>
        <w:jc w:val="both"/>
        <w:rPr>
          <w:rFonts w:cs="Arial"/>
          <w:szCs w:val="19"/>
          <w:lang w:val="sk-SK"/>
        </w:rPr>
      </w:pPr>
      <w:r w:rsidRPr="00F9794B">
        <w:rPr>
          <w:rFonts w:cs="Arial"/>
          <w:szCs w:val="19"/>
          <w:lang w:val="sk-SK"/>
        </w:rPr>
        <w:t>štátnou cenovou expertízou stavebných prác aktuálnou v čase odoslania oznámenia o vyhlásení verejného obstarávania alebo oznámenia použitého ako výzva na predkladanie ponúk na uverejnenie (štátna cenová expertíza nesmie byť staršia ako 6 mesiacov pred vyhlásením verejného obstarávania)</w:t>
      </w:r>
      <w:r>
        <w:rPr>
          <w:rFonts w:cs="Arial"/>
          <w:szCs w:val="19"/>
          <w:lang w:val="sk-SK"/>
        </w:rPr>
        <w:t>;</w:t>
      </w:r>
    </w:p>
    <w:p w14:paraId="0D8C5BE3" w14:textId="77777777"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5CADD83F"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144DDF5A"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0A7E39D8" w14:textId="77777777" w:rsidR="009D7F63" w:rsidRPr="0073389C" w:rsidRDefault="009D7F63" w:rsidP="009D7F63">
      <w:pPr>
        <w:spacing w:before="120" w:after="120" w:line="288" w:lineRule="auto"/>
        <w:jc w:val="both"/>
      </w:pPr>
      <w:r w:rsidRPr="0073389C">
        <w:t>V prípade, ak je vysúťažená hodnota zákazky vyššia ako jej predpokladaná hodnota</w:t>
      </w:r>
      <w:r w:rsidR="006E53FF" w:rsidRPr="006E53FF">
        <w:t xml:space="preserve"> uvedená v</w:t>
      </w:r>
      <w:r w:rsidRPr="0073389C">
        <w:t xml:space="preserve"> rozpočt</w:t>
      </w:r>
      <w:r w:rsidR="006E53FF">
        <w:t>e</w:t>
      </w:r>
      <w:r w:rsidRPr="0073389C">
        <w:t xml:space="preserve"> </w:t>
      </w:r>
      <w:r w:rsidR="006E53FF">
        <w:rPr>
          <w:rFonts w:cs="Arial"/>
          <w:szCs w:val="19"/>
        </w:rPr>
        <w:t>projektu</w:t>
      </w:r>
      <w:r w:rsidR="006E53FF" w:rsidRPr="0073389C">
        <w:t xml:space="preserve"> </w:t>
      </w:r>
      <w:r w:rsidR="006E53FF" w:rsidRPr="006E53FF">
        <w:rPr>
          <w:rFonts w:cs="Arial"/>
          <w:szCs w:val="19"/>
        </w:rPr>
        <w:t xml:space="preserve"> </w:t>
      </w:r>
      <w:r w:rsidR="006E53FF">
        <w:rPr>
          <w:rFonts w:cs="Arial"/>
          <w:szCs w:val="19"/>
        </w:rPr>
        <w:t>podľa</w:t>
      </w:r>
      <w:r w:rsidRPr="0073389C">
        <w:t> zmluv</w:t>
      </w:r>
      <w:r w:rsidR="006E53FF">
        <w:t>y</w:t>
      </w:r>
      <w:r w:rsidRPr="0073389C">
        <w:t xml:space="preserve"> o NFP, poskytovateľ preplatí výdavky len do výšky sumy uvedenej v </w:t>
      </w:r>
      <w:r w:rsidR="000A2AD4">
        <w:t>z</w:t>
      </w:r>
      <w:r w:rsidRPr="0073389C">
        <w:t>mluve o NFP.</w:t>
      </w:r>
    </w:p>
    <w:p w14:paraId="277DC526" w14:textId="77777777" w:rsidR="009D7F63" w:rsidRPr="0073389C" w:rsidRDefault="00837993" w:rsidP="009D7F63">
      <w:pPr>
        <w:spacing w:before="120" w:after="120" w:line="288" w:lineRule="auto"/>
        <w:jc w:val="both"/>
      </w:pPr>
      <w:r w:rsidRPr="003C342E">
        <w:rPr>
          <w:rFonts w:cs="Arial"/>
          <w:b/>
          <w:szCs w:val="19"/>
        </w:rPr>
        <w:t xml:space="preserve">V prípade zákaziek s nízkou hodnotou, ktorých predpokladaná hodnota je do </w:t>
      </w:r>
      <w:r>
        <w:rPr>
          <w:rFonts w:cs="Arial"/>
          <w:b/>
          <w:szCs w:val="19"/>
        </w:rPr>
        <w:t>30</w:t>
      </w:r>
      <w:r w:rsidRPr="003C342E">
        <w:rPr>
          <w:rFonts w:cs="Arial"/>
          <w:b/>
          <w:szCs w:val="19"/>
        </w:rPr>
        <w:t xml:space="preserve"> 000 eur bez DPH</w:t>
      </w:r>
      <w:r w:rsidRPr="003C342E">
        <w:rPr>
          <w:rFonts w:cs="Arial"/>
          <w:szCs w:val="19"/>
        </w:rPr>
        <w:t xml:space="preserve">, je možné určiť úspešného uchádzača na základe určenia predpokladanej hodnoty zákazky. Predpokladaná hodnota zákazky musí byť určená oslovením minimálne troch potenciálnych záujemcov alebo ich </w:t>
      </w:r>
      <w:r w:rsidRPr="003C342E">
        <w:rPr>
          <w:rFonts w:cs="Arial"/>
          <w:szCs w:val="19"/>
        </w:rPr>
        <w:lastRenderedPageBreak/>
        <w:t>identifikovaním napr. cez webové rozhranie, pričom oslovovaní alebo identifikovaní dodávatelia musia byť subjekty, ktoré sú oprávnené dodávať službu, tovar alebo prácu v rozsahu predmetu zákazky.</w:t>
      </w:r>
    </w:p>
    <w:p w14:paraId="1F0106B1" w14:textId="77777777" w:rsidR="009D7F63" w:rsidRPr="0073389C" w:rsidRDefault="009D7F63" w:rsidP="009D7F63">
      <w:pPr>
        <w:pStyle w:val="Nadpis3"/>
        <w:ind w:left="567" w:firstLine="0"/>
        <w:rPr>
          <w:lang w:val="sk-SK"/>
        </w:rPr>
      </w:pPr>
      <w:bookmarkStart w:id="285" w:name="_Toc359942927"/>
      <w:bookmarkStart w:id="286" w:name="_Toc359943223"/>
      <w:bookmarkStart w:id="287" w:name="_Toc359943519"/>
      <w:bookmarkStart w:id="288" w:name="_Toc359943821"/>
      <w:bookmarkStart w:id="289" w:name="_Toc359944123"/>
      <w:bookmarkStart w:id="290" w:name="_Toc359944423"/>
      <w:bookmarkStart w:id="291" w:name="_Toc360024483"/>
      <w:bookmarkStart w:id="292" w:name="_Toc360030478"/>
      <w:bookmarkStart w:id="293" w:name="_Toc360031228"/>
      <w:bookmarkStart w:id="294" w:name="_Toc360109830"/>
      <w:bookmarkStart w:id="295" w:name="_Toc360110140"/>
      <w:bookmarkStart w:id="296" w:name="_Toc360118330"/>
      <w:bookmarkStart w:id="297" w:name="_Toc360118645"/>
      <w:bookmarkStart w:id="298" w:name="_Toc409190741"/>
      <w:bookmarkStart w:id="299" w:name="_Toc360031229"/>
      <w:bookmarkStart w:id="300" w:name="_Toc440372880"/>
      <w:bookmarkStart w:id="301" w:name="_Toc4576199"/>
      <w:bookmarkEnd w:id="285"/>
      <w:bookmarkEnd w:id="286"/>
      <w:bookmarkEnd w:id="287"/>
      <w:bookmarkEnd w:id="288"/>
      <w:bookmarkEnd w:id="289"/>
      <w:bookmarkEnd w:id="290"/>
      <w:bookmarkEnd w:id="291"/>
      <w:bookmarkEnd w:id="292"/>
      <w:bookmarkEnd w:id="293"/>
      <w:bookmarkEnd w:id="294"/>
      <w:bookmarkEnd w:id="295"/>
      <w:bookmarkEnd w:id="296"/>
      <w:bookmarkEnd w:id="297"/>
      <w:r w:rsidRPr="0073389C">
        <w:rPr>
          <w:lang w:val="sk-SK"/>
        </w:rPr>
        <w:t>Povinnosť uzatvoriť zmluvu</w:t>
      </w:r>
      <w:bookmarkEnd w:id="298"/>
      <w:bookmarkEnd w:id="299"/>
      <w:bookmarkEnd w:id="300"/>
      <w:bookmarkEnd w:id="301"/>
    </w:p>
    <w:p w14:paraId="056A7D82"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615DA975" w14:textId="77777777"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613AE769" w14:textId="77777777"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 xml:space="preserve">prijímateľa pri uzatváraní zmluvy úspešným uchádzačom dodržiavať zákon č. 315/2016 Z. z. o registri partnerov verejného sektora a o zmene a doplnení niektorých zákonov </w:t>
      </w:r>
      <w:r w:rsidR="003E60AF" w:rsidRPr="003E60AF">
        <w:rPr>
          <w:lang w:eastAsia="sk-SK"/>
        </w:rPr>
        <w:t>v platnom znení</w:t>
      </w:r>
      <w:r w:rsidR="003E60AF">
        <w:rPr>
          <w:lang w:eastAsia="sk-SK"/>
        </w:rPr>
        <w:t>.</w:t>
      </w:r>
    </w:p>
    <w:p w14:paraId="2BCC954A" w14:textId="77777777" w:rsidR="009D7F63" w:rsidRPr="0073389C" w:rsidRDefault="009D7F63" w:rsidP="009D7F63">
      <w:pPr>
        <w:pStyle w:val="Nadpis3"/>
        <w:ind w:left="567" w:firstLine="0"/>
        <w:rPr>
          <w:lang w:val="sk-SK"/>
        </w:rPr>
      </w:pPr>
      <w:bookmarkStart w:id="302" w:name="_Toc440372881"/>
      <w:bookmarkStart w:id="303" w:name="_Toc4576200"/>
      <w:r w:rsidRPr="0073389C">
        <w:rPr>
          <w:lang w:val="sk-SK"/>
        </w:rPr>
        <w:t>Finančné limity</w:t>
      </w:r>
      <w:bookmarkEnd w:id="302"/>
      <w:bookmarkEnd w:id="303"/>
    </w:p>
    <w:p w14:paraId="6288122B"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003E60AF" w:rsidRPr="003E60AF">
        <w:t xml:space="preserve">zodpovedajúcimi finančným limitom </w:t>
      </w:r>
      <w:r w:rsidRPr="0073389C">
        <w:rPr>
          <w:b/>
          <w:u w:val="single"/>
        </w:rPr>
        <w:t xml:space="preserve">podľa ustanovení platného a účinného ZVO. </w:t>
      </w:r>
      <w:r w:rsidR="003E60AF" w:rsidRPr="003E60AF">
        <w:rPr>
          <w:b/>
          <w:u w:val="single"/>
        </w:rPr>
        <w:t xml:space="preserve">Prehľad aktuálnych (aj predchádzajúcich) finančných limitov uverejňuje ÚVO na svojej webovej stránke </w:t>
      </w:r>
      <w:r w:rsidR="003E60AF" w:rsidRPr="0039287B">
        <w:rPr>
          <w:rStyle w:val="Odkaznapoznmkupodiarou"/>
          <w:rFonts w:cs="Arial"/>
          <w:sz w:val="19"/>
          <w:szCs w:val="19"/>
        </w:rPr>
        <w:footnoteReference w:id="121"/>
      </w:r>
      <w:r w:rsidR="003E60AF" w:rsidRPr="003E60AF">
        <w:rPr>
          <w:b/>
          <w:u w:val="single"/>
        </w:rPr>
        <w:t>.</w:t>
      </w:r>
      <w:r w:rsidR="003E60AF">
        <w:rPr>
          <w:b/>
          <w:u w:val="single"/>
        </w:rPr>
        <w:t xml:space="preserve"> </w:t>
      </w:r>
      <w:r w:rsidRPr="0073389C">
        <w:rPr>
          <w:b/>
          <w:u w:val="single"/>
        </w:rPr>
        <w:t>Finančné limity</w:t>
      </w:r>
      <w:r w:rsidR="00DE32EC">
        <w:rPr>
          <w:b/>
          <w:u w:val="single"/>
        </w:rPr>
        <w:t xml:space="preserve"> pre nadlimitné zákazky</w:t>
      </w:r>
      <w:r w:rsidRPr="0073389C">
        <w:rPr>
          <w:b/>
          <w:u w:val="single"/>
        </w:rPr>
        <w:t xml:space="preserve"> sú ustanovené všeobecne záväzným právnym predpisom ÚVO</w:t>
      </w:r>
      <w:r w:rsidR="00FB2A78">
        <w:rPr>
          <w:rStyle w:val="Odkaznapoznmkupodiarou"/>
          <w:rFonts w:cs="Arial"/>
          <w:b/>
          <w:szCs w:val="19"/>
        </w:rPr>
        <w:footnoteReference w:id="122"/>
      </w:r>
      <w:r w:rsidRPr="0073389C">
        <w:rPr>
          <w:b/>
          <w:u w:val="single"/>
        </w:rPr>
        <w:t xml:space="preserve">. </w:t>
      </w:r>
    </w:p>
    <w:p w14:paraId="192DF71B" w14:textId="77777777" w:rsidR="009D7F63" w:rsidRPr="0073389C" w:rsidRDefault="009D7F63" w:rsidP="009D7F63">
      <w:pPr>
        <w:spacing w:before="120" w:after="120" w:line="288" w:lineRule="auto"/>
        <w:jc w:val="both"/>
        <w:rPr>
          <w:b/>
          <w:u w:val="single"/>
        </w:rPr>
      </w:pPr>
    </w:p>
    <w:p w14:paraId="136D877A" w14:textId="77777777" w:rsidR="009D7F63" w:rsidRPr="0073389C" w:rsidRDefault="009D7F63" w:rsidP="009D7F63">
      <w:pPr>
        <w:pStyle w:val="Nadpis3"/>
        <w:ind w:left="567" w:firstLine="0"/>
        <w:rPr>
          <w:lang w:val="sk-SK"/>
        </w:rPr>
      </w:pPr>
      <w:bookmarkStart w:id="307" w:name="_Toc440372882"/>
      <w:bookmarkStart w:id="308" w:name="_Toc4576201"/>
      <w:r w:rsidRPr="0073389C">
        <w:rPr>
          <w:lang w:val="sk-SK"/>
        </w:rPr>
        <w:t>Všeobecné ustanovenia</w:t>
      </w:r>
      <w:bookmarkEnd w:id="307"/>
      <w:bookmarkEnd w:id="308"/>
    </w:p>
    <w:p w14:paraId="6BF2FD6D" w14:textId="77777777"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 xml:space="preserve">začínajú plynúť </w:t>
      </w:r>
      <w:r w:rsidR="00115A2F" w:rsidRPr="00A4744A">
        <w:rPr>
          <w:rFonts w:cs="Arial"/>
          <w:b/>
          <w:color w:val="000000"/>
          <w:szCs w:val="19"/>
          <w:lang w:eastAsia="sk-SK"/>
        </w:rPr>
        <w:t xml:space="preserve">prvým pracovným dňom </w:t>
      </w:r>
      <w:r w:rsidR="00115A2F" w:rsidRPr="00A4744A">
        <w:rPr>
          <w:rFonts w:cs="Arial"/>
          <w:color w:val="000000"/>
          <w:szCs w:val="19"/>
          <w:lang w:eastAsia="sk-SK"/>
        </w:rPr>
        <w:t xml:space="preserve">nasledujúcim </w:t>
      </w:r>
      <w:r w:rsidR="00115A2F" w:rsidRPr="00A4744A">
        <w:rPr>
          <w:rFonts w:cs="Arial"/>
          <w:b/>
          <w:color w:val="000000"/>
          <w:szCs w:val="19"/>
          <w:lang w:eastAsia="sk-SK"/>
        </w:rPr>
        <w:t>po dni evidovania prijatej žiadosti</w:t>
      </w:r>
      <w:r w:rsidR="00115A2F" w:rsidRPr="00A4744A">
        <w:rPr>
          <w:rFonts w:cs="Arial"/>
          <w:color w:val="000000"/>
          <w:szCs w:val="19"/>
          <w:lang w:eastAsia="sk-SK"/>
        </w:rPr>
        <w:t xml:space="preserve"> prijímateľa o vykonanie kontroly </w:t>
      </w:r>
      <w:r w:rsidR="00115A2F">
        <w:rPr>
          <w:rFonts w:cs="Arial"/>
          <w:color w:val="000000"/>
          <w:szCs w:val="19"/>
          <w:lang w:eastAsia="sk-SK"/>
        </w:rPr>
        <w:t>poskytovateľom</w:t>
      </w:r>
      <w:r w:rsidR="00115A2F" w:rsidRPr="00A4744A">
        <w:rPr>
          <w:rFonts w:cs="Arial"/>
          <w:color w:val="000000"/>
          <w:szCs w:val="19"/>
          <w:lang w:eastAsia="sk-SK"/>
        </w:rPr>
        <w:t xml:space="preserve"> </w:t>
      </w:r>
      <w:r w:rsidR="00115A2F" w:rsidRPr="00A4744A">
        <w:rPr>
          <w:rFonts w:cs="Arial"/>
          <w:b/>
          <w:color w:val="000000"/>
          <w:szCs w:val="19"/>
          <w:lang w:eastAsia="sk-SK"/>
        </w:rPr>
        <w:t>a predložení dokumentácie k VO</w:t>
      </w:r>
      <w:r w:rsidR="00115A2F" w:rsidRPr="00A4744A">
        <w:rPr>
          <w:rFonts w:cs="Arial"/>
          <w:color w:val="000000"/>
          <w:szCs w:val="19"/>
          <w:lang w:eastAsia="sk-SK"/>
        </w:rPr>
        <w:t xml:space="preserve"> alebo obstarávaniu </w:t>
      </w:r>
      <w:r w:rsidR="00115A2F">
        <w:rPr>
          <w:rFonts w:cs="Arial"/>
          <w:color w:val="000000"/>
          <w:szCs w:val="19"/>
          <w:lang w:eastAsia="sk-SK"/>
        </w:rPr>
        <w:t>poskytovateľovi</w:t>
      </w:r>
      <w:r w:rsidR="00115A2F" w:rsidRPr="00A4744A">
        <w:rPr>
          <w:rFonts w:cs="Arial"/>
          <w:color w:val="000000"/>
          <w:szCs w:val="19"/>
          <w:lang w:eastAsia="sk-SK"/>
        </w:rPr>
        <w:t xml:space="preserve"> cez ITMS2014+</w:t>
      </w:r>
      <w:ins w:id="309" w:author="Autor" w:date="2020-12-14T07:38:00Z">
        <w:r w:rsidR="009E5C37">
          <w:rPr>
            <w:rFonts w:cs="Arial"/>
            <w:color w:val="000000"/>
            <w:szCs w:val="19"/>
            <w:lang w:eastAsia="sk-SK"/>
          </w:rPr>
          <w:t xml:space="preserve">. </w:t>
        </w:r>
        <w:r w:rsidR="009E5C37" w:rsidRPr="009E5C37">
          <w:rPr>
            <w:rFonts w:cs="Arial"/>
            <w:color w:val="000000"/>
            <w:szCs w:val="19"/>
            <w:lang w:eastAsia="sk-SK"/>
          </w:rPr>
          <w:t xml:space="preserve">V prípade, že prijímateľ má aktivovanú elektronickú schránku, môže doručiť poskytovateľovi žiadosť o vykonanie kontroly  </w:t>
        </w:r>
        <w:r w:rsidR="009E5C37" w:rsidRPr="009E5C37">
          <w:rPr>
            <w:rFonts w:cs="Arial"/>
            <w:b/>
            <w:color w:val="000000"/>
            <w:szCs w:val="19"/>
            <w:lang w:eastAsia="sk-SK"/>
          </w:rPr>
          <w:t>prostredníctvom elektronickej schránky</w:t>
        </w:r>
        <w:r w:rsidR="009E5C37" w:rsidRPr="009E5C37">
          <w:rPr>
            <w:rFonts w:cs="Arial"/>
            <w:color w:val="000000"/>
            <w:szCs w:val="19"/>
            <w:lang w:eastAsia="sk-SK"/>
          </w:rPr>
          <w:t xml:space="preserve"> aj v </w:t>
        </w:r>
        <w:r w:rsidR="009E5C37" w:rsidRPr="009E5C37">
          <w:rPr>
            <w:rFonts w:cs="Arial"/>
            <w:b/>
            <w:color w:val="000000"/>
            <w:szCs w:val="19"/>
            <w:lang w:eastAsia="sk-SK"/>
          </w:rPr>
          <w:t>listinnej forme</w:t>
        </w:r>
        <w:r w:rsidR="009E5C37" w:rsidRPr="009E5C37">
          <w:rPr>
            <w:rFonts w:cs="Arial"/>
            <w:color w:val="000000"/>
            <w:szCs w:val="19"/>
            <w:lang w:eastAsia="sk-SK"/>
          </w:rPr>
          <w:t>. V prípade, že prijímateľ nemá aktivovanú elektronickú schránku (e-schránku), doručí žiadosť o vykonanie kontroly v listinnej forme  na adresu poskytovateľa uvedenú na tento účel.</w:t>
        </w:r>
      </w:ins>
      <w:r w:rsidR="00115A2F">
        <w:rPr>
          <w:rFonts w:cs="Arial"/>
          <w:color w:val="000000"/>
          <w:szCs w:val="19"/>
          <w:lang w:eastAsia="sk-SK"/>
        </w:rPr>
        <w:t xml:space="preserve"> </w:t>
      </w:r>
      <w:del w:id="310" w:author="Autor" w:date="2020-12-14T07:38:00Z">
        <w:r w:rsidR="00115A2F" w:rsidDel="009E5C37">
          <w:rPr>
            <w:rFonts w:cs="Arial"/>
            <w:szCs w:val="19"/>
          </w:rPr>
          <w:delText xml:space="preserve">Prijímateľ </w:delText>
        </w:r>
        <w:r w:rsidRPr="00E86F96" w:rsidDel="009E5C37">
          <w:rPr>
            <w:rFonts w:cs="Arial"/>
            <w:szCs w:val="19"/>
          </w:rPr>
          <w:delText xml:space="preserve">môže doručiť poskytovateľovi žiadosť o vykonanie kontroly </w:delText>
        </w:r>
        <w:r w:rsidRPr="00E86F96" w:rsidDel="009E5C37">
          <w:rPr>
            <w:rFonts w:cs="Arial"/>
            <w:b/>
            <w:szCs w:val="19"/>
          </w:rPr>
          <w:delText>listinne</w:delText>
        </w:r>
        <w:r w:rsidRPr="00E86F96" w:rsidDel="009E5C37">
          <w:rPr>
            <w:rFonts w:cs="Arial"/>
            <w:szCs w:val="19"/>
          </w:rPr>
          <w:delText xml:space="preserve"> </w:delText>
        </w:r>
        <w:r w:rsidR="00825B0B" w:rsidDel="009E5C37">
          <w:rPr>
            <w:rFonts w:cs="Arial"/>
            <w:b/>
            <w:szCs w:val="19"/>
          </w:rPr>
          <w:delText xml:space="preserve">na adresu poskytovateľa </w:delText>
        </w:r>
        <w:r w:rsidR="00825B0B" w:rsidRPr="006F4D79" w:rsidDel="009E5C37">
          <w:rPr>
            <w:rFonts w:cs="Arial"/>
            <w:szCs w:val="19"/>
          </w:rPr>
          <w:delText>uvedenú na tento účel</w:delText>
        </w:r>
        <w:r w:rsidR="00825B0B" w:rsidDel="009E5C37">
          <w:rPr>
            <w:rFonts w:cs="Arial"/>
            <w:b/>
            <w:szCs w:val="19"/>
          </w:rPr>
          <w:delText xml:space="preserve">. </w:delText>
        </w:r>
        <w:r w:rsidR="00825B0B" w:rsidRPr="00C40A65" w:rsidDel="009E5C37">
          <w:rPr>
            <w:rFonts w:cs="Arial"/>
            <w:szCs w:val="19"/>
          </w:rPr>
          <w:delText xml:space="preserve">V prípade, že prijímateľ má aktivovanú elektronickú schránku, </w:delText>
        </w:r>
        <w:r w:rsidR="00825B0B" w:rsidDel="009E5C37">
          <w:rPr>
            <w:rFonts w:cs="Arial"/>
            <w:szCs w:val="19"/>
          </w:rPr>
          <w:delText xml:space="preserve">môže </w:delText>
        </w:r>
        <w:r w:rsidR="00825B0B" w:rsidRPr="00C40A65" w:rsidDel="009E5C37">
          <w:rPr>
            <w:rFonts w:cs="Arial"/>
            <w:szCs w:val="19"/>
          </w:rPr>
          <w:delText xml:space="preserve">doručiť poskytovateľovi žiadosť o vykonanie kontroly </w:delText>
        </w:r>
        <w:r w:rsidR="00825B0B" w:rsidDel="009E5C37">
          <w:rPr>
            <w:rFonts w:cs="Arial"/>
            <w:szCs w:val="19"/>
          </w:rPr>
          <w:delText xml:space="preserve">aj </w:delText>
        </w:r>
        <w:r w:rsidR="00825B0B" w:rsidRPr="00C40A65" w:rsidDel="009E5C37">
          <w:rPr>
            <w:rFonts w:cs="Arial"/>
            <w:szCs w:val="19"/>
          </w:rPr>
          <w:delText>prostredníctvom</w:delText>
        </w:r>
        <w:r w:rsidR="00825B0B" w:rsidDel="009E5C37">
          <w:rPr>
            <w:rFonts w:cs="Arial"/>
            <w:b/>
            <w:szCs w:val="19"/>
          </w:rPr>
          <w:delText xml:space="preserve"> </w:delText>
        </w:r>
        <w:r w:rsidR="00825B0B" w:rsidRPr="00C40A65" w:rsidDel="009E5C37">
          <w:rPr>
            <w:rFonts w:cs="Arial"/>
            <w:b/>
            <w:szCs w:val="19"/>
          </w:rPr>
          <w:delText>elektronickej schránky</w:delText>
        </w:r>
        <w:r w:rsidR="00825B0B" w:rsidRPr="00C40A65" w:rsidDel="009E5C37">
          <w:rPr>
            <w:rFonts w:cs="Arial"/>
            <w:szCs w:val="19"/>
          </w:rPr>
          <w:delText>.</w:delText>
        </w:r>
      </w:del>
    </w:p>
    <w:p w14:paraId="63F141F2" w14:textId="77777777" w:rsidR="00215CFC" w:rsidRPr="00E86F96" w:rsidRDefault="00215CFC" w:rsidP="00215CFC">
      <w:pPr>
        <w:spacing w:before="120" w:after="120" w:line="288" w:lineRule="auto"/>
        <w:jc w:val="both"/>
        <w:rPr>
          <w:rFonts w:cs="Arial"/>
          <w:szCs w:val="19"/>
        </w:rPr>
      </w:pPr>
      <w:del w:id="311" w:author="Autor" w:date="2020-12-14T07:38:00Z">
        <w:r w:rsidRPr="00E86F96" w:rsidDel="009E5C37">
          <w:rPr>
            <w:rFonts w:cs="Arial"/>
            <w:szCs w:val="19"/>
          </w:rPr>
          <w:lastRenderedPageBreak/>
          <w:delText xml:space="preserve">Uvedená lehota je procesnoprávna, t. j. lehota je zachovaná, keď poskytovateľ zašle prijímateľovi závery z  finančnej kontroly VO v posledný deň lehoty na poštovú prepravu. </w:delText>
        </w:r>
      </w:del>
      <w:r w:rsidRPr="00E86F96">
        <w:rPr>
          <w:rFonts w:cs="Arial"/>
          <w:szCs w:val="19"/>
        </w:rPr>
        <w:t>Poskytovateľ môže v odôvodnených prípadoch lehoty na výkon kontroly VO alebo obstarávania predĺžiť. Poskytovateľ predĺženie lehoty oznámi prijímateľovi.</w:t>
      </w:r>
    </w:p>
    <w:p w14:paraId="397BCACA" w14:textId="77777777"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5D1F741C"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1AB63003" w14:textId="77777777" w:rsidR="00DE32EC" w:rsidRDefault="00DE32EC" w:rsidP="009D7F63">
      <w:pPr>
        <w:spacing w:before="120" w:after="120" w:line="288" w:lineRule="auto"/>
        <w:jc w:val="both"/>
      </w:pPr>
    </w:p>
    <w:p w14:paraId="5A5CB4C3" w14:textId="77777777" w:rsidR="009A3F62" w:rsidRDefault="00215CFC" w:rsidP="009D7F63">
      <w:pPr>
        <w:spacing w:before="120" w:after="120" w:line="288" w:lineRule="auto"/>
        <w:jc w:val="both"/>
        <w:rPr>
          <w:ins w:id="312" w:author="Autor" w:date="2020-12-14T07:40:00Z"/>
        </w:rPr>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xml:space="preserve">. </w:t>
      </w:r>
      <w:r w:rsidR="00FE63B8" w:rsidRPr="00F9794B">
        <w:t xml:space="preserve">Dokumentáciu, ktorá je dostupná v elektronickom prostriedku, ktorý bol použitý na účely zadávania zákazky (napr. EVO, JOSEPHINE a pod.) nie je prijímateľ povinný predkladať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w:t>
      </w:r>
    </w:p>
    <w:p w14:paraId="318F763B" w14:textId="77777777" w:rsidR="009A3F62" w:rsidRPr="00D63FA2" w:rsidRDefault="009A3F62" w:rsidP="009A3F62">
      <w:pPr>
        <w:spacing w:before="60" w:after="60"/>
        <w:jc w:val="both"/>
        <w:rPr>
          <w:ins w:id="313" w:author="Autor" w:date="2020-12-14T07:41:00Z"/>
        </w:rPr>
      </w:pPr>
      <w:ins w:id="314" w:author="Autor" w:date="2020-12-14T07:41:00Z">
        <w:r w:rsidRPr="00D63FA2">
          <w:t>Uvedené znamená, že ak by funkcionality príslušného elektronického prostriedku nevedeli zabezpečiť prístup k dokumentácii počas celej doby archivácie, resp. elektronický prostriedok by bol zrušený pred uplynutím doby archivácie, prijímateľ je, resp. bude povinný zabezpečiť nahratie kompletnej dokumentácie k dotknutým zákazkám do ITMS2014+. Ak časť dokumentácie nie je dostupná v príslušnom elektronickom prostriedku (napr. podklady k určeniu predpokladanej hodnoty zákazky), prijímateľ je povinný naďalej túto dokumentáciu predložiť cez ITMS2014+.</w:t>
        </w:r>
      </w:ins>
    </w:p>
    <w:p w14:paraId="67B783A8" w14:textId="77777777" w:rsidR="00215CFC" w:rsidRDefault="00B478AC" w:rsidP="009D7F63">
      <w:pPr>
        <w:spacing w:before="120" w:after="120" w:line="288" w:lineRule="auto"/>
        <w:jc w:val="both"/>
      </w:pPr>
      <w:r w:rsidRPr="00B478AC">
        <w:t>Podpísanú zmluvu s úspešným uchádzačom je prijímateľ povinný vždy predložiť cez ITMS2014+ bez ohľadu na skutočnosť, či na realizáciu VO využil alebo nevyužil elektronický prostriedok.</w:t>
      </w:r>
      <w:r>
        <w:t xml:space="preserve"> </w:t>
      </w:r>
      <w:r w:rsidR="00215CFC" w:rsidRPr="00215CFC">
        <w:t>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0642B627"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48529BC8" w14:textId="77777777"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242F288A" w14:textId="77777777"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0330AA7"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lastRenderedPageBreak/>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012C7E51" w14:textId="77777777"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r w:rsidR="00825B0B">
        <w:t>.</w:t>
      </w:r>
    </w:p>
    <w:p w14:paraId="22F68E25" w14:textId="77777777" w:rsidR="00825B0B" w:rsidRDefault="00825B0B" w:rsidP="00215CFC">
      <w:pPr>
        <w:spacing w:before="120" w:after="120" w:line="288" w:lineRule="auto"/>
        <w:jc w:val="both"/>
      </w:pPr>
      <w:r w:rsidRPr="00703E20">
        <w:rPr>
          <w:rFonts w:cs="Arial"/>
          <w:b/>
          <w:i/>
          <w:color w:val="FF0000"/>
          <w:szCs w:val="19"/>
        </w:rPr>
        <w:t>Povinnosť prijímateľa:</w:t>
      </w:r>
      <w:r>
        <w:rPr>
          <w:rFonts w:cs="Arial"/>
          <w:b/>
          <w:i/>
          <w:color w:val="FF0000"/>
          <w:szCs w:val="19"/>
        </w:rPr>
        <w:t xml:space="preserve"> </w:t>
      </w:r>
      <w:r w:rsidRPr="00735615">
        <w:rPr>
          <w:rFonts w:cs="Arial"/>
          <w:szCs w:val="19"/>
        </w:rPr>
        <w:t>Dokumenty, ktoré nahrá prijímateľ do ITMS2014+ musia byť 100 % zhodné s originálom dokumentu, t. j. musia rovnako obsahovať aj podpisy relevantných osôb ak ich obsahuje originál dokumentu, vrátane uzavretej zmluvy príp. dodatkov s úspešným uchádzačom (nie je postačujúce nahratie tzv. „draft“ dokumentov).</w:t>
      </w:r>
    </w:p>
    <w:p w14:paraId="67B7D511"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w:t>
      </w:r>
      <w:r w:rsidR="00FE63B8">
        <w:t>.</w:t>
      </w:r>
      <w:r w:rsidR="000527E6" w:rsidRPr="000527E6">
        <w:t xml:space="preserve"> </w:t>
      </w:r>
      <w:r w:rsidR="00FE63B8" w:rsidRPr="00F9794B">
        <w:t>Prijímateľ nie je povinný cez ITMS2014+ predložiť</w:t>
      </w:r>
      <w:r w:rsidR="00FE63B8">
        <w:t xml:space="preserve"> </w:t>
      </w:r>
      <w:r w:rsidR="000527E6" w:rsidRPr="000527E6">
        <w:t xml:space="preserve">systémom EKS vygenerované </w:t>
      </w:r>
      <w:r w:rsidR="00FE63B8">
        <w:t>a dostupné</w:t>
      </w:r>
      <w:r w:rsidR="00FE63B8" w:rsidRPr="006456C9">
        <w:t xml:space="preserve"> </w:t>
      </w:r>
      <w:r w:rsidR="000527E6" w:rsidRPr="000527E6">
        <w:t xml:space="preserve">dokumenty, </w:t>
      </w:r>
      <w:r w:rsidR="00AC3154" w:rsidRPr="00AC3154">
        <w:t>uvedené sa nevzťahuje na</w:t>
      </w:r>
      <w:r w:rsidR="00AC3154">
        <w:t xml:space="preserve"> </w:t>
      </w:r>
      <w:r w:rsidR="000527E6" w:rsidRPr="000527E6">
        <w:t>zmluv</w:t>
      </w:r>
      <w:r w:rsidR="00AC3154">
        <w:t>u</w:t>
      </w:r>
      <w:r w:rsidR="000527E6" w:rsidRPr="000527E6">
        <w:t>,</w:t>
      </w:r>
      <w:r w:rsidRPr="00315570">
        <w:t xml:space="preserve"> ktorá je výsledkom VO</w:t>
      </w:r>
      <w:r w:rsidR="000527E6">
        <w:t xml:space="preserve"> </w:t>
      </w:r>
      <w:r w:rsidR="000527E6" w:rsidRPr="000527E6">
        <w:t>(v závislosti od typu kontroly)</w:t>
      </w:r>
      <w:r w:rsidR="00AC3154">
        <w:t>,</w:t>
      </w:r>
      <w:r w:rsidR="00AC3154" w:rsidRPr="00AC3154">
        <w:t xml:space="preserve"> ktorú musí prijímateľ predložiť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V prípade, že sa dokumentácia stane v EKS nedostupnou, je prijímateľ povinný zabezpečiť jej dostupnosť v ITMS2014+.</w:t>
      </w:r>
      <w:r w:rsidRPr="00315570">
        <w:t>.</w:t>
      </w:r>
    </w:p>
    <w:p w14:paraId="1275D84A" w14:textId="77777777" w:rsidR="00315570" w:rsidRPr="0073389C"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r w:rsidR="00FE63B8" w:rsidRPr="00FE63B8">
        <w:t xml:space="preserve"> </w:t>
      </w:r>
      <w:r w:rsidR="00FE63B8" w:rsidRPr="00F9794B">
        <w:t>V prípade, že prijímateľ realizuje zákazku s nízkou hodnotou prostredníctvom elektronického prostriedku (napr. EVO, EKS, JOSEPHINE a pod.) nie je prijímateľ povinný predkladať dokumentáciu, ktorá je dostupná v elektronickom prostriedku aj cez ITMS2014+, je však povinný umožniť poskytovateľovi úplný prístup k všetkým dokumentom a relevantným protokolom k danej zákazke.</w:t>
      </w:r>
      <w:r w:rsidR="00E048B0">
        <w:t xml:space="preserve"> </w:t>
      </w:r>
      <w:r w:rsidRPr="00315570">
        <w:t>Rovnako je prijímateľ povinný zaevidovať do ITMS 2014+ aj dodatky a čiastkové zmluvy do príslušného stavu v závislosti od typu kontroly, na ktorú ich má prijímateľ povinnosť predložiť.</w:t>
      </w:r>
    </w:p>
    <w:p w14:paraId="4DF74847" w14:textId="77777777"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 xml:space="preserve">Pre potreby kontroly/finančnej kontroly VO prijímateľ predkladá poskytovateľovi kópiu originálnej dokumentácie, pričom dokumentácia predložená elektronicky cez ITMS 2014+ </w:t>
      </w:r>
      <w:r w:rsidR="00E048B0" w:rsidRPr="00E048B0">
        <w:rPr>
          <w:rFonts w:ascii="Arial" w:hAnsi="Arial" w:cs="Arial"/>
          <w:b w:val="0"/>
          <w:sz w:val="19"/>
          <w:szCs w:val="19"/>
        </w:rPr>
        <w:t xml:space="preserve">alebo prostredníctvom elektronického prostriedku </w:t>
      </w:r>
      <w:r w:rsidR="000527E6" w:rsidRPr="000527E6">
        <w:rPr>
          <w:rFonts w:ascii="Arial" w:hAnsi="Arial" w:cs="Arial"/>
          <w:b w:val="0"/>
          <w:sz w:val="19"/>
          <w:szCs w:val="19"/>
        </w:rPr>
        <w:t>sa pre potreby kontroly/finančnej kontroly VO považuje za kópiu originálnej dokumentácie.</w:t>
      </w:r>
    </w:p>
    <w:p w14:paraId="229CAAE1" w14:textId="77777777" w:rsidR="00315570" w:rsidRDefault="00315570" w:rsidP="009D7F63">
      <w:pPr>
        <w:spacing w:before="120" w:after="120" w:line="288" w:lineRule="auto"/>
      </w:pPr>
    </w:p>
    <w:p w14:paraId="6F544078" w14:textId="77777777"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0E3A276B" w14:textId="77777777"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w:t>
      </w:r>
      <w:r w:rsidR="000106A5" w:rsidRPr="000106A5">
        <w:lastRenderedPageBreak/>
        <w:t>lepšej manipulácie prijímateľ dokumentáciu predkladá podľa predchádzajúcich viet pevne zviazané, avšak vo viacerých menších zväzkoch</w:t>
      </w:r>
      <w:r w:rsidR="000106A5">
        <w:t xml:space="preserve"> </w:t>
      </w:r>
      <w:r w:rsidRPr="0073389C">
        <w:t>.</w:t>
      </w:r>
    </w:p>
    <w:p w14:paraId="6806F608" w14:textId="77777777"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6E1979A7"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625CF952" w14:textId="77777777" w:rsidR="009D7F63" w:rsidRPr="0073389C" w:rsidRDefault="009D7F63" w:rsidP="009D7F63">
      <w:pPr>
        <w:spacing w:before="120" w:after="120" w:line="288" w:lineRule="auto"/>
        <w:jc w:val="both"/>
      </w:pPr>
    </w:p>
    <w:p w14:paraId="23D5B028" w14:textId="77777777"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57D3C18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1B521F3" w14:textId="77777777"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 xml:space="preserve">V prípade, že dokumentácia predložená cez ITMS 2014+ nie je </w:t>
      </w:r>
      <w:r w:rsidR="00E048B0">
        <w:rPr>
          <w:rFonts w:ascii="Arial" w:hAnsi="Arial" w:cs="Arial"/>
          <w:b w:val="0"/>
          <w:sz w:val="19"/>
          <w:szCs w:val="19"/>
        </w:rPr>
        <w:t>predložená v požadovanom rozsahu</w:t>
      </w:r>
      <w:r w:rsidRPr="00852446">
        <w:rPr>
          <w:rFonts w:ascii="Arial" w:hAnsi="Arial" w:cs="Arial"/>
          <w:b w:val="0"/>
          <w:sz w:val="19"/>
          <w:szCs w:val="19"/>
        </w:rPr>
        <w:t>,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4CE45E6A" w14:textId="77777777" w:rsidR="000106A5" w:rsidDel="009A3F62" w:rsidRDefault="000106A5" w:rsidP="009D7F63">
      <w:pPr>
        <w:pStyle w:val="Zkladntext2"/>
        <w:widowControl w:val="0"/>
        <w:spacing w:before="120" w:after="120" w:line="288" w:lineRule="auto"/>
        <w:jc w:val="both"/>
        <w:rPr>
          <w:del w:id="315" w:author="Autor" w:date="2020-12-14T07:42:00Z"/>
          <w:rFonts w:ascii="Arial" w:hAnsi="Arial" w:cs="Arial"/>
          <w:i/>
          <w:sz w:val="19"/>
          <w:szCs w:val="19"/>
        </w:rPr>
      </w:pPr>
    </w:p>
    <w:p w14:paraId="7006DB27" w14:textId="77777777" w:rsidR="00A327BE" w:rsidRPr="00DA7632" w:rsidDel="009A3F6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del w:id="316" w:author="Autor" w:date="2020-12-14T07:42:00Z"/>
          <w:rFonts w:ascii="Arial" w:hAnsi="Arial" w:cs="Arial"/>
          <w:b w:val="0"/>
          <w:sz w:val="19"/>
          <w:szCs w:val="19"/>
        </w:rPr>
      </w:pPr>
      <w:del w:id="317" w:author="Autor" w:date="2020-12-14T07:42:00Z">
        <w:r w:rsidRPr="00DA7632" w:rsidDel="009A3F62">
          <w:rPr>
            <w:rFonts w:ascii="Arial" w:hAnsi="Arial" w:cs="Arial"/>
            <w:i/>
            <w:sz w:val="19"/>
            <w:szCs w:val="19"/>
          </w:rPr>
          <w:delText xml:space="preserve">Dôležité upozornenie: </w:delText>
        </w:r>
        <w:r w:rsidRPr="00DA7632" w:rsidDel="009A3F62">
          <w:rPr>
            <w:rFonts w:ascii="Arial" w:hAnsi="Arial" w:cs="Arial"/>
            <w:b w:val="0"/>
            <w:sz w:val="19"/>
            <w:szCs w:val="19"/>
          </w:rPr>
          <w:delText xml:space="preserve">V prípade, ak </w:delText>
        </w:r>
        <w:r w:rsidR="00315570" w:rsidDel="009A3F62">
          <w:rPr>
            <w:rFonts w:ascii="Arial" w:hAnsi="Arial" w:cs="Arial"/>
            <w:b w:val="0"/>
            <w:sz w:val="19"/>
            <w:szCs w:val="19"/>
          </w:rPr>
          <w:delText>p</w:delText>
        </w:r>
        <w:r w:rsidR="00315570" w:rsidRPr="00DA7632" w:rsidDel="009A3F62">
          <w:rPr>
            <w:rFonts w:ascii="Arial" w:hAnsi="Arial" w:cs="Arial"/>
            <w:b w:val="0"/>
            <w:sz w:val="19"/>
            <w:szCs w:val="19"/>
          </w:rPr>
          <w:delText xml:space="preserve">oskytovateľ </w:delText>
        </w:r>
        <w:r w:rsidRPr="00DA7632" w:rsidDel="009A3F62">
          <w:rPr>
            <w:rFonts w:ascii="Arial" w:hAnsi="Arial" w:cs="Arial"/>
            <w:b w:val="0"/>
            <w:sz w:val="19"/>
            <w:szCs w:val="19"/>
          </w:rPr>
          <w:delText xml:space="preserve">nezašle </w:delText>
        </w:r>
        <w:r w:rsidR="00285CCF" w:rsidDel="009A3F62">
          <w:rPr>
            <w:rFonts w:ascii="Arial" w:hAnsi="Arial" w:cs="Arial"/>
            <w:b w:val="0"/>
            <w:sz w:val="19"/>
            <w:szCs w:val="19"/>
          </w:rPr>
          <w:delText>prijímateľovi</w:delText>
        </w:r>
        <w:r w:rsidR="00285CCF" w:rsidRPr="00DA7632" w:rsidDel="009A3F62">
          <w:rPr>
            <w:rFonts w:ascii="Arial" w:hAnsi="Arial" w:cs="Arial"/>
            <w:b w:val="0"/>
            <w:sz w:val="19"/>
            <w:szCs w:val="19"/>
          </w:rPr>
          <w:delText xml:space="preserve"> </w:delText>
        </w:r>
        <w:r w:rsidRPr="00DA7632" w:rsidDel="009A3F62">
          <w:rPr>
            <w:rFonts w:ascii="Arial" w:hAnsi="Arial" w:cs="Arial"/>
            <w:b w:val="0"/>
            <w:sz w:val="19"/>
            <w:szCs w:val="19"/>
          </w:rPr>
          <w:delText>návrh správy z kontroly, resp. správu z</w:delText>
        </w:r>
        <w:r w:rsidR="00285CCF" w:rsidDel="009A3F62">
          <w:rPr>
            <w:rFonts w:ascii="Arial" w:hAnsi="Arial" w:cs="Arial"/>
            <w:b w:val="0"/>
            <w:sz w:val="19"/>
            <w:szCs w:val="19"/>
          </w:rPr>
          <w:delText> </w:delText>
        </w:r>
        <w:r w:rsidRPr="00DA7632" w:rsidDel="009A3F62">
          <w:rPr>
            <w:rFonts w:ascii="Arial" w:hAnsi="Arial" w:cs="Arial"/>
            <w:b w:val="0"/>
            <w:sz w:val="19"/>
            <w:szCs w:val="19"/>
          </w:rPr>
          <w:delText>kontroly</w:delText>
        </w:r>
        <w:r w:rsidR="00285CCF" w:rsidDel="009A3F62">
          <w:rPr>
            <w:rFonts w:ascii="Arial" w:hAnsi="Arial" w:cs="Arial"/>
            <w:b w:val="0"/>
            <w:sz w:val="19"/>
            <w:szCs w:val="19"/>
          </w:rPr>
          <w:delText xml:space="preserve"> VO</w:delText>
        </w:r>
        <w:r w:rsidRPr="00DA7632" w:rsidDel="009A3F62">
          <w:rPr>
            <w:rFonts w:ascii="Arial" w:hAnsi="Arial" w:cs="Arial"/>
            <w:b w:val="0"/>
            <w:sz w:val="19"/>
            <w:szCs w:val="19"/>
          </w:rPr>
          <w:delText xml:space="preserve"> v lehote určenej na výkon finančnej kontroly obstarávania služieb, tovarov, stavebných prác a súvisiacich postupov (a nedošlo k prerušeniu plynutia lehoty ani k odmietnutiu vykonania prvej ex-ante kontroly pred vyhlásením VO), </w:delText>
        </w:r>
        <w:r w:rsidR="00315570" w:rsidDel="009A3F62">
          <w:rPr>
            <w:rFonts w:ascii="Arial" w:hAnsi="Arial" w:cs="Arial"/>
            <w:b w:val="0"/>
            <w:sz w:val="19"/>
            <w:szCs w:val="19"/>
          </w:rPr>
          <w:delText>p</w:delText>
        </w:r>
        <w:r w:rsidR="00315570" w:rsidRPr="00DA7632" w:rsidDel="009A3F62">
          <w:rPr>
            <w:rFonts w:ascii="Arial" w:hAnsi="Arial" w:cs="Arial"/>
            <w:b w:val="0"/>
            <w:sz w:val="19"/>
            <w:szCs w:val="19"/>
          </w:rPr>
          <w:delText xml:space="preserve">rijímateľ </w:delText>
        </w:r>
        <w:r w:rsidRPr="00DA7632" w:rsidDel="009A3F62">
          <w:rPr>
            <w:rFonts w:ascii="Arial" w:hAnsi="Arial" w:cs="Arial"/>
            <w:b w:val="0"/>
            <w:sz w:val="19"/>
            <w:szCs w:val="19"/>
          </w:rPr>
          <w:delText xml:space="preserve">nie je oprávnený uzatvoriť zmluvu s úspešným uchádzačom ani vykonať iný úkon, ktorého podmienkou je vykonanie finančnej kontroly (napr. vyhlásenie VO) </w:delText>
        </w:r>
        <w:r w:rsidR="00315570" w:rsidDel="009A3F62">
          <w:rPr>
            <w:rFonts w:ascii="Arial" w:hAnsi="Arial" w:cs="Arial"/>
            <w:b w:val="0"/>
            <w:sz w:val="19"/>
            <w:szCs w:val="19"/>
          </w:rPr>
          <w:delText>p</w:delText>
        </w:r>
        <w:r w:rsidR="00315570" w:rsidRPr="00DA7632" w:rsidDel="009A3F62">
          <w:rPr>
            <w:rFonts w:ascii="Arial" w:hAnsi="Arial" w:cs="Arial"/>
            <w:b w:val="0"/>
            <w:sz w:val="19"/>
            <w:szCs w:val="19"/>
          </w:rPr>
          <w:delText>oskytovateľom</w:delText>
        </w:r>
        <w:r w:rsidRPr="00DA7632" w:rsidDel="009A3F62">
          <w:rPr>
            <w:rFonts w:ascii="Arial" w:hAnsi="Arial" w:cs="Arial"/>
            <w:b w:val="0"/>
            <w:sz w:val="19"/>
            <w:szCs w:val="19"/>
          </w:rPr>
          <w:delText>.</w:delText>
        </w:r>
      </w:del>
    </w:p>
    <w:p w14:paraId="52124E6B" w14:textId="77777777" w:rsidR="00A327BE" w:rsidRPr="00DA7632" w:rsidDel="009A3F6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del w:id="318" w:author="Autor" w:date="2020-12-14T07:42:00Z"/>
          <w:rFonts w:ascii="Arial" w:hAnsi="Arial" w:cs="Arial"/>
          <w:i/>
          <w:sz w:val="19"/>
          <w:szCs w:val="19"/>
        </w:rPr>
      </w:pPr>
      <w:del w:id="319" w:author="Autor" w:date="2020-12-14T07:42:00Z">
        <w:r w:rsidRPr="00DA7632" w:rsidDel="009A3F62">
          <w:rPr>
            <w:rFonts w:ascii="Arial" w:hAnsi="Arial" w:cs="Arial"/>
            <w:b w:val="0"/>
            <w:sz w:val="19"/>
            <w:szCs w:val="19"/>
          </w:rPr>
          <w:delTex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delText>
        </w:r>
      </w:del>
    </w:p>
    <w:p w14:paraId="23574467"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65E7DB9D" w14:textId="77777777"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0AE0F8B8"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73B266C9"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1E1E12D9"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02C5E2FB" w14:textId="77777777"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7CA169FB"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576BC83B"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5CED6E8D" w14:textId="7777777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1BB6FF60" w14:textId="77777777"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566FCBC8" w14:textId="77777777"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xml:space="preserve">) </w:t>
      </w:r>
      <w:del w:id="320" w:author="Autor" w:date="2020-12-14T07:44:00Z">
        <w:r w:rsidRPr="00D11568" w:rsidDel="009A3F62">
          <w:rPr>
            <w:rFonts w:cs="Arial"/>
            <w:lang w:val="sk-SK"/>
          </w:rPr>
          <w:delText>(netýka sa prvej ex-ante kontroly)</w:delText>
        </w:r>
      </w:del>
      <w:r>
        <w:rPr>
          <w:rFonts w:cs="Arial"/>
          <w:lang w:val="sk-SK"/>
        </w:rPr>
        <w:t>;</w:t>
      </w:r>
    </w:p>
    <w:p w14:paraId="19E9A38E" w14:textId="77777777" w:rsidR="00003E89" w:rsidRPr="00003E89" w:rsidRDefault="00003E89" w:rsidP="00003E89">
      <w:pPr>
        <w:pStyle w:val="Bulletslevel2"/>
        <w:spacing w:after="120" w:line="288" w:lineRule="auto"/>
        <w:ind w:left="567" w:hanging="283"/>
        <w:jc w:val="both"/>
        <w:rPr>
          <w:rFonts w:cs="Arial"/>
          <w:lang w:val="sk-SK"/>
        </w:rPr>
      </w:pPr>
      <w:r w:rsidRPr="00003E89">
        <w:rPr>
          <w:rFonts w:cs="Arial"/>
          <w:lang w:val="sk-SK"/>
        </w:rPr>
        <w:t>prístup do elektronického prostriedku prostredníctvom, ktorého je verejné obstarávanie realizované napr. EVO, EKS, JOSEPHINE a pod. (ak relevantné);</w:t>
      </w:r>
    </w:p>
    <w:p w14:paraId="333447A4" w14:textId="77777777"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7AD3C3C" w14:textId="77777777"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4BECCBF2" w14:textId="77777777"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5658F062"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2D0AC7E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11A3BCC4"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518D687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38EE99F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3494892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415F0F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6E4D217" w14:textId="77777777"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435CA0D6"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5392FB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48C9007A" w14:textId="7777777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62242142"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1F1CD21F" w14:textId="7777777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2FB5AD6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67C92BF7"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2BA898B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DF88E1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436FAC6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doklady o uvoľnení zábezpeky</w:t>
      </w:r>
      <w:r w:rsidR="000A3EA9">
        <w:rPr>
          <w:rFonts w:cs="Arial"/>
          <w:lang w:val="sk-SK"/>
        </w:rPr>
        <w:t>;</w:t>
      </w:r>
    </w:p>
    <w:p w14:paraId="2E3586C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567FF28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05872EE3"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2E1E5CC9" w14:textId="77777777"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5DDA45D6"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19B61323"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908EAD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66275FF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0F98DFB2" w14:textId="7777777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6CA7126" w14:textId="77777777"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4F63B591" w14:textId="77777777"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3F3951C5"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1502C118"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25B676FC" w14:textId="77777777"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FF5D0A"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56A12B03"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7FFBFEE2"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016E1A6B" w14:textId="77777777"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77F82727" w14:textId="77777777" w:rsidR="00EF2628" w:rsidRPr="00285CCF"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0602EA6D" w14:textId="77777777" w:rsidR="00285CCF" w:rsidRPr="00EF2628" w:rsidRDefault="00285CCF" w:rsidP="00C55AD4">
      <w:pPr>
        <w:pStyle w:val="Bulletslevel2"/>
        <w:spacing w:after="120" w:line="288" w:lineRule="auto"/>
        <w:ind w:left="567" w:hanging="283"/>
        <w:jc w:val="both"/>
        <w:rPr>
          <w:rFonts w:cs="Arial"/>
          <w:lang w:val="sk-SK"/>
        </w:rPr>
      </w:pPr>
      <w:r w:rsidRPr="00285CCF">
        <w:rPr>
          <w:rFonts w:cs="Arial"/>
          <w:lang w:val="sk-SK"/>
        </w:rPr>
        <w:t>súčasťou elektronickej podoby dokumentácie sú aj auditné záznamy o všetkých úkonoch vykonaných v použitom elektronickom prostriedku na komunikáciu.</w:t>
      </w:r>
    </w:p>
    <w:p w14:paraId="38E7FBCA" w14:textId="77777777"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V prípade zákaz</w:t>
      </w:r>
      <w:r w:rsidR="00BB5FE8">
        <w:rPr>
          <w:color w:val="000000" w:themeColor="text1"/>
        </w:rPr>
        <w:t>ie</w:t>
      </w:r>
      <w:r w:rsidRPr="0073389C">
        <w:rPr>
          <w:color w:val="000000" w:themeColor="text1"/>
        </w:rPr>
        <w:t xml:space="preserve">k </w:t>
      </w:r>
      <w:r w:rsidR="00BB5FE8" w:rsidRPr="0073389C">
        <w:rPr>
          <w:color w:val="000000" w:themeColor="text1"/>
        </w:rPr>
        <w:t>realizovan</w:t>
      </w:r>
      <w:r w:rsidR="00BB5FE8">
        <w:rPr>
          <w:color w:val="000000" w:themeColor="text1"/>
        </w:rPr>
        <w:t>ých</w:t>
      </w:r>
      <w:r w:rsidR="00BB5FE8" w:rsidRPr="0073389C">
        <w:rPr>
          <w:color w:val="000000" w:themeColor="text1"/>
        </w:rPr>
        <w:t xml:space="preserve"> </w:t>
      </w:r>
      <w:r w:rsidRPr="0073389C">
        <w:rPr>
          <w:color w:val="000000" w:themeColor="text1"/>
        </w:rPr>
        <w:t xml:space="preserve">prostredníctvom </w:t>
      </w:r>
      <w:r w:rsidR="00BB5FE8" w:rsidRPr="00AD07E2">
        <w:rPr>
          <w:b/>
          <w:color w:val="000000" w:themeColor="text1"/>
        </w:rPr>
        <w:t>elektronických prostriedkov (elektronického systému)</w:t>
      </w:r>
      <w:r w:rsidR="00BB5FE8" w:rsidRPr="0073389C">
        <w:rPr>
          <w:color w:val="000000" w:themeColor="text1"/>
        </w:rPr>
        <w:t xml:space="preserve"> </w:t>
      </w:r>
      <w:r w:rsidRPr="0073389C">
        <w:rPr>
          <w:color w:val="000000" w:themeColor="text1"/>
        </w:rPr>
        <w:t xml:space="preserve"> a v prípade </w:t>
      </w:r>
      <w:r w:rsidRPr="00AD07E2">
        <w:rPr>
          <w:b/>
          <w:color w:val="000000" w:themeColor="text1"/>
        </w:rPr>
        <w:t>elektronickej aukcie</w:t>
      </w:r>
      <w:r w:rsidRPr="0073389C">
        <w:rPr>
          <w:color w:val="000000" w:themeColor="text1"/>
        </w:rPr>
        <w:t xml:space="preserve"> </w:t>
      </w:r>
      <w:r w:rsidR="00BB5FE8" w:rsidRPr="00AD07E2">
        <w:rPr>
          <w:b/>
          <w:color w:val="000000" w:themeColor="text1"/>
        </w:rPr>
        <w:t xml:space="preserve">je </w:t>
      </w:r>
      <w:r w:rsidRPr="00AD07E2">
        <w:rPr>
          <w:b/>
          <w:color w:val="000000" w:themeColor="text1"/>
        </w:rPr>
        <w:t xml:space="preserve">prijímateľ </w:t>
      </w:r>
      <w:r w:rsidR="00BB5FE8" w:rsidRPr="00AD07E2">
        <w:rPr>
          <w:b/>
          <w:color w:val="000000" w:themeColor="text1"/>
        </w:rPr>
        <w:t xml:space="preserve">povinný zabezpečiť </w:t>
      </w:r>
      <w:r w:rsidRPr="00AD07E2">
        <w:rPr>
          <w:b/>
          <w:color w:val="000000" w:themeColor="text1"/>
        </w:rPr>
        <w:t>zriadenie prístupu</w:t>
      </w:r>
      <w:r w:rsidR="00BB5FE8">
        <w:rPr>
          <w:color w:val="000000" w:themeColor="text1"/>
        </w:rPr>
        <w:t xml:space="preserve"> do elektronického prostriedku</w:t>
      </w:r>
      <w:r w:rsidRPr="0073389C">
        <w:rPr>
          <w:color w:val="000000" w:themeColor="text1"/>
        </w:rPr>
        <w:t xml:space="preserve"> (užívateľské meno a heslo) pre poskytovateľa</w:t>
      </w:r>
      <w:r w:rsidR="00833197">
        <w:rPr>
          <w:color w:val="000000" w:themeColor="text1"/>
        </w:rPr>
        <w:t xml:space="preserve"> </w:t>
      </w:r>
      <w:r w:rsidR="00833197">
        <w:rPr>
          <w:rFonts w:cs="Arial"/>
          <w:color w:val="000000" w:themeColor="text1"/>
          <w:szCs w:val="19"/>
        </w:rPr>
        <w:t>za účelom výkonu kontroly VO</w:t>
      </w:r>
      <w:r w:rsidRPr="0073389C">
        <w:rPr>
          <w:color w:val="000000" w:themeColor="text1"/>
        </w:rPr>
        <w:t xml:space="preserve">.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r w:rsidR="00833197" w:rsidRPr="00833197">
        <w:t xml:space="preserve"> </w:t>
      </w:r>
      <w:r w:rsidR="00833197" w:rsidRPr="00833197">
        <w:rPr>
          <w:rFonts w:cs="Arial"/>
          <w:color w:val="000000" w:themeColor="text1"/>
          <w:szCs w:val="19"/>
        </w:rPr>
        <w:t>Súčasťou elektronickej podoby dokumentácie sú aj auditné záznamy o všetkých úkonoch vykonaných v použitom elektronickom prostriedku.</w:t>
      </w:r>
    </w:p>
    <w:p w14:paraId="36B343F5" w14:textId="77777777" w:rsidR="00725F3A" w:rsidRPr="0073389C" w:rsidRDefault="00725F3A" w:rsidP="009D7F63">
      <w:pPr>
        <w:spacing w:before="120" w:after="120" w:line="288" w:lineRule="auto"/>
        <w:jc w:val="both"/>
        <w:rPr>
          <w:rFonts w:cs="Arial"/>
          <w:color w:val="000000" w:themeColor="text1"/>
          <w:szCs w:val="19"/>
        </w:rPr>
      </w:pPr>
    </w:p>
    <w:p w14:paraId="1642E419" w14:textId="77777777"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lastRenderedPageBreak/>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1F35619C" w14:textId="77777777" w:rsidR="00C064D9" w:rsidRDefault="00C064D9" w:rsidP="009D7F63">
      <w:pPr>
        <w:spacing w:before="120" w:after="120" w:line="288" w:lineRule="auto"/>
        <w:jc w:val="both"/>
        <w:rPr>
          <w:color w:val="000000" w:themeColor="text1"/>
        </w:rPr>
      </w:pPr>
    </w:p>
    <w:p w14:paraId="5DEE5EEF"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1CBCD8AF"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13D16D98"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646626A6"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23"/>
      </w:r>
    </w:p>
    <w:p w14:paraId="3DE5A49E" w14:textId="77777777" w:rsidR="009D7F63" w:rsidRDefault="009D7F63" w:rsidP="009D7F63">
      <w:pPr>
        <w:rPr>
          <w:rFonts w:asciiTheme="minorHAnsi" w:hAnsiTheme="minorHAnsi"/>
          <w:color w:val="000000" w:themeColor="text1"/>
        </w:rPr>
      </w:pPr>
    </w:p>
    <w:p w14:paraId="2DE913F9" w14:textId="77777777" w:rsidR="00833197" w:rsidRPr="00833197" w:rsidRDefault="00833197" w:rsidP="00833197">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833197">
        <w:rPr>
          <w:b/>
          <w:i/>
          <w:color w:val="000000" w:themeColor="text1"/>
        </w:rPr>
        <w:t>Odporúčanie pre prijímateľa:</w:t>
      </w:r>
      <w:r w:rsidRPr="00833197">
        <w:rPr>
          <w:color w:val="000000" w:themeColor="text1"/>
        </w:rPr>
        <w:t xml:space="preserve"> </w:t>
      </w:r>
      <w:r w:rsidRPr="009C6B55">
        <w:rPr>
          <w:rFonts w:cs="Arial"/>
          <w:color w:val="000000" w:themeColor="text1"/>
          <w:szCs w:val="19"/>
        </w:rPr>
        <w:t xml:space="preserve">Prijímateľom sa odporúča, aby v zmluvách s úspešnými uchádzačmi pri všetkých typoch VO zakotvili odkladaciu podmienku nadobudnutia účinnosti zmluvy, ktorou bude schválenie zákazky v rámci kontroly VO, t.j. doručenie správy z kontroly VO prijímateľovi, resp. aby v zmluve s úspešným uchádzačom výslovne zakotvili právo odstúpiť od zmluvy </w:t>
      </w:r>
      <w:r>
        <w:rPr>
          <w:rFonts w:cs="Arial"/>
          <w:color w:val="000000" w:themeColor="text1"/>
          <w:szCs w:val="19"/>
        </w:rPr>
        <w:t xml:space="preserve">z dôvodu doručenia správy z kontroly od </w:t>
      </w:r>
      <w:r w:rsidRPr="009C6B55">
        <w:rPr>
          <w:rFonts w:cs="Arial"/>
          <w:color w:val="000000" w:themeColor="text1"/>
          <w:szCs w:val="19"/>
        </w:rPr>
        <w:t xml:space="preserve"> poskytovateľ</w:t>
      </w:r>
      <w:r>
        <w:rPr>
          <w:rFonts w:cs="Arial"/>
          <w:color w:val="000000" w:themeColor="text1"/>
          <w:szCs w:val="19"/>
        </w:rPr>
        <w:t>a, obsahom ktorej je nepripustenie výdavkov z predmetného VO do financovania</w:t>
      </w:r>
      <w:r w:rsidRPr="009C6B55">
        <w:rPr>
          <w:rFonts w:cs="Arial"/>
          <w:color w:val="000000" w:themeColor="text1"/>
          <w:szCs w:val="19"/>
        </w:rPr>
        <w:t>.</w:t>
      </w:r>
      <w:r>
        <w:rPr>
          <w:rFonts w:cs="Arial"/>
          <w:color w:val="000000" w:themeColor="text1"/>
          <w:szCs w:val="19"/>
        </w:rPr>
        <w:t xml:space="preserve"> Uvedené odporúčanie platí najmä pre zákazky, ktoré budú predmetom </w:t>
      </w:r>
      <w:r>
        <w:rPr>
          <w:rFonts w:cs="Arial"/>
          <w:szCs w:val="19"/>
        </w:rPr>
        <w:t xml:space="preserve"> finančnej</w:t>
      </w:r>
      <w:r w:rsidRPr="00703E20">
        <w:rPr>
          <w:rFonts w:cs="Arial"/>
          <w:szCs w:val="19"/>
        </w:rPr>
        <w:t xml:space="preserve"> kontrol</w:t>
      </w:r>
      <w:r>
        <w:rPr>
          <w:rFonts w:cs="Arial"/>
          <w:szCs w:val="19"/>
        </w:rPr>
        <w:t>y</w:t>
      </w:r>
      <w:r w:rsidRPr="00703E20">
        <w:rPr>
          <w:rFonts w:cs="Arial"/>
          <w:szCs w:val="19"/>
        </w:rPr>
        <w:t xml:space="preserve"> VO</w:t>
      </w:r>
      <w:r>
        <w:rPr>
          <w:rFonts w:cs="Arial"/>
          <w:szCs w:val="19"/>
        </w:rPr>
        <w:t xml:space="preserve"> až po podpise zmluvy s úspešným uchádzačom/úspešnými uchádzačmi (t.j. štandardnej ex post </w:t>
      </w:r>
      <w:r w:rsidRPr="00703E20">
        <w:rPr>
          <w:rFonts w:cs="Arial"/>
          <w:szCs w:val="19"/>
        </w:rPr>
        <w:t>kontrol</w:t>
      </w:r>
      <w:r>
        <w:rPr>
          <w:rFonts w:cs="Arial"/>
          <w:szCs w:val="19"/>
        </w:rPr>
        <w:t>y).</w:t>
      </w:r>
    </w:p>
    <w:p w14:paraId="61AFF160" w14:textId="77777777" w:rsidR="00833197" w:rsidRDefault="00833197" w:rsidP="009D7F63">
      <w:pPr>
        <w:rPr>
          <w:rFonts w:asciiTheme="minorHAnsi" w:hAnsiTheme="minorHAnsi"/>
          <w:color w:val="000000" w:themeColor="text1"/>
        </w:rPr>
      </w:pPr>
    </w:p>
    <w:p w14:paraId="35CBD960" w14:textId="77777777"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685F081F" w14:textId="77777777"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lastRenderedPageBreak/>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20C77BB5" w14:textId="77777777" w:rsidR="00C7417C" w:rsidRDefault="00C7417C" w:rsidP="00C7417C">
      <w:pPr>
        <w:rPr>
          <w:rFonts w:asciiTheme="minorHAnsi" w:hAnsiTheme="minorHAnsi" w:cstheme="minorHAnsi"/>
          <w:color w:val="000000" w:themeColor="text1"/>
          <w:szCs w:val="19"/>
        </w:rPr>
      </w:pPr>
    </w:p>
    <w:p w14:paraId="1FE19E8E" w14:textId="77777777"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AD07E2">
        <w:rPr>
          <w:rFonts w:cs="Arial"/>
          <w:szCs w:val="19"/>
        </w:rPr>
        <w:t>konkrétne  po</w:t>
      </w:r>
      <w:r w:rsidRPr="00972164">
        <w:rPr>
          <w:rFonts w:cs="Arial"/>
          <w:szCs w:val="19"/>
        </w:rPr>
        <w:t xml:space="preserve">dľa </w:t>
      </w:r>
      <w:r w:rsidRPr="008D5848">
        <w:rPr>
          <w:rFonts w:cs="Arial"/>
          <w:szCs w:val="19"/>
        </w:rPr>
        <w:t xml:space="preserve">§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2D8C7239"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0006B6DF" w14:textId="77777777" w:rsidR="00725F3A" w:rsidRDefault="00725F3A" w:rsidP="00C7417C">
      <w:pPr>
        <w:rPr>
          <w:rFonts w:asciiTheme="minorHAnsi" w:hAnsiTheme="minorHAnsi" w:cstheme="minorHAnsi"/>
          <w:color w:val="000000" w:themeColor="text1"/>
          <w:szCs w:val="19"/>
        </w:rPr>
      </w:pPr>
    </w:p>
    <w:p w14:paraId="1CA24B67" w14:textId="7777777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19335F5A" w14:textId="77777777" w:rsidR="00C477FA" w:rsidRPr="00E8012F" w:rsidRDefault="00C477FA" w:rsidP="00E8012F">
      <w:pPr>
        <w:spacing w:line="276" w:lineRule="auto"/>
        <w:jc w:val="both"/>
      </w:pPr>
      <w:r w:rsidRPr="00E8012F">
        <w:t xml:space="preserve">Prijímateľ má možnosť späťvzatia dokumentácie k verejnému obstarávaniu alebo obstarávaniu, ktorá bola predložená Poskytovateľovi za účelom výkonu finančnej kontroly VO alebo kontroly obstarávania, a to so súhlasom dotknutého Poskytovateľa. </w:t>
      </w:r>
      <w:r w:rsidR="003548EB" w:rsidRPr="003548EB">
        <w:t xml:space="preserve">V prípadoch späťvzatia dokumentácie ide o dôvod hodný osobitného zreteľa a poskytovateľ </w:t>
      </w:r>
      <w:r w:rsidR="003548EB">
        <w:t xml:space="preserve">zastaví administratívnu finančnú kontrolu vyhotovením záznamu. </w:t>
      </w:r>
      <w:r w:rsidRPr="00E8012F">
        <w:t>Ak prijímateľ opätovne predloží dokumentáciu na finančnú kontrolu, lehoty začínajú plynúť odznovu.</w:t>
      </w:r>
    </w:p>
    <w:p w14:paraId="62DDB1E5" w14:textId="77777777" w:rsidR="009D7F63" w:rsidRPr="0073389C" w:rsidRDefault="009D7F63" w:rsidP="009D7F63">
      <w:pPr>
        <w:pStyle w:val="Nadpis3"/>
        <w:ind w:left="567" w:firstLine="0"/>
        <w:rPr>
          <w:lang w:val="sk-SK"/>
        </w:rPr>
      </w:pPr>
      <w:bookmarkStart w:id="321" w:name="_Toc418000109"/>
      <w:bookmarkStart w:id="322" w:name="_Toc440372883"/>
      <w:bookmarkStart w:id="323" w:name="_Toc4576202"/>
      <w:bookmarkEnd w:id="321"/>
      <w:r w:rsidRPr="00C477FA">
        <w:rPr>
          <w:lang w:val="sk-SK"/>
        </w:rPr>
        <w:t xml:space="preserve">Typy </w:t>
      </w:r>
      <w:r w:rsidRPr="0073389C">
        <w:rPr>
          <w:lang w:val="sk-SK"/>
        </w:rPr>
        <w:t>kontroly VO</w:t>
      </w:r>
      <w:bookmarkEnd w:id="322"/>
      <w:bookmarkEnd w:id="323"/>
    </w:p>
    <w:p w14:paraId="6DFE92DA" w14:textId="77777777"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5A54AE47" w14:textId="77777777" w:rsidR="00E45EB5" w:rsidRPr="00D63FA2" w:rsidRDefault="00E45EB5" w:rsidP="00E45EB5">
      <w:p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jc w:val="both"/>
        <w:rPr>
          <w:ins w:id="324" w:author="Autor" w:date="2020-12-14T07:46:00Z"/>
          <w:rFonts w:cs="Arial"/>
          <w:szCs w:val="19"/>
        </w:rPr>
      </w:pPr>
      <w:ins w:id="325" w:author="Autor" w:date="2020-12-14T07:45:00Z">
        <w:r w:rsidRPr="00E8012F">
          <w:rPr>
            <w:rFonts w:cs="Arial"/>
            <w:b/>
            <w:i/>
            <w:szCs w:val="19"/>
          </w:rPr>
          <w:t xml:space="preserve">Dôležité upozornenie: </w:t>
        </w:r>
      </w:ins>
      <w:ins w:id="326" w:author="Autor" w:date="2020-12-14T07:46:00Z">
        <w:r w:rsidRPr="00D63FA2">
          <w:rPr>
            <w:rFonts w:cs="Arial"/>
            <w:szCs w:val="19"/>
          </w:rPr>
          <w:t xml:space="preserve">Prvá ex-ante kontrola nie je povinná a </w:t>
        </w:r>
        <w:r w:rsidRPr="00D63FA2">
          <w:rPr>
            <w:rFonts w:cs="Arial"/>
            <w:b/>
            <w:szCs w:val="19"/>
          </w:rPr>
          <w:t>prijímateľ sa môže dobrovoľne rozhodnúť predložiť</w:t>
        </w:r>
        <w:r w:rsidRPr="00D63FA2">
          <w:rPr>
            <w:rFonts w:cs="Arial"/>
            <w:szCs w:val="19"/>
          </w:rPr>
          <w:t xml:space="preserve"> dokumentáciu </w:t>
        </w:r>
        <w:r w:rsidRPr="00D63FA2">
          <w:rPr>
            <w:rFonts w:cs="Arial"/>
            <w:b/>
            <w:szCs w:val="19"/>
          </w:rPr>
          <w:t>na prvú ex ante kontrolu</w:t>
        </w:r>
        <w:r w:rsidRPr="00D63FA2">
          <w:rPr>
            <w:rFonts w:cs="Arial"/>
            <w:szCs w:val="19"/>
          </w:rPr>
          <w:t xml:space="preserve"> poskytovateľovi </w:t>
        </w:r>
        <w:r w:rsidRPr="00D63FA2">
          <w:rPr>
            <w:rFonts w:cs="Arial"/>
            <w:b/>
            <w:szCs w:val="19"/>
          </w:rPr>
          <w:t>len v prípade</w:t>
        </w:r>
        <w:r w:rsidRPr="00D63FA2">
          <w:rPr>
            <w:rFonts w:cs="Arial"/>
            <w:szCs w:val="19"/>
          </w:rPr>
          <w:t xml:space="preserve">: </w:t>
        </w:r>
      </w:ins>
    </w:p>
    <w:p w14:paraId="7DAEC802" w14:textId="77777777" w:rsidR="00E45EB5" w:rsidRPr="00D63FA2" w:rsidRDefault="00E45EB5" w:rsidP="00E45EB5">
      <w:pPr>
        <w:pStyle w:val="Odsekzoznamu"/>
        <w:numPr>
          <w:ilvl w:val="1"/>
          <w:numId w:val="142"/>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jc w:val="both"/>
        <w:rPr>
          <w:ins w:id="327" w:author="Autor" w:date="2020-12-14T07:46:00Z"/>
          <w:rFonts w:cs="Arial"/>
          <w:szCs w:val="19"/>
        </w:rPr>
      </w:pPr>
      <w:ins w:id="328" w:author="Autor" w:date="2020-12-14T07:46:00Z">
        <w:r w:rsidRPr="00D63FA2">
          <w:rPr>
            <w:rFonts w:cs="Arial"/>
            <w:szCs w:val="19"/>
          </w:rPr>
          <w:t xml:space="preserve">všetkých nadlimitných postupov zadávania zákaziek (okrem VO uskutočnených centrálnou obstarávacou organizáciou podľa § 15 ods. 2 a ods. 4 ZVO); </w:t>
        </w:r>
      </w:ins>
    </w:p>
    <w:p w14:paraId="353BFC59" w14:textId="77777777" w:rsidR="00E45EB5" w:rsidRPr="00D63FA2" w:rsidRDefault="00E45EB5" w:rsidP="00E45EB5">
      <w:pPr>
        <w:pStyle w:val="Odsekzoznamu"/>
        <w:numPr>
          <w:ilvl w:val="1"/>
          <w:numId w:val="142"/>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jc w:val="both"/>
        <w:rPr>
          <w:ins w:id="329" w:author="Autor" w:date="2020-12-14T07:46:00Z"/>
          <w:rFonts w:cs="Arial"/>
          <w:szCs w:val="19"/>
        </w:rPr>
      </w:pPr>
      <w:ins w:id="330" w:author="Autor" w:date="2020-12-14T07:46:00Z">
        <w:r w:rsidRPr="00D63FA2">
          <w:rPr>
            <w:rFonts w:cs="Arial"/>
            <w:szCs w:val="19"/>
          </w:rPr>
          <w:t>podlimitných zákaziek na stavebné práce;</w:t>
        </w:r>
      </w:ins>
    </w:p>
    <w:p w14:paraId="594CB37A" w14:textId="77777777" w:rsidR="00E45EB5" w:rsidRPr="00D63FA2" w:rsidRDefault="00E45EB5" w:rsidP="00E45EB5">
      <w:pPr>
        <w:spacing w:before="60" w:after="60"/>
        <w:jc w:val="both"/>
        <w:rPr>
          <w:ins w:id="331" w:author="Autor" w:date="2020-12-14T07:45:00Z"/>
          <w:rFonts w:cs="Arial"/>
          <w:szCs w:val="19"/>
        </w:rPr>
      </w:pPr>
      <w:ins w:id="332" w:author="Autor" w:date="2020-12-14T07:45:00Z">
        <w:r w:rsidRPr="00D63FA2">
          <w:rPr>
            <w:rFonts w:cs="Arial"/>
            <w:szCs w:val="19"/>
          </w:rPr>
          <w:t>V prípade doručenia dokumentácie k vyššie uvedeným postupom zadávania zákaziek zo strany  prijímateľa, je povinnosťou poskytovateľa vykonať finančnú kontrolu VO.</w:t>
        </w:r>
      </w:ins>
    </w:p>
    <w:p w14:paraId="6E8E44A8" w14:textId="77777777" w:rsidR="00E45EB5" w:rsidRPr="00D63FA2" w:rsidRDefault="00E45EB5" w:rsidP="00E45EB5">
      <w:pPr>
        <w:spacing w:before="60" w:after="60"/>
        <w:jc w:val="both"/>
        <w:rPr>
          <w:ins w:id="333" w:author="Autor" w:date="2020-12-14T07:45:00Z"/>
          <w:rFonts w:cs="Arial"/>
          <w:color w:val="FF0000"/>
          <w:szCs w:val="19"/>
        </w:rPr>
      </w:pPr>
      <w:ins w:id="334" w:author="Autor" w:date="2020-12-14T07:45:00Z">
        <w:r w:rsidRPr="00D63FA2">
          <w:rPr>
            <w:rFonts w:cs="Arial"/>
            <w:szCs w:val="19"/>
          </w:rPr>
          <w:t>V prípade doručenia dokumentácie k iným ako vyššie uvedeným postupom zadávania zákaziek zo strany  prijímateľa, poskytovateľ prvú ex ante kontrolu nevykoná. Túto skutočnosť oznámi poskytovateľ prijímateľovi e-mailom alebo listom odoslaným prostredníctvom elektronickej schránky (resp. poštovou prepravou).</w:t>
        </w:r>
      </w:ins>
    </w:p>
    <w:p w14:paraId="62ECCC1A" w14:textId="77777777" w:rsidR="00E45EB5" w:rsidRDefault="00E45EB5" w:rsidP="009D7F63">
      <w:pPr>
        <w:spacing w:before="120" w:after="120" w:line="288" w:lineRule="auto"/>
        <w:ind w:left="426" w:hanging="426"/>
        <w:jc w:val="both"/>
        <w:rPr>
          <w:ins w:id="335" w:author="Autor" w:date="2020-12-14T07:45:00Z"/>
          <w:b/>
          <w:i/>
          <w:color w:val="FF0000"/>
        </w:rPr>
      </w:pPr>
    </w:p>
    <w:p w14:paraId="315EF104" w14:textId="77777777"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2250EBB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156E927C" w14:textId="77777777"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lastRenderedPageBreak/>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4DF666D4"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00D3AD4F" w14:textId="77777777" w:rsidR="009D7F63" w:rsidRDefault="009D7F63" w:rsidP="009D7F63">
      <w:pPr>
        <w:pStyle w:val="Bulletslevel2"/>
        <w:spacing w:after="120" w:line="288" w:lineRule="auto"/>
        <w:ind w:left="567" w:hanging="283"/>
        <w:rPr>
          <w:ins w:id="336" w:author="Autor" w:date="2020-12-14T07:47:00Z"/>
          <w:rFonts w:cs="Arial"/>
          <w:szCs w:val="19"/>
          <w:lang w:val="sk-SK"/>
        </w:rPr>
      </w:pPr>
      <w:r w:rsidRPr="0073389C">
        <w:rPr>
          <w:rFonts w:cs="Arial"/>
          <w:szCs w:val="19"/>
          <w:lang w:val="sk-SK"/>
        </w:rPr>
        <w:t>odôvodnenie použitého postupu VO, ak sa vyžaduje</w:t>
      </w:r>
      <w:del w:id="337" w:author="Autor" w:date="2020-12-14T07:47:00Z">
        <w:r w:rsidRPr="0073389C" w:rsidDel="00E45EB5">
          <w:rPr>
            <w:rFonts w:cs="Arial"/>
            <w:szCs w:val="19"/>
            <w:lang w:val="sk-SK"/>
          </w:rPr>
          <w:delText>.</w:delText>
        </w:r>
      </w:del>
      <w:ins w:id="338" w:author="Autor" w:date="2020-12-14T07:47:00Z">
        <w:r w:rsidR="00E45EB5">
          <w:rPr>
            <w:rFonts w:cs="Arial"/>
            <w:szCs w:val="19"/>
            <w:lang w:val="sk-SK"/>
          </w:rPr>
          <w:t>;</w:t>
        </w:r>
      </w:ins>
    </w:p>
    <w:p w14:paraId="53AC5E74" w14:textId="77777777" w:rsidR="00E45EB5" w:rsidRPr="0073389C" w:rsidRDefault="00E45EB5" w:rsidP="009D7F63">
      <w:pPr>
        <w:pStyle w:val="Bulletslevel2"/>
        <w:spacing w:after="120" w:line="288" w:lineRule="auto"/>
        <w:ind w:left="567" w:hanging="283"/>
        <w:rPr>
          <w:rFonts w:cs="Arial"/>
          <w:szCs w:val="19"/>
          <w:lang w:val="sk-SK"/>
        </w:rPr>
      </w:pPr>
      <w:ins w:id="339" w:author="Autor" w:date="2020-12-14T07:48:00Z">
        <w:r w:rsidRPr="00D63FA2">
          <w:rPr>
            <w:rFonts w:cs="Arial"/>
            <w:szCs w:val="19"/>
            <w:lang w:val="sk-SK"/>
          </w:rPr>
          <w:t>čestné vyhlásenie o neexistencii konfliktu záujmov zainteresovaných osôb (vo  fáze prípravy VO, vrátane opisu predmetu zákazky)</w:t>
        </w:r>
        <w:r>
          <w:rPr>
            <w:rFonts w:cs="Arial"/>
            <w:szCs w:val="19"/>
            <w:lang w:val="sk-SK"/>
          </w:rPr>
          <w:t>.</w:t>
        </w:r>
      </w:ins>
    </w:p>
    <w:p w14:paraId="16B06F2C" w14:textId="77777777" w:rsidR="000106A5" w:rsidRPr="000106A5" w:rsidRDefault="000106A5" w:rsidP="000106A5">
      <w:pPr>
        <w:spacing w:line="288" w:lineRule="auto"/>
        <w:jc w:val="both"/>
      </w:pPr>
      <w:r w:rsidRPr="000106A5">
        <w:t>Predmetom prvej ex ante kontroly/finančnej kontroly DNS je najmä:</w:t>
      </w:r>
    </w:p>
    <w:p w14:paraId="09A5A090" w14:textId="77777777" w:rsidR="000106A5" w:rsidRPr="000106A5" w:rsidRDefault="000106A5" w:rsidP="000106A5">
      <w:pPr>
        <w:spacing w:line="288" w:lineRule="auto"/>
        <w:ind w:left="709" w:hanging="283"/>
        <w:jc w:val="both"/>
      </w:pPr>
      <w:r w:rsidRPr="000106A5">
        <w:t>a) určenie predpokladanej hodnoty zákazky,</w:t>
      </w:r>
    </w:p>
    <w:p w14:paraId="320D62EB"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4698AA76" w14:textId="77777777" w:rsidR="000106A5" w:rsidRPr="000106A5" w:rsidRDefault="000106A5" w:rsidP="000106A5">
      <w:pPr>
        <w:spacing w:line="288" w:lineRule="auto"/>
        <w:ind w:left="709" w:hanging="283"/>
        <w:jc w:val="both"/>
      </w:pPr>
      <w:r w:rsidRPr="000106A5">
        <w:t>c) súťažné podklady</w:t>
      </w:r>
      <w:r w:rsidR="00D37C0E" w:rsidRPr="00D37C0E">
        <w:rPr>
          <w:rFonts w:cs="Arial"/>
          <w:szCs w:val="19"/>
        </w:rPr>
        <w:t xml:space="preserve"> </w:t>
      </w:r>
      <w:r w:rsidR="00D37C0E">
        <w:rPr>
          <w:rFonts w:cs="Arial"/>
          <w:szCs w:val="19"/>
        </w:rPr>
        <w:t>s prílohami (vrátane návrhu zmluvy a pod.)</w:t>
      </w:r>
      <w:r w:rsidRPr="000106A5">
        <w:t>,</w:t>
      </w:r>
    </w:p>
    <w:p w14:paraId="69D04994"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76A3B55D" w14:textId="77777777" w:rsidR="000106A5" w:rsidRPr="000106A5" w:rsidRDefault="000106A5" w:rsidP="000106A5">
      <w:pPr>
        <w:spacing w:line="288" w:lineRule="auto"/>
        <w:ind w:left="709" w:hanging="283"/>
        <w:jc w:val="both"/>
      </w:pPr>
      <w:r w:rsidRPr="000106A5">
        <w:t xml:space="preserve">e) posúdenie, či DNS </w:t>
      </w:r>
      <w:ins w:id="340" w:author="Autor" w:date="2020-12-14T07:48:00Z">
        <w:r w:rsidR="00E45EB5">
          <w:t>má byť</w:t>
        </w:r>
      </w:ins>
      <w:del w:id="341" w:author="Autor" w:date="2020-12-14T07:48:00Z">
        <w:r w:rsidRPr="000106A5" w:rsidDel="00E45EB5">
          <w:delText>bol</w:delText>
        </w:r>
      </w:del>
      <w:r w:rsidRPr="000106A5">
        <w:t xml:space="preserve"> zriadený na obstarávanie tovarov, stavebných prác alebo služieb, ktoré sú bežne dostupné na trhu. </w:t>
      </w:r>
    </w:p>
    <w:p w14:paraId="0171A1A2" w14:textId="77777777" w:rsidR="00C7417C" w:rsidRDefault="009D7F63" w:rsidP="009D7F63">
      <w:pPr>
        <w:spacing w:before="120" w:after="120" w:line="288" w:lineRule="auto"/>
        <w:jc w:val="both"/>
      </w:pPr>
      <w:r w:rsidRPr="0073389C">
        <w:t>Predmetom kontroly</w:t>
      </w:r>
      <w:r w:rsidR="00EE3DD9">
        <w:rPr>
          <w:rFonts w:cs="Arial"/>
          <w:szCs w:val="19"/>
        </w:rPr>
        <w:t xml:space="preserve"> </w:t>
      </w:r>
      <w:ins w:id="342" w:author="Autor" w:date="2020-12-14T07:48:00Z">
        <w:r w:rsidR="00E45EB5" w:rsidRPr="00D63FA2">
          <w:rPr>
            <w:rFonts w:cs="Arial"/>
            <w:b/>
            <w:szCs w:val="19"/>
          </w:rPr>
          <w:t>nadlimitných zákaziek realizovaných cez elektronické trhovisko</w:t>
        </w:r>
        <w:r w:rsidR="00E45EB5">
          <w:rPr>
            <w:rFonts w:ascii="Times New Roman" w:hAnsi="Times New Roman"/>
            <w:b/>
            <w:sz w:val="24"/>
          </w:rPr>
          <w:t xml:space="preserve"> </w:t>
        </w:r>
      </w:ins>
      <w:del w:id="343" w:author="Autor" w:date="2020-12-14T07:48:00Z">
        <w:r w:rsidR="00EE3DD9" w:rsidDel="00E45EB5">
          <w:rPr>
            <w:rFonts w:cs="Arial"/>
            <w:szCs w:val="19"/>
          </w:rPr>
          <w:delText>VO</w:delText>
        </w:r>
        <w:r w:rsidRPr="0073389C" w:rsidDel="00E45EB5">
          <w:delText xml:space="preserve"> </w:delText>
        </w:r>
        <w:r w:rsidRPr="00DD30A9" w:rsidDel="00E45EB5">
          <w:rPr>
            <w:b/>
          </w:rPr>
          <w:delText>zákazky realizovanej cez elektronické trhovisko</w:delText>
        </w:r>
        <w:r w:rsidRPr="0073389C" w:rsidDel="00E45EB5">
          <w:delText xml:space="preserve"> </w:delText>
        </w:r>
      </w:del>
      <w:r w:rsidRPr="0073389C">
        <w:t xml:space="preserve">je </w:t>
      </w:r>
      <w:del w:id="344" w:author="Autor" w:date="2020-12-14T07:49:00Z">
        <w:r w:rsidRPr="0073389C" w:rsidDel="00E45EB5">
          <w:delText>okrem</w:delText>
        </w:r>
      </w:del>
      <w:r w:rsidRPr="0073389C">
        <w:t xml:space="preserve"> dokumentáci</w:t>
      </w:r>
      <w:ins w:id="345" w:author="Autor" w:date="2020-12-14T07:49:00Z">
        <w:r w:rsidR="00E45EB5">
          <w:t>a</w:t>
        </w:r>
      </w:ins>
      <w:del w:id="346" w:author="Autor" w:date="2020-12-14T07:49:00Z">
        <w:r w:rsidRPr="0073389C" w:rsidDel="00E45EB5">
          <w:delText>e</w:delText>
        </w:r>
      </w:del>
      <w:r w:rsidRPr="0073389C">
        <w:t xml:space="preserve"> </w:t>
      </w:r>
      <w:del w:id="347" w:author="Autor" w:date="2020-12-14T07:49:00Z">
        <w:r w:rsidRPr="0073389C" w:rsidDel="00E45EB5">
          <w:delText xml:space="preserve">preukazujúcej </w:delText>
        </w:r>
      </w:del>
      <w:ins w:id="348" w:author="Autor" w:date="2020-12-14T07:49:00Z">
        <w:r w:rsidR="00E45EB5" w:rsidRPr="0073389C">
          <w:t>preukazujúc</w:t>
        </w:r>
        <w:r w:rsidR="00E45EB5">
          <w:t>a</w:t>
        </w:r>
        <w:r w:rsidR="00E45EB5" w:rsidRPr="0073389C">
          <w:t xml:space="preserve"> </w:t>
        </w:r>
      </w:ins>
      <w:r w:rsidRPr="0073389C">
        <w:t xml:space="preserve">určenie </w:t>
      </w:r>
      <w:r w:rsidR="00F7591D">
        <w:t>PHZ</w:t>
      </w:r>
      <w:r w:rsidRPr="0073389C">
        <w:t xml:space="preserve">, </w:t>
      </w:r>
      <w:del w:id="349" w:author="Autor" w:date="2020-12-14T07:49:00Z">
        <w:r w:rsidRPr="0073389C" w:rsidDel="00E45EB5">
          <w:delText>návrh zmluvného formuláru obsahujúceho štandardné zmluvné podmienky</w:delText>
        </w:r>
        <w:r w:rsidR="008D52ED" w:rsidRPr="008D52ED" w:rsidDel="00E45EB5">
          <w:delText xml:space="preserve"> vrátane osobitných ustanovení o zákazkách financovaných z fondov EÚ</w:delText>
        </w:r>
        <w:r w:rsidRPr="0073389C" w:rsidDel="00E45EB5">
          <w:delText xml:space="preserve">, opis predmetu zákazky </w:delText>
        </w:r>
        <w:r w:rsidR="008D52ED" w:rsidRPr="008D52ED" w:rsidDel="00E45EB5">
          <w:delText>návrh opisného a objednávkového formuláru</w:delText>
        </w:r>
        <w:r w:rsidRPr="0073389C" w:rsidDel="00E45EB5">
          <w:delText xml:space="preserve"> (najmä konkrétne zmluvné špecifikácie a podmienky súťaže)</w:delText>
        </w:r>
      </w:del>
      <w:r w:rsidR="00442D7E">
        <w:t>,</w:t>
      </w:r>
      <w:r w:rsidR="00442D7E" w:rsidRPr="00442D7E">
        <w:rPr>
          <w:rFonts w:cs="Arial"/>
          <w:szCs w:val="19"/>
        </w:rPr>
        <w:t xml:space="preserve"> </w:t>
      </w:r>
      <w:r w:rsidR="00442D7E" w:rsidRPr="00F9794B">
        <w:rPr>
          <w:rFonts w:cs="Arial"/>
          <w:szCs w:val="19"/>
        </w:rPr>
        <w:t>test bežnej dostupnosti</w:t>
      </w:r>
      <w:ins w:id="350" w:author="Autor" w:date="2020-12-14T07:50:00Z">
        <w:r w:rsidR="00E45EB5">
          <w:rPr>
            <w:rFonts w:cs="Arial"/>
            <w:szCs w:val="19"/>
          </w:rPr>
          <w:t>,</w:t>
        </w:r>
      </w:ins>
      <w:r w:rsidR="00F0718F">
        <w:t xml:space="preserve"> </w:t>
      </w:r>
      <w:del w:id="351" w:author="Autor" w:date="2020-12-14T07:50:00Z">
        <w:r w:rsidR="00F0718F" w:rsidRPr="005F1F6B" w:rsidDel="00E45EB5">
          <w:rPr>
            <w:rFonts w:cs="Arial"/>
            <w:szCs w:val="19"/>
          </w:rPr>
          <w:delText xml:space="preserve">a zároveň v prípade </w:delText>
        </w:r>
        <w:r w:rsidR="00F0718F" w:rsidRPr="00DD30A9" w:rsidDel="00E45EB5">
          <w:rPr>
            <w:rFonts w:cs="Arial"/>
            <w:b/>
            <w:szCs w:val="19"/>
          </w:rPr>
          <w:delText>nadlimitných zákaziek realizovaných cez elektronické</w:delText>
        </w:r>
        <w:r w:rsidR="00F0718F" w:rsidRPr="005F1F6B" w:rsidDel="00E45EB5">
          <w:rPr>
            <w:rFonts w:cs="Arial"/>
            <w:szCs w:val="19"/>
          </w:rPr>
          <w:delText xml:space="preserve"> trhovisko aj </w:delText>
        </w:r>
      </w:del>
      <w:r w:rsidR="00F0718F" w:rsidRPr="005F1F6B">
        <w:rPr>
          <w:rFonts w:cs="Arial"/>
          <w:szCs w:val="19"/>
        </w:rPr>
        <w:t>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7F52663D" w14:textId="77777777" w:rsidR="00EE3DD9" w:rsidRDefault="00EE3DD9" w:rsidP="009D7F63">
      <w:pPr>
        <w:spacing w:before="120" w:after="120" w:line="288" w:lineRule="auto"/>
        <w:jc w:val="both"/>
        <w:rPr>
          <w:rFonts w:cs="Arial"/>
          <w:szCs w:val="19"/>
        </w:rPr>
      </w:pPr>
      <w:r w:rsidRPr="00EE3DD9">
        <w:rPr>
          <w:rFonts w:cs="Arial"/>
          <w:szCs w:val="19"/>
        </w:rPr>
        <w:t xml:space="preserve">Lehota na výkon prvej ex-ante kontroly je </w:t>
      </w:r>
      <w:r w:rsidRPr="00D63FA2">
        <w:rPr>
          <w:rFonts w:cs="Arial"/>
          <w:b/>
          <w:szCs w:val="19"/>
        </w:rPr>
        <w:t>15 pracovných dní.</w:t>
      </w:r>
    </w:p>
    <w:p w14:paraId="172940AE" w14:textId="77777777" w:rsidR="00C7417C" w:rsidRDefault="00C7417C" w:rsidP="00C064D9">
      <w:pPr>
        <w:spacing w:line="288" w:lineRule="auto"/>
        <w:jc w:val="both"/>
      </w:pPr>
    </w:p>
    <w:p w14:paraId="24A2FE4C" w14:textId="77777777" w:rsidR="00E322E9" w:rsidRDefault="00E322E9" w:rsidP="00C064D9">
      <w:pPr>
        <w:spacing w:line="288" w:lineRule="auto"/>
        <w:jc w:val="both"/>
      </w:pPr>
    </w:p>
    <w:p w14:paraId="1C026E19"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2446694F" w14:textId="77777777" w:rsidR="00E322E9" w:rsidRDefault="00E322E9" w:rsidP="00C064D9">
      <w:pPr>
        <w:spacing w:line="288" w:lineRule="auto"/>
        <w:jc w:val="both"/>
      </w:pPr>
    </w:p>
    <w:p w14:paraId="3C42C654" w14:textId="77777777" w:rsidR="00EE3DD9" w:rsidRPr="008D5848" w:rsidDel="0001732F"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352" w:author="Autor" w:date="2020-12-14T07:50:00Z"/>
          <w:rFonts w:cs="Arial"/>
          <w:b/>
          <w:i/>
          <w:szCs w:val="19"/>
        </w:rPr>
      </w:pPr>
      <w:del w:id="353" w:author="Autor" w:date="2020-12-14T07:50:00Z">
        <w:r w:rsidRPr="008D5848" w:rsidDel="0001732F">
          <w:rPr>
            <w:rFonts w:cs="Arial"/>
            <w:b/>
            <w:i/>
            <w:szCs w:val="19"/>
          </w:rPr>
          <w:delText>Dôležité upozornenie:</w:delText>
        </w:r>
      </w:del>
    </w:p>
    <w:p w14:paraId="68BF5B0E" w14:textId="77777777" w:rsidR="00C7417C" w:rsidRPr="008D5848" w:rsidDel="0001732F"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rPr>
          <w:del w:id="354" w:author="Autor" w:date="2020-12-14T07:50:00Z"/>
        </w:rPr>
      </w:pPr>
      <w:del w:id="355" w:author="Autor" w:date="2020-12-14T07:50:00Z">
        <w:r w:rsidRPr="008D5848" w:rsidDel="0001732F">
          <w:rPr>
            <w:rFonts w:cs="Arial"/>
            <w:szCs w:val="19"/>
          </w:rPr>
          <w:delText>Prvá ex</w:delText>
        </w:r>
        <w:r w:rsidR="00D630B1" w:rsidDel="0001732F">
          <w:delText xml:space="preserve">-ante kontrola sa </w:delText>
        </w:r>
        <w:r w:rsidR="00C7417C" w:rsidRPr="008D5848" w:rsidDel="0001732F">
          <w:delText xml:space="preserve">vykonáva pri: </w:delText>
        </w:r>
      </w:del>
    </w:p>
    <w:p w14:paraId="1015206D" w14:textId="77777777" w:rsidR="00BF2A0B" w:rsidRPr="008D5848" w:rsidDel="0001732F"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del w:id="356" w:author="Autor" w:date="2020-12-14T07:50:00Z"/>
        </w:rPr>
      </w:pPr>
      <w:del w:id="357" w:author="Autor" w:date="2020-12-14T07:50:00Z">
        <w:r w:rsidRPr="008D52ED" w:rsidDel="0001732F">
          <w:delText>zákazkách, ktoré sú s ohľadom na zvolený postup nadlimitné (okrem VO uskutočnených centrálnou obstarávacou organizáciou</w:delText>
        </w:r>
        <w:r w:rsidR="000106A5" w:rsidDel="0001732F">
          <w:delText xml:space="preserve"> </w:delText>
        </w:r>
        <w:r w:rsidR="000106A5" w:rsidRPr="000106A5" w:rsidDel="0001732F">
          <w:delText>podľa § 15 ods. 2 a ods. 4 ZVO</w:delText>
        </w:r>
        <w:r w:rsidRPr="008D52ED" w:rsidDel="0001732F">
          <w:delText>)</w:delText>
        </w:r>
        <w:r w:rsidR="00C7417C" w:rsidRPr="008D5848" w:rsidDel="0001732F">
          <w:delText xml:space="preserve">; </w:delText>
        </w:r>
      </w:del>
    </w:p>
    <w:p w14:paraId="15899E23" w14:textId="77777777" w:rsidR="00BF2A0B" w:rsidDel="0001732F"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del w:id="358" w:author="Autor" w:date="2020-12-14T07:50:00Z"/>
        </w:rPr>
      </w:pPr>
      <w:del w:id="359" w:author="Autor" w:date="2020-12-14T07:50:00Z">
        <w:r w:rsidRPr="00BF2A0B" w:rsidDel="0001732F">
          <w:delText>nadlimitných verejných súťažiach s využitím elektronického trhoviska</w:delText>
        </w:r>
        <w:r w:rsidR="000106A5" w:rsidDel="0001732F">
          <w:delText xml:space="preserve"> </w:delText>
        </w:r>
        <w:r w:rsidR="000106A5" w:rsidRPr="000106A5" w:rsidDel="0001732F">
          <w:delText>podľa § 66 ods. 8 ZVO na bežne dostupné tovary alebo bežne dostupné služby</w:delText>
        </w:r>
        <w:r w:rsidRPr="00BF2A0B" w:rsidDel="0001732F">
          <w:delText>;</w:delText>
        </w:r>
      </w:del>
    </w:p>
    <w:p w14:paraId="5B846274" w14:textId="77777777" w:rsidR="00BF2A0B" w:rsidDel="0001732F"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del w:id="360" w:author="Autor" w:date="2020-12-14T07:50:00Z"/>
        </w:rPr>
      </w:pPr>
      <w:del w:id="361" w:author="Autor" w:date="2020-12-14T07:50:00Z">
        <w:r w:rsidRPr="00BF2A0B" w:rsidDel="0001732F">
          <w:delText xml:space="preserve">podlimitných zákazkách na stavebné práce </w:delText>
        </w:r>
        <w:r w:rsidR="000106A5" w:rsidRPr="000106A5" w:rsidDel="0001732F">
          <w:delText>podľa § 11</w:delText>
        </w:r>
        <w:r w:rsidR="00313E1F" w:rsidDel="0001732F">
          <w:delText>2</w:delText>
        </w:r>
        <w:r w:rsidR="000106A5" w:rsidRPr="000106A5" w:rsidDel="0001732F">
          <w:delText xml:space="preserve"> až 116 ZVO (</w:delText>
        </w:r>
        <w:r w:rsidRPr="00BF2A0B" w:rsidDel="0001732F">
          <w:delText>bez využitia elektronického trhoviska</w:delText>
        </w:r>
        <w:r w:rsidR="000106A5" w:rsidDel="0001732F">
          <w:delText>)</w:delText>
        </w:r>
        <w:r w:rsidDel="0001732F">
          <w:delText>;</w:delText>
        </w:r>
      </w:del>
    </w:p>
    <w:p w14:paraId="00C1EFC2" w14:textId="77777777" w:rsidR="00BF2A0B" w:rsidDel="0001732F"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del w:id="362" w:author="Autor" w:date="2020-12-14T07:50:00Z"/>
        </w:rPr>
      </w:pPr>
      <w:del w:id="363" w:author="Autor" w:date="2020-12-14T07:50:00Z">
        <w:r w:rsidRPr="005D4EE3" w:rsidDel="0001732F">
          <w:delText xml:space="preserve">podlimitných zákazkách </w:delText>
        </w:r>
        <w:r w:rsidR="00BF2A0B" w:rsidDel="0001732F">
          <w:delText xml:space="preserve">s využitím </w:delText>
        </w:r>
        <w:r w:rsidRPr="005D4EE3" w:rsidDel="0001732F">
          <w:delText>elektronické</w:delText>
        </w:r>
        <w:r w:rsidR="00BF2A0B" w:rsidDel="0001732F">
          <w:delText>ho</w:delText>
        </w:r>
        <w:r w:rsidRPr="005D4EE3" w:rsidDel="0001732F">
          <w:delText xml:space="preserve"> </w:delText>
        </w:r>
        <w:r w:rsidR="00BF2A0B" w:rsidRPr="005D4EE3" w:rsidDel="0001732F">
          <w:delText>trhovisk</w:delText>
        </w:r>
        <w:r w:rsidR="00BF2A0B" w:rsidDel="0001732F">
          <w:delText>a</w:delText>
        </w:r>
        <w:r w:rsidR="00C7417C" w:rsidRPr="008D5848" w:rsidDel="0001732F">
          <w:delText>;</w:delText>
        </w:r>
      </w:del>
    </w:p>
    <w:p w14:paraId="2B17A35E" w14:textId="77777777" w:rsidR="00E322E9" w:rsidDel="0001732F"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del w:id="364" w:author="Autor" w:date="2020-12-14T07:50:00Z"/>
        </w:rPr>
      </w:pPr>
      <w:del w:id="365" w:author="Autor" w:date="2020-12-14T07:50:00Z">
        <w:r w:rsidRPr="005D4EE3" w:rsidDel="0001732F">
          <w:delText xml:space="preserve">zákazkách </w:delText>
        </w:r>
        <w:r w:rsidR="000106A5" w:rsidDel="0001732F">
          <w:delText>na</w:delText>
        </w:r>
        <w:r w:rsidRPr="005D4EE3" w:rsidDel="0001732F">
          <w:delText xml:space="preserve"> služb</w:delText>
        </w:r>
        <w:r w:rsidR="000106A5" w:rsidDel="0001732F">
          <w:delText>y</w:delText>
        </w:r>
        <w:r w:rsidRPr="005D4EE3" w:rsidDel="0001732F">
          <w:delText xml:space="preserve"> </w:delText>
        </w:r>
        <w:r w:rsidR="000106A5" w:rsidRPr="005D4EE3" w:rsidDel="0001732F">
          <w:delText>uveden</w:delText>
        </w:r>
        <w:r w:rsidR="000106A5" w:rsidDel="0001732F">
          <w:delText>é</w:delText>
        </w:r>
        <w:r w:rsidR="000106A5" w:rsidRPr="005D4EE3" w:rsidDel="0001732F">
          <w:delText xml:space="preserve"> </w:delText>
        </w:r>
        <w:r w:rsidRPr="005D4EE3" w:rsidDel="0001732F">
          <w:delText>v prílohe č. 1 ZVO (sociálne služby a iné osobitné služby)</w:delText>
        </w:r>
        <w:r w:rsidR="00BF2A0B" w:rsidRPr="00DD30A9" w:rsidDel="0001732F">
          <w:delText xml:space="preserve"> </w:delText>
        </w:r>
        <w:r w:rsidR="00BF2A0B" w:rsidRPr="00BF2A0B" w:rsidDel="0001732F">
          <w:delText xml:space="preserve">bez </w:delText>
        </w:r>
        <w:r w:rsidR="000106A5" w:rsidDel="0001732F">
          <w:delText>ohľadu na finančný limit</w:delText>
        </w:r>
        <w:r w:rsidDel="0001732F">
          <w:delText>.</w:delText>
        </w:r>
        <w:r w:rsidR="00E322E9" w:rsidDel="0001732F">
          <w:delText xml:space="preserve"> </w:delText>
        </w:r>
      </w:del>
    </w:p>
    <w:p w14:paraId="44E32856" w14:textId="77777777" w:rsidR="00C7417C" w:rsidRDefault="00C7417C" w:rsidP="00C7417C">
      <w:pPr>
        <w:spacing w:before="120" w:after="120" w:line="288" w:lineRule="auto"/>
        <w:jc w:val="both"/>
      </w:pPr>
    </w:p>
    <w:p w14:paraId="598F52C1" w14:textId="77777777"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6A66A0A9" w14:textId="77777777" w:rsidR="00C7417C" w:rsidRDefault="00C7417C" w:rsidP="009D7F63">
      <w:pPr>
        <w:spacing w:before="120" w:after="120" w:line="288" w:lineRule="auto"/>
        <w:jc w:val="both"/>
      </w:pPr>
    </w:p>
    <w:p w14:paraId="7E2E5878" w14:textId="77777777" w:rsidR="00C7417C" w:rsidRDefault="00313E1F" w:rsidP="00C7417C">
      <w:pPr>
        <w:spacing w:before="120" w:after="120" w:line="288" w:lineRule="auto"/>
        <w:jc w:val="both"/>
      </w:pPr>
      <w:r w:rsidRPr="00830A8A">
        <w:rPr>
          <w:rFonts w:cs="Arial"/>
          <w:szCs w:val="19"/>
        </w:rPr>
        <w:t xml:space="preserve">Ak </w:t>
      </w:r>
      <w:r w:rsidRPr="006E3FC6">
        <w:rPr>
          <w:rFonts w:cs="Arial"/>
          <w:szCs w:val="19"/>
        </w:rPr>
        <w:t>poskytovateľ identifikuje nedostatky v procese VO</w:t>
      </w:r>
      <w:r>
        <w:rPr>
          <w:rFonts w:cs="Arial"/>
          <w:szCs w:val="19"/>
        </w:rPr>
        <w:t>,</w:t>
      </w:r>
      <w:r w:rsidRPr="00830A8A">
        <w:rPr>
          <w:rFonts w:cs="Arial"/>
          <w:szCs w:val="19"/>
        </w:rPr>
        <w:t xml:space="preserve"> </w:t>
      </w:r>
      <w:r>
        <w:rPr>
          <w:rFonts w:cs="Arial"/>
          <w:szCs w:val="19"/>
        </w:rPr>
        <w:t xml:space="preserve">uvedie ich </w:t>
      </w:r>
      <w:r w:rsidRPr="00830A8A">
        <w:rPr>
          <w:rFonts w:cs="Arial"/>
          <w:szCs w:val="19"/>
        </w:rPr>
        <w:t xml:space="preserve">v návrhu správy z kontroly </w:t>
      </w:r>
      <w:r>
        <w:rPr>
          <w:rFonts w:cs="Arial"/>
          <w:szCs w:val="19"/>
        </w:rPr>
        <w:t>spolu s</w:t>
      </w:r>
      <w:r w:rsidRPr="00830A8A">
        <w:rPr>
          <w:rFonts w:cs="Arial"/>
          <w:szCs w:val="19"/>
        </w:rPr>
        <w:t> </w:t>
      </w:r>
      <w:r w:rsidR="00442D7E">
        <w:rPr>
          <w:rFonts w:cs="Arial"/>
          <w:szCs w:val="19"/>
        </w:rPr>
        <w:t>odporúčaniami</w:t>
      </w:r>
      <w:r w:rsidR="00442D7E" w:rsidRPr="00830A8A">
        <w:rPr>
          <w:rFonts w:cs="Arial"/>
          <w:szCs w:val="19"/>
        </w:rPr>
        <w:t xml:space="preserve"> </w:t>
      </w:r>
      <w:r w:rsidRPr="00830A8A">
        <w:rPr>
          <w:rFonts w:cs="Arial"/>
          <w:szCs w:val="19"/>
        </w:rPr>
        <w:t xml:space="preserve">na odstránenie zistených nedostatkov, zároveň poskytne prijímateľovi lehotu minimálne 5 pracovných dní na podanie námietok. V prípade, že prijímateľ </w:t>
      </w:r>
      <w:del w:id="366" w:author="Autor" w:date="2020-12-14T07:51:00Z">
        <w:r w:rsidRPr="00830A8A" w:rsidDel="0032172E">
          <w:rPr>
            <w:rFonts w:cs="Arial"/>
            <w:szCs w:val="19"/>
          </w:rPr>
          <w:delText xml:space="preserve">zašle </w:delText>
        </w:r>
      </w:del>
      <w:ins w:id="367" w:author="Autor" w:date="2020-12-14T07:51:00Z">
        <w:r w:rsidR="0032172E">
          <w:rPr>
            <w:rFonts w:cs="Arial"/>
            <w:szCs w:val="19"/>
          </w:rPr>
          <w:t xml:space="preserve">doručí </w:t>
        </w:r>
      </w:ins>
      <w:r w:rsidRPr="00830A8A">
        <w:rPr>
          <w:rFonts w:cs="Arial"/>
          <w:szCs w:val="19"/>
        </w:rPr>
        <w:t xml:space="preserve">v určenej lehote námietky, </w:t>
      </w:r>
      <w:r>
        <w:rPr>
          <w:rFonts w:cs="Arial"/>
          <w:szCs w:val="19"/>
        </w:rPr>
        <w:t>poskytovateľ</w:t>
      </w:r>
      <w:r w:rsidRPr="00830A8A">
        <w:rPr>
          <w:rFonts w:cs="Arial"/>
          <w:szCs w:val="19"/>
        </w:rPr>
        <w:t xml:space="preserve"> ich vyhodnotí a v prípade ich úplnej alebo čiastočnej opodstatnenosti </w:t>
      </w:r>
      <w:r>
        <w:rPr>
          <w:rFonts w:cs="Arial"/>
          <w:szCs w:val="19"/>
        </w:rPr>
        <w:t xml:space="preserve">ich </w:t>
      </w:r>
      <w:r w:rsidRPr="00830A8A">
        <w:rPr>
          <w:rFonts w:cs="Arial"/>
          <w:szCs w:val="19"/>
        </w:rPr>
        <w:t xml:space="preserve">zohľadní v správe z kontroly. V prípade, že námietky prijímateľa sú neopodstatnené, neboli podané alebo boli podané po lehote, vypracuje </w:t>
      </w:r>
      <w:r>
        <w:rPr>
          <w:rFonts w:cs="Arial"/>
          <w:szCs w:val="19"/>
        </w:rPr>
        <w:t>poskytovateľ</w:t>
      </w:r>
      <w:r w:rsidRPr="00830A8A">
        <w:rPr>
          <w:rFonts w:cs="Arial"/>
          <w:szCs w:val="19"/>
        </w:rPr>
        <w:t xml:space="preserve"> správu z</w:t>
      </w:r>
      <w:del w:id="368" w:author="Autor" w:date="2020-12-14T07:51:00Z">
        <w:r w:rsidRPr="00830A8A" w:rsidDel="0032172E">
          <w:rPr>
            <w:rFonts w:cs="Arial"/>
            <w:szCs w:val="19"/>
          </w:rPr>
          <w:delText> </w:delText>
        </w:r>
      </w:del>
      <w:ins w:id="369" w:author="Autor" w:date="2020-12-14T07:51:00Z">
        <w:r w:rsidR="0032172E">
          <w:rPr>
            <w:rFonts w:cs="Arial"/>
            <w:szCs w:val="19"/>
          </w:rPr>
          <w:t> </w:t>
        </w:r>
      </w:ins>
      <w:r w:rsidRPr="00830A8A">
        <w:rPr>
          <w:rFonts w:cs="Arial"/>
          <w:szCs w:val="19"/>
        </w:rPr>
        <w:t>kontroly</w:t>
      </w:r>
      <w:ins w:id="370" w:author="Autor" w:date="2020-12-14T07:51:00Z">
        <w:r w:rsidR="0032172E">
          <w:rPr>
            <w:rFonts w:cs="Arial"/>
            <w:szCs w:val="19"/>
          </w:rPr>
          <w:t xml:space="preserve"> </w:t>
        </w:r>
        <w:r w:rsidR="0032172E" w:rsidRPr="0032172E">
          <w:rPr>
            <w:rFonts w:cs="Arial"/>
            <w:szCs w:val="19"/>
          </w:rPr>
          <w:t>(v rámci ktorej uvedie neopodstatnené námietky spolu s dôvodom ich neopodstatnenosti)</w:t>
        </w:r>
      </w:ins>
      <w:r w:rsidRPr="00830A8A">
        <w:rPr>
          <w:rFonts w:cs="Arial"/>
          <w:szCs w:val="19"/>
        </w:rPr>
        <w:t xml:space="preserve">. Správa z kontroly zároveň obsahuje opatrenia na odstránenie zistených nedostatkov, ktoré je prijímateľ povinný v stanovenej lehote (minimálne 5 pracovných dní a maximálne 10 pracovných dní) odstrániť a zaslať </w:t>
      </w:r>
      <w:r>
        <w:rPr>
          <w:rFonts w:cs="Arial"/>
          <w:szCs w:val="19"/>
        </w:rPr>
        <w:t>poskytovateľovi</w:t>
      </w:r>
      <w:r w:rsidRPr="00830A8A">
        <w:rPr>
          <w:rFonts w:cs="Arial"/>
          <w:szCs w:val="19"/>
        </w:rPr>
        <w:t xml:space="preserve"> takto upravenú dokumentáciu.</w:t>
      </w:r>
      <w:r>
        <w:rPr>
          <w:rFonts w:cs="Arial"/>
          <w:szCs w:val="19"/>
        </w:rPr>
        <w:t xml:space="preserve"> Poskytovateľ </w:t>
      </w:r>
      <w:r w:rsidRPr="00530C13">
        <w:t>je v odôvodnených prípadoch, ak si to povaha úkonu objektívne vyžaduje, oprávnený stanoviť aj dlhšiu lehotu, resp. stanovenú lehotu predĺžiť</w:t>
      </w:r>
      <w:r>
        <w:t>.</w:t>
      </w:r>
      <w:r w:rsidR="00637C5E" w:rsidRPr="00637C5E">
        <w:t xml:space="preserve"> Poskytovateľ je povinný vydať správu z kontroly v lehote 5 pracovných dní odo dňa podania námietok, resp. márneho uplynutia lehoty na podanie námietok. </w:t>
      </w:r>
    </w:p>
    <w:p w14:paraId="5304F512" w14:textId="77777777" w:rsidR="009D7F63" w:rsidRPr="0073389C" w:rsidDel="0032172E" w:rsidRDefault="00E322E9" w:rsidP="00C7417C">
      <w:pPr>
        <w:spacing w:before="120" w:after="120" w:line="288" w:lineRule="auto"/>
        <w:jc w:val="both"/>
        <w:rPr>
          <w:del w:id="371" w:author="Autor" w:date="2020-12-14T07:51:00Z"/>
        </w:rPr>
      </w:pPr>
      <w:del w:id="372" w:author="Autor" w:date="2020-12-14T07:51:00Z">
        <w:r w:rsidDel="0032172E">
          <w:rPr>
            <w:rFonts w:cs="Arial"/>
            <w:szCs w:val="19"/>
          </w:rPr>
          <w:delText>F</w:delText>
        </w:r>
        <w:r w:rsidR="00F0718F" w:rsidDel="0032172E">
          <w:rPr>
            <w:rFonts w:cs="Arial"/>
            <w:szCs w:val="19"/>
          </w:rPr>
          <w:delText>inančná</w:delText>
        </w:r>
        <w:r w:rsidR="00F8192B" w:rsidRPr="00F8192B" w:rsidDel="0032172E">
          <w:rPr>
            <w:rFonts w:cs="Arial"/>
            <w:szCs w:val="19"/>
          </w:rPr>
          <w:delText xml:space="preserve"> kontrola VO sa považuje za ukončenú zaslaním správy z kontroly VO prijímateľovi.</w:delText>
        </w:r>
      </w:del>
    </w:p>
    <w:p w14:paraId="003A8896" w14:textId="77777777" w:rsidR="009D7F63" w:rsidRPr="0073389C" w:rsidDel="0032172E"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373" w:author="Autor" w:date="2020-12-14T07:51:00Z"/>
        </w:rPr>
      </w:pPr>
      <w:del w:id="374" w:author="Autor" w:date="2020-12-14T07:51:00Z">
        <w:r w:rsidRPr="0073389C" w:rsidDel="0032172E">
          <w:rPr>
            <w:b/>
            <w:i/>
          </w:rPr>
          <w:delText>Dôležité upozornenie:</w:delText>
        </w:r>
        <w:r w:rsidRPr="0073389C" w:rsidDel="0032172E">
          <w:delText xml:space="preserve"> </w:delText>
        </w:r>
        <w:r w:rsidR="00313E1F" w:rsidDel="0032172E">
          <w:delText xml:space="preserve">Pokiaľ prijímateľ nezapracuje pripomienky poskytovateľa, ktoré vyplynuli z prvej ex ante kontroly a vyhlási postup VO, poskytovateľ pri identifikovaní nedostatkov pri ex post kontrole VO, ktoré mali alebo mohli mať vplyv na výsledok VO, </w:delText>
        </w:r>
        <w:r w:rsidR="00313E1F" w:rsidRPr="006C7514" w:rsidDel="0032172E">
          <w:rPr>
            <w:b/>
          </w:rPr>
          <w:delText>určí zodpovedajúcu výšku ex ante finančnej</w:delText>
        </w:r>
        <w:r w:rsidR="00313E1F" w:rsidDel="0032172E">
          <w:delText xml:space="preserve"> opravy </w:delText>
        </w:r>
        <w:r w:rsidR="00313E1F" w:rsidRPr="006C7514" w:rsidDel="0032172E">
          <w:rPr>
            <w:b/>
          </w:rPr>
          <w:delText>alebo nepripustí výdavky do financovania v plnom rozsahu</w:delText>
        </w:r>
        <w:r w:rsidR="00313E1F" w:rsidDel="0032172E">
          <w:delText>. Zároveň bude môcť poskytovateľ uvedenú skutočnosť vyhodnotiť ako podstatné porušenie zmluvy o NFP.</w:delText>
        </w:r>
        <w:r w:rsidRPr="0073389C" w:rsidDel="0032172E">
          <w:delText xml:space="preserve"> </w:delText>
        </w:r>
      </w:del>
    </w:p>
    <w:p w14:paraId="60969C2F" w14:textId="77777777" w:rsidR="00C7417C" w:rsidRDefault="00C7417C" w:rsidP="009D7F63">
      <w:pPr>
        <w:spacing w:before="120" w:after="120" w:line="288" w:lineRule="auto"/>
        <w:jc w:val="both"/>
        <w:rPr>
          <w:b/>
        </w:rPr>
      </w:pPr>
    </w:p>
    <w:p w14:paraId="0CF2B209" w14:textId="77777777" w:rsidR="00313E1F" w:rsidRDefault="00313E1F" w:rsidP="009D7F63">
      <w:pPr>
        <w:spacing w:before="120" w:after="120" w:line="288" w:lineRule="auto"/>
        <w:jc w:val="both"/>
      </w:pPr>
      <w:r>
        <w:lastRenderedPageBreak/>
        <w:t>Ak poskytovateľ neidentifikuje pri výkone prvej ex ante kontroly nedostatky, vypracuje správu z kontroly, v ktorej konštatuje, že predmetné verejné obstarávanie môže prijímateľ vyhlásiť.</w:t>
      </w:r>
    </w:p>
    <w:p w14:paraId="55A4C7E7" w14:textId="77777777" w:rsidR="00C7417C" w:rsidRDefault="00C7417C" w:rsidP="009D7F63">
      <w:pPr>
        <w:spacing w:before="120" w:after="120" w:line="288" w:lineRule="auto"/>
        <w:jc w:val="both"/>
      </w:pPr>
      <w:del w:id="375" w:author="Autor" w:date="2020-12-14T07:52:00Z">
        <w:r w:rsidRPr="001C44C7" w:rsidDel="0032172E">
          <w:delText xml:space="preserve">Vyhlásenie alebo začatie realizácie VO prijímateľom pred riadnym ukončením ex-ante kontroly zo strany </w:delText>
        </w:r>
        <w:r w:rsidR="00795A52" w:rsidDel="0032172E">
          <w:delText>poskytovateľa</w:delText>
        </w:r>
        <w:r w:rsidRPr="001C44C7" w:rsidDel="0032172E">
          <w:delText xml:space="preserve"> (správy z</w:delText>
        </w:r>
        <w:r w:rsidR="004E56EC" w:rsidDel="0032172E">
          <w:rPr>
            <w:rFonts w:cs="Arial"/>
            <w:szCs w:val="19"/>
          </w:rPr>
          <w:delText> </w:delText>
        </w:r>
        <w:r w:rsidRPr="001C44C7" w:rsidDel="0032172E">
          <w:delText>kontroly</w:delText>
        </w:r>
        <w:r w:rsidR="004E56EC" w:rsidDel="0032172E">
          <w:rPr>
            <w:rFonts w:cs="Arial"/>
            <w:szCs w:val="19"/>
          </w:rPr>
          <w:delText xml:space="preserve"> VO</w:delText>
        </w:r>
        <w:r w:rsidRPr="001C44C7" w:rsidDel="0032172E">
          <w:delText>)</w:delText>
        </w:r>
        <w:r w:rsidR="00E322E9" w:rsidDel="0032172E">
          <w:delText xml:space="preserve">, </w:delText>
        </w:r>
        <w:r w:rsidR="00E322E9" w:rsidRPr="00E322E9" w:rsidDel="0032172E">
          <w:delText>resp. nepredloženie dokumentácie na túto kontrolu</w:delText>
        </w:r>
        <w:r w:rsidRPr="001C44C7" w:rsidDel="0032172E">
          <w:delText xml:space="preserve"> bude </w:delText>
        </w:r>
        <w:r w:rsidR="0045429D" w:rsidDel="0032172E">
          <w:delText xml:space="preserve">môcť byť </w:delText>
        </w:r>
        <w:r w:rsidRPr="001C44C7" w:rsidDel="0032172E">
          <w:delText xml:space="preserve">posudzované ako podstatné porušenie </w:delText>
        </w:r>
        <w:r w:rsidR="00320FAE" w:rsidDel="0032172E">
          <w:delText>z</w:delText>
        </w:r>
        <w:r w:rsidRPr="001C44C7" w:rsidDel="0032172E">
          <w:delText xml:space="preserve">mluvy o NFP zo strany prijímateľa. Zároveň v takýchto prípadoch </w:delText>
        </w:r>
        <w:r w:rsidR="00795A52" w:rsidDel="0032172E">
          <w:delText>poskytovateľ</w:delText>
        </w:r>
        <w:r w:rsidRPr="001C44C7" w:rsidDel="0032172E">
          <w:delText xml:space="preserve"> pri identifikovaní nedostatkov pri ex-post kontrole VO </w:delText>
        </w:r>
        <w:r w:rsidR="0045429D" w:rsidRPr="0045429D" w:rsidDel="0032172E">
          <w:delText xml:space="preserve">určí zodpovedajúcu výšku </w:delText>
        </w:r>
        <w:r w:rsidRPr="001C44C7" w:rsidDel="0032172E">
          <w:delText>ex-ante finančnej opravy a</w:delText>
        </w:r>
        <w:r w:rsidR="00313E1F" w:rsidDel="0032172E">
          <w:delText>lebo</w:delText>
        </w:r>
        <w:r w:rsidRPr="001C44C7" w:rsidDel="0032172E">
          <w:delText>  výdavky</w:delText>
        </w:r>
        <w:r w:rsidR="004E56EC" w:rsidRPr="001C44C7" w:rsidDel="0032172E">
          <w:delText xml:space="preserve"> </w:delText>
        </w:r>
        <w:r w:rsidR="004E56EC" w:rsidRPr="004E56EC" w:rsidDel="0032172E">
          <w:rPr>
            <w:rFonts w:cs="Arial"/>
            <w:szCs w:val="19"/>
          </w:rPr>
          <w:delText>týkajúce sa predmetu zákazky zadávanej na základe kontrolovaného VO</w:delText>
        </w:r>
        <w:r w:rsidRPr="001C44C7" w:rsidDel="0032172E">
          <w:rPr>
            <w:rFonts w:cs="Arial"/>
            <w:szCs w:val="19"/>
          </w:rPr>
          <w:delText xml:space="preserve"> </w:delText>
        </w:r>
        <w:r w:rsidR="00637C5E" w:rsidDel="0032172E">
          <w:delText>ne</w:delText>
        </w:r>
        <w:r w:rsidRPr="001C44C7" w:rsidDel="0032172E">
          <w:delText>pripust</w:delText>
        </w:r>
        <w:r w:rsidR="00313E1F" w:rsidDel="0032172E">
          <w:delText>í</w:delText>
        </w:r>
        <w:r w:rsidRPr="001C44C7" w:rsidDel="0032172E">
          <w:delText xml:space="preserve"> do financovania v plnom rozsahu. Nepripustenie do financovania znamená, že všetky výdavky vychádzajúce z realizácie výsledku daného VO budú zo strany </w:delText>
        </w:r>
        <w:r w:rsidR="00795A52" w:rsidDel="0032172E">
          <w:delText>poskytovateľa</w:delText>
        </w:r>
        <w:r w:rsidRPr="001C44C7" w:rsidDel="0032172E">
          <w:delText xml:space="preserve"> v prípade, že budú zahrnuté v ŽoP, označené ako neoprávnené.</w:delText>
        </w:r>
      </w:del>
    </w:p>
    <w:p w14:paraId="2D95D172" w14:textId="77777777" w:rsidR="00C7417C" w:rsidRDefault="009516DC" w:rsidP="009D7F63">
      <w:pPr>
        <w:spacing w:before="120" w:after="120" w:line="288" w:lineRule="auto"/>
        <w:jc w:val="both"/>
        <w:rPr>
          <w:ins w:id="376" w:author="Autor" w:date="2020-12-14T07:57:00Z"/>
        </w:rPr>
      </w:pPr>
      <w:r>
        <w:t>Ak poskytovateľ bude mať záujem zúčastniť sa na procese vyhodnotenia ponúk predložených v procese ako člen komisie bez práva vyhodnocovať, upozorní na túto skutočnosť prijímateľa v záveroch kontroly VO. Prijímateľ je povinný v dostatočnom predstihu dohodnúť s poskytovateľom tieto nominácie a súvisiace administratívne úkony.</w:t>
      </w:r>
    </w:p>
    <w:p w14:paraId="6790C4CC" w14:textId="77777777" w:rsidR="0032172E" w:rsidRDefault="0032172E" w:rsidP="0032172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ins w:id="377" w:author="Autor" w:date="2020-12-14T07:57:00Z"/>
        </w:rPr>
      </w:pPr>
      <w:ins w:id="378" w:author="Autor" w:date="2020-12-14T07:57:00Z">
        <w:r w:rsidRPr="00F1208E">
          <w:rPr>
            <w:b/>
            <w:i/>
          </w:rPr>
          <w:t>Dôležité upozornenie:</w:t>
        </w:r>
        <w:r w:rsidRPr="00852446">
          <w:rPr>
            <w:b/>
            <w:i/>
          </w:rPr>
          <w:t xml:space="preserve"> </w:t>
        </w:r>
        <w:r>
          <w:t xml:space="preserve">Pokiaľ prijímateľ nezapracuje do vyhlasovaného VO pripomienky poskytovateľa, ktoré vyplynuli zo správy z prvej ex ante kontroly, a prijímateľ požiadal poskytovateľa aj o výkon druhej ex ante kontroly (ak ide o nadlimitnú zákazku, ktorá nie je predmetnom povinnej kontroly ÚVO podľa § 169 ods. 2 ZVO), určí poskytovateľ zodpovedajúcu výšku ex ante finančnej opravy alebo nepripustí výdavky do financovania v plnom rozsahu. </w:t>
        </w:r>
      </w:ins>
    </w:p>
    <w:p w14:paraId="37DAC3C4" w14:textId="77777777" w:rsidR="0032172E" w:rsidRPr="00852446" w:rsidRDefault="0032172E" w:rsidP="0032172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ins w:id="379" w:author="Autor" w:date="2020-12-14T07:57:00Z"/>
          <w:b/>
        </w:rPr>
      </w:pPr>
      <w:ins w:id="380" w:author="Autor" w:date="2020-12-14T07:57:00Z">
        <w:r>
          <w:t>Ak prijímateľ vyhlási VO v rozpore s požiadavkami poskytovateľa vyplývajúcimi z výsledkov prvej ex ante kontroly, uvedenými v správe z kontroly a v rámci ex post kontroly poskytovateľ zistí pochybenie VO súvisiace s týmto rozporom, určí zodpovedajúcu výšku ex ante finančnej opravy alebo týkajúce sa predmetu zákazky zadávanej na základe kontrolovaného VO  nepripustí do financovania v plnom rozsahu.</w:t>
        </w:r>
      </w:ins>
    </w:p>
    <w:p w14:paraId="5E950121" w14:textId="77777777" w:rsidR="0032172E" w:rsidRDefault="0032172E" w:rsidP="009D7F63">
      <w:pPr>
        <w:spacing w:before="120" w:after="120" w:line="288" w:lineRule="auto"/>
        <w:jc w:val="both"/>
      </w:pPr>
    </w:p>
    <w:p w14:paraId="15594168" w14:textId="77777777" w:rsidR="0032172E" w:rsidRPr="00D63FA2" w:rsidRDefault="0032172E" w:rsidP="0032172E">
      <w:pPr>
        <w:spacing w:before="120" w:after="120" w:line="288" w:lineRule="auto"/>
        <w:jc w:val="both"/>
        <w:rPr>
          <w:ins w:id="381" w:author="Autor" w:date="2020-12-14T07:56:00Z"/>
        </w:rPr>
      </w:pPr>
      <w:ins w:id="382" w:author="Autor" w:date="2020-12-14T07:56:00Z">
        <w:r w:rsidRPr="00D63FA2">
          <w:t>Nepripustenie do financovania znamená, že všetky výdavky vychádzajúce z realizácie výsledku daného VO budú zo strany poskytovateľa v prípade, že budú zahrnuté v ŽoP, označené ako neoprávnené.</w:t>
        </w:r>
      </w:ins>
    </w:p>
    <w:p w14:paraId="1C2EF445" w14:textId="77777777" w:rsidR="009516DC" w:rsidRDefault="0032172E" w:rsidP="0032172E">
      <w:pPr>
        <w:spacing w:before="120" w:after="120" w:line="288" w:lineRule="auto"/>
        <w:jc w:val="both"/>
        <w:rPr>
          <w:ins w:id="383" w:author="Autor" w:date="2020-12-14T07:52:00Z"/>
          <w:b/>
        </w:rPr>
      </w:pPr>
      <w:ins w:id="384" w:author="Autor" w:date="2020-12-14T07:56:00Z">
        <w:r w:rsidRPr="00D63FA2">
          <w:t>Ak prijímateľ po ukončení prvej ex ante kontroly, ale ešte vo fáze pred vyhlásením VO, vykoná podstatné zmeny v dokumentácii k zadávaniu zákazky (zmena v podmienkach účasti, požiadavkách na predmet zákazky, kritériách na vyhodnotenie ponúk, zmluvných podmienkach), prijímateľ sa môže dobrovoľne rozhodnúť opätovne predložiť dokumentáciu na prvú ex ante kontrolu poskytovateľovi.</w:t>
        </w:r>
      </w:ins>
    </w:p>
    <w:p w14:paraId="505DCB77" w14:textId="77777777" w:rsidR="0032172E" w:rsidRDefault="0032172E" w:rsidP="009D7F63">
      <w:pPr>
        <w:spacing w:before="120" w:after="120" w:line="288" w:lineRule="auto"/>
        <w:jc w:val="both"/>
        <w:rPr>
          <w:b/>
        </w:rPr>
      </w:pPr>
    </w:p>
    <w:p w14:paraId="39536A40" w14:textId="77777777"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501FE0CE"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2002A95" w14:textId="77777777" w:rsidR="00F1208E" w:rsidDel="0032172E" w:rsidRDefault="00F1208E" w:rsidP="009D7F63">
      <w:pPr>
        <w:spacing w:before="120" w:after="120" w:line="288" w:lineRule="auto"/>
        <w:jc w:val="both"/>
        <w:rPr>
          <w:del w:id="385" w:author="Autor" w:date="2020-12-14T08:00:00Z"/>
        </w:rPr>
      </w:pPr>
    </w:p>
    <w:p w14:paraId="0B6E779D" w14:textId="77777777" w:rsidR="0032172E" w:rsidRPr="00D63FA2" w:rsidRDefault="0032172E" w:rsidP="0032172E">
      <w:pPr>
        <w:spacing w:before="240"/>
        <w:jc w:val="both"/>
        <w:rPr>
          <w:ins w:id="386" w:author="Autor" w:date="2020-12-14T08:00:00Z"/>
          <w:rFonts w:cs="Arial"/>
          <w:szCs w:val="19"/>
        </w:rPr>
      </w:pPr>
      <w:ins w:id="387" w:author="Autor" w:date="2020-12-14T08:00:00Z">
        <w:r w:rsidRPr="00D63FA2">
          <w:rPr>
            <w:rFonts w:cs="Arial"/>
            <w:szCs w:val="19"/>
          </w:rPr>
          <w:t xml:space="preserve">Druhú ex ante kontrolu môže vykonávať poskytovateľ </w:t>
        </w:r>
        <w:r w:rsidRPr="00D63FA2">
          <w:rPr>
            <w:rFonts w:cs="Arial"/>
            <w:b/>
            <w:szCs w:val="19"/>
          </w:rPr>
          <w:t>iba v prípade dobrovoľnej žiadosti prijímateľa</w:t>
        </w:r>
        <w:r w:rsidRPr="00D63FA2">
          <w:rPr>
            <w:rFonts w:cs="Arial"/>
            <w:szCs w:val="19"/>
          </w:rPr>
          <w:t xml:space="preserve"> o výkon tohto typu kontroly, ak ide </w:t>
        </w:r>
        <w:r w:rsidRPr="00D63FA2">
          <w:rPr>
            <w:rFonts w:cs="Arial"/>
            <w:b/>
            <w:szCs w:val="19"/>
          </w:rPr>
          <w:t>o nadlimitnú zákazku</w:t>
        </w:r>
        <w:r w:rsidRPr="00D63FA2">
          <w:rPr>
            <w:rFonts w:cs="Arial"/>
            <w:szCs w:val="19"/>
          </w:rPr>
          <w:t xml:space="preserve">, ktorá </w:t>
        </w:r>
        <w:r w:rsidRPr="00D63FA2">
          <w:rPr>
            <w:rFonts w:cs="Arial"/>
            <w:b/>
            <w:szCs w:val="19"/>
          </w:rPr>
          <w:t>nie je predmetom povinnej kontroly ÚVO podľa § 169 ods. 2 ZVO</w:t>
        </w:r>
        <w:r w:rsidRPr="00D63FA2">
          <w:rPr>
            <w:rFonts w:cs="Arial"/>
            <w:szCs w:val="19"/>
          </w:rPr>
          <w:t>.</w:t>
        </w:r>
      </w:ins>
    </w:p>
    <w:p w14:paraId="27EF81A7" w14:textId="77777777" w:rsidR="00F1208E" w:rsidRPr="00547DBC" w:rsidDel="0032172E" w:rsidRDefault="0032172E" w:rsidP="00547DBC">
      <w:pPr>
        <w:spacing w:line="288" w:lineRule="auto"/>
        <w:jc w:val="both"/>
        <w:rPr>
          <w:del w:id="388" w:author="Autor" w:date="2020-12-14T08:00:00Z"/>
          <w:rFonts w:cs="Arial"/>
          <w:szCs w:val="19"/>
        </w:rPr>
      </w:pPr>
      <w:ins w:id="389" w:author="Autor" w:date="2020-12-14T08:00:00Z">
        <w:r w:rsidRPr="00D63FA2">
          <w:rPr>
            <w:rFonts w:cs="Arial"/>
            <w:szCs w:val="19"/>
          </w:rPr>
          <w:t xml:space="preserve">Poskytovateľ vo vzťahu k nadlimitným postupom zadávania </w:t>
        </w:r>
        <w:r w:rsidRPr="00D63FA2">
          <w:rPr>
            <w:rFonts w:cs="Arial"/>
            <w:b/>
            <w:szCs w:val="19"/>
            <w:u w:val="single"/>
          </w:rPr>
          <w:t>zákaziek, ktoré sú predmetom povinnej kontroly ÚVO</w:t>
        </w:r>
        <w:r w:rsidRPr="00D63FA2">
          <w:rPr>
            <w:rFonts w:cs="Arial"/>
            <w:szCs w:val="19"/>
          </w:rPr>
          <w:t xml:space="preserve"> v zmysle </w:t>
        </w:r>
        <w:r w:rsidRPr="00D63FA2">
          <w:rPr>
            <w:rFonts w:cs="Arial"/>
            <w:b/>
            <w:szCs w:val="19"/>
            <w:u w:val="single"/>
          </w:rPr>
          <w:t>§ 169 ods. 2 ZVO</w:t>
        </w:r>
        <w:r w:rsidRPr="00D63FA2">
          <w:rPr>
            <w:rFonts w:cs="Arial"/>
            <w:szCs w:val="19"/>
          </w:rPr>
          <w:t xml:space="preserve">, </w:t>
        </w:r>
        <w:r w:rsidRPr="00D63FA2">
          <w:rPr>
            <w:rFonts w:cs="Arial"/>
            <w:b/>
            <w:szCs w:val="19"/>
            <w:u w:val="single"/>
          </w:rPr>
          <w:t>nevykonáva druhú ex-ante kontrolu.</w:t>
        </w:r>
        <w:r w:rsidRPr="00D63FA2" w:rsidDel="00615405">
          <w:rPr>
            <w:rFonts w:cs="Arial"/>
            <w:szCs w:val="19"/>
          </w:rPr>
          <w:t xml:space="preserve"> </w:t>
        </w:r>
      </w:ins>
      <w:del w:id="390" w:author="Autor" w:date="2020-12-14T08:00:00Z">
        <w:r w:rsidR="00F1208E" w:rsidRPr="00547DBC" w:rsidDel="0032172E">
          <w:rPr>
            <w:rFonts w:cs="Arial"/>
            <w:szCs w:val="19"/>
          </w:rPr>
          <w:delText xml:space="preserve">Druhá ex-ante kontrola sa vykonáva pri: </w:delText>
        </w:r>
      </w:del>
    </w:p>
    <w:p w14:paraId="2A4D9F50" w14:textId="77777777" w:rsidR="00F1208E" w:rsidRPr="00547DBC" w:rsidDel="0032172E" w:rsidRDefault="00F1208E" w:rsidP="00547DBC">
      <w:pPr>
        <w:spacing w:line="288" w:lineRule="auto"/>
        <w:jc w:val="both"/>
        <w:rPr>
          <w:del w:id="391" w:author="Autor" w:date="2020-12-14T08:00:00Z"/>
          <w:rFonts w:cs="Arial"/>
          <w:szCs w:val="19"/>
        </w:rPr>
      </w:pPr>
    </w:p>
    <w:p w14:paraId="7EE58A03" w14:textId="77777777" w:rsidR="00F1208E" w:rsidRPr="00F0262B" w:rsidDel="0032172E" w:rsidRDefault="00F1208E" w:rsidP="00D63FA2">
      <w:pPr>
        <w:spacing w:line="288" w:lineRule="auto"/>
        <w:jc w:val="both"/>
        <w:rPr>
          <w:del w:id="392" w:author="Autor" w:date="2020-12-14T08:00:00Z"/>
          <w:rFonts w:cs="Arial"/>
          <w:szCs w:val="19"/>
        </w:rPr>
      </w:pPr>
      <w:del w:id="393" w:author="Autor" w:date="2020-12-14T08:00:00Z">
        <w:r w:rsidRPr="00F0262B" w:rsidDel="0032172E">
          <w:rPr>
            <w:rFonts w:cs="Arial"/>
            <w:szCs w:val="19"/>
          </w:rPr>
          <w:delText xml:space="preserve">zákazkách, ktoré sú s ohľadom na zvolený postup nadlimitné (okrem VO uskutočnených centrálnou obstarávacou organizáciou podľa § 15 ods. 2 a ods. 4 ZVO); </w:delText>
        </w:r>
        <w:r w:rsidR="00343B7D" w:rsidRPr="00F0262B" w:rsidDel="0032172E">
          <w:rPr>
            <w:rFonts w:cs="Arial"/>
            <w:szCs w:val="19"/>
          </w:rPr>
          <w:delText>-</w:delText>
        </w:r>
        <w:r w:rsidR="00343B7D" w:rsidRPr="00F0262B" w:rsidDel="0032172E">
          <w:rPr>
            <w:rFonts w:cs="Arial"/>
            <w:b/>
            <w:szCs w:val="19"/>
          </w:rPr>
          <w:delText xml:space="preserve"> povinne</w:delText>
        </w:r>
      </w:del>
    </w:p>
    <w:p w14:paraId="46ECA002" w14:textId="77777777" w:rsidR="00F1208E" w:rsidRPr="0028097F" w:rsidDel="0032172E" w:rsidRDefault="00F1208E" w:rsidP="00D63FA2">
      <w:pPr>
        <w:spacing w:before="120" w:after="120" w:line="288" w:lineRule="auto"/>
        <w:jc w:val="both"/>
        <w:rPr>
          <w:del w:id="394" w:author="Autor" w:date="2020-12-14T08:00:00Z"/>
          <w:rFonts w:cs="Arial"/>
          <w:szCs w:val="19"/>
        </w:rPr>
      </w:pPr>
      <w:del w:id="395" w:author="Autor" w:date="2020-12-14T08:00:00Z">
        <w:r w:rsidRPr="00F0262B" w:rsidDel="0032172E">
          <w:rPr>
            <w:rFonts w:cs="Arial"/>
            <w:szCs w:val="19"/>
          </w:rPr>
          <w:delText>podlimitných zákazkách realizovaných postupom podľa § 11</w:delText>
        </w:r>
        <w:r w:rsidR="00970782" w:rsidRPr="00F0262B" w:rsidDel="0032172E">
          <w:rPr>
            <w:rFonts w:cs="Arial"/>
            <w:szCs w:val="19"/>
          </w:rPr>
          <w:delText>2</w:delText>
        </w:r>
        <w:r w:rsidRPr="0028097F" w:rsidDel="0032172E">
          <w:rPr>
            <w:rFonts w:cs="Arial"/>
            <w:szCs w:val="19"/>
          </w:rPr>
          <w:delText xml:space="preserve"> až 116 ZVO na stavebné práce;</w:delText>
        </w:r>
        <w:r w:rsidR="00343B7D" w:rsidRPr="0028097F" w:rsidDel="0032172E">
          <w:rPr>
            <w:rFonts w:cs="Arial"/>
            <w:b/>
            <w:szCs w:val="19"/>
          </w:rPr>
          <w:delText xml:space="preserve"> - povinne</w:delText>
        </w:r>
      </w:del>
    </w:p>
    <w:p w14:paraId="7EC33D92" w14:textId="77777777" w:rsidR="00F1208E" w:rsidRPr="00D63FA2" w:rsidRDefault="00F1208E" w:rsidP="00D63FA2">
      <w:pPr>
        <w:spacing w:before="120" w:after="120" w:line="288" w:lineRule="auto"/>
        <w:jc w:val="both"/>
        <w:rPr>
          <w:ins w:id="396" w:author="Autor" w:date="2020-12-14T08:00:00Z"/>
          <w:rFonts w:cs="Arial"/>
          <w:szCs w:val="19"/>
        </w:rPr>
      </w:pPr>
      <w:del w:id="397" w:author="Autor" w:date="2020-12-14T08:00:00Z">
        <w:r w:rsidRPr="0028097F" w:rsidDel="0032172E">
          <w:rPr>
            <w:rFonts w:cs="Arial"/>
            <w:szCs w:val="19"/>
          </w:rPr>
          <w:delText>podlimitných zákazkách realizovaných postupom podľa § 11</w:delText>
        </w:r>
        <w:r w:rsidR="00970782" w:rsidRPr="002D5B69" w:rsidDel="0032172E">
          <w:rPr>
            <w:rFonts w:cs="Arial"/>
            <w:szCs w:val="19"/>
          </w:rPr>
          <w:delText>2</w:delText>
        </w:r>
        <w:r w:rsidRPr="002D5B69" w:rsidDel="0032172E">
          <w:rPr>
            <w:rFonts w:cs="Arial"/>
            <w:szCs w:val="19"/>
          </w:rPr>
          <w:delText xml:space="preserve"> až 116 ZVO na tovary alebo služby – </w:delText>
        </w:r>
        <w:r w:rsidRPr="002D5B69" w:rsidDel="0032172E">
          <w:rPr>
            <w:rFonts w:cs="Arial"/>
            <w:b/>
            <w:i/>
            <w:szCs w:val="19"/>
          </w:rPr>
          <w:delText>nepovinne z iniciatívy prijímateľa.</w:delText>
        </w:r>
      </w:del>
    </w:p>
    <w:p w14:paraId="231E09DE" w14:textId="77777777" w:rsidR="0032172E" w:rsidRPr="00F1208E" w:rsidRDefault="0032172E" w:rsidP="00D63FA2">
      <w:pPr>
        <w:spacing w:before="120" w:after="120" w:line="288" w:lineRule="auto"/>
        <w:ind w:left="426"/>
        <w:jc w:val="both"/>
      </w:pPr>
    </w:p>
    <w:p w14:paraId="526D5EFE" w14:textId="77777777" w:rsidR="00EE2EE2" w:rsidRPr="00547DBC"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ins w:id="398" w:author="Autor" w:date="2020-12-14T08:01:00Z"/>
          <w:rFonts w:cs="Arial"/>
          <w:szCs w:val="19"/>
        </w:rPr>
      </w:pPr>
      <w:r w:rsidRPr="00F1208E">
        <w:rPr>
          <w:b/>
          <w:i/>
        </w:rPr>
        <w:t>Dôležité upozornenie:</w:t>
      </w:r>
      <w:r w:rsidRPr="00852446">
        <w:rPr>
          <w:b/>
          <w:i/>
        </w:rPr>
        <w:t xml:space="preserve"> </w:t>
      </w:r>
      <w:del w:id="399" w:author="Autor" w:date="2020-12-14T08:01:00Z">
        <w:r w:rsidRPr="00547DBC" w:rsidDel="00EE2EE2">
          <w:rPr>
            <w:rFonts w:cs="Arial"/>
            <w:szCs w:val="19"/>
          </w:rPr>
          <w:delText xml:space="preserve">V prípade </w:delText>
        </w:r>
        <w:r w:rsidRPr="00547DBC" w:rsidDel="00EE2EE2">
          <w:rPr>
            <w:rFonts w:cs="Arial"/>
            <w:b/>
            <w:szCs w:val="19"/>
          </w:rPr>
          <w:delText>podlimitných zákaziek realizovaných postupom podľa § 11</w:delText>
        </w:r>
        <w:r w:rsidR="006B29B8" w:rsidRPr="00F0262B" w:rsidDel="00EE2EE2">
          <w:rPr>
            <w:rFonts w:cs="Arial"/>
            <w:b/>
            <w:szCs w:val="19"/>
          </w:rPr>
          <w:delText>2</w:delText>
        </w:r>
        <w:r w:rsidRPr="00F0262B" w:rsidDel="00EE2EE2">
          <w:rPr>
            <w:rFonts w:cs="Arial"/>
            <w:b/>
            <w:szCs w:val="19"/>
          </w:rPr>
          <w:delText xml:space="preserve"> až 116 ZVO</w:delText>
        </w:r>
        <w:r w:rsidRPr="00F0262B" w:rsidDel="00EE2EE2">
          <w:rPr>
            <w:rFonts w:cs="Arial"/>
            <w:szCs w:val="19"/>
          </w:rPr>
          <w:delText xml:space="preserve"> na tovary alebo služby druhá ex – ante kontrola </w:delText>
        </w:r>
        <w:r w:rsidRPr="00F0262B" w:rsidDel="00EE2EE2">
          <w:rPr>
            <w:rFonts w:cs="Arial"/>
            <w:b/>
            <w:szCs w:val="19"/>
          </w:rPr>
          <w:delText>nie je povinná</w:delText>
        </w:r>
        <w:r w:rsidRPr="00F0262B" w:rsidDel="00EE2EE2">
          <w:rPr>
            <w:rFonts w:cs="Arial"/>
            <w:szCs w:val="19"/>
          </w:rPr>
          <w:delText xml:space="preserve">. Prijímateľ však môže z vlastnej iniciatívy požiadať poskytovateľa o výkon predmetnej kontroly. </w:delText>
        </w:r>
        <w:r w:rsidRPr="00F0262B" w:rsidDel="00EE2EE2">
          <w:rPr>
            <w:rFonts w:cs="Arial"/>
            <w:b/>
            <w:szCs w:val="19"/>
          </w:rPr>
          <w:delText>V prípade, že sa prijímateľ rozhodne z vlastnej iniciatívy požiadať poskytovateľa o výkon druhej ex-ante kontroly postupuje rovnakým spôsobom a platia pre neho rovnaké pravidlá uvedené v tejto časti príručky ako keby bola pre neho predmetná kontrola povinná</w:delText>
        </w:r>
      </w:del>
      <w:ins w:id="400" w:author="Autor" w:date="2020-12-14T08:02:00Z">
        <w:r w:rsidR="00EE2EE2" w:rsidRPr="00F0262B">
          <w:rPr>
            <w:rFonts w:cs="Arial"/>
            <w:szCs w:val="19"/>
          </w:rPr>
          <w:t xml:space="preserve">V </w:t>
        </w:r>
        <w:r w:rsidR="00EE2EE2" w:rsidRPr="00D63FA2">
          <w:rPr>
            <w:rFonts w:cs="Arial"/>
            <w:szCs w:val="19"/>
          </w:rPr>
          <w:t>prípade, že sa prijímateľ rozhodne z vlastnej iniciatívy požiadať poskytovateľa o výkon druhej ex ante kontroly</w:t>
        </w:r>
        <w:r w:rsidR="00EE2EE2" w:rsidRPr="00D63FA2">
          <w:rPr>
            <w:rFonts w:cs="Arial"/>
            <w:b/>
            <w:szCs w:val="19"/>
          </w:rPr>
          <w:t>, je povinný postupovať podľa tejto kapitoly  príručky a platia pre neho pravidlá uvedené v tejto kapitole príručky.</w:t>
        </w:r>
      </w:ins>
    </w:p>
    <w:p w14:paraId="48E20BD7" w14:textId="77777777" w:rsidR="00F1208E" w:rsidRPr="00547DBC" w:rsidRDefault="00EE2EE2"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szCs w:val="19"/>
        </w:rPr>
      </w:pPr>
      <w:ins w:id="401" w:author="Autor" w:date="2020-12-14T08:03:00Z">
        <w:r w:rsidRPr="00547DBC">
          <w:rPr>
            <w:rFonts w:cs="Arial"/>
            <w:b/>
            <w:szCs w:val="19"/>
          </w:rPr>
          <w:t xml:space="preserve">V </w:t>
        </w:r>
        <w:r w:rsidRPr="00D63FA2">
          <w:rPr>
            <w:rFonts w:cs="Arial"/>
            <w:szCs w:val="19"/>
          </w:rPr>
          <w:t xml:space="preserve">prípade dobrovoľnej žiadosti prijímateľa o výkon tohto typu kontroly, </w:t>
        </w:r>
        <w:r w:rsidRPr="00D63FA2">
          <w:rPr>
            <w:rFonts w:cs="Arial"/>
            <w:b/>
            <w:szCs w:val="19"/>
          </w:rPr>
          <w:t>prijímateľ nie je oprávnený uzavrieť zmluvu s úspešným uchádzačom pred ukončením kontroly poskytovateľom</w:t>
        </w:r>
      </w:ins>
      <w:r w:rsidR="00F1208E" w:rsidRPr="00547DBC">
        <w:rPr>
          <w:rFonts w:cs="Arial"/>
          <w:b/>
          <w:szCs w:val="19"/>
        </w:rPr>
        <w:t>.</w:t>
      </w:r>
    </w:p>
    <w:p w14:paraId="22ED2195" w14:textId="77777777" w:rsidR="004E56EC" w:rsidRPr="0073389C" w:rsidRDefault="004E56EC" w:rsidP="009D7F63">
      <w:pPr>
        <w:spacing w:before="120" w:after="120" w:line="288" w:lineRule="auto"/>
        <w:jc w:val="both"/>
        <w:rPr>
          <w:rFonts w:cs="Arial"/>
          <w:szCs w:val="19"/>
        </w:rPr>
      </w:pPr>
    </w:p>
    <w:p w14:paraId="7E2E08DF" w14:textId="77777777" w:rsidR="00EE2EE2" w:rsidRDefault="00EE2EE2" w:rsidP="00EE2EE2">
      <w:pPr>
        <w:spacing w:before="120" w:after="120"/>
        <w:jc w:val="both"/>
        <w:rPr>
          <w:ins w:id="402" w:author="Autor" w:date="2020-12-14T08:04:00Z"/>
          <w:rFonts w:cs="Arial"/>
          <w:b/>
          <w:szCs w:val="19"/>
        </w:rPr>
      </w:pPr>
      <w:ins w:id="403" w:author="Autor" w:date="2020-12-14T08:03:00Z">
        <w:r w:rsidRPr="00D63FA2">
          <w:rPr>
            <w:rFonts w:cs="Arial"/>
            <w:b/>
            <w:szCs w:val="19"/>
          </w:rPr>
          <w:t>Osobitné ustanovenia pre kontrolu zákaziek zadávaných nadlimitným postupom, ktoré nie sú predmetom kontroly ÚVO podľa § 169 ods. 2 ZVO:</w:t>
        </w:r>
      </w:ins>
    </w:p>
    <w:p w14:paraId="4717589C" w14:textId="77777777" w:rsidR="00EE2EE2" w:rsidRPr="00D63FA2" w:rsidRDefault="00EE2EE2" w:rsidP="00EE2EE2">
      <w:pPr>
        <w:spacing w:before="120" w:after="120"/>
        <w:jc w:val="both"/>
        <w:rPr>
          <w:ins w:id="404" w:author="Autor" w:date="2020-12-14T08:03:00Z"/>
          <w:rFonts w:cs="Arial"/>
          <w:b/>
          <w:szCs w:val="19"/>
        </w:rPr>
      </w:pPr>
    </w:p>
    <w:p w14:paraId="65AF2D6A"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ins w:id="405" w:author="Autor" w:date="2020-12-14T08:04:00Z">
        <w:r w:rsidR="00EE2EE2" w:rsidRPr="00EE2EE2">
          <w:t xml:space="preserve">pri tomto type kontroly (v prípade </w:t>
        </w:r>
        <w:r w:rsidR="00EE2EE2" w:rsidRPr="00D63FA2">
          <w:rPr>
            <w:b/>
          </w:rPr>
          <w:t>doručenia dobrovoľnej žiadosti o výkon kontroly</w:t>
        </w:r>
        <w:r w:rsidR="00EE2EE2" w:rsidRPr="00EE2EE2">
          <w:t>)</w:t>
        </w:r>
        <w:r w:rsidR="00EE2EE2">
          <w:t xml:space="preserve"> </w:t>
        </w:r>
      </w:ins>
      <w:r w:rsidRPr="0073389C">
        <w:t xml:space="preserve">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w:t>
      </w:r>
      <w:ins w:id="406" w:author="Autor" w:date="2020-12-14T08:04:00Z">
        <w:r w:rsidR="00EE2EE2" w:rsidRPr="00EE2EE2">
          <w:t xml:space="preserve">(po odoslaní informácie o výsledku </w:t>
        </w:r>
        <w:r w:rsidR="00EE2EE2" w:rsidRPr="00EE2EE2">
          <w:lastRenderedPageBreak/>
          <w:t xml:space="preserve">vyhodnotenia ponúk) </w:t>
        </w:r>
      </w:ins>
      <w:r w:rsidRPr="0073389C">
        <w:t xml:space="preserve">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0C6E260F" w14:textId="77777777"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8B6CC2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17C34260"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38D60B8E" w14:textId="77777777"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068626A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63855C89"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0E3BD062" w14:textId="77777777"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27B6068F" w14:textId="77777777" w:rsidR="009D7F63" w:rsidRPr="0073389C" w:rsidRDefault="009D7F63" w:rsidP="00AD07E2">
      <w:pPr>
        <w:pStyle w:val="Bulletslevel2"/>
        <w:spacing w:after="120" w:line="288" w:lineRule="auto"/>
        <w:ind w:left="567" w:hanging="283"/>
        <w:jc w:val="both"/>
        <w:rPr>
          <w:rFonts w:cs="Arial"/>
          <w:szCs w:val="19"/>
          <w:lang w:val="sk-SK"/>
        </w:rPr>
      </w:pPr>
      <w:r w:rsidRPr="0073389C">
        <w:rPr>
          <w:rFonts w:cs="Arial"/>
          <w:szCs w:val="19"/>
          <w:lang w:val="sk-SK"/>
        </w:rPr>
        <w:t xml:space="preserve">menovacie dekréty jednotlivých členov komisie, vrátane ich </w:t>
      </w:r>
      <w:r w:rsidR="00C07E7C">
        <w:rPr>
          <w:rFonts w:cs="Arial"/>
          <w:szCs w:val="19"/>
          <w:lang w:val="sk-SK"/>
        </w:rPr>
        <w:t xml:space="preserve">profesijných </w:t>
      </w:r>
      <w:r w:rsidRPr="0073389C">
        <w:rPr>
          <w:rFonts w:cs="Arial"/>
          <w:szCs w:val="19"/>
          <w:lang w:val="sk-SK"/>
        </w:rPr>
        <w:t xml:space="preserve">životopisov, </w:t>
      </w:r>
      <w:r w:rsidR="00C07E7C">
        <w:rPr>
          <w:rFonts w:cs="Arial"/>
          <w:szCs w:val="19"/>
          <w:lang w:val="sk-SK"/>
        </w:rPr>
        <w:t xml:space="preserve">potvrdení </w:t>
      </w:r>
      <w:r w:rsidR="00C07E7C" w:rsidRPr="001B3251">
        <w:rPr>
          <w:rFonts w:cs="Arial"/>
          <w:szCs w:val="19"/>
          <w:lang w:val="sk-SK"/>
        </w:rPr>
        <w:t>o vzdelaní</w:t>
      </w:r>
      <w:r w:rsidR="00C07E7C">
        <w:rPr>
          <w:rFonts w:cs="Arial"/>
          <w:szCs w:val="19"/>
          <w:lang w:val="sk-SK"/>
        </w:rPr>
        <w:t xml:space="preserve"> alebo iných dôkazov</w:t>
      </w:r>
      <w:r w:rsidR="00C07E7C" w:rsidRPr="001B3251">
        <w:rPr>
          <w:rFonts w:cs="Arial"/>
          <w:szCs w:val="19"/>
          <w:lang w:val="sk-SK"/>
        </w:rPr>
        <w:t xml:space="preserve"> o praxi a/alebo vzdelaní členov komisie</w:t>
      </w:r>
      <w:r w:rsidR="00C07E7C">
        <w:rPr>
          <w:rFonts w:cs="Arial"/>
          <w:szCs w:val="19"/>
          <w:lang w:val="sk-SK"/>
        </w:rPr>
        <w:t>,</w:t>
      </w:r>
      <w:r w:rsidRPr="0073389C">
        <w:rPr>
          <w:rFonts w:cs="Arial"/>
          <w:szCs w:val="19"/>
          <w:lang w:val="sk-SK"/>
        </w:rPr>
        <w:t xml:space="preserve">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0D26765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r w:rsidR="00C07E7C" w:rsidRPr="00C07E7C">
        <w:rPr>
          <w:rFonts w:cs="Arial"/>
          <w:szCs w:val="19"/>
          <w:lang w:val="sk-SK"/>
        </w:rPr>
        <w:t xml:space="preserve"> </w:t>
      </w:r>
      <w:r w:rsidR="00C07E7C">
        <w:rPr>
          <w:rFonts w:cs="Arial"/>
          <w:szCs w:val="19"/>
          <w:lang w:val="sk-SK"/>
        </w:rPr>
        <w:t xml:space="preserve">v </w:t>
      </w:r>
      <w:r w:rsidR="00C07E7C" w:rsidRPr="001B3251">
        <w:rPr>
          <w:rFonts w:cs="Arial"/>
          <w:szCs w:val="19"/>
          <w:lang w:val="sk-SK"/>
        </w:rPr>
        <w:t>zmysle § 51 ods. 6 ZVO</w:t>
      </w:r>
      <w:r w:rsidRPr="0073389C">
        <w:rPr>
          <w:rFonts w:cs="Arial"/>
          <w:szCs w:val="19"/>
          <w:lang w:val="sk-SK"/>
        </w:rPr>
        <w:t>;</w:t>
      </w:r>
    </w:p>
    <w:p w14:paraId="1795B727" w14:textId="77777777" w:rsidR="009D7F63" w:rsidRPr="0073389C" w:rsidRDefault="00C07E7C" w:rsidP="009D7F63">
      <w:pPr>
        <w:pStyle w:val="Bulletslevel2"/>
        <w:spacing w:after="120" w:line="288" w:lineRule="auto"/>
        <w:ind w:left="567" w:hanging="283"/>
        <w:rPr>
          <w:rFonts w:cs="Arial"/>
          <w:szCs w:val="19"/>
          <w:lang w:val="sk-SK"/>
        </w:rPr>
      </w:pPr>
      <w:r>
        <w:rPr>
          <w:rFonts w:cs="Arial"/>
          <w:szCs w:val="19"/>
          <w:lang w:val="sk-SK"/>
        </w:rPr>
        <w:t>určenie/</w:t>
      </w:r>
      <w:r w:rsidR="009D7F63" w:rsidRPr="0073389C">
        <w:rPr>
          <w:rFonts w:cs="Arial"/>
          <w:szCs w:val="19"/>
          <w:lang w:val="sk-SK"/>
        </w:rPr>
        <w:t>výpočet PHZ, vrátane zdôvodnenia použitého postupu zadávania zákazky;</w:t>
      </w:r>
    </w:p>
    <w:p w14:paraId="65A00FB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488789F7"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12C4A23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1C8F2D5C" w14:textId="77777777" w:rsidR="009D7F63" w:rsidRPr="0073389C" w:rsidRDefault="009D7F63" w:rsidP="00EE2EE2">
      <w:pPr>
        <w:pStyle w:val="Bulletslevel2"/>
        <w:ind w:left="567"/>
      </w:pPr>
      <w:del w:id="407" w:author="Autor" w:date="2020-12-14T08:06:00Z">
        <w:r w:rsidRPr="0073389C" w:rsidDel="00EE2EE2">
          <w:delText xml:space="preserve">doklady </w:delText>
        </w:r>
      </w:del>
      <w:ins w:id="408" w:author="Autor" w:date="2020-12-14T08:06:00Z">
        <w:r w:rsidR="00EE2EE2">
          <w:t>potvrdenia</w:t>
        </w:r>
        <w:r w:rsidR="00EE2EE2" w:rsidRPr="0073389C">
          <w:t xml:space="preserve"> </w:t>
        </w:r>
      </w:ins>
      <w:r w:rsidRPr="0073389C">
        <w:t>o doručení zápisnice z otvárania ponúk jednotlivým uchádzačom, ktorí predložili ponuky</w:t>
      </w:r>
      <w:ins w:id="409" w:author="Autor" w:date="2020-12-14T08:06:00Z">
        <w:r w:rsidR="00EE2EE2">
          <w:t xml:space="preserve">, </w:t>
        </w:r>
        <w:r w:rsidR="00EE2EE2" w:rsidRPr="00EE2EE2">
          <w:rPr>
            <w:rFonts w:cs="Arial"/>
            <w:szCs w:val="19"/>
            <w:lang w:val="sk-SK"/>
          </w:rPr>
          <w:t>elektronickým prostriedkom použitým na elektronickú komunikáciu (podľa § 21 ZVO)</w:t>
        </w:r>
      </w:ins>
      <w:r w:rsidR="0075678A">
        <w:t>;</w:t>
      </w:r>
    </w:p>
    <w:p w14:paraId="3BCBEA0E"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w:t>
      </w:r>
      <w:ins w:id="410" w:author="Autor" w:date="2020-12-14T08:07:00Z">
        <w:r w:rsidR="0014269A" w:rsidRPr="00D63FA2">
          <w:rPr>
            <w:rFonts w:cs="Arial"/>
            <w:szCs w:val="19"/>
          </w:rPr>
          <w:t>ak relevantné – napr.</w:t>
        </w:r>
        <w:r w:rsidR="0014269A" w:rsidRPr="0073389C">
          <w:rPr>
            <w:rFonts w:cs="Arial"/>
            <w:szCs w:val="19"/>
            <w:lang w:val="sk-SK"/>
          </w:rPr>
          <w:t xml:space="preserve"> </w:t>
        </w:r>
      </w:ins>
      <w:r w:rsidRPr="0073389C">
        <w:rPr>
          <w:rFonts w:cs="Arial"/>
          <w:szCs w:val="19"/>
          <w:lang w:val="sk-SK"/>
        </w:rPr>
        <w:t>v prípade užšej súťaže</w:t>
      </w:r>
      <w:ins w:id="411" w:author="Autor" w:date="2020-12-14T08:07:00Z">
        <w:r w:rsidR="0014269A">
          <w:rPr>
            <w:rFonts w:cs="Arial"/>
            <w:szCs w:val="19"/>
            <w:lang w:val="sk-SK"/>
          </w:rPr>
          <w:t xml:space="preserve"> a pod.</w:t>
        </w:r>
      </w:ins>
      <w:r w:rsidRPr="0073389C">
        <w:rPr>
          <w:rFonts w:cs="Arial"/>
          <w:szCs w:val="19"/>
          <w:lang w:val="sk-SK"/>
        </w:rPr>
        <w:t>);</w:t>
      </w:r>
    </w:p>
    <w:p w14:paraId="18DEE77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w:t>
      </w:r>
      <w:del w:id="412" w:author="Autor" w:date="2020-12-14T08:08:00Z">
        <w:r w:rsidRPr="0073389C" w:rsidDel="0014269A">
          <w:rPr>
            <w:rFonts w:cs="Arial"/>
            <w:szCs w:val="19"/>
            <w:lang w:val="sk-SK"/>
          </w:rPr>
          <w:delText xml:space="preserve"> (najmä v prípade verejnej súťaže, užšej súťaže a rokovacieho konania so zverejnením, priameho rokovacieho konania</w:delText>
        </w:r>
        <w:r w:rsidR="00B73EC8" w:rsidDel="0014269A">
          <w:rPr>
            <w:rFonts w:cs="Arial"/>
            <w:szCs w:val="19"/>
            <w:lang w:val="sk-SK"/>
          </w:rPr>
          <w:delText xml:space="preserve">, </w:delText>
        </w:r>
        <w:r w:rsidR="00B73EC8" w:rsidRPr="00B73EC8" w:rsidDel="0014269A">
          <w:rPr>
            <w:rFonts w:cs="Arial"/>
            <w:szCs w:val="19"/>
            <w:lang w:val="sk-SK"/>
          </w:rPr>
          <w:delText>dynamického nákupného systému</w:delText>
        </w:r>
        <w:r w:rsidRPr="0073389C" w:rsidDel="0014269A">
          <w:rPr>
            <w:rFonts w:cs="Arial"/>
            <w:szCs w:val="19"/>
            <w:lang w:val="sk-SK"/>
          </w:rPr>
          <w:delText>)</w:delText>
        </w:r>
      </w:del>
      <w:r w:rsidRPr="0073389C">
        <w:rPr>
          <w:rFonts w:cs="Arial"/>
          <w:szCs w:val="19"/>
          <w:lang w:val="sk-SK"/>
        </w:rPr>
        <w:t xml:space="preserve">; </w:t>
      </w:r>
    </w:p>
    <w:p w14:paraId="3A61910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4C065FA3"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ponuky jednotlivých uchádzačov, vrátane dokladu preukazujúceho čas doručenia ponuky,  zoznam všetkých záujemcov, ktorí požiadali o súťažné podklady </w:t>
      </w:r>
      <w:ins w:id="413" w:author="Autor" w:date="2020-12-14T08:08:00Z">
        <w:r w:rsidR="0014269A" w:rsidRPr="00D63FA2">
          <w:rPr>
            <w:rFonts w:cs="Arial"/>
            <w:szCs w:val="19"/>
            <w:lang w:val="sk-SK"/>
          </w:rPr>
          <w:t>(ktorí si ich stiahli v elektronickej forme a identifikovali sa) a potvrdenie</w:t>
        </w:r>
        <w:r w:rsidR="0014269A" w:rsidRPr="0073389C" w:rsidDel="0014269A">
          <w:rPr>
            <w:rFonts w:cs="Arial"/>
            <w:szCs w:val="19"/>
            <w:lang w:val="sk-SK"/>
          </w:rPr>
          <w:t xml:space="preserve"> </w:t>
        </w:r>
      </w:ins>
      <w:del w:id="414" w:author="Autor" w:date="2020-12-14T08:08:00Z">
        <w:r w:rsidRPr="0073389C" w:rsidDel="0014269A">
          <w:rPr>
            <w:rFonts w:cs="Arial"/>
            <w:szCs w:val="19"/>
            <w:lang w:val="sk-SK"/>
          </w:rPr>
          <w:delText>a doklad o</w:delText>
        </w:r>
      </w:del>
      <w:r w:rsidRPr="0073389C">
        <w:rPr>
          <w:rFonts w:cs="Arial"/>
          <w:szCs w:val="19"/>
          <w:lang w:val="sk-SK"/>
        </w:rPr>
        <w:t xml:space="preserve"> ich poskytnutí/sprístupnení (ak relevantné);</w:t>
      </w:r>
    </w:p>
    <w:p w14:paraId="2B8FC7B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45EE30C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5DD1B54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51236796"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ins w:id="415" w:author="Autor" w:date="2020-12-14T08:09:00Z">
        <w:r w:rsidR="00565F87" w:rsidRPr="00D63FA2">
          <w:rPr>
            <w:rFonts w:cs="Arial"/>
            <w:szCs w:val="19"/>
            <w:lang w:val="sk-SK"/>
          </w:rPr>
          <w:t xml:space="preserve">v prípadoch, kedy to ZVO vyžaduje (najmä </w:t>
        </w:r>
      </w:ins>
      <w:del w:id="416" w:author="Autor" w:date="2020-12-14T08:09:00Z">
        <w:r w:rsidR="00F1208E" w:rsidRPr="00F1208E" w:rsidDel="00565F87">
          <w:rPr>
            <w:rFonts w:cs="Arial"/>
            <w:szCs w:val="19"/>
            <w:lang w:val="sk-SK"/>
          </w:rPr>
          <w:delText>(</w:delText>
        </w:r>
      </w:del>
      <w:r w:rsidR="00F1208E" w:rsidRPr="00F1208E">
        <w:rPr>
          <w:rFonts w:cs="Arial"/>
          <w:szCs w:val="19"/>
          <w:lang w:val="sk-SK"/>
        </w:rPr>
        <w:t>v prípade vylúčenia uchádzača/jeho ponuky)</w:t>
      </w:r>
      <w:r w:rsidRPr="0073389C">
        <w:rPr>
          <w:rFonts w:cs="Arial"/>
          <w:szCs w:val="19"/>
          <w:lang w:val="sk-SK"/>
        </w:rPr>
        <w:t>;</w:t>
      </w:r>
    </w:p>
    <w:p w14:paraId="5649D1B0" w14:textId="77777777"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ins w:id="417" w:author="Autor" w:date="2020-12-14T08:10:00Z">
        <w:r w:rsidR="00565F87">
          <w:rPr>
            <w:rFonts w:cs="Arial"/>
            <w:szCs w:val="19"/>
            <w:lang w:val="sk-SK"/>
          </w:rPr>
          <w:t xml:space="preserve"> </w:t>
        </w:r>
        <w:r w:rsidR="00565F87" w:rsidRPr="00565F87">
          <w:rPr>
            <w:rFonts w:cs="Arial"/>
            <w:szCs w:val="19"/>
            <w:lang w:val="sk-SK"/>
          </w:rPr>
          <w:t>(v súlade s § 23  ZVO);</w:t>
        </w:r>
      </w:ins>
      <w:del w:id="418" w:author="Autor" w:date="2020-12-14T08:10:00Z">
        <w:r w:rsidRPr="00C20764" w:rsidDel="00565F87">
          <w:rPr>
            <w:rFonts w:cs="Arial"/>
            <w:szCs w:val="19"/>
            <w:lang w:val="sk-SK"/>
          </w:rPr>
          <w:delText>;</w:delText>
        </w:r>
      </w:del>
    </w:p>
    <w:p w14:paraId="68FE31D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CBDE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3021E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2392D393" w14:textId="77777777" w:rsidR="00C07E7C" w:rsidRDefault="006F0C86" w:rsidP="009D7F63">
      <w:pPr>
        <w:spacing w:before="120" w:after="120" w:line="288" w:lineRule="auto"/>
        <w:jc w:val="both"/>
        <w:rPr>
          <w:rFonts w:cs="Arial"/>
          <w:szCs w:val="19"/>
        </w:rPr>
      </w:pPr>
      <w:r w:rsidRPr="006F0C86">
        <w:rPr>
          <w:b/>
          <w:i/>
          <w:color w:val="FF0000"/>
        </w:rPr>
        <w:lastRenderedPageBreak/>
        <w:t>Povinnosť prijímateľa:</w:t>
      </w:r>
      <w:r w:rsidRPr="006F0C86">
        <w:rPr>
          <w:b/>
          <w:i/>
          <w:color w:val="00B0F0"/>
        </w:rPr>
        <w:t xml:space="preserve">  </w:t>
      </w:r>
      <w:r w:rsidR="00F1208E" w:rsidRPr="00F1208E">
        <w:rPr>
          <w:rFonts w:cs="Arial"/>
          <w:szCs w:val="19"/>
        </w:rPr>
        <w:t xml:space="preserve">Prijímateľ je povinný predložiť poskytovateľovi pri </w:t>
      </w:r>
      <w:ins w:id="419" w:author="Autor" w:date="2020-12-14T08:10:00Z">
        <w:r w:rsidR="00565F87">
          <w:rPr>
            <w:rFonts w:cs="Arial"/>
            <w:szCs w:val="19"/>
          </w:rPr>
          <w:t xml:space="preserve">kontrolovaných </w:t>
        </w:r>
      </w:ins>
      <w:r w:rsidR="00F1208E" w:rsidRPr="00F1208E">
        <w:rPr>
          <w:rFonts w:cs="Arial"/>
          <w:szCs w:val="19"/>
        </w:rPr>
        <w:t xml:space="preserve">nadlimitných </w:t>
      </w:r>
      <w:del w:id="420" w:author="Autor" w:date="2020-12-14T08:10:00Z">
        <w:r w:rsidR="00F1208E" w:rsidRPr="00F1208E" w:rsidDel="00565F87">
          <w:rPr>
            <w:rFonts w:cs="Arial"/>
            <w:szCs w:val="19"/>
          </w:rPr>
          <w:delText xml:space="preserve">a podlimitných </w:delText>
        </w:r>
      </w:del>
      <w:r w:rsidR="00F1208E" w:rsidRPr="00F1208E">
        <w:rPr>
          <w:rFonts w:cs="Arial"/>
          <w:szCs w:val="19"/>
        </w:rPr>
        <w:t xml:space="preserve">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w:t>
      </w:r>
      <w:del w:id="421" w:author="Autor" w:date="2020-12-14T08:11:00Z">
        <w:r w:rsidR="00F1208E" w:rsidRPr="00F1208E" w:rsidDel="00565F87">
          <w:rPr>
            <w:rFonts w:cs="Arial"/>
            <w:szCs w:val="19"/>
          </w:rPr>
          <w:delText xml:space="preserve">V prípade, že </w:delText>
        </w:r>
        <w:r w:rsidR="00F1208E" w:rsidRPr="00F1208E" w:rsidDel="00565F87">
          <w:rPr>
            <w:rFonts w:cs="Arial"/>
            <w:b/>
            <w:szCs w:val="19"/>
          </w:rPr>
          <w:delText>cena v ponuke uchádzača</w:delText>
        </w:r>
        <w:r w:rsidR="00F1208E" w:rsidRPr="00F1208E" w:rsidDel="00565F87">
          <w:rPr>
            <w:rFonts w:cs="Arial"/>
            <w:szCs w:val="19"/>
          </w:rPr>
          <w:delText xml:space="preserve">, ktorý bol vyhodnotený </w:delText>
        </w:r>
        <w:r w:rsidR="00F1208E" w:rsidRPr="00F1208E" w:rsidDel="00565F87">
          <w:rPr>
            <w:rFonts w:cs="Arial"/>
            <w:b/>
            <w:szCs w:val="19"/>
          </w:rPr>
          <w:delText>ako úspešný, je vyššia ako predpokladaná hodnota zákazky</w:delText>
        </w:r>
        <w:r w:rsidR="00F1208E" w:rsidRPr="00F1208E" w:rsidDel="00565F87">
          <w:rPr>
            <w:rFonts w:cs="Arial"/>
            <w:szCs w:val="19"/>
          </w:rPr>
          <w:delText xml:space="preserve">, poskytovateľ požaduje od prijímateľa odôvodnenie, prečo predmetný postup zadávania zákazky nezrušil, ak nejde o zákazku realizovanú </w:delText>
        </w:r>
        <w:r w:rsidR="00C07E7C" w:rsidDel="00565F87">
          <w:delText>s využitím elektronického trhoviska</w:delText>
        </w:r>
        <w:r w:rsidR="00F1208E" w:rsidRPr="00F1208E" w:rsidDel="00565F87">
          <w:rPr>
            <w:rFonts w:cs="Arial"/>
            <w:szCs w:val="19"/>
          </w:rPr>
          <w:delText xml:space="preserve">. </w:delText>
        </w:r>
      </w:del>
      <w:r w:rsidR="00F1208E" w:rsidRPr="00F1208E">
        <w:rPr>
          <w:rFonts w:cs="Arial"/>
          <w:szCs w:val="19"/>
        </w:rPr>
        <w:t xml:space="preserve">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prečo verejné obstarávanie nezrušil</w:t>
      </w:r>
      <w:ins w:id="422" w:author="Autor" w:date="2020-12-14T08:11:00Z">
        <w:r w:rsidR="00565F87">
          <w:rPr>
            <w:rStyle w:val="Odkaznapoznmkupodiarou"/>
            <w:rFonts w:cs="Arial"/>
            <w:szCs w:val="19"/>
          </w:rPr>
          <w:footnoteReference w:id="124"/>
        </w:r>
      </w:ins>
      <w:r w:rsidR="00F1208E" w:rsidRPr="00F1208E">
        <w:rPr>
          <w:rFonts w:cs="Arial"/>
          <w:szCs w:val="19"/>
        </w:rPr>
        <w:t xml:space="preserve">.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p>
    <w:p w14:paraId="52CB6AB8" w14:textId="77777777"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00C07E7C" w:rsidRPr="00E122D3">
        <w:rPr>
          <w:b/>
        </w:rPr>
        <w:t xml:space="preserve">Lehota na výkon </w:t>
      </w:r>
      <w:r w:rsidR="00C07E7C">
        <w:rPr>
          <w:b/>
        </w:rPr>
        <w:t xml:space="preserve">druhej ex ante </w:t>
      </w:r>
      <w:r w:rsidR="00C07E7C" w:rsidRPr="00E122D3">
        <w:rPr>
          <w:b/>
        </w:rPr>
        <w:t>kontroly</w:t>
      </w:r>
      <w:del w:id="424" w:author="Autor" w:date="2020-12-14T08:12:00Z">
        <w:r w:rsidR="00C07E7C" w:rsidDel="00565F87">
          <w:delText>, po ktorej nasleduje vyzvanie prijímateľa na zaslanie podnetu na ÚVO alebo vypracovanie a odoslanie návrhu správy z kontroly prijímateľovi, ktorej záverom je nepripustenie výdavkov do financovania alebo vypracovanie a odoslanie návrhu správy/správy z kontroly prijímateľovi, ak zákazka nie je predmetom kontroly ÚVO podľa § 169 ods. 2 ZVO,</w:delText>
        </w:r>
      </w:del>
      <w:r w:rsidR="00C07E7C">
        <w:t xml:space="preserve"> je </w:t>
      </w:r>
      <w:r w:rsidR="00C07E7C" w:rsidRPr="00E122D3">
        <w:rPr>
          <w:b/>
        </w:rPr>
        <w:t>20 pracovných dní</w:t>
      </w:r>
      <w:r w:rsidR="00271FD5">
        <w:rPr>
          <w:b/>
        </w:rPr>
        <w:t>.</w:t>
      </w:r>
    </w:p>
    <w:p w14:paraId="60C9F726" w14:textId="77777777" w:rsidR="009D7F63" w:rsidRPr="00547DBC" w:rsidDel="001A3F06" w:rsidRDefault="009D7F63" w:rsidP="009D7F63">
      <w:pPr>
        <w:spacing w:before="120" w:after="120" w:line="288" w:lineRule="auto"/>
        <w:jc w:val="both"/>
        <w:rPr>
          <w:del w:id="425" w:author="Autor" w:date="2020-12-14T08:12:00Z"/>
          <w:rFonts w:cs="Arial"/>
          <w:szCs w:val="19"/>
        </w:rPr>
      </w:pPr>
    </w:p>
    <w:p w14:paraId="3F1B52A2" w14:textId="77777777" w:rsidR="00D1430A" w:rsidRDefault="001A3F06" w:rsidP="00D1430A">
      <w:pPr>
        <w:spacing w:before="120" w:after="120" w:line="288" w:lineRule="auto"/>
        <w:jc w:val="both"/>
        <w:rPr>
          <w:rFonts w:cs="Arial"/>
          <w:szCs w:val="19"/>
        </w:rPr>
      </w:pPr>
      <w:ins w:id="426" w:author="Autor" w:date="2020-12-14T08:12:00Z">
        <w:r w:rsidRPr="00D63FA2">
          <w:rPr>
            <w:rFonts w:cs="Arial"/>
            <w:szCs w:val="19"/>
          </w:rPr>
          <w:t>Ak poskytovateľ v rámci výkonu kontroly VO požiada prijímateľa o doručenie doplnenia/vysvetlenia dokumentácie alebo informácií</w:t>
        </w:r>
        <w:r w:rsidRPr="00547DBC">
          <w:rPr>
            <w:rFonts w:cs="Arial"/>
            <w:szCs w:val="19"/>
          </w:rPr>
          <w:t xml:space="preserve"> </w:t>
        </w:r>
        <w:r w:rsidRPr="00D63FA2">
          <w:rPr>
            <w:rFonts w:cs="Arial"/>
            <w:szCs w:val="19"/>
          </w:rPr>
          <w:t xml:space="preserve">určí v tejto žiadosti lehotu </w:t>
        </w:r>
        <w:r w:rsidRPr="00D63FA2">
          <w:rPr>
            <w:rFonts w:cs="Arial"/>
            <w:b/>
            <w:szCs w:val="19"/>
          </w:rPr>
          <w:t>minimálne 5 pracovných dní a maximálne 10 pracovných dní</w:t>
        </w:r>
        <w:r w:rsidRPr="00D63FA2">
          <w:rPr>
            <w:rFonts w:cs="Arial"/>
            <w:szCs w:val="19"/>
          </w:rPr>
          <w:t xml:space="preserve"> na zaslanie tohto </w:t>
        </w:r>
        <w:r w:rsidRPr="00D63FA2">
          <w:rPr>
            <w:rFonts w:cs="Arial"/>
            <w:b/>
            <w:szCs w:val="19"/>
          </w:rPr>
          <w:t xml:space="preserve">vysvetlenia alebo doplnenia </w:t>
        </w:r>
        <w:r w:rsidRPr="00D63FA2">
          <w:rPr>
            <w:rFonts w:cs="Arial"/>
            <w:szCs w:val="19"/>
          </w:rPr>
          <w:t>zo strany prijímateľa (uvedené lehoty sa netýkajú prípadov, keď lehota na výkon finančnej kontroly neplynie z titulu výkonu kontroly realizovanej ÚVO)</w:t>
        </w:r>
      </w:ins>
      <w:del w:id="427" w:author="Autor" w:date="2020-12-14T08:12:00Z">
        <w:r w:rsidR="00D1430A" w:rsidRPr="00547DBC" w:rsidDel="001A3F06">
          <w:rPr>
            <w:rFonts w:cs="Arial"/>
            <w:szCs w:val="19"/>
          </w:rPr>
          <w:delText xml:space="preserve">Poskytovateľ požiada prijímateľa v prípade potreby o vysvetlenie resp. doplnenie dokumentácie alebo informácií v lehote minimálne 5 pracovných dní a maximálne 10 pracovných dní </w:delText>
        </w:r>
        <w:r w:rsidR="00C20764" w:rsidRPr="00547DBC" w:rsidDel="001A3F06">
          <w:rPr>
            <w:rFonts w:cs="Arial"/>
            <w:szCs w:val="19"/>
          </w:rPr>
          <w:delText>a doručenie doplnenia/ vysvetlenia dokumentácie poskytovateľovi</w:delText>
        </w:r>
      </w:del>
      <w:r w:rsidR="00C20764" w:rsidRPr="00F0262B">
        <w:rPr>
          <w:rFonts w:cs="Arial"/>
          <w:szCs w:val="19"/>
        </w:rPr>
        <w:t>.</w:t>
      </w:r>
      <w:r w:rsidR="00C20764" w:rsidRPr="00C20764">
        <w:rPr>
          <w:rFonts w:cs="Arial"/>
          <w:szCs w:val="19"/>
        </w:rPr>
        <w:t xml:space="preserve"> Lehota začína prijímateľovi plynúť odo dňa doručenia  žiadosti o vysvetlenie/doplnenie dokumentácie VO.</w:t>
      </w:r>
      <w:r w:rsidR="00D1430A" w:rsidRPr="00D1430A">
        <w:t xml:space="preserve"> Dňom odoslania žiadosti </w:t>
      </w:r>
      <w:r w:rsidR="00B73EC8">
        <w:t>sa</w:t>
      </w:r>
      <w:r w:rsidR="00D1430A" w:rsidRPr="00D1430A">
        <w:t xml:space="preserve"> lehota na výkon kontroly</w:t>
      </w:r>
      <w:r w:rsidR="00B73EC8">
        <w:t xml:space="preserve"> prerušuje</w:t>
      </w:r>
      <w:r w:rsidR="00D1430A" w:rsidRPr="00D1430A">
        <w:t xml:space="preserve">. Dňom nasledujúcim po dni doručenia vysvetlenia </w:t>
      </w:r>
      <w:r w:rsidR="00D1430A">
        <w:t>alebo doplnenia dokumentácie p</w:t>
      </w:r>
      <w:r w:rsidR="00D1430A" w:rsidRPr="0073389C">
        <w:t>oskytovateľ</w:t>
      </w:r>
      <w:r w:rsidR="00D1430A">
        <w:t>ovi</w:t>
      </w:r>
      <w:r w:rsidR="00D1430A" w:rsidRPr="00D1430A">
        <w:t xml:space="preserve"> </w:t>
      </w:r>
      <w:r w:rsidR="00B73EC8">
        <w:t>pokračuje</w:t>
      </w:r>
      <w:r w:rsidR="00B73EC8" w:rsidRPr="00D1430A">
        <w:t xml:space="preserve"> </w:t>
      </w:r>
      <w:r w:rsidR="00D1430A" w:rsidRPr="00D1430A">
        <w:t>plyn</w:t>
      </w:r>
      <w:r w:rsidR="00B73EC8">
        <w:t>utie</w:t>
      </w:r>
      <w:r w:rsidR="00D1430A" w:rsidRPr="00D1430A">
        <w:t xml:space="preserve"> </w:t>
      </w:r>
      <w:r w:rsidR="00F1208E" w:rsidRPr="00D1430A">
        <w:t>lehot</w:t>
      </w:r>
      <w:r w:rsidR="00F1208E">
        <w:t>y</w:t>
      </w:r>
      <w:r w:rsidR="00F1208E" w:rsidRPr="00D1430A">
        <w:t xml:space="preserve"> </w:t>
      </w:r>
      <w:r w:rsidR="00D1430A"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163DE4ED" w14:textId="77777777" w:rsidR="00F1208E" w:rsidDel="001A3F06" w:rsidRDefault="00F1208E" w:rsidP="00D1430A">
      <w:pPr>
        <w:spacing w:before="120" w:after="120" w:line="288" w:lineRule="auto"/>
        <w:jc w:val="both"/>
        <w:rPr>
          <w:del w:id="428" w:author="Autor" w:date="2020-12-14T08:12:00Z"/>
          <w:rFonts w:cs="Arial"/>
          <w:szCs w:val="19"/>
        </w:rPr>
      </w:pPr>
      <w:del w:id="429" w:author="Autor" w:date="2020-12-14T08:12:00Z">
        <w:r w:rsidRPr="00F1208E" w:rsidDel="001A3F06">
          <w:rPr>
            <w:rFonts w:cs="Arial"/>
            <w:szCs w:val="19"/>
          </w:rPr>
          <w:delText>Finančná kontrola VO sa považuje za ukončenú zaslaním správy z kontroly VO prijímateľovi.</w:delText>
        </w:r>
      </w:del>
    </w:p>
    <w:p w14:paraId="5F8403EE" w14:textId="77777777" w:rsidR="00F1208E" w:rsidRDefault="00F1208E" w:rsidP="00D1430A">
      <w:pPr>
        <w:spacing w:before="120" w:after="120" w:line="288" w:lineRule="auto"/>
        <w:jc w:val="both"/>
        <w:rPr>
          <w:rFonts w:cs="Arial"/>
          <w:szCs w:val="19"/>
        </w:rPr>
      </w:pPr>
      <w:r w:rsidRPr="00F1208E">
        <w:rPr>
          <w:rFonts w:cs="Arial"/>
          <w:szCs w:val="19"/>
        </w:rPr>
        <w:t>V prípade, ak poskytovateľ</w:t>
      </w:r>
      <w:r w:rsidRPr="00F1208E" w:rsidDel="006526CF">
        <w:rPr>
          <w:rFonts w:cs="Arial"/>
          <w:szCs w:val="19"/>
        </w:rPr>
        <w:t xml:space="preserve"> </w:t>
      </w:r>
      <w:ins w:id="430" w:author="Autor" w:date="2020-12-14T08:13:00Z">
        <w:r w:rsidR="001A3F06" w:rsidRPr="001A3F06">
          <w:rPr>
            <w:rFonts w:cs="Arial"/>
            <w:szCs w:val="19"/>
          </w:rPr>
          <w:t>nedoručí</w:t>
        </w:r>
        <w:r w:rsidR="001A3F06" w:rsidRPr="001A3F06" w:rsidDel="001A3F06">
          <w:rPr>
            <w:rFonts w:cs="Arial"/>
            <w:szCs w:val="19"/>
          </w:rPr>
          <w:t xml:space="preserve"> </w:t>
        </w:r>
      </w:ins>
      <w:del w:id="431" w:author="Autor" w:date="2020-12-14T08:13:00Z">
        <w:r w:rsidRPr="00F1208E" w:rsidDel="001A3F06">
          <w:rPr>
            <w:rFonts w:cs="Arial"/>
            <w:szCs w:val="19"/>
          </w:rPr>
          <w:delText xml:space="preserve">nezašle </w:delText>
        </w:r>
      </w:del>
      <w:r w:rsidRPr="00F1208E">
        <w:rPr>
          <w:rFonts w:cs="Arial"/>
          <w:szCs w:val="19"/>
        </w:rPr>
        <w:t>prijímateľ</w:t>
      </w:r>
      <w:r w:rsidR="00267334">
        <w:rPr>
          <w:rFonts w:cs="Arial"/>
          <w:szCs w:val="19"/>
        </w:rPr>
        <w:t>ovi</w:t>
      </w:r>
      <w:r w:rsidRPr="00F1208E">
        <w:rPr>
          <w:rFonts w:cs="Arial"/>
          <w:szCs w:val="19"/>
        </w:rPr>
        <w:t xml:space="preserve"> záver</w:t>
      </w:r>
      <w:r w:rsidR="00267334">
        <w:rPr>
          <w:rFonts w:cs="Arial"/>
          <w:szCs w:val="19"/>
        </w:rPr>
        <w:t>y</w:t>
      </w:r>
      <w:r w:rsidRPr="00F1208E">
        <w:rPr>
          <w:rFonts w:cs="Arial"/>
          <w:szCs w:val="19"/>
        </w:rPr>
        <w:t xml:space="preserve"> z  finančnej kontroly VO v lehote 20 pracovných dní</w:t>
      </w:r>
      <w:ins w:id="432" w:author="Autor" w:date="2020-12-14T08:13:00Z">
        <w:r w:rsidR="001A3F06">
          <w:rPr>
            <w:rFonts w:cs="Arial"/>
            <w:szCs w:val="19"/>
          </w:rPr>
          <w:t xml:space="preserve"> </w:t>
        </w:r>
        <w:r w:rsidR="001A3F06" w:rsidRPr="001A3F06">
          <w:rPr>
            <w:rFonts w:cs="Arial"/>
            <w:szCs w:val="19"/>
          </w:rPr>
          <w:t>odo dňa začatia výkonu finančnej kontroly VO</w:t>
        </w:r>
      </w:ins>
      <w:r w:rsidRPr="00F1208E">
        <w:rPr>
          <w:rFonts w:cs="Arial"/>
          <w:szCs w:val="19"/>
        </w:rPr>
        <w:t xml:space="preserve">,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 záverov z  finančnej kontroly VO.</w:t>
      </w:r>
    </w:p>
    <w:p w14:paraId="6697A543" w14:textId="77777777" w:rsidR="00637C5E" w:rsidRPr="00A052EC" w:rsidRDefault="00637C5E" w:rsidP="00AD07E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637C5E">
        <w:rPr>
          <w:b/>
          <w:i/>
        </w:rPr>
        <w:t>Dôležité upozornenie:</w:t>
      </w:r>
      <w:r w:rsidRPr="00AD07E2">
        <w:rPr>
          <w:b/>
          <w:i/>
        </w:rPr>
        <w:t xml:space="preserve"> </w:t>
      </w:r>
      <w:ins w:id="433" w:author="Autor" w:date="2020-12-14T08:13:00Z">
        <w:r w:rsidR="001A3F06" w:rsidRPr="00D63FA2">
          <w:t>Ak prijímateľ podpíše zmluvu s úspešným uchádzačom pred riadnym ukončením tejto kontroly a poskytovateľ identifikuje pri ex post kontrole VO nedostatky, ktoré mali alebo mohli mať vplyv na výsledok VO, určí zodpovedajúcu výšku ex ante finančnej opravy alebo nepripustí výdavky vyplývajúce z predmetnej zmluvy do financovania v plnom rozsahu</w:t>
        </w:r>
      </w:ins>
      <w:del w:id="434" w:author="Autor" w:date="2020-12-14T08:13:00Z">
        <w:r w:rsidRPr="00547DBC" w:rsidDel="001A3F06">
          <w:delText>Ak prijímateľ podpíše zmluvu s úspešným uchádzačom pred riadnym ukončením tejto kontroly, resp. vôbec nepredloží dokumentáciu k VO na túto kontrolu, poskytovateľ nebude oprávnený v prípade zistení nedostatkov v rámci ex post kontroly postupovať vo veci určenia ex ante finančnej opravy a výdavky týkajúce sa predmetu zákazky zadávanej na základe kontrolovaného VO n</w:delText>
        </w:r>
        <w:r w:rsidRPr="00F0262B" w:rsidDel="001A3F06">
          <w:delText>ebudú pripustené do financovania v plnom rozsahu. Uvedenú  skutočnosť bude môcť poskytovateľ vyhodnotiť zároveň ako podstatné porušenie zmluvy o NFP</w:delText>
        </w:r>
      </w:del>
      <w:r w:rsidRPr="00F0262B">
        <w:t>.</w:t>
      </w:r>
    </w:p>
    <w:p w14:paraId="62ABF971" w14:textId="77777777" w:rsidR="00637C5E" w:rsidRPr="00D1430A" w:rsidRDefault="00637C5E" w:rsidP="00D1430A">
      <w:pPr>
        <w:spacing w:before="120" w:after="120" w:line="288" w:lineRule="auto"/>
        <w:jc w:val="both"/>
      </w:pPr>
    </w:p>
    <w:p w14:paraId="7A8D58C9" w14:textId="77777777" w:rsidR="004221C7"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1B941713" w14:textId="77777777" w:rsidR="001A3F06" w:rsidRPr="00D63FA2" w:rsidRDefault="00832B23"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ins w:id="435" w:author="Autor" w:date="2020-12-14T08:15:00Z"/>
          <w:rFonts w:cs="Arial"/>
          <w:b/>
          <w:szCs w:val="19"/>
        </w:rPr>
      </w:pPr>
      <w:r w:rsidRPr="00F1208E">
        <w:rPr>
          <w:b/>
          <w:i/>
        </w:rPr>
        <w:t>Dôležité upozornenie:</w:t>
      </w:r>
      <w:r w:rsidRPr="00832B23">
        <w:t xml:space="preserve"> </w:t>
      </w:r>
      <w:r w:rsidRPr="00547DBC">
        <w:rPr>
          <w:rFonts w:cs="Arial"/>
          <w:szCs w:val="19"/>
        </w:rPr>
        <w:t>V</w:t>
      </w:r>
      <w:del w:id="436" w:author="Autor" w:date="2020-12-14T08:15:00Z">
        <w:r w:rsidRPr="00547DBC" w:rsidDel="001A3F06">
          <w:rPr>
            <w:rFonts w:cs="Arial"/>
            <w:szCs w:val="19"/>
          </w:rPr>
          <w:delText xml:space="preserve"> </w:delText>
        </w:r>
      </w:del>
      <w:ins w:id="437" w:author="Autor" w:date="2020-12-14T08:15:00Z">
        <w:r w:rsidR="001A3F06" w:rsidRPr="00547DBC">
          <w:rPr>
            <w:rFonts w:cs="Arial"/>
            <w:szCs w:val="19"/>
          </w:rPr>
          <w:t xml:space="preserve"> </w:t>
        </w:r>
        <w:r w:rsidR="001A3F06" w:rsidRPr="00D63FA2">
          <w:rPr>
            <w:rFonts w:cs="Arial"/>
            <w:szCs w:val="19"/>
          </w:rPr>
          <w:t xml:space="preserve">prípade, </w:t>
        </w:r>
        <w:r w:rsidR="001A3F06" w:rsidRPr="00D63FA2">
          <w:rPr>
            <w:rFonts w:cs="Arial"/>
            <w:b/>
            <w:szCs w:val="19"/>
          </w:rPr>
          <w:t>ak predpokladaná hodnota zákazky</w:t>
        </w:r>
        <w:r w:rsidR="001A3F06" w:rsidRPr="00D63FA2">
          <w:rPr>
            <w:rFonts w:cs="Arial"/>
            <w:szCs w:val="19"/>
          </w:rPr>
          <w:t xml:space="preserve"> na dodanie tovaru alebo poskytnutie služby zadávanej </w:t>
        </w:r>
        <w:r w:rsidR="001A3F06" w:rsidRPr="00D63FA2">
          <w:rPr>
            <w:rFonts w:cs="Arial"/>
            <w:b/>
            <w:szCs w:val="19"/>
          </w:rPr>
          <w:t>nadlimitným postupom je nižšia ako 600 000 EUR</w:t>
        </w:r>
        <w:r w:rsidR="001A3F06" w:rsidRPr="00D63FA2">
          <w:rPr>
            <w:rFonts w:cs="Arial"/>
            <w:szCs w:val="19"/>
          </w:rPr>
          <w:t xml:space="preserve"> a prijímateľ </w:t>
        </w:r>
        <w:r w:rsidR="001A3F06" w:rsidRPr="00D63FA2">
          <w:rPr>
            <w:rFonts w:cs="Arial"/>
            <w:b/>
            <w:szCs w:val="19"/>
          </w:rPr>
          <w:t>dobrovoľne požiada poskytovateľa o výkon druhej ex ante kontroly</w:t>
        </w:r>
        <w:r w:rsidR="001A3F06" w:rsidRPr="00D63FA2">
          <w:rPr>
            <w:rFonts w:cs="Arial"/>
            <w:szCs w:val="19"/>
          </w:rPr>
          <w:t xml:space="preserve">, druhá ex ante kontrola postupu zadávania zákazky je ukončená v štádiu pred uzavretím zmluvy s úspešným uchádzačom </w:t>
        </w:r>
        <w:r w:rsidR="001A3F06" w:rsidRPr="00D63FA2">
          <w:rPr>
            <w:rFonts w:cs="Arial"/>
            <w:b/>
            <w:szCs w:val="19"/>
          </w:rPr>
          <w:t>iba kontrolou dokumentácie k VO vykonanou poskytovateľom.</w:t>
        </w:r>
      </w:ins>
    </w:p>
    <w:p w14:paraId="1B45F7B7" w14:textId="77777777" w:rsidR="00832B23" w:rsidRPr="00F0262B" w:rsidRDefault="001A3F06"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szCs w:val="19"/>
        </w:rPr>
      </w:pPr>
      <w:ins w:id="438" w:author="Autor" w:date="2020-12-14T08:15:00Z">
        <w:r w:rsidRPr="00D63FA2">
          <w:rPr>
            <w:rFonts w:cs="Arial"/>
            <w:szCs w:val="19"/>
          </w:rPr>
          <w:t xml:space="preserve">Týmto </w:t>
        </w:r>
        <w:r w:rsidRPr="00D63FA2">
          <w:rPr>
            <w:rFonts w:cs="Arial"/>
            <w:b/>
            <w:szCs w:val="19"/>
          </w:rPr>
          <w:t>nie je dotknuté právo prijímateľa na „dobrovoľné“ podanie podnetu na ÚVO podľa § 169 ods. 1 písm. b) ZVO</w:t>
        </w:r>
        <w:r w:rsidRPr="00D63FA2">
          <w:rPr>
            <w:rFonts w:cs="Arial"/>
            <w:szCs w:val="19"/>
          </w:rPr>
          <w:t xml:space="preserve"> alebo </w:t>
        </w:r>
        <w:r w:rsidRPr="00D63FA2">
          <w:rPr>
            <w:rFonts w:cs="Arial"/>
            <w:b/>
            <w:szCs w:val="19"/>
          </w:rPr>
          <w:t>právo poskytovateľa na podanie podnetu podľa § 169 ods. 1 písm. c) ZVO</w:t>
        </w:r>
      </w:ins>
      <w:del w:id="439" w:author="Autor" w:date="2020-12-14T08:15:00Z">
        <w:r w:rsidR="00832B23" w:rsidRPr="00547DBC" w:rsidDel="001A3F06">
          <w:rPr>
            <w:rFonts w:cs="Arial"/>
            <w:szCs w:val="19"/>
          </w:rPr>
          <w:delText>prípade, ak nadlimitná zákazka nespĺňa podmienky uvedené v § 169 ods. 2 ZVO, poskytovateľ nevyzýva prijímateľa na podanie podnetu na ÚVO podľa § 169 ods. 1 písm. b) ZVO a druhá ex ante kontrola postupu zadávania zákazky je ukončená v štádiu pred uzavretím zmluvy s úspešným uchádzačom iba kontrolou poskytovateľa. Uvedeným nie je dotknuté právo prijímateľa na „dobrovoľné“ podanie podnetu na ÚVO podľa § 169 ods. 1 písm. b) ZVO alebo právo posk</w:delText>
        </w:r>
        <w:r w:rsidR="00832B23" w:rsidRPr="00F0262B" w:rsidDel="001A3F06">
          <w:rPr>
            <w:rFonts w:cs="Arial"/>
            <w:szCs w:val="19"/>
          </w:rPr>
          <w:delText>ytovateľa na podanie podnetu podľa § 169 ods. 1 písm. c) ZVO. Ak prijímateľ alebo poskytovateľ toto právo využije a podá podnet na ÚVO, rozhodnutie ÚVO predstavuje podklad pre poskytovateľa na vypracovanie návrhu správy z kontroly (v prípade zistení nedostatkov) alebo správy z kontroly (v prípade, ak neboli zistené nedostatky alebo poskytovateľ po vydaní rozhodnutia ÚVO o zastavení konania netrvá na predbežne zistených nedostatkoch)</w:delText>
        </w:r>
      </w:del>
      <w:r w:rsidR="00832B23" w:rsidRPr="00F0262B">
        <w:rPr>
          <w:rFonts w:cs="Arial"/>
          <w:szCs w:val="19"/>
        </w:rPr>
        <w:t>.</w:t>
      </w:r>
      <w:r w:rsidR="00832B23" w:rsidRPr="00F0262B">
        <w:rPr>
          <w:rFonts w:cs="Arial"/>
          <w:b/>
          <w:i/>
          <w:szCs w:val="19"/>
        </w:rPr>
        <w:t xml:space="preserve"> </w:t>
      </w:r>
    </w:p>
    <w:p w14:paraId="663CE9B7" w14:textId="77777777" w:rsidR="001A3F06" w:rsidRDefault="001A3F06" w:rsidP="00BF23E3">
      <w:pPr>
        <w:spacing w:before="120" w:after="120" w:line="288" w:lineRule="auto"/>
        <w:jc w:val="both"/>
      </w:pPr>
      <w:ins w:id="440" w:author="Autor" w:date="2020-12-14T08:15:00Z">
        <w:r w:rsidRPr="001A3F06">
          <w:t>Ak prijímateľ alebo poskytovateľ toto právo využije a podá podnet na ÚVO a právoplatné rozhodnutie ÚVO neidentifikuje nedostatky, ktoré uviedol poskytovateľ v návrhu správy/správe z kontroly, vypracuje ÚVO na základe žiadosti poskytovateľa sprievodný list, v ktorom uvedie informácie, prečo nedostatky uvedené v záveroch kontroly poskytovateľa (označené zo strany poskytovateľa ako nedostatky, ktoré mali alebo mohli mať vplyv na výsledok verejného obstarávania), nepovažuje za nedostatky v zmysle ZVO alebo prečo nedostatky zistené poskytovateľom nemali alebo nemohli mať vplyv na výsledok VO.</w:t>
        </w:r>
      </w:ins>
    </w:p>
    <w:p w14:paraId="49DF0133" w14:textId="77777777" w:rsidR="001A3F06" w:rsidRPr="00547DBC" w:rsidRDefault="001A3F06" w:rsidP="004221C7">
      <w:pPr>
        <w:spacing w:before="120" w:after="120" w:line="288" w:lineRule="auto"/>
        <w:jc w:val="both"/>
        <w:rPr>
          <w:ins w:id="441" w:author="Autor" w:date="2020-12-14T08:16:00Z"/>
          <w:rFonts w:cs="Arial"/>
          <w:b/>
          <w:szCs w:val="19"/>
        </w:rPr>
      </w:pPr>
      <w:ins w:id="442" w:author="Autor" w:date="2020-12-14T08:16:00Z">
        <w:r w:rsidRPr="00D63FA2">
          <w:rPr>
            <w:rFonts w:cs="Arial"/>
            <w:szCs w:val="19"/>
          </w:rPr>
          <w:lastRenderedPageBreak/>
          <w:t xml:space="preserve">Ak poskytovateľ zistí </w:t>
        </w:r>
        <w:r w:rsidRPr="00D63FA2">
          <w:rPr>
            <w:rFonts w:cs="Arial"/>
            <w:b/>
            <w:szCs w:val="19"/>
          </w:rPr>
          <w:t>porušenie pravidiel a postupov VO, ktoré je možné</w:t>
        </w:r>
        <w:r w:rsidRPr="00D63FA2">
          <w:rPr>
            <w:rFonts w:cs="Arial"/>
            <w:szCs w:val="19"/>
          </w:rPr>
          <w:t xml:space="preserve"> postupmi v zmysle ZVO </w:t>
        </w:r>
        <w:r w:rsidRPr="00D63FA2">
          <w:rPr>
            <w:rFonts w:cs="Arial"/>
            <w:b/>
            <w:szCs w:val="19"/>
          </w:rPr>
          <w:t>odstrániť</w:t>
        </w:r>
        <w:r w:rsidRPr="00D63FA2">
          <w:rPr>
            <w:rFonts w:cs="Arial"/>
            <w:szCs w:val="19"/>
          </w:rPr>
          <w:t xml:space="preserve"> (napr. opätovné vyhodnotenie podmienok účasti alebo ponúk) </w:t>
        </w:r>
        <w:r w:rsidRPr="00D63FA2">
          <w:rPr>
            <w:rFonts w:cs="Arial"/>
            <w:b/>
            <w:szCs w:val="19"/>
          </w:rPr>
          <w:t>alebo</w:t>
        </w:r>
        <w:r w:rsidRPr="00D63FA2">
          <w:rPr>
            <w:rFonts w:cs="Arial"/>
            <w:szCs w:val="19"/>
          </w:rPr>
          <w:t xml:space="preserve"> ak zistí také </w:t>
        </w:r>
        <w:r w:rsidRPr="00D63FA2">
          <w:rPr>
            <w:rFonts w:cs="Arial"/>
            <w:b/>
            <w:szCs w:val="19"/>
          </w:rPr>
          <w:t xml:space="preserve">porušenie </w:t>
        </w:r>
        <w:r w:rsidRPr="00D63FA2">
          <w:rPr>
            <w:rFonts w:cs="Arial"/>
            <w:szCs w:val="19"/>
          </w:rPr>
          <w:t xml:space="preserve">ustanovení legislatívy SR a EÚ (napr. na základe zistení </w:t>
        </w:r>
        <w:r w:rsidRPr="00D63FA2">
          <w:rPr>
            <w:rFonts w:cs="Arial"/>
            <w:b/>
            <w:szCs w:val="19"/>
          </w:rPr>
          <w:t>vecnej kontroly</w:t>
        </w:r>
        <w:r w:rsidRPr="00D63FA2">
          <w:rPr>
            <w:rFonts w:cs="Arial"/>
            <w:szCs w:val="19"/>
          </w:rPr>
          <w:t xml:space="preserve">), ktoré </w:t>
        </w:r>
        <w:r w:rsidRPr="00D63FA2">
          <w:rPr>
            <w:rFonts w:cs="Arial"/>
            <w:b/>
            <w:szCs w:val="19"/>
          </w:rPr>
          <w:t>je možné odstrániť alebo</w:t>
        </w:r>
        <w:r w:rsidRPr="00D63FA2">
          <w:rPr>
            <w:rFonts w:cs="Arial"/>
            <w:szCs w:val="19"/>
          </w:rPr>
          <w:t xml:space="preserve"> nedostatky, </w:t>
        </w:r>
        <w:r w:rsidRPr="00D63FA2">
          <w:rPr>
            <w:rFonts w:cs="Arial"/>
            <w:b/>
            <w:szCs w:val="19"/>
          </w:rPr>
          <w:t>ktoré nie je možné odstrániť, ale ktoré zároveň nemali ani nemohli mať vplyv na výsledok VO</w:t>
        </w:r>
        <w:r w:rsidRPr="00D63FA2">
          <w:rPr>
            <w:rFonts w:cs="Arial"/>
            <w:szCs w:val="19"/>
          </w:rPr>
          <w:t xml:space="preserve">, uvedie nedostatky v </w:t>
        </w:r>
        <w:r w:rsidRPr="00D63FA2">
          <w:rPr>
            <w:rFonts w:cs="Arial"/>
            <w:b/>
            <w:szCs w:val="19"/>
          </w:rPr>
          <w:t>návrhu správy z kontroly</w:t>
        </w:r>
        <w:r w:rsidRPr="00D63FA2">
          <w:rPr>
            <w:rFonts w:cs="Arial"/>
            <w:szCs w:val="19"/>
          </w:rPr>
          <w:t xml:space="preserve"> spolu s odporúčaním na prijatie opatrení na nápravu zistených nedostatkov a na odstránenie príčin ich vzniku. Poskytovateľ posúdi prípadné </w:t>
        </w:r>
        <w:r w:rsidRPr="00D63FA2">
          <w:rPr>
            <w:rFonts w:cs="Arial"/>
            <w:b/>
            <w:szCs w:val="19"/>
          </w:rPr>
          <w:t>námietky k návrhu správy z kontroly VO</w:t>
        </w:r>
        <w:r w:rsidRPr="00D63FA2">
          <w:rPr>
            <w:rFonts w:cs="Arial"/>
            <w:szCs w:val="19"/>
          </w:rPr>
          <w:t xml:space="preserve"> a doručí prijímateľovi </w:t>
        </w:r>
        <w:r w:rsidRPr="00D63FA2">
          <w:rPr>
            <w:rFonts w:cs="Arial"/>
            <w:b/>
            <w:szCs w:val="19"/>
          </w:rPr>
          <w:t>správu z kontroly VO</w:t>
        </w:r>
        <w:r w:rsidRPr="00D63FA2">
          <w:rPr>
            <w:rFonts w:cs="Arial"/>
            <w:szCs w:val="19"/>
          </w:rPr>
          <w:t>, ktorej záverom môže byť súhlas alebo nesúhlas s uzavretím zmluvy s úspešným uchádzačom.</w:t>
        </w:r>
      </w:ins>
    </w:p>
    <w:p w14:paraId="0B3DD4B4" w14:textId="77777777" w:rsidR="004221C7" w:rsidRPr="004221C7" w:rsidDel="001A3F06" w:rsidRDefault="004221C7" w:rsidP="004221C7">
      <w:pPr>
        <w:spacing w:before="120" w:after="120" w:line="288" w:lineRule="auto"/>
        <w:jc w:val="both"/>
        <w:rPr>
          <w:del w:id="443" w:author="Autor" w:date="2020-12-14T08:16:00Z"/>
          <w:b/>
        </w:rPr>
      </w:pPr>
      <w:del w:id="444" w:author="Autor" w:date="2020-12-14T08:16:00Z">
        <w:r w:rsidRPr="004221C7" w:rsidDel="001A3F06">
          <w:rPr>
            <w:b/>
          </w:rPr>
          <w:delText>Osobitné ustanovenia pre kontrolu podlimitných zákaziek</w:delText>
        </w:r>
        <w:r w:rsidR="00832B23" w:rsidRPr="00832B23" w:rsidDel="001A3F06">
          <w:rPr>
            <w:rFonts w:cs="Arial"/>
            <w:b/>
            <w:szCs w:val="19"/>
          </w:rPr>
          <w:delText xml:space="preserve"> </w:delText>
        </w:r>
        <w:r w:rsidR="00832B23" w:rsidDel="001A3F06">
          <w:rPr>
            <w:rFonts w:cs="Arial"/>
            <w:b/>
            <w:szCs w:val="19"/>
          </w:rPr>
          <w:delText xml:space="preserve">a zákaziek zadávaných nadlimitným postupom, ktoré nie sú predmetom kontroly ÚVO </w:delText>
        </w:r>
        <w:r w:rsidR="00832B23" w:rsidRPr="00C61B50" w:rsidDel="001A3F06">
          <w:rPr>
            <w:rFonts w:cs="Arial"/>
            <w:b/>
            <w:szCs w:val="19"/>
          </w:rPr>
          <w:delText xml:space="preserve">podľa </w:delText>
        </w:r>
        <w:r w:rsidR="00832B23" w:rsidRPr="00C61B50" w:rsidDel="001A3F06">
          <w:rPr>
            <w:b/>
          </w:rPr>
          <w:delText>§ 169 ods. 2 ZVO</w:delText>
        </w:r>
        <w:r w:rsidRPr="004221C7" w:rsidDel="001A3F06">
          <w:rPr>
            <w:b/>
          </w:rPr>
          <w:delText>:</w:delText>
        </w:r>
      </w:del>
    </w:p>
    <w:p w14:paraId="5E15A254" w14:textId="77777777" w:rsidR="001A3F06" w:rsidRDefault="004221C7" w:rsidP="004221C7">
      <w:pPr>
        <w:spacing w:before="120" w:after="120" w:line="288" w:lineRule="auto"/>
        <w:jc w:val="both"/>
        <w:rPr>
          <w:ins w:id="445" w:author="Autor" w:date="2020-12-14T08:17:00Z"/>
        </w:rPr>
      </w:pPr>
      <w:del w:id="446" w:author="Autor" w:date="2020-12-14T08:16:00Z">
        <w:r w:rsidRPr="004221C7" w:rsidDel="001A3F06">
          <w:delText xml:space="preserve">Ak poskytovateľ 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delText>
        </w:r>
      </w:del>
      <w:r w:rsidR="00B73EC8" w:rsidRPr="00B73EC8">
        <w:t>V prípade, že prijímateľ neodstránil protiprávny stav</w:t>
      </w:r>
      <w:r w:rsidR="00402075">
        <w:rPr>
          <w:rFonts w:cs="Arial"/>
          <w:szCs w:val="19"/>
        </w:rPr>
        <w:t>(porušenie pravidiel</w:t>
      </w:r>
      <w:r w:rsidR="00402075" w:rsidRPr="00224284">
        <w:rPr>
          <w:rFonts w:cs="Arial"/>
          <w:szCs w:val="19"/>
        </w:rPr>
        <w:t xml:space="preserve"> a postupov VO</w:t>
      </w:r>
      <w:r w:rsidR="00402075">
        <w:rPr>
          <w:rFonts w:cs="Arial"/>
          <w:szCs w:val="19"/>
        </w:rPr>
        <w:t xml:space="preserve">, </w:t>
      </w:r>
      <w:r w:rsidR="00402075" w:rsidRPr="00224284">
        <w:rPr>
          <w:rFonts w:cs="Arial"/>
          <w:szCs w:val="19"/>
        </w:rPr>
        <w:t xml:space="preserve">resp. porušenia </w:t>
      </w:r>
      <w:r w:rsidR="00402075">
        <w:rPr>
          <w:rFonts w:cs="Arial"/>
          <w:szCs w:val="19"/>
        </w:rPr>
        <w:t xml:space="preserve">platnej </w:t>
      </w:r>
      <w:r w:rsidR="00402075" w:rsidRPr="00224284">
        <w:rPr>
          <w:rFonts w:cs="Arial"/>
          <w:szCs w:val="19"/>
        </w:rPr>
        <w:t>legislatívy</w:t>
      </w:r>
      <w:r w:rsidR="00402075">
        <w:rPr>
          <w:rFonts w:cs="Arial"/>
          <w:szCs w:val="19"/>
        </w:rPr>
        <w:t>)</w:t>
      </w:r>
      <w:r w:rsidR="00B73EC8" w:rsidRPr="00B73EC8">
        <w:t>, je poskytovateľ oprávnený uplatniť ex ante finančnú opravu pred podpisom zmluvy s úspešným uchádzačom iba v prípade, ak by opakovaním procesu VO vznikli dodatočné náklady</w:t>
      </w:r>
      <w:r w:rsidR="00442D7E">
        <w:rPr>
          <w:rFonts w:cs="Arial"/>
          <w:szCs w:val="19"/>
        </w:rPr>
        <w:t>, časové obmedzenia</w:t>
      </w:r>
      <w:r w:rsidR="00442D7E" w:rsidRPr="003C36DF">
        <w:rPr>
          <w:rFonts w:cs="Arial"/>
          <w:szCs w:val="19"/>
        </w:rPr>
        <w:t xml:space="preserve"> </w:t>
      </w:r>
      <w:del w:id="447" w:author="Autor" w:date="2020-12-14T08:17:00Z">
        <w:r w:rsidR="00442D7E" w:rsidRPr="003C36DF" w:rsidDel="001A3F06">
          <w:rPr>
            <w:rFonts w:cs="Arial"/>
            <w:szCs w:val="19"/>
          </w:rPr>
          <w:delText xml:space="preserve"> </w:delText>
        </w:r>
      </w:del>
      <w:r w:rsidR="00B73EC8" w:rsidRPr="00B73EC8">
        <w:t xml:space="preserve">a zároveň nebol odstránený protiprávny stav konštatovaný v predbežných záveroch poskytovateľa a následne v návrhu správy z kontroly. </w:t>
      </w:r>
    </w:p>
    <w:p w14:paraId="7F015F68" w14:textId="77777777" w:rsidR="004221C7" w:rsidRPr="004221C7" w:rsidRDefault="00B73EC8" w:rsidP="004221C7">
      <w:pPr>
        <w:spacing w:before="120" w:after="120" w:line="288" w:lineRule="auto"/>
        <w:jc w:val="both"/>
      </w:pPr>
      <w:r w:rsidRPr="00B73EC8">
        <w:t>V prípade, že nie je možné preukázať, že opakovaním procesu VO by vznikli dodatočné náklady</w:t>
      </w:r>
      <w:r w:rsidR="00442D7E">
        <w:rPr>
          <w:rFonts w:cs="Arial"/>
          <w:szCs w:val="19"/>
        </w:rPr>
        <w:t xml:space="preserve"> a časové obmedzenia</w:t>
      </w:r>
      <w:r w:rsidR="00442D7E" w:rsidRPr="003C36DF">
        <w:rPr>
          <w:rFonts w:cs="Arial"/>
          <w:szCs w:val="19"/>
        </w:rPr>
        <w:t xml:space="preserve">  </w:t>
      </w:r>
      <w:r w:rsidRPr="00B73EC8">
        <w:t>poskytovateľ vyjadrí nesúhlas s podpísaním zmluvy s úspešným uchádzačom a vyzve prijímateľa, aby zrušil použitý postup zadávania zákazky a odporučí mu vyhlásiť nové verejné obstarávanie</w:t>
      </w:r>
      <w:ins w:id="448" w:author="Autor" w:date="2020-12-14T08:17:00Z">
        <w:r w:rsidR="001A3F06">
          <w:t>.</w:t>
        </w:r>
      </w:ins>
      <w:r w:rsidR="004221C7" w:rsidRPr="004221C7">
        <w:t xml:space="preserve"> </w:t>
      </w:r>
      <w:del w:id="449" w:author="Autor" w:date="2020-12-14T08:18:00Z">
        <w:r w:rsidR="004221C7" w:rsidRPr="004221C7" w:rsidDel="001A3F06">
          <w:delText>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w:delText>
        </w:r>
        <w:r w:rsidR="00402075" w:rsidRPr="00402075" w:rsidDel="001A3F06">
          <w:rPr>
            <w:rFonts w:cs="Arial"/>
            <w:szCs w:val="19"/>
          </w:rPr>
          <w:delText xml:space="preserve"> </w:delText>
        </w:r>
        <w:r w:rsidR="00402075" w:rsidDel="001A3F06">
          <w:rPr>
            <w:rFonts w:cs="Arial"/>
            <w:szCs w:val="19"/>
          </w:rPr>
          <w:delText>následnej</w:delText>
        </w:r>
        <w:r w:rsidR="004221C7" w:rsidRPr="004221C7" w:rsidDel="001A3F06">
          <w:delText xml:space="preserve"> ex-post kontroly nepripustí do financovania v plnom rozsahu.</w:delText>
        </w:r>
      </w:del>
    </w:p>
    <w:p w14:paraId="72B61263" w14:textId="77777777" w:rsidR="001A3F06" w:rsidRPr="00D63FA2" w:rsidRDefault="001A3F06" w:rsidP="001A3F06">
      <w:pPr>
        <w:spacing w:before="120" w:after="120"/>
        <w:jc w:val="both"/>
        <w:rPr>
          <w:ins w:id="450" w:author="Autor" w:date="2020-12-14T08:18:00Z"/>
          <w:rFonts w:cs="Arial"/>
          <w:szCs w:val="19"/>
        </w:rPr>
      </w:pPr>
      <w:ins w:id="451" w:author="Autor" w:date="2020-12-14T08:18:00Z">
        <w:r w:rsidRPr="00D63FA2">
          <w:rPr>
            <w:rFonts w:cs="Arial"/>
            <w:szCs w:val="19"/>
          </w:rPr>
          <w:t xml:space="preserve">Ak poskytovateľ </w:t>
        </w:r>
        <w:r w:rsidRPr="00D63FA2">
          <w:rPr>
            <w:rFonts w:cs="Arial"/>
            <w:b/>
            <w:szCs w:val="19"/>
          </w:rPr>
          <w:t>zistí porušenie pravidiel a postupov VO, ktoré mali alebo mohli mať vplyv na výsledok VO</w:t>
        </w:r>
        <w:r w:rsidRPr="00D63FA2">
          <w:rPr>
            <w:rFonts w:cs="Arial"/>
            <w:szCs w:val="19"/>
          </w:rPr>
          <w:t xml:space="preserve"> a </w:t>
        </w:r>
        <w:r w:rsidRPr="00D63FA2">
          <w:rPr>
            <w:rFonts w:cs="Arial"/>
            <w:b/>
            <w:szCs w:val="19"/>
          </w:rPr>
          <w:t>nie je možné odstrániť protiprávny stav</w:t>
        </w:r>
        <w:r w:rsidRPr="00D63FA2">
          <w:rPr>
            <w:rFonts w:cs="Arial"/>
            <w:szCs w:val="19"/>
          </w:rPr>
          <w:t xml:space="preserve">, uvedie nedostatky v </w:t>
        </w:r>
        <w:r w:rsidRPr="00D63FA2">
          <w:rPr>
            <w:rFonts w:cs="Arial"/>
            <w:b/>
            <w:szCs w:val="19"/>
          </w:rPr>
          <w:t xml:space="preserve">návrhu správy z kontroly </w:t>
        </w:r>
        <w:r w:rsidRPr="00D63FA2">
          <w:rPr>
            <w:rFonts w:cs="Arial"/>
            <w:szCs w:val="19"/>
          </w:rPr>
          <w:t xml:space="preserve">spolu s navrhovanou výškou ex ante finančnej opravy, ak poskytovateľ zároveň vyhodnotí, že opakovaním procesu VO by vznikli dodatočné náklady a časové obmedzenia, a teda bolo by prípustné uplatniť ex ante finančnú opravu pred podpisom zmluvy s úspešným uchádzačom. V prípade, že nie je možné preukázať, že opakovaním procesu VO by vznikli dodatočné náklady a časové obmedzenia, </w:t>
        </w:r>
        <w:r w:rsidRPr="00D63FA2">
          <w:rPr>
            <w:rFonts w:cs="Arial"/>
            <w:b/>
            <w:szCs w:val="19"/>
          </w:rPr>
          <w:t xml:space="preserve">poskytovateľ konštatuje nesúhlas s podpísaním zmluvy s úspešným uchádzačom </w:t>
        </w:r>
        <w:r w:rsidRPr="00D63FA2">
          <w:rPr>
            <w:rFonts w:cs="Arial"/>
            <w:szCs w:val="19"/>
          </w:rPr>
          <w:t xml:space="preserve">a vyzve prijímateľa, </w:t>
        </w:r>
        <w:r w:rsidRPr="00D63FA2">
          <w:rPr>
            <w:rFonts w:cs="Arial"/>
            <w:b/>
            <w:szCs w:val="19"/>
          </w:rPr>
          <w:t>aby zrušil použitý postup</w:t>
        </w:r>
        <w:r w:rsidRPr="00D63FA2">
          <w:rPr>
            <w:rFonts w:cs="Arial"/>
            <w:szCs w:val="19"/>
          </w:rPr>
          <w:t xml:space="preserve"> zadávania zákazky a odporučí vyhlásiť nové verejné obstarávanie.</w:t>
        </w:r>
      </w:ins>
    </w:p>
    <w:p w14:paraId="4DEC58AC" w14:textId="77777777" w:rsidR="001A3F06" w:rsidRPr="00D63FA2" w:rsidRDefault="001A3F06" w:rsidP="001A3F06">
      <w:pPr>
        <w:spacing w:before="120" w:after="120"/>
        <w:jc w:val="both"/>
        <w:rPr>
          <w:ins w:id="452" w:author="Autor" w:date="2020-12-14T08:18:00Z"/>
          <w:rFonts w:cs="Arial"/>
          <w:szCs w:val="19"/>
        </w:rPr>
      </w:pPr>
      <w:ins w:id="453" w:author="Autor" w:date="2020-12-14T08:18:00Z">
        <w:r w:rsidRPr="00D63FA2">
          <w:rPr>
            <w:rFonts w:cs="Arial"/>
            <w:szCs w:val="19"/>
          </w:rPr>
          <w:t xml:space="preserve">Ak poskytovateľ </w:t>
        </w:r>
        <w:r w:rsidRPr="00D63FA2">
          <w:rPr>
            <w:rFonts w:cs="Arial"/>
            <w:b/>
            <w:szCs w:val="19"/>
          </w:rPr>
          <w:t>zistí porušenie pravidiel a postupov VO, resp. zistí porušenie pravidiel a ustanovení  legislatívy SR a EÚ (napr. na základe zistení vecnej kontroly t</w:t>
        </w:r>
        <w:r w:rsidRPr="00D63FA2">
          <w:rPr>
            <w:rFonts w:cs="Arial"/>
            <w:szCs w:val="19"/>
          </w:rPr>
          <w:t xml:space="preserve">aké skutočnosti, ktoré ovplyvňujú posudzovanie </w:t>
        </w:r>
        <w:r w:rsidRPr="00D63FA2">
          <w:rPr>
            <w:rFonts w:cs="Arial"/>
            <w:b/>
            <w:szCs w:val="19"/>
          </w:rPr>
          <w:t>oprávnenosti výdavkov predložených prijímateľom v ŽoP</w:t>
        </w:r>
        <w:r w:rsidRPr="00D63FA2">
          <w:rPr>
            <w:rFonts w:cs="Arial"/>
            <w:szCs w:val="19"/>
          </w:rPr>
          <w:t xml:space="preserve"> – nesúlad predmetu zákazky VO s podpísanou zmluvou o poskytnutí NFP), poskytovateľ vypracuje a doručí prijímateľovi </w:t>
        </w:r>
        <w:r w:rsidRPr="00D63FA2">
          <w:rPr>
            <w:rFonts w:cs="Arial"/>
            <w:b/>
            <w:szCs w:val="19"/>
          </w:rPr>
          <w:t>návrh správy z kontroly</w:t>
        </w:r>
        <w:r w:rsidRPr="00D63FA2">
          <w:rPr>
            <w:rFonts w:cs="Arial"/>
            <w:szCs w:val="19"/>
          </w:rPr>
          <w:t xml:space="preserve">, obsahujúci nedostatky, návrh odporúčaní na nápravu zistených nedostatkov a na odstránenie príčin ich vzniku. Záverom kontroly/finančnej kontroly poskytovateľa môže byť </w:t>
        </w:r>
        <w:r w:rsidRPr="00D63FA2">
          <w:rPr>
            <w:rFonts w:cs="Arial"/>
            <w:b/>
            <w:szCs w:val="19"/>
          </w:rPr>
          <w:t>súhlas alebo nesúhlas s podpisom zmluvy s úspešným uchádzačom</w:t>
        </w:r>
        <w:r w:rsidRPr="00D63FA2">
          <w:rPr>
            <w:rFonts w:cs="Arial"/>
            <w:szCs w:val="19"/>
          </w:rPr>
          <w:t xml:space="preserve">. </w:t>
        </w:r>
      </w:ins>
    </w:p>
    <w:p w14:paraId="7F12B04C" w14:textId="77777777" w:rsidR="001A3F06" w:rsidRPr="00D63FA2" w:rsidRDefault="001A3F06" w:rsidP="001A3F06">
      <w:pPr>
        <w:spacing w:before="120" w:after="120"/>
        <w:jc w:val="both"/>
        <w:rPr>
          <w:ins w:id="454" w:author="Autor" w:date="2020-12-14T08:18:00Z"/>
          <w:rFonts w:cs="Arial"/>
          <w:szCs w:val="19"/>
        </w:rPr>
      </w:pPr>
      <w:ins w:id="455" w:author="Autor" w:date="2020-12-14T08:18:00Z">
        <w:r w:rsidRPr="00D63FA2">
          <w:rPr>
            <w:rFonts w:cs="Arial"/>
            <w:szCs w:val="19"/>
          </w:rPr>
          <w:t xml:space="preserve">V prípade, že je potrebné </w:t>
        </w:r>
        <w:r w:rsidRPr="00D63FA2">
          <w:rPr>
            <w:rFonts w:cs="Arial"/>
            <w:b/>
            <w:szCs w:val="19"/>
          </w:rPr>
          <w:t>odstrániť v rámci overovanej zákazky protiprávny stav, v návrhu správy z kontroly uvedie poskytovateľ nedostatky a odporúčania</w:t>
        </w:r>
        <w:r w:rsidRPr="00D63FA2">
          <w:rPr>
            <w:rFonts w:cs="Arial"/>
            <w:szCs w:val="19"/>
          </w:rPr>
          <w:t xml:space="preserve"> na odstránenie zistených nedostatkov, zároveň poskytne prijímateľovi </w:t>
        </w:r>
        <w:r w:rsidRPr="00D63FA2">
          <w:rPr>
            <w:rFonts w:cs="Arial"/>
            <w:b/>
            <w:szCs w:val="19"/>
          </w:rPr>
          <w:t>lehotu minimálne 5 pracovných dní na podanie námietok</w:t>
        </w:r>
        <w:r w:rsidRPr="00D63FA2">
          <w:rPr>
            <w:rFonts w:cs="Arial"/>
            <w:szCs w:val="19"/>
          </w:rPr>
          <w:t xml:space="preserve">. V prípade, že prijímateľ doručí v určenej lehote námietky, je poskytovateľ povinný ich vyhodnotiť a v prípade ich úplnej alebo čiastočnej opodstatnenosti, zohľadniť ich v správe z kontroly. V prípade, že námietky prijímateľa sú neopodstatnené, neboli podané alebo boli podané po lehote, vypracuje poskytovateľ </w:t>
        </w:r>
        <w:r w:rsidRPr="00D63FA2">
          <w:rPr>
            <w:rFonts w:cs="Arial"/>
            <w:b/>
            <w:szCs w:val="19"/>
          </w:rPr>
          <w:t>správu z kontroly</w:t>
        </w:r>
        <w:r w:rsidRPr="00D63FA2">
          <w:rPr>
            <w:rFonts w:cs="Arial"/>
            <w:szCs w:val="19"/>
          </w:rPr>
          <w:t xml:space="preserve">, v rámci ktorej uvedie neopodstatnené námietky spolu s dôvodom ich neopodstatnenosti. </w:t>
        </w:r>
        <w:r w:rsidRPr="00D63FA2">
          <w:rPr>
            <w:rFonts w:cs="Arial"/>
            <w:b/>
            <w:szCs w:val="19"/>
          </w:rPr>
          <w:t>Správa z kontroly</w:t>
        </w:r>
        <w:r w:rsidRPr="00D63FA2">
          <w:rPr>
            <w:rFonts w:cs="Arial"/>
            <w:szCs w:val="19"/>
          </w:rPr>
          <w:t xml:space="preserve"> zároveň obsahuje odporúčania na odstránenie zistených nedostatkov, prijímateľ je povinný v stanovenej lehote (</w:t>
        </w:r>
        <w:r w:rsidRPr="00D63FA2">
          <w:rPr>
            <w:rFonts w:cs="Arial"/>
            <w:b/>
            <w:szCs w:val="19"/>
          </w:rPr>
          <w:t>minimálne 5 pracovných dní a maximálne 10 pracovných dní</w:t>
        </w:r>
        <w:r w:rsidRPr="00D63FA2">
          <w:rPr>
            <w:rFonts w:cs="Arial"/>
            <w:szCs w:val="19"/>
          </w:rPr>
          <w:t xml:space="preserve">) prijať opatrenia a zaslať poskytovateľovi dokumentáciu preukazujúcu splnenie prijatých opatrení (napr. zápisnicu z opätovného vyhodnotenia ponúk), pričom poskytovateľ </w:t>
        </w:r>
        <w:r w:rsidRPr="00D63FA2">
          <w:rPr>
            <w:rFonts w:cs="Arial"/>
            <w:i/>
            <w:szCs w:val="19"/>
          </w:rPr>
          <w:t>overí, či prijímateľ odstránil protiprávny stav v súlade s návrhom správy a správou z kontroly</w:t>
        </w:r>
        <w:r w:rsidRPr="00D63FA2">
          <w:rPr>
            <w:rFonts w:cs="Arial"/>
            <w:szCs w:val="19"/>
          </w:rPr>
          <w:t xml:space="preserve">. </w:t>
        </w:r>
      </w:ins>
    </w:p>
    <w:p w14:paraId="0B025072" w14:textId="77777777" w:rsidR="007B2419" w:rsidRDefault="001A3F06" w:rsidP="001A3F06">
      <w:pPr>
        <w:spacing w:before="120" w:after="120" w:line="288" w:lineRule="auto"/>
        <w:jc w:val="both"/>
        <w:rPr>
          <w:ins w:id="456" w:author="Autor" w:date="2020-12-14T08:18:00Z"/>
          <w:rFonts w:ascii="Times New Roman" w:hAnsi="Times New Roman"/>
          <w:sz w:val="24"/>
        </w:rPr>
      </w:pPr>
      <w:ins w:id="457" w:author="Autor" w:date="2020-12-14T08:18:00Z">
        <w:r w:rsidRPr="00D63FA2">
          <w:rPr>
            <w:rFonts w:cs="Arial"/>
            <w:szCs w:val="19"/>
          </w:rPr>
          <w:t xml:space="preserve">V prípade, že </w:t>
        </w:r>
        <w:r w:rsidRPr="00D63FA2">
          <w:rPr>
            <w:rFonts w:cs="Arial"/>
            <w:b/>
            <w:szCs w:val="19"/>
          </w:rPr>
          <w:t>prijímateľ neodstránil protiprávny stav</w:t>
        </w:r>
        <w:r w:rsidRPr="00D63FA2">
          <w:rPr>
            <w:rFonts w:cs="Arial"/>
            <w:szCs w:val="19"/>
          </w:rPr>
          <w:t>, vykoná poskytovateľ opätovnú finančnú kontrolu a v návrhu správy spolu s identifikovaným nedostatkom uvedie odporúčanie na uplatnenie ex ante finančnej opravy pred podpisom zmluvy s úspešným uchádzačom v prípade, ak by opakovaním procesu VO vznikli dodatočné náklady a časové obmedzenia. V prípade, že nie je možné preukázať, že opakovaním procesu VO by vznikli dodatočné náklady a časové obmedzenia, poskytovateľ vyjadrí v návrhu správy z kontroly nesúhlas s podpísaním zmluvy s úspešným uchádzačom a vyzve prijímateľa, aby zrušil použitý postup zadávania zákazky a odporučí vyhlásiť nové verejné obstarávanie</w:t>
        </w:r>
        <w:r w:rsidRPr="0084124F">
          <w:rPr>
            <w:rFonts w:ascii="Times New Roman" w:hAnsi="Times New Roman"/>
            <w:sz w:val="24"/>
          </w:rPr>
          <w:t>.</w:t>
        </w:r>
      </w:ins>
    </w:p>
    <w:p w14:paraId="72D4CA33" w14:textId="77777777" w:rsidR="001A3F06" w:rsidRPr="00547DBC" w:rsidRDefault="001A3F06" w:rsidP="001A3F0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ins w:id="458" w:author="Autor" w:date="2020-12-14T08:19:00Z"/>
          <w:rFonts w:cs="Arial"/>
          <w:szCs w:val="19"/>
        </w:rPr>
      </w:pPr>
      <w:ins w:id="459" w:author="Autor" w:date="2020-12-14T08:19:00Z">
        <w:r w:rsidRPr="0073389C">
          <w:rPr>
            <w:b/>
            <w:i/>
          </w:rPr>
          <w:t>Dôležité upozornenie</w:t>
        </w:r>
        <w:r w:rsidRPr="0073389C">
          <w:t xml:space="preserve">: </w:t>
        </w:r>
        <w:r w:rsidRPr="00D63FA2">
          <w:rPr>
            <w:rFonts w:cs="Arial"/>
            <w:szCs w:val="19"/>
          </w:rPr>
          <w:t xml:space="preserve">Ak prijímateľ podpíše zmluvu s úspešným uchádzačom pred riadnym ukončením tejto kontroly, poskytovateľ v prípade identifikovania nedostatkov v rámci ex  post kontroly, ktoré mali alebo mohli mať vplyv na výsledok VO, určí zodpovedajúcu výšku ex ante finančnej opravy alebo </w:t>
        </w:r>
        <w:r w:rsidRPr="00D63FA2">
          <w:rPr>
            <w:rFonts w:cs="Arial"/>
            <w:b/>
            <w:szCs w:val="19"/>
          </w:rPr>
          <w:t>nepripustí výdavky vyplývajúce z predmetnej zmluvy do financovania v plnom rozsahu</w:t>
        </w:r>
        <w:r w:rsidRPr="00547DBC">
          <w:rPr>
            <w:rFonts w:cs="Arial"/>
            <w:szCs w:val="19"/>
          </w:rPr>
          <w:t>.</w:t>
        </w:r>
      </w:ins>
    </w:p>
    <w:p w14:paraId="685E0DD9" w14:textId="77777777" w:rsidR="001A3F06" w:rsidRDefault="001A3F06" w:rsidP="001A3F06">
      <w:pPr>
        <w:spacing w:before="120" w:after="120" w:line="288" w:lineRule="auto"/>
        <w:jc w:val="both"/>
        <w:rPr>
          <w:ins w:id="460" w:author="Autor" w:date="2020-12-14T08:21:00Z"/>
          <w:rFonts w:cs="Arial"/>
          <w:szCs w:val="19"/>
        </w:rPr>
      </w:pPr>
      <w:ins w:id="461" w:author="Autor" w:date="2020-12-14T08:20:00Z">
        <w:r w:rsidRPr="00D63FA2">
          <w:rPr>
            <w:rFonts w:cs="Arial"/>
            <w:szCs w:val="19"/>
          </w:rPr>
          <w:lastRenderedPageBreak/>
          <w:t>Nesúhlas s podpísaním zmluvy s úspešným uchádzačom predstavuje deklaráciu poskytovateľa týkajúcu sa nepripustenia  súvisiacich budúcich výdavkov do financovania v plnom rozsahu, t.j.  pokiaľ by bola zmluva s úspešným uchádzačom aj napriek nesúhlasu poskytovateľa podpísaná, poskytovateľ v rámci následnej ex post kontroly nepripustí výdavky vyplývajúce z predmetnej zmluvy do financovania v plnom rozsahu. Pri nesúhlase poskytovateľa s podpísaním zmluvy s úspešným uchádzačom, poskytovateľ vyzve prijímateľa, aby zrušil použitý postup zadávania zákazky a odporučí vyhlásiť nové verejné obstarávanie. Poskytovateľ rozhodne o súhlase alebo nesúhlase s podpísaním zmluvy s úspešným uchádzačom s ohľadom na závažnosť nedostatkov, pričom niektoré nedostatky sú v zmysle MP CKO č. 5</w:t>
        </w:r>
        <w:r w:rsidRPr="00D63FA2">
          <w:rPr>
            <w:rFonts w:cs="Arial"/>
            <w:szCs w:val="19"/>
            <w:vertAlign w:val="superscript"/>
          </w:rPr>
          <w:footnoteReference w:id="125"/>
        </w:r>
        <w:r w:rsidRPr="00D63FA2">
          <w:rPr>
            <w:rFonts w:cs="Arial"/>
            <w:szCs w:val="19"/>
          </w:rPr>
          <w:t xml:space="preserve"> spojené s finančnou opravou 100 %, resp. nepripustením výdavkov do financovania</w:t>
        </w:r>
        <w:r>
          <w:rPr>
            <w:rFonts w:cs="Arial"/>
            <w:szCs w:val="19"/>
          </w:rPr>
          <w:t>.</w:t>
        </w:r>
      </w:ins>
    </w:p>
    <w:p w14:paraId="7B461977" w14:textId="77777777" w:rsidR="001A3F06" w:rsidRPr="001A3F06" w:rsidRDefault="001A3F06" w:rsidP="001A3F06">
      <w:pPr>
        <w:spacing w:before="120" w:after="120" w:line="288" w:lineRule="auto"/>
        <w:jc w:val="both"/>
        <w:rPr>
          <w:ins w:id="464" w:author="Autor" w:date="2020-12-06T23:17:00Z"/>
          <w:rFonts w:cs="Arial"/>
          <w:szCs w:val="19"/>
        </w:rPr>
      </w:pPr>
      <w:ins w:id="465" w:author="Autor" w:date="2020-12-06T23:17:00Z">
        <w:r w:rsidRPr="001A3F06">
          <w:rPr>
            <w:rFonts w:cs="Arial"/>
            <w:szCs w:val="19"/>
          </w:rPr>
          <w:t xml:space="preserve">Ak poskytovateľ </w:t>
        </w:r>
      </w:ins>
      <w:ins w:id="466" w:author="Autor" w:date="2020-12-14T08:21:00Z">
        <w:r w:rsidRPr="001A3F06">
          <w:rPr>
            <w:rFonts w:cs="Arial"/>
            <w:szCs w:val="19"/>
          </w:rPr>
          <w:t>(resp. ani</w:t>
        </w:r>
      </w:ins>
      <w:ins w:id="467" w:author="Autor" w:date="2020-12-06T23:17:00Z">
        <w:r w:rsidRPr="001A3F06">
          <w:rPr>
            <w:rFonts w:cs="Arial"/>
            <w:szCs w:val="19"/>
          </w:rPr>
          <w:t xml:space="preserve"> ÚVO</w:t>
        </w:r>
      </w:ins>
      <w:ins w:id="468" w:author="Autor" w:date="2020-12-14T08:21:00Z">
        <w:r w:rsidRPr="001A3F06">
          <w:rPr>
            <w:rFonts w:cs="Arial"/>
            <w:szCs w:val="19"/>
          </w:rPr>
          <w:t>, v prípade, že vykonáva kontrolu)</w:t>
        </w:r>
      </w:ins>
      <w:ins w:id="469" w:author="Autor" w:date="2020-12-06T23:17:00Z">
        <w:r w:rsidRPr="001A3F06">
          <w:rPr>
            <w:rFonts w:cs="Arial"/>
            <w:szCs w:val="19"/>
          </w:rPr>
          <w:t xml:space="preserve">nezistí porušenie pravidiel a postupov VO, ktoré mali alebo mohli mať vplyv na  výsledok VO, resp. poskytovateľ pri vecnej kontrole VO nezistí nesúlad predmetu obstarávania, návrhu zmluvných podmienok a iných údajov so schválenou ŽoNFP a účinnou zmluvou o NFP, </w:t>
        </w:r>
      </w:ins>
      <w:ins w:id="470" w:author="Autor" w:date="2020-12-14T08:21:00Z">
        <w:r w:rsidRPr="001A3F06">
          <w:rPr>
            <w:rFonts w:cs="Arial"/>
            <w:b/>
            <w:szCs w:val="19"/>
          </w:rPr>
          <w:t xml:space="preserve">v návrhu správy z kontroly/správe z kontroly VO </w:t>
        </w:r>
      </w:ins>
      <w:ins w:id="471" w:author="Autor" w:date="2020-12-06T23:17:00Z">
        <w:r w:rsidRPr="001A3F06">
          <w:rPr>
            <w:rFonts w:cs="Arial"/>
            <w:szCs w:val="19"/>
          </w:rPr>
          <w:t>poskytovateľ vyjadrí súhlas s podpísaním zmluvy prijímateľa  s úspešným uchádzačom.</w:t>
        </w:r>
      </w:ins>
    </w:p>
    <w:p w14:paraId="4B4BF00D" w14:textId="77777777" w:rsidR="001A3F06" w:rsidRPr="001A3F06" w:rsidRDefault="001A3F06" w:rsidP="001A3F06">
      <w:pPr>
        <w:spacing w:before="120" w:after="120" w:line="288" w:lineRule="auto"/>
        <w:jc w:val="both"/>
        <w:rPr>
          <w:ins w:id="472" w:author="Autor" w:date="2020-12-06T23:17:00Z"/>
          <w:rFonts w:cs="Arial"/>
          <w:szCs w:val="19"/>
        </w:rPr>
      </w:pPr>
      <w:ins w:id="473" w:author="Autor" w:date="2020-12-06T23:17:00Z">
        <w:r w:rsidRPr="001A3F06">
          <w:rPr>
            <w:rFonts w:cs="Arial"/>
            <w:szCs w:val="19"/>
          </w:rPr>
          <w:t>Súhlas s podpísaním zmluvy s úspešným uchádzačom predstavuje predpoklad k vydaniu záveru v rámci následnej ex post kontroly.</w:t>
        </w:r>
      </w:ins>
    </w:p>
    <w:p w14:paraId="3B450C72" w14:textId="77777777" w:rsidR="001A3F06" w:rsidRPr="001A3F06" w:rsidRDefault="001A3F06" w:rsidP="001A3F06">
      <w:pPr>
        <w:spacing w:before="120" w:after="120" w:line="288" w:lineRule="auto"/>
        <w:jc w:val="both"/>
        <w:rPr>
          <w:ins w:id="474" w:author="Autor" w:date="2020-12-14T08:21:00Z"/>
          <w:rFonts w:cs="Arial"/>
          <w:szCs w:val="19"/>
        </w:rPr>
      </w:pPr>
      <w:ins w:id="475" w:author="Autor" w:date="2020-12-14T08:21:00Z">
        <w:r w:rsidRPr="001A3F06">
          <w:rPr>
            <w:rFonts w:cs="Arial"/>
            <w:szCs w:val="19"/>
          </w:rPr>
          <w:t>Súhlas s podpísaním zmluvy s úspešným uchádzačom je možné udeliť aj v prípade zistení porušení pravidiel a postupov verejného obstarávania, ktoré nie je možné odstrániť alebo v prípadoch, ak prijímateľ neodstránil protiprávny stav, ak poskytovateľ určil zodpovedajúcu výšku ex ante finančnej opravy za dodržania podmienok podľa metodického pokynu</w:t>
        </w:r>
        <w:r w:rsidRPr="001A3F06">
          <w:rPr>
            <w:rFonts w:cs="Arial"/>
            <w:szCs w:val="19"/>
            <w:vertAlign w:val="superscript"/>
          </w:rPr>
          <w:footnoteReference w:id="126"/>
        </w:r>
        <w:r w:rsidRPr="001A3F06">
          <w:rPr>
            <w:rFonts w:cs="Arial"/>
            <w:szCs w:val="19"/>
          </w:rPr>
          <w:t>. V prípade, že poskytovateľ v správe z kontroly uvedie skutočnosti, napr. na základe zistení vecnej kontroly VO, ovplyvňujúce posudzovanie oprávnenosti možných výdavkov predložených ďalej prijímateľom v rámci ŽoP (nie skutočnosti, ktoré majú vplyv na postupy vo verejnom obstarávaní), v záveroch kontroly môže vydať súhlas s podpísaním zmluvy s úspešným uchádzačom, pričom v nedostatkoch uvedených v návrhu správy z kontroly uvedie všetky skutočnosti týkajúce sa takýchto nedostatkov.</w:t>
        </w:r>
      </w:ins>
    </w:p>
    <w:p w14:paraId="62FB5691" w14:textId="77777777" w:rsidR="001A3F06" w:rsidRPr="00547DBC" w:rsidRDefault="001A3F06" w:rsidP="001A3F06">
      <w:pPr>
        <w:spacing w:before="120" w:after="120" w:line="288" w:lineRule="auto"/>
        <w:jc w:val="both"/>
        <w:rPr>
          <w:rFonts w:cs="Arial"/>
          <w:szCs w:val="19"/>
        </w:rPr>
      </w:pPr>
    </w:p>
    <w:p w14:paraId="5F34DAC1" w14:textId="77777777" w:rsidR="007B2419" w:rsidRPr="007B2419" w:rsidRDefault="007B2419" w:rsidP="007B2419">
      <w:pPr>
        <w:spacing w:before="120" w:after="120" w:line="288" w:lineRule="auto"/>
        <w:jc w:val="both"/>
        <w:rPr>
          <w:b/>
        </w:rPr>
      </w:pPr>
      <w:r w:rsidRPr="007B2419">
        <w:rPr>
          <w:b/>
        </w:rPr>
        <w:t xml:space="preserve">Osobitné ustanovenia pre kontrolu </w:t>
      </w:r>
      <w:r w:rsidR="00402075">
        <w:rPr>
          <w:rFonts w:cs="Arial"/>
          <w:b/>
          <w:szCs w:val="19"/>
        </w:rPr>
        <w:t xml:space="preserve">zákaziek zadávaných nadlimitným postupom, ktoré sú predmetom </w:t>
      </w:r>
      <w:r w:rsidR="00402075" w:rsidRPr="00175753">
        <w:rPr>
          <w:rFonts w:cs="Arial"/>
          <w:b/>
          <w:szCs w:val="19"/>
        </w:rPr>
        <w:t xml:space="preserve">kontroly ÚVO podľa </w:t>
      </w:r>
      <w:r w:rsidR="00402075" w:rsidRPr="00175753">
        <w:rPr>
          <w:b/>
          <w:szCs w:val="19"/>
        </w:rPr>
        <w:t>§ 169 ods. 2 ZVO</w:t>
      </w:r>
      <w:r w:rsidRPr="007B2419">
        <w:rPr>
          <w:b/>
        </w:rPr>
        <w:t>:</w:t>
      </w:r>
    </w:p>
    <w:p w14:paraId="09B91567" w14:textId="77777777" w:rsidR="006E4DBE" w:rsidRDefault="006E4DBE" w:rsidP="006E4DBE">
      <w:pPr>
        <w:spacing w:before="120" w:after="120" w:line="288" w:lineRule="auto"/>
        <w:jc w:val="both"/>
      </w:pPr>
      <w:r w:rsidRPr="006E4DBE">
        <w:t xml:space="preserve">ÚVO vykonáva kontrolu </w:t>
      </w:r>
      <w:r w:rsidR="002550F5" w:rsidRPr="00175753">
        <w:rPr>
          <w:b/>
          <w:szCs w:val="19"/>
        </w:rPr>
        <w:t>zákaziek zadávaných nadlimitným postupom</w:t>
      </w:r>
      <w:r w:rsidR="002550F5" w:rsidRPr="00175753" w:rsidDel="00C61B50">
        <w:rPr>
          <w:b/>
          <w:szCs w:val="19"/>
        </w:rPr>
        <w:t xml:space="preserve"> </w:t>
      </w:r>
      <w:r w:rsidR="002550F5">
        <w:rPr>
          <w:b/>
          <w:szCs w:val="19"/>
        </w:rPr>
        <w:t xml:space="preserve"> spĺňajúcich pravidlá uvedené v § 169 ods. 2 písm. b) ZVO</w:t>
      </w:r>
      <w:r w:rsidRPr="006E4DBE">
        <w:t xml:space="preserve"> v rámci druhej ex-ante kontroly na základe podnetu prijímateľa podľa § 169 ods. 1 písm. b) v spojení s § 169 ods. 2 ZVO vo fáze pred uzavretím zmluvy, koncesnej zmluvy alebo rámcovej dohody, pred ukončením súťaže návrhov, alebo pred ukončením postupu inovatívneho partnerstva</w:t>
      </w:r>
      <w:r w:rsidR="00F9051D" w:rsidRPr="00F9051D">
        <w:rPr>
          <w:szCs w:val="19"/>
          <w:u w:val="single"/>
        </w:rPr>
        <w:t xml:space="preserve"> </w:t>
      </w:r>
      <w:r w:rsidR="00F9051D" w:rsidRPr="00F9051D">
        <w:rPr>
          <w:u w:val="single"/>
        </w:rPr>
        <w:t>okrem zadania zákazky na základe rámcovej dohody alebo v rámci dynamického nákupného systému</w:t>
      </w:r>
      <w:r w:rsidRPr="006E4DBE">
        <w:t>.</w:t>
      </w:r>
    </w:p>
    <w:p w14:paraId="1C76CA7D" w14:textId="77777777" w:rsidR="000F001C" w:rsidRDefault="000F001C" w:rsidP="006E4DBE">
      <w:pPr>
        <w:spacing w:before="120" w:after="120" w:line="288" w:lineRule="auto"/>
        <w:jc w:val="both"/>
        <w:rPr>
          <w:ins w:id="478" w:author="Autor" w:date="2020-12-14T08:22:00Z"/>
          <w:rFonts w:cs="Arial"/>
          <w:szCs w:val="19"/>
        </w:rPr>
      </w:pPr>
    </w:p>
    <w:p w14:paraId="1442EE7C" w14:textId="77777777" w:rsidR="000F001C" w:rsidRDefault="000F001C" w:rsidP="006E4DBE">
      <w:pPr>
        <w:spacing w:before="120" w:after="120" w:line="288" w:lineRule="auto"/>
        <w:jc w:val="both"/>
        <w:rPr>
          <w:ins w:id="479" w:author="Autor" w:date="2020-12-14T08:22:00Z"/>
          <w:rFonts w:cs="Arial"/>
          <w:szCs w:val="19"/>
        </w:rPr>
      </w:pPr>
    </w:p>
    <w:p w14:paraId="66C3D30D" w14:textId="77777777" w:rsidR="000F001C" w:rsidRPr="00547DBC" w:rsidRDefault="000F001C" w:rsidP="000F001C">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ins w:id="480" w:author="Autor" w:date="2020-12-14T08:22:00Z"/>
          <w:rFonts w:cs="Arial"/>
          <w:szCs w:val="19"/>
        </w:rPr>
      </w:pPr>
      <w:ins w:id="481" w:author="Autor" w:date="2020-12-14T08:22:00Z">
        <w:r w:rsidRPr="0073389C">
          <w:rPr>
            <w:b/>
            <w:i/>
          </w:rPr>
          <w:t>Dôležité upozornenie</w:t>
        </w:r>
        <w:r w:rsidRPr="0073389C">
          <w:t xml:space="preserve">: </w:t>
        </w:r>
        <w:r w:rsidRPr="00D63FA2">
          <w:rPr>
            <w:rFonts w:cs="Arial"/>
            <w:szCs w:val="19"/>
          </w:rPr>
          <w:t>Podľa § 169 ods. 2 písm. b) ZVO sa povinná kontrola ÚVO vzťahuje na postup zadávania nadlimitnej zákazky na dodanie tovaru alebo poskytnutie služby, okrem služby uvedenej v prílohe č. 1 k ZVO, ktorá je financovaná aspoň z časti z prostriedkov Európskej únie a ktorej predpokladaná hodnota je rovnaká alebo vyššia ako 600 000 eur, alebo sa podľa § 169   ods. 2 písm. c) ZVO vzťahuje na postup zadávania nadlimitnej zákazky na poskytnutie služby uvedenej v prílohe č. 1 k ZVO, ktorá je financovaná aspoň z časti z prostriedkov Európskej únie</w:t>
        </w:r>
        <w:r w:rsidRPr="00547DBC">
          <w:rPr>
            <w:rFonts w:cs="Arial"/>
            <w:szCs w:val="19"/>
          </w:rPr>
          <w:t>.</w:t>
        </w:r>
      </w:ins>
    </w:p>
    <w:p w14:paraId="018488EC" w14:textId="77777777" w:rsidR="000F001C" w:rsidRDefault="000F001C" w:rsidP="006E4DBE">
      <w:pPr>
        <w:spacing w:before="120" w:after="120" w:line="288" w:lineRule="auto"/>
        <w:jc w:val="both"/>
        <w:rPr>
          <w:ins w:id="482" w:author="Autor" w:date="2020-12-14T08:22:00Z"/>
          <w:rFonts w:cs="Arial"/>
          <w:szCs w:val="19"/>
        </w:rPr>
      </w:pPr>
    </w:p>
    <w:p w14:paraId="54856820" w14:textId="77777777" w:rsidR="00733B1E" w:rsidDel="000F001C" w:rsidRDefault="00733B1E" w:rsidP="006E4DBE">
      <w:pPr>
        <w:spacing w:before="120" w:after="120" w:line="288" w:lineRule="auto"/>
        <w:jc w:val="both"/>
        <w:rPr>
          <w:del w:id="483" w:author="Autor" w:date="2020-12-14T08:23:00Z"/>
          <w:rFonts w:cs="Arial"/>
          <w:szCs w:val="19"/>
        </w:rPr>
      </w:pPr>
      <w:del w:id="484" w:author="Autor" w:date="2020-12-14T08:23:00Z">
        <w:r w:rsidRPr="008F2D30" w:rsidDel="000F001C">
          <w:rPr>
            <w:rFonts w:cs="Arial"/>
            <w:szCs w:val="19"/>
          </w:rPr>
          <w:delText xml:space="preserve">Ak poskytovateľ </w:delText>
        </w:r>
        <w:r w:rsidRPr="00825BCC" w:rsidDel="000F001C">
          <w:rPr>
            <w:rFonts w:cs="Arial"/>
            <w:b/>
            <w:szCs w:val="19"/>
          </w:rPr>
          <w:delText>nezistí nedostatky</w:delText>
        </w:r>
        <w:r w:rsidRPr="005959CA" w:rsidDel="000F001C">
          <w:rPr>
            <w:rFonts w:cs="Arial"/>
            <w:szCs w:val="19"/>
          </w:rPr>
          <w:delText xml:space="preserve">, resp. ak </w:delText>
        </w:r>
        <w:r w:rsidRPr="00825BCC" w:rsidDel="000F001C">
          <w:rPr>
            <w:rFonts w:cs="Arial"/>
            <w:b/>
            <w:szCs w:val="19"/>
          </w:rPr>
          <w:delText>zistí nedostatky, ktoré je možné postupmi v zmysle ZVO odstrániť</w:delText>
        </w:r>
        <w:r w:rsidRPr="008F2D30" w:rsidDel="000F001C">
          <w:rPr>
            <w:rFonts w:cs="Arial"/>
            <w:szCs w:val="19"/>
          </w:rPr>
          <w:delText xml:space="preserve"> (napr. opätovné vyhodnotenie podmienok účasti alebo ponúk), vyzve prijímateľa na zaslanie podnetu na ÚVO podľa § 169 ods. 1 písm. b) v spojení s § 169 ods. 2 ZVO.</w:delText>
        </w:r>
      </w:del>
    </w:p>
    <w:p w14:paraId="1CF87BC7" w14:textId="77777777" w:rsidR="00733B1E" w:rsidRPr="006E4DBE" w:rsidDel="000F001C" w:rsidRDefault="00733B1E" w:rsidP="006E4DBE">
      <w:pPr>
        <w:spacing w:before="120" w:after="120" w:line="288" w:lineRule="auto"/>
        <w:jc w:val="both"/>
        <w:rPr>
          <w:del w:id="485" w:author="Autor" w:date="2020-12-14T08:23:00Z"/>
        </w:rPr>
      </w:pPr>
      <w:del w:id="486" w:author="Autor" w:date="2020-12-14T08:23:00Z">
        <w:r w:rsidRPr="002C33F1" w:rsidDel="000F001C">
          <w:delText xml:space="preserve">Ak poskytovateľ zistí </w:delText>
        </w:r>
        <w:r w:rsidRPr="00175753" w:rsidDel="000F001C">
          <w:rPr>
            <w:b/>
          </w:rPr>
          <w:delText xml:space="preserve">porušenie pravidiel a postupov VO, ktoré mali alebo mohli mať vplyv </w:delText>
        </w:r>
        <w:r w:rsidRPr="002C33F1" w:rsidDel="000F001C">
          <w:delText>na výsledok VO a </w:delText>
        </w:r>
        <w:r w:rsidRPr="00175753" w:rsidDel="000F001C">
          <w:rPr>
            <w:b/>
          </w:rPr>
          <w:delText>nie je možné odstrániť</w:delText>
        </w:r>
        <w:r w:rsidRPr="00175753" w:rsidDel="000F001C">
          <w:delText xml:space="preserve"> protiprávny stav</w:delText>
        </w:r>
        <w:r w:rsidRPr="002C33F1" w:rsidDel="000F001C">
          <w:delText xml:space="preserve">, v prípade, že prijímateľ preukáže, že opakovaním procesu VO </w:delText>
        </w:r>
        <w:r w:rsidRPr="00175753" w:rsidDel="000F001C">
          <w:rPr>
            <w:b/>
          </w:rPr>
          <w:delText>by vznikli dodatočné náklady</w:delText>
        </w:r>
        <w:r w:rsidR="002E21F3" w:rsidRPr="002E21F3" w:rsidDel="000F001C">
          <w:rPr>
            <w:b/>
          </w:rPr>
          <w:delText xml:space="preserve"> </w:delText>
        </w:r>
        <w:r w:rsidR="002E21F3" w:rsidDel="000F001C">
          <w:rPr>
            <w:b/>
          </w:rPr>
          <w:delText>a časové obmedzenia</w:delText>
        </w:r>
        <w:r w:rsidRPr="002C33F1" w:rsidDel="000F001C">
          <w:delText>, poskytovateľ vyzve prijímateľa aby podal podnet na výkon kontroly podľa § 169 ods. 2 ZVO.</w:delText>
        </w:r>
      </w:del>
    </w:p>
    <w:p w14:paraId="03B152AB" w14:textId="77777777"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Podnet na výkon kontroly podľa § 169 ods. 2 ZVO podáva prijímateľ</w:t>
      </w:r>
      <w:del w:id="487" w:author="Autor" w:date="2020-12-14T08:23:00Z">
        <w:r w:rsidRPr="006E4DBE" w:rsidDel="000F001C">
          <w:delText xml:space="preserve"> na základe vyzvania poskytovateľa</w:delText>
        </w:r>
      </w:del>
      <w:r w:rsidRPr="006E4DBE">
        <w:t>.</w:t>
      </w:r>
    </w:p>
    <w:p w14:paraId="44BD27A3" w14:textId="77777777" w:rsidR="006E4DBE" w:rsidRDefault="006E4DBE" w:rsidP="006E4DBE">
      <w:pPr>
        <w:spacing w:before="120" w:after="120" w:line="288" w:lineRule="auto"/>
        <w:jc w:val="both"/>
        <w:rPr>
          <w:ins w:id="488" w:author="Autor" w:date="2020-12-14T08:23:00Z"/>
        </w:rPr>
      </w:pPr>
      <w:r w:rsidRPr="006E4DBE">
        <w:lastRenderedPageBreak/>
        <w:t xml:space="preserve">Povinnou náležitosťou podnetu na výkon kontroly </w:t>
      </w:r>
      <w:del w:id="489" w:author="Autor" w:date="2020-12-14T08:23:00Z">
        <w:r w:rsidRPr="006E4DBE" w:rsidDel="000F001C">
          <w:delText xml:space="preserve">zasielaného </w:delText>
        </w:r>
      </w:del>
      <w:ins w:id="490" w:author="Autor" w:date="2020-12-14T08:23:00Z">
        <w:r w:rsidR="000F001C">
          <w:t>doručeného</w:t>
        </w:r>
        <w:r w:rsidR="000F001C" w:rsidRPr="006E4DBE">
          <w:t xml:space="preserve"> </w:t>
        </w:r>
      </w:ins>
      <w:r w:rsidRPr="006E4DBE">
        <w:t xml:space="preserve">prijímateľom na ÚVO je označenie príslušného </w:t>
      </w:r>
      <w:r w:rsidR="00733B1E">
        <w:t>poskytovateľa</w:t>
      </w:r>
      <w:r w:rsidRPr="006E4DBE">
        <w:t>, operačného programu, názvu a čísla projektu</w:t>
      </w:r>
      <w:r w:rsidR="002E21F3" w:rsidRPr="002E21F3">
        <w:rPr>
          <w:rFonts w:ascii="Times New Roman" w:eastAsiaTheme="minorHAnsi" w:hAnsi="Times New Roman"/>
          <w:sz w:val="24"/>
        </w:rPr>
        <w:t xml:space="preserve"> </w:t>
      </w:r>
      <w:r w:rsidR="002E21F3">
        <w:rPr>
          <w:rFonts w:ascii="Times New Roman" w:eastAsiaTheme="minorHAnsi" w:hAnsi="Times New Roman"/>
          <w:sz w:val="24"/>
        </w:rPr>
        <w:t>(</w:t>
      </w:r>
      <w:r w:rsidR="002E21F3" w:rsidRPr="0099105B">
        <w:rPr>
          <w:rFonts w:cs="Arial"/>
          <w:szCs w:val="19"/>
        </w:rPr>
        <w:t>vrátane označenia, či ide o národný alebo veľký projekt, ak je to relevantné),</w:t>
      </w:r>
      <w:r w:rsidRPr="006E4DBE">
        <w:t xml:space="preserve"> </w:t>
      </w:r>
      <w:r w:rsidR="006077B1" w:rsidRPr="006077B1">
        <w:t>kódu VO z ITMS 2014+,</w:t>
      </w:r>
      <w:r w:rsidR="006077B1">
        <w:t xml:space="preserve"> </w:t>
      </w:r>
      <w:r w:rsidR="002E21F3" w:rsidRPr="0099105B">
        <w:rPr>
          <w:rFonts w:cs="Arial"/>
          <w:szCs w:val="19"/>
        </w:rPr>
        <w:t>informáciu o uzavretí zmluvy o  NFP (vrátane dátumu jej účinnosti)</w:t>
      </w:r>
      <w:r w:rsidR="002E21F3">
        <w:rPr>
          <w:rFonts w:cs="Arial"/>
          <w:szCs w:val="19"/>
        </w:rPr>
        <w:t xml:space="preserve">, </w:t>
      </w:r>
      <w:r w:rsidRPr="006E4DBE">
        <w:t xml:space="preserve">čísla vestníka VO, označenie značky a dátumu vyhlásenia VO, ktorého sa podnet týka. </w:t>
      </w:r>
      <w:del w:id="491" w:author="Autor" w:date="2020-12-14T08:23:00Z">
        <w:r w:rsidRPr="006E4DBE" w:rsidDel="000F001C">
          <w:delText>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delText>
        </w:r>
      </w:del>
    </w:p>
    <w:p w14:paraId="27A676ED" w14:textId="77777777" w:rsidR="000F001C" w:rsidRPr="006E4DBE" w:rsidRDefault="000F001C" w:rsidP="006E4DBE">
      <w:pPr>
        <w:spacing w:before="120" w:after="120" w:line="288" w:lineRule="auto"/>
        <w:jc w:val="both"/>
      </w:pPr>
      <w:ins w:id="492" w:author="Autor" w:date="2020-12-14T08:24:00Z">
        <w:r w:rsidRPr="000F001C">
          <w:t>Prijímateľ predkladá na ÚVO spolu s podnetom na výkon kontroly aj kompletnú dokumentáciu k nadlimitnej zákazke alebo koncesii v origináli, a to najneskôr do 5 pracovných dní po dni odoslania informácie o vyhodnotení ponúk a ukončení revíznych postupov (ak relevantné). Prijímateľ je zároveň povinný informovať poskytovateľa o podaní podnetu na ÚVO.</w:t>
        </w:r>
      </w:ins>
    </w:p>
    <w:p w14:paraId="382D2C5A" w14:textId="77777777" w:rsidR="006E4DBE" w:rsidRPr="006E4DBE" w:rsidRDefault="00733B1E" w:rsidP="006E4DBE">
      <w:pPr>
        <w:spacing w:before="120" w:after="120" w:line="288" w:lineRule="auto"/>
        <w:jc w:val="both"/>
      </w:pPr>
      <w:r w:rsidRPr="00F00432">
        <w:rPr>
          <w:rFonts w:cs="Arial"/>
          <w:szCs w:val="19"/>
        </w:rPr>
        <w:t>ÚVO v prípade podania podnetu po</w:t>
      </w:r>
      <w:r w:rsidR="00F9051D">
        <w:rPr>
          <w:rFonts w:cs="Arial"/>
          <w:szCs w:val="19"/>
        </w:rPr>
        <w:t>d</w:t>
      </w:r>
      <w:r w:rsidRPr="00F00432">
        <w:rPr>
          <w:rFonts w:cs="Arial"/>
          <w:szCs w:val="19"/>
        </w:rPr>
        <w:t xml:space="preserve">ľa § 169 ods. 2 ZVO rozhodne do 45 dní odo dňa doručenia podnetu na výkon kontroly. Lehota na vydanie rozhodnutia neplynie v prípade podľa § 173 ods. 3 (ÚVO nariadi prijímateľovi doručiť vyjadrenie a informácie potrebné na výkon dohľadu) a ods. </w:t>
      </w:r>
      <w:r w:rsidR="006E4DBE" w:rsidRPr="006E4DBE">
        <w:t>4 ZVO (nedoručenie kompletnej dokumentácie v origináli)</w:t>
      </w:r>
      <w:r w:rsidR="00D80C31" w:rsidRPr="00D80C31">
        <w:rPr>
          <w:rFonts w:cs="Arial"/>
          <w:szCs w:val="19"/>
        </w:rPr>
        <w:t xml:space="preserve"> </w:t>
      </w:r>
      <w:r w:rsidR="00D80C31" w:rsidRPr="0099105B">
        <w:rPr>
          <w:rFonts w:cs="Arial"/>
          <w:szCs w:val="19"/>
        </w:rPr>
        <w:t>a ods. 8 ZVO (prerušenie konania s cieľom získať odborné stanovisko alebo znalecký posudok)</w:t>
      </w:r>
      <w:r w:rsidR="006E4DBE" w:rsidRPr="006E4DBE">
        <w:t xml:space="preserve">.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ins w:id="493" w:author="Autor" w:date="2020-12-14T08:24:00Z">
        <w:r w:rsidR="000F001C" w:rsidRPr="000F001C">
          <w:t>Kópiu právoplatného rozhodnutia doručí ÚVO poskytovateľovi.</w:t>
        </w:r>
      </w:ins>
    </w:p>
    <w:p w14:paraId="380B52C3" w14:textId="77777777" w:rsidR="006E4DBE" w:rsidRPr="006E4DBE" w:rsidDel="000F001C" w:rsidRDefault="006E4DBE" w:rsidP="006E4DBE">
      <w:pPr>
        <w:spacing w:before="120" w:after="120" w:line="288" w:lineRule="auto"/>
        <w:jc w:val="both"/>
        <w:rPr>
          <w:del w:id="494" w:author="Autor" w:date="2020-12-14T08:24:00Z"/>
        </w:rPr>
      </w:pPr>
    </w:p>
    <w:p w14:paraId="2572C30E" w14:textId="77777777" w:rsidR="006E4DBE" w:rsidRPr="006E4DBE" w:rsidDel="000F001C" w:rsidRDefault="006E4DBE" w:rsidP="006E4DBE">
      <w:pPr>
        <w:spacing w:before="120" w:after="120" w:line="288" w:lineRule="auto"/>
        <w:jc w:val="both"/>
        <w:rPr>
          <w:del w:id="495" w:author="Autor" w:date="2020-12-14T08:24:00Z"/>
        </w:rPr>
      </w:pPr>
      <w:del w:id="496" w:author="Autor" w:date="2020-12-14T08:24:00Z">
        <w:r w:rsidRPr="006E4DBE" w:rsidDel="000F001C">
          <w:delText xml:space="preserve">Po doručení právoplatného rozhodnutia ÚVO v predmetnej veci, poskytovateľ zašle v lehote </w:delText>
        </w:r>
        <w:r w:rsidR="00774183" w:rsidRPr="006E4DBE" w:rsidDel="000F001C">
          <w:delText>1</w:delText>
        </w:r>
        <w:r w:rsidR="00774183" w:rsidDel="000F001C">
          <w:delText>0</w:delText>
        </w:r>
        <w:r w:rsidR="00774183" w:rsidRPr="006E4DBE" w:rsidDel="000F001C">
          <w:delText xml:space="preserve"> </w:delText>
        </w:r>
        <w:r w:rsidRPr="006E4DBE" w:rsidDel="000F001C">
          <w:delText xml:space="preserve">pracovných dní odo dňa doručenia právoplatného rozhodnutia ÚVO prijímateľovi návrh správy/správu z kontroly VO. </w:delText>
        </w:r>
      </w:del>
    </w:p>
    <w:p w14:paraId="3EB1BD1D" w14:textId="77777777" w:rsidR="000B7C9A" w:rsidDel="000F001C" w:rsidRDefault="000B7C9A" w:rsidP="000B7C9A">
      <w:pPr>
        <w:spacing w:before="120" w:after="120" w:line="288" w:lineRule="auto"/>
        <w:jc w:val="both"/>
        <w:rPr>
          <w:del w:id="497" w:author="Autor" w:date="2020-12-14T08:25:00Z"/>
        </w:rPr>
      </w:pPr>
      <w:del w:id="498" w:author="Autor" w:date="2020-12-14T08:24:00Z">
        <w:r w:rsidDel="000F001C">
          <w:delText xml:space="preserve">V prípade, že na základe rozhodnutia ÚVO alebo aj poskytovateľa </w:delText>
        </w:r>
        <w:r w:rsidRPr="00825BCC" w:rsidDel="000F001C">
          <w:rPr>
            <w:b/>
          </w:rPr>
          <w:delText xml:space="preserve">je potrebné odstrániť </w:delText>
        </w:r>
        <w:r w:rsidDel="000F001C">
          <w:delText xml:space="preserve">v rámci overovanej zákazky </w:delText>
        </w:r>
        <w:r w:rsidRPr="00825BCC" w:rsidDel="000F001C">
          <w:rPr>
            <w:b/>
          </w:rPr>
          <w:delText>protiprávny stav</w:delText>
        </w:r>
        <w:r w:rsidDel="000F001C">
          <w:delText>,</w:delText>
        </w:r>
        <w:r w:rsidRPr="003C02CD" w:rsidDel="000F001C">
          <w:delText xml:space="preserve"> </w:delText>
        </w:r>
        <w:r w:rsidDel="000F001C">
          <w:delText>v</w:delText>
        </w:r>
        <w:r w:rsidRPr="002132CC" w:rsidDel="000F001C">
          <w:delText xml:space="preserve"> </w:delText>
        </w:r>
        <w:r w:rsidRPr="00825BCC" w:rsidDel="000F001C">
          <w:rPr>
            <w:b/>
          </w:rPr>
          <w:delText>návrhu správy z kontroly</w:delText>
        </w:r>
        <w:r w:rsidRPr="002132CC" w:rsidDel="000F001C">
          <w:delText xml:space="preserve"> uvedie </w:delText>
        </w:r>
        <w:r w:rsidDel="000F001C">
          <w:delText xml:space="preserve">poskytovateľ </w:delText>
        </w:r>
        <w:r w:rsidRPr="002132CC" w:rsidDel="000F001C">
          <w:delText>nedostatky</w:delText>
        </w:r>
        <w:r w:rsidDel="000F001C">
          <w:delText xml:space="preserve"> </w:delText>
        </w:r>
        <w:r w:rsidRPr="002132CC" w:rsidDel="000F001C">
          <w:delText xml:space="preserve">a </w:delText>
        </w:r>
        <w:r w:rsidR="00D80C31" w:rsidDel="000F001C">
          <w:delText>odporúčania</w:delText>
        </w:r>
        <w:r w:rsidR="00D80C31" w:rsidRPr="002132CC" w:rsidDel="000F001C">
          <w:delText xml:space="preserve"> </w:delText>
        </w:r>
        <w:r w:rsidRPr="002132CC" w:rsidDel="000F001C">
          <w:delText xml:space="preserve">na odstránenie zistených nedostatkov, zároveň poskytne prijímateľovi </w:delText>
        </w:r>
        <w:r w:rsidRPr="00825BCC" w:rsidDel="000F001C">
          <w:rPr>
            <w:b/>
          </w:rPr>
          <w:delText>lehotu minimálne 5 pracovných dní</w:delText>
        </w:r>
        <w:r w:rsidRPr="002132CC" w:rsidDel="000F001C">
          <w:delText xml:space="preserve"> </w:delText>
        </w:r>
        <w:r w:rsidRPr="00825BCC" w:rsidDel="000F001C">
          <w:rPr>
            <w:b/>
          </w:rPr>
          <w:delText>na podanie námietok</w:delText>
        </w:r>
        <w:r w:rsidRPr="002132CC" w:rsidDel="000F001C">
          <w:delText xml:space="preserve">. V prípade, že prijímateľ zašle v určenej lehote námietky, </w:delText>
        </w:r>
        <w:r w:rsidDel="000F001C">
          <w:delText xml:space="preserve">poskytovateľ </w:delText>
        </w:r>
        <w:r w:rsidRPr="002132CC" w:rsidDel="000F001C">
          <w:delText xml:space="preserve">je povinný ich vyhodnotiť a v prípade ich úplnej alebo čiastočnej opodstatnenosti, zohľadniť </w:delText>
        </w:r>
        <w:r w:rsidRPr="00825BCC" w:rsidDel="000F001C">
          <w:delText>ich</w:delText>
        </w:r>
        <w:r w:rsidRPr="00825BCC" w:rsidDel="000F001C">
          <w:rPr>
            <w:b/>
          </w:rPr>
          <w:delText xml:space="preserve"> v správe z kontroly</w:delText>
        </w:r>
        <w:r w:rsidRPr="002132CC" w:rsidDel="000F001C">
          <w:delText>.</w:delText>
        </w:r>
      </w:del>
      <w:del w:id="499" w:author="Autor" w:date="2020-12-14T08:25:00Z">
        <w:r w:rsidRPr="00F7103E" w:rsidDel="000F001C">
          <w:delText xml:space="preserve"> </w:delText>
        </w:r>
      </w:del>
    </w:p>
    <w:p w14:paraId="43B0D0E2" w14:textId="77777777" w:rsidR="006E4DBE" w:rsidRPr="006E4DBE" w:rsidDel="000F001C" w:rsidRDefault="000B7C9A" w:rsidP="000B7C9A">
      <w:pPr>
        <w:spacing w:before="120" w:after="120" w:line="288" w:lineRule="auto"/>
        <w:jc w:val="both"/>
        <w:rPr>
          <w:del w:id="500" w:author="Autor" w:date="2020-12-14T08:25:00Z"/>
        </w:rPr>
      </w:pPr>
      <w:del w:id="501" w:author="Autor" w:date="2020-12-14T08:25:00Z">
        <w:r w:rsidRPr="002132CC" w:rsidDel="000F001C">
          <w:delText xml:space="preserve">V prípade, že </w:delText>
        </w:r>
        <w:r w:rsidRPr="00825BCC" w:rsidDel="000F001C">
          <w:rPr>
            <w:b/>
          </w:rPr>
          <w:delText>námietky prijímateľa sú neopodstatnené, neboli podané alebo boli podané po lehote</w:delText>
        </w:r>
        <w:r w:rsidRPr="002132CC" w:rsidDel="000F001C">
          <w:delText xml:space="preserve">, vypracuje </w:delText>
        </w:r>
        <w:r w:rsidDel="000F001C">
          <w:delText>poskytovateľ</w:delText>
        </w:r>
        <w:r w:rsidRPr="002132CC" w:rsidDel="000F001C">
          <w:delText xml:space="preserve"> </w:delText>
        </w:r>
        <w:r w:rsidRPr="00825BCC" w:rsidDel="000F001C">
          <w:rPr>
            <w:b/>
          </w:rPr>
          <w:delText>správu z kontroly</w:delText>
        </w:r>
        <w:r w:rsidRPr="002132CC" w:rsidDel="000F001C">
          <w:delText xml:space="preserve">. Správa z kontroly zároveň </w:delText>
        </w:r>
        <w:r w:rsidRPr="00825BCC" w:rsidDel="000F001C">
          <w:rPr>
            <w:b/>
          </w:rPr>
          <w:delText xml:space="preserve">obsahuje </w:delText>
        </w:r>
        <w:r w:rsidR="00D80C31" w:rsidDel="000F001C">
          <w:rPr>
            <w:b/>
          </w:rPr>
          <w:delText>odporúčania</w:delText>
        </w:r>
        <w:r w:rsidR="00D80C31" w:rsidRPr="00825BCC" w:rsidDel="000F001C">
          <w:rPr>
            <w:b/>
          </w:rPr>
          <w:delText xml:space="preserve"> </w:delText>
        </w:r>
        <w:r w:rsidRPr="00825BCC" w:rsidDel="000F001C">
          <w:rPr>
            <w:b/>
          </w:rPr>
          <w:delText>na odstránenie zistených nedostatkov</w:delText>
        </w:r>
        <w:r w:rsidRPr="002132CC" w:rsidDel="000F001C">
          <w:delText xml:space="preserve">, ktoré je </w:delText>
        </w:r>
        <w:r w:rsidRPr="00825BCC" w:rsidDel="000F001C">
          <w:rPr>
            <w:b/>
          </w:rPr>
          <w:delText>prijímateľ povinný v stanovenej lehote (minimálne 5 pracovných dní a maximálne 10 pracovných dní) odstrániť a zaslať</w:delText>
        </w:r>
        <w:r w:rsidRPr="002132CC" w:rsidDel="000F001C">
          <w:delText xml:space="preserve"> </w:delText>
        </w:r>
        <w:r w:rsidDel="000F001C">
          <w:delText>poskytovateľovi</w:delText>
        </w:r>
        <w:r w:rsidRPr="002132CC" w:rsidDel="000F001C">
          <w:delText xml:space="preserve"> </w:delText>
        </w:r>
        <w:r w:rsidDel="000F001C">
          <w:delText xml:space="preserve">súvisiacu aktualizovanú dokumentáciu (napr. </w:delText>
        </w:r>
        <w:r w:rsidRPr="009F68AA" w:rsidDel="000F001C">
          <w:delText>zápisnicu z opätovného vyhodnotenia ponúk</w:delText>
        </w:r>
        <w:r w:rsidDel="000F001C">
          <w:delText xml:space="preserve">), pričom poskytovateľ skontroluje, či prijímateľ odstránil protiprávny stav v súlade s návrhom správy a správou z kontroly (obsahuje zistenia z rozhodnutia ÚVO a/alebo zistenia poskytovateľa). </w:delText>
        </w:r>
        <w:r w:rsidRPr="00501708" w:rsidDel="000F001C">
          <w:delText xml:space="preserve">V prípade, že </w:delText>
        </w:r>
        <w:r w:rsidRPr="00825BCC" w:rsidDel="000F001C">
          <w:rPr>
            <w:b/>
          </w:rPr>
          <w:delText>prijímateľ neodstránil protiprávny stav</w:delText>
        </w:r>
        <w:r w:rsidRPr="00501708" w:rsidDel="000F001C">
          <w:delText xml:space="preserve">, </w:delText>
        </w:r>
        <w:r w:rsidDel="000F001C">
          <w:delText xml:space="preserve">poskytovateľ </w:delText>
        </w:r>
        <w:r w:rsidRPr="007416E4" w:rsidDel="000F001C">
          <w:delText xml:space="preserve">je oprávnený uplatniť </w:delText>
        </w:r>
        <w:r w:rsidDel="000F001C">
          <w:delText>ex ante</w:delText>
        </w:r>
        <w:r w:rsidRPr="007416E4" w:rsidDel="000F001C">
          <w:delText xml:space="preserve"> finančnú opravu pred podpisom zmluvy s</w:delText>
        </w:r>
        <w:r w:rsidDel="000F001C">
          <w:delText> </w:delText>
        </w:r>
        <w:r w:rsidRPr="007416E4" w:rsidDel="000F001C">
          <w:delText>úspešným uchádzačom iba v prípade, ak by opakovaním procesu VO vznikli dodatočné náklady</w:delText>
        </w:r>
        <w:r w:rsidR="00D80C31" w:rsidRPr="00D80C31" w:rsidDel="000F001C">
          <w:delText xml:space="preserve"> </w:delText>
        </w:r>
        <w:r w:rsidR="00D80C31" w:rsidDel="000F001C">
          <w:delText>a časové obmedzenia</w:delText>
        </w:r>
        <w:r w:rsidRPr="007416E4" w:rsidDel="000F001C">
          <w:delText>.</w:delText>
        </w:r>
        <w:r w:rsidRPr="00654198" w:rsidDel="000F001C">
          <w:delText xml:space="preserve"> </w:delText>
        </w:r>
        <w:r w:rsidDel="000F001C">
          <w:delText>V prípade, že nie je možné preukázať, že opakovaním procesu VO by vznikli dodatočné náklady</w:delText>
        </w:r>
        <w:r w:rsidR="004118A5" w:rsidDel="000F001C">
          <w:delText xml:space="preserve"> </w:delText>
        </w:r>
        <w:r w:rsidR="004118A5" w:rsidRPr="004118A5" w:rsidDel="000F001C">
          <w:delText>a časové obmedzenia</w:delText>
        </w:r>
        <w:r w:rsidDel="000F001C">
          <w:delText xml:space="preserve">, </w:delText>
        </w:r>
        <w:r w:rsidRPr="00A44EB4" w:rsidDel="000F001C">
          <w:rPr>
            <w:b/>
          </w:rPr>
          <w:delText xml:space="preserve">poskytovateľ vyjadrí nesúhlas s podpísaním zmluvy </w:delText>
        </w:r>
        <w:r w:rsidDel="000F001C">
          <w:delText xml:space="preserve">s úspešným uchádzačom a </w:delText>
        </w:r>
        <w:r w:rsidRPr="00A44EB4" w:rsidDel="000F001C">
          <w:rPr>
            <w:b/>
          </w:rPr>
          <w:delText>vyzve prijímateľa, aby zrušil</w:delText>
        </w:r>
        <w:r w:rsidDel="000F001C">
          <w:delText xml:space="preserve"> použitý postup zadávania zákazky a </w:delText>
        </w:r>
        <w:r w:rsidRPr="00A44EB4" w:rsidDel="000F001C">
          <w:rPr>
            <w:b/>
          </w:rPr>
          <w:delText xml:space="preserve">odporučí vyhlásiť nové </w:delText>
        </w:r>
        <w:r w:rsidDel="000F001C">
          <w:delText>verejné obstarávanie.</w:delText>
        </w:r>
      </w:del>
    </w:p>
    <w:p w14:paraId="714A55A6" w14:textId="77777777" w:rsidR="006E4DBE" w:rsidRPr="006E4DBE" w:rsidDel="000F001C" w:rsidRDefault="006E4DBE" w:rsidP="006E4DBE">
      <w:pPr>
        <w:spacing w:before="120" w:after="120" w:line="288" w:lineRule="auto"/>
        <w:jc w:val="both"/>
        <w:rPr>
          <w:del w:id="502" w:author="Autor" w:date="2020-12-14T08:25:00Z"/>
        </w:rPr>
      </w:pPr>
      <w:del w:id="503" w:author="Autor" w:date="2020-12-14T08:25:00Z">
        <w:r w:rsidRPr="006E4DBE" w:rsidDel="000F001C">
          <w:delText xml:space="preserve">Ak poskytovateľ </w:delText>
        </w:r>
        <w:r w:rsidRPr="00AD07E2" w:rsidDel="000F001C">
          <w:rPr>
            <w:b/>
          </w:rPr>
          <w:delText xml:space="preserve">zistí porušenie </w:delText>
        </w:r>
        <w:r w:rsidR="00B73EC8" w:rsidRPr="00AD07E2" w:rsidDel="000F001C">
          <w:rPr>
            <w:b/>
          </w:rPr>
          <w:delText>pravidiel</w:delText>
        </w:r>
        <w:r w:rsidRPr="00AD07E2" w:rsidDel="000F001C">
          <w:rPr>
            <w:b/>
          </w:rPr>
          <w:delText xml:space="preserve"> a postupov VO, ktoré mali alebo mohli mať vplyv</w:delText>
        </w:r>
        <w:r w:rsidRPr="006E4DBE" w:rsidDel="000F001C">
          <w:delText xml:space="preserve"> na výsledok VO a </w:delText>
        </w:r>
        <w:r w:rsidRPr="00AD07E2" w:rsidDel="000F001C">
          <w:rPr>
            <w:b/>
          </w:rPr>
          <w:delText>nie je možné ich odstrániť</w:delText>
        </w:r>
        <w:r w:rsidRPr="006E4DBE" w:rsidDel="000F001C">
          <w:delText xml:space="preserve">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dodatočné náklady</w:delText>
        </w:r>
        <w:r w:rsidR="009750E6" w:rsidRPr="009750E6" w:rsidDel="000F001C">
          <w:rPr>
            <w:rFonts w:cs="Arial"/>
            <w:szCs w:val="19"/>
          </w:rPr>
          <w:delText xml:space="preserve"> </w:delText>
        </w:r>
        <w:r w:rsidR="009750E6" w:rsidDel="000F001C">
          <w:rPr>
            <w:rFonts w:cs="Arial"/>
            <w:szCs w:val="19"/>
          </w:rPr>
          <w:delText>a časové obmedzenia</w:delText>
        </w:r>
        <w:r w:rsidRPr="006E4DBE" w:rsidDel="000F001C">
          <w:delText>, je poskytovateľ oprávnený uplatniť ex ante finančnú opravu pred podpisom zmluvy s úspešným uchádzačom. V prípade, že nie je možné preukázať, že opakovaním procesu VO by vznikli dodatočné náklady</w:delText>
        </w:r>
        <w:r w:rsidR="009750E6" w:rsidRPr="009750E6" w:rsidDel="000F001C">
          <w:rPr>
            <w:rFonts w:cs="Arial"/>
            <w:szCs w:val="19"/>
          </w:rPr>
          <w:delText xml:space="preserve"> </w:delText>
        </w:r>
        <w:r w:rsidR="009750E6" w:rsidDel="000F001C">
          <w:rPr>
            <w:rFonts w:cs="Arial"/>
            <w:szCs w:val="19"/>
          </w:rPr>
          <w:delText>a časové obmedzenia</w:delText>
        </w:r>
        <w:r w:rsidRPr="006E4DBE" w:rsidDel="000F001C">
          <w:delText xml:space="preserve">, poskytovateľ </w:delText>
        </w:r>
        <w:r w:rsidR="007D6CC2" w:rsidDel="000F001C">
          <w:rPr>
            <w:rFonts w:cs="Arial"/>
            <w:szCs w:val="19"/>
          </w:rPr>
          <w:delText>v návrhu správy</w:delText>
        </w:r>
        <w:r w:rsidR="007D6CC2" w:rsidRPr="006E4DBE" w:rsidDel="000F001C">
          <w:delText xml:space="preserve"> </w:delText>
        </w:r>
        <w:r w:rsidRPr="006E4DBE" w:rsidDel="000F001C">
          <w:delText>konštatuje nesúhlas s podpísaním zmluvy s úspešným uchádzačom a vyzve prijímateľa, aby zrušil použitý postup zadávania zákazky a odporučí mu vyhlásiť nové verejné obstarávanie.</w:delText>
        </w:r>
      </w:del>
    </w:p>
    <w:p w14:paraId="4BC4C28E" w14:textId="77777777" w:rsidR="006E4DBE" w:rsidRPr="006E4DBE" w:rsidDel="000F001C" w:rsidRDefault="006E4DBE" w:rsidP="006E4DBE">
      <w:pPr>
        <w:spacing w:before="120" w:after="120" w:line="288" w:lineRule="auto"/>
        <w:jc w:val="both"/>
        <w:rPr>
          <w:del w:id="504" w:author="Autor" w:date="2020-12-14T08:25:00Z"/>
        </w:rPr>
      </w:pPr>
      <w:del w:id="505" w:author="Autor" w:date="2020-12-14T08:25:00Z">
        <w:r w:rsidRPr="006E4DBE" w:rsidDel="000F001C">
          <w:delTex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w:delText>
        </w:r>
        <w:r w:rsidR="00503AC0" w:rsidDel="000F001C">
          <w:delText>Príslušná n</w:delText>
        </w:r>
        <w:r w:rsidRPr="006E4DBE" w:rsidDel="000F001C">
          <w:delText xml:space="preserve">adlimitná zákazka tak prestáva spĺňať podmienku uvedenú v § 169 ods. 2 ZVO, podľa ktorého povinnosť prijímateľa na podanie podnetu na výkon kontroly pred uzavretím zmluvy sa týka zákaziek, čo aj z časti financovaných z prostriedkov EÚ. </w:delText>
        </w:r>
      </w:del>
    </w:p>
    <w:p w14:paraId="5668A829" w14:textId="77777777" w:rsidR="006E4DBE" w:rsidRPr="006E4DBE" w:rsidDel="000F001C" w:rsidRDefault="006E4DBE" w:rsidP="006E4DBE">
      <w:pPr>
        <w:spacing w:before="120" w:after="120" w:line="288" w:lineRule="auto"/>
        <w:jc w:val="both"/>
        <w:rPr>
          <w:del w:id="506" w:author="Autor" w:date="2020-12-14T08:25:00Z"/>
        </w:rPr>
      </w:pPr>
      <w:del w:id="507" w:author="Autor" w:date="2020-12-14T08:25:00Z">
        <w:r w:rsidRPr="00AD07E2" w:rsidDel="000F001C">
          <w:rPr>
            <w:b/>
            <w:i/>
            <w:color w:val="FF0000"/>
          </w:rPr>
          <w:delText>Povinnosť prijímateľa:</w:delText>
        </w:r>
        <w:r w:rsidRPr="006E4DBE" w:rsidDel="000F001C">
          <w:rPr>
            <w:b/>
            <w:i/>
          </w:rPr>
          <w:delText xml:space="preserve"> </w:delText>
        </w:r>
        <w:r w:rsidRPr="006E4DBE" w:rsidDel="000F001C">
          <w:delText xml:space="preserve"> Prijímateľ predkladá na ÚVO spolu s podnetom na výkon kontroly aj kompletnú dokumentáciu k </w:delText>
        </w:r>
        <w:r w:rsidR="00503AC0" w:rsidDel="000F001C">
          <w:rPr>
            <w:rFonts w:cs="Arial"/>
            <w:szCs w:val="19"/>
          </w:rPr>
          <w:delText>takejto</w:delText>
        </w:r>
        <w:r w:rsidR="00503AC0" w:rsidRPr="006E4DBE" w:rsidDel="000F001C">
          <w:delText xml:space="preserve"> </w:delText>
        </w:r>
        <w:r w:rsidRPr="006E4DBE" w:rsidDel="000F001C">
          <w:delText>zákazke</w:delText>
        </w:r>
        <w:r w:rsidR="00503AC0" w:rsidRPr="00503AC0" w:rsidDel="000F001C">
          <w:rPr>
            <w:rFonts w:cs="Arial"/>
            <w:szCs w:val="19"/>
          </w:rPr>
          <w:delText xml:space="preserve"> </w:delText>
        </w:r>
        <w:r w:rsidR="00503AC0" w:rsidDel="000F001C">
          <w:rPr>
            <w:rFonts w:cs="Arial"/>
            <w:szCs w:val="19"/>
          </w:rPr>
          <w:delText>zadávanej nadlimitným postupom</w:delText>
        </w:r>
        <w:r w:rsidRPr="006E4DBE" w:rsidDel="000F001C">
          <w:delText xml:space="preserv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delText>
        </w:r>
        <w:r w:rsidR="0001732F" w:rsidDel="000F001C">
          <w:rPr>
            <w:rStyle w:val="Hypertextovprepojenie"/>
          </w:rPr>
          <w:fldChar w:fldCharType="begin"/>
        </w:r>
        <w:r w:rsidR="0001732F" w:rsidDel="000F001C">
          <w:rPr>
            <w:rStyle w:val="Hypertextovprepojenie"/>
          </w:rPr>
          <w:delInstrText xml:space="preserve"> HYPERLINK "mailto:vo.sep@minv.sk" </w:delInstrText>
        </w:r>
        <w:r w:rsidR="0001732F" w:rsidDel="000F001C">
          <w:rPr>
            <w:rStyle w:val="Hypertextovprepojenie"/>
          </w:rPr>
          <w:fldChar w:fldCharType="separate"/>
        </w:r>
        <w:r w:rsidRPr="006E4DBE" w:rsidDel="000F001C">
          <w:rPr>
            <w:rStyle w:val="Hypertextovprepojenie"/>
          </w:rPr>
          <w:delText>vo.sep@minv.sk</w:delText>
        </w:r>
        <w:r w:rsidR="0001732F" w:rsidDel="000F001C">
          <w:rPr>
            <w:rStyle w:val="Hypertextovprepojenie"/>
          </w:rPr>
          <w:fldChar w:fldCharType="end"/>
        </w:r>
        <w:r w:rsidR="00E55B8B" w:rsidRPr="009750E6" w:rsidDel="000F001C">
          <w:rPr>
            <w:rStyle w:val="Hypertextovprepojenie"/>
            <w:rFonts w:cs="Arial"/>
            <w:color w:val="auto"/>
            <w:szCs w:val="19"/>
          </w:rPr>
          <w:delText xml:space="preserve"> a na e-mailovú adresu poskytovateľa uvedenú vo výzve na podanie podnetu</w:delText>
        </w:r>
        <w:r w:rsidRPr="006E4DBE" w:rsidDel="000F001C">
          <w:delText>).</w:delText>
        </w:r>
      </w:del>
    </w:p>
    <w:p w14:paraId="0808204A" w14:textId="77777777" w:rsidR="006E4DBE" w:rsidRPr="006E4DBE" w:rsidRDefault="006E4DBE" w:rsidP="006E4DBE">
      <w:pPr>
        <w:spacing w:before="120" w:after="120" w:line="288" w:lineRule="auto"/>
        <w:jc w:val="both"/>
      </w:pPr>
      <w:del w:id="508" w:author="Autor" w:date="2020-12-14T08:25:00Z">
        <w:r w:rsidRPr="006E4DBE" w:rsidDel="000F001C">
          <w:delText>Po doručení podnetu prijímateľa na výkon kontroly si ÚVO vyžiada od poskytovateľa predbežné závery z  kontroly VO a poskytovateľ mu tieto závery bezodkladne poskytne.</w:delText>
        </w:r>
      </w:del>
    </w:p>
    <w:p w14:paraId="3ACB5FDF" w14:textId="77777777" w:rsidR="006E4DBE" w:rsidRPr="006E4DBE" w:rsidRDefault="006E4DBE" w:rsidP="006E4DBE">
      <w:pPr>
        <w:spacing w:before="120" w:after="120" w:line="288" w:lineRule="auto"/>
        <w:jc w:val="both"/>
      </w:pPr>
      <w:r w:rsidRPr="00AD07E2">
        <w:rPr>
          <w:b/>
          <w:i/>
          <w:color w:val="FF0000"/>
        </w:rPr>
        <w:t>Povinnosť prijímateľa:</w:t>
      </w:r>
      <w:r w:rsidRPr="006E4DBE">
        <w:t xml:space="preserve">  </w:t>
      </w:r>
      <w:del w:id="509" w:author="Autor" w:date="2020-12-14T08:25:00Z">
        <w:r w:rsidR="00F9051D" w:rsidDel="000F001C">
          <w:delText>ÚVO</w:delText>
        </w:r>
        <w:r w:rsidR="00F9051D" w:rsidRPr="006E4DBE" w:rsidDel="000F001C">
          <w:delText xml:space="preserve"> </w:delText>
        </w:r>
        <w:r w:rsidRPr="006E4DBE" w:rsidDel="000F001C">
          <w:delText xml:space="preserve">doručí poskytovateľovi </w:delText>
        </w:r>
        <w:r w:rsidR="00131297" w:rsidDel="000F001C">
          <w:rPr>
            <w:rFonts w:cs="Arial"/>
            <w:szCs w:val="19"/>
          </w:rPr>
          <w:delText>kópiu</w:delText>
        </w:r>
        <w:r w:rsidR="00131297" w:rsidRPr="006E4DBE" w:rsidDel="000F001C">
          <w:delText xml:space="preserve"> </w:delText>
        </w:r>
        <w:r w:rsidRPr="006E4DBE" w:rsidDel="000F001C">
          <w:delText>právoplatné</w:delText>
        </w:r>
        <w:r w:rsidR="00131297" w:rsidDel="000F001C">
          <w:delText>ho</w:delText>
        </w:r>
        <w:r w:rsidRPr="006E4DBE" w:rsidDel="000F001C">
          <w:delText xml:space="preserve"> rozhodnuti</w:delText>
        </w:r>
        <w:r w:rsidR="00131297" w:rsidDel="000F001C">
          <w:delText>a</w:delText>
        </w:r>
        <w:r w:rsidRPr="006E4DBE" w:rsidDel="000F001C">
          <w:delText xml:space="preserve">  ÚVO, pričom lehota </w:delText>
        </w:r>
        <w:r w:rsidR="00F9051D" w:rsidDel="000F001C">
          <w:delText xml:space="preserve">10 pracovných dní </w:delText>
        </w:r>
        <w:r w:rsidRPr="006E4DBE" w:rsidDel="000F001C">
          <w:delText xml:space="preserve">na vypracovanie návrhu správy/správy z kontroly začne pre poskytovateľa plynúť odo dňa doručenia právoplatného rozhodnutia ÚVO. </w:delText>
        </w:r>
      </w:del>
      <w:r w:rsidRPr="006E4DBE">
        <w:t xml:space="preserve">V prípade, že prijímateľ podal proti rozhodnutiu ÚVO odvolanie, </w:t>
      </w:r>
      <w:del w:id="510" w:author="Autor" w:date="2020-12-14T08:26:00Z">
        <w:r w:rsidRPr="006E4DBE" w:rsidDel="000F001C">
          <w:delText xml:space="preserve">zasiela </w:delText>
        </w:r>
      </w:del>
      <w:ins w:id="511" w:author="Autor" w:date="2020-12-14T08:26:00Z">
        <w:r w:rsidR="000F001C">
          <w:t xml:space="preserve">doručí </w:t>
        </w:r>
      </w:ins>
      <w:r w:rsidRPr="006E4DBE">
        <w:t>na vedomie poskytovateľovi</w:t>
      </w:r>
      <w:r w:rsidR="00A57E51" w:rsidRPr="00A57E51">
        <w:t xml:space="preserve"> </w:t>
      </w:r>
      <w:r w:rsidR="00A57E51">
        <w:t>písomné vyhotovenie odvolania</w:t>
      </w:r>
      <w:r w:rsidR="00A57E51" w:rsidRPr="006B68B2">
        <w:t xml:space="preserve"> </w:t>
      </w:r>
      <w:r w:rsidR="00A57E51">
        <w:t>spolu s kópiou právoplatného rozhodnutia ÚVO</w:t>
      </w:r>
      <w:r w:rsidRPr="006E4DBE">
        <w:t xml:space="preserve"> (listom alebo e-mailom na adresu </w:t>
      </w:r>
      <w:hyperlink r:id="rId18" w:history="1">
        <w:r w:rsidRPr="006E4DBE">
          <w:rPr>
            <w:rStyle w:val="Hypertextovprepojenie"/>
          </w:rPr>
          <w:t>vo.sep@minv.sk</w:t>
        </w:r>
      </w:hyperlink>
      <w:r w:rsidR="00A57E51" w:rsidRPr="009750E6">
        <w:rPr>
          <w:rStyle w:val="Hypertextovprepojenie"/>
          <w:rFonts w:cs="Arial"/>
          <w:color w:val="auto"/>
          <w:szCs w:val="19"/>
        </w:rPr>
        <w:t xml:space="preserve"> a na e-mailovú adresu </w:t>
      </w:r>
      <w:ins w:id="512" w:author="Autor" w:date="2020-12-14T08:26:00Z">
        <w:r w:rsidR="000F001C" w:rsidRPr="000F001C">
          <w:rPr>
            <w:rFonts w:cs="Arial"/>
            <w:b/>
            <w:szCs w:val="19"/>
            <w:u w:val="single"/>
          </w:rPr>
          <w:t xml:space="preserve">projektového manažéra poskytovateľa </w:t>
        </w:r>
        <w:r w:rsidR="000F001C" w:rsidRPr="000F001C">
          <w:rPr>
            <w:rFonts w:cs="Arial"/>
            <w:szCs w:val="19"/>
            <w:u w:val="single"/>
          </w:rPr>
          <w:t>prideleného pre projekt, ktorého sa kontrolované verejné obstarávanie týka</w:t>
        </w:r>
      </w:ins>
      <w:del w:id="513" w:author="Autor" w:date="2020-12-14T08:26:00Z">
        <w:r w:rsidR="00A57E51" w:rsidRPr="009750E6" w:rsidDel="000F001C">
          <w:rPr>
            <w:rStyle w:val="Hypertextovprepojenie"/>
            <w:rFonts w:cs="Arial"/>
            <w:color w:val="auto"/>
            <w:szCs w:val="19"/>
          </w:rPr>
          <w:delText>poskytovateľa uvedenú vo výzve na podanie podnetu</w:delText>
        </w:r>
      </w:del>
      <w:r w:rsidRPr="006E4DBE">
        <w:t>).</w:t>
      </w:r>
    </w:p>
    <w:p w14:paraId="2729AF34" w14:textId="77777777" w:rsidR="006E4DBE" w:rsidRPr="006E4DBE" w:rsidDel="000F001C" w:rsidRDefault="006E4DBE" w:rsidP="006E4DBE">
      <w:pPr>
        <w:spacing w:before="120" w:after="120" w:line="288" w:lineRule="auto"/>
        <w:jc w:val="both"/>
        <w:rPr>
          <w:del w:id="514" w:author="Autor" w:date="2020-12-14T08:27:00Z"/>
        </w:rPr>
      </w:pPr>
      <w:del w:id="515" w:author="Autor" w:date="2020-12-14T08:27:00Z">
        <w:r w:rsidRPr="006E4DBE" w:rsidDel="000F001C">
          <w:delText>V prípade, že právoplatné rozhodnutie ÚVO nepotvrdí predbežné závery poskytovateľa týkajúce sa porušenia pravidiel a postupov VO, ktoré mali alebo mohli mať vplyv na výsledok VO</w:delText>
        </w:r>
        <w:r w:rsidR="00A57E51" w:rsidDel="000F001C">
          <w:delText>, poskytovateľ trvá na zistených nedostatkoch</w:delText>
        </w:r>
        <w:r w:rsidR="00A57E51" w:rsidRPr="006E4DBE" w:rsidDel="000F001C">
          <w:delText xml:space="preserve"> </w:delText>
        </w:r>
        <w:r w:rsidRPr="006E4DBE" w:rsidDel="000F001C">
          <w:delText>a nie je možné odstrániť protiprávny stav, je poskytovateľ oprávnený uplatniť ex ante finančnú opravu pred podpisom zmluvy s úspešným uchádzačom iba v prípade, ak by opakovaním procesu VO vznikli dodatočné náklady</w:delText>
        </w:r>
        <w:r w:rsidR="009750E6" w:rsidRPr="009750E6" w:rsidDel="000F001C">
          <w:rPr>
            <w:sz w:val="18"/>
            <w:szCs w:val="18"/>
          </w:rPr>
          <w:delText xml:space="preserve"> </w:delText>
        </w:r>
        <w:r w:rsidR="009750E6" w:rsidDel="000F001C">
          <w:rPr>
            <w:sz w:val="18"/>
            <w:szCs w:val="18"/>
          </w:rPr>
          <w:delText>a časové obmedzenia</w:delText>
        </w:r>
        <w:r w:rsidRPr="006E4DBE" w:rsidDel="000F001C">
          <w:delText>. Uvedenú skutočnosť je povinný preukázať prijímateľ na základe výzvy poskytovateľa. V prípade, že nie je možné preukázať, že opakovaním procesu VO by vznikli dodatočné náklady</w:delText>
        </w:r>
        <w:r w:rsidR="009750E6" w:rsidRPr="009750E6" w:rsidDel="000F001C">
          <w:rPr>
            <w:sz w:val="18"/>
            <w:szCs w:val="18"/>
          </w:rPr>
          <w:delText xml:space="preserve"> </w:delText>
        </w:r>
        <w:r w:rsidR="009750E6" w:rsidDel="000F001C">
          <w:rPr>
            <w:sz w:val="18"/>
            <w:szCs w:val="18"/>
          </w:rPr>
          <w:delText>a časové obmedzenia</w:delText>
        </w:r>
        <w:r w:rsidRPr="006E4DBE" w:rsidDel="000F001C">
          <w:delText>, poskytovateľ konštatuje nesúhlas s podpísaním zmluvy s úspešným uchádzačom a vyzve prijímateľa, aby zrušil použitý postup zadávania zákazky a odporučí vyhlásiť nové verejné obstarávanie.</w:delText>
        </w:r>
      </w:del>
    </w:p>
    <w:p w14:paraId="0533126B" w14:textId="77777777" w:rsidR="006E4DBE" w:rsidDel="000F001C" w:rsidRDefault="00A57E51" w:rsidP="00AD07E2">
      <w:pPr>
        <w:spacing w:before="120" w:after="120" w:line="288" w:lineRule="auto"/>
        <w:jc w:val="both"/>
        <w:rPr>
          <w:del w:id="516" w:author="Autor" w:date="2020-12-14T08:27:00Z"/>
        </w:rPr>
      </w:pPr>
      <w:bookmarkStart w:id="517" w:name="kapitola_33722_ods24"/>
      <w:del w:id="518" w:author="Autor" w:date="2020-12-14T08:27:00Z">
        <w:r w:rsidDel="000F001C">
          <w:delText>Ak poskytovateľ ani ÚVO nezistí porušenie pravidiel a postupov VO, ktoré mali alebo mohli mať vplyv na výsledok VO, resp. poskytovateľ pri vecnej kontrole VO nezistí nesúlad</w:delText>
        </w:r>
        <w:r w:rsidRPr="001517B0" w:rsidDel="000F001C">
          <w:delText xml:space="preserve"> predmetu obstarávania, návrhu zmluvných podmienok a iných údajov so schválenou ŽoNFP a účinnou zmluvou o NFP</w:delText>
        </w:r>
        <w:r w:rsidDel="000F001C">
          <w:delText>, v návrhu správy z kontroly/správe z kontroly poskytovateľ vyjadrí súhlas s podpísaním zmluvy prijímateľa s úspešným uchádzačom.</w:delText>
        </w:r>
        <w:bookmarkEnd w:id="517"/>
      </w:del>
    </w:p>
    <w:p w14:paraId="13565303" w14:textId="77777777" w:rsidR="00A57E51" w:rsidDel="000F001C" w:rsidRDefault="00A57E51" w:rsidP="00A57E51">
      <w:pPr>
        <w:spacing w:before="120" w:after="120" w:line="288" w:lineRule="auto"/>
        <w:jc w:val="both"/>
        <w:rPr>
          <w:del w:id="519" w:author="Autor" w:date="2020-12-14T08:27:00Z"/>
        </w:rPr>
      </w:pPr>
      <w:del w:id="520" w:author="Autor" w:date="2020-12-14T08:27:00Z">
        <w:r w:rsidDel="000F001C">
          <w:delText>Súhlas s podpísaním zmluvy s úspešným uchádzačom predstavuje predpoklad k vydaniu záveru v rámci následnej ex post kontroly.</w:delText>
        </w:r>
      </w:del>
    </w:p>
    <w:p w14:paraId="71BB6025" w14:textId="77777777" w:rsidR="00A57E51" w:rsidRDefault="00A57E51" w:rsidP="00AD07E2">
      <w:pPr>
        <w:spacing w:before="120" w:after="120" w:line="288" w:lineRule="auto"/>
        <w:jc w:val="both"/>
        <w:rPr>
          <w:b/>
        </w:rPr>
      </w:pPr>
    </w:p>
    <w:p w14:paraId="3C646546" w14:textId="77777777"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28E15C1" w14:textId="77777777"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w:t>
      </w:r>
      <w:del w:id="521" w:author="Autor" w:date="2020-12-14T08:27:00Z">
        <w:r w:rsidRPr="0073389C" w:rsidDel="000F001C">
          <w:rPr>
            <w:rFonts w:ascii="Arial" w:hAnsi="Arial" w:cs="Arial"/>
            <w:b/>
            <w:sz w:val="19"/>
            <w:szCs w:val="19"/>
            <w:lang w:val="sk-SK"/>
          </w:rPr>
          <w:delText xml:space="preserve"> už</w:delText>
        </w:r>
      </w:del>
      <w:r w:rsidRPr="0073389C">
        <w:rPr>
          <w:rFonts w:ascii="Arial" w:hAnsi="Arial" w:cs="Arial"/>
          <w:b/>
          <w:sz w:val="19"/>
          <w:szCs w:val="19"/>
          <w:lang w:val="sk-SK"/>
        </w:rPr>
        <w:t xml:space="preserve">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w:t>
      </w:r>
      <w:del w:id="522" w:author="Autor" w:date="2020-12-14T08:28:00Z">
        <w:r w:rsidR="003E07AA" w:rsidRPr="00937DBD" w:rsidDel="000F001C">
          <w:rPr>
            <w:rFonts w:ascii="Arial" w:hAnsi="Arial" w:cs="Arial"/>
            <w:sz w:val="19"/>
            <w:szCs w:val="19"/>
            <w:lang w:val="sk-SK"/>
          </w:rPr>
          <w:delText xml:space="preserve"> (napr. </w:delText>
        </w:r>
        <w:r w:rsidR="00774183" w:rsidDel="000F001C">
          <w:rPr>
            <w:rFonts w:ascii="Arial" w:hAnsi="Arial" w:cs="Arial"/>
            <w:sz w:val="19"/>
            <w:szCs w:val="19"/>
            <w:lang w:val="sk-SK"/>
          </w:rPr>
          <w:delText xml:space="preserve">na </w:delText>
        </w:r>
        <w:r w:rsidR="003E07AA" w:rsidRPr="00937DBD" w:rsidDel="000F001C">
          <w:rPr>
            <w:rFonts w:ascii="Arial" w:hAnsi="Arial" w:cs="Arial"/>
            <w:sz w:val="19"/>
            <w:szCs w:val="19"/>
            <w:lang w:val="sk-SK"/>
          </w:rPr>
          <w:delText>podpis zmluvy o</w:delText>
        </w:r>
        <w:r w:rsidR="003E07AA" w:rsidDel="000F001C">
          <w:rPr>
            <w:rFonts w:ascii="Arial" w:hAnsi="Arial" w:cs="Arial"/>
            <w:sz w:val="19"/>
            <w:szCs w:val="19"/>
            <w:lang w:val="sk-SK"/>
          </w:rPr>
          <w:delText> </w:delText>
        </w:r>
        <w:r w:rsidR="003E07AA" w:rsidRPr="00937DBD" w:rsidDel="000F001C">
          <w:rPr>
            <w:rFonts w:ascii="Arial" w:hAnsi="Arial" w:cs="Arial"/>
            <w:sz w:val="19"/>
            <w:szCs w:val="19"/>
            <w:lang w:val="sk-SK"/>
          </w:rPr>
          <w:delText>NFP</w:delText>
        </w:r>
        <w:r w:rsidR="00774183" w:rsidRPr="00774183" w:rsidDel="000F001C">
          <w:rPr>
            <w:rFonts w:ascii="Arial" w:hAnsi="Arial" w:cs="Arial"/>
            <w:color w:val="auto"/>
            <w:sz w:val="19"/>
            <w:szCs w:val="19"/>
            <w:lang w:val="sk-SK"/>
          </w:rPr>
          <w:delText xml:space="preserve"> </w:delText>
        </w:r>
        <w:r w:rsidR="00774183" w:rsidRPr="00774183" w:rsidDel="000F001C">
          <w:rPr>
            <w:rFonts w:ascii="Arial" w:hAnsi="Arial" w:cs="Arial"/>
            <w:sz w:val="19"/>
            <w:szCs w:val="19"/>
            <w:lang w:val="sk-SK"/>
          </w:rPr>
          <w:delText>alebo na deň doručenia správy z kontroly VO so schvaľujúcim výrokom a pod.</w:delText>
        </w:r>
        <w:r w:rsidR="003E07AA" w:rsidRPr="00937DBD" w:rsidDel="000F001C">
          <w:rPr>
            <w:rFonts w:ascii="Arial" w:hAnsi="Arial" w:cs="Arial"/>
            <w:sz w:val="19"/>
            <w:szCs w:val="19"/>
            <w:lang w:val="sk-SK"/>
          </w:rPr>
          <w:delText>)</w:delText>
        </w:r>
      </w:del>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4FE57975" w14:textId="77777777" w:rsidR="000F001C" w:rsidRPr="00D63FA2" w:rsidRDefault="000F001C" w:rsidP="003E07AA">
      <w:pPr>
        <w:pStyle w:val="Default"/>
        <w:spacing w:before="120" w:after="120" w:line="288" w:lineRule="auto"/>
        <w:jc w:val="both"/>
        <w:rPr>
          <w:ins w:id="523" w:author="Autor" w:date="2020-12-14T08:29:00Z"/>
          <w:rFonts w:ascii="Arial" w:hAnsi="Arial" w:cs="Arial"/>
          <w:sz w:val="19"/>
          <w:szCs w:val="19"/>
          <w:lang w:val="sk-SK"/>
        </w:rPr>
      </w:pPr>
      <w:ins w:id="524" w:author="Autor" w:date="2020-12-14T08:28:00Z">
        <w:r w:rsidRPr="0073389C">
          <w:rPr>
            <w:rFonts w:ascii="Arial" w:hAnsi="Arial" w:cs="Arial"/>
            <w:b/>
            <w:i/>
            <w:color w:val="FF0000"/>
            <w:sz w:val="19"/>
            <w:szCs w:val="19"/>
            <w:lang w:val="sk-SK"/>
          </w:rPr>
          <w:t>Povinnosť prijímateľa:</w:t>
        </w:r>
      </w:ins>
      <w:ins w:id="525" w:author="Autor" w:date="2020-12-14T08:29:00Z">
        <w:r>
          <w:rPr>
            <w:rFonts w:ascii="Arial" w:hAnsi="Arial" w:cs="Arial"/>
            <w:b/>
            <w:i/>
            <w:color w:val="FF0000"/>
            <w:sz w:val="19"/>
            <w:szCs w:val="19"/>
            <w:lang w:val="sk-SK"/>
          </w:rPr>
          <w:t xml:space="preserve"> </w:t>
        </w:r>
        <w:r w:rsidRPr="00D63FA2">
          <w:rPr>
            <w:rFonts w:ascii="Arial" w:hAnsi="Arial" w:cs="Arial"/>
            <w:sz w:val="19"/>
            <w:szCs w:val="19"/>
            <w:lang w:val="sk-SK"/>
          </w:rPr>
          <w:t xml:space="preserve">Prijímateľ je </w:t>
        </w:r>
        <w:r w:rsidRPr="00D63FA2">
          <w:rPr>
            <w:rFonts w:ascii="Arial" w:hAnsi="Arial" w:cs="Arial"/>
            <w:b/>
            <w:sz w:val="19"/>
            <w:szCs w:val="19"/>
            <w:lang w:val="sk-SK"/>
          </w:rPr>
          <w:t>povinný určiť odkladaciu podmienku účinnosti v zmluve</w:t>
        </w:r>
        <w:r w:rsidRPr="00D63FA2">
          <w:rPr>
            <w:rFonts w:ascii="Arial" w:hAnsi="Arial" w:cs="Arial"/>
            <w:sz w:val="19"/>
            <w:szCs w:val="19"/>
            <w:lang w:val="sk-SK"/>
          </w:rPr>
          <w:t xml:space="preserve">, uzavretej s úspešným uchádzačom v prípade nadlimitných zákaziek, ktoré neboli predmetom druhej ex ante kontroly zo strany poskytovateľa alebo ÚVO, podlimitných zákaziek na stavebné práce a zákaziek, na ktoré sa nevzťahuje pôsobnosť ZVO vo finančnom limite nadlimitnej zákazky. Zmluva s úspešným uchádzačom by v prípade zákaziek podľa predchádzajúcej vety </w:t>
        </w:r>
        <w:r w:rsidRPr="00D63FA2">
          <w:rPr>
            <w:rFonts w:ascii="Arial" w:hAnsi="Arial" w:cs="Arial"/>
            <w:b/>
            <w:sz w:val="19"/>
            <w:szCs w:val="19"/>
            <w:lang w:val="sk-SK"/>
          </w:rPr>
          <w:t>nadobudla účinnosť po ukončení finančnej kontroly</w:t>
        </w:r>
        <w:r w:rsidRPr="00D63FA2">
          <w:rPr>
            <w:rFonts w:ascii="Arial" w:hAnsi="Arial" w:cs="Arial"/>
            <w:sz w:val="19"/>
            <w:szCs w:val="19"/>
            <w:lang w:val="sk-SK"/>
          </w:rPr>
          <w:t>, v rámci ktorej poskytovateľ neidentifikoval nedostatky, ktoré by mali alebo mohli mať vplyv na výsledok VO (</w:t>
        </w:r>
        <w:r w:rsidRPr="00D63FA2">
          <w:rPr>
            <w:rFonts w:ascii="Arial" w:hAnsi="Arial" w:cs="Arial"/>
            <w:b/>
            <w:sz w:val="19"/>
            <w:szCs w:val="19"/>
            <w:lang w:val="sk-SK"/>
          </w:rPr>
          <w:t>po doručení správy z kontroly prijímateľovi</w:t>
        </w:r>
        <w:r w:rsidRPr="00D63FA2">
          <w:rPr>
            <w:rFonts w:ascii="Arial" w:hAnsi="Arial" w:cs="Arial"/>
            <w:sz w:val="19"/>
            <w:szCs w:val="19"/>
            <w:lang w:val="sk-SK"/>
          </w:rPr>
          <w:t>), alebo v rámci ktorej prijímateľ súhlasil s výškou ex ante finančnej opravy uvedenej v návrhu správy/správe z kontroly a splnil podmienky na uplatnenie ex ante finančnej opravy podľa metodického pokynu</w:t>
        </w:r>
        <w:r w:rsidRPr="00D63FA2">
          <w:rPr>
            <w:rStyle w:val="Odkaznapoznmkupodiarou"/>
            <w:rFonts w:cs="Arial"/>
            <w:sz w:val="19"/>
            <w:szCs w:val="19"/>
            <w:lang w:val="sk-SK"/>
          </w:rPr>
          <w:footnoteReference w:id="127"/>
        </w:r>
        <w:r w:rsidRPr="00D63FA2">
          <w:rPr>
            <w:rFonts w:ascii="Arial" w:hAnsi="Arial" w:cs="Arial"/>
            <w:sz w:val="19"/>
            <w:szCs w:val="19"/>
            <w:lang w:val="sk-SK"/>
          </w:rPr>
          <w:t>, ktorý upravuje postup pri určení finančných opráv za VO.</w:t>
        </w:r>
      </w:ins>
    </w:p>
    <w:p w14:paraId="31717085" w14:textId="77777777" w:rsidR="007E728A" w:rsidRDefault="003E07AA" w:rsidP="003E07AA">
      <w:pPr>
        <w:pStyle w:val="Default"/>
        <w:spacing w:before="120" w:after="120" w:line="288" w:lineRule="auto"/>
        <w:jc w:val="both"/>
        <w:rPr>
          <w:rFonts w:ascii="Arial" w:hAnsi="Arial" w:cs="Arial"/>
          <w:color w:val="auto"/>
          <w:sz w:val="19"/>
          <w:szCs w:val="19"/>
          <w:lang w:val="sk-SK"/>
        </w:rPr>
      </w:pPr>
      <w:del w:id="528" w:author="Autor" w:date="2020-12-14T08:28:00Z">
        <w:r w:rsidRPr="003E07AA" w:rsidDel="000F001C">
          <w:rPr>
            <w:rFonts w:ascii="Arial" w:hAnsi="Arial" w:cs="Arial"/>
            <w:color w:val="auto"/>
            <w:sz w:val="19"/>
            <w:szCs w:val="19"/>
            <w:lang w:val="sk-SK"/>
          </w:rPr>
          <w:delText xml:space="preserve">V týchto osobitných prípadoch </w:delText>
        </w:r>
        <w:r w:rsidRPr="0017789F" w:rsidDel="000F001C">
          <w:rPr>
            <w:rFonts w:ascii="Arial" w:hAnsi="Arial" w:cs="Arial"/>
            <w:color w:val="auto"/>
            <w:sz w:val="19"/>
            <w:szCs w:val="19"/>
            <w:lang w:val="sk-SK"/>
          </w:rPr>
          <w:delText xml:space="preserve">prijímateľ predkladá dokumentáciu z verejného obstarávania vo fáze po podpise zmluvy s úspešným uchádzačom, ktorá je platná, ale nie je účinná. </w:delText>
        </w:r>
      </w:del>
      <w:r w:rsidRPr="0017789F">
        <w:rPr>
          <w:rFonts w:ascii="Arial" w:hAnsi="Arial" w:cs="Arial"/>
          <w:color w:val="auto"/>
          <w:sz w:val="19"/>
          <w:szCs w:val="19"/>
          <w:lang w:val="sk-SK"/>
        </w:rPr>
        <w:t>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67F6712F" w14:textId="77777777" w:rsidR="00774183" w:rsidDel="000F001C" w:rsidRDefault="00B73EC8" w:rsidP="00D63FA2">
      <w:pPr>
        <w:pStyle w:val="Default"/>
        <w:numPr>
          <w:ilvl w:val="0"/>
          <w:numId w:val="111"/>
        </w:numPr>
        <w:spacing w:before="120" w:after="120" w:line="288" w:lineRule="auto"/>
        <w:jc w:val="both"/>
        <w:rPr>
          <w:del w:id="529" w:author="Autor" w:date="2020-12-14T08:30:00Z"/>
          <w:rFonts w:ascii="Arial" w:hAnsi="Arial" w:cs="Arial"/>
          <w:color w:val="auto"/>
          <w:sz w:val="19"/>
          <w:szCs w:val="19"/>
          <w:lang w:val="sk-SK"/>
        </w:rPr>
      </w:pPr>
      <w:r w:rsidRPr="00B73EC8">
        <w:rPr>
          <w:rFonts w:ascii="Arial" w:hAnsi="Arial" w:cs="Arial"/>
          <w:color w:val="auto"/>
          <w:sz w:val="19"/>
          <w:szCs w:val="19"/>
          <w:lang w:val="sk-SK"/>
        </w:rPr>
        <w:lastRenderedPageBreak/>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w:t>
      </w:r>
      <w:r w:rsidR="00F9051D">
        <w:rPr>
          <w:rFonts w:ascii="Arial" w:hAnsi="Arial" w:cs="Arial"/>
          <w:color w:val="auto"/>
          <w:sz w:val="19"/>
          <w:szCs w:val="19"/>
          <w:lang w:val="sk-SK"/>
        </w:rPr>
        <w:t>alebo</w:t>
      </w:r>
    </w:p>
    <w:p w14:paraId="7461143A" w14:textId="77777777" w:rsidR="000F001C" w:rsidRDefault="000F001C" w:rsidP="005B7173">
      <w:pPr>
        <w:pStyle w:val="Default"/>
        <w:numPr>
          <w:ilvl w:val="0"/>
          <w:numId w:val="111"/>
        </w:numPr>
        <w:spacing w:before="120" w:after="120" w:line="288" w:lineRule="auto"/>
        <w:jc w:val="both"/>
        <w:rPr>
          <w:ins w:id="530" w:author="Autor" w:date="2020-12-14T08:30:00Z"/>
          <w:rFonts w:ascii="Arial" w:hAnsi="Arial" w:cs="Arial"/>
          <w:color w:val="auto"/>
          <w:sz w:val="19"/>
          <w:szCs w:val="19"/>
          <w:lang w:val="sk-SK"/>
        </w:rPr>
      </w:pPr>
    </w:p>
    <w:p w14:paraId="4B51F473" w14:textId="77777777" w:rsidR="000F001C" w:rsidRDefault="00774183" w:rsidP="00D63FA2">
      <w:pPr>
        <w:pStyle w:val="Default"/>
        <w:numPr>
          <w:ilvl w:val="0"/>
          <w:numId w:val="111"/>
        </w:numPr>
        <w:spacing w:before="120" w:after="120" w:line="288" w:lineRule="auto"/>
        <w:jc w:val="both"/>
        <w:rPr>
          <w:ins w:id="531" w:author="Autor" w:date="2020-12-14T08:31:00Z"/>
          <w:rFonts w:ascii="Arial" w:hAnsi="Arial" w:cs="Arial"/>
          <w:color w:val="auto"/>
          <w:sz w:val="19"/>
          <w:szCs w:val="19"/>
          <w:lang w:val="sk-SK"/>
        </w:rPr>
      </w:pPr>
      <w:r w:rsidRPr="00547DBC">
        <w:rPr>
          <w:rFonts w:ascii="Arial" w:hAnsi="Arial" w:cs="Arial"/>
          <w:color w:val="auto"/>
          <w:sz w:val="19"/>
          <w:szCs w:val="19"/>
          <w:lang w:val="sk-SK"/>
        </w:rPr>
        <w:t xml:space="preserve">zmluva je len platná - </w:t>
      </w:r>
      <w:r w:rsidR="00A57E51" w:rsidRPr="00547DBC">
        <w:rPr>
          <w:rFonts w:ascii="Arial" w:hAnsi="Arial" w:cs="Arial"/>
          <w:color w:val="auto"/>
          <w:sz w:val="19"/>
          <w:szCs w:val="19"/>
          <w:lang w:val="sk-SK"/>
        </w:rPr>
        <w:t>p</w:t>
      </w:r>
      <w:r w:rsidR="007E728A" w:rsidRPr="00547DBC">
        <w:rPr>
          <w:rFonts w:ascii="Arial" w:hAnsi="Arial" w:cs="Arial"/>
          <w:color w:val="auto"/>
          <w:sz w:val="19"/>
          <w:szCs w:val="19"/>
          <w:lang w:val="sk-SK"/>
        </w:rPr>
        <w:t xml:space="preserve">rijímateľ v </w:t>
      </w:r>
      <w:r w:rsidR="007E728A" w:rsidRPr="00F0262B">
        <w:rPr>
          <w:rFonts w:ascii="Arial" w:hAnsi="Arial" w:cs="Arial"/>
          <w:color w:val="auto"/>
          <w:sz w:val="19"/>
          <w:szCs w:val="19"/>
          <w:lang w:val="sk-SK"/>
        </w:rPr>
        <w:t xml:space="preserve">osobitných požiadavkách na plnenie Opisného formulára môže zadať odkladaciu podmienku nadobudnutia účinnosti zmluvy (napr. </w:t>
      </w:r>
      <w:r w:rsidRPr="00F0262B">
        <w:rPr>
          <w:rFonts w:ascii="Arial" w:hAnsi="Arial" w:cs="Arial"/>
          <w:color w:val="auto"/>
          <w:sz w:val="19"/>
          <w:szCs w:val="19"/>
          <w:lang w:val="sk-SK"/>
        </w:rPr>
        <w:t xml:space="preserve">schvaľujúce vyjadrenie v správe z </w:t>
      </w:r>
      <w:r w:rsidR="007E728A" w:rsidRPr="00F0262B">
        <w:rPr>
          <w:rFonts w:ascii="Arial" w:hAnsi="Arial" w:cs="Arial"/>
          <w:color w:val="auto"/>
          <w:sz w:val="19"/>
          <w:szCs w:val="19"/>
          <w:lang w:val="sk-SK"/>
        </w:rPr>
        <w:t xml:space="preserve"> kontroly verejného obstarávania)</w:t>
      </w:r>
      <w:r w:rsidR="00F9051D" w:rsidRPr="00F0262B">
        <w:rPr>
          <w:rFonts w:ascii="Arial" w:hAnsi="Arial" w:cs="Arial"/>
          <w:color w:val="auto"/>
          <w:sz w:val="19"/>
          <w:szCs w:val="19"/>
          <w:lang w:val="sk-SK"/>
        </w:rPr>
        <w:t>.</w:t>
      </w:r>
    </w:p>
    <w:p w14:paraId="221BB187" w14:textId="77777777" w:rsidR="003E07AA" w:rsidRPr="00F0262B" w:rsidRDefault="003E07AA" w:rsidP="00547DBC">
      <w:pPr>
        <w:pStyle w:val="Default"/>
        <w:spacing w:before="120" w:after="120" w:line="288" w:lineRule="auto"/>
        <w:jc w:val="both"/>
        <w:rPr>
          <w:rFonts w:ascii="Arial" w:hAnsi="Arial" w:cs="Arial"/>
          <w:color w:val="auto"/>
          <w:sz w:val="19"/>
          <w:szCs w:val="19"/>
          <w:lang w:val="sk-SK"/>
        </w:rPr>
      </w:pPr>
      <w:r w:rsidRPr="00547DBC">
        <w:rPr>
          <w:rFonts w:ascii="Arial" w:hAnsi="Arial" w:cs="Arial"/>
          <w:color w:val="auto"/>
          <w:sz w:val="19"/>
          <w:szCs w:val="19"/>
          <w:lang w:val="sk-SK"/>
        </w:rPr>
        <w:t>Tento druh kontroly  sa nevzťahuje na VO, ktoré bolo predmetom druhej ex-ante kontroly</w:t>
      </w:r>
      <w:ins w:id="532" w:author="Autor" w:date="2020-12-14T08:31:00Z">
        <w:r w:rsidR="000F001C">
          <w:rPr>
            <w:rFonts w:ascii="Arial" w:hAnsi="Arial" w:cs="Arial"/>
            <w:color w:val="auto"/>
            <w:sz w:val="19"/>
            <w:szCs w:val="19"/>
            <w:lang w:val="sk-SK"/>
          </w:rPr>
          <w:t xml:space="preserve"> </w:t>
        </w:r>
        <w:r w:rsidR="000F001C" w:rsidRPr="000F001C">
          <w:rPr>
            <w:rFonts w:ascii="Arial" w:hAnsi="Arial" w:cs="Arial"/>
            <w:color w:val="auto"/>
            <w:sz w:val="19"/>
            <w:szCs w:val="19"/>
            <w:lang w:val="sk-SK"/>
          </w:rPr>
          <w:t>vykonanej poskytovateľom</w:t>
        </w:r>
      </w:ins>
      <w:r w:rsidRPr="00547DBC">
        <w:rPr>
          <w:rFonts w:ascii="Arial" w:hAnsi="Arial" w:cs="Arial"/>
          <w:color w:val="auto"/>
          <w:sz w:val="19"/>
          <w:szCs w:val="19"/>
          <w:lang w:val="sk-SK"/>
        </w:rPr>
        <w:t xml:space="preserve"> (na tento prípad sa vzťahuje postup</w:t>
      </w:r>
      <w:r w:rsidR="00E275A6" w:rsidRPr="00547DBC">
        <w:rPr>
          <w:rFonts w:ascii="Arial" w:hAnsi="Arial" w:cs="Arial"/>
          <w:color w:val="auto"/>
          <w:sz w:val="19"/>
          <w:szCs w:val="19"/>
          <w:lang w:val="sk-SK"/>
        </w:rPr>
        <w:t xml:space="preserve"> kontroly VO</w:t>
      </w:r>
      <w:r w:rsidRPr="00547DBC">
        <w:rPr>
          <w:rFonts w:ascii="Arial" w:hAnsi="Arial" w:cs="Arial"/>
          <w:color w:val="auto"/>
          <w:sz w:val="19"/>
          <w:szCs w:val="19"/>
          <w:lang w:val="sk-SK"/>
        </w:rPr>
        <w:t xml:space="preserve"> uvedený v písm. d) tejto príručky – </w:t>
      </w:r>
      <w:r w:rsidRPr="00F0262B" w:rsidDel="00AC19A3">
        <w:rPr>
          <w:rFonts w:ascii="Arial" w:hAnsi="Arial" w:cs="Arial"/>
          <w:color w:val="auto"/>
          <w:sz w:val="19"/>
          <w:szCs w:val="19"/>
          <w:lang w:val="sk-SK"/>
        </w:rPr>
        <w:t>N</w:t>
      </w:r>
      <w:r w:rsidRPr="00F0262B">
        <w:rPr>
          <w:rFonts w:ascii="Arial" w:hAnsi="Arial" w:cs="Arial"/>
          <w:color w:val="auto"/>
          <w:sz w:val="19"/>
          <w:szCs w:val="19"/>
          <w:lang w:val="sk-SK"/>
        </w:rPr>
        <w:t xml:space="preserve">ásledná ex-post kontrola). </w:t>
      </w:r>
    </w:p>
    <w:p w14:paraId="1B76420A" w14:textId="77777777"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 xml:space="preserve">Lehota na výkon štandardnej ex-post kontroly je </w:t>
      </w:r>
      <w:r w:rsidRPr="00D63FA2">
        <w:rPr>
          <w:rFonts w:ascii="Arial" w:hAnsi="Arial" w:cs="Arial"/>
          <w:b/>
          <w:color w:val="auto"/>
          <w:sz w:val="19"/>
          <w:szCs w:val="19"/>
          <w:lang w:val="sk-SK"/>
        </w:rPr>
        <w:t>20 pracovných dní</w:t>
      </w:r>
      <w:r w:rsidRPr="00277273">
        <w:rPr>
          <w:rFonts w:ascii="Arial" w:hAnsi="Arial" w:cs="Arial"/>
          <w:color w:val="auto"/>
          <w:sz w:val="19"/>
          <w:szCs w:val="19"/>
          <w:lang w:val="sk-SK"/>
        </w:rPr>
        <w:t>.</w:t>
      </w:r>
    </w:p>
    <w:p w14:paraId="22D043BD"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28"/>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2AC375CA"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278A8ED7" w14:textId="7777777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 xml:space="preserve">výsledku VO/ informácií zaslaných ÚVO a </w:t>
      </w:r>
      <w:ins w:id="533" w:author="Autor" w:date="2020-12-14T08:31:00Z">
        <w:r w:rsidR="000F001C" w:rsidRPr="000F001C">
          <w:rPr>
            <w:rFonts w:cs="Arial"/>
            <w:szCs w:val="19"/>
            <w:lang w:val="sk-SK"/>
          </w:rPr>
          <w:t xml:space="preserve">do  Úradného vestníka </w:t>
        </w:r>
      </w:ins>
      <w:del w:id="534" w:author="Autor" w:date="2020-12-14T08:31:00Z">
        <w:r w:rsidR="009D7F63" w:rsidRPr="0073389C" w:rsidDel="000F001C">
          <w:rPr>
            <w:rFonts w:cs="Arial"/>
            <w:szCs w:val="19"/>
            <w:lang w:val="sk-SK"/>
          </w:rPr>
          <w:delText xml:space="preserve">Ú.v. </w:delText>
        </w:r>
      </w:del>
      <w:r w:rsidR="009D7F63" w:rsidRPr="0073389C">
        <w:rPr>
          <w:rFonts w:cs="Arial"/>
          <w:szCs w:val="19"/>
          <w:lang w:val="sk-SK"/>
        </w:rPr>
        <w:t>EÚ;</w:t>
      </w:r>
    </w:p>
    <w:p w14:paraId="09969A63" w14:textId="77777777" w:rsidR="009D7F63" w:rsidRDefault="00774183" w:rsidP="009D7F63">
      <w:pPr>
        <w:pStyle w:val="Bulletslevel2"/>
        <w:spacing w:after="120" w:line="288" w:lineRule="auto"/>
        <w:ind w:left="567" w:hanging="283"/>
        <w:rPr>
          <w:ins w:id="535" w:author="Autor" w:date="2020-12-14T08:32:00Z"/>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w:t>
      </w:r>
      <w:ins w:id="536" w:author="Autor" w:date="2020-12-14T08:32:00Z">
        <w:r w:rsidR="000F001C" w:rsidRPr="000F001C">
          <w:rPr>
            <w:rFonts w:cs="Arial"/>
            <w:szCs w:val="19"/>
            <w:lang w:val="sk-SK"/>
          </w:rPr>
          <w:t>ak je povinnou osobou podľa zákon a slobodnom prístupe k informáciám, uvedené zdokladuje napr. predložením „print screen/screen shotu“</w:t>
        </w:r>
      </w:ins>
      <w:del w:id="537" w:author="Autor" w:date="2020-12-14T08:32:00Z">
        <w:r w:rsidR="009D7F63" w:rsidRPr="0073389C" w:rsidDel="000F001C">
          <w:rPr>
            <w:rFonts w:cs="Arial"/>
            <w:szCs w:val="19"/>
            <w:lang w:val="sk-SK"/>
          </w:rPr>
          <w:delText>uvedené zdokladuje napr. predložením „print screen“</w:delText>
        </w:r>
      </w:del>
      <w:r w:rsidR="009D7F63" w:rsidRPr="0073389C">
        <w:rPr>
          <w:rFonts w:cs="Arial"/>
          <w:szCs w:val="19"/>
          <w:lang w:val="sk-SK"/>
        </w:rPr>
        <w:t>);</w:t>
      </w:r>
    </w:p>
    <w:p w14:paraId="71AD77FE" w14:textId="77777777" w:rsidR="000F001C" w:rsidRPr="00547DBC" w:rsidRDefault="000F001C" w:rsidP="00D63FA2">
      <w:pPr>
        <w:pStyle w:val="Odsekzoznamu"/>
        <w:numPr>
          <w:ilvl w:val="1"/>
          <w:numId w:val="39"/>
        </w:numPr>
        <w:autoSpaceDE w:val="0"/>
        <w:autoSpaceDN w:val="0"/>
        <w:spacing w:before="60" w:after="60" w:line="276" w:lineRule="auto"/>
        <w:ind w:left="567"/>
        <w:jc w:val="both"/>
        <w:rPr>
          <w:rFonts w:cs="Arial"/>
          <w:szCs w:val="19"/>
        </w:rPr>
      </w:pPr>
      <w:ins w:id="538" w:author="Autor" w:date="2020-12-14T08:32:00Z">
        <w:r w:rsidRPr="00D63FA2">
          <w:rPr>
            <w:rFonts w:cs="Arial"/>
            <w:szCs w:val="19"/>
          </w:rPr>
          <w:t>záber obrazovky (screen shot) s načítanou príslušou webovou stránkou RPVS s jednoznačne identifikovanými subjektmi ako potvrdenie o vykonaní kontroly zápisu úspešného uchádzača alebo jeho subdodávateľa (ak relevantné) do registra partnerov vereného sektora podľa zákona 315/2016 Z.z. o registri partnerov verejného sektora a o zmene a doplnení niektorých zákonov;</w:t>
        </w:r>
      </w:ins>
    </w:p>
    <w:p w14:paraId="26E135AC" w14:textId="77777777" w:rsidR="00E70656" w:rsidRPr="0073389C" w:rsidRDefault="00E70656" w:rsidP="00D63FA2">
      <w:pPr>
        <w:pStyle w:val="Bulletslevel2"/>
        <w:spacing w:after="120" w:line="288" w:lineRule="auto"/>
        <w:ind w:left="567" w:hanging="283"/>
        <w:jc w:val="both"/>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w:t>
      </w:r>
      <w:ins w:id="539" w:author="Autor" w:date="2020-12-14T08:33:00Z">
        <w:r w:rsidR="00D636B8" w:rsidRPr="00D636B8">
          <w:rPr>
            <w:rFonts w:cs="Arial"/>
            <w:szCs w:val="19"/>
            <w:lang w:val="sk-SK"/>
          </w:rPr>
          <w:t xml:space="preserve">zainteresovaných osôb podľa </w:t>
        </w:r>
        <w:r w:rsidR="00D636B8" w:rsidRPr="00D636B8">
          <w:rPr>
            <w:rFonts w:cs="Arial"/>
            <w:szCs w:val="19"/>
            <w:lang w:val="sk-SK"/>
          </w:rPr>
          <w:br/>
          <w:t xml:space="preserve">§ 23 ods. 3 ZVO </w:t>
        </w:r>
      </w:ins>
      <w:del w:id="540" w:author="Autor" w:date="2020-12-14T08:33:00Z">
        <w:r w:rsidRPr="00E70656" w:rsidDel="00D636B8">
          <w:rPr>
            <w:rFonts w:cs="Arial"/>
            <w:szCs w:val="19"/>
            <w:lang w:val="sk-SK"/>
          </w:rPr>
          <w:delText>osôb</w:delText>
        </w:r>
      </w:del>
      <w:r w:rsidRPr="00E70656">
        <w:rPr>
          <w:rFonts w:cs="Arial"/>
          <w:szCs w:val="19"/>
          <w:lang w:val="sk-SK"/>
        </w:rPr>
        <w:t xml:space="preserve"> zúčastňujúcich sa na procese VO;</w:t>
      </w:r>
    </w:p>
    <w:p w14:paraId="28D4DEA1" w14:textId="77777777" w:rsidR="003E07AA" w:rsidRPr="0073389C" w:rsidRDefault="003E07AA" w:rsidP="00D63FA2">
      <w:pPr>
        <w:pStyle w:val="Bulletslevel2"/>
        <w:spacing w:after="120" w:line="288" w:lineRule="auto"/>
        <w:ind w:left="567" w:hanging="283"/>
        <w:jc w:val="both"/>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096D837C" w14:textId="77777777"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4959D9FA" w14:textId="77777777" w:rsidR="009D7F63" w:rsidRDefault="00D636B8" w:rsidP="009D7F63">
      <w:pPr>
        <w:pStyle w:val="Default"/>
        <w:spacing w:before="120" w:after="120" w:line="288" w:lineRule="auto"/>
        <w:jc w:val="both"/>
        <w:rPr>
          <w:rFonts w:ascii="Arial" w:hAnsi="Arial" w:cs="Arial"/>
          <w:sz w:val="19"/>
          <w:szCs w:val="19"/>
          <w:lang w:val="sk-SK"/>
        </w:rPr>
      </w:pPr>
      <w:ins w:id="541" w:author="Autor" w:date="2020-12-14T08:33:00Z">
        <w:r w:rsidRPr="00D636B8">
          <w:rPr>
            <w:rFonts w:ascii="Arial" w:hAnsi="Arial" w:cs="Arial"/>
            <w:sz w:val="19"/>
            <w:szCs w:val="19"/>
            <w:lang w:val="sk-SK"/>
          </w:rPr>
          <w:t>Pokiaľ bola v rámci daného VO vykonaná kontrola VO podľa § 169 ods. 1 alebo 3 ZVO, prijímateľ informuje poskytovateľa aj o tejto skutočnosti a súčasne s dokumentáciou predloží aj kópiu právoplatného rozhodnutia ÚVO. Rovnakým spôsobom je prijímateľ povinný informovať poskytovateľa aj o všetkých výsledkoch konania ÚVO vydaných pri výkone dohľadu podľa § 167 ods. 2 ZVO. Po doručení právoplatného rozhodnutia ÚVO spracuje  poskytovateľ závery svojej kontroly a závery kontroly ÚVO, čím nie je dotknutá povinnosť vykonania finančnej kontroly VO, ani zodpovednosť poskytovateľa za výkon tejto kontroly v zmysle  článku 125 ods. 4 všeobecného nariadenia.</w:t>
        </w:r>
      </w:ins>
    </w:p>
    <w:p w14:paraId="170C32ED"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4A0A5F2D" w14:textId="77777777" w:rsidR="0017789F" w:rsidRDefault="0017789F" w:rsidP="009D7F63">
      <w:pPr>
        <w:pStyle w:val="Default"/>
        <w:spacing w:before="120" w:after="120" w:line="288" w:lineRule="auto"/>
        <w:jc w:val="both"/>
        <w:rPr>
          <w:rFonts w:ascii="Arial" w:hAnsi="Arial" w:cs="Arial"/>
          <w:sz w:val="19"/>
          <w:szCs w:val="19"/>
          <w:lang w:val="sk-SK"/>
        </w:rPr>
      </w:pPr>
    </w:p>
    <w:p w14:paraId="0AF21A37" w14:textId="77777777"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del w:id="542" w:author="Autor" w:date="2020-12-14T08:34:00Z">
        <w:r w:rsidR="00774183" w:rsidRPr="00774183" w:rsidDel="00D5183D">
          <w:rPr>
            <w:rFonts w:ascii="Arial" w:hAnsi="Arial" w:cs="Arial"/>
            <w:color w:val="auto"/>
            <w:sz w:val="19"/>
            <w:szCs w:val="19"/>
            <w:lang w:val="sk-SK"/>
          </w:rPr>
          <w:delText xml:space="preserve">V prípade, že </w:delText>
        </w:r>
        <w:r w:rsidR="00774183" w:rsidRPr="00774183" w:rsidDel="00D5183D">
          <w:rPr>
            <w:rFonts w:ascii="Arial" w:hAnsi="Arial" w:cs="Arial"/>
            <w:b/>
            <w:color w:val="auto"/>
            <w:sz w:val="19"/>
            <w:szCs w:val="19"/>
            <w:lang w:val="sk-SK"/>
          </w:rPr>
          <w:delText>cena v ponuke uchádzača</w:delText>
        </w:r>
        <w:r w:rsidR="00774183" w:rsidRPr="00774183" w:rsidDel="00D5183D">
          <w:rPr>
            <w:rFonts w:ascii="Arial" w:hAnsi="Arial" w:cs="Arial"/>
            <w:color w:val="auto"/>
            <w:sz w:val="19"/>
            <w:szCs w:val="19"/>
            <w:lang w:val="sk-SK"/>
          </w:rPr>
          <w:delText xml:space="preserve">, ktorý bol vyhodnotený </w:delText>
        </w:r>
        <w:r w:rsidR="00774183" w:rsidRPr="00774183" w:rsidDel="00D5183D">
          <w:rPr>
            <w:rFonts w:ascii="Arial" w:hAnsi="Arial" w:cs="Arial"/>
            <w:b/>
            <w:color w:val="auto"/>
            <w:sz w:val="19"/>
            <w:szCs w:val="19"/>
            <w:lang w:val="sk-SK"/>
          </w:rPr>
          <w:delText>ako úspešný, je vyššia ako predpokladaná hodnota zákazky</w:delText>
        </w:r>
        <w:r w:rsidR="00774183" w:rsidRPr="00774183" w:rsidDel="00D5183D">
          <w:rPr>
            <w:rFonts w:ascii="Arial" w:hAnsi="Arial" w:cs="Arial"/>
            <w:color w:val="auto"/>
            <w:sz w:val="19"/>
            <w:szCs w:val="19"/>
            <w:lang w:val="sk-SK"/>
          </w:rPr>
          <w:delText xml:space="preserve">, poskytovateľ požaduje od prijímateľa odôvodnenie, prečo predmetný postup zadávania zákazky nezrušil, ak nejde o zákazku realizovanú cez EKS. </w:delText>
        </w:r>
      </w:del>
      <w:r w:rsidR="00774183" w:rsidRPr="00774183">
        <w:rPr>
          <w:rFonts w:ascii="Arial" w:hAnsi="Arial" w:cs="Arial"/>
          <w:color w:val="auto"/>
          <w:sz w:val="19"/>
          <w:szCs w:val="19"/>
          <w:lang w:val="sk-SK"/>
        </w:rPr>
        <w:t xml:space="preserve">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Ustanovenia týkajúce </w:t>
      </w:r>
      <w:r w:rsidR="00774183" w:rsidRPr="00774183">
        <w:rPr>
          <w:rFonts w:ascii="Arial" w:hAnsi="Arial" w:cs="Arial"/>
          <w:color w:val="auto"/>
          <w:sz w:val="19"/>
          <w:szCs w:val="19"/>
          <w:lang w:val="sk-SK"/>
        </w:rPr>
        <w:lastRenderedPageBreak/>
        <w:t xml:space="preserve">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04E473CB" w14:textId="77777777" w:rsidR="009D7F63" w:rsidRPr="0073389C" w:rsidDel="00D5183D"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543" w:author="Autor" w:date="2020-12-14T08:34:00Z"/>
        </w:rPr>
      </w:pPr>
      <w:del w:id="544" w:author="Autor" w:date="2020-12-14T08:34:00Z">
        <w:r w:rsidRPr="0073389C" w:rsidDel="00D5183D">
          <w:rPr>
            <w:b/>
            <w:i/>
          </w:rPr>
          <w:delText>Dôležité upozornenie</w:delText>
        </w:r>
        <w:r w:rsidRPr="0073389C" w:rsidDel="00D5183D">
          <w:delText>: Poskytovateľ upozorňuje prijímateľov, že zmluva medzi prijímateľom a úspešným uchádzačom nadobúda účinnosť až po zverejnení v CRZ</w:delText>
        </w:r>
        <w:r w:rsidRPr="0073389C" w:rsidDel="00D5183D">
          <w:rPr>
            <w:rStyle w:val="Odkaznapoznmkupodiarou"/>
            <w:sz w:val="19"/>
          </w:rPr>
          <w:footnoteReference w:id="129"/>
        </w:r>
        <w:r w:rsidR="00BA496C" w:rsidRPr="00BA496C" w:rsidDel="00D5183D">
          <w:delText>, pokiaľ Prijímateľ je povinnou osobou v zmysle zákona o slobodnom prístupe k informáciám.</w:delText>
        </w:r>
      </w:del>
    </w:p>
    <w:p w14:paraId="4B3AF4FB" w14:textId="7777777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2FD530E7" w14:textId="77777777" w:rsidR="009D7F63" w:rsidRPr="0073389C" w:rsidDel="00D5183D" w:rsidRDefault="009D7F63" w:rsidP="009D7F63">
      <w:pPr>
        <w:spacing w:before="120" w:after="120" w:line="288" w:lineRule="auto"/>
        <w:jc w:val="both"/>
        <w:rPr>
          <w:del w:id="547" w:author="Autor" w:date="2020-12-14T08:34:00Z"/>
        </w:rPr>
      </w:pPr>
    </w:p>
    <w:p w14:paraId="20C1E117" w14:textId="77777777"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w:t>
      </w:r>
      <w:ins w:id="548" w:author="Autor" w:date="2020-12-14T08:34:00Z">
        <w:r w:rsidR="00D5183D" w:rsidRPr="00D5183D">
          <w:rPr>
            <w:rFonts w:cs="Arial"/>
            <w:szCs w:val="19"/>
          </w:rPr>
          <w:t>doručí</w:t>
        </w:r>
      </w:ins>
      <w:del w:id="549" w:author="Autor" w:date="2020-12-14T08:34:00Z">
        <w:r w:rsidRPr="00E70656" w:rsidDel="00D5183D">
          <w:rPr>
            <w:rFonts w:cs="Arial"/>
            <w:szCs w:val="19"/>
          </w:rPr>
          <w:delText>zašle</w:delText>
        </w:r>
      </w:del>
      <w:r w:rsidRPr="00E70656">
        <w:rPr>
          <w:rFonts w:cs="Arial"/>
          <w:szCs w:val="19"/>
        </w:rPr>
        <w:t xml:space="preserv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48E4FAA8" w14:textId="77777777" w:rsidR="00E70656" w:rsidRPr="0073389C" w:rsidDel="00D5183D" w:rsidRDefault="00BA496C" w:rsidP="00E70656">
      <w:pPr>
        <w:spacing w:before="120" w:after="120" w:line="288" w:lineRule="auto"/>
        <w:jc w:val="both"/>
        <w:rPr>
          <w:del w:id="550" w:author="Autor" w:date="2020-12-14T08:35:00Z"/>
          <w:rFonts w:cs="Arial"/>
          <w:szCs w:val="19"/>
        </w:rPr>
      </w:pPr>
      <w:del w:id="551" w:author="Autor" w:date="2020-12-14T08:35:00Z">
        <w:r w:rsidDel="00D5183D">
          <w:rPr>
            <w:rFonts w:cs="Arial"/>
            <w:szCs w:val="19"/>
          </w:rPr>
          <w:delText>F</w:delText>
        </w:r>
        <w:r w:rsidR="00745F4B" w:rsidDel="00D5183D">
          <w:rPr>
            <w:rFonts w:cs="Arial"/>
            <w:szCs w:val="19"/>
          </w:rPr>
          <w:delText>inančná</w:delText>
        </w:r>
        <w:r w:rsidR="00E70656" w:rsidRPr="00E70656" w:rsidDel="00D5183D">
          <w:rPr>
            <w:rFonts w:cs="Arial"/>
            <w:szCs w:val="19"/>
          </w:rPr>
          <w:delText xml:space="preserve"> kontrola VO sa považuje za ukončenú zaslaním správy z kontroly VO prijímateľovi.</w:delText>
        </w:r>
      </w:del>
    </w:p>
    <w:p w14:paraId="1370ED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6E647057" w14:textId="77777777"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1E36B23E" w14:textId="77777777"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3360B915" w14:textId="77777777"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 xml:space="preserve">skonštatuje uvedenú skutočnosť a určí prípadné </w:t>
      </w:r>
      <w:r w:rsidR="009750E6">
        <w:rPr>
          <w:rFonts w:cs="Arial"/>
          <w:szCs w:val="19"/>
        </w:rPr>
        <w:t>odporúčania</w:t>
      </w:r>
      <w:r w:rsidRPr="0073389C">
        <w:t>.</w:t>
      </w:r>
    </w:p>
    <w:p w14:paraId="20A93C30"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vykonať opatrenia na odstránenie tohto porušenia, pričom pripustenie výdavkov súvisiacich s VO do financovania bude závislé od odstránenia alebo ďalšieho vyhodnotenia </w:t>
      </w:r>
      <w:ins w:id="552" w:author="Autor" w:date="2020-12-14T08:35:00Z">
        <w:r w:rsidR="00D5183D" w:rsidRPr="00D5183D">
          <w:t>tohto nedostatku</w:t>
        </w:r>
      </w:ins>
      <w:del w:id="553" w:author="Autor" w:date="2020-12-14T08:35:00Z">
        <w:r w:rsidRPr="0073389C" w:rsidDel="00D5183D">
          <w:delText>tohto porušenia</w:delText>
        </w:r>
      </w:del>
      <w:r w:rsidRPr="0073389C">
        <w:t>.</w:t>
      </w:r>
    </w:p>
    <w:p w14:paraId="1776C3F3"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w:t>
      </w:r>
      <w:ins w:id="554" w:author="Autor" w:date="2020-12-14T08:36:00Z">
        <w:r w:rsidR="00D5183D" w:rsidRPr="00D5183D">
          <w:t>nedostatkov</w:t>
        </w:r>
        <w:r w:rsidR="00D5183D">
          <w:t xml:space="preserve"> </w:t>
        </w:r>
      </w:ins>
      <w:del w:id="555" w:author="Autor" w:date="2020-12-14T08:36:00Z">
        <w:r w:rsidRPr="0073389C" w:rsidDel="00D5183D">
          <w:delText xml:space="preserve">zistení </w:delText>
        </w:r>
      </w:del>
      <w:r w:rsidRPr="0073389C">
        <w:t xml:space="preserve">má taký charakter, že mali alebo mohli mať vplyv na výsledok VO, v takom prípade: </w:t>
      </w:r>
    </w:p>
    <w:p w14:paraId="4247F1D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5D1546D4"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postupuje v zmysle metodického pokynu CKO č. 5</w:t>
      </w:r>
      <w:r w:rsidRPr="0073389C">
        <w:rPr>
          <w:rStyle w:val="Odkaznapoznmkupodiarou"/>
          <w:rFonts w:cs="Arial"/>
          <w:sz w:val="19"/>
          <w:szCs w:val="19"/>
          <w:lang w:val="sk-SK"/>
        </w:rPr>
        <w:footnoteReference w:id="130"/>
      </w:r>
      <w:r w:rsidR="00E275A6">
        <w:rPr>
          <w:rFonts w:cs="Arial"/>
          <w:szCs w:val="19"/>
          <w:lang w:val="sk-SK"/>
        </w:rPr>
        <w:t>(ďalej aj ako „metodický pokyn</w:t>
      </w:r>
      <w:r w:rsidR="00E275A6" w:rsidRPr="00703E20">
        <w:rPr>
          <w:rFonts w:cs="Arial"/>
          <w:szCs w:val="19"/>
          <w:lang w:val="sk-SK"/>
        </w:rPr>
        <w:t xml:space="preserve"> CKO č. 5</w:t>
      </w:r>
      <w:r w:rsidR="00E275A6">
        <w:rPr>
          <w:rFonts w:cs="Arial"/>
          <w:szCs w:val="19"/>
          <w:lang w:val="sk-SK"/>
        </w:rPr>
        <w:t>“)</w:t>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144B13AD" w14:textId="77777777"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1F3E9377" w14:textId="77777777"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3EABF7E0"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66511654" w14:textId="77777777" w:rsidR="0072218C" w:rsidRDefault="0072218C" w:rsidP="00771817">
      <w:pPr>
        <w:spacing w:before="120" w:after="120" w:line="288" w:lineRule="auto"/>
        <w:jc w:val="both"/>
        <w:rPr>
          <w:ins w:id="556" w:author="Autor" w:date="2020-12-14T08:37:00Z"/>
        </w:rPr>
      </w:pPr>
      <w:ins w:id="557" w:author="Autor" w:date="2020-12-14T08:36:00Z">
        <w:r w:rsidRPr="0072218C">
          <w:t>Postupy, práva a povinnosti poskytovateľa uvedené v tejto kapitole sa vzťahujú aj na kontrolu dodatkov k zmluvám s úspešným uchádzačom a na dodatky k rámcovým dohodám, pokiaľ nie je uvedené inak.</w:t>
        </w:r>
      </w:ins>
    </w:p>
    <w:p w14:paraId="4FD27912" w14:textId="77777777" w:rsidR="0072218C" w:rsidRPr="00D63FA2" w:rsidRDefault="0072218C" w:rsidP="00771817">
      <w:pPr>
        <w:spacing w:before="120" w:after="120" w:line="288" w:lineRule="auto"/>
        <w:jc w:val="both"/>
        <w:rPr>
          <w:ins w:id="558" w:author="Autor" w:date="2020-12-14T08:36:00Z"/>
        </w:rPr>
      </w:pPr>
    </w:p>
    <w:p w14:paraId="587B783C" w14:textId="77777777"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13C087B1"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w:t>
      </w:r>
      <w:ins w:id="559" w:author="Autor" w:date="2020-12-14T08:37:00Z">
        <w:r w:rsidR="0072218C">
          <w:rPr>
            <w:rFonts w:ascii="Times New Roman" w:hAnsi="Times New Roman"/>
            <w:sz w:val="24"/>
            <w:lang w:eastAsia="x-none"/>
          </w:rPr>
          <w:t>poskytovateľom</w:t>
        </w:r>
        <w:r w:rsidR="0072218C" w:rsidRPr="0073389C">
          <w:rPr>
            <w:lang w:eastAsia="x-none"/>
          </w:rPr>
          <w:t xml:space="preserve"> </w:t>
        </w:r>
      </w:ins>
      <w:r w:rsidRPr="0073389C">
        <w:rPr>
          <w:lang w:eastAsia="x-none"/>
        </w:rPr>
        <w:t xml:space="preserve">riadne ukončená druhá ex-ante kontrola. </w:t>
      </w:r>
    </w:p>
    <w:p w14:paraId="5C22485F" w14:textId="77777777" w:rsidR="00B8656C" w:rsidRPr="00B8656C" w:rsidDel="0072218C" w:rsidRDefault="00B8656C" w:rsidP="00B8656C">
      <w:pPr>
        <w:spacing w:before="120" w:after="120" w:line="288" w:lineRule="auto"/>
        <w:jc w:val="both"/>
        <w:rPr>
          <w:del w:id="560" w:author="Autor" w:date="2020-12-14T08:37:00Z"/>
          <w:rFonts w:cs="Arial"/>
          <w:szCs w:val="19"/>
          <w:lang w:eastAsia="x-none"/>
        </w:rPr>
      </w:pPr>
    </w:p>
    <w:p w14:paraId="2A3F51C2"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 xml:space="preserve">Lehota na výkon následnej ex-post kontroly je </w:t>
      </w:r>
      <w:r w:rsidRPr="00D63FA2">
        <w:rPr>
          <w:rFonts w:cs="Arial"/>
          <w:b/>
          <w:szCs w:val="19"/>
          <w:lang w:eastAsia="x-none"/>
        </w:rPr>
        <w:t>7 pracovných dní</w:t>
      </w:r>
      <w:r w:rsidRPr="00B8656C">
        <w:rPr>
          <w:rFonts w:cs="Arial"/>
          <w:szCs w:val="19"/>
          <w:lang w:eastAsia="x-none"/>
        </w:rPr>
        <w:t>.</w:t>
      </w:r>
    </w:p>
    <w:p w14:paraId="5A3052DF" w14:textId="77777777"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31"/>
      </w:r>
      <w:r w:rsidR="00B8656C" w:rsidRPr="00B8656C">
        <w:rPr>
          <w:rFonts w:cs="Arial"/>
          <w:szCs w:val="19"/>
        </w:rPr>
        <w:t xml:space="preserve"> vo vzťahu k predmetnému typu kontroly VO</w:t>
      </w:r>
      <w:r w:rsidRPr="0073389C">
        <w:rPr>
          <w:rFonts w:cs="Arial"/>
          <w:szCs w:val="19"/>
        </w:rPr>
        <w:t>, vrátane:</w:t>
      </w:r>
    </w:p>
    <w:p w14:paraId="0AE81539"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0482E7E1"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 xml:space="preserve">/informácií zaslaných </w:t>
      </w:r>
      <w:ins w:id="561" w:author="Autor" w:date="2020-12-14T08:38:00Z">
        <w:r w:rsidR="0072218C" w:rsidRPr="00D63FA2">
          <w:rPr>
            <w:rFonts w:ascii="Arial" w:hAnsi="Arial" w:cs="Arial"/>
            <w:sz w:val="19"/>
            <w:szCs w:val="19"/>
            <w:lang w:val="sk-SK"/>
          </w:rPr>
          <w:t>do Vestníka ÚVO a Úradného vestníka EÚ</w:t>
        </w:r>
      </w:ins>
      <w:del w:id="562" w:author="Autor" w:date="2020-12-14T08:38:00Z">
        <w:r w:rsidRPr="0073389C" w:rsidDel="0072218C">
          <w:rPr>
            <w:rFonts w:ascii="Arial" w:hAnsi="Arial" w:cs="Arial"/>
            <w:sz w:val="19"/>
            <w:szCs w:val="19"/>
            <w:lang w:val="sk-SK"/>
          </w:rPr>
          <w:delText>ÚVO a Ú. v. EÚ</w:delText>
        </w:r>
      </w:del>
      <w:r w:rsidRPr="0073389C">
        <w:rPr>
          <w:rFonts w:ascii="Arial" w:hAnsi="Arial" w:cs="Arial"/>
          <w:sz w:val="19"/>
          <w:szCs w:val="19"/>
          <w:lang w:val="sk-SK"/>
        </w:rPr>
        <w:t>;</w:t>
      </w:r>
    </w:p>
    <w:p w14:paraId="2D0650BF"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66547717" w14:textId="77777777" w:rsidR="00B8656C" w:rsidRDefault="00B8656C" w:rsidP="00151D4D">
      <w:pPr>
        <w:pStyle w:val="Default"/>
        <w:numPr>
          <w:ilvl w:val="0"/>
          <w:numId w:val="41"/>
        </w:numPr>
        <w:spacing w:before="120" w:after="120" w:line="288" w:lineRule="auto"/>
        <w:ind w:left="567" w:hanging="283"/>
        <w:jc w:val="both"/>
        <w:rPr>
          <w:ins w:id="563" w:author="Autor" w:date="2020-12-14T08:39:00Z"/>
          <w:rFonts w:ascii="Arial" w:hAnsi="Arial" w:cs="Arial"/>
          <w:sz w:val="19"/>
          <w:szCs w:val="19"/>
          <w:lang w:val="sk-SK"/>
        </w:rPr>
      </w:pPr>
      <w:r w:rsidRPr="00B8656C">
        <w:rPr>
          <w:rFonts w:ascii="Arial" w:hAnsi="Arial" w:cs="Arial"/>
          <w:sz w:val="19"/>
          <w:szCs w:val="19"/>
          <w:lang w:val="sk-SK"/>
        </w:rPr>
        <w:t xml:space="preserve">čestné vyhlásenia o neprítomnosti konfliktu záujmov </w:t>
      </w:r>
      <w:ins w:id="564" w:author="Autor" w:date="2020-12-14T08:39:00Z">
        <w:r w:rsidR="0072218C" w:rsidRPr="0072218C">
          <w:rPr>
            <w:rFonts w:ascii="Arial" w:hAnsi="Arial" w:cs="Arial"/>
            <w:sz w:val="19"/>
            <w:szCs w:val="19"/>
            <w:lang w:val="sk-SK"/>
          </w:rPr>
          <w:t xml:space="preserve">zainteresovaných osôb podľa </w:t>
        </w:r>
        <w:r w:rsidR="0072218C" w:rsidRPr="0072218C">
          <w:rPr>
            <w:rFonts w:ascii="Arial" w:hAnsi="Arial" w:cs="Arial"/>
            <w:sz w:val="19"/>
            <w:szCs w:val="19"/>
            <w:lang w:val="sk-SK"/>
          </w:rPr>
          <w:br/>
          <w:t>§ 23 ods. 3 ZVO</w:t>
        </w:r>
      </w:ins>
      <w:del w:id="565" w:author="Autor" w:date="2020-12-14T08:39:00Z">
        <w:r w:rsidRPr="00B8656C" w:rsidDel="0072218C">
          <w:rPr>
            <w:rFonts w:ascii="Arial" w:hAnsi="Arial" w:cs="Arial"/>
            <w:sz w:val="19"/>
            <w:szCs w:val="19"/>
            <w:lang w:val="sk-SK"/>
          </w:rPr>
          <w:delText>osôb</w:delText>
        </w:r>
      </w:del>
      <w:r w:rsidRPr="00B8656C">
        <w:rPr>
          <w:rFonts w:ascii="Arial" w:hAnsi="Arial" w:cs="Arial"/>
          <w:sz w:val="19"/>
          <w:szCs w:val="19"/>
          <w:lang w:val="sk-SK"/>
        </w:rPr>
        <w:t xml:space="preserve"> zúčastňujúcich sa na procese VO</w:t>
      </w:r>
      <w:ins w:id="566" w:author="Autor" w:date="2020-12-14T08:39:00Z">
        <w:r w:rsidR="0072218C">
          <w:rPr>
            <w:rFonts w:ascii="Arial" w:hAnsi="Arial" w:cs="Arial"/>
            <w:sz w:val="19"/>
            <w:szCs w:val="19"/>
            <w:lang w:val="sk-SK"/>
          </w:rPr>
          <w:t>;</w:t>
        </w:r>
      </w:ins>
    </w:p>
    <w:p w14:paraId="5169A70A" w14:textId="77777777" w:rsidR="0072218C" w:rsidRPr="0072218C" w:rsidRDefault="0072218C" w:rsidP="00D63FA2">
      <w:pPr>
        <w:pStyle w:val="Odsekzoznamu"/>
        <w:numPr>
          <w:ilvl w:val="0"/>
          <w:numId w:val="41"/>
        </w:numPr>
        <w:ind w:left="567"/>
        <w:jc w:val="both"/>
        <w:rPr>
          <w:ins w:id="567" w:author="Autor" w:date="2020-12-14T08:39:00Z"/>
          <w:rFonts w:cs="Arial"/>
          <w:color w:val="000000"/>
          <w:szCs w:val="19"/>
        </w:rPr>
      </w:pPr>
      <w:ins w:id="568" w:author="Autor" w:date="2020-12-14T08:39:00Z">
        <w:r w:rsidRPr="0072218C">
          <w:rPr>
            <w:rFonts w:cs="Arial"/>
            <w:color w:val="000000"/>
            <w:szCs w:val="19"/>
          </w:rPr>
          <w:t>záber obrazovky (screen shot) s načítanou príslušnou webovou stránkou RPVS s jednoznačne identifikovanými subjektmi ako potvrdenie o vykonaní kontroly zápisu úspešného uchádzača alebo jeho subdodávateľa (ak relevantné) do registra partnerov vereného sektora podľa zákona 315/2016 Z.z. o registri partnerov verejného sektora a o zmene a doplnení niektorých zákonov;</w:t>
        </w:r>
      </w:ins>
    </w:p>
    <w:p w14:paraId="5D3A03DF" w14:textId="77777777" w:rsidR="0072218C" w:rsidRPr="0073389C" w:rsidDel="0072218C" w:rsidRDefault="0072218C" w:rsidP="00D63FA2">
      <w:pPr>
        <w:pStyle w:val="Default"/>
        <w:spacing w:before="120" w:after="120" w:line="288" w:lineRule="auto"/>
        <w:jc w:val="both"/>
        <w:rPr>
          <w:del w:id="569" w:author="Autor" w:date="2020-12-14T08:39:00Z"/>
          <w:rFonts w:ascii="Arial" w:hAnsi="Arial" w:cs="Arial"/>
          <w:sz w:val="19"/>
          <w:szCs w:val="19"/>
          <w:lang w:val="sk-SK"/>
        </w:rPr>
      </w:pPr>
    </w:p>
    <w:p w14:paraId="15B368AB"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1EC315C1" w14:textId="77777777"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w:t>
      </w:r>
      <w:r w:rsidR="009D7F63" w:rsidRPr="0073389C">
        <w:rPr>
          <w:lang w:eastAsia="x-none"/>
        </w:rPr>
        <w:lastRenderedPageBreak/>
        <w:t xml:space="preserve">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3D265857" w14:textId="77777777" w:rsidR="009D7F63" w:rsidRPr="0073389C" w:rsidDel="006D4344" w:rsidRDefault="009D7F63" w:rsidP="009D7F63">
      <w:pPr>
        <w:spacing w:before="120" w:after="120" w:line="288" w:lineRule="auto"/>
        <w:jc w:val="both"/>
        <w:rPr>
          <w:del w:id="570" w:author="Autor" w:date="2020-12-14T08:40:00Z"/>
        </w:rPr>
      </w:pPr>
    </w:p>
    <w:p w14:paraId="0317E989" w14:textId="77777777"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4766DDC6" w14:textId="77777777" w:rsidR="00B8656C" w:rsidDel="006D4344" w:rsidRDefault="00B8656C" w:rsidP="009D7F63">
      <w:pPr>
        <w:spacing w:before="120" w:after="120" w:line="288" w:lineRule="auto"/>
        <w:jc w:val="both"/>
        <w:rPr>
          <w:del w:id="571" w:author="Autor" w:date="2020-12-14T08:40:00Z"/>
          <w:rFonts w:cs="Arial"/>
          <w:szCs w:val="19"/>
        </w:rPr>
      </w:pPr>
      <w:del w:id="572" w:author="Autor" w:date="2020-12-14T08:40:00Z">
        <w:r w:rsidRPr="0073389C" w:rsidDel="006D4344">
          <w:rPr>
            <w:rFonts w:cs="Arial"/>
            <w:b/>
            <w:i/>
            <w:color w:val="FF0000"/>
            <w:szCs w:val="19"/>
          </w:rPr>
          <w:delText>Povinnosť prijímateľa:</w:delText>
        </w:r>
        <w:r w:rsidRPr="0073389C" w:rsidDel="006D4344">
          <w:rPr>
            <w:rFonts w:cs="Arial"/>
            <w:color w:val="FF0000"/>
            <w:szCs w:val="19"/>
          </w:rPr>
          <w:delText xml:space="preserve"> </w:delText>
        </w:r>
        <w:r w:rsidRPr="0073389C" w:rsidDel="006D4344">
          <w:rPr>
            <w:rFonts w:cs="Arial"/>
            <w:szCs w:val="19"/>
          </w:rPr>
          <w:delText>Prijímateľ je povinný prijať opatrenia na odstránenie nedostatkov a doložiť vysvetlenie alebo požadované dokumenty v lehote stanovenej poskytovateľom.</w:delText>
        </w:r>
      </w:del>
    </w:p>
    <w:p w14:paraId="5056C6D4" w14:textId="77777777" w:rsidR="00B8656C" w:rsidRPr="00B8656C" w:rsidDel="006D4344" w:rsidRDefault="00B8656C" w:rsidP="00B8656C">
      <w:pPr>
        <w:spacing w:before="120" w:after="120" w:line="288" w:lineRule="auto"/>
        <w:jc w:val="both"/>
        <w:rPr>
          <w:del w:id="573" w:author="Autor" w:date="2020-12-14T08:40:00Z"/>
          <w:rFonts w:cs="Arial"/>
          <w:szCs w:val="19"/>
        </w:rPr>
      </w:pPr>
      <w:del w:id="574" w:author="Autor" w:date="2020-12-14T08:40:00Z">
        <w:r w:rsidRPr="00B8656C" w:rsidDel="006D4344">
          <w:rPr>
            <w:rFonts w:cs="Arial"/>
            <w:szCs w:val="19"/>
          </w:rPr>
          <w:delText>Ak poskytovateľ identifikuje nedostatky v procese VO, preruší kontrolu VO a vyzve prijímateľa v návrhu správy z kontroly VO v primeranej lehote na odstránenie nedostatkov, zapracovanie pripomienok, zdôvodnenie nezapracovania pripomienok alebo podanie námietok k</w:delText>
        </w:r>
        <w:r w:rsidR="00745F4B" w:rsidDel="006D4344">
          <w:rPr>
            <w:rFonts w:cs="Arial"/>
            <w:szCs w:val="19"/>
          </w:rPr>
          <w:delText> </w:delText>
        </w:r>
        <w:r w:rsidRPr="00B8656C" w:rsidDel="006D4344">
          <w:rPr>
            <w:rFonts w:cs="Arial"/>
            <w:szCs w:val="19"/>
          </w:rPr>
          <w:delText>návrhu</w:delText>
        </w:r>
        <w:r w:rsidR="00745F4B" w:rsidDel="006D4344">
          <w:rPr>
            <w:rFonts w:cs="Arial"/>
            <w:szCs w:val="19"/>
          </w:rPr>
          <w:delText xml:space="preserve"> </w:delText>
        </w:r>
        <w:r w:rsidRPr="00B8656C" w:rsidDel="006D4344">
          <w:rPr>
            <w:rFonts w:cs="Arial"/>
            <w:szCs w:val="19"/>
          </w:rPr>
          <w:delText>správy z kontroly. Poskytovateľ spolu s výzvou vypracuje a prijímateľovi zašle návrh správy z kontroly VO, v ktorej určí lehotu na podanie námietok k návrhu správy z kontroly VO. Poskytovateľ posúdi námietky k</w:delText>
        </w:r>
        <w:r w:rsidR="00745F4B" w:rsidDel="006D4344">
          <w:rPr>
            <w:rFonts w:cs="Arial"/>
            <w:szCs w:val="19"/>
          </w:rPr>
          <w:delText> </w:delText>
        </w:r>
        <w:r w:rsidRPr="00B8656C" w:rsidDel="006D4344">
          <w:rPr>
            <w:rFonts w:cs="Arial"/>
            <w:szCs w:val="19"/>
          </w:rPr>
          <w:delText>návrhu</w:delText>
        </w:r>
        <w:r w:rsidR="00745F4B" w:rsidDel="006D4344">
          <w:rPr>
            <w:rFonts w:cs="Arial"/>
            <w:szCs w:val="19"/>
          </w:rPr>
          <w:delText xml:space="preserve"> </w:delText>
        </w:r>
        <w:r w:rsidRPr="00B8656C" w:rsidDel="006D4344">
          <w:rPr>
            <w:rFonts w:cs="Arial"/>
            <w:szCs w:val="19"/>
          </w:rPr>
          <w:delTex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delText>
        </w:r>
      </w:del>
    </w:p>
    <w:p w14:paraId="2C1691F4" w14:textId="77777777" w:rsidR="00B8656C" w:rsidRPr="00B8656C" w:rsidDel="006D4344" w:rsidRDefault="006D1938" w:rsidP="00B8656C">
      <w:pPr>
        <w:spacing w:before="120" w:after="120" w:line="288" w:lineRule="auto"/>
        <w:jc w:val="both"/>
        <w:rPr>
          <w:del w:id="575" w:author="Autor" w:date="2020-12-14T08:40:00Z"/>
          <w:rFonts w:cs="Arial"/>
          <w:szCs w:val="19"/>
        </w:rPr>
      </w:pPr>
      <w:del w:id="576" w:author="Autor" w:date="2020-12-14T08:40:00Z">
        <w:r w:rsidDel="006D4344">
          <w:rPr>
            <w:rFonts w:cs="Arial"/>
            <w:szCs w:val="19"/>
          </w:rPr>
          <w:delText>F</w:delText>
        </w:r>
        <w:r w:rsidR="00D049A5" w:rsidDel="006D4344">
          <w:rPr>
            <w:rFonts w:cs="Arial"/>
            <w:szCs w:val="19"/>
          </w:rPr>
          <w:delText xml:space="preserve">inančná </w:delText>
        </w:r>
        <w:r w:rsidR="00B8656C" w:rsidRPr="00B8656C" w:rsidDel="006D4344">
          <w:rPr>
            <w:rFonts w:cs="Arial"/>
            <w:szCs w:val="19"/>
          </w:rPr>
          <w:delText>kontrola VO sa považuje za ukončenú zaslaním</w:delText>
        </w:r>
        <w:r w:rsidR="00D049A5" w:rsidDel="006D4344">
          <w:rPr>
            <w:rFonts w:cs="Arial"/>
            <w:szCs w:val="19"/>
          </w:rPr>
          <w:delText xml:space="preserve"> </w:delText>
        </w:r>
        <w:r w:rsidR="00B8656C" w:rsidRPr="00B8656C" w:rsidDel="006D4344">
          <w:rPr>
            <w:rFonts w:cs="Arial"/>
            <w:szCs w:val="19"/>
          </w:rPr>
          <w:delText>správy z kontroly VO prijímateľovi.</w:delText>
        </w:r>
      </w:del>
    </w:p>
    <w:p w14:paraId="78E9F66F" w14:textId="77777777" w:rsidR="009D7F63" w:rsidRDefault="009D7F63" w:rsidP="009D7F63">
      <w:pPr>
        <w:spacing w:before="120" w:after="120" w:line="288" w:lineRule="auto"/>
        <w:jc w:val="both"/>
        <w:rPr>
          <w:ins w:id="577" w:author="Autor" w:date="2020-12-14T08:40:00Z"/>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429FF463" w14:textId="77777777" w:rsidR="006D4344" w:rsidRPr="0073389C" w:rsidRDefault="006D4344" w:rsidP="009D7F63">
      <w:pPr>
        <w:spacing w:before="120" w:after="120" w:line="288" w:lineRule="auto"/>
        <w:jc w:val="both"/>
        <w:rPr>
          <w:lang w:eastAsia="x-none"/>
        </w:rPr>
      </w:pPr>
      <w:ins w:id="578" w:author="Autor" w:date="2020-12-14T08:40:00Z">
        <w:r w:rsidRPr="00A553F1">
          <w:rPr>
            <w:b/>
            <w:i/>
            <w:color w:val="FF0000"/>
            <w:lang w:eastAsia="x-none"/>
          </w:rPr>
          <w:t>Povinnosť prijímateľa:</w:t>
        </w:r>
        <w:r>
          <w:rPr>
            <w:lang w:eastAsia="x-none"/>
          </w:rPr>
          <w:t xml:space="preserve"> </w:t>
        </w:r>
        <w:r w:rsidRPr="006D4344">
          <w:rPr>
            <w:lang w:eastAsia="x-none"/>
          </w:rPr>
          <w:t>Ak poskytovateľ identifikuje nedostatky, ktoré je možné odstrániť (napr. nezverejnenie zmluvy, nezverejnenie časti zmluvy alebo prílohy k zmluve, nezaslanie oznámenia o výsledku VO do vestníka VO a pod.), uvedie poskytovateľ tieto nedostatky v návrhu správy z kontroly spolu s odporúčaniami na odstránenie zistených nedostatkov a poskytne prijímateľovi lehotu minimálne 5 pracovných dní na podanie námietok. V prípade, že prijímateľ doručí v určenej lehote námietky, je poskytovateľ povinný ich vyhodnotiť a v prípade ich úplnej alebo čiastočnej opodstatnenosti, zohľadniť ich v správe z kontroly. V prípade, že námietky prijímateľa sú neopodstatnené, neboli podané alebo boli podané po lehote, vypracuje poskytovateľ správu z  kontroly, v rámci ktorej uvedie neopodstatnené námietky spolu s dôvodom ich neopodstatnenosti.. Správa z kontroly zároveň obsahuje odporúčania na odstránenie zistených nedostatkov, ktoré je prijímateľ povinný v stanovenej lehote (minimálne 5 pracovných dní a maximálne 10 pracovných dní) odstrániť. Pokiaľ je možné tieto nedostatky odstrániť len úpravou zmluvy s úspešným uchádzačom (formou dodatku), vyzve prijímateľa na vypracovanie a predloženie návrhu takéhoto dodatku na kontrolu poskytovateľovi. Návrh poskytovateľa na vypracovanie dodatku nemôže byť v rozpore s obmedzeniami ustanovenými v § 18 ZVO, ktorý upravuje zmenu zmluvy, rámcovej dohody alebo koncesnej zmluvy. Je na konkrétnom posúdení poskytovateľa, či následnú ex post kontrolu ukončí až po schválení platného a účinného dodatku alebo aj pred týmto úkonom (napr. odkladacia podmienka nadobudnutia účinnosti dodatku).</w:t>
        </w:r>
      </w:ins>
    </w:p>
    <w:p w14:paraId="0D6F61BE" w14:textId="77777777" w:rsidR="009D7F63" w:rsidRPr="0073389C" w:rsidDel="006D4344" w:rsidRDefault="009D7F63" w:rsidP="009D7F63">
      <w:pPr>
        <w:spacing w:before="120" w:after="120" w:line="288" w:lineRule="auto"/>
        <w:jc w:val="both"/>
        <w:rPr>
          <w:del w:id="579" w:author="Autor" w:date="2020-12-14T08:41:00Z"/>
          <w:lang w:eastAsia="x-none"/>
        </w:rPr>
      </w:pPr>
      <w:del w:id="580" w:author="Autor" w:date="2020-12-14T08:41:00Z">
        <w:r w:rsidRPr="0073389C" w:rsidDel="006D4344">
          <w:rPr>
            <w:lang w:eastAsia="x-none"/>
          </w:rPr>
          <w:delText xml:space="preserve">V prípade, že poskytovateľ zistí skutočnosti ovplyvňujúce posudzovanie oprávnenosti výdavkov (na základe zistení vecnej kontroly VO), ktoré však </w:delText>
        </w:r>
        <w:r w:rsidR="00F25EBB" w:rsidRPr="0073389C" w:rsidDel="006D4344">
          <w:rPr>
            <w:rFonts w:cs="Arial"/>
            <w:szCs w:val="19"/>
            <w:lang w:eastAsia="x-none"/>
          </w:rPr>
          <w:delText>nepredstavuj</w:delText>
        </w:r>
        <w:r w:rsidR="00F25EBB" w:rsidDel="006D4344">
          <w:rPr>
            <w:rFonts w:cs="Arial"/>
            <w:szCs w:val="19"/>
            <w:lang w:eastAsia="x-none"/>
          </w:rPr>
          <w:delText>ú</w:delText>
        </w:r>
        <w:r w:rsidR="00F25EBB" w:rsidRPr="0073389C" w:rsidDel="006D4344">
          <w:rPr>
            <w:rFonts w:cs="Arial"/>
            <w:szCs w:val="19"/>
            <w:lang w:eastAsia="x-none"/>
          </w:rPr>
          <w:delText xml:space="preserve"> </w:delText>
        </w:r>
        <w:r w:rsidRPr="0073389C" w:rsidDel="006D4344">
          <w:rPr>
            <w:lang w:eastAsia="x-none"/>
          </w:rPr>
          <w:delText>závažné porušenie zmluvy o NFP a zároveň nezistí iné porušenie ZVO a platnej legislatívy SR a EÚ, ktoré malo alebo by mohlo mať vplyv na VO, v záveroch ktorými akceptuje proces VO uvedie všetky skutočnosti týkajúce sa takýchto zistení v</w:delText>
        </w:r>
        <w:r w:rsidR="00F25EBB" w:rsidDel="006D4344">
          <w:rPr>
            <w:rFonts w:cs="Arial"/>
            <w:szCs w:val="19"/>
            <w:lang w:eastAsia="x-none"/>
          </w:rPr>
          <w:delText> </w:delText>
        </w:r>
        <w:r w:rsidR="006B7CFE" w:rsidDel="006D4344">
          <w:rPr>
            <w:rFonts w:cs="Arial"/>
            <w:szCs w:val="19"/>
          </w:rPr>
          <w:delText xml:space="preserve"> </w:delText>
        </w:r>
        <w:r w:rsidRPr="0073389C" w:rsidDel="006D4344">
          <w:rPr>
            <w:lang w:eastAsia="x-none"/>
          </w:rPr>
          <w:delText>správe</w:delText>
        </w:r>
        <w:r w:rsidR="00F25EBB" w:rsidDel="006D4344">
          <w:rPr>
            <w:rFonts w:cs="Arial"/>
            <w:szCs w:val="19"/>
            <w:lang w:eastAsia="x-none"/>
          </w:rPr>
          <w:delText xml:space="preserve"> z kontroly VO</w:delText>
        </w:r>
        <w:r w:rsidRPr="0073389C" w:rsidDel="006D4344">
          <w:rPr>
            <w:lang w:eastAsia="x-none"/>
          </w:rPr>
          <w:delText>.</w:delText>
        </w:r>
      </w:del>
    </w:p>
    <w:p w14:paraId="05057F75" w14:textId="77777777"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pričom rozsah a závažnosť týchto </w:t>
      </w:r>
      <w:del w:id="581" w:author="Autor" w:date="2020-12-14T08:41:00Z">
        <w:r w:rsidRPr="0073389C" w:rsidDel="006D4344">
          <w:rPr>
            <w:lang w:eastAsia="x-none"/>
          </w:rPr>
          <w:delText xml:space="preserve">zistení </w:delText>
        </w:r>
      </w:del>
      <w:ins w:id="582" w:author="Autor" w:date="2020-12-14T08:41:00Z">
        <w:r w:rsidR="006D4344">
          <w:rPr>
            <w:lang w:eastAsia="x-none"/>
          </w:rPr>
          <w:t>nedostatkov</w:t>
        </w:r>
        <w:r w:rsidR="006D4344" w:rsidRPr="0073389C">
          <w:rPr>
            <w:lang w:eastAsia="x-none"/>
          </w:rPr>
          <w:t xml:space="preserve"> </w:t>
        </w:r>
      </w:ins>
      <w:r w:rsidRPr="0073389C">
        <w:rPr>
          <w:lang w:eastAsia="x-none"/>
        </w:rPr>
        <w:t>má taký charakter, že mali alebo mohli mať vplyv na výsledok VO, v tomto prípade:</w:t>
      </w:r>
    </w:p>
    <w:p w14:paraId="3EF75F4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330F1457"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648C1682"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6D486F50" w14:textId="77777777" w:rsidR="009D7F63" w:rsidRDefault="009D7F63" w:rsidP="009D7F63">
      <w:pPr>
        <w:spacing w:before="120" w:after="120" w:line="288" w:lineRule="auto"/>
        <w:jc w:val="both"/>
        <w:rPr>
          <w:ins w:id="583" w:author="Autor" w:date="2020-12-14T08:41:00Z"/>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0EE33418" w14:textId="77777777" w:rsidR="006D4344" w:rsidRDefault="006D4344" w:rsidP="009D7F63">
      <w:pPr>
        <w:spacing w:before="120" w:after="120" w:line="288" w:lineRule="auto"/>
        <w:jc w:val="both"/>
        <w:rPr>
          <w:lang w:eastAsia="x-none"/>
        </w:rPr>
      </w:pPr>
      <w:ins w:id="584" w:author="Autor" w:date="2020-12-14T08:41:00Z">
        <w:r w:rsidRPr="006D4344">
          <w:rPr>
            <w:lang w:eastAsia="x-none"/>
          </w:rPr>
          <w:t>V prípade, že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by mohlo mať vplyv na VO, v záveroch ktorými akceptuje proces VO uvedie všetky skutočnosti týkajúce sa takýchto zistení v  správe z kontroly VO.</w:t>
        </w:r>
      </w:ins>
    </w:p>
    <w:p w14:paraId="3D524314" w14:textId="77777777" w:rsidR="00A553F1" w:rsidRPr="00A553F1" w:rsidRDefault="00A553F1" w:rsidP="00A553F1">
      <w:pPr>
        <w:spacing w:before="120" w:after="120" w:line="288" w:lineRule="auto"/>
        <w:jc w:val="both"/>
        <w:rPr>
          <w:lang w:eastAsia="x-none"/>
        </w:rPr>
      </w:pPr>
      <w:r w:rsidRPr="00A553F1">
        <w:rPr>
          <w:b/>
          <w:i/>
          <w:color w:val="FF0000"/>
          <w:lang w:eastAsia="x-none"/>
        </w:rPr>
        <w:lastRenderedPageBreak/>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17E41F40" w14:textId="77777777" w:rsidR="00A553F1" w:rsidRPr="0073389C" w:rsidRDefault="00A553F1" w:rsidP="00771817">
      <w:pPr>
        <w:spacing w:before="120" w:after="120" w:line="288" w:lineRule="auto"/>
        <w:jc w:val="both"/>
        <w:rPr>
          <w:lang w:eastAsia="x-none"/>
        </w:rPr>
      </w:pPr>
    </w:p>
    <w:p w14:paraId="258F8A95" w14:textId="77777777" w:rsidR="009D7F63" w:rsidRPr="0073389C" w:rsidRDefault="009D7F63" w:rsidP="00771817">
      <w:pPr>
        <w:spacing w:before="120" w:after="120" w:line="288" w:lineRule="auto"/>
        <w:jc w:val="both"/>
        <w:rPr>
          <w:b/>
        </w:rPr>
      </w:pPr>
      <w:r w:rsidRPr="0073389C">
        <w:rPr>
          <w:b/>
        </w:rPr>
        <w:t xml:space="preserve">e) Kontrola dodatkov </w:t>
      </w:r>
      <w:ins w:id="585" w:author="Autor" w:date="2020-12-14T08:42:00Z">
        <w:r w:rsidR="00FF3B36" w:rsidRPr="00FF3B36">
          <w:rPr>
            <w:b/>
          </w:rPr>
          <w:t>(zmena zmluvy, rámcovej dohody a koncesnej zmluvy počas ich trvania)</w:t>
        </w:r>
      </w:ins>
      <w:del w:id="586" w:author="Autor" w:date="2020-12-14T08:42:00Z">
        <w:r w:rsidRPr="0073389C" w:rsidDel="00FF3B36">
          <w:rPr>
            <w:b/>
          </w:rPr>
          <w:delText>–</w:delText>
        </w:r>
        <w:r w:rsidR="000E6C6C" w:rsidDel="00FF3B36">
          <w:rPr>
            <w:b/>
          </w:rPr>
          <w:delText xml:space="preserve">finančná </w:delText>
        </w:r>
        <w:r w:rsidRPr="0073389C" w:rsidDel="00FF3B36">
          <w:rPr>
            <w:b/>
          </w:rPr>
          <w:delText>kontrola návrhu dodatku</w:delText>
        </w:r>
        <w:r w:rsidR="00F25EBB" w:rsidDel="00FF3B36">
          <w:rPr>
            <w:rFonts w:cs="Arial"/>
            <w:b/>
            <w:szCs w:val="19"/>
          </w:rPr>
          <w:delText xml:space="preserve"> </w:delText>
        </w:r>
        <w:r w:rsidR="00F25EBB" w:rsidRPr="00F25EBB" w:rsidDel="00FF3B36">
          <w:rPr>
            <w:rFonts w:cs="Arial"/>
            <w:b/>
            <w:szCs w:val="19"/>
          </w:rPr>
          <w:delText>k zmluve s úspešným uchádzačom</w:delText>
        </w:r>
      </w:del>
    </w:p>
    <w:p w14:paraId="0EC42FAD" w14:textId="77777777" w:rsidR="00FF3B36" w:rsidRDefault="009D7F63" w:rsidP="009D7F63">
      <w:pPr>
        <w:spacing w:before="120" w:after="120" w:line="288" w:lineRule="auto"/>
        <w:jc w:val="both"/>
        <w:rPr>
          <w:ins w:id="587" w:author="Autor" w:date="2020-12-14T08:42:00Z"/>
        </w:rPr>
      </w:pPr>
      <w:r w:rsidRPr="0073389C">
        <w:rPr>
          <w:b/>
          <w:i/>
          <w:color w:val="FF0000"/>
        </w:rPr>
        <w:t>Povinnosť prijímateľa:</w:t>
      </w:r>
      <w:r w:rsidRPr="0073389C">
        <w:rPr>
          <w:color w:val="FF0000"/>
        </w:rPr>
        <w:t xml:space="preserve"> </w:t>
      </w:r>
      <w:r w:rsidRPr="0073389C">
        <w:t xml:space="preserve">Prijímateľ je povinný predložiť poskytovateľovi </w:t>
      </w:r>
      <w:ins w:id="588" w:author="Autor" w:date="2020-12-14T08:42:00Z">
        <w:r w:rsidR="00FF3B36" w:rsidRPr="00FF3B36">
          <w:t>všetky dodatky súvisiace návrhy všetkých dodatkov za účelom ich kontroly (pred podpisom oboma zmluvnými stranami) súvisiacich s výsledkom VO alebo obstarávania spolufinancovaného z  EŠIF po ich podpise</w:t>
        </w:r>
      </w:ins>
      <w:del w:id="589" w:author="Autor" w:date="2020-12-14T08:42:00Z">
        <w:r w:rsidRPr="0073389C" w:rsidDel="00FF3B36">
          <w:delText xml:space="preserve">návrhy všetkých dodatkov </w:delText>
        </w:r>
        <w:r w:rsidR="00A85808" w:rsidRPr="00A85808" w:rsidDel="00FF3B36">
          <w:delText xml:space="preserve">za účelom ich kontroly </w:delText>
        </w:r>
        <w:r w:rsidRPr="0073389C" w:rsidDel="00FF3B36">
          <w:delText xml:space="preserve">(pred podpisom oboma zmluvnými stranami) súvisiacich s výsledkom VO </w:delText>
        </w:r>
        <w:r w:rsidR="00BC769F" w:rsidDel="00FF3B36">
          <w:delText xml:space="preserve">alebo obstarávania </w:delText>
        </w:r>
        <w:r w:rsidRPr="0073389C" w:rsidDel="00FF3B36">
          <w:delText>spolufinancovaného z</w:delText>
        </w:r>
        <w:r w:rsidR="00A85808" w:rsidDel="00FF3B36">
          <w:delText> </w:delText>
        </w:r>
        <w:r w:rsidRPr="0073389C" w:rsidDel="00FF3B36">
          <w:delText>EŠIF</w:delText>
        </w:r>
        <w:r w:rsidR="00A85808" w:rsidDel="00FF3B36">
          <w:delText>,</w:delText>
        </w:r>
        <w:r w:rsidRPr="0073389C" w:rsidDel="00FF3B36">
          <w:delText xml:space="preserve"> </w:delText>
        </w:r>
        <w:r w:rsidR="00A85808" w:rsidRPr="00A85808" w:rsidDel="00FF3B36">
          <w:delText xml:space="preserve">pri ktorých je </w:delText>
        </w:r>
        <w:r w:rsidR="00A85808" w:rsidRPr="00AD07E2" w:rsidDel="00FF3B36">
          <w:rPr>
            <w:b/>
          </w:rPr>
          <w:delText>hodnota upraveného zmluvného plnenia rovnaká alebo vyššia ako 15 000 EUR bez DPH</w:delText>
        </w:r>
        <w:r w:rsidR="00A85808" w:rsidRPr="00A85808" w:rsidDel="00FF3B36">
          <w:delText xml:space="preserve"> a/alebo ide o zmeny iné ako úpravu hodnoty zmluvného plnenia.</w:delText>
        </w:r>
      </w:del>
      <w:r w:rsidRPr="0073389C">
        <w:t xml:space="preserve">. </w:t>
      </w:r>
    </w:p>
    <w:p w14:paraId="1765C682" w14:textId="77777777" w:rsidR="00FF3B36" w:rsidRDefault="009D7F63" w:rsidP="009D7F63">
      <w:pPr>
        <w:spacing w:before="120" w:after="120" w:line="288" w:lineRule="auto"/>
        <w:jc w:val="both"/>
        <w:rPr>
          <w:ins w:id="590" w:author="Autor" w:date="2020-12-14T08:43:00Z"/>
        </w:rPr>
      </w:pPr>
      <w:r w:rsidRPr="0073389C">
        <w:t xml:space="preserve">Uvedená povinnosť sa vzťahuje aj na prípady, keď sa dodatok vzťahuje na časť výdavkov, ktoré nie sú oprávnenými výdavkami, avšak sú súčasťou zákazky, ktorá je spolufinancovaná z fondov EŠIF. </w:t>
      </w:r>
    </w:p>
    <w:p w14:paraId="367D27B8" w14:textId="77777777" w:rsidR="009D7F63" w:rsidRPr="0073389C" w:rsidRDefault="00FF3B36" w:rsidP="009D7F63">
      <w:pPr>
        <w:spacing w:before="120" w:after="120" w:line="288" w:lineRule="auto"/>
        <w:jc w:val="both"/>
      </w:pPr>
      <w:ins w:id="591" w:author="Autor" w:date="2020-12-14T08:43:00Z">
        <w:r w:rsidRPr="00FF3B36">
          <w:t>Predmetom kontroly dodatkov je posúdenie ich súladu s príslušnými ustanoveniami ZVO, a to najmä ustanovením § 18 ZVO. Zároveň poskytovateľ posudzuje zmeny z neho vyplývajúce po stránke ich súladu so schválenou ŽoNFP a účinnou zmluvou o NFP.</w:t>
        </w:r>
      </w:ins>
      <w:del w:id="592" w:author="Autor" w:date="2020-12-14T08:43:00Z">
        <w:r w:rsidR="00A85808" w:rsidRPr="00A85808" w:rsidDel="00FF3B36">
          <w:delText>Uvedená povinnosť sa nevzťahuje na prípady, keď sa dodatkom menia identifikačné a kontaktné údaje zmluvných strán (napr. adresa sídla, kontaktné osoby, číslo bankového účtu a pod.).</w:delText>
        </w:r>
        <w:r w:rsidR="00A85808" w:rsidDel="00FF3B36">
          <w:delText xml:space="preserve"> </w:delText>
        </w:r>
        <w:r w:rsidR="00A85808" w:rsidRPr="00A85808" w:rsidDel="00FF3B36">
          <w:delText xml:space="preserve">V prípade, keď sa dodatkom menia identifikačné a kontaktné údaje zmluvných strán alebo sa mení len </w:delText>
        </w:r>
        <w:r w:rsidR="00A85808" w:rsidRPr="00AD07E2" w:rsidDel="00FF3B36">
          <w:rPr>
            <w:b/>
          </w:rPr>
          <w:delText>hodnota upraveného zmluvného plnenia, ktorá je nižšia ako 15 000 EUR bez DPH</w:delText>
        </w:r>
        <w:r w:rsidR="00A85808" w:rsidRPr="00A85808" w:rsidDel="00FF3B36">
          <w:delText xml:space="preserve">, je prijímateľ oprávnený predložiť takýto dodatok až </w:delText>
        </w:r>
        <w:r w:rsidR="00A85808" w:rsidRPr="00AD07E2" w:rsidDel="00FF3B36">
          <w:rPr>
            <w:b/>
          </w:rPr>
          <w:delText>po jeho podpise</w:delText>
        </w:r>
        <w:r w:rsidR="00A85808" w:rsidRPr="00A85808" w:rsidDel="00FF3B36">
          <w:delText xml:space="preserve"> oboma zmluvnými stranami, teda nie je povinný ho predložiť na schválenie pred jeho podpisom</w:delText>
        </w:r>
      </w:del>
    </w:p>
    <w:p w14:paraId="7A69840C" w14:textId="77777777" w:rsidR="00FF3B36" w:rsidRPr="00D63FA2" w:rsidRDefault="00FF3B36" w:rsidP="00FF3B36">
      <w:pPr>
        <w:spacing w:before="60" w:after="60"/>
        <w:jc w:val="both"/>
        <w:rPr>
          <w:ins w:id="593" w:author="Autor" w:date="2020-12-14T08:43:00Z"/>
          <w:rFonts w:cs="Arial"/>
          <w:szCs w:val="19"/>
        </w:rPr>
      </w:pPr>
      <w:ins w:id="594" w:author="Autor" w:date="2020-12-14T08:43:00Z">
        <w:r w:rsidRPr="00D63FA2">
          <w:rPr>
            <w:rFonts w:cs="Arial"/>
            <w:szCs w:val="19"/>
          </w:rPr>
          <w:t xml:space="preserve">Lehota na výkon kontroly dodatku je </w:t>
        </w:r>
        <w:r w:rsidRPr="00D63FA2">
          <w:rPr>
            <w:rFonts w:cs="Arial"/>
            <w:b/>
            <w:szCs w:val="19"/>
          </w:rPr>
          <w:t>15 pracovných dní</w:t>
        </w:r>
        <w:r w:rsidRPr="00D63FA2">
          <w:rPr>
            <w:rFonts w:cs="Arial"/>
            <w:szCs w:val="19"/>
          </w:rPr>
          <w:t xml:space="preserve"> (týka sa prípadov, v ktorých dodatok je kontrolovaný ako celok až po jeho podpise). </w:t>
        </w:r>
      </w:ins>
    </w:p>
    <w:p w14:paraId="3CFBC821" w14:textId="77777777" w:rsidR="00FF3B36" w:rsidRPr="00D63FA2" w:rsidRDefault="00FF3B36" w:rsidP="00FF3B36">
      <w:pPr>
        <w:spacing w:before="60" w:after="60"/>
        <w:jc w:val="both"/>
        <w:rPr>
          <w:ins w:id="595" w:author="Autor" w:date="2020-12-14T08:43:00Z"/>
          <w:rFonts w:cs="Arial"/>
          <w:szCs w:val="19"/>
        </w:rPr>
      </w:pPr>
    </w:p>
    <w:p w14:paraId="223978ED" w14:textId="77777777" w:rsidR="00FF3B36" w:rsidRPr="00D63FA2" w:rsidRDefault="00FF3B36" w:rsidP="00FF3B36">
      <w:pPr>
        <w:spacing w:before="60" w:after="60"/>
        <w:jc w:val="both"/>
        <w:rPr>
          <w:ins w:id="596" w:author="Autor" w:date="2020-12-14T08:43:00Z"/>
          <w:rFonts w:cs="Arial"/>
          <w:szCs w:val="19"/>
        </w:rPr>
      </w:pPr>
      <w:ins w:id="597" w:author="Autor" w:date="2020-12-14T08:43:00Z">
        <w:r w:rsidRPr="00D63FA2">
          <w:rPr>
            <w:rFonts w:cs="Arial"/>
            <w:szCs w:val="19"/>
          </w:rPr>
          <w:t>Pri kontrole dodatku po jeho podpise sa na predkladanie takéhoto dodatku a na jeho kontrolu primerane vzťahujú pravidlá uvedené v podkapitole 2.6.3. Štandardná ex post kontrola, ak v tejto kapitole nie je uvedené inak.</w:t>
        </w:r>
      </w:ins>
    </w:p>
    <w:p w14:paraId="11E0D4E5" w14:textId="77777777" w:rsidR="009D7F63" w:rsidRPr="00F0262B" w:rsidDel="00FF3B36" w:rsidRDefault="009D7F63" w:rsidP="009D7F63">
      <w:pPr>
        <w:spacing w:before="120" w:after="120" w:line="288" w:lineRule="auto"/>
        <w:jc w:val="both"/>
        <w:rPr>
          <w:del w:id="598" w:author="Autor" w:date="2020-12-14T08:43:00Z"/>
          <w:rFonts w:cs="Arial"/>
          <w:szCs w:val="19"/>
        </w:rPr>
      </w:pPr>
      <w:del w:id="599" w:author="Autor" w:date="2020-12-14T08:43:00Z">
        <w:r w:rsidRPr="00547DBC" w:rsidDel="00FF3B36">
          <w:rPr>
            <w:rFonts w:cs="Arial"/>
            <w:b/>
            <w:i/>
            <w:color w:val="FF0000"/>
            <w:szCs w:val="19"/>
          </w:rPr>
          <w:delText>Povinnosť prijímateľa:</w:delText>
        </w:r>
        <w:r w:rsidRPr="00547DBC" w:rsidDel="00FF3B36">
          <w:rPr>
            <w:rFonts w:cs="Arial"/>
            <w:color w:val="FF0000"/>
            <w:szCs w:val="19"/>
          </w:rPr>
          <w:delText xml:space="preserve"> </w:delText>
        </w:r>
        <w:r w:rsidRPr="00547DBC" w:rsidDel="00FF3B36">
          <w:rPr>
            <w:rFonts w:cs="Arial"/>
            <w:szCs w:val="19"/>
          </w:rPr>
          <w:delText>Prijímateľ je zároveň povinný predložiť takýto návrh dodatku ešte pred tým, ako sa skutočnosť menená dodatkom udeje (napr. uplynutie lehoty realizácie diela, zmeny v súpise položiek alebo v rozpočte diela</w:delText>
        </w:r>
        <w:r w:rsidRPr="00F0262B" w:rsidDel="00FF3B36">
          <w:rPr>
            <w:rFonts w:cs="Arial"/>
            <w:szCs w:val="19"/>
          </w:rPr>
          <w:delText xml:space="preserve">). </w:delText>
        </w:r>
      </w:del>
    </w:p>
    <w:p w14:paraId="795422E4" w14:textId="77777777" w:rsidR="00F25EBB" w:rsidRPr="00F0262B" w:rsidDel="00FF3B36" w:rsidRDefault="00F25EBB" w:rsidP="009D7F63">
      <w:pPr>
        <w:spacing w:before="120" w:after="120" w:line="288" w:lineRule="auto"/>
        <w:jc w:val="both"/>
        <w:rPr>
          <w:del w:id="600" w:author="Autor" w:date="2020-12-14T08:43:00Z"/>
          <w:rFonts w:cs="Arial"/>
          <w:szCs w:val="19"/>
        </w:rPr>
      </w:pPr>
      <w:del w:id="601" w:author="Autor" w:date="2020-12-14T08:43:00Z">
        <w:r w:rsidRPr="00F0262B" w:rsidDel="00FF3B36">
          <w:rPr>
            <w:rFonts w:cs="Arial"/>
            <w:szCs w:val="19"/>
          </w:rPr>
          <w:delText xml:space="preserve">Lehota na výkon </w:delText>
        </w:r>
        <w:r w:rsidRPr="00F0262B" w:rsidDel="00FF3B36">
          <w:rPr>
            <w:rFonts w:cs="Arial"/>
            <w:b/>
            <w:szCs w:val="19"/>
          </w:rPr>
          <w:delText xml:space="preserve">kontroly návrhu dodatku je </w:delText>
        </w:r>
        <w:r w:rsidR="00A85808" w:rsidRPr="00F0262B" w:rsidDel="00FF3B36">
          <w:rPr>
            <w:rFonts w:cs="Arial"/>
            <w:b/>
            <w:szCs w:val="19"/>
          </w:rPr>
          <w:delText xml:space="preserve">10 </w:delText>
        </w:r>
        <w:r w:rsidRPr="00F0262B" w:rsidDel="00FF3B36">
          <w:rPr>
            <w:rFonts w:cs="Arial"/>
            <w:b/>
            <w:szCs w:val="19"/>
          </w:rPr>
          <w:delText>pracovných dní</w:delText>
        </w:r>
        <w:r w:rsidRPr="00F0262B" w:rsidDel="00FF3B36">
          <w:rPr>
            <w:rFonts w:cs="Arial"/>
            <w:szCs w:val="19"/>
          </w:rPr>
          <w:delText>.</w:delText>
        </w:r>
      </w:del>
    </w:p>
    <w:p w14:paraId="2BCB6C88" w14:textId="77777777" w:rsidR="00FF3B36" w:rsidRDefault="00FF3B36" w:rsidP="009D7F63">
      <w:pPr>
        <w:spacing w:before="120" w:after="120" w:line="288" w:lineRule="auto"/>
        <w:jc w:val="both"/>
        <w:rPr>
          <w:ins w:id="602" w:author="Autor" w:date="2020-12-14T08:43:00Z"/>
          <w:b/>
          <w:i/>
          <w:color w:val="FF0000"/>
        </w:rPr>
      </w:pPr>
    </w:p>
    <w:p w14:paraId="360F5FDE" w14:textId="77777777" w:rsidR="005235EA" w:rsidRPr="00D63FA2" w:rsidRDefault="009D7F63" w:rsidP="005235EA">
      <w:pPr>
        <w:spacing w:before="60" w:after="60"/>
        <w:jc w:val="both"/>
        <w:rPr>
          <w:ins w:id="603" w:author="Autor" w:date="2020-12-14T08:44:00Z"/>
          <w:rFonts w:cs="Arial"/>
          <w:szCs w:val="19"/>
        </w:rPr>
      </w:pPr>
      <w:r w:rsidRPr="0073389C">
        <w:rPr>
          <w:b/>
          <w:i/>
          <w:color w:val="FF0000"/>
        </w:rPr>
        <w:t xml:space="preserve">Povinnosť prijímateľa: </w:t>
      </w:r>
      <w:ins w:id="604" w:author="Autor" w:date="2020-12-14T08:44:00Z">
        <w:r w:rsidR="005235EA" w:rsidRPr="00D63FA2">
          <w:rPr>
            <w:rFonts w:cs="Arial"/>
            <w:szCs w:val="19"/>
          </w:rPr>
          <w:t>Prijímateľ predkladá dokumentáciu z VO po podpise dodatku v plnom rozsahu</w:t>
        </w:r>
        <w:r w:rsidR="005235EA" w:rsidRPr="00D63FA2">
          <w:rPr>
            <w:rStyle w:val="Odkaznapoznmkupodiarou"/>
            <w:rFonts w:cs="Arial"/>
            <w:sz w:val="19"/>
            <w:szCs w:val="19"/>
          </w:rPr>
          <w:footnoteReference w:id="132"/>
        </w:r>
        <w:r w:rsidR="005235EA" w:rsidRPr="00D63FA2">
          <w:rPr>
            <w:rFonts w:cs="Arial"/>
            <w:szCs w:val="19"/>
          </w:rPr>
          <w:t xml:space="preserve"> vo vzťahu k predmetnému typu kontroly VO, najmä: </w:t>
        </w:r>
      </w:ins>
    </w:p>
    <w:p w14:paraId="06DDA5E9" w14:textId="77777777" w:rsidR="005235EA" w:rsidRPr="00D63FA2" w:rsidRDefault="005235EA" w:rsidP="005235EA">
      <w:pPr>
        <w:pStyle w:val="Bulletslevel2"/>
        <w:spacing w:before="60" w:after="60" w:line="276" w:lineRule="auto"/>
        <w:ind w:left="567" w:hanging="283"/>
        <w:jc w:val="both"/>
        <w:rPr>
          <w:ins w:id="607" w:author="Autor" w:date="2020-12-14T08:44:00Z"/>
          <w:rFonts w:cs="Arial"/>
          <w:szCs w:val="19"/>
          <w:lang w:val="sk-SK"/>
        </w:rPr>
      </w:pPr>
      <w:ins w:id="608" w:author="Autor" w:date="2020-12-14T08:44:00Z">
        <w:r w:rsidRPr="00D63FA2">
          <w:rPr>
            <w:rFonts w:cs="Arial"/>
            <w:szCs w:val="19"/>
            <w:lang w:val="sk-SK"/>
          </w:rPr>
          <w:t>dodatok zmluvy uzavretý medzi prijímateľom a úspešným uchádzačom;</w:t>
        </w:r>
      </w:ins>
    </w:p>
    <w:p w14:paraId="0032A275" w14:textId="77777777" w:rsidR="005235EA" w:rsidRPr="00D63FA2" w:rsidRDefault="005235EA" w:rsidP="005235EA">
      <w:pPr>
        <w:pStyle w:val="Bulletslevel2"/>
        <w:spacing w:before="60" w:after="60" w:line="276" w:lineRule="auto"/>
        <w:ind w:left="567" w:hanging="283"/>
        <w:jc w:val="both"/>
        <w:rPr>
          <w:ins w:id="609" w:author="Autor" w:date="2020-12-14T08:44:00Z"/>
          <w:rFonts w:cs="Arial"/>
          <w:szCs w:val="19"/>
          <w:lang w:val="sk-SK"/>
        </w:rPr>
      </w:pPr>
      <w:ins w:id="610" w:author="Autor" w:date="2020-12-14T08:44:00Z">
        <w:r w:rsidRPr="00D63FA2">
          <w:rPr>
            <w:rFonts w:cs="Arial"/>
            <w:szCs w:val="19"/>
            <w:lang w:val="sk-SK"/>
          </w:rPr>
          <w:t>odôvodnenie uzavretia dodatku s priradením predmetného dodatku ku konkrétnemu odseku/písmenu § 18 ZVO vrátane relevantného odôvodnenia,</w:t>
        </w:r>
      </w:ins>
    </w:p>
    <w:p w14:paraId="318F0892" w14:textId="77777777" w:rsidR="005235EA" w:rsidRPr="00D63FA2" w:rsidRDefault="005235EA" w:rsidP="005235EA">
      <w:pPr>
        <w:pStyle w:val="Bulletslevel2"/>
        <w:spacing w:before="60" w:after="60" w:line="276" w:lineRule="auto"/>
        <w:ind w:left="567" w:hanging="283"/>
        <w:jc w:val="both"/>
        <w:rPr>
          <w:ins w:id="611" w:author="Autor" w:date="2020-12-14T08:44:00Z"/>
          <w:rFonts w:cs="Arial"/>
          <w:szCs w:val="19"/>
          <w:lang w:val="sk-SK"/>
        </w:rPr>
      </w:pPr>
      <w:ins w:id="612" w:author="Autor" w:date="2020-12-14T08:44:00Z">
        <w:r w:rsidRPr="00D63FA2">
          <w:rPr>
            <w:rFonts w:cs="Arial"/>
            <w:szCs w:val="19"/>
            <w:lang w:val="sk-SK"/>
          </w:rPr>
          <w:t>stanovisko relevantných osôb (napr. stavebný dozor, projektant, dodávateľ a pod.) potvrdzujúce opodstatnenosť a objektívnosť vykonanej zmeny,</w:t>
        </w:r>
      </w:ins>
    </w:p>
    <w:p w14:paraId="57488701" w14:textId="77777777" w:rsidR="005235EA" w:rsidRPr="00D63FA2" w:rsidRDefault="005235EA" w:rsidP="005235EA">
      <w:pPr>
        <w:pStyle w:val="Bulletslevel2"/>
        <w:spacing w:before="60" w:after="60" w:line="276" w:lineRule="auto"/>
        <w:ind w:left="567" w:hanging="283"/>
        <w:jc w:val="both"/>
        <w:rPr>
          <w:ins w:id="613" w:author="Autor" w:date="2020-12-14T08:44:00Z"/>
          <w:rFonts w:cs="Arial"/>
          <w:szCs w:val="19"/>
          <w:lang w:val="sk-SK"/>
        </w:rPr>
      </w:pPr>
      <w:ins w:id="614" w:author="Autor" w:date="2020-12-14T08:44:00Z">
        <w:r w:rsidRPr="00D63FA2">
          <w:rPr>
            <w:rFonts w:cs="Arial"/>
            <w:szCs w:val="19"/>
            <w:lang w:val="sk-SK"/>
          </w:rPr>
          <w:t>podklady preukazujúce opodstatnenosť a objektívnosť vykonanej zmeny, napr. projektantom ocenený rozpočet naviac prác, potvrdenie výrobcu/distribútora o ukončení výroby tovaru a pod.,</w:t>
        </w:r>
      </w:ins>
    </w:p>
    <w:p w14:paraId="147021E9" w14:textId="77777777" w:rsidR="005235EA" w:rsidRPr="00D63FA2" w:rsidRDefault="005235EA" w:rsidP="005235EA">
      <w:pPr>
        <w:pStyle w:val="Bulletslevel2"/>
        <w:spacing w:before="60" w:after="60" w:line="276" w:lineRule="auto"/>
        <w:ind w:left="567" w:hanging="283"/>
        <w:jc w:val="both"/>
        <w:rPr>
          <w:ins w:id="615" w:author="Autor" w:date="2020-12-14T08:44:00Z"/>
          <w:rFonts w:cs="Arial"/>
          <w:szCs w:val="19"/>
          <w:lang w:val="sk-SK"/>
        </w:rPr>
      </w:pPr>
      <w:ins w:id="616" w:author="Autor" w:date="2020-12-14T08:44:00Z">
        <w:r w:rsidRPr="00D63FA2">
          <w:rPr>
            <w:rFonts w:cs="Arial"/>
            <w:szCs w:val="19"/>
            <w:lang w:val="sk-SK"/>
          </w:rPr>
          <w:t xml:space="preserve">čestné vyhlásenia o neprítomnosti konfliktu záujmov </w:t>
        </w:r>
        <w:r w:rsidRPr="00D63FA2">
          <w:rPr>
            <w:rFonts w:cs="Arial"/>
            <w:szCs w:val="19"/>
          </w:rPr>
          <w:t xml:space="preserve">zainteresovaných osôb </w:t>
        </w:r>
        <w:r w:rsidRPr="00D63FA2">
          <w:rPr>
            <w:rFonts w:cs="Arial"/>
            <w:szCs w:val="19"/>
            <w:lang w:val="sk-SK"/>
          </w:rPr>
          <w:t>zúčastňujúcich sa na procese prípravy a uzavretia dodatku</w:t>
        </w:r>
        <w:r w:rsidRPr="00D63FA2">
          <w:rPr>
            <w:rFonts w:cs="Arial"/>
            <w:szCs w:val="19"/>
          </w:rPr>
          <w:t>.</w:t>
        </w:r>
      </w:ins>
    </w:p>
    <w:p w14:paraId="2CD19461" w14:textId="77777777" w:rsidR="005235EA" w:rsidRDefault="005235EA" w:rsidP="00D63FA2">
      <w:pPr>
        <w:pStyle w:val="Bulletslevel2"/>
        <w:ind w:left="567"/>
        <w:rPr>
          <w:ins w:id="617" w:author="Autor" w:date="2020-12-14T08:45:00Z"/>
          <w:rFonts w:cs="Arial"/>
          <w:szCs w:val="19"/>
        </w:rPr>
      </w:pPr>
      <w:ins w:id="618" w:author="Autor" w:date="2020-12-14T08:44:00Z">
        <w:r w:rsidRPr="00D63FA2">
          <w:rPr>
            <w:rFonts w:cs="Arial"/>
            <w:szCs w:val="19"/>
            <w:lang w:val="sk-SK"/>
          </w:rPr>
          <w:t>potvrdenie o zaslaní oznámenia o zmene zmluvy na zverejnenie v profile na stránke ÚVO, ak je to relevantné;</w:t>
        </w:r>
      </w:ins>
    </w:p>
    <w:p w14:paraId="7F361192" w14:textId="77777777" w:rsidR="009D7F63" w:rsidRPr="00D63FA2" w:rsidDel="005235EA" w:rsidRDefault="005235EA" w:rsidP="00D63FA2">
      <w:pPr>
        <w:pStyle w:val="Bulletslevel2"/>
        <w:spacing w:before="60" w:after="60" w:line="276" w:lineRule="auto"/>
        <w:ind w:left="567" w:hanging="283"/>
        <w:jc w:val="both"/>
        <w:rPr>
          <w:del w:id="619" w:author="Autor" w:date="2020-12-14T08:44:00Z"/>
          <w:rFonts w:cs="Arial"/>
          <w:szCs w:val="19"/>
        </w:rPr>
      </w:pPr>
      <w:ins w:id="620" w:author="Autor" w:date="2020-12-14T08:44:00Z">
        <w:r w:rsidRPr="00D63FA2">
          <w:rPr>
            <w:rFonts w:cs="Arial"/>
            <w:szCs w:val="19"/>
          </w:rPr>
          <w:t>potvrdenie o zverejnení uzavretého dodatku medzi prijímateľom a úspešným uchádzačom v CRZ alebo na webovom sídle prijímateľa (uvedené zdokladuje napr. predložením „print screen-u“)</w:t>
        </w:r>
      </w:ins>
      <w:del w:id="621" w:author="Autor" w:date="2020-12-14T08:44:00Z">
        <w:r w:rsidR="009D7F63" w:rsidRPr="00547DBC" w:rsidDel="005235EA">
          <w:rPr>
            <w:rFonts w:cs="Arial"/>
            <w:szCs w:val="19"/>
          </w:rPr>
          <w:delText>Prijímateľ predkladá dokumentáciu z VO pred podpisom návrhu dodatku v plnom rozsahu</w:delText>
        </w:r>
        <w:r w:rsidR="00963E0D" w:rsidRPr="00547DBC" w:rsidDel="005235EA">
          <w:rPr>
            <w:rStyle w:val="Odkaznapoznmkupodiarou"/>
            <w:rFonts w:cs="Arial"/>
            <w:sz w:val="19"/>
            <w:szCs w:val="19"/>
          </w:rPr>
          <w:footnoteReference w:id="133"/>
        </w:r>
        <w:r w:rsidR="004A1434" w:rsidRPr="00547DBC" w:rsidDel="005235EA">
          <w:rPr>
            <w:rFonts w:cs="Arial"/>
            <w:szCs w:val="19"/>
          </w:rPr>
          <w:delText xml:space="preserve"> vo vzťahu k predmetnému typu kontroly VO</w:delText>
        </w:r>
        <w:r w:rsidR="009D7F63" w:rsidRPr="00547DBC" w:rsidDel="005235EA">
          <w:rPr>
            <w:rFonts w:cs="Arial"/>
            <w:szCs w:val="19"/>
          </w:rPr>
          <w:delText xml:space="preserve">, najmä: </w:delText>
        </w:r>
      </w:del>
    </w:p>
    <w:p w14:paraId="584D010E" w14:textId="77777777" w:rsidR="009D7F63" w:rsidRPr="002D5B69" w:rsidDel="005235EA" w:rsidRDefault="009D7F63" w:rsidP="00D63FA2">
      <w:pPr>
        <w:pStyle w:val="Bulletslevel2"/>
        <w:ind w:left="567"/>
        <w:rPr>
          <w:del w:id="624" w:author="Autor" w:date="2020-12-14T08:44:00Z"/>
        </w:rPr>
      </w:pPr>
      <w:del w:id="625" w:author="Autor" w:date="2020-12-14T08:44:00Z">
        <w:r w:rsidRPr="002D5B69" w:rsidDel="005235EA">
          <w:delTex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delText>
        </w:r>
      </w:del>
    </w:p>
    <w:p w14:paraId="1D2E4909" w14:textId="77777777" w:rsidR="004A1434" w:rsidRPr="002D5B69" w:rsidRDefault="004A1434" w:rsidP="00D63FA2">
      <w:pPr>
        <w:pStyle w:val="Bulletslevel2"/>
        <w:ind w:left="567"/>
      </w:pPr>
      <w:del w:id="626" w:author="Autor" w:date="2020-12-14T08:44:00Z">
        <w:r w:rsidRPr="00D63FA2" w:rsidDel="005235EA">
          <w:rPr>
            <w:lang w:val="sk-SK"/>
          </w:rPr>
          <w:delText>čestné vyhlásenia o neprítomnosti konfliktu záujmov osôb zúčastňujúcich sa na procese VO</w:delText>
        </w:r>
      </w:del>
      <w:r w:rsidR="00C67CE4" w:rsidRPr="00D63FA2">
        <w:rPr>
          <w:lang w:val="sk-SK"/>
        </w:rPr>
        <w:t>.</w:t>
      </w:r>
    </w:p>
    <w:p w14:paraId="13B494AC" w14:textId="77777777" w:rsidR="00B70097" w:rsidRDefault="00B70097" w:rsidP="004A1434">
      <w:pPr>
        <w:spacing w:before="120" w:after="120" w:line="288" w:lineRule="auto"/>
        <w:jc w:val="both"/>
        <w:rPr>
          <w:ins w:id="627" w:author="Autor" w:date="2020-12-14T08:45:00Z"/>
          <w:rFonts w:cs="Arial"/>
          <w:szCs w:val="19"/>
        </w:rPr>
      </w:pPr>
    </w:p>
    <w:p w14:paraId="11B83905" w14:textId="77777777" w:rsidR="00B70097" w:rsidRDefault="00B70097" w:rsidP="004A1434">
      <w:pPr>
        <w:spacing w:before="120" w:after="120" w:line="288" w:lineRule="auto"/>
        <w:jc w:val="both"/>
        <w:rPr>
          <w:ins w:id="628" w:author="Autor" w:date="2020-12-14T08:45:00Z"/>
          <w:rFonts w:cs="Arial"/>
          <w:szCs w:val="19"/>
        </w:rPr>
      </w:pPr>
      <w:ins w:id="629" w:author="Autor" w:date="2020-12-14T08:45:00Z">
        <w:r w:rsidRPr="00B70097">
          <w:rPr>
            <w:rFonts w:cs="Arial"/>
            <w:szCs w:val="19"/>
          </w:rPr>
          <w:t xml:space="preserve">V prípade, že poskytovateľ doručí prijímateľovi žiadosť o vysvetlenie, úpravu alebo doplnenie dodatku, určí v tejto žiadosti lehotu </w:t>
        </w:r>
        <w:r w:rsidRPr="00D63FA2">
          <w:rPr>
            <w:rFonts w:cs="Arial"/>
            <w:b/>
            <w:szCs w:val="19"/>
          </w:rPr>
          <w:t>minimálne 5 pracovných dní a maximálne 10 pracovných dní</w:t>
        </w:r>
        <w:r w:rsidRPr="00B70097">
          <w:rPr>
            <w:rFonts w:cs="Arial"/>
            <w:szCs w:val="19"/>
          </w:rPr>
          <w:t xml:space="preserve"> na zaslanie tohto vysvetlenia, úpravy alebo doplnenia zo strany prijímateľa. Dňom odoslania žiadosti sa prerušuje lehota na výkon kontroly. Dňom nasledujúcim po dni doručenia vysvetlenia, úpravy alebo doplnenia dokumentácie poskytovateľovi pokračuje plynutie lehoty na výkon kontroly VO.</w:t>
        </w:r>
      </w:ins>
    </w:p>
    <w:p w14:paraId="63702093" w14:textId="77777777" w:rsidR="004A1434" w:rsidRPr="004A1434" w:rsidRDefault="004A1434" w:rsidP="004A1434">
      <w:pPr>
        <w:spacing w:before="120" w:after="120" w:line="288" w:lineRule="auto"/>
        <w:jc w:val="both"/>
        <w:rPr>
          <w:rFonts w:cs="Arial"/>
          <w:szCs w:val="19"/>
        </w:rPr>
      </w:pPr>
      <w:del w:id="630" w:author="Autor" w:date="2020-12-14T08:46:00Z">
        <w:r w:rsidRPr="004A1434" w:rsidDel="00B70097">
          <w:rPr>
            <w:rFonts w:cs="Arial"/>
            <w:szCs w:val="19"/>
          </w:rPr>
          <w:lastRenderedPageBreak/>
          <w:delText xml:space="preserve">Poskytovateľ požiada prijímateľa v prípade potreby </w:delText>
        </w:r>
        <w:r w:rsidR="00BC769F" w:rsidDel="00B70097">
          <w:rPr>
            <w:rFonts w:cs="Arial"/>
            <w:szCs w:val="19"/>
          </w:rPr>
          <w:delText xml:space="preserve">o </w:delText>
        </w:r>
        <w:r w:rsidRPr="004A1434" w:rsidDel="00B70097">
          <w:rPr>
            <w:rFonts w:cs="Arial"/>
            <w:szCs w:val="19"/>
          </w:rPr>
          <w:delText>odôvodneni</w:delText>
        </w:r>
        <w:r w:rsidR="00BC769F" w:rsidDel="00B70097">
          <w:rPr>
            <w:rFonts w:cs="Arial"/>
            <w:szCs w:val="19"/>
          </w:rPr>
          <w:delText>e</w:delText>
        </w:r>
        <w:r w:rsidRPr="004A1434" w:rsidDel="00B70097">
          <w:rPr>
            <w:rFonts w:cs="Arial"/>
            <w:szCs w:val="19"/>
          </w:rPr>
          <w:delText xml:space="preserve"> zvoleného postupu, resp. vysvetleni</w:delText>
        </w:r>
        <w:r w:rsidR="00BC769F" w:rsidDel="00B70097">
          <w:rPr>
            <w:rFonts w:cs="Arial"/>
            <w:szCs w:val="19"/>
          </w:rPr>
          <w:delText>e</w:delText>
        </w:r>
        <w:r w:rsidRPr="004A1434" w:rsidDel="00B70097">
          <w:rPr>
            <w:rFonts w:cs="Arial"/>
            <w:szCs w:val="19"/>
          </w:rPr>
          <w:delText>/doplneni</w:delText>
        </w:r>
        <w:r w:rsidR="00BC769F" w:rsidDel="00B70097">
          <w:rPr>
            <w:rFonts w:cs="Arial"/>
            <w:szCs w:val="19"/>
          </w:rPr>
          <w:delText>e</w:delText>
        </w:r>
        <w:r w:rsidRPr="004A1434" w:rsidDel="00B70097">
          <w:rPr>
            <w:rFonts w:cs="Arial"/>
            <w:szCs w:val="19"/>
          </w:rPr>
          <w:delText xml:space="preserve"> dokumentácie alebo informácií v lehote </w:delText>
        </w:r>
        <w:r w:rsidRPr="00AD07E2" w:rsidDel="00B70097">
          <w:rPr>
            <w:rFonts w:cs="Arial"/>
            <w:b/>
            <w:szCs w:val="19"/>
          </w:rPr>
          <w:delText xml:space="preserve">minimálne 5 pracovných dní a maximálne 10 pracovných dní </w:delText>
        </w:r>
        <w:r w:rsidRPr="004A1434" w:rsidDel="00B70097">
          <w:rPr>
            <w:rFonts w:cs="Arial"/>
            <w:szCs w:val="19"/>
          </w:rPr>
          <w:delText xml:space="preserve">odo dňa doručenia žiadosti o vysvetlenie resp. doplnenie dokumentácie. Dňom odoslania žiadosti </w:delText>
        </w:r>
        <w:r w:rsidR="00BC769F" w:rsidDel="00B70097">
          <w:rPr>
            <w:rFonts w:cs="Arial"/>
            <w:szCs w:val="19"/>
          </w:rPr>
          <w:delText>sa</w:delText>
        </w:r>
        <w:r w:rsidRPr="004A1434" w:rsidDel="00B70097">
          <w:rPr>
            <w:rFonts w:cs="Arial"/>
            <w:szCs w:val="19"/>
          </w:rPr>
          <w:delText xml:space="preserve"> lehota na výkon kontroly VO</w:delText>
        </w:r>
        <w:r w:rsidR="00BC769F" w:rsidDel="00B70097">
          <w:rPr>
            <w:rFonts w:cs="Arial"/>
            <w:szCs w:val="19"/>
          </w:rPr>
          <w:delText xml:space="preserve"> prerušuje</w:delText>
        </w:r>
        <w:r w:rsidRPr="004A1434" w:rsidDel="00B70097">
          <w:rPr>
            <w:rFonts w:cs="Arial"/>
            <w:szCs w:val="19"/>
          </w:rPr>
          <w:delText xml:space="preserve">. Dňom nasledujúcim po dni doručenia vysvetlenia alebo doplnenia dokumentácie poskytovateľovi </w:delText>
        </w:r>
        <w:r w:rsidR="00BC769F" w:rsidDel="00B70097">
          <w:rPr>
            <w:rFonts w:cs="Arial"/>
            <w:szCs w:val="19"/>
          </w:rPr>
          <w:delText>pokračuje</w:delText>
        </w:r>
        <w:r w:rsidR="00BC769F" w:rsidRPr="004A1434" w:rsidDel="00B70097">
          <w:rPr>
            <w:rFonts w:cs="Arial"/>
            <w:szCs w:val="19"/>
          </w:rPr>
          <w:delText xml:space="preserve"> </w:delText>
        </w:r>
        <w:r w:rsidRPr="004A1434" w:rsidDel="00B70097">
          <w:rPr>
            <w:rFonts w:cs="Arial"/>
            <w:szCs w:val="19"/>
          </w:rPr>
          <w:delText>plyn</w:delText>
        </w:r>
        <w:r w:rsidR="00BC769F" w:rsidDel="00B70097">
          <w:rPr>
            <w:rFonts w:cs="Arial"/>
            <w:szCs w:val="19"/>
          </w:rPr>
          <w:delText>utie</w:delText>
        </w:r>
        <w:r w:rsidRPr="004A1434" w:rsidDel="00B70097">
          <w:rPr>
            <w:rFonts w:cs="Arial"/>
            <w:szCs w:val="19"/>
          </w:rPr>
          <w:delText xml:space="preserve">  lehot</w:delText>
        </w:r>
        <w:r w:rsidR="00BC769F" w:rsidDel="00B70097">
          <w:rPr>
            <w:rFonts w:cs="Arial"/>
            <w:szCs w:val="19"/>
          </w:rPr>
          <w:delText>y</w:delText>
        </w:r>
        <w:r w:rsidR="00A85808" w:rsidDel="00B70097">
          <w:rPr>
            <w:rFonts w:cs="Arial"/>
            <w:szCs w:val="19"/>
          </w:rPr>
          <w:delText xml:space="preserve"> </w:delText>
        </w:r>
        <w:r w:rsidRPr="004A1434" w:rsidDel="00B70097">
          <w:rPr>
            <w:rFonts w:cs="Arial"/>
            <w:szCs w:val="19"/>
          </w:rPr>
          <w:delText xml:space="preserve">na výkon kontroly VO. </w:delText>
        </w:r>
      </w:del>
      <w:r w:rsidRPr="004A1434">
        <w:rPr>
          <w:rFonts w:cs="Arial"/>
          <w:szCs w:val="19"/>
        </w:rPr>
        <w:t>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5F9E843D" w14:textId="77777777" w:rsidR="00B70097" w:rsidRDefault="004A1434" w:rsidP="004A1434">
      <w:pPr>
        <w:spacing w:before="120" w:after="120" w:line="288" w:lineRule="auto"/>
        <w:jc w:val="both"/>
        <w:rPr>
          <w:ins w:id="631" w:author="Autor" w:date="2020-12-14T08:47:00Z"/>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identifikuje nedostatky v procese VO</w:t>
      </w:r>
      <w:ins w:id="632" w:author="Autor" w:date="2020-12-14T08:46:00Z">
        <w:r w:rsidR="00B70097">
          <w:rPr>
            <w:rFonts w:cs="Arial"/>
            <w:szCs w:val="19"/>
          </w:rPr>
          <w:t xml:space="preserve"> </w:t>
        </w:r>
        <w:r w:rsidR="00B70097" w:rsidRPr="00B70097">
          <w:rPr>
            <w:rFonts w:cs="Arial"/>
            <w:szCs w:val="19"/>
          </w:rPr>
          <w:t>(v procese uzatvárania dodatku), pre</w:t>
        </w:r>
        <w:r w:rsidR="00B70097">
          <w:rPr>
            <w:rFonts w:cs="Arial"/>
            <w:szCs w:val="19"/>
          </w:rPr>
          <w:t>ruší sa lehota na výkon kontrol</w:t>
        </w:r>
      </w:ins>
      <w:ins w:id="633" w:author="Autor" w:date="2020-12-14T08:47:00Z">
        <w:r w:rsidR="00B70097">
          <w:rPr>
            <w:rFonts w:cs="Arial"/>
            <w:szCs w:val="19"/>
          </w:rPr>
          <w:t>y</w:t>
        </w:r>
      </w:ins>
      <w:ins w:id="634" w:author="Autor" w:date="2020-12-14T08:46:00Z">
        <w:r w:rsidR="00B70097" w:rsidRPr="00B70097">
          <w:rPr>
            <w:rFonts w:cs="Arial"/>
            <w:szCs w:val="19"/>
          </w:rPr>
          <w:t xml:space="preserve"> VO</w:t>
        </w:r>
        <w:r w:rsidR="00B70097">
          <w:rPr>
            <w:rFonts w:cs="Arial"/>
            <w:szCs w:val="19"/>
          </w:rPr>
          <w:t xml:space="preserve"> </w:t>
        </w:r>
      </w:ins>
      <w:del w:id="635" w:author="Autor" w:date="2020-12-14T08:46:00Z">
        <w:r w:rsidRPr="004A1434" w:rsidDel="00B70097">
          <w:rPr>
            <w:rFonts w:cs="Arial"/>
            <w:szCs w:val="19"/>
          </w:rPr>
          <w:delText xml:space="preserve">, preruší kontrolu VO </w:delText>
        </w:r>
      </w:del>
      <w:r w:rsidRPr="004A1434">
        <w:rPr>
          <w:rFonts w:cs="Arial"/>
          <w:szCs w:val="19"/>
        </w:rPr>
        <w:t xml:space="preserve">a vyzve </w:t>
      </w:r>
      <w:r w:rsidRPr="00AD07E2">
        <w:rPr>
          <w:rFonts w:cs="Arial"/>
          <w:b/>
          <w:szCs w:val="19"/>
        </w:rPr>
        <w:t>prijímateľa v návrhu správy z kontroly VO</w:t>
      </w:r>
      <w:r w:rsidRPr="004A1434">
        <w:rPr>
          <w:rFonts w:cs="Arial"/>
          <w:szCs w:val="19"/>
        </w:rPr>
        <w:t xml:space="preserve"> v primeranej lehote na odstránenie nedostatkov, zapracovanie pripomienok, zdôvodnenie nezapracovania pripomienok alebo podanie námietok k návrhu správy z kontroly. Poskytovateľ posúdi námietky k návrhu správy z kontroly VO a</w:t>
      </w:r>
      <w:del w:id="636" w:author="Autor" w:date="2020-12-14T08:47:00Z">
        <w:r w:rsidRPr="004A1434" w:rsidDel="00B70097">
          <w:rPr>
            <w:rFonts w:cs="Arial"/>
            <w:szCs w:val="19"/>
          </w:rPr>
          <w:delText> </w:delText>
        </w:r>
      </w:del>
      <w:ins w:id="637" w:author="Autor" w:date="2020-12-14T08:47:00Z">
        <w:r w:rsidR="00B70097">
          <w:rPr>
            <w:rFonts w:cs="Arial"/>
            <w:szCs w:val="19"/>
          </w:rPr>
          <w:t> </w:t>
        </w:r>
      </w:ins>
      <w:del w:id="638" w:author="Autor" w:date="2020-12-14T08:47:00Z">
        <w:r w:rsidRPr="004A1434" w:rsidDel="00B70097">
          <w:rPr>
            <w:rFonts w:cs="Arial"/>
            <w:szCs w:val="19"/>
          </w:rPr>
          <w:delText xml:space="preserve">zašle </w:delText>
        </w:r>
      </w:del>
      <w:ins w:id="639" w:author="Autor" w:date="2020-12-14T08:47:00Z">
        <w:r w:rsidR="00B70097">
          <w:rPr>
            <w:rFonts w:cs="Arial"/>
            <w:szCs w:val="19"/>
          </w:rPr>
          <w:t xml:space="preserve">doručí </w:t>
        </w:r>
      </w:ins>
      <w:r w:rsidRPr="004A1434">
        <w:rPr>
          <w:rFonts w:cs="Arial"/>
          <w:szCs w:val="19"/>
        </w:rPr>
        <w:t xml:space="preserve">prijímateľovi </w:t>
      </w:r>
      <w:r w:rsidRPr="00AD07E2">
        <w:rPr>
          <w:rFonts w:cs="Arial"/>
          <w:b/>
          <w:szCs w:val="19"/>
        </w:rPr>
        <w:t>správu z kontroly</w:t>
      </w:r>
      <w:del w:id="640" w:author="Autor" w:date="2020-12-14T08:47:00Z">
        <w:r w:rsidRPr="004A1434" w:rsidDel="00B70097">
          <w:rPr>
            <w:rFonts w:cs="Arial"/>
            <w:szCs w:val="19"/>
          </w:rPr>
          <w:delText>, ktorej záverom môže byť súhlas alebo nesúhlas s uzavretím dodatku s úspešným uchádzačom</w:delText>
        </w:r>
      </w:del>
      <w:r w:rsidRPr="004A1434">
        <w:rPr>
          <w:rFonts w:cs="Arial"/>
          <w:szCs w:val="19"/>
        </w:rPr>
        <w:t xml:space="preserve">. </w:t>
      </w:r>
    </w:p>
    <w:p w14:paraId="5F43F405" w14:textId="77777777" w:rsidR="00B70097" w:rsidRDefault="00B70097" w:rsidP="004A1434">
      <w:pPr>
        <w:spacing w:before="120" w:after="120" w:line="288" w:lineRule="auto"/>
        <w:jc w:val="both"/>
        <w:rPr>
          <w:ins w:id="641" w:author="Autor" w:date="2020-12-14T08:47:00Z"/>
          <w:rFonts w:cs="Arial"/>
          <w:szCs w:val="19"/>
        </w:rPr>
      </w:pPr>
      <w:ins w:id="642" w:author="Autor" w:date="2020-12-14T08:48:00Z">
        <w:r w:rsidRPr="00B70097">
          <w:rPr>
            <w:rFonts w:cs="Arial"/>
            <w:szCs w:val="19"/>
          </w:rPr>
          <w:t>Pokiaľ poskytovateľ pri kontrole takéhoto dodatku zistí porušenie pravidiel a postupov VO, resp. porušenie pravidiel a ustanovení  legislatívy SR a EÚ, predmetný výdavok neschváli, čo znamená, že súvisiace výdavky vyplývajúce zo zmien v zmysle dodatku nebudú pripustené do financovania v plnom rozsahu, resp. v prípade splnenia príslušných podmienok predmetný dodatok schváli s určením finančnej opravy.</w:t>
        </w:r>
      </w:ins>
    </w:p>
    <w:p w14:paraId="4CF5582E" w14:textId="77777777" w:rsidR="004A1434" w:rsidRPr="004A1434" w:rsidDel="00B70097" w:rsidRDefault="004A1434" w:rsidP="004A1434">
      <w:pPr>
        <w:spacing w:before="120" w:after="120" w:line="288" w:lineRule="auto"/>
        <w:jc w:val="both"/>
        <w:rPr>
          <w:del w:id="643" w:author="Autor" w:date="2020-12-14T08:48:00Z"/>
          <w:rFonts w:cs="Arial"/>
          <w:szCs w:val="19"/>
        </w:rPr>
      </w:pPr>
      <w:del w:id="644" w:author="Autor" w:date="2020-12-14T08:48:00Z">
        <w:r w:rsidRPr="004A1434" w:rsidDel="00B70097">
          <w:rPr>
            <w:rFonts w:cs="Arial"/>
            <w:szCs w:val="19"/>
          </w:rPr>
          <w:delText xml:space="preserve">V prípade zistenia porušenia </w:delText>
        </w:r>
        <w:r w:rsidR="00BC769F" w:rsidDel="00B70097">
          <w:rPr>
            <w:rFonts w:cs="Arial"/>
            <w:szCs w:val="19"/>
          </w:rPr>
          <w:delText>pravidiel</w:delText>
        </w:r>
        <w:r w:rsidR="00BC769F" w:rsidRPr="004A1434" w:rsidDel="00B70097">
          <w:rPr>
            <w:rFonts w:cs="Arial"/>
            <w:szCs w:val="19"/>
          </w:rPr>
          <w:delText xml:space="preserve"> </w:delText>
        </w:r>
        <w:r w:rsidRPr="004A1434" w:rsidDel="00B70097">
          <w:rPr>
            <w:rFonts w:cs="Arial"/>
            <w:szCs w:val="19"/>
          </w:rPr>
          <w:delTex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delText>
        </w:r>
      </w:del>
    </w:p>
    <w:p w14:paraId="7B44B9EB" w14:textId="77777777" w:rsidR="00AE02EE" w:rsidDel="00B70097" w:rsidRDefault="000E6C6C" w:rsidP="004A1434">
      <w:pPr>
        <w:spacing w:before="120" w:after="120" w:line="288" w:lineRule="auto"/>
        <w:jc w:val="both"/>
        <w:rPr>
          <w:del w:id="645" w:author="Autor" w:date="2020-12-14T08:48:00Z"/>
          <w:rFonts w:cs="Arial"/>
          <w:szCs w:val="19"/>
        </w:rPr>
      </w:pPr>
      <w:del w:id="646" w:author="Autor" w:date="2020-12-14T08:48:00Z">
        <w:r w:rsidRPr="0073389C" w:rsidDel="00B70097">
          <w:rPr>
            <w:b/>
            <w:i/>
            <w:color w:val="FF0000"/>
          </w:rPr>
          <w:delText>Povinnosť prijímateľa:</w:delText>
        </w:r>
        <w:r w:rsidRPr="0073389C" w:rsidDel="00B70097">
          <w:rPr>
            <w:color w:val="FF0000"/>
          </w:rPr>
          <w:delText xml:space="preserve"> </w:delText>
        </w:r>
        <w:r w:rsidR="00AE02EE" w:rsidRPr="00AE02EE" w:rsidDel="00B70097">
          <w:rPr>
            <w:rFonts w:cs="Arial"/>
            <w:szCs w:val="19"/>
          </w:rPr>
          <w:delText>Prijímateľ je povinný prijať opatrenia na odstránenie nedostatkov a doložiť vysvetlenie alebo požadované dokumenty v lehote stanovenej poskytovateľom.</w:delText>
        </w:r>
      </w:del>
    </w:p>
    <w:p w14:paraId="169D6B14" w14:textId="77777777" w:rsidR="00AE02EE" w:rsidDel="00B70097" w:rsidRDefault="00AE02EE" w:rsidP="004A1434">
      <w:pPr>
        <w:spacing w:before="120" w:after="120" w:line="288" w:lineRule="auto"/>
        <w:jc w:val="both"/>
        <w:rPr>
          <w:del w:id="647" w:author="Autor" w:date="2020-12-14T08:48:00Z"/>
          <w:rFonts w:cs="Arial"/>
          <w:szCs w:val="19"/>
        </w:rPr>
      </w:pPr>
      <w:del w:id="648" w:author="Autor" w:date="2020-12-14T08:48:00Z">
        <w:r w:rsidRPr="00AE02EE" w:rsidDel="00B70097">
          <w:rPr>
            <w:rFonts w:cs="Arial"/>
            <w:szCs w:val="19"/>
          </w:rPr>
          <w:delText>Ak poskytovateľ identifikuje nedostatky v procese VO, postupuje analogicky vo vzťahu k druhej ex-ante kontrole</w:delText>
        </w:r>
        <w:r w:rsidR="00D077F7" w:rsidDel="00B70097">
          <w:rPr>
            <w:rFonts w:cs="Arial"/>
            <w:szCs w:val="19"/>
          </w:rPr>
          <w:delText xml:space="preserve"> </w:delText>
        </w:r>
        <w:r w:rsidR="00D077F7" w:rsidRPr="00D077F7" w:rsidDel="00B70097">
          <w:rPr>
            <w:rFonts w:cs="Arial"/>
            <w:szCs w:val="19"/>
          </w:rPr>
          <w:delText xml:space="preserve">s výnimkou tých častí, ktoré upravujú kontrolu zákaziek </w:delText>
        </w:r>
        <w:r w:rsidR="00756D3C" w:rsidDel="00B70097">
          <w:rPr>
            <w:rFonts w:cs="Arial"/>
            <w:szCs w:val="19"/>
          </w:rPr>
          <w:delText>zadávaných nadlimitným postupom</w:delText>
        </w:r>
        <w:r w:rsidR="00756D3C" w:rsidRPr="00D077F7" w:rsidDel="00B70097">
          <w:rPr>
            <w:rFonts w:cs="Arial"/>
            <w:szCs w:val="19"/>
          </w:rPr>
          <w:delText xml:space="preserve"> </w:delText>
        </w:r>
        <w:r w:rsidR="00D077F7" w:rsidRPr="00D077F7" w:rsidDel="00B70097">
          <w:rPr>
            <w:rFonts w:cs="Arial"/>
            <w:szCs w:val="19"/>
          </w:rPr>
          <w:delText xml:space="preserve">pred podpisom zmluvy zo strany ÚVO </w:delText>
        </w:r>
        <w:r w:rsidR="00756D3C" w:rsidDel="00B70097">
          <w:rPr>
            <w:rFonts w:cs="Arial"/>
            <w:szCs w:val="19"/>
          </w:rPr>
          <w:delText>podľa</w:delText>
        </w:r>
        <w:r w:rsidR="00D077F7" w:rsidRPr="00D077F7" w:rsidDel="00B70097">
          <w:rPr>
            <w:rFonts w:cs="Arial"/>
            <w:szCs w:val="19"/>
          </w:rPr>
          <w:delText xml:space="preserve"> § 169 ods. 2 ZVO.</w:delText>
        </w:r>
      </w:del>
    </w:p>
    <w:p w14:paraId="302197BD" w14:textId="77777777" w:rsidR="004A1434" w:rsidRPr="0073389C" w:rsidDel="00B70097" w:rsidRDefault="007F4E20" w:rsidP="004A1434">
      <w:pPr>
        <w:spacing w:before="120" w:after="120" w:line="288" w:lineRule="auto"/>
        <w:jc w:val="both"/>
        <w:rPr>
          <w:del w:id="649" w:author="Autor" w:date="2020-12-14T08:48:00Z"/>
          <w:rFonts w:cs="Arial"/>
          <w:szCs w:val="19"/>
        </w:rPr>
      </w:pPr>
      <w:del w:id="650" w:author="Autor" w:date="2020-12-14T08:48:00Z">
        <w:r w:rsidDel="00B70097">
          <w:rPr>
            <w:rFonts w:cs="Arial"/>
            <w:szCs w:val="19"/>
          </w:rPr>
          <w:delText>F</w:delText>
        </w:r>
        <w:r w:rsidR="000E6C6C" w:rsidDel="00B70097">
          <w:rPr>
            <w:rFonts w:cs="Arial"/>
            <w:szCs w:val="19"/>
          </w:rPr>
          <w:delText>inančná</w:delText>
        </w:r>
        <w:r w:rsidR="004A1434" w:rsidRPr="004A1434" w:rsidDel="00B70097">
          <w:rPr>
            <w:rFonts w:cs="Arial"/>
            <w:szCs w:val="19"/>
          </w:rPr>
          <w:delText xml:space="preserve"> kontrola VO sa považuje za ukončenú zaslaním</w:delText>
        </w:r>
        <w:r w:rsidR="000E6C6C" w:rsidDel="00B70097">
          <w:rPr>
            <w:rFonts w:cs="Arial"/>
            <w:szCs w:val="19"/>
          </w:rPr>
          <w:delText xml:space="preserve"> </w:delText>
        </w:r>
        <w:r w:rsidR="004A1434" w:rsidRPr="004A1434" w:rsidDel="00B70097">
          <w:rPr>
            <w:rFonts w:cs="Arial"/>
            <w:szCs w:val="19"/>
          </w:rPr>
          <w:delText>správy z kontroly VO prijímateľovi.</w:delText>
        </w:r>
        <w:r w:rsidR="004A1434" w:rsidDel="00B70097">
          <w:rPr>
            <w:rFonts w:cs="Arial"/>
            <w:szCs w:val="19"/>
          </w:rPr>
          <w:delText xml:space="preserve"> </w:delText>
        </w:r>
      </w:del>
    </w:p>
    <w:p w14:paraId="13C6ED5A" w14:textId="77777777" w:rsidR="009D7F63" w:rsidDel="00B70097" w:rsidRDefault="009D7F63" w:rsidP="009D7F63">
      <w:pPr>
        <w:spacing w:before="120" w:after="120" w:line="288" w:lineRule="auto"/>
        <w:jc w:val="both"/>
        <w:rPr>
          <w:del w:id="651" w:author="Autor" w:date="2020-12-14T08:48:00Z"/>
        </w:rPr>
      </w:pPr>
      <w:del w:id="652" w:author="Autor" w:date="2020-12-14T08:48:00Z">
        <w:r w:rsidRPr="0073389C" w:rsidDel="00B70097">
          <w:rPr>
            <w:b/>
            <w:i/>
            <w:color w:val="FF0000"/>
          </w:rPr>
          <w:delText>Povinnosť prijímateľa:</w:delText>
        </w:r>
        <w:r w:rsidRPr="0073389C" w:rsidDel="00B70097">
          <w:rPr>
            <w:color w:val="FF0000"/>
          </w:rPr>
          <w:delText xml:space="preserve"> </w:delText>
        </w:r>
        <w:r w:rsidRPr="0073389C" w:rsidDel="00B70097">
          <w:delText>Prijímateľ je povinný v prípade nesúhlasu poskytovateľa zdržať sa uzatvorenia dodatku s úspešným dodávateľom.</w:delText>
        </w:r>
      </w:del>
    </w:p>
    <w:p w14:paraId="518C584E" w14:textId="77777777"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w:t>
      </w:r>
      <w:del w:id="653" w:author="Autor" w:date="2020-12-14T08:48:00Z">
        <w:r w:rsidRPr="009F4290" w:rsidDel="00B70097">
          <w:delText xml:space="preserve">návrh </w:delText>
        </w:r>
      </w:del>
      <w:r w:rsidRPr="009F4290">
        <w:t>príslušné</w:t>
      </w:r>
      <w:del w:id="654" w:author="Autor" w:date="2020-12-14T08:48:00Z">
        <w:r w:rsidRPr="009F4290" w:rsidDel="00B70097">
          <w:delText>ho</w:delText>
        </w:r>
      </w:del>
      <w:r w:rsidRPr="009F4290">
        <w:t xml:space="preserve"> </w:t>
      </w:r>
      <w:del w:id="655" w:author="Autor" w:date="2020-12-14T08:48:00Z">
        <w:r w:rsidRPr="009F4290" w:rsidDel="00B70097">
          <w:delText xml:space="preserve">oznámenia </w:delText>
        </w:r>
      </w:del>
      <w:ins w:id="656" w:author="Autor" w:date="2020-12-14T08:48:00Z">
        <w:r w:rsidR="00B70097" w:rsidRPr="009F4290">
          <w:t>oznámen</w:t>
        </w:r>
        <w:r w:rsidR="00B70097">
          <w:t>ie</w:t>
        </w:r>
        <w:r w:rsidR="00B70097" w:rsidRPr="009F4290">
          <w:t xml:space="preserve"> </w:t>
        </w:r>
      </w:ins>
      <w:r w:rsidRPr="009F4290">
        <w:t xml:space="preserve">o </w:t>
      </w:r>
      <w:r w:rsidR="00D077F7" w:rsidRPr="00D077F7">
        <w:t>zámere uzavrieť zmluvu</w:t>
      </w:r>
      <w:r w:rsidRPr="009F4290">
        <w:t xml:space="preserve">. </w:t>
      </w:r>
      <w:del w:id="657" w:author="Autor" w:date="2020-12-14T08:48:00Z">
        <w:r w:rsidRPr="009F4290" w:rsidDel="00B70097">
          <w:delText xml:space="preserve">Až po kontrole tohto oznámenia a posúdení oprávnenosti použitia priameho rokovacieho konania je prijímateľ oprávnený začať realizovať tento postup. </w:delText>
        </w:r>
      </w:del>
      <w:r w:rsidRPr="009F4290">
        <w:t xml:space="preserve">Po skončení procesov v rámci postupu priameho rokovacieho konania </w:t>
      </w:r>
      <w:del w:id="658" w:author="Autor" w:date="2020-12-14T08:49:00Z">
        <w:r w:rsidRPr="009F4290" w:rsidDel="00B70097">
          <w:delText xml:space="preserve">zasiela </w:delText>
        </w:r>
      </w:del>
      <w:ins w:id="659" w:author="Autor" w:date="2020-12-14T08:49:00Z">
        <w:r w:rsidR="00B70097">
          <w:t>doručí</w:t>
        </w:r>
        <w:r w:rsidR="00B70097" w:rsidRPr="009F4290">
          <w:t xml:space="preserve"> </w:t>
        </w:r>
      </w:ins>
      <w:r w:rsidRPr="009F4290">
        <w:t xml:space="preserve">prijímateľ poskytovateľovi zápisnice z týchto rokovaní spolu s </w:t>
      </w:r>
      <w:del w:id="660" w:author="Autor" w:date="2020-12-14T08:49:00Z">
        <w:r w:rsidRPr="009F4290" w:rsidDel="00B70097">
          <w:delText xml:space="preserve">návrhom </w:delText>
        </w:r>
      </w:del>
      <w:r w:rsidRPr="009F4290">
        <w:t>dodatk</w:t>
      </w:r>
      <w:ins w:id="661" w:author="Autor" w:date="2020-12-14T08:49:00Z">
        <w:r w:rsidR="00B70097">
          <w:t>om</w:t>
        </w:r>
      </w:ins>
      <w:del w:id="662" w:author="Autor" w:date="2020-12-14T08:49:00Z">
        <w:r w:rsidRPr="009F4290" w:rsidDel="00B70097">
          <w:delText>u</w:delText>
        </w:r>
      </w:del>
      <w:r w:rsidRPr="009F4290">
        <w:t>. Tento je ďalej predmetom kontroly poskytovateľa.</w:t>
      </w:r>
    </w:p>
    <w:p w14:paraId="1024948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6630A55" w14:textId="77777777" w:rsidR="009F4290" w:rsidRDefault="009F4290" w:rsidP="009D7F63">
      <w:pPr>
        <w:spacing w:before="120" w:after="120" w:line="288" w:lineRule="auto"/>
        <w:rPr>
          <w:b/>
        </w:rPr>
      </w:pPr>
    </w:p>
    <w:p w14:paraId="0090526C" w14:textId="77777777" w:rsidR="00B70097" w:rsidRDefault="009D7F63" w:rsidP="009D7F63">
      <w:pPr>
        <w:spacing w:before="120" w:after="120" w:line="288" w:lineRule="auto"/>
        <w:rPr>
          <w:ins w:id="663" w:author="Autor" w:date="2020-12-14T08:50:00Z"/>
          <w:b/>
        </w:rPr>
      </w:pPr>
      <w:r w:rsidRPr="0073389C">
        <w:rPr>
          <w:b/>
        </w:rPr>
        <w:t>f) Kontrola dodatk</w:t>
      </w:r>
      <w:ins w:id="664" w:author="Autor" w:date="2020-12-14T08:49:00Z">
        <w:r w:rsidR="00B70097">
          <w:rPr>
            <w:b/>
          </w:rPr>
          <w:t xml:space="preserve">u </w:t>
        </w:r>
        <w:r w:rsidR="00B70097" w:rsidRPr="00B70097">
          <w:rPr>
            <w:b/>
          </w:rPr>
          <w:t>pred podpisom a po podpise –na základe požiadavky prijímateľa</w:t>
        </w:r>
      </w:ins>
    </w:p>
    <w:p w14:paraId="3BB6B028" w14:textId="77777777" w:rsidR="00B70097" w:rsidRPr="00D63FA2" w:rsidRDefault="00B70097" w:rsidP="00B70097">
      <w:pPr>
        <w:spacing w:before="60" w:after="60"/>
        <w:jc w:val="both"/>
        <w:rPr>
          <w:ins w:id="665" w:author="Autor" w:date="2020-12-14T08:50:00Z"/>
          <w:rFonts w:cs="Arial"/>
          <w:szCs w:val="19"/>
        </w:rPr>
      </w:pPr>
      <w:ins w:id="666" w:author="Autor" w:date="2020-12-14T08:50:00Z">
        <w:r w:rsidRPr="00D63FA2">
          <w:rPr>
            <w:rFonts w:cs="Arial"/>
            <w:b/>
            <w:szCs w:val="19"/>
          </w:rPr>
          <w:t>Návrh dodatku pred jeho podpisom</w:t>
        </w:r>
        <w:r w:rsidRPr="00D63FA2">
          <w:rPr>
            <w:rFonts w:cs="Arial"/>
            <w:szCs w:val="19"/>
          </w:rPr>
          <w:t xml:space="preserve"> je predmetom kontroly</w:t>
        </w:r>
        <w:r w:rsidRPr="00D63FA2">
          <w:rPr>
            <w:rFonts w:cs="Arial"/>
            <w:b/>
            <w:szCs w:val="19"/>
          </w:rPr>
          <w:t xml:space="preserve"> len</w:t>
        </w:r>
        <w:r w:rsidRPr="00D63FA2">
          <w:rPr>
            <w:rFonts w:cs="Arial"/>
            <w:szCs w:val="19"/>
          </w:rPr>
          <w:t xml:space="preserve"> v prípade, </w:t>
        </w:r>
        <w:r w:rsidRPr="00D63FA2">
          <w:rPr>
            <w:rFonts w:cs="Arial"/>
            <w:b/>
            <w:szCs w:val="19"/>
          </w:rPr>
          <w:t>ak prijímateľ návrh dodatku dobrovoľne predloží</w:t>
        </w:r>
        <w:r w:rsidRPr="00D63FA2">
          <w:rPr>
            <w:rFonts w:cs="Arial"/>
            <w:szCs w:val="19"/>
          </w:rPr>
          <w:t xml:space="preserve"> poskytovateľovi za účelom výkonu finančnej kontroly a ide o zmenu zmluvy, ktorá bola výsledkom </w:t>
        </w:r>
        <w:r w:rsidRPr="00D63FA2">
          <w:rPr>
            <w:rFonts w:cs="Arial"/>
            <w:b/>
            <w:szCs w:val="19"/>
          </w:rPr>
          <w:t>nadlimitného postupu</w:t>
        </w:r>
        <w:r w:rsidRPr="00D63FA2">
          <w:rPr>
            <w:rFonts w:cs="Arial"/>
            <w:szCs w:val="19"/>
          </w:rPr>
          <w:t xml:space="preserve"> zadávania zákazky.</w:t>
        </w:r>
      </w:ins>
    </w:p>
    <w:p w14:paraId="6A90CDD7" w14:textId="77777777" w:rsidR="00B70097" w:rsidRPr="00D63FA2" w:rsidRDefault="00B70097" w:rsidP="00B70097">
      <w:pPr>
        <w:spacing w:before="60" w:after="60"/>
        <w:jc w:val="both"/>
        <w:rPr>
          <w:ins w:id="667" w:author="Autor" w:date="2020-12-14T08:50:00Z"/>
          <w:rFonts w:cs="Arial"/>
          <w:b/>
          <w:szCs w:val="19"/>
        </w:rPr>
      </w:pPr>
    </w:p>
    <w:p w14:paraId="50359835" w14:textId="77777777" w:rsidR="00B70097" w:rsidRPr="00D63FA2" w:rsidRDefault="00B70097" w:rsidP="00B70097">
      <w:pPr>
        <w:spacing w:before="60" w:after="60"/>
        <w:jc w:val="both"/>
        <w:rPr>
          <w:ins w:id="668" w:author="Autor" w:date="2020-12-14T08:50:00Z"/>
          <w:rFonts w:cs="Arial"/>
          <w:b/>
          <w:szCs w:val="19"/>
        </w:rPr>
      </w:pPr>
      <w:ins w:id="669" w:author="Autor" w:date="2020-12-14T08:50:00Z">
        <w:r w:rsidRPr="00D63FA2">
          <w:rPr>
            <w:rFonts w:cs="Arial"/>
            <w:b/>
            <w:szCs w:val="19"/>
          </w:rPr>
          <w:t>Kontrola návrhu dodatku pred podpisom</w:t>
        </w:r>
      </w:ins>
    </w:p>
    <w:p w14:paraId="331D00B2" w14:textId="77777777" w:rsidR="00B70097" w:rsidRPr="00D63FA2" w:rsidRDefault="00B70097" w:rsidP="00B70097">
      <w:pPr>
        <w:spacing w:before="60" w:after="60"/>
        <w:jc w:val="both"/>
        <w:rPr>
          <w:ins w:id="670" w:author="Autor" w:date="2020-12-14T08:50:00Z"/>
          <w:rFonts w:cs="Arial"/>
          <w:b/>
          <w:szCs w:val="19"/>
        </w:rPr>
      </w:pPr>
    </w:p>
    <w:p w14:paraId="7AB08587" w14:textId="77777777" w:rsidR="00B70097" w:rsidRDefault="00B70097" w:rsidP="00B70097">
      <w:pPr>
        <w:spacing w:before="60" w:after="60"/>
        <w:jc w:val="both"/>
        <w:rPr>
          <w:ins w:id="671" w:author="Autor" w:date="2020-12-14T08:50:00Z"/>
          <w:rFonts w:cs="Arial"/>
          <w:szCs w:val="19"/>
        </w:rPr>
      </w:pPr>
      <w:ins w:id="672" w:author="Autor" w:date="2020-12-14T08:50:00Z">
        <w:r w:rsidRPr="00D63FA2">
          <w:rPr>
            <w:rFonts w:cs="Arial"/>
            <w:b/>
            <w:i/>
            <w:color w:val="FF0000"/>
            <w:szCs w:val="19"/>
          </w:rPr>
          <w:t>Povinnosť prijímateľa:</w:t>
        </w:r>
        <w:r w:rsidRPr="00D63FA2">
          <w:rPr>
            <w:rFonts w:cs="Arial"/>
            <w:szCs w:val="19"/>
          </w:rPr>
          <w:t xml:space="preserve"> V prípade kontroly návrhu dodatku pred jeho podpisom prijímateľ predkladá takýto návrh dodatku ešte pred tým, ako sa skutočnosť menená dodatkom udeje (napr. uplynutie lehoty realizácie diela, zmeny v súpise položiek alebo v rozpočte diela). </w:t>
        </w:r>
      </w:ins>
    </w:p>
    <w:p w14:paraId="60FF7637" w14:textId="77777777" w:rsidR="00B70097" w:rsidRPr="00D63FA2" w:rsidRDefault="00B70097" w:rsidP="00B70097">
      <w:pPr>
        <w:spacing w:before="60" w:after="60"/>
        <w:jc w:val="both"/>
        <w:rPr>
          <w:ins w:id="673" w:author="Autor" w:date="2020-12-14T08:50:00Z"/>
          <w:rFonts w:cs="Arial"/>
          <w:szCs w:val="19"/>
        </w:rPr>
      </w:pPr>
    </w:p>
    <w:p w14:paraId="436704A8" w14:textId="77777777" w:rsidR="00B70097" w:rsidRDefault="00B70097" w:rsidP="00B70097">
      <w:pPr>
        <w:spacing w:before="60" w:after="60"/>
        <w:jc w:val="both"/>
        <w:rPr>
          <w:ins w:id="674" w:author="Autor" w:date="2020-12-14T08:50:00Z"/>
          <w:rFonts w:cs="Arial"/>
          <w:szCs w:val="19"/>
        </w:rPr>
      </w:pPr>
      <w:ins w:id="675" w:author="Autor" w:date="2020-12-14T08:50:00Z">
        <w:r w:rsidRPr="00D63FA2">
          <w:rPr>
            <w:rFonts w:cs="Arial"/>
            <w:szCs w:val="19"/>
          </w:rPr>
          <w:t xml:space="preserve">Lehota na výkon kontroly návrhu dodatku je </w:t>
        </w:r>
        <w:r w:rsidRPr="00D63FA2">
          <w:rPr>
            <w:rFonts w:cs="Arial"/>
            <w:b/>
            <w:szCs w:val="19"/>
          </w:rPr>
          <w:t>10 pracovných dní</w:t>
        </w:r>
        <w:r w:rsidRPr="00D63FA2">
          <w:rPr>
            <w:rFonts w:cs="Arial"/>
            <w:szCs w:val="19"/>
          </w:rPr>
          <w:t xml:space="preserve">. </w:t>
        </w:r>
      </w:ins>
    </w:p>
    <w:p w14:paraId="622A715A" w14:textId="77777777" w:rsidR="00B70097" w:rsidRPr="00D63FA2" w:rsidRDefault="00B70097" w:rsidP="00B70097">
      <w:pPr>
        <w:spacing w:before="60" w:after="60"/>
        <w:jc w:val="both"/>
        <w:rPr>
          <w:ins w:id="676" w:author="Autor" w:date="2020-12-14T08:50:00Z"/>
          <w:rFonts w:cs="Arial"/>
          <w:szCs w:val="19"/>
        </w:rPr>
      </w:pPr>
    </w:p>
    <w:p w14:paraId="114B7F1C" w14:textId="77777777" w:rsidR="00B70097" w:rsidRPr="00D63FA2" w:rsidRDefault="00B70097" w:rsidP="00B70097">
      <w:pPr>
        <w:spacing w:before="60" w:after="60"/>
        <w:jc w:val="both"/>
        <w:rPr>
          <w:ins w:id="677" w:author="Autor" w:date="2020-12-14T08:50:00Z"/>
          <w:rFonts w:cs="Arial"/>
          <w:szCs w:val="19"/>
        </w:rPr>
      </w:pPr>
      <w:ins w:id="678" w:author="Autor" w:date="2020-12-14T08:50:00Z">
        <w:r w:rsidRPr="00D63FA2">
          <w:rPr>
            <w:rFonts w:cs="Arial"/>
            <w:szCs w:val="19"/>
          </w:rPr>
          <w:t xml:space="preserve">Keď sa dodatkom </w:t>
        </w:r>
        <w:r w:rsidRPr="00D63FA2">
          <w:rPr>
            <w:rFonts w:cs="Arial"/>
            <w:b/>
            <w:szCs w:val="19"/>
          </w:rPr>
          <w:t>menia identifikačné a kontaktné údaje</w:t>
        </w:r>
        <w:r w:rsidRPr="00D63FA2">
          <w:rPr>
            <w:rFonts w:cs="Arial"/>
            <w:szCs w:val="19"/>
          </w:rPr>
          <w:t xml:space="preserve"> zmluvných strán (napr. adresa sídla, kontaktné osoby, číslo bankového účtu a pod.), kontrola pred podpisom dodatku sa nevykonáva a prijímateľ </w:t>
        </w:r>
        <w:r w:rsidRPr="00D63FA2">
          <w:rPr>
            <w:rFonts w:cs="Arial"/>
            <w:b/>
            <w:szCs w:val="19"/>
          </w:rPr>
          <w:t xml:space="preserve">predkladá </w:t>
        </w:r>
        <w:r w:rsidRPr="00D63FA2">
          <w:rPr>
            <w:rFonts w:cs="Arial"/>
            <w:szCs w:val="19"/>
          </w:rPr>
          <w:t xml:space="preserve">takýto </w:t>
        </w:r>
        <w:r w:rsidRPr="00D63FA2">
          <w:rPr>
            <w:rFonts w:cs="Arial"/>
            <w:b/>
            <w:szCs w:val="19"/>
          </w:rPr>
          <w:t>dodatok vždy až po jeho podpise oboma zmluvnými stranami</w:t>
        </w:r>
        <w:r w:rsidRPr="00D63FA2">
          <w:rPr>
            <w:rFonts w:cs="Arial"/>
            <w:szCs w:val="19"/>
          </w:rPr>
          <w:t xml:space="preserve">. </w:t>
        </w:r>
      </w:ins>
    </w:p>
    <w:p w14:paraId="185820DA" w14:textId="77777777" w:rsidR="00B70097" w:rsidRPr="00D63FA2" w:rsidRDefault="00B70097" w:rsidP="00B70097">
      <w:pPr>
        <w:spacing w:before="60" w:after="60"/>
        <w:jc w:val="both"/>
        <w:rPr>
          <w:ins w:id="679" w:author="Autor" w:date="2020-12-14T08:50:00Z"/>
          <w:rFonts w:cs="Arial"/>
          <w:b/>
          <w:i/>
          <w:color w:val="FF0000"/>
          <w:szCs w:val="19"/>
        </w:rPr>
      </w:pPr>
      <w:ins w:id="680" w:author="Autor" w:date="2020-12-14T08:50:00Z">
        <w:r w:rsidRPr="00D63FA2">
          <w:rPr>
            <w:rFonts w:cs="Arial"/>
            <w:b/>
            <w:i/>
            <w:color w:val="FF0000"/>
            <w:szCs w:val="19"/>
          </w:rPr>
          <w:t xml:space="preserve">Povinnosť prijímateľa: </w:t>
        </w:r>
        <w:r w:rsidRPr="00D63FA2">
          <w:rPr>
            <w:rFonts w:cs="Arial"/>
            <w:szCs w:val="19"/>
          </w:rPr>
          <w:t>Prijímateľ predkladá dokumentáciu z VO pred podpisom návrhu dodatku v plnom rozsahu</w:t>
        </w:r>
        <w:r w:rsidRPr="00D63FA2">
          <w:rPr>
            <w:rStyle w:val="Odkaznapoznmkupodiarou"/>
            <w:rFonts w:cs="Arial"/>
            <w:sz w:val="19"/>
            <w:szCs w:val="19"/>
          </w:rPr>
          <w:footnoteReference w:id="134"/>
        </w:r>
        <w:r w:rsidRPr="00D63FA2">
          <w:rPr>
            <w:rFonts w:cs="Arial"/>
            <w:szCs w:val="19"/>
          </w:rPr>
          <w:t xml:space="preserve"> vo vzťahu k predmetnému typu kontroly VO, najmä: </w:t>
        </w:r>
      </w:ins>
    </w:p>
    <w:p w14:paraId="07F11035" w14:textId="77777777" w:rsidR="00B70097" w:rsidRPr="00D63FA2" w:rsidRDefault="00B70097" w:rsidP="00B70097">
      <w:pPr>
        <w:pStyle w:val="Bulletslevel2"/>
        <w:spacing w:before="60" w:after="60" w:line="276" w:lineRule="auto"/>
        <w:ind w:left="567" w:hanging="283"/>
        <w:jc w:val="both"/>
        <w:rPr>
          <w:ins w:id="683" w:author="Autor" w:date="2020-12-14T08:50:00Z"/>
          <w:rFonts w:cs="Arial"/>
          <w:szCs w:val="19"/>
          <w:lang w:val="sk-SK"/>
        </w:rPr>
      </w:pPr>
      <w:ins w:id="684" w:author="Autor" w:date="2020-12-14T08:50:00Z">
        <w:r w:rsidRPr="00D63FA2">
          <w:rPr>
            <w:rFonts w:cs="Arial"/>
            <w:szCs w:val="19"/>
            <w:lang w:val="sk-SK"/>
          </w:rPr>
          <w:t>dodatok zmluvy uzavretý medzi prijímateľom a úspešným uchádzačom;</w:t>
        </w:r>
      </w:ins>
    </w:p>
    <w:p w14:paraId="46077FE5" w14:textId="77777777" w:rsidR="00B70097" w:rsidRPr="00D63FA2" w:rsidRDefault="00B70097" w:rsidP="00B70097">
      <w:pPr>
        <w:pStyle w:val="Bulletslevel2"/>
        <w:spacing w:before="60" w:after="60" w:line="276" w:lineRule="auto"/>
        <w:ind w:left="567" w:hanging="283"/>
        <w:jc w:val="both"/>
        <w:rPr>
          <w:ins w:id="685" w:author="Autor" w:date="2020-12-14T08:50:00Z"/>
          <w:rFonts w:cs="Arial"/>
          <w:szCs w:val="19"/>
          <w:lang w:val="sk-SK"/>
        </w:rPr>
      </w:pPr>
      <w:ins w:id="686" w:author="Autor" w:date="2020-12-14T08:50:00Z">
        <w:r w:rsidRPr="00D63FA2">
          <w:rPr>
            <w:rFonts w:cs="Arial"/>
            <w:szCs w:val="19"/>
            <w:lang w:val="sk-SK"/>
          </w:rPr>
          <w:t>odôvodnenie uzavretia dodatku s priradením predmetného dodatku ku konkrétnemu odseku/písmenu § 18 ZVO vrátane relevantného odôvodnenia,</w:t>
        </w:r>
      </w:ins>
    </w:p>
    <w:p w14:paraId="28C24856" w14:textId="77777777" w:rsidR="00B70097" w:rsidRPr="00D63FA2" w:rsidRDefault="00B70097" w:rsidP="00B70097">
      <w:pPr>
        <w:pStyle w:val="Bulletslevel2"/>
        <w:spacing w:before="60" w:after="60" w:line="276" w:lineRule="auto"/>
        <w:ind w:left="567" w:hanging="283"/>
        <w:jc w:val="both"/>
        <w:rPr>
          <w:ins w:id="687" w:author="Autor" w:date="2020-12-14T08:50:00Z"/>
          <w:rFonts w:cs="Arial"/>
          <w:szCs w:val="19"/>
          <w:lang w:val="sk-SK"/>
        </w:rPr>
      </w:pPr>
      <w:ins w:id="688" w:author="Autor" w:date="2020-12-14T08:50:00Z">
        <w:r w:rsidRPr="00D63FA2">
          <w:rPr>
            <w:rFonts w:cs="Arial"/>
            <w:szCs w:val="19"/>
            <w:lang w:val="sk-SK"/>
          </w:rPr>
          <w:lastRenderedPageBreak/>
          <w:t>stanovisko relevantných osôb (napr. stavebný dozor, projektant, dodávateľ a pod.) potvrdzujúce opodstatnenosť a objektívnosť vykonanej zmeny,</w:t>
        </w:r>
      </w:ins>
    </w:p>
    <w:p w14:paraId="405DE468" w14:textId="77777777" w:rsidR="00B70097" w:rsidRPr="00D63FA2" w:rsidRDefault="00B70097" w:rsidP="00B70097">
      <w:pPr>
        <w:pStyle w:val="Bulletslevel2"/>
        <w:spacing w:before="60" w:after="60" w:line="276" w:lineRule="auto"/>
        <w:ind w:left="567" w:hanging="283"/>
        <w:jc w:val="both"/>
        <w:rPr>
          <w:ins w:id="689" w:author="Autor" w:date="2020-12-14T08:50:00Z"/>
          <w:rFonts w:cs="Arial"/>
          <w:szCs w:val="19"/>
          <w:lang w:val="sk-SK"/>
        </w:rPr>
      </w:pPr>
      <w:ins w:id="690" w:author="Autor" w:date="2020-12-14T08:50:00Z">
        <w:r w:rsidRPr="00D63FA2">
          <w:rPr>
            <w:rFonts w:cs="Arial"/>
            <w:szCs w:val="19"/>
            <w:lang w:val="sk-SK"/>
          </w:rPr>
          <w:t>podklady preukazujúce opodstatnenosť a objektívnosť vykonanej zmeny, napr. projektantom ocenený rozpočet naviac prác, potvrdenie výrobcu/distribútora o ukončení výroby tovaru a pod.,</w:t>
        </w:r>
      </w:ins>
    </w:p>
    <w:p w14:paraId="6D104976" w14:textId="77777777" w:rsidR="00B70097" w:rsidRPr="00D63FA2" w:rsidRDefault="00B70097" w:rsidP="00B70097">
      <w:pPr>
        <w:pStyle w:val="Bulletslevel2"/>
        <w:spacing w:before="60" w:after="60" w:line="276" w:lineRule="auto"/>
        <w:ind w:left="567" w:hanging="283"/>
        <w:jc w:val="both"/>
        <w:rPr>
          <w:ins w:id="691" w:author="Autor" w:date="2020-12-14T08:50:00Z"/>
          <w:rFonts w:cs="Arial"/>
          <w:szCs w:val="19"/>
        </w:rPr>
      </w:pPr>
      <w:ins w:id="692" w:author="Autor" w:date="2020-12-14T08:50:00Z">
        <w:r w:rsidRPr="00D63FA2">
          <w:rPr>
            <w:rFonts w:cs="Arial"/>
            <w:szCs w:val="19"/>
            <w:lang w:val="sk-SK"/>
          </w:rPr>
          <w:t xml:space="preserve">čestné vyhlásenia o neprítomnosti konfliktu záujmov </w:t>
        </w:r>
        <w:r w:rsidRPr="00D63FA2">
          <w:rPr>
            <w:rFonts w:cs="Arial"/>
            <w:szCs w:val="19"/>
          </w:rPr>
          <w:t xml:space="preserve">zainteresovaných osôb </w:t>
        </w:r>
        <w:r w:rsidRPr="00D63FA2">
          <w:rPr>
            <w:rFonts w:cs="Arial"/>
            <w:szCs w:val="19"/>
            <w:lang w:val="sk-SK"/>
          </w:rPr>
          <w:t>zúčastňujúcich sa na procese prípravy a uzavretia dodatku</w:t>
        </w:r>
        <w:r w:rsidRPr="00D63FA2">
          <w:rPr>
            <w:rFonts w:cs="Arial"/>
            <w:szCs w:val="19"/>
          </w:rPr>
          <w:t>.</w:t>
        </w:r>
      </w:ins>
    </w:p>
    <w:p w14:paraId="24DF3259" w14:textId="77777777" w:rsidR="00B70097" w:rsidRPr="00D63FA2" w:rsidRDefault="00B70097" w:rsidP="00D63FA2">
      <w:pPr>
        <w:pStyle w:val="Bulletslevel2"/>
        <w:numPr>
          <w:ilvl w:val="0"/>
          <w:numId w:val="0"/>
        </w:numPr>
        <w:spacing w:before="60" w:after="60" w:line="276" w:lineRule="auto"/>
        <w:ind w:left="567"/>
        <w:jc w:val="both"/>
        <w:rPr>
          <w:ins w:id="693" w:author="Autor" w:date="2020-12-14T08:50:00Z"/>
          <w:rFonts w:cs="Arial"/>
          <w:szCs w:val="19"/>
        </w:rPr>
      </w:pPr>
    </w:p>
    <w:p w14:paraId="219B4B30" w14:textId="77777777" w:rsidR="00B70097" w:rsidRPr="00D63FA2" w:rsidRDefault="00B70097" w:rsidP="00B70097">
      <w:pPr>
        <w:spacing w:before="60" w:after="60"/>
        <w:jc w:val="both"/>
        <w:rPr>
          <w:ins w:id="694" w:author="Autor" w:date="2020-12-14T08:50:00Z"/>
          <w:rFonts w:cs="Arial"/>
          <w:szCs w:val="19"/>
        </w:rPr>
      </w:pPr>
      <w:ins w:id="695" w:author="Autor" w:date="2020-12-14T08:50:00Z">
        <w:r w:rsidRPr="00D63FA2">
          <w:rPr>
            <w:rFonts w:cs="Arial"/>
            <w:szCs w:val="19"/>
          </w:rPr>
          <w:t>V prípade, že predmetom kontroly poskytovateľa je návrh dodatku, dodatok je prijímateľ povinný predložiť na kontrolu poskytovateľovi aj po jeho podpise.</w:t>
        </w:r>
      </w:ins>
    </w:p>
    <w:p w14:paraId="5DA03585" w14:textId="77777777" w:rsidR="00B70097" w:rsidRPr="00D63FA2" w:rsidRDefault="00B70097" w:rsidP="00B70097">
      <w:pPr>
        <w:spacing w:before="60" w:after="60"/>
        <w:jc w:val="both"/>
        <w:rPr>
          <w:ins w:id="696" w:author="Autor" w:date="2020-12-14T08:50:00Z"/>
          <w:rFonts w:cs="Arial"/>
          <w:szCs w:val="19"/>
        </w:rPr>
      </w:pPr>
      <w:ins w:id="697" w:author="Autor" w:date="2020-12-14T08:50:00Z">
        <w:r w:rsidRPr="00D63FA2">
          <w:rPr>
            <w:rFonts w:cs="Arial"/>
            <w:szCs w:val="19"/>
          </w:rPr>
          <w:t>Ak poskytovateľ</w:t>
        </w:r>
        <w:r w:rsidRPr="00D63FA2" w:rsidDel="006526CF">
          <w:rPr>
            <w:rFonts w:cs="Arial"/>
            <w:szCs w:val="19"/>
          </w:rPr>
          <w:t xml:space="preserve"> </w:t>
        </w:r>
        <w:r w:rsidRPr="00D63FA2">
          <w:rPr>
            <w:rFonts w:cs="Arial"/>
            <w:szCs w:val="19"/>
          </w:rPr>
          <w:t xml:space="preserve">identifikuje nedostatky v procese VO (prípravy návrhu dodatku), preruší kontrolu návrhu dodatku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doručí prijímateľovi správu z kontroly, ktorej záverom môže byť súhlas alebo nesúhlas s uzavretím dodatku s úspešným uchádzačom. </w:t>
        </w:r>
      </w:ins>
    </w:p>
    <w:p w14:paraId="66321B49" w14:textId="77777777" w:rsidR="00B70097" w:rsidRPr="00D63FA2" w:rsidRDefault="00B70097" w:rsidP="00B70097">
      <w:pPr>
        <w:spacing w:before="60" w:after="60"/>
        <w:jc w:val="both"/>
        <w:rPr>
          <w:ins w:id="698" w:author="Autor" w:date="2020-12-14T08:50:00Z"/>
          <w:rFonts w:cs="Arial"/>
          <w:szCs w:val="19"/>
        </w:rPr>
      </w:pPr>
      <w:ins w:id="699" w:author="Autor" w:date="2020-12-14T08:50:00Z">
        <w:r w:rsidRPr="00D63FA2">
          <w:rPr>
            <w:rFonts w:cs="Arial"/>
            <w:szCs w:val="19"/>
          </w:rPr>
          <w:t xml:space="preserve">V prípade zistenia porušenia pravidiel a postupov VO, resp. porušenia pravidiel a ustanovení legislatívy SR a EÚ, ktoré mali alebo mohli mať vplyv na výsledok VO, záverom kontroly VO </w:t>
        </w:r>
        <w:r w:rsidRPr="00D63FA2">
          <w:rPr>
            <w:rFonts w:cs="Arial"/>
            <w:b/>
            <w:szCs w:val="19"/>
          </w:rPr>
          <w:t xml:space="preserve">je nesúhlas s podpísaním dodatku </w:t>
        </w:r>
        <w:r w:rsidRPr="00D63FA2">
          <w:rPr>
            <w:rFonts w:cs="Arial"/>
            <w:szCs w:val="19"/>
          </w:rPr>
          <w:t xml:space="preserve">verejného obstarávateľa s úspešným uchádzačom. Tento nesúhlas predstavuje zároveň deklaráciu poskytovateľa týkajúcu sa </w:t>
        </w:r>
        <w:r w:rsidRPr="00D63FA2">
          <w:rPr>
            <w:rFonts w:cs="Arial"/>
            <w:b/>
            <w:szCs w:val="19"/>
          </w:rPr>
          <w:t>nepripustenia súvisiacich budúcich výdavkov do financovania v plnom rozsahu</w:t>
        </w:r>
        <w:r w:rsidRPr="00D63FA2">
          <w:rPr>
            <w:rFonts w:cs="Arial"/>
            <w:szCs w:val="19"/>
          </w:rPr>
          <w:t xml:space="preserve">, t. j. pokiaľ by bol dodatok s úspešným uchádzačom aj napriek nesúhlasu poskytovateľa podpísaný, poskytovateľ ho v rámci ex post kontroly nepripustí do financovania v plnom rozsahu. </w:t>
        </w:r>
      </w:ins>
    </w:p>
    <w:p w14:paraId="2B4DB5E8" w14:textId="77777777" w:rsidR="00B70097" w:rsidRPr="00D63FA2" w:rsidRDefault="00B70097" w:rsidP="00B70097">
      <w:pPr>
        <w:spacing w:before="60" w:after="60"/>
        <w:jc w:val="both"/>
        <w:rPr>
          <w:ins w:id="700" w:author="Autor" w:date="2020-12-14T08:50:00Z"/>
          <w:rFonts w:cs="Arial"/>
          <w:szCs w:val="19"/>
        </w:rPr>
      </w:pPr>
      <w:ins w:id="701" w:author="Autor" w:date="2020-12-14T08:50:00Z">
        <w:r w:rsidRPr="00D63FA2">
          <w:rPr>
            <w:rFonts w:cs="Arial"/>
            <w:b/>
            <w:i/>
            <w:color w:val="FF0000"/>
            <w:szCs w:val="19"/>
          </w:rPr>
          <w:t>Povinnosť prijímateľa:</w:t>
        </w:r>
        <w:r w:rsidRPr="00D63FA2">
          <w:rPr>
            <w:rFonts w:cs="Arial"/>
            <w:color w:val="FF0000"/>
            <w:szCs w:val="19"/>
          </w:rPr>
          <w:t xml:space="preserve"> </w:t>
        </w:r>
        <w:r w:rsidRPr="00D63FA2">
          <w:rPr>
            <w:rFonts w:cs="Arial"/>
            <w:szCs w:val="19"/>
          </w:rPr>
          <w:t xml:space="preserve">Prijímateľ je povinný prijať opatrenia na odstránenie nedostatkov a doložiť vysvetlenie alebo požadované dokumenty v lehote stanovenej poskytovateľom. </w:t>
        </w:r>
      </w:ins>
    </w:p>
    <w:p w14:paraId="5F485ED2" w14:textId="77777777" w:rsidR="00B70097" w:rsidRPr="00D63FA2" w:rsidRDefault="00B70097" w:rsidP="00B70097">
      <w:pPr>
        <w:spacing w:before="60" w:after="60"/>
        <w:jc w:val="both"/>
        <w:rPr>
          <w:ins w:id="702" w:author="Autor" w:date="2020-12-14T08:50:00Z"/>
          <w:rFonts w:cs="Arial"/>
          <w:szCs w:val="19"/>
        </w:rPr>
      </w:pPr>
      <w:ins w:id="703" w:author="Autor" w:date="2020-12-14T08:50:00Z">
        <w:r w:rsidRPr="00D63FA2">
          <w:rPr>
            <w:rFonts w:cs="Arial"/>
            <w:szCs w:val="19"/>
          </w:rPr>
          <w:t xml:space="preserve">Ak poskytovateľ identifikuje nedostatky návrhu dodatku, postupuje </w:t>
        </w:r>
        <w:r w:rsidRPr="00D63FA2">
          <w:rPr>
            <w:rFonts w:cs="Arial"/>
            <w:b/>
            <w:szCs w:val="19"/>
          </w:rPr>
          <w:t>analogicky vo vzťahu k druhej ex ante kontrole upravenej v kapitole 2.6.2</w:t>
        </w:r>
        <w:r w:rsidRPr="00D63FA2">
          <w:rPr>
            <w:rFonts w:cs="Arial"/>
            <w:szCs w:val="19"/>
          </w:rPr>
          <w:t xml:space="preserve"> s výnimkou tých častí, ktoré upravujú kontrolu zákaziek zadávaných nadlimitným postupom pred podpisom zmluvy zo strany ÚVO podľa § 169 ods. 2 ZVO. </w:t>
        </w:r>
      </w:ins>
    </w:p>
    <w:p w14:paraId="766A7A73" w14:textId="77777777" w:rsidR="00B70097" w:rsidRPr="00D63FA2" w:rsidRDefault="00B70097" w:rsidP="00B70097">
      <w:pPr>
        <w:spacing w:before="60" w:after="60"/>
        <w:jc w:val="both"/>
        <w:rPr>
          <w:ins w:id="704" w:author="Autor" w:date="2020-12-14T08:50:00Z"/>
          <w:rFonts w:cs="Arial"/>
          <w:szCs w:val="19"/>
        </w:rPr>
      </w:pPr>
      <w:ins w:id="705" w:author="Autor" w:date="2020-12-14T08:50:00Z">
        <w:r w:rsidRPr="00D63FA2">
          <w:rPr>
            <w:rFonts w:cs="Arial"/>
            <w:szCs w:val="19"/>
          </w:rPr>
          <w:t>Ak poskytovateľ nezistí porušenie pravidiel a postupov VO, resp. porušenie pravidiel a ustanovení  legislatívy SR a EÚ, záverom kontroly/finančnej kontroly je súhlas poskytovateľa s podpísaním dodatku verejného obstarávateľa  s dodávateľom. Tento súhlas predstavuje predpoklad k vydaniu záveru v rámci následnej ex post kontroly dodatku po jeho podpise. Ak poskytovateľ zistí skutočnosti ovplyvňujúce posudzovanie oprávnenosti možných výdavkov predložených ďalej prijímateľom v rámci ŽoP (napr. na základe zistení vecnej kontroly VO), avšak nezistí  porušenie podľa prvej vety tohto odseku, v záveroch návrhu správy / správy z kontroly vydá súhlas s podpísaním dodatku, pričom v nedostatkoch uvedených v  správe z kontroly uvedie všetky skutočnosti týkajúce sa takýchto nedostatkov.</w:t>
        </w:r>
      </w:ins>
    </w:p>
    <w:p w14:paraId="6DE877A6" w14:textId="77777777" w:rsidR="00B70097" w:rsidRPr="00D63FA2" w:rsidRDefault="00B70097" w:rsidP="00B70097">
      <w:pPr>
        <w:spacing w:before="60" w:after="60"/>
        <w:jc w:val="both"/>
        <w:rPr>
          <w:ins w:id="706" w:author="Autor" w:date="2020-12-14T08:50:00Z"/>
          <w:rFonts w:cs="Arial"/>
          <w:szCs w:val="19"/>
        </w:rPr>
      </w:pPr>
      <w:ins w:id="707" w:author="Autor" w:date="2020-12-14T08:50:00Z">
        <w:r w:rsidRPr="00D63FA2">
          <w:rPr>
            <w:rFonts w:cs="Arial"/>
            <w:b/>
            <w:i/>
            <w:color w:val="FF0000"/>
            <w:szCs w:val="19"/>
          </w:rPr>
          <w:t>Povinnosť prijímateľa:</w:t>
        </w:r>
        <w:r w:rsidRPr="00D63FA2">
          <w:rPr>
            <w:rFonts w:cs="Arial"/>
            <w:color w:val="FF0000"/>
            <w:szCs w:val="19"/>
          </w:rPr>
          <w:t xml:space="preserve"> </w:t>
        </w:r>
        <w:r w:rsidRPr="00D63FA2">
          <w:rPr>
            <w:rFonts w:cs="Arial"/>
            <w:szCs w:val="19"/>
          </w:rPr>
          <w:t xml:space="preserve">Prijímateľ je povinný v prípade nesúhlasu poskytovateľa </w:t>
        </w:r>
        <w:r w:rsidRPr="00D63FA2">
          <w:rPr>
            <w:rFonts w:cs="Arial"/>
            <w:b/>
            <w:szCs w:val="19"/>
          </w:rPr>
          <w:t xml:space="preserve">zdržať sa uzatvorenia dodatku </w:t>
        </w:r>
        <w:r w:rsidRPr="00D63FA2">
          <w:rPr>
            <w:rFonts w:cs="Arial"/>
            <w:szCs w:val="19"/>
          </w:rPr>
          <w:t>s úspešným dodávateľom.</w:t>
        </w:r>
      </w:ins>
    </w:p>
    <w:p w14:paraId="0A430E79" w14:textId="77777777" w:rsidR="00B70097" w:rsidRPr="00547DBC" w:rsidRDefault="00B70097" w:rsidP="009D7F63">
      <w:pPr>
        <w:spacing w:before="120" w:after="120" w:line="288" w:lineRule="auto"/>
        <w:rPr>
          <w:ins w:id="708" w:author="Autor" w:date="2020-12-14T08:50:00Z"/>
          <w:rFonts w:cs="Arial"/>
          <w:szCs w:val="19"/>
        </w:rPr>
      </w:pPr>
    </w:p>
    <w:p w14:paraId="498EF27A" w14:textId="77777777" w:rsidR="00B70097" w:rsidRPr="00D63FA2" w:rsidRDefault="00B70097" w:rsidP="00B70097">
      <w:pPr>
        <w:spacing w:before="60" w:after="60"/>
        <w:jc w:val="both"/>
        <w:rPr>
          <w:ins w:id="709" w:author="Autor" w:date="2020-12-14T08:52:00Z"/>
          <w:rFonts w:cs="Arial"/>
          <w:b/>
          <w:szCs w:val="19"/>
        </w:rPr>
      </w:pPr>
      <w:ins w:id="710" w:author="Autor" w:date="2020-12-14T08:52:00Z">
        <w:r w:rsidRPr="00D63FA2">
          <w:rPr>
            <w:rFonts w:cs="Arial"/>
            <w:b/>
            <w:szCs w:val="19"/>
          </w:rPr>
          <w:t>Kontrola  dodatku po podpise (ak bola vykonaná kontrola návrhu dodatku pred jeho podpisom)</w:t>
        </w:r>
      </w:ins>
    </w:p>
    <w:p w14:paraId="0BF906D8" w14:textId="77777777" w:rsidR="009D7F63" w:rsidRPr="0073389C" w:rsidDel="00B70097" w:rsidRDefault="009D7F63" w:rsidP="009D7F63">
      <w:pPr>
        <w:spacing w:before="120" w:after="120" w:line="288" w:lineRule="auto"/>
        <w:rPr>
          <w:del w:id="711" w:author="Autor" w:date="2020-12-14T08:53:00Z"/>
          <w:b/>
        </w:rPr>
      </w:pPr>
      <w:del w:id="712" w:author="Autor" w:date="2020-12-14T08:49:00Z">
        <w:r w:rsidRPr="0073389C" w:rsidDel="00B70097">
          <w:rPr>
            <w:b/>
          </w:rPr>
          <w:delText>ov –</w:delText>
        </w:r>
        <w:r w:rsidR="00865602" w:rsidDel="00B70097">
          <w:rPr>
            <w:b/>
          </w:rPr>
          <w:delText xml:space="preserve"> </w:delText>
        </w:r>
        <w:r w:rsidR="000E6C6C" w:rsidDel="00B70097">
          <w:rPr>
            <w:b/>
          </w:rPr>
          <w:delText xml:space="preserve">finančná </w:delText>
        </w:r>
        <w:r w:rsidRPr="0073389C" w:rsidDel="00B70097">
          <w:rPr>
            <w:b/>
          </w:rPr>
          <w:delText xml:space="preserve">kontrola </w:delText>
        </w:r>
        <w:r w:rsidR="00A85808" w:rsidDel="00B70097">
          <w:rPr>
            <w:b/>
          </w:rPr>
          <w:delText xml:space="preserve">uzavretého </w:delText>
        </w:r>
        <w:r w:rsidRPr="0073389C" w:rsidDel="00B70097">
          <w:rPr>
            <w:b/>
          </w:rPr>
          <w:delText>dodatku</w:delText>
        </w:r>
        <w:r w:rsidR="004A1434" w:rsidDel="00B70097">
          <w:rPr>
            <w:rFonts w:cs="Arial"/>
            <w:b/>
            <w:szCs w:val="19"/>
          </w:rPr>
          <w:delText xml:space="preserve"> </w:delText>
        </w:r>
        <w:r w:rsidR="004A1434" w:rsidRPr="004A1434" w:rsidDel="00B70097">
          <w:rPr>
            <w:rFonts w:cs="Arial"/>
            <w:b/>
            <w:szCs w:val="19"/>
          </w:rPr>
          <w:delText>k zmluve s úspešným uchádzačom</w:delText>
        </w:r>
      </w:del>
    </w:p>
    <w:p w14:paraId="6B883BBF" w14:textId="77777777" w:rsidR="00B70097" w:rsidRDefault="00B70097" w:rsidP="00D63FA2">
      <w:pPr>
        <w:spacing w:before="120" w:after="120" w:line="288" w:lineRule="auto"/>
        <w:rPr>
          <w:ins w:id="713" w:author="Autor" w:date="2020-12-14T08:53:00Z"/>
          <w:b/>
          <w:i/>
          <w:color w:val="FF0000"/>
        </w:rPr>
      </w:pPr>
    </w:p>
    <w:p w14:paraId="6468FFD4" w14:textId="77777777" w:rsidR="009D7F63" w:rsidRPr="0073389C" w:rsidRDefault="009D7F63" w:rsidP="00D63FA2">
      <w:pPr>
        <w:spacing w:before="120" w:after="120" w:line="288" w:lineRule="auto"/>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35"/>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2B2B4228"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3595BFB7" w14:textId="77777777" w:rsidR="00963E0D" w:rsidRDefault="00963E0D" w:rsidP="00963E0D">
      <w:pPr>
        <w:pStyle w:val="Bulletslevel2"/>
        <w:ind w:left="567" w:hanging="283"/>
        <w:rPr>
          <w:rFonts w:cs="Arial"/>
          <w:szCs w:val="19"/>
          <w:lang w:val="sk-SK"/>
        </w:rPr>
      </w:pPr>
      <w:r w:rsidRPr="00CB6C96">
        <w:rPr>
          <w:rFonts w:cs="Arial"/>
          <w:szCs w:val="19"/>
          <w:lang w:val="sk-SK"/>
        </w:rPr>
        <w:t xml:space="preserve">čestné vyhlásenia o neprítomnosti konfliktu záujmov </w:t>
      </w:r>
      <w:ins w:id="714" w:author="Autor" w:date="2020-12-14T08:53:00Z">
        <w:r w:rsidR="00B70097" w:rsidRPr="00B70097">
          <w:rPr>
            <w:rFonts w:cs="Arial"/>
            <w:szCs w:val="19"/>
            <w:lang w:val="sk-SK"/>
          </w:rPr>
          <w:t>zainteresovaných osôb  zúčastňujúcich sa na procese prípravy a uzavretia dodatku</w:t>
        </w:r>
      </w:ins>
      <w:del w:id="715" w:author="Autor" w:date="2020-12-14T08:53:00Z">
        <w:r w:rsidRPr="00CB6C96" w:rsidDel="00B70097">
          <w:rPr>
            <w:rFonts w:cs="Arial"/>
            <w:szCs w:val="19"/>
            <w:lang w:val="sk-SK"/>
          </w:rPr>
          <w:delText>osôb zúčastňujúcich sa na procese VO</w:delText>
        </w:r>
      </w:del>
      <w:r>
        <w:rPr>
          <w:rFonts w:cs="Arial"/>
          <w:szCs w:val="19"/>
          <w:lang w:val="sk-SK"/>
        </w:rPr>
        <w:t>;</w:t>
      </w:r>
    </w:p>
    <w:p w14:paraId="4CE89863" w14:textId="77777777"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w:t>
      </w:r>
      <w:ins w:id="716" w:author="Autor" w:date="2020-12-14T08:53:00Z">
        <w:r w:rsidR="00B70097" w:rsidRPr="00B70097">
          <w:rPr>
            <w:rFonts w:cs="Arial"/>
            <w:szCs w:val="19"/>
            <w:lang w:val="sk-SK"/>
          </w:rPr>
          <w:t xml:space="preserve">zmene zmluvy </w:t>
        </w:r>
      </w:ins>
      <w:del w:id="717" w:author="Autor" w:date="2020-12-14T08:53:00Z">
        <w:r w:rsidRPr="00963E0D" w:rsidDel="00B70097">
          <w:rPr>
            <w:rFonts w:cs="Arial"/>
            <w:szCs w:val="19"/>
            <w:lang w:val="sk-SK"/>
          </w:rPr>
          <w:delText xml:space="preserve">uzavretí dodatku </w:delText>
        </w:r>
      </w:del>
      <w:r w:rsidRPr="00963E0D">
        <w:rPr>
          <w:rFonts w:cs="Arial"/>
          <w:szCs w:val="19"/>
          <w:lang w:val="sk-SK"/>
        </w:rPr>
        <w:t>na zverejnenie v profile na stránke ÚVO</w:t>
      </w:r>
      <w:ins w:id="718" w:author="Autor" w:date="2020-12-14T08:54:00Z">
        <w:r w:rsidR="00B70097">
          <w:rPr>
            <w:rFonts w:cs="Arial"/>
            <w:szCs w:val="19"/>
            <w:lang w:val="sk-SK"/>
          </w:rPr>
          <w:t xml:space="preserve">, </w:t>
        </w:r>
        <w:r w:rsidR="00B70097" w:rsidRPr="00D63FA2">
          <w:rPr>
            <w:rFonts w:cs="Arial"/>
            <w:szCs w:val="19"/>
            <w:lang w:val="sk-SK"/>
          </w:rPr>
          <w:t>ak je to relevantné</w:t>
        </w:r>
      </w:ins>
      <w:r w:rsidRPr="00963E0D">
        <w:rPr>
          <w:rFonts w:cs="Arial"/>
          <w:szCs w:val="19"/>
          <w:lang w:val="sk-SK"/>
        </w:rPr>
        <w:t>;</w:t>
      </w:r>
    </w:p>
    <w:p w14:paraId="122ADDB1" w14:textId="77777777"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11878CF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w:t>
      </w:r>
      <w:del w:id="719" w:author="Autor" w:date="2020-12-14T08:54:00Z">
        <w:r w:rsidRPr="0073389C" w:rsidDel="00B70097">
          <w:delText xml:space="preserve">VO </w:delText>
        </w:r>
      </w:del>
      <w:ins w:id="720" w:author="Autor" w:date="2020-12-14T08:54:00Z">
        <w:r w:rsidR="00B70097">
          <w:t>k zmluve</w:t>
        </w:r>
        <w:r w:rsidR="00B70097" w:rsidRPr="0073389C">
          <w:t xml:space="preserve"> </w:t>
        </w:r>
      </w:ins>
      <w:r w:rsidRPr="0073389C">
        <w:t xml:space="preserve">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w:t>
      </w:r>
      <w:ins w:id="721" w:author="Autor" w:date="2020-12-14T08:54:00Z">
        <w:r w:rsidR="00C431C4">
          <w:t xml:space="preserve">doručí </w:t>
        </w:r>
      </w:ins>
      <w:del w:id="722" w:author="Autor" w:date="2020-12-14T08:54:00Z">
        <w:r w:rsidRPr="0073389C" w:rsidDel="00C431C4">
          <w:delText xml:space="preserve">zasiela </w:delText>
        </w:r>
      </w:del>
      <w:r w:rsidRPr="0073389C">
        <w:t xml:space="preserve">prijímateľ tento dodatok poskytovateľovi na jeho </w:t>
      </w:r>
      <w:r w:rsidRPr="0073389C">
        <w:lastRenderedPageBreak/>
        <w:t>„následnú ex-post kontrolu“. Na predkladanie takéhoto dodatku a na jeho kontrolu sa primerane vzťahujú pravidlá uvedené v bode d) tejto kapitoly</w:t>
      </w:r>
      <w:ins w:id="723" w:author="Autor" w:date="2020-12-14T08:55:00Z">
        <w:r w:rsidR="00C431C4">
          <w:t xml:space="preserve"> „</w:t>
        </w:r>
        <w:r w:rsidR="00C431C4" w:rsidRPr="00C431C4">
          <w:t>Následná ex post kontrola</w:t>
        </w:r>
        <w:r w:rsidR="00C431C4">
          <w:t>“</w:t>
        </w:r>
      </w:ins>
      <w:r w:rsidRPr="0073389C">
        <w:t xml:space="preserve">. </w:t>
      </w:r>
    </w:p>
    <w:p w14:paraId="1837CC61" w14:textId="77777777" w:rsidR="00AE02EE" w:rsidRPr="0073389C" w:rsidDel="00C431C4"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724" w:author="Autor" w:date="2020-12-14T08:55:00Z"/>
        </w:rPr>
      </w:pPr>
      <w:del w:id="725" w:author="Autor" w:date="2020-12-14T08:55:00Z">
        <w:r w:rsidRPr="0073389C" w:rsidDel="00C431C4">
          <w:rPr>
            <w:b/>
            <w:i/>
          </w:rPr>
          <w:delText>Dôležité upozornenie:</w:delText>
        </w:r>
        <w:r w:rsidRPr="0073389C" w:rsidDel="00C431C4">
          <w:delText xml:space="preserve"> Pokiaľ prijímateľ predloží na kontrolu dodatok, </w:delText>
        </w:r>
        <w:r w:rsidR="00A85808" w:rsidRPr="00A85808" w:rsidDel="00C431C4">
          <w:delText>svojim obsahom spadá do kategórie povinne kontrolovaných návrhov dodatkov podľa pravidiel uvedených v bode e) tejto kapitoly</w:delText>
        </w:r>
        <w:r w:rsidR="00A85808" w:rsidDel="00C431C4">
          <w:delText>,</w:delText>
        </w:r>
        <w:r w:rsidR="00A85808" w:rsidRPr="00A85808" w:rsidDel="00C431C4">
          <w:rPr>
            <w:b/>
          </w:rPr>
          <w:delText xml:space="preserve"> </w:delText>
        </w:r>
        <w:r w:rsidRPr="0073389C" w:rsidDel="00C431C4">
          <w:rPr>
            <w:b/>
          </w:rPr>
          <w:delText>ktorý nebol predmetom kontroly</w:delText>
        </w:r>
        <w:r w:rsidRPr="0073389C" w:rsidDel="00C431C4">
          <w:delText xml:space="preserve"> pred jeho podpisom zo strany poskytovateľa, môže byť toto konanie prijímateľa považované za podstatné porušenie zmluvy o NFP. </w:delText>
        </w:r>
      </w:del>
    </w:p>
    <w:p w14:paraId="2FA86740" w14:textId="77777777" w:rsidR="009D7F63" w:rsidRPr="0073389C" w:rsidRDefault="009D7F63" w:rsidP="009D7F63">
      <w:pPr>
        <w:spacing w:before="120" w:after="120" w:line="288" w:lineRule="auto"/>
        <w:jc w:val="both"/>
      </w:pPr>
      <w:r w:rsidRPr="0073389C">
        <w:t xml:space="preserve">Poskytovateľ vykoná </w:t>
      </w:r>
      <w:r w:rsidRPr="00AD07E2">
        <w:rPr>
          <w:b/>
        </w:rPr>
        <w:t>kontrolu dodatku</w:t>
      </w:r>
      <w:r w:rsidRPr="0073389C">
        <w:t xml:space="preserve"> </w:t>
      </w:r>
      <w:ins w:id="726" w:author="Autor" w:date="2020-12-14T08:56:00Z">
        <w:r w:rsidR="00C431C4" w:rsidRPr="00C431C4">
          <w:t xml:space="preserve">po podpise </w:t>
        </w:r>
      </w:ins>
      <w:r w:rsidRPr="0073389C">
        <w:t xml:space="preserve">v lehote </w:t>
      </w:r>
      <w:r w:rsidR="00A85808" w:rsidRPr="00AD07E2">
        <w:rPr>
          <w:b/>
        </w:rPr>
        <w:t xml:space="preserve">5 </w:t>
      </w:r>
      <w:r w:rsidRPr="00AD07E2">
        <w:rPr>
          <w:b/>
        </w:rPr>
        <w:t>pracovných dní</w:t>
      </w:r>
      <w:del w:id="727" w:author="Autor" w:date="2020-12-14T08:56:00Z">
        <w:r w:rsidR="00A85808" w:rsidRPr="00A85808" w:rsidDel="00C431C4">
          <w:rPr>
            <w:rFonts w:cs="Arial"/>
            <w:szCs w:val="19"/>
          </w:rPr>
          <w:delText xml:space="preserve"> </w:delText>
        </w:r>
        <w:r w:rsidR="00A85808" w:rsidRPr="00A85808" w:rsidDel="00C431C4">
          <w:delText xml:space="preserve">ak dodatok bol predmetom aj kontroly návrhu dodatku pred jeho podpisom </w:delText>
        </w:r>
        <w:r w:rsidR="00A85808" w:rsidRPr="00AD07E2" w:rsidDel="00C431C4">
          <w:rPr>
            <w:b/>
          </w:rPr>
          <w:delText>a 15 pracovných dní</w:delText>
        </w:r>
        <w:r w:rsidR="00A85808" w:rsidRPr="00A85808" w:rsidDel="00C431C4">
          <w:delText>, ak dodatok nebol predmetom kontroly návrhu dodatku pred jeho podpisom</w:delText>
        </w:r>
      </w:del>
      <w:r w:rsidRPr="0073389C">
        <w:t>.</w:t>
      </w:r>
    </w:p>
    <w:p w14:paraId="6A8DDD10" w14:textId="77777777" w:rsidR="009D7F63" w:rsidRPr="0073389C" w:rsidDel="00C431C4" w:rsidRDefault="009D7F63" w:rsidP="009D7F63">
      <w:pPr>
        <w:spacing w:before="120" w:after="120" w:line="288" w:lineRule="auto"/>
        <w:jc w:val="both"/>
        <w:rPr>
          <w:del w:id="728" w:author="Autor" w:date="2020-12-14T08:56:00Z"/>
        </w:rPr>
      </w:pPr>
      <w:del w:id="729" w:author="Autor" w:date="2020-12-14T08:56:00Z">
        <w:r w:rsidRPr="0073389C" w:rsidDel="00C431C4">
          <w:delText xml:space="preserve">Pri kontrole dodatku, ktorý nebol predmetom kontroly </w:delText>
        </w:r>
        <w:r w:rsidR="00963E0D" w:rsidDel="00C431C4">
          <w:rPr>
            <w:rFonts w:cs="Arial"/>
            <w:szCs w:val="19"/>
          </w:rPr>
          <w:delText xml:space="preserve">VO </w:delText>
        </w:r>
        <w:r w:rsidRPr="0073389C" w:rsidDel="00C431C4">
          <w:delText xml:space="preserve">pred jeho podpisom   postupuje poskytovateľ primerane podľa pravidiel uvedených v kapitole „Štandardná ex-post VO“. Pokiaľ poskytovateľ pri kontrole tohto dodatku nezistí porušenie </w:delText>
        </w:r>
        <w:r w:rsidR="001A42C2" w:rsidDel="00C431C4">
          <w:delText>pravidiel</w:delText>
        </w:r>
        <w:r w:rsidR="001A42C2" w:rsidRPr="0073389C" w:rsidDel="00C431C4">
          <w:delText xml:space="preserve"> </w:delText>
        </w:r>
        <w:r w:rsidRPr="0073389C" w:rsidDel="00C431C4">
          <w:delText>a postupov VO, resp. porušenie pravidiel a ustanovení legislatívy SR a EÚ, predmetný dodatok schváli.</w:delText>
        </w:r>
      </w:del>
    </w:p>
    <w:p w14:paraId="5F668E58"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C6FB682"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w:t>
      </w:r>
      <w:ins w:id="730" w:author="Autor" w:date="2020-12-14T08:57:00Z">
        <w:r w:rsidR="00C431C4" w:rsidRPr="00C431C4">
          <w:rPr>
            <w:rFonts w:cs="Arial"/>
            <w:szCs w:val="19"/>
          </w:rPr>
          <w:t>lehota na výkon kontroly VO sa preruší</w:t>
        </w:r>
        <w:r w:rsidR="00C431C4" w:rsidRPr="00C431C4" w:rsidDel="00C431C4">
          <w:rPr>
            <w:rFonts w:cs="Arial"/>
            <w:szCs w:val="19"/>
          </w:rPr>
          <w:t xml:space="preserve"> </w:t>
        </w:r>
      </w:ins>
      <w:del w:id="731" w:author="Autor" w:date="2020-12-14T08:57:00Z">
        <w:r w:rsidRPr="00963E0D" w:rsidDel="00C431C4">
          <w:rPr>
            <w:rFonts w:cs="Arial"/>
            <w:szCs w:val="19"/>
          </w:rPr>
          <w:delText xml:space="preserve">preruší kontrolu VO </w:delText>
        </w:r>
      </w:del>
      <w:r w:rsidRPr="00963E0D">
        <w:rPr>
          <w:rFonts w:cs="Arial"/>
          <w:szCs w:val="19"/>
        </w:rPr>
        <w:t>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w:t>
      </w:r>
      <w:del w:id="732" w:author="Autor" w:date="2020-12-14T08:57:00Z">
        <w:r w:rsidRPr="00963E0D" w:rsidDel="00C431C4">
          <w:rPr>
            <w:rFonts w:cs="Arial"/>
            <w:szCs w:val="19"/>
          </w:rPr>
          <w:delText xml:space="preserve">zašle </w:delText>
        </w:r>
      </w:del>
      <w:ins w:id="733" w:author="Autor" w:date="2020-12-14T08:57:00Z">
        <w:r w:rsidR="00C431C4">
          <w:rPr>
            <w:rFonts w:cs="Arial"/>
            <w:szCs w:val="19"/>
          </w:rPr>
          <w:t>doručí</w:t>
        </w:r>
        <w:r w:rsidR="00C431C4" w:rsidRPr="00963E0D">
          <w:rPr>
            <w:rFonts w:cs="Arial"/>
            <w:szCs w:val="19"/>
          </w:rPr>
          <w:t xml:space="preserve"> </w:t>
        </w:r>
      </w:ins>
      <w:r w:rsidRPr="00963E0D">
        <w:rPr>
          <w:rFonts w:cs="Arial"/>
          <w:szCs w:val="19"/>
        </w:rPr>
        <w:t>prijímateľovi správu z kontroly VO, ktorej záverom môže byť pripustenie</w:t>
      </w:r>
      <w:ins w:id="734" w:author="Autor" w:date="2020-12-14T08:57:00Z">
        <w:r w:rsidR="00C431C4">
          <w:rPr>
            <w:rFonts w:cs="Arial"/>
            <w:szCs w:val="19"/>
          </w:rPr>
          <w:t>,</w:t>
        </w:r>
      </w:ins>
      <w:r w:rsidRPr="00963E0D">
        <w:rPr>
          <w:rFonts w:cs="Arial"/>
          <w:szCs w:val="19"/>
        </w:rPr>
        <w:t xml:space="preserv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64B992AF"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3E3D2E59" w14:textId="77777777" w:rsidR="00963E0D" w:rsidRPr="00963E0D" w:rsidDel="00034271" w:rsidRDefault="007F4E20" w:rsidP="00963E0D">
      <w:pPr>
        <w:spacing w:before="120" w:after="120" w:line="288" w:lineRule="auto"/>
        <w:jc w:val="both"/>
        <w:rPr>
          <w:del w:id="735" w:author="Autor" w:date="2020-12-14T08:57:00Z"/>
          <w:rFonts w:cs="Arial"/>
          <w:szCs w:val="19"/>
        </w:rPr>
      </w:pPr>
      <w:del w:id="736" w:author="Autor" w:date="2020-12-14T08:57:00Z">
        <w:r w:rsidDel="00034271">
          <w:rPr>
            <w:rFonts w:cs="Arial"/>
            <w:szCs w:val="19"/>
          </w:rPr>
          <w:delText>F</w:delText>
        </w:r>
        <w:r w:rsidR="000E6C6C" w:rsidDel="00034271">
          <w:rPr>
            <w:rFonts w:cs="Arial"/>
            <w:szCs w:val="19"/>
          </w:rPr>
          <w:delText xml:space="preserve">inančná </w:delText>
        </w:r>
        <w:r w:rsidR="00963E0D" w:rsidRPr="00963E0D" w:rsidDel="00034271">
          <w:rPr>
            <w:rFonts w:cs="Arial"/>
            <w:szCs w:val="19"/>
          </w:rPr>
          <w:delText>kontrola VO sa považuje za ukončenú zaslaním správy z kontroly VO prijímateľovi.</w:delText>
        </w:r>
      </w:del>
    </w:p>
    <w:p w14:paraId="4C27DFF4"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30C76264"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6C166C7E"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334D19A2" w14:textId="77777777"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2FDD191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w:t>
      </w:r>
      <w:r w:rsidR="00D35E63">
        <w:t xml:space="preserve"> 5</w:t>
      </w:r>
      <w:r w:rsidRPr="0073389C">
        <w:t xml:space="preserve">. </w:t>
      </w:r>
    </w:p>
    <w:p w14:paraId="50178A60" w14:textId="77777777" w:rsidR="00963E0D" w:rsidRDefault="00963E0D" w:rsidP="00963E0D">
      <w:pPr>
        <w:spacing w:before="120" w:after="120" w:line="288" w:lineRule="auto"/>
        <w:jc w:val="both"/>
        <w:rPr>
          <w:rFonts w:cs="Arial"/>
          <w:szCs w:val="19"/>
        </w:rPr>
      </w:pPr>
    </w:p>
    <w:p w14:paraId="32245F9D"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3874E29A" w14:textId="77777777"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t xml:space="preserve"> </w:t>
      </w:r>
      <w:r>
        <w:t xml:space="preserve"> </w:t>
      </w:r>
      <w:r w:rsidR="00A85808" w:rsidRPr="00A85808">
        <w:t>a každá zákazka zadávaná v rámci DNS</w:t>
      </w:r>
      <w:r>
        <w:t>, ktoré budú financované z prostriedkov NFP.</w:t>
      </w:r>
    </w:p>
    <w:p w14:paraId="7725FC3E"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074ACF9D" w14:textId="77777777" w:rsidR="00A85808" w:rsidRPr="00A85808" w:rsidDel="00034271" w:rsidRDefault="00A85808" w:rsidP="00852446">
      <w:pPr>
        <w:tabs>
          <w:tab w:val="left" w:pos="1014"/>
        </w:tabs>
        <w:spacing w:line="288" w:lineRule="auto"/>
        <w:jc w:val="both"/>
        <w:rPr>
          <w:del w:id="737" w:author="Autor" w:date="2020-12-14T08:58:00Z"/>
        </w:rPr>
      </w:pPr>
      <w:r w:rsidRPr="00A85808">
        <w:t xml:space="preserve">Rámcová dohoda </w:t>
      </w:r>
      <w:r w:rsidR="009750E6" w:rsidRPr="001D4CC9">
        <w:t xml:space="preserve">je písomná dohoda medzi jedným alebo viacerými verejnými obstarávateľmi alebo jedným alebo viacerými obstarávateľmi na jednej strane a jedným alebo viacerými uchádzačmi na strane druhej a </w:t>
      </w:r>
      <w:r w:rsidRPr="00A85808">
        <w:lastRenderedPageBreak/>
        <w:t xml:space="preserve">určuje podmienky zadávania zákaziek počas jej platnosti, najmä čo sa týka ceny a </w:t>
      </w:r>
      <w:r w:rsidR="009750E6">
        <w:t>, ak je to možné, aj</w:t>
      </w:r>
      <w:r w:rsidR="009750E6" w:rsidRPr="00AC6E98">
        <w:t xml:space="preserve"> </w:t>
      </w:r>
      <w:r w:rsidRPr="00A85808">
        <w:t xml:space="preserve">predpokladaného množstva predmetu zákazky, t. j. pojem zadávanie </w:t>
      </w:r>
      <w:ins w:id="738" w:author="Autor" w:date="2020-12-14T08:58:00Z">
        <w:r w:rsidR="00034271">
          <w:t xml:space="preserve">čiastkových </w:t>
        </w:r>
      </w:ins>
      <w:r w:rsidRPr="00A85808">
        <w:t xml:space="preserve">zákaziek na základe rámcovej dohody subsumuje pod seba všetky čiastkové objednávky, čiastkové zmluvy, opätovné otvorenia súťaže atď. </w:t>
      </w:r>
    </w:p>
    <w:p w14:paraId="5C0B5B87" w14:textId="77777777" w:rsidR="00A85808" w:rsidRDefault="00A85808" w:rsidP="00852446">
      <w:pPr>
        <w:tabs>
          <w:tab w:val="left" w:pos="1014"/>
        </w:tabs>
        <w:spacing w:line="288" w:lineRule="auto"/>
        <w:jc w:val="both"/>
        <w:rPr>
          <w:ins w:id="739" w:author="Autor" w:date="2020-12-14T08:58:00Z"/>
        </w:rPr>
      </w:pPr>
    </w:p>
    <w:p w14:paraId="3AC32B4D" w14:textId="77777777" w:rsidR="00034271" w:rsidRPr="00034271" w:rsidRDefault="00034271" w:rsidP="00034271">
      <w:pPr>
        <w:tabs>
          <w:tab w:val="left" w:pos="1014"/>
        </w:tabs>
        <w:spacing w:line="288" w:lineRule="auto"/>
        <w:jc w:val="both"/>
        <w:rPr>
          <w:ins w:id="740" w:author="Autor" w:date="2020-12-14T08:58:00Z"/>
        </w:rPr>
      </w:pPr>
      <w:ins w:id="741" w:author="Autor" w:date="2020-12-14T08:58:00Z">
        <w:r w:rsidRPr="00034271">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ins>
    </w:p>
    <w:p w14:paraId="6C60F9F8" w14:textId="77777777" w:rsidR="00034271" w:rsidRPr="00A85808" w:rsidRDefault="00034271" w:rsidP="00852446">
      <w:pPr>
        <w:tabs>
          <w:tab w:val="left" w:pos="1014"/>
        </w:tabs>
        <w:spacing w:line="288" w:lineRule="auto"/>
        <w:jc w:val="both"/>
      </w:pPr>
    </w:p>
    <w:p w14:paraId="5F62867E"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61CE8316" w14:textId="77777777" w:rsidR="00A85808" w:rsidRPr="00A85808" w:rsidRDefault="00A85808" w:rsidP="00852446">
      <w:pPr>
        <w:tabs>
          <w:tab w:val="left" w:pos="1014"/>
        </w:tabs>
        <w:spacing w:line="288" w:lineRule="auto"/>
        <w:jc w:val="both"/>
      </w:pPr>
    </w:p>
    <w:p w14:paraId="4A87D1BC" w14:textId="77777777" w:rsid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578604F8" w14:textId="77777777" w:rsidR="009750E6" w:rsidRPr="00A85808" w:rsidRDefault="009750E6" w:rsidP="00852446">
      <w:pPr>
        <w:tabs>
          <w:tab w:val="left" w:pos="1014"/>
        </w:tabs>
        <w:spacing w:line="288" w:lineRule="auto"/>
        <w:jc w:val="both"/>
      </w:pPr>
    </w:p>
    <w:p w14:paraId="4B79789B" w14:textId="77777777" w:rsidR="009750E6" w:rsidRPr="001D4CC9" w:rsidRDefault="009750E6" w:rsidP="009750E6">
      <w:pPr>
        <w:spacing w:line="288" w:lineRule="auto"/>
        <w:jc w:val="both"/>
      </w:pPr>
      <w:r w:rsidRPr="001D4CC9">
        <w:t>Zákazky na základe rámcovej dohody je možné zadať počas trvania rámcovej dohody, pričom trvanie zákaziek zadaných na základe rámcovej dohody môže presiahnuť trvanie rámcovej dohody. Zákazky zadávané na základe rámcovej dohody, ktorých trvanie presiahne trvanie rámcovej dohody, možno zadať len na obdobie, ktoré je primerané, a to najmä s ohľadom na dĺžku trvania obdobných zákaziek zadávaných na základe tej istej rámcovej dohody (napr. ak boli čiastkové zákazky zadávané počas trvania rámcovej dohody uzavreté na obdobie 6 mesiacov, tak aj „posledná“ čiastková zákazka, ktorá presiahne trvanie rámcovej dohody, by mala byť zadaná na obdobie nepresahujúce 6 mesiacov).</w:t>
      </w:r>
    </w:p>
    <w:p w14:paraId="0E14BC56" w14:textId="77777777" w:rsidR="00A85808" w:rsidRPr="00A85808" w:rsidRDefault="00A85808" w:rsidP="00852446">
      <w:pPr>
        <w:tabs>
          <w:tab w:val="left" w:pos="1014"/>
        </w:tabs>
        <w:spacing w:line="288" w:lineRule="auto"/>
        <w:jc w:val="both"/>
      </w:pPr>
    </w:p>
    <w:p w14:paraId="4C89E38B" w14:textId="77777777" w:rsidR="00A85808" w:rsidRPr="00A85808" w:rsidRDefault="00A85808" w:rsidP="00852446">
      <w:pPr>
        <w:tabs>
          <w:tab w:val="left" w:pos="1014"/>
        </w:tabs>
        <w:spacing w:line="288" w:lineRule="auto"/>
        <w:jc w:val="both"/>
      </w:pPr>
      <w:r w:rsidRPr="00A85808">
        <w:t xml:space="preserve">DNS je elektronický </w:t>
      </w:r>
      <w:r w:rsidR="009750E6" w:rsidRPr="006B69F9">
        <w:t>proces určený na obstarávanie tovaru, stavebných prác alebo služieb bežne dostupných na trhu definovaných minimálne v rozsahu skupiny podľa slovníka obstarávania, ktorých charakteristiky spĺňajú požiadavky verejného obstarávateľa</w:t>
      </w:r>
      <w:r w:rsidR="009750E6">
        <w:t xml:space="preserve"> </w:t>
      </w:r>
      <w:r w:rsidRPr="00A85808">
        <w:t>a na základe ktorého je možné zadávať čiastkové zákazky.</w:t>
      </w:r>
      <w:r w:rsidR="008E59E1" w:rsidRPr="008E59E1">
        <w:t xml:space="preserve"> Verejný obstarávateľ môže DNS rozdeliť do kategórií tovarov, stavebných prác alebo služieb, pričom v takom prípade môže uviesť primerané podmienky účasti pre každú kategóriu.</w:t>
      </w:r>
      <w:r w:rsidRPr="00A85808">
        <w:t xml:space="preserve"> DNS je </w:t>
      </w:r>
      <w:r w:rsidR="009750E6">
        <w:t xml:space="preserve">zriadený </w:t>
      </w:r>
      <w:r w:rsidRPr="00A85808">
        <w:t xml:space="preserve">na určitú dobu. Zadávaniu zákaziek v rámci DNS predchádza </w:t>
      </w:r>
      <w:r w:rsidR="00192379">
        <w:t>zriadenie</w:t>
      </w:r>
      <w:r w:rsidR="00192379" w:rsidRPr="004E0939">
        <w:t xml:space="preserve"> </w:t>
      </w:r>
      <w:r w:rsidRPr="00A85808">
        <w:t xml:space="preserve">DNS a zaradenie záujemcov do DNS, ktoré je možné len po </w:t>
      </w:r>
      <w:r w:rsidR="00192379">
        <w:t xml:space="preserve">predložení </w:t>
      </w:r>
      <w:r w:rsidRPr="00A85808">
        <w:t xml:space="preserve">žiadosti </w:t>
      </w:r>
      <w:r w:rsidR="00192379" w:rsidRPr="006B69F9">
        <w:t>o účasť záujemcu</w:t>
      </w:r>
      <w:r w:rsidR="00192379" w:rsidRPr="006B69F9" w:rsidDel="006B69F9">
        <w:t xml:space="preserve"> </w:t>
      </w:r>
      <w:r w:rsidRPr="00A85808">
        <w:t>a splnení podmienok účasti a požiadaviek stanovených v oznámení o vyhlásení verejného obstarávania a súťažných podkladoch.</w:t>
      </w:r>
      <w:r w:rsidR="00192379" w:rsidRPr="00192379">
        <w:t xml:space="preserve"> </w:t>
      </w:r>
      <w:r w:rsidR="00192379" w:rsidRPr="006B69F9">
        <w:t>V rámci DNS  nie je možné uzavrieť rámcovú dohodu.</w:t>
      </w:r>
    </w:p>
    <w:p w14:paraId="60EB1D17" w14:textId="77777777" w:rsidR="00A85808" w:rsidRPr="00A85808" w:rsidRDefault="00A85808" w:rsidP="00852446">
      <w:pPr>
        <w:tabs>
          <w:tab w:val="left" w:pos="1014"/>
        </w:tabs>
        <w:spacing w:line="288" w:lineRule="auto"/>
        <w:jc w:val="both"/>
      </w:pPr>
    </w:p>
    <w:p w14:paraId="36C7F424" w14:textId="77777777" w:rsidR="00A85808" w:rsidRPr="00A85808" w:rsidRDefault="00A85808" w:rsidP="00852446">
      <w:pPr>
        <w:tabs>
          <w:tab w:val="left" w:pos="1014"/>
        </w:tabs>
        <w:spacing w:line="288" w:lineRule="auto"/>
        <w:jc w:val="both"/>
      </w:pPr>
      <w:r w:rsidRPr="00A85808">
        <w:t xml:space="preserve">Pri zadávaní každej konkrétnej zákazky verejný obstarávateľ elektronicky prostredníctvom funkcionality DNS </w:t>
      </w:r>
      <w:r w:rsidR="003F548B">
        <w:t xml:space="preserve">pošle </w:t>
      </w:r>
      <w:r w:rsidRPr="00A85808">
        <w:t>v</w:t>
      </w:r>
      <w:r w:rsidR="003F548B">
        <w:t>ý</w:t>
      </w:r>
      <w:r w:rsidRPr="00A85808">
        <w:t>zv</w:t>
      </w:r>
      <w:r w:rsidR="003F548B">
        <w:t>u</w:t>
      </w:r>
      <w:r w:rsidRPr="00A85808">
        <w:t xml:space="preserve"> na </w:t>
      </w:r>
      <w:r w:rsidR="003F548B">
        <w:t>predkladanie</w:t>
      </w:r>
      <w:r w:rsidR="003F548B" w:rsidRPr="00A85808">
        <w:t xml:space="preserve"> </w:t>
      </w:r>
      <w:r w:rsidRPr="00A85808">
        <w:t>pon</w:t>
      </w:r>
      <w:r w:rsidR="003F548B">
        <w:t>ú</w:t>
      </w:r>
      <w:r w:rsidRPr="00A85808">
        <w:t>k všetký</w:t>
      </w:r>
      <w:r w:rsidR="003F548B">
        <w:t>m</w:t>
      </w:r>
      <w:r w:rsidRPr="00A85808">
        <w:t xml:space="preserve"> záujemco</w:t>
      </w:r>
      <w:r w:rsidR="003F548B">
        <w:t>m</w:t>
      </w:r>
      <w:r w:rsidRPr="00A85808">
        <w:t>, zaraden</w:t>
      </w:r>
      <w:r w:rsidR="003F548B">
        <w:t>ým</w:t>
      </w:r>
      <w:r w:rsidRPr="00A85808">
        <w:t xml:space="preserve"> do DNS, </w:t>
      </w:r>
      <w:r w:rsidR="003F548B" w:rsidRPr="006B69F9">
        <w:t>osobitne na každú zákazku, ktorá sa zadáva s využitím tohto systému alebo všetkým záujemcom zaradeným do určitej kategórie zodpovedajúcej zadávanej zákazke, ak bol DNS rozdelený do kategórií</w:t>
      </w:r>
      <w:r w:rsidRPr="00A85808">
        <w:t>. Ponuky predložené v lehote na predkladanie ponúk sa vyhodnocujú podľa kritérií uvedených v oznámení o vyhlásení verejného obstarávania, prípadne spresnených vo výzve na predkladanie ponúk.</w:t>
      </w:r>
    </w:p>
    <w:p w14:paraId="2FEDDB6D" w14:textId="77777777" w:rsidR="00A85808" w:rsidRDefault="00A85808" w:rsidP="00852446">
      <w:pPr>
        <w:tabs>
          <w:tab w:val="left" w:pos="1014"/>
        </w:tabs>
        <w:spacing w:line="288" w:lineRule="auto"/>
        <w:jc w:val="both"/>
      </w:pPr>
    </w:p>
    <w:p w14:paraId="5307AFFA"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68F6D951" w14:textId="77777777"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w:t>
      </w:r>
      <w:r w:rsidRPr="00F84F81">
        <w:lastRenderedPageBreak/>
        <w:t xml:space="preserve">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0FBEDE9" w14:textId="77777777" w:rsidR="00A85808" w:rsidRPr="00A85808" w:rsidDel="00034271" w:rsidRDefault="00A85808" w:rsidP="00A85808">
      <w:pPr>
        <w:tabs>
          <w:tab w:val="left" w:pos="1014"/>
        </w:tabs>
        <w:spacing w:before="120" w:after="120" w:line="288" w:lineRule="auto"/>
        <w:jc w:val="both"/>
        <w:rPr>
          <w:del w:id="742" w:author="Autor" w:date="2020-12-14T08:59:00Z"/>
        </w:rPr>
      </w:pPr>
      <w:del w:id="743" w:author="Autor" w:date="2020-12-14T08:59:00Z">
        <w:r w:rsidRPr="00A85808" w:rsidDel="00034271">
          <w:delText>Ak hodnota čiastkovej zákazky zadanej na základe rámcovej dohody predstavuje</w:delText>
        </w:r>
        <w:r w:rsidRPr="00A85808" w:rsidDel="00034271">
          <w:br/>
          <w:delTex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delText>
        </w:r>
      </w:del>
    </w:p>
    <w:p w14:paraId="3BE2FCA7"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w:t>
      </w:r>
      <w:ins w:id="744" w:author="Autor" w:date="2020-12-14T09:01:00Z">
        <w:r w:rsidR="00034271" w:rsidRPr="00034271">
          <w:t xml:space="preserve">zákaziek (čiastkových </w:t>
        </w:r>
      </w:ins>
      <w:r w:rsidRPr="00F84F81">
        <w:t>zmlúv</w:t>
      </w:r>
      <w:ins w:id="745" w:author="Autor" w:date="2020-12-14T09:01:00Z">
        <w:r w:rsidR="00034271">
          <w:t>)</w:t>
        </w:r>
      </w:ins>
      <w:r w:rsidRPr="00F84F81">
        <w:t xml:space="preserve"> ako: </w:t>
      </w:r>
    </w:p>
    <w:p w14:paraId="0E0379EC" w14:textId="77777777"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w:t>
      </w:r>
      <w:del w:id="746" w:author="Autor" w:date="2020-12-14T09:01:00Z">
        <w:r w:rsidR="00834537" w:rsidDel="00034271">
          <w:delText>-</w:delText>
        </w:r>
      </w:del>
      <w:ins w:id="747" w:author="Autor" w:date="2020-12-14T09:01:00Z">
        <w:r w:rsidR="00034271">
          <w:t xml:space="preserve"> </w:t>
        </w:r>
      </w:ins>
      <w:r w:rsidR="00834537">
        <w:t>post kontrolu alebo</w:t>
      </w:r>
      <w:r w:rsidRPr="00F84F81">
        <w:t>,</w:t>
      </w:r>
    </w:p>
    <w:p w14:paraId="366911C0" w14:textId="77777777" w:rsidR="00F84F81" w:rsidRPr="00F84F81" w:rsidRDefault="00F84F81" w:rsidP="005B7173">
      <w:pPr>
        <w:numPr>
          <w:ilvl w:val="0"/>
          <w:numId w:val="99"/>
        </w:numPr>
        <w:tabs>
          <w:tab w:val="left" w:pos="1014"/>
        </w:tabs>
        <w:spacing w:before="120" w:after="120" w:line="288" w:lineRule="auto"/>
        <w:jc w:val="both"/>
      </w:pPr>
      <w:r w:rsidRPr="00F84F81">
        <w:t>štandardnú ex</w:t>
      </w:r>
      <w:del w:id="748" w:author="Autor" w:date="2020-12-14T09:01:00Z">
        <w:r w:rsidRPr="00F84F81" w:rsidDel="00034271">
          <w:delText>-</w:delText>
        </w:r>
      </w:del>
      <w:ins w:id="749" w:author="Autor" w:date="2020-12-14T09:01:00Z">
        <w:r w:rsidR="00034271">
          <w:t xml:space="preserve"> </w:t>
        </w:r>
      </w:ins>
      <w:r w:rsidRPr="00F84F81">
        <w:t>post kontrolu.</w:t>
      </w:r>
    </w:p>
    <w:p w14:paraId="77DAC35F" w14:textId="77777777"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1E85FE70" w14:textId="77777777" w:rsidR="007D11DA" w:rsidRDefault="007D11DA" w:rsidP="007D11DA">
      <w:pPr>
        <w:tabs>
          <w:tab w:val="left" w:pos="1014"/>
        </w:tabs>
        <w:spacing w:before="120" w:after="120" w:line="288" w:lineRule="auto"/>
        <w:jc w:val="both"/>
      </w:pPr>
    </w:p>
    <w:p w14:paraId="157EC9F5"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 xml:space="preserve">až po ukončení kontroly verejného obstarávania, výsledkom ktorého je uzavretie rámcovej dohody, na základe ktorej sa čiastková </w:t>
      </w:r>
      <w:del w:id="750" w:author="Autor" w:date="2020-12-14T09:01:00Z">
        <w:r w:rsidRPr="00697E52" w:rsidDel="00034271">
          <w:delText xml:space="preserve">zmluva </w:delText>
        </w:r>
      </w:del>
      <w:ins w:id="751" w:author="Autor" w:date="2020-12-14T09:01:00Z">
        <w:r w:rsidR="00034271">
          <w:t xml:space="preserve">zákazka </w:t>
        </w:r>
      </w:ins>
      <w:r w:rsidRPr="00697E52">
        <w:t>zadáva.</w:t>
      </w:r>
      <w:r w:rsidRPr="00697E52">
        <w:rPr>
          <w:b/>
          <w:i/>
        </w:rPr>
        <w:t xml:space="preserve">   </w:t>
      </w:r>
    </w:p>
    <w:p w14:paraId="3C16897B" w14:textId="77777777" w:rsidR="007D11DA" w:rsidRDefault="007D11DA" w:rsidP="007D11DA">
      <w:pPr>
        <w:tabs>
          <w:tab w:val="left" w:pos="1014"/>
        </w:tabs>
        <w:spacing w:before="120" w:after="120" w:line="288" w:lineRule="auto"/>
        <w:jc w:val="both"/>
      </w:pPr>
    </w:p>
    <w:p w14:paraId="47A5067B"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w:t>
      </w:r>
      <w:del w:id="752" w:author="Autor" w:date="2020-12-14T09:01:00Z">
        <w:r w:rsidRPr="00697E52" w:rsidDel="00034271">
          <w:delText xml:space="preserve">zmluva </w:delText>
        </w:r>
      </w:del>
      <w:ins w:id="753" w:author="Autor" w:date="2020-12-14T09:01:00Z">
        <w:r w:rsidR="00034271">
          <w:t>zákazka</w:t>
        </w:r>
        <w:r w:rsidR="00034271" w:rsidRPr="00697E52">
          <w:t xml:space="preserve"> </w:t>
        </w:r>
      </w:ins>
      <w:r w:rsidRPr="00697E52">
        <w:t xml:space="preserve">zadala. </w:t>
      </w:r>
    </w:p>
    <w:p w14:paraId="20F66B83" w14:textId="77777777" w:rsidR="007D11DA" w:rsidRDefault="007D11DA" w:rsidP="007D11DA">
      <w:pPr>
        <w:tabs>
          <w:tab w:val="left" w:pos="1014"/>
        </w:tabs>
        <w:spacing w:before="120" w:after="120" w:line="288" w:lineRule="auto"/>
        <w:jc w:val="both"/>
      </w:pPr>
    </w:p>
    <w:p w14:paraId="2887375D"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6663BC28" w14:textId="77777777" w:rsidR="007D11DA" w:rsidRDefault="00034271" w:rsidP="007D11DA">
      <w:pPr>
        <w:tabs>
          <w:tab w:val="left" w:pos="1014"/>
        </w:tabs>
        <w:spacing w:before="120" w:after="120" w:line="288" w:lineRule="auto"/>
        <w:jc w:val="both"/>
      </w:pPr>
      <w:ins w:id="754" w:author="Autor" w:date="2020-12-14T09:02:00Z">
        <w:r w:rsidRPr="00034271">
          <w:t>Ak má čiastková zákazka charakter objednávky, prijímateľ objednávku zaeviduje v ITMS2014+. V prípade, ak má byť výsledkom zadávania čiastkovej zákazky na základe rámcovej dohody písomná zmluva, na základe ktorej sa zadávajú objednávky, prijímateľ zaeviduje v ITMS2014+ iba čiastkovú zmluvu a objednávky bude evidovať na úrovni tejto čiastkovej zmluvy.</w:t>
        </w:r>
      </w:ins>
    </w:p>
    <w:p w14:paraId="1B362E6A" w14:textId="7777777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089F50DC" w14:textId="77777777" w:rsidR="00034271" w:rsidRPr="00D63FA2" w:rsidRDefault="00034271" w:rsidP="00034271">
      <w:pPr>
        <w:tabs>
          <w:tab w:val="left" w:pos="2552"/>
        </w:tabs>
        <w:spacing w:before="60" w:after="60"/>
        <w:jc w:val="both"/>
        <w:rPr>
          <w:ins w:id="755" w:author="Autor" w:date="2020-12-14T09:02:00Z"/>
          <w:rFonts w:cs="Arial"/>
          <w:szCs w:val="19"/>
        </w:rPr>
      </w:pPr>
      <w:ins w:id="756" w:author="Autor" w:date="2020-12-14T09:02:00Z">
        <w:r w:rsidRPr="00D63FA2">
          <w:rPr>
            <w:rFonts w:cs="Arial"/>
            <w:szCs w:val="19"/>
          </w:rPr>
          <w:t>Prijímateľ predkladá dokumentáciu zo zadávania čiastkových zákaziek na finančnú kontrolu poskytovateľovi s ohľadom na typ kontroly a  na  pravidlá uvedené nižšie. Poskytovateľ vykonáva kontrolu zadávania zákaziek z rámcovej dohody na základe dokumentácie predloženej prijímateľom v závislosti od finančného limitu predloženej čiastkovej zákazky:</w:t>
        </w:r>
      </w:ins>
    </w:p>
    <w:p w14:paraId="62EDABD0" w14:textId="77777777" w:rsidR="00034271" w:rsidRDefault="00034271" w:rsidP="00034271">
      <w:pPr>
        <w:pStyle w:val="Odsekzoznamu"/>
        <w:numPr>
          <w:ilvl w:val="0"/>
          <w:numId w:val="143"/>
        </w:numPr>
        <w:tabs>
          <w:tab w:val="left" w:pos="2552"/>
        </w:tabs>
        <w:spacing w:before="60" w:after="60"/>
        <w:jc w:val="both"/>
        <w:rPr>
          <w:ins w:id="757" w:author="Autor" w:date="2020-12-14T09:08:00Z"/>
          <w:rFonts w:cs="Arial"/>
          <w:szCs w:val="19"/>
        </w:rPr>
      </w:pPr>
      <w:ins w:id="758" w:author="Autor" w:date="2020-12-14T09:02:00Z">
        <w:r w:rsidRPr="00D63FA2">
          <w:rPr>
            <w:rFonts w:cs="Arial"/>
            <w:szCs w:val="19"/>
          </w:rPr>
          <w:t xml:space="preserve">Ak zmluvná hodnota čiastkovej zákazky </w:t>
        </w:r>
        <w:r w:rsidRPr="00D63FA2">
          <w:rPr>
            <w:rFonts w:cs="Arial"/>
            <w:b/>
            <w:szCs w:val="19"/>
          </w:rPr>
          <w:t xml:space="preserve">sa rovná alebo presahuje finančný limit pre nadlimitnú zákazku </w:t>
        </w:r>
        <w:r w:rsidRPr="00D63FA2">
          <w:rPr>
            <w:rFonts w:cs="Arial"/>
            <w:szCs w:val="19"/>
          </w:rPr>
          <w:t xml:space="preserve">v závislosti od typu obstarávajúceho subjektu a predmetu zákazky, poskytovateľ vykoná </w:t>
        </w:r>
      </w:ins>
      <w:ins w:id="759" w:author="Autor" w:date="2020-12-14T09:05:00Z">
        <w:r w:rsidR="00B1421C" w:rsidRPr="002665FC">
          <w:rPr>
            <w:rFonts w:cs="Arial"/>
            <w:b/>
            <w:szCs w:val="19"/>
          </w:rPr>
          <w:t>druhú ex ante kontrolu</w:t>
        </w:r>
        <w:r w:rsidR="00B1421C" w:rsidRPr="00065A17">
          <w:rPr>
            <w:rFonts w:cs="Arial"/>
            <w:szCs w:val="19"/>
          </w:rPr>
          <w:t xml:space="preserve"> pred podpisom zmluvy s úspešným uchádzačom</w:t>
        </w:r>
        <w:r w:rsidR="00B1421C" w:rsidRPr="00547DBC">
          <w:rPr>
            <w:rFonts w:cs="Arial"/>
            <w:szCs w:val="19"/>
          </w:rPr>
          <w:t xml:space="preserve"> </w:t>
        </w:r>
      </w:ins>
      <w:ins w:id="760" w:author="Autor" w:date="2020-12-14T09:02:00Z">
        <w:r w:rsidRPr="00D63FA2">
          <w:rPr>
            <w:rFonts w:cs="Arial"/>
            <w:szCs w:val="19"/>
          </w:rPr>
          <w:t>v</w:t>
        </w:r>
      </w:ins>
      <w:ins w:id="761" w:author="Autor" w:date="2020-12-14T09:10:00Z">
        <w:r w:rsidR="00D1152E">
          <w:rPr>
            <w:rFonts w:cs="Arial"/>
            <w:szCs w:val="19"/>
          </w:rPr>
          <w:t> </w:t>
        </w:r>
      </w:ins>
      <w:ins w:id="762" w:author="Autor" w:date="2020-12-14T09:02:00Z">
        <w:r w:rsidRPr="00D63FA2">
          <w:rPr>
            <w:rFonts w:cs="Arial"/>
            <w:szCs w:val="19"/>
          </w:rPr>
          <w:t>zmysle</w:t>
        </w:r>
      </w:ins>
      <w:ins w:id="763" w:author="Autor" w:date="2020-12-14T09:10:00Z">
        <w:r w:rsidR="00D1152E">
          <w:rPr>
            <w:rFonts w:cs="Arial"/>
            <w:szCs w:val="19"/>
          </w:rPr>
          <w:t xml:space="preserve"> predmetného</w:t>
        </w:r>
      </w:ins>
      <w:ins w:id="764" w:author="Autor" w:date="2020-12-14T09:02:00Z">
        <w:r w:rsidRPr="00D63FA2">
          <w:rPr>
            <w:rFonts w:cs="Arial"/>
            <w:szCs w:val="19"/>
          </w:rPr>
          <w:t xml:space="preserve"> </w:t>
        </w:r>
      </w:ins>
      <w:ins w:id="765" w:author="Autor" w:date="2020-12-14T09:03:00Z">
        <w:r>
          <w:rPr>
            <w:rFonts w:cs="Arial"/>
            <w:szCs w:val="19"/>
          </w:rPr>
          <w:t xml:space="preserve">typu kontroly podľa tejto </w:t>
        </w:r>
      </w:ins>
      <w:ins w:id="766" w:author="Autor" w:date="2020-12-14T09:02:00Z">
        <w:r w:rsidRPr="00D63FA2">
          <w:rPr>
            <w:rFonts w:cs="Arial"/>
            <w:szCs w:val="19"/>
          </w:rPr>
          <w:t xml:space="preserve">kapitoly </w:t>
        </w:r>
        <w:r w:rsidRPr="00D63FA2">
          <w:rPr>
            <w:rFonts w:cs="Arial"/>
            <w:b/>
            <w:szCs w:val="19"/>
          </w:rPr>
          <w:t>iba v prípade dobrovoľnej žiadosti prijímateľa</w:t>
        </w:r>
        <w:r w:rsidRPr="00D63FA2">
          <w:rPr>
            <w:rFonts w:cs="Arial"/>
            <w:szCs w:val="19"/>
          </w:rPr>
          <w:t xml:space="preserve"> o výkon tohto typu kontroly. V takom prípade </w:t>
        </w:r>
        <w:r w:rsidRPr="00D63FA2">
          <w:rPr>
            <w:rFonts w:cs="Arial"/>
            <w:b/>
            <w:szCs w:val="19"/>
          </w:rPr>
          <w:t>vykoná aj následnú ex post kontrolu</w:t>
        </w:r>
        <w:r w:rsidRPr="00D63FA2">
          <w:rPr>
            <w:rFonts w:cs="Arial"/>
            <w:szCs w:val="19"/>
          </w:rPr>
          <w:t xml:space="preserve"> </w:t>
        </w:r>
      </w:ins>
      <w:ins w:id="767" w:author="Autor" w:date="2020-12-14T09:06:00Z">
        <w:r w:rsidR="00B1421C" w:rsidRPr="00AC2417">
          <w:rPr>
            <w:rFonts w:cs="Arial"/>
            <w:szCs w:val="19"/>
          </w:rPr>
          <w:t xml:space="preserve">v zmysle </w:t>
        </w:r>
      </w:ins>
      <w:ins w:id="768" w:author="Autor" w:date="2020-12-14T09:10:00Z">
        <w:r w:rsidR="00D1152E">
          <w:rPr>
            <w:rFonts w:cs="Arial"/>
            <w:szCs w:val="19"/>
          </w:rPr>
          <w:t xml:space="preserve">predmetného </w:t>
        </w:r>
      </w:ins>
      <w:ins w:id="769" w:author="Autor" w:date="2020-12-14T09:06:00Z">
        <w:r w:rsidR="00B1421C">
          <w:rPr>
            <w:rFonts w:cs="Arial"/>
            <w:szCs w:val="19"/>
          </w:rPr>
          <w:t xml:space="preserve">typu kontroly podľa tejto </w:t>
        </w:r>
        <w:r w:rsidR="00B1421C" w:rsidRPr="00AC2417">
          <w:rPr>
            <w:rFonts w:cs="Arial"/>
            <w:szCs w:val="19"/>
          </w:rPr>
          <w:t>kapitoly</w:t>
        </w:r>
      </w:ins>
      <w:ins w:id="770" w:author="Autor" w:date="2020-12-14T09:02:00Z">
        <w:r w:rsidRPr="00D63FA2">
          <w:rPr>
            <w:rFonts w:cs="Arial"/>
            <w:szCs w:val="19"/>
          </w:rPr>
          <w:t xml:space="preserve">, t. j. kontrolu po podpise zmluvy s úspešným uchádzačom. Ak bude </w:t>
        </w:r>
        <w:r w:rsidRPr="00D63FA2">
          <w:rPr>
            <w:rFonts w:cs="Arial"/>
            <w:b/>
            <w:szCs w:val="19"/>
          </w:rPr>
          <w:t>nadlimitná čiastková zákazka</w:t>
        </w:r>
        <w:r w:rsidRPr="00D63FA2">
          <w:rPr>
            <w:rFonts w:cs="Arial"/>
            <w:szCs w:val="19"/>
          </w:rPr>
          <w:t xml:space="preserve"> predmetom ex post kontroly zo strany poskytovateľa</w:t>
        </w:r>
        <w:r w:rsidR="00B1421C" w:rsidRPr="00547DBC">
          <w:rPr>
            <w:rFonts w:cs="Arial"/>
            <w:szCs w:val="19"/>
          </w:rPr>
          <w:t xml:space="preserve"> až </w:t>
        </w:r>
        <w:r w:rsidRPr="00D63FA2">
          <w:rPr>
            <w:rFonts w:cs="Arial"/>
            <w:szCs w:val="19"/>
          </w:rPr>
          <w:t xml:space="preserve">po podpise čiastkovej zmluvy (napr. v prípadoch, ak bola čiastková zákazka zadaná ešte pred uzavretím zmluvy o poskytnutí NFP, alebo v prípade, ak prijímateľ nepožiada o výkon druhej ex ante kontroly), poskytovateľ vykoná </w:t>
        </w:r>
        <w:r w:rsidRPr="00D63FA2">
          <w:rPr>
            <w:rFonts w:cs="Arial"/>
            <w:b/>
            <w:szCs w:val="19"/>
          </w:rPr>
          <w:t>štandardnú ex post kontrolu</w:t>
        </w:r>
        <w:r w:rsidRPr="00D63FA2">
          <w:rPr>
            <w:rFonts w:cs="Arial"/>
            <w:szCs w:val="19"/>
          </w:rPr>
          <w:t xml:space="preserve"> </w:t>
        </w:r>
      </w:ins>
      <w:ins w:id="771" w:author="Autor" w:date="2020-12-14T09:10:00Z">
        <w:r w:rsidR="00D1152E">
          <w:rPr>
            <w:rFonts w:cs="Arial"/>
            <w:szCs w:val="19"/>
          </w:rPr>
          <w:t xml:space="preserve">v zmysle predmetného </w:t>
        </w:r>
      </w:ins>
      <w:ins w:id="772" w:author="Autor" w:date="2020-12-14T09:06:00Z">
        <w:r w:rsidR="00B1421C">
          <w:rPr>
            <w:rFonts w:cs="Arial"/>
            <w:szCs w:val="19"/>
          </w:rPr>
          <w:t xml:space="preserve">typu kontroly podľa tejto </w:t>
        </w:r>
        <w:r w:rsidR="00B1421C" w:rsidRPr="00AC2417">
          <w:rPr>
            <w:rFonts w:cs="Arial"/>
            <w:szCs w:val="19"/>
          </w:rPr>
          <w:t>kapitoly</w:t>
        </w:r>
      </w:ins>
      <w:ins w:id="773" w:author="Autor" w:date="2020-12-14T09:02:00Z">
        <w:r w:rsidRPr="00D63FA2">
          <w:rPr>
            <w:rFonts w:cs="Arial"/>
            <w:szCs w:val="19"/>
          </w:rPr>
          <w:t xml:space="preserve">. </w:t>
        </w:r>
      </w:ins>
    </w:p>
    <w:p w14:paraId="52E524A0" w14:textId="77777777" w:rsidR="00D1152E" w:rsidRPr="003F548B" w:rsidRDefault="00D1152E" w:rsidP="00D63FA2">
      <w:pPr>
        <w:pBdr>
          <w:top w:val="single" w:sz="4" w:space="0"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774" w:author="Autor" w:date="2020-12-14T09:08:00Z"/>
        </w:rPr>
      </w:pPr>
      <w:ins w:id="775" w:author="Autor" w:date="2020-12-14T09:08:00Z">
        <w:r w:rsidRPr="00547DBC">
          <w:rPr>
            <w:b/>
            <w:i/>
          </w:rPr>
          <w:t xml:space="preserve">Dôležité upozornenie: </w:t>
        </w:r>
      </w:ins>
      <w:ins w:id="776" w:author="Autor" w:date="2020-12-14T09:09:00Z">
        <w:r w:rsidRPr="00D1152E">
          <w:t>Povinnosť prijímateľa podať podnet na ÚVO sa podľa § 169 ods. 2 ZVO nevzťahuje na zadávanie zákaziek na základe rámcovej dohody, aj keď sú v hodnote nadlimitnej zákazky a ich predpokladaná hodnota je rovnaká alebo vyššia ako 600 000 EUR bez DPH</w:t>
        </w:r>
      </w:ins>
      <w:ins w:id="777" w:author="Autor" w:date="2020-12-14T09:08:00Z">
        <w:r w:rsidRPr="002869B8">
          <w:t>.</w:t>
        </w:r>
      </w:ins>
    </w:p>
    <w:p w14:paraId="3BBAF4B4" w14:textId="77777777" w:rsidR="00D1152E" w:rsidRPr="00547DBC" w:rsidRDefault="00D1152E" w:rsidP="00D63FA2">
      <w:pPr>
        <w:tabs>
          <w:tab w:val="left" w:pos="2552"/>
        </w:tabs>
        <w:spacing w:before="60" w:after="60"/>
        <w:jc w:val="both"/>
        <w:rPr>
          <w:ins w:id="778" w:author="Autor" w:date="2020-12-14T09:08:00Z"/>
          <w:rFonts w:cs="Arial"/>
          <w:szCs w:val="19"/>
        </w:rPr>
      </w:pPr>
    </w:p>
    <w:p w14:paraId="0E4A6A6C" w14:textId="77777777" w:rsidR="00D1152E" w:rsidRDefault="00D1152E" w:rsidP="00034271">
      <w:pPr>
        <w:pStyle w:val="Odsekzoznamu"/>
        <w:numPr>
          <w:ilvl w:val="0"/>
          <w:numId w:val="143"/>
        </w:numPr>
        <w:tabs>
          <w:tab w:val="left" w:pos="2552"/>
        </w:tabs>
        <w:spacing w:before="60" w:after="60"/>
        <w:jc w:val="both"/>
        <w:rPr>
          <w:ins w:id="779" w:author="Autor" w:date="2020-12-14T09:08:00Z"/>
          <w:rFonts w:cs="Arial"/>
          <w:szCs w:val="19"/>
        </w:rPr>
      </w:pPr>
      <w:ins w:id="780" w:author="Autor" w:date="2020-12-14T09:09:00Z">
        <w:r w:rsidRPr="00D1152E">
          <w:rPr>
            <w:rFonts w:cs="Arial"/>
            <w:szCs w:val="19"/>
          </w:rPr>
          <w:lastRenderedPageBreak/>
          <w:t xml:space="preserve">V prípade, že hodnota čiastkovej zákazky zadanej na základe rámcovej dohody predstavuje z pohľadu finančného limitu </w:t>
        </w:r>
        <w:r w:rsidRPr="00D1152E">
          <w:rPr>
            <w:rFonts w:cs="Arial"/>
            <w:b/>
            <w:szCs w:val="19"/>
          </w:rPr>
          <w:t>podlimitnú zákazku</w:t>
        </w:r>
        <w:r w:rsidRPr="00D1152E">
          <w:rPr>
            <w:rFonts w:cs="Arial"/>
            <w:szCs w:val="19"/>
          </w:rPr>
          <w:t xml:space="preserve">, vykoná poskytovateľ </w:t>
        </w:r>
        <w:r w:rsidRPr="00D1152E">
          <w:rPr>
            <w:rFonts w:cs="Arial"/>
            <w:b/>
            <w:szCs w:val="19"/>
          </w:rPr>
          <w:t>štandardnú ex post kontrolu</w:t>
        </w:r>
        <w:r w:rsidRPr="00D1152E">
          <w:rPr>
            <w:rFonts w:cs="Arial"/>
            <w:szCs w:val="19"/>
          </w:rPr>
          <w:t xml:space="preserve"> a postupuje primerane </w:t>
        </w:r>
      </w:ins>
      <w:ins w:id="781" w:author="Autor" w:date="2020-12-14T09:11:00Z">
        <w:r>
          <w:rPr>
            <w:rFonts w:cs="Arial"/>
            <w:szCs w:val="19"/>
          </w:rPr>
          <w:t xml:space="preserve">v zmysle predmetného typu kontroly podľa tejto </w:t>
        </w:r>
        <w:r w:rsidRPr="00AC2417">
          <w:rPr>
            <w:rFonts w:cs="Arial"/>
            <w:szCs w:val="19"/>
          </w:rPr>
          <w:t>kapitoly</w:t>
        </w:r>
        <w:r>
          <w:rPr>
            <w:rFonts w:cs="Arial"/>
            <w:szCs w:val="19"/>
          </w:rPr>
          <w:t>.</w:t>
        </w:r>
      </w:ins>
    </w:p>
    <w:p w14:paraId="57E15A38" w14:textId="77777777" w:rsidR="00D1152E" w:rsidRDefault="00D1152E" w:rsidP="00D63FA2">
      <w:pPr>
        <w:tabs>
          <w:tab w:val="left" w:pos="2552"/>
        </w:tabs>
        <w:spacing w:before="60" w:after="60"/>
        <w:jc w:val="both"/>
        <w:rPr>
          <w:ins w:id="782" w:author="Autor" w:date="2020-12-14T09:08:00Z"/>
          <w:rFonts w:cs="Arial"/>
          <w:szCs w:val="19"/>
        </w:rPr>
      </w:pPr>
    </w:p>
    <w:p w14:paraId="7B4EFDE4" w14:textId="77777777" w:rsidR="00D1152E" w:rsidRPr="003F548B" w:rsidRDefault="00D1152E" w:rsidP="00D1152E">
      <w:pPr>
        <w:pBdr>
          <w:top w:val="single" w:sz="4" w:space="0"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783" w:author="Autor" w:date="2020-12-14T09:09:00Z"/>
        </w:rPr>
      </w:pPr>
      <w:ins w:id="784" w:author="Autor" w:date="2020-12-14T09:09:00Z">
        <w:r w:rsidRPr="00AC2417">
          <w:rPr>
            <w:b/>
            <w:i/>
          </w:rPr>
          <w:t xml:space="preserve">Dôležité upozornenie: </w:t>
        </w:r>
      </w:ins>
      <w:ins w:id="785" w:author="Autor" w:date="2020-12-14T09:11:00Z">
        <w:r w:rsidRPr="00D1152E">
          <w:t xml:space="preserve">Čiastkové zákazky zadávané na základe rámcovej dohody, ktorá bola </w:t>
        </w:r>
        <w:r w:rsidRPr="00D1152E">
          <w:rPr>
            <w:b/>
          </w:rPr>
          <w:t>výsledkom podlimitného postupu s využitím elektronického trhoviska</w:t>
        </w:r>
        <w:r w:rsidRPr="00D1152E">
          <w:t xml:space="preserve">, sú kontrolované iba v štádiu </w:t>
        </w:r>
        <w:r w:rsidRPr="00D1152E">
          <w:rPr>
            <w:b/>
          </w:rPr>
          <w:t>štandardnej ex post kontroly</w:t>
        </w:r>
      </w:ins>
      <w:ins w:id="786" w:author="Autor" w:date="2020-12-14T09:09:00Z">
        <w:r w:rsidRPr="002869B8">
          <w:t>.</w:t>
        </w:r>
      </w:ins>
    </w:p>
    <w:p w14:paraId="206F1515" w14:textId="77777777" w:rsidR="00D1152E" w:rsidRPr="00547DBC" w:rsidRDefault="00D1152E" w:rsidP="00D63FA2">
      <w:pPr>
        <w:tabs>
          <w:tab w:val="left" w:pos="2552"/>
        </w:tabs>
        <w:spacing w:before="60" w:after="60"/>
        <w:jc w:val="both"/>
        <w:rPr>
          <w:ins w:id="787" w:author="Autor" w:date="2020-12-14T09:08:00Z"/>
          <w:rFonts w:cs="Arial"/>
          <w:szCs w:val="19"/>
        </w:rPr>
      </w:pPr>
    </w:p>
    <w:p w14:paraId="608886D7" w14:textId="77777777" w:rsidR="00D1152E" w:rsidRPr="00D63FA2" w:rsidRDefault="00D1152E" w:rsidP="00034271">
      <w:pPr>
        <w:pStyle w:val="Odsekzoznamu"/>
        <w:numPr>
          <w:ilvl w:val="0"/>
          <w:numId w:val="143"/>
        </w:numPr>
        <w:tabs>
          <w:tab w:val="left" w:pos="2552"/>
        </w:tabs>
        <w:spacing w:before="60" w:after="60"/>
        <w:jc w:val="both"/>
        <w:rPr>
          <w:ins w:id="788" w:author="Autor" w:date="2020-12-14T09:02:00Z"/>
          <w:rFonts w:cs="Arial"/>
          <w:szCs w:val="19"/>
        </w:rPr>
      </w:pPr>
      <w:ins w:id="789" w:author="Autor" w:date="2020-12-14T09:11:00Z">
        <w:r w:rsidRPr="00D1152E">
          <w:rPr>
            <w:rFonts w:cs="Arial"/>
            <w:szCs w:val="19"/>
          </w:rPr>
          <w:t>Ak hodnota čiastkovej zákazky zadanej na základe rámcovej dohody predstavuje</w:t>
        </w:r>
        <w:r w:rsidRPr="00D1152E">
          <w:rPr>
            <w:rFonts w:cs="Arial"/>
            <w:szCs w:val="19"/>
          </w:rPr>
          <w:br/>
        </w:r>
        <w:r w:rsidRPr="00D1152E">
          <w:rPr>
            <w:rFonts w:cs="Arial"/>
            <w:b/>
            <w:szCs w:val="19"/>
          </w:rPr>
          <w:t>z pohľadu finančného limitu zákazku s nízkou hodnotou</w:t>
        </w:r>
        <w:r w:rsidRPr="00D1152E">
          <w:rPr>
            <w:rFonts w:cs="Arial"/>
            <w:szCs w:val="19"/>
          </w:rPr>
          <w:t xml:space="preserve"> podľa § 117 ZVO, môže prijímateľ predložiť dokumentáciu na kontrolu </w:t>
        </w:r>
        <w:r w:rsidRPr="00D1152E">
          <w:rPr>
            <w:rFonts w:cs="Arial"/>
            <w:b/>
            <w:szCs w:val="19"/>
          </w:rPr>
          <w:t>aj súčasne so ŽoP</w:t>
        </w:r>
        <w:r w:rsidRPr="00D1152E">
          <w:rPr>
            <w:rFonts w:cs="Arial"/>
            <w:szCs w:val="19"/>
          </w:rPr>
          <w:t xml:space="preserve">, ktorá obsahuje deklarované výdavky súvisiace so zadaním predmetnej čiastkovej zákazky. Uvedené pravidlo sa týka aj čiastkovej zákazky vo finančnom limite podlimitnej zákazky, ktorá má charakter objednávky, ak bola zadávaná na základe rámcovej dohody bez </w:t>
        </w:r>
        <w:r w:rsidRPr="00D1152E">
          <w:rPr>
            <w:rFonts w:cs="Arial"/>
            <w:b/>
            <w:szCs w:val="19"/>
          </w:rPr>
          <w:t>opätovného otvorenia súťaže</w:t>
        </w:r>
        <w:r>
          <w:rPr>
            <w:rFonts w:cs="Arial"/>
            <w:b/>
            <w:szCs w:val="19"/>
          </w:rPr>
          <w:t>.</w:t>
        </w:r>
      </w:ins>
    </w:p>
    <w:p w14:paraId="70A9D97E" w14:textId="77777777" w:rsidR="008F2958" w:rsidRDefault="008F2958" w:rsidP="007D11DA">
      <w:pPr>
        <w:tabs>
          <w:tab w:val="left" w:pos="1014"/>
        </w:tabs>
        <w:spacing w:before="120" w:after="120" w:line="288" w:lineRule="auto"/>
        <w:jc w:val="both"/>
      </w:pPr>
    </w:p>
    <w:p w14:paraId="3F09AC7C"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12AF8AC" w14:textId="77777777" w:rsidR="006B360C" w:rsidRPr="00697E52" w:rsidRDefault="006B360C" w:rsidP="00DD30A9">
      <w:pPr>
        <w:pStyle w:val="Odsekzoznamu"/>
        <w:spacing w:after="120" w:line="288" w:lineRule="auto"/>
        <w:jc w:val="both"/>
        <w:rPr>
          <w:b/>
        </w:rPr>
      </w:pPr>
    </w:p>
    <w:p w14:paraId="1892C058" w14:textId="77777777"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50E9AC23"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2F7D8F16"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7EE706B2"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7FF8D458" w14:textId="77777777" w:rsidR="00D1152E" w:rsidRDefault="007D11DA" w:rsidP="005B7173">
      <w:pPr>
        <w:pStyle w:val="Odsekzoznamu"/>
        <w:numPr>
          <w:ilvl w:val="0"/>
          <w:numId w:val="88"/>
        </w:numPr>
        <w:tabs>
          <w:tab w:val="left" w:pos="1014"/>
        </w:tabs>
        <w:spacing w:before="120" w:after="120" w:line="288" w:lineRule="auto"/>
        <w:jc w:val="both"/>
        <w:rPr>
          <w:ins w:id="790" w:author="Autor" w:date="2020-12-14T09:12:00Z"/>
        </w:rPr>
      </w:pPr>
      <w:r>
        <w:t>postup vedúci k uzatvoreniu čiastkových zmlúv na základe rámcovej dohody s jedným alebo s viacerými uchádzačmi</w:t>
      </w:r>
      <w:r w:rsidR="00834537">
        <w:t xml:space="preserve"> bez opätovného otvárania súťaže</w:t>
      </w:r>
    </w:p>
    <w:p w14:paraId="07F73393" w14:textId="77777777" w:rsidR="007D11DA" w:rsidRDefault="00D1152E" w:rsidP="005B7173">
      <w:pPr>
        <w:pStyle w:val="Odsekzoznamu"/>
        <w:numPr>
          <w:ilvl w:val="0"/>
          <w:numId w:val="88"/>
        </w:numPr>
        <w:tabs>
          <w:tab w:val="left" w:pos="1014"/>
        </w:tabs>
        <w:spacing w:before="120" w:after="120" w:line="288" w:lineRule="auto"/>
        <w:jc w:val="both"/>
      </w:pPr>
      <w:ins w:id="791" w:author="Autor" w:date="2020-12-14T09:12:00Z">
        <w:r w:rsidRPr="00D1152E">
          <w:t>aj kontrola podpísania čiastkovej zmluvy oprávnenými osobami, ak sa vyžaduje písomná forma zmluvy, jej zverejnenie v súlade so zákonom o slobode informácií</w:t>
        </w:r>
      </w:ins>
      <w:r w:rsidR="007D11DA">
        <w:t xml:space="preserve">. </w:t>
      </w:r>
    </w:p>
    <w:p w14:paraId="31824EC4" w14:textId="77777777" w:rsidR="007D11DA" w:rsidRDefault="007D11DA" w:rsidP="007D11DA">
      <w:pPr>
        <w:tabs>
          <w:tab w:val="left" w:pos="1014"/>
        </w:tabs>
        <w:spacing w:before="120" w:after="120" w:line="288" w:lineRule="auto"/>
        <w:jc w:val="both"/>
        <w:rPr>
          <w:ins w:id="792" w:author="Autor" w:date="2020-12-14T09:12:00Z"/>
        </w:rPr>
      </w:pPr>
      <w:r>
        <w:t xml:space="preserve">Poskytovateľ vykoná kontrolu pred podpisom čiastkovej zmluvy </w:t>
      </w:r>
      <w:r w:rsidRPr="00AD07E2">
        <w:rPr>
          <w:b/>
        </w:rPr>
        <w:t>v lehote 20 pracovných dní</w:t>
      </w:r>
      <w:r>
        <w:t>.</w:t>
      </w:r>
    </w:p>
    <w:p w14:paraId="6F14902A" w14:textId="77777777" w:rsidR="00D1152E" w:rsidRDefault="00D1152E" w:rsidP="007D11DA">
      <w:pPr>
        <w:tabs>
          <w:tab w:val="left" w:pos="1014"/>
        </w:tabs>
        <w:spacing w:before="120" w:after="120" w:line="288" w:lineRule="auto"/>
        <w:jc w:val="both"/>
      </w:pPr>
    </w:p>
    <w:p w14:paraId="02EB88BB" w14:textId="77777777" w:rsidR="003F548B" w:rsidDel="00D1152E" w:rsidRDefault="003F548B" w:rsidP="003F548B">
      <w:pPr>
        <w:spacing w:line="288" w:lineRule="auto"/>
        <w:jc w:val="both"/>
        <w:rPr>
          <w:del w:id="793" w:author="Autor" w:date="2020-12-14T09:12:00Z"/>
        </w:rPr>
      </w:pPr>
    </w:p>
    <w:p w14:paraId="20E92FF3" w14:textId="77777777" w:rsidR="006B360C" w:rsidDel="00D1152E" w:rsidRDefault="003F548B" w:rsidP="00B72499">
      <w:pPr>
        <w:tabs>
          <w:tab w:val="left" w:pos="1014"/>
        </w:tabs>
        <w:spacing w:before="120" w:after="120" w:line="288" w:lineRule="auto"/>
        <w:jc w:val="both"/>
        <w:rPr>
          <w:del w:id="794" w:author="Autor" w:date="2020-12-14T09:12:00Z"/>
        </w:rPr>
      </w:pPr>
      <w:del w:id="795" w:author="Autor" w:date="2020-12-14T09:12:00Z">
        <w:r w:rsidRPr="00735615" w:rsidDel="00D1152E">
          <w:rPr>
            <w:b/>
            <w:i/>
          </w:rPr>
          <w:delText>Dôležité upozornenie:</w:delText>
        </w:r>
        <w:r w:rsidRPr="006B69F9" w:rsidDel="00D1152E">
          <w:rPr>
            <w:b/>
            <w:i/>
          </w:rPr>
          <w:delText xml:space="preserve"> </w:delText>
        </w:r>
        <w:r w:rsidRPr="003F548B" w:rsidDel="00D1152E">
          <w:delText>Povinnosť prijímateľa podať podnet na ÚVO sa podľa § 169 ods. 2 ZVO nevzťahuje na zadávanie zákaziek na základe rámcovej dohody, aj keď sú v hodnote nadlimitnej zákazky a ich predpokladaná hodnota je rovnaká alebo vyššia ako 600 000 EUR bez DPH.</w:delText>
        </w:r>
      </w:del>
    </w:p>
    <w:p w14:paraId="2CE131BB"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563DA31B" w14:textId="77777777" w:rsidR="007D11DA" w:rsidRDefault="007D11DA" w:rsidP="007D11DA">
      <w:pPr>
        <w:tabs>
          <w:tab w:val="left" w:pos="1014"/>
        </w:tabs>
        <w:spacing w:before="120" w:after="120" w:line="288" w:lineRule="auto"/>
        <w:jc w:val="both"/>
      </w:pPr>
    </w:p>
    <w:p w14:paraId="15A72A4A" w14:textId="77777777" w:rsidR="007D11DA" w:rsidDel="00E76C27" w:rsidRDefault="007D11DA" w:rsidP="005B7173">
      <w:pPr>
        <w:pStyle w:val="Odsekzoznamu"/>
        <w:numPr>
          <w:ilvl w:val="0"/>
          <w:numId w:val="106"/>
        </w:numPr>
        <w:spacing w:before="120" w:after="120" w:line="288" w:lineRule="auto"/>
        <w:ind w:left="426"/>
        <w:jc w:val="both"/>
        <w:rPr>
          <w:del w:id="796" w:author="Autor" w:date="2020-12-14T09:19:00Z"/>
        </w:rPr>
      </w:pPr>
      <w:del w:id="797" w:author="Autor" w:date="2020-12-14T09:19:00Z">
        <w:r w:rsidRPr="005E0D17" w:rsidDel="00E76C27">
          <w:rPr>
            <w:b/>
          </w:rPr>
          <w:delText xml:space="preserve">Čiastková zmluva, ktorej hodnota je rovnaká alebo vyššia ako finančný limit </w:delText>
        </w:r>
        <w:r w:rsidR="00721741" w:rsidRPr="005E0D17" w:rsidDel="00E76C27">
          <w:rPr>
            <w:b/>
          </w:rPr>
          <w:delText>pre nadlimitnú zákazku v závislosti od typu obstarávajúceho subjektu a predmetu zákazky</w:delText>
        </w:r>
        <w:r w:rsidDel="00E76C27">
          <w:delText xml:space="preserve"> </w:delText>
        </w:r>
      </w:del>
    </w:p>
    <w:p w14:paraId="490E0670" w14:textId="77777777"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w:t>
      </w:r>
      <w:ins w:id="798" w:author="Autor" w:date="2020-12-14T09:19:00Z">
        <w:r w:rsidR="00E76C27">
          <w:t xml:space="preserve"> </w:t>
        </w:r>
        <w:r w:rsidR="00E76C27" w:rsidRPr="00E76C27">
          <w:t>vo fáze po podpise čiastkovej zmluvy (štandardná ex post kontrola). Poskytovateľ vykoná kontrolu  postup zadávania nadlimitných čiastkových zákaziek z rámcovej dohody aj na základe dobrovoľnej žiadosti prijímateľa</w:t>
        </w:r>
      </w:ins>
      <w:r>
        <w:t xml:space="preserve">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ins w:id="799" w:author="Autor" w:date="2020-12-14T09:20:00Z">
        <w:r w:rsidR="00E76C27">
          <w:t>.</w:t>
        </w:r>
      </w:ins>
      <w:r w:rsidR="00721741" w:rsidRPr="00721741">
        <w:t xml:space="preserve"> </w:t>
      </w:r>
      <w:del w:id="800" w:author="Autor" w:date="2020-12-14T09:20:00Z">
        <w:r w:rsidR="00670B6A" w:rsidRPr="00670B6A" w:rsidDel="00E76C27">
          <w:delText>V prípadoch, ak bola čiastková zákazka z rámcovej dohody zadaná napr. ešte pred uzavretím zmluvy o poskytnutí NFP alebo z iných objektívnych dôvodov vyplývajúcich z tejto príručky, vykoná sa jej finančná kontrola ako</w:delText>
        </w:r>
        <w:r w:rsidR="00721741" w:rsidRPr="00721741" w:rsidDel="00E76C27">
          <w:delText xml:space="preserve"> štandardná ex-post kontrola</w:delText>
        </w:r>
        <w:r w:rsidDel="00E76C27">
          <w:delText>.</w:delText>
        </w:r>
      </w:del>
    </w:p>
    <w:p w14:paraId="3A19E150" w14:textId="77777777" w:rsidR="003F548B" w:rsidDel="00E76C27" w:rsidRDefault="003F548B" w:rsidP="003F548B">
      <w:pPr>
        <w:spacing w:line="288" w:lineRule="auto"/>
        <w:jc w:val="both"/>
        <w:rPr>
          <w:del w:id="801" w:author="Autor" w:date="2020-12-14T09:20:00Z"/>
        </w:rPr>
      </w:pPr>
    </w:p>
    <w:p w14:paraId="0DE57FC0" w14:textId="77777777" w:rsidR="003F548B" w:rsidRPr="003F548B" w:rsidRDefault="003F548B" w:rsidP="00735615">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5615">
        <w:rPr>
          <w:b/>
          <w:i/>
        </w:rPr>
        <w:t xml:space="preserve">Dôležité upozornenie: </w:t>
      </w:r>
      <w:r w:rsidRPr="003F548B">
        <w:t>Povinnosť prijímateľa podať podnet na ÚVO sa podľa § 169 ods. 2 ZVO nevzťahuje na zadávanie zákaziek na základe rámcovej dohody, aj keď sú v hodnote nadlimitnej zákazky a ich predpokladaná hodnota je rovnaká</w:t>
      </w:r>
      <w:r w:rsidRPr="002869B8">
        <w:t xml:space="preserve"> alebo vyššia ako 600 000 EUR bez DPH.</w:t>
      </w:r>
    </w:p>
    <w:p w14:paraId="38629961" w14:textId="77777777" w:rsidR="003F548B" w:rsidRDefault="003F548B" w:rsidP="007D11DA">
      <w:pPr>
        <w:tabs>
          <w:tab w:val="left" w:pos="1014"/>
        </w:tabs>
        <w:spacing w:before="120" w:after="120" w:line="288" w:lineRule="auto"/>
        <w:jc w:val="both"/>
      </w:pPr>
    </w:p>
    <w:p w14:paraId="39A2F3A8" w14:textId="77777777"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3B6A5091" w14:textId="77777777" w:rsidR="007D11DA" w:rsidDel="00E76C27" w:rsidRDefault="007D11DA" w:rsidP="007D11DA">
      <w:pPr>
        <w:tabs>
          <w:tab w:val="left" w:pos="1014"/>
        </w:tabs>
        <w:spacing w:before="120" w:after="120" w:line="288" w:lineRule="auto"/>
        <w:jc w:val="both"/>
        <w:rPr>
          <w:del w:id="802" w:author="Autor" w:date="2020-12-14T09:20:00Z"/>
        </w:rPr>
      </w:pPr>
      <w:r>
        <w:lastRenderedPageBreak/>
        <w:t xml:space="preserve">Predmetom kontroly pred podpisom čiastkovej zmluvy s dodávateľom, vykonávanej Poskytovateľom </w:t>
      </w:r>
      <w:r w:rsidR="00670B6A">
        <w:t>je</w:t>
      </w:r>
      <w:r>
        <w:t xml:space="preserve">: </w:t>
      </w:r>
    </w:p>
    <w:p w14:paraId="78A1B106" w14:textId="77777777" w:rsidR="007D11DA" w:rsidRDefault="007D11DA" w:rsidP="00D63FA2">
      <w:pPr>
        <w:tabs>
          <w:tab w:val="left" w:pos="1014"/>
        </w:tabs>
        <w:spacing w:before="120" w:after="120" w:line="288" w:lineRule="auto"/>
        <w:jc w:val="both"/>
      </w:pPr>
    </w:p>
    <w:p w14:paraId="6E113806"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259F4055" w14:textId="77777777"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6973C3FC" w14:textId="77777777"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193282DA" w14:textId="77777777"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 xml:space="preserve"> </w:t>
      </w:r>
      <w:r w:rsidR="00670B6A">
        <w:t>(podľa pravidiel druhej ex-</w:t>
      </w:r>
      <w:r w:rsidR="00670B6A" w:rsidRPr="00670B6A">
        <w:t>ante kontroly)</w:t>
      </w:r>
      <w:r w:rsidR="00721741" w:rsidRPr="00721741" w:rsidDel="00525654">
        <w:t>.</w:t>
      </w:r>
    </w:p>
    <w:p w14:paraId="41D292AD" w14:textId="77777777" w:rsidR="00670B6A" w:rsidRPr="00721741" w:rsidDel="00E76C27" w:rsidRDefault="00670B6A" w:rsidP="00721741">
      <w:pPr>
        <w:tabs>
          <w:tab w:val="left" w:pos="1014"/>
        </w:tabs>
        <w:spacing w:before="120" w:after="120" w:line="288" w:lineRule="auto"/>
        <w:jc w:val="both"/>
        <w:rPr>
          <w:del w:id="803" w:author="Autor" w:date="2020-12-14T09:20:00Z"/>
        </w:rPr>
      </w:pPr>
    </w:p>
    <w:p w14:paraId="4651DA81" w14:textId="77777777" w:rsidR="007D11DA" w:rsidRDefault="007D11DA" w:rsidP="007D11DA">
      <w:pPr>
        <w:tabs>
          <w:tab w:val="left" w:pos="1014"/>
        </w:tabs>
        <w:spacing w:before="120" w:after="120" w:line="288" w:lineRule="auto"/>
        <w:jc w:val="both"/>
      </w:pPr>
      <w:r>
        <w:t xml:space="preserve">Kontrolu po podpise čiastkovej zmluvy vykoná Poskytovateľ </w:t>
      </w:r>
      <w:r w:rsidRPr="00AD07E2">
        <w:rPr>
          <w:b/>
        </w:rPr>
        <w:t>v lehote 7 pracovných dní</w:t>
      </w:r>
      <w:r w:rsidR="00670B6A">
        <w:t xml:space="preserve"> </w:t>
      </w:r>
      <w:r w:rsidR="00670B6A" w:rsidRPr="00670B6A">
        <w:t xml:space="preserve">(podľa pravidiel </w:t>
      </w:r>
      <w:r w:rsidR="00670B6A">
        <w:t>následnej ex-</w:t>
      </w:r>
      <w:r w:rsidR="00670B6A" w:rsidRPr="00670B6A">
        <w:t xml:space="preserve">post kontroly), resp. </w:t>
      </w:r>
      <w:r w:rsidR="00670B6A" w:rsidRPr="00AD07E2">
        <w:rPr>
          <w:b/>
        </w:rPr>
        <w:t>20 pracovných dní</w:t>
      </w:r>
      <w:r w:rsidR="00670B6A" w:rsidRPr="00670B6A">
        <w:t xml:space="preserve"> </w:t>
      </w:r>
      <w:r w:rsidR="00670B6A">
        <w:t>(podľa pravidiel štandardnej ex-</w:t>
      </w:r>
      <w:r w:rsidR="00670B6A" w:rsidRPr="00670B6A">
        <w:t>post kontroly)</w:t>
      </w:r>
      <w:r>
        <w:t xml:space="preserve">. </w:t>
      </w:r>
    </w:p>
    <w:p w14:paraId="4D3850AB" w14:textId="77777777" w:rsidR="007D11DA" w:rsidDel="00E76C27" w:rsidRDefault="007D11DA" w:rsidP="007D11DA">
      <w:pPr>
        <w:tabs>
          <w:tab w:val="left" w:pos="1014"/>
        </w:tabs>
        <w:spacing w:before="120" w:after="120" w:line="288" w:lineRule="auto"/>
        <w:jc w:val="both"/>
        <w:rPr>
          <w:del w:id="804" w:author="Autor" w:date="2020-12-14T09:21:00Z"/>
        </w:rPr>
      </w:pPr>
    </w:p>
    <w:p w14:paraId="047B86BE" w14:textId="77777777" w:rsidR="007D11DA" w:rsidDel="00E76C27" w:rsidRDefault="007D11DA" w:rsidP="005B7173">
      <w:pPr>
        <w:pStyle w:val="Odsekzoznamu"/>
        <w:numPr>
          <w:ilvl w:val="0"/>
          <w:numId w:val="106"/>
        </w:numPr>
        <w:spacing w:before="120" w:after="120" w:line="288" w:lineRule="auto"/>
        <w:ind w:left="426" w:hanging="349"/>
        <w:jc w:val="both"/>
        <w:rPr>
          <w:del w:id="805" w:author="Autor" w:date="2020-12-14T09:20:00Z"/>
        </w:rPr>
      </w:pPr>
      <w:del w:id="806" w:author="Autor" w:date="2020-12-14T09:20:00Z">
        <w:r w:rsidRPr="005E0D17" w:rsidDel="00E76C27">
          <w:rPr>
            <w:b/>
          </w:rPr>
          <w:delText xml:space="preserve">Čiastková zmluva, ktorej hodnota je nižšia ako finančný limit </w:delText>
        </w:r>
        <w:r w:rsidR="00721741" w:rsidRPr="005E0D17" w:rsidDel="00E76C27">
          <w:rPr>
            <w:b/>
          </w:rPr>
          <w:delText>pre nadlimitnú zákazku v závislosti od typu obstarávajúceho subjektu a predmetu zákazky</w:delText>
        </w:r>
      </w:del>
    </w:p>
    <w:p w14:paraId="11ECD99A" w14:textId="77777777" w:rsidR="007D11DA" w:rsidDel="00E76C27" w:rsidRDefault="007D11DA" w:rsidP="007D11DA">
      <w:pPr>
        <w:tabs>
          <w:tab w:val="left" w:pos="1014"/>
        </w:tabs>
        <w:spacing w:before="120" w:after="120" w:line="288" w:lineRule="auto"/>
        <w:jc w:val="both"/>
        <w:rPr>
          <w:del w:id="807" w:author="Autor" w:date="2020-12-14T09:20:00Z"/>
        </w:rPr>
      </w:pPr>
      <w:del w:id="808" w:author="Autor" w:date="2020-12-14T09:20:00Z">
        <w:r w:rsidDel="00E76C27">
          <w:delText>Poskytovateľ kontroluje postup zadávania čiastkových zákaziek na základe rámcovej dohody na základe dokumentácie predloženej prijímateľom vo fáze po uzatvorení čiastkovej zmluvy (resp. zadaní a akceptácii objednávky) s</w:delText>
        </w:r>
        <w:r w:rsidR="00721741" w:rsidDel="00E76C27">
          <w:delText> </w:delText>
        </w:r>
        <w:r w:rsidDel="00E76C27">
          <w:delText>dodávateľom</w:delText>
        </w:r>
        <w:r w:rsidR="00721741" w:rsidDel="00E76C27">
          <w:delText xml:space="preserve"> (štandardná ex-post kontrola)</w:delText>
        </w:r>
        <w:r w:rsidDel="00E76C27">
          <w:delText>, pričom táto čiastková zmluva je už platná a</w:delText>
        </w:r>
        <w:r w:rsidR="00670B6A" w:rsidDel="00E76C27">
          <w:delText> </w:delText>
        </w:r>
        <w:r w:rsidDel="00E76C27">
          <w:delText>účinná</w:delText>
        </w:r>
        <w:r w:rsidR="00670B6A" w:rsidDel="00E76C27">
          <w:delText xml:space="preserve"> </w:delText>
        </w:r>
        <w:r w:rsidR="00670B6A" w:rsidRPr="00670B6A" w:rsidDel="00E76C27">
          <w:delText>(okrem prípadov, kedy je účinnosť zmluvy viazaná na odkladaciu podmienku, ktorá ešte nenastala)</w:delText>
        </w:r>
        <w:r w:rsidDel="00E76C27">
          <w:delText xml:space="preserve">.  </w:delText>
        </w:r>
      </w:del>
    </w:p>
    <w:p w14:paraId="4664B3B9" w14:textId="77777777" w:rsidR="007D11DA" w:rsidDel="00E76C27" w:rsidRDefault="00670B6A" w:rsidP="007D11DA">
      <w:pPr>
        <w:tabs>
          <w:tab w:val="left" w:pos="1014"/>
        </w:tabs>
        <w:spacing w:before="120" w:after="120" w:line="288" w:lineRule="auto"/>
        <w:jc w:val="both"/>
        <w:rPr>
          <w:del w:id="809" w:author="Autor" w:date="2020-12-14T09:20:00Z"/>
        </w:rPr>
      </w:pPr>
      <w:del w:id="810" w:author="Autor" w:date="2020-12-14T09:20:00Z">
        <w:r w:rsidRPr="00670B6A" w:rsidDel="00E76C27">
          <w:delText xml:space="preserve">Prijímateľ predkladá  poskytovateľovi kompletnú dokumentáciu zo zadávania čiastkovej zákazky na kontrolu cez ITMS 2014+ v súlade s pravidlami uvedenými pre štandardnú ex post kontrolu v bode c) tejto kapitoly. </w:delText>
        </w:r>
        <w:r w:rsidR="007D11DA" w:rsidDel="00E76C27">
          <w:delTex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delText>
        </w:r>
      </w:del>
    </w:p>
    <w:p w14:paraId="204FA4B0" w14:textId="77777777" w:rsidR="007D11DA" w:rsidDel="00E76C27" w:rsidRDefault="007D11DA" w:rsidP="007D11DA">
      <w:pPr>
        <w:tabs>
          <w:tab w:val="left" w:pos="1014"/>
        </w:tabs>
        <w:spacing w:before="120" w:after="120" w:line="288" w:lineRule="auto"/>
        <w:jc w:val="both"/>
        <w:rPr>
          <w:del w:id="811" w:author="Autor" w:date="2020-12-14T09:20:00Z"/>
        </w:rPr>
      </w:pPr>
      <w:del w:id="812" w:author="Autor" w:date="2020-12-14T09:20:00Z">
        <w:r w:rsidRPr="00AD07E2" w:rsidDel="00E76C27">
          <w:rPr>
            <w:b/>
          </w:rPr>
          <w:delText>Poskytovateľ vykoná túto kontrolu v lehote 20 pracovných dní</w:delText>
        </w:r>
        <w:r w:rsidDel="00E76C27">
          <w:delText xml:space="preserve"> </w:delText>
        </w:r>
        <w:r w:rsidR="00670B6A" w:rsidDel="00E76C27">
          <w:delText>(podľa pravidiel štandardnej ex-</w:delText>
        </w:r>
        <w:r w:rsidR="00670B6A" w:rsidRPr="00670B6A" w:rsidDel="00E76C27">
          <w:delText>post kontroly)</w:delText>
        </w:r>
        <w:r w:rsidDel="00E76C27">
          <w:delText>.</w:delText>
        </w:r>
      </w:del>
    </w:p>
    <w:p w14:paraId="2A6DBDAB" w14:textId="77777777" w:rsidR="003F77E4" w:rsidRDefault="003F77E4" w:rsidP="007D11DA">
      <w:pPr>
        <w:tabs>
          <w:tab w:val="left" w:pos="1014"/>
        </w:tabs>
        <w:spacing w:before="120" w:after="120" w:line="288" w:lineRule="auto"/>
        <w:jc w:val="both"/>
      </w:pPr>
    </w:p>
    <w:p w14:paraId="4F1218C5"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044D1AA2"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1D035CE5" w14:textId="77777777"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250F7ED5" w14:textId="77777777"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5E816959"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5B36F79" w14:textId="77777777" w:rsidR="003F77E4" w:rsidRPr="003F77E4" w:rsidRDefault="003F77E4" w:rsidP="00852446">
      <w:pPr>
        <w:tabs>
          <w:tab w:val="left" w:pos="1014"/>
        </w:tabs>
        <w:spacing w:before="240" w:after="240" w:line="288" w:lineRule="auto"/>
        <w:jc w:val="both"/>
      </w:pPr>
      <w:r w:rsidRPr="003F77E4">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w:t>
      </w:r>
      <w:ins w:id="813" w:author="Autor" w:date="2020-12-14T09:21:00Z">
        <w:r w:rsidR="00E76C27">
          <w:t xml:space="preserve"> o slobode informácií</w:t>
        </w:r>
      </w:ins>
      <w:r w:rsidRPr="003F77E4">
        <w:t xml:space="preserve"> a pod.</w:t>
      </w:r>
    </w:p>
    <w:p w14:paraId="6FC83D43" w14:textId="77777777" w:rsidR="00B87B0D" w:rsidRPr="00B87B0D" w:rsidRDefault="00B87B0D" w:rsidP="00B87B0D">
      <w:pPr>
        <w:tabs>
          <w:tab w:val="left" w:pos="1014"/>
        </w:tabs>
        <w:spacing w:before="240" w:after="240" w:line="288" w:lineRule="auto"/>
        <w:jc w:val="both"/>
        <w:rPr>
          <w:ins w:id="814" w:author="Autor" w:date="2020-12-14T09:21:00Z"/>
        </w:rPr>
      </w:pPr>
      <w:ins w:id="815" w:author="Autor" w:date="2020-12-14T09:21:00Z">
        <w:r w:rsidRPr="00B87B0D">
          <w:t xml:space="preserve">Poskytovateľ vykoná prvú ex ante kontrolu DNS pred jeho zriadením (a vyhlásením postupu VO) </w:t>
        </w:r>
        <w:r w:rsidRPr="00B87B0D">
          <w:rPr>
            <w:b/>
          </w:rPr>
          <w:t>iba v prípade dobrovoľn</w:t>
        </w:r>
        <w:r>
          <w:rPr>
            <w:b/>
          </w:rPr>
          <w:t>e</w:t>
        </w:r>
        <w:r w:rsidRPr="00B87B0D">
          <w:rPr>
            <w:b/>
          </w:rPr>
          <w:t>j žiadosti prijímateľa</w:t>
        </w:r>
        <w:r w:rsidRPr="00B87B0D">
          <w:t xml:space="preserve"> o výkon tohto typu kontroly.</w:t>
        </w:r>
      </w:ins>
    </w:p>
    <w:p w14:paraId="6FE3180A"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761E3CA1" w14:textId="77777777" w:rsidR="003F77E4" w:rsidRPr="003F77E4" w:rsidDel="00B87B0D" w:rsidRDefault="003F77E4" w:rsidP="00852446">
      <w:pPr>
        <w:tabs>
          <w:tab w:val="left" w:pos="1014"/>
        </w:tabs>
        <w:spacing w:after="120" w:line="288" w:lineRule="auto"/>
        <w:jc w:val="both"/>
        <w:rPr>
          <w:del w:id="816" w:author="Autor" w:date="2020-12-14T09:22:00Z"/>
        </w:rPr>
      </w:pPr>
    </w:p>
    <w:p w14:paraId="0108D637"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4B0EBAD8" w14:textId="77777777" w:rsidR="003F77E4" w:rsidRPr="003F77E4" w:rsidRDefault="003F77E4" w:rsidP="00852446">
      <w:pPr>
        <w:tabs>
          <w:tab w:val="left" w:pos="1014"/>
        </w:tabs>
        <w:spacing w:before="240" w:after="120" w:line="288" w:lineRule="auto"/>
        <w:jc w:val="both"/>
      </w:pPr>
      <w:r w:rsidRPr="003F77E4">
        <w:t xml:space="preserve">Poskytovateľ kontroluje postup zadávania zákaziek v rámci DNS na základe dokumentácie predloženej prijímateľom vo fáze pred podpisom zmluvy </w:t>
      </w:r>
      <w:ins w:id="817" w:author="Autor" w:date="2020-12-14T09:22:00Z">
        <w:r w:rsidR="00B87B0D" w:rsidRPr="00B87B0D">
          <w:t>s úspešným uchádzačom</w:t>
        </w:r>
        <w:r w:rsidR="00B87B0D" w:rsidRPr="00B87B0D" w:rsidDel="007925A7">
          <w:t xml:space="preserve"> </w:t>
        </w:r>
        <w:r w:rsidR="00B87B0D" w:rsidRPr="00B87B0D">
          <w:t xml:space="preserve"> </w:t>
        </w:r>
      </w:ins>
      <w:r w:rsidRPr="003F77E4">
        <w:t>(druhá ex</w:t>
      </w:r>
      <w:r w:rsidR="00E2462F">
        <w:t xml:space="preserve"> </w:t>
      </w:r>
      <w:r w:rsidRPr="003F77E4">
        <w:t xml:space="preserve">ante kontrola) </w:t>
      </w:r>
      <w:ins w:id="818" w:author="Autor" w:date="2020-12-14T09:23:00Z">
        <w:r w:rsidR="00B87B0D" w:rsidRPr="00B87B0D">
          <w:rPr>
            <w:b/>
          </w:rPr>
          <w:t>len v prípade dobrovoľnej žiadosti prijímateľa</w:t>
        </w:r>
        <w:r w:rsidR="00B87B0D" w:rsidRPr="00B87B0D">
          <w:t xml:space="preserve"> o výkon tohto typu kontroly. V takom prípade poskytovateľ vykoná aj kontrolu po podpise zmluvy s úspešným uchádzačom</w:t>
        </w:r>
      </w:ins>
      <w:del w:id="819" w:author="Autor" w:date="2020-12-14T09:23:00Z">
        <w:r w:rsidRPr="003F77E4" w:rsidDel="00B87B0D">
          <w:delText xml:space="preserve">aj po podpise zmluvy s úspešným uchádzačom </w:delText>
        </w:r>
      </w:del>
      <w:r w:rsidRPr="003F77E4">
        <w:t xml:space="preserve"> (následná ex-post kontrola).</w:t>
      </w:r>
    </w:p>
    <w:p w14:paraId="0F22D986" w14:textId="77777777" w:rsidR="003F77E4" w:rsidRDefault="003F77E4" w:rsidP="00852446">
      <w:pPr>
        <w:tabs>
          <w:tab w:val="left" w:pos="1014"/>
        </w:tabs>
        <w:spacing w:before="240" w:after="120" w:line="288" w:lineRule="auto"/>
        <w:jc w:val="both"/>
      </w:pPr>
      <w:r w:rsidRPr="003F77E4">
        <w:lastRenderedPageBreak/>
        <w:t>V prípadoch, ak bola zákazka v rámci DNS zadaná napr. ešte pred uzavretím zmluvy o poskytnutí NFP alebo z iných objektívnych dôvodov vyplývajúcich z tejto príručky</w:t>
      </w:r>
      <w:ins w:id="820" w:author="Autor" w:date="2020-12-14T09:23:00Z">
        <w:r w:rsidR="00B87B0D">
          <w:t xml:space="preserve"> </w:t>
        </w:r>
        <w:r w:rsidR="00B87B0D" w:rsidRPr="00B87B0D">
          <w:t>(napr. ak prijímateľ nepožiadal o výkon kontroly pred podpisom zmluvy)</w:t>
        </w:r>
      </w:ins>
      <w:r w:rsidRPr="003F77E4">
        <w:t>, vykoná sa jej finančná kontrola ako štandardná ex-post kontrola.</w:t>
      </w:r>
    </w:p>
    <w:p w14:paraId="46FF9B95" w14:textId="77777777" w:rsidR="004E49C9" w:rsidDel="00B87B0D" w:rsidRDefault="004E49C9" w:rsidP="00852446">
      <w:pPr>
        <w:tabs>
          <w:tab w:val="left" w:pos="1014"/>
        </w:tabs>
        <w:spacing w:before="240" w:after="120" w:line="288" w:lineRule="auto"/>
        <w:jc w:val="both"/>
        <w:rPr>
          <w:del w:id="821" w:author="Autor" w:date="2020-12-14T09:23:00Z"/>
        </w:rPr>
      </w:pPr>
    </w:p>
    <w:p w14:paraId="57007BEB" w14:textId="77777777" w:rsidR="004E49C9" w:rsidRDefault="002869B8" w:rsidP="00852446">
      <w:pPr>
        <w:tabs>
          <w:tab w:val="left" w:pos="1014"/>
        </w:tabs>
        <w:spacing w:before="240" w:after="120" w:line="288" w:lineRule="auto"/>
        <w:jc w:val="both"/>
      </w:pPr>
      <w:r w:rsidRPr="00735615">
        <w:rPr>
          <w:b/>
          <w:i/>
        </w:rPr>
        <w:t xml:space="preserve">Dôležité upozornenie: </w:t>
      </w:r>
      <w:r w:rsidRPr="002869B8">
        <w:t>Povinnosť prijímateľa podať podnet na ÚVO sa podľa § 169 ods. 2 ZVO nevzťahuje na zadávanie zákaziek v rámci dynamické</w:t>
      </w:r>
      <w:r w:rsidRPr="00F123E1">
        <w:t>ho nákupného systému, aj keď sú v hodnote nadlimitnej zákazky a ich predpokladaná hodnota je rovnaká alebo vyššia ako 600 000 EUR bez DPH.</w:t>
      </w:r>
    </w:p>
    <w:p w14:paraId="489EC993" w14:textId="77777777" w:rsidR="003F77E4" w:rsidRPr="003F77E4" w:rsidRDefault="00B87B0D" w:rsidP="00852446">
      <w:pPr>
        <w:tabs>
          <w:tab w:val="left" w:pos="1014"/>
        </w:tabs>
        <w:spacing w:before="240" w:after="120" w:line="288" w:lineRule="auto"/>
        <w:jc w:val="both"/>
      </w:pPr>
      <w:ins w:id="822" w:author="Autor" w:date="2020-12-14T09:24:00Z">
        <w:r w:rsidRPr="00B87B0D">
          <w:t>V prípade dobrovoľnej žiadosti prijímateľa o výkon tohto typu kontroly p</w:t>
        </w:r>
      </w:ins>
      <w:del w:id="823" w:author="Autor" w:date="2020-12-14T09:24:00Z">
        <w:r w:rsidR="003F77E4" w:rsidRPr="003F77E4" w:rsidDel="00B87B0D">
          <w:delText>P</w:delText>
        </w:r>
      </w:del>
      <w:r w:rsidR="003F77E4" w:rsidRPr="003F77E4">
        <w:t>rijímateľ predkladá  poskytovateľovi kompletnú dokumentáciu zo zadávania zákaziek v rámci DNS na kontrolu cez ITMS 2014+ v súlade s pravidlami uvedenými pre druhú ex</w:t>
      </w:r>
      <w:r w:rsidR="00E2462F">
        <w:t xml:space="preserve"> </w:t>
      </w:r>
      <w:r w:rsidR="003F77E4" w:rsidRPr="003F77E4">
        <w:t>ante kontrolu (v bode b) tejto kapitoly) a pre následnú ex post kontrolu (v bode d) tejto kapitoly).</w:t>
      </w:r>
    </w:p>
    <w:p w14:paraId="0EA7F920" w14:textId="77777777" w:rsidR="003F77E4" w:rsidRPr="003F77E4" w:rsidRDefault="003F77E4" w:rsidP="00852446">
      <w:pPr>
        <w:tabs>
          <w:tab w:val="left" w:pos="1014"/>
        </w:tabs>
        <w:spacing w:before="240" w:after="120" w:line="288" w:lineRule="auto"/>
        <w:jc w:val="both"/>
      </w:pPr>
      <w:r w:rsidRPr="003F77E4">
        <w:t>V súlade s pravidlami druhej ex ante kontroly  prijímateľ predkladá dokumentáciu na kontrolu poskytovateľovi</w:t>
      </w:r>
      <w:r w:rsidR="005D74F8">
        <w:t>, ktorý</w:t>
      </w:r>
      <w:r>
        <w:t xml:space="preserve"> vykoná druhú ex-</w:t>
      </w:r>
      <w:r w:rsidRPr="003F77E4">
        <w:t xml:space="preserve">ante kontrolu zákazky </w:t>
      </w:r>
      <w:r w:rsidR="005D74F8">
        <w:t xml:space="preserve">zadávanej v rámci DNS </w:t>
      </w:r>
      <w:r w:rsidRPr="003F77E4">
        <w:t>a vydá návrh správy/správu z kontroly.</w:t>
      </w:r>
    </w:p>
    <w:p w14:paraId="5D0D099B" w14:textId="7777777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pred podpisom</w:t>
      </w:r>
      <w:r w:rsidRPr="003F77E4">
        <w:t xml:space="preserve"> zmluvy s úspešným uchádzačom </w:t>
      </w:r>
      <w:r w:rsidRPr="00AD07E2">
        <w:rPr>
          <w:b/>
        </w:rPr>
        <w:t>v lehote 20 pracovných dní</w:t>
      </w:r>
      <w:r w:rsidRPr="003F77E4">
        <w:t xml:space="preserve"> (podľa pravidiel druhej ex</w:t>
      </w:r>
      <w:r w:rsidR="00AD5579">
        <w:t xml:space="preserve"> </w:t>
      </w:r>
      <w:r w:rsidRPr="003F77E4">
        <w:t>ante kontroly).</w:t>
      </w:r>
    </w:p>
    <w:p w14:paraId="58365600" w14:textId="7777777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po podpise</w:t>
      </w:r>
      <w:r w:rsidRPr="003F77E4">
        <w:t xml:space="preserve"> zmluvy s úspešným uchádzačom </w:t>
      </w:r>
      <w:r w:rsidRPr="00AD07E2">
        <w:rPr>
          <w:b/>
        </w:rPr>
        <w:t>v lehote 7 pracovných dní</w:t>
      </w:r>
      <w:r>
        <w:t xml:space="preserve"> (podľa pravidiel následnej ex-</w:t>
      </w:r>
      <w:r w:rsidRPr="003F77E4">
        <w:t xml:space="preserve">post kontroly), resp. </w:t>
      </w:r>
      <w:r w:rsidRPr="00AD07E2">
        <w:rPr>
          <w:b/>
        </w:rPr>
        <w:t>20 pracovných dní</w:t>
      </w:r>
      <w:r w:rsidRPr="003F77E4">
        <w:t xml:space="preserve"> </w:t>
      </w:r>
      <w:r>
        <w:t>(podľa pravidiel štandardnej ex-</w:t>
      </w:r>
      <w:r w:rsidRPr="003F77E4">
        <w:t>post kontroly).</w:t>
      </w:r>
    </w:p>
    <w:p w14:paraId="378E1DE9" w14:textId="77777777" w:rsidR="003F77E4" w:rsidRPr="003F77E4" w:rsidRDefault="003F77E4" w:rsidP="00852446">
      <w:pPr>
        <w:tabs>
          <w:tab w:val="left" w:pos="1014"/>
        </w:tabs>
        <w:spacing w:before="240" w:after="120" w:line="288" w:lineRule="auto"/>
        <w:jc w:val="both"/>
      </w:pPr>
    </w:p>
    <w:p w14:paraId="621E3A4D" w14:textId="77777777" w:rsidR="003F77E4" w:rsidRPr="003F77E4" w:rsidRDefault="00B87B0D" w:rsidP="005B7173">
      <w:pPr>
        <w:numPr>
          <w:ilvl w:val="0"/>
          <w:numId w:val="113"/>
        </w:numPr>
        <w:tabs>
          <w:tab w:val="left" w:pos="1014"/>
        </w:tabs>
        <w:spacing w:after="120" w:line="288" w:lineRule="auto"/>
        <w:jc w:val="both"/>
        <w:rPr>
          <w:b/>
        </w:rPr>
      </w:pPr>
      <w:ins w:id="824" w:author="Autor" w:date="2020-12-14T09:24:00Z">
        <w:r w:rsidRPr="00B87B0D">
          <w:rPr>
            <w:b/>
          </w:rPr>
          <w:t xml:space="preserve">Zákazka zadávaná v rámci DNS, ktorej hodnota predstavuje z pohľadu finančného limitu podlimitnú zákazku </w:t>
        </w:r>
      </w:ins>
      <w:del w:id="825" w:author="Autor" w:date="2020-12-14T09:24:00Z">
        <w:r w:rsidR="003F77E4" w:rsidRPr="003F77E4" w:rsidDel="00B87B0D">
          <w:rPr>
            <w:b/>
          </w:rPr>
          <w:delText>Zákazka zadávaná v rámci DNS, ktorej hodnota je nižšia ako finančný limit pre nadlimitnú zákazku v závislosti od typu obstarávajúceho subjektu a predmetu zákazky</w:delText>
        </w:r>
      </w:del>
    </w:p>
    <w:p w14:paraId="3CAF80D4" w14:textId="77777777" w:rsidR="003F77E4" w:rsidRPr="003F77E4" w:rsidRDefault="003F77E4" w:rsidP="00852446">
      <w:pPr>
        <w:tabs>
          <w:tab w:val="left" w:pos="1014"/>
        </w:tabs>
        <w:spacing w:after="120" w:line="288" w:lineRule="auto"/>
        <w:jc w:val="both"/>
      </w:pPr>
      <w:r w:rsidRPr="003F77E4">
        <w:t>Poskytovateľ kontroluje postup zadávania zákaziek v rámci DNS na základe dokumentácie predloženej prijímateľom vo fáze po uzatvorení čiastkovej zmluvy s dodávateľom (štandardná ex</w:t>
      </w:r>
      <w:r w:rsidR="00946586">
        <w:t xml:space="preserve"> </w:t>
      </w:r>
      <w:r w:rsidRPr="003F77E4">
        <w:t xml:space="preserve">post kontrola), pričom táto zmluva je už platná a účinná (okrem prípadov, kedy je účinnosť zmluvy viazaná na odkladaciu podmienku, ktorá ešte nenastala).  </w:t>
      </w:r>
    </w:p>
    <w:p w14:paraId="33EE0B39" w14:textId="77777777" w:rsidR="003F77E4" w:rsidRDefault="003F77E4" w:rsidP="00852446">
      <w:pPr>
        <w:tabs>
          <w:tab w:val="left" w:pos="1014"/>
        </w:tabs>
        <w:spacing w:after="120" w:line="288" w:lineRule="auto"/>
        <w:jc w:val="both"/>
        <w:rPr>
          <w:ins w:id="826" w:author="Autor" w:date="2020-12-14T09:25:00Z"/>
        </w:rPr>
      </w:pPr>
      <w:r w:rsidRPr="003F77E4">
        <w:t>Prijímateľ predkladá  poskytovateľovi kompletnú dokumentáciu zo zadávania zákaziek v rámci DNS na kontrolu cez ITMS 2014+ v súlade s pravidlami uvedenými pre štandardnú ex post kontrolu v bode c) tejto kapitoly.</w:t>
      </w:r>
    </w:p>
    <w:p w14:paraId="4E316B1D" w14:textId="77777777" w:rsidR="00547DBC" w:rsidRPr="003F77E4" w:rsidRDefault="00547DBC" w:rsidP="00547DBC">
      <w:pPr>
        <w:tabs>
          <w:tab w:val="left" w:pos="1014"/>
        </w:tabs>
        <w:spacing w:after="120" w:line="288" w:lineRule="auto"/>
        <w:jc w:val="both"/>
      </w:pPr>
      <w:moveToRangeStart w:id="827" w:author="Autor" w:date="2020-12-14T09:25:00Z" w:name="move58830371"/>
      <w:moveTo w:id="828" w:author="Autor" w:date="2020-12-14T09:25:00Z">
        <w:r w:rsidRPr="003F77E4">
          <w:t>Poskytovateľ vykoná túto kontrolu v lehote 20 pracovných dní (podľa pravidiel štandardnej ex post kontroly).</w:t>
        </w:r>
      </w:moveTo>
    </w:p>
    <w:moveToRangeEnd w:id="827"/>
    <w:p w14:paraId="58E71678" w14:textId="77777777" w:rsidR="00547DBC" w:rsidRPr="003F77E4" w:rsidRDefault="00547DBC" w:rsidP="00D63FA2">
      <w:pPr>
        <w:pStyle w:val="Odsekzoznamu"/>
        <w:numPr>
          <w:ilvl w:val="0"/>
          <w:numId w:val="113"/>
        </w:numPr>
        <w:tabs>
          <w:tab w:val="left" w:pos="1014"/>
        </w:tabs>
        <w:spacing w:after="120" w:line="288" w:lineRule="auto"/>
        <w:jc w:val="both"/>
      </w:pPr>
      <w:ins w:id="829" w:author="Autor" w:date="2020-12-14T09:26:00Z">
        <w:r w:rsidRPr="00547DBC">
          <w:rPr>
            <w:b/>
          </w:rPr>
          <w:t>Zákazka zadávaná v rámci DNS, ktorej hodnota predstavuje z pohľadu finančného limitu zákazku s nízkou hodnotou</w:t>
        </w:r>
      </w:ins>
    </w:p>
    <w:p w14:paraId="3455D8C1" w14:textId="77777777" w:rsidR="003F77E4" w:rsidRDefault="003F77E4" w:rsidP="00852446">
      <w:pPr>
        <w:tabs>
          <w:tab w:val="left" w:pos="1014"/>
        </w:tabs>
        <w:spacing w:after="120" w:line="288" w:lineRule="auto"/>
        <w:jc w:val="both"/>
        <w:rPr>
          <w:ins w:id="830" w:author="Autor" w:date="2020-12-14T09:27:00Z"/>
        </w:rPr>
      </w:pPr>
      <w:r w:rsidRPr="003F77E4">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5C6931D0" w14:textId="77777777" w:rsidR="00547DBC" w:rsidRPr="003F77E4" w:rsidRDefault="00547DBC" w:rsidP="00852446">
      <w:pPr>
        <w:tabs>
          <w:tab w:val="left" w:pos="1014"/>
        </w:tabs>
        <w:spacing w:after="120" w:line="288" w:lineRule="auto"/>
        <w:jc w:val="both"/>
      </w:pPr>
      <w:ins w:id="831" w:author="Autor" w:date="2020-12-14T09:27:00Z">
        <w:r w:rsidRPr="00547DBC">
          <w:t>Poskytovateľ postupuje primerane podľa všeobecných ustanovení týkajúcich sa kontroly zákaziek s nízkymi hodnotami uvedenými v</w:t>
        </w:r>
      </w:ins>
      <w:ins w:id="832" w:author="Autor" w:date="2020-12-14T09:45:00Z">
        <w:r w:rsidR="00E529F8">
          <w:t xml:space="preserve"> predmetnej </w:t>
        </w:r>
      </w:ins>
      <w:ins w:id="833" w:author="Autor" w:date="2020-12-14T09:27:00Z">
        <w:r w:rsidRPr="00547DBC">
          <w:t>kapitole</w:t>
        </w:r>
      </w:ins>
      <w:ins w:id="834" w:author="Autor" w:date="2020-12-14T09:28:00Z">
        <w:r>
          <w:t>.</w:t>
        </w:r>
      </w:ins>
    </w:p>
    <w:p w14:paraId="4AA8E043" w14:textId="77777777" w:rsidR="003F77E4" w:rsidRPr="003F77E4" w:rsidDel="00547DBC" w:rsidRDefault="003F77E4" w:rsidP="00852446">
      <w:pPr>
        <w:tabs>
          <w:tab w:val="left" w:pos="1014"/>
        </w:tabs>
        <w:spacing w:after="120" w:line="288" w:lineRule="auto"/>
        <w:jc w:val="both"/>
      </w:pPr>
      <w:moveFromRangeStart w:id="835" w:author="Autor" w:date="2020-12-14T09:25:00Z" w:name="move58830371"/>
      <w:moveFrom w:id="836" w:author="Autor" w:date="2020-12-14T09:25:00Z">
        <w:r w:rsidRPr="003F77E4" w:rsidDel="00547DBC">
          <w:t>Poskytovateľ vykoná túto kontrolu v lehote 20 pracovných dní (podľa pravidiel štandardnej ex post kontroly).</w:t>
        </w:r>
      </w:moveFrom>
    </w:p>
    <w:moveFromRangeEnd w:id="835"/>
    <w:p w14:paraId="4BB0532A" w14:textId="77777777" w:rsidR="007D11DA" w:rsidRDefault="007D11DA" w:rsidP="00963E0D">
      <w:pPr>
        <w:spacing w:before="120" w:after="120" w:line="288" w:lineRule="auto"/>
        <w:jc w:val="both"/>
        <w:rPr>
          <w:rFonts w:cs="Arial"/>
          <w:b/>
          <w:szCs w:val="19"/>
        </w:rPr>
      </w:pPr>
    </w:p>
    <w:p w14:paraId="46735084" w14:textId="77777777"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50E4C51F" w14:textId="77777777"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xml:space="preserve">, pričom toto nadobúdanie, resp. obstarávanie sa týka toho istého </w:t>
      </w:r>
      <w:r w:rsidRPr="00963E0D">
        <w:rPr>
          <w:rFonts w:cs="Arial"/>
          <w:szCs w:val="19"/>
        </w:rPr>
        <w:lastRenderedPageBreak/>
        <w:t>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736B290D" w14:textId="77777777"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112BC0D" w14:textId="77777777" w:rsidR="00D11BA9" w:rsidRDefault="00D11BA9" w:rsidP="00EF596F">
      <w:pPr>
        <w:spacing w:before="120" w:after="120" w:line="288" w:lineRule="auto"/>
        <w:jc w:val="both"/>
        <w:rPr>
          <w:rFonts w:cs="Arial"/>
          <w:szCs w:val="19"/>
        </w:rPr>
      </w:pPr>
      <w:r w:rsidRPr="00D11BA9">
        <w:rPr>
          <w:rFonts w:cs="Arial"/>
          <w:szCs w:val="19"/>
        </w:rPr>
        <w:t xml:space="preserve">V prípade, že relevantné centrálne VO, ktoré identifikuje prijímateľ a úmysel čerpať z neho oznámi včas poskytovateľovi a COO, je realizované nadlimitným postupom, COO alebo poskytovateľ, ktorý je rovnakou právnickou osobou ako COO, </w:t>
      </w:r>
      <w:del w:id="837" w:author="Autor" w:date="2020-12-14T09:29:00Z">
        <w:r w:rsidRPr="00D11BA9" w:rsidDel="00547DBC">
          <w:rPr>
            <w:rFonts w:cs="Arial"/>
            <w:szCs w:val="19"/>
          </w:rPr>
          <w:delText xml:space="preserve">zašle </w:delText>
        </w:r>
      </w:del>
      <w:ins w:id="838" w:author="Autor" w:date="2020-12-14T09:29:00Z">
        <w:r w:rsidR="00547DBC">
          <w:rPr>
            <w:rFonts w:cs="Arial"/>
            <w:szCs w:val="19"/>
          </w:rPr>
          <w:t>doručí</w:t>
        </w:r>
        <w:r w:rsidR="00547DBC" w:rsidRPr="00D11BA9">
          <w:rPr>
            <w:rFonts w:cs="Arial"/>
            <w:szCs w:val="19"/>
          </w:rPr>
          <w:t xml:space="preserve"> </w:t>
        </w:r>
      </w:ins>
      <w:r w:rsidRPr="00D11BA9">
        <w:rPr>
          <w:rFonts w:cs="Arial"/>
          <w:szCs w:val="19"/>
        </w:rPr>
        <w:t>podnet na výkon kontroly na ÚVO podľa § 169 ods. 1 písm. b) v spojení s § 169 ods. 2 ZVO vo fáze pred uzavretím zmluvy, koncesnej zmluvy alebo rámcovej dohody, pred ukončením súťaže návrhov, alebo pred ukončením postupu inovatívneho partnerstva.</w:t>
      </w:r>
      <w:r w:rsidR="00AD52B8" w:rsidRPr="00AD52B8">
        <w:t xml:space="preserve"> </w:t>
      </w:r>
      <w:r w:rsidR="00AD52B8">
        <w:t xml:space="preserve">Ak ide o centrálne VO, ktoré nie je predmetom povinnej kontroly ÚVO podľa § 169 ods. 2 ZVO, COO </w:t>
      </w:r>
      <w:ins w:id="839" w:author="Autor" w:date="2020-12-14T09:29:00Z">
        <w:r w:rsidR="00547DBC">
          <w:t>doručí</w:t>
        </w:r>
      </w:ins>
      <w:del w:id="840" w:author="Autor" w:date="2020-12-14T09:29:00Z">
        <w:r w:rsidR="00AD52B8" w:rsidDel="00547DBC">
          <w:delText>zašle</w:delText>
        </w:r>
      </w:del>
      <w:r w:rsidR="00AD52B8">
        <w:t xml:space="preserve"> podnet na výkon kontroly na ÚVO podľa § 169 ods. 1 písm. b) ZVO.</w:t>
      </w:r>
    </w:p>
    <w:p w14:paraId="76C520F3" w14:textId="77777777" w:rsidR="00D11BA9" w:rsidRPr="00D11BA9" w:rsidRDefault="00547DBC" w:rsidP="00D11BA9">
      <w:pPr>
        <w:spacing w:before="120" w:after="120" w:line="288" w:lineRule="auto"/>
        <w:jc w:val="both"/>
        <w:rPr>
          <w:rFonts w:cs="Arial"/>
          <w:szCs w:val="19"/>
        </w:rPr>
      </w:pPr>
      <w:ins w:id="841" w:author="Autor" w:date="2020-12-14T09:30:00Z">
        <w:r w:rsidRPr="00547DBC">
          <w:rPr>
            <w:rFonts w:cs="Arial"/>
            <w:szCs w:val="19"/>
          </w:rPr>
          <w:t>V prípade dobrovoľnej žiadosti prijímateľa p</w:t>
        </w:r>
      </w:ins>
      <w:del w:id="842" w:author="Autor" w:date="2020-12-14T09:30:00Z">
        <w:r w:rsidR="00D11BA9" w:rsidRPr="00D11BA9" w:rsidDel="00547DBC">
          <w:rPr>
            <w:rFonts w:cs="Arial"/>
            <w:szCs w:val="19"/>
          </w:rPr>
          <w:delText>P</w:delText>
        </w:r>
      </w:del>
      <w:r w:rsidR="00D11BA9" w:rsidRPr="00D11BA9">
        <w:rPr>
          <w:rFonts w:cs="Arial"/>
          <w:szCs w:val="19"/>
        </w:rPr>
        <w:t>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038E0F94" w14:textId="77777777"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7BF859A2" w14:textId="77777777"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019396E3" w14:textId="77777777" w:rsidR="00963E0D" w:rsidRPr="00963E0D" w:rsidRDefault="00963E0D" w:rsidP="00963E0D">
      <w:pPr>
        <w:spacing w:before="120" w:after="120" w:line="288" w:lineRule="auto"/>
        <w:jc w:val="both"/>
        <w:rPr>
          <w:rFonts w:cs="Arial"/>
          <w:szCs w:val="19"/>
        </w:rPr>
      </w:pPr>
    </w:p>
    <w:p w14:paraId="16103FD6" w14:textId="77777777"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086D9F28" w14:textId="77777777" w:rsidR="00525654" w:rsidRPr="00B72499" w:rsidRDefault="00963E0D" w:rsidP="00AD07E2">
      <w:pPr>
        <w:pStyle w:val="Odsekzoznamu"/>
        <w:numPr>
          <w:ilvl w:val="0"/>
          <w:numId w:val="129"/>
        </w:numPr>
        <w:spacing w:before="120" w:after="120" w:line="288" w:lineRule="auto"/>
        <w:jc w:val="both"/>
        <w:rPr>
          <w:rFonts w:cs="Arial"/>
          <w:szCs w:val="19"/>
        </w:rPr>
      </w:pPr>
      <w:r w:rsidRPr="00B72499">
        <w:rPr>
          <w:rFonts w:cs="Arial"/>
          <w:szCs w:val="19"/>
        </w:rPr>
        <w:t xml:space="preserve">Poskytovateľ </w:t>
      </w:r>
      <w:r w:rsidR="006B360C" w:rsidRPr="00B72499">
        <w:rPr>
          <w:rFonts w:cs="Arial"/>
          <w:szCs w:val="19"/>
        </w:rPr>
        <w:t xml:space="preserve">môže </w:t>
      </w:r>
      <w:r w:rsidRPr="00B72499">
        <w:rPr>
          <w:rFonts w:cs="Arial"/>
          <w:szCs w:val="19"/>
        </w:rPr>
        <w:t>vykonáva</w:t>
      </w:r>
      <w:r w:rsidR="006B360C" w:rsidRPr="00B72499">
        <w:rPr>
          <w:rFonts w:cs="Arial"/>
          <w:szCs w:val="19"/>
        </w:rPr>
        <w:t>ť</w:t>
      </w:r>
      <w:r w:rsidRPr="00B72499">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B72499">
        <w:rPr>
          <w:rFonts w:cs="Arial"/>
          <w:szCs w:val="19"/>
        </w:rPr>
        <w:t>, aby žiadateľ mal v čase predloženia ŽoNFP ukončené VO (vo fáze po podpise zmluvy s úspešným uchádzačom), alebo aby žiadateľ mal v čase predloženia ŽoNFP verejn</w:t>
      </w:r>
      <w:r w:rsidR="00525654" w:rsidRPr="00B41557">
        <w:rPr>
          <w:rFonts w:cs="Arial"/>
          <w:szCs w:val="19"/>
        </w:rPr>
        <w:t xml:space="preserve">é obstarávanie vo fáze pred podpisom zmluvy s úspešným uchádzačom (po vyhodnotení ponúk a po ukončení všetkých revíznych postupov). V tomto prípade je súčasťou výzvy aj informácia, že v schvaľovacom procese ŽoNFP bude vykonaná aj kontrola VO. </w:t>
      </w:r>
      <w:r w:rsidR="00761CCE" w:rsidRPr="006B69F9">
        <w:rPr>
          <w:rFonts w:cs="Arial"/>
          <w:szCs w:val="19"/>
        </w:rPr>
        <w:t>Prijímateľ predkladá dokumentáciu z VO spôsobom podľa kapitoly 2.</w:t>
      </w:r>
      <w:r w:rsidR="00761CCE">
        <w:rPr>
          <w:rFonts w:cs="Arial"/>
          <w:szCs w:val="19"/>
        </w:rPr>
        <w:t>4</w:t>
      </w:r>
      <w:r w:rsidR="00761CCE" w:rsidRPr="006B69F9">
        <w:rPr>
          <w:rFonts w:cs="Arial"/>
          <w:szCs w:val="19"/>
        </w:rPr>
        <w:t>.</w:t>
      </w:r>
      <w:r w:rsidR="00761CCE">
        <w:rPr>
          <w:rFonts w:cs="Arial"/>
          <w:szCs w:val="19"/>
        </w:rPr>
        <w:t xml:space="preserve"> </w:t>
      </w:r>
      <w:r w:rsidR="00525654" w:rsidRPr="00B41557">
        <w:rPr>
          <w:rFonts w:cs="Arial"/>
          <w:szCs w:val="19"/>
        </w:rPr>
        <w:t xml:space="preserve">Pre tento typ kontroly sa primerane použijú ustanovenia kapitoly 2.5.6. písm. b) o druhej ex ante kontrole a kapitoly 2.5.6. písm. c) o štandardnej ex post kontrole. </w:t>
      </w:r>
      <w:r w:rsidR="00D11BA9" w:rsidRPr="00B41557">
        <w:rPr>
          <w:rFonts w:cs="Arial"/>
          <w:szCs w:val="19"/>
        </w:rPr>
        <w:t xml:space="preserve"> Po podpise zmluvy o NFP poskytovateľ vykoná administratívnu finančnú kontrolu VO podľa § 8 zákona o finančnej kontrole s ohľadom na fázu, v akom sa predmetné </w:t>
      </w:r>
      <w:r w:rsidR="00D11BA9" w:rsidRPr="00B41557">
        <w:rPr>
          <w:rFonts w:cs="Arial"/>
          <w:szCs w:val="19"/>
        </w:rPr>
        <w:lastRenderedPageBreak/>
        <w:t>VO nachádza v čase zaslania dokumentácie na kontrolu</w:t>
      </w:r>
      <w:ins w:id="843" w:author="Autor" w:date="2020-12-14T09:30:00Z">
        <w:r w:rsidR="00547DBC">
          <w:rPr>
            <w:rFonts w:cs="Arial"/>
            <w:szCs w:val="19"/>
          </w:rPr>
          <w:t xml:space="preserve"> </w:t>
        </w:r>
        <w:r w:rsidR="00547DBC" w:rsidRPr="00547DBC">
          <w:rPr>
            <w:rFonts w:cs="Arial"/>
            <w:szCs w:val="19"/>
          </w:rPr>
          <w:t>zo strany prijímateľa</w:t>
        </w:r>
      </w:ins>
      <w:r w:rsidR="00D11BA9" w:rsidRPr="00B41557">
        <w:rPr>
          <w:rFonts w:cs="Arial"/>
          <w:szCs w:val="19"/>
        </w:rPr>
        <w:t>. Ak je postup zadávania zákazky vo fáze pred podpisom zmluvy s úspešným uchádzačom, poskytovateľ vykoná administratívnu finančnú kontrolu ako druhú</w:t>
      </w:r>
      <w:r w:rsidR="00D11BA9" w:rsidRPr="0062573B">
        <w:rPr>
          <w:rFonts w:cs="Arial"/>
          <w:szCs w:val="19"/>
        </w:rPr>
        <w:t xml:space="preserve"> ex</w:t>
      </w:r>
      <w:r w:rsidR="00BC1454" w:rsidRPr="0062573B">
        <w:rPr>
          <w:rFonts w:cs="Arial"/>
          <w:szCs w:val="19"/>
        </w:rPr>
        <w:t xml:space="preserve"> </w:t>
      </w:r>
      <w:r w:rsidR="00D11BA9" w:rsidRPr="00B65522">
        <w:rPr>
          <w:rFonts w:cs="Arial"/>
          <w:szCs w:val="19"/>
        </w:rPr>
        <w:t>ante kontrolu</w:t>
      </w:r>
      <w:ins w:id="844" w:author="Autor" w:date="2020-12-14T09:30:00Z">
        <w:r w:rsidR="00547DBC">
          <w:rPr>
            <w:rFonts w:cs="Arial"/>
            <w:szCs w:val="19"/>
          </w:rPr>
          <w:t xml:space="preserve"> </w:t>
        </w:r>
        <w:r w:rsidR="00547DBC" w:rsidRPr="00547DBC">
          <w:rPr>
            <w:rFonts w:cs="Arial"/>
            <w:szCs w:val="19"/>
          </w:rPr>
          <w:t>v prípade dobrovoľnej žiadosti prijímateľa</w:t>
        </w:r>
      </w:ins>
      <w:r w:rsidR="00D11BA9" w:rsidRPr="00B65522">
        <w:rPr>
          <w:rFonts w:cs="Arial"/>
          <w:szCs w:val="19"/>
        </w:rPr>
        <w:t xml:space="preserve"> - </w:t>
      </w:r>
      <w:del w:id="845" w:author="Autor" w:date="2020-12-14T09:31:00Z">
        <w:r w:rsidR="00D11BA9" w:rsidRPr="00B65522" w:rsidDel="00547DBC">
          <w:rPr>
            <w:rFonts w:cs="Arial"/>
            <w:szCs w:val="19"/>
          </w:rPr>
          <w:delText xml:space="preserve">primerane </w:delText>
        </w:r>
      </w:del>
      <w:ins w:id="846" w:author="Autor" w:date="2020-12-14T09:31:00Z">
        <w:r w:rsidR="00547DBC" w:rsidRPr="00B65522">
          <w:rPr>
            <w:rFonts w:cs="Arial"/>
            <w:szCs w:val="19"/>
          </w:rPr>
          <w:t>primerane</w:t>
        </w:r>
        <w:r w:rsidR="00547DBC">
          <w:rPr>
            <w:rFonts w:cs="Arial"/>
            <w:szCs w:val="19"/>
          </w:rPr>
          <w:t xml:space="preserve"> sa </w:t>
        </w:r>
      </w:ins>
      <w:r w:rsidR="00D11BA9" w:rsidRPr="00B65522">
        <w:rPr>
          <w:rFonts w:cs="Arial"/>
          <w:szCs w:val="19"/>
        </w:rPr>
        <w:t>použijú ustanovenia kapitoly 2.5.6. písm. b) o druh</w:t>
      </w:r>
      <w:r w:rsidR="00D11BA9" w:rsidRPr="00CE0F2A">
        <w:rPr>
          <w:rFonts w:cs="Arial"/>
          <w:szCs w:val="19"/>
        </w:rPr>
        <w:t>ej ex</w:t>
      </w:r>
      <w:r w:rsidR="00BC1454" w:rsidRPr="00CE0F2A">
        <w:rPr>
          <w:rFonts w:cs="Arial"/>
          <w:szCs w:val="19"/>
        </w:rPr>
        <w:t xml:space="preserve"> </w:t>
      </w:r>
      <w:r w:rsidR="00D11BA9" w:rsidRPr="00A24AD0">
        <w:rPr>
          <w:rFonts w:cs="Arial"/>
          <w:szCs w:val="19"/>
        </w:rPr>
        <w:t>ante kontrole. Ak je postup zadávania zákazky vo fáze po podpise zmluvy s úspešným uchádzačom, poskytovateľ vykoná štandardnú ex-post kontrolu -</w:t>
      </w:r>
      <w:ins w:id="847" w:author="Autor" w:date="2020-12-14T09:31:00Z">
        <w:r w:rsidR="00547DBC">
          <w:rPr>
            <w:rFonts w:cs="Arial"/>
            <w:szCs w:val="19"/>
          </w:rPr>
          <w:t xml:space="preserve"> kapitola</w:t>
        </w:r>
      </w:ins>
      <w:r w:rsidR="00D11BA9" w:rsidRPr="00A24AD0">
        <w:rPr>
          <w:rFonts w:cs="Arial"/>
          <w:szCs w:val="19"/>
        </w:rPr>
        <w:t xml:space="preserve"> 2.5.6. písm. c) o štandardnej ex-post kontrole. V rámci výkonu administratívnej finančnej kontroly môže </w:t>
      </w:r>
      <w:r w:rsidR="00D11BA9" w:rsidRPr="00F85AF8">
        <w:rPr>
          <w:rFonts w:cs="Arial"/>
          <w:szCs w:val="19"/>
        </w:rPr>
        <w:t>poskytovateľ zohľadniť závery z predchádzajúcej kontroly vykonanej pred podpisom zmluvy o</w:t>
      </w:r>
      <w:r w:rsidR="00BC1454" w:rsidRPr="004019DE">
        <w:rPr>
          <w:rFonts w:cs="Arial"/>
          <w:szCs w:val="19"/>
        </w:rPr>
        <w:t> </w:t>
      </w:r>
      <w:r w:rsidR="00D11BA9" w:rsidRPr="00891160">
        <w:rPr>
          <w:rFonts w:cs="Arial"/>
          <w:szCs w:val="19"/>
        </w:rPr>
        <w:t>NFP</w:t>
      </w:r>
      <w:r w:rsidR="00BC1454" w:rsidRPr="00891160">
        <w:rPr>
          <w:rFonts w:cs="Arial"/>
          <w:szCs w:val="19"/>
        </w:rPr>
        <w:t xml:space="preserve">. Poskytovateľ </w:t>
      </w:r>
      <w:r w:rsidR="00BC1454" w:rsidRPr="00981FE7">
        <w:t>však musí v každom prípade vy</w:t>
      </w:r>
      <w:r w:rsidR="00BC1454">
        <w:t>hotoviť výstup</w:t>
      </w:r>
      <w:r w:rsidR="00BC1454" w:rsidRPr="00981FE7">
        <w:t xml:space="preserve"> z tejto administratívnej finančnej kontroly s aktuálnym dátumom, pričom výstupom bude návrh správy z kontroly/správa z</w:t>
      </w:r>
      <w:r w:rsidR="00BC1454">
        <w:t> </w:t>
      </w:r>
      <w:r w:rsidR="00BC1454" w:rsidRPr="00981FE7">
        <w:t>kontroly</w:t>
      </w:r>
      <w:r w:rsidR="00BC1454">
        <w:t xml:space="preserve"> alebo záznam, ak bola administratívna finančná kontrola zastavená z dôvodov hodných osobitného zreteľa</w:t>
      </w:r>
      <w:r w:rsidR="00BC1454" w:rsidRPr="00981FE7">
        <w:t>.</w:t>
      </w:r>
    </w:p>
    <w:p w14:paraId="707F792A" w14:textId="77777777" w:rsidR="00963E0D" w:rsidRPr="00A24AD0" w:rsidRDefault="00525654" w:rsidP="00AD07E2">
      <w:pPr>
        <w:pStyle w:val="Odsekzoznamu"/>
        <w:numPr>
          <w:ilvl w:val="0"/>
          <w:numId w:val="129"/>
        </w:numPr>
        <w:spacing w:before="120" w:after="120" w:line="288" w:lineRule="auto"/>
        <w:jc w:val="both"/>
        <w:rPr>
          <w:rFonts w:cs="Arial"/>
          <w:szCs w:val="19"/>
        </w:rPr>
      </w:pPr>
      <w:r w:rsidRPr="00B72499">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B41557">
        <w:rPr>
          <w:rFonts w:cs="Arial"/>
          <w:szCs w:val="19"/>
        </w:rPr>
        <w:t xml:space="preserve"> výstupu, ktorý môže mať formu</w:t>
      </w:r>
      <w:r w:rsidRPr="00B41557">
        <w:rPr>
          <w:rFonts w:cs="Arial"/>
          <w:szCs w:val="19"/>
        </w:rPr>
        <w:t xml:space="preserve"> správy z</w:t>
      </w:r>
      <w:r w:rsidR="00D11BA9" w:rsidRPr="00B41557">
        <w:rPr>
          <w:rFonts w:cs="Arial"/>
          <w:szCs w:val="19"/>
        </w:rPr>
        <w:t> </w:t>
      </w:r>
      <w:r w:rsidRPr="00B41557">
        <w:rPr>
          <w:rFonts w:cs="Arial"/>
          <w:szCs w:val="19"/>
        </w:rPr>
        <w:t>kontroly</w:t>
      </w:r>
      <w:r w:rsidR="00D11BA9" w:rsidRPr="00B41557">
        <w:rPr>
          <w:rFonts w:cs="Arial"/>
          <w:szCs w:val="19"/>
        </w:rPr>
        <w:t xml:space="preserve"> (nejde o správu z kontroly podľa zákona o finančnej kontrole)</w:t>
      </w:r>
      <w:r w:rsidRPr="00B41557">
        <w:rPr>
          <w:rFonts w:cs="Arial"/>
          <w:szCs w:val="19"/>
        </w:rPr>
        <w:t>. Podmienkou na predloženie návrhu Zmluvy o NFP úspešnému žiadateľovi by bolo tiež predloženie údajov potrebných na vypracovanie návrhu zmluvy o NFP v lehote určenej riadiacim orgánom. Pre tento typ kontroly sa primerane pou</w:t>
      </w:r>
      <w:r w:rsidRPr="0062573B">
        <w:rPr>
          <w:rFonts w:cs="Arial"/>
          <w:szCs w:val="19"/>
        </w:rPr>
        <w:t xml:space="preserve">žijú ustanovenia kapitoly 2.5.6. písm. b) o druhej ex ante kontrole a kapitoly 2.5.6. písm. c) o štandardnej ex post kontrole, ak ods. 2 neurčuje inak. </w:t>
      </w:r>
      <w:r w:rsidR="00D11BA9" w:rsidRPr="00B65522">
        <w:rPr>
          <w:rFonts w:cs="Arial"/>
          <w:szCs w:val="19"/>
        </w:rPr>
        <w:t>Po podpise zmluvy o NFP poskytovateľ vykoná administratívnu finančnú kontrolu VO podľa § 8 zákona o finančnej kontrole s ohľadom na fázu, v akej sa p</w:t>
      </w:r>
      <w:r w:rsidR="00D11BA9" w:rsidRPr="00CE0F2A">
        <w:rPr>
          <w:rFonts w:cs="Arial"/>
          <w:szCs w:val="19"/>
        </w:rPr>
        <w:t>redmetné VO nachádza. Ak je postup zadávania zákazky vo fáze pred podpisom zmluvy s úspešným uchádzačom, poskytovateľ vykoná administratívnu finančnú kontrolu ako druhú ex-ante kontrolu</w:t>
      </w:r>
      <w:ins w:id="848" w:author="Autor" w:date="2020-12-14T09:31:00Z">
        <w:r w:rsidR="00547DBC">
          <w:rPr>
            <w:rFonts w:cs="Arial"/>
            <w:szCs w:val="19"/>
          </w:rPr>
          <w:t xml:space="preserve"> </w:t>
        </w:r>
      </w:ins>
      <w:ins w:id="849" w:author="Autor" w:date="2020-12-14T09:32:00Z">
        <w:r w:rsidR="00547DBC" w:rsidRPr="00547DBC">
          <w:rPr>
            <w:rFonts w:cs="Arial"/>
            <w:szCs w:val="19"/>
          </w:rPr>
          <w:t>v prípade dobrovoľnej žiadosti prijímateľa</w:t>
        </w:r>
      </w:ins>
      <w:r w:rsidR="00D11BA9" w:rsidRPr="00CE0F2A">
        <w:rPr>
          <w:rFonts w:cs="Arial"/>
          <w:szCs w:val="19"/>
        </w:rPr>
        <w:t>, ak je postup zadávania zákazky vo fáze po podpise zmluvy s úspešným uchádzačom, poskytovateľ vykoná štandardnú ex-post kontrolu. V rámci výkonu kontroly VO môže poskytovateľ zohľadniť závery z predchádzajúcej kontroly vykonanej pred podpisom zmluvy o NFP.</w:t>
      </w:r>
      <w:r w:rsidR="00630DFE">
        <w:rPr>
          <w:rFonts w:cs="Arial"/>
          <w:szCs w:val="19"/>
        </w:rPr>
        <w:t xml:space="preserve"> </w:t>
      </w:r>
      <w:r w:rsidR="00630DFE" w:rsidRPr="00630DFE">
        <w:rPr>
          <w:rFonts w:cs="Arial"/>
          <w:szCs w:val="19"/>
        </w:rPr>
        <w:t>Poskytovateľ však musí v každom prípade vyhotoviť výstup z tejto administratívnej finančnej kontroly s aktuálnym dátumom, pričom výstupom bude návrh správy z kontroly/správa z kontroly alebo záznam, ak bola administratívna finančná kontrola zastavená z dôvodov hodných osobitného zreteľa.</w:t>
      </w:r>
    </w:p>
    <w:p w14:paraId="65582838" w14:textId="77777777" w:rsidR="00963E0D" w:rsidRPr="00B65522" w:rsidRDefault="00525654" w:rsidP="00AD07E2">
      <w:pPr>
        <w:pStyle w:val="Odsekzoznamu"/>
        <w:numPr>
          <w:ilvl w:val="0"/>
          <w:numId w:val="129"/>
        </w:numPr>
        <w:spacing w:before="120" w:after="120" w:line="288" w:lineRule="auto"/>
        <w:jc w:val="both"/>
        <w:rPr>
          <w:rFonts w:cs="Arial"/>
          <w:szCs w:val="19"/>
        </w:rPr>
      </w:pPr>
      <w:r w:rsidRPr="00A24AD0">
        <w:rPr>
          <w:rFonts w:cs="Arial"/>
          <w:szCs w:val="19"/>
        </w:rPr>
        <w:t>V prípadoch uvedených v</w:t>
      </w:r>
      <w:r w:rsidR="008C41FE" w:rsidRPr="00F85AF8">
        <w:rPr>
          <w:rFonts w:cs="Arial"/>
          <w:szCs w:val="19"/>
        </w:rPr>
        <w:t xml:space="preserve"> </w:t>
      </w:r>
      <w:hyperlink w:anchor="kapitola_33727_ods_1" w:history="1">
        <w:r w:rsidR="008C41FE" w:rsidRPr="00B72499">
          <w:rPr>
            <w:rStyle w:val="Hypertextovprepojenie"/>
            <w:rFonts w:cs="Arial"/>
            <w:szCs w:val="19"/>
          </w:rPr>
          <w:t>ods. 1 a ods. 2</w:t>
        </w:r>
      </w:hyperlink>
      <w:r w:rsidR="00963E0D" w:rsidRPr="00B72499">
        <w:rPr>
          <w:rFonts w:cs="Arial"/>
          <w:szCs w:val="19"/>
        </w:rPr>
        <w:t xml:space="preserve"> poskytovateľ definuje podmienku poskytnutia príspevku výlučne na VO, ktorých hodnota v zmysle výsledku VO predstavuje minimálne 30 % z celkovej požadovanej hodnoty NFP. Pri VO, ktoré nebudú dosahovať </w:t>
      </w:r>
      <w:r w:rsidR="00963E0D" w:rsidRPr="00B41557">
        <w:rPr>
          <w:rFonts w:cs="Arial"/>
          <w:szCs w:val="19"/>
        </w:rPr>
        <w:t xml:space="preserve">túto hodnotu, nie je žiadateľ povinný mať </w:t>
      </w:r>
      <w:r w:rsidRPr="00B41557">
        <w:rPr>
          <w:rFonts w:cs="Arial"/>
          <w:szCs w:val="19"/>
        </w:rPr>
        <w:t>ukončené VO alebo VO pred podpisom zmluvy s úspešným uchádzačom</w:t>
      </w:r>
      <w:r w:rsidR="00963E0D" w:rsidRPr="00B41557">
        <w:rPr>
          <w:rFonts w:cs="Arial"/>
          <w:szCs w:val="19"/>
        </w:rPr>
        <w:t xml:space="preserve"> už v čase predkladania NP a pri týchto VO bude vykonaná kontrola až po podpise </w:t>
      </w:r>
      <w:r w:rsidR="006A58DC" w:rsidRPr="00B41557">
        <w:rPr>
          <w:rFonts w:cs="Arial"/>
          <w:szCs w:val="19"/>
        </w:rPr>
        <w:t>z</w:t>
      </w:r>
      <w:r w:rsidR="00963E0D" w:rsidRPr="00B41557">
        <w:rPr>
          <w:rFonts w:cs="Arial"/>
          <w:szCs w:val="19"/>
        </w:rPr>
        <w:t>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w:t>
      </w:r>
      <w:r w:rsidR="00963E0D" w:rsidRPr="0062573B">
        <w:rPr>
          <w:rFonts w:cs="Arial"/>
          <w:szCs w:val="19"/>
        </w:rPr>
        <w:t xml:space="preserve">ikuje poskytovateľ analogicky v zmysle postupov uvedených v jednotlivých písmenách a) až g) kapitoly 2.5.6  Typy </w:t>
      </w:r>
      <w:r w:rsidR="00E911B7" w:rsidRPr="00B65522">
        <w:rPr>
          <w:rFonts w:cs="Arial"/>
          <w:szCs w:val="19"/>
        </w:rPr>
        <w:t xml:space="preserve">finančnej </w:t>
      </w:r>
      <w:r w:rsidR="00963E0D" w:rsidRPr="00B65522">
        <w:rPr>
          <w:rFonts w:cs="Arial"/>
          <w:szCs w:val="19"/>
        </w:rPr>
        <w:t>kontroly VO.</w:t>
      </w:r>
    </w:p>
    <w:p w14:paraId="020BDA6B" w14:textId="77777777" w:rsidR="00963E0D" w:rsidRPr="00A24AD0" w:rsidRDefault="00963E0D" w:rsidP="00AD07E2">
      <w:pPr>
        <w:pStyle w:val="Odsekzoznamu"/>
        <w:numPr>
          <w:ilvl w:val="0"/>
          <w:numId w:val="129"/>
        </w:numPr>
        <w:spacing w:before="120" w:after="120" w:line="288" w:lineRule="auto"/>
        <w:jc w:val="both"/>
        <w:rPr>
          <w:rFonts w:cs="Arial"/>
          <w:szCs w:val="19"/>
        </w:rPr>
      </w:pPr>
      <w:r w:rsidRPr="00CE0F2A">
        <w:rPr>
          <w:rFonts w:cs="Arial"/>
          <w:szCs w:val="19"/>
        </w:rPr>
        <w:t xml:space="preserve">Predmetom </w:t>
      </w:r>
      <w:r w:rsidRPr="00A24AD0">
        <w:rPr>
          <w:rFonts w:cs="Arial"/>
          <w:szCs w:val="19"/>
        </w:rPr>
        <w:t xml:space="preserve">overenia podmienky poskytnutia príspevku týkajúcej sa VO musí byť aj kontrola vecného súladu predmetu obstarávania, návrhu zmluvných podmienok a iných údajov s predloženým projektom. </w:t>
      </w:r>
    </w:p>
    <w:p w14:paraId="1BC6E7D5" w14:textId="77777777" w:rsidR="00525654" w:rsidRPr="00B41557" w:rsidRDefault="00525654" w:rsidP="00AD07E2">
      <w:pPr>
        <w:pStyle w:val="Odsekzoznamu"/>
        <w:numPr>
          <w:ilvl w:val="0"/>
          <w:numId w:val="129"/>
        </w:numPr>
        <w:spacing w:before="120" w:after="120" w:line="288" w:lineRule="auto"/>
        <w:jc w:val="both"/>
        <w:rPr>
          <w:rFonts w:cs="Arial"/>
          <w:szCs w:val="19"/>
        </w:rPr>
      </w:pPr>
      <w:r w:rsidRPr="00F85AF8">
        <w:rPr>
          <w:rFonts w:cs="Arial"/>
          <w:szCs w:val="19"/>
        </w:rPr>
        <w:t xml:space="preserve">Žiadateľ predkladá v rámci konania o ŽoNFP verejné obstarávanie vo fáze po podpise zmluvy s úspešným uchádzačom </w:t>
      </w:r>
      <w:r w:rsidRPr="004019DE">
        <w:rPr>
          <w:rFonts w:cs="Arial"/>
          <w:b/>
          <w:szCs w:val="19"/>
        </w:rPr>
        <w:t>po nadobudnutí  platnosti tejto zmluvy</w:t>
      </w:r>
      <w:r w:rsidRPr="00891160">
        <w:rPr>
          <w:rFonts w:cs="Arial"/>
          <w:szCs w:val="19"/>
        </w:rPr>
        <w:t>, vrátane všetkých dodatkov k tejto zmluve, resp. vo fáze pred podpisom zmluvy s úspešným uchádzačom po vyhodnotení ponúk a ukončení všetkých revíznych postupov, a to ako súčasť povinných príloh ŽoNFP.</w:t>
      </w:r>
      <w:r w:rsidR="00B41557" w:rsidRPr="00B41557">
        <w:t xml:space="preserve"> </w:t>
      </w:r>
      <w:r w:rsidR="00B41557">
        <w:t xml:space="preserve">Žiadateľ je zároveň v prípade nadlimitných a podlimitných zákaziek verejného obstarávania povinný sprístupniť </w:t>
      </w:r>
      <w:r w:rsidR="00B41557">
        <w:lastRenderedPageBreak/>
        <w:t>elektronickú podobu kompletnej dokumentácie pre účely výkonu kontroly/finančnej kontroly poskytovateľom, a to zriadením prístupu do elektronického prostriedku použitého na elektronickú komunikáciu (ak relevantné). Súčasťou elektronickej podoby dokumentácie sú aj auditné záznamy o všetkých úkonoch vykonaných v použitom elektronickom prostriedku.</w:t>
      </w:r>
    </w:p>
    <w:p w14:paraId="38B88942" w14:textId="77777777" w:rsidR="00963E0D" w:rsidRPr="00A24AD0" w:rsidRDefault="00963E0D" w:rsidP="00AD07E2">
      <w:pPr>
        <w:pStyle w:val="Odsekzoznamu"/>
        <w:numPr>
          <w:ilvl w:val="0"/>
          <w:numId w:val="129"/>
        </w:numPr>
        <w:spacing w:before="120" w:after="120" w:line="288" w:lineRule="auto"/>
        <w:jc w:val="both"/>
        <w:rPr>
          <w:rFonts w:cs="Arial"/>
          <w:szCs w:val="19"/>
        </w:rPr>
      </w:pPr>
      <w:r w:rsidRPr="00B41557">
        <w:rPr>
          <w:rFonts w:cs="Arial"/>
          <w:szCs w:val="19"/>
        </w:rPr>
        <w:t>Závery kontroly prenesie poskytovateľ do výsledku posúdenia ŽoNFP</w:t>
      </w:r>
      <w:r w:rsidR="00525654" w:rsidRPr="00B41557">
        <w:rPr>
          <w:rFonts w:cs="Arial"/>
          <w:szCs w:val="19"/>
        </w:rPr>
        <w:t>, resp. NP, ak je kontrola VO vykonaná v rámci schvaľovacieho procesu žiadosti o NFP</w:t>
      </w:r>
      <w:r w:rsidRPr="00B41557">
        <w:rPr>
          <w:rFonts w:cs="Arial"/>
          <w:szCs w:val="19"/>
        </w:rPr>
        <w:t>. Výstupom kontroly VO nie je v tomto prípade správa z kontroly, ale rozhodnutie o schválení alebo neschválení ŽoNFP</w:t>
      </w:r>
      <w:r w:rsidR="00525654" w:rsidRPr="0062573B">
        <w:rPr>
          <w:rFonts w:cs="Arial"/>
          <w:szCs w:val="19"/>
        </w:rPr>
        <w:t xml:space="preserve">, resp. NP. V prípade uplatnenia postupu podľa ods. 2 </w:t>
      </w:r>
      <w:r w:rsidR="00D11BA9" w:rsidRPr="00B65522">
        <w:rPr>
          <w:rFonts w:cs="Arial"/>
          <w:szCs w:val="19"/>
        </w:rPr>
        <w:t xml:space="preserve">môže byť </w:t>
      </w:r>
      <w:r w:rsidR="00525654" w:rsidRPr="00B65522">
        <w:rPr>
          <w:rFonts w:cs="Arial"/>
          <w:szCs w:val="19"/>
        </w:rPr>
        <w:t>výstupom z kontroly VO návrh správy z kontroly VO/správa z kontroly VO</w:t>
      </w:r>
      <w:r w:rsidR="00D11BA9" w:rsidRPr="00CE0F2A">
        <w:rPr>
          <w:rFonts w:cs="Arial"/>
          <w:szCs w:val="19"/>
        </w:rPr>
        <w:t>, ale výstup z takejto kontroly nie je návrhom správy/správou z kontroly podľa zákona o finančnej kontrole</w:t>
      </w:r>
      <w:r w:rsidRPr="00A24AD0">
        <w:rPr>
          <w:rFonts w:cs="Arial"/>
          <w:szCs w:val="19"/>
        </w:rPr>
        <w:t xml:space="preserve">. </w:t>
      </w:r>
    </w:p>
    <w:p w14:paraId="1A768045" w14:textId="77777777" w:rsidR="00963E0D" w:rsidRPr="00891160" w:rsidRDefault="00963E0D" w:rsidP="00AD07E2">
      <w:pPr>
        <w:pStyle w:val="Odsekzoznamu"/>
        <w:numPr>
          <w:ilvl w:val="0"/>
          <w:numId w:val="129"/>
        </w:numPr>
        <w:spacing w:before="120" w:after="120" w:line="288" w:lineRule="auto"/>
        <w:jc w:val="both"/>
        <w:rPr>
          <w:rFonts w:cs="Arial"/>
          <w:szCs w:val="19"/>
        </w:rPr>
      </w:pPr>
      <w:r w:rsidRPr="00A24AD0">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w:t>
      </w:r>
      <w:r w:rsidRPr="00F85AF8">
        <w:rPr>
          <w:rFonts w:cs="Arial"/>
          <w:szCs w:val="19"/>
        </w:rPr>
        <w:t xml:space="preserve"> neboli predmetom kontroly v rámci schvaľovacieho procesu ŽoNFP, resp. NP, podliehajú kontrole v zmysle postu</w:t>
      </w:r>
      <w:r w:rsidRPr="004019DE">
        <w:rPr>
          <w:rFonts w:cs="Arial"/>
          <w:szCs w:val="19"/>
        </w:rPr>
        <w:t xml:space="preserve">pov uvedených v kapitole 2.5.6  Typy </w:t>
      </w:r>
      <w:r w:rsidR="00E911B7" w:rsidRPr="00891160">
        <w:rPr>
          <w:rFonts w:cs="Arial"/>
          <w:szCs w:val="19"/>
        </w:rPr>
        <w:t xml:space="preserve">finančnej </w:t>
      </w:r>
      <w:r w:rsidRPr="00891160">
        <w:rPr>
          <w:rFonts w:cs="Arial"/>
          <w:szCs w:val="19"/>
        </w:rPr>
        <w:t>kontroly VO – častiach e) a f) týkajúcich sa kontroly dodatkov.</w:t>
      </w:r>
    </w:p>
    <w:p w14:paraId="4F23A1FE" w14:textId="77777777" w:rsidR="00FB16C6" w:rsidRDefault="00525654" w:rsidP="00AD07E2">
      <w:pPr>
        <w:pStyle w:val="Odsekzoznamu"/>
        <w:numPr>
          <w:ilvl w:val="0"/>
          <w:numId w:val="129"/>
        </w:numPr>
        <w:spacing w:before="120" w:after="120" w:line="288" w:lineRule="auto"/>
        <w:jc w:val="both"/>
        <w:rPr>
          <w:rFonts w:cs="Arial"/>
          <w:szCs w:val="19"/>
        </w:rPr>
      </w:pPr>
      <w:r w:rsidRPr="00891160">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891160">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sidRPr="00891160">
        <w:rPr>
          <w:rFonts w:cs="Arial"/>
          <w:szCs w:val="19"/>
        </w:rPr>
        <w:t xml:space="preserve"> 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250A7FB1" w14:textId="77777777" w:rsidR="00B41557" w:rsidRPr="00B41557" w:rsidRDefault="00B41557" w:rsidP="00AD07E2">
      <w:pPr>
        <w:pStyle w:val="Odsekzoznamu"/>
        <w:numPr>
          <w:ilvl w:val="0"/>
          <w:numId w:val="129"/>
        </w:numPr>
        <w:jc w:val="both"/>
        <w:rPr>
          <w:rFonts w:cs="Arial"/>
          <w:szCs w:val="19"/>
        </w:rPr>
      </w:pPr>
      <w:r w:rsidRPr="00B41557">
        <w:rPr>
          <w:rFonts w:cs="Arial"/>
          <w:szCs w:val="19"/>
        </w:rPr>
        <w:t>Poskytovateľ upozorňuje, že podmienky poskytnutia príspevku z hľadiska vyhlásenia alebo realizácie VO sú pre žiadateľov zadefinované špecificky v rámci výzvy na predloženie ŽoNFP, resp. písomného vyzvania na predloženie projektu. Proces prípravy, realizácie a ďalšej kontroly VO sa odvíja od nastavených podmienok poskytnutia príspevku (napr. podmienka mať už zrealizované VO, vyhlásené VO na jednotlivé aktivity – riadenie projektu, stavebné práce, stavebný a iný dozor a pod.). Poskytovateľ postupuje pri výkone kontroly VO v zmysle pos</w:t>
      </w:r>
      <w:r>
        <w:rPr>
          <w:rFonts w:cs="Arial"/>
          <w:szCs w:val="19"/>
        </w:rPr>
        <w:t>tupov uvedených v kapitole 2.5.6</w:t>
      </w:r>
      <w:r w:rsidRPr="00B41557">
        <w:rPr>
          <w:rFonts w:cs="Arial"/>
          <w:szCs w:val="19"/>
        </w:rPr>
        <w:t xml:space="preserve">  Typy finančnej kontroly VO.</w:t>
      </w:r>
    </w:p>
    <w:p w14:paraId="1ED16ACA" w14:textId="77777777" w:rsidR="00B41557" w:rsidRPr="00B41557" w:rsidRDefault="00B41557" w:rsidP="00AD07E2">
      <w:pPr>
        <w:pStyle w:val="Odsekzoznamu"/>
        <w:spacing w:before="120" w:after="120" w:line="288" w:lineRule="auto"/>
        <w:jc w:val="both"/>
        <w:rPr>
          <w:rFonts w:cs="Arial"/>
          <w:szCs w:val="19"/>
        </w:rPr>
      </w:pPr>
    </w:p>
    <w:p w14:paraId="62FA97C7" w14:textId="77777777" w:rsidR="00FB16C6" w:rsidRPr="00963E0D" w:rsidRDefault="00FB16C6" w:rsidP="00963E0D">
      <w:pPr>
        <w:spacing w:before="120" w:after="120" w:line="288" w:lineRule="auto"/>
        <w:jc w:val="both"/>
        <w:rPr>
          <w:rFonts w:cs="Arial"/>
          <w:szCs w:val="19"/>
        </w:rPr>
      </w:pPr>
    </w:p>
    <w:p w14:paraId="429DA9AD" w14:textId="77777777" w:rsidR="00963E0D" w:rsidRPr="00735615" w:rsidRDefault="007D11DA" w:rsidP="00963E0D">
      <w:pPr>
        <w:spacing w:before="120" w:after="120" w:line="288" w:lineRule="auto"/>
        <w:jc w:val="both"/>
        <w:rPr>
          <w:rFonts w:cs="Arial"/>
          <w:b/>
          <w:szCs w:val="19"/>
        </w:rPr>
      </w:pPr>
      <w:r w:rsidRPr="00735615">
        <w:rPr>
          <w:rFonts w:cs="Arial"/>
          <w:b/>
          <w:szCs w:val="19"/>
        </w:rPr>
        <w:t>j</w:t>
      </w:r>
      <w:r w:rsidR="00963E0D" w:rsidRPr="00735615">
        <w:rPr>
          <w:rFonts w:cs="Arial"/>
          <w:b/>
          <w:szCs w:val="19"/>
        </w:rPr>
        <w:t>) Kontrola verejného obstarávania národných projektov, veľkých projektov</w:t>
      </w:r>
      <w:r w:rsidR="007C13BB" w:rsidRPr="00735615">
        <w:rPr>
          <w:rFonts w:cs="Arial"/>
          <w:b/>
          <w:szCs w:val="19"/>
        </w:rPr>
        <w:t>, ktoré sú súčasťou zoznamu projektov a kontrola projektov technickej pomoci, pred podpisom zmluvy o NFP</w:t>
      </w:r>
    </w:p>
    <w:p w14:paraId="35831968" w14:textId="77777777" w:rsidR="009875A5" w:rsidRPr="00735615" w:rsidRDefault="00963E0D" w:rsidP="00963E0D">
      <w:pPr>
        <w:spacing w:before="120" w:after="120" w:line="288" w:lineRule="auto"/>
        <w:jc w:val="both"/>
        <w:rPr>
          <w:rFonts w:cs="Arial"/>
          <w:szCs w:val="19"/>
        </w:rPr>
      </w:pPr>
      <w:r w:rsidRPr="00735615">
        <w:rPr>
          <w:rFonts w:cs="Arial"/>
          <w:szCs w:val="19"/>
        </w:rPr>
        <w:t xml:space="preserve">Poskytovateľ </w:t>
      </w:r>
      <w:r w:rsidR="007C13BB" w:rsidRPr="00735615">
        <w:rPr>
          <w:rFonts w:cs="Arial"/>
          <w:szCs w:val="19"/>
        </w:rPr>
        <w:t xml:space="preserve">môže </w:t>
      </w:r>
      <w:r w:rsidRPr="00735615">
        <w:rPr>
          <w:rFonts w:cs="Arial"/>
          <w:szCs w:val="19"/>
        </w:rPr>
        <w:t>vykonáva</w:t>
      </w:r>
      <w:r w:rsidR="007C13BB" w:rsidRPr="00735615">
        <w:rPr>
          <w:rFonts w:cs="Arial"/>
          <w:szCs w:val="19"/>
        </w:rPr>
        <w:t>ť</w:t>
      </w:r>
      <w:r w:rsidRPr="00735615">
        <w:rPr>
          <w:rFonts w:cs="Arial"/>
          <w:szCs w:val="19"/>
        </w:rPr>
        <w:t xml:space="preserve"> kontrolu VO v rámci národných, veľkých projektov, ktoré sú súčasťou zoznamu projektov</w:t>
      </w:r>
      <w:r w:rsidR="009875A5" w:rsidRPr="00735615">
        <w:rPr>
          <w:rFonts w:cs="Arial"/>
          <w:szCs w:val="19"/>
        </w:rPr>
        <w:t xml:space="preserve"> a projektov technickej pomoci</w:t>
      </w:r>
      <w:r w:rsidRPr="00735615">
        <w:rPr>
          <w:rFonts w:cs="Arial"/>
          <w:szCs w:val="19"/>
        </w:rPr>
        <w:t xml:space="preserve"> ako prvú ex</w:t>
      </w:r>
      <w:r w:rsidR="00B1693B" w:rsidRPr="00735615">
        <w:rPr>
          <w:rFonts w:cs="Arial"/>
          <w:szCs w:val="19"/>
        </w:rPr>
        <w:t xml:space="preserve"> </w:t>
      </w:r>
      <w:r w:rsidRPr="00735615">
        <w:rPr>
          <w:rFonts w:cs="Arial"/>
          <w:szCs w:val="19"/>
        </w:rPr>
        <w:t>ante kontrolu</w:t>
      </w:r>
      <w:ins w:id="850" w:author="Autor" w:date="2020-12-14T09:32:00Z">
        <w:r w:rsidR="00547DBC">
          <w:rPr>
            <w:rFonts w:cs="Arial"/>
            <w:szCs w:val="19"/>
          </w:rPr>
          <w:t xml:space="preserve"> </w:t>
        </w:r>
        <w:r w:rsidR="00547DBC" w:rsidRPr="00547DBC">
          <w:rPr>
            <w:rFonts w:cs="Arial"/>
            <w:szCs w:val="19"/>
          </w:rPr>
          <w:t>(ak prijímateľ dobrovoľne predloží dokumentáciu k nadlimitnej zákazke alebo podlimitnej zákazke na stavebné práce na kontrolu), druhú ex-ante kontrolu (ak prijímateľ dobrovoľne predloží dokumentáciu k nadlimitnej zákazke na kontrolu</w:t>
        </w:r>
      </w:ins>
      <w:del w:id="851" w:author="Autor" w:date="2020-12-14T09:32:00Z">
        <w:r w:rsidRPr="00735615" w:rsidDel="00547DBC">
          <w:rPr>
            <w:rFonts w:cs="Arial"/>
            <w:szCs w:val="19"/>
          </w:rPr>
          <w:delText>, druhú ex</w:delText>
        </w:r>
        <w:r w:rsidR="00B1693B" w:rsidRPr="00735615" w:rsidDel="00547DBC">
          <w:rPr>
            <w:rFonts w:cs="Arial"/>
            <w:szCs w:val="19"/>
          </w:rPr>
          <w:delText xml:space="preserve"> </w:delText>
        </w:r>
        <w:r w:rsidRPr="00735615" w:rsidDel="00547DBC">
          <w:rPr>
            <w:rFonts w:cs="Arial"/>
            <w:szCs w:val="19"/>
          </w:rPr>
          <w:delText xml:space="preserve">ante kontrolu </w:delText>
        </w:r>
      </w:del>
      <w:ins w:id="852" w:author="Autor" w:date="2020-12-14T09:32:00Z">
        <w:r w:rsidR="00547DBC">
          <w:rPr>
            <w:rFonts w:cs="Arial"/>
            <w:szCs w:val="19"/>
          </w:rPr>
          <w:t xml:space="preserve"> </w:t>
        </w:r>
      </w:ins>
      <w:r w:rsidRPr="00735615">
        <w:rPr>
          <w:rFonts w:cs="Arial"/>
          <w:szCs w:val="19"/>
        </w:rPr>
        <w:t>a následnú ex</w:t>
      </w:r>
      <w:r w:rsidR="00863220" w:rsidRPr="00735615">
        <w:rPr>
          <w:rFonts w:cs="Arial"/>
          <w:szCs w:val="19"/>
        </w:rPr>
        <w:t xml:space="preserve"> </w:t>
      </w:r>
      <w:r w:rsidRPr="00735615">
        <w:rPr>
          <w:rFonts w:cs="Arial"/>
          <w:szCs w:val="19"/>
        </w:rPr>
        <w:t>post kontrolu, prípadne podľa okolností aj ako štandardnú ex</w:t>
      </w:r>
      <w:r w:rsidR="00DC7489" w:rsidRPr="00735615">
        <w:rPr>
          <w:rFonts w:cs="Arial"/>
          <w:szCs w:val="19"/>
        </w:rPr>
        <w:t xml:space="preserve"> </w:t>
      </w:r>
      <w:r w:rsidRPr="00735615">
        <w:rPr>
          <w:rFonts w:cs="Arial"/>
          <w:szCs w:val="19"/>
        </w:rPr>
        <w:t xml:space="preserve">post kontrolu. </w:t>
      </w:r>
    </w:p>
    <w:p w14:paraId="0172702B" w14:textId="77777777" w:rsidR="009875A5" w:rsidRPr="00735615" w:rsidRDefault="009875A5" w:rsidP="00963E0D">
      <w:pPr>
        <w:spacing w:before="120" w:after="120" w:line="288" w:lineRule="auto"/>
        <w:jc w:val="both"/>
        <w:rPr>
          <w:rFonts w:cs="Arial"/>
          <w:szCs w:val="19"/>
        </w:rPr>
      </w:pPr>
      <w:r w:rsidRPr="00735615">
        <w:rPr>
          <w:rFonts w:cs="Arial"/>
          <w:szCs w:val="19"/>
        </w:rPr>
        <w:t xml:space="preserve">V tejto súvislosti dávame prijímateľovi do pozornosti usmernenie poskytovateľa k príprave individuálneho projektu, ktoré je zverejnené na webovom sídle </w:t>
      </w:r>
      <w:hyperlink r:id="rId19" w:history="1">
        <w:r w:rsidR="005C056B" w:rsidRPr="00735615">
          <w:rPr>
            <w:rStyle w:val="Hypertextovprepojenie"/>
            <w:rFonts w:cs="Arial"/>
            <w:szCs w:val="19"/>
          </w:rPr>
          <w:t>http://www.minv.sk/?usmernenia-riadiaceho-organu</w:t>
        </w:r>
      </w:hyperlink>
      <w:r w:rsidR="00DF5D23" w:rsidRPr="00735615">
        <w:rPr>
          <w:rStyle w:val="Hypertextovprepojenie"/>
          <w:rFonts w:cs="Arial"/>
          <w:color w:val="auto"/>
          <w:szCs w:val="19"/>
          <w:u w:val="none"/>
        </w:rPr>
        <w:t>, resp.</w:t>
      </w:r>
      <w:r w:rsidR="005B7659" w:rsidRPr="00735615">
        <w:rPr>
          <w:rStyle w:val="Hypertextovprepojenie"/>
          <w:rFonts w:cs="Arial"/>
          <w:color w:val="auto"/>
          <w:szCs w:val="19"/>
        </w:rPr>
        <w:t xml:space="preserve"> </w:t>
      </w:r>
      <w:r w:rsidR="005B7659" w:rsidRPr="00735615">
        <w:rPr>
          <w:rStyle w:val="Hypertextovprepojenie"/>
          <w:rFonts w:cs="Arial"/>
          <w:szCs w:val="19"/>
        </w:rPr>
        <w:t>http://www.reformuj.sk/dokument/usmernenia-riadiaceho-organu/</w:t>
      </w:r>
      <w:r w:rsidRPr="00735615">
        <w:rPr>
          <w:rFonts w:cs="Arial"/>
          <w:szCs w:val="19"/>
        </w:rPr>
        <w:t>.</w:t>
      </w:r>
    </w:p>
    <w:p w14:paraId="1E45DCBE" w14:textId="77777777" w:rsidR="005C056B" w:rsidRPr="00735615" w:rsidRDefault="00D11BA9" w:rsidP="00963E0D">
      <w:pPr>
        <w:spacing w:before="120" w:after="120" w:line="288" w:lineRule="auto"/>
        <w:jc w:val="both"/>
        <w:rPr>
          <w:rFonts w:cs="Arial"/>
          <w:szCs w:val="19"/>
        </w:rPr>
      </w:pPr>
      <w:r w:rsidRPr="00735615">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sidRPr="00735615">
        <w:rPr>
          <w:rFonts w:cs="Arial"/>
          <w:szCs w:val="19"/>
        </w:rPr>
        <w:t>ej</w:t>
      </w:r>
      <w:r w:rsidRPr="00735615">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735615">
        <w:rPr>
          <w:rFonts w:cs="Arial"/>
          <w:szCs w:val="19"/>
        </w:rPr>
        <w:t xml:space="preserve"> </w:t>
      </w:r>
    </w:p>
    <w:p w14:paraId="79322490" w14:textId="77777777" w:rsidR="00963E0D" w:rsidRPr="00963E0D" w:rsidRDefault="00963E0D" w:rsidP="00963E0D">
      <w:pPr>
        <w:spacing w:before="120" w:after="120" w:line="288" w:lineRule="auto"/>
        <w:jc w:val="both"/>
        <w:rPr>
          <w:rFonts w:cs="Arial"/>
          <w:szCs w:val="19"/>
        </w:rPr>
      </w:pPr>
      <w:r w:rsidRPr="00735615">
        <w:rPr>
          <w:rFonts w:cs="Arial"/>
          <w:szCs w:val="19"/>
        </w:rPr>
        <w:lastRenderedPageBreak/>
        <w:t xml:space="preserve">Postupy tejto kontroly aplikuje poskytovateľ analogicky v zmysle postupov uvedených v jednotlivých písmenách a) až h) kapitoly 2.5.6  Typy </w:t>
      </w:r>
      <w:r w:rsidR="00E911B7" w:rsidRPr="00735615">
        <w:rPr>
          <w:rFonts w:cs="Arial"/>
          <w:szCs w:val="19"/>
        </w:rPr>
        <w:t>finančnej</w:t>
      </w:r>
      <w:r w:rsidRPr="00735615">
        <w:rPr>
          <w:rFonts w:cs="Arial"/>
          <w:szCs w:val="19"/>
        </w:rPr>
        <w:t xml:space="preserve"> kontroly VO.</w:t>
      </w:r>
    </w:p>
    <w:p w14:paraId="13B18EDB" w14:textId="77777777" w:rsidR="00963E0D" w:rsidRPr="0073389C" w:rsidRDefault="00963E0D" w:rsidP="009D7F63">
      <w:pPr>
        <w:spacing w:before="120" w:after="120" w:line="288" w:lineRule="auto"/>
        <w:jc w:val="both"/>
        <w:rPr>
          <w:rFonts w:cs="Arial"/>
          <w:szCs w:val="19"/>
        </w:rPr>
      </w:pPr>
    </w:p>
    <w:p w14:paraId="1DC21E09" w14:textId="77777777" w:rsidR="009D7F63" w:rsidRPr="0073389C" w:rsidRDefault="009D7F63" w:rsidP="009D7F63">
      <w:pPr>
        <w:pStyle w:val="Nadpis3"/>
        <w:ind w:left="567" w:firstLine="0"/>
        <w:rPr>
          <w:lang w:val="sk-SK"/>
        </w:rPr>
      </w:pPr>
      <w:bookmarkStart w:id="853" w:name="_Toc440372884"/>
      <w:bookmarkStart w:id="854" w:name="_Toc4576203"/>
      <w:r w:rsidRPr="0073389C">
        <w:rPr>
          <w:lang w:val="sk-SK"/>
        </w:rPr>
        <w:t>Finančné opravy</w:t>
      </w:r>
      <w:bookmarkEnd w:id="853"/>
      <w:bookmarkEnd w:id="854"/>
    </w:p>
    <w:p w14:paraId="3B06F4C5" w14:textId="77777777"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 xml:space="preserve">P, v Systéme riadenia EŠIF a v </w:t>
      </w:r>
      <w:r w:rsidR="005B1477">
        <w:rPr>
          <w:rFonts w:cs="Arial"/>
          <w:szCs w:val="19"/>
        </w:rPr>
        <w:t>m</w:t>
      </w:r>
      <w:r w:rsidRPr="00AE218A">
        <w:rPr>
          <w:rFonts w:cs="Arial"/>
          <w:szCs w:val="19"/>
        </w:rPr>
        <w:t>etodickom pokyne CKO č. 5.</w:t>
      </w:r>
    </w:p>
    <w:p w14:paraId="14E8F792" w14:textId="77777777"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v </w:t>
      </w:r>
      <w:r w:rsidR="00EF7652">
        <w:rPr>
          <w:rFonts w:cs="Arial"/>
          <w:szCs w:val="19"/>
        </w:rPr>
        <w:t>z</w:t>
      </w:r>
      <w:r w:rsidRPr="00AE218A">
        <w:rPr>
          <w:rFonts w:cs="Arial"/>
          <w:szCs w:val="19"/>
        </w:rPr>
        <w:t>mluve o NFP</w:t>
      </w:r>
      <w:r w:rsidR="00275986" w:rsidRPr="00275986">
        <w:rPr>
          <w:rFonts w:cs="Arial"/>
          <w:szCs w:val="19"/>
        </w:rPr>
        <w:t xml:space="preserve"> </w:t>
      </w:r>
      <w:r w:rsidR="00275986" w:rsidRPr="006B69F9">
        <w:rPr>
          <w:rFonts w:cs="Arial"/>
          <w:szCs w:val="19"/>
        </w:rPr>
        <w:t>a primerane aj podľa pravidiel v metodickom pokyne CKO č. 5</w:t>
      </w:r>
      <w:r w:rsidRPr="00AE218A">
        <w:rPr>
          <w:rFonts w:cs="Arial"/>
          <w:szCs w:val="19"/>
        </w:rPr>
        <w:t>.</w:t>
      </w:r>
    </w:p>
    <w:p w14:paraId="486E52E3" w14:textId="77777777" w:rsidR="00275986" w:rsidRDefault="00275986" w:rsidP="00275986">
      <w:pPr>
        <w:spacing w:before="120" w:after="120" w:line="288" w:lineRule="auto"/>
        <w:jc w:val="both"/>
        <w:rPr>
          <w:ins w:id="855" w:author="Autor" w:date="2020-12-14T09:33:00Z"/>
          <w:rFonts w:cs="Arial"/>
          <w:bCs/>
          <w:szCs w:val="19"/>
        </w:rPr>
      </w:pPr>
      <w:r w:rsidRPr="006B69F9">
        <w:rPr>
          <w:rFonts w:cs="Arial"/>
          <w:szCs w:val="19"/>
        </w:rPr>
        <w:t xml:space="preserve">Určenie finančných opráv sa riadi pravidlami, ktoré sú platné v čase vypracovania návrhu správy z kontroly. Poskytovateľ postupuje podľa metodického pokynu CKO č. 5, verzia 4 so zohľadnením zmien a doplnení uvedených v prílohe Rozhodnutia EK </w:t>
      </w:r>
      <w:r w:rsidRPr="006B69F9">
        <w:rPr>
          <w:rFonts w:cs="Arial"/>
          <w:bCs/>
          <w:szCs w:val="19"/>
        </w:rPr>
        <w:t xml:space="preserve">zo dňa 14.05.2019 č. C(2019) 3452, ak vypracoval návrh správy z kontroly/finančnej kontroly VO/obstarávania v období od 14.05.2019 do dátumu účinnosti verzie 5 metodického pokynu CKO č.5. </w:t>
      </w:r>
    </w:p>
    <w:p w14:paraId="4B6EA6CE" w14:textId="77777777" w:rsidR="00547DBC" w:rsidRPr="006B69F9" w:rsidRDefault="00547DBC" w:rsidP="00275986">
      <w:pPr>
        <w:spacing w:before="120" w:after="120" w:line="288" w:lineRule="auto"/>
        <w:jc w:val="both"/>
        <w:rPr>
          <w:rFonts w:cs="Arial"/>
          <w:bCs/>
          <w:szCs w:val="19"/>
        </w:rPr>
      </w:pPr>
      <w:ins w:id="856" w:author="Autor" w:date="2020-12-14T09:33:00Z">
        <w:r w:rsidRPr="00547DBC">
          <w:rPr>
            <w:rFonts w:cs="Arial"/>
            <w:bCs/>
            <w:szCs w:val="19"/>
          </w:rPr>
          <w:t>V prípade zákaziek s nízkou hodnotou nad 30 000 eur, ktoré boli zadávané pred účinnosťou Systému riadenia EŠIF, verzia 10, postupuje RO pri určovaní finančných opráv podľa metodického pokynu CKO č. 5, verzia 5.</w:t>
        </w:r>
      </w:ins>
    </w:p>
    <w:p w14:paraId="6F020C97" w14:textId="77777777" w:rsidR="00566C38" w:rsidRPr="00566C38" w:rsidRDefault="00275986" w:rsidP="00566C38">
      <w:pPr>
        <w:spacing w:before="120" w:after="120" w:line="288" w:lineRule="auto"/>
        <w:jc w:val="both"/>
        <w:rPr>
          <w:rFonts w:cs="Arial"/>
          <w:szCs w:val="19"/>
        </w:rPr>
      </w:pPr>
      <w:r w:rsidRPr="006B69F9">
        <w:rPr>
          <w:rFonts w:cs="Arial"/>
          <w:bCs/>
          <w:szCs w:val="19"/>
        </w:rPr>
        <w:t>V prípade zmeny Rozhodnutia EK, alebo jeho nahradenia iným normatívnym právnym aktom EÚ upravujúcim problematiku určenia finančných opráv pri nedodržaní pravidiel a postupov verejného obstarávania, bude poskytovateľ do momentu účinnosti aktualizovanej verzie metodického pokynu  CKO č. 5, postupovať podľa aktuálne platného metodického pokynu CKO č. 5, so zohľadnením zmien a doplnení uvedených v predmetnom normatívnom právnom akte EÚ.</w:t>
      </w:r>
      <w:r w:rsidR="00566C38"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w:t>
      </w:r>
      <w:r w:rsidRPr="00996CA2">
        <w:rPr>
          <w:rFonts w:cs="Arial"/>
          <w:szCs w:val="19"/>
        </w:rPr>
        <w:t>aktuálnej v čase vypracovania návrhu správy z kontroly</w:t>
      </w:r>
      <w:r w:rsidR="00566C38" w:rsidRPr="00566C38">
        <w:rPr>
          <w:rFonts w:cs="Arial"/>
          <w:szCs w:val="19"/>
        </w:rPr>
        <w:t xml:space="preserve">. </w:t>
      </w:r>
    </w:p>
    <w:p w14:paraId="3CAA024E" w14:textId="77777777"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w:t>
      </w:r>
      <w:r w:rsidR="00827A18">
        <w:rPr>
          <w:rFonts w:cs="Arial"/>
          <w:szCs w:val="19"/>
        </w:rPr>
        <w:t>1</w:t>
      </w:r>
      <w:r w:rsidRPr="00566C38">
        <w:rPr>
          <w:rFonts w:cs="Arial"/>
          <w:szCs w:val="19"/>
        </w:rPr>
        <w:t xml:space="preserve"> MP CKO č. 5, </w:t>
      </w:r>
      <w:r w:rsidR="00275986" w:rsidRPr="00996CA2">
        <w:rPr>
          <w:rFonts w:cs="Arial"/>
          <w:szCs w:val="19"/>
        </w:rPr>
        <w:t>aktuálnej v čase vypracovania návrhu správy z kontroly</w:t>
      </w:r>
      <w:r w:rsidRPr="00566C38">
        <w:rPr>
          <w:rFonts w:cs="Arial"/>
          <w:szCs w:val="19"/>
        </w:rPr>
        <w:t xml:space="preserve">. </w:t>
      </w:r>
    </w:p>
    <w:p w14:paraId="61273124" w14:textId="77777777"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379524DE" w14:textId="77777777"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w:t>
      </w:r>
      <w:r w:rsidR="005B1477">
        <w:rPr>
          <w:rFonts w:cs="Arial"/>
          <w:szCs w:val="19"/>
        </w:rPr>
        <w:t xml:space="preserve"> </w:t>
      </w:r>
      <w:r>
        <w:rPr>
          <w:rFonts w:cs="Arial"/>
          <w:szCs w:val="19"/>
        </w:rPr>
        <w:t>ante kontrola,</w:t>
      </w:r>
    </w:p>
    <w:p w14:paraId="6FB43CFA" w14:textId="77777777"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w:t>
      </w:r>
      <w:r w:rsidR="005B1477">
        <w:rPr>
          <w:rFonts w:cs="Arial"/>
          <w:szCs w:val="19"/>
        </w:rPr>
        <w:t xml:space="preserve"> </w:t>
      </w:r>
      <w:r w:rsidRPr="00064DDF">
        <w:rPr>
          <w:rFonts w:cs="Arial"/>
          <w:szCs w:val="19"/>
        </w:rPr>
        <w:t>post kontrola,</w:t>
      </w:r>
    </w:p>
    <w:p w14:paraId="709424F9"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w:t>
      </w:r>
      <w:r w:rsidR="005B1477">
        <w:rPr>
          <w:rFonts w:cs="Arial"/>
          <w:szCs w:val="19"/>
        </w:rPr>
        <w:t xml:space="preserve"> </w:t>
      </w:r>
      <w:r w:rsidRPr="00064DDF">
        <w:rPr>
          <w:rFonts w:cs="Arial"/>
          <w:szCs w:val="19"/>
        </w:rPr>
        <w:t>post kontrola,</w:t>
      </w:r>
    </w:p>
    <w:p w14:paraId="7E5B62DC"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12EC7C40"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15674D23" w14:textId="77777777"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3706FFCC"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229004E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0A192348"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016B4352" w14:textId="77777777"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0B02632E" w14:textId="7777777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w:t>
      </w:r>
      <w:r w:rsidR="005B1477">
        <w:rPr>
          <w:rFonts w:cs="Arial"/>
          <w:b/>
          <w:szCs w:val="19"/>
        </w:rPr>
        <w:t xml:space="preserve"> </w:t>
      </w:r>
      <w:r w:rsidRPr="007B6C23">
        <w:rPr>
          <w:rFonts w:cs="Arial"/>
          <w:b/>
          <w:szCs w:val="19"/>
        </w:rPr>
        <w:t>ante kontroly VO</w:t>
      </w:r>
      <w:r>
        <w:rPr>
          <w:rFonts w:cs="Arial"/>
          <w:szCs w:val="19"/>
        </w:rPr>
        <w:t xml:space="preserve"> je možné aplikovať len  </w:t>
      </w:r>
      <w:r w:rsidRPr="00797780">
        <w:rPr>
          <w:rFonts w:cs="Arial"/>
          <w:szCs w:val="19"/>
        </w:rPr>
        <w:t>za predpokladu, že by opakovaním procesu VO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Dôvody, ktoré je možné zohľadniť pri odôvodnení skutočnosti, že opakovaním procesu VO by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sú najmä</w:t>
      </w:r>
      <w:r>
        <w:rPr>
          <w:rFonts w:cs="Arial"/>
          <w:szCs w:val="19"/>
        </w:rPr>
        <w:t>:</w:t>
      </w:r>
    </w:p>
    <w:p w14:paraId="75A38CA3"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lastRenderedPageBreak/>
        <w:t xml:space="preserve">riziko nesplnenia záväzku n+3, ak by reálne bolo ohrozené prepadnutie prostriedkov z fondov EÚ (spojené s rizikom, že budú prijímatelia oneskorene vyhlasovať verejné obstarávania), </w:t>
      </w:r>
    </w:p>
    <w:p w14:paraId="1E574603"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w:t>
      </w:r>
      <w:r w:rsidR="00275986">
        <w:rPr>
          <w:rFonts w:cs="Arial"/>
          <w:szCs w:val="19"/>
        </w:rPr>
        <w:t>ide</w:t>
      </w:r>
      <w:r w:rsidRPr="002905A9">
        <w:rPr>
          <w:rFonts w:cs="Arial"/>
          <w:szCs w:val="19"/>
        </w:rPr>
        <w:t xml:space="preserve"> o verejné obstarávania v rámci veľkých alebo národných projektov, ktoré zároveň ovplyvňujú aj implementáciu iných projektov (alebo aj projekty, ktoré nie sú z kategórie národných alebo veľkých projektov, ale ovplyvňujú iné projekty), </w:t>
      </w:r>
    </w:p>
    <w:p w14:paraId="15259578"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5DE3CECB"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0781366A"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03112CDF" w14:textId="77777777"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ante;</w:t>
      </w:r>
    </w:p>
    <w:p w14:paraId="44F30881" w14:textId="77777777"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post.</w:t>
      </w:r>
    </w:p>
    <w:p w14:paraId="3A9A1E20" w14:textId="77777777" w:rsidR="00EC5388" w:rsidRPr="00EC5388" w:rsidRDefault="00EC5388" w:rsidP="00EC5388">
      <w:pPr>
        <w:pStyle w:val="Odsekzoznamu"/>
        <w:spacing w:before="120" w:after="120" w:line="288" w:lineRule="auto"/>
        <w:jc w:val="both"/>
        <w:rPr>
          <w:rFonts w:cs="Arial"/>
          <w:szCs w:val="19"/>
        </w:rPr>
      </w:pPr>
    </w:p>
    <w:p w14:paraId="45827343"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388CAFAD" w14:textId="77777777" w:rsidR="00EC5388" w:rsidRPr="00AE218A" w:rsidRDefault="00EC5388" w:rsidP="00EC5388">
      <w:pPr>
        <w:spacing w:before="120" w:after="120" w:line="288" w:lineRule="auto"/>
        <w:jc w:val="both"/>
        <w:rPr>
          <w:rFonts w:cs="Arial"/>
          <w:szCs w:val="19"/>
        </w:rPr>
      </w:pPr>
      <w:r w:rsidRPr="00AE218A">
        <w:rPr>
          <w:rFonts w:cs="Arial"/>
          <w:szCs w:val="19"/>
        </w:rPr>
        <w:t>Ex</w:t>
      </w:r>
      <w:r w:rsidR="005B1477">
        <w:rPr>
          <w:rFonts w:cs="Arial"/>
          <w:szCs w:val="19"/>
        </w:rPr>
        <w:t xml:space="preserve"> </w:t>
      </w:r>
      <w:r w:rsidRPr="00AE218A">
        <w:rPr>
          <w:rFonts w:cs="Arial"/>
          <w:szCs w:val="19"/>
        </w:rPr>
        <w:t>ante finančná oprava je  individuálne zníženie hodnoty deklarovaných výdavkov z dôvodu zistení porušenia legislatívy SR alebo EÚ, najmä v oblasti VO. Výška individuálnej ex</w:t>
      </w:r>
      <w:r w:rsidR="005B1477">
        <w:rPr>
          <w:rFonts w:cs="Arial"/>
          <w:szCs w:val="19"/>
        </w:rPr>
        <w:t xml:space="preserve"> </w:t>
      </w:r>
      <w:r w:rsidRPr="00AE218A">
        <w:rPr>
          <w:rFonts w:cs="Arial"/>
          <w:szCs w:val="19"/>
        </w:rPr>
        <w:t>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 xml:space="preserve">(v rámci druhej ex ante kontroly alebo ex post kontroly). </w:t>
      </w:r>
      <w:r w:rsidR="005B1477">
        <w:rPr>
          <w:rFonts w:cs="Arial"/>
          <w:szCs w:val="19"/>
        </w:rPr>
        <w:br/>
      </w:r>
      <w:r w:rsidR="00D37AEA" w:rsidRPr="00D37AEA">
        <w:rPr>
          <w:rFonts w:cs="Arial"/>
          <w:szCs w:val="19"/>
        </w:rPr>
        <w:t>Ex</w:t>
      </w:r>
      <w:r w:rsidR="005B1477">
        <w:rPr>
          <w:rFonts w:cs="Arial"/>
          <w:szCs w:val="19"/>
        </w:rPr>
        <w:t xml:space="preserve"> </w:t>
      </w:r>
      <w:r w:rsidR="00D37AEA" w:rsidRPr="00D37AEA">
        <w:rPr>
          <w:rFonts w:cs="Arial"/>
          <w:szCs w:val="19"/>
        </w:rPr>
        <w:t>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083C4DA1"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r w:rsidR="005B1477">
        <w:rPr>
          <w:rFonts w:cs="Arial"/>
          <w:szCs w:val="19"/>
        </w:rPr>
        <w:t xml:space="preserve"> </w:t>
      </w:r>
      <w:r w:rsidRPr="00AE218A">
        <w:rPr>
          <w:rFonts w:cs="Arial"/>
          <w:szCs w:val="19"/>
        </w:rPr>
        <w:t>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0C7ABB6F" w14:textId="77777777" w:rsidR="00EC5388" w:rsidRPr="00AE218A" w:rsidRDefault="00EC5388" w:rsidP="00F0262B">
      <w:pPr>
        <w:spacing w:before="120" w:after="120" w:line="288" w:lineRule="auto"/>
        <w:ind w:left="851" w:hanging="284"/>
        <w:jc w:val="both"/>
        <w:rPr>
          <w:rFonts w:cs="Arial"/>
          <w:szCs w:val="19"/>
        </w:rPr>
      </w:pPr>
      <w:r>
        <w:rPr>
          <w:rFonts w:cs="Arial"/>
          <w:szCs w:val="19"/>
        </w:rPr>
        <w:t xml:space="preserve">a)  </w:t>
      </w:r>
      <w:ins w:id="857" w:author="Autor" w:date="2020-12-14T09:39:00Z">
        <w:r w:rsidR="00F0262B" w:rsidRPr="00F0262B">
          <w:rPr>
            <w:rFonts w:cs="Arial"/>
            <w:szCs w:val="19"/>
          </w:rPr>
          <w:t>poskytovateľ nie je povinný uzavrieť dodatok k zmluve o NFP v prípade každého uplatnenia ex ante finančnej opravy. Poskytovateľ zohľadní uplatnené výšky ex ante finančných opráv následne, ak sa vyskytne iný dôvod na zmenu zmluvy o NFP (na uzavretie dodatku k zmluve o</w:t>
        </w:r>
      </w:ins>
      <w:ins w:id="858" w:author="Autor" w:date="2020-12-14T09:40:00Z">
        <w:r w:rsidR="00F0262B">
          <w:rPr>
            <w:rFonts w:cs="Arial"/>
            <w:szCs w:val="19"/>
          </w:rPr>
          <w:t> </w:t>
        </w:r>
      </w:ins>
      <w:ins w:id="859" w:author="Autor" w:date="2020-12-14T09:39:00Z">
        <w:r w:rsidR="00F0262B" w:rsidRPr="00F0262B">
          <w:rPr>
            <w:rFonts w:cs="Arial"/>
            <w:szCs w:val="19"/>
          </w:rPr>
          <w:t>NFP</w:t>
        </w:r>
      </w:ins>
      <w:ins w:id="860" w:author="Autor" w:date="2020-12-14T09:40:00Z">
        <w:r w:rsidR="00F0262B">
          <w:rPr>
            <w:rFonts w:cs="Arial"/>
            <w:szCs w:val="19"/>
          </w:rPr>
          <w:t>)</w:t>
        </w:r>
      </w:ins>
      <w:del w:id="861" w:author="Autor" w:date="2020-12-14T09:39:00Z">
        <w:r w:rsidRPr="00AE218A" w:rsidDel="00F0262B">
          <w:rPr>
            <w:rFonts w:cs="Arial"/>
            <w:szCs w:val="19"/>
          </w:rPr>
          <w:delText>prijímateľ písomne súhlasil s navrhovanou ex</w:delText>
        </w:r>
        <w:r w:rsidR="005B1477" w:rsidDel="00F0262B">
          <w:rPr>
            <w:rFonts w:cs="Arial"/>
            <w:szCs w:val="19"/>
          </w:rPr>
          <w:delText xml:space="preserve"> </w:delText>
        </w:r>
        <w:r w:rsidRPr="00AE218A" w:rsidDel="00F0262B">
          <w:rPr>
            <w:rFonts w:cs="Arial"/>
            <w:szCs w:val="19"/>
          </w:rPr>
          <w:delText xml:space="preserve">ante finančnou opravou </w:delText>
        </w:r>
      </w:del>
      <w:r w:rsidRPr="00AE218A">
        <w:rPr>
          <w:rFonts w:cs="Arial"/>
          <w:szCs w:val="19"/>
        </w:rPr>
        <w:t>,</w:t>
      </w:r>
    </w:p>
    <w:p w14:paraId="5B754FAA"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r w:rsidR="005B1477">
        <w:rPr>
          <w:rFonts w:cs="Arial"/>
          <w:szCs w:val="19"/>
        </w:rPr>
        <w:t xml:space="preserve"> </w:t>
      </w:r>
      <w:r w:rsidRPr="00AE218A">
        <w:rPr>
          <w:rFonts w:cs="Arial"/>
          <w:szCs w:val="19"/>
        </w:rPr>
        <w:t xml:space="preserve">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E7E0B65" w14:textId="77777777"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r w:rsidR="005B1477">
        <w:rPr>
          <w:rFonts w:cs="Arial"/>
          <w:szCs w:val="19"/>
        </w:rPr>
        <w:t xml:space="preserve"> </w:t>
      </w:r>
      <w:r w:rsidRPr="00AE218A">
        <w:rPr>
          <w:rFonts w:cs="Arial"/>
          <w:szCs w:val="19"/>
        </w:rPr>
        <w:t>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5B1477">
        <w:rPr>
          <w:rFonts w:cs="Arial"/>
          <w:szCs w:val="19"/>
        </w:rPr>
        <w:t xml:space="preserve"> </w:t>
      </w:r>
      <w:r w:rsidRPr="00AE218A">
        <w:rPr>
          <w:rFonts w:cs="Arial"/>
          <w:szCs w:val="19"/>
        </w:rPr>
        <w:t>ante finančnou opravou.</w:t>
      </w:r>
    </w:p>
    <w:p w14:paraId="0487E4FB" w14:textId="77777777"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w:t>
      </w:r>
      <w:r w:rsidR="005B1477">
        <w:rPr>
          <w:rFonts w:cs="Arial"/>
          <w:szCs w:val="19"/>
        </w:rPr>
        <w:t xml:space="preserve"> </w:t>
      </w:r>
      <w:r w:rsidRPr="00D37AEA">
        <w:rPr>
          <w:rFonts w:cs="Arial"/>
          <w:szCs w:val="19"/>
        </w:rPr>
        <w:t>ante finančnou opravou, ktorú poskytovateľ určil v rámci druhej ex</w:t>
      </w:r>
      <w:r w:rsidR="005B1477">
        <w:rPr>
          <w:rFonts w:cs="Arial"/>
          <w:szCs w:val="19"/>
        </w:rPr>
        <w:t xml:space="preserve"> </w:t>
      </w:r>
      <w:r w:rsidRPr="00D37AEA">
        <w:rPr>
          <w:rFonts w:cs="Arial"/>
          <w:szCs w:val="19"/>
        </w:rPr>
        <w:t>ante kontroly, predloží prijímateľ odôvodnenie, že opakovaním procesu VO by vznikli dodatočné náklady</w:t>
      </w:r>
      <w:r w:rsidR="00275986" w:rsidRPr="00275986">
        <w:rPr>
          <w:rFonts w:cs="Arial"/>
          <w:szCs w:val="19"/>
        </w:rPr>
        <w:t xml:space="preserve"> </w:t>
      </w:r>
      <w:r w:rsidR="00275986">
        <w:rPr>
          <w:rFonts w:cs="Arial"/>
          <w:szCs w:val="19"/>
        </w:rPr>
        <w:t>a časové obmedzenia</w:t>
      </w:r>
      <w:r w:rsidRPr="00D37AEA">
        <w:rPr>
          <w:rFonts w:cs="Arial"/>
          <w:szCs w:val="19"/>
        </w:rPr>
        <w:t>, čo predstavuje podmienku na uplatnenie ex</w:t>
      </w:r>
      <w:r w:rsidR="005B1477">
        <w:rPr>
          <w:rFonts w:cs="Arial"/>
          <w:szCs w:val="19"/>
        </w:rPr>
        <w:t xml:space="preserve"> </w:t>
      </w:r>
      <w:r w:rsidRPr="00D37AEA">
        <w:rPr>
          <w:rFonts w:cs="Arial"/>
          <w:szCs w:val="19"/>
        </w:rPr>
        <w:t>ante finančnej opravy</w:t>
      </w:r>
      <w:r>
        <w:rPr>
          <w:rFonts w:cs="Arial"/>
          <w:szCs w:val="19"/>
        </w:rPr>
        <w:t>.</w:t>
      </w:r>
    </w:p>
    <w:p w14:paraId="6C682901"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 xml:space="preserve">Poskytovateľ môže dodatok k zmluve o NFP uzavrieť súčasne so </w:t>
      </w:r>
      <w:r w:rsidR="00D37AEA" w:rsidRPr="00D37AEA">
        <w:rPr>
          <w:rFonts w:cs="Arial"/>
          <w:szCs w:val="19"/>
        </w:rPr>
        <w:lastRenderedPageBreak/>
        <w:t>stanovením ex</w:t>
      </w:r>
      <w:r w:rsidR="005B1477">
        <w:rPr>
          <w:rFonts w:cs="Arial"/>
          <w:szCs w:val="19"/>
        </w:rPr>
        <w:t xml:space="preserve"> </w:t>
      </w:r>
      <w:r w:rsidR="00D37AEA" w:rsidRPr="00D37AEA">
        <w:rPr>
          <w:rFonts w:cs="Arial"/>
          <w:szCs w:val="19"/>
        </w:rPr>
        <w:t>ante finančnej opravy alebo následne napr. spolu s inou okolnosťou vyžadujúcou zmenu zmluvy.</w:t>
      </w:r>
    </w:p>
    <w:p w14:paraId="72F9F190"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r w:rsidR="005B1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postupuje poskytovateľ v súlade pravidlami uvedenými v MP CKO č. 5.</w:t>
      </w:r>
    </w:p>
    <w:p w14:paraId="79B51838" w14:textId="77777777"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r w:rsidR="00E54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r w:rsidR="00275986" w:rsidRPr="00275986">
        <w:rPr>
          <w:rFonts w:cs="Arial"/>
          <w:szCs w:val="19"/>
        </w:rPr>
        <w:t xml:space="preserve"> </w:t>
      </w:r>
      <w:r w:rsidR="00275986" w:rsidRPr="004B20FE">
        <w:rPr>
          <w:rFonts w:cs="Arial"/>
          <w:szCs w:val="19"/>
        </w:rPr>
        <w:t>od doručenia návrhu správy z</w:t>
      </w:r>
      <w:r w:rsidR="00275986">
        <w:rPr>
          <w:rFonts w:cs="Arial"/>
          <w:szCs w:val="19"/>
        </w:rPr>
        <w:t> </w:t>
      </w:r>
      <w:r w:rsidR="00275986" w:rsidRPr="004B20FE">
        <w:rPr>
          <w:rFonts w:cs="Arial"/>
          <w:szCs w:val="19"/>
        </w:rPr>
        <w:t>kontroly</w:t>
      </w:r>
      <w:r w:rsidR="00275986">
        <w:rPr>
          <w:rFonts w:cs="Arial"/>
          <w:szCs w:val="19"/>
        </w:rPr>
        <w:t>.</w:t>
      </w:r>
    </w:p>
    <w:p w14:paraId="336F26BD" w14:textId="77777777"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w:t>
      </w:r>
      <w:r w:rsidR="00275986" w:rsidRPr="00275986">
        <w:rPr>
          <w:rFonts w:cs="Arial"/>
          <w:szCs w:val="19"/>
        </w:rPr>
        <w:t xml:space="preserve"> </w:t>
      </w:r>
      <w:r w:rsidR="00275986" w:rsidRPr="00AA03A1">
        <w:rPr>
          <w:rFonts w:cs="Arial"/>
          <w:szCs w:val="19"/>
        </w:rPr>
        <w:t>alebo zákaziek podľa § 1 ods. 14 ZVO</w:t>
      </w:r>
      <w:r w:rsidR="008D1C11" w:rsidRPr="008D1C11">
        <w:rPr>
          <w:rFonts w:cs="Arial"/>
          <w:szCs w:val="19"/>
        </w:rPr>
        <w:t>. Aj v týchto prípadoch však poskytovateľ vyžaduje od prijímateľa súhlas s navrhovanou ex-ante finančnou opravou.</w:t>
      </w:r>
    </w:p>
    <w:p w14:paraId="4A2DE704" w14:textId="77777777"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w:t>
      </w:r>
      <w:del w:id="862" w:author="Autor" w:date="2020-12-14T09:40:00Z">
        <w:r w:rsidRPr="00AE218A" w:rsidDel="00F0262B">
          <w:rPr>
            <w:rFonts w:cs="Arial"/>
            <w:szCs w:val="19"/>
          </w:rPr>
          <w:delText xml:space="preserve">zašle </w:delText>
        </w:r>
      </w:del>
      <w:ins w:id="863" w:author="Autor" w:date="2020-12-14T09:40:00Z">
        <w:r w:rsidR="00F0262B">
          <w:rPr>
            <w:rFonts w:cs="Arial"/>
            <w:szCs w:val="19"/>
          </w:rPr>
          <w:t>doručí</w:t>
        </w:r>
        <w:r w:rsidR="00F0262B" w:rsidRPr="00AE218A">
          <w:rPr>
            <w:rFonts w:cs="Arial"/>
            <w:szCs w:val="19"/>
          </w:rPr>
          <w:t xml:space="preserve"> </w:t>
        </w:r>
      </w:ins>
      <w:r w:rsidRPr="00AE218A">
        <w:rPr>
          <w:rFonts w:cs="Arial"/>
          <w:szCs w:val="19"/>
        </w:rPr>
        <w:t xml:space="preserve">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Prijímateľ je povinný v prípade akceptovania ex</w:t>
      </w:r>
      <w:r w:rsidR="00E54477">
        <w:rPr>
          <w:rFonts w:cs="Arial"/>
          <w:szCs w:val="19"/>
        </w:rPr>
        <w:t xml:space="preserve"> </w:t>
      </w:r>
      <w:r w:rsidRPr="00AE218A">
        <w:rPr>
          <w:rFonts w:cs="Arial"/>
          <w:szCs w:val="19"/>
        </w:rPr>
        <w:t xml:space="preserve">ante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r w:rsidR="00E54477">
        <w:rPr>
          <w:rFonts w:cs="Arial"/>
          <w:szCs w:val="19"/>
        </w:rPr>
        <w:t xml:space="preserve"> </w:t>
      </w:r>
      <w:r w:rsidRPr="00AE218A">
        <w:rPr>
          <w:rFonts w:cs="Arial"/>
          <w:szCs w:val="19"/>
        </w:rPr>
        <w:t xml:space="preserve">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E0473CC" w14:textId="77777777" w:rsidR="00F0262B" w:rsidRPr="00F0262B" w:rsidRDefault="00F90A44" w:rsidP="00F0262B">
      <w:pPr>
        <w:spacing w:before="120" w:after="120" w:line="288" w:lineRule="auto"/>
        <w:jc w:val="both"/>
        <w:rPr>
          <w:ins w:id="864" w:author="Autor" w:date="2020-12-14T09:40:00Z"/>
          <w:rFonts w:cs="Arial"/>
          <w:szCs w:val="19"/>
        </w:rPr>
      </w:pPr>
      <w:r>
        <w:rPr>
          <w:rFonts w:cs="Arial"/>
          <w:szCs w:val="19"/>
        </w:rPr>
        <w:t xml:space="preserve"> </w:t>
      </w:r>
      <w:ins w:id="865" w:author="Autor" w:date="2020-12-14T09:40:00Z">
        <w:r w:rsidR="00F0262B" w:rsidRPr="00F0262B">
          <w:rPr>
            <w:rFonts w:cs="Arial"/>
            <w:szCs w:val="19"/>
          </w:rPr>
          <w:t>Viac informácií k pravidlám určovania ex ante finančných opráv je uvedených v aktuálnom znení MP CKO č. 5 k určovaniu finančných opráv</w:t>
        </w:r>
        <w:r w:rsidR="00F0262B" w:rsidRPr="00F0262B">
          <w:rPr>
            <w:rFonts w:cs="Arial"/>
            <w:szCs w:val="19"/>
            <w:vertAlign w:val="superscript"/>
          </w:rPr>
          <w:footnoteReference w:id="136"/>
        </w:r>
        <w:r w:rsidR="00F0262B" w:rsidRPr="00F0262B">
          <w:rPr>
            <w:rFonts w:cs="Arial"/>
            <w:szCs w:val="19"/>
          </w:rPr>
          <w:t>.</w:t>
        </w:r>
      </w:ins>
    </w:p>
    <w:p w14:paraId="6BDB2FCD" w14:textId="77777777" w:rsidR="00EC5388" w:rsidRDefault="00EC5388" w:rsidP="00EC5388">
      <w:pPr>
        <w:spacing w:before="120" w:after="120" w:line="288" w:lineRule="auto"/>
        <w:jc w:val="both"/>
        <w:rPr>
          <w:ins w:id="868" w:author="Autor" w:date="2020-12-14T09:41:00Z"/>
          <w:rFonts w:cs="Arial"/>
          <w:b/>
          <w:szCs w:val="19"/>
        </w:rPr>
      </w:pPr>
    </w:p>
    <w:p w14:paraId="52C5AB61" w14:textId="77777777" w:rsidR="00F0262B" w:rsidRDefault="00F0262B" w:rsidP="00EC5388">
      <w:pPr>
        <w:spacing w:before="120" w:after="120" w:line="288" w:lineRule="auto"/>
        <w:jc w:val="both"/>
        <w:rPr>
          <w:rFonts w:cs="Arial"/>
          <w:b/>
          <w:szCs w:val="19"/>
        </w:rPr>
      </w:pPr>
    </w:p>
    <w:p w14:paraId="044C9543" w14:textId="7777777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0906E9D5" w14:textId="77777777"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69455696" w14:textId="77777777"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p>
    <w:p w14:paraId="241799E7" w14:textId="77777777" w:rsidR="00EC5388" w:rsidRDefault="00EC5388" w:rsidP="009D7F63">
      <w:pPr>
        <w:spacing w:before="120" w:after="120" w:line="288" w:lineRule="auto"/>
        <w:jc w:val="both"/>
        <w:rPr>
          <w:rFonts w:cs="Arial"/>
          <w:szCs w:val="19"/>
        </w:rPr>
      </w:pPr>
    </w:p>
    <w:p w14:paraId="3877EB7D" w14:textId="77777777"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6B91F991" w14:textId="77777777"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w:t>
      </w:r>
      <w:r w:rsidR="0006412C" w:rsidRPr="0006412C">
        <w:lastRenderedPageBreak/>
        <w:t xml:space="preserve">poskytovateľ prijímateľovi lehotu min. 5 a max. 10 pracovných dní), následne vyhotovuje správu z kontroly a sprievodný list, ktorý obsahuje aj: </w:t>
      </w:r>
    </w:p>
    <w:p w14:paraId="5A2023BD"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1E07F170"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31C61F1E" w14:textId="77777777"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8A49C0A" w14:textId="77777777" w:rsidR="00F0262B" w:rsidRPr="00AC76B1" w:rsidRDefault="00F0262B" w:rsidP="00AC76B1">
      <w:pPr>
        <w:pStyle w:val="Odsekzoznamu"/>
        <w:numPr>
          <w:ilvl w:val="0"/>
          <w:numId w:val="42"/>
        </w:numPr>
        <w:jc w:val="both"/>
        <w:rPr>
          <w:ins w:id="869" w:author="Autor" w:date="2020-12-14T09:41:00Z"/>
          <w:rFonts w:cs="Arial"/>
          <w:szCs w:val="19"/>
          <w:lang w:eastAsia="cs-CZ"/>
        </w:rPr>
      </w:pPr>
      <w:ins w:id="870" w:author="Autor" w:date="2020-12-14T09:41:00Z">
        <w:r w:rsidRPr="00AC76B1">
          <w:rPr>
            <w:rFonts w:cs="Arial"/>
            <w:szCs w:val="19"/>
            <w:lang w:eastAsia="cs-CZ"/>
          </w:rPr>
          <w:t>Ak poskytovateľ zistí nezrovnalosť ako porušenie pravidiel a postupov verejného obstarávania ktoré malo alebo mohlo mať vplyv na výsledok verejného obstarávania podľa zákona č. 343/2015 Z. z. o verejnom obstarávaní, poskytovateľ postupuje pri vysporiadaní nezrovnalosti podľa postupov stanovených v § 41 a § 41a zákona o príspevku, t. j. poskytovateľ:</w:t>
        </w:r>
      </w:ins>
    </w:p>
    <w:p w14:paraId="7E02F2D0" w14:textId="77777777" w:rsidR="00F0262B" w:rsidRPr="00AC76B1" w:rsidRDefault="00F0262B" w:rsidP="00F0262B">
      <w:pPr>
        <w:pStyle w:val="Odsekzoznamu"/>
        <w:numPr>
          <w:ilvl w:val="0"/>
          <w:numId w:val="144"/>
        </w:numPr>
        <w:spacing w:before="60" w:after="60" w:line="276" w:lineRule="auto"/>
        <w:ind w:left="1276"/>
        <w:contextualSpacing w:val="0"/>
        <w:jc w:val="both"/>
        <w:rPr>
          <w:ins w:id="871" w:author="Autor" w:date="2020-12-14T09:41:00Z"/>
          <w:rFonts w:cs="Arial"/>
          <w:szCs w:val="19"/>
        </w:rPr>
      </w:pPr>
      <w:ins w:id="872" w:author="Autor" w:date="2020-12-14T09:41:00Z">
        <w:r w:rsidRPr="00AC76B1">
          <w:rPr>
            <w:rFonts w:cs="Arial"/>
            <w:szCs w:val="19"/>
          </w:rPr>
          <w:t xml:space="preserve"> vyzve prijímateľa na vrátenie poskytnutého príspevku alebo jeho časti na predmet zákazky s uvedením sumy vyčíslenej ITMS2014+ (tzn. zašle mu žiadosť o vrátenie finančných prostriedkov) podľa § 41 / § 41a ods. 1 zákona </w:t>
        </w:r>
        <w:r w:rsidRPr="00AC76B1">
          <w:rPr>
            <w:rFonts w:cs="Arial"/>
            <w:szCs w:val="19"/>
            <w:lang w:eastAsia="cs-CZ"/>
          </w:rPr>
          <w:t>zákona o  príspevku EŠIF</w:t>
        </w:r>
        <w:r w:rsidRPr="00AC76B1">
          <w:rPr>
            <w:rFonts w:cs="Arial"/>
            <w:szCs w:val="19"/>
          </w:rPr>
          <w:t xml:space="preserve">; ak prijímateľ nevráti poskytnutý príspevok alebo jeho časť na základe takto zaslanej žiadosti o vrátenie finančných prostriedkov v určenej lehote splatnosti a spôsobom uvedeným v zmluve o NFP, RO následne podá v súlade s § 41 ods. 2 </w:t>
        </w:r>
        <w:r w:rsidRPr="00AC76B1">
          <w:rPr>
            <w:rFonts w:cs="Arial"/>
            <w:szCs w:val="19"/>
            <w:lang w:eastAsia="cs-CZ"/>
          </w:rPr>
          <w:t>zákona o  príspevku EŠIF</w:t>
        </w:r>
        <w:r w:rsidRPr="00AC76B1">
          <w:rPr>
            <w:rFonts w:cs="Arial"/>
            <w:szCs w:val="19"/>
          </w:rPr>
          <w:t xml:space="preserve"> podnet Úradu pre verejné obstarávanie / v súlade s § 41a ods. 2 </w:t>
        </w:r>
        <w:r w:rsidRPr="00AC76B1">
          <w:rPr>
            <w:rFonts w:cs="Arial"/>
            <w:szCs w:val="19"/>
            <w:lang w:eastAsia="cs-CZ"/>
          </w:rPr>
          <w:t>zákona o  príspevku EŠIF</w:t>
        </w:r>
        <w:r w:rsidRPr="00AC76B1">
          <w:rPr>
            <w:rFonts w:cs="Arial"/>
            <w:szCs w:val="19"/>
          </w:rPr>
          <w:t xml:space="preserve"> podnet správnemu orgánu na ďalšie konanie alebo</w:t>
        </w:r>
      </w:ins>
    </w:p>
    <w:p w14:paraId="522A04D5" w14:textId="77777777" w:rsidR="00F0262B" w:rsidRPr="00AC76B1" w:rsidRDefault="00F0262B" w:rsidP="00F0262B">
      <w:pPr>
        <w:pStyle w:val="Odsekzoznamu"/>
        <w:numPr>
          <w:ilvl w:val="0"/>
          <w:numId w:val="144"/>
        </w:numPr>
        <w:ind w:left="1276"/>
        <w:jc w:val="both"/>
        <w:rPr>
          <w:ins w:id="873" w:author="Autor" w:date="2020-12-14T09:41:00Z"/>
          <w:rFonts w:cs="Arial"/>
          <w:szCs w:val="19"/>
        </w:rPr>
      </w:pPr>
      <w:ins w:id="874" w:author="Autor" w:date="2020-12-14T09:41:00Z">
        <w:r w:rsidRPr="00AC76B1">
          <w:rPr>
            <w:rFonts w:cs="Arial"/>
            <w:szCs w:val="19"/>
          </w:rPr>
          <w:t>podá podnet na ÚVO (bez zaslania žiadosti o vrátenie finančných prostriedkov) a postupuje v súlade s § 41 ods. 4</w:t>
        </w:r>
        <w:r w:rsidRPr="00AC76B1">
          <w:rPr>
            <w:rFonts w:cs="Arial"/>
            <w:szCs w:val="19"/>
            <w:lang w:eastAsia="cs-CZ"/>
          </w:rPr>
          <w:t xml:space="preserve"> zákona o  príspevku EŠIF</w:t>
        </w:r>
        <w:r w:rsidRPr="00AC76B1">
          <w:rPr>
            <w:rFonts w:cs="Arial"/>
            <w:szCs w:val="19"/>
          </w:rPr>
          <w:t xml:space="preserve">, tzn. ak ÚVO potvrdí v právoplatnom rozhodnutí porušenie pravidiel a postup verejného obstarávania a takéto porušenie malo alebo mohlo mať vplyv na výsledok verejného obstarávania, </w:t>
        </w:r>
      </w:ins>
      <w:ins w:id="875" w:author="Autor" w:date="2020-12-14T09:42:00Z">
        <w:r w:rsidR="00735605">
          <w:rPr>
            <w:rFonts w:cs="Arial"/>
            <w:szCs w:val="19"/>
          </w:rPr>
          <w:t>poskytovateľ</w:t>
        </w:r>
      </w:ins>
      <w:ins w:id="876" w:author="Autor" w:date="2020-12-14T09:41:00Z">
        <w:r w:rsidRPr="00AC76B1">
          <w:rPr>
            <w:rFonts w:cs="Arial"/>
            <w:szCs w:val="19"/>
          </w:rPr>
          <w:t xml:space="preserve"> vyzve prijímateľa žiadosťou o vrátenie poskytnutého príspevku alebo jeho časti na predmet zákazky s uvedením sumy vyčíslenej ITMS2014+.</w:t>
        </w:r>
      </w:ins>
    </w:p>
    <w:p w14:paraId="31082F2E" w14:textId="77777777" w:rsidR="00120FED" w:rsidRPr="00F0262B" w:rsidDel="00F0262B" w:rsidRDefault="009D7F63" w:rsidP="00151D4D">
      <w:pPr>
        <w:pStyle w:val="Odsekzoznamu"/>
        <w:numPr>
          <w:ilvl w:val="0"/>
          <w:numId w:val="42"/>
        </w:numPr>
        <w:tabs>
          <w:tab w:val="left" w:pos="1014"/>
        </w:tabs>
        <w:spacing w:before="120" w:after="120" w:line="288" w:lineRule="auto"/>
        <w:ind w:left="567" w:hanging="283"/>
        <w:contextualSpacing w:val="0"/>
        <w:jc w:val="both"/>
        <w:rPr>
          <w:del w:id="877" w:author="Autor" w:date="2020-12-14T09:41:00Z"/>
          <w:rFonts w:cs="Arial"/>
          <w:szCs w:val="19"/>
        </w:rPr>
      </w:pPr>
      <w:del w:id="878" w:author="Autor" w:date="2020-12-14T09:41:00Z">
        <w:r w:rsidRPr="00F0262B" w:rsidDel="00F0262B">
          <w:rPr>
            <w:rFonts w:cs="Arial"/>
            <w:szCs w:val="19"/>
          </w:rPr>
          <w:delText xml:space="preserve">Ak v lehote splatnosti prijímateľ stanovenú </w:delText>
        </w:r>
        <w:r w:rsidR="00D519DF" w:rsidRPr="00F0262B" w:rsidDel="00F0262B">
          <w:rPr>
            <w:rFonts w:cs="Arial"/>
            <w:szCs w:val="19"/>
          </w:rPr>
          <w:delText>finančnú opravu</w:delText>
        </w:r>
        <w:r w:rsidRPr="00F0262B" w:rsidDel="00F0262B">
          <w:rPr>
            <w:rFonts w:cs="Arial"/>
            <w:szCs w:val="19"/>
          </w:rPr>
          <w:delText xml:space="preserve"> neuhradí v plnej výške, poskytovateľ v súlade s</w:delText>
        </w:r>
        <w:r w:rsidR="00120FED" w:rsidRPr="00F0262B" w:rsidDel="00F0262B">
          <w:rPr>
            <w:rFonts w:cs="Arial"/>
            <w:szCs w:val="19"/>
          </w:rPr>
          <w:delText>:</w:delText>
        </w:r>
      </w:del>
    </w:p>
    <w:p w14:paraId="2206BC59" w14:textId="77777777" w:rsidR="00120FED" w:rsidRPr="0028097F" w:rsidDel="00F0262B" w:rsidRDefault="009D7F63" w:rsidP="005B7173">
      <w:pPr>
        <w:pStyle w:val="Odsekzoznamu"/>
        <w:numPr>
          <w:ilvl w:val="0"/>
          <w:numId w:val="101"/>
        </w:numPr>
        <w:spacing w:before="120" w:after="120" w:line="288" w:lineRule="auto"/>
        <w:ind w:left="1276"/>
        <w:contextualSpacing w:val="0"/>
        <w:jc w:val="both"/>
        <w:rPr>
          <w:del w:id="879" w:author="Autor" w:date="2020-12-14T09:41:00Z"/>
          <w:rFonts w:cs="Arial"/>
          <w:szCs w:val="19"/>
        </w:rPr>
      </w:pPr>
      <w:del w:id="880" w:author="Autor" w:date="2020-12-14T09:41:00Z">
        <w:r w:rsidRPr="00F0262B" w:rsidDel="00F0262B">
          <w:rPr>
            <w:rFonts w:cs="Arial"/>
            <w:szCs w:val="19"/>
          </w:rPr>
          <w:delText xml:space="preserve"> § 41 ods. 2 zákona o príspevku z EŠIF podá podnet na vykonanie kontroly VO na ÚVO (v prípade, ak predmetné VO nebolo doposiaľ predmetom kontroly ÚVO)</w:delText>
        </w:r>
        <w:r w:rsidR="00120FED" w:rsidRPr="0028097F" w:rsidDel="00F0262B">
          <w:rPr>
            <w:rFonts w:cs="Arial"/>
            <w:szCs w:val="19"/>
          </w:rPr>
          <w:delText>. Poskytovateľ postupuje podľa bodov 5-7 nižšie, alebo</w:delText>
        </w:r>
      </w:del>
    </w:p>
    <w:p w14:paraId="7774647E" w14:textId="77777777" w:rsidR="009D7F63" w:rsidRPr="0073389C" w:rsidRDefault="00120FED" w:rsidP="005B7173">
      <w:pPr>
        <w:pStyle w:val="Odsekzoznamu"/>
        <w:numPr>
          <w:ilvl w:val="0"/>
          <w:numId w:val="101"/>
        </w:numPr>
        <w:spacing w:before="120" w:after="120" w:line="288" w:lineRule="auto"/>
        <w:ind w:left="1276"/>
        <w:contextualSpacing w:val="0"/>
        <w:jc w:val="both"/>
      </w:pPr>
      <w:del w:id="881" w:author="Autor" w:date="2020-12-14T09:41:00Z">
        <w:r w:rsidRPr="0028097F" w:rsidDel="00F0262B">
          <w:rPr>
            <w:rFonts w:cs="Arial"/>
            <w:szCs w:val="19"/>
          </w:rPr>
          <w:delText xml:space="preserve"> § 41a ods. 3 rozhodne v správnom konaní o vrátení</w:delText>
        </w:r>
        <w:r w:rsidRPr="00120FED" w:rsidDel="00F0262B">
          <w:delText xml:space="preserve"> sumy uvedenej v žiadosti o vrátenie. Poskytovateľ postupuje primerane podľa bodov 6 a 7 nižšie</w:delText>
        </w:r>
      </w:del>
      <w:r w:rsidR="009D7F63" w:rsidRPr="0073389C">
        <w:t xml:space="preserve">. </w:t>
      </w:r>
    </w:p>
    <w:p w14:paraId="47401E86"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01DFD220"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028CC821"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6DE65DC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39A95AB5" w14:textId="77777777"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lastRenderedPageBreak/>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3109B0D7" w14:textId="77777777"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5BD1EED6" w14:textId="77777777"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1FC47391" w14:textId="77777777"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4E9243C3" w14:textId="77777777" w:rsidR="009D7F63" w:rsidRPr="0073389C" w:rsidRDefault="009D7F63" w:rsidP="009D7F63">
      <w:pPr>
        <w:pStyle w:val="Nadpis3"/>
        <w:ind w:left="567" w:firstLine="0"/>
        <w:rPr>
          <w:lang w:val="sk-SK"/>
        </w:rPr>
      </w:pPr>
      <w:bookmarkStart w:id="882" w:name="_Toc440372885"/>
      <w:bookmarkStart w:id="883" w:name="_Toc4576204"/>
      <w:r w:rsidRPr="0073389C">
        <w:rPr>
          <w:lang w:val="sk-SK"/>
        </w:rPr>
        <w:t>Postupy vo verejnom obstarávaní</w:t>
      </w:r>
      <w:bookmarkEnd w:id="882"/>
      <w:bookmarkEnd w:id="883"/>
    </w:p>
    <w:p w14:paraId="5C3E719F"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299BC2C"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w:t>
      </w:r>
      <w:r w:rsidR="00E54477">
        <w:rPr>
          <w:rFonts w:cs="Arial"/>
          <w:szCs w:val="19"/>
        </w:rPr>
        <w:t xml:space="preserve"> </w:t>
      </w:r>
      <w:r w:rsidRPr="00AE02EE">
        <w:rPr>
          <w:rFonts w:cs="Arial"/>
          <w:szCs w:val="19"/>
        </w:rPr>
        <w:t>alebo služieb bežne dostupných na trhu</w:t>
      </w:r>
      <w:r w:rsidR="00E54477" w:rsidRPr="00E54477">
        <w:rPr>
          <w:rFonts w:cs="Arial"/>
          <w:szCs w:val="19"/>
        </w:rPr>
        <w:t xml:space="preserve"> </w:t>
      </w:r>
      <w:r w:rsidR="00E54477">
        <w:rPr>
          <w:rFonts w:cs="Arial"/>
          <w:szCs w:val="19"/>
        </w:rPr>
        <w:t>okrem služieb, ktorých predmetom je intelektuálne plnenie</w:t>
      </w:r>
      <w:r w:rsidRPr="00AE02EE">
        <w:rPr>
          <w:rFonts w:cs="Arial"/>
          <w:szCs w:val="19"/>
        </w:rPr>
        <w:t>, ako aj na zabezpečenie s tým súvisiacich činností. Správcom elektronického trhoviska je MV SR.</w:t>
      </w:r>
    </w:p>
    <w:p w14:paraId="3ED4D4E7" w14:textId="77777777" w:rsidR="00AE02EE" w:rsidRPr="00AE02EE" w:rsidRDefault="00AE02EE" w:rsidP="00AE02EE">
      <w:pPr>
        <w:tabs>
          <w:tab w:val="left" w:pos="1014"/>
        </w:tabs>
        <w:spacing w:before="120" w:after="120" w:line="288" w:lineRule="auto"/>
        <w:jc w:val="both"/>
        <w:rPr>
          <w:rFonts w:cs="Arial"/>
          <w:szCs w:val="19"/>
        </w:rPr>
      </w:pPr>
    </w:p>
    <w:p w14:paraId="05F8717F"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726C4DE" w14:textId="77777777" w:rsidR="00AE02EE" w:rsidRPr="00AE02EE" w:rsidRDefault="00AE02EE" w:rsidP="00AE02EE">
      <w:pPr>
        <w:tabs>
          <w:tab w:val="left" w:pos="1014"/>
        </w:tabs>
        <w:spacing w:before="120" w:after="120" w:line="288" w:lineRule="auto"/>
        <w:jc w:val="both"/>
        <w:rPr>
          <w:rFonts w:cs="Arial"/>
          <w:szCs w:val="19"/>
        </w:rPr>
      </w:pPr>
    </w:p>
    <w:p w14:paraId="155B472D" w14:textId="77777777" w:rsid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69C64A9C" w14:textId="77777777" w:rsidR="00827A18" w:rsidRDefault="00827A18" w:rsidP="00AE02EE">
      <w:pPr>
        <w:tabs>
          <w:tab w:val="left" w:pos="1014"/>
        </w:tabs>
        <w:spacing w:before="120" w:after="120" w:line="288" w:lineRule="auto"/>
        <w:jc w:val="both"/>
        <w:rPr>
          <w:rFonts w:cs="Arial"/>
          <w:szCs w:val="19"/>
        </w:rPr>
      </w:pPr>
    </w:p>
    <w:p w14:paraId="77292486" w14:textId="77777777" w:rsidR="00827A18" w:rsidRDefault="00827A18" w:rsidP="00827A18">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Pr>
          <w:b/>
          <w:i/>
        </w:rPr>
        <w:t xml:space="preserve">Dôležité upozornenie: </w:t>
      </w:r>
      <w:r>
        <w:t>V Obchodných podmienkach elektronického trhoviska, verzii 3.6 účinnej odo dňa 01.07.2019, sa z Trhového poriadku a zo Všeobecných zmluvných podmienok vypustili ustanovenia upravujúce Nadlimitné trhovisko, ktoré sa týmto zrušilo.</w:t>
      </w:r>
    </w:p>
    <w:p w14:paraId="006B316E"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r w:rsidR="00E54477">
        <w:rPr>
          <w:rFonts w:cs="Arial"/>
          <w:szCs w:val="19"/>
        </w:rPr>
        <w:t xml:space="preserve"> </w:t>
      </w:r>
      <w:r w:rsidRPr="00AE02EE">
        <w:rPr>
          <w:rFonts w:cs="Arial"/>
          <w:szCs w:val="19"/>
        </w:rPr>
        <w:t>ante kontrola, druhá ex</w:t>
      </w:r>
      <w:r w:rsidR="00E54477">
        <w:rPr>
          <w:rFonts w:cs="Arial"/>
          <w:szCs w:val="19"/>
        </w:rPr>
        <w:t xml:space="preserve"> </w:t>
      </w:r>
      <w:r w:rsidRPr="00AE02EE">
        <w:rPr>
          <w:rFonts w:cs="Arial"/>
          <w:szCs w:val="19"/>
        </w:rPr>
        <w:t xml:space="preserve">ante kontrola a následná ex-post kontrola) vrátane rozsahu, formy a spôsobu predkladania dokumentácie k VO so zohľadnením špecifík elektronického trhoviska.  </w:t>
      </w:r>
    </w:p>
    <w:p w14:paraId="2B53E91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r w:rsidR="00E54477">
        <w:rPr>
          <w:rFonts w:cs="Arial"/>
          <w:szCs w:val="19"/>
        </w:rPr>
        <w:t xml:space="preserve"> </w:t>
      </w:r>
      <w:r w:rsidRPr="00AE02EE">
        <w:rPr>
          <w:rFonts w:cs="Arial"/>
          <w:szCs w:val="19"/>
        </w:rPr>
        <w:t>ante kontrola zákazky“:</w:t>
      </w:r>
    </w:p>
    <w:p w14:paraId="4D2287BA" w14:textId="77777777"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40BDC486" w14:textId="77777777"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4B2911A9" w14:textId="77777777" w:rsidR="00AE02EE" w:rsidRPr="00AE02EE" w:rsidRDefault="00AE02EE" w:rsidP="00AE02EE">
      <w:pPr>
        <w:tabs>
          <w:tab w:val="left" w:pos="1014"/>
        </w:tabs>
        <w:spacing w:before="120" w:after="120" w:line="288" w:lineRule="auto"/>
        <w:jc w:val="both"/>
        <w:rPr>
          <w:rFonts w:cs="Arial"/>
          <w:szCs w:val="19"/>
        </w:rPr>
      </w:pPr>
    </w:p>
    <w:p w14:paraId="01975717"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25F4C6E7"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3A7F5294" w14:textId="77777777" w:rsidR="00AE02EE" w:rsidRPr="00AE02EE" w:rsidRDefault="00AE02EE" w:rsidP="00AE02EE">
      <w:pPr>
        <w:tabs>
          <w:tab w:val="left" w:pos="1014"/>
        </w:tabs>
        <w:spacing w:before="120" w:after="120" w:line="288" w:lineRule="auto"/>
        <w:jc w:val="both"/>
        <w:rPr>
          <w:rFonts w:cs="Arial"/>
          <w:szCs w:val="19"/>
        </w:rPr>
      </w:pPr>
    </w:p>
    <w:p w14:paraId="418FC1C2"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4309044C" w14:textId="77777777" w:rsidR="00AE02EE" w:rsidRDefault="00AE02EE" w:rsidP="00267484">
      <w:pPr>
        <w:tabs>
          <w:tab w:val="left" w:pos="1014"/>
        </w:tabs>
        <w:spacing w:before="120" w:after="120" w:line="288" w:lineRule="auto"/>
        <w:jc w:val="both"/>
        <w:rPr>
          <w:rFonts w:cs="Arial"/>
          <w:szCs w:val="19"/>
        </w:rPr>
      </w:pPr>
    </w:p>
    <w:p w14:paraId="4BF6A2C3"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630DFE">
        <w:rPr>
          <w:rFonts w:cs="Arial"/>
          <w:szCs w:val="19"/>
        </w:rPr>
        <w:t>111</w:t>
      </w:r>
      <w:r w:rsidR="00630DFE" w:rsidRPr="0073389C">
        <w:rPr>
          <w:rFonts w:cs="Arial"/>
          <w:szCs w:val="19"/>
        </w:rPr>
        <w:t xml:space="preserve"> </w:t>
      </w:r>
      <w:r w:rsidRPr="0073389C">
        <w:rPr>
          <w:rFonts w:cs="Arial"/>
          <w:szCs w:val="19"/>
        </w:rPr>
        <w:t>ZVO, ak ide o dodanie tovaru, 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4FCEF3CC"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alebo služby na trhu sú na účely tohto zákona také tovary alebo služby, ktoré: </w:t>
      </w:r>
    </w:p>
    <w:p w14:paraId="516BB499"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2BFC231B"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2DB8E44"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3BED76CF" w14:textId="77777777"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tovarmialebo službami podľa odseku 1 sú najmä tovary, stavebné práce alebo služby, určené na uspokojenie bežných prevádzkových potrieb verejného obstarávateľa a obstarávateľa. </w:t>
      </w:r>
    </w:p>
    <w:p w14:paraId="1FF3AE35"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626EEAEA" w14:textId="77777777" w:rsidR="00267484" w:rsidRPr="0073389C" w:rsidRDefault="00267484" w:rsidP="00267484">
      <w:pPr>
        <w:tabs>
          <w:tab w:val="left" w:pos="1014"/>
        </w:tabs>
        <w:spacing w:before="120" w:after="120" w:line="288" w:lineRule="auto"/>
        <w:jc w:val="both"/>
        <w:rPr>
          <w:rFonts w:cs="Arial"/>
          <w:szCs w:val="19"/>
        </w:rPr>
      </w:pPr>
    </w:p>
    <w:p w14:paraId="5436EDAC"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Cieľom definície tovarov, služieb bežne dostupných na trhu je vyjadriť bežnú dostupnosť ako stav, keď ide o také tovary</w:t>
      </w:r>
      <w:r w:rsidR="005F7912">
        <w:rPr>
          <w:rFonts w:cs="Arial"/>
          <w:szCs w:val="19"/>
        </w:rPr>
        <w:t xml:space="preserve"> alebo</w:t>
      </w:r>
      <w:r w:rsidRPr="0073389C">
        <w:rPr>
          <w:rFonts w:cs="Arial"/>
          <w:szCs w:val="19"/>
        </w:rPr>
        <w:t xml:space="preserve"> služby, ktoré sa dodávajú na trhu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5A48B114" w14:textId="77777777"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31BE450D" w14:textId="7777777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6B6BD611" w14:textId="77777777"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w:t>
      </w:r>
      <w:r w:rsidR="005F7EEE">
        <w:rPr>
          <w:rFonts w:cs="Arial"/>
          <w:szCs w:val="19"/>
        </w:rPr>
        <w:t xml:space="preserve"> alebo</w:t>
      </w:r>
      <w:r w:rsidR="00267484" w:rsidRPr="008A2C57">
        <w:rPr>
          <w:rFonts w:cs="Arial"/>
          <w:szCs w:val="19"/>
        </w:rPr>
        <w:t xml:space="preserve"> služieb vo vzťahu k zákonom určeným podmienkam. Táto kvalifikácia nemôže byť generalizovaná, ale vyžaduje sa skúmanie vždy ad hoc na konkrétny prípad tak, aby sa zohľadnili všetky vlastnosti dostupnosti dodávky</w:t>
      </w:r>
      <w:r w:rsidR="005F7EEE" w:rsidRPr="005F7EEE">
        <w:rPr>
          <w:rFonts w:cs="Arial"/>
          <w:szCs w:val="19"/>
        </w:rPr>
        <w:t xml:space="preserve"> </w:t>
      </w:r>
      <w:r w:rsidR="005F7EEE">
        <w:rPr>
          <w:rFonts w:cs="Arial"/>
          <w:szCs w:val="19"/>
        </w:rPr>
        <w:t>tovaru alebo</w:t>
      </w:r>
      <w:r w:rsidR="005F7EEE" w:rsidRPr="00703E20">
        <w:rPr>
          <w:rFonts w:cs="Arial"/>
          <w:szCs w:val="19"/>
        </w:rPr>
        <w:t xml:space="preserve"> </w:t>
      </w:r>
      <w:r w:rsidR="005F7EEE">
        <w:rPr>
          <w:rFonts w:cs="Arial"/>
          <w:szCs w:val="19"/>
        </w:rPr>
        <w:t>poskytnutia</w:t>
      </w:r>
      <w:r w:rsidR="00267484" w:rsidRPr="008A2C57">
        <w:rPr>
          <w:rFonts w:cs="Arial"/>
          <w:szCs w:val="19"/>
        </w:rPr>
        <w:t xml:space="preserve"> služby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23003BEB" w14:textId="77777777"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B077605" w14:textId="77777777"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8477AE1" w14:textId="7777777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941D424" w14:textId="7777777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6D745113" w14:textId="77777777"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w:t>
      </w:r>
      <w:r w:rsidR="00630DFE">
        <w:rPr>
          <w:rFonts w:cs="Arial"/>
          <w:szCs w:val="19"/>
        </w:rPr>
        <w:t xml:space="preserve"> a</w:t>
      </w:r>
      <w:r w:rsidRPr="00927D81">
        <w:rPr>
          <w:rFonts w:cs="Arial"/>
          <w:szCs w:val="19"/>
        </w:rPr>
        <w:t> služieb zo strany úspešného uchádzača, ktorým preukáže splnenie požiadaviek na predmet zákazky. Uvedený opis (položkovitý rozpočet) tovarov</w:t>
      </w:r>
      <w:r w:rsidR="005F7EEE">
        <w:rPr>
          <w:rFonts w:cs="Arial"/>
          <w:szCs w:val="19"/>
        </w:rPr>
        <w:t xml:space="preserve"> a</w:t>
      </w:r>
      <w:r w:rsidRPr="00927D81">
        <w:rPr>
          <w:rFonts w:cs="Arial"/>
          <w:szCs w:val="19"/>
        </w:rPr>
        <w:t> služieb musí byť povinnou prílohou k zmluve automaticky uzatváranej systémom elektronického trhoviska.</w:t>
      </w:r>
    </w:p>
    <w:p w14:paraId="22574A9A" w14:textId="77777777"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lastRenderedPageBreak/>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09D5C3CD" w14:textId="77777777" w:rsidR="00B51264" w:rsidRPr="00672FF6" w:rsidRDefault="00B51264" w:rsidP="00A57973">
      <w:pPr>
        <w:tabs>
          <w:tab w:val="left" w:pos="1014"/>
        </w:tabs>
        <w:spacing w:before="120" w:after="120" w:line="288" w:lineRule="auto"/>
        <w:jc w:val="both"/>
        <w:rPr>
          <w:rFonts w:cs="Arial"/>
          <w:szCs w:val="19"/>
        </w:rPr>
      </w:pPr>
    </w:p>
    <w:p w14:paraId="68C538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110E82E" w14:textId="77777777" w:rsidR="00267484" w:rsidRDefault="00267484" w:rsidP="00267484">
      <w:pPr>
        <w:tabs>
          <w:tab w:val="left" w:pos="1014"/>
        </w:tabs>
        <w:spacing w:before="120" w:after="120" w:line="288" w:lineRule="auto"/>
        <w:jc w:val="both"/>
        <w:rPr>
          <w:rFonts w:cs="Arial"/>
          <w:b/>
          <w:i/>
          <w:color w:val="FF0000"/>
          <w:szCs w:val="19"/>
        </w:rPr>
      </w:pPr>
    </w:p>
    <w:p w14:paraId="30A83216"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w:t>
      </w:r>
      <w:del w:id="884" w:author="Autor" w:date="2020-12-14T09:45:00Z">
        <w:r w:rsidRPr="0073389C" w:rsidDel="00416D7B">
          <w:rPr>
            <w:rFonts w:cs="Arial"/>
            <w:szCs w:val="19"/>
          </w:rPr>
          <w:delText>vo fáze pred zadaním zákazky do elektronického trhoviska</w:delText>
        </w:r>
        <w:r w:rsidR="009875A5" w:rsidRPr="009875A5" w:rsidDel="00416D7B">
          <w:rPr>
            <w:rFonts w:cs="Arial"/>
            <w:szCs w:val="19"/>
          </w:rPr>
          <w:delText xml:space="preserve">, </w:delText>
        </w:r>
        <w:r w:rsidR="005E0D17" w:rsidDel="00416D7B">
          <w:rPr>
            <w:rFonts w:cs="Arial"/>
            <w:szCs w:val="19"/>
          </w:rPr>
          <w:delText>po</w:delText>
        </w:r>
        <w:r w:rsidR="005E0D17" w:rsidRPr="009875A5" w:rsidDel="00416D7B">
          <w:rPr>
            <w:rFonts w:cs="Arial"/>
            <w:szCs w:val="19"/>
          </w:rPr>
          <w:delText xml:space="preserve"> </w:delText>
        </w:r>
        <w:r w:rsidR="009875A5" w:rsidRPr="009875A5" w:rsidDel="00416D7B">
          <w:rPr>
            <w:rFonts w:cs="Arial"/>
            <w:szCs w:val="19"/>
          </w:rPr>
          <w:delText xml:space="preserve">vložení opisného formulára do „karantény“ </w:delText>
        </w:r>
        <w:r w:rsidRPr="0073389C" w:rsidDel="00416D7B">
          <w:rPr>
            <w:rFonts w:cs="Arial"/>
            <w:szCs w:val="19"/>
          </w:rPr>
          <w:delText>(„prvá ex</w:delText>
        </w:r>
        <w:r w:rsidR="005F7EEE" w:rsidDel="00416D7B">
          <w:rPr>
            <w:rFonts w:cs="Arial"/>
            <w:szCs w:val="19"/>
          </w:rPr>
          <w:delText xml:space="preserve"> </w:delText>
        </w:r>
        <w:r w:rsidRPr="0073389C" w:rsidDel="00416D7B">
          <w:rPr>
            <w:rFonts w:cs="Arial"/>
            <w:szCs w:val="19"/>
          </w:rPr>
          <w:delText>ante kontrola“) a</w:delText>
        </w:r>
        <w:r w:rsidR="005F7EEE" w:rsidRPr="005F7EEE" w:rsidDel="00416D7B">
          <w:rPr>
            <w:rFonts w:cs="Arial"/>
            <w:szCs w:val="19"/>
          </w:rPr>
          <w:delText xml:space="preserve"> </w:delText>
        </w:r>
        <w:r w:rsidR="005F7EEE" w:rsidDel="00416D7B">
          <w:rPr>
            <w:rFonts w:cs="Arial"/>
            <w:szCs w:val="19"/>
          </w:rPr>
          <w:delText>následne</w:delText>
        </w:r>
        <w:r w:rsidRPr="0073389C" w:rsidDel="00416D7B">
          <w:rPr>
            <w:rFonts w:cs="Arial"/>
            <w:szCs w:val="19"/>
          </w:rPr>
          <w:delText xml:space="preserve"> </w:delText>
        </w:r>
      </w:del>
      <w:r w:rsidRPr="0073389C">
        <w:rPr>
          <w:rFonts w:cs="Arial"/>
          <w:szCs w:val="19"/>
        </w:rPr>
        <w:t>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3F9635C2" w14:textId="77777777" w:rsidR="00267484" w:rsidRPr="0073389C" w:rsidDel="00416D7B" w:rsidRDefault="00267484" w:rsidP="00267484">
      <w:pPr>
        <w:tabs>
          <w:tab w:val="left" w:pos="1014"/>
        </w:tabs>
        <w:spacing w:before="120" w:after="120" w:line="288" w:lineRule="auto"/>
        <w:jc w:val="both"/>
        <w:rPr>
          <w:del w:id="885" w:author="Autor" w:date="2020-12-14T09:46:00Z"/>
          <w:rFonts w:cs="Arial"/>
          <w:szCs w:val="19"/>
        </w:rPr>
      </w:pPr>
      <w:del w:id="886" w:author="Autor" w:date="2020-12-14T09:46:00Z">
        <w:r w:rsidRPr="0073389C" w:rsidDel="00416D7B">
          <w:rPr>
            <w:rFonts w:cs="Arial"/>
            <w:b/>
            <w:i/>
            <w:color w:val="FF0000"/>
            <w:szCs w:val="19"/>
          </w:rPr>
          <w:delText>Povinnosť prijímateľa:</w:delText>
        </w:r>
        <w:r w:rsidRPr="0073389C" w:rsidDel="00416D7B">
          <w:rPr>
            <w:rFonts w:cs="Arial"/>
            <w:color w:val="FF0000"/>
            <w:szCs w:val="19"/>
          </w:rPr>
          <w:delText xml:space="preserve"> </w:delText>
        </w:r>
        <w:r w:rsidRPr="0073389C" w:rsidDel="00416D7B">
          <w:rPr>
            <w:rFonts w:cs="Arial"/>
            <w:szCs w:val="19"/>
          </w:rPr>
          <w:delText>Prijímateľ je povinný v rámci prvej ex-ante kontroly predložiť dokumentáciu, ktorú tvorí najmä:</w:delText>
        </w:r>
      </w:del>
    </w:p>
    <w:p w14:paraId="00991D0F" w14:textId="77777777" w:rsidR="00267484" w:rsidRPr="0073389C" w:rsidDel="00416D7B" w:rsidRDefault="00267484" w:rsidP="00267484">
      <w:pPr>
        <w:pStyle w:val="Bulletslevel2"/>
        <w:spacing w:after="120" w:line="288" w:lineRule="auto"/>
        <w:ind w:left="567" w:hanging="283"/>
        <w:rPr>
          <w:del w:id="887" w:author="Autor" w:date="2020-12-14T09:46:00Z"/>
          <w:rFonts w:cs="Arial"/>
          <w:szCs w:val="19"/>
          <w:lang w:val="sk-SK"/>
        </w:rPr>
      </w:pPr>
      <w:del w:id="888" w:author="Autor" w:date="2020-12-14T09:46:00Z">
        <w:r w:rsidRPr="0073389C" w:rsidDel="00416D7B">
          <w:rPr>
            <w:rFonts w:eastAsia="Times New Roman" w:cs="Arial"/>
            <w:color w:val="auto"/>
            <w:szCs w:val="19"/>
            <w:lang w:val="sk-SK" w:eastAsia="cs-CZ"/>
          </w:rPr>
          <w:delText xml:space="preserve">dokumentácia preukazujúca určenie </w:delText>
        </w:r>
        <w:r w:rsidDel="00416D7B">
          <w:rPr>
            <w:rFonts w:eastAsia="Times New Roman" w:cs="Arial"/>
            <w:color w:val="auto"/>
            <w:szCs w:val="19"/>
            <w:lang w:val="sk-SK" w:eastAsia="cs-CZ"/>
          </w:rPr>
          <w:delText>PHZ</w:delText>
        </w:r>
        <w:r w:rsidRPr="0073389C" w:rsidDel="00416D7B">
          <w:rPr>
            <w:rFonts w:eastAsia="Times New Roman" w:cs="Arial"/>
            <w:color w:val="auto"/>
            <w:szCs w:val="19"/>
            <w:lang w:val="sk-SK" w:eastAsia="cs-CZ"/>
          </w:rPr>
          <w:delText>,</w:delText>
        </w:r>
        <w:r w:rsidRPr="0073389C" w:rsidDel="00416D7B">
          <w:rPr>
            <w:rFonts w:cs="Arial"/>
            <w:szCs w:val="19"/>
            <w:lang w:val="sk-SK"/>
          </w:rPr>
          <w:delText xml:space="preserve"> </w:delText>
        </w:r>
      </w:del>
    </w:p>
    <w:p w14:paraId="0CFC8A2A" w14:textId="77777777" w:rsidR="007B7551" w:rsidRPr="0073389C" w:rsidDel="00416D7B" w:rsidRDefault="007B7551" w:rsidP="00267484">
      <w:pPr>
        <w:pStyle w:val="Bulletslevel2"/>
        <w:spacing w:after="120" w:line="288" w:lineRule="auto"/>
        <w:ind w:left="567" w:hanging="283"/>
        <w:rPr>
          <w:del w:id="889" w:author="Autor" w:date="2020-12-14T09:46:00Z"/>
          <w:rFonts w:cs="Arial"/>
          <w:szCs w:val="19"/>
          <w:lang w:val="sk-SK"/>
        </w:rPr>
      </w:pPr>
      <w:del w:id="890" w:author="Autor" w:date="2020-12-14T09:46:00Z">
        <w:r w:rsidDel="00416D7B">
          <w:rPr>
            <w:rFonts w:cs="Arial"/>
            <w:szCs w:val="19"/>
            <w:lang w:val="sk-SK"/>
          </w:rPr>
          <w:delText>test bežnej dostupnosti (príloha č. 19)</w:delText>
        </w:r>
      </w:del>
    </w:p>
    <w:p w14:paraId="4F4D2C33" w14:textId="77777777" w:rsidR="00267484" w:rsidRPr="0073389C" w:rsidDel="00416D7B" w:rsidRDefault="00267484" w:rsidP="00267484">
      <w:pPr>
        <w:pStyle w:val="Bulletslevel2"/>
        <w:spacing w:after="120" w:line="288" w:lineRule="auto"/>
        <w:ind w:left="567" w:hanging="283"/>
        <w:rPr>
          <w:del w:id="891" w:author="Autor" w:date="2020-12-14T09:46:00Z"/>
          <w:rFonts w:cs="Arial"/>
          <w:szCs w:val="19"/>
          <w:lang w:val="sk-SK"/>
        </w:rPr>
      </w:pPr>
      <w:del w:id="892" w:author="Autor" w:date="2020-12-14T09:46:00Z">
        <w:r w:rsidRPr="0073389C" w:rsidDel="00416D7B">
          <w:rPr>
            <w:rFonts w:eastAsia="Times New Roman" w:cs="Arial"/>
            <w:color w:val="auto"/>
            <w:szCs w:val="19"/>
            <w:lang w:val="sk-SK" w:eastAsia="cs-CZ"/>
          </w:rPr>
          <w:delText>návrh zmluvného formuláru obsahujúceho štandardné zmluvné podmienky,</w:delText>
        </w:r>
      </w:del>
    </w:p>
    <w:p w14:paraId="5EA575AF" w14:textId="77777777" w:rsidR="00267484" w:rsidRPr="0073389C" w:rsidDel="00416D7B" w:rsidRDefault="005E0D17" w:rsidP="00267484">
      <w:pPr>
        <w:pStyle w:val="Bulletslevel2"/>
        <w:spacing w:after="120" w:line="288" w:lineRule="auto"/>
        <w:ind w:left="567" w:hanging="283"/>
        <w:rPr>
          <w:del w:id="893" w:author="Autor" w:date="2020-12-14T09:46:00Z"/>
          <w:rFonts w:eastAsia="Times New Roman" w:cs="Arial"/>
          <w:color w:val="auto"/>
          <w:szCs w:val="19"/>
          <w:lang w:val="sk-SK" w:eastAsia="cs-CZ"/>
        </w:rPr>
      </w:pPr>
      <w:del w:id="894" w:author="Autor" w:date="2020-12-14T09:46:00Z">
        <w:r w:rsidDel="00416D7B">
          <w:rPr>
            <w:rFonts w:eastAsia="Times New Roman" w:cs="Arial"/>
            <w:color w:val="auto"/>
            <w:szCs w:val="19"/>
            <w:lang w:val="sk-SK" w:eastAsia="cs-CZ"/>
          </w:rPr>
          <w:delText>návrh opisného formuláru</w:delText>
        </w:r>
        <w:r w:rsidR="00267484" w:rsidRPr="0073389C" w:rsidDel="00416D7B">
          <w:rPr>
            <w:rFonts w:eastAsia="Times New Roman" w:cs="Arial"/>
            <w:color w:val="auto"/>
            <w:szCs w:val="19"/>
            <w:lang w:val="sk-SK" w:eastAsia="cs-CZ"/>
          </w:rPr>
          <w:delText xml:space="preserve">, </w:delText>
        </w:r>
      </w:del>
    </w:p>
    <w:p w14:paraId="0CA091F2" w14:textId="77777777" w:rsidR="00267484" w:rsidRPr="0073389C" w:rsidDel="00416D7B" w:rsidRDefault="005E0D17" w:rsidP="00267484">
      <w:pPr>
        <w:pStyle w:val="Bulletslevel2"/>
        <w:spacing w:after="120" w:line="288" w:lineRule="auto"/>
        <w:ind w:left="567" w:hanging="283"/>
        <w:rPr>
          <w:del w:id="895" w:author="Autor" w:date="2020-12-14T09:46:00Z"/>
          <w:rFonts w:cs="Arial"/>
          <w:szCs w:val="19"/>
          <w:lang w:val="sk-SK"/>
        </w:rPr>
      </w:pPr>
      <w:del w:id="896" w:author="Autor" w:date="2020-12-14T09:46:00Z">
        <w:r w:rsidDel="00416D7B">
          <w:rPr>
            <w:rFonts w:eastAsia="Times New Roman" w:cs="Arial"/>
            <w:color w:val="auto"/>
            <w:szCs w:val="19"/>
            <w:lang w:val="sk-SK" w:eastAsia="cs-CZ"/>
          </w:rPr>
          <w:delText>návrh objednávkového formuláru</w:delText>
        </w:r>
        <w:r w:rsidR="00267484" w:rsidRPr="0073389C" w:rsidDel="00416D7B">
          <w:rPr>
            <w:rFonts w:eastAsia="Times New Roman" w:cs="Arial"/>
            <w:color w:val="auto"/>
            <w:szCs w:val="19"/>
            <w:lang w:val="sk-SK" w:eastAsia="cs-CZ"/>
          </w:rPr>
          <w:delText>, najmä konkrétne zmluvné špecifikácie a podmienky súťaže.</w:delText>
        </w:r>
      </w:del>
    </w:p>
    <w:p w14:paraId="070B9C74"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637DAFB5" w14:textId="77777777" w:rsidR="0028097F" w:rsidRPr="0028097F" w:rsidRDefault="0028097F" w:rsidP="0028097F">
      <w:pPr>
        <w:pStyle w:val="Bulletslevel2"/>
        <w:ind w:left="709" w:hanging="425"/>
        <w:rPr>
          <w:ins w:id="897" w:author="Autor" w:date="2020-12-14T09:46:00Z"/>
          <w:rFonts w:eastAsia="Times New Roman" w:cs="Arial"/>
          <w:color w:val="auto"/>
          <w:szCs w:val="19"/>
          <w:lang w:val="sk-SK" w:eastAsia="cs-CZ"/>
        </w:rPr>
      </w:pPr>
      <w:ins w:id="898" w:author="Autor" w:date="2020-12-14T09:46:00Z">
        <w:r w:rsidRPr="0028097F">
          <w:rPr>
            <w:rFonts w:eastAsia="Times New Roman" w:cs="Arial"/>
            <w:color w:val="auto"/>
            <w:szCs w:val="19"/>
            <w:lang w:val="sk-SK" w:eastAsia="cs-CZ"/>
          </w:rPr>
          <w:t>dokumentácia preukazujúca určenie PHZ;</w:t>
        </w:r>
      </w:ins>
    </w:p>
    <w:p w14:paraId="67CA9AFA" w14:textId="77777777" w:rsidR="0028097F" w:rsidRPr="0028097F" w:rsidRDefault="0028097F" w:rsidP="0028097F">
      <w:pPr>
        <w:pStyle w:val="Bulletslevel2"/>
        <w:ind w:left="709" w:hanging="425"/>
        <w:rPr>
          <w:ins w:id="899" w:author="Autor" w:date="2020-12-14T09:46:00Z"/>
          <w:rFonts w:eastAsia="Times New Roman" w:cs="Arial"/>
          <w:color w:val="auto"/>
          <w:szCs w:val="19"/>
          <w:lang w:val="sk-SK" w:eastAsia="cs-CZ"/>
        </w:rPr>
      </w:pPr>
      <w:ins w:id="900" w:author="Autor" w:date="2020-12-14T09:46:00Z">
        <w:r w:rsidRPr="0028097F">
          <w:rPr>
            <w:rFonts w:eastAsia="Times New Roman" w:cs="Arial"/>
            <w:color w:val="auto"/>
            <w:szCs w:val="19"/>
            <w:lang w:val="sk-SK" w:eastAsia="cs-CZ"/>
          </w:rPr>
          <w:t>test bežnej dostupnosti (príloha č. 1</w:t>
        </w:r>
        <w:del w:id="901" w:author="Zuzana Hušeková" w:date="2020-12-17T09:27:00Z">
          <w:r w:rsidRPr="0028097F" w:rsidDel="00AC76B1">
            <w:rPr>
              <w:rFonts w:eastAsia="Times New Roman" w:cs="Arial"/>
              <w:color w:val="auto"/>
              <w:szCs w:val="19"/>
              <w:lang w:val="sk-SK" w:eastAsia="cs-CZ"/>
            </w:rPr>
            <w:delText>3</w:delText>
          </w:r>
        </w:del>
      </w:ins>
      <w:ins w:id="902" w:author="Zuzana Hušeková" w:date="2020-12-17T09:27:00Z">
        <w:r w:rsidR="00AC76B1">
          <w:rPr>
            <w:rFonts w:eastAsia="Times New Roman" w:cs="Arial"/>
            <w:color w:val="auto"/>
            <w:szCs w:val="19"/>
            <w:lang w:val="sk-SK" w:eastAsia="cs-CZ"/>
          </w:rPr>
          <w:t>9</w:t>
        </w:r>
      </w:ins>
      <w:ins w:id="903" w:author="Autor" w:date="2020-12-14T09:46:00Z">
        <w:r w:rsidRPr="0028097F">
          <w:rPr>
            <w:rFonts w:eastAsia="Times New Roman" w:cs="Arial"/>
            <w:color w:val="auto"/>
            <w:szCs w:val="19"/>
            <w:lang w:val="sk-SK" w:eastAsia="cs-CZ"/>
          </w:rPr>
          <w:t>);</w:t>
        </w:r>
      </w:ins>
    </w:p>
    <w:p w14:paraId="62A85C0F" w14:textId="77777777" w:rsidR="0028097F" w:rsidRPr="0028097F" w:rsidRDefault="0028097F" w:rsidP="0028097F">
      <w:pPr>
        <w:pStyle w:val="Bulletslevel2"/>
        <w:ind w:left="709" w:hanging="425"/>
        <w:rPr>
          <w:ins w:id="904" w:author="Autor" w:date="2020-12-14T09:46:00Z"/>
          <w:rFonts w:eastAsia="Times New Roman" w:cs="Arial"/>
          <w:color w:val="auto"/>
          <w:szCs w:val="19"/>
          <w:lang w:val="sk-SK" w:eastAsia="cs-CZ"/>
        </w:rPr>
      </w:pPr>
      <w:ins w:id="905" w:author="Autor" w:date="2020-12-14T09:46:00Z">
        <w:r w:rsidRPr="0028097F">
          <w:rPr>
            <w:rFonts w:eastAsia="Times New Roman" w:cs="Arial"/>
            <w:color w:val="auto"/>
            <w:szCs w:val="19"/>
            <w:lang w:val="sk-SK" w:eastAsia="cs-CZ"/>
          </w:rPr>
          <w:t>návrh zmluvného formuláru obsahujúceho štandardné zmluvné podmienky;</w:t>
        </w:r>
      </w:ins>
    </w:p>
    <w:p w14:paraId="6FE09339" w14:textId="77777777" w:rsidR="0028097F" w:rsidRPr="0028097F" w:rsidRDefault="0028097F" w:rsidP="0028097F">
      <w:pPr>
        <w:pStyle w:val="Bulletslevel2"/>
        <w:ind w:left="709" w:hanging="425"/>
        <w:rPr>
          <w:ins w:id="906" w:author="Autor" w:date="2020-12-14T09:46:00Z"/>
          <w:rFonts w:eastAsia="Times New Roman" w:cs="Arial"/>
          <w:color w:val="auto"/>
          <w:szCs w:val="19"/>
          <w:lang w:val="sk-SK" w:eastAsia="cs-CZ"/>
        </w:rPr>
      </w:pPr>
      <w:ins w:id="907" w:author="Autor" w:date="2020-12-14T09:46:00Z">
        <w:r w:rsidRPr="0028097F">
          <w:rPr>
            <w:rFonts w:eastAsia="Times New Roman" w:cs="Arial"/>
            <w:color w:val="auto"/>
            <w:szCs w:val="19"/>
            <w:lang w:val="sk-SK" w:eastAsia="cs-CZ"/>
          </w:rPr>
          <w:t>návrh opisného formuláru;</w:t>
        </w:r>
      </w:ins>
    </w:p>
    <w:p w14:paraId="157CE181" w14:textId="77777777" w:rsidR="0028097F" w:rsidRPr="0028097F" w:rsidRDefault="0028097F" w:rsidP="0028097F">
      <w:pPr>
        <w:pStyle w:val="Bulletslevel2"/>
        <w:ind w:left="709" w:hanging="425"/>
        <w:rPr>
          <w:ins w:id="908" w:author="Autor" w:date="2020-12-14T09:46:00Z"/>
          <w:rFonts w:eastAsia="Times New Roman" w:cs="Arial"/>
          <w:color w:val="auto"/>
          <w:szCs w:val="19"/>
          <w:lang w:val="sk-SK" w:eastAsia="cs-CZ"/>
        </w:rPr>
      </w:pPr>
      <w:ins w:id="909" w:author="Autor" w:date="2020-12-14T09:46:00Z">
        <w:r w:rsidRPr="0028097F">
          <w:rPr>
            <w:rFonts w:eastAsia="Times New Roman" w:cs="Arial"/>
            <w:color w:val="auto"/>
            <w:szCs w:val="19"/>
            <w:lang w:val="sk-SK" w:eastAsia="cs-CZ"/>
          </w:rPr>
          <w:t>návrh objednávkového formuláru - konkrétne zmluvné špecifikácie a podmienky súťaže;</w:t>
        </w:r>
      </w:ins>
    </w:p>
    <w:p w14:paraId="72E3C5A3"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2721EBC3" w14:textId="77777777" w:rsidR="00267484" w:rsidRDefault="00267484" w:rsidP="00267484">
      <w:pPr>
        <w:pStyle w:val="Bulletslevel2"/>
        <w:spacing w:after="120" w:line="288" w:lineRule="auto"/>
        <w:ind w:left="567" w:hanging="283"/>
        <w:jc w:val="both"/>
        <w:rPr>
          <w:ins w:id="910" w:author="Autor" w:date="2020-12-14T09:47:00Z"/>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5B5E60E5" w14:textId="77777777" w:rsidR="009206B9" w:rsidRPr="0073389C" w:rsidRDefault="009206B9" w:rsidP="00267484">
      <w:pPr>
        <w:pStyle w:val="Bulletslevel2"/>
        <w:spacing w:after="120" w:line="288" w:lineRule="auto"/>
        <w:ind w:left="567" w:hanging="283"/>
        <w:jc w:val="both"/>
        <w:rPr>
          <w:rFonts w:eastAsia="Times New Roman" w:cs="Arial"/>
          <w:color w:val="auto"/>
          <w:szCs w:val="19"/>
          <w:lang w:val="sk-SK" w:eastAsia="cs-CZ"/>
        </w:rPr>
      </w:pPr>
      <w:ins w:id="911" w:author="Autor" w:date="2020-12-14T09:47:00Z">
        <w:r w:rsidRPr="009206B9">
          <w:rPr>
            <w:rFonts w:eastAsia="Times New Roman" w:cs="Arial"/>
            <w:color w:val="auto"/>
            <w:szCs w:val="19"/>
            <w:lang w:val="sk-SK" w:eastAsia="cs-CZ"/>
          </w:rPr>
          <w:t xml:space="preserve">čestné vyhlásenia o neprítomnosti konfliktu záujmov zainteresovaných osôb podľa </w:t>
        </w:r>
        <w:r w:rsidRPr="009206B9">
          <w:rPr>
            <w:rFonts w:eastAsia="Times New Roman" w:cs="Arial"/>
            <w:color w:val="auto"/>
            <w:szCs w:val="19"/>
            <w:lang w:val="sk-SK" w:eastAsia="cs-CZ"/>
          </w:rPr>
          <w:br/>
          <w:t>§ 23 ods. 3 ZVO zúčastňujúcich sa na procese VO</w:t>
        </w:r>
        <w:r>
          <w:rPr>
            <w:rFonts w:eastAsia="Times New Roman" w:cs="Arial"/>
            <w:color w:val="auto"/>
            <w:szCs w:val="19"/>
            <w:lang w:val="sk-SK" w:eastAsia="cs-CZ"/>
          </w:rPr>
          <w:t>;</w:t>
        </w:r>
      </w:ins>
    </w:p>
    <w:p w14:paraId="4EB80EDA"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061E9CFD" w14:textId="77777777" w:rsidR="00A57973" w:rsidRPr="00771817" w:rsidRDefault="00A57973" w:rsidP="00771817">
      <w:pPr>
        <w:tabs>
          <w:tab w:val="left" w:pos="1014"/>
        </w:tabs>
        <w:spacing w:before="120" w:after="120" w:line="288" w:lineRule="auto"/>
        <w:jc w:val="both"/>
        <w:rPr>
          <w:rFonts w:cs="Arial"/>
          <w:szCs w:val="19"/>
        </w:rPr>
      </w:pPr>
    </w:p>
    <w:p w14:paraId="5F793694" w14:textId="77777777"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w:t>
      </w:r>
      <w:del w:id="912" w:author="Autor" w:date="2020-12-14T09:47:00Z">
        <w:r w:rsidRPr="00771817" w:rsidDel="00681213">
          <w:rPr>
            <w:rFonts w:cs="Arial"/>
            <w:szCs w:val="19"/>
          </w:rPr>
          <w:delText>zistenia</w:delText>
        </w:r>
      </w:del>
      <w:ins w:id="913" w:author="Autor" w:date="2020-12-14T09:47:00Z">
        <w:r w:rsidR="00681213">
          <w:rPr>
            <w:rFonts w:cs="Arial"/>
            <w:szCs w:val="19"/>
          </w:rPr>
          <w:t>nedostatky</w:t>
        </w:r>
      </w:ins>
      <w:r w:rsidRPr="00771817">
        <w:rPr>
          <w:rFonts w:cs="Arial"/>
          <w:szCs w:val="19"/>
        </w:rPr>
        <w:t xml:space="preserve">. </w:t>
      </w:r>
      <w:r w:rsidR="005F7EEE">
        <w:t>V prípade zisten</w:t>
      </w:r>
      <w:ins w:id="914" w:author="Autor" w:date="2020-12-14T09:47:00Z">
        <w:r w:rsidR="00681213">
          <w:t>ých nedostatkov</w:t>
        </w:r>
      </w:ins>
      <w:del w:id="915" w:author="Autor" w:date="2020-12-14T09:47:00Z">
        <w:r w:rsidR="005F7EEE" w:rsidDel="00681213">
          <w:delText>í</w:delText>
        </w:r>
      </w:del>
      <w:r w:rsidR="005F7EEE">
        <w:t xml:space="preserve"> v rámci vecnej kontroly verejného obstarávania, ktoré môžu</w:t>
      </w:r>
      <w:r w:rsidR="005F7EEE" w:rsidRPr="006D0974">
        <w:t xml:space="preserve"> mať vplyv na oprávnenosť výdavkov</w:t>
      </w:r>
      <w:r w:rsidR="005F7EEE">
        <w:t xml:space="preserve"> a nie je možné ich odstrániť, poskytovateľ v záveroch finančnej kontroly nepripustí výdavky súvisiace s VO do financovania v plnom rozsahu. </w:t>
      </w:r>
      <w:r w:rsidRPr="00771817">
        <w:rPr>
          <w:rFonts w:cs="Arial"/>
          <w:szCs w:val="19"/>
        </w:rPr>
        <w:t xml:space="preserve">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je </w:t>
      </w:r>
      <w:r w:rsidR="005F7EEE">
        <w:rPr>
          <w:rFonts w:cs="Arial"/>
          <w:szCs w:val="19"/>
        </w:rPr>
        <w:t xml:space="preserve">poskytovateľ </w:t>
      </w:r>
      <w:r w:rsidR="005F7EEE">
        <w:t>povinný postupovať podľa</w:t>
      </w:r>
      <w:r w:rsidR="005F7EEE" w:rsidRPr="00BB45A7">
        <w:t xml:space="preserve"> </w:t>
      </w:r>
      <w:r w:rsidR="005F7EEE">
        <w:t>metodického pokynu CKO č. 5</w:t>
      </w:r>
      <w:r w:rsidR="005F7EEE">
        <w:rPr>
          <w:rStyle w:val="Odkaznapoznmkupodiarou"/>
        </w:rPr>
        <w:footnoteReference w:id="137"/>
      </w:r>
      <w:r w:rsidR="005F7EEE">
        <w:t>, ktorý upravuje postup pri určení finančných opráv za porušenie pravidiel a postupov VO</w:t>
      </w:r>
      <w:r w:rsidRPr="00771817">
        <w:rPr>
          <w:rFonts w:cs="Arial"/>
          <w:szCs w:val="19"/>
        </w:rPr>
        <w:t>.</w:t>
      </w:r>
    </w:p>
    <w:p w14:paraId="482FAD19" w14:textId="77777777" w:rsidR="00A57973" w:rsidRDefault="00A57973" w:rsidP="009F4290">
      <w:pPr>
        <w:tabs>
          <w:tab w:val="left" w:pos="1014"/>
        </w:tabs>
        <w:contextualSpacing/>
        <w:jc w:val="both"/>
        <w:rPr>
          <w:rFonts w:cs="Arial"/>
          <w:b/>
          <w:szCs w:val="19"/>
        </w:rPr>
      </w:pPr>
    </w:p>
    <w:p w14:paraId="6810700C" w14:textId="77777777" w:rsidR="009F4290" w:rsidRDefault="009F4290" w:rsidP="009F4290">
      <w:pPr>
        <w:tabs>
          <w:tab w:val="left" w:pos="1014"/>
        </w:tabs>
        <w:contextualSpacing/>
        <w:jc w:val="both"/>
        <w:rPr>
          <w:rFonts w:cs="Arial"/>
          <w:b/>
          <w:szCs w:val="19"/>
        </w:rPr>
      </w:pPr>
      <w:r w:rsidRPr="00735615">
        <w:rPr>
          <w:rFonts w:cs="Arial"/>
          <w:b/>
          <w:szCs w:val="19"/>
        </w:rPr>
        <w:t xml:space="preserve">Zákazky </w:t>
      </w:r>
      <w:r w:rsidR="009718D5" w:rsidRPr="00735615">
        <w:rPr>
          <w:rFonts w:cs="Arial"/>
          <w:b/>
          <w:szCs w:val="19"/>
        </w:rPr>
        <w:t>s nízkou hodnotou</w:t>
      </w:r>
    </w:p>
    <w:p w14:paraId="59A75FA3" w14:textId="77777777" w:rsidR="001B3386" w:rsidRDefault="001B3386" w:rsidP="009F4290">
      <w:pPr>
        <w:tabs>
          <w:tab w:val="left" w:pos="1014"/>
        </w:tabs>
        <w:contextualSpacing/>
        <w:jc w:val="both"/>
        <w:rPr>
          <w:rFonts w:cs="Arial"/>
          <w:b/>
          <w:szCs w:val="19"/>
        </w:rPr>
      </w:pPr>
    </w:p>
    <w:p w14:paraId="050CE3E8" w14:textId="77777777" w:rsidR="0062573B" w:rsidRDefault="0062573B" w:rsidP="0062573B">
      <w:pPr>
        <w:tabs>
          <w:tab w:val="left" w:pos="1014"/>
        </w:tabs>
        <w:spacing w:before="120" w:after="120" w:line="288" w:lineRule="auto"/>
        <w:jc w:val="both"/>
      </w:pPr>
      <w:r>
        <w:rPr>
          <w:rFonts w:cs="Arial"/>
          <w:szCs w:val="19"/>
        </w:rPr>
        <w:t>Poskytovateľ</w:t>
      </w:r>
      <w:r>
        <w:t xml:space="preserve"> overuje pri kontrole zákaziek s nízkymi hodnotami podľa § 117 ZVO, či vynaložené náklady na obstaranie predmetu zákazky sú </w:t>
      </w:r>
      <w:r w:rsidRPr="00CC285F">
        <w:t>hospodárne</w:t>
      </w:r>
      <w:r>
        <w:t>. Zároveň p</w:t>
      </w:r>
      <w:r>
        <w:rPr>
          <w:rFonts w:cs="Arial"/>
          <w:szCs w:val="19"/>
        </w:rPr>
        <w:t>oskytovateľ</w:t>
      </w:r>
      <w:r>
        <w:t xml:space="preserve"> overí, či pri obstarávaní neboli porušené základné princípy VO a postupy uvedené v tejto časti kapitoly. Prijímateľ nesmie uzavrieť zmluvu s uchádzačom, ktorý nespĺňa podmienky účasti </w:t>
      </w:r>
      <w:r w:rsidR="00275986">
        <w:t xml:space="preserve">osobného postavenia </w:t>
      </w:r>
      <w:r>
        <w:t xml:space="preserve">podľa </w:t>
      </w:r>
      <w:hyperlink r:id="rId20" w:anchor="paragraf-32.odsek-1.pismeno-e" w:tooltip="Odkaz na predpis alebo ustanovenie" w:history="1">
        <w:r>
          <w:rPr>
            <w:rStyle w:val="Hypertextovprepojenie"/>
          </w:rPr>
          <w:t>§ 32 ods. 1 písm. e)</w:t>
        </w:r>
      </w:hyperlink>
      <w:r>
        <w:t xml:space="preserve"> a </w:t>
      </w:r>
      <w:hyperlink r:id="rId21" w:anchor="paragraf-32.odsek-1.pismeno-f" w:tooltip="Odkaz na predpis alebo ustanovenie" w:history="1">
        <w:r>
          <w:rPr>
            <w:rStyle w:val="Hypertextovprepojenie"/>
          </w:rPr>
          <w:t>f)</w:t>
        </w:r>
      </w:hyperlink>
      <w:r>
        <w:t xml:space="preserve"> ZVO alebo ak u neho existuje dôvod na vylúčenie podľa </w:t>
      </w:r>
      <w:hyperlink r:id="rId22" w:anchor="paragraf-40.odsek-6.pismeno-f" w:tooltip="Odkaz na predpis alebo ustanovenie" w:history="1">
        <w:r>
          <w:rPr>
            <w:rStyle w:val="Hypertextovprepojenie"/>
          </w:rPr>
          <w:t>§ 40 ods. 6 písm. f)</w:t>
        </w:r>
      </w:hyperlink>
      <w:r>
        <w:t xml:space="preserve"> ZVO (konflikt záujmov nemožno odstrániť inými účinnými opatreniami), ustanovenie § 11 ZVO tým nie je dotknuté. </w:t>
      </w:r>
    </w:p>
    <w:p w14:paraId="5A900024" w14:textId="77777777" w:rsidR="001B3386" w:rsidRDefault="0062573B" w:rsidP="0062573B">
      <w:pPr>
        <w:tabs>
          <w:tab w:val="left" w:pos="1014"/>
        </w:tabs>
        <w:spacing w:before="120" w:after="120" w:line="288" w:lineRule="auto"/>
        <w:jc w:val="both"/>
        <w:rPr>
          <w:rFonts w:cs="Arial"/>
          <w:szCs w:val="19"/>
        </w:rPr>
      </w:pPr>
      <w:r>
        <w:lastRenderedPageBreak/>
        <w:t>Prijímateľ je povinný v zázname z prieskumu trhu uviesť, že preveril u oslovených záujemcov a uchádzačov, ktorí predložili ponuku, či sú oprávnení dodávať tovar, uskutočňovať stavebné práce alebo poskytovať službu, ktorá je predmetom zákazky a p</w:t>
      </w:r>
      <w:r>
        <w:rPr>
          <w:rFonts w:cs="Arial"/>
          <w:szCs w:val="19"/>
        </w:rPr>
        <w:t>oskytovateľ</w:t>
      </w:r>
      <w:r>
        <w:t xml:space="preserve"> skutočnosť, že oslovení záujemcovia</w:t>
      </w:r>
      <w:r w:rsidRPr="00565184">
        <w:t xml:space="preserve"> a uchádzači, ktorí predložili ponuku, sú oprávnení dodávať tovar, uskutočňovať stavebn</w:t>
      </w:r>
      <w:r>
        <w:t>é práce alebo poskytovať službu, overí v rámci výkonu finančnej kontroly VO.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uchováva v dokumentácii k zadávaniu zákazky printscreen z registra osôb so zákazom účasti.</w:t>
      </w:r>
      <w:r w:rsidR="001B3386">
        <w:rPr>
          <w:rFonts w:cs="Arial"/>
          <w:szCs w:val="19"/>
        </w:rPr>
        <w:t xml:space="preserve"> </w:t>
      </w:r>
    </w:p>
    <w:p w14:paraId="61623C25" w14:textId="77777777"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p>
    <w:p w14:paraId="10AA33D5" w14:textId="77777777" w:rsidR="00C60417" w:rsidRDefault="00C60417" w:rsidP="00275986">
      <w:pPr>
        <w:tabs>
          <w:tab w:val="left" w:pos="1014"/>
        </w:tabs>
        <w:spacing w:before="120" w:after="120" w:line="288" w:lineRule="auto"/>
        <w:jc w:val="both"/>
      </w:pPr>
      <w:r>
        <w:t>Prijímateľ požiada dodávateľa o vysvetlenie alebo doplnenie dokladov predložených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w:t>
      </w:r>
    </w:p>
    <w:p w14:paraId="6C93246E" w14:textId="77777777"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63E976B0" w14:textId="77777777" w:rsidR="00275986" w:rsidRDefault="00275986" w:rsidP="00275986">
      <w:pPr>
        <w:tabs>
          <w:tab w:val="left" w:pos="1014"/>
        </w:tabs>
        <w:spacing w:before="120" w:after="120" w:line="288" w:lineRule="auto"/>
        <w:jc w:val="both"/>
        <w:rPr>
          <w:rFonts w:cs="Arial"/>
          <w:szCs w:val="19"/>
        </w:rPr>
      </w:pPr>
      <w:r w:rsidRPr="00AA03A1">
        <w:rPr>
          <w:rFonts w:cs="Arial"/>
          <w:szCs w:val="19"/>
        </w:rPr>
        <w:t>Ak prijímateľ vo výzve na predkladanie ponúk vyžaduje,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t>
      </w:r>
    </w:p>
    <w:p w14:paraId="0E7B18FB" w14:textId="77777777" w:rsidR="00672FF6" w:rsidRDefault="00672FF6" w:rsidP="001B3386">
      <w:pPr>
        <w:tabs>
          <w:tab w:val="left" w:pos="1014"/>
        </w:tabs>
        <w:spacing w:before="120" w:after="120" w:line="288" w:lineRule="auto"/>
        <w:jc w:val="both"/>
        <w:rPr>
          <w:rFonts w:cs="Arial"/>
          <w:szCs w:val="19"/>
        </w:rPr>
      </w:pPr>
    </w:p>
    <w:p w14:paraId="2379FCE6" w14:textId="77777777"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lastRenderedPageBreak/>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w:t>
      </w:r>
      <w:r w:rsidR="0062573B">
        <w:rPr>
          <w:rFonts w:cs="Arial"/>
          <w:szCs w:val="19"/>
        </w:rPr>
        <w:t>v plnom rozsahu</w:t>
      </w:r>
      <w:r w:rsidR="0062573B" w:rsidRPr="00A57E12">
        <w:rPr>
          <w:rFonts w:cs="Arial"/>
          <w:szCs w:val="19"/>
        </w:rPr>
        <w:t xml:space="preserve"> </w:t>
      </w:r>
      <w:r w:rsidRPr="00A57E12">
        <w:rPr>
          <w:rFonts w:cs="Arial"/>
          <w:szCs w:val="19"/>
        </w:rPr>
        <w:t>iba v prípade, ak boli dodržané pravidlá a povinnosti uvádzané v tejto príručke a subsidiárne v SR EŠIF, ako aj v metodickom pokyne CKO č. 1</w:t>
      </w:r>
      <w:ins w:id="916" w:author="Autor" w:date="2020-12-14T09:49:00Z">
        <w:r w:rsidR="009240C6" w:rsidRPr="00A57E12">
          <w:rPr>
            <w:rFonts w:cs="Arial"/>
            <w:szCs w:val="19"/>
          </w:rPr>
          <w:t>4</w:t>
        </w:r>
      </w:ins>
      <w:r w:rsidR="00B65522">
        <w:rPr>
          <w:rStyle w:val="Odkaznapoznmkupodiarou"/>
          <w:rFonts w:cs="Arial"/>
          <w:szCs w:val="19"/>
        </w:rPr>
        <w:footnoteReference w:id="138"/>
      </w:r>
      <w:del w:id="920" w:author="Autor" w:date="2020-12-14T09:49:00Z">
        <w:r w:rsidRPr="00A57E12" w:rsidDel="009240C6">
          <w:rPr>
            <w:rFonts w:cs="Arial"/>
            <w:szCs w:val="19"/>
          </w:rPr>
          <w:delText>4</w:delText>
        </w:r>
      </w:del>
      <w:r w:rsidRPr="00A57E12">
        <w:rPr>
          <w:rFonts w:cs="Arial"/>
          <w:szCs w:val="19"/>
        </w:rPr>
        <w:t xml:space="preserve">,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w:t>
      </w:r>
      <w:r w:rsidR="00CB3854" w:rsidRPr="00CB3854">
        <w:rPr>
          <w:rFonts w:cs="Arial"/>
          <w:szCs w:val="19"/>
        </w:rPr>
        <w:t xml:space="preserve"> </w:t>
      </w:r>
      <w:r w:rsidR="00CB3854" w:rsidRPr="00AA03A1">
        <w:rPr>
          <w:rFonts w:cs="Arial"/>
          <w:szCs w:val="19"/>
        </w:rPr>
        <w:t>a porušenie týchto pravidiel malo alebo mohlo mať vplyv na výsledok VO</w:t>
      </w:r>
      <w:r w:rsidRPr="00A57E12">
        <w:rPr>
          <w:rFonts w:cs="Arial"/>
          <w:szCs w:val="19"/>
        </w:rPr>
        <w:t xml:space="preserve">,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w:t>
      </w:r>
      <w:r w:rsidRPr="00A57E12">
        <w:rPr>
          <w:rFonts w:cs="Arial"/>
          <w:szCs w:val="19"/>
        </w:rPr>
        <w:t>.</w:t>
      </w:r>
    </w:p>
    <w:p w14:paraId="19E7C160" w14:textId="77777777"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6AF22DBB" w14:textId="77777777" w:rsidR="00672FF6" w:rsidRDefault="00672FF6" w:rsidP="001B3386">
      <w:pPr>
        <w:tabs>
          <w:tab w:val="left" w:pos="1014"/>
        </w:tabs>
        <w:spacing w:before="120" w:after="120" w:line="288" w:lineRule="auto"/>
        <w:jc w:val="both"/>
        <w:rPr>
          <w:rFonts w:cs="Arial"/>
          <w:szCs w:val="19"/>
        </w:rPr>
      </w:pPr>
    </w:p>
    <w:p w14:paraId="67D13F11" w14:textId="77777777"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16D4AD0" w14:textId="77777777" w:rsidR="009240C6" w:rsidRPr="009240C6" w:rsidRDefault="009240C6" w:rsidP="009240C6">
      <w:pPr>
        <w:spacing w:before="120" w:after="120" w:line="288" w:lineRule="auto"/>
        <w:jc w:val="both"/>
        <w:rPr>
          <w:ins w:id="921" w:author="Autor" w:date="2020-12-14T09:50:00Z"/>
          <w:rFonts w:cs="Arial"/>
          <w:szCs w:val="19"/>
        </w:rPr>
      </w:pPr>
      <w:ins w:id="922" w:author="Autor" w:date="2020-12-14T09:50:00Z">
        <w:r w:rsidRPr="009240C6">
          <w:rPr>
            <w:rFonts w:cs="Arial"/>
            <w:szCs w:val="19"/>
          </w:rPr>
          <w:t xml:space="preserve">Kompletnú dokumentáciu na kontrolu VO predkladá prijímateľ </w:t>
        </w:r>
        <w:r w:rsidRPr="009240C6">
          <w:rPr>
            <w:rFonts w:cs="Arial"/>
            <w:b/>
            <w:szCs w:val="19"/>
          </w:rPr>
          <w:t>po podpise zmluvy s úspešným uchádzačom (štandardná ex post kontrola)</w:t>
        </w:r>
        <w:r w:rsidRPr="009240C6">
          <w:rPr>
            <w:rFonts w:cs="Arial"/>
            <w:szCs w:val="19"/>
          </w:rPr>
          <w:t xml:space="preserve">. 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w:t>
        </w:r>
      </w:ins>
    </w:p>
    <w:p w14:paraId="38DBED06"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na doplnenie</w:t>
      </w:r>
      <w:r w:rsidR="007D236C">
        <w:rPr>
          <w:rFonts w:cs="Arial"/>
          <w:szCs w:val="19"/>
          <w:lang w:eastAsia="x-none"/>
        </w:rPr>
        <w:t>,</w:t>
      </w:r>
      <w:r>
        <w:rPr>
          <w:rFonts w:cs="Arial"/>
          <w:szCs w:val="19"/>
          <w:lang w:eastAsia="x-none"/>
        </w:rPr>
        <w:t xml:space="preserv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6820C263" w14:textId="77777777"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 xml:space="preserve">identifikuje nedostatky v procese VO, </w:t>
      </w:r>
      <w:ins w:id="923" w:author="Autor" w:date="2020-12-14T09:51:00Z">
        <w:r w:rsidR="009240C6" w:rsidRPr="009240C6">
          <w:rPr>
            <w:rFonts w:cs="Arial"/>
            <w:szCs w:val="19"/>
          </w:rPr>
          <w:t xml:space="preserve">uvedie tieto nedostatky v návrhu správy z kontroly spolu s odporúčaniami na odstránenie zistených nedostatkov a poskytne prijímateľovi lehotu minimálne 5 pracovných dní na podanie námietok. V prípade, že prijímateľ doručí v určenej lehote námietky, je poskytovateľ povinný ich vyhodnotiť a v prípade ich úplnej alebo čiastočnej opodstatnenosti, zohľadniť ich v správe z kontroly. V prípade, že námietky prijímateľa sú neopodstatnené, neboli podané alebo boli podané po lehote, poskytovateľ vypracuje správu z kontroly, v rámci ktorej uvedie neopodstatnené námietky spolu s dôvodom ich neopodstatnenosti. Správa z kontroly zároveň obsahuje odporúčania na odstránenie zistených nedostatkov, ktoré je prijímateľ povinný v stanovenej lehote (minimálne 5 pracovných dní a maximálne 10 pracovných dní) odstrániť. Záverom správy z kontroly </w:t>
        </w:r>
      </w:ins>
      <w:del w:id="924" w:author="Autor" w:date="2020-12-14T09:51:00Z">
        <w:r w:rsidRPr="00703E20" w:rsidDel="009240C6">
          <w:rPr>
            <w:rFonts w:cs="Arial"/>
            <w:szCs w:val="19"/>
          </w:rPr>
          <w:delText>preruší kontrolu a vyzve prijímateľa</w:delText>
        </w:r>
        <w:r w:rsidDel="009240C6">
          <w:rPr>
            <w:rFonts w:cs="Arial"/>
            <w:szCs w:val="19"/>
          </w:rPr>
          <w:delText xml:space="preserve"> </w:delText>
        </w:r>
        <w:r w:rsidRPr="00137958" w:rsidDel="009240C6">
          <w:rPr>
            <w:rFonts w:cs="Arial"/>
            <w:szCs w:val="19"/>
          </w:rPr>
          <w:delText>v návrhu správy z kontroly</w:delText>
        </w:r>
        <w:r w:rsidRPr="00703E20" w:rsidDel="009240C6">
          <w:rPr>
            <w:rFonts w:cs="Arial"/>
            <w:szCs w:val="19"/>
          </w:rPr>
          <w:delText xml:space="preserve"> </w:delText>
        </w:r>
        <w:r w:rsidR="005F5EA3" w:rsidDel="009240C6">
          <w:rPr>
            <w:rFonts w:cs="Arial"/>
            <w:szCs w:val="19"/>
          </w:rPr>
          <w:delText xml:space="preserve">VO </w:delText>
        </w:r>
        <w:r w:rsidRPr="00703E20" w:rsidDel="009240C6">
          <w:rPr>
            <w:rFonts w:cs="Arial"/>
            <w:szCs w:val="19"/>
          </w:rPr>
          <w:delText>v primeranej lehote na odstránenie nedostatkov, zapracovanie pripomienok, zdôvodnenie nezapracovania pripomienok alebo podanie námietok</w:delText>
        </w:r>
        <w:r w:rsidDel="009240C6">
          <w:rPr>
            <w:rFonts w:cs="Arial"/>
            <w:szCs w:val="19"/>
          </w:rPr>
          <w:delText xml:space="preserve"> k návrhu správy z</w:delText>
        </w:r>
        <w:r w:rsidR="005F5EA3" w:rsidDel="009240C6">
          <w:rPr>
            <w:rFonts w:cs="Arial"/>
            <w:szCs w:val="19"/>
          </w:rPr>
          <w:delText> </w:delText>
        </w:r>
        <w:r w:rsidDel="009240C6">
          <w:rPr>
            <w:rFonts w:cs="Arial"/>
            <w:szCs w:val="19"/>
          </w:rPr>
          <w:delText>kontroly</w:delText>
        </w:r>
        <w:r w:rsidR="005F5EA3" w:rsidDel="009240C6">
          <w:rPr>
            <w:rFonts w:cs="Arial"/>
            <w:szCs w:val="19"/>
          </w:rPr>
          <w:delText xml:space="preserve"> VO</w:delText>
        </w:r>
        <w:r w:rsidRPr="00703E20" w:rsidDel="009240C6">
          <w:rPr>
            <w:rFonts w:cs="Arial"/>
            <w:szCs w:val="19"/>
          </w:rPr>
          <w:delText xml:space="preserve">. </w:delText>
        </w:r>
        <w:r w:rsidDel="009240C6">
          <w:rPr>
            <w:rFonts w:cs="Arial"/>
            <w:szCs w:val="19"/>
          </w:rPr>
          <w:delText>Poskytovateľ posúdi námietky k návrhu správy z kontroly a zašle prijímateľovi správu z</w:delText>
        </w:r>
        <w:r w:rsidR="005F5EA3" w:rsidDel="009240C6">
          <w:rPr>
            <w:rFonts w:cs="Arial"/>
            <w:szCs w:val="19"/>
          </w:rPr>
          <w:delText> </w:delText>
        </w:r>
        <w:r w:rsidDel="009240C6">
          <w:rPr>
            <w:rFonts w:cs="Arial"/>
            <w:szCs w:val="19"/>
          </w:rPr>
          <w:delText>kontroly</w:delText>
        </w:r>
        <w:r w:rsidR="005F5EA3" w:rsidDel="009240C6">
          <w:rPr>
            <w:rFonts w:cs="Arial"/>
            <w:szCs w:val="19"/>
          </w:rPr>
          <w:delText xml:space="preserve"> VO</w:delText>
        </w:r>
        <w:r w:rsidDel="009240C6">
          <w:rPr>
            <w:rFonts w:cs="Arial"/>
            <w:szCs w:val="19"/>
          </w:rPr>
          <w:delText xml:space="preserve">, ktorej záverom </w:delText>
        </w:r>
      </w:del>
      <w:r>
        <w:rPr>
          <w:rFonts w:cs="Arial"/>
          <w:szCs w:val="19"/>
        </w:rPr>
        <w:t xml:space="preserve">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4BCE4D8B" w14:textId="77777777" w:rsidR="00457A73" w:rsidDel="009240C6" w:rsidRDefault="0091408D" w:rsidP="001B3386">
      <w:pPr>
        <w:spacing w:before="120" w:after="120" w:line="288" w:lineRule="auto"/>
        <w:jc w:val="both"/>
        <w:rPr>
          <w:del w:id="925" w:author="Autor" w:date="2020-12-14T09:51:00Z"/>
          <w:rFonts w:cs="Arial"/>
          <w:szCs w:val="19"/>
        </w:rPr>
      </w:pPr>
      <w:del w:id="926" w:author="Autor" w:date="2020-12-14T09:51:00Z">
        <w:r w:rsidDel="009240C6">
          <w:rPr>
            <w:rFonts w:cs="Arial"/>
            <w:szCs w:val="19"/>
          </w:rPr>
          <w:delText>F</w:delText>
        </w:r>
        <w:r w:rsidR="005F5EA3" w:rsidDel="009240C6">
          <w:rPr>
            <w:rFonts w:cs="Arial"/>
            <w:szCs w:val="19"/>
          </w:rPr>
          <w:delText xml:space="preserve">inančná </w:delText>
        </w:r>
        <w:r w:rsidR="001B3386" w:rsidRPr="00312E47" w:rsidDel="009240C6">
          <w:rPr>
            <w:rFonts w:cs="Arial"/>
            <w:szCs w:val="19"/>
          </w:rPr>
          <w:delText>kontrola VO sa považuje za ukončenú zaslaním správy z kontroly VO prijímateľovi.</w:delText>
        </w:r>
        <w:r w:rsidR="001B3386" w:rsidDel="009240C6">
          <w:rPr>
            <w:rFonts w:cs="Arial"/>
            <w:szCs w:val="19"/>
          </w:rPr>
          <w:delText xml:space="preserve"> </w:delText>
        </w:r>
      </w:del>
    </w:p>
    <w:p w14:paraId="4481B7D2" w14:textId="77777777"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 xml:space="preserve">a postupov VO, resp. porušenie pravidiel a ustanovení legislatívy SR a EÚ, pričom rozsah a závažnosť týchto </w:t>
      </w:r>
      <w:del w:id="927" w:author="Autor" w:date="2020-12-14T09:52:00Z">
        <w:r w:rsidRPr="00703E20" w:rsidDel="009240C6">
          <w:rPr>
            <w:rFonts w:cs="Arial"/>
            <w:szCs w:val="19"/>
            <w:lang w:eastAsia="x-none"/>
          </w:rPr>
          <w:delText xml:space="preserve">zistení </w:delText>
        </w:r>
      </w:del>
      <w:ins w:id="928" w:author="Autor" w:date="2020-12-14T09:52:00Z">
        <w:r w:rsidR="009240C6">
          <w:rPr>
            <w:rFonts w:cs="Arial"/>
            <w:szCs w:val="19"/>
            <w:lang w:eastAsia="x-none"/>
          </w:rPr>
          <w:t xml:space="preserve">nedostatkov </w:t>
        </w:r>
      </w:ins>
      <w:r w:rsidRPr="00703E20">
        <w:rPr>
          <w:rFonts w:cs="Arial"/>
          <w:szCs w:val="19"/>
          <w:lang w:eastAsia="x-none"/>
        </w:rPr>
        <w:t>má taký charakter, že mali alebo mohli mať vplyv na výsledok VO, v tomto prípade:</w:t>
      </w:r>
    </w:p>
    <w:p w14:paraId="3F75C376"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lastRenderedPageBreak/>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23D86D58" w14:textId="77777777"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40E79CE4" w14:textId="77777777"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107A9B17" w14:textId="77777777" w:rsidR="009F4290" w:rsidRDefault="009F4290" w:rsidP="009D7F63">
      <w:pPr>
        <w:tabs>
          <w:tab w:val="left" w:pos="1014"/>
        </w:tabs>
        <w:spacing w:before="120" w:after="120" w:line="288" w:lineRule="auto"/>
        <w:jc w:val="both"/>
        <w:rPr>
          <w:b/>
          <w:i/>
          <w:color w:val="00B0F0"/>
        </w:rPr>
      </w:pPr>
    </w:p>
    <w:p w14:paraId="4A9C870A" w14:textId="77777777"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71F5619F" w14:textId="77777777" w:rsidR="00B32509" w:rsidRPr="0073389C" w:rsidRDefault="00B32509" w:rsidP="009D7F63">
      <w:pPr>
        <w:tabs>
          <w:tab w:val="left" w:pos="1014"/>
        </w:tabs>
        <w:spacing w:before="120" w:after="120" w:line="288" w:lineRule="auto"/>
        <w:jc w:val="both"/>
      </w:pPr>
    </w:p>
    <w:p w14:paraId="6DAF0C8A" w14:textId="77777777"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6F810D0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del w:id="929" w:author="Autor" w:date="2020-12-14T09:52:00Z">
        <w:r w:rsidR="00D061DD" w:rsidDel="009240C6">
          <w:rPr>
            <w:rFonts w:cs="Arial"/>
            <w:szCs w:val="19"/>
            <w:lang w:val="sk-SK"/>
          </w:rPr>
          <w:delText>3</w:delText>
        </w:r>
      </w:del>
      <w:ins w:id="930" w:author="Autor" w:date="2020-12-14T09:52:00Z">
        <w:r w:rsidR="009240C6">
          <w:rPr>
            <w:rFonts w:cs="Arial"/>
            <w:szCs w:val="19"/>
            <w:lang w:val="sk-SK"/>
          </w:rPr>
          <w:t>5</w:t>
        </w:r>
      </w:ins>
      <w:r w:rsidR="00D061DD">
        <w:rPr>
          <w:rFonts w:cs="Arial"/>
          <w:szCs w:val="19"/>
          <w:lang w:val="sk-SK"/>
        </w:rPr>
        <w:t>0</w:t>
      </w:r>
      <w:r w:rsidR="00D061DD" w:rsidRPr="0073389C">
        <w:rPr>
          <w:rFonts w:cs="Arial"/>
          <w:szCs w:val="19"/>
          <w:lang w:val="sk-SK"/>
        </w:rPr>
        <w:t xml:space="preserve"> </w:t>
      </w:r>
      <w:r w:rsidRPr="0073389C">
        <w:rPr>
          <w:rFonts w:cs="Arial"/>
          <w:szCs w:val="19"/>
          <w:lang w:val="sk-SK"/>
        </w:rPr>
        <w:t xml:space="preserve">000 EUR (ďalej len „zákazky nad </w:t>
      </w:r>
      <w:ins w:id="931" w:author="Autor" w:date="2020-12-14T09:52:00Z">
        <w:r w:rsidR="009240C6">
          <w:rPr>
            <w:rFonts w:cs="Arial"/>
            <w:szCs w:val="19"/>
            <w:lang w:val="sk-SK"/>
          </w:rPr>
          <w:t>5</w:t>
        </w:r>
      </w:ins>
      <w:del w:id="932" w:author="Autor" w:date="2020-12-14T09:52:00Z">
        <w:r w:rsidR="00281F08" w:rsidDel="009240C6">
          <w:rPr>
            <w:rFonts w:cs="Arial"/>
            <w:szCs w:val="19"/>
            <w:lang w:val="sk-SK"/>
          </w:rPr>
          <w:delText>3</w:delText>
        </w:r>
      </w:del>
      <w:r w:rsidR="00281F08">
        <w:rPr>
          <w:rFonts w:cs="Arial"/>
          <w:szCs w:val="19"/>
          <w:lang w:val="sk-SK"/>
        </w:rPr>
        <w:t>0</w:t>
      </w:r>
      <w:r w:rsidR="00281F08" w:rsidRPr="0073389C">
        <w:rPr>
          <w:rFonts w:cs="Arial"/>
          <w:szCs w:val="19"/>
          <w:lang w:val="sk-SK"/>
        </w:rPr>
        <w:t xml:space="preserve"> </w:t>
      </w:r>
      <w:r w:rsidRPr="0073389C">
        <w:rPr>
          <w:rFonts w:cs="Arial"/>
          <w:szCs w:val="19"/>
          <w:lang w:val="sk-SK"/>
        </w:rPr>
        <w:t xml:space="preserve">000 EUR“); </w:t>
      </w:r>
    </w:p>
    <w:p w14:paraId="44DDD25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do </w:t>
      </w:r>
      <w:ins w:id="933" w:author="Autor" w:date="2020-12-14T09:52:00Z">
        <w:r w:rsidR="009240C6">
          <w:rPr>
            <w:rFonts w:cs="Arial"/>
            <w:szCs w:val="19"/>
            <w:lang w:val="sk-SK"/>
          </w:rPr>
          <w:t>5</w:t>
        </w:r>
      </w:ins>
      <w:del w:id="934" w:author="Autor" w:date="2020-12-14T09:52:00Z">
        <w:r w:rsidR="00FF0C6D" w:rsidDel="009240C6">
          <w:rPr>
            <w:rFonts w:cs="Arial"/>
            <w:szCs w:val="19"/>
            <w:lang w:val="sk-SK"/>
          </w:rPr>
          <w:delText>3</w:delText>
        </w:r>
      </w:del>
      <w:r w:rsidR="00FF0C6D">
        <w:rPr>
          <w:rFonts w:cs="Arial"/>
          <w:szCs w:val="19"/>
          <w:lang w:val="sk-SK"/>
        </w:rPr>
        <w:t>0</w:t>
      </w:r>
      <w:r w:rsidR="00FF0C6D" w:rsidRPr="0073389C">
        <w:rPr>
          <w:rFonts w:cs="Arial"/>
          <w:szCs w:val="19"/>
          <w:lang w:val="sk-SK"/>
        </w:rPr>
        <w:t xml:space="preserve"> </w:t>
      </w:r>
      <w:r w:rsidRPr="0073389C">
        <w:rPr>
          <w:rFonts w:cs="Arial"/>
          <w:szCs w:val="19"/>
          <w:lang w:val="sk-SK"/>
        </w:rPr>
        <w:t>000 EUR“)</w:t>
      </w:r>
      <w:r w:rsidR="000E2751">
        <w:rPr>
          <w:rFonts w:cs="Arial"/>
          <w:szCs w:val="19"/>
          <w:lang w:val="sk-SK"/>
        </w:rPr>
        <w:t>.</w:t>
      </w:r>
      <w:r w:rsidRPr="0073389C">
        <w:rPr>
          <w:rFonts w:cs="Arial"/>
          <w:szCs w:val="19"/>
          <w:lang w:val="sk-SK"/>
        </w:rPr>
        <w:t xml:space="preserve"> </w:t>
      </w:r>
    </w:p>
    <w:p w14:paraId="0CDAEC69" w14:textId="77777777" w:rsidR="0006412C" w:rsidRPr="0006412C" w:rsidRDefault="009240C6" w:rsidP="0006412C">
      <w:pPr>
        <w:tabs>
          <w:tab w:val="left" w:pos="1014"/>
        </w:tabs>
        <w:spacing w:before="120" w:after="120" w:line="288" w:lineRule="auto"/>
        <w:jc w:val="both"/>
        <w:rPr>
          <w:b/>
        </w:rPr>
      </w:pPr>
      <w:ins w:id="935" w:author="Autor" w:date="2020-12-14T09:52:00Z">
        <w:r w:rsidRPr="009240C6">
          <w:t xml:space="preserve">Lehota na výkon kontroly VO zákaziek s nízkou hodnotou je </w:t>
        </w:r>
        <w:r w:rsidRPr="009240C6">
          <w:rPr>
            <w:b/>
          </w:rPr>
          <w:t>15 pracovných dní</w:t>
        </w:r>
        <w:r w:rsidRPr="009240C6" w:rsidDel="009240C6">
          <w:t xml:space="preserve"> </w:t>
        </w:r>
      </w:ins>
      <w:del w:id="936" w:author="Autor" w:date="2020-12-14T09:52:00Z">
        <w:r w:rsidR="0006412C" w:rsidRPr="00852446" w:rsidDel="009240C6">
          <w:delText>Lehota na výkon kontroly VO je</w:delText>
        </w:r>
        <w:r w:rsidR="0006412C" w:rsidRPr="0006412C" w:rsidDel="009240C6">
          <w:rPr>
            <w:b/>
          </w:rPr>
          <w:delText xml:space="preserve"> 20 pracovných dní </w:delText>
        </w:r>
        <w:r w:rsidR="0006412C" w:rsidRPr="00852446" w:rsidDel="009240C6">
          <w:delText xml:space="preserve">v prípade zákaziek nad </w:delText>
        </w:r>
        <w:r w:rsidR="00FF0C6D" w:rsidDel="009240C6">
          <w:delText>30</w:delText>
        </w:r>
        <w:r w:rsidR="00FF0C6D" w:rsidRPr="00852446" w:rsidDel="009240C6">
          <w:delText xml:space="preserve"> </w:delText>
        </w:r>
        <w:r w:rsidR="0006412C" w:rsidRPr="00852446" w:rsidDel="009240C6">
          <w:delText>000 EUR</w:delText>
        </w:r>
        <w:r w:rsidR="0006412C" w:rsidRPr="0006412C" w:rsidDel="009240C6">
          <w:rPr>
            <w:b/>
          </w:rPr>
          <w:delText xml:space="preserve"> a 15 pracovných dní v prípade </w:delText>
        </w:r>
        <w:r w:rsidR="0006412C" w:rsidRPr="00852446" w:rsidDel="009240C6">
          <w:delText xml:space="preserve">zákaziek do </w:delText>
        </w:r>
        <w:r w:rsidR="00FF0C6D" w:rsidDel="009240C6">
          <w:delText>30</w:delText>
        </w:r>
        <w:r w:rsidR="00FF0C6D" w:rsidRPr="00852446" w:rsidDel="009240C6">
          <w:delText xml:space="preserve"> </w:delText>
        </w:r>
        <w:r w:rsidR="0006412C" w:rsidRPr="00852446" w:rsidDel="009240C6">
          <w:delText>000 EUR</w:delText>
        </w:r>
      </w:del>
      <w:r w:rsidR="0006412C" w:rsidRPr="00852446">
        <w:t>.</w:t>
      </w:r>
    </w:p>
    <w:p w14:paraId="45AC3057" w14:textId="77777777"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79C75C48" w14:textId="77777777"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702C3ED3"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6C730A7A" w14:textId="77777777" w:rsidR="000E5863" w:rsidRDefault="000E5863" w:rsidP="009D7F63">
      <w:pPr>
        <w:tabs>
          <w:tab w:val="left" w:pos="1014"/>
        </w:tabs>
        <w:spacing w:before="120" w:after="120" w:line="288" w:lineRule="auto"/>
        <w:jc w:val="both"/>
        <w:rPr>
          <w:b/>
        </w:rPr>
      </w:pPr>
    </w:p>
    <w:p w14:paraId="1465E4D5" w14:textId="77777777" w:rsidR="009D7F63" w:rsidRPr="0073389C" w:rsidRDefault="009D7F63" w:rsidP="009D7F63">
      <w:pPr>
        <w:tabs>
          <w:tab w:val="left" w:pos="1014"/>
        </w:tabs>
        <w:spacing w:before="120" w:after="120" w:line="288" w:lineRule="auto"/>
        <w:jc w:val="both"/>
        <w:rPr>
          <w:b/>
        </w:rPr>
      </w:pPr>
      <w:r w:rsidRPr="0073389C">
        <w:rPr>
          <w:b/>
        </w:rPr>
        <w:t xml:space="preserve">Zákazky nad </w:t>
      </w:r>
      <w:ins w:id="937" w:author="Autor" w:date="2020-12-14T09:53:00Z">
        <w:r w:rsidR="009240C6">
          <w:rPr>
            <w:b/>
          </w:rPr>
          <w:t>5</w:t>
        </w:r>
      </w:ins>
      <w:del w:id="938" w:author="Autor" w:date="2020-12-14T09:53:00Z">
        <w:r w:rsidR="00FF0C6D" w:rsidDel="009240C6">
          <w:rPr>
            <w:b/>
          </w:rPr>
          <w:delText>3</w:delText>
        </w:r>
      </w:del>
      <w:r w:rsidR="00FF0C6D">
        <w:rPr>
          <w:b/>
        </w:rPr>
        <w:t>0</w:t>
      </w:r>
      <w:r w:rsidR="00FF0C6D" w:rsidRPr="0073389C">
        <w:rPr>
          <w:b/>
        </w:rPr>
        <w:t xml:space="preserve"> </w:t>
      </w:r>
      <w:r w:rsidRPr="0073389C">
        <w:rPr>
          <w:b/>
        </w:rPr>
        <w:t>000 EUR</w:t>
      </w:r>
    </w:p>
    <w:p w14:paraId="24087242" w14:textId="77777777" w:rsidR="000C039F" w:rsidRDefault="000C039F" w:rsidP="000C039F">
      <w:pPr>
        <w:tabs>
          <w:tab w:val="left" w:pos="1014"/>
        </w:tabs>
        <w:spacing w:before="120" w:after="120" w:line="288" w:lineRule="auto"/>
        <w:jc w:val="both"/>
        <w:rPr>
          <w:rFonts w:cs="Arial"/>
          <w:szCs w:val="19"/>
        </w:rPr>
      </w:pPr>
      <w:r>
        <w:t xml:space="preserve">Ak s ohľadom na predpokladanú hodnotu zákazky ide o zákazku s nízkou hodnotou, pravidlá podľa </w:t>
      </w:r>
      <w:r w:rsidR="00281F08">
        <w:t>tejto podklapitoly</w:t>
      </w:r>
      <w:r>
        <w:t xml:space="preserve"> sa týkajú tých zákaziek s nízkou hodnotou, ktorých predpokladaná hodnota zákazky sa rovná, </w:t>
      </w:r>
      <w:r>
        <w:lastRenderedPageBreak/>
        <w:t xml:space="preserve">alebo presahuje </w:t>
      </w:r>
      <w:ins w:id="939" w:author="Autor" w:date="2020-12-14T09:53:00Z">
        <w:r w:rsidR="009240C6">
          <w:t>5</w:t>
        </w:r>
      </w:ins>
      <w:del w:id="940" w:author="Autor" w:date="2020-12-14T09:53:00Z">
        <w:r w:rsidDel="009240C6">
          <w:delText>3</w:delText>
        </w:r>
      </w:del>
      <w:r>
        <w:t>0 000 EUR bez DPH, bez ohľadu na skutočnosť, či ide o bežne dostupné tovary, služby alebo stavebné práce.</w:t>
      </w:r>
    </w:p>
    <w:p w14:paraId="73140E43" w14:textId="77777777" w:rsidR="009D7F63" w:rsidRPr="0073389C" w:rsidRDefault="009D7F63" w:rsidP="009D7F63">
      <w:pPr>
        <w:tabs>
          <w:tab w:val="left" w:pos="1014"/>
        </w:tabs>
        <w:spacing w:before="120" w:after="120" w:line="288" w:lineRule="auto"/>
        <w:jc w:val="both"/>
      </w:pPr>
      <w:r w:rsidRPr="0073389C">
        <w:t xml:space="preserve"> </w:t>
      </w:r>
      <w:r w:rsidR="000C039F">
        <w:t>P</w:t>
      </w:r>
      <w:r w:rsidRPr="0073389C">
        <w:t xml:space="preserve">rijímateľ musí vykonať všetky ďalej uvedené úkony, ktoré majú zabezpečiť získanie čo najvyššieho počtu písomných ponúk na obstaranie tovarov, stavebných prác alebo služieb. </w:t>
      </w:r>
    </w:p>
    <w:p w14:paraId="63741AB2" w14:textId="77777777"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8311054" w14:textId="77777777"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w:t>
      </w:r>
      <w:r w:rsidR="00281F08">
        <w:t>(</w:t>
      </w:r>
      <w:r w:rsidRPr="0073389C">
        <w:t xml:space="preserve">najmä s § </w:t>
      </w:r>
      <w:r w:rsidR="0058112B">
        <w:t>6</w:t>
      </w:r>
      <w:r w:rsidR="0058112B" w:rsidRPr="0073389C">
        <w:t xml:space="preserve"> </w:t>
      </w:r>
      <w:r w:rsidRPr="0073389C">
        <w:t xml:space="preserve">ods.1 ZVO a § </w:t>
      </w:r>
      <w:r w:rsidR="0058112B">
        <w:t>6</w:t>
      </w:r>
      <w:r w:rsidR="0058112B" w:rsidRPr="0073389C">
        <w:t xml:space="preserve"> </w:t>
      </w:r>
      <w:r w:rsidRPr="0073389C">
        <w:t xml:space="preserve">ods. </w:t>
      </w:r>
      <w:r w:rsidR="00281F08" w:rsidRPr="0073389C">
        <w:t>1</w:t>
      </w:r>
      <w:r w:rsidR="00281F08">
        <w:t>6</w:t>
      </w:r>
      <w:r w:rsidR="00281F08" w:rsidRPr="0073389C">
        <w:t xml:space="preserve"> </w:t>
      </w:r>
      <w:r w:rsidRPr="0073389C">
        <w:t xml:space="preserve">ZVO) a s ohľadom na skutočnosť, či ide o tovar, stavebnú prácu alebo službu, ktorá nie je bežne dostupná na trhu. </w:t>
      </w:r>
    </w:p>
    <w:p w14:paraId="0D4C556A" w14:textId="77777777"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v rámci ktorej uvedie najmä svoju identifikáciu, jednoznačnú</w:t>
      </w:r>
      <w:r w:rsidR="000C039F">
        <w:rPr>
          <w:rFonts w:cs="Arial"/>
          <w:szCs w:val="19"/>
        </w:rPr>
        <w:t>, podrobnú</w:t>
      </w:r>
      <w:r w:rsidRPr="0073389C">
        <w:t xml:space="preserve"> a úplnú špecifikáciu predmetu zákazky opísanú nediskriminačným spôsobom v súlade s § </w:t>
      </w:r>
      <w:r w:rsidR="0058112B">
        <w:t>42</w:t>
      </w:r>
      <w:r w:rsidRPr="0073389C">
        <w:t xml:space="preserve"> ods. </w:t>
      </w:r>
      <w:r w:rsidR="0058112B">
        <w:t>3</w:t>
      </w:r>
      <w:r w:rsidRPr="0073389C">
        <w:t xml:space="preserve"> ZVO</w:t>
      </w:r>
      <w:r w:rsidR="00CB3854">
        <w:t xml:space="preserve"> (</w:t>
      </w:r>
      <w:r w:rsidR="00CB3854">
        <w:rPr>
          <w:rFonts w:cs="Arial"/>
          <w:szCs w:val="19"/>
        </w:rPr>
        <w:t>vrátane kódu CPV)</w:t>
      </w:r>
      <w:r w:rsidRPr="0073389C">
        <w:t xml:space="preserve">, podmienky účasti (ak ich stanovuje), </w:t>
      </w:r>
      <w:r w:rsidR="002F693B">
        <w:t>PHZ</w:t>
      </w:r>
      <w:ins w:id="941" w:author="Autor" w:date="2020-12-14T09:53:00Z">
        <w:r w:rsidR="009240C6">
          <w:t xml:space="preserve"> </w:t>
        </w:r>
        <w:r w:rsidR="009240C6" w:rsidRPr="009240C6">
          <w:t>(ak bola určená v samostatnom postupe), platobné podmienky</w:t>
        </w:r>
      </w:ins>
      <w:r w:rsidRPr="0073389C">
        <w:t>, podmienky realizácie zmluvy (najmä lehotu na realizáciu zmluvy a miesto jej realizácie), kritériá na vyhodnotenie ponúk</w:t>
      </w:r>
      <w:r w:rsidR="000C039F" w:rsidRPr="000C039F">
        <w:t xml:space="preserve"> </w:t>
      </w:r>
      <w:r w:rsidR="000C039F">
        <w:t>a pravidlá ich uplatnenia</w:t>
      </w:r>
      <w:r w:rsidRPr="0073389C">
        <w:t xml:space="preserve">, presnú lehotu a adresu na predkladanie ponúk. </w:t>
      </w:r>
      <w:r w:rsidR="000C039F" w:rsidRPr="00B30D51">
        <w:t xml:space="preserve">Vo výzve </w:t>
      </w:r>
      <w:r w:rsidR="000C039F">
        <w:t xml:space="preserve">na predkladanie ponúk </w:t>
      </w:r>
      <w:r w:rsidR="000C039F" w:rsidRPr="00B30D51">
        <w:t>prijímateľ uvedie všetky okolnosti, ktoré budú dôležité na plnenie zmluvy a na vypracovanie ponuky.</w:t>
      </w:r>
    </w:p>
    <w:p w14:paraId="44757064" w14:textId="77777777" w:rsidR="00CB3854"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del w:id="942" w:author="Autor" w:date="2020-12-14T09:54:00Z">
        <w:r w:rsidRPr="0073389C" w:rsidDel="009240C6">
          <w:rPr>
            <w:b/>
          </w:rPr>
          <w:delText xml:space="preserve">minimálne </w:delText>
        </w:r>
      </w:del>
      <w:ins w:id="943" w:author="Autor" w:date="2020-12-14T09:54:00Z">
        <w:r w:rsidR="009240C6">
          <w:rPr>
            <w:b/>
          </w:rPr>
          <w:t>celých minimálne</w:t>
        </w:r>
        <w:r w:rsidR="009240C6" w:rsidRPr="0073389C">
          <w:rPr>
            <w:b/>
          </w:rPr>
          <w:t xml:space="preserve"> </w:t>
        </w:r>
      </w:ins>
      <w:r w:rsidRPr="0073389C">
        <w:rPr>
          <w:b/>
        </w:rPr>
        <w:t>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B1362E" w:rsidRPr="00B1362E">
        <w:rPr>
          <w:b/>
        </w:rPr>
        <w:t xml:space="preserve"> </w:t>
      </w:r>
      <w:r w:rsidR="000C039F">
        <w:rPr>
          <w:b/>
        </w:rPr>
        <w:t>(</w:t>
      </w:r>
      <w:r w:rsidR="00B1362E" w:rsidRPr="00AD07E2">
        <w:t>pričom</w:t>
      </w:r>
      <w:r w:rsidRPr="0073389C">
        <w:t xml:space="preserve"> do lehoty sa nezapočítava deň zverejnenia</w:t>
      </w:r>
      <w:r w:rsidR="000C039F">
        <w:rPr>
          <w:rFonts w:cs="Arial"/>
          <w:szCs w:val="19"/>
        </w:rPr>
        <w:t xml:space="preserve">) </w:t>
      </w:r>
      <w:r w:rsidR="000C039F" w:rsidRPr="00E20535">
        <w:rPr>
          <w:rFonts w:cs="Arial"/>
          <w:szCs w:val="19"/>
        </w:rPr>
        <w:t xml:space="preserve">v prípade zákaziek na tovary a poskytnutie služieb a </w:t>
      </w:r>
      <w:r w:rsidR="000C039F" w:rsidRPr="005C323C">
        <w:rPr>
          <w:rFonts w:cs="Arial"/>
          <w:b/>
          <w:szCs w:val="19"/>
        </w:rPr>
        <w:t xml:space="preserve">minimálne </w:t>
      </w:r>
      <w:ins w:id="944" w:author="Autor" w:date="2020-12-14T09:54:00Z">
        <w:r w:rsidR="009240C6">
          <w:rPr>
            <w:b/>
          </w:rPr>
          <w:t xml:space="preserve">celých </w:t>
        </w:r>
      </w:ins>
      <w:r w:rsidR="000C039F" w:rsidRPr="005C323C">
        <w:rPr>
          <w:rFonts w:cs="Arial"/>
          <w:b/>
          <w:szCs w:val="19"/>
        </w:rPr>
        <w:t>7 pracovných dní</w:t>
      </w:r>
      <w:del w:id="945" w:author="Autor" w:date="2020-12-14T09:54:00Z">
        <w:r w:rsidR="000C039F" w:rsidRPr="00E20535" w:rsidDel="009240C6">
          <w:rPr>
            <w:rFonts w:cs="Arial"/>
            <w:szCs w:val="19"/>
          </w:rPr>
          <w:delText xml:space="preserve"> </w:delText>
        </w:r>
      </w:del>
      <w:r w:rsidR="000C039F">
        <w:rPr>
          <w:rFonts w:cs="Arial"/>
          <w:szCs w:val="19"/>
        </w:rPr>
        <w:t xml:space="preserve"> </w:t>
      </w:r>
      <w:r w:rsidR="000C039F" w:rsidRPr="00E20535">
        <w:rPr>
          <w:rFonts w:cs="Arial"/>
          <w:szCs w:val="19"/>
        </w:rPr>
        <w:t>v prípade zákaziek na uskutočnenie stavebných prác</w:t>
      </w:r>
      <w:r w:rsidR="00CB3854">
        <w:rPr>
          <w:rFonts w:cs="Arial"/>
          <w:szCs w:val="19"/>
        </w:rPr>
        <w:t>.</w:t>
      </w:r>
      <w:r w:rsidR="000C039F" w:rsidRPr="0073389C">
        <w:t xml:space="preserve"> </w:t>
      </w:r>
      <w:r w:rsidR="00CB3854" w:rsidRPr="00CB2921">
        <w:rPr>
          <w:rFonts w:cs="Arial"/>
          <w:b/>
          <w:szCs w:val="19"/>
        </w:rPr>
        <w:t>Prijímateľ</w:t>
      </w:r>
      <w:r w:rsidR="00CB3854" w:rsidRPr="00735615">
        <w:rPr>
          <w:rFonts w:cs="Arial"/>
          <w:b/>
          <w:szCs w:val="19"/>
        </w:rPr>
        <w:t xml:space="preserve"> </w:t>
      </w:r>
      <w:r w:rsidR="00CB3854" w:rsidRPr="00CB2921">
        <w:rPr>
          <w:rFonts w:cs="Arial"/>
          <w:b/>
          <w:szCs w:val="19"/>
        </w:rPr>
        <w:t>je povinný</w:t>
      </w:r>
      <w:r w:rsidR="00CB3854" w:rsidRPr="00CB3854">
        <w:rPr>
          <w:rFonts w:cs="Arial"/>
          <w:szCs w:val="19"/>
        </w:rPr>
        <w:t xml:space="preserve"> </w:t>
      </w:r>
      <w:r w:rsidR="00CB3854" w:rsidRPr="00CB2921">
        <w:rPr>
          <w:rFonts w:cs="Arial"/>
          <w:b/>
          <w:szCs w:val="19"/>
        </w:rPr>
        <w:t>zdokumentovať a archivovať</w:t>
      </w:r>
      <w:r w:rsidR="00CB3854" w:rsidRPr="00735615">
        <w:rPr>
          <w:rFonts w:cs="Arial"/>
          <w:szCs w:val="19"/>
        </w:rPr>
        <w:t xml:space="preserve"> </w:t>
      </w:r>
      <w:r w:rsidRPr="00735615">
        <w:rPr>
          <w:b/>
        </w:rPr>
        <w:t>toto zverejnenie hodnoverným spôsobom</w:t>
      </w:r>
      <w:r w:rsidR="00CB3854" w:rsidRPr="00735615">
        <w:rPr>
          <w:rFonts w:cs="Arial"/>
          <w:szCs w:val="19"/>
        </w:rPr>
        <w:t>,</w:t>
      </w:r>
      <w:r w:rsidR="00CB3854" w:rsidRPr="00AA03A1">
        <w:rPr>
          <w:rFonts w:cs="Arial"/>
          <w:b/>
          <w:szCs w:val="19"/>
        </w:rPr>
        <w:t xml:space="preserve"> </w:t>
      </w:r>
      <w:r w:rsidR="00CB3854" w:rsidRPr="00CB2921">
        <w:rPr>
          <w:rFonts w:cs="Arial"/>
          <w:b/>
          <w:szCs w:val="19"/>
        </w:rPr>
        <w:t>tak aby bol preukázateľný dátum zverejnenia a spätne overiteľná skutočnosť, že výzva na predkladanie ponúk bola zverejnená a dostupná vrátane všetkých príloh počas celej lehoty na predkladanie ponúk neobmedzene</w:t>
      </w:r>
      <w:r w:rsidR="00CB3854" w:rsidRPr="00735615">
        <w:rPr>
          <w:rFonts w:cs="Arial"/>
          <w:b/>
          <w:szCs w:val="19"/>
        </w:rPr>
        <w:t xml:space="preserve"> (napr. počas celej lehoty na predkladanie ponúk pravidelný</w:t>
      </w:r>
      <w:r w:rsidR="00CB3854" w:rsidRPr="008120B7">
        <w:rPr>
          <w:rFonts w:cs="Arial"/>
          <w:szCs w:val="19"/>
        </w:rPr>
        <w:t xml:space="preserve"> </w:t>
      </w:r>
      <w:r w:rsidR="00890AFF" w:rsidRPr="00890AFF">
        <w:t xml:space="preserve">printscreen tej časti webového sídla, kde </w:t>
      </w:r>
      <w:r w:rsidR="00CB3854">
        <w:t>je</w:t>
      </w:r>
      <w:r w:rsidR="00CB3854" w:rsidRPr="00890AFF">
        <w:t xml:space="preserve"> </w:t>
      </w:r>
      <w:r w:rsidR="00890AFF" w:rsidRPr="00890AFF">
        <w:t xml:space="preserve">výzva na predkladanie ponúk zverejnená). </w:t>
      </w:r>
    </w:p>
    <w:p w14:paraId="68657E99" w14:textId="77777777" w:rsidR="00CB3854" w:rsidRPr="00735615" w:rsidRDefault="00CB3854" w:rsidP="009D7F63">
      <w:pPr>
        <w:tabs>
          <w:tab w:val="left" w:pos="1014"/>
        </w:tabs>
        <w:spacing w:before="120" w:after="120" w:line="288" w:lineRule="auto"/>
        <w:jc w:val="both"/>
        <w:rPr>
          <w:b/>
        </w:rPr>
      </w:pPr>
      <w:r w:rsidRPr="00CB2921">
        <w:rPr>
          <w:rFonts w:cs="Arial"/>
          <w:b/>
          <w:bCs/>
          <w:szCs w:val="19"/>
        </w:rPr>
        <w:t>Prijímateľ je zároveň povinný predmetnú výzvu (vrátane príloh) nechať zverejnenú na pôvodnej adrese bez akýchk</w:t>
      </w:r>
      <w:r w:rsidRPr="00D2563E">
        <w:rPr>
          <w:rFonts w:cs="Arial"/>
          <w:b/>
          <w:bCs/>
          <w:szCs w:val="19"/>
        </w:rPr>
        <w:t>oľvek zmien. Požiadavka uvedená v predchádzajúcej vete sa vzťahuje aj na prípady, kedy výzva na predkladanie ponúk (vrátane príloh) bola zverejnená na internetovom úložisku prijímateľa, prípadne osoby poverenej uskutočnením VO. Účelom týchto opatrení je zabezpečiť primeranú úroveň transparentnosti uskutočnených prieskumov trhu aj pre budúce kontroly a audity.</w:t>
      </w:r>
    </w:p>
    <w:p w14:paraId="18B69E5C" w14:textId="77777777" w:rsidR="00890AFF" w:rsidRDefault="00890AFF" w:rsidP="009D7F63">
      <w:pPr>
        <w:tabs>
          <w:tab w:val="left" w:pos="1014"/>
        </w:tabs>
        <w:spacing w:before="120" w:after="120" w:line="288" w:lineRule="auto"/>
        <w:jc w:val="both"/>
      </w:pPr>
      <w:r w:rsidRPr="00890AFF">
        <w:t>Lehota na predkladanie ponúk musí byť primeraná a musí zohľadniť zložitosť a charakter predmetu zákazky, čas nevyhnutne potrebný na vypracovanie a doručenie ponuky.</w:t>
      </w:r>
      <w:r w:rsidR="000C039F" w:rsidRPr="000C039F">
        <w:t xml:space="preserve"> </w:t>
      </w:r>
      <w:r w:rsidR="000C039F">
        <w:t>Do lehoty sa nezapočítava deň zverejnenia</w:t>
      </w:r>
      <w:r w:rsidR="000C039F" w:rsidRPr="004821AC">
        <w:rPr>
          <w:b/>
        </w:rPr>
        <w:t xml:space="preserve"> </w:t>
      </w:r>
      <w:r w:rsidR="000C039F">
        <w:t>(príklad: ak prijímateľ zverejní výzvu na predkladanie ponúk k zákazke na dodanie tovarov alebo poskytnutie služieb v utorok, minimálna lehota na predkladanie ponúk uplynie budúci týždeň v utorok</w:t>
      </w:r>
      <w:r w:rsidR="000C039F" w:rsidRPr="00BC29DE">
        <w:t xml:space="preserve"> </w:t>
      </w:r>
      <w:r w:rsidR="000C039F" w:rsidRPr="00722EA4">
        <w:t xml:space="preserve">o polnoci za predpokladu, že nejde o pracovný týždeň, v rámci ktorého je štátny sviatok. Prijímateľom sa však odporúča určiť lehotu nasledujúci pracovný deň, čo by </w:t>
      </w:r>
      <w:r w:rsidR="000C039F">
        <w:t>pri tomto modelovom prípade bola streda</w:t>
      </w:r>
      <w:r w:rsidR="000C039F" w:rsidRPr="00722EA4">
        <w:t xml:space="preserve"> v ľubovoľnú hodinu</w:t>
      </w:r>
      <w:r w:rsidR="000C039F">
        <w:t>)</w:t>
      </w:r>
      <w:r w:rsidR="000C039F" w:rsidRPr="009B603C">
        <w:t>.</w:t>
      </w:r>
    </w:p>
    <w:p w14:paraId="30E5DCAE" w14:textId="77777777"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3"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w:t>
      </w:r>
      <w:r w:rsidR="000C039F">
        <w:rPr>
          <w:u w:val="single"/>
        </w:rPr>
        <w:t>, či 7</w:t>
      </w:r>
      <w:r w:rsidR="004A5C0C" w:rsidRPr="00C97A33">
        <w:rPr>
          <w:u w:val="single"/>
        </w:rPr>
        <w:t xml:space="preserve">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4" w:history="1">
        <w:r w:rsidR="000E5863" w:rsidRPr="004063F2">
          <w:rPr>
            <w:rStyle w:val="Hypertextovprepojenie"/>
            <w:color w:val="auto"/>
          </w:rPr>
          <w:t>vo.sep@minv.sk</w:t>
        </w:r>
      </w:hyperlink>
      <w:r w:rsidR="000E5863" w:rsidRPr="00DD30A9">
        <w:rPr>
          <w:u w:val="single"/>
        </w:rPr>
        <w:t>, nebude to dôvodom na vylúčenie výdavkov</w:t>
      </w:r>
      <w:r w:rsidR="00A71494" w:rsidRPr="00A71494">
        <w:t xml:space="preserve"> </w:t>
      </w:r>
      <w:r w:rsidR="00A71494" w:rsidRPr="00973CDE">
        <w:t>z financovania</w:t>
      </w:r>
      <w:r w:rsidR="000E5863" w:rsidRPr="00DD30A9">
        <w:rPr>
          <w:u w:val="single"/>
        </w:rPr>
        <w:t>, týkajúcich sa obstarávanej zákazky, v plnej miere.</w:t>
      </w:r>
      <w:r w:rsidR="000E5863" w:rsidRPr="00DD30A9">
        <w:rPr>
          <w:b/>
        </w:rPr>
        <w:t xml:space="preserve"> </w:t>
      </w:r>
      <w:r w:rsidR="00A71494" w:rsidRPr="00D33110">
        <w:rPr>
          <w:rFonts w:cs="Arial"/>
          <w:szCs w:val="19"/>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7D4FCDF5" w14:textId="77777777" w:rsidR="004B2E39"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w:t>
      </w:r>
      <w:r w:rsidR="000C039F">
        <w:t>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99D2C88" w14:textId="77777777" w:rsidR="004B2E39" w:rsidRDefault="004B2E39" w:rsidP="009D7F63">
      <w:pPr>
        <w:tabs>
          <w:tab w:val="left" w:pos="1014"/>
        </w:tabs>
        <w:spacing w:before="120" w:after="120" w:line="288" w:lineRule="auto"/>
        <w:jc w:val="both"/>
      </w:pPr>
      <w:r w:rsidRPr="004B2E39">
        <w:t xml:space="preserve">Toto predĺženie sa musí rovnako vykonať aj v ostatných dokumentoch, ktoré prijímateľ vypracoval za účelom vyhlásenia zadávania zákazky, najmä vo výzve na </w:t>
      </w:r>
      <w:r w:rsidR="00CB2921" w:rsidRPr="00CB2921">
        <w:t xml:space="preserve">predkladanie ponúk </w:t>
      </w:r>
      <w:r w:rsidRPr="004B2E39">
        <w:t xml:space="preserve"> zverejnenej na webovom sídle prijímateľa alebo inom vhodnom webovom sídle.</w:t>
      </w:r>
    </w:p>
    <w:p w14:paraId="1DC2596A" w14:textId="77777777"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w:t>
      </w:r>
      <w:r w:rsidR="00CB3854" w:rsidRPr="00C77906">
        <w:rPr>
          <w:rFonts w:cs="Arial"/>
          <w:szCs w:val="19"/>
        </w:rPr>
        <w:t>nedodržanie postupov zverejňovania zákazky a</w:t>
      </w:r>
      <w:r w:rsidR="00CB3854" w:rsidRPr="00703E20">
        <w:rPr>
          <w:rFonts w:cs="Arial"/>
          <w:szCs w:val="19"/>
        </w:rPr>
        <w:t xml:space="preserve"> </w:t>
      </w:r>
      <w:r w:rsidRPr="0073389C">
        <w:t xml:space="preserve">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43ED02A9" w14:textId="77777777"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del w:id="946" w:author="Autor" w:date="2020-12-14T09:55:00Z">
        <w:r w:rsidRPr="0073389C" w:rsidDel="00073878">
          <w:delText xml:space="preserve">je </w:delText>
        </w:r>
      </w:del>
      <w:r w:rsidR="00DA0B7D" w:rsidRPr="00AD07E2">
        <w:rPr>
          <w:b/>
          <w:u w:val="single"/>
        </w:rPr>
        <w:t>v ten istý deň</w:t>
      </w:r>
      <w:ins w:id="947" w:author="Autor" w:date="2020-12-14T09:55:00Z">
        <w:r w:rsidR="00073878">
          <w:rPr>
            <w:b/>
            <w:u w:val="single"/>
          </w:rPr>
          <w:t>,</w:t>
        </w:r>
      </w:ins>
      <w:r w:rsidR="00DA0B7D" w:rsidRPr="00DA0B7D">
        <w:t xml:space="preserve"> ako zverejní výzvu na predkladanie ponúk</w:t>
      </w:r>
      <w:del w:id="948" w:author="Autor" w:date="2020-12-14T09:55:00Z">
        <w:r w:rsidR="00DA0B7D" w:rsidRPr="00DA0B7D" w:rsidDel="00073878">
          <w:delText>)</w:delText>
        </w:r>
      </w:del>
      <w:r w:rsidR="00DA0B7D" w:rsidRPr="00DA0B7D">
        <w:t xml:space="preserve">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5" w:history="1">
        <w:r w:rsidR="00DA0B7D" w:rsidRPr="008F0EC1">
          <w:rPr>
            <w:rStyle w:val="Hypertextovprepojenie"/>
          </w:rPr>
          <w:t>zakazkycko@vlada.gov.sk</w:t>
        </w:r>
      </w:hyperlink>
      <w:ins w:id="949" w:author="Autor" w:date="2020-12-14T09:55:00Z">
        <w:r w:rsidR="00073878">
          <w:rPr>
            <w:rStyle w:val="Hypertextovprepojenie"/>
          </w:rPr>
          <w:t>,</w:t>
        </w:r>
      </w:ins>
      <w:r w:rsidR="00DA0B7D">
        <w:t xml:space="preserve"> </w:t>
      </w:r>
      <w:ins w:id="950" w:author="Autor" w:date="2020-12-14T09:55:00Z">
        <w:r w:rsidR="00073878" w:rsidRPr="00AC76B1">
          <w:t>môže</w:t>
        </w:r>
      </w:ins>
      <w:del w:id="951" w:author="Autor" w:date="2020-12-14T09:55:00Z">
        <w:r w:rsidRPr="0073389C" w:rsidDel="00073878">
          <w:delText>povinný</w:delText>
        </w:r>
      </w:del>
      <w:r w:rsidRPr="0073389C">
        <w:t xml:space="preserve"> zaslať túto výzvu </w:t>
      </w:r>
      <w:del w:id="952" w:author="Autor" w:date="2020-12-14T09:56:00Z">
        <w:r w:rsidRPr="0073389C" w:rsidDel="00073878">
          <w:delText xml:space="preserve">minimálne </w:delText>
        </w:r>
        <w:r w:rsidR="000E2751" w:rsidDel="00073878">
          <w:delText>3</w:delText>
        </w:r>
        <w:r w:rsidR="000E2751" w:rsidRPr="0073389C" w:rsidDel="00073878">
          <w:delText xml:space="preserve"> </w:delText>
        </w:r>
      </w:del>
      <w:r w:rsidRPr="0073389C">
        <w:t>vybraným záujemcom</w:t>
      </w:r>
      <w:r w:rsidR="00AA1C85" w:rsidRPr="00AA1C85">
        <w:t xml:space="preserve"> formou </w:t>
      </w:r>
      <w:r w:rsidR="00437094">
        <w:rPr>
          <w:rFonts w:cs="Arial"/>
          <w:szCs w:val="19"/>
        </w:rPr>
        <w:t>e-</w:t>
      </w:r>
      <w:r w:rsidR="00AA1C85" w:rsidRPr="00AA1C85">
        <w:t>mailovej komunikácie</w:t>
      </w:r>
      <w:r w:rsidRPr="0073389C">
        <w:t xml:space="preserve">. </w:t>
      </w:r>
    </w:p>
    <w:p w14:paraId="768BEE59" w14:textId="77777777" w:rsidR="00AA1C85" w:rsidDel="00073878" w:rsidRDefault="00AA1C85" w:rsidP="00AA1C85">
      <w:pPr>
        <w:tabs>
          <w:tab w:val="left" w:pos="1014"/>
        </w:tabs>
        <w:spacing w:before="120" w:after="120" w:line="288" w:lineRule="auto"/>
        <w:jc w:val="both"/>
        <w:rPr>
          <w:del w:id="953" w:author="Autor" w:date="2020-12-14T09:56:00Z"/>
        </w:rPr>
      </w:pPr>
      <w:del w:id="954" w:author="Autor" w:date="2020-12-14T09:56:00Z">
        <w:r w:rsidDel="00073878">
          <w:delText xml:space="preserve">Pokiaľ prijímateľ nedodrží povinnosť zaslať túto výzvu </w:delText>
        </w:r>
        <w:r w:rsidR="00FD5A49" w:rsidDel="00073878">
          <w:delText xml:space="preserve">minimálne 3 </w:delText>
        </w:r>
        <w:r w:rsidDel="00073878">
          <w:delText xml:space="preserve">vybraným záujemcom v tom istom dni ako o nej informuje zaslaním informácie na osobitný e-mailový kontakt zakazkycko@vlada.gov.sk, je povinný </w:delText>
        </w:r>
        <w:r w:rsidR="00FD5A49" w:rsidRPr="00FD5A49" w:rsidDel="00073878">
          <w:delText xml:space="preserve">splniť túto povinnosť bezodkladne po zistení tejto skutočnosti, a to ešte pred uplynutím pôvodnej lehoty na predkladanie ponúk a zároveň </w:delText>
        </w:r>
        <w:r w:rsidDel="00073878">
          <w:delText>pristúpiť k primeranému predĺženiu lehoty na predkladanie ponúk</w:delText>
        </w:r>
        <w:r w:rsidR="00FD5A49" w:rsidDel="00073878">
          <w:delText xml:space="preserve">, </w:delText>
        </w:r>
        <w:r w:rsidR="00FD5A49" w:rsidRPr="00FD5A49" w:rsidDel="00073878">
          <w:delText>aby bola zachovaná jej pôvodne určená dĺžka aj pre oslovených vybraných potenciálnych záujemcov</w:delText>
        </w:r>
        <w:r w:rsidDel="00073878">
          <w:delText>.</w:delText>
        </w:r>
      </w:del>
    </w:p>
    <w:p w14:paraId="7143CE2E" w14:textId="77777777" w:rsidR="00E16E48" w:rsidRDefault="009D7F63" w:rsidP="009D7F63">
      <w:pPr>
        <w:tabs>
          <w:tab w:val="left" w:pos="1014"/>
        </w:tabs>
        <w:spacing w:before="120" w:after="120" w:line="288" w:lineRule="auto"/>
        <w:jc w:val="both"/>
        <w:rPr>
          <w:ins w:id="955" w:author="Autor" w:date="2020-12-14T09:58:00Z"/>
        </w:rPr>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w:t>
      </w:r>
      <w:r w:rsidR="00CB3854" w:rsidRPr="00CB3854">
        <w:rPr>
          <w:rFonts w:cs="Arial"/>
          <w:szCs w:val="19"/>
        </w:rPr>
        <w:t xml:space="preserve"> </w:t>
      </w:r>
      <w:r w:rsidR="00CB3854" w:rsidRPr="00C77906">
        <w:rPr>
          <w:rFonts w:cs="Arial"/>
          <w:szCs w:val="19"/>
        </w:rPr>
        <w:t>formou náhľadu do Zoznamu hospodárskych subjektov alebo prostredníctvom portálu oversi.gov.sk</w:t>
      </w:r>
      <w:r w:rsidRPr="0073389C">
        <w:t xml:space="preserve">). </w:t>
      </w:r>
      <w:ins w:id="956" w:author="Autor" w:date="2020-12-14T09:56:00Z">
        <w:r w:rsidR="00073878" w:rsidRPr="00073878">
          <w:t xml:space="preserve">Fakultatívne oslovenie vybraných </w:t>
        </w:r>
      </w:ins>
      <w:del w:id="957" w:author="Autor" w:date="2020-12-14T09:56:00Z">
        <w:r w:rsidR="00FD5A49" w:rsidRPr="00FD5A49" w:rsidDel="00073878">
          <w:delText xml:space="preserve">Oslovenie minimálne troch </w:delText>
        </w:r>
      </w:del>
      <w:r w:rsidR="00FD5A49" w:rsidRPr="00FD5A49">
        <w:t>záujemcov, ktorí sú oprávnení dodávať tovary, uskutočňovať stavebné práce alebo poskytovať služby v rozsahu predmetu zákazky neznamená, že prijímateľ musí v lehote na predkladanie ponúk obdržať ponuky</w:t>
      </w:r>
      <w:ins w:id="958" w:author="Autor" w:date="2020-12-14T09:57:00Z">
        <w:r w:rsidR="00480AAA">
          <w:t xml:space="preserve"> </w:t>
        </w:r>
        <w:r w:rsidR="00480AAA" w:rsidRPr="00480AAA">
          <w:t>od všetkých</w:t>
        </w:r>
      </w:ins>
      <w:r w:rsidR="00FD5A49" w:rsidRPr="00FD5A49">
        <w:t xml:space="preserve"> záujemcov, ktorých priamo oslovil. Zákazka môže byť realizovaná aj v prípade predloženia 1 </w:t>
      </w:r>
      <w:del w:id="959" w:author="Autor" w:date="2020-12-14T09:58:00Z">
        <w:r w:rsidR="00FD5A49" w:rsidRPr="00FD5A49" w:rsidDel="00480AAA">
          <w:delText xml:space="preserve">alebo 2 </w:delText>
        </w:r>
      </w:del>
      <w:r w:rsidR="00FD5A49" w:rsidRPr="00FD5A49">
        <w:t>pon</w:t>
      </w:r>
      <w:ins w:id="960" w:author="Autor" w:date="2020-12-14T09:58:00Z">
        <w:r w:rsidR="00480AAA">
          <w:t>u</w:t>
        </w:r>
      </w:ins>
      <w:del w:id="961" w:author="Autor" w:date="2020-12-14T09:58:00Z">
        <w:r w:rsidR="00FD5A49" w:rsidRPr="00FD5A49" w:rsidDel="00480AAA">
          <w:delText>ú</w:delText>
        </w:r>
      </w:del>
      <w:r w:rsidR="00FD5A49" w:rsidRPr="00FD5A49">
        <w:t>k</w:t>
      </w:r>
      <w:ins w:id="962" w:author="Autor" w:date="2020-12-14T09:58:00Z">
        <w:r w:rsidR="00480AAA">
          <w:t>y</w:t>
        </w:r>
      </w:ins>
      <w:r w:rsidR="00FD5A49" w:rsidRPr="00FD5A49">
        <w:t xml:space="preserve">.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w:t>
      </w:r>
    </w:p>
    <w:p w14:paraId="5149B2AC" w14:textId="77777777" w:rsidR="00E16E48" w:rsidRDefault="00E16E48" w:rsidP="009D7F63">
      <w:pPr>
        <w:tabs>
          <w:tab w:val="left" w:pos="1014"/>
        </w:tabs>
        <w:spacing w:before="120" w:after="120" w:line="288" w:lineRule="auto"/>
        <w:jc w:val="both"/>
        <w:rPr>
          <w:ins w:id="963" w:author="Autor" w:date="2020-12-14T09:58:00Z"/>
        </w:rPr>
      </w:pPr>
      <w:ins w:id="964" w:author="Autor" w:date="2020-12-14T09:58:00Z">
        <w:r w:rsidRPr="00E16E48">
          <w:t>V prípade zákaziek nad 50 000 EUR bez DPH, je možné určiť úspešného uchádzača a predpokladanú hodnotu zákazky aj jedným úkonom. Prijímateľ je však v každom prípade povinný dodržať procesné pravidlá upravené vo vyššie uvedených odsekoch. V prípade voľby tohto postupu musí prijímateľ disponovať minimálne dvomi ponukami, nakoľko okrem úspešného uchádzača určuje zároveň predpokladanú hodnotu zákazky. Ak prijímateľovi neboli predložené dve ponuky, je možné pre účely určenia predpokladanej hodnoty zákazky použiť aj cenové ponuky identifikované cez webové rozhranie. Ak bola predložená iba jedna ponuka, prijímateľ dohľadá minimálne jednu ďalšiu ponuku na webe alebo ju identifikuje pomocou CRZ a spolu s ponukou predloženou na základe výzvy na predkladanie ponúk môže určiť z cenových údajov predpokladanú hodnotu zákazky. Zmluvu s dodávateľom, ktorý ako jediný predložil ponuku, je možné uzavrieť v prípade, ak je jeho cenová ponuka najnižšia, pričom cena bola jediným kritériom na vyhodnotenie ponúk.</w:t>
        </w:r>
      </w:ins>
    </w:p>
    <w:p w14:paraId="135842FC" w14:textId="77777777" w:rsidR="009D7F63" w:rsidRDefault="009D7F63" w:rsidP="009D7F63">
      <w:pPr>
        <w:tabs>
          <w:tab w:val="left" w:pos="1014"/>
        </w:tabs>
        <w:spacing w:before="120" w:after="120" w:line="288" w:lineRule="auto"/>
        <w:jc w:val="both"/>
      </w:pPr>
      <w:r w:rsidRPr="0073389C">
        <w:t xml:space="preserve">Vo výnimočných prípadoch, kedy </w:t>
      </w:r>
      <w:ins w:id="965" w:author="Autor" w:date="2020-12-14T09:59:00Z">
        <w:r w:rsidR="00E16E48" w:rsidRPr="00E16E48">
          <w:t>ide o jedinečný predmet zákazky, prijímateľ osloví záujemcu, ktorý je spôsobilý realizovať jedinečný predmet zákazky alebo disponuje ponukou záujemcu spôsobilého realizovať jedinečný predmet zákazky. Jedinečnosť predmetu zákazky</w:t>
        </w:r>
      </w:ins>
      <w:del w:id="966" w:author="Autor" w:date="2020-12-14T09:59:00Z">
        <w:r w:rsidRPr="0073389C" w:rsidDel="00E16E48">
          <w:delText xml:space="preserve">môže ísť o jedinečný predmet zákazky, môže prijímateľ osloviť aj menej ako </w:delText>
        </w:r>
        <w:r w:rsidR="000E2751" w:rsidRPr="000E2751" w:rsidDel="00E16E48">
          <w:delText>troch</w:delText>
        </w:r>
        <w:r w:rsidRPr="0073389C" w:rsidDel="00E16E48">
          <w:delText xml:space="preserve"> záujemcov, pričom táto výnimka</w:delText>
        </w:r>
      </w:del>
      <w:r w:rsidRPr="0073389C">
        <w:t xml:space="preserve">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w:t>
      </w:r>
      <w:del w:id="967" w:author="Autor" w:date="2020-12-14T09:59:00Z">
        <w:r w:rsidR="00D53C88" w:rsidRPr="00D53C88" w:rsidDel="00E16E48">
          <w:delText xml:space="preserve">alebo 2 </w:delText>
        </w:r>
      </w:del>
      <w:r w:rsidR="00D53C88" w:rsidRPr="00D53C88">
        <w:t>dodávate</w:t>
      </w:r>
      <w:ins w:id="968" w:author="Autor" w:date="2020-12-14T09:59:00Z">
        <w:r w:rsidR="00E16E48">
          <w:t>ľ,</w:t>
        </w:r>
      </w:ins>
      <w:del w:id="969" w:author="Autor" w:date="2020-12-14T09:59:00Z">
        <w:r w:rsidR="00D53C88" w:rsidRPr="00D53C88" w:rsidDel="00E16E48">
          <w:delText>lia</w:delText>
        </w:r>
      </w:del>
      <w:r w:rsidR="00D53C88" w:rsidRPr="00D53C88">
        <w:t xml:space="preserve"> znáša prijímateľ. </w:t>
      </w:r>
      <w:ins w:id="970" w:author="Autor" w:date="2020-12-14T10:00:00Z">
        <w:r w:rsidR="00E16E48" w:rsidRPr="00E16E48">
          <w:t xml:space="preserve">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č. 18 k overovaniu hospodárnosti výdavkov. </w:t>
        </w:r>
      </w:ins>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 xml:space="preserve">Aj v tomto výnimočnom prípade je však povinnosťou prijímateľa zverejniť zákazku na webovom sídle a zaslať informáciu o tomto zverejnení na osobitný </w:t>
      </w:r>
      <w:r w:rsidR="00437094">
        <w:rPr>
          <w:rFonts w:cs="Arial"/>
          <w:szCs w:val="19"/>
        </w:rPr>
        <w:t>e-</w:t>
      </w:r>
      <w:r w:rsidR="00D53C88" w:rsidRPr="00D53C88">
        <w:t>mailový kontakt</w:t>
      </w:r>
      <w:r w:rsidR="00EF4612">
        <w:t xml:space="preserve"> </w:t>
      </w:r>
      <w:r w:rsidR="00EF4612" w:rsidRPr="00AD07E2">
        <w:rPr>
          <w:color w:val="00B0F0"/>
        </w:rPr>
        <w:t>zakazkycko@vlada.gov.sk.</w:t>
      </w:r>
      <w:r w:rsidR="00D53C88">
        <w:t xml:space="preserve"> </w:t>
      </w:r>
      <w:r w:rsidRPr="0073389C">
        <w:t xml:space="preserve"> </w:t>
      </w:r>
    </w:p>
    <w:p w14:paraId="3C0E7080" w14:textId="77777777" w:rsidR="00FD5A49" w:rsidRDefault="00FD5A49" w:rsidP="009D7F63">
      <w:pPr>
        <w:tabs>
          <w:tab w:val="left" w:pos="1014"/>
        </w:tabs>
        <w:spacing w:before="120" w:after="120" w:line="288" w:lineRule="auto"/>
        <w:jc w:val="both"/>
        <w:rPr>
          <w:ins w:id="971" w:author="Autor" w:date="2020-12-14T10:00:00Z"/>
        </w:rPr>
      </w:pPr>
      <w:r w:rsidRPr="00FD5A49">
        <w:t xml:space="preserve">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w:t>
      </w:r>
      <w:r w:rsidRPr="00FD5A49">
        <w:lastRenderedPageBreak/>
        <w:t xml:space="preserve">oslovenia, informácia o skutočnosti, </w:t>
      </w:r>
      <w:r w:rsidR="00437094">
        <w:t xml:space="preserve">že prijímateľ overil, </w:t>
      </w:r>
      <w:r w:rsidRPr="00FD5A49">
        <w:t xml:space="preserve">či sú oslovení záujemcovia </w:t>
      </w:r>
      <w:r w:rsidR="00437094" w:rsidRPr="001646DE">
        <w:t xml:space="preserve">a uchádzači, ktorí predložili ponuku, </w:t>
      </w:r>
      <w:r w:rsidRPr="00FD5A49">
        <w:t>oprávnení dodávať službu, tovar alebo prácu v rozsahu predmetu zákazky</w:t>
      </w:r>
      <w:r w:rsidR="00CB3854" w:rsidRPr="00CB3854">
        <w:t xml:space="preserve"> </w:t>
      </w:r>
      <w:r w:rsidR="00CB3854" w:rsidRPr="00C77906">
        <w:t xml:space="preserve">a že nemajú uložený zákaz účasti vo verejnom obstarávaní vrátane spôsobu  overenia (napr. webové sídlo </w:t>
      </w:r>
      <w:hyperlink r:id="rId26" w:history="1">
        <w:r w:rsidR="00CB3854" w:rsidRPr="00C77906">
          <w:rPr>
            <w:rStyle w:val="Hypertextovprepojenie"/>
          </w:rPr>
          <w:t>www.orsr.sk</w:t>
        </w:r>
      </w:hyperlink>
      <w:r w:rsidR="00CB3854" w:rsidRPr="00C77906">
        <w:t xml:space="preserve">, portál oversi.gov.sk alebo Zoznam hospodárskych subjektov, resp. v prípade zákazu účasti webové sídlo </w:t>
      </w:r>
      <w:hyperlink r:id="rId27" w:history="1">
        <w:r w:rsidR="00CB3854" w:rsidRPr="00C77906">
          <w:rPr>
            <w:rStyle w:val="Hypertextovprepojenie"/>
          </w:rPr>
          <w:t>UVO</w:t>
        </w:r>
      </w:hyperlink>
      <w:r w:rsidR="00CB3854" w:rsidRPr="00C77906">
        <w:t xml:space="preserve"> a pre tento účel prijímateľ uchováva v dokumentácii k zadávaniu zákazky printscreen z registra osôb so zákazom účasti)</w:t>
      </w:r>
      <w:r w:rsidRPr="00FD5A49">
        <w:t>, dátum vyhodnotenia ponúk, zoznam uchádzačov, ktorí predložili ponuku, identifikácia a vyhodnotenie splnenia jednotlivých podmienok účasti a návrhov na plnenie kritérií</w:t>
      </w:r>
      <w:r w:rsidR="00437094">
        <w:t xml:space="preserve"> na vyhodnotenie ponúk,</w:t>
      </w:r>
      <w:r w:rsidRPr="00FD5A49">
        <w:t xml:space="preserve">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10FEA5C3" w14:textId="77777777" w:rsidR="00E16E48" w:rsidRDefault="00E16E48" w:rsidP="009D7F63">
      <w:pPr>
        <w:tabs>
          <w:tab w:val="left" w:pos="1014"/>
        </w:tabs>
        <w:spacing w:before="120" w:after="120" w:line="288" w:lineRule="auto"/>
        <w:jc w:val="both"/>
        <w:rPr>
          <w:ins w:id="972" w:author="Autor" w:date="2020-12-14T10:01:00Z"/>
        </w:rPr>
      </w:pPr>
      <w:ins w:id="973" w:author="Autor" w:date="2020-12-14T10:01:00Z">
        <w:r w:rsidRPr="00E16E48">
          <w:t>V prípade, že ide o jedinečný predmet zákazky, je prijímateľ povinný vypracovať záznam z prieskumu trhu iba v prípade, ak bola na základe zverejnenia zákazky predložená viac ako 1 ponuka.</w:t>
        </w:r>
      </w:ins>
    </w:p>
    <w:p w14:paraId="1429D35A" w14:textId="77777777" w:rsidR="00E16E48" w:rsidRDefault="00E16E48" w:rsidP="009D7F63">
      <w:pPr>
        <w:tabs>
          <w:tab w:val="left" w:pos="1014"/>
        </w:tabs>
        <w:spacing w:before="120" w:after="120" w:line="288" w:lineRule="auto"/>
        <w:jc w:val="both"/>
      </w:pPr>
      <w:moveToRangeStart w:id="974" w:author="Autor" w:date="2020-12-14T10:01:00Z" w:name="move58832492"/>
      <w:moveTo w:id="975" w:author="Autor" w:date="2020-12-14T10:01:00Z">
        <w:r w:rsidRPr="00C77906">
          <w:rPr>
            <w:rFonts w:cs="Arial"/>
            <w:szCs w:val="19"/>
          </w:rPr>
          <w:t>Prijímateľ je povinný písomne (elektronicky) oznámiť všetkým uchádzačom, ktorí predložili ponuky, výsledok vyhodnotenia ponúk.</w:t>
        </w:r>
      </w:moveTo>
      <w:moveToRangeEnd w:id="974"/>
    </w:p>
    <w:p w14:paraId="239DEF4D" w14:textId="77777777" w:rsidR="009D7F63" w:rsidRPr="0073389C" w:rsidRDefault="009F4B10"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moveFromRangeStart w:id="976" w:author="Autor" w:date="2020-12-14T10:01:00Z" w:name="move58832492"/>
      <w:moveFrom w:id="977" w:author="Autor" w:date="2020-12-14T10:01:00Z">
        <w:r w:rsidRPr="00C77906" w:rsidDel="00E16E48">
          <w:rPr>
            <w:rFonts w:cs="Arial"/>
            <w:szCs w:val="19"/>
          </w:rPr>
          <w:t>Prijímateľ je povinný písomne (elektronicky) oznámiť všetkým uchádzačom, ktorí predložili ponuky, výsledok vyhodnotenia ponúk.</w:t>
        </w:r>
        <w:r w:rsidR="00A76000" w:rsidDel="00E16E48">
          <w:rPr>
            <w:rFonts w:cs="Arial"/>
            <w:szCs w:val="19"/>
          </w:rPr>
          <w:t xml:space="preserve"> </w:t>
        </w:r>
      </w:moveFrom>
      <w:moveFromRangeEnd w:id="976"/>
      <w:r w:rsidR="009D7F63" w:rsidRPr="0073389C">
        <w:rPr>
          <w:b/>
          <w:i/>
        </w:rPr>
        <w:t>Dôležité upozornenie:</w:t>
      </w:r>
      <w:r w:rsidR="009D7F63" w:rsidRPr="0073389C">
        <w:t xml:space="preserve"> Ak prijímateľovi nebude zo strany oslovených subjektov predložená žiadna ponuka, </w:t>
      </w:r>
      <w:r w:rsidR="00437094">
        <w:t>alebo ani jeden uchádzač, ktorý predložil ponuku, nesplnil podmienky účasti alebo požiadavky určené prijímateľom na predmet zákazky a prijímateľ</w:t>
      </w:r>
      <w:r w:rsidR="00437094" w:rsidRPr="0073389C">
        <w:t xml:space="preserve"> </w:t>
      </w:r>
      <w:r w:rsidR="009D7F63" w:rsidRPr="0073389C">
        <w:t>splnil všetky postupy uvedené v predchádzajúcich odsekoch, je oprávnený vyzvať na rokovanie jedného alebo viacerých záujemcov, s ktorými rokuje o zadaní zákazky. Predmetom týchto rokovaní však nemôže byť zúženie</w:t>
      </w:r>
      <w:ins w:id="978" w:author="Autor" w:date="2020-12-14T10:01:00Z">
        <w:r w:rsidR="00E16E48" w:rsidRPr="00E16E48">
          <w:t>/rozšírenie</w:t>
        </w:r>
      </w:ins>
      <w:r w:rsidR="009D7F63" w:rsidRPr="0073389C">
        <w:t xml:space="preserve"> predmetu zákazky, úprava podmienok účasti, podmienok realizácie zmluvy ani kritérií na vyhodnotenie ponúk uvedených vo výzve na </w:t>
      </w:r>
      <w:r w:rsidR="005C00EC">
        <w:t>predloženie ponuky</w:t>
      </w:r>
      <w:r w:rsidR="009D7F63" w:rsidRPr="0073389C">
        <w:t xml:space="preserve">. </w:t>
      </w:r>
    </w:p>
    <w:p w14:paraId="7CF21B03"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6F032B36"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ins w:id="979" w:author="Autor" w:date="2020-12-14T10:01:00Z">
        <w:r w:rsidR="00E16E48">
          <w:t>5</w:t>
        </w:r>
      </w:ins>
      <w:del w:id="980" w:author="Autor" w:date="2020-12-14T10:01:00Z">
        <w:r w:rsidR="00437094" w:rsidDel="00E16E48">
          <w:delText>3</w:delText>
        </w:r>
      </w:del>
      <w:r w:rsidR="00437094">
        <w:t>0</w:t>
      </w:r>
      <w:r w:rsidR="00437094" w:rsidRPr="0073389C">
        <w:t xml:space="preserve"> </w:t>
      </w:r>
      <w:r w:rsidRPr="0073389C">
        <w:t>000 EUR upravuje Metodický pokyn CKO č. 14</w:t>
      </w:r>
      <w:r w:rsidR="005C00EC">
        <w:t xml:space="preserve"> </w:t>
      </w:r>
      <w:r w:rsidR="005C00EC" w:rsidRPr="005C00EC">
        <w:t xml:space="preserve">k zadávaniu zákaziek v hodnote nad </w:t>
      </w:r>
      <w:ins w:id="981" w:author="Autor" w:date="2020-12-14T10:01:00Z">
        <w:r w:rsidR="00E16E48">
          <w:t>5</w:t>
        </w:r>
      </w:ins>
      <w:del w:id="982" w:author="Autor" w:date="2020-12-14T10:01:00Z">
        <w:r w:rsidR="00CB2921" w:rsidDel="00E16E48">
          <w:delText>3</w:delText>
        </w:r>
      </w:del>
      <w:r w:rsidR="00CB2921">
        <w:t>0</w:t>
      </w:r>
      <w:r w:rsidR="00CB2921" w:rsidRPr="005C00EC">
        <w:t xml:space="preserve"> </w:t>
      </w:r>
      <w:r w:rsidR="005C00EC" w:rsidRPr="005C00EC">
        <w:t>000 EUR</w:t>
      </w:r>
      <w:r w:rsidRPr="0073389C">
        <w:t>.</w:t>
      </w:r>
    </w:p>
    <w:p w14:paraId="679DB0D3" w14:textId="77777777" w:rsidR="005C00EC" w:rsidRDefault="005C00EC" w:rsidP="009D7F63">
      <w:pPr>
        <w:tabs>
          <w:tab w:val="left" w:pos="1014"/>
        </w:tabs>
        <w:spacing w:before="120" w:after="120" w:line="288" w:lineRule="auto"/>
        <w:jc w:val="both"/>
        <w:rPr>
          <w:b/>
        </w:rPr>
      </w:pPr>
    </w:p>
    <w:p w14:paraId="27957262" w14:textId="77777777" w:rsidR="009D7F63" w:rsidRPr="0073389C" w:rsidRDefault="009D7F63" w:rsidP="009D7F63">
      <w:pPr>
        <w:tabs>
          <w:tab w:val="left" w:pos="1014"/>
        </w:tabs>
        <w:spacing w:before="120" w:after="120" w:line="288" w:lineRule="auto"/>
        <w:jc w:val="both"/>
        <w:rPr>
          <w:b/>
        </w:rPr>
      </w:pPr>
      <w:r w:rsidRPr="0073389C">
        <w:rPr>
          <w:b/>
        </w:rPr>
        <w:t xml:space="preserve">Zákazky do </w:t>
      </w:r>
      <w:ins w:id="983" w:author="Autor" w:date="2020-12-14T10:01:00Z">
        <w:r w:rsidR="00E16E48">
          <w:rPr>
            <w:b/>
          </w:rPr>
          <w:t>5</w:t>
        </w:r>
      </w:ins>
      <w:del w:id="984" w:author="Autor" w:date="2020-12-14T10:01:00Z">
        <w:r w:rsidR="00437094" w:rsidDel="00E16E48">
          <w:rPr>
            <w:b/>
          </w:rPr>
          <w:delText>3</w:delText>
        </w:r>
      </w:del>
      <w:r w:rsidR="00437094">
        <w:rPr>
          <w:b/>
        </w:rPr>
        <w:t>0</w:t>
      </w:r>
      <w:r w:rsidR="00437094" w:rsidRPr="0073389C">
        <w:rPr>
          <w:b/>
        </w:rPr>
        <w:t xml:space="preserve"> </w:t>
      </w:r>
      <w:r w:rsidRPr="0073389C">
        <w:rPr>
          <w:b/>
        </w:rPr>
        <w:t>000 EUR</w:t>
      </w:r>
    </w:p>
    <w:p w14:paraId="2B51EA60"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ins w:id="985" w:author="Autor" w:date="2020-12-14T10:02:00Z">
        <w:r w:rsidR="00E16E48">
          <w:t>5</w:t>
        </w:r>
      </w:ins>
      <w:del w:id="986" w:author="Autor" w:date="2020-12-14T10:02:00Z">
        <w:r w:rsidR="00281F08" w:rsidDel="00E16E48">
          <w:delText>3</w:delText>
        </w:r>
      </w:del>
      <w:r w:rsidR="00281F08">
        <w:t>0</w:t>
      </w:r>
      <w:r w:rsidR="00281F08" w:rsidRPr="0073389C">
        <w:t xml:space="preserve"> </w:t>
      </w:r>
      <w:r w:rsidRPr="0073389C">
        <w:t xml:space="preserve">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00993760"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živnostenskom registri</w:t>
      </w:r>
      <w:r w:rsidR="00B91912" w:rsidRPr="00B91912">
        <w:rPr>
          <w:rFonts w:cs="Arial"/>
          <w:szCs w:val="19"/>
        </w:rPr>
        <w:t xml:space="preserve"> </w:t>
      </w:r>
      <w:r w:rsidR="00B91912" w:rsidRPr="00C77906">
        <w:rPr>
          <w:rFonts w:cs="Arial"/>
          <w:szCs w:val="19"/>
        </w:rPr>
        <w:t>formou náhľadu do Zoznamu hospodárskych subjektov alebo prostredníctvom portálu oversi.gov.sk</w:t>
      </w:r>
      <w:r w:rsidRPr="0073389C">
        <w:t xml:space="preserve">).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w:t>
      </w:r>
      <w:r w:rsidRPr="0073389C">
        <w:lastRenderedPageBreak/>
        <w:t xml:space="preserve">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987" w:name="_Hlk526716467"/>
      <w:r w:rsidR="00FD5A49" w:rsidRPr="00FD5A49">
        <w:t>resp. k predmetu zákazky, v rámci ktorého nie je možné vykonať prieskum trhu,</w:t>
      </w:r>
      <w:bookmarkEnd w:id="987"/>
      <w:r w:rsidR="00FD5A49" w:rsidRPr="00FD5A49">
        <w:t xml:space="preserve"> musí byť súčasťou dokumentácie k zákazke.</w:t>
      </w:r>
      <w:r w:rsidRPr="0073389C">
        <w:t xml:space="preserve">. </w:t>
      </w:r>
    </w:p>
    <w:p w14:paraId="10EE10D4" w14:textId="77777777"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w:t>
      </w:r>
      <w:r w:rsidR="00E368BC" w:rsidRPr="00E368BC">
        <w:t xml:space="preserve"> </w:t>
      </w:r>
      <w:r w:rsidR="00E368BC">
        <w:t>alebo ani jeden uchádzač, ktorý predložil ponuku, nesplnil podmienky účasti alebo požiadavky určené prijímateľom na predmet zákazky</w:t>
      </w:r>
      <w:r w:rsidRPr="004A5C0C">
        <w:t>,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18085C47" w14:textId="77777777"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E368BC" w:rsidRPr="00E368BC">
        <w:rPr>
          <w:rFonts w:cs="Arial"/>
          <w:szCs w:val="19"/>
        </w:rPr>
        <w:t xml:space="preserve"> </w:t>
      </w:r>
      <w:r w:rsidR="00E368BC" w:rsidRPr="00703E20">
        <w:rPr>
          <w:rFonts w:cs="Arial"/>
          <w:szCs w:val="19"/>
        </w:rPr>
        <w:t>)</w:t>
      </w:r>
      <w:r w:rsidR="00E368BC">
        <w:rPr>
          <w:rFonts w:cs="Arial"/>
          <w:szCs w:val="19"/>
        </w:rPr>
        <w:t xml:space="preserve">, v ktorom uvedie najmä tieto skutočnosti: </w:t>
      </w:r>
      <w:r w:rsidR="00E368BC">
        <w:t>identifikácia 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o skutočnosti, že prijímateľ overil, či sú oslovení alebo identifikovaní záujemcovia oprávnení dodávať službu, tovar alebo prácu v rozsahu predmetu zákazky</w:t>
      </w:r>
      <w:r w:rsidR="00E368BC" w:rsidRPr="0006132F">
        <w:t xml:space="preserve"> </w:t>
      </w:r>
      <w:r w:rsidR="00E368BC">
        <w:t>a že nemajú uložený zákaz účasti vo verejnom obstarávaní</w:t>
      </w:r>
      <w:r w:rsidR="00B91912">
        <w:t xml:space="preserve"> </w:t>
      </w:r>
      <w:r w:rsidR="00B91912" w:rsidRPr="00C77906">
        <w:t xml:space="preserve">vrátane spôsobu  overenia (napr. webové sídlo </w:t>
      </w:r>
      <w:hyperlink r:id="rId28" w:history="1">
        <w:r w:rsidR="00B91912" w:rsidRPr="00C77906">
          <w:rPr>
            <w:rStyle w:val="Hypertextovprepojenie"/>
          </w:rPr>
          <w:t>www.orsr.sk</w:t>
        </w:r>
      </w:hyperlink>
      <w:r w:rsidR="00B91912" w:rsidRPr="00C77906">
        <w:t xml:space="preserve">, portál oversi.gov.sk alebo Zoznam hospodárskych subjektov, resp. v prípade zákazu účasti webové sídlo </w:t>
      </w:r>
      <w:hyperlink r:id="rId29" w:history="1">
        <w:r w:rsidR="00B91912" w:rsidRPr="00C77906">
          <w:rPr>
            <w:rStyle w:val="Hypertextovprepojenie"/>
          </w:rPr>
          <w:t>UVO</w:t>
        </w:r>
      </w:hyperlink>
      <w:r w:rsidR="00B91912" w:rsidRPr="00C77906">
        <w:t xml:space="preserve"> a pre tento účel prijímateľ uchováva v dokumentácii k zadávaniu zákazky printscreen z registra osôb so zákazom účasti</w:t>
      </w:r>
      <w:r w:rsidR="006C2AFD">
        <w:t>)</w:t>
      </w:r>
      <w:r w:rsidR="00E368BC">
        <w:t>,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w:t>
      </w:r>
      <w:r w:rsidR="00E368BC" w:rsidRPr="0076740F">
        <w:t xml:space="preserve"> </w:t>
      </w:r>
      <w:r w:rsidR="00E368BC">
        <w:t>v prípade, že dodávateľ nie je platca DPH, uvedie sa konečná cena), spôsob vzniku záväzku (zmluva, objednávka...), meno, funkcia, dátum a podpis zodpovednej osoby/osôb, ktoré vykonali prieskum</w:t>
      </w:r>
      <w:r w:rsidR="005C00EC">
        <w:t>.</w:t>
      </w:r>
      <w:r w:rsidR="007E444D">
        <w:t xml:space="preserve"> Okrem prieskumu trhu je prijímateľ povinný v rámci dokumentácie z verejného obstarávania zaslať poskytovateľovi aj:</w:t>
      </w:r>
    </w:p>
    <w:p w14:paraId="13C8C4C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1832ED17"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74BE49CE"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4322601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18CDBC36"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27BA1346"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28822BFD"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24DE4E4C"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7F6E74B9" w14:textId="77777777"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p>
    <w:p w14:paraId="4B80E979"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2B89A1FF"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„print screen“),</w:t>
      </w:r>
    </w:p>
    <w:p w14:paraId="5A1881B6" w14:textId="77777777" w:rsidR="009D7F63" w:rsidRDefault="007E444D" w:rsidP="0042029B">
      <w:pPr>
        <w:pStyle w:val="Odsekzoznamu"/>
        <w:numPr>
          <w:ilvl w:val="0"/>
          <w:numId w:val="127"/>
        </w:numPr>
        <w:spacing w:after="200" w:line="276" w:lineRule="auto"/>
        <w:jc w:val="both"/>
        <w:rPr>
          <w:ins w:id="988" w:author="Autor" w:date="2020-12-14T10:03:00Z"/>
        </w:rPr>
      </w:pPr>
      <w:r>
        <w:t>informáciu o výsledku prieskumu trhu zaslanú uchádzačom, a pod.</w:t>
      </w:r>
    </w:p>
    <w:p w14:paraId="7935074B" w14:textId="77777777" w:rsidR="000F2DB9" w:rsidRPr="0073389C" w:rsidRDefault="000F2DB9" w:rsidP="000F2DB9">
      <w:pPr>
        <w:pStyle w:val="Odsekzoznamu"/>
        <w:numPr>
          <w:ilvl w:val="0"/>
          <w:numId w:val="127"/>
        </w:numPr>
        <w:spacing w:after="200" w:line="276" w:lineRule="auto"/>
        <w:jc w:val="both"/>
      </w:pPr>
      <w:ins w:id="989" w:author="Autor" w:date="2020-12-14T10:03:00Z">
        <w:r>
          <w:lastRenderedPageBreak/>
          <w:t>v</w:t>
        </w:r>
        <w:r w:rsidRPr="000F2DB9">
          <w:t xml:space="preserve"> prípade, že ide o jedinečný predmet zákazky, je prijímateľ povinný vypracovať záznam z prieskumu trhu iba v prípade, ak bola predložená viac ako 1 ponuka.</w:t>
        </w:r>
      </w:ins>
    </w:p>
    <w:p w14:paraId="0265C2D5" w14:textId="77777777"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ins w:id="990" w:author="Autor" w:date="2020-12-14T10:03:00Z">
        <w:r w:rsidR="000F2DB9">
          <w:rPr>
            <w:b/>
          </w:rPr>
          <w:t>5</w:t>
        </w:r>
      </w:ins>
      <w:del w:id="991" w:author="Autor" w:date="2020-12-14T10:03:00Z">
        <w:r w:rsidR="00837993" w:rsidDel="000F2DB9">
          <w:rPr>
            <w:b/>
          </w:rPr>
          <w:delText>3</w:delText>
        </w:r>
      </w:del>
      <w:r w:rsidR="00837993">
        <w:rPr>
          <w:b/>
        </w:rPr>
        <w:t>0</w:t>
      </w:r>
      <w:r w:rsidR="00837993" w:rsidRPr="004A5C0C">
        <w:rPr>
          <w:b/>
        </w:rPr>
        <w:t xml:space="preserve"> </w:t>
      </w:r>
      <w:r w:rsidRPr="004A5C0C">
        <w:rPr>
          <w:b/>
        </w:rPr>
        <w:t xml:space="preserve">000 </w:t>
      </w:r>
      <w:r w:rsidR="00A15E8E">
        <w:rPr>
          <w:b/>
        </w:rPr>
        <w:t>EUR</w:t>
      </w:r>
      <w:r w:rsidR="00A15E8E" w:rsidRPr="004A5C0C">
        <w:rPr>
          <w:b/>
        </w:rPr>
        <w:t xml:space="preserve"> </w:t>
      </w:r>
      <w:r w:rsidRPr="004A5C0C">
        <w:rPr>
          <w:b/>
        </w:rPr>
        <w:t xml:space="preserve">bez DPH, </w:t>
      </w:r>
      <w:r w:rsidRPr="00DD30A9">
        <w:t xml:space="preserve">je možné určiť úspešného uchádzača na základe určenia predpokladanej hodnoty zákazky. Predpokladaná hodnota zákazky </w:t>
      </w:r>
      <w:r w:rsidR="00E368BC" w:rsidRPr="0036469F">
        <w:rPr>
          <w:rFonts w:cs="Arial"/>
          <w:szCs w:val="19"/>
        </w:rPr>
        <w:t>a úspešný uchádzač musí byť určený</w:t>
      </w:r>
      <w:r w:rsidR="00E368BC" w:rsidRPr="00DD30A9" w:rsidDel="00E368BC">
        <w:t xml:space="preserve"> </w:t>
      </w:r>
      <w:r w:rsidRPr="00DD30A9">
        <w:t>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w:t>
      </w:r>
      <w:r w:rsidR="006C2AFD">
        <w:t>dvomi</w:t>
      </w:r>
      <w:r w:rsidR="006C2AFD" w:rsidRPr="00FD5A49">
        <w:t xml:space="preserve"> </w:t>
      </w:r>
      <w:r w:rsidR="00FD5A49" w:rsidRPr="00FD5A49">
        <w:t xml:space="preserve">ponukami, nakoľko okrem úspešného uchádzača určuje zároveň predpokladanú hodnotu zákazky. Z uvedeného dôvodu sa prijímateľovi odporúča osloviť aj viac ako troch potenciálnych dodávateľov. </w:t>
      </w:r>
      <w:r w:rsidR="00E368BC" w:rsidRPr="0036469F">
        <w:rPr>
          <w:rFonts w:cs="Arial"/>
          <w:szCs w:val="19"/>
        </w:rPr>
        <w:t xml:space="preserve">Prijímateľ vo výzve na predkladanie ponúk ani v sprievodnom </w:t>
      </w:r>
      <w:r w:rsidR="00E368BC">
        <w:rPr>
          <w:rFonts w:cs="Arial"/>
          <w:szCs w:val="19"/>
        </w:rPr>
        <w:t>e-</w:t>
      </w:r>
      <w:r w:rsidR="00E368BC" w:rsidRPr="0036469F">
        <w:rPr>
          <w:rFonts w:cs="Arial"/>
          <w:szCs w:val="19"/>
        </w:rPr>
        <w:t>maile v tomto prípade neuvádza, že ide o určenie predpokladanej hodnoty zákazky.</w:t>
      </w:r>
      <w:r w:rsidR="00E368BC">
        <w:rPr>
          <w:rFonts w:cs="Arial"/>
          <w:szCs w:val="19"/>
        </w:rPr>
        <w:t xml:space="preserve"> </w:t>
      </w:r>
      <w:r w:rsidR="00FD5A49" w:rsidRPr="00FD5A49">
        <w:t xml:space="preserve">Ak prijímateľovi neboli predložené </w:t>
      </w:r>
      <w:r w:rsidR="006C2AFD">
        <w:t>dve</w:t>
      </w:r>
      <w:r w:rsidR="006C2AFD" w:rsidRPr="00FD5A49">
        <w:t xml:space="preserve"> </w:t>
      </w:r>
      <w:r w:rsidR="00FD5A49" w:rsidRPr="00FD5A49">
        <w:t>cenové ponuky, je možné pre účely určenia predpokladanej hodnoty zákazky použiť aj cenové ponuky identifikované cez webové rozhranie.</w:t>
      </w:r>
      <w:r w:rsidR="00E368BC" w:rsidRPr="00E368BC">
        <w:rPr>
          <w:rFonts w:cs="Arial"/>
          <w:szCs w:val="19"/>
        </w:rPr>
        <w:t xml:space="preserve"> </w:t>
      </w:r>
      <w:r w:rsidR="00E368BC" w:rsidRPr="0036469F">
        <w:rPr>
          <w:rFonts w:cs="Arial"/>
          <w:szCs w:val="19"/>
        </w:rPr>
        <w:t xml:space="preserve">Ak bola predložená iba jedna cenová ponuka, prijímateľ môže dohľadať </w:t>
      </w:r>
      <w:r w:rsidR="006632F3">
        <w:rPr>
          <w:rFonts w:cs="Arial"/>
          <w:szCs w:val="19"/>
        </w:rPr>
        <w:t>minimálne jednu ďalšiu ponuku</w:t>
      </w:r>
      <w:r w:rsidR="006632F3" w:rsidRPr="0036469F">
        <w:rPr>
          <w:rFonts w:cs="Arial"/>
          <w:szCs w:val="19"/>
        </w:rPr>
        <w:t xml:space="preserve"> </w:t>
      </w:r>
      <w:r w:rsidR="00E368BC" w:rsidRPr="0036469F">
        <w:rPr>
          <w:rFonts w:cs="Arial"/>
          <w:szCs w:val="19"/>
        </w:rPr>
        <w:t>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14F01F27" w14:textId="77777777" w:rsidR="006632F3" w:rsidRPr="00A413D3" w:rsidRDefault="006632F3" w:rsidP="006632F3">
      <w:pPr>
        <w:pStyle w:val="Default"/>
        <w:spacing w:before="200"/>
        <w:jc w:val="both"/>
        <w:rPr>
          <w:rFonts w:ascii="Arial" w:hAnsi="Arial" w:cs="Arial"/>
          <w:color w:val="auto"/>
          <w:sz w:val="19"/>
          <w:szCs w:val="19"/>
          <w:lang w:val="sk-SK"/>
        </w:rPr>
      </w:pPr>
      <w:r w:rsidRPr="00C77906">
        <w:rPr>
          <w:rFonts w:ascii="Arial" w:hAnsi="Arial" w:cs="Arial"/>
          <w:color w:val="auto"/>
          <w:sz w:val="19"/>
          <w:szCs w:val="19"/>
          <w:lang w:val="sk-SK"/>
        </w:rPr>
        <w:t xml:space="preserve">V prípade zákaziek s nízkou hodnotou, ktorých predpokladaná hodnota je do </w:t>
      </w:r>
      <w:del w:id="992" w:author="Autor" w:date="2020-12-14T10:03:00Z">
        <w:r w:rsidRPr="00C77906" w:rsidDel="000F2DB9">
          <w:rPr>
            <w:rFonts w:ascii="Arial" w:hAnsi="Arial" w:cs="Arial"/>
            <w:color w:val="auto"/>
            <w:sz w:val="19"/>
            <w:szCs w:val="19"/>
            <w:lang w:val="sk-SK"/>
          </w:rPr>
          <w:delText>3</w:delText>
        </w:r>
      </w:del>
      <w:ins w:id="993" w:author="Autor" w:date="2020-12-14T10:03:00Z">
        <w:r w:rsidR="000F2DB9">
          <w:rPr>
            <w:rFonts w:ascii="Arial" w:hAnsi="Arial" w:cs="Arial"/>
            <w:color w:val="auto"/>
            <w:sz w:val="19"/>
            <w:szCs w:val="19"/>
            <w:lang w:val="sk-SK"/>
          </w:rPr>
          <w:t>5</w:t>
        </w:r>
      </w:ins>
      <w:r w:rsidRPr="00C77906">
        <w:rPr>
          <w:rFonts w:ascii="Arial" w:hAnsi="Arial" w:cs="Arial"/>
          <w:color w:val="auto"/>
          <w:sz w:val="19"/>
          <w:szCs w:val="19"/>
          <w:lang w:val="sk-SK"/>
        </w:rPr>
        <w:t>0 000 EUR bez DPH, je možné sa v prípade technických špecifikácií uvedených v opise predmetu zákazky odvolávať na konkrétneho výrobcu, výrobný postup, obchodné označenie, patent, typ, oblasť alebo miesto pôvodu alebo výroby za predpokladu, že všetci potenciálni identifikovaní dodávatelia (napr. prostredníctvom internetového prieskumu) sú preukázateľne spôsobilí dodať predmet zákazky spĺňajúci všetky určené technické špecifikácie.</w:t>
      </w:r>
    </w:p>
    <w:p w14:paraId="5AE7D05E" w14:textId="77777777" w:rsidR="006632F3" w:rsidRDefault="006632F3" w:rsidP="009D7F63">
      <w:pPr>
        <w:tabs>
          <w:tab w:val="left" w:pos="1014"/>
        </w:tabs>
        <w:spacing w:before="120" w:after="120" w:line="288" w:lineRule="auto"/>
        <w:jc w:val="both"/>
      </w:pPr>
    </w:p>
    <w:p w14:paraId="0A3195A5" w14:textId="77777777" w:rsidR="00A15E8E" w:rsidRPr="00DD30A9" w:rsidRDefault="00A15E8E" w:rsidP="009D7F63">
      <w:pPr>
        <w:tabs>
          <w:tab w:val="left" w:pos="1014"/>
        </w:tabs>
        <w:spacing w:before="120" w:after="120" w:line="288" w:lineRule="auto"/>
        <w:jc w:val="both"/>
      </w:pPr>
      <w:r w:rsidRPr="00A15E8E">
        <w:rPr>
          <w:b/>
        </w:rPr>
        <w:t>V prípade zákaziek s nízkou hodnotou</w:t>
      </w:r>
      <w:r w:rsidR="00E368BC" w:rsidRPr="00E368BC">
        <w:rPr>
          <w:rFonts w:cs="Arial"/>
          <w:b/>
          <w:szCs w:val="19"/>
        </w:rPr>
        <w:t xml:space="preserve"> </w:t>
      </w:r>
      <w:del w:id="994" w:author="Autor" w:date="2020-12-14T10:04:00Z">
        <w:r w:rsidR="00E368BC" w:rsidRPr="0036469F" w:rsidDel="000F2DB9">
          <w:rPr>
            <w:rFonts w:cs="Arial"/>
            <w:b/>
            <w:szCs w:val="19"/>
          </w:rPr>
          <w:delText>vyhlásených do 31.12.2018</w:delText>
        </w:r>
        <w:r w:rsidRPr="00A15E8E" w:rsidDel="000F2DB9">
          <w:rPr>
            <w:b/>
          </w:rPr>
          <w:delText xml:space="preserve">, ktorých hodnota je </w:delText>
        </w:r>
      </w:del>
      <w:r w:rsidRPr="00A15E8E">
        <w:rPr>
          <w:b/>
        </w:rPr>
        <w:t xml:space="preserve">do </w:t>
      </w:r>
      <w:r w:rsidR="00FD5A49">
        <w:rPr>
          <w:b/>
        </w:rPr>
        <w:t>5</w:t>
      </w:r>
      <w:ins w:id="995" w:author="Autor" w:date="2020-12-14T10:04:00Z">
        <w:r w:rsidR="000F2DB9">
          <w:rPr>
            <w:b/>
          </w:rPr>
          <w:t>0</w:t>
        </w:r>
      </w:ins>
      <w:r w:rsidR="00FD5A49" w:rsidRPr="00A15E8E">
        <w:rPr>
          <w:b/>
        </w:rPr>
        <w:t> </w:t>
      </w:r>
      <w:r w:rsidRPr="00A15E8E">
        <w:rPr>
          <w:b/>
        </w:rPr>
        <w:t>000 EUR bez DPH</w:t>
      </w:r>
      <w:del w:id="996" w:author="Autor" w:date="2020-12-14T10:04:00Z">
        <w:r w:rsidRPr="00A15E8E" w:rsidDel="000F2DB9">
          <w:delText xml:space="preserve">, </w:delText>
        </w:r>
        <w:r w:rsidR="00E368BC" w:rsidDel="000F2DB9">
          <w:delText>bolo</w:delText>
        </w:r>
      </w:del>
      <w:ins w:id="997" w:author="Autor" w:date="2020-12-14T10:04:00Z">
        <w:r w:rsidR="000F2DB9">
          <w:t xml:space="preserve"> je</w:t>
        </w:r>
      </w:ins>
      <w:r w:rsidR="00E368BC" w:rsidRPr="00A15E8E">
        <w:t xml:space="preserve"> </w:t>
      </w:r>
      <w:r w:rsidRPr="00A15E8E">
        <w:t xml:space="preserve">možné určiť úspešného uchádzača priamym zadaním, ak poskytovateľ vo vzťahu k predmetu zákazky určil na dané výdavky finančné limity, </w:t>
      </w:r>
      <w:r w:rsidR="006632F3">
        <w:rPr>
          <w:rFonts w:cs="Arial"/>
          <w:szCs w:val="19"/>
        </w:rPr>
        <w:t>percentuálne limity alebo benchmarky,</w:t>
      </w:r>
      <w:r w:rsidR="006632F3" w:rsidRPr="00233090">
        <w:rPr>
          <w:rFonts w:cs="Arial"/>
          <w:szCs w:val="19"/>
        </w:rPr>
        <w:t xml:space="preserve"> </w:t>
      </w:r>
      <w:r w:rsidRPr="00A15E8E">
        <w:t>ktoré zohľadňujú dodržanie pravidiel hospodárnosti v súlade s metodickým pokynom</w:t>
      </w:r>
      <w:r w:rsidR="00E368BC" w:rsidRPr="00E368BC">
        <w:rPr>
          <w:rFonts w:cs="Arial"/>
          <w:szCs w:val="19"/>
        </w:rPr>
        <w:t xml:space="preserve"> </w:t>
      </w:r>
      <w:r w:rsidR="00E368BC" w:rsidRPr="00517B0A">
        <w:rPr>
          <w:rFonts w:cs="Arial"/>
          <w:szCs w:val="19"/>
        </w:rPr>
        <w:t xml:space="preserve">CKO č. 18 </w:t>
      </w:r>
      <w:r w:rsidRPr="00A15E8E">
        <w:t xml:space="preserve"> </w:t>
      </w:r>
      <w:r w:rsidR="00E368BC" w:rsidRPr="00AD07E2">
        <w:t>k overovaniu hospodárnosti výdavkov</w:t>
      </w:r>
      <w:r w:rsidRPr="00A15E8E">
        <w:t>.</w:t>
      </w:r>
      <w:r w:rsidR="00D4111C" w:rsidRPr="00D4111C">
        <w:t xml:space="preserve"> </w:t>
      </w:r>
      <w:del w:id="998" w:author="Autor" w:date="2020-12-14T10:04:00Z">
        <w:r w:rsidR="00D4111C" w:rsidRPr="008A3851" w:rsidDel="000F2DB9">
          <w:delText>Uvedené pravidlo sa týka aj zákaziek do 5 000 EUR bez DPH, ktoré boli vyhlásené po 31.12.2018, pričom prijímateľ uplatnil postup zadávania zákazky s nízkou hodnotou, nakoľko očakával, že v priebehu kalendárneho roka hodnota obstarávaných tovarov, stavebných prác alebo služieb presiahne 5 000 EUR bez DPH</w:delText>
        </w:r>
        <w:r w:rsidR="006632F3" w:rsidRPr="006632F3" w:rsidDel="000F2DB9">
          <w:delText xml:space="preserve"> </w:delText>
        </w:r>
        <w:r w:rsidR="006632F3" w:rsidRPr="00F30224" w:rsidDel="000F2DB9">
          <w:delText>a tak by nebol oprávnený uplatniť výnimku podľa § 1 ods. 14 ZVO. Postup podľa predošlej vety je možné uplatniť iba v prípade, ak celková hodnota predmetných zákaziek v priebehu kalendárneho roka je nižšia ako 30 000 EUR bez DPH. 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30 000 EUR a viac, nie je možné zadať zákazku priamym zadaním podľa vyššie uvedeného postupu</w:delText>
        </w:r>
        <w:r w:rsidR="00D4111C" w:rsidRPr="008A3851" w:rsidDel="000F2DB9">
          <w:delText>.</w:delText>
        </w:r>
      </w:del>
    </w:p>
    <w:p w14:paraId="2B469935" w14:textId="77777777" w:rsidR="00A57E12" w:rsidRDefault="00A57E12" w:rsidP="00A57E12">
      <w:pPr>
        <w:tabs>
          <w:tab w:val="left" w:pos="1014"/>
        </w:tabs>
        <w:spacing w:before="120" w:after="120" w:line="288" w:lineRule="auto"/>
        <w:jc w:val="both"/>
      </w:pPr>
    </w:p>
    <w:p w14:paraId="4E705DEB" w14:textId="7777777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47CFEE24"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0EEFB8E4" w14:textId="77777777" w:rsidR="00A57E12" w:rsidRPr="00A57E12" w:rsidDel="000F2DB9"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999" w:author="Autor" w:date="2020-12-14T10:04:00Z"/>
        </w:rPr>
      </w:pPr>
      <w:del w:id="1000" w:author="Autor" w:date="2020-12-14T10:04:00Z">
        <w:r w:rsidRPr="00A57E12" w:rsidDel="000F2DB9">
          <w:rPr>
            <w:b/>
            <w:i/>
          </w:rPr>
          <w:delText xml:space="preserve">Dôležité upozornenie: </w:delText>
        </w:r>
        <w:r w:rsidRPr="00A57E12" w:rsidDel="000F2DB9">
          <w:delTex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delText>
        </w:r>
      </w:del>
    </w:p>
    <w:p w14:paraId="1D94C631" w14:textId="77777777" w:rsidR="009D7F63" w:rsidRPr="0073389C" w:rsidRDefault="009D7F63" w:rsidP="009D7F63">
      <w:pPr>
        <w:tabs>
          <w:tab w:val="left" w:pos="1014"/>
        </w:tabs>
        <w:spacing w:before="120" w:after="120" w:line="288" w:lineRule="auto"/>
        <w:jc w:val="both"/>
      </w:pPr>
    </w:p>
    <w:p w14:paraId="6F840497" w14:textId="77777777" w:rsidR="009D7F63" w:rsidRPr="00F85AF8" w:rsidRDefault="009D7F63" w:rsidP="009D7F63">
      <w:pPr>
        <w:pStyle w:val="Nadpis3"/>
        <w:ind w:left="567" w:firstLine="0"/>
        <w:rPr>
          <w:lang w:val="sk-SK"/>
        </w:rPr>
      </w:pPr>
      <w:bookmarkStart w:id="1001" w:name="_Toc440372886"/>
      <w:bookmarkStart w:id="1002" w:name="_Toc4576205"/>
      <w:r w:rsidRPr="00F85AF8">
        <w:rPr>
          <w:lang w:val="sk-SK"/>
        </w:rPr>
        <w:t>Zákazky nespadajúce pod zákon o verejnom obstarávaní</w:t>
      </w:r>
      <w:bookmarkEnd w:id="1001"/>
      <w:bookmarkEnd w:id="1002"/>
    </w:p>
    <w:p w14:paraId="36B0F6F0"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3DFE262F" w14:textId="77777777"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w:t>
      </w:r>
      <w:r w:rsidR="00CE0F2A">
        <w:t>4</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w:t>
      </w:r>
      <w:r w:rsidR="00F85AF8" w:rsidRPr="00F85AF8">
        <w:rPr>
          <w:szCs w:val="19"/>
        </w:rPr>
        <w:t xml:space="preserve"> </w:t>
      </w:r>
      <w:r w:rsidR="00F85AF8">
        <w:rPr>
          <w:szCs w:val="19"/>
        </w:rPr>
        <w:t>a</w:t>
      </w:r>
      <w:r w:rsidR="00FD5A49" w:rsidRPr="00FD5A49">
        <w:t xml:space="preserve"> o zákazky </w:t>
      </w:r>
      <w:r w:rsidR="00F85AF8" w:rsidRPr="00B415B4">
        <w:rPr>
          <w:szCs w:val="19"/>
        </w:rPr>
        <w:t>zadávané osobou podľa</w:t>
      </w:r>
      <w:r w:rsidR="00FD5A49" w:rsidRPr="00FD5A49">
        <w:t xml:space="preserve"> § 8 ods. 2 ZVO</w:t>
      </w:r>
      <w:r w:rsidR="00F85AF8" w:rsidRPr="00B415B4">
        <w:rPr>
          <w:szCs w:val="19"/>
        </w:rPr>
        <w:t>(ďalej</w:t>
      </w:r>
      <w:r w:rsidR="00F85AF8">
        <w:rPr>
          <w:szCs w:val="19"/>
        </w:rPr>
        <w:t xml:space="preserve"> sa tieto označujú</w:t>
      </w:r>
      <w:r w:rsidR="00F85AF8" w:rsidRPr="00B415B4">
        <w:rPr>
          <w:szCs w:val="19"/>
        </w:rPr>
        <w:t xml:space="preserve"> aj ako „zákazky nespadajúce pod ZVO“)</w:t>
      </w:r>
      <w:r w:rsidR="00FD5A49" w:rsidRPr="00FD5A49">
        <w:t>.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5A0BC079" w14:textId="77777777" w:rsidR="009D7F63" w:rsidRPr="0073389C" w:rsidRDefault="009D7F63" w:rsidP="009D7F63">
      <w:pPr>
        <w:tabs>
          <w:tab w:val="left" w:pos="1014"/>
        </w:tabs>
        <w:spacing w:before="120" w:after="120" w:line="288" w:lineRule="auto"/>
        <w:jc w:val="both"/>
      </w:pPr>
      <w:r w:rsidRPr="0073389C">
        <w:lastRenderedPageBreak/>
        <w:t>Povinnosti a postupy pri realizácii a kontrole takýchto zákaziek</w:t>
      </w:r>
      <w:r w:rsidR="00F85AF8" w:rsidRPr="00F85AF8">
        <w:rPr>
          <w:rFonts w:cs="Arial"/>
          <w:szCs w:val="19"/>
        </w:rPr>
        <w:t xml:space="preserve"> </w:t>
      </w:r>
      <w:r w:rsidR="00F85AF8">
        <w:rPr>
          <w:rFonts w:cs="Arial"/>
          <w:szCs w:val="19"/>
        </w:rPr>
        <w:t>nespadajúcich pod ZVO</w:t>
      </w:r>
      <w:r w:rsidR="00F85AF8" w:rsidRPr="00703E20">
        <w:rPr>
          <w:rFonts w:cs="Arial"/>
          <w:szCs w:val="19"/>
        </w:rPr>
        <w:t xml:space="preserve"> upravuje</w:t>
      </w:r>
      <w:r w:rsidRPr="0073389C">
        <w:t xml:space="preserve"> CKO  v metodickom pokyne č. 12</w:t>
      </w:r>
      <w:r w:rsidR="005C00EC">
        <w:t xml:space="preserve"> </w:t>
      </w:r>
      <w:r w:rsidR="005C00EC" w:rsidRPr="005C00EC">
        <w:t>k zadávaniu zákaziek nespadajúcich pod zákon o verejnom obstarávaní</w:t>
      </w:r>
      <w:r w:rsidR="00F85AF8">
        <w:rPr>
          <w:rStyle w:val="Odkaznapoznmkupodiarou"/>
          <w:rFonts w:cs="Arial"/>
          <w:szCs w:val="19"/>
        </w:rPr>
        <w:footnoteReference w:id="139"/>
      </w:r>
      <w:r w:rsidR="00F85AF8">
        <w:rPr>
          <w:rFonts w:cs="Arial"/>
          <w:szCs w:val="19"/>
        </w:rPr>
        <w:t xml:space="preserve"> </w:t>
      </w:r>
      <w:r w:rsidR="00F85AF8" w:rsidRPr="00446301">
        <w:rPr>
          <w:rFonts w:cs="Arial"/>
          <w:szCs w:val="19"/>
        </w:rPr>
        <w:t>(ďalej aj ako „metodický pokyn CKO č. 12“)</w:t>
      </w:r>
      <w:r w:rsidRPr="0073389C">
        <w:t>.</w:t>
      </w:r>
    </w:p>
    <w:p w14:paraId="0FE3D546" w14:textId="77777777" w:rsidR="009D7F63" w:rsidRPr="0073389C" w:rsidRDefault="009D7F63" w:rsidP="009D7F63">
      <w:pPr>
        <w:tabs>
          <w:tab w:val="left" w:pos="1014"/>
        </w:tabs>
        <w:spacing w:before="120" w:after="120" w:line="288" w:lineRule="auto"/>
        <w:jc w:val="both"/>
      </w:pPr>
      <w:r w:rsidRPr="0073389C">
        <w:t>Pravidlá a povinnosti uvádzané v tejto kapitole ako aj v metodickom pokyne CKO č. 12 sa vzťahujú na všetky zákazky nespadajúce pod ZVO, ktoré budú spolufinancované z fondov EFRR, ESF, KF, ENRF a programy EÚS, bez ohľadu na skutočnosť, či ich zrealizoval prijímateľ ešte pred schválením ŽoNFP, alebo až po schválení tejto ŽoNFP</w:t>
      </w:r>
      <w:r w:rsidRPr="00874BCC">
        <w:t xml:space="preserve">. </w:t>
      </w:r>
      <w:r w:rsidR="00F85AF8" w:rsidRPr="00231027">
        <w:rPr>
          <w:rFonts w:cs="Arial"/>
          <w:szCs w:val="19"/>
        </w:rPr>
        <w:t xml:space="preserve">Pokiaľ prijímateľ predloží </w:t>
      </w:r>
      <w:r w:rsidR="00F85AF8">
        <w:rPr>
          <w:rFonts w:cs="Arial"/>
          <w:szCs w:val="19"/>
        </w:rPr>
        <w:t>poskytovateľovi</w:t>
      </w:r>
      <w:r w:rsidR="00F85AF8" w:rsidRPr="00231027">
        <w:rPr>
          <w:rFonts w:cs="Arial"/>
          <w:szCs w:val="19"/>
        </w:rPr>
        <w:t xml:space="preserve"> dokumentáciu z procesu zadávania zákazky nespadajúcej pod ZVO, pri ktorej obstarávaní nepostupoval podľa pravidiel uvedených </w:t>
      </w:r>
      <w:r w:rsidR="00F85AF8" w:rsidRPr="00446301">
        <w:rPr>
          <w:rFonts w:cs="Arial"/>
          <w:szCs w:val="19"/>
        </w:rPr>
        <w:t xml:space="preserve">v metodickom pokyne č. 12 a v tejto </w:t>
      </w:r>
      <w:r w:rsidR="00F85AF8" w:rsidRPr="00874BCC">
        <w:rPr>
          <w:rFonts w:cs="Arial"/>
          <w:szCs w:val="19"/>
        </w:rPr>
        <w:t xml:space="preserve">príručke a porušenie týchto pravidiel malo alebo mohlo mať vplyv na výsledok zadávania zákazky, je </w:t>
      </w:r>
      <w:r w:rsidR="00F85AF8" w:rsidRPr="001C0CF9">
        <w:rPr>
          <w:rFonts w:cs="Arial"/>
          <w:szCs w:val="19"/>
        </w:rPr>
        <w:t xml:space="preserve">poskytovateľ </w:t>
      </w:r>
      <w:r w:rsidR="00517DEE" w:rsidRPr="001C0CF9">
        <w:rPr>
          <w:rFonts w:cs="Arial"/>
          <w:szCs w:val="19"/>
        </w:rPr>
        <w:t>vylúči výdavky takéhoto obstarávania z financovania v plnom rozsahu, ak ide o zadávanie zákazky vo finančno</w:t>
      </w:r>
      <w:r w:rsidR="00517DEE" w:rsidRPr="00874BCC">
        <w:rPr>
          <w:rFonts w:cs="Arial"/>
          <w:szCs w:val="19"/>
        </w:rPr>
        <w:t>m limite nadlimitnej zákazky alebo podlimitnej zákazky. V tomto prípade zároveň odporučí prijímateľovi postupovať pri zadaní predmetnej zákazky v zmysle postupov a pravidiel ZVO. V prípade zákazky vo finančnom limite zákazky s nízkou hodnotou sa postupuje</w:t>
      </w:r>
      <w:r w:rsidR="00F85AF8" w:rsidRPr="00874BCC">
        <w:rPr>
          <w:rFonts w:cs="Arial"/>
          <w:szCs w:val="19"/>
        </w:rPr>
        <w:t xml:space="preserve"> na</w:t>
      </w:r>
      <w:r w:rsidR="00F85AF8" w:rsidRPr="00231027">
        <w:rPr>
          <w:rFonts w:cs="Arial"/>
          <w:szCs w:val="19"/>
        </w:rPr>
        <w:t xml:space="preserve"> základe analógie a proporcionality podľa metodického pokynu CKO č. 5.</w:t>
      </w:r>
    </w:p>
    <w:p w14:paraId="3279A6D0"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r w:rsidR="00B43B92" w:rsidRPr="00C02D66">
        <w:rPr>
          <w:rFonts w:cs="Arial"/>
          <w:szCs w:val="19"/>
        </w:rPr>
        <w:t xml:space="preserve">V prípade, že </w:t>
      </w:r>
      <w:r w:rsidR="00B43B92">
        <w:rPr>
          <w:rFonts w:cs="Arial"/>
          <w:szCs w:val="19"/>
        </w:rPr>
        <w:t>poskytovateľ</w:t>
      </w:r>
      <w:r w:rsidR="00B43B92" w:rsidRPr="00C02D66">
        <w:rPr>
          <w:rFonts w:cs="Arial"/>
          <w:szCs w:val="19"/>
        </w:rPr>
        <w:t xml:space="preserve"> identifikuje takéto neoprávnené použitie zadávania zákaziek, </w:t>
      </w:r>
      <w:r w:rsidR="00B06D25" w:rsidRPr="00B2338E">
        <w:rPr>
          <w:rFonts w:cs="Arial"/>
          <w:szCs w:val="19"/>
        </w:rPr>
        <w:t>pričom prijímateľ sa vyhol použitiu postupov zadávania nadlimitných alebo podlimitných zákaziek,</w:t>
      </w:r>
      <w:r w:rsidR="00B06D25">
        <w:rPr>
          <w:rFonts w:cs="Arial"/>
          <w:szCs w:val="19"/>
        </w:rPr>
        <w:t xml:space="preserve"> </w:t>
      </w:r>
      <w:r w:rsidR="00B43B92" w:rsidRPr="00C02D66">
        <w:rPr>
          <w:rFonts w:cs="Arial"/>
          <w:szCs w:val="19"/>
        </w:rPr>
        <w:t>je povinný výdavky vyplývajúce z takéhoto obstarávania vylúčiť z financovania v plnom rozsahu</w:t>
      </w:r>
      <w:r w:rsidR="00B43B92" w:rsidRPr="00874BCC">
        <w:rPr>
          <w:rFonts w:cs="Arial"/>
          <w:szCs w:val="19"/>
        </w:rPr>
        <w:t>.</w:t>
      </w:r>
      <w:r w:rsidR="005E75E9" w:rsidRPr="00874BCC">
        <w:rPr>
          <w:rFonts w:cs="Arial"/>
          <w:szCs w:val="19"/>
        </w:rPr>
        <w:t xml:space="preserve"> V tomto prípade zároveň poskytovateľ odporučí prijímateľovi postupovať pri zadaní predmetnej zákazky v zmysle postupov a pravidiel ZVO. V prípade, že sa prijímateľ vyhol použitiu postupov zadávania zákaziek s nízkou hodnotou, postupuje poskytovateľ na zák</w:t>
      </w:r>
      <w:r w:rsidR="005E75E9" w:rsidRPr="001C0CF9">
        <w:rPr>
          <w:rFonts w:cs="Arial"/>
          <w:szCs w:val="19"/>
        </w:rPr>
        <w:t>lade analógie a proporcionality podľa metodického pokynu CKO č. 5.</w:t>
      </w:r>
    </w:p>
    <w:p w14:paraId="00013EE0" w14:textId="77777777" w:rsidR="000F2DB9" w:rsidRPr="000F2DB9" w:rsidRDefault="000F2DB9" w:rsidP="002E4204">
      <w:pPr>
        <w:pStyle w:val="Odsekzoznamu"/>
        <w:spacing w:before="120" w:after="120" w:line="288" w:lineRule="auto"/>
        <w:ind w:left="0"/>
        <w:jc w:val="both"/>
        <w:rPr>
          <w:ins w:id="1003" w:author="Autor" w:date="2020-12-14T10:05:00Z"/>
        </w:rPr>
      </w:pPr>
      <w:ins w:id="1004" w:author="Autor" w:date="2020-12-14T10:05:00Z">
        <w:r w:rsidRPr="000F2DB9">
          <w:t>Na zákazky, na ktoré sa nevzťahuje ZVO, sa nevzťahuje povinnosť uzavrieť písomnú zmluvu, aj keď hodnota zákazky prekročí 15 000 EUR v zmysle pravidiel uvedených v MP CKO č. 6</w:t>
        </w:r>
        <w:r w:rsidRPr="000F2DB9">
          <w:rPr>
            <w:vertAlign w:val="superscript"/>
          </w:rPr>
          <w:footnoteReference w:id="140"/>
        </w:r>
        <w:r w:rsidRPr="000F2DB9">
          <w:t>, ale postupuje sa podľa pravidiel uvedených v MP CKO č. 12, ktorý upravuje kontrolu zákaziek, na ktoré sa ZVO nevzťahuje</w:t>
        </w:r>
        <w:r w:rsidRPr="000F2DB9">
          <w:rPr>
            <w:vertAlign w:val="superscript"/>
          </w:rPr>
          <w:footnoteReference w:id="141"/>
        </w:r>
        <w:r w:rsidRPr="000F2DB9">
          <w:t>. V prípade zákaziek do 100 000 EUR, vyhlásených osobou, ktorej verejný obstarávateľ poskytne 50% a menej finančných prostriedkov na dodanie tovaru, uskutočnenie stavebných prác, poskytnutie služieb z NFP nie je povinnosťou uzavrieť písomnú zmluvu, prijímateľ môže predložiť aj objednávku, ktorá v tomto prípade pre potreby finančnej kontroly obstarávania nahrádza písomný zmluvný vzťah.</w:t>
        </w:r>
      </w:ins>
    </w:p>
    <w:p w14:paraId="4AD5CB86" w14:textId="77777777" w:rsidR="00FD5A49" w:rsidDel="00FC46D0" w:rsidRDefault="00FD5A49" w:rsidP="00852446">
      <w:pPr>
        <w:pStyle w:val="Odsekzoznamu"/>
        <w:spacing w:before="120" w:after="120" w:line="288" w:lineRule="auto"/>
        <w:ind w:left="0"/>
        <w:contextualSpacing w:val="0"/>
        <w:jc w:val="both"/>
        <w:rPr>
          <w:del w:id="1009" w:author="Autor" w:date="2020-12-14T10:05:00Z"/>
        </w:rPr>
      </w:pPr>
    </w:p>
    <w:p w14:paraId="06EDBDB5" w14:textId="77777777" w:rsidR="00FC46D0" w:rsidRDefault="00FC46D0" w:rsidP="00852446">
      <w:pPr>
        <w:pStyle w:val="Odsekzoznamu"/>
        <w:spacing w:before="120" w:after="120" w:line="288" w:lineRule="auto"/>
        <w:ind w:left="0"/>
        <w:contextualSpacing w:val="0"/>
        <w:jc w:val="both"/>
        <w:rPr>
          <w:ins w:id="1010" w:author="Autor" w:date="2020-12-14T10:05:00Z"/>
        </w:rPr>
      </w:pPr>
    </w:p>
    <w:p w14:paraId="69938AEA" w14:textId="77777777" w:rsidR="00FD5A49" w:rsidRPr="00852446" w:rsidRDefault="00FD5A49" w:rsidP="00852446">
      <w:pPr>
        <w:pStyle w:val="Odsekzoznamu"/>
        <w:spacing w:before="120" w:after="120" w:line="288" w:lineRule="auto"/>
        <w:ind w:left="0"/>
        <w:contextualSpacing w:val="0"/>
        <w:jc w:val="both"/>
      </w:pPr>
      <w:r w:rsidRPr="00852446">
        <w:t>Na zákazky, ktoré nespadajú</w:t>
      </w:r>
      <w:r w:rsidR="00B43B92">
        <w:t>ce</w:t>
      </w:r>
      <w:r w:rsidRPr="00852446">
        <w:t xml:space="preserve"> pod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r w:rsidR="00B43B92" w:rsidRPr="00B43B92">
        <w:rPr>
          <w:rFonts w:cs="Arial"/>
          <w:szCs w:val="19"/>
        </w:rPr>
        <w:t xml:space="preserve"> </w:t>
      </w:r>
      <w:r w:rsidR="00B43B92" w:rsidRPr="00E076FB">
        <w:rPr>
          <w:rFonts w:cs="Arial"/>
          <w:szCs w:val="19"/>
        </w:rPr>
        <w:t>Prijímateľ je povinný každé zadanie zákazky, na ktorú sa ZVO nevzťahuje riadne odôvodniť (</w:t>
      </w:r>
      <w:r w:rsidR="00B43B92">
        <w:rPr>
          <w:rFonts w:cs="Arial"/>
          <w:szCs w:val="19"/>
        </w:rPr>
        <w:t>n</w:t>
      </w:r>
      <w:r w:rsidR="00B43B92" w:rsidRPr="00E076FB">
        <w:rPr>
          <w:rFonts w:cs="Arial"/>
          <w:szCs w:val="19"/>
        </w:rPr>
        <w:t>a</w:t>
      </w:r>
      <w:r w:rsidR="00B43B92">
        <w:rPr>
          <w:rFonts w:cs="Arial"/>
          <w:szCs w:val="19"/>
        </w:rPr>
        <w:t>j</w:t>
      </w:r>
      <w:r w:rsidR="00B43B92" w:rsidRPr="00E076FB">
        <w:rPr>
          <w:rFonts w:cs="Arial"/>
          <w:szCs w:val="19"/>
        </w:rPr>
        <w:t xml:space="preserve">mä naplnenie reštriktívne vykladaných ustanovení ZVO, na ktoré sa pri danom postupe prijímateľ odvoláva) a podložiť relevantnou dokumentáciou, pričom odôvodnenie aj príslušnú dokumentáciu predkladá na kontrolu </w:t>
      </w:r>
      <w:r w:rsidR="00B43B92">
        <w:rPr>
          <w:rFonts w:cs="Arial"/>
          <w:szCs w:val="19"/>
        </w:rPr>
        <w:t>poskytovateľovi.</w:t>
      </w:r>
    </w:p>
    <w:p w14:paraId="5C451BC2" w14:textId="77777777" w:rsidR="00FD5A49" w:rsidRDefault="00FD5A49" w:rsidP="00852446">
      <w:pPr>
        <w:pStyle w:val="Odsekzoznamu"/>
        <w:tabs>
          <w:tab w:val="left" w:pos="1014"/>
        </w:tabs>
        <w:spacing w:before="120" w:after="120" w:line="288" w:lineRule="auto"/>
        <w:ind w:left="0"/>
        <w:contextualSpacing w:val="0"/>
        <w:jc w:val="both"/>
        <w:rPr>
          <w:b/>
        </w:rPr>
      </w:pPr>
    </w:p>
    <w:p w14:paraId="6246B8C4" w14:textId="77777777"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4E2B287F"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00B43B92" w:rsidRPr="00735615">
        <w:rPr>
          <w:rFonts w:cs="Arial"/>
          <w:szCs w:val="19"/>
        </w:rPr>
        <w:t xml:space="preserve">Pri zadávaní zákaziek spadajúcich pod výnimky podľa § 1 ods. 2 až 14 ZVO (okrem zákaziek zadávaných vnútorným obstarávaním, pre ktoré sú určené pravidlá v časti B. tejto kapitoly) je prijímateľ povinný postupovať primárne podľa pravidiel relevantných pre tento typ zákaziek uvedených v tejto príručke a podľa pravidiel uvedených v kapitole č. 3 Metodického pokynu CKO č. 12 </w:t>
      </w:r>
      <w:r w:rsidR="00B43B92" w:rsidRPr="00CB2921">
        <w:rPr>
          <w:rFonts w:cs="Arial"/>
          <w:szCs w:val="19"/>
        </w:rPr>
        <w:t xml:space="preserve">k zadávaniu zákaziek nespadajúcich pod zákon o verejnom obstarávaní </w:t>
      </w:r>
      <w:r w:rsidR="00B43B92" w:rsidRPr="00735615">
        <w:rPr>
          <w:rFonts w:cs="Arial"/>
          <w:szCs w:val="19"/>
          <w:u w:val="single"/>
        </w:rPr>
        <w:t>v rozsahu, ktorý nie je v rozpore s pravidlami tejto príručky</w:t>
      </w:r>
      <w:r w:rsidR="00B43B92" w:rsidRPr="00735615">
        <w:rPr>
          <w:rFonts w:cs="Arial"/>
          <w:szCs w:val="19"/>
        </w:rPr>
        <w:t xml:space="preserve">. </w:t>
      </w:r>
      <w:r w:rsidR="00B43B92" w:rsidRPr="00735615">
        <w:rPr>
          <w:rFonts w:cs="Arial"/>
          <w:szCs w:val="19"/>
        </w:rPr>
        <w:lastRenderedPageBreak/>
        <w:t>Z tohto dôvodu táto kapitola nepredstavuje vyčerpávajúci výklad pravidiel uplatňujúcich sa pri zákazkách nespadajúcich pod ZVO.</w:t>
      </w:r>
      <w:r w:rsidRPr="00CB2921">
        <w:t xml:space="preserve"> S ohľadom </w:t>
      </w:r>
      <w:r w:rsidRPr="0073389C">
        <w:t xml:space="preserve">na dodržanie princípov uvedených v metodickom pokyne CKO č. 12 </w:t>
      </w:r>
      <w:r w:rsidR="005C00EC" w:rsidRPr="005C00EC">
        <w:t xml:space="preserve">k zadávaniu zákaziek nespadajúcich pod zákon o verejnom obstarávaní </w:t>
      </w:r>
      <w:r w:rsidRPr="0073389C">
        <w:t>prijímateľ zabezpečí aj pri takýchto zákazkách transparentnosť a preukázateľnosť všetkých úkonov ako aj hospodárnosť výdavkov. Každé použitie výnimky</w:t>
      </w:r>
      <w:r w:rsidR="009B2C3C">
        <w:t xml:space="preserve"> je prijímateľ</w:t>
      </w:r>
      <w:r w:rsidRPr="0073389C">
        <w:t xml:space="preserve"> </w:t>
      </w:r>
      <w:r w:rsidR="009B2C3C" w:rsidRPr="00676DD6">
        <w:t>povinný riadne zdôvodniť a podložiť relevantnou dokumentáciou</w:t>
      </w:r>
      <w:r w:rsidR="009B2C3C">
        <w:t xml:space="preserve"> s výnimkou prípadov, ak</w:t>
      </w:r>
      <w:r w:rsidR="009B2C3C" w:rsidRPr="004B21CB">
        <w:t xml:space="preserve"> priamo zo znenia názvu predmetu zákazky,</w:t>
      </w:r>
      <w:r w:rsidR="009B2C3C">
        <w:t xml:space="preserve"> alebo z postavenia dodávateľa</w:t>
      </w:r>
      <w:r w:rsidR="009B2C3C" w:rsidRPr="004B21CB">
        <w:t xml:space="preserve"> </w:t>
      </w:r>
      <w:r w:rsidR="009B2C3C">
        <w:t xml:space="preserve">(napr. podľa § 1 ods. 12 písm. u) ZVO) </w:t>
      </w:r>
      <w:r w:rsidR="009B2C3C" w:rsidRPr="004B21CB">
        <w:t>nevyplýva oprávnenosť použitia výnimky zo ZVO</w:t>
      </w:r>
      <w:r w:rsidR="009B2C3C" w:rsidRPr="00676DD6">
        <w:t>.</w:t>
      </w:r>
      <w:r w:rsidRPr="0073389C">
        <w:t xml:space="preserve">. </w:t>
      </w:r>
    </w:p>
    <w:p w14:paraId="68BD5C30" w14:textId="77777777" w:rsidR="00AA6A7C" w:rsidRDefault="00AA6A7C" w:rsidP="009D7F63">
      <w:pPr>
        <w:tabs>
          <w:tab w:val="left" w:pos="1014"/>
        </w:tabs>
        <w:spacing w:before="120" w:after="120" w:line="288" w:lineRule="auto"/>
        <w:jc w:val="both"/>
      </w:pPr>
      <w:r w:rsidRPr="00AA6A7C">
        <w:t xml:space="preserve">Pravidlá uvedené v tejto časti </w:t>
      </w:r>
      <w:r w:rsidR="00B43B92">
        <w:rPr>
          <w:rFonts w:cs="Arial"/>
          <w:szCs w:val="19"/>
        </w:rPr>
        <w:t xml:space="preserve">kapitoly 2.5.9 príručky </w:t>
      </w:r>
      <w:r w:rsidRPr="00AA6A7C">
        <w:t>sa nevzťahujú na uzatváranie pracovných zmlúv, dohôd o prácach vykonávaných mimo pracovného pomeru alebo obdobného pracovného vzťahu v zmysle § 1 ods. 2 písm. e) ZVO.</w:t>
      </w:r>
    </w:p>
    <w:p w14:paraId="4386854A" w14:textId="77777777" w:rsidR="00280BB0" w:rsidRPr="00280BB0" w:rsidRDefault="009D7F63" w:rsidP="00280BB0">
      <w:pPr>
        <w:tabs>
          <w:tab w:val="left" w:pos="1014"/>
        </w:tabs>
        <w:spacing w:before="120" w:after="120" w:line="288" w:lineRule="auto"/>
        <w:jc w:val="both"/>
      </w:pPr>
      <w:r w:rsidRPr="00874BCC">
        <w:t>Je potrebné, aby prijímateľ vykonal prieskum trhu</w:t>
      </w:r>
      <w:r w:rsidR="005E75E9" w:rsidRPr="00874BCC">
        <w:t xml:space="preserve"> (pričom hospodárnosť prijímateľ preukáže na základe predložených cenových ponúk)</w:t>
      </w:r>
      <w:r w:rsidRPr="00874BCC">
        <w:t>.</w:t>
      </w:r>
      <w:r w:rsidRPr="0073389C">
        <w:t xml:space="preserve">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 xml:space="preserve">Vo výnimočných prípadoch, kedy </w:t>
      </w:r>
      <w:del w:id="1011" w:author="Autor" w:date="2020-12-14T10:06:00Z">
        <w:r w:rsidR="00280BB0" w:rsidRPr="00280BB0" w:rsidDel="00FC46D0">
          <w:delText>môže ísť</w:delText>
        </w:r>
      </w:del>
      <w:ins w:id="1012" w:author="Autor" w:date="2020-12-14T10:06:00Z">
        <w:r w:rsidR="00FC46D0">
          <w:t>ide</w:t>
        </w:r>
      </w:ins>
      <w:r w:rsidR="00280BB0" w:rsidRPr="00280BB0">
        <w:t xml:space="preserve">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w:t>
      </w:r>
      <w:ins w:id="1013" w:author="Autor" w:date="2020-12-14T10:06:00Z">
        <w:r w:rsidR="00FC46D0" w:rsidRPr="00FC46D0">
          <w:t xml:space="preserve">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č. 18 k overovaniu hospodárnosti výdavkov. </w:t>
        </w:r>
      </w:ins>
      <w:r w:rsidR="00280BB0" w:rsidRPr="00280BB0">
        <w:t>Odôvodnenie k jedinečnému predmetu zákazky, resp. k predmetu zákazky, v rámci ktorého nie je možné vykonať prieskum trhu, musí byť súčasťou dokumentácie k zákazke.</w:t>
      </w:r>
    </w:p>
    <w:p w14:paraId="1AB43849" w14:textId="77777777" w:rsidR="00111724" w:rsidRDefault="00111724" w:rsidP="009D7F63">
      <w:pPr>
        <w:tabs>
          <w:tab w:val="left" w:pos="1014"/>
        </w:tabs>
        <w:spacing w:before="120" w:after="120" w:line="288" w:lineRule="auto"/>
        <w:jc w:val="both"/>
      </w:pPr>
    </w:p>
    <w:p w14:paraId="0EDFF82D" w14:textId="77777777"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B43B92" w:rsidRPr="00B43B92">
        <w:rPr>
          <w:rFonts w:cs="Arial"/>
          <w:szCs w:val="19"/>
        </w:rPr>
        <w:t xml:space="preserve"> </w:t>
      </w:r>
      <w:r w:rsidR="00B43B92" w:rsidRPr="0068047A">
        <w:rPr>
          <w:rFonts w:cs="Arial"/>
          <w:szCs w:val="19"/>
        </w:rPr>
        <w:t>hodnote zákazky a náročnosti vypracovania ponuky</w:t>
      </w:r>
      <w:r w:rsidR="003D6254">
        <w:t>,</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B43B92" w:rsidRPr="00B43B92">
        <w:rPr>
          <w:rFonts w:cs="Arial"/>
          <w:szCs w:val="19"/>
        </w:rPr>
        <w:t xml:space="preserve"> </w:t>
      </w:r>
      <w:r w:rsidR="00B43B92" w:rsidRPr="0068047A">
        <w:rPr>
          <w:rFonts w:cs="Arial"/>
          <w:szCs w:val="19"/>
        </w:rPr>
        <w:t>od oslovenia potenciálnych dodávateľov</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41409DE8" w14:textId="77777777"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w:t>
      </w:r>
      <w:r w:rsidR="00E85179" w:rsidRPr="00E85179">
        <w:rPr>
          <w:rFonts w:cs="Arial"/>
          <w:szCs w:val="19"/>
        </w:rPr>
        <w:t xml:space="preserve"> </w:t>
      </w:r>
      <w:r w:rsidR="00E85179" w:rsidRPr="00B2338E">
        <w:rPr>
          <w:rFonts w:cs="Arial"/>
          <w:szCs w:val="19"/>
        </w:rPr>
        <w:t>a uzatvorí zmluvu/zadá objednávku v súlade s výzvou na predkladanie ponúk a s ponukou úspešného dodávateľa</w:t>
      </w:r>
      <w:r w:rsidRPr="0073389C">
        <w:t>. Prijímateľ vyhotoví zápis z</w:t>
      </w:r>
      <w:r w:rsidR="00B43B92">
        <w:t> </w:t>
      </w:r>
      <w:r w:rsidRPr="0073389C">
        <w:t>prieskumu</w:t>
      </w:r>
      <w:r w:rsidR="00B43B92">
        <w:t xml:space="preserve"> trhu</w:t>
      </w:r>
      <w:r w:rsidRPr="0073389C">
        <w:rPr>
          <w:i/>
        </w:rPr>
        <w:t xml:space="preserve"> </w:t>
      </w:r>
      <w:r w:rsidRPr="0073389C">
        <w:t xml:space="preserve">(príloha č. </w:t>
      </w:r>
      <w:r w:rsidR="001A6E82" w:rsidRPr="0073389C">
        <w:t>2</w:t>
      </w:r>
      <w:r w:rsidR="001A6E82">
        <w:t>5</w:t>
      </w:r>
      <w:r w:rsidRPr="0073389C">
        <w:t xml:space="preserve">). </w:t>
      </w:r>
    </w:p>
    <w:p w14:paraId="66F692AA" w14:textId="77777777"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w:t>
      </w:r>
      <w:r w:rsidR="004019DE">
        <w:t>,</w:t>
      </w:r>
      <w:r w:rsidRPr="0042029B">
        <w:t xml:space="preserve"> zákaziek s nízkou hodnotou</w:t>
      </w:r>
      <w:r w:rsidR="004019DE" w:rsidRPr="004019DE">
        <w:rPr>
          <w:rFonts w:cs="Arial"/>
          <w:szCs w:val="19"/>
        </w:rPr>
        <w:t xml:space="preserve"> </w:t>
      </w:r>
      <w:r w:rsidR="004019DE" w:rsidRPr="00407515">
        <w:rPr>
          <w:rFonts w:cs="Arial"/>
          <w:szCs w:val="19"/>
        </w:rPr>
        <w:t>a</w:t>
      </w:r>
      <w:r w:rsidR="004019DE" w:rsidRPr="00AB6258">
        <w:rPr>
          <w:rFonts w:cs="Arial"/>
          <w:szCs w:val="19"/>
        </w:rPr>
        <w:t> zákaziek podľa § 1 ods. 14 ZVO</w:t>
      </w:r>
      <w:r w:rsidRPr="0042029B">
        <w:t>, nie je potrebné určovať predpokladanú hodnotu zákazky, ale rozhodujúce je, aby zmluva, ktorá je uzatvorená s úspešným uchádzačom, bola vo finančnom limite, ktorý je spojený s možnosťou uplatnenia predmetnej výnimky</w:t>
      </w:r>
      <w:r w:rsidR="004019DE" w:rsidRPr="00AB6258">
        <w:rPr>
          <w:rFonts w:cs="Arial"/>
          <w:szCs w:val="19"/>
        </w:rPr>
        <w:t>(finančné limity sú uvádzané v EUR bez DPH)</w:t>
      </w:r>
      <w:r w:rsidRPr="0042029B">
        <w:t>. Prijímateľ pri zadávaní podlimitnej zákazky</w:t>
      </w:r>
      <w:r w:rsidR="00B43B92">
        <w:t>,</w:t>
      </w:r>
      <w:r w:rsidRPr="0042029B">
        <w:t xml:space="preserve"> zákazky s nízkou hodnotou</w:t>
      </w:r>
      <w:r w:rsidR="00B43B92" w:rsidRPr="00B43B92">
        <w:rPr>
          <w:rFonts w:cs="Arial"/>
          <w:szCs w:val="19"/>
        </w:rPr>
        <w:t xml:space="preserve"> </w:t>
      </w:r>
      <w:r w:rsidR="00B43B92" w:rsidRPr="00407515">
        <w:rPr>
          <w:rFonts w:cs="Arial"/>
          <w:szCs w:val="19"/>
        </w:rPr>
        <w:t>a</w:t>
      </w:r>
      <w:r w:rsidR="00B43B92" w:rsidRPr="00AB6258">
        <w:rPr>
          <w:rFonts w:cs="Arial"/>
          <w:szCs w:val="19"/>
        </w:rPr>
        <w:t> zákaziek podľa § 1 ods. 14 ZVO</w:t>
      </w:r>
      <w:r w:rsidRPr="0042029B">
        <w:t xml:space="preserve"> v režime výnimky nesmie zákazku umelo rozdeliť s cieľom vyhnúť sa pravidlám a postupom VO.</w:t>
      </w:r>
    </w:p>
    <w:p w14:paraId="1C65653E" w14:textId="77777777" w:rsidR="00280BB0"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w:t>
      </w:r>
      <w:r w:rsidR="00AA04BE">
        <w:t>na</w:t>
      </w:r>
      <w:r w:rsidR="00AA04BE" w:rsidRPr="0042029B">
        <w:t xml:space="preserve"> </w:t>
      </w:r>
      <w:r w:rsidRPr="0042029B">
        <w:t>tento účel je možné aktuálnu cenovú ponuku hospodárskeho subjektu, v prospech ktorého bude zadaná zákazka v režime výnimky, porovnať s </w:t>
      </w:r>
      <w:r w:rsidR="000364DD">
        <w:t> inou cenovou ponukou alebo ponukami na rovnaký alebo porovnateľný predmet zákazky</w:t>
      </w:r>
      <w:r w:rsidR="000364DD" w:rsidRPr="0042029B" w:rsidDel="000364DD">
        <w:t xml:space="preserve"> </w:t>
      </w:r>
      <w:r w:rsidRPr="0042029B">
        <w:t>, ktoré nie sú staršie ako 6 mesiacov v porovnaní s </w:t>
      </w:r>
      <w:r w:rsidR="00AA04BE" w:rsidRPr="0068047A">
        <w:rPr>
          <w:rFonts w:cs="Arial"/>
          <w:szCs w:val="19"/>
        </w:rPr>
        <w:t>dátumom vyhotovenia cenovej ponuky</w:t>
      </w:r>
      <w:r w:rsidR="00AA04BE" w:rsidRPr="0042029B" w:rsidDel="00AA04BE">
        <w:t xml:space="preserve"> </w:t>
      </w:r>
      <w:r w:rsidRPr="0042029B">
        <w:t xml:space="preserve">hospodárskeho subjektu, ktorému sa zadáva zákazka. </w:t>
      </w:r>
      <w:r w:rsidR="00AA04BE" w:rsidRPr="00407515">
        <w:rPr>
          <w:rFonts w:cs="Arial"/>
          <w:szCs w:val="19"/>
        </w:rPr>
        <w:t>Ak sa cenová ponuka hospodárskeho subjektu, v prospech ktorého má byť zadaná zákazka, porovnáva s </w:t>
      </w:r>
      <w:r w:rsidR="000364DD" w:rsidRPr="00407515">
        <w:rPr>
          <w:rFonts w:cs="Arial"/>
          <w:szCs w:val="19"/>
        </w:rPr>
        <w:t>cenov</w:t>
      </w:r>
      <w:r w:rsidR="000364DD">
        <w:rPr>
          <w:rFonts w:cs="Arial"/>
          <w:szCs w:val="19"/>
        </w:rPr>
        <w:t>ou</w:t>
      </w:r>
      <w:r w:rsidR="000364DD" w:rsidRPr="00407515">
        <w:rPr>
          <w:rFonts w:cs="Arial"/>
          <w:szCs w:val="19"/>
        </w:rPr>
        <w:t xml:space="preserve"> </w:t>
      </w:r>
      <w:r w:rsidR="00AA04BE" w:rsidRPr="00407515">
        <w:rPr>
          <w:rFonts w:cs="Arial"/>
          <w:szCs w:val="19"/>
        </w:rPr>
        <w:t>ponuk</w:t>
      </w:r>
      <w:r w:rsidR="000364DD">
        <w:rPr>
          <w:rFonts w:cs="Arial"/>
          <w:szCs w:val="19"/>
        </w:rPr>
        <w:t>ou alebo ponukami</w:t>
      </w:r>
      <w:r w:rsidR="00AA04BE" w:rsidRPr="00407515">
        <w:rPr>
          <w:rFonts w:cs="Arial"/>
          <w:szCs w:val="19"/>
        </w:rPr>
        <w:t xml:space="preserve"> na rovnaké alebo porovnateľné predmety zákazky, ktoré boli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w:t>
      </w:r>
      <w:r w:rsidRPr="0042029B">
        <w:t xml:space="preserve">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w:t>
      </w:r>
      <w:r w:rsidRPr="0042029B">
        <w:lastRenderedPageBreak/>
        <w:t xml:space="preserve">overenia hospodárnosti tak, že </w:t>
      </w:r>
      <w:r w:rsidR="000364DD">
        <w:t>okrem cenovej ponuky hospodárskeho subjektu, v prospech ktorého má byť zadaná zákazka, osloví so žiadosťou o predloženie cenovej ponuky minimálne ďalšie dva hospodárske subjekty alebo ak nedisponuje cenovou</w:t>
      </w:r>
      <w:r w:rsidR="000364DD" w:rsidRPr="009F1BF2">
        <w:t xml:space="preserve"> </w:t>
      </w:r>
      <w:r w:rsidR="000364DD">
        <w:t>ponukou</w:t>
      </w:r>
      <w:r w:rsidR="000364DD" w:rsidRPr="009F1BF2">
        <w:t xml:space="preserve"> hospodárskeho subjektu, v prospech ktorého má byť zadaná zákazka</w:t>
      </w:r>
      <w:r w:rsidR="000364DD">
        <w:t>, osloví v rámci prieskumu trhu so žiadosťou o predloženie cenovej ponuky minimálne tri relevantné hospodárske subjekty.</w:t>
      </w:r>
      <w:r w:rsidR="000364DD" w:rsidRPr="000364DD">
        <w:t xml:space="preserve"> </w:t>
      </w:r>
      <w:r w:rsidR="000364DD">
        <w:t xml:space="preserve">Následne prijímateľ </w:t>
      </w:r>
      <w:r w:rsidRPr="0042029B">
        <w:t xml:space="preserve">aktuálnu cenovú ponuku hospodárskeho subjektu, v prospech ktorého bude zadaná zákazka v režime výnimky, porovná s cenovými ponukami </w:t>
      </w:r>
      <w:r w:rsidR="00AA04BE" w:rsidRPr="00407515">
        <w:rPr>
          <w:rFonts w:cs="Arial"/>
          <w:szCs w:val="19"/>
        </w:rPr>
        <w:t xml:space="preserve">na rovnaké alebo porovnateľné predmety zákazky </w:t>
      </w:r>
      <w:r w:rsidRPr="0042029B">
        <w:t>minimálne</w:t>
      </w:r>
      <w:r w:rsidR="004543D0">
        <w:t xml:space="preserve"> jedného</w:t>
      </w:r>
      <w:r w:rsidRPr="0042029B">
        <w:t xml:space="preserve"> ďalš</w:t>
      </w:r>
      <w:r w:rsidR="004543D0">
        <w:t>ieho</w:t>
      </w:r>
      <w:r w:rsidRPr="0042029B">
        <w:t xml:space="preserve"> hospodársk</w:t>
      </w:r>
      <w:r w:rsidR="004543D0">
        <w:t>eho</w:t>
      </w:r>
      <w:r w:rsidRPr="0042029B">
        <w:t xml:space="preserve"> subjekt</w:t>
      </w:r>
      <w:r w:rsidR="004543D0">
        <w:t>u (ak nebolo doručených viac cenových ponúk)</w:t>
      </w:r>
      <w:r w:rsidRPr="0042029B">
        <w:t xml:space="preserve">. </w:t>
      </w:r>
      <w:r w:rsidR="004543D0">
        <w:t>H</w:t>
      </w:r>
      <w:r w:rsidRPr="0042029B">
        <w:t>ospodárske subjekty</w:t>
      </w:r>
      <w:r w:rsidR="004543D0">
        <w:t>,</w:t>
      </w:r>
      <w:r w:rsidR="004543D0" w:rsidRPr="004543D0">
        <w:t xml:space="preserve"> </w:t>
      </w:r>
      <w:r w:rsidR="004543D0">
        <w:t>ktoré sú účastníkmi prieskumu trhu,</w:t>
      </w:r>
      <w:r w:rsidRPr="0042029B">
        <w:t xml:space="preserve"> musia byť oprávnené dodávať tovar, poskytovať služby, alebo realizovať stavebné práce, ktoré tvoria predmet zákazky.</w:t>
      </w:r>
      <w:r w:rsidR="004543D0">
        <w:t xml:space="preserve"> </w:t>
      </w:r>
    </w:p>
    <w:p w14:paraId="78E9BB0F" w14:textId="77777777" w:rsidR="00E55485" w:rsidDel="00FC46D0" w:rsidRDefault="00E55485" w:rsidP="00FC46D0">
      <w:pPr>
        <w:autoSpaceDE w:val="0"/>
        <w:autoSpaceDN w:val="0"/>
        <w:adjustRightInd w:val="0"/>
        <w:spacing w:before="120" w:after="120" w:line="288" w:lineRule="auto"/>
        <w:jc w:val="both"/>
        <w:rPr>
          <w:del w:id="1014" w:author="Autor" w:date="2020-12-14T10:06:00Z"/>
          <w:rFonts w:cs="Arial"/>
          <w:szCs w:val="19"/>
        </w:rPr>
      </w:pPr>
      <w:r w:rsidRPr="00B2338E">
        <w:rPr>
          <w:rFonts w:cs="Arial"/>
          <w:szCs w:val="19"/>
        </w:rPr>
        <w:t xml:space="preserve">Ak je zákazka v režime výnimky (napr. zadanie zákazky na poskytnutie služby verejnej vysokej škole vo finančnom limite podlimitnej zákazky), tak po identifikovaní verejnej vysokej školy, ktorej plánuje prijímateľ zadať zákazku, sa preukazuje hospodárnosť prieskumom trhu tak, že </w:t>
      </w:r>
      <w:r w:rsidR="00A03D1D">
        <w:t xml:space="preserve">prijímateľ osloví alebo identifikuje (napr. v CRZ) minimálne ďalšie dva hospodárske subjekty a </w:t>
      </w:r>
      <w:r w:rsidRPr="00B2338E">
        <w:rPr>
          <w:rFonts w:cs="Arial"/>
          <w:szCs w:val="19"/>
        </w:rPr>
        <w:t>cenovú ponuku verejnej vysokej školy porovnáva prijímateľ s cenov</w:t>
      </w:r>
      <w:r w:rsidR="00A03D1D">
        <w:rPr>
          <w:rFonts w:cs="Arial"/>
          <w:szCs w:val="19"/>
        </w:rPr>
        <w:t>ou</w:t>
      </w:r>
      <w:r w:rsidRPr="00B2338E">
        <w:rPr>
          <w:rFonts w:cs="Arial"/>
          <w:szCs w:val="19"/>
        </w:rPr>
        <w:t xml:space="preserve"> ponuk</w:t>
      </w:r>
      <w:r w:rsidR="00A03D1D">
        <w:rPr>
          <w:rFonts w:cs="Arial"/>
          <w:szCs w:val="19"/>
        </w:rPr>
        <w:t>ou</w:t>
      </w:r>
      <w:r w:rsidRPr="00B2338E">
        <w:rPr>
          <w:rFonts w:cs="Arial"/>
          <w:szCs w:val="19"/>
        </w:rPr>
        <w:t xml:space="preserve">i </w:t>
      </w:r>
      <w:r w:rsidR="00A03D1D">
        <w:t xml:space="preserve">(ak bola v rámci prieskumu trhu doručená iba jedna ďalšia ponuka) alebo ponukami </w:t>
      </w:r>
      <w:r w:rsidRPr="00B2338E">
        <w:rPr>
          <w:rFonts w:cs="Arial"/>
          <w:szCs w:val="19"/>
        </w:rPr>
        <w:t xml:space="preserve">iných hospodárskych subjektov, ktoré pôsobia na trhu v danej oblasti, pričom to nemusia byť nevyhnutne len </w:t>
      </w:r>
      <w:r w:rsidR="00A03D1D">
        <w:rPr>
          <w:rFonts w:cs="Arial"/>
          <w:szCs w:val="19"/>
        </w:rPr>
        <w:t xml:space="preserve">iné </w:t>
      </w:r>
      <w:r w:rsidRPr="00B2338E">
        <w:rPr>
          <w:rFonts w:cs="Arial"/>
          <w:szCs w:val="19"/>
        </w:rPr>
        <w:t xml:space="preserve">verejné vysoké školy, ale môžu to byť aj </w:t>
      </w:r>
      <w:r w:rsidR="00A03D1D">
        <w:rPr>
          <w:rFonts w:cs="Arial"/>
          <w:szCs w:val="19"/>
        </w:rPr>
        <w:t xml:space="preserve">iné </w:t>
      </w:r>
      <w:r w:rsidRPr="00B2338E">
        <w:rPr>
          <w:rFonts w:cs="Arial"/>
          <w:szCs w:val="19"/>
        </w:rPr>
        <w:t>obchodné spoločnosti, ktoré sú oprávnené dodávať tovar, poskytovať služby, alebo realizovať stavebné práce, ktoré tvoria predmet zákazky.</w:t>
      </w:r>
    </w:p>
    <w:p w14:paraId="39BA2FDA" w14:textId="77777777" w:rsidR="00FC46D0" w:rsidRDefault="00FC46D0" w:rsidP="009D7F63">
      <w:pPr>
        <w:autoSpaceDE w:val="0"/>
        <w:autoSpaceDN w:val="0"/>
        <w:adjustRightInd w:val="0"/>
        <w:spacing w:before="120" w:after="120" w:line="288" w:lineRule="auto"/>
        <w:jc w:val="both"/>
        <w:rPr>
          <w:ins w:id="1015" w:author="Autor" w:date="2020-12-14T10:07:00Z"/>
          <w:rFonts w:cs="Arial"/>
          <w:szCs w:val="19"/>
        </w:rPr>
      </w:pPr>
    </w:p>
    <w:p w14:paraId="36CA8C59" w14:textId="77777777" w:rsidR="00FC46D0" w:rsidRPr="00FC46D0" w:rsidRDefault="00FC46D0" w:rsidP="00FC46D0">
      <w:pPr>
        <w:autoSpaceDE w:val="0"/>
        <w:autoSpaceDN w:val="0"/>
        <w:adjustRightInd w:val="0"/>
        <w:spacing w:before="120" w:after="120" w:line="288" w:lineRule="auto"/>
        <w:jc w:val="both"/>
        <w:rPr>
          <w:ins w:id="1016" w:author="Autor" w:date="2020-12-14T10:06:00Z"/>
        </w:rPr>
      </w:pPr>
      <w:ins w:id="1017" w:author="Autor" w:date="2020-12-14T10:06:00Z">
        <w:r w:rsidRPr="00FC46D0">
          <w:t>Ako alternatíva prieskumu trhu je akceptovateľné aj preukázanie hospodárnosti zo strany prijímateľa na základe finančných limitov, percentuálnych limitov alebo benchmarkov určených na danú skupinu výdavkov príslušným RO alebo s využitím inštitútu odborného/znaleckého posudku, v súlade s MP CKO č. 18 k overovaniu hospodárnosti výdavkov.</w:t>
        </w:r>
      </w:ins>
    </w:p>
    <w:p w14:paraId="1376F71F" w14:textId="77777777" w:rsidR="00C43500" w:rsidRDefault="00C43500" w:rsidP="009D7F63">
      <w:pPr>
        <w:autoSpaceDE w:val="0"/>
        <w:autoSpaceDN w:val="0"/>
        <w:adjustRightInd w:val="0"/>
        <w:spacing w:before="120" w:after="120" w:line="288" w:lineRule="auto"/>
        <w:jc w:val="both"/>
      </w:pPr>
      <w:r w:rsidRPr="00C340D9">
        <w:rPr>
          <w:b/>
          <w:i/>
          <w:color w:val="FF0000"/>
        </w:rPr>
        <w:t>Povinnosť prijímateľa:</w:t>
      </w:r>
      <w:r w:rsidR="00AA04BE" w:rsidRPr="00AA04BE">
        <w:rPr>
          <w:rFonts w:cs="Arial"/>
          <w:szCs w:val="19"/>
        </w:rPr>
        <w:t xml:space="preserve"> </w:t>
      </w:r>
      <w:r w:rsidR="00AA04BE">
        <w:rPr>
          <w:rFonts w:cs="Arial"/>
          <w:szCs w:val="19"/>
        </w:rPr>
        <w:t>V</w:t>
      </w:r>
      <w:r w:rsidR="00AA04BE" w:rsidRPr="00517B0A">
        <w:rPr>
          <w:rFonts w:cs="Arial"/>
          <w:szCs w:val="19"/>
        </w:rPr>
        <w:t xml:space="preserve"> prípade zadávania zákazky </w:t>
      </w:r>
      <w:r w:rsidR="00AA04BE" w:rsidRPr="0068047A">
        <w:rPr>
          <w:rFonts w:cs="Arial"/>
          <w:szCs w:val="19"/>
        </w:rPr>
        <w:t>podľa § 1 ods. 2 písm. c) ZVO na nadobúdanie existujúcich stavieb alebo nájom existujúcich stavieb a iných nehnuteľností alebo nadobúdanie práv k nim akýmkoľvek spôsobom financovania je</w:t>
      </w:r>
      <w:r w:rsidRPr="00C340D9">
        <w:rPr>
          <w:b/>
          <w:i/>
          <w:color w:val="FF0000"/>
        </w:rPr>
        <w:t xml:space="preserve"> </w:t>
      </w:r>
      <w:r w:rsidR="00AA04BE">
        <w:t>p</w:t>
      </w:r>
      <w:r w:rsidR="00280BB0" w:rsidRPr="0042029B">
        <w:t>rijímateľ je povinný vykonať prieskum trhu, ktorým sa má preukázať hospodárnosť</w:t>
      </w:r>
      <w:r w:rsidR="00AA04BE" w:rsidRPr="00AA04BE">
        <w:rPr>
          <w:rFonts w:cs="Arial"/>
          <w:szCs w:val="19"/>
        </w:rPr>
        <w:t xml:space="preserve"> </w:t>
      </w:r>
      <w:r w:rsidR="00AA04BE" w:rsidRPr="0068047A">
        <w:rPr>
          <w:rFonts w:cs="Arial"/>
          <w:szCs w:val="19"/>
        </w:rPr>
        <w:t xml:space="preserve">alebo sa hospodárnosť výdavkov overí na základe </w:t>
      </w:r>
      <w:ins w:id="1018" w:author="Autor" w:date="2020-12-14T10:07:00Z">
        <w:r w:rsidR="00FC46D0" w:rsidRPr="00FC46D0">
          <w:rPr>
            <w:rFonts w:cs="Arial"/>
            <w:szCs w:val="19"/>
          </w:rPr>
          <w:t>určených finančných limitov/percentuálnych limitov/benchmarkov určených na danú skupinu výdavkov príslušným RO alebo na základe znaleckého posudku</w:t>
        </w:r>
      </w:ins>
      <w:del w:id="1019" w:author="Autor" w:date="2020-12-14T10:07:00Z">
        <w:r w:rsidR="00AA04BE" w:rsidRPr="0068047A" w:rsidDel="00FC46D0">
          <w:rPr>
            <w:rFonts w:cs="Arial"/>
            <w:szCs w:val="19"/>
          </w:rPr>
          <w:delText>znaleckého posudku</w:delText>
        </w:r>
      </w:del>
      <w:r w:rsidR="00280BB0" w:rsidRPr="0042029B">
        <w:t xml:space="preserve">. </w:t>
      </w:r>
      <w:r w:rsidR="00A03D1D" w:rsidRPr="004B21CB">
        <w:t xml:space="preserve">Znalecký posudok </w:t>
      </w:r>
      <w:r w:rsidR="00A03D1D">
        <w:t xml:space="preserve">(ak sa použije na preukázanie hospodárnosti) </w:t>
      </w:r>
      <w:r w:rsidR="00A03D1D" w:rsidRPr="004B21CB">
        <w:t>preukazujúci hospodárnosť zadania zá</w:t>
      </w:r>
      <w:r w:rsidR="00A03D1D">
        <w:t>kazky, nesmie byť v čase uzavretia</w:t>
      </w:r>
      <w:r w:rsidR="00A03D1D" w:rsidRPr="004B21CB">
        <w:t xml:space="preserve"> nájomnej zmluvy starší ako 6 mesiacov</w:t>
      </w:r>
      <w:r w:rsidR="00A03D1D">
        <w:t>.</w:t>
      </w:r>
      <w:r w:rsidR="00A03D1D" w:rsidRPr="001B411C">
        <w:t xml:space="preserve"> </w:t>
      </w:r>
      <w:r w:rsidRPr="001B411C">
        <w:t>Ak prijíma</w:t>
      </w:r>
      <w:r w:rsidRPr="001F7F84">
        <w:t xml:space="preserve">teľ zadá zákazku na nadobúdanie existujúcich stavieb alebo nájom existujúcich stavieb a iných nehnuteľností </w:t>
      </w:r>
      <w:r w:rsidR="00AA04BE" w:rsidRPr="0068047A">
        <w:rPr>
          <w:rFonts w:cs="Arial"/>
          <w:szCs w:val="19"/>
        </w:rPr>
        <w:t xml:space="preserve">prieskumom trhu </w:t>
      </w:r>
      <w:r w:rsidRPr="001F7F84">
        <w:t>uchádzačovi, ktorý neponúkne najnižšiu cenu, musí svoje rozhodnutie o zadaní zákazky riadne odôvodniť s ohľadom na dodržanie pravidiel hospodárnosti.</w:t>
      </w:r>
      <w:r w:rsidR="00AA04BE" w:rsidRPr="0068047A">
        <w:rPr>
          <w:rFonts w:cs="Arial"/>
          <w:szCs w:val="19"/>
        </w:rPr>
        <w:t xml:space="preserve"> Informácia</w:t>
      </w:r>
      <w:r w:rsidR="00AA04BE" w:rsidRPr="003C06CA">
        <w:rPr>
          <w:rFonts w:cs="Arial"/>
          <w:szCs w:val="19"/>
        </w:rPr>
        <w:t xml:space="preserve">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w:t>
      </w:r>
      <w:r w:rsidRPr="001F7F84">
        <w:t>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w:t>
      </w:r>
      <w:r w:rsidR="00AA04BE" w:rsidRPr="00AA04BE">
        <w:rPr>
          <w:rFonts w:cs="Arial"/>
          <w:szCs w:val="19"/>
        </w:rPr>
        <w:t xml:space="preserve"> </w:t>
      </w:r>
      <w:r w:rsidR="00AA04BE" w:rsidRPr="003C06CA">
        <w:rPr>
          <w:rFonts w:cs="Arial"/>
          <w:szCs w:val="19"/>
        </w:rPr>
        <w:t>a princípy uvedené v tejto kapitole príručky</w:t>
      </w:r>
      <w:r w:rsidRPr="001F7F84">
        <w:t xml:space="preserve">. Pre účely preukázania hospodárnosti výdavkov je možné využiť aj inštitút znaleckého posudku, ktorý </w:t>
      </w:r>
      <w:r w:rsidR="00AA04BE" w:rsidRPr="003C06CA">
        <w:rPr>
          <w:rFonts w:cs="Arial"/>
          <w:szCs w:val="19"/>
        </w:rPr>
        <w:t>v tomto prípade môže nahradiť</w:t>
      </w:r>
      <w:r w:rsidR="00AA04BE">
        <w:t xml:space="preserve"> </w:t>
      </w:r>
      <w:r w:rsidRPr="001F7F84">
        <w:t>prieskum trhu.</w:t>
      </w:r>
      <w:r w:rsidR="00AA04BE" w:rsidRPr="00AA04BE">
        <w:rPr>
          <w:rFonts w:cs="Arial"/>
          <w:szCs w:val="19"/>
        </w:rPr>
        <w:t xml:space="preserve"> </w:t>
      </w:r>
      <w:r w:rsidR="00AA04BE" w:rsidRPr="003C06CA">
        <w:rPr>
          <w:rFonts w:cs="Arial"/>
          <w:szCs w:val="19"/>
        </w:rPr>
        <w:t xml:space="preserve">Náklady na </w:t>
      </w:r>
      <w:r w:rsidR="00AA04BE">
        <w:rPr>
          <w:rFonts w:cs="Arial"/>
          <w:szCs w:val="19"/>
        </w:rPr>
        <w:t xml:space="preserve">vyhotovenie </w:t>
      </w:r>
      <w:r w:rsidR="00AA04BE" w:rsidRPr="003C06CA">
        <w:rPr>
          <w:rFonts w:cs="Arial"/>
          <w:szCs w:val="19"/>
        </w:rPr>
        <w:t>znaleck</w:t>
      </w:r>
      <w:r w:rsidR="00AA04BE">
        <w:rPr>
          <w:rFonts w:cs="Arial"/>
          <w:szCs w:val="19"/>
        </w:rPr>
        <w:t>ého posudku</w:t>
      </w:r>
      <w:r w:rsidR="00AA04BE" w:rsidRPr="003C06CA">
        <w:rPr>
          <w:rFonts w:cs="Arial"/>
          <w:szCs w:val="19"/>
        </w:rPr>
        <w:t xml:space="preserve"> znáša prijímateľ.</w:t>
      </w:r>
    </w:p>
    <w:p w14:paraId="55F309FF"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67D35C24" w14:textId="77777777" w:rsidR="00C43500" w:rsidRDefault="00FC46D0" w:rsidP="009D7F63">
      <w:pPr>
        <w:autoSpaceDE w:val="0"/>
        <w:autoSpaceDN w:val="0"/>
        <w:adjustRightInd w:val="0"/>
        <w:spacing w:before="120" w:after="120" w:line="288" w:lineRule="auto"/>
        <w:jc w:val="both"/>
        <w:rPr>
          <w:b/>
          <w:i/>
          <w:color w:val="FF0000"/>
        </w:rPr>
      </w:pPr>
      <w:ins w:id="1020" w:author="Autor" w:date="2020-12-14T10:07:00Z">
        <w:r w:rsidRPr="00914736">
          <w:rPr>
            <w:b/>
            <w:i/>
            <w:color w:val="FF0000"/>
          </w:rPr>
          <w:t xml:space="preserve">Povinnosť prijímateľa: </w:t>
        </w:r>
        <w:r w:rsidRPr="001F7F84">
          <w:t>V</w:t>
        </w:r>
      </w:ins>
      <w:ins w:id="1021" w:author="Autor" w:date="2020-12-14T10:08:00Z">
        <w:r>
          <w:t xml:space="preserve"> </w:t>
        </w:r>
        <w:r w:rsidRPr="00FC46D0">
          <w:t xml:space="preserve">prípade zadávania zákazky podľa § 1 ods. 2 písm. j) ZVO na nákup vysielacieho času alebo zaradenie, poskytnutie alebo odvysielanie programu alebo iného komunikátu, ktorá sa zadáva </w:t>
        </w:r>
        <w:r w:rsidRPr="00FC46D0">
          <w:lastRenderedPageBreak/>
          <w:t>vysielateľovi programovej služby, poskytovateľovi audiovizuálnej mediálnej služby na požiadanie alebo poskytovateľovi obdobnej služby určenej na poskytovanie zvukových záznamov sa nevyžaduje záväzné vykonanie prieskumu trhu, ale je potrebné preukázať hospodárnosť výdavkov vynaložených v prospech poskytovateľa služieb. V prípade vykonania prieskumu trhu na overenie hospodárnosti výdavkov pre zadávaný predmet zákazky je nevyhnutné vziať do úvahy okrem ponúkanej ceny, príp. zľavy z cenníkovej ceny vysielateľa/poskytovateľa aj sledovanosť/počúvanosť oslovených subjektov na základe auditovaného prieskumu návštevnosti oslovených médií v relevantnom období. Predmetná výnimka je špecifická tým, že vykonaním  jedného prieskumu trhu na overenie hospodárnosti, prijímateľ môže rozhodnúť o zadaní zákazky viacerým vysielateľom/poskytovateľom, a to s prihliadnutím na predmet a nastavené parametre kampane (vysielaný objem, nasadenie, formát, cieľová skupina, sezóna vysielania, a pod.). Pri každom nákupe vysielacieho času pritom musí prijímateľ zohľadniť efektivitu zásahu na cieľovú skupinu (divákov/poslucháčov) s prihliadnutím na cenu. Medzi ďalšie nástroje na overenie hospodárnosti výdavkov patrí porovnanie s predchádzajúcim alebo aktuálnym plnením na rovnaký alebo porovnateľný predmet zákazky, prieskum trhu prostredníctvom informácií z webu (napr. zverejnené cenníky) alebo iné nástroje podľa MP CKO č. 18 k overovaniu hospodárnosti výdavkov, pričom je nevyhnutné zohľadniť parametre predmetu zákazky na trhu v konkrétnom čase</w:t>
        </w:r>
        <w:r>
          <w:t>.</w:t>
        </w:r>
      </w:ins>
    </w:p>
    <w:p w14:paraId="3282CF7C" w14:textId="77777777"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xml:space="preserve">) ZVO je hospodárnejšia oproti výsledkom zisteným v rámci prieskumu trhu. </w:t>
      </w:r>
      <w:r w:rsidR="00280BB0" w:rsidRPr="00280BB0">
        <w:t xml:space="preserve">Deklaratórny prieskum trhu na overenie hospodárnosti môže prijímateľ vykonať ako: </w:t>
      </w:r>
    </w:p>
    <w:p w14:paraId="5F5E8BEE" w14:textId="77777777" w:rsidR="00280BB0" w:rsidRPr="00280BB0" w:rsidRDefault="00280BB0" w:rsidP="005B7173">
      <w:pPr>
        <w:numPr>
          <w:ilvl w:val="0"/>
          <w:numId w:val="117"/>
        </w:numPr>
        <w:autoSpaceDE w:val="0"/>
        <w:autoSpaceDN w:val="0"/>
        <w:adjustRightInd w:val="0"/>
        <w:spacing w:line="288" w:lineRule="auto"/>
        <w:jc w:val="both"/>
      </w:pPr>
      <w:r w:rsidRPr="00280BB0">
        <w:t>prieskum trhu</w:t>
      </w:r>
      <w:r w:rsidR="00AA04BE" w:rsidRPr="00AA04BE">
        <w:rPr>
          <w:rFonts w:cs="Arial"/>
          <w:szCs w:val="19"/>
        </w:rPr>
        <w:t xml:space="preserve"> </w:t>
      </w:r>
      <w:r w:rsidR="00AA04BE">
        <w:rPr>
          <w:rFonts w:cs="Arial"/>
          <w:szCs w:val="19"/>
        </w:rPr>
        <w:t>oslovením potenciálnych dodávateľov</w:t>
      </w:r>
      <w:r w:rsidRPr="00280BB0">
        <w:t xml:space="preserve">, </w:t>
      </w:r>
    </w:p>
    <w:p w14:paraId="492B1907"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156C0D25" w14:textId="77777777"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r w:rsidR="00AA04BE" w:rsidRPr="00AA04BE">
        <w:rPr>
          <w:rFonts w:cs="Arial"/>
          <w:szCs w:val="19"/>
        </w:rPr>
        <w:t xml:space="preserve"> </w:t>
      </w:r>
      <w:r w:rsidR="00AA04BE">
        <w:rPr>
          <w:rFonts w:cs="Arial"/>
          <w:szCs w:val="19"/>
        </w:rPr>
        <w:t>alebo prostredníctvom iným spôsobom identifikovaných relevantných cenových ponúk potenciálnych dodávateľov</w:t>
      </w:r>
      <w:r w:rsidRPr="00280BB0">
        <w:t>.</w:t>
      </w:r>
    </w:p>
    <w:p w14:paraId="6D40F19F" w14:textId="77777777" w:rsidR="00803DB1" w:rsidRPr="00803DB1" w:rsidRDefault="00803DB1" w:rsidP="00874BCC">
      <w:pPr>
        <w:autoSpaceDE w:val="0"/>
        <w:autoSpaceDN w:val="0"/>
        <w:adjustRightInd w:val="0"/>
        <w:spacing w:before="120" w:after="120" w:line="288" w:lineRule="auto"/>
        <w:jc w:val="both"/>
        <w:rPr>
          <w:rFonts w:cs="Arial"/>
          <w:szCs w:val="19"/>
        </w:rPr>
      </w:pPr>
      <w:r>
        <w:t xml:space="preserve">V prípade zadávania zákazky podľa § 1 ods. 12 písm. q) ZVO, ktorej predmetom je poskytnutie služieb, ktorých odberateľom je akýkoľvek verejný obstarávateľ a dodávateľom verejný obstarávateľ prostredníctvom svojho </w:t>
      </w:r>
      <w:r w:rsidRPr="007353F8">
        <w:t>účelové</w:t>
      </w:r>
      <w:r>
        <w:t>ho</w:t>
      </w:r>
      <w:r w:rsidRPr="007353F8">
        <w:t xml:space="preserve"> zariadenia v majetku štátu na zabezpečenie aktivít ministerstiev, ich podriadených organizácií a ostatných orgánov štátnej správy</w:t>
      </w:r>
      <w:r>
        <w:t>, ktoré priamo poskytuje službu tvoriacu predmet zákazky (napr. stravovacie služby</w:t>
      </w:r>
      <w:r w:rsidRPr="00BF445E">
        <w:t xml:space="preserve"> poskytuje verejný obstarávateľ prostredníctvom svojich vlastných zamestnancov</w:t>
      </w:r>
      <w:r>
        <w:t>), sa nevyžaduje</w:t>
      </w:r>
      <w:r w:rsidRPr="007353F8">
        <w:t xml:space="preserve"> vykonanie prieskumu trhu</w:t>
      </w:r>
      <w:r>
        <w:t xml:space="preserve">. Cenové ponuky účelových zariadení sú spravidla výhodnejšie ako cenové ponuky komerčných hospodárskych subjektov na tento typ služieb (napr. zákazky na organizovanie podujatí), a tak prieskum trhu predstavuje zbytočnú administratívnu záťaž pre prijímateľov. Povinnosť využívať účelové zariadenia vyplýva pre verejných obstarávateľov podľa § 7 ods. 1 písm. a) ZVO z Uznesenia vlády č. 344/2011 </w:t>
      </w:r>
      <w:r w:rsidRPr="00993457">
        <w:t>k povinnosti využívať účelové zariadenia v majetku štátu na zabezpečenie aktivít ministerstiev, ich podriadených organizácií a ostatných orgánov štátnej správy</w:t>
      </w:r>
      <w:r>
        <w:t>.</w:t>
      </w:r>
      <w:r w:rsidRPr="00733AD9">
        <w:t xml:space="preserve"> </w:t>
      </w:r>
      <w:r>
        <w:t>Uvedené nezbavuje prijímateľa pri zadávaní zákazky tohto typu postupovať tak, aby vynaložené náklady na predmet zákazky boli v čase zadávania zákazky hospodárne.</w:t>
      </w:r>
    </w:p>
    <w:p w14:paraId="6F824EE7" w14:textId="77777777" w:rsidR="00803DB1" w:rsidRDefault="00803DB1" w:rsidP="00803DB1">
      <w:pPr>
        <w:autoSpaceDE w:val="0"/>
        <w:autoSpaceDN w:val="0"/>
        <w:adjustRightInd w:val="0"/>
        <w:spacing w:before="120" w:after="120" w:line="288" w:lineRule="auto"/>
        <w:jc w:val="both"/>
      </w:pPr>
      <w:r>
        <w:t>V prípade zákaziek nespadajúcich pod ZVO (napr. zákazky podľa § 1 ods. 4 ZVO alebo podľa § 1 ods. 12 písm. v) ZVO), ktoré súvisia s</w:t>
      </w:r>
      <w:r w:rsidRPr="00993457">
        <w:t xml:space="preserve"> </w:t>
      </w:r>
      <w:r>
        <w:t>mimoriadnou situáciou spôsobenou</w:t>
      </w:r>
      <w:r w:rsidRPr="00993457">
        <w:t xml:space="preserve"> </w:t>
      </w:r>
      <w:r>
        <w:t>šírením vírusu</w:t>
      </w:r>
      <w:r w:rsidRPr="00993457">
        <w:t xml:space="preserve"> COVID-19</w:t>
      </w:r>
      <w:r>
        <w:t xml:space="preserve">, t. j. týkajú sa  </w:t>
      </w:r>
      <w:r w:rsidRPr="00281F58">
        <w:t>napr. neodkladných nákupo</w:t>
      </w:r>
      <w:r>
        <w:t>v</w:t>
      </w:r>
      <w:r w:rsidRPr="00281F58">
        <w:t xml:space="preserve"> zdravotníckych pomôcok, príp. osobných ochranných pomôcok akými sú rúška, respirátory, pľúcne ventilátory, či dezinfekcie</w:t>
      </w:r>
      <w:r>
        <w:t xml:space="preserve">, </w:t>
      </w:r>
      <w:r w:rsidRPr="0019674A">
        <w:t>sa nevyžaduje vykonanie prieskumu trhu</w:t>
      </w:r>
      <w:r>
        <w:t xml:space="preserve"> podľa odseku 4</w:t>
      </w:r>
      <w:r w:rsidRPr="0019674A">
        <w:t>, nakoľko prijímateľ má z dôvodu ochrany verejného zdravia záujem zabezpečiť realizáciu týchto typov zákaziek bezodkladne. Uvedené nezbavuje prijímateľa pri zadávaní zákazky tohto typu postupovať tak, aby vynaložené náklady na predmet zákazky boli v čase zadávania zákazky hospodárne.</w:t>
      </w:r>
      <w:r w:rsidRPr="003007A1">
        <w:t xml:space="preserve"> </w:t>
      </w:r>
      <w:r>
        <w:t xml:space="preserve">V prípadoch podľa tohto odseku musí vždy existovať </w:t>
      </w:r>
      <w:r w:rsidRPr="0019674A">
        <w:t>p</w:t>
      </w:r>
      <w:r w:rsidRPr="003007A1">
        <w:t xml:space="preserve">ríčinná súvislosť medzi </w:t>
      </w:r>
      <w:r>
        <w:t xml:space="preserve">mimoriadnou situáciou spôsobenou šírením vírusu COVID-19 </w:t>
      </w:r>
      <w:r w:rsidRPr="003007A1">
        <w:t xml:space="preserve">a mimoriadnou naliehavosťou </w:t>
      </w:r>
      <w:r>
        <w:t xml:space="preserve">obstarať predmet zákazky, a tým </w:t>
      </w:r>
      <w:r w:rsidRPr="003007A1">
        <w:t xml:space="preserve">uspokojiť bezprostredné potreby </w:t>
      </w:r>
      <w:r>
        <w:t xml:space="preserve">prijímateľa </w:t>
      </w:r>
      <w:r w:rsidRPr="003007A1">
        <w:t>vo veľmi krátkom čase.</w:t>
      </w:r>
    </w:p>
    <w:p w14:paraId="7519F4B7" w14:textId="77777777" w:rsidR="00280BB0" w:rsidRPr="00AD07E2" w:rsidRDefault="00AA04BE" w:rsidP="00AD07E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AD07E2">
        <w:rPr>
          <w:b/>
          <w:i/>
        </w:rPr>
        <w:lastRenderedPageBreak/>
        <w:t xml:space="preserve">Dôležité upozornenie: </w:t>
      </w:r>
      <w:r w:rsidR="00280BB0" w:rsidRPr="001549ED">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r w:rsidR="00280BB0" w:rsidRPr="00AD07E2">
        <w:rPr>
          <w:b/>
          <w:i/>
        </w:rPr>
        <w:t>.</w:t>
      </w:r>
    </w:p>
    <w:p w14:paraId="7FCE19F8" w14:textId="77777777" w:rsidR="00280BB0" w:rsidRPr="00280BB0" w:rsidDel="00590889" w:rsidRDefault="00280BB0" w:rsidP="00280BB0">
      <w:pPr>
        <w:autoSpaceDE w:val="0"/>
        <w:autoSpaceDN w:val="0"/>
        <w:adjustRightInd w:val="0"/>
        <w:spacing w:before="120" w:after="120" w:line="288" w:lineRule="auto"/>
        <w:jc w:val="both"/>
        <w:rPr>
          <w:del w:id="1022" w:author="Autor" w:date="2020-12-14T10:08:00Z"/>
        </w:rPr>
      </w:pPr>
      <w:del w:id="1023" w:author="Autor" w:date="2020-12-14T10:08:00Z">
        <w:r w:rsidRPr="00280BB0" w:rsidDel="00590889">
          <w:delText>V prípade zákaziek</w:delText>
        </w:r>
        <w:r w:rsidR="00AA04BE" w:rsidRPr="00AA04BE" w:rsidDel="00590889">
          <w:rPr>
            <w:rFonts w:cs="Arial"/>
            <w:szCs w:val="19"/>
          </w:rPr>
          <w:delText xml:space="preserve"> </w:delText>
        </w:r>
        <w:r w:rsidR="00AA04BE" w:rsidRPr="003C06CA" w:rsidDel="00590889">
          <w:rPr>
            <w:rFonts w:cs="Arial"/>
            <w:szCs w:val="19"/>
          </w:rPr>
          <w:delText>nespadajúcich pod ZVO, ktoré nie sú zákazkami podľa § 1 ods. 14 ZVO</w:delText>
        </w:r>
        <w:r w:rsidRPr="00280BB0" w:rsidDel="00590889">
          <w:delText>, je možné určiť úspešného uchádzača priamym zadaním (týka sa aj prípadov, ktoré sú spájané s povinným prieskumom trhu), ak poskytovateľ vo vzťahu k predmetu zákazky určil na dané výdavky finančné limity</w:delText>
        </w:r>
        <w:r w:rsidR="00AA04BE" w:rsidRPr="00AA04BE" w:rsidDel="00590889">
          <w:rPr>
            <w:rFonts w:cs="Arial"/>
            <w:szCs w:val="19"/>
          </w:rPr>
          <w:delText xml:space="preserve"> </w:delText>
        </w:r>
        <w:r w:rsidR="00AA04BE" w:rsidRPr="00226B82" w:rsidDel="00590889">
          <w:rPr>
            <w:rFonts w:cs="Arial"/>
            <w:szCs w:val="19"/>
          </w:rPr>
          <w:delText>percentuálne limity alebo benchmarky</w:delText>
        </w:r>
        <w:r w:rsidRPr="00280BB0" w:rsidDel="00590889">
          <w:delText>, ktoré zohľadňujú dodržanie pravidiel hospodárnosti v súlade s metodickým pokynom CKO č. 18 k overovaniu hospodárnosti výdavkov.</w:delText>
        </w:r>
      </w:del>
    </w:p>
    <w:p w14:paraId="20C74B49" w14:textId="77777777" w:rsidR="00914736" w:rsidRDefault="00AA04BE" w:rsidP="009D7F63">
      <w:pPr>
        <w:autoSpaceDE w:val="0"/>
        <w:autoSpaceDN w:val="0"/>
        <w:adjustRightInd w:val="0"/>
        <w:spacing w:before="120" w:after="120" w:line="288" w:lineRule="auto"/>
        <w:jc w:val="both"/>
        <w:rPr>
          <w:rFonts w:cs="Arial"/>
          <w:szCs w:val="19"/>
        </w:rPr>
      </w:pPr>
      <w:r w:rsidRPr="00226B82">
        <w:rPr>
          <w:rFonts w:cs="Arial"/>
          <w:szCs w:val="19"/>
        </w:rPr>
        <w:t>Od 1.1.2019 je účinná novela ZVO, ktorá zaviedla novú kategóriu zákaziek, na ktoré sa nevzťahuje pôsobnosť ZVO, tzv. „zákazky malého rozsahu“ podľa § 1 ods. 14 ZVO, ktorých predpokladaná hodnota je nižšia ako 5 000 EUR v priebehu kalendárneho roka alebo počas platnosti zmluvy, ak sa zmluva uzatvára na dlhšie obdobie ako jeden kalendárny rok. V prípade zákaziek do 5 000 EUR</w:t>
      </w:r>
      <w:r w:rsidR="00E50572">
        <w:rPr>
          <w:rFonts w:cs="Arial"/>
          <w:szCs w:val="19"/>
        </w:rPr>
        <w:t xml:space="preserve"> bez DPH</w:t>
      </w:r>
      <w:r w:rsidRPr="00226B82">
        <w:rPr>
          <w:rFonts w:cs="Arial"/>
          <w:szCs w:val="19"/>
        </w:rPr>
        <w:t xml:space="preserve">, ktoré spĺňajú podmienky podľa § 1 ods. 14 ZVO, je možné určiť úspešného uchádzača priamym zadaním, pričom hospodárnosť bude overená v rámci finančnej kontroly. </w:t>
      </w:r>
      <w:r>
        <w:rPr>
          <w:rFonts w:cs="Arial"/>
          <w:szCs w:val="19"/>
        </w:rPr>
        <w:t>Poskytovateľ</w:t>
      </w:r>
      <w:r w:rsidRPr="00226B82">
        <w:rPr>
          <w:rFonts w:cs="Arial"/>
          <w:szCs w:val="19"/>
        </w:rPr>
        <w:t xml:space="preserve"> v rámci kontroly takto vznik</w:t>
      </w:r>
      <w:r>
        <w:rPr>
          <w:rFonts w:cs="Arial"/>
          <w:szCs w:val="19"/>
        </w:rPr>
        <w:t>n</w:t>
      </w:r>
      <w:r w:rsidRPr="00226B82">
        <w:rPr>
          <w:rFonts w:cs="Arial"/>
          <w:szCs w:val="19"/>
        </w:rPr>
        <w:t>utých výdavkov využije primerané nástroje na overenie hospodárnosti.</w:t>
      </w:r>
    </w:p>
    <w:p w14:paraId="18A003AB" w14:textId="77777777" w:rsidR="00590889" w:rsidRPr="00590889" w:rsidRDefault="00E50572" w:rsidP="00590889">
      <w:pPr>
        <w:autoSpaceDE w:val="0"/>
        <w:autoSpaceDN w:val="0"/>
        <w:adjustRightInd w:val="0"/>
        <w:spacing w:line="288" w:lineRule="auto"/>
        <w:jc w:val="both"/>
        <w:rPr>
          <w:ins w:id="1024" w:author="Autor" w:date="2020-12-14T10:09:00Z"/>
          <w:rFonts w:cs="Arial"/>
          <w:szCs w:val="19"/>
        </w:rPr>
      </w:pPr>
      <w:r w:rsidRPr="00E50572">
        <w:rPr>
          <w:rFonts w:cs="Arial"/>
          <w:b/>
          <w:i/>
          <w:color w:val="FF0000"/>
          <w:szCs w:val="19"/>
        </w:rPr>
        <w:t>Povinnosť prijímateľa:</w:t>
      </w:r>
      <w:r w:rsidRPr="00735615">
        <w:rPr>
          <w:rFonts w:cs="Arial"/>
          <w:b/>
          <w:i/>
          <w:color w:val="FF0000"/>
          <w:szCs w:val="19"/>
        </w:rPr>
        <w:t xml:space="preserve"> </w:t>
      </w:r>
      <w:r w:rsidRPr="00B2338E">
        <w:rPr>
          <w:rFonts w:cs="Arial"/>
          <w:szCs w:val="19"/>
        </w:rPr>
        <w:t>Prijímateľ je pri zadávaní zákazky do 5 000 EUR bez DPH podľa § 1 ods. 14 ZVO povinný predložiť poskytovateľovi vyhlásenie, že v priebehu kalendárneho roka neobstará rovnaký predmet zákazky v celkovej hodnote vyššej ako 5 000 EUR bez DPH.</w:t>
      </w:r>
      <w:ins w:id="1025" w:author="Autor" w:date="2020-12-14T10:09:00Z">
        <w:r w:rsidR="00590889">
          <w:rPr>
            <w:rFonts w:cs="Arial"/>
            <w:szCs w:val="19"/>
          </w:rPr>
          <w:t xml:space="preserve"> </w:t>
        </w:r>
        <w:r w:rsidR="00590889" w:rsidRPr="00590889">
          <w:rPr>
            <w:rFonts w:cs="Arial"/>
            <w:szCs w:val="19"/>
          </w:rPr>
          <w:t>Postup podľa tohto odseku sa vykoná aj v prípade zákazky podľa § 1 ods. 2 až 13 ZVO, ktorá je v hodnote do 5 000,- EUR bez DPH.</w:t>
        </w:r>
      </w:ins>
    </w:p>
    <w:p w14:paraId="4DB969EC" w14:textId="77777777" w:rsidR="00E50572" w:rsidDel="00590889" w:rsidRDefault="00E50572" w:rsidP="00E50572">
      <w:pPr>
        <w:autoSpaceDE w:val="0"/>
        <w:autoSpaceDN w:val="0"/>
        <w:adjustRightInd w:val="0"/>
        <w:spacing w:line="288" w:lineRule="auto"/>
        <w:jc w:val="both"/>
        <w:rPr>
          <w:del w:id="1026" w:author="Autor" w:date="2020-12-14T10:09:00Z"/>
          <w:rFonts w:cs="Arial"/>
          <w:szCs w:val="19"/>
        </w:rPr>
      </w:pPr>
    </w:p>
    <w:p w14:paraId="5D21626B" w14:textId="77777777" w:rsidR="00AA04BE" w:rsidRDefault="00AA04BE" w:rsidP="009D7F63">
      <w:pPr>
        <w:autoSpaceDE w:val="0"/>
        <w:autoSpaceDN w:val="0"/>
        <w:adjustRightInd w:val="0"/>
        <w:spacing w:before="120" w:after="120" w:line="288" w:lineRule="auto"/>
        <w:jc w:val="both"/>
        <w:rPr>
          <w:b/>
          <w:i/>
          <w:color w:val="FF0000"/>
        </w:rPr>
      </w:pPr>
    </w:p>
    <w:p w14:paraId="64C97AFC" w14:textId="77777777" w:rsidR="00AA04BE" w:rsidRPr="001F7F84" w:rsidRDefault="00AA04BE" w:rsidP="00AA04BE">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008D5DB2" w:rsidRPr="00851049">
        <w:rPr>
          <w:rFonts w:cs="Arial"/>
          <w:szCs w:val="19"/>
        </w:rPr>
        <w:t xml:space="preserve">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a nejde o zákazku nespadajúcu pod ZVO, ktorá je výnimkou aj podľa § 1 ods. 2 až 13 ZVO, </w:t>
      </w:r>
      <w:ins w:id="1027" w:author="Autor" w:date="2020-12-14T10:10:00Z">
        <w:r w:rsidR="00507360" w:rsidRPr="00507360">
          <w:rPr>
            <w:rFonts w:cs="Arial"/>
            <w:szCs w:val="19"/>
          </w:rPr>
          <w:t>nemôže sa zákazka posudzovať ako tzv. „zákazka malého rozsahu“, ale ako zákazka</w:t>
        </w:r>
        <w:r w:rsidR="00507360">
          <w:rPr>
            <w:rFonts w:cs="Arial"/>
            <w:szCs w:val="19"/>
          </w:rPr>
          <w:t xml:space="preserve"> </w:t>
        </w:r>
      </w:ins>
      <w:del w:id="1028" w:author="Autor" w:date="2020-12-14T10:10:00Z">
        <w:r w:rsidR="008D5DB2" w:rsidRPr="00851049" w:rsidDel="00507360">
          <w:rPr>
            <w:rFonts w:cs="Arial"/>
            <w:szCs w:val="19"/>
          </w:rPr>
          <w:delText xml:space="preserve">nejde o tzv. „zákazku malého rozsahu“, ale o zákazku </w:delText>
        </w:r>
      </w:del>
      <w:r w:rsidR="008D5DB2" w:rsidRPr="00851049">
        <w:rPr>
          <w:rFonts w:cs="Arial"/>
          <w:szCs w:val="19"/>
        </w:rPr>
        <w:t>s nízkou hodnotou.</w:t>
      </w:r>
    </w:p>
    <w:p w14:paraId="208006C4" w14:textId="77777777" w:rsidR="00483B64" w:rsidRPr="002E4204" w:rsidRDefault="00483B64" w:rsidP="00483B64">
      <w:pPr>
        <w:autoSpaceDE w:val="0"/>
        <w:autoSpaceDN w:val="0"/>
        <w:adjustRightInd w:val="0"/>
        <w:spacing w:before="60" w:after="60"/>
        <w:jc w:val="both"/>
        <w:rPr>
          <w:ins w:id="1029" w:author="Autor" w:date="2020-12-14T10:10:00Z"/>
          <w:rFonts w:cs="Arial"/>
          <w:szCs w:val="19"/>
        </w:rPr>
      </w:pPr>
      <w:ins w:id="1030" w:author="Autor" w:date="2020-12-14T10:10:00Z">
        <w:r w:rsidRPr="002E4204">
          <w:rPr>
            <w:rFonts w:cs="Arial"/>
            <w:szCs w:val="19"/>
          </w:rPr>
          <w:t>Poskytovateľ vykonáva finančnú kontrolu týchto zákaziek  </w:t>
        </w:r>
        <w:r w:rsidRPr="002E4204">
          <w:rPr>
            <w:rFonts w:cs="Arial"/>
            <w:b/>
            <w:szCs w:val="19"/>
          </w:rPr>
          <w:t>po podpise zmluvy s dodávateľom</w:t>
        </w:r>
        <w:r w:rsidRPr="002E4204">
          <w:rPr>
            <w:rFonts w:cs="Arial"/>
            <w:szCs w:val="19"/>
          </w:rPr>
          <w:t xml:space="preserve">. </w:t>
        </w:r>
      </w:ins>
    </w:p>
    <w:p w14:paraId="6A905249" w14:textId="77777777" w:rsidR="00483B64" w:rsidRPr="002E4204" w:rsidRDefault="00483B64" w:rsidP="00483B64">
      <w:pPr>
        <w:autoSpaceDE w:val="0"/>
        <w:autoSpaceDN w:val="0"/>
        <w:adjustRightInd w:val="0"/>
        <w:spacing w:before="60" w:after="60"/>
        <w:jc w:val="both"/>
        <w:rPr>
          <w:ins w:id="1031" w:author="Autor" w:date="2020-12-14T10:10:00Z"/>
          <w:rFonts w:cs="Arial"/>
          <w:szCs w:val="19"/>
        </w:rPr>
      </w:pPr>
      <w:ins w:id="1032" w:author="Autor" w:date="2020-12-14T10:10:00Z">
        <w:r w:rsidRPr="002E4204">
          <w:rPr>
            <w:rFonts w:cs="Arial"/>
            <w:szCs w:val="19"/>
          </w:rPr>
          <w:t>Odporúča sa, aby prijímateľ určil odkladaciu podmienku účinnosti v zmluve, uzavretej s  úspešným dodávateľom na v prípade zákaziek, ktoré neboli predmetom druhej ex ante kontroly. Zmluva s úspešným uchádzačom by v prípade zákaziek podľa predchádzajúcej vety nadobudla účinnosť po ukončení finančnej kontroly, v rámci ktorej poskytovateľ neidentifikoval nedostatky, ktoré by mali alebo mohli mať vplyv na výsledok zadávania zákazky (po doručení správy z kontroly prijímateľovi), alebo v rámci ktorej prijímateľ súhlasil s výškou ex ante finančnej opravy uvedenej v návrhu správy/správe z kontroly a splnil podmienky na uplatnenie ex ante finančnej opravy podľa MP CKO č. 5, ktorý upravuje postup pri určení finančných opráv za VO.</w:t>
        </w:r>
      </w:ins>
    </w:p>
    <w:p w14:paraId="3DB1A67E" w14:textId="77777777" w:rsidR="00AA04BE" w:rsidRPr="002E4204" w:rsidDel="00483B64" w:rsidRDefault="00AA04BE" w:rsidP="009D7F63">
      <w:pPr>
        <w:autoSpaceDE w:val="0"/>
        <w:autoSpaceDN w:val="0"/>
        <w:adjustRightInd w:val="0"/>
        <w:spacing w:before="120" w:after="120" w:line="288" w:lineRule="auto"/>
        <w:jc w:val="both"/>
        <w:rPr>
          <w:del w:id="1033" w:author="Autor" w:date="2020-12-14T10:11:00Z"/>
          <w:rFonts w:cs="Arial"/>
          <w:color w:val="00B0F0"/>
          <w:szCs w:val="19"/>
        </w:rPr>
      </w:pPr>
    </w:p>
    <w:p w14:paraId="634CFFCC" w14:textId="77777777" w:rsidR="009D7F63" w:rsidRPr="0073389C" w:rsidDel="00483B64" w:rsidRDefault="009D7F63" w:rsidP="009D7F63">
      <w:pPr>
        <w:autoSpaceDE w:val="0"/>
        <w:autoSpaceDN w:val="0"/>
        <w:adjustRightInd w:val="0"/>
        <w:spacing w:before="120" w:after="120" w:line="288" w:lineRule="auto"/>
        <w:jc w:val="both"/>
        <w:rPr>
          <w:del w:id="1034" w:author="Autor" w:date="2020-12-14T10:11:00Z"/>
        </w:rPr>
      </w:pPr>
      <w:del w:id="1035" w:author="Autor" w:date="2020-12-14T10:11:00Z">
        <w:r w:rsidRPr="0073389C" w:rsidDel="00483B64">
          <w:rPr>
            <w:b/>
            <w:i/>
            <w:color w:val="00B0F0"/>
          </w:rPr>
          <w:delText>Povinnosť poskytovateľa:</w:delText>
        </w:r>
        <w:r w:rsidRPr="0073389C" w:rsidDel="00483B64">
          <w:rPr>
            <w:color w:val="00B0F0"/>
          </w:rPr>
          <w:delText xml:space="preserve"> </w:delText>
        </w:r>
        <w:r w:rsidRPr="0073389C" w:rsidDel="00483B64">
          <w:delText xml:space="preserve">Poskytovateľ vykonáva </w:delText>
        </w:r>
        <w:r w:rsidR="005F5EA3" w:rsidDel="00483B64">
          <w:delText xml:space="preserve">finančnú </w:delText>
        </w:r>
        <w:r w:rsidRPr="0073389C" w:rsidDel="00483B64">
          <w:delText>kontrolu týchto zákaziek pred podpisom zmluvy s úspešným uchádzačom</w:delText>
        </w:r>
        <w:r w:rsidR="00D642ED" w:rsidDel="00483B64">
          <w:delText xml:space="preserve"> (dodávateľom)</w:delText>
        </w:r>
        <w:r w:rsidRPr="0073389C" w:rsidDel="00483B64">
          <w:delText xml:space="preserve"> a</w:delText>
        </w:r>
        <w:r w:rsidR="005A6FA5" w:rsidDel="00483B64">
          <w:rPr>
            <w:rFonts w:cs="Arial"/>
            <w:szCs w:val="19"/>
          </w:rPr>
          <w:delText>/alebo</w:delText>
        </w:r>
        <w:r w:rsidR="005A6FA5" w:rsidRPr="00703E20" w:rsidDel="00483B64">
          <w:rPr>
            <w:rFonts w:cs="Arial"/>
            <w:szCs w:val="19"/>
          </w:rPr>
          <w:delText> </w:delText>
        </w:r>
        <w:r w:rsidRPr="0073389C" w:rsidDel="00483B64">
          <w:delText xml:space="preserve"> po podpise zmluvy s úspešným uchádzačom. </w:delText>
        </w:r>
      </w:del>
    </w:p>
    <w:p w14:paraId="1BFE0EA7" w14:textId="77777777"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w:t>
      </w:r>
      <w:ins w:id="1036" w:author="Autor" w:date="2020-12-14T10:11:00Z">
        <w:r w:rsidR="00483B64">
          <w:t xml:space="preserve">finančnú </w:t>
        </w:r>
      </w:ins>
      <w:r w:rsidRPr="0073389C">
        <w:t xml:space="preserve">kontrolu </w:t>
      </w:r>
      <w:ins w:id="1037" w:author="Autor" w:date="2020-12-14T10:12:00Z">
        <w:r w:rsidR="00483B64" w:rsidRPr="00483B64">
          <w:t>dokumentáciu dokladujúcu vykonanie prieskumu trhu (ak sa realizuje) a overenie dodržania pravidiel hospodárnosti poskytovateľovi po podpise tejto zmluvy oboma zmluvnými stranami</w:t>
        </w:r>
      </w:ins>
      <w:del w:id="1038" w:author="Autor" w:date="2020-12-14T10:12:00Z">
        <w:r w:rsidRPr="0073389C" w:rsidDel="00483B64">
          <w:delText>zákazky po vykonaní prieskumu trhu</w:delText>
        </w:r>
        <w:r w:rsidR="00280BB0" w:rsidDel="00483B64">
          <w:delText xml:space="preserve"> (ak sa realizuje)</w:delText>
        </w:r>
        <w:r w:rsidRPr="0073389C" w:rsidDel="00483B64">
          <w:delText xml:space="preserve">, v ktorých ponuka úspešného </w:delText>
        </w:r>
        <w:r w:rsidR="00CE76DF" w:rsidDel="00483B64">
          <w:rPr>
            <w:rFonts w:cs="Arial"/>
            <w:szCs w:val="19"/>
          </w:rPr>
          <w:delText>dodávateľa</w:delText>
        </w:r>
        <w:r w:rsidRPr="0073389C" w:rsidDel="00483B64">
          <w:delText xml:space="preserve"> je rovn</w:delText>
        </w:r>
        <w:r w:rsidR="00CE76DF" w:rsidDel="00483B64">
          <w:delText>ak</w:delText>
        </w:r>
        <w:r w:rsidRPr="0073389C" w:rsidDel="00483B64">
          <w:delText xml:space="preserve">á alebo vyššia ako </w:delText>
        </w:r>
        <w:r w:rsidR="001549ED" w:rsidDel="00483B64">
          <w:delText>15</w:delText>
        </w:r>
        <w:r w:rsidR="00CE76DF" w:rsidRPr="0073389C" w:rsidDel="00483B64">
          <w:delText> </w:delText>
        </w:r>
        <w:r w:rsidRPr="0073389C" w:rsidDel="00483B64">
          <w:delText xml:space="preserve">000 EUR bez DPH. Zákazky s touto hodnotou sa predkladajú na </w:delText>
        </w:r>
        <w:r w:rsidR="005F5EA3" w:rsidDel="00483B64">
          <w:delText>finančnú</w:delText>
        </w:r>
        <w:r w:rsidRPr="0073389C" w:rsidDel="00483B64">
          <w:delText xml:space="preserve"> kontrolu </w:delText>
        </w:r>
        <w:r w:rsidR="00D642ED" w:rsidDel="00483B64">
          <w:delText xml:space="preserve">VO </w:delText>
        </w:r>
        <w:r w:rsidRPr="0073389C" w:rsidDel="00483B64">
          <w:rPr>
            <w:b/>
          </w:rPr>
          <w:delText>pred podpisom zmluvy</w:delText>
        </w:r>
        <w:r w:rsidRPr="0073389C" w:rsidDel="00483B64">
          <w:delText xml:space="preserve"> s </w:delText>
        </w:r>
        <w:r w:rsidR="00CE76DF" w:rsidRPr="0068047A" w:rsidDel="00483B64">
          <w:rPr>
            <w:rFonts w:cs="Arial"/>
            <w:szCs w:val="19"/>
          </w:rPr>
          <w:delText>dodávateľom</w:delText>
        </w:r>
        <w:r w:rsidR="00D642ED" w:rsidDel="00483B64">
          <w:delText xml:space="preserve"> </w:delText>
        </w:r>
        <w:r w:rsidR="00D642ED" w:rsidRPr="00D642ED" w:rsidDel="00483B64">
          <w:delText>analogicky k druhej ex-ante kontrole a</w:delText>
        </w:r>
        <w:r w:rsidR="004A5C0C" w:rsidDel="00483B64">
          <w:delText xml:space="preserve"> následne </w:delText>
        </w:r>
        <w:r w:rsidR="00D642ED" w:rsidRPr="00D642ED" w:rsidDel="00483B64">
          <w:rPr>
            <w:b/>
          </w:rPr>
          <w:delText>po podpise zmluvy</w:delText>
        </w:r>
        <w:r w:rsidR="00D642ED" w:rsidRPr="00D642ED" w:rsidDel="00483B64">
          <w:delText xml:space="preserve"> analogicky k následnej ex-post kontrole. Ak ponuka úspešného </w:delText>
        </w:r>
        <w:r w:rsidR="00CE76DF" w:rsidRPr="0068047A" w:rsidDel="00483B64">
          <w:rPr>
            <w:rFonts w:cs="Arial"/>
            <w:szCs w:val="19"/>
          </w:rPr>
          <w:delText>dodávateľa</w:delText>
        </w:r>
        <w:r w:rsidR="00D642ED" w:rsidRPr="00D642ED" w:rsidDel="00483B64">
          <w:delText xml:space="preserve"> je nižšia ako </w:delText>
        </w:r>
        <w:r w:rsidR="001549ED" w:rsidDel="00483B64">
          <w:delText>15</w:delText>
        </w:r>
        <w:r w:rsidR="00CE76DF" w:rsidRPr="00D642ED" w:rsidDel="00483B64">
          <w:delText> </w:delText>
        </w:r>
        <w:r w:rsidR="00D642ED" w:rsidRPr="00D642ED" w:rsidDel="00483B64">
          <w:delText>000 EUR bez DPH, prijímateľ takúto zákazku predkladá na kontrolu VO až po podpise zmluvy s </w:delText>
        </w:r>
        <w:r w:rsidR="00CE76DF" w:rsidDel="00483B64">
          <w:rPr>
            <w:rFonts w:cs="Arial"/>
            <w:szCs w:val="19"/>
          </w:rPr>
          <w:delText>dodávateľom</w:delText>
        </w:r>
      </w:del>
      <w:r w:rsidR="00D642ED" w:rsidRPr="00D642ED">
        <w:t xml:space="preserve"> analogicky k postupu pri </w:t>
      </w:r>
      <w:r w:rsidR="00D642ED" w:rsidRPr="002E4204">
        <w:rPr>
          <w:b/>
        </w:rPr>
        <w:t>štandardnej ex-post kontrole</w:t>
      </w:r>
      <w:r w:rsidRPr="0073389C">
        <w:t xml:space="preserve">. </w:t>
      </w:r>
    </w:p>
    <w:p w14:paraId="7C84D277" w14:textId="77777777" w:rsidR="009D7F63" w:rsidRPr="0073389C" w:rsidRDefault="00CE76DF" w:rsidP="009D7F63">
      <w:pPr>
        <w:autoSpaceDE w:val="0"/>
        <w:autoSpaceDN w:val="0"/>
        <w:adjustRightInd w:val="0"/>
        <w:spacing w:before="120" w:after="120" w:line="288" w:lineRule="auto"/>
        <w:jc w:val="both"/>
      </w:pPr>
      <w:r>
        <w:rPr>
          <w:rFonts w:cs="Arial"/>
          <w:szCs w:val="19"/>
        </w:rPr>
        <w:t>Minimálny r</w:t>
      </w:r>
      <w:r w:rsidR="009D7F63" w:rsidRPr="0073389C">
        <w:t xml:space="preserve">ozsah predkladanej dokumentácie na </w:t>
      </w:r>
      <w:r w:rsidR="005F5EA3">
        <w:t>finančnú</w:t>
      </w:r>
      <w:r w:rsidR="009D7F63" w:rsidRPr="0073389C">
        <w:t xml:space="preserve"> kontrolu</w:t>
      </w:r>
      <w:r w:rsidR="00D642ED">
        <w:t xml:space="preserve"> VO</w:t>
      </w:r>
      <w:del w:id="1039" w:author="Autor" w:date="2020-12-14T10:12:00Z">
        <w:r w:rsidR="009D7F63" w:rsidRPr="0073389C" w:rsidDel="00483B64">
          <w:delText xml:space="preserve"> pred podpisom zmluvy:</w:delText>
        </w:r>
      </w:del>
      <w:ins w:id="1040" w:author="Autor" w:date="2020-12-14T10:12:00Z">
        <w:r w:rsidR="00483B64">
          <w:t>:</w:t>
        </w:r>
      </w:ins>
    </w:p>
    <w:p w14:paraId="0E8B091C"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06E91D9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výzva na predkladanie ponúk, vrátane potvrdenia o doručení </w:t>
      </w:r>
      <w:r w:rsidR="00CE76DF">
        <w:rPr>
          <w:rFonts w:cs="Arial"/>
          <w:szCs w:val="19"/>
        </w:rPr>
        <w:t>potenciálnym</w:t>
      </w:r>
      <w:r w:rsidR="00CE76DF" w:rsidRPr="0073389C">
        <w:t xml:space="preserve"> </w:t>
      </w:r>
      <w:r w:rsidRPr="0073389C">
        <w:t>dodávateľom</w:t>
      </w:r>
      <w:r w:rsidR="00CE76DF">
        <w:t xml:space="preserve"> </w:t>
      </w:r>
      <w:r w:rsidR="00CE76DF">
        <w:rPr>
          <w:rFonts w:cs="Arial"/>
          <w:szCs w:val="19"/>
        </w:rPr>
        <w:t>(ak bol prieskum trhu vykonaný oslovením potenciálnych dodávateľov oprávnených dodávať tovar/poskytovať službu/vykonávať práce, inak len opis požadovaného predmetu a kritériá na vyhodnotenie cenových ponúk)</w:t>
      </w:r>
      <w:r w:rsidRPr="0073389C">
        <w:t>,</w:t>
      </w:r>
    </w:p>
    <w:p w14:paraId="3821CA7B"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CE76DF" w:rsidRPr="00CE76DF">
        <w:rPr>
          <w:rFonts w:cs="Arial"/>
          <w:szCs w:val="19"/>
        </w:rPr>
        <w:t xml:space="preserve"> </w:t>
      </w:r>
      <w:r w:rsidR="00CE76DF">
        <w:rPr>
          <w:rFonts w:cs="Arial"/>
          <w:szCs w:val="19"/>
        </w:rPr>
        <w:t>ak bol prieskum trhu vykonaný oslovením potenciálnych dodávateľov (inak len identifikované relevantné cenové ponuky potenciálnych dodávateľov oprávnených dodávať tovar/poskytovať službu/vykonávať práce)</w:t>
      </w:r>
      <w:r w:rsidR="00274E05">
        <w:t>,</w:t>
      </w:r>
    </w:p>
    <w:p w14:paraId="03619E3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lastRenderedPageBreak/>
        <w:t>zápisnica z </w:t>
      </w:r>
      <w:r w:rsidR="00CE76DF">
        <w:rPr>
          <w:rFonts w:cs="Arial"/>
          <w:szCs w:val="19"/>
        </w:rPr>
        <w:t xml:space="preserve">vykonaného prieskumu trhu (vrátane </w:t>
      </w:r>
      <w:r w:rsidRPr="0073389C">
        <w:t>vyhodnotenia ponúk</w:t>
      </w:r>
      <w:r w:rsidR="00CE76DF">
        <w:t>)</w:t>
      </w:r>
      <w:r w:rsidRPr="0073389C">
        <w:t>,</w:t>
      </w:r>
    </w:p>
    <w:p w14:paraId="53003D8F" w14:textId="77777777" w:rsidR="009D7F63" w:rsidRPr="0073389C" w:rsidDel="00483B64"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1041" w:author="Autor" w:date="2020-12-14T10:12:00Z"/>
        </w:rPr>
      </w:pPr>
      <w:del w:id="1042" w:author="Autor" w:date="2020-12-14T10:12:00Z">
        <w:r w:rsidRPr="0073389C" w:rsidDel="00483B64">
          <w:delText xml:space="preserve">návrh zmluvy s úspešným </w:delText>
        </w:r>
        <w:r w:rsidR="00CE76DF" w:rsidDel="00483B64">
          <w:rPr>
            <w:rFonts w:cs="Arial"/>
            <w:szCs w:val="19"/>
          </w:rPr>
          <w:delText>dodávateľom (alebo objednávky)</w:delText>
        </w:r>
        <w:r w:rsidRPr="0073389C" w:rsidDel="00483B64">
          <w:delText>,</w:delText>
        </w:r>
      </w:del>
    </w:p>
    <w:p w14:paraId="4B468804" w14:textId="77777777" w:rsidR="009D7F63" w:rsidDel="00483B64"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1043" w:author="Autor" w:date="2020-12-14T10:13:00Z"/>
        </w:rPr>
      </w:pPr>
      <w:r w:rsidRPr="0073389C">
        <w:t>oznámenie o výsledku a potvrdenie o jeho doručení všetkým uchádzačom</w:t>
      </w:r>
      <w:r w:rsidR="00CE76DF">
        <w:t xml:space="preserve"> </w:t>
      </w:r>
      <w:r w:rsidR="00CE76DF">
        <w:rPr>
          <w:rFonts w:cs="Arial"/>
          <w:szCs w:val="19"/>
        </w:rPr>
        <w:t>(ak bol prieskum trhu vykonaný oslovením potenciálnych dodávateľov)</w:t>
      </w:r>
      <w:r w:rsidRPr="0073389C">
        <w:t>.</w:t>
      </w:r>
    </w:p>
    <w:p w14:paraId="6BDCDEF6" w14:textId="77777777" w:rsidR="00483B64" w:rsidRPr="0073389C" w:rsidRDefault="00483B64"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ins w:id="1044" w:author="Autor" w:date="2020-12-14T10:13:00Z"/>
        </w:rPr>
      </w:pPr>
    </w:p>
    <w:p w14:paraId="13627796" w14:textId="77777777" w:rsidR="009D7F63" w:rsidRPr="0073389C" w:rsidDel="00483B64" w:rsidRDefault="00CE76DF"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1045" w:author="Autor" w:date="2020-12-14T10:12:00Z"/>
        </w:rPr>
      </w:pPr>
      <w:del w:id="1046" w:author="Autor" w:date="2020-12-14T10:12:00Z">
        <w:r w:rsidRPr="00483B64" w:rsidDel="00483B64">
          <w:rPr>
            <w:rFonts w:cs="Arial"/>
            <w:szCs w:val="19"/>
          </w:rPr>
          <w:delText>Minimálny r</w:delText>
        </w:r>
        <w:r w:rsidR="009D7F63" w:rsidRPr="0073389C" w:rsidDel="00483B64">
          <w:delText xml:space="preserve">ozsah predkladanej dokumentácie na </w:delText>
        </w:r>
        <w:r w:rsidR="005F5EA3" w:rsidDel="00483B64">
          <w:delText xml:space="preserve">finančnú </w:delText>
        </w:r>
        <w:r w:rsidR="009D7F63" w:rsidRPr="0073389C" w:rsidDel="00483B64">
          <w:delText>kontrolu</w:delText>
        </w:r>
        <w:r w:rsidR="00D642ED" w:rsidDel="00483B64">
          <w:delText xml:space="preserve"> VO</w:delText>
        </w:r>
        <w:r w:rsidR="009D7F63" w:rsidRPr="0073389C" w:rsidDel="00483B64">
          <w:delText xml:space="preserve"> po podpise zmluvy:</w:delText>
        </w:r>
      </w:del>
    </w:p>
    <w:p w14:paraId="43925E7A" w14:textId="77777777" w:rsidR="009D7F63" w:rsidDel="00483B64"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1047" w:author="Autor" w:date="2020-12-14T10:13:00Z"/>
        </w:rPr>
      </w:pPr>
      <w:r w:rsidRPr="0073389C">
        <w:t xml:space="preserve">Zmluva  uzavretá medzi prijímateľom a úspešným </w:t>
      </w:r>
      <w:r w:rsidR="00CE76DF">
        <w:t>dodávateľom (alebo objednávk</w:t>
      </w:r>
      <w:ins w:id="1048" w:author="Autor" w:date="2020-12-14T10:13:00Z">
        <w:r w:rsidR="00483B64">
          <w:t>a</w:t>
        </w:r>
      </w:ins>
      <w:del w:id="1049" w:author="Autor" w:date="2020-12-14T10:13:00Z">
        <w:r w:rsidR="00CE76DF" w:rsidDel="00483B64">
          <w:delText>y</w:delText>
        </w:r>
      </w:del>
      <w:r w:rsidR="00CE76DF">
        <w:t xml:space="preserve"> a jej akceptáci</w:t>
      </w:r>
      <w:ins w:id="1050" w:author="Autor" w:date="2020-12-14T10:13:00Z">
        <w:r w:rsidR="00483B64">
          <w:t>a</w:t>
        </w:r>
      </w:ins>
      <w:del w:id="1051" w:author="Autor" w:date="2020-12-14T10:13:00Z">
        <w:r w:rsidR="00CE76DF" w:rsidDel="00483B64">
          <w:delText>e</w:delText>
        </w:r>
      </w:del>
      <w:r w:rsidR="00CE76DF">
        <w:t xml:space="preserve"> dodávateľom)</w:t>
      </w:r>
      <w:r w:rsidRPr="0073389C">
        <w:t>,</w:t>
      </w:r>
    </w:p>
    <w:p w14:paraId="613F55DF" w14:textId="77777777" w:rsidR="00483B64" w:rsidRPr="0073389C" w:rsidRDefault="00483B64"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ins w:id="1052" w:author="Autor" w:date="2020-12-14T10:13:00Z"/>
        </w:rPr>
      </w:pPr>
    </w:p>
    <w:p w14:paraId="55CE26E6" w14:textId="77777777" w:rsidR="009D7F63" w:rsidDel="00483B64"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1053" w:author="Autor" w:date="2020-12-14T10:13:00Z"/>
        </w:rPr>
      </w:pPr>
      <w:r w:rsidRPr="0073389C">
        <w:t>potvrdenie o zverejnení uzavretej zmluvy medzi prijímateľom a úspešným uchádzačom v C</w:t>
      </w:r>
      <w:r w:rsidR="00A672FF">
        <w:t>RZ</w:t>
      </w:r>
      <w:r w:rsidRPr="0073389C">
        <w:t xml:space="preserve">, resp. na webovom sídle prijímateľa </w:t>
      </w:r>
      <w:r w:rsidR="00CE76DF" w:rsidRPr="00483B64">
        <w:rPr>
          <w:rFonts w:cs="Arial"/>
          <w:szCs w:val="19"/>
        </w:rPr>
        <w:t xml:space="preserve">– podľa legislatívnych povinností vzťahujúcich sa na prijímateľa </w:t>
      </w:r>
      <w:r w:rsidRPr="0073389C">
        <w:t xml:space="preserve">(uvedené zdokladuje napr. predložením „print screenu“), </w:t>
      </w:r>
    </w:p>
    <w:p w14:paraId="60B72C0E" w14:textId="77777777" w:rsidR="00483B64" w:rsidRPr="0073389C" w:rsidRDefault="00483B64"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ins w:id="1054" w:author="Autor" w:date="2020-12-14T10:13:00Z"/>
        </w:rPr>
      </w:pPr>
    </w:p>
    <w:p w14:paraId="6E220181" w14:textId="77777777" w:rsidR="009D7F63" w:rsidRPr="0073389C"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29A0ABB3" w14:textId="77777777" w:rsidR="00E56F7C" w:rsidRDefault="00E56F7C" w:rsidP="009D7F63">
      <w:pPr>
        <w:autoSpaceDE w:val="0"/>
        <w:autoSpaceDN w:val="0"/>
        <w:adjustRightInd w:val="0"/>
        <w:spacing w:before="120" w:after="120" w:line="288" w:lineRule="auto"/>
        <w:jc w:val="both"/>
        <w:rPr>
          <w:ins w:id="1055" w:author="Autor" w:date="2020-12-14T10:14:00Z"/>
          <w:b/>
          <w:i/>
        </w:rPr>
      </w:pPr>
    </w:p>
    <w:p w14:paraId="13E7B2FE" w14:textId="77777777" w:rsidR="00483B64" w:rsidRPr="00483B64" w:rsidRDefault="00483B64" w:rsidP="00483B64">
      <w:pPr>
        <w:autoSpaceDE w:val="0"/>
        <w:autoSpaceDN w:val="0"/>
        <w:adjustRightInd w:val="0"/>
        <w:spacing w:before="120" w:after="120" w:line="288" w:lineRule="auto"/>
        <w:jc w:val="both"/>
        <w:rPr>
          <w:ins w:id="1056" w:author="Autor" w:date="2020-12-14T10:14:00Z"/>
        </w:rPr>
      </w:pPr>
      <w:ins w:id="1057" w:author="Autor" w:date="2020-12-14T10:14:00Z">
        <w:r w:rsidRPr="00483B64">
          <w:t xml:space="preserve">Prijímateľ sa </w:t>
        </w:r>
        <w:r w:rsidRPr="00483B64">
          <w:rPr>
            <w:b/>
          </w:rPr>
          <w:t xml:space="preserve">môže dobrovoľne rozhodnúť predložiť dokumentáciu </w:t>
        </w:r>
        <w:r w:rsidRPr="00483B64">
          <w:t xml:space="preserve">na kontrolu </w:t>
        </w:r>
        <w:r w:rsidRPr="00483B64">
          <w:rPr>
            <w:b/>
          </w:rPr>
          <w:t>pred podpisom zmluvy</w:t>
        </w:r>
        <w:r w:rsidRPr="00483B64">
          <w:t xml:space="preserve">, ak ide o zákazku </w:t>
        </w:r>
        <w:r w:rsidRPr="00483B64">
          <w:rPr>
            <w:b/>
          </w:rPr>
          <w:t>v režime výnimky vo finančnom limite nadlimitnej zákazky</w:t>
        </w:r>
        <w:r w:rsidRPr="00483B64">
          <w:t xml:space="preserve">. V takom prípade prijímateľ predloží na finančnú kontrolu dokumentáciu dokladujúcu vykonanie prieskumu trhu (ak sa realizuje) a overenie dodržania pravidiel hospodárnosti poskytovateľovi </w:t>
        </w:r>
        <w:r w:rsidRPr="00483B64">
          <w:rPr>
            <w:b/>
          </w:rPr>
          <w:t>pred podpisom tejto zmluvy</w:t>
        </w:r>
        <w:r w:rsidRPr="00483B64">
          <w:t xml:space="preserve"> analogicky k postupu pri </w:t>
        </w:r>
        <w:r w:rsidRPr="00483B64">
          <w:rPr>
            <w:b/>
          </w:rPr>
          <w:t xml:space="preserve">druhej ex ante kontrole. </w:t>
        </w:r>
        <w:r w:rsidRPr="00483B64">
          <w:t xml:space="preserve">Následne je však povinný predložiť dokumentáciu </w:t>
        </w:r>
        <w:r w:rsidRPr="00483B64">
          <w:rPr>
            <w:b/>
          </w:rPr>
          <w:t>aj</w:t>
        </w:r>
        <w:r w:rsidRPr="00483B64">
          <w:t xml:space="preserve"> na kontrolu </w:t>
        </w:r>
        <w:r w:rsidRPr="00483B64">
          <w:rPr>
            <w:b/>
          </w:rPr>
          <w:t>po podpise zmluvy</w:t>
        </w:r>
        <w:r w:rsidRPr="00483B64">
          <w:t xml:space="preserve"> s dodávateľom (analogicky k pravidlám týkajúcim sa v tejto Príručke </w:t>
        </w:r>
        <w:r w:rsidRPr="00483B64">
          <w:rPr>
            <w:b/>
          </w:rPr>
          <w:t>následnej ex post kontroly</w:t>
        </w:r>
        <w:r w:rsidRPr="00483B64">
          <w:t>).</w:t>
        </w:r>
      </w:ins>
    </w:p>
    <w:p w14:paraId="3ACA8042" w14:textId="77777777" w:rsidR="00483B64" w:rsidRPr="002E4204" w:rsidDel="00483B64" w:rsidRDefault="00483B64" w:rsidP="009D7F63">
      <w:pPr>
        <w:autoSpaceDE w:val="0"/>
        <w:autoSpaceDN w:val="0"/>
        <w:adjustRightInd w:val="0"/>
        <w:spacing w:before="120" w:after="120" w:line="288" w:lineRule="auto"/>
        <w:jc w:val="both"/>
        <w:rPr>
          <w:del w:id="1058" w:author="Autor" w:date="2020-12-14T10:14:00Z"/>
        </w:rPr>
      </w:pPr>
    </w:p>
    <w:p w14:paraId="05A7307B" w14:textId="77777777"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ať, napr. vyhotovením fotografií, ktoré preukážu cenu predmetu zákazky v čase uskutočňovania prieskumu</w:t>
      </w:r>
      <w:r w:rsidR="00D60F2D">
        <w:t xml:space="preserve"> a/alebo</w:t>
      </w:r>
      <w:r w:rsidRPr="00C047D6">
        <w:t xml:space="preserve"> zápis</w:t>
      </w:r>
      <w:r w:rsidR="00D60F2D">
        <w:t>om</w:t>
      </w:r>
      <w:r w:rsidRPr="00C047D6">
        <w:t xml:space="preserve"> z rokovania potvrdenými oboma stranami. </w:t>
      </w:r>
      <w:r w:rsidRPr="00852446">
        <w:rPr>
          <w:u w:val="single"/>
        </w:rPr>
        <w:t>Poskytovateľ upozorňuje prijímateľa, že osobný prieskum trhu je možné vykonať len na spotrebný tovar.</w:t>
      </w:r>
    </w:p>
    <w:p w14:paraId="79FBA39D" w14:textId="77777777" w:rsidR="00E56F7C" w:rsidRDefault="00E56F7C" w:rsidP="009D7F63">
      <w:pPr>
        <w:autoSpaceDE w:val="0"/>
        <w:autoSpaceDN w:val="0"/>
        <w:adjustRightInd w:val="0"/>
        <w:spacing w:before="120" w:after="120" w:line="288" w:lineRule="auto"/>
        <w:jc w:val="both"/>
      </w:pPr>
    </w:p>
    <w:p w14:paraId="45C0C26F" w14:textId="77777777"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00803DB1">
        <w:rPr>
          <w:rStyle w:val="Odkaznapoznmkupodiarou"/>
        </w:rPr>
        <w:footnoteReference w:id="142"/>
      </w:r>
      <w:r w:rsidRPr="004A5C0C">
        <w:t xml:space="preserve"> v riadiacej dokumentácii ku konkrétnej výzve/vyzvaniu v Príručke k oprávnenosti výdavkov, v ktorej sú stanovené finančné a percentuálne limity oprávnených výdavkov.</w:t>
      </w:r>
    </w:p>
    <w:p w14:paraId="0EEFF4AB" w14:textId="77777777" w:rsidR="005F5EA3" w:rsidRPr="0073389C" w:rsidRDefault="005F5EA3" w:rsidP="009D7F63">
      <w:pPr>
        <w:autoSpaceDE w:val="0"/>
        <w:autoSpaceDN w:val="0"/>
        <w:adjustRightInd w:val="0"/>
        <w:spacing w:before="120" w:after="120" w:line="288" w:lineRule="auto"/>
        <w:jc w:val="both"/>
      </w:pPr>
    </w:p>
    <w:p w14:paraId="2689FD85"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r w:rsidR="00803DB1">
        <w:rPr>
          <w:b/>
        </w:rPr>
        <w:t xml:space="preserve"> </w:t>
      </w:r>
      <w:r w:rsidR="00803DB1">
        <w:t xml:space="preserve">-  </w:t>
      </w:r>
      <w:r w:rsidR="00803DB1">
        <w:br/>
        <w:t>in-house zákazky</w:t>
      </w:r>
    </w:p>
    <w:p w14:paraId="16CF900A" w14:textId="77777777"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w:t>
      </w:r>
      <w:r w:rsidR="00803DB1">
        <w:t>až 9 ZVO</w:t>
      </w:r>
      <w:r w:rsidRPr="00312317">
        <w:t xml:space="preserve"> a v MP CKO č. 12 k zadávaniu zákaziek nespadajúcich pod zákon o verejnom obstarávaní.</w:t>
      </w:r>
    </w:p>
    <w:p w14:paraId="33D5965E" w14:textId="77777777"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23F6599C" w14:textId="7777777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3CD877C2" w14:textId="7777777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lastRenderedPageBreak/>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57772F42" w14:textId="7777777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125CD264"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0E0010E3"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33947DAD"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62A62BF0" w14:textId="77777777"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1BF08B14" w14:textId="77777777" w:rsidR="00803DB1" w:rsidRDefault="00803DB1" w:rsidP="009D7F63">
      <w:pPr>
        <w:autoSpaceDE w:val="0"/>
        <w:autoSpaceDN w:val="0"/>
        <w:adjustRightInd w:val="0"/>
        <w:spacing w:before="120" w:after="120" w:line="288" w:lineRule="auto"/>
        <w:jc w:val="both"/>
      </w:pPr>
      <w:r>
        <w:t>Verejný obstarávateľ môže zadať in-house zákazku právnickej osobe len na vykonávanie tých činností týkajúcich sa dodania tovaru, uskutočnenia stavebných prác alebo poskytnutia služieb, ktoré je právnická osoba oprávnená vykonávať (napr. na základe výpisu z Obchodného registra), resp. ktoré je oprávnený vykonávať dodávateľ právnickej osoby na základe výsledku postupu zadávania zákazky, ktorý bol v súlade so ZVO.</w:t>
      </w:r>
    </w:p>
    <w:p w14:paraId="76143F86" w14:textId="77777777" w:rsidR="009D7F63" w:rsidRPr="0073389C" w:rsidRDefault="009D7F63" w:rsidP="009D7F63">
      <w:pPr>
        <w:autoSpaceDE w:val="0"/>
        <w:autoSpaceDN w:val="0"/>
        <w:adjustRightInd w:val="0"/>
        <w:spacing w:before="120" w:after="120" w:line="288" w:lineRule="auto"/>
        <w:jc w:val="both"/>
      </w:pPr>
      <w:r w:rsidRPr="0073389C">
        <w:t xml:space="preserve">Splnenie uvedených podmienok je potrebné posudzovať podľa pokynov a pravidiel, </w:t>
      </w:r>
      <w:r w:rsidRPr="001C0CF9">
        <w:t>stanovených v</w:t>
      </w:r>
      <w:r w:rsidR="00BE69D2" w:rsidRPr="001C0CF9">
        <w:t xml:space="preserve"> §</w:t>
      </w:r>
      <w:r w:rsidR="003D1DD7" w:rsidRPr="001C0CF9">
        <w:t xml:space="preserve"> </w:t>
      </w:r>
      <w:r w:rsidR="00BE69D2" w:rsidRPr="001C0CF9">
        <w:t>1 ods</w:t>
      </w:r>
      <w:r w:rsidR="00BE69D2">
        <w:t xml:space="preserve">. 4 až </w:t>
      </w:r>
      <w:r w:rsidR="00803DB1">
        <w:t xml:space="preserve">9 </w:t>
      </w:r>
      <w:r w:rsidR="00BE69D2">
        <w:t>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01D5FFE7" w14:textId="77777777"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09C6FD17" w14:textId="7777777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31E8095D" w14:textId="7777777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2DBC137D" w14:textId="77777777"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23445D6B" w14:textId="77777777" w:rsidR="005F5EA3" w:rsidRDefault="00483B64" w:rsidP="002E4204">
      <w:pPr>
        <w:tabs>
          <w:tab w:val="left" w:pos="284"/>
        </w:tabs>
        <w:autoSpaceDE w:val="0"/>
        <w:autoSpaceDN w:val="0"/>
        <w:adjustRightInd w:val="0"/>
        <w:spacing w:before="120" w:after="120" w:line="288" w:lineRule="auto"/>
        <w:jc w:val="both"/>
        <w:rPr>
          <w:ins w:id="1059" w:author="Autor" w:date="2020-12-14T10:15:00Z"/>
        </w:rPr>
      </w:pPr>
      <w:ins w:id="1060" w:author="Autor" w:date="2020-12-14T10:15:00Z">
        <w:r w:rsidRPr="00483B64">
          <w:t>Prijímateľ sa môže dobrovoľne rozhodnúť predložiť dokumentáciu na kontrolu pred podpisom zmluvy, ak ide o zákazku v režime výnimky vo finančnom limite nadlimitnej zákazky. V takom prípade prijímateľ predloží na finančnú kontrolu dokumentáciu dokladujúcu vykonanie prieskumu trhu (ak sa realizuje) a overenie dodržania pravidiel hospodárnosti poskytovateľovi pred podpisom tejto zmluvy analogicky k postupu pri druhej ex ante kontrole. Následne je však povinný predložiť dokumentáciu aj na kontrolu po podpise zmluvy s dodávateľom (analogicky k pravidlám týkajúcim sa v tejto Príručke následnej ex post kontroly).</w:t>
        </w:r>
      </w:ins>
    </w:p>
    <w:p w14:paraId="10C09A25" w14:textId="77777777" w:rsidR="00483B64" w:rsidRPr="0073389C" w:rsidRDefault="00483B64" w:rsidP="002E4204">
      <w:pPr>
        <w:tabs>
          <w:tab w:val="left" w:pos="284"/>
        </w:tabs>
        <w:autoSpaceDE w:val="0"/>
        <w:autoSpaceDN w:val="0"/>
        <w:adjustRightInd w:val="0"/>
        <w:spacing w:before="120" w:after="120" w:line="288" w:lineRule="auto"/>
        <w:jc w:val="both"/>
      </w:pPr>
    </w:p>
    <w:p w14:paraId="47E6251E"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632ABD69"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9B14EA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2222E031"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lastRenderedPageBreak/>
        <w:t>vykonávanie takejto spolupráce sa riadi výlučne aspektmi týkajúcimi sa verejného záujmu,</w:t>
      </w:r>
    </w:p>
    <w:p w14:paraId="2EFF7FF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1ADCB0C6" w14:textId="77777777"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F765C72" w14:textId="77777777" w:rsidR="005F5EA3" w:rsidRPr="0073389C" w:rsidRDefault="005F5EA3" w:rsidP="009D7F63">
      <w:pPr>
        <w:autoSpaceDE w:val="0"/>
        <w:autoSpaceDN w:val="0"/>
        <w:adjustRightInd w:val="0"/>
        <w:spacing w:before="120" w:after="120" w:line="288" w:lineRule="auto"/>
        <w:jc w:val="both"/>
      </w:pPr>
    </w:p>
    <w:p w14:paraId="1AC543F4"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1CCCA682" w14:textId="77777777" w:rsidR="00483B64" w:rsidRPr="00483B64" w:rsidRDefault="009D7F63" w:rsidP="00483B64">
      <w:pPr>
        <w:autoSpaceDE w:val="0"/>
        <w:autoSpaceDN w:val="0"/>
        <w:adjustRightInd w:val="0"/>
        <w:spacing w:before="120" w:after="120" w:line="288" w:lineRule="auto"/>
        <w:jc w:val="both"/>
        <w:rPr>
          <w:ins w:id="1061" w:author="Autor" w:date="2020-12-14T10:16:00Z"/>
          <w:b/>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w:t>
      </w:r>
      <w:ins w:id="1062" w:author="Autor" w:date="2020-12-14T10:16:00Z">
        <w:r w:rsidR="00483B64" w:rsidRPr="00483B64">
          <w:t>na finančnú kontrolu kompletnú dokumentáciu k zadávaniu zákazky po podpise zmluvy oboma zmluvnými stranami (prijímateľa a dodávateľa)</w:t>
        </w:r>
        <w:r w:rsidR="00483B64" w:rsidRPr="00483B64" w:rsidDel="008366DC">
          <w:t xml:space="preserve"> </w:t>
        </w:r>
        <w:r w:rsidR="00483B64" w:rsidRPr="00483B64">
          <w:t xml:space="preserve">analogicky k postupu pri </w:t>
        </w:r>
        <w:r w:rsidR="00483B64" w:rsidRPr="00483B64">
          <w:rPr>
            <w:b/>
          </w:rPr>
          <w:t>štandardnej ex-post kontrole.</w:t>
        </w:r>
      </w:ins>
    </w:p>
    <w:p w14:paraId="721C8BE9" w14:textId="77777777" w:rsidR="009D7F63" w:rsidRPr="0073389C" w:rsidRDefault="00483B64" w:rsidP="00483B64">
      <w:pPr>
        <w:autoSpaceDE w:val="0"/>
        <w:autoSpaceDN w:val="0"/>
        <w:adjustRightInd w:val="0"/>
        <w:spacing w:before="120" w:after="120" w:line="288" w:lineRule="auto"/>
        <w:jc w:val="both"/>
        <w:rPr>
          <w:rFonts w:eastAsiaTheme="minorHAnsi"/>
        </w:rPr>
      </w:pPr>
      <w:ins w:id="1063" w:author="Autor" w:date="2020-12-14T10:16:00Z">
        <w:r w:rsidRPr="002E4204">
          <w:rPr>
            <w:b/>
            <w:i/>
            <w:color w:val="FF0000"/>
          </w:rPr>
          <w:t>Povinnosť prijímateľa:</w:t>
        </w:r>
        <w:r w:rsidRPr="002E4204">
          <w:rPr>
            <w:color w:val="FF0000"/>
          </w:rPr>
          <w:t xml:space="preserve"> </w:t>
        </w:r>
        <w:r w:rsidRPr="00483B64">
          <w:t xml:space="preserve">Prijímateľ je </w:t>
        </w:r>
        <w:r w:rsidRPr="00483B64">
          <w:rPr>
            <w:b/>
          </w:rPr>
          <w:t>povinný určiť odkladaciu podmienku účinnosti v zmluve</w:t>
        </w:r>
        <w:r w:rsidRPr="00483B64">
          <w:t xml:space="preserve">, uzavretej s dodávateľom. Zmluva s dodávateľom by </w:t>
        </w:r>
        <w:r w:rsidRPr="00483B64">
          <w:rPr>
            <w:b/>
          </w:rPr>
          <w:t>nadobudla účinnosť po ukončení finančnej kontroly</w:t>
        </w:r>
        <w:r w:rsidRPr="00483B64">
          <w:t>, v rámci ktorej poskytovateľ neidentifikoval nedostatky, ktoré by mali alebo mohli mať vplyv na výsledok zadávania zákazky (</w:t>
        </w:r>
        <w:r w:rsidRPr="00483B64">
          <w:rPr>
            <w:b/>
          </w:rPr>
          <w:t>po doručení správy z kontroly prijímateľovi</w:t>
        </w:r>
        <w:r w:rsidRPr="00483B64">
          <w:t>), alebo v rámci ktorej prijímateľ súhlasil s výškou ex ante finančnej opravy uvedenej v návrhu správy/správe z kontroly a splnil podmienky na uplatnenie ex ante finančnej opravy podľa MP CKO č. 5</w:t>
        </w:r>
        <w:r w:rsidRPr="00483B64">
          <w:rPr>
            <w:vertAlign w:val="superscript"/>
          </w:rPr>
          <w:footnoteReference w:id="143"/>
        </w:r>
        <w:r w:rsidRPr="00483B64">
          <w:t>, ktorý upravuje postup pri určení finančných opráv za porušenie pravidiel týkajúcich sa VO.</w:t>
        </w:r>
      </w:ins>
      <w:del w:id="1066" w:author="Autor" w:date="2020-12-14T10:16:00Z">
        <w:r w:rsidR="00367E6F" w:rsidRPr="00367E6F" w:rsidDel="00483B64">
          <w:delText xml:space="preserve">na </w:delText>
        </w:r>
        <w:r w:rsidR="005F5EA3" w:rsidDel="00483B64">
          <w:delText xml:space="preserve">finančnú </w:delText>
        </w:r>
        <w:r w:rsidR="00367E6F" w:rsidRPr="00367E6F" w:rsidDel="00483B64">
          <w:delText>kontrolu VO zákazky po vykonaní prieskumu trhu, v ktorých ponuka úspešného uchádzača je rovn</w:delText>
        </w:r>
        <w:r w:rsidR="00D60F2D" w:rsidDel="00483B64">
          <w:delText>ak</w:delText>
        </w:r>
        <w:r w:rsidR="00367E6F" w:rsidRPr="00367E6F" w:rsidDel="00483B64">
          <w:delText xml:space="preserve">á alebo vyššia ako </w:delText>
        </w:r>
        <w:r w:rsidR="001549ED" w:rsidDel="00483B64">
          <w:delText>15</w:delText>
        </w:r>
        <w:r w:rsidR="00D60F2D" w:rsidRPr="00367E6F" w:rsidDel="00483B64">
          <w:delText> </w:delText>
        </w:r>
        <w:r w:rsidR="00367E6F" w:rsidRPr="00367E6F" w:rsidDel="00483B64">
          <w:delText xml:space="preserve">000 EUR bez DPH. Zákazky s touto hodnotou sa predkladajú na </w:delText>
        </w:r>
        <w:r w:rsidR="005F5EA3" w:rsidDel="00483B64">
          <w:delText>finančnú</w:delText>
        </w:r>
        <w:r w:rsidR="00367E6F" w:rsidRPr="00367E6F" w:rsidDel="00483B64">
          <w:delText xml:space="preserve"> kontrolu </w:delText>
        </w:r>
        <w:r w:rsidR="00367E6F" w:rsidRPr="00367E6F" w:rsidDel="00483B64">
          <w:rPr>
            <w:b/>
          </w:rPr>
          <w:delText>pred podpisom zmluvy</w:delText>
        </w:r>
        <w:r w:rsidR="00367E6F" w:rsidRPr="00367E6F" w:rsidDel="00483B64">
          <w:delText xml:space="preserve"> s úspešným uchádzačom analogicky k druhej ex-ante kontrole a</w:delText>
        </w:r>
        <w:r w:rsidR="004A5C0C" w:rsidDel="00483B64">
          <w:delText xml:space="preserve"> následne </w:delText>
        </w:r>
        <w:r w:rsidR="00367E6F" w:rsidRPr="00367E6F" w:rsidDel="00483B64">
          <w:rPr>
            <w:b/>
          </w:rPr>
          <w:delText>po podpise zmluvy</w:delText>
        </w:r>
        <w:r w:rsidR="00367E6F" w:rsidRPr="00367E6F" w:rsidDel="00483B64">
          <w:delText xml:space="preserve"> analogicky k následnej ex-post kontrole. Ak ponuka úspešného uchádzača je nižšia ako </w:delText>
        </w:r>
        <w:r w:rsidR="001549ED" w:rsidDel="00483B64">
          <w:delText>15</w:delText>
        </w:r>
        <w:r w:rsidR="00D60F2D" w:rsidRPr="00367E6F" w:rsidDel="00483B64">
          <w:delText> </w:delText>
        </w:r>
        <w:r w:rsidR="00367E6F" w:rsidRPr="00367E6F" w:rsidDel="00483B64">
          <w:delText xml:space="preserve">000 EUR bez DPH, prijímateľ takúto zákazku predkladá na </w:delText>
        </w:r>
        <w:r w:rsidR="005F5EA3" w:rsidDel="00483B64">
          <w:delText>finančnú</w:delText>
        </w:r>
        <w:r w:rsidR="00367E6F" w:rsidRPr="00367E6F" w:rsidDel="00483B64">
          <w:delText xml:space="preserve"> kontrolu VO až po podpise zmluvy s úspešným uchádzačom analogicky k postupu pri štandardnej ex-post kontrole.</w:delText>
        </w:r>
      </w:del>
      <w:r w:rsidR="009D7F63" w:rsidRPr="0073389C">
        <w:t xml:space="preserve">  </w:t>
      </w:r>
    </w:p>
    <w:p w14:paraId="4C305CCF"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6655214"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280AC426"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del w:id="1067" w:author="Autor" w:date="2020-12-14T10:16:00Z">
        <w:r w:rsidRPr="0073389C" w:rsidDel="0065717C">
          <w:delText xml:space="preserve">návrh zmluvy (v prípade ex-ante kontroly) alebo </w:delText>
        </w:r>
      </w:del>
      <w:r w:rsidRPr="0073389C">
        <w:t>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4013BB73"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500AF5D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w:t>
      </w:r>
      <w:r w:rsidR="00D60F2D">
        <w:rPr>
          <w:rFonts w:cs="Arial"/>
          <w:szCs w:val="19"/>
        </w:rPr>
        <w:t>metodického pokynu</w:t>
      </w:r>
      <w:r w:rsidR="00D60F2D" w:rsidRPr="00344006">
        <w:rPr>
          <w:rFonts w:cs="Arial"/>
          <w:szCs w:val="19"/>
        </w:rPr>
        <w:t xml:space="preserve"> </w:t>
      </w:r>
      <w:r w:rsidR="00D60F2D">
        <w:rPr>
          <w:rFonts w:cs="Arial"/>
          <w:szCs w:val="19"/>
        </w:rPr>
        <w:t>CKO</w:t>
      </w:r>
      <w:r w:rsidR="00D60F2D" w:rsidRPr="0073389C" w:rsidDel="00D60F2D">
        <w:t xml:space="preserve"> </w:t>
      </w:r>
      <w:r w:rsidRPr="0073389C">
        <w:t xml:space="preserve">č. 12– napr. zriaďovacia listina vrátane všetkých relevantných dodatkov, výpis z OR SR nie starší ako 3 mesiace ku dňu predloženia dokumentácie, výpis z centrálneho depozitára cenných papierov, </w:t>
      </w:r>
    </w:p>
    <w:p w14:paraId="4F86AC8C"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 napr. výročné správy, auditné správy, účtovná závierka, analytická evidencia v účtovníctve a pod. za posledné tri ukončené účtovné obdobia</w:t>
      </w:r>
      <w:r w:rsidR="00E24496">
        <w:rPr>
          <w:rFonts w:cs="Arial"/>
          <w:szCs w:val="19"/>
        </w:rPr>
        <w:t>(</w:t>
      </w:r>
      <w:r w:rsidR="00C40808">
        <w:rPr>
          <w:rFonts w:eastAsiaTheme="minorHAnsi"/>
        </w:rPr>
        <w:t>ak sú dostupné, v závislosti od vzniku alebo začatia prevádzkovania činnosti)</w:t>
      </w:r>
      <w:r w:rsidR="00E24496">
        <w:rPr>
          <w:rFonts w:cs="Arial"/>
          <w:szCs w:val="19"/>
        </w:rPr>
        <w:t>)</w:t>
      </w:r>
      <w:r w:rsidRPr="0073389C">
        <w:t xml:space="preserve">, alebo podnikateľský plán v prípade, </w:t>
      </w:r>
      <w:r w:rsidR="00C40808">
        <w:t xml:space="preserve">v prípade </w:t>
      </w:r>
      <w:r w:rsidRPr="0073389C">
        <w:t>že tieto doklady nie sú z dôvodu momentu vzniku subjektu dostupné,</w:t>
      </w:r>
    </w:p>
    <w:p w14:paraId="7C965677"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(príloha č. </w:t>
      </w:r>
      <w:r w:rsidR="001A6E82" w:rsidRPr="0073389C">
        <w:t>3</w:t>
      </w:r>
      <w:r w:rsidR="001A6E82">
        <w:t>0</w:t>
      </w:r>
      <w:r w:rsidRPr="0073389C">
        <w:t xml:space="preserve">), </w:t>
      </w:r>
    </w:p>
    <w:p w14:paraId="2E800ABE"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 xml:space="preserve">hospodárnosti vyplývajúcej zo zákona o finančnej kontrole </w:t>
      </w:r>
      <w:r w:rsidR="00C40808">
        <w:t xml:space="preserve">a audite </w:t>
      </w:r>
      <w:r w:rsidRPr="0073389C">
        <w:t>a zo zákona o rozpočtových pravidlách,</w:t>
      </w:r>
    </w:p>
    <w:p w14:paraId="0128EA14"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splnenie podmienky uvedenej v </w:t>
      </w:r>
      <w:r w:rsidR="00E24496">
        <w:rPr>
          <w:rFonts w:cs="Arial"/>
          <w:szCs w:val="19"/>
        </w:rPr>
        <w:t>metodickom pokyne</w:t>
      </w:r>
      <w:r w:rsidR="00E24496" w:rsidRPr="00344006">
        <w:rPr>
          <w:rFonts w:cs="Arial"/>
          <w:szCs w:val="19"/>
        </w:rPr>
        <w:t xml:space="preserve"> </w:t>
      </w:r>
      <w:r w:rsidR="00E24496">
        <w:rPr>
          <w:rFonts w:cs="Arial"/>
          <w:szCs w:val="19"/>
        </w:rPr>
        <w:t>CKO</w:t>
      </w:r>
      <w:r w:rsidRPr="0073389C">
        <w:t xml:space="preserve"> č. 12</w:t>
      </w:r>
      <w:r w:rsidR="00367E6F" w:rsidRPr="00367E6F">
        <w:rPr>
          <w:rFonts w:cs="Arial"/>
          <w:szCs w:val="19"/>
        </w:rPr>
        <w:t xml:space="preserve"> </w:t>
      </w:r>
      <w:r w:rsidR="00367E6F" w:rsidRPr="00367E6F">
        <w:t>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w:t>
      </w:r>
      <w:r w:rsidRPr="0073389C">
        <w:lastRenderedPageBreak/>
        <w:t xml:space="preserve">legislatívne určenými činnosťami subjektov a pod.), preukázanie nižšieho ako 20 % podielu činností na otvorenom trhu (napr. prostredníctvom dokladov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preukázanie výšky nákladov v zmysle </w:t>
      </w:r>
      <w:r w:rsidR="00E24496">
        <w:rPr>
          <w:rFonts w:cs="Arial"/>
          <w:szCs w:val="19"/>
        </w:rPr>
        <w:t>metodického pokynu</w:t>
      </w:r>
      <w:r w:rsidR="00E24496" w:rsidRPr="00344006">
        <w:rPr>
          <w:rFonts w:cs="Arial"/>
          <w:szCs w:val="19"/>
        </w:rPr>
        <w:t xml:space="preserve"> </w:t>
      </w:r>
      <w:r w:rsidR="00E24496">
        <w:rPr>
          <w:rFonts w:cs="Arial"/>
          <w:szCs w:val="19"/>
        </w:rPr>
        <w:t xml:space="preserve">CKO </w:t>
      </w:r>
      <w:r w:rsidRPr="0073389C">
        <w:t xml:space="preserve">č. 12, </w:t>
      </w:r>
    </w:p>
    <w:p w14:paraId="19A8A695" w14:textId="77777777" w:rsidR="009D7F63"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ins w:id="1068" w:author="Autor" w:date="2020-12-14T10:17:00Z"/>
        </w:rPr>
      </w:pPr>
      <w:r w:rsidRPr="00312317">
        <w:t>ďalšiu relevantnú dokumentáciu súvisiacu s postupom zadávania in-house zákaziek a zákaziek horizontálnej spolupráce</w:t>
      </w:r>
      <w:r w:rsidR="009D7F63" w:rsidRPr="0073389C">
        <w:t>.</w:t>
      </w:r>
    </w:p>
    <w:p w14:paraId="760B6723" w14:textId="77777777" w:rsidR="001D616E" w:rsidRPr="0073389C" w:rsidRDefault="001D616E" w:rsidP="002E4204">
      <w:pPr>
        <w:tabs>
          <w:tab w:val="left" w:pos="284"/>
        </w:tabs>
        <w:autoSpaceDE w:val="0"/>
        <w:autoSpaceDN w:val="0"/>
        <w:adjustRightInd w:val="0"/>
        <w:spacing w:before="120" w:after="120" w:line="288" w:lineRule="auto"/>
        <w:jc w:val="both"/>
      </w:pPr>
      <w:ins w:id="1069" w:author="Autor" w:date="2020-12-14T10:17:00Z">
        <w:r w:rsidRPr="001D616E">
          <w:t>Prijímateľ sa môže dobrovoľne rozhodnúť predložiť dokumentáciu na kontrolu pred podpisom zmluvy, ak ide o zákazku v režime výnimky vo finančnom limite nadlimitnej zákazky. V takom prípade prijímateľ predloží na finančnú kontrolu dokumentáciu dokladujúcu vykonanie prieskumu trhu (ak sa realizuje) a overenie dodržania pravidiel hospodárnosti poskytovateľovi pred podpisom tejto zmluvy analogicky k postupu pri druhej ex ante kontrole. Následne je však povinný predložiť dokumentáciu aj na kontrolu po podpise zmluvy s dodávateľom (analogicky k pravidlám týkajúcim sa v tejto Príručke následnej ex post kontroly).</w:t>
        </w:r>
      </w:ins>
    </w:p>
    <w:p w14:paraId="2E809A39" w14:textId="77777777"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16A9392D"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5033D39" w14:textId="77777777"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1850B7A9" w14:textId="77777777" w:rsidR="009D7F63" w:rsidDel="00E87EBC" w:rsidRDefault="009D7F63" w:rsidP="009D7F63">
      <w:pPr>
        <w:autoSpaceDE w:val="0"/>
        <w:autoSpaceDN w:val="0"/>
        <w:adjustRightInd w:val="0"/>
        <w:spacing w:before="120" w:after="120" w:line="288" w:lineRule="auto"/>
        <w:jc w:val="both"/>
        <w:rPr>
          <w:del w:id="1070" w:author="Autor" w:date="2020-12-14T10:17:00Z"/>
          <w:color w:val="000000"/>
        </w:rPr>
      </w:pPr>
      <w:del w:id="1071" w:author="Autor" w:date="2020-12-14T10:17:00Z">
        <w:r w:rsidRPr="0073389C" w:rsidDel="00E87EBC">
          <w:rPr>
            <w:color w:val="000000"/>
          </w:rPr>
          <w:delText xml:space="preserve">Poskytovateľ postupuje pri výkone </w:delText>
        </w:r>
        <w:r w:rsidR="005F5EA3" w:rsidDel="00E87EBC">
          <w:rPr>
            <w:color w:val="000000"/>
          </w:rPr>
          <w:delText>finančnej</w:delText>
        </w:r>
        <w:r w:rsidRPr="0073389C" w:rsidDel="00E87EBC">
          <w:rPr>
            <w:color w:val="000000"/>
          </w:rPr>
          <w:delText xml:space="preserve"> kontroly </w:delText>
        </w:r>
        <w:r w:rsidR="00B2422C" w:rsidDel="00E87EBC">
          <w:rPr>
            <w:color w:val="000000"/>
          </w:rPr>
          <w:delText xml:space="preserve">VO </w:delText>
        </w:r>
        <w:r w:rsidRPr="0073389C" w:rsidDel="00E87EBC">
          <w:rPr>
            <w:color w:val="000000"/>
          </w:rPr>
          <w:delText xml:space="preserve">analogicky vo vzťahu k druhej ex-ante kontrole a k štandardnej/následnej ex-post kontrole, v závislosti od hodnoty zákazky. </w:delText>
        </w:r>
      </w:del>
    </w:p>
    <w:p w14:paraId="6BA27CEC" w14:textId="77777777" w:rsidR="00765CB1" w:rsidRPr="0073389C" w:rsidRDefault="00765CB1" w:rsidP="009D7F63">
      <w:pPr>
        <w:autoSpaceDE w:val="0"/>
        <w:autoSpaceDN w:val="0"/>
        <w:adjustRightInd w:val="0"/>
        <w:spacing w:before="120" w:after="120" w:line="288" w:lineRule="auto"/>
        <w:jc w:val="both"/>
        <w:rPr>
          <w:color w:val="000000"/>
        </w:rPr>
      </w:pPr>
    </w:p>
    <w:p w14:paraId="539F6238" w14:textId="77777777"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2487DB2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0AF04F94" w14:textId="77777777" w:rsidR="00765CB1" w:rsidRDefault="00765CB1" w:rsidP="00765CB1">
      <w:pPr>
        <w:autoSpaceDE w:val="0"/>
        <w:autoSpaceDN w:val="0"/>
        <w:adjustRightInd w:val="0"/>
        <w:spacing w:before="120" w:after="120" w:line="288" w:lineRule="auto"/>
        <w:jc w:val="both"/>
        <w:rPr>
          <w:ins w:id="1072" w:author="Autor" w:date="2020-12-14T10:18:00Z"/>
          <w:color w:val="000000"/>
        </w:rPr>
      </w:pPr>
      <w:r w:rsidRPr="00765CB1">
        <w:rPr>
          <w:color w:val="000000"/>
        </w:rPr>
        <w:t xml:space="preserve">Poskytovateľ definuje </w:t>
      </w:r>
      <w:r w:rsidR="00E24496">
        <w:rPr>
          <w:color w:val="000000"/>
        </w:rPr>
        <w:t xml:space="preserve">presnejšie </w:t>
      </w:r>
      <w:r w:rsidRPr="00765CB1">
        <w:rPr>
          <w:color w:val="000000"/>
        </w:rPr>
        <w:t>pravidlá vzťahujúce sa na obstarávanie týchto zákaziek v rámci jednotlivých výziev/vyzvaní na predkladanie žiadostí o NFP.</w:t>
      </w:r>
    </w:p>
    <w:p w14:paraId="40298867" w14:textId="77777777" w:rsidR="00E87EBC" w:rsidRPr="00E87EBC" w:rsidRDefault="00E87EBC" w:rsidP="00E87EBC">
      <w:pPr>
        <w:autoSpaceDE w:val="0"/>
        <w:autoSpaceDN w:val="0"/>
        <w:adjustRightInd w:val="0"/>
        <w:spacing w:before="120" w:after="120" w:line="288" w:lineRule="auto"/>
        <w:jc w:val="both"/>
        <w:rPr>
          <w:ins w:id="1073" w:author="Autor" w:date="2020-12-14T10:18:00Z"/>
          <w:color w:val="000000"/>
        </w:rPr>
      </w:pPr>
      <w:ins w:id="1074" w:author="Autor" w:date="2020-12-14T10:18:00Z">
        <w:r w:rsidRPr="00E87EBC">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MP CKO č. 5. </w:t>
        </w:r>
      </w:ins>
    </w:p>
    <w:p w14:paraId="1462B4A2" w14:textId="77777777" w:rsidR="00E87EBC" w:rsidRPr="00765CB1" w:rsidRDefault="00E87EBC" w:rsidP="00E87EBC">
      <w:pPr>
        <w:autoSpaceDE w:val="0"/>
        <w:autoSpaceDN w:val="0"/>
        <w:adjustRightInd w:val="0"/>
        <w:spacing w:before="120" w:after="120" w:line="288" w:lineRule="auto"/>
        <w:jc w:val="both"/>
        <w:rPr>
          <w:color w:val="000000"/>
        </w:rPr>
      </w:pPr>
      <w:ins w:id="1075" w:author="Autor" w:date="2020-12-14T10:18:00Z">
        <w:r w:rsidRPr="00E87EBC">
          <w:rPr>
            <w:color w:val="000000"/>
          </w:rPr>
          <w:t xml:space="preserve">Ak zákazku zadáva osoba, ktorej verejný obstarávateľ poskytne časť finančných prostriedkov z NFP predstavujúcich percentuálny podiel rovnaký alebo nižší ako 50% finančných prostriedkov na dodanie tovaru, uskutočnenie stavebných prác a poskytnutie služieb a zákazka napĺňa podmienky na uplatnenie výnimky podľa § 1 ods. 2 až 14 ZVO alebo podľa § 8 ods. 2 ZVO, postupuje prijímateľ pri zadávaní zákazky podľa kapitoly </w:t>
        </w:r>
        <w:r>
          <w:rPr>
            <w:color w:val="000000"/>
          </w:rPr>
          <w:t>2.</w:t>
        </w:r>
      </w:ins>
      <w:ins w:id="1076" w:author="Autor" w:date="2020-12-14T10:19:00Z">
        <w:r>
          <w:rPr>
            <w:color w:val="000000"/>
          </w:rPr>
          <w:t>5.</w:t>
        </w:r>
      </w:ins>
      <w:ins w:id="1077" w:author="Autor" w:date="2020-12-14T10:18:00Z">
        <w:r>
          <w:rPr>
            <w:color w:val="000000"/>
          </w:rPr>
          <w:t>9</w:t>
        </w:r>
        <w:r w:rsidRPr="00E87EBC">
          <w:rPr>
            <w:color w:val="000000"/>
          </w:rPr>
          <w:t xml:space="preserve"> tejto príručky, a nie je povinný uplatniť procesné pravidlá podľa tejto kapitoly príručky.</w:t>
        </w:r>
      </w:ins>
    </w:p>
    <w:p w14:paraId="29B85CD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lastRenderedPageBreak/>
        <w:t>Zákazky zadávané osobami, ktorým poskytne verejný obstarávateľ 50% a menej finančných prostriedkov na dodanie tovaru, uskutočnenie stavebných prác a poskytnutie služieb z NFP sa delia na:</w:t>
      </w:r>
    </w:p>
    <w:p w14:paraId="20CE10C7"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1C665B04" w14:textId="77777777"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1DBE6F3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tohto typu nie je potrebné v osobitnom postupe určovať predpokladanú hodnotu zákazky, ale rozhodujúce je, aby zmluva, ktorá je uzatvorená  s úspešným dodávateľom, bola vo finančnom limite, ktorý je spojený s možnosťou uplatnenia postupu podľa </w:t>
      </w:r>
      <w:r w:rsidR="00E5073A">
        <w:rPr>
          <w:rFonts w:cs="Arial"/>
          <w:szCs w:val="19"/>
        </w:rPr>
        <w:t>metodického pokynu</w:t>
      </w:r>
      <w:r w:rsidR="00E5073A" w:rsidRPr="00765CB1" w:rsidDel="00E5073A">
        <w:rPr>
          <w:color w:val="000000"/>
        </w:rPr>
        <w:t xml:space="preserve"> </w:t>
      </w:r>
      <w:r w:rsidRPr="00765CB1">
        <w:rPr>
          <w:color w:val="000000"/>
        </w:rPr>
        <w:t>č. 12.</w:t>
      </w:r>
    </w:p>
    <w:p w14:paraId="2DBC49E6" w14:textId="77777777" w:rsidR="00F64B17" w:rsidRPr="00F64B17" w:rsidRDefault="00765CB1" w:rsidP="00F64B17">
      <w:pPr>
        <w:autoSpaceDE w:val="0"/>
        <w:autoSpaceDN w:val="0"/>
        <w:adjustRightInd w:val="0"/>
        <w:spacing w:before="120" w:after="120" w:line="288" w:lineRule="auto"/>
        <w:jc w:val="both"/>
        <w:rPr>
          <w:ins w:id="1078" w:author="Autor" w:date="2020-12-14T10:19:00Z"/>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w:t>
      </w:r>
      <w:ins w:id="1079" w:author="Autor" w:date="2020-12-14T10:19:00Z">
        <w:r w:rsidR="00F64B17" w:rsidRPr="00F64B17">
          <w:rPr>
            <w:color w:val="000000"/>
          </w:rPr>
          <w:t xml:space="preserve">Dokumentáciu na kontrolu obstarávania predkladá prijímateľ </w:t>
        </w:r>
        <w:r w:rsidR="00F64B17" w:rsidRPr="00F64B17">
          <w:rPr>
            <w:b/>
            <w:color w:val="000000"/>
          </w:rPr>
          <w:t>po podpise zmluvy</w:t>
        </w:r>
        <w:r w:rsidR="00F64B17" w:rsidRPr="00F64B17">
          <w:rPr>
            <w:color w:val="000000"/>
          </w:rPr>
          <w:t xml:space="preserve"> s úspešným dodávateľom (analogicky k pravidlám týkajúcim sa v tejto Príručke štandardnej ex post kontroly). Prijímateľ sa môže dobrovoľne rozhodnúť predložiť dokumentáciu na kontrolu obstarávania </w:t>
        </w:r>
        <w:r w:rsidR="00F64B17" w:rsidRPr="00F64B17">
          <w:rPr>
            <w:b/>
            <w:color w:val="000000"/>
          </w:rPr>
          <w:t>pred podpisom zmluvy</w:t>
        </w:r>
        <w:r w:rsidR="00F64B17" w:rsidRPr="00F64B17">
          <w:rPr>
            <w:color w:val="000000"/>
          </w:rPr>
          <w:t xml:space="preserve"> s dodávateľom (analogicky k pravidlám týkajúcim sa v tejto Príručke druhej ex ante kontroly), ale následne je povinný predložiť ju </w:t>
        </w:r>
        <w:r w:rsidR="00F64B17" w:rsidRPr="00F64B17">
          <w:rPr>
            <w:b/>
            <w:color w:val="000000"/>
          </w:rPr>
          <w:t>aj</w:t>
        </w:r>
        <w:r w:rsidR="00F64B17" w:rsidRPr="00F64B17">
          <w:rPr>
            <w:color w:val="000000"/>
          </w:rPr>
          <w:t xml:space="preserve"> na kontrolu </w:t>
        </w:r>
        <w:r w:rsidR="00F64B17" w:rsidRPr="00F64B17">
          <w:rPr>
            <w:b/>
            <w:color w:val="000000"/>
          </w:rPr>
          <w:t>po podpise zmluvy</w:t>
        </w:r>
        <w:r w:rsidR="00F64B17" w:rsidRPr="00F64B17">
          <w:rPr>
            <w:color w:val="000000"/>
          </w:rPr>
          <w:t xml:space="preserve"> s dodávateľom (analogicky k pravidlám týkajúcim sa v tejto Príručke následnej ex post kontroly).</w:t>
        </w:r>
      </w:ins>
    </w:p>
    <w:p w14:paraId="2B6BBEA5" w14:textId="77777777" w:rsidR="00765CB1" w:rsidRPr="00765CB1" w:rsidDel="00F64B17" w:rsidRDefault="00765CB1" w:rsidP="00765CB1">
      <w:pPr>
        <w:autoSpaceDE w:val="0"/>
        <w:autoSpaceDN w:val="0"/>
        <w:adjustRightInd w:val="0"/>
        <w:spacing w:before="120" w:after="120" w:line="288" w:lineRule="auto"/>
        <w:jc w:val="both"/>
        <w:rPr>
          <w:del w:id="1080" w:author="Autor" w:date="2020-12-14T10:20:00Z"/>
          <w:color w:val="000000"/>
        </w:rPr>
      </w:pPr>
      <w:del w:id="1081" w:author="Autor" w:date="2020-12-14T10:19:00Z">
        <w:r w:rsidRPr="00765CB1" w:rsidDel="00F64B17">
          <w:rPr>
            <w:color w:val="000000"/>
          </w:rPr>
          <w:delText>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delText>
        </w:r>
      </w:del>
    </w:p>
    <w:p w14:paraId="5F7D7B5C"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6BF253D5"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4A87034C"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38964A4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78ABA309"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6B9A8109"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21551E59" w14:textId="77777777"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5979FB58" w14:textId="77777777" w:rsidR="00765CB1" w:rsidRPr="00765CB1" w:rsidRDefault="00765CB1" w:rsidP="00765CB1">
      <w:pPr>
        <w:autoSpaceDE w:val="0"/>
        <w:autoSpaceDN w:val="0"/>
        <w:adjustRightInd w:val="0"/>
        <w:spacing w:before="120" w:after="120" w:line="288" w:lineRule="auto"/>
        <w:jc w:val="both"/>
        <w:rPr>
          <w:color w:val="000000"/>
        </w:rPr>
      </w:pPr>
    </w:p>
    <w:p w14:paraId="37AC55F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696A5C90" w14:textId="77777777" w:rsidR="00765CB1" w:rsidRPr="00765CB1" w:rsidRDefault="00765CB1" w:rsidP="00765CB1">
      <w:pPr>
        <w:autoSpaceDE w:val="0"/>
        <w:autoSpaceDN w:val="0"/>
        <w:adjustRightInd w:val="0"/>
        <w:spacing w:before="120" w:after="120" w:line="288" w:lineRule="auto"/>
        <w:jc w:val="both"/>
        <w:rPr>
          <w:color w:val="000000"/>
        </w:rPr>
      </w:pPr>
    </w:p>
    <w:p w14:paraId="306DE1D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027EEE8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A913B3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w:t>
      </w:r>
      <w:r w:rsidR="00E5073A">
        <w:t>, úplne</w:t>
      </w:r>
      <w:r w:rsidR="00E5073A" w:rsidRPr="000F2009">
        <w:t xml:space="preserve"> </w:t>
      </w:r>
      <w:r w:rsidRPr="00765CB1">
        <w:rPr>
          <w:color w:val="000000"/>
        </w:rPr>
        <w:t xml:space="preserve">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109A3B41"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w:t>
      </w:r>
      <w:r w:rsidRPr="00765CB1">
        <w:rPr>
          <w:color w:val="000000"/>
        </w:rPr>
        <w:lastRenderedPageBreak/>
        <w:t>„alebo ekvivalentný“ (pozn. uvedené pravidlo platí iba pre zákazky nad 100 000 eur, nakoľko výzvy</w:t>
      </w:r>
      <w:r w:rsidRPr="009541EB">
        <w:rPr>
          <w:color w:val="000000"/>
        </w:rPr>
        <w:t xml:space="preserve"> na predkladanie ponúk v prípade týchto zákaziek sú zverejňované);</w:t>
      </w:r>
    </w:p>
    <w:p w14:paraId="07DFD78D" w14:textId="77777777" w:rsidR="00765CB1" w:rsidRDefault="00E5073A" w:rsidP="005B7173">
      <w:pPr>
        <w:pStyle w:val="Odsekzoznamu"/>
        <w:numPr>
          <w:ilvl w:val="0"/>
          <w:numId w:val="120"/>
        </w:numPr>
        <w:autoSpaceDE w:val="0"/>
        <w:autoSpaceDN w:val="0"/>
        <w:adjustRightInd w:val="0"/>
        <w:spacing w:before="120" w:after="120" w:line="288" w:lineRule="auto"/>
        <w:jc w:val="both"/>
        <w:rPr>
          <w:color w:val="000000"/>
        </w:rPr>
      </w:pPr>
      <w:r>
        <w:t>môže</w:t>
      </w:r>
      <w:r w:rsidRPr="00765CB1">
        <w:rPr>
          <w:color w:val="000000"/>
        </w:rPr>
        <w:t xml:space="preserve"> </w:t>
      </w:r>
      <w:r w:rsidR="00765CB1" w:rsidRPr="00765CB1">
        <w:rPr>
          <w:color w:val="000000"/>
        </w:rPr>
        <w:t>vyžad</w:t>
      </w:r>
      <w:r>
        <w:rPr>
          <w:color w:val="000000"/>
        </w:rPr>
        <w:t>ovať</w:t>
      </w:r>
      <w:r w:rsidR="00765CB1" w:rsidRPr="00765CB1">
        <w:rPr>
          <w:color w:val="000000"/>
        </w:rPr>
        <w:t xml:space="preserv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r w:rsidRPr="000F2009">
        <w:rPr>
          <w:rFonts w:eastAsiaTheme="majorEastAsia"/>
          <w:vertAlign w:val="superscript"/>
        </w:rPr>
        <w:footnoteReference w:id="144"/>
      </w:r>
      <w:r>
        <w:rPr>
          <w:bCs/>
          <w:szCs w:val="28"/>
        </w:rPr>
        <w:t xml:space="preserve"> </w:t>
      </w:r>
      <w:r>
        <w:t>(ak prijímateľ uvedené nevyžaduje od potenciálnych dodávateľov, ich oprávnenie realizovať predmet zákazky je povinný overiť prijímateľ v procese vyhodnotenia ponúk)</w:t>
      </w:r>
      <w:r w:rsidR="00765CB1" w:rsidRPr="00765CB1">
        <w:rPr>
          <w:color w:val="000000"/>
        </w:rPr>
        <w:t>;</w:t>
      </w:r>
    </w:p>
    <w:p w14:paraId="315CF2C6" w14:textId="77777777"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55DA5265" w14:textId="77777777"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3397DCEF"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64039A68"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794782F6" w14:textId="77777777"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477808E2"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62F9A722"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1E8DA5CF"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3B1EC39A" w14:textId="77777777"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2642B6C6" w14:textId="77777777"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686A9CE0"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5D111A23"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7424859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382683CB" w14:textId="77777777" w:rsidR="00E5073A" w:rsidRPr="009541EB" w:rsidRDefault="00E5073A" w:rsidP="005B7173">
      <w:pPr>
        <w:pStyle w:val="Odsekzoznamu"/>
        <w:numPr>
          <w:ilvl w:val="0"/>
          <w:numId w:val="120"/>
        </w:numPr>
        <w:autoSpaceDE w:val="0"/>
        <w:autoSpaceDN w:val="0"/>
        <w:adjustRightInd w:val="0"/>
        <w:spacing w:before="120" w:after="120" w:line="288" w:lineRule="auto"/>
        <w:jc w:val="both"/>
        <w:rPr>
          <w:color w:val="000000"/>
        </w:rPr>
      </w:pPr>
      <w:r w:rsidRPr="006E1C21">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p>
    <w:p w14:paraId="389ADF9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w:t>
      </w:r>
      <w:r w:rsidRPr="00765CB1">
        <w:rPr>
          <w:color w:val="000000"/>
        </w:rPr>
        <w:lastRenderedPageBreak/>
        <w:t>v pôvodnom jazyku a súčasne musia byť preložené do slovenského jazyka</w:t>
      </w:r>
      <w:r w:rsidR="00E50572">
        <w:rPr>
          <w:color w:val="000000"/>
        </w:rPr>
        <w:t xml:space="preserve"> </w:t>
      </w:r>
      <w:r w:rsidR="00E50572" w:rsidRPr="00B2338E">
        <w:t>(nevyžaduje sa úradný preklad)</w:t>
      </w:r>
      <w:r w:rsidRPr="00765CB1">
        <w:rPr>
          <w:color w:val="000000"/>
        </w:rPr>
        <w:t xml:space="preserve">, okrem dokladov predložených v českom jazyku. </w:t>
      </w:r>
    </w:p>
    <w:p w14:paraId="288032FE" w14:textId="77777777" w:rsidR="00765CB1" w:rsidRPr="00765CB1" w:rsidRDefault="00E50572" w:rsidP="00765CB1">
      <w:pPr>
        <w:autoSpaceDE w:val="0"/>
        <w:autoSpaceDN w:val="0"/>
        <w:adjustRightInd w:val="0"/>
        <w:spacing w:before="120" w:after="120" w:line="288" w:lineRule="auto"/>
        <w:jc w:val="both"/>
        <w:rPr>
          <w:color w:val="000000"/>
        </w:rPr>
      </w:pPr>
      <w:r w:rsidRPr="00B2338E">
        <w:t>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w:t>
      </w:r>
      <w:r w:rsidRPr="001C0CF9">
        <w:t xml:space="preserve">. </w:t>
      </w:r>
      <w:r w:rsidR="00517DEE" w:rsidRPr="001C0CF9">
        <w:t xml:space="preserve">Prijímateľ požiada dodávateľa o vysvetlenie alebo doplnenie dokladov predložených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 </w:t>
      </w:r>
      <w:r w:rsidR="00765CB1" w:rsidRPr="001C0CF9">
        <w:rPr>
          <w:color w:val="000000"/>
        </w:rPr>
        <w:t>Prijímateľ je po</w:t>
      </w:r>
      <w:r w:rsidR="00765CB1" w:rsidRPr="00765CB1">
        <w:rPr>
          <w:color w:val="000000"/>
        </w:rPr>
        <w:t xml:space="preserve">vinný uzatvoriť zmluvu/zadať objednávku v súlade s výzvou  na predkladanie ponúk a s ponukou úspešného dodávateľa. </w:t>
      </w:r>
    </w:p>
    <w:p w14:paraId="59310846"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491742A4"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C6465EC" w14:textId="77777777"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52A6C821" w14:textId="77777777" w:rsidR="00765CB1" w:rsidRPr="00765CB1" w:rsidDel="00AB589D" w:rsidRDefault="00765CB1" w:rsidP="00765CB1">
      <w:pPr>
        <w:autoSpaceDE w:val="0"/>
        <w:autoSpaceDN w:val="0"/>
        <w:adjustRightInd w:val="0"/>
        <w:spacing w:before="120" w:after="120" w:line="288" w:lineRule="auto"/>
        <w:jc w:val="both"/>
        <w:rPr>
          <w:del w:id="1082" w:author="Autor" w:date="2020-12-14T10:21:00Z"/>
          <w:color w:val="000000"/>
        </w:rPr>
      </w:pPr>
    </w:p>
    <w:p w14:paraId="63587912" w14:textId="77777777" w:rsidR="00F64B17" w:rsidRPr="00F64B17" w:rsidRDefault="00F64B17" w:rsidP="00F64B17">
      <w:pPr>
        <w:autoSpaceDE w:val="0"/>
        <w:autoSpaceDN w:val="0"/>
        <w:adjustRightInd w:val="0"/>
        <w:spacing w:before="120" w:after="120" w:line="288" w:lineRule="auto"/>
        <w:jc w:val="both"/>
        <w:rPr>
          <w:ins w:id="1083" w:author="Autor" w:date="2020-12-14T10:20:00Z"/>
          <w:color w:val="000000"/>
        </w:rPr>
      </w:pPr>
      <w:ins w:id="1084" w:author="Autor" w:date="2020-12-14T10:20:00Z">
        <w:r w:rsidRPr="00F64B17">
          <w:rPr>
            <w:color w:val="000000"/>
          </w:rPr>
          <w:t xml:space="preserve">Lehota na výkon kontroly je </w:t>
        </w:r>
        <w:r w:rsidRPr="00F64B17">
          <w:rPr>
            <w:b/>
            <w:color w:val="000000"/>
          </w:rPr>
          <w:t>20 pracovných dní</w:t>
        </w:r>
        <w:r w:rsidRPr="00F64B17">
          <w:rPr>
            <w:color w:val="000000"/>
          </w:rPr>
          <w:t xml:space="preserve"> v prípade </w:t>
        </w:r>
        <w:r w:rsidRPr="00F64B17">
          <w:rPr>
            <w:b/>
            <w:color w:val="000000"/>
          </w:rPr>
          <w:t>zákaziek nad 100 000 eur</w:t>
        </w:r>
        <w:r w:rsidRPr="00F64B17">
          <w:rPr>
            <w:color w:val="000000"/>
          </w:rPr>
          <w:t xml:space="preserve"> a </w:t>
        </w:r>
        <w:r w:rsidRPr="00F64B17">
          <w:rPr>
            <w:b/>
            <w:color w:val="000000"/>
          </w:rPr>
          <w:t>15 pracovných dní</w:t>
        </w:r>
        <w:r w:rsidRPr="00F64B17">
          <w:rPr>
            <w:color w:val="000000"/>
          </w:rPr>
          <w:t xml:space="preserve"> v prípade </w:t>
        </w:r>
        <w:r w:rsidRPr="00F64B17">
          <w:rPr>
            <w:b/>
            <w:color w:val="000000"/>
          </w:rPr>
          <w:t>zákaziek do 100 000 eur</w:t>
        </w:r>
        <w:r w:rsidRPr="00F64B17">
          <w:rPr>
            <w:color w:val="000000"/>
          </w:rPr>
          <w:t xml:space="preserve">. Ak prijímateľ </w:t>
        </w:r>
        <w:r w:rsidRPr="00F64B17">
          <w:rPr>
            <w:b/>
            <w:color w:val="000000"/>
          </w:rPr>
          <w:t xml:space="preserve">dobrovoľne predloží dokumentáciu k zákazke nad 100 000 eur </w:t>
        </w:r>
        <w:r w:rsidRPr="00F64B17">
          <w:rPr>
            <w:color w:val="000000"/>
          </w:rPr>
          <w:t xml:space="preserve">ešte </w:t>
        </w:r>
        <w:r w:rsidRPr="00F64B17">
          <w:rPr>
            <w:b/>
            <w:color w:val="000000"/>
          </w:rPr>
          <w:t>pred podpisom zmluvy</w:t>
        </w:r>
        <w:r w:rsidRPr="00F64B17">
          <w:rPr>
            <w:color w:val="000000"/>
          </w:rPr>
          <w:t xml:space="preserve"> s úspešným dodávateľom na ex ante kontrolu (analogicky k pravidlám druhej ex ante kontroly uvedenými v tejto Príručke), tak lehota na výkon </w:t>
        </w:r>
        <w:r w:rsidRPr="00F64B17">
          <w:rPr>
            <w:b/>
            <w:color w:val="000000"/>
          </w:rPr>
          <w:t>druhej ex ante kontroly je 20 pracovných dní</w:t>
        </w:r>
        <w:r w:rsidRPr="00F64B17">
          <w:rPr>
            <w:color w:val="000000"/>
          </w:rPr>
          <w:t xml:space="preserve"> a lehota na </w:t>
        </w:r>
        <w:r w:rsidRPr="00F64B17">
          <w:rPr>
            <w:b/>
            <w:color w:val="000000"/>
          </w:rPr>
          <w:t>následnú ex post kontrolu je 7 pracovných dní</w:t>
        </w:r>
        <w:r w:rsidRPr="00F64B17">
          <w:rPr>
            <w:color w:val="000000"/>
          </w:rPr>
          <w:t>.</w:t>
        </w:r>
      </w:ins>
    </w:p>
    <w:p w14:paraId="542994A2" w14:textId="77777777" w:rsidR="00765CB1" w:rsidRPr="00765CB1" w:rsidDel="00F64B17" w:rsidRDefault="00765CB1" w:rsidP="00765CB1">
      <w:pPr>
        <w:autoSpaceDE w:val="0"/>
        <w:autoSpaceDN w:val="0"/>
        <w:adjustRightInd w:val="0"/>
        <w:spacing w:before="120" w:after="120" w:line="288" w:lineRule="auto"/>
        <w:jc w:val="both"/>
        <w:rPr>
          <w:del w:id="1085" w:author="Autor" w:date="2020-12-14T10:20:00Z"/>
          <w:color w:val="000000"/>
        </w:rPr>
      </w:pPr>
      <w:del w:id="1086" w:author="Autor" w:date="2020-12-14T10:20:00Z">
        <w:r w:rsidRPr="00765CB1" w:rsidDel="00F64B17">
          <w:rPr>
            <w:color w:val="000000"/>
          </w:rPr>
          <w:delText xml:space="preserve">V prípade zákaziek nad 100 000 eur je lehota na výkon kontroly na ex ante kontrolu </w:delText>
        </w:r>
        <w:r w:rsidRPr="00852446" w:rsidDel="00F64B17">
          <w:rPr>
            <w:b/>
            <w:color w:val="000000"/>
          </w:rPr>
          <w:delText>20 pracovných dní</w:delText>
        </w:r>
        <w:r w:rsidRPr="00765CB1" w:rsidDel="00F64B17">
          <w:rPr>
            <w:color w:val="000000"/>
          </w:rPr>
          <w:delText xml:space="preserve">, lehota na výkon následnej ex post kontroly je </w:delText>
        </w:r>
        <w:r w:rsidRPr="00852446" w:rsidDel="00F64B17">
          <w:rPr>
            <w:b/>
            <w:color w:val="000000"/>
          </w:rPr>
          <w:delText>7 pracovných dní</w:delText>
        </w:r>
        <w:r w:rsidRPr="00765CB1" w:rsidDel="00F64B17">
          <w:rPr>
            <w:color w:val="000000"/>
          </w:rPr>
          <w:delText>.</w:delText>
        </w:r>
      </w:del>
    </w:p>
    <w:p w14:paraId="5A37F6AC" w14:textId="77777777" w:rsidR="00765CB1" w:rsidRPr="00765CB1" w:rsidDel="00F64B17" w:rsidRDefault="00765CB1" w:rsidP="00765CB1">
      <w:pPr>
        <w:autoSpaceDE w:val="0"/>
        <w:autoSpaceDN w:val="0"/>
        <w:adjustRightInd w:val="0"/>
        <w:spacing w:before="120" w:after="120" w:line="288" w:lineRule="auto"/>
        <w:jc w:val="both"/>
        <w:rPr>
          <w:del w:id="1087" w:author="Autor" w:date="2020-12-14T10:20:00Z"/>
          <w:color w:val="000000"/>
        </w:rPr>
      </w:pPr>
      <w:del w:id="1088" w:author="Autor" w:date="2020-12-14T10:20:00Z">
        <w:r w:rsidRPr="00765CB1" w:rsidDel="00F64B17">
          <w:rPr>
            <w:color w:val="000000"/>
          </w:rPr>
          <w:delText xml:space="preserve"> V prípade zákaziek do 100 000 eur je lehota na výkon (štandardnej) ex post kontroly </w:delText>
        </w:r>
        <w:r w:rsidRPr="00852446" w:rsidDel="00F64B17">
          <w:rPr>
            <w:b/>
            <w:color w:val="000000"/>
          </w:rPr>
          <w:delText>15 pracovných dní</w:delText>
        </w:r>
        <w:r w:rsidRPr="00765CB1" w:rsidDel="00F64B17">
          <w:rPr>
            <w:color w:val="000000"/>
          </w:rPr>
          <w:delText>.</w:delText>
        </w:r>
      </w:del>
    </w:p>
    <w:p w14:paraId="2FFF0CF0" w14:textId="77777777" w:rsidR="00765CB1" w:rsidRPr="00765CB1" w:rsidRDefault="00E5073A" w:rsidP="00765CB1">
      <w:pPr>
        <w:autoSpaceDE w:val="0"/>
        <w:autoSpaceDN w:val="0"/>
        <w:adjustRightInd w:val="0"/>
        <w:spacing w:before="120" w:after="120" w:line="288" w:lineRule="auto"/>
        <w:jc w:val="both"/>
        <w:rPr>
          <w:color w:val="000000"/>
        </w:rPr>
      </w:pPr>
      <w:r w:rsidRPr="00A54D9E">
        <w:t xml:space="preserve">Lehoty na výkon finančnej kontroly obstarávania začínajú pre </w:t>
      </w:r>
      <w:r>
        <w:t>poskytovateľa</w:t>
      </w:r>
      <w:r w:rsidRPr="00A54D9E">
        <w:t xml:space="preserve"> plynúť dňom nasledujúcim po dni </w:t>
      </w:r>
      <w:r>
        <w:t>zaevidovania</w:t>
      </w:r>
      <w:r w:rsidRPr="00476FB7">
        <w:t xml:space="preserve"> prijatej žiadosti prijímateľa o vykonanie kontroly/finančnej kontroly a predložení dokumentácie </w:t>
      </w:r>
      <w:r>
        <w:t xml:space="preserve">k </w:t>
      </w:r>
      <w:r w:rsidRPr="00476FB7">
        <w:t xml:space="preserve">obstarávaniu </w:t>
      </w:r>
      <w:r>
        <w:t>poskytovateľovi</w:t>
      </w:r>
      <w:r w:rsidRPr="00476FB7">
        <w:t xml:space="preserve"> cez ITMS2014+.</w:t>
      </w:r>
      <w:r>
        <w:t xml:space="preserve"> </w:t>
      </w:r>
      <w:r w:rsidRPr="00A54D9E">
        <w:t xml:space="preserve">Ak dokumentácia nie je kompletná, požiada </w:t>
      </w:r>
      <w:r>
        <w:t>poskytovateľa</w:t>
      </w:r>
      <w:r w:rsidRPr="00A54D9E">
        <w:t xml:space="preserve"> o jej doplnenie a lehota na výkon finančnej kontroly obstarávania sa prerušuje. </w:t>
      </w:r>
      <w:r>
        <w:t xml:space="preserve">Dňom nasledujúcim po dni doručenia vysvetlenia alebo doplnenia dokumentácie pokračuje plynutie lehoty na výkon kontroly/finančnej kontroly obstarávania. </w:t>
      </w:r>
      <w:r w:rsidRPr="00A54D9E">
        <w:t xml:space="preserve">Rovnako v prípade podania námietok, resp. plynutia lehoty na podanie námietok voči skutočnostiam uvedeným v návrhu správy z kontroly, sa lehota na výkon finančnej kontroly obstarávania prerušuje. Prijímateľ má možnosť späťvzatia dokumentácie k obstarávaniu, ktorá bola predložená </w:t>
      </w:r>
      <w:r>
        <w:t>poskytovateľovi</w:t>
      </w:r>
      <w:r w:rsidRPr="00A54D9E">
        <w:t xml:space="preserve"> za účelom výkonu finančnej kontroly obstarávania, a to so súhlasom </w:t>
      </w:r>
      <w:r>
        <w:t>poskytovateľa</w:t>
      </w:r>
      <w:r w:rsidRPr="00A54D9E">
        <w:t xml:space="preserve">. </w:t>
      </w:r>
      <w:r w:rsidRPr="00E20B59">
        <w:t xml:space="preserve">V prípadoch späťvzatia dokumentácie ide o dôvod hodný osobitného zreteľa a </w:t>
      </w:r>
      <w:r>
        <w:t>poskytovateľ</w:t>
      </w:r>
      <w:r w:rsidRPr="00E20B59">
        <w:t xml:space="preserve"> zastaví administratívnu finančnú kontrolu vyhotovením záznamu. </w:t>
      </w:r>
      <w:r w:rsidRPr="00A54D9E">
        <w:t>Ak prijímateľ opätovne predloží dokumentáciu na finančnú kontrolu, lehoty začínajú plynúť odznovu.</w:t>
      </w:r>
    </w:p>
    <w:p w14:paraId="66A00E9B"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255D2BB9" w14:textId="77777777" w:rsidR="00765CB1" w:rsidRDefault="00765CB1" w:rsidP="00765CB1">
      <w:pPr>
        <w:autoSpaceDE w:val="0"/>
        <w:autoSpaceDN w:val="0"/>
        <w:adjustRightInd w:val="0"/>
        <w:spacing w:before="120" w:after="120" w:line="288" w:lineRule="auto"/>
        <w:jc w:val="both"/>
        <w:rPr>
          <w:color w:val="000000"/>
        </w:rPr>
      </w:pPr>
    </w:p>
    <w:p w14:paraId="026322C4" w14:textId="77777777" w:rsidR="00E5073A" w:rsidRPr="00852446" w:rsidRDefault="00E5073A" w:rsidP="00E5073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FB50C0">
        <w:rPr>
          <w:rFonts w:cs="Arial"/>
          <w:color w:val="000000"/>
          <w:szCs w:val="19"/>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3039626A" w14:textId="77777777" w:rsidR="00E5073A" w:rsidRPr="00765CB1" w:rsidRDefault="00E5073A" w:rsidP="00765CB1">
      <w:pPr>
        <w:autoSpaceDE w:val="0"/>
        <w:autoSpaceDN w:val="0"/>
        <w:adjustRightInd w:val="0"/>
        <w:spacing w:before="120" w:after="120" w:line="288" w:lineRule="auto"/>
        <w:jc w:val="both"/>
        <w:rPr>
          <w:color w:val="000000"/>
        </w:rPr>
      </w:pPr>
    </w:p>
    <w:p w14:paraId="2481529B" w14:textId="7777777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 xml:space="preserve">Zákazky nad 100 000 </w:t>
      </w:r>
      <w:r w:rsidR="001549ED">
        <w:rPr>
          <w:b/>
          <w:color w:val="000000"/>
        </w:rPr>
        <w:t>EUR</w:t>
      </w:r>
    </w:p>
    <w:p w14:paraId="104AC37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 xml:space="preserve">Zákazky nad 100 000 </w:t>
      </w:r>
      <w:r w:rsidR="001549ED">
        <w:rPr>
          <w:color w:val="000000"/>
        </w:rPr>
        <w:t>EUR</w:t>
      </w:r>
      <w:r w:rsidR="001549ED" w:rsidRPr="00852446">
        <w:rPr>
          <w:color w:val="000000"/>
        </w:rPr>
        <w:t xml:space="preserve"> </w:t>
      </w:r>
      <w:r w:rsidRPr="00852446">
        <w:rPr>
          <w:color w:val="000000"/>
        </w:rPr>
        <w:t>na účely tejto kapitoly sú zákazky zadávané osobou, ktorej verejný obstarávateľ poskytne 50% a menej finančných prostriedkov z NFP na tovary, stavebné práce alebo služby</w:t>
      </w:r>
      <w:r w:rsidR="001549ED">
        <w:rPr>
          <w:color w:val="000000"/>
        </w:rPr>
        <w:t xml:space="preserve"> a ktorých hodnota je nad 100 000 EUR</w:t>
      </w:r>
      <w:r w:rsidRPr="00852446">
        <w:rPr>
          <w:color w:val="000000"/>
        </w:rPr>
        <w:t xml:space="preserve">. V prípade zákaziek nad 100 000 eur prijímateľ musí vykonať všetky ďalej uvedené úkony, ktoré majú zabezpečiť získanie čo najvyššieho počtu písomných </w:t>
      </w:r>
      <w:r w:rsidRPr="00852446">
        <w:rPr>
          <w:color w:val="000000"/>
        </w:rPr>
        <w:lastRenderedPageBreak/>
        <w:t>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1F39D785"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E5073A" w:rsidRPr="00B4199C">
        <w:t>(do lehoty sa nezapočítava deň zverejnenia, čo znamená, že lehota pre záujemcov o zákazku musí byť minimálne celých 7 pracovných dní, resp. 12 pracovných dní).  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9541EB">
        <w:rPr>
          <w:color w:val="000000"/>
        </w:rPr>
        <w:t>. Prijímateľ je povinný zdokumentovať toto zverejnenie hodnoverným spôsobom (spravidla printscreen tej časti webového sídla, kde bola výzva na predkladanie ponúk zverejnená</w:t>
      </w:r>
      <w:r w:rsidR="00E5073A">
        <w:rPr>
          <w:color w:val="000000"/>
        </w:rPr>
        <w:t>;</w:t>
      </w:r>
      <w:r w:rsidR="00E5073A" w:rsidRPr="00E5073A">
        <w:t xml:space="preserve"> </w:t>
      </w:r>
      <w:r w:rsidR="00E5073A">
        <w:t>z printscreenu</w:t>
      </w:r>
      <w:r w:rsidR="00E5073A" w:rsidRPr="00E20B59">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9541EB">
        <w:rPr>
          <w:color w:val="000000"/>
        </w:rPr>
        <w:t xml:space="preserve">). Zadávanie tejto zákazky je realizované zverejnením výzvy na predkladanie ponúk, v rámci ktorej prijímateľ uvedie najmä náležitosti </w:t>
      </w:r>
      <w:r w:rsidR="00023031">
        <w:t>uvedené v časti E.</w:t>
      </w:r>
      <w:r w:rsidR="00023031">
        <w:rPr>
          <w:color w:val="000000"/>
        </w:rPr>
        <w:t xml:space="preserve"> tejto</w:t>
      </w:r>
      <w:r w:rsidRPr="009541EB">
        <w:rPr>
          <w:color w:val="000000"/>
        </w:rPr>
        <w:t xml:space="preserve"> kapitoly </w:t>
      </w:r>
      <w:r w:rsidR="00023031">
        <w:rPr>
          <w:color w:val="000000"/>
        </w:rPr>
        <w:t>príručky</w:t>
      </w:r>
      <w:r w:rsidRPr="009541EB">
        <w:rPr>
          <w:color w:val="000000"/>
        </w:rPr>
        <w:t xml:space="preserve">. </w:t>
      </w:r>
    </w:p>
    <w:p w14:paraId="090DC5A3"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v ten istý deň ako zverejní výzvu na predkladanie ponúk na svojom webovom sídle, zaslať informáciu o tomto zverejnení </w:t>
      </w:r>
      <w:r w:rsidR="001549ED" w:rsidRPr="001549ED">
        <w:rPr>
          <w:color w:val="000000"/>
        </w:rPr>
        <w:t>(príloha č.</w:t>
      </w:r>
      <w:r w:rsidR="001549ED">
        <w:rPr>
          <w:color w:val="000000"/>
        </w:rPr>
        <w:t xml:space="preserve">23) </w:t>
      </w:r>
      <w:r w:rsidRPr="009541EB">
        <w:rPr>
          <w:color w:val="000000"/>
        </w:rPr>
        <w:t>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7063BA2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3CE9765C"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636E7B9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208742D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001C11CB"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w:t>
      </w:r>
      <w:ins w:id="1089" w:author="Autor" w:date="2020-12-14T10:21:00Z">
        <w:r w:rsidR="00AB589D" w:rsidRPr="00AB589D">
          <w:rPr>
            <w:color w:val="000000"/>
          </w:rPr>
          <w:t xml:space="preserve">môže po zverejnení </w:t>
        </w:r>
      </w:ins>
      <w:del w:id="1090" w:author="Autor" w:date="2020-12-14T10:21:00Z">
        <w:r w:rsidRPr="009541EB" w:rsidDel="00AB589D">
          <w:rPr>
            <w:color w:val="000000"/>
          </w:rPr>
          <w:delText xml:space="preserve">je súčasne so zverejnením </w:delText>
        </w:r>
      </w:del>
      <w:r w:rsidRPr="009541EB">
        <w:rPr>
          <w:color w:val="000000"/>
        </w:rPr>
        <w:t xml:space="preserve">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w:t>
      </w:r>
      <w:r w:rsidRPr="009541EB">
        <w:rPr>
          <w:color w:val="000000"/>
        </w:rPr>
        <w:lastRenderedPageBreak/>
        <w:t xml:space="preserve">podkapitoly. Oslovenie </w:t>
      </w:r>
      <w:del w:id="1091" w:author="Autor" w:date="2020-12-14T10:21:00Z">
        <w:r w:rsidRPr="009541EB" w:rsidDel="00AB589D">
          <w:rPr>
            <w:color w:val="000000"/>
          </w:rPr>
          <w:delText xml:space="preserve">minimálne troch </w:delText>
        </w:r>
      </w:del>
      <w:r w:rsidRPr="009541EB">
        <w:rPr>
          <w:color w:val="000000"/>
        </w:rPr>
        <w:t>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ins w:id="1092" w:author="Autor" w:date="2020-12-14T10:22:00Z">
        <w:r w:rsidR="00AB589D">
          <w:rPr>
            <w:color w:val="000000"/>
          </w:rPr>
          <w:t xml:space="preserve"> </w:t>
        </w:r>
        <w:r w:rsidR="00AB589D" w:rsidRPr="00AB589D">
          <w:rPr>
            <w:color w:val="000000"/>
          </w:rPr>
          <w:t>V prípade, ak bola predložená iba jedna ponuka, prijímateľ dohľadá minimálne jednu ďalšiu ponuku na webe alebo ju identifikuje pomocou CRZ alebo použije iné relevantné spôsoby určenia hospodárnosti podľa MP CKO č. 18</w:t>
        </w:r>
        <w:r w:rsidR="00AB589D">
          <w:rPr>
            <w:color w:val="000000"/>
          </w:rPr>
          <w:t xml:space="preserve"> </w:t>
        </w:r>
        <w:r w:rsidR="00AB589D" w:rsidRPr="00AB589D">
          <w:rPr>
            <w:color w:val="000000"/>
          </w:rPr>
          <w:t>k overovaniu hospodárnosti výdavkov</w:t>
        </w:r>
        <w:r w:rsidR="00AB589D">
          <w:rPr>
            <w:color w:val="000000"/>
          </w:rPr>
          <w:t>.</w:t>
        </w:r>
      </w:ins>
    </w:p>
    <w:p w14:paraId="4FE34A7F"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del w:id="1093" w:author="Autor" w:date="2020-12-14T10:22:00Z">
        <w:r w:rsidRPr="009541EB" w:rsidDel="00AB589D">
          <w:rPr>
            <w:color w:val="000000"/>
          </w:rPr>
          <w:tab/>
        </w:r>
      </w:del>
      <w:r w:rsidRPr="009541EB">
        <w:rPr>
          <w:color w:val="000000"/>
        </w:rPr>
        <w:t xml:space="preserve">Vo výnimočných prípadoch, kedy ide o jedinečný predmet zákazky, </w:t>
      </w:r>
      <w:ins w:id="1094" w:author="Autor" w:date="2020-12-14T10:22:00Z">
        <w:r w:rsidR="00AB589D" w:rsidRPr="00AB589D">
          <w:rPr>
            <w:color w:val="000000"/>
          </w:rPr>
          <w:t>prijímateľ osloví záujemcu, ktorý je spôsobilý realizovať jedinečný predmet zákazky alebo disponuje ponukou záujemcu spôsobilého realizovať jedinečný predmet zákazky. Jedinečnosť predmetu zákazky</w:t>
        </w:r>
        <w:r w:rsidR="00AB589D" w:rsidRPr="00AB589D" w:rsidDel="00B51321">
          <w:rPr>
            <w:color w:val="000000"/>
          </w:rPr>
          <w:t xml:space="preserve"> </w:t>
        </w:r>
        <w:r w:rsidR="00AB589D" w:rsidRPr="00AB589D">
          <w:rPr>
            <w:color w:val="000000"/>
          </w:rPr>
          <w:t xml:space="preserve">musí byť  zo strany prijímateľa riadne zdôvodnená a podložená ešte pred vyhlásením zákazky a dôkazné bremeno preukázania skutočnosti, že na relevantnom trhu neexistuje viac ako 1 dodávateľ znáša prijímateľ. Odôvodnenie k jedinečnému predmetu zákazky musí byť súčasťou dokumentácie k zákazke. 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CKO č. 18 k overovaniu hospodárnosti výdavkov. </w:t>
        </w:r>
      </w:ins>
      <w:del w:id="1095" w:author="Autor" w:date="2020-12-14T10:22:00Z">
        <w:r w:rsidRPr="009541EB" w:rsidDel="00AB589D">
          <w:rPr>
            <w:color w:val="000000"/>
          </w:rPr>
          <w:delText xml:space="preserve">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w:delText>
        </w:r>
      </w:del>
      <w:r w:rsidRPr="009541EB">
        <w:rPr>
          <w:color w:val="000000"/>
        </w:rPr>
        <w:t xml:space="preserve">Aj v tomto výnimočnom prípade je však povinnosťou prijímateľa zverejniť zákazku na webovom sídle a zaslať informáciu o tomto zverejnení na osobitný mailový kontakt </w:t>
      </w:r>
      <w:hyperlink r:id="rId30" w:history="1">
        <w:r w:rsidR="009541EB" w:rsidRPr="00852446">
          <w:rPr>
            <w:rStyle w:val="Hypertextovprepojenie"/>
          </w:rPr>
          <w:t>zakazkycko@vlada.gov.sk</w:t>
        </w:r>
      </w:hyperlink>
      <w:r w:rsidRPr="009541EB">
        <w:rPr>
          <w:color w:val="000000"/>
        </w:rPr>
        <w:t>.</w:t>
      </w:r>
    </w:p>
    <w:p w14:paraId="5DADDB5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w:t>
      </w:r>
      <w:ins w:id="1096" w:author="Autor" w:date="2020-12-14T10:23:00Z">
        <w:r w:rsidR="00350E18" w:rsidRPr="00350E18">
          <w:rPr>
            <w:color w:val="000000"/>
          </w:rPr>
          <w:t xml:space="preserve">jedného alebo viacerých </w:t>
        </w:r>
      </w:ins>
      <w:del w:id="1097" w:author="Autor" w:date="2020-12-14T10:23:00Z">
        <w:r w:rsidRPr="009541EB" w:rsidDel="00350E18">
          <w:rPr>
            <w:color w:val="000000"/>
          </w:rPr>
          <w:delText xml:space="preserve">min. 3 </w:delText>
        </w:r>
      </w:del>
      <w:r w:rsidRPr="009541EB">
        <w:rPr>
          <w:color w:val="000000"/>
        </w:rPr>
        <w:t xml:space="preserve">potenciálnych dodávateľov, s ktorými rokuje o zadaní </w:t>
      </w:r>
      <w:r w:rsidRPr="005B2DE9">
        <w:rPr>
          <w:color w:val="000000"/>
        </w:rPr>
        <w: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71C50587"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00023031" w:rsidRPr="00023031">
        <w:t xml:space="preserve"> </w:t>
      </w:r>
      <w:r w:rsidR="00023031">
        <w:t>doplnená o povinné náležitosti podľa kapitoly 7.1 ods. 10 metodického pokynu CKO č. 12</w:t>
      </w:r>
      <w:r w:rsidRPr="009541EB">
        <w:rPr>
          <w:color w:val="000000"/>
        </w:rPr>
        <w:t>).</w:t>
      </w:r>
    </w:p>
    <w:p w14:paraId="2E71F338" w14:textId="77777777" w:rsidR="009541EB" w:rsidDel="00350E18" w:rsidRDefault="00765CB1" w:rsidP="005B7173">
      <w:pPr>
        <w:pStyle w:val="Odsekzoznamu"/>
        <w:numPr>
          <w:ilvl w:val="0"/>
          <w:numId w:val="124"/>
        </w:numPr>
        <w:autoSpaceDE w:val="0"/>
        <w:autoSpaceDN w:val="0"/>
        <w:adjustRightInd w:val="0"/>
        <w:spacing w:before="120" w:after="120" w:line="288" w:lineRule="auto"/>
        <w:ind w:left="426"/>
        <w:jc w:val="both"/>
        <w:rPr>
          <w:del w:id="1098" w:author="Autor" w:date="2020-12-14T10:23:00Z"/>
          <w:color w:val="000000"/>
        </w:rPr>
      </w:pPr>
      <w:del w:id="1099" w:author="Autor" w:date="2020-12-14T10:23:00Z">
        <w:r w:rsidRPr="009541EB" w:rsidDel="00350E18">
          <w:rPr>
            <w:color w:val="000000"/>
          </w:rPr>
          <w:delText>Záznam z prieskumu trhu musí byť zverejnený na webovom sídle prijímateľa alebo inom vhodnom webovom sídle do 5 pracovných dní od dátumu vyhodnotenia ponúk.</w:delText>
        </w:r>
      </w:del>
    </w:p>
    <w:p w14:paraId="648C89D4" w14:textId="77777777"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7E9065B9" w14:textId="77777777" w:rsidR="00765CB1" w:rsidRPr="00765CB1" w:rsidRDefault="00765CB1" w:rsidP="00765CB1">
      <w:pPr>
        <w:autoSpaceDE w:val="0"/>
        <w:autoSpaceDN w:val="0"/>
        <w:adjustRightInd w:val="0"/>
        <w:spacing w:before="120" w:after="120" w:line="288" w:lineRule="auto"/>
        <w:jc w:val="both"/>
        <w:rPr>
          <w:color w:val="000000"/>
        </w:rPr>
      </w:pPr>
    </w:p>
    <w:p w14:paraId="049B7700"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5B30FA2A" w14:textId="77777777" w:rsidR="00765CB1" w:rsidRPr="00765CB1" w:rsidRDefault="00765CB1" w:rsidP="00765CB1">
      <w:pPr>
        <w:autoSpaceDE w:val="0"/>
        <w:autoSpaceDN w:val="0"/>
        <w:adjustRightInd w:val="0"/>
        <w:spacing w:before="120" w:after="120" w:line="288" w:lineRule="auto"/>
        <w:jc w:val="both"/>
        <w:rPr>
          <w:color w:val="000000"/>
        </w:rPr>
      </w:pPr>
    </w:p>
    <w:p w14:paraId="00F9FBD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Pri zadávaní zákaziek do 100 000 eur je prijímateľ povinný zaslať výzvu na predkladanie ponúk minimálne trom vybraným potenciálnym dodávateľom</w:t>
      </w:r>
      <w:r w:rsidR="00B71474">
        <w:rPr>
          <w:color w:val="000000"/>
        </w:rPr>
        <w:t xml:space="preserve"> </w:t>
      </w:r>
      <w:r w:rsidR="00B71474" w:rsidRPr="002A5F3A">
        <w:t>alebo identifikovať minimálne troch potenciálnych dodávateľov a ich cenové ponuky (napr. cez webové rozhranie)</w:t>
      </w:r>
      <w:r w:rsidR="00B71474" w:rsidRPr="00A54D9E">
        <w:t>.</w:t>
      </w:r>
      <w:r w:rsidRPr="00852446">
        <w:rPr>
          <w:color w:val="000000"/>
        </w:rPr>
        <w:t>. Oslovovaní</w:t>
      </w:r>
      <w:r w:rsidR="00B71474">
        <w:rPr>
          <w:color w:val="000000"/>
        </w:rPr>
        <w:t>/</w:t>
      </w:r>
      <w:r w:rsidR="00B71474" w:rsidRPr="00B71474">
        <w:t xml:space="preserve"> </w:t>
      </w:r>
      <w:r w:rsidR="00B71474">
        <w:t>identifikovaní</w:t>
      </w:r>
      <w:r w:rsidRPr="00852446">
        <w:rPr>
          <w:color w:val="000000"/>
        </w:rPr>
        <w:t xml:space="preserve">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w:t>
      </w:r>
      <w:r w:rsidR="009B2C3C" w:rsidRPr="00783BC3">
        <w:t>V prípade zaslania výzvy na predkladanie ponúk</w:t>
      </w:r>
      <w:r w:rsidR="009B2C3C">
        <w:t>, je p</w:t>
      </w:r>
      <w:r w:rsidRPr="00852446">
        <w:rPr>
          <w:color w:val="000000"/>
        </w:rPr>
        <w:t xml:space="preserve">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na predkladanie ponúk je</w:t>
      </w:r>
      <w:ins w:id="1100" w:author="Autor" w:date="2020-12-14T10:23:00Z">
        <w:r w:rsidR="00F849D6">
          <w:rPr>
            <w:color w:val="000000"/>
          </w:rPr>
          <w:t xml:space="preserve"> celých</w:t>
        </w:r>
      </w:ins>
      <w:r w:rsidRPr="009541EB">
        <w:rPr>
          <w:color w:val="000000"/>
        </w:rPr>
        <w:t xml:space="preserve"> </w:t>
      </w:r>
      <w:del w:id="1101" w:author="Autor" w:date="2020-12-14T10:23:00Z">
        <w:r w:rsidRPr="009541EB" w:rsidDel="00F849D6">
          <w:rPr>
            <w:color w:val="000000"/>
          </w:rPr>
          <w:delText xml:space="preserve">7 </w:delText>
        </w:r>
      </w:del>
      <w:ins w:id="1102" w:author="Autor" w:date="2020-12-14T10:23:00Z">
        <w:r w:rsidR="00F849D6">
          <w:rPr>
            <w:color w:val="000000"/>
          </w:rPr>
          <w:t>5</w:t>
        </w:r>
        <w:r w:rsidR="00F849D6" w:rsidRPr="009541EB">
          <w:rPr>
            <w:color w:val="000000"/>
          </w:rPr>
          <w:t xml:space="preserve"> </w:t>
        </w:r>
      </w:ins>
      <w:r w:rsidRPr="009541EB">
        <w:rPr>
          <w:color w:val="000000"/>
        </w:rPr>
        <w:t>pracovných dní odo dňa oslovenia minimálne troch potenciálnych dodávateľov</w:t>
      </w:r>
      <w:r w:rsidR="00023031">
        <w:t>(do lehoty sa nezapočítava deň</w:t>
      </w:r>
      <w:r w:rsidR="009B2C3C">
        <w:t xml:space="preserve"> oslovenia</w:t>
      </w:r>
      <w:r w:rsidR="00023031" w:rsidRPr="00722EA4">
        <w:t>, čo znamená, že lehota pre záujemcov o zák</w:t>
      </w:r>
      <w:r w:rsidR="00023031">
        <w:t xml:space="preserve">azku musí byť minimálne celých </w:t>
      </w:r>
      <w:del w:id="1103" w:author="Autor" w:date="2020-12-14T10:23:00Z">
        <w:r w:rsidR="00023031" w:rsidDel="00F849D6">
          <w:delText>7</w:delText>
        </w:r>
      </w:del>
      <w:ins w:id="1104" w:author="Autor" w:date="2020-12-14T10:23:00Z">
        <w:r w:rsidR="00F849D6">
          <w:t>5</w:t>
        </w:r>
      </w:ins>
      <w:r w:rsidR="00023031" w:rsidRPr="00722EA4">
        <w:t xml:space="preserve"> pracovných dní</w:t>
      </w:r>
      <w:r w:rsidR="00023031">
        <w:t>)</w:t>
      </w:r>
      <w:r w:rsidRPr="009541EB">
        <w:rPr>
          <w:color w:val="000000"/>
        </w:rPr>
        <w:t xml:space="preserve">. </w:t>
      </w:r>
      <w:r w:rsidR="00B71474">
        <w:rPr>
          <w:color w:val="000000"/>
        </w:rPr>
        <w:t xml:space="preserve"> </w:t>
      </w:r>
      <w:r w:rsidR="009B2C3C">
        <w:rPr>
          <w:color w:val="000000"/>
        </w:rPr>
        <w:t xml:space="preserve"> </w:t>
      </w:r>
    </w:p>
    <w:p w14:paraId="113E639C" w14:textId="77777777" w:rsidR="00E50572" w:rsidRPr="00735615" w:rsidRDefault="00765CB1" w:rsidP="00E50572">
      <w:pPr>
        <w:pStyle w:val="Odsekzoznamu"/>
        <w:numPr>
          <w:ilvl w:val="0"/>
          <w:numId w:val="125"/>
        </w:numPr>
        <w:autoSpaceDE w:val="0"/>
        <w:autoSpaceDN w:val="0"/>
        <w:adjustRightInd w:val="0"/>
        <w:spacing w:line="288" w:lineRule="auto"/>
        <w:ind w:left="426"/>
        <w:rPr>
          <w:color w:val="000000"/>
        </w:rPr>
      </w:pPr>
      <w:r w:rsidRPr="009541EB">
        <w:rPr>
          <w:color w:val="000000"/>
        </w:rPr>
        <w:lastRenderedPageBreak/>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r w:rsidR="00E50572" w:rsidRPr="00E50572">
        <w:t xml:space="preserve"> </w:t>
      </w:r>
    </w:p>
    <w:p w14:paraId="2180139E" w14:textId="77777777" w:rsidR="009541EB" w:rsidRPr="00E50572" w:rsidRDefault="00E50572" w:rsidP="00E50572">
      <w:pPr>
        <w:pStyle w:val="Odsekzoznamu"/>
        <w:numPr>
          <w:ilvl w:val="0"/>
          <w:numId w:val="125"/>
        </w:numPr>
        <w:autoSpaceDE w:val="0"/>
        <w:autoSpaceDN w:val="0"/>
        <w:adjustRightInd w:val="0"/>
        <w:spacing w:before="120" w:after="120" w:line="288" w:lineRule="auto"/>
        <w:ind w:left="426"/>
        <w:jc w:val="both"/>
        <w:rPr>
          <w:color w:val="000000"/>
        </w:rPr>
      </w:pPr>
      <w:r w:rsidRPr="00E50572">
        <w:rPr>
          <w:color w:val="000000"/>
        </w:rPr>
        <w:t>V prípade zákaziek do 100 000 eur</w:t>
      </w:r>
      <w:r w:rsidRPr="00100E0C">
        <w:rPr>
          <w:color w:val="000000"/>
        </w:rPr>
        <w:t xml:space="preserve">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497D5F5D"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w:t>
      </w:r>
      <w:r w:rsidR="00023031" w:rsidRPr="00023031">
        <w:t xml:space="preserve"> </w:t>
      </w:r>
      <w:r w:rsidR="00023031">
        <w:t>vopred</w:t>
      </w:r>
      <w:r w:rsidRPr="009541EB">
        <w:rPr>
          <w:color w:val="000000"/>
        </w:rPr>
        <w:t xml:space="preserve"> určil. Vo výnimočných prípadoch, </w:t>
      </w:r>
      <w:ins w:id="1105" w:author="Autor" w:date="2020-12-14T10:24:00Z">
        <w:r w:rsidR="00F849D6" w:rsidRPr="00F849D6">
          <w:rPr>
            <w:color w:val="000000"/>
          </w:rPr>
          <w:t>ide o jedinečný predmet zákazky prijímateľ osloví záujemcu, ktorý je spôsobilý realizovať jedinečný predmet zákazky alebo disponuje ponukou záujemcu spôsobilého realizovať jedinečný predmet zákazky (ak na relevantnom trhu pôsobia iba 2 záujemcovia, osloví prijímateľ dvoch záujemcov). Jedinečnosť predmetu zákazky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CKO č. 18 k overovaniu hospodárnosti výdavkov</w:t>
        </w:r>
        <w:r w:rsidR="00F849D6">
          <w:rPr>
            <w:color w:val="000000"/>
          </w:rPr>
          <w:t>.</w:t>
        </w:r>
      </w:ins>
      <w:del w:id="1106" w:author="Autor" w:date="2020-12-14T10:24:00Z">
        <w:r w:rsidRPr="009541EB" w:rsidDel="00F849D6">
          <w:rPr>
            <w:color w:val="000000"/>
          </w:rPr>
          <w:delText>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delText>
        </w:r>
      </w:del>
      <w:r w:rsidR="009541EB" w:rsidRPr="009541EB">
        <w:rPr>
          <w:color w:val="000000"/>
        </w:rPr>
        <w:t xml:space="preserve"> </w:t>
      </w:r>
    </w:p>
    <w:p w14:paraId="69C05580"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129D0870"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2D596A9C"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r w:rsidR="00023031" w:rsidRPr="00023031">
        <w:t xml:space="preserve"> </w:t>
      </w:r>
      <w:r w:rsidR="00023031">
        <w:t>a v kapitole 7.2 ods. 7 metodického pokynu CKO č. 12</w:t>
      </w:r>
      <w:r w:rsidRPr="009541EB">
        <w:rPr>
          <w:color w:val="000000"/>
        </w:rPr>
        <w:t>.</w:t>
      </w:r>
    </w:p>
    <w:p w14:paraId="5A5BA5CE" w14:textId="77777777" w:rsidR="009541EB" w:rsidDel="00F849D6" w:rsidRDefault="00765CB1" w:rsidP="005B7173">
      <w:pPr>
        <w:pStyle w:val="Odsekzoznamu"/>
        <w:numPr>
          <w:ilvl w:val="0"/>
          <w:numId w:val="125"/>
        </w:numPr>
        <w:autoSpaceDE w:val="0"/>
        <w:autoSpaceDN w:val="0"/>
        <w:adjustRightInd w:val="0"/>
        <w:spacing w:before="120" w:after="120" w:line="288" w:lineRule="auto"/>
        <w:ind w:left="426"/>
        <w:jc w:val="both"/>
        <w:rPr>
          <w:del w:id="1107" w:author="Autor" w:date="2020-12-14T10:24:00Z"/>
          <w:color w:val="000000"/>
        </w:rPr>
      </w:pPr>
      <w:del w:id="1108" w:author="Autor" w:date="2020-12-14T10:24:00Z">
        <w:r w:rsidRPr="009541EB" w:rsidDel="00F849D6">
          <w:rPr>
            <w:color w:val="000000"/>
          </w:rPr>
          <w:delText>Záznam z prieskumu trhu musí byť zverejnený na webovom sídle prijímateľa alebo inom vhodnom webovom sídle do 5 pracovných dní od dátumu vyhodnotenia ponúk.</w:delText>
        </w:r>
      </w:del>
    </w:p>
    <w:p w14:paraId="08F4C673"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316DF1DC" w14:textId="77777777"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w:t>
      </w:r>
      <w:ins w:id="1109" w:author="Autor" w:date="2020-12-14T10:25:00Z">
        <w:r w:rsidR="00F849D6" w:rsidRPr="00F849D6">
          <w:rPr>
            <w:color w:val="000000"/>
          </w:rPr>
          <w:t>percentuálne limity alebo benchmarky</w:t>
        </w:r>
        <w:r w:rsidR="00F849D6">
          <w:rPr>
            <w:color w:val="000000"/>
          </w:rPr>
          <w:t>,</w:t>
        </w:r>
        <w:r w:rsidR="00F849D6" w:rsidRPr="00F849D6">
          <w:rPr>
            <w:color w:val="000000"/>
          </w:rPr>
          <w:t xml:space="preserve"> </w:t>
        </w:r>
      </w:ins>
      <w:r w:rsidRPr="009541EB">
        <w:rPr>
          <w:color w:val="000000"/>
        </w:rPr>
        <w:t xml:space="preserve">ktoré zohľadňujú dodržanie pravidiel hospodárnosti v súlade s metodickým pokynom CKO č. 18 k overovaniu hospodárnosti výdavkov. V prípade priameho zadania zákazky do </w:t>
      </w:r>
      <w:r w:rsidR="00023031">
        <w:rPr>
          <w:color w:val="000000"/>
        </w:rPr>
        <w:t>10</w:t>
      </w:r>
      <w:r w:rsidRPr="009541EB">
        <w:rPr>
          <w:color w:val="000000"/>
        </w:rPr>
        <w:t xml:space="preserve">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61E454B8" w14:textId="77777777" w:rsidR="00765CB1" w:rsidRPr="00765CB1" w:rsidRDefault="00765CB1" w:rsidP="00765CB1">
      <w:pPr>
        <w:autoSpaceDE w:val="0"/>
        <w:autoSpaceDN w:val="0"/>
        <w:adjustRightInd w:val="0"/>
        <w:spacing w:before="120" w:after="120" w:line="288" w:lineRule="auto"/>
        <w:jc w:val="both"/>
        <w:rPr>
          <w:color w:val="000000"/>
        </w:rPr>
      </w:pPr>
    </w:p>
    <w:p w14:paraId="0F9301D8"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lastRenderedPageBreak/>
        <w:t>E.3</w:t>
      </w:r>
      <w:r w:rsidRPr="00852446">
        <w:rPr>
          <w:b/>
          <w:color w:val="000000"/>
        </w:rPr>
        <w:tab/>
        <w:t>Prechodné ustanovenia ku kapitole E.</w:t>
      </w:r>
    </w:p>
    <w:p w14:paraId="15BA7DA2" w14:textId="77777777" w:rsidR="00765CB1" w:rsidRPr="00765CB1" w:rsidRDefault="00765CB1" w:rsidP="00765CB1">
      <w:pPr>
        <w:autoSpaceDE w:val="0"/>
        <w:autoSpaceDN w:val="0"/>
        <w:adjustRightInd w:val="0"/>
        <w:spacing w:before="120" w:after="120" w:line="288" w:lineRule="auto"/>
        <w:jc w:val="both"/>
        <w:rPr>
          <w:color w:val="000000"/>
        </w:rPr>
      </w:pPr>
    </w:p>
    <w:p w14:paraId="2E72723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77956573"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3961DE12"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A912497"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2D359CB5" w14:textId="77777777" w:rsidR="00100E0C" w:rsidRDefault="00765CB1" w:rsidP="00100E0C">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CC99C4C" w14:textId="77777777" w:rsidR="00100E0C" w:rsidRDefault="00100E0C" w:rsidP="00100E0C">
      <w:pPr>
        <w:autoSpaceDE w:val="0"/>
        <w:autoSpaceDN w:val="0"/>
        <w:adjustRightInd w:val="0"/>
        <w:spacing w:before="120" w:after="120" w:line="288" w:lineRule="auto"/>
        <w:jc w:val="both"/>
        <w:rPr>
          <w:rFonts w:eastAsiaTheme="minorHAnsi"/>
        </w:rPr>
      </w:pPr>
    </w:p>
    <w:p w14:paraId="5D7E19ED" w14:textId="77777777" w:rsidR="00100E0C" w:rsidRPr="00B2338E" w:rsidRDefault="00100E0C" w:rsidP="00735615">
      <w:pPr>
        <w:pStyle w:val="Odsekzoznamu"/>
        <w:numPr>
          <w:ilvl w:val="0"/>
          <w:numId w:val="116"/>
        </w:numPr>
        <w:autoSpaceDE w:val="0"/>
        <w:autoSpaceDN w:val="0"/>
        <w:adjustRightInd w:val="0"/>
        <w:spacing w:before="240" w:after="240" w:line="288" w:lineRule="auto"/>
        <w:contextualSpacing w:val="0"/>
        <w:jc w:val="both"/>
        <w:rPr>
          <w:rFonts w:cs="Arial"/>
          <w:b/>
          <w:szCs w:val="19"/>
        </w:rPr>
      </w:pPr>
      <w:r w:rsidRPr="00B2338E">
        <w:rPr>
          <w:rFonts w:cs="Arial"/>
          <w:b/>
          <w:szCs w:val="19"/>
        </w:rPr>
        <w:t xml:space="preserve"> Všeobecné pravidlá pre zmeny zmluvy uzavretej v režime výnimky zo ZVO</w:t>
      </w:r>
    </w:p>
    <w:p w14:paraId="49B57EED"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Zmluvu/rámcovú dohodu, ktorá bola uzavretá ako výsledok postupu zadávania zákazky, na ktorú sa nevzťahuje pôsobnosť ZVO možno zmeniť počas jej trvania bez nového obstarávania, ak:</w:t>
      </w:r>
    </w:p>
    <w:p w14:paraId="52D31E2B"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w:t>
      </w:r>
    </w:p>
    <w:p w14:paraId="083929D2"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nástrojov uvedených v MP CKO č. 18 k overovaniu hospodárnosti výdavkov,</w:t>
      </w:r>
    </w:p>
    <w:p w14:paraId="14061ABC"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 xml:space="preserve">potreba zmeny vyplynula z nepredvídateľných okolností a zmenou sa nemení charakter zmluvy/rámcovej dohody; v tomto prípade je potrebné overiť hospodárnosť výdavkov iba v tom prípade, ak ide o nové tovary, stavebné práce alebo služby (prijímateľ využije nástroje uvedené v MP CKO č. 18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w:t>
      </w:r>
      <w:r w:rsidRPr="00B2338E">
        <w:rPr>
          <w:rFonts w:cs="Arial"/>
          <w:color w:val="000000"/>
          <w:szCs w:val="19"/>
        </w:rPr>
        <w:lastRenderedPageBreak/>
        <w:t>nákup/realizácia identických tovarov/stavebných prác, ktoré boli súčasťou pôvodnej zmluvy a v rámci dodatku nakúpených za rovnakú cenu), v rámci ktorého už bola overená hospodárnosť, prijímateľ nie je povinný overovať hospodárnosť opakovane,</w:t>
      </w:r>
    </w:p>
    <w:p w14:paraId="493C4FAD"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p>
    <w:p w14:paraId="29C96E39"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nedochádza k podstatnej zmene pôvodnej zmluvy, rámcovej dohody bez ohľadu na hodnotu tejto zmeny.</w:t>
      </w:r>
    </w:p>
    <w:p w14:paraId="2F965A66" w14:textId="77777777" w:rsidR="00100E0C" w:rsidRPr="00B2338E" w:rsidRDefault="00100E0C" w:rsidP="00100E0C">
      <w:pPr>
        <w:spacing w:after="200" w:line="276" w:lineRule="auto"/>
        <w:jc w:val="both"/>
        <w:rPr>
          <w:rFonts w:eastAsiaTheme="minorHAnsi" w:cs="Arial"/>
          <w:color w:val="000000"/>
          <w:szCs w:val="19"/>
        </w:rPr>
      </w:pPr>
    </w:p>
    <w:p w14:paraId="3616BECA"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Podstatnou zmenou pôvodnej zmluvy/rámcovej dohody sa rozumie taká zmena, ktorou sa najmä:</w:t>
      </w:r>
    </w:p>
    <w:p w14:paraId="21A22D04"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dopĺňajú alebo menia podstatným spôsobom podmienky, ktoré by v pôvodnom postupe obstarávania umožnili účasť iných hospodárskych subjektov, alebo ktoré by umožnili prijať inú ponuku ako pôvodne prijatú ponuku, </w:t>
      </w:r>
    </w:p>
    <w:p w14:paraId="65A5BFED"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w:t>
      </w:r>
    </w:p>
    <w:p w14:paraId="22C0E042" w14:textId="77777777" w:rsidR="00100E0C" w:rsidRPr="00B2338E" w:rsidRDefault="00100E0C" w:rsidP="00100E0C">
      <w:pPr>
        <w:ind w:left="709"/>
        <w:contextualSpacing/>
        <w:jc w:val="both"/>
        <w:rPr>
          <w:rFonts w:cs="Arial"/>
          <w:color w:val="000000"/>
          <w:szCs w:val="19"/>
        </w:rPr>
      </w:pPr>
    </w:p>
    <w:p w14:paraId="5C6812CD"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Zmluvu/rámcovú dohodu možno zmeniť počas jej trvania bez nového obstarávania aj vtedy, ak hodnota dodatku/dodatkov je nižšia ako:</w:t>
      </w:r>
    </w:p>
    <w:p w14:paraId="1FA61F9C"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20 % hodnoty pôvodnej zmluvy alebo rámcovej dohody, ak ide o zákazku na uskutočnenie stavebných prác,</w:t>
      </w:r>
    </w:p>
    <w:p w14:paraId="4317750B"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15 % hodnoty pôvodnej zmluvy alebo rámcovej dohody, ak ide o zákazku na dodanie tovaru alebo na poskytnutie služby.</w:t>
      </w:r>
    </w:p>
    <w:p w14:paraId="75F20ADF" w14:textId="77777777" w:rsidR="00100E0C" w:rsidRPr="00B2338E" w:rsidRDefault="00100E0C" w:rsidP="00100E0C">
      <w:pPr>
        <w:ind w:left="720"/>
        <w:contextualSpacing/>
        <w:jc w:val="both"/>
        <w:rPr>
          <w:rFonts w:cs="Arial"/>
          <w:color w:val="000000"/>
          <w:szCs w:val="19"/>
        </w:rPr>
      </w:pPr>
    </w:p>
    <w:p w14:paraId="61981215"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Zmena zmluvy/rámcovej dohody musí byť písomná, zmenou sa  nesmie meniť charakter zmluvy/rámcovej dohody. Zmeny zmluvy/rámcovej dohody nie je možné vykonať, ak by sa 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t>
      </w:r>
    </w:p>
    <w:p w14:paraId="21FAA040" w14:textId="77777777" w:rsidR="00100E0C" w:rsidRPr="00703E20" w:rsidRDefault="00100E0C" w:rsidP="00100E0C">
      <w:pPr>
        <w:autoSpaceDE w:val="0"/>
        <w:autoSpaceDN w:val="0"/>
        <w:adjustRightInd w:val="0"/>
        <w:spacing w:before="120" w:after="120" w:line="288" w:lineRule="auto"/>
        <w:jc w:val="both"/>
        <w:rPr>
          <w:rFonts w:cs="Arial"/>
          <w:color w:val="000000"/>
          <w:szCs w:val="19"/>
        </w:rPr>
      </w:pPr>
      <w:r w:rsidRPr="00B2338E">
        <w:rPr>
          <w:rFonts w:eastAsiaTheme="minorHAnsi" w:cs="Arial"/>
          <w:color w:val="000000"/>
          <w:szCs w:val="19"/>
        </w:rPr>
        <w:t>Na kontrolu dodatkov (vrátane lehôt spojených s výkonom kontroly) sa primerane vzťahujú pravidlá upravené v kapitole 2.</w:t>
      </w:r>
      <w:r>
        <w:rPr>
          <w:rFonts w:eastAsiaTheme="minorHAnsi" w:cs="Arial"/>
          <w:color w:val="000000"/>
          <w:szCs w:val="19"/>
        </w:rPr>
        <w:t>5</w:t>
      </w:r>
      <w:r w:rsidRPr="00B2338E">
        <w:rPr>
          <w:rFonts w:eastAsiaTheme="minorHAnsi" w:cs="Arial"/>
          <w:color w:val="000000"/>
          <w:szCs w:val="19"/>
        </w:rPr>
        <w:t>.</w:t>
      </w:r>
      <w:r>
        <w:rPr>
          <w:rFonts w:eastAsiaTheme="minorHAnsi" w:cs="Arial"/>
          <w:color w:val="000000"/>
          <w:szCs w:val="19"/>
        </w:rPr>
        <w:t>1 e) a f)</w:t>
      </w:r>
      <w:r w:rsidRPr="00B2338E">
        <w:rPr>
          <w:rFonts w:eastAsiaTheme="minorHAnsi" w:cs="Arial"/>
          <w:color w:val="000000"/>
          <w:szCs w:val="19"/>
        </w:rPr>
        <w:t xml:space="preserve"> tejto Príručky.</w:t>
      </w:r>
    </w:p>
    <w:p w14:paraId="26E26AF4" w14:textId="77777777" w:rsidR="00100E0C" w:rsidRPr="00765CB1" w:rsidRDefault="00100E0C" w:rsidP="00765CB1">
      <w:pPr>
        <w:autoSpaceDE w:val="0"/>
        <w:autoSpaceDN w:val="0"/>
        <w:adjustRightInd w:val="0"/>
        <w:spacing w:before="120" w:after="120" w:line="288" w:lineRule="auto"/>
        <w:jc w:val="both"/>
        <w:rPr>
          <w:color w:val="000000"/>
        </w:rPr>
      </w:pPr>
    </w:p>
    <w:p w14:paraId="572DD2DA" w14:textId="77777777" w:rsidR="009D7F63" w:rsidRPr="0073389C" w:rsidRDefault="009D7F63" w:rsidP="009D7F63">
      <w:pPr>
        <w:pStyle w:val="Nadpis3"/>
        <w:ind w:left="567" w:firstLine="0"/>
        <w:rPr>
          <w:lang w:val="sk-SK"/>
        </w:rPr>
      </w:pPr>
      <w:bookmarkStart w:id="1110" w:name="_Toc440372887"/>
      <w:bookmarkStart w:id="1111" w:name="_Toc4576206"/>
      <w:r w:rsidRPr="0073389C">
        <w:rPr>
          <w:lang w:val="sk-SK"/>
        </w:rPr>
        <w:t>Konflikt záujmov</w:t>
      </w:r>
      <w:bookmarkEnd w:id="1110"/>
      <w:bookmarkEnd w:id="1111"/>
    </w:p>
    <w:p w14:paraId="13FEE897"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52D91D8" w14:textId="77777777"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3040CCA8" w14:textId="77777777"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40F823EB"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xml:space="preserve">, ktorí sú zapojení do vykonávania postupu obstarávania alebo môžu ovplyvniť výsledok tohto postupu (bez nutnosti ich zapojenia), majú priamo alebo nepriamo finančný, ekonomický alebo iný </w:t>
      </w:r>
      <w:r w:rsidRPr="0073389C">
        <w:rPr>
          <w:color w:val="000000"/>
        </w:rPr>
        <w:lastRenderedPageBreak/>
        <w:t>osobný záujem, ktorý možno vnímať ako ohrozenie ich nestrannosti a nezávislosti v súvislosti s daným postupom VO</w:t>
      </w:r>
      <w:r w:rsidR="005B2DE9">
        <w:rPr>
          <w:color w:val="000000"/>
        </w:rPr>
        <w:t>/obstarávania</w:t>
      </w:r>
      <w:r w:rsidRPr="0073389C">
        <w:rPr>
          <w:color w:val="000000"/>
        </w:rPr>
        <w:t>.</w:t>
      </w:r>
    </w:p>
    <w:p w14:paraId="0A86D4E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1A15B6E"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563D84CB" w14:textId="77777777"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111C4713" w14:textId="77777777"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04DF69E4"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09EDF5F8"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0901F008"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2A621A94" w14:textId="7777777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10A27809" w14:textId="77777777"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43E3A3B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0F0BC6DF"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51D91F5E"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1195487F" w14:textId="77777777" w:rsidR="001325C0" w:rsidRDefault="001325C0" w:rsidP="009D7F63">
      <w:pPr>
        <w:autoSpaceDE w:val="0"/>
        <w:autoSpaceDN w:val="0"/>
        <w:adjustRightInd w:val="0"/>
        <w:spacing w:before="120" w:after="120" w:line="288" w:lineRule="auto"/>
        <w:jc w:val="both"/>
        <w:rPr>
          <w:color w:val="000000"/>
        </w:rPr>
      </w:pPr>
    </w:p>
    <w:p w14:paraId="270AE078" w14:textId="77777777"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w:t>
      </w:r>
      <w:ins w:id="1112" w:author="Autor" w:date="2020-12-14T10:25:00Z">
        <w:r w:rsidR="00F849D6">
          <w:rPr>
            <w:rFonts w:cs="Arial"/>
            <w:szCs w:val="19"/>
          </w:rPr>
          <w:t>v</w:t>
        </w:r>
      </w:ins>
      <w:del w:id="1113" w:author="Autor" w:date="2020-12-14T10:25:00Z">
        <w:r w:rsidRPr="00796597" w:rsidDel="00F849D6">
          <w:rPr>
            <w:rFonts w:cs="Arial"/>
            <w:szCs w:val="19"/>
          </w:rPr>
          <w:delText>u</w:delText>
        </w:r>
      </w:del>
      <w:r w:rsidRPr="00796597">
        <w:rPr>
          <w:rFonts w:cs="Arial"/>
          <w:szCs w:val="19"/>
        </w:rPr>
        <w: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521523" w14:textId="7777777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5301CCBC" w14:textId="77777777" w:rsidR="001325C0" w:rsidRPr="0073389C" w:rsidRDefault="001325C0" w:rsidP="009D7F63">
      <w:pPr>
        <w:autoSpaceDE w:val="0"/>
        <w:autoSpaceDN w:val="0"/>
        <w:adjustRightInd w:val="0"/>
        <w:spacing w:before="120" w:after="120" w:line="288" w:lineRule="auto"/>
        <w:jc w:val="both"/>
        <w:rPr>
          <w:color w:val="000000"/>
        </w:rPr>
      </w:pPr>
    </w:p>
    <w:p w14:paraId="07182D2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0CFFED85"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4588F760" w14:textId="77777777" w:rsidR="009D7F63" w:rsidRPr="0073389C" w:rsidRDefault="009D7F63" w:rsidP="009D7F63">
            <w:pPr>
              <w:rPr>
                <w:rFonts w:asciiTheme="minorHAnsi" w:hAnsiTheme="minorHAnsi"/>
                <w:b w:val="0"/>
              </w:rPr>
            </w:pPr>
          </w:p>
        </w:tc>
        <w:tc>
          <w:tcPr>
            <w:tcW w:w="4536" w:type="dxa"/>
            <w:vAlign w:val="center"/>
          </w:tcPr>
          <w:p w14:paraId="3286FF48"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45"/>
            </w:r>
          </w:p>
        </w:tc>
        <w:tc>
          <w:tcPr>
            <w:tcW w:w="4252" w:type="dxa"/>
            <w:vAlign w:val="center"/>
          </w:tcPr>
          <w:p w14:paraId="7FFC4C16"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6021591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5147AECE" w14:textId="77777777" w:rsidR="009D7F63" w:rsidRPr="0073389C" w:rsidRDefault="009D7F63" w:rsidP="009D7F63">
            <w:pPr>
              <w:spacing w:before="120"/>
              <w:jc w:val="center"/>
            </w:pPr>
            <w:r w:rsidRPr="0073389C">
              <w:t>a)</w:t>
            </w:r>
          </w:p>
        </w:tc>
        <w:tc>
          <w:tcPr>
            <w:tcW w:w="4536" w:type="dxa"/>
            <w:vAlign w:val="center"/>
          </w:tcPr>
          <w:p w14:paraId="4609E41C"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0480E6C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2630D11B"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64E063" w14:textId="77777777" w:rsidR="009D7F63" w:rsidRPr="0073389C" w:rsidRDefault="009D7F63" w:rsidP="009D7F63">
            <w:pPr>
              <w:spacing w:before="120"/>
              <w:jc w:val="center"/>
            </w:pPr>
            <w:r w:rsidRPr="0073389C">
              <w:t>b)</w:t>
            </w:r>
          </w:p>
        </w:tc>
        <w:tc>
          <w:tcPr>
            <w:tcW w:w="4536" w:type="dxa"/>
            <w:vAlign w:val="center"/>
          </w:tcPr>
          <w:p w14:paraId="0B0125E9"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46"/>
            </w:r>
            <w:r w:rsidRPr="0073389C">
              <w:t xml:space="preserve"> člena  štatutárneho orgánu </w:t>
            </w:r>
            <w:r w:rsidR="001325C0">
              <w:t>prijímateľa</w:t>
            </w:r>
            <w:r w:rsidRPr="0073389C">
              <w:t>.</w:t>
            </w:r>
          </w:p>
        </w:tc>
        <w:tc>
          <w:tcPr>
            <w:tcW w:w="4252" w:type="dxa"/>
            <w:vAlign w:val="center"/>
          </w:tcPr>
          <w:p w14:paraId="46181D8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5F80E6B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39D2BA39" w14:textId="77777777" w:rsidR="009D7F63" w:rsidRPr="0073389C" w:rsidRDefault="009D7F63" w:rsidP="009D7F63">
            <w:pPr>
              <w:spacing w:before="120"/>
              <w:jc w:val="center"/>
            </w:pPr>
            <w:r w:rsidRPr="0073389C">
              <w:t>c)</w:t>
            </w:r>
          </w:p>
        </w:tc>
        <w:tc>
          <w:tcPr>
            <w:tcW w:w="4536" w:type="dxa"/>
            <w:vAlign w:val="center"/>
          </w:tcPr>
          <w:p w14:paraId="643EE623"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5C0FA6DA"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CC6ACBA"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6F20CFED" w14:textId="77777777" w:rsidR="009D7F63" w:rsidRPr="0073389C" w:rsidRDefault="009D7F63" w:rsidP="009D7F63">
            <w:pPr>
              <w:spacing w:before="120"/>
              <w:jc w:val="center"/>
            </w:pPr>
            <w:r w:rsidRPr="0073389C">
              <w:t>d)</w:t>
            </w:r>
          </w:p>
        </w:tc>
        <w:tc>
          <w:tcPr>
            <w:tcW w:w="4536" w:type="dxa"/>
            <w:vAlign w:val="center"/>
          </w:tcPr>
          <w:p w14:paraId="58D5AD2F"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1861C81B"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467A17"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6EDA6311"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6CDD5CD2" w14:textId="77777777" w:rsidR="009D7F63" w:rsidRPr="0073389C" w:rsidRDefault="009D7F63" w:rsidP="009D7F63">
            <w:pPr>
              <w:spacing w:before="120"/>
              <w:jc w:val="center"/>
            </w:pPr>
            <w:r w:rsidRPr="0073389C">
              <w:t>e)</w:t>
            </w:r>
          </w:p>
        </w:tc>
        <w:tc>
          <w:tcPr>
            <w:tcW w:w="4536" w:type="dxa"/>
            <w:vAlign w:val="center"/>
          </w:tcPr>
          <w:p w14:paraId="033ECADF"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1AF973C1"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5A0960B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4B177D9C" w14:textId="77777777" w:rsidR="009D7F63" w:rsidRPr="0073389C" w:rsidRDefault="009D7F63" w:rsidP="009D7F63">
            <w:pPr>
              <w:spacing w:before="120"/>
              <w:jc w:val="center"/>
            </w:pPr>
            <w:r w:rsidRPr="0073389C">
              <w:lastRenderedPageBreak/>
              <w:t>f)</w:t>
            </w:r>
          </w:p>
        </w:tc>
        <w:tc>
          <w:tcPr>
            <w:tcW w:w="4536" w:type="dxa"/>
            <w:vAlign w:val="center"/>
          </w:tcPr>
          <w:p w14:paraId="5F3A9C04"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47"/>
            </w:r>
            <w:r w:rsidR="001325C0">
              <w:t xml:space="preserve"> </w:t>
            </w:r>
            <w:r w:rsidRPr="0073389C">
              <w:t xml:space="preserve"> člena štatutárneho orgánu </w:t>
            </w:r>
            <w:r w:rsidR="001325C0">
              <w:t>prijímateľa</w:t>
            </w:r>
            <w:r w:rsidRPr="0073389C">
              <w:t>.</w:t>
            </w:r>
          </w:p>
        </w:tc>
        <w:tc>
          <w:tcPr>
            <w:tcW w:w="4252" w:type="dxa"/>
            <w:vAlign w:val="center"/>
          </w:tcPr>
          <w:p w14:paraId="66803731" w14:textId="77777777"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5FD248A9"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213A70E2"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D235E06"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34D166A4" w14:textId="77777777" w:rsidR="009D7F63" w:rsidRPr="0073389C" w:rsidRDefault="009D7F63" w:rsidP="009D7F63">
            <w:pPr>
              <w:spacing w:before="120"/>
              <w:jc w:val="center"/>
            </w:pPr>
            <w:r w:rsidRPr="0073389C">
              <w:t>g)</w:t>
            </w:r>
          </w:p>
        </w:tc>
        <w:tc>
          <w:tcPr>
            <w:tcW w:w="4536" w:type="dxa"/>
            <w:vAlign w:val="center"/>
          </w:tcPr>
          <w:p w14:paraId="605B6097"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2C9577D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09282256"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50DB1419" w14:textId="77777777" w:rsidR="009D7F63" w:rsidRPr="0073389C" w:rsidRDefault="009D7F63" w:rsidP="009D7F63">
            <w:pPr>
              <w:spacing w:before="120"/>
              <w:jc w:val="center"/>
            </w:pPr>
            <w:r w:rsidRPr="0073389C">
              <w:t>h)</w:t>
            </w:r>
          </w:p>
        </w:tc>
        <w:tc>
          <w:tcPr>
            <w:tcW w:w="4536" w:type="dxa"/>
            <w:vAlign w:val="center"/>
          </w:tcPr>
          <w:p w14:paraId="7F9EF019"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0F6DFA4D"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EEC277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63B9DFDB" w14:textId="77777777" w:rsidR="009D7F63" w:rsidRPr="0073389C" w:rsidRDefault="009D7F63" w:rsidP="009D7F63">
            <w:pPr>
              <w:spacing w:before="120"/>
              <w:jc w:val="center"/>
            </w:pPr>
            <w:r w:rsidRPr="0073389C">
              <w:t>i)</w:t>
            </w:r>
          </w:p>
        </w:tc>
        <w:tc>
          <w:tcPr>
            <w:tcW w:w="4536" w:type="dxa"/>
            <w:vAlign w:val="center"/>
          </w:tcPr>
          <w:p w14:paraId="6CCDD19D" w14:textId="77777777"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48"/>
            </w:r>
            <w:r w:rsidRPr="0073389C">
              <w:t xml:space="preserve">). Spoločenské alebo osobné kontakty (blízka osoba) medzi osobami úspešného uchádzača a  </w:t>
            </w:r>
            <w:r w:rsidR="001325C0">
              <w:t>prijímateľa</w:t>
            </w:r>
            <w:r w:rsidRPr="0073389C">
              <w:t>.</w:t>
            </w:r>
          </w:p>
          <w:p w14:paraId="2EEF53F2"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2E743193" w14:textId="77777777"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3A9E92E5" w14:textId="77777777"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0762166" w14:textId="77777777"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44B2B8CD"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17686FB6"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1C92476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32CADDD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2BAC5DC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0E95DC95"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263BF255"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64CC752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12B8386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4059C22E"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4E7B3FF8"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v priebehu krátkeho časového úseku sa bez zjavného dôvodu vydajú dve alebo viaceré zmluvy na totožné položky, čo vedie k použitiu menej konkurencieschopného postupu obstarania.</w:t>
      </w:r>
    </w:p>
    <w:p w14:paraId="6951DE17"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04C1FFC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217D826E"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67017E57"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3F58BB47"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4A156D4E"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330F335C"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69322B15"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44ABBC97"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0B6EBF48"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32ACD924" w14:textId="77777777"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2C130575" w14:textId="77777777"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0C44C00F"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0C52900"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56C2DA7D"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5C54F68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488C056"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4D47889F"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4C510C62"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4F54F1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282543D"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1CE66EAC"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4F306D0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0FD3E71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352A913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8B96380"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4B2AE12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470C1265"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2D05297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D12EE96" w14:textId="77777777"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1A57BC0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32D4E941"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18787D1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A15C088" w14:textId="77777777" w:rsidR="009D7F63" w:rsidRPr="0073389C" w:rsidRDefault="009D7F63" w:rsidP="00771817">
            <w:pPr>
              <w:spacing w:after="200" w:line="20" w:lineRule="atLeast"/>
              <w:jc w:val="both"/>
            </w:pPr>
            <w:r w:rsidRPr="0073389C">
              <w:lastRenderedPageBreak/>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6F88019D"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4FB2C69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4BD4599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164DCEF" w14:textId="77777777"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57CB26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5A60FC0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C7D65E6" w14:textId="77777777"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61BAE7F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1DE3168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5B0FBC5"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01B7980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B4EECE5"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5560B27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BE47497"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659912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65219BBE"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20D99A0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9AC903E"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6C26A01E"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21D5C40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6F602FC"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36DD6998" w14:textId="77777777"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6728C335"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5CE11E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0CE69CF"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29BDEA3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432DE1B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D926671" w14:textId="77777777" w:rsidR="009D7F63" w:rsidRPr="0073389C" w:rsidRDefault="009D7F63" w:rsidP="00771817">
            <w:pPr>
              <w:spacing w:after="200" w:line="20" w:lineRule="atLeast"/>
              <w:jc w:val="both"/>
              <w:rPr>
                <w:b/>
              </w:rPr>
            </w:pPr>
            <w:r w:rsidRPr="0073389C">
              <w:t>Akceptujú sa nepravé osvedčenia.</w:t>
            </w:r>
          </w:p>
          <w:p w14:paraId="747109D7"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2F9362A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443BBF7C"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4C0AC7D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23847D9"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54293609"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2AE2F8CE"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4A080E1"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2C7D1D6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56DE580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2B04981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06FB387" w14:textId="77777777"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384720D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1BC3363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666AD55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A4C0465" w14:textId="77777777"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0151869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2FA3FD0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412FEB83"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12DE4F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B887854"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2D7CE7B0"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2BD1151E" w14:textId="77777777"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0F23F2F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6FC565A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8B5F11D"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46EF921E"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895E91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2D9D94B" w14:textId="77777777"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71BE13"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5208A04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A1B465C"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36703C5"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41AFB94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2FFA1D50"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29434527"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14C0C0C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0D63BABA" w14:textId="77777777"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45FF348E" w14:textId="77777777" w:rsidR="00F457A3" w:rsidRPr="00CA3B38" w:rsidRDefault="00F457A3" w:rsidP="00F457A3">
      <w:pPr>
        <w:rPr>
          <w:rFonts w:ascii="Times New Roman" w:hAnsi="Times New Roman"/>
          <w:b/>
          <w:sz w:val="24"/>
        </w:rPr>
      </w:pPr>
    </w:p>
    <w:p w14:paraId="6A901442" w14:textId="77777777"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34661EAA" w14:textId="77777777" w:rsidR="009D7F63" w:rsidRPr="0073389C" w:rsidRDefault="009D7F63" w:rsidP="009D7F63">
      <w:pPr>
        <w:spacing w:before="120" w:after="120" w:line="288" w:lineRule="auto"/>
        <w:jc w:val="both"/>
      </w:pPr>
    </w:p>
    <w:p w14:paraId="4CB32ECF" w14:textId="77777777" w:rsidR="009D7F63" w:rsidRPr="0073389C" w:rsidRDefault="009D7F63" w:rsidP="009D7F63">
      <w:pPr>
        <w:pStyle w:val="Nadpis2"/>
        <w:spacing w:line="288" w:lineRule="auto"/>
        <w:rPr>
          <w:lang w:val="sk-SK"/>
        </w:rPr>
      </w:pPr>
      <w:bookmarkStart w:id="1114" w:name="_Toc410907878"/>
      <w:bookmarkStart w:id="1115" w:name="_Toc440372888"/>
      <w:bookmarkStart w:id="1116" w:name="_Toc4576207"/>
      <w:r w:rsidRPr="0073389C">
        <w:rPr>
          <w:lang w:val="sk-SK"/>
        </w:rPr>
        <w:t>Informačný systém (ITMS2014+)</w:t>
      </w:r>
      <w:bookmarkEnd w:id="1114"/>
      <w:bookmarkEnd w:id="1115"/>
      <w:bookmarkEnd w:id="1116"/>
    </w:p>
    <w:p w14:paraId="111786E1" w14:textId="77777777"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4E9E2ABF" w14:textId="77777777" w:rsidR="009D7F63" w:rsidRPr="0073389C" w:rsidRDefault="009D7F63" w:rsidP="009D7F63">
      <w:pPr>
        <w:spacing w:before="120" w:after="120" w:line="288" w:lineRule="auto"/>
        <w:jc w:val="both"/>
      </w:pPr>
      <w:r w:rsidRPr="0073389C">
        <w:t xml:space="preserve">ITMS2014+ je delený na tri hlavné časti: </w:t>
      </w:r>
    </w:p>
    <w:p w14:paraId="24DAC66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7F9BE78"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430D011F" w14:textId="77777777" w:rsidR="009D7F63" w:rsidRPr="00666AC8" w:rsidRDefault="009D7F63" w:rsidP="00CC5712">
      <w:pPr>
        <w:pStyle w:val="Bulletslevel1"/>
        <w:ind w:left="567" w:hanging="283"/>
        <w:jc w:val="both"/>
        <w:rPr>
          <w:lang w:val="sk-SK"/>
        </w:rPr>
      </w:pPr>
      <w:r w:rsidRPr="00666AC8">
        <w:rPr>
          <w:b/>
          <w:lang w:val="sk-SK"/>
        </w:rPr>
        <w:lastRenderedPageBreak/>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64F0E218" w14:textId="77777777"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081E98C6"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49"/>
      </w:r>
      <w:r w:rsidRPr="0073389C">
        <w:t>, tento prístup ďalej využíva na predkladanie všetkých relevantných dokumentov, najmä:</w:t>
      </w:r>
    </w:p>
    <w:p w14:paraId="18D7A68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241CE85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0409C37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059BB998"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422BB32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21844B64"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6B4CF09A" w14:textId="77777777" w:rsidR="009D7F63" w:rsidRPr="0073389C" w:rsidRDefault="009D7F63" w:rsidP="009D7F63">
      <w:pPr>
        <w:pStyle w:val="Nadpis2"/>
        <w:spacing w:line="288" w:lineRule="auto"/>
        <w:rPr>
          <w:lang w:val="sk-SK"/>
        </w:rPr>
      </w:pPr>
      <w:bookmarkStart w:id="1117" w:name="_Toc440372889"/>
      <w:bookmarkStart w:id="1118" w:name="_Toc4576208"/>
      <w:r w:rsidRPr="0073389C">
        <w:rPr>
          <w:lang w:val="sk-SK"/>
        </w:rPr>
        <w:t>Informovanie a komunikácia</w:t>
      </w:r>
      <w:bookmarkEnd w:id="1117"/>
      <w:bookmarkEnd w:id="1118"/>
    </w:p>
    <w:p w14:paraId="01B72368"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r w:rsidR="005B7659">
        <w:rPr>
          <w:rStyle w:val="Hypertextovprepojenie"/>
        </w:rPr>
        <w:t>www.reformuj.sk</w:t>
      </w:r>
      <w:r w:rsidRPr="0073389C">
        <w:rPr>
          <w:rStyle w:val="Hypertextovprepojenie"/>
        </w:rPr>
        <w:t>.</w:t>
      </w:r>
      <w:r w:rsidRPr="0073389C">
        <w:t xml:space="preserve"> </w:t>
      </w:r>
    </w:p>
    <w:p w14:paraId="69D61024" w14:textId="77777777"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54361A3C" w14:textId="77777777"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3A994285"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2499B02D"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3708693E"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58BA4085"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C4A15B7" w14:textId="77777777" w:rsidR="009D7F63" w:rsidRPr="0073389C" w:rsidRDefault="009D7F63" w:rsidP="009D7F63">
      <w:pPr>
        <w:pStyle w:val="Bulletslevel1"/>
        <w:spacing w:after="120" w:line="288" w:lineRule="auto"/>
        <w:ind w:left="567" w:hanging="283"/>
        <w:jc w:val="both"/>
        <w:rPr>
          <w:lang w:val="sk-SK"/>
        </w:rPr>
      </w:pPr>
      <w:r w:rsidRPr="0073389C">
        <w:rPr>
          <w:lang w:val="sk-SK"/>
        </w:rPr>
        <w:lastRenderedPageBreak/>
        <w:t xml:space="preserve">webové sídla; </w:t>
      </w:r>
    </w:p>
    <w:p w14:paraId="413000CC"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699B5A90"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07EE38F5"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590BBF08"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32AC804E"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1EC3077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3B02B6AD" w14:textId="77777777"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226DF24"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584B4F2E"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5C296F2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3C9A040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119" w:name="_Toc440372890"/>
      <w:bookmarkStart w:id="1120" w:name="_Toc4576209"/>
      <w:bookmarkStart w:id="1121" w:name="_Toc410907880"/>
      <w:r w:rsidRPr="0073389C">
        <w:rPr>
          <w:rFonts w:ascii="Arial" w:hAnsi="Arial"/>
          <w:lang w:val="sk-SK"/>
        </w:rPr>
        <w:lastRenderedPageBreak/>
        <w:t>Kontrola a overovanie oprávnenosti výdavkov</w:t>
      </w:r>
      <w:bookmarkEnd w:id="1119"/>
      <w:bookmarkEnd w:id="1120"/>
      <w:r w:rsidRPr="0073389C">
        <w:rPr>
          <w:rFonts w:ascii="Arial" w:hAnsi="Arial"/>
          <w:lang w:val="sk-SK"/>
        </w:rPr>
        <w:t xml:space="preserve"> </w:t>
      </w:r>
      <w:bookmarkEnd w:id="1121"/>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1122" w:name="_Toc410907881"/>
      <w:bookmarkStart w:id="1123" w:name="_Toc440372891"/>
      <w:bookmarkStart w:id="1124" w:name="_Toc4576210"/>
      <w:r w:rsidRPr="0073389C">
        <w:rPr>
          <w:lang w:val="sk-SK"/>
        </w:rPr>
        <w:t xml:space="preserve">Administratívna </w:t>
      </w:r>
      <w:r w:rsidR="00F17DE9">
        <w:rPr>
          <w:lang w:val="sk-SK"/>
        </w:rPr>
        <w:t xml:space="preserve">finančná </w:t>
      </w:r>
      <w:r w:rsidRPr="0073389C">
        <w:rPr>
          <w:lang w:val="sk-SK"/>
        </w:rPr>
        <w:t>kontrola</w:t>
      </w:r>
      <w:bookmarkEnd w:id="1122"/>
      <w:bookmarkEnd w:id="1123"/>
      <w:bookmarkEnd w:id="1124"/>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1125" w:name="_Toc410907882"/>
      <w:bookmarkStart w:id="1126" w:name="_Toc440372892"/>
      <w:bookmarkStart w:id="1127" w:name="_Toc4576211"/>
      <w:r>
        <w:rPr>
          <w:lang w:val="sk-SK"/>
        </w:rPr>
        <w:t>Finančná k</w:t>
      </w:r>
      <w:r w:rsidR="009D7F63" w:rsidRPr="0073389C">
        <w:rPr>
          <w:lang w:val="sk-SK"/>
        </w:rPr>
        <w:t>ontrola na mieste</w:t>
      </w:r>
      <w:bookmarkEnd w:id="1125"/>
      <w:bookmarkEnd w:id="1126"/>
      <w:bookmarkEnd w:id="1127"/>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225B093B"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197DEC76"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128" w:name="_Toc410907883"/>
    </w:p>
    <w:p w14:paraId="176D6D02"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BFB9B39"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1129" w:name="_Toc440372893"/>
      <w:bookmarkStart w:id="1130" w:name="_Toc4576212"/>
      <w:r w:rsidRPr="0073389C">
        <w:rPr>
          <w:rFonts w:ascii="Arial" w:hAnsi="Arial"/>
          <w:lang w:val="sk-SK"/>
        </w:rPr>
        <w:lastRenderedPageBreak/>
        <w:t>Pr</w:t>
      </w:r>
      <w:r>
        <w:rPr>
          <w:rFonts w:ascii="Arial" w:hAnsi="Arial"/>
          <w:lang w:val="sk-SK"/>
        </w:rPr>
        <w:t>echodné a záverečné ustanovenia</w:t>
      </w:r>
      <w:bookmarkEnd w:id="1129"/>
      <w:bookmarkEnd w:id="1130"/>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1131" w:name="_Toc440372894"/>
      <w:bookmarkStart w:id="1132" w:name="_Toc4576213"/>
      <w:r w:rsidRPr="0073389C">
        <w:rPr>
          <w:rFonts w:ascii="Arial" w:hAnsi="Arial"/>
          <w:lang w:val="sk-SK"/>
        </w:rPr>
        <w:lastRenderedPageBreak/>
        <w:t>Prílohy</w:t>
      </w:r>
      <w:bookmarkEnd w:id="1128"/>
      <w:bookmarkEnd w:id="1131"/>
      <w:bookmarkEnd w:id="1132"/>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46AF23A4" w14:textId="77777777"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47F72C6F" w14:textId="7777777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07080B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27066630"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3B8B0F6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60DA1B89"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2A5F370E" w14:textId="77777777"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21CFD739" w14:textId="77777777"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2546CBA0"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27FE858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6A56568D"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0D434162"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53589F6B" w14:textId="77777777"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09E8B6B9"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35D25011"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60567E55"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2B212953"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323B1FC8" w14:textId="77777777" w:rsidR="0022207D" w:rsidRPr="00200264" w:rsidRDefault="0022207D" w:rsidP="002244BF">
      <w:pPr>
        <w:pStyle w:val="Textkomentra"/>
        <w:ind w:left="720"/>
        <w:rPr>
          <w:lang w:val="sk-SK"/>
        </w:rPr>
      </w:pPr>
    </w:p>
    <w:p w14:paraId="213F1233"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31"/>
      <w:footerReference w:type="first" r:id="rId32"/>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80301" w14:textId="77777777" w:rsidR="006729D4" w:rsidRDefault="006729D4">
      <w:r>
        <w:separator/>
      </w:r>
    </w:p>
    <w:p w14:paraId="70181913" w14:textId="77777777" w:rsidR="006729D4" w:rsidRDefault="006729D4"/>
  </w:endnote>
  <w:endnote w:type="continuationSeparator" w:id="0">
    <w:p w14:paraId="3A8C800B" w14:textId="77777777" w:rsidR="006729D4" w:rsidRDefault="006729D4">
      <w:r>
        <w:continuationSeparator/>
      </w:r>
    </w:p>
    <w:p w14:paraId="3B19048E" w14:textId="77777777" w:rsidR="006729D4" w:rsidRDefault="006729D4"/>
  </w:endnote>
  <w:endnote w:type="continuationNotice" w:id="1">
    <w:p w14:paraId="63547902" w14:textId="77777777" w:rsidR="006729D4" w:rsidRDefault="00672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D579C" w14:textId="77777777" w:rsidR="00E045E6" w:rsidRDefault="00E045E6">
    <w:pPr>
      <w:pStyle w:val="Pta"/>
      <w:jc w:val="right"/>
    </w:pPr>
    <w:r>
      <w:fldChar w:fldCharType="begin"/>
    </w:r>
    <w:r>
      <w:instrText xml:space="preserve"> PAGE   \* MERGEFORMAT </w:instrText>
    </w:r>
    <w:r>
      <w:fldChar w:fldCharType="separate"/>
    </w:r>
    <w:r w:rsidR="00EA599E">
      <w:rPr>
        <w:noProof/>
      </w:rPr>
      <w:t>4</w:t>
    </w:r>
    <w:r>
      <w:rPr>
        <w:noProof/>
      </w:rPr>
      <w:fldChar w:fldCharType="end"/>
    </w:r>
  </w:p>
  <w:p w14:paraId="2C36D00B" w14:textId="77777777" w:rsidR="00E045E6" w:rsidRPr="003530AF" w:rsidRDefault="00E045E6"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722CB5B5" w14:textId="77777777" w:rsidR="00E045E6" w:rsidRDefault="00E045E6">
        <w:pPr>
          <w:pStyle w:val="Pta"/>
          <w:jc w:val="right"/>
        </w:pPr>
        <w:r>
          <w:fldChar w:fldCharType="begin"/>
        </w:r>
        <w:r>
          <w:instrText>PAGE   \* MERGEFORMAT</w:instrText>
        </w:r>
        <w:r>
          <w:fldChar w:fldCharType="separate"/>
        </w:r>
        <w:r w:rsidR="00EA599E" w:rsidRPr="00EA599E">
          <w:rPr>
            <w:noProof/>
            <w:lang w:val="sk-SK"/>
          </w:rPr>
          <w:t>1</w:t>
        </w:r>
        <w:r>
          <w:fldChar w:fldCharType="end"/>
        </w:r>
      </w:p>
    </w:sdtContent>
  </w:sdt>
  <w:p w14:paraId="3843E05C" w14:textId="77777777" w:rsidR="00E045E6" w:rsidRDefault="00E045E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4E013" w14:textId="77777777" w:rsidR="006729D4" w:rsidRDefault="006729D4">
      <w:r>
        <w:separator/>
      </w:r>
    </w:p>
    <w:p w14:paraId="62D53402" w14:textId="77777777" w:rsidR="006729D4" w:rsidRDefault="006729D4"/>
  </w:footnote>
  <w:footnote w:type="continuationSeparator" w:id="0">
    <w:p w14:paraId="31DB1161" w14:textId="77777777" w:rsidR="006729D4" w:rsidRDefault="006729D4">
      <w:r>
        <w:continuationSeparator/>
      </w:r>
    </w:p>
    <w:p w14:paraId="3C368D3B" w14:textId="77777777" w:rsidR="006729D4" w:rsidRDefault="006729D4"/>
  </w:footnote>
  <w:footnote w:type="continuationNotice" w:id="1">
    <w:p w14:paraId="6982B8BB" w14:textId="77777777" w:rsidR="006729D4" w:rsidRDefault="006729D4"/>
  </w:footnote>
  <w:footnote w:id="2">
    <w:p w14:paraId="3112F0A8" w14:textId="77777777" w:rsidR="00E045E6" w:rsidRPr="009D7F63" w:rsidRDefault="00E045E6"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3EA71EF8" w14:textId="77777777" w:rsidR="00E045E6" w:rsidRPr="009D7F63" w:rsidRDefault="00E045E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2C5BE3F1" w14:textId="77777777" w:rsidR="00E045E6" w:rsidRPr="009D7F63" w:rsidRDefault="00E045E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5C4451D7" w14:textId="77777777" w:rsidR="00E045E6" w:rsidRPr="005755D7" w:rsidRDefault="00E045E6">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6">
    <w:p w14:paraId="44049546" w14:textId="77777777" w:rsidR="00E045E6" w:rsidRPr="00735615" w:rsidRDefault="00E045E6">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7">
    <w:p w14:paraId="7EDF750B" w14:textId="77777777" w:rsidR="00E045E6" w:rsidRPr="00EA00BD" w:rsidRDefault="00E045E6"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5D9A264C" w14:textId="77777777" w:rsidR="00E045E6" w:rsidRPr="00EA00BD" w:rsidRDefault="00E045E6" w:rsidP="00702314">
      <w:pPr>
        <w:pStyle w:val="Textpoznmkypodiarou"/>
        <w:jc w:val="both"/>
        <w:rPr>
          <w:szCs w:val="16"/>
          <w:lang w:val="sk-SK"/>
        </w:rPr>
      </w:pPr>
    </w:p>
    <w:p w14:paraId="7DBC22D3" w14:textId="77777777" w:rsidR="00E045E6" w:rsidRPr="00EA00BD" w:rsidRDefault="00E045E6">
      <w:pPr>
        <w:pStyle w:val="Textpoznmkypodiarou"/>
        <w:rPr>
          <w:lang w:val="sk-SK"/>
        </w:rPr>
      </w:pPr>
    </w:p>
  </w:footnote>
  <w:footnote w:id="8">
    <w:p w14:paraId="3590E41A" w14:textId="77777777" w:rsidR="00E045E6" w:rsidRDefault="00E045E6"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E045E6" w:rsidRPr="0063712E" w:rsidRDefault="00E045E6" w:rsidP="0063712E">
      <w:pPr>
        <w:pStyle w:val="Textpoznmkypodiarou"/>
        <w:jc w:val="both"/>
        <w:rPr>
          <w:lang w:val="sk-SK"/>
        </w:rPr>
      </w:pPr>
      <w:r>
        <w:rPr>
          <w:lang w:val="sk-SK"/>
        </w:rPr>
        <w:t>b.) v listinnej podobe poštou, kuriérskou službou  alebo osobne do podateľne.</w:t>
      </w:r>
    </w:p>
  </w:footnote>
  <w:footnote w:id="9">
    <w:p w14:paraId="0C9BCBDB" w14:textId="77777777" w:rsidR="00E045E6" w:rsidRPr="009D7F63" w:rsidRDefault="00E045E6"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0">
    <w:p w14:paraId="4FE83B7E" w14:textId="77777777" w:rsidR="00E045E6" w:rsidRPr="0063712E" w:rsidRDefault="00E045E6"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1">
    <w:p w14:paraId="1B3F2DB0" w14:textId="77777777" w:rsidR="00E045E6" w:rsidRPr="003911A6" w:rsidRDefault="00E045E6">
      <w:pPr>
        <w:pStyle w:val="Textpoznmkypodiarou"/>
        <w:rPr>
          <w:del w:id="129"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2">
    <w:p w14:paraId="61C87567" w14:textId="77777777" w:rsidR="00E045E6" w:rsidRPr="00F20EE9" w:rsidRDefault="00E045E6">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3">
    <w:p w14:paraId="624CE0A9" w14:textId="77777777" w:rsidR="00E045E6" w:rsidRPr="005D70A1" w:rsidRDefault="00E045E6">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4">
    <w:p w14:paraId="3A5390FB" w14:textId="77777777" w:rsidR="00E045E6" w:rsidRPr="00EA330D" w:rsidRDefault="00E045E6"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5">
    <w:p w14:paraId="32EDC201" w14:textId="77777777" w:rsidR="00E045E6" w:rsidRPr="00852446" w:rsidRDefault="00E045E6"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6">
    <w:p w14:paraId="66386B84" w14:textId="77777777" w:rsidR="00E045E6" w:rsidRPr="00E25071" w:rsidRDefault="00E045E6"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7">
    <w:p w14:paraId="1D8187EA" w14:textId="77777777" w:rsidR="00E045E6" w:rsidRPr="00EA00BD" w:rsidRDefault="00E045E6">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8">
    <w:p w14:paraId="0D47D123" w14:textId="77777777" w:rsidR="00E045E6" w:rsidRPr="00597E10" w:rsidRDefault="00E045E6"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19">
    <w:p w14:paraId="172ED6E0" w14:textId="77777777" w:rsidR="00E045E6" w:rsidRPr="00CE5F7E" w:rsidRDefault="00E045E6">
      <w:pPr>
        <w:pStyle w:val="Textpoznmkypodiarou"/>
        <w:rPr>
          <w:lang w:val="sk-SK"/>
        </w:rPr>
      </w:pPr>
      <w:r>
        <w:rPr>
          <w:rStyle w:val="Odkaznapoznmkupodiarou"/>
        </w:rPr>
        <w:footnoteRef/>
      </w:r>
      <w:r>
        <w:t xml:space="preserve"> </w:t>
      </w:r>
      <w:r>
        <w:rPr>
          <w:lang w:val="sk-SK"/>
        </w:rPr>
        <w:t>Postup krok po kroku je popísaný v Usmernení CKO č. 6 k elektronickej komunikácii v systéme ITMS2014+.</w:t>
      </w:r>
    </w:p>
  </w:footnote>
  <w:footnote w:id="20">
    <w:p w14:paraId="7AF61AD3" w14:textId="77777777" w:rsidR="00E045E6" w:rsidRPr="001A430C" w:rsidRDefault="00E045E6">
      <w:pPr>
        <w:pStyle w:val="Textpoznmkypodiarou"/>
        <w:rPr>
          <w:lang w:val="sk-SK"/>
        </w:rPr>
      </w:pPr>
      <w:r>
        <w:rPr>
          <w:rStyle w:val="Odkaznapoznmkupodiarou"/>
        </w:rPr>
        <w:footnoteRef/>
      </w:r>
      <w:r>
        <w:t xml:space="preserve"> </w:t>
      </w:r>
      <w:r>
        <w:rPr>
          <w:lang w:val="sk-SK"/>
        </w:rPr>
        <w:t>V závislosti od podoby písomnej formy použitej prijímateľom tak RO pre OP EVS urobí buď elektronicky alebo listinne,</w:t>
      </w:r>
    </w:p>
  </w:footnote>
  <w:footnote w:id="21">
    <w:p w14:paraId="4E700D7B" w14:textId="77777777" w:rsidR="00E045E6" w:rsidRPr="009D7F63" w:rsidRDefault="00E045E6"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2">
    <w:p w14:paraId="3BC21933" w14:textId="77777777" w:rsidR="00E045E6" w:rsidRPr="009D7F63" w:rsidRDefault="00E045E6">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3">
    <w:p w14:paraId="204D9A7D" w14:textId="77777777" w:rsidR="00E045E6" w:rsidRPr="007D7535" w:rsidRDefault="00E045E6"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4">
    <w:p w14:paraId="5C2C6288" w14:textId="77777777" w:rsidR="00E045E6" w:rsidRPr="009D7F63" w:rsidRDefault="00E045E6"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E045E6" w:rsidRPr="009D7F63" w:rsidRDefault="00E045E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E045E6" w:rsidRPr="009D7F63" w:rsidRDefault="00E045E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E045E6" w:rsidRPr="009D7F63" w:rsidRDefault="00E045E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E045E6" w:rsidRPr="009D7F63" w:rsidRDefault="00E045E6" w:rsidP="00C8683A">
      <w:pPr>
        <w:pStyle w:val="Textpoznmkypodiarou"/>
        <w:rPr>
          <w:rFonts w:cs="Arial"/>
          <w:szCs w:val="16"/>
          <w:lang w:val="sk-SK"/>
        </w:rPr>
      </w:pPr>
      <w:r w:rsidRPr="009D7F63">
        <w:rPr>
          <w:rFonts w:cs="Arial"/>
          <w:szCs w:val="16"/>
          <w:lang w:val="sk-SK" w:eastAsia="cs-CZ"/>
        </w:rPr>
        <w:t>4. pohonné hmoty.</w:t>
      </w:r>
    </w:p>
  </w:footnote>
  <w:footnote w:id="25">
    <w:p w14:paraId="7FAC1B18" w14:textId="77777777" w:rsidR="00E045E6" w:rsidRPr="009D7F63" w:rsidRDefault="00E045E6"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E045E6" w:rsidRPr="009D7F63" w:rsidRDefault="00E045E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E045E6" w:rsidRPr="009D7F63" w:rsidRDefault="00E045E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E045E6" w:rsidRPr="009D7F63" w:rsidRDefault="00E045E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E045E6" w:rsidRPr="00041D2E" w:rsidRDefault="00E045E6" w:rsidP="00041D2E">
      <w:pPr>
        <w:pStyle w:val="Textpoznmkypodiarou"/>
        <w:rPr>
          <w:lang w:val="sk-SK"/>
        </w:rPr>
      </w:pPr>
      <w:r w:rsidRPr="009D7F63">
        <w:rPr>
          <w:rFonts w:cs="Arial"/>
          <w:szCs w:val="16"/>
          <w:lang w:val="sk-SK" w:eastAsia="cs-CZ"/>
        </w:rPr>
        <w:t>4. pohonné hmoty.</w:t>
      </w:r>
    </w:p>
  </w:footnote>
  <w:footnote w:id="26">
    <w:p w14:paraId="784C7747" w14:textId="77777777" w:rsidR="00E045E6" w:rsidRPr="009D7F63" w:rsidRDefault="00E045E6"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7">
    <w:p w14:paraId="2888D183" w14:textId="77777777" w:rsidR="00E045E6" w:rsidRDefault="00E045E6"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E045E6" w:rsidRPr="00735615" w:rsidRDefault="00E045E6"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28">
    <w:p w14:paraId="07AF51A5" w14:textId="77777777" w:rsidR="00E045E6" w:rsidRPr="009D7F63" w:rsidRDefault="00E045E6"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9">
    <w:p w14:paraId="6BDBD3F9" w14:textId="77777777" w:rsidR="00E045E6" w:rsidRPr="009D7F63" w:rsidRDefault="00E045E6"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0">
    <w:p w14:paraId="6B5FD7AA" w14:textId="77777777" w:rsidR="00E045E6" w:rsidRDefault="00E045E6"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E045E6" w:rsidRPr="009D7F63" w:rsidRDefault="00E045E6">
      <w:pPr>
        <w:pStyle w:val="Textpoznmkypodiarou"/>
        <w:rPr>
          <w:rFonts w:cs="Arial"/>
          <w:szCs w:val="16"/>
          <w:lang w:val="sk-SK"/>
        </w:rPr>
      </w:pPr>
    </w:p>
  </w:footnote>
  <w:footnote w:id="31">
    <w:p w14:paraId="22AA2654" w14:textId="77777777" w:rsidR="00E045E6" w:rsidRPr="002D4628" w:rsidRDefault="00E045E6"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2">
    <w:p w14:paraId="748D3330" w14:textId="77777777" w:rsidR="00E045E6" w:rsidRPr="009D7F63" w:rsidRDefault="00E045E6"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3">
    <w:p w14:paraId="67F1ADFF" w14:textId="77777777" w:rsidR="00E045E6" w:rsidRPr="006E4CC8" w:rsidRDefault="00E045E6"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E045E6" w:rsidRPr="007F7349" w:rsidRDefault="00E045E6"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E045E6" w:rsidRPr="007F7349" w:rsidRDefault="00E045E6"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E045E6" w:rsidRPr="007F7349" w:rsidRDefault="00E045E6"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E045E6" w:rsidRPr="00F41F62" w:rsidRDefault="00E045E6"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4">
    <w:p w14:paraId="1D1C0F7D" w14:textId="77777777" w:rsidR="00E045E6" w:rsidRPr="009D7F63" w:rsidRDefault="00E045E6"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5">
    <w:p w14:paraId="588AFD3C" w14:textId="77777777" w:rsidR="00E045E6" w:rsidRDefault="00E045E6"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36">
    <w:p w14:paraId="6721C3EE" w14:textId="77777777" w:rsidR="00E045E6" w:rsidRDefault="00E045E6"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37">
    <w:p w14:paraId="15667933" w14:textId="77777777" w:rsidR="00E045E6" w:rsidRDefault="00E045E6"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38">
    <w:p w14:paraId="1744570C" w14:textId="77777777" w:rsidR="00E045E6" w:rsidRPr="004F28ED" w:rsidRDefault="00E045E6">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9">
    <w:p w14:paraId="33CC1FB5" w14:textId="77777777" w:rsidR="00E045E6" w:rsidRPr="0031793F" w:rsidRDefault="00E045E6">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0">
    <w:p w14:paraId="38E92D02" w14:textId="77777777" w:rsidR="00E045E6" w:rsidRPr="00E1641D" w:rsidRDefault="00E045E6"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1">
    <w:p w14:paraId="64707FCA" w14:textId="77777777" w:rsidR="00E045E6" w:rsidRPr="0029658C" w:rsidRDefault="00E045E6"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2">
    <w:p w14:paraId="4AE34EF6" w14:textId="77777777" w:rsidR="00E045E6" w:rsidRDefault="00E045E6"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E045E6" w:rsidRPr="0029658C" w:rsidRDefault="00E045E6"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3">
    <w:p w14:paraId="2A70F20B" w14:textId="77777777" w:rsidR="00E045E6" w:rsidRPr="00765644" w:rsidRDefault="00E045E6"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4">
    <w:p w14:paraId="4A02512F" w14:textId="77777777" w:rsidR="00E045E6" w:rsidRDefault="00E045E6"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E045E6" w:rsidRDefault="00E045E6"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E045E6" w:rsidRDefault="00E045E6"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E045E6" w:rsidRPr="00033E1E" w:rsidRDefault="00E045E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45">
    <w:p w14:paraId="35ED0803" w14:textId="77777777" w:rsidR="00E045E6" w:rsidRPr="00B8602D" w:rsidRDefault="00E045E6">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46">
    <w:p w14:paraId="61591BE7" w14:textId="77777777" w:rsidR="00E045E6" w:rsidRPr="00BD5C09" w:rsidRDefault="00E045E6"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47">
    <w:p w14:paraId="32904B54" w14:textId="77777777" w:rsidR="00E045E6" w:rsidRPr="00867B4C" w:rsidRDefault="00E045E6"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48">
    <w:p w14:paraId="64A6AA42" w14:textId="77777777" w:rsidR="00E045E6" w:rsidRPr="00EA00BD" w:rsidRDefault="00E045E6"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49">
    <w:p w14:paraId="68DE9086" w14:textId="77777777" w:rsidR="00E045E6" w:rsidRPr="00EA00BD" w:rsidRDefault="00E045E6"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0">
    <w:p w14:paraId="3D5B49C2" w14:textId="77777777" w:rsidR="00E045E6" w:rsidRPr="00736D46" w:rsidRDefault="00E045E6"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E045E6" w:rsidRPr="00736D46" w:rsidRDefault="00E045E6">
      <w:pPr>
        <w:pStyle w:val="Textpoznmkypodiarou"/>
        <w:rPr>
          <w:lang w:val="sk-SK"/>
        </w:rPr>
      </w:pPr>
    </w:p>
  </w:footnote>
  <w:footnote w:id="51">
    <w:p w14:paraId="3B1DDFE6" w14:textId="77777777" w:rsidR="00E045E6" w:rsidRPr="00965E93" w:rsidRDefault="00E045E6"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2">
    <w:p w14:paraId="04235AB1" w14:textId="77777777" w:rsidR="00E045E6" w:rsidRPr="009D7F63" w:rsidRDefault="00E045E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3">
    <w:p w14:paraId="5B5AED80" w14:textId="77777777" w:rsidR="00E045E6" w:rsidRPr="009D7F63" w:rsidRDefault="00E045E6"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4">
    <w:p w14:paraId="4A561FFD" w14:textId="77777777" w:rsidR="00E045E6" w:rsidRPr="009D7F63" w:rsidRDefault="00E045E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55">
    <w:p w14:paraId="65161A9A" w14:textId="77777777" w:rsidR="00E045E6" w:rsidRPr="009D7F63" w:rsidRDefault="00E045E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E045E6" w:rsidRPr="009D7F63" w:rsidRDefault="00E045E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56">
    <w:p w14:paraId="673F36A6" w14:textId="77777777" w:rsidR="00E045E6" w:rsidRPr="009D7F63" w:rsidRDefault="00E045E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7">
    <w:p w14:paraId="7F206314" w14:textId="77777777" w:rsidR="00E045E6" w:rsidRPr="009D7F63" w:rsidRDefault="00E045E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58">
    <w:p w14:paraId="1886023C" w14:textId="77777777" w:rsidR="00E045E6" w:rsidRPr="009D7F63" w:rsidRDefault="00E045E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E045E6" w:rsidRPr="009D7F63" w:rsidRDefault="00E045E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59">
    <w:p w14:paraId="5AB099ED" w14:textId="77777777" w:rsidR="00E045E6" w:rsidRPr="00062F88" w:rsidRDefault="00E045E6"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0">
    <w:p w14:paraId="440DFBC7" w14:textId="77777777" w:rsidR="00E045E6" w:rsidRDefault="00E045E6" w:rsidP="009B4AEF">
      <w:pPr>
        <w:pStyle w:val="Textpoznmkypodiarou"/>
        <w:jc w:val="both"/>
      </w:pPr>
      <w:r>
        <w:rPr>
          <w:rStyle w:val="Odkaznapoznmkupodiarou"/>
        </w:rPr>
        <w:footnoteRef/>
      </w:r>
      <w:r>
        <w:t xml:space="preserve"> Priznanie odmeny príslušnému zamestnancovi musí byť náležite zdôvodnené.</w:t>
      </w:r>
    </w:p>
  </w:footnote>
  <w:footnote w:id="61">
    <w:p w14:paraId="6780E399" w14:textId="77777777" w:rsidR="00E045E6" w:rsidRPr="00F72B7B" w:rsidRDefault="00E045E6"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2">
    <w:p w14:paraId="56A84A69" w14:textId="77777777" w:rsidR="00E045E6" w:rsidRDefault="00E045E6"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3">
    <w:p w14:paraId="113B7238" w14:textId="77777777" w:rsidR="00E045E6" w:rsidRDefault="00E045E6"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64">
    <w:p w14:paraId="30997A2E" w14:textId="77777777" w:rsidR="00E045E6" w:rsidRPr="00027286" w:rsidRDefault="00E045E6"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65">
    <w:p w14:paraId="0AF0F428" w14:textId="77777777" w:rsidR="00E045E6" w:rsidRPr="00AF0A84" w:rsidRDefault="00E045E6">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66">
    <w:p w14:paraId="58D353E8" w14:textId="77777777" w:rsidR="00E045E6" w:rsidRPr="009D7F63" w:rsidRDefault="00E045E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67">
    <w:p w14:paraId="3E46E005" w14:textId="77777777" w:rsidR="00E045E6" w:rsidRDefault="00E045E6"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E045E6" w:rsidRPr="00B275B2" w:rsidRDefault="00E045E6" w:rsidP="00AB15E6">
      <w:pPr>
        <w:pStyle w:val="Textpoznmkypodiarou"/>
        <w:jc w:val="both"/>
        <w:rPr>
          <w:lang w:val="sk-SK"/>
        </w:rPr>
      </w:pPr>
      <w:r>
        <w:rPr>
          <w:lang w:val="sk-SK"/>
        </w:rPr>
        <w:t xml:space="preserve"> </w:t>
      </w:r>
    </w:p>
  </w:footnote>
  <w:footnote w:id="68">
    <w:p w14:paraId="4CCCB3F6" w14:textId="77777777" w:rsidR="00E045E6" w:rsidRPr="001277DD" w:rsidRDefault="00E045E6"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69">
    <w:p w14:paraId="6420C5FF" w14:textId="77777777" w:rsidR="00E045E6" w:rsidRPr="00EA00BD" w:rsidRDefault="00E045E6"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0">
    <w:p w14:paraId="5858BB7A" w14:textId="77777777" w:rsidR="00E045E6" w:rsidRPr="001277DD" w:rsidRDefault="00E045E6"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1">
    <w:p w14:paraId="5F1D0A1D" w14:textId="77777777" w:rsidR="00E045E6" w:rsidRPr="001277DD" w:rsidRDefault="00E045E6"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2">
    <w:p w14:paraId="7819EFB8" w14:textId="77777777" w:rsidR="00E045E6" w:rsidRPr="001277DD" w:rsidRDefault="00E045E6"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3">
    <w:p w14:paraId="160E6959" w14:textId="77777777" w:rsidR="00E045E6" w:rsidRPr="00923BC1" w:rsidRDefault="00E045E6"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4">
    <w:p w14:paraId="41EC266A" w14:textId="77777777" w:rsidR="00E045E6" w:rsidRPr="00772F95" w:rsidRDefault="00E045E6"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75">
    <w:p w14:paraId="1B8A9B5C" w14:textId="77777777" w:rsidR="00E045E6" w:rsidRPr="008A522F" w:rsidRDefault="00E045E6"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76">
    <w:p w14:paraId="2F76CCA6" w14:textId="77777777" w:rsidR="00E045E6" w:rsidRPr="00CE0C11" w:rsidRDefault="00E045E6"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77">
    <w:p w14:paraId="7B95C6EE" w14:textId="77777777" w:rsidR="00E045E6" w:rsidRPr="00621D47" w:rsidRDefault="00E045E6"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78">
    <w:p w14:paraId="3BFD955E" w14:textId="77777777" w:rsidR="00E045E6" w:rsidRPr="00391F1C" w:rsidRDefault="00E045E6"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79">
    <w:p w14:paraId="0A580933" w14:textId="77777777" w:rsidR="00E045E6" w:rsidRPr="009D7F63" w:rsidRDefault="00E045E6"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0">
    <w:p w14:paraId="6E659908" w14:textId="77777777" w:rsidR="00E045E6" w:rsidRPr="009D7F63" w:rsidRDefault="00E045E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1">
    <w:p w14:paraId="4AACA7E4" w14:textId="77777777" w:rsidR="00E045E6" w:rsidRPr="009D7F63" w:rsidRDefault="00E045E6"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2">
    <w:p w14:paraId="5CB1A387" w14:textId="77777777" w:rsidR="00E045E6" w:rsidRPr="009D7F63" w:rsidRDefault="00E045E6"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3">
    <w:p w14:paraId="25DB59BF" w14:textId="77777777" w:rsidR="00E045E6" w:rsidRPr="009D7F63" w:rsidRDefault="00E045E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4">
    <w:p w14:paraId="6B0EB6D9" w14:textId="77777777" w:rsidR="00E045E6" w:rsidRPr="009D7F63" w:rsidRDefault="00E045E6"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85">
    <w:p w14:paraId="2E898118" w14:textId="77777777" w:rsidR="00E045E6" w:rsidRPr="00405EED" w:rsidRDefault="00E045E6"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86">
    <w:p w14:paraId="6C2A3CAC" w14:textId="77777777" w:rsidR="00E045E6" w:rsidRPr="009D7F63" w:rsidRDefault="00E045E6"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87">
    <w:p w14:paraId="2B669336" w14:textId="77777777" w:rsidR="00E045E6" w:rsidRPr="009D7F63" w:rsidRDefault="00E045E6"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88">
    <w:p w14:paraId="192A5ADB" w14:textId="77777777" w:rsidR="00E045E6" w:rsidRPr="009D7F63" w:rsidRDefault="00E045E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89">
    <w:p w14:paraId="08EC4E0A" w14:textId="77777777" w:rsidR="00E045E6" w:rsidRPr="009D7F63" w:rsidRDefault="00E045E6"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0">
    <w:p w14:paraId="6C7A9E3C" w14:textId="77777777" w:rsidR="00E045E6" w:rsidRPr="009D7F63" w:rsidRDefault="00E045E6"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1">
    <w:p w14:paraId="37156460" w14:textId="77777777" w:rsidR="00E045E6" w:rsidRPr="009D7F63" w:rsidRDefault="00E045E6"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2">
    <w:p w14:paraId="4AB88506" w14:textId="77777777" w:rsidR="00E045E6" w:rsidRPr="009D7F63" w:rsidRDefault="00E045E6"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3">
    <w:p w14:paraId="23D42254" w14:textId="77777777" w:rsidR="00E045E6" w:rsidRPr="001A7C8D" w:rsidRDefault="00E045E6">
      <w:pPr>
        <w:pStyle w:val="Textpoznmkypodiarou"/>
        <w:rPr>
          <w:lang w:val="sk-SK"/>
        </w:rPr>
      </w:pPr>
      <w:r>
        <w:rPr>
          <w:rStyle w:val="Odkaznapoznmkupodiarou"/>
        </w:rPr>
        <w:footnoteRef/>
      </w:r>
      <w:r>
        <w:t xml:space="preserve"> V zmysle ustanovenia § 22 ods. 2 zákona o finančnej kontrole</w:t>
      </w:r>
    </w:p>
  </w:footnote>
  <w:footnote w:id="94">
    <w:p w14:paraId="1C35C09E" w14:textId="44B75764" w:rsidR="00E045E6" w:rsidRPr="009D7F63" w:rsidRDefault="00E045E6"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del w:id="161" w:author="Slavomír Gajarský" w:date="2020-12-17T14:30:00Z">
        <w:r w:rsidRPr="00D2239E" w:rsidDel="00D2239E">
          <w:rPr>
            <w:rFonts w:cs="Arial"/>
            <w:sz w:val="16"/>
            <w:szCs w:val="16"/>
          </w:rPr>
          <w:delText>z </w:delText>
        </w:r>
        <w:r w:rsidRPr="00D2239E" w:rsidDel="00D2239E">
          <w:rPr>
            <w:rFonts w:cs="Arial"/>
            <w:strike/>
            <w:sz w:val="16"/>
            <w:szCs w:val="16"/>
          </w:rPr>
          <w:delText xml:space="preserve"> časti rozpočtu projektu</w:delText>
        </w:r>
        <w:r w:rsidDel="00D2239E">
          <w:rPr>
            <w:rFonts w:cs="Arial"/>
            <w:sz w:val="16"/>
            <w:szCs w:val="16"/>
          </w:rPr>
          <w:delText xml:space="preserve"> </w:delText>
        </w:r>
      </w:del>
      <w:r>
        <w:rPr>
          <w:rFonts w:cs="Arial"/>
          <w:sz w:val="16"/>
          <w:szCs w:val="16"/>
        </w:rPr>
        <w:t xml:space="preserve">z NFP </w:t>
      </w:r>
      <w:r w:rsidRPr="009D7F63">
        <w:rPr>
          <w:rFonts w:cs="Arial"/>
          <w:sz w:val="16"/>
          <w:szCs w:val="16"/>
        </w:rPr>
        <w:t>.</w:t>
      </w:r>
    </w:p>
    <w:p w14:paraId="552B278B" w14:textId="77777777" w:rsidR="00E045E6" w:rsidRPr="009D7F63" w:rsidRDefault="00E045E6">
      <w:pPr>
        <w:pStyle w:val="Textpoznmkypodiarou"/>
        <w:rPr>
          <w:rFonts w:cs="Arial"/>
          <w:szCs w:val="16"/>
          <w:lang w:val="sk-SK"/>
        </w:rPr>
      </w:pPr>
    </w:p>
  </w:footnote>
  <w:footnote w:id="95">
    <w:p w14:paraId="7398D789" w14:textId="77777777" w:rsidR="00E045E6" w:rsidRPr="009D7F63" w:rsidRDefault="00E045E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96">
    <w:p w14:paraId="49918D05" w14:textId="77777777" w:rsidR="00E045E6" w:rsidRPr="0063712E" w:rsidRDefault="00E045E6"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97">
    <w:p w14:paraId="6FDBC22B" w14:textId="77777777" w:rsidR="00E045E6" w:rsidRPr="0063712E" w:rsidRDefault="00E045E6">
      <w:pPr>
        <w:pStyle w:val="Textpoznmkypodiarou"/>
        <w:rPr>
          <w:lang w:val="sk-SK"/>
        </w:rPr>
      </w:pPr>
      <w:r>
        <w:rPr>
          <w:rStyle w:val="Odkaznapoznmkupodiarou"/>
        </w:rPr>
        <w:footnoteRef/>
      </w:r>
      <w:r>
        <w:t xml:space="preserve"> Odosielateľovi správy</w:t>
      </w:r>
      <w:r>
        <w:rPr>
          <w:lang w:val="sk-SK"/>
        </w:rPr>
        <w:t xml:space="preserve"> (ŽoP)</w:t>
      </w:r>
      <w:r>
        <w:t xml:space="preserve"> sa do schránky prijatých správ na portáli slovensko.sk doručí potvrdenie o odoslaní a elektronická doručenka</w:t>
      </w:r>
    </w:p>
  </w:footnote>
  <w:footnote w:id="98">
    <w:p w14:paraId="5CB4E527" w14:textId="77777777" w:rsidR="00E045E6" w:rsidRPr="0063712E" w:rsidRDefault="00E045E6">
      <w:pPr>
        <w:pStyle w:val="Textpoznmkypodiarou"/>
        <w:rPr>
          <w:lang w:val="sk-SK"/>
        </w:rPr>
      </w:pPr>
      <w:r>
        <w:rPr>
          <w:rStyle w:val="Odkaznapoznmkupodiarou"/>
        </w:rPr>
        <w:footnoteRef/>
      </w:r>
      <w:r>
        <w:t xml:space="preserve"> </w:t>
      </w:r>
      <w:r>
        <w:rPr>
          <w:lang w:val="sk-SK"/>
        </w:rPr>
        <w:t>Nasledujúca časť Všeobecných pokynov k ŽoP  sa pri zasielaní ŽoP v elektronickej podobe uplatňuje primerane</w:t>
      </w:r>
    </w:p>
  </w:footnote>
  <w:footnote w:id="99">
    <w:p w14:paraId="22C7FAFC" w14:textId="77777777" w:rsidR="00E045E6" w:rsidRPr="009D7F63" w:rsidRDefault="00E045E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0">
    <w:p w14:paraId="6CF46C03" w14:textId="77777777" w:rsidR="00E045E6" w:rsidRPr="009D7F63" w:rsidRDefault="00E045E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1">
    <w:p w14:paraId="77E0A074" w14:textId="77777777" w:rsidR="00E045E6" w:rsidRPr="009D7F63" w:rsidRDefault="00E045E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02">
    <w:p w14:paraId="7F787B99" w14:textId="77777777" w:rsidR="00E045E6" w:rsidRDefault="00E045E6"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E045E6" w:rsidRPr="0029658C" w:rsidRDefault="00E045E6"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03">
    <w:p w14:paraId="169781C2" w14:textId="77777777" w:rsidR="00E045E6" w:rsidRPr="009D7F63" w:rsidRDefault="00E045E6"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4D599ED5" w14:textId="77777777" w:rsidR="00E045E6" w:rsidRPr="009D7F63" w:rsidRDefault="00E045E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E045E6" w:rsidRPr="009D7F63" w:rsidRDefault="00E045E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E045E6" w:rsidRPr="002D4DD9" w:rsidRDefault="00E045E6"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04">
    <w:p w14:paraId="69F2CF37" w14:textId="77777777" w:rsidR="00E045E6" w:rsidRPr="002D4DD9" w:rsidRDefault="00E045E6"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05">
    <w:p w14:paraId="2304559C" w14:textId="77777777" w:rsidR="00E045E6" w:rsidRPr="00666AC8" w:rsidRDefault="00E045E6"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106">
    <w:p w14:paraId="78551956" w14:textId="77777777" w:rsidR="00E045E6" w:rsidRPr="002D4DD9" w:rsidRDefault="00E045E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107">
    <w:p w14:paraId="73B9E602" w14:textId="77777777" w:rsidR="00E045E6" w:rsidRPr="002D4DD9" w:rsidRDefault="00E045E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08">
    <w:p w14:paraId="3DB9DEFA" w14:textId="77777777" w:rsidR="00E045E6" w:rsidRPr="009D7F63" w:rsidRDefault="00E045E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09">
    <w:p w14:paraId="1EABE73A" w14:textId="77777777" w:rsidR="00E045E6" w:rsidRPr="00DB1B99" w:rsidRDefault="00E045E6"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10">
    <w:p w14:paraId="43D25DB5" w14:textId="77777777" w:rsidR="00E045E6" w:rsidRPr="002D4DD9" w:rsidRDefault="00E045E6"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1">
    <w:p w14:paraId="7861C716" w14:textId="77777777" w:rsidR="00E045E6" w:rsidRPr="009D7F63" w:rsidRDefault="00E045E6"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12">
    <w:p w14:paraId="5A1F8B21" w14:textId="77777777" w:rsidR="00E045E6" w:rsidRPr="00DD30A9" w:rsidRDefault="00E045E6" w:rsidP="00DD30A9">
      <w:pPr>
        <w:pStyle w:val="Textpoznmkypodiarou"/>
        <w:jc w:val="both"/>
        <w:rPr>
          <w:lang w:val="sk-SK"/>
        </w:rPr>
      </w:pPr>
      <w:r>
        <w:rPr>
          <w:rStyle w:val="Odkaznapoznmkupodiarou"/>
        </w:rPr>
        <w:footnoteRef/>
      </w:r>
      <w:r>
        <w:t xml:space="preserve"> </w:t>
      </w:r>
      <w:r w:rsidRPr="009A3563">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13">
    <w:p w14:paraId="07295FD0" w14:textId="77777777" w:rsidR="00E045E6" w:rsidRPr="009D7F63" w:rsidRDefault="00E045E6"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14">
    <w:p w14:paraId="594D547A" w14:textId="77777777" w:rsidR="00E045E6" w:rsidRPr="008D4874" w:rsidRDefault="00E045E6">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15">
    <w:p w14:paraId="06AEA2B7" w14:textId="77777777" w:rsidR="00E045E6" w:rsidRPr="00A9227A" w:rsidRDefault="00E045E6"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16">
    <w:p w14:paraId="74A50A83" w14:textId="77777777" w:rsidR="00E045E6" w:rsidRPr="009D7F63" w:rsidRDefault="00E045E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17">
    <w:p w14:paraId="7A914117" w14:textId="77777777" w:rsidR="00E045E6" w:rsidRPr="009D7F63" w:rsidRDefault="00E045E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18">
    <w:p w14:paraId="317B1926" w14:textId="77777777" w:rsidR="00E045E6" w:rsidRPr="009D7F63" w:rsidRDefault="00E045E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19">
    <w:p w14:paraId="5A80A224" w14:textId="77777777" w:rsidR="00E045E6" w:rsidRPr="009D7F63" w:rsidRDefault="00E045E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20">
    <w:p w14:paraId="13D92908" w14:textId="77777777" w:rsidR="00E045E6" w:rsidRPr="001D76D4" w:rsidRDefault="00E045E6">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21">
    <w:p w14:paraId="0D07C53E" w14:textId="77777777" w:rsidR="00E045E6" w:rsidRPr="00D11AEC" w:rsidRDefault="00E045E6" w:rsidP="003E60A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hyperlink r:id="rId2" w:history="1">
        <w:r w:rsidRPr="00F94B95">
          <w:rPr>
            <w:rStyle w:val="Hypertextovprepojenie"/>
            <w:sz w:val="16"/>
          </w:rPr>
          <w:t>http://www.uvo.gov.sk/legislativametodika-dohlad/metodicke-usmernenia/vseobecne-metodicke-usmernenia-zakon-c-252006-z-z--4bc.html</w:t>
        </w:r>
      </w:hyperlink>
      <w:r>
        <w:rPr>
          <w:lang w:val="sk-SK"/>
        </w:rPr>
        <w:t xml:space="preserve"> </w:t>
      </w:r>
      <w:r>
        <w:rPr>
          <w:rFonts w:cs="Arial"/>
          <w:szCs w:val="16"/>
          <w:lang w:val="sk-SK"/>
        </w:rPr>
        <w:t xml:space="preserve"> a </w:t>
      </w:r>
      <w:hyperlink r:id="rId3" w:history="1">
        <w:r w:rsidRPr="008C5544">
          <w:rPr>
            <w:rStyle w:val="Hypertextovprepojenie"/>
            <w:rFonts w:cs="Arial"/>
            <w:sz w:val="16"/>
            <w:szCs w:val="16"/>
            <w:lang w:val="sk-SK"/>
          </w:rPr>
          <w:t>http://www.uvo.gov.sk/legislativametodika-dohlad/metodicke-usmernenia/vseobecne-metodicke-usmernenia-zakon-c-3432015-z-z--51e.html</w:t>
        </w:r>
      </w:hyperlink>
      <w:r>
        <w:rPr>
          <w:rFonts w:cs="Arial"/>
          <w:szCs w:val="16"/>
          <w:lang w:val="sk-SK"/>
        </w:rPr>
        <w:t xml:space="preserve"> </w:t>
      </w:r>
    </w:p>
  </w:footnote>
  <w:footnote w:id="122">
    <w:p w14:paraId="7E268AE0" w14:textId="77777777" w:rsidR="00E045E6" w:rsidRPr="006C27A0" w:rsidRDefault="00E045E6" w:rsidP="00FB2A78">
      <w:pPr>
        <w:pStyle w:val="Textpoznmkypodiarou"/>
        <w:rPr>
          <w:lang w:val="sk-SK"/>
        </w:rPr>
      </w:pPr>
      <w:r>
        <w:rPr>
          <w:rStyle w:val="Odkaznapoznmkupodiarou"/>
        </w:rPr>
        <w:footnoteRef/>
      </w:r>
      <w:r>
        <w:t xml:space="preserve"> </w:t>
      </w:r>
      <w:r w:rsidRPr="00071622">
        <w:t xml:space="preserve">Vyhláška Úradu pre verejné obstarávanie č. </w:t>
      </w:r>
      <w:ins w:id="304" w:author="Autor" w:date="2020-12-14T07:39:00Z">
        <w:r>
          <w:rPr>
            <w:lang w:val="sk-SK"/>
          </w:rPr>
          <w:t>428/2019 Z.z.</w:t>
        </w:r>
      </w:ins>
      <w:del w:id="305" w:author="Autor" w:date="2020-12-14T07:39:00Z">
        <w:r w:rsidRPr="00071622" w:rsidDel="009E5C37">
          <w:delText>118/2018 Z.z.</w:delText>
        </w:r>
      </w:del>
      <w:r w:rsidRPr="00071622">
        <w:t xml:space="preserve">, ktorou sa ustanovuje finančný limit pre nadlimitnú zákazku, finančný limit pre nadlimitnú koncesiu a finančný limit pri súťaži návrhov </w:t>
      </w:r>
      <w:del w:id="306" w:author="Autor" w:date="2020-12-14T07:39:00Z">
        <w:r w:rsidRPr="00071622" w:rsidDel="009E5C37">
          <w:delText>a od 1.1.2020 nadobúda účinnosť nová vyhláška Úradu pre verejné obstarávanie upravujúca aktuálne finančné limity pre nadlimitné zákazky</w:delText>
        </w:r>
      </w:del>
    </w:p>
  </w:footnote>
  <w:footnote w:id="123">
    <w:p w14:paraId="27AAABC9" w14:textId="77777777" w:rsidR="00E045E6" w:rsidRPr="009D7F63" w:rsidRDefault="00E045E6"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598D13F6" w14:textId="77777777" w:rsidR="00E045E6" w:rsidRPr="009D7F63" w:rsidRDefault="00E045E6" w:rsidP="009D7F63">
      <w:pPr>
        <w:rPr>
          <w:rFonts w:cs="Arial"/>
          <w:color w:val="000000" w:themeColor="text1"/>
          <w:sz w:val="16"/>
          <w:szCs w:val="16"/>
        </w:rPr>
      </w:pPr>
      <w:r w:rsidRPr="009D7F63">
        <w:rPr>
          <w:rFonts w:cs="Arial"/>
          <w:sz w:val="16"/>
          <w:szCs w:val="16"/>
        </w:rPr>
        <w:t xml:space="preserve">  http://www.informatizacia.sk/verejne-obstaravanie-a-zmluvy-pre-ikt/</w:t>
      </w:r>
    </w:p>
    <w:p w14:paraId="1443AB52" w14:textId="77777777" w:rsidR="00E045E6" w:rsidRPr="009D7F63" w:rsidRDefault="00E045E6" w:rsidP="009D7F63">
      <w:pPr>
        <w:pStyle w:val="Textpoznmkypodiarou"/>
        <w:rPr>
          <w:rFonts w:cs="Arial"/>
          <w:szCs w:val="16"/>
        </w:rPr>
      </w:pPr>
    </w:p>
  </w:footnote>
  <w:footnote w:id="124">
    <w:p w14:paraId="0310324C" w14:textId="77777777" w:rsidR="00E045E6" w:rsidRPr="00D63FA2" w:rsidRDefault="00E045E6">
      <w:pPr>
        <w:pStyle w:val="Textpoznmkypodiarou"/>
        <w:rPr>
          <w:lang w:val="sk-SK"/>
        </w:rPr>
      </w:pPr>
      <w:ins w:id="423" w:author="Autor" w:date="2020-12-14T08:11:00Z">
        <w:r>
          <w:rPr>
            <w:rStyle w:val="Odkaznapoznmkupodiarou"/>
          </w:rPr>
          <w:footnoteRef/>
        </w:r>
        <w:r>
          <w:t xml:space="preserve"> </w:t>
        </w:r>
        <w:r w:rsidRPr="00F1208E">
          <w:rPr>
            <w:rFonts w:cs="Arial"/>
            <w:szCs w:val="19"/>
          </w:rPr>
          <w:t xml:space="preserve">Ustanovenia týkajúce sa prípadu, že bola predložená jedna ponuka sa </w:t>
        </w:r>
        <w:r w:rsidRPr="00F1208E">
          <w:rPr>
            <w:rFonts w:cs="Arial"/>
            <w:b/>
            <w:szCs w:val="19"/>
          </w:rPr>
          <w:t>nevzťahujú na zákazky</w:t>
        </w:r>
        <w:r w:rsidRPr="00F1208E">
          <w:rPr>
            <w:rFonts w:cs="Arial"/>
            <w:szCs w:val="19"/>
          </w:rPr>
          <w:t xml:space="preserve"> s nízkymi hodnotami podľa § 117 ZVO a zákazky s využitím elektronického trhoviska.</w:t>
        </w:r>
      </w:ins>
    </w:p>
  </w:footnote>
  <w:footnote w:id="125">
    <w:p w14:paraId="1F66485B" w14:textId="77777777" w:rsidR="00E045E6" w:rsidRDefault="00E045E6" w:rsidP="001A3F06">
      <w:pPr>
        <w:pStyle w:val="Textpoznmkypodiarou"/>
        <w:jc w:val="both"/>
        <w:rPr>
          <w:ins w:id="462" w:author="Autor" w:date="2020-12-14T08:20:00Z"/>
        </w:rPr>
      </w:pPr>
      <w:ins w:id="463" w:author="Autor" w:date="2020-12-14T08:20:00Z">
        <w:r>
          <w:rPr>
            <w:rStyle w:val="Odkaznapoznmkupodiarou"/>
          </w:rPr>
          <w:footnoteRef/>
        </w:r>
        <w:r>
          <w:t xml:space="preserve"> </w:t>
        </w:r>
        <w:r w:rsidRPr="003B7874">
          <w:t>MP CKO č. 5 k určovaniu finančných opráv, ktoré má riadiaci orgán uplatňovať pri nedodržaní pravidiel a postupov verejného obstarávania</w:t>
        </w:r>
      </w:ins>
    </w:p>
  </w:footnote>
  <w:footnote w:id="126">
    <w:p w14:paraId="31F28E1F" w14:textId="77777777" w:rsidR="00E045E6" w:rsidRDefault="00E045E6" w:rsidP="001A3F06">
      <w:pPr>
        <w:pStyle w:val="Textpoznmkypodiarou"/>
        <w:jc w:val="both"/>
        <w:rPr>
          <w:ins w:id="476" w:author="Autor" w:date="2020-12-14T08:21:00Z"/>
        </w:rPr>
      </w:pPr>
      <w:ins w:id="477" w:author="Autor" w:date="2020-12-14T08:21:00Z">
        <w:r>
          <w:rPr>
            <w:rStyle w:val="Odkaznapoznmkupodiarou"/>
          </w:rPr>
          <w:footnoteRef/>
        </w:r>
        <w:r>
          <w:t xml:space="preserve"> </w:t>
        </w:r>
        <w:r w:rsidRPr="003B7874">
          <w:t>MP CKO č. 5 k určovaniu finančných opráv, ktoré má riadiaci orgán uplatňovať pri nedodržaní pravidiel a postupov verejného obstarávania</w:t>
        </w:r>
      </w:ins>
    </w:p>
  </w:footnote>
  <w:footnote w:id="127">
    <w:p w14:paraId="41431B8B" w14:textId="77777777" w:rsidR="00E045E6" w:rsidRDefault="00E045E6" w:rsidP="000F001C">
      <w:pPr>
        <w:pStyle w:val="Textpoznmkypodiarou"/>
        <w:jc w:val="both"/>
        <w:rPr>
          <w:ins w:id="526" w:author="Autor" w:date="2020-12-14T08:29:00Z"/>
        </w:rPr>
      </w:pPr>
      <w:ins w:id="527" w:author="Autor" w:date="2020-12-14T08:29:00Z">
        <w:r>
          <w:rPr>
            <w:rStyle w:val="Odkaznapoznmkupodiarou"/>
          </w:rPr>
          <w:footnoteRef/>
        </w:r>
        <w:r>
          <w:t xml:space="preserve"> </w:t>
        </w:r>
        <w:r w:rsidRPr="003B7874">
          <w:t>MP CKO č. 5 k určovaniu finančných opráv, ktoré má riadiaci orgán uplatňovať pri nedodržaní pravidiel a postupov verejného obstarávania</w:t>
        </w:r>
      </w:ins>
    </w:p>
  </w:footnote>
  <w:footnote w:id="128">
    <w:p w14:paraId="46848CFF" w14:textId="77777777" w:rsidR="00E045E6" w:rsidRPr="00E70656" w:rsidRDefault="00E045E6">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29">
    <w:p w14:paraId="6621E2E2" w14:textId="77777777" w:rsidR="00E045E6" w:rsidRPr="009D7F63" w:rsidDel="00D5183D" w:rsidRDefault="00E045E6" w:rsidP="009D7F63">
      <w:pPr>
        <w:pStyle w:val="Textpoznmkypodiarou"/>
        <w:rPr>
          <w:del w:id="545" w:author="Autor" w:date="2020-12-14T08:34:00Z"/>
          <w:rFonts w:cs="Arial"/>
          <w:szCs w:val="16"/>
          <w:lang w:val="sk-SK"/>
        </w:rPr>
      </w:pPr>
      <w:del w:id="546" w:author="Autor" w:date="2020-12-14T08:34:00Z">
        <w:r w:rsidRPr="009D7F63" w:rsidDel="00D5183D">
          <w:rPr>
            <w:rStyle w:val="Odkaznapoznmkupodiarou"/>
            <w:rFonts w:cs="Arial"/>
            <w:szCs w:val="16"/>
          </w:rPr>
          <w:footnoteRef/>
        </w:r>
        <w:r w:rsidRPr="009D7F63" w:rsidDel="00D5183D">
          <w:rPr>
            <w:rFonts w:cs="Arial"/>
            <w:szCs w:val="16"/>
          </w:rPr>
          <w:delText xml:space="preserve"> v zmysle § 47a Občiansk</w:delText>
        </w:r>
        <w:r w:rsidDel="00D5183D">
          <w:rPr>
            <w:rFonts w:cs="Arial"/>
            <w:szCs w:val="16"/>
            <w:lang w:val="sk-SK"/>
          </w:rPr>
          <w:delText>eho</w:delText>
        </w:r>
        <w:r w:rsidRPr="009D7F63" w:rsidDel="00D5183D">
          <w:rPr>
            <w:rFonts w:cs="Arial"/>
            <w:szCs w:val="16"/>
          </w:rPr>
          <w:delText xml:space="preserve"> zákonník</w:delText>
        </w:r>
        <w:r w:rsidDel="00D5183D">
          <w:rPr>
            <w:rFonts w:cs="Arial"/>
            <w:szCs w:val="16"/>
            <w:lang w:val="sk-SK"/>
          </w:rPr>
          <w:delText>a</w:delText>
        </w:r>
      </w:del>
    </w:p>
  </w:footnote>
  <w:footnote w:id="130">
    <w:p w14:paraId="3D09E68C" w14:textId="77777777" w:rsidR="00E045E6" w:rsidRPr="009D7F63" w:rsidRDefault="00E045E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Metodické pokyny CKO nájdete na stránke: </w:t>
      </w:r>
      <w:hyperlink r:id="rId5" w:history="1">
        <w:r w:rsidRPr="00E275A6">
          <w:rPr>
            <w:rStyle w:val="Hypertextovprepojenie"/>
            <w:rFonts w:cs="Arial"/>
            <w:sz w:val="16"/>
            <w:szCs w:val="16"/>
            <w:lang w:val="sk-SK"/>
          </w:rPr>
          <w:t>http://www.partnerskadohoda.gov.sk/metodicke-pokyny-cko/</w:t>
        </w:r>
      </w:hyperlink>
    </w:p>
  </w:footnote>
  <w:footnote w:id="131">
    <w:p w14:paraId="3FDE58A9" w14:textId="77777777" w:rsidR="00E045E6" w:rsidRPr="00963E0D" w:rsidRDefault="00E045E6">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32">
    <w:p w14:paraId="4FFC1007" w14:textId="77777777" w:rsidR="00E045E6" w:rsidRPr="00B72D44" w:rsidRDefault="00E045E6" w:rsidP="005235EA">
      <w:pPr>
        <w:pStyle w:val="Textpoznmkypodiarou"/>
        <w:jc w:val="both"/>
        <w:rPr>
          <w:ins w:id="605" w:author="Autor" w:date="2020-12-14T08:44:00Z"/>
          <w:rFonts w:ascii="Times New Roman" w:hAnsi="Times New Roman"/>
          <w:lang w:val="sk-SK"/>
        </w:rPr>
      </w:pPr>
      <w:ins w:id="606" w:author="Autor" w:date="2020-12-14T08:44:00Z">
        <w:r w:rsidRPr="00B72D44">
          <w:rPr>
            <w:rStyle w:val="Odkaznapoznmkupodiarou"/>
            <w:rFonts w:ascii="Times New Roman" w:hAnsi="Times New Roman"/>
          </w:rPr>
          <w:footnoteRef/>
        </w:r>
        <w:r w:rsidRPr="00B72D44">
          <w:rPr>
            <w:rFonts w:ascii="Times New Roman" w:hAnsi="Times New Roman"/>
          </w:rPr>
          <w:t xml:space="preserve"> Zoznam dokumentácie k jednotlivým postupom VO je uvedený na stránke UVO:</w:t>
        </w:r>
        <w:r>
          <w:rPr>
            <w:rFonts w:ascii="Times New Roman" w:hAnsi="Times New Roman"/>
            <w:lang w:val="sk-SK"/>
          </w:rPr>
          <w:t xml:space="preserve"> </w:t>
        </w:r>
        <w:r w:rsidRPr="00BC1CD9">
          <w:rPr>
            <w:rFonts w:ascii="Times New Roman" w:hAnsi="Times New Roman"/>
            <w:lang w:val="sk-SK"/>
          </w:rPr>
          <w:t>https://www.uvo.gov.sk/verejny-obstaravatel-obstaravatel/vseobecne-informacie/zoznam-kompletnej-dokumentacie-55c.htm</w:t>
        </w:r>
        <w:r w:rsidRPr="00B72D44">
          <w:rPr>
            <w:rFonts w:ascii="Times New Roman" w:hAnsi="Times New Roman"/>
          </w:rPr>
          <w:t xml:space="preserve"> </w:t>
        </w:r>
      </w:ins>
    </w:p>
  </w:footnote>
  <w:footnote w:id="133">
    <w:p w14:paraId="13FFC512" w14:textId="77777777" w:rsidR="00E045E6" w:rsidRPr="00963E0D" w:rsidDel="005235EA" w:rsidRDefault="00E045E6">
      <w:pPr>
        <w:pStyle w:val="Textpoznmkypodiarou"/>
        <w:rPr>
          <w:del w:id="622" w:author="Autor" w:date="2020-12-14T08:44:00Z"/>
          <w:lang w:val="sk-SK"/>
        </w:rPr>
      </w:pPr>
      <w:del w:id="623" w:author="Autor" w:date="2020-12-14T08:44:00Z">
        <w:r w:rsidDel="005235EA">
          <w:rPr>
            <w:rStyle w:val="Odkaznapoznmkupodiarou"/>
          </w:rPr>
          <w:footnoteRef/>
        </w:r>
        <w:r w:rsidDel="005235EA">
          <w:delText xml:space="preserve"> </w:delText>
        </w:r>
        <w:r w:rsidRPr="00963E0D" w:rsidDel="005235EA">
          <w:delText xml:space="preserve">Zoznam dokumentácie k jednotlivým postupom VO je uvedený na stránke UVO: </w:delText>
        </w:r>
        <w:r w:rsidRPr="00404A2A" w:rsidDel="005235EA">
          <w:delText>http://uvo.gov.sk/verejny-obstaravatel-obstaravatel/vseobecne-informacie/zoznam-kompletnej-dokumentacie-vo-vo-386.html</w:delText>
        </w:r>
      </w:del>
    </w:p>
  </w:footnote>
  <w:footnote w:id="134">
    <w:p w14:paraId="563805ED" w14:textId="77777777" w:rsidR="00E045E6" w:rsidRPr="00B72D44" w:rsidRDefault="00E045E6" w:rsidP="00B70097">
      <w:pPr>
        <w:pStyle w:val="Textpoznmkypodiarou"/>
        <w:jc w:val="both"/>
        <w:rPr>
          <w:ins w:id="681" w:author="Autor" w:date="2020-12-14T08:50:00Z"/>
          <w:rFonts w:ascii="Times New Roman" w:hAnsi="Times New Roman"/>
          <w:lang w:val="sk-SK"/>
        </w:rPr>
      </w:pPr>
      <w:ins w:id="682" w:author="Autor" w:date="2020-12-14T08:50:00Z">
        <w:r w:rsidRPr="00B72D44">
          <w:rPr>
            <w:rStyle w:val="Odkaznapoznmkupodiarou"/>
            <w:rFonts w:ascii="Times New Roman" w:hAnsi="Times New Roman"/>
          </w:rPr>
          <w:footnoteRef/>
        </w:r>
        <w:r w:rsidRPr="00B72D44">
          <w:rPr>
            <w:rFonts w:ascii="Times New Roman" w:hAnsi="Times New Roman"/>
          </w:rPr>
          <w:t xml:space="preserve"> Zoznam dokumentácie k jednotlivým postupom VO je uvedený na stránke UVO: </w:t>
        </w:r>
        <w:r w:rsidRPr="00BC1CD9">
          <w:rPr>
            <w:rFonts w:ascii="Times New Roman" w:hAnsi="Times New Roman"/>
          </w:rPr>
          <w:t>https://www.uvo.gov.sk/verejny-obstaravatel-obstaravatel/vseobecne-informacie/zoznam-kompletnej-dokumentacie-55c.htm</w:t>
        </w:r>
      </w:ins>
    </w:p>
  </w:footnote>
  <w:footnote w:id="135">
    <w:p w14:paraId="3E482C64" w14:textId="77777777" w:rsidR="00E045E6" w:rsidRPr="00963E0D" w:rsidRDefault="00E045E6">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36">
    <w:p w14:paraId="71DBC341" w14:textId="77777777" w:rsidR="00E045E6" w:rsidRPr="00AC2417" w:rsidRDefault="00E045E6" w:rsidP="00F0262B">
      <w:pPr>
        <w:pStyle w:val="Textpoznmkypodiarou"/>
        <w:rPr>
          <w:ins w:id="866" w:author="Autor" w:date="2020-12-14T09:40:00Z"/>
          <w:lang w:val="sk-SK"/>
        </w:rPr>
      </w:pPr>
      <w:ins w:id="867" w:author="Autor" w:date="2020-12-14T09:40:00Z">
        <w:r>
          <w:rPr>
            <w:rStyle w:val="Odkaznapoznmkupodiarou"/>
          </w:rPr>
          <w:footnoteRef/>
        </w:r>
        <w:r>
          <w:t xml:space="preserve"> </w:t>
        </w:r>
        <w:r>
          <w:fldChar w:fldCharType="begin"/>
        </w:r>
        <w:r>
          <w:instrText xml:space="preserve"> HYPERLINK "</w:instrText>
        </w:r>
        <w:r w:rsidRPr="001C4162">
          <w:instrText>https://www.partnerskadohoda.gov.sk/metodicke-pokyny-cko-a-uv-sr/</w:instrText>
        </w:r>
        <w:r>
          <w:instrText xml:space="preserve">" </w:instrText>
        </w:r>
        <w:r>
          <w:fldChar w:fldCharType="separate"/>
        </w:r>
        <w:r w:rsidRPr="00E40F74">
          <w:rPr>
            <w:rStyle w:val="Hypertextovprepojenie"/>
          </w:rPr>
          <w:t>https://www.partnerskadohoda.gov.sk/metodicke-pokyny-cko-a-uv-sr/</w:t>
        </w:r>
        <w:r>
          <w:fldChar w:fldCharType="end"/>
        </w:r>
        <w:r>
          <w:rPr>
            <w:lang w:val="sk-SK"/>
          </w:rPr>
          <w:t xml:space="preserve"> </w:t>
        </w:r>
      </w:ins>
    </w:p>
  </w:footnote>
  <w:footnote w:id="137">
    <w:p w14:paraId="16DE8708" w14:textId="77777777" w:rsidR="00E045E6" w:rsidRDefault="00E045E6" w:rsidP="005F7EEE">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38">
    <w:p w14:paraId="71EEFF77" w14:textId="77777777" w:rsidR="00E045E6" w:rsidRPr="007430F0" w:rsidRDefault="00E045E6" w:rsidP="00B65522">
      <w:pPr>
        <w:pStyle w:val="Textpoznmkypodiarou"/>
        <w:rPr>
          <w:lang w:val="sk-SK"/>
        </w:rPr>
      </w:pPr>
      <w:r>
        <w:rPr>
          <w:rStyle w:val="Odkaznapoznmkupodiarou"/>
        </w:rPr>
        <w:footnoteRef/>
      </w:r>
      <w:r>
        <w:t xml:space="preserve"> </w:t>
      </w:r>
      <w:r w:rsidRPr="007430F0">
        <w:rPr>
          <w:szCs w:val="16"/>
          <w:lang w:val="sk-SK"/>
        </w:rPr>
        <w:t>Metodický</w:t>
      </w:r>
      <w:r>
        <w:rPr>
          <w:szCs w:val="16"/>
          <w:lang w:val="sk-SK"/>
        </w:rPr>
        <w:t xml:space="preserve"> pokyn CKO č. 14 k zadávaniu zákaziek s nízkou hodnotou na</w:t>
      </w:r>
      <w:ins w:id="917" w:author="Autor" w:date="2020-12-14T09:50:00Z">
        <w:r>
          <w:rPr>
            <w:szCs w:val="16"/>
            <w:lang w:val="sk-SK"/>
          </w:rPr>
          <w:t>d</w:t>
        </w:r>
      </w:ins>
      <w:r>
        <w:rPr>
          <w:szCs w:val="16"/>
          <w:lang w:val="sk-SK"/>
        </w:rPr>
        <w:t xml:space="preserve"> </w:t>
      </w:r>
      <w:del w:id="918" w:author="Autor" w:date="2020-12-14T09:50:00Z">
        <w:r w:rsidDel="009240C6">
          <w:rPr>
            <w:szCs w:val="16"/>
            <w:lang w:val="sk-SK"/>
          </w:rPr>
          <w:delText>3</w:delText>
        </w:r>
      </w:del>
      <w:ins w:id="919" w:author="Autor" w:date="2020-12-14T09:50:00Z">
        <w:r>
          <w:rPr>
            <w:szCs w:val="16"/>
            <w:lang w:val="sk-SK"/>
          </w:rPr>
          <w:t>5</w:t>
        </w:r>
      </w:ins>
      <w:r>
        <w:rPr>
          <w:szCs w:val="16"/>
          <w:lang w:val="sk-SK"/>
        </w:rPr>
        <w:t>0 000 EUR</w:t>
      </w:r>
    </w:p>
  </w:footnote>
  <w:footnote w:id="139">
    <w:p w14:paraId="78CB75F5" w14:textId="77777777" w:rsidR="00E045E6" w:rsidRPr="0068047A" w:rsidRDefault="00E045E6" w:rsidP="00F85AF8">
      <w:pPr>
        <w:pStyle w:val="Textpoznmkypodiarou"/>
        <w:rPr>
          <w:szCs w:val="16"/>
          <w:lang w:val="sk-SK"/>
        </w:rPr>
      </w:pPr>
      <w:r>
        <w:rPr>
          <w:rStyle w:val="Odkaznapoznmkupodiarou"/>
        </w:rPr>
        <w:footnoteRef/>
      </w:r>
      <w:r>
        <w:t xml:space="preserve"> </w:t>
      </w:r>
      <w:r>
        <w:rPr>
          <w:lang w:val="sk-SK"/>
        </w:rPr>
        <w:t xml:space="preserve">Metodický pokyn CKO č. 12 </w:t>
      </w:r>
      <w:r w:rsidRPr="009B5A7E">
        <w:rPr>
          <w:rFonts w:cs="Arial"/>
          <w:szCs w:val="19"/>
        </w:rPr>
        <w:t>k zadávaniu zákaziek nespadajúcich pod zákon o verejnom obstarávaní</w:t>
      </w:r>
      <w:r>
        <w:rPr>
          <w:rFonts w:cs="Arial"/>
          <w:szCs w:val="19"/>
          <w:lang w:val="sk-SK"/>
        </w:rPr>
        <w:t xml:space="preserve"> je zverejnený v aktuálnom znení na stránke </w:t>
      </w:r>
      <w:hyperlink r:id="rId6" w:history="1">
        <w:r w:rsidRPr="0068047A">
          <w:rPr>
            <w:color w:val="0000FF"/>
            <w:szCs w:val="16"/>
            <w:u w:val="single"/>
            <w:lang w:val="sk-SK" w:eastAsia="en-US"/>
          </w:rPr>
          <w:t>https://www.partnerskadohoda.gov.sk/metodicke-pokyny-cko-a-uv-sr/</w:t>
        </w:r>
      </w:hyperlink>
    </w:p>
  </w:footnote>
  <w:footnote w:id="140">
    <w:p w14:paraId="3079306A" w14:textId="77777777" w:rsidR="00E045E6" w:rsidRDefault="00E045E6" w:rsidP="000F2DB9">
      <w:pPr>
        <w:pStyle w:val="Textpoznmkypodiarou"/>
        <w:rPr>
          <w:ins w:id="1005" w:author="Autor" w:date="2020-12-14T10:05:00Z"/>
        </w:rPr>
      </w:pPr>
      <w:ins w:id="1006" w:author="Autor" w:date="2020-12-14T10:05:00Z">
        <w:r>
          <w:rPr>
            <w:rStyle w:val="Odkaznapoznmkupodiarou"/>
          </w:rPr>
          <w:footnoteRef/>
        </w:r>
        <w:r>
          <w:t xml:space="preserve"> MP CKO č. 6 k pravidlám oprávnenosti pre najčastejšie sa vyskytujúce skupiny výdavkov</w:t>
        </w:r>
      </w:ins>
    </w:p>
  </w:footnote>
  <w:footnote w:id="141">
    <w:p w14:paraId="34432874" w14:textId="77777777" w:rsidR="00E045E6" w:rsidRDefault="00E045E6" w:rsidP="000F2DB9">
      <w:pPr>
        <w:pStyle w:val="Textpoznmkypodiarou"/>
        <w:rPr>
          <w:ins w:id="1007" w:author="Autor" w:date="2020-12-14T10:05:00Z"/>
        </w:rPr>
      </w:pPr>
      <w:ins w:id="1008" w:author="Autor" w:date="2020-12-14T10:05:00Z">
        <w:r>
          <w:rPr>
            <w:rStyle w:val="Odkaznapoznmkupodiarou"/>
          </w:rPr>
          <w:footnoteRef/>
        </w:r>
        <w:r>
          <w:t xml:space="preserve"> MP CKO č. 12 k </w:t>
        </w:r>
        <w:r w:rsidRPr="00BF6123">
          <w:t>zadávaniu zákaziek nespadajúcich p</w:t>
        </w:r>
        <w:r>
          <w:t>od zákon o verejnom obstarávaní</w:t>
        </w:r>
      </w:ins>
    </w:p>
  </w:footnote>
  <w:footnote w:id="142">
    <w:p w14:paraId="0F73AABB" w14:textId="77777777" w:rsidR="00E045E6" w:rsidRPr="00803DB1" w:rsidRDefault="00E045E6">
      <w:pPr>
        <w:pStyle w:val="Textpoznmkypodiarou"/>
        <w:rPr>
          <w:lang w:val="sk-SK"/>
        </w:rPr>
      </w:pPr>
      <w:r>
        <w:rPr>
          <w:rStyle w:val="Odkaznapoznmkupodiarou"/>
        </w:rPr>
        <w:footnoteRef/>
      </w:r>
      <w:r>
        <w:t xml:space="preserve"> 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w:t>
      </w:r>
      <w:r w:rsidRPr="00803DB1">
        <w:t xml:space="preserve"> 966/2012</w:t>
      </w:r>
    </w:p>
  </w:footnote>
  <w:footnote w:id="143">
    <w:p w14:paraId="63699170" w14:textId="77777777" w:rsidR="00E045E6" w:rsidRDefault="00E045E6" w:rsidP="00483B64">
      <w:pPr>
        <w:pStyle w:val="Textpoznmkypodiarou"/>
        <w:jc w:val="both"/>
        <w:rPr>
          <w:ins w:id="1064" w:author="Autor" w:date="2020-12-14T10:16:00Z"/>
        </w:rPr>
      </w:pPr>
      <w:ins w:id="1065" w:author="Autor" w:date="2020-12-14T10:16:00Z">
        <w:r>
          <w:rPr>
            <w:rStyle w:val="Odkaznapoznmkupodiarou"/>
          </w:rPr>
          <w:footnoteRef/>
        </w:r>
        <w:r>
          <w:t xml:space="preserve"> </w:t>
        </w:r>
        <w:r w:rsidRPr="003B7874">
          <w:t>MP CKO č. 5 k určovaniu finančných opráv, ktoré má riadiaci orgán uplatňovať pri nedodržaní pravidiel a postupov verejného obstarávania</w:t>
        </w:r>
      </w:ins>
    </w:p>
  </w:footnote>
  <w:footnote w:id="144">
    <w:p w14:paraId="63FD56CB" w14:textId="77777777" w:rsidR="00E045E6" w:rsidRDefault="00E045E6" w:rsidP="00E5073A">
      <w:pPr>
        <w:pStyle w:val="Textpoznmkypodiarou"/>
        <w:jc w:val="both"/>
      </w:pPr>
      <w:r>
        <w:rPr>
          <w:rStyle w:val="Odkaznapoznmkupodiarou"/>
          <w:rFonts w:eastAsiaTheme="majorEastAsia"/>
        </w:rPr>
        <w:footnoteRef/>
      </w:r>
      <w:r>
        <w:t xml:space="preserve"> </w:t>
      </w:r>
      <w:r w:rsidRPr="004751EC">
        <w:t>§ 1 ods. 3 zákona č. 177/2018 Z. z. o niektorých opatreniach na znižovanie administratívnej záťaže využívaním informačných systémov verejnej správy a o zmene a doplnení niektorých zákonov (zákon proti byrokracii)</w:t>
      </w:r>
    </w:p>
  </w:footnote>
  <w:footnote w:id="145">
    <w:p w14:paraId="08F7932D" w14:textId="77777777" w:rsidR="00E045E6" w:rsidRPr="001325C0" w:rsidRDefault="00E045E6">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46">
    <w:p w14:paraId="1CD5C844" w14:textId="77777777" w:rsidR="00E045E6" w:rsidRPr="001325C0" w:rsidRDefault="00E045E6">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47">
    <w:p w14:paraId="5070A4E8" w14:textId="77777777" w:rsidR="00E045E6" w:rsidRPr="001325C0" w:rsidRDefault="00E045E6"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0C7327B5" w14:textId="77777777" w:rsidR="00E045E6" w:rsidRPr="001325C0" w:rsidRDefault="00E045E6">
      <w:pPr>
        <w:pStyle w:val="Textpoznmkypodiarou"/>
        <w:rPr>
          <w:lang w:val="sk-SK"/>
        </w:rPr>
      </w:pPr>
    </w:p>
  </w:footnote>
  <w:footnote w:id="148">
    <w:p w14:paraId="38C712E9" w14:textId="77777777" w:rsidR="00E045E6" w:rsidRPr="00DF0865" w:rsidRDefault="00E045E6">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49">
    <w:p w14:paraId="482D4B69" w14:textId="77777777" w:rsidR="00E045E6" w:rsidRPr="009D7F63" w:rsidRDefault="00E045E6"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3">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8">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0">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6">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8">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4">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6">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9">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1">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2">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6">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9">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2">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5">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78">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9">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1">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2">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5">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6">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8">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8">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05">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9">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1">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1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9">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3">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29">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33">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4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5">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1"/>
  </w:num>
  <w:num w:numId="2">
    <w:abstractNumId w:val="30"/>
  </w:num>
  <w:num w:numId="3">
    <w:abstractNumId w:val="113"/>
  </w:num>
  <w:num w:numId="4">
    <w:abstractNumId w:val="25"/>
  </w:num>
  <w:num w:numId="5">
    <w:abstractNumId w:val="51"/>
  </w:num>
  <w:num w:numId="6">
    <w:abstractNumId w:val="142"/>
  </w:num>
  <w:num w:numId="7">
    <w:abstractNumId w:val="141"/>
  </w:num>
  <w:num w:numId="8">
    <w:abstractNumId w:val="100"/>
  </w:num>
  <w:num w:numId="9">
    <w:abstractNumId w:val="121"/>
  </w:num>
  <w:num w:numId="10">
    <w:abstractNumId w:val="63"/>
  </w:num>
  <w:num w:numId="11">
    <w:abstractNumId w:val="97"/>
  </w:num>
  <w:num w:numId="12">
    <w:abstractNumId w:val="130"/>
  </w:num>
  <w:num w:numId="13">
    <w:abstractNumId w:val="1"/>
  </w:num>
  <w:num w:numId="14">
    <w:abstractNumId w:val="35"/>
  </w:num>
  <w:num w:numId="15">
    <w:abstractNumId w:val="74"/>
  </w:num>
  <w:num w:numId="16">
    <w:abstractNumId w:val="10"/>
  </w:num>
  <w:num w:numId="17">
    <w:abstractNumId w:val="11"/>
  </w:num>
  <w:num w:numId="18">
    <w:abstractNumId w:val="70"/>
  </w:num>
  <w:num w:numId="19">
    <w:abstractNumId w:val="103"/>
  </w:num>
  <w:num w:numId="20">
    <w:abstractNumId w:val="32"/>
  </w:num>
  <w:num w:numId="21">
    <w:abstractNumId w:val="72"/>
  </w:num>
  <w:num w:numId="22">
    <w:abstractNumId w:val="88"/>
  </w:num>
  <w:num w:numId="23">
    <w:abstractNumId w:val="114"/>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92"/>
  </w:num>
  <w:num w:numId="28">
    <w:abstractNumId w:val="91"/>
  </w:num>
  <w:num w:numId="29">
    <w:abstractNumId w:val="122"/>
  </w:num>
  <w:num w:numId="30">
    <w:abstractNumId w:val="98"/>
  </w:num>
  <w:num w:numId="31">
    <w:abstractNumId w:val="137"/>
  </w:num>
  <w:num w:numId="32">
    <w:abstractNumId w:val="117"/>
  </w:num>
  <w:num w:numId="33">
    <w:abstractNumId w:val="126"/>
  </w:num>
  <w:num w:numId="34">
    <w:abstractNumId w:val="132"/>
  </w:num>
  <w:num w:numId="35">
    <w:abstractNumId w:val="50"/>
  </w:num>
  <w:num w:numId="36">
    <w:abstractNumId w:val="61"/>
  </w:num>
  <w:num w:numId="37">
    <w:abstractNumId w:val="58"/>
  </w:num>
  <w:num w:numId="38">
    <w:abstractNumId w:val="68"/>
  </w:num>
  <w:num w:numId="39">
    <w:abstractNumId w:val="86"/>
  </w:num>
  <w:num w:numId="40">
    <w:abstractNumId w:val="136"/>
  </w:num>
  <w:num w:numId="41">
    <w:abstractNumId w:val="2"/>
  </w:num>
  <w:num w:numId="42">
    <w:abstractNumId w:val="66"/>
  </w:num>
  <w:num w:numId="43">
    <w:abstractNumId w:val="7"/>
  </w:num>
  <w:num w:numId="44">
    <w:abstractNumId w:val="44"/>
  </w:num>
  <w:num w:numId="45">
    <w:abstractNumId w:val="110"/>
  </w:num>
  <w:num w:numId="46">
    <w:abstractNumId w:val="120"/>
  </w:num>
  <w:num w:numId="47">
    <w:abstractNumId w:val="64"/>
  </w:num>
  <w:num w:numId="48">
    <w:abstractNumId w:val="131"/>
  </w:num>
  <w:num w:numId="49">
    <w:abstractNumId w:val="43"/>
  </w:num>
  <w:num w:numId="50">
    <w:abstractNumId w:val="26"/>
  </w:num>
  <w:num w:numId="51">
    <w:abstractNumId w:val="13"/>
  </w:num>
  <w:num w:numId="52">
    <w:abstractNumId w:val="47"/>
  </w:num>
  <w:num w:numId="53">
    <w:abstractNumId w:val="31"/>
  </w:num>
  <w:num w:numId="54">
    <w:abstractNumId w:val="22"/>
  </w:num>
  <w:num w:numId="55">
    <w:abstractNumId w:val="95"/>
  </w:num>
  <w:num w:numId="56">
    <w:abstractNumId w:val="67"/>
  </w:num>
  <w:num w:numId="57">
    <w:abstractNumId w:val="52"/>
  </w:num>
  <w:num w:numId="58">
    <w:abstractNumId w:val="107"/>
  </w:num>
  <w:num w:numId="59">
    <w:abstractNumId w:val="115"/>
  </w:num>
  <w:num w:numId="60">
    <w:abstractNumId w:val="82"/>
  </w:num>
  <w:num w:numId="61">
    <w:abstractNumId w:val="8"/>
  </w:num>
  <w:num w:numId="62">
    <w:abstractNumId w:val="42"/>
  </w:num>
  <w:num w:numId="63">
    <w:abstractNumId w:val="49"/>
  </w:num>
  <w:num w:numId="64">
    <w:abstractNumId w:val="21"/>
  </w:num>
  <w:num w:numId="65">
    <w:abstractNumId w:val="94"/>
  </w:num>
  <w:num w:numId="66">
    <w:abstractNumId w:val="23"/>
  </w:num>
  <w:num w:numId="67">
    <w:abstractNumId w:val="134"/>
  </w:num>
  <w:num w:numId="68">
    <w:abstractNumId w:val="73"/>
  </w:num>
  <w:num w:numId="69">
    <w:abstractNumId w:val="39"/>
  </w:num>
  <w:num w:numId="70">
    <w:abstractNumId w:val="127"/>
  </w:num>
  <w:num w:numId="71">
    <w:abstractNumId w:val="20"/>
  </w:num>
  <w:num w:numId="72">
    <w:abstractNumId w:val="139"/>
  </w:num>
  <w:num w:numId="73">
    <w:abstractNumId w:val="27"/>
  </w:num>
  <w:num w:numId="74">
    <w:abstractNumId w:val="138"/>
  </w:num>
  <w:num w:numId="75">
    <w:abstractNumId w:val="53"/>
  </w:num>
  <w:num w:numId="76">
    <w:abstractNumId w:val="143"/>
  </w:num>
  <w:num w:numId="77">
    <w:abstractNumId w:val="54"/>
  </w:num>
  <w:num w:numId="78">
    <w:abstractNumId w:val="36"/>
  </w:num>
  <w:num w:numId="79">
    <w:abstractNumId w:val="124"/>
  </w:num>
  <w:num w:numId="80">
    <w:abstractNumId w:val="80"/>
  </w:num>
  <w:num w:numId="81">
    <w:abstractNumId w:val="15"/>
  </w:num>
  <w:num w:numId="82">
    <w:abstractNumId w:val="40"/>
  </w:num>
  <w:num w:numId="83">
    <w:abstractNumId w:val="29"/>
  </w:num>
  <w:num w:numId="84">
    <w:abstractNumId w:val="99"/>
  </w:num>
  <w:num w:numId="85">
    <w:abstractNumId w:val="75"/>
  </w:num>
  <w:num w:numId="86">
    <w:abstractNumId w:val="46"/>
  </w:num>
  <w:num w:numId="87">
    <w:abstractNumId w:val="3"/>
  </w:num>
  <w:num w:numId="88">
    <w:abstractNumId w:val="135"/>
  </w:num>
  <w:num w:numId="89">
    <w:abstractNumId w:val="17"/>
  </w:num>
  <w:num w:numId="90">
    <w:abstractNumId w:val="60"/>
  </w:num>
  <w:num w:numId="91">
    <w:abstractNumId w:val="111"/>
  </w:num>
  <w:num w:numId="92">
    <w:abstractNumId w:val="105"/>
  </w:num>
  <w:num w:numId="93">
    <w:abstractNumId w:val="55"/>
  </w:num>
  <w:num w:numId="94">
    <w:abstractNumId w:val="87"/>
  </w:num>
  <w:num w:numId="95">
    <w:abstractNumId w:val="5"/>
  </w:num>
  <w:num w:numId="96">
    <w:abstractNumId w:val="90"/>
  </w:num>
  <w:num w:numId="97">
    <w:abstractNumId w:val="125"/>
  </w:num>
  <w:num w:numId="98">
    <w:abstractNumId w:val="112"/>
  </w:num>
  <w:num w:numId="99">
    <w:abstractNumId w:val="16"/>
  </w:num>
  <w:num w:numId="100">
    <w:abstractNumId w:val="83"/>
  </w:num>
  <w:num w:numId="101">
    <w:abstractNumId w:val="140"/>
  </w:num>
  <w:num w:numId="102">
    <w:abstractNumId w:val="81"/>
  </w:num>
  <w:num w:numId="103">
    <w:abstractNumId w:val="84"/>
  </w:num>
  <w:num w:numId="104">
    <w:abstractNumId w:val="37"/>
  </w:num>
  <w:num w:numId="105">
    <w:abstractNumId w:val="109"/>
  </w:num>
  <w:num w:numId="106">
    <w:abstractNumId w:val="129"/>
  </w:num>
  <w:num w:numId="107">
    <w:abstractNumId w:val="78"/>
  </w:num>
  <w:num w:numId="108">
    <w:abstractNumId w:val="33"/>
  </w:num>
  <w:num w:numId="109">
    <w:abstractNumId w:val="145"/>
  </w:num>
  <w:num w:numId="110">
    <w:abstractNumId w:val="93"/>
  </w:num>
  <w:num w:numId="111">
    <w:abstractNumId w:val="89"/>
  </w:num>
  <w:num w:numId="112">
    <w:abstractNumId w:val="123"/>
  </w:num>
  <w:num w:numId="113">
    <w:abstractNumId w:val="57"/>
  </w:num>
  <w:num w:numId="114">
    <w:abstractNumId w:val="79"/>
  </w:num>
  <w:num w:numId="115">
    <w:abstractNumId w:val="12"/>
  </w:num>
  <w:num w:numId="116">
    <w:abstractNumId w:val="9"/>
  </w:num>
  <w:num w:numId="117">
    <w:abstractNumId w:val="116"/>
  </w:num>
  <w:num w:numId="118">
    <w:abstractNumId w:val="104"/>
  </w:num>
  <w:num w:numId="119">
    <w:abstractNumId w:val="133"/>
  </w:num>
  <w:num w:numId="120">
    <w:abstractNumId w:val="119"/>
  </w:num>
  <w:num w:numId="121">
    <w:abstractNumId w:val="69"/>
  </w:num>
  <w:num w:numId="122">
    <w:abstractNumId w:val="56"/>
  </w:num>
  <w:num w:numId="123">
    <w:abstractNumId w:val="146"/>
  </w:num>
  <w:num w:numId="124">
    <w:abstractNumId w:val="45"/>
  </w:num>
  <w:num w:numId="125">
    <w:abstractNumId w:val="102"/>
  </w:num>
  <w:num w:numId="126">
    <w:abstractNumId w:val="34"/>
  </w:num>
  <w:num w:numId="127">
    <w:abstractNumId w:val="59"/>
  </w:num>
  <w:num w:numId="128">
    <w:abstractNumId w:val="101"/>
  </w:num>
  <w:num w:numId="129">
    <w:abstractNumId w:val="48"/>
  </w:num>
  <w:num w:numId="130">
    <w:abstractNumId w:val="38"/>
  </w:num>
  <w:num w:numId="131">
    <w:abstractNumId w:val="144"/>
  </w:num>
  <w:num w:numId="132">
    <w:abstractNumId w:val="65"/>
  </w:num>
  <w:num w:numId="133">
    <w:abstractNumId w:val="41"/>
  </w:num>
  <w:num w:numId="134">
    <w:abstractNumId w:val="96"/>
  </w:num>
  <w:num w:numId="135">
    <w:abstractNumId w:val="85"/>
  </w:num>
  <w:num w:numId="136">
    <w:abstractNumId w:val="19"/>
  </w:num>
  <w:num w:numId="137">
    <w:abstractNumId w:val="18"/>
  </w:num>
  <w:num w:numId="138">
    <w:abstractNumId w:val="118"/>
  </w:num>
  <w:num w:numId="139">
    <w:abstractNumId w:val="77"/>
  </w:num>
  <w:num w:numId="140">
    <w:abstractNumId w:val="106"/>
  </w:num>
  <w:num w:numId="141">
    <w:abstractNumId w:val="14"/>
  </w:num>
  <w:num w:numId="142">
    <w:abstractNumId w:val="6"/>
  </w:num>
  <w:num w:numId="143">
    <w:abstractNumId w:val="62"/>
  </w:num>
  <w:num w:numId="144">
    <w:abstractNumId w:val="24"/>
  </w:num>
  <w:num w:numId="145">
    <w:abstractNumId w:val="4"/>
  </w:num>
  <w:num w:numId="146">
    <w:abstractNumId w:val="76"/>
  </w:num>
  <w:numIdMacAtCleanup w:val="1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Autor">
    <w15:presenceInfo w15:providerId="None" w15:userId="Autor"/>
  </w15:person>
  <w15:person w15:author="Slavomír Gajarský">
    <w15:presenceInfo w15:providerId="None" w15:userId="Slavomír Gajarsk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B20"/>
    <w:rsid w:val="00003B82"/>
    <w:rsid w:val="00003E89"/>
    <w:rsid w:val="000044DF"/>
    <w:rsid w:val="00004CD8"/>
    <w:rsid w:val="00004F58"/>
    <w:rsid w:val="00005011"/>
    <w:rsid w:val="00005C8D"/>
    <w:rsid w:val="000064C7"/>
    <w:rsid w:val="000067C4"/>
    <w:rsid w:val="00006D7F"/>
    <w:rsid w:val="00006FBC"/>
    <w:rsid w:val="00007692"/>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A36"/>
    <w:rsid w:val="00034E03"/>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547"/>
    <w:rsid w:val="00083C26"/>
    <w:rsid w:val="0008428B"/>
    <w:rsid w:val="00084411"/>
    <w:rsid w:val="00084575"/>
    <w:rsid w:val="00084681"/>
    <w:rsid w:val="00085070"/>
    <w:rsid w:val="00085367"/>
    <w:rsid w:val="000854D0"/>
    <w:rsid w:val="000854EC"/>
    <w:rsid w:val="00085554"/>
    <w:rsid w:val="0008794A"/>
    <w:rsid w:val="00090D59"/>
    <w:rsid w:val="0009110C"/>
    <w:rsid w:val="000918D7"/>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D0210"/>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79"/>
    <w:rsid w:val="000F050C"/>
    <w:rsid w:val="000F0819"/>
    <w:rsid w:val="000F08C8"/>
    <w:rsid w:val="000F1488"/>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A1"/>
    <w:rsid w:val="00146657"/>
    <w:rsid w:val="001471BE"/>
    <w:rsid w:val="0014799B"/>
    <w:rsid w:val="00147E0C"/>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603"/>
    <w:rsid w:val="00195FBB"/>
    <w:rsid w:val="00196D66"/>
    <w:rsid w:val="0019796C"/>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F29"/>
    <w:rsid w:val="001A6747"/>
    <w:rsid w:val="001A6BC9"/>
    <w:rsid w:val="001A6E82"/>
    <w:rsid w:val="001A7974"/>
    <w:rsid w:val="001A7C8D"/>
    <w:rsid w:val="001A7EF7"/>
    <w:rsid w:val="001B0812"/>
    <w:rsid w:val="001B09EA"/>
    <w:rsid w:val="001B142C"/>
    <w:rsid w:val="001B1708"/>
    <w:rsid w:val="001B190A"/>
    <w:rsid w:val="001B1936"/>
    <w:rsid w:val="001B1C19"/>
    <w:rsid w:val="001B2121"/>
    <w:rsid w:val="001B2531"/>
    <w:rsid w:val="001B2672"/>
    <w:rsid w:val="001B295E"/>
    <w:rsid w:val="001B2D6D"/>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884"/>
    <w:rsid w:val="00222952"/>
    <w:rsid w:val="00223438"/>
    <w:rsid w:val="00224304"/>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2B7"/>
    <w:rsid w:val="0024576C"/>
    <w:rsid w:val="0024615E"/>
    <w:rsid w:val="00246358"/>
    <w:rsid w:val="00246422"/>
    <w:rsid w:val="00246530"/>
    <w:rsid w:val="0024660C"/>
    <w:rsid w:val="00246A18"/>
    <w:rsid w:val="00247155"/>
    <w:rsid w:val="00247852"/>
    <w:rsid w:val="00247BFB"/>
    <w:rsid w:val="00247F9D"/>
    <w:rsid w:val="0025058F"/>
    <w:rsid w:val="00250DB3"/>
    <w:rsid w:val="002510F3"/>
    <w:rsid w:val="0025131A"/>
    <w:rsid w:val="0025132B"/>
    <w:rsid w:val="0025146A"/>
    <w:rsid w:val="00251889"/>
    <w:rsid w:val="00251D9D"/>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54A"/>
    <w:rsid w:val="002779D9"/>
    <w:rsid w:val="00277B9E"/>
    <w:rsid w:val="00277C68"/>
    <w:rsid w:val="00277D97"/>
    <w:rsid w:val="00280722"/>
    <w:rsid w:val="0028097F"/>
    <w:rsid w:val="00280A28"/>
    <w:rsid w:val="00280BB0"/>
    <w:rsid w:val="00280BB4"/>
    <w:rsid w:val="00280C33"/>
    <w:rsid w:val="00281143"/>
    <w:rsid w:val="002811F2"/>
    <w:rsid w:val="00281B3D"/>
    <w:rsid w:val="00281B8F"/>
    <w:rsid w:val="00281F08"/>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FAE"/>
    <w:rsid w:val="00321074"/>
    <w:rsid w:val="003212C6"/>
    <w:rsid w:val="0032172E"/>
    <w:rsid w:val="00321A41"/>
    <w:rsid w:val="00321C03"/>
    <w:rsid w:val="00321FF8"/>
    <w:rsid w:val="00322106"/>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5CE9"/>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E6B"/>
    <w:rsid w:val="003E2F47"/>
    <w:rsid w:val="003E33A9"/>
    <w:rsid w:val="003E37B5"/>
    <w:rsid w:val="003E39CA"/>
    <w:rsid w:val="003E4693"/>
    <w:rsid w:val="003E4866"/>
    <w:rsid w:val="003E4BC1"/>
    <w:rsid w:val="003E4CCB"/>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EED"/>
    <w:rsid w:val="004063F2"/>
    <w:rsid w:val="0040641A"/>
    <w:rsid w:val="00406757"/>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2029B"/>
    <w:rsid w:val="004206D2"/>
    <w:rsid w:val="00420F50"/>
    <w:rsid w:val="00420F96"/>
    <w:rsid w:val="0042148A"/>
    <w:rsid w:val="00421D77"/>
    <w:rsid w:val="00421DB4"/>
    <w:rsid w:val="004221C7"/>
    <w:rsid w:val="004228E6"/>
    <w:rsid w:val="004229DA"/>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3006"/>
    <w:rsid w:val="004539AA"/>
    <w:rsid w:val="00453E4C"/>
    <w:rsid w:val="0045429D"/>
    <w:rsid w:val="004543D0"/>
    <w:rsid w:val="00454946"/>
    <w:rsid w:val="0045514B"/>
    <w:rsid w:val="00455529"/>
    <w:rsid w:val="00455568"/>
    <w:rsid w:val="00455C50"/>
    <w:rsid w:val="00455D65"/>
    <w:rsid w:val="004562EE"/>
    <w:rsid w:val="00456D94"/>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53C"/>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3AE9"/>
    <w:rsid w:val="00564152"/>
    <w:rsid w:val="005641FB"/>
    <w:rsid w:val="005645BA"/>
    <w:rsid w:val="00564C0A"/>
    <w:rsid w:val="005650CE"/>
    <w:rsid w:val="0056520A"/>
    <w:rsid w:val="005652B0"/>
    <w:rsid w:val="00565490"/>
    <w:rsid w:val="005655F8"/>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4A67"/>
    <w:rsid w:val="00644FA0"/>
    <w:rsid w:val="00644FA4"/>
    <w:rsid w:val="006451E8"/>
    <w:rsid w:val="006457E8"/>
    <w:rsid w:val="00645BD2"/>
    <w:rsid w:val="00646FF6"/>
    <w:rsid w:val="00646FFA"/>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5E5"/>
    <w:rsid w:val="00655BF0"/>
    <w:rsid w:val="006560A9"/>
    <w:rsid w:val="00656554"/>
    <w:rsid w:val="00656971"/>
    <w:rsid w:val="00656D55"/>
    <w:rsid w:val="0065717C"/>
    <w:rsid w:val="006572A3"/>
    <w:rsid w:val="0065738A"/>
    <w:rsid w:val="006577A2"/>
    <w:rsid w:val="00657C95"/>
    <w:rsid w:val="006600BF"/>
    <w:rsid w:val="00660164"/>
    <w:rsid w:val="00660B38"/>
    <w:rsid w:val="00660F15"/>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9D4"/>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344"/>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F"/>
    <w:rsid w:val="0074082C"/>
    <w:rsid w:val="00740B7A"/>
    <w:rsid w:val="0074101F"/>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FF4"/>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470"/>
    <w:rsid w:val="00815A40"/>
    <w:rsid w:val="00817272"/>
    <w:rsid w:val="00817D0D"/>
    <w:rsid w:val="0082019F"/>
    <w:rsid w:val="008201A2"/>
    <w:rsid w:val="00820318"/>
    <w:rsid w:val="00820CA3"/>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900322"/>
    <w:rsid w:val="009005E4"/>
    <w:rsid w:val="00900826"/>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6B9"/>
    <w:rsid w:val="00920ECA"/>
    <w:rsid w:val="00920FE8"/>
    <w:rsid w:val="0092131C"/>
    <w:rsid w:val="00921CF7"/>
    <w:rsid w:val="0092208D"/>
    <w:rsid w:val="009222A7"/>
    <w:rsid w:val="00922A0E"/>
    <w:rsid w:val="00922FCF"/>
    <w:rsid w:val="009230C3"/>
    <w:rsid w:val="009234C3"/>
    <w:rsid w:val="00923BC1"/>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58FB"/>
    <w:rsid w:val="00996934"/>
    <w:rsid w:val="00996973"/>
    <w:rsid w:val="009969EC"/>
    <w:rsid w:val="00996B6C"/>
    <w:rsid w:val="009974B4"/>
    <w:rsid w:val="00997944"/>
    <w:rsid w:val="00997AA0"/>
    <w:rsid w:val="00997DF4"/>
    <w:rsid w:val="009A0528"/>
    <w:rsid w:val="009A0658"/>
    <w:rsid w:val="009A0DAE"/>
    <w:rsid w:val="009A16CA"/>
    <w:rsid w:val="009A1EBF"/>
    <w:rsid w:val="009A1F8B"/>
    <w:rsid w:val="009A2054"/>
    <w:rsid w:val="009A27FA"/>
    <w:rsid w:val="009A35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0CEC"/>
    <w:rsid w:val="00A3150C"/>
    <w:rsid w:val="00A3154D"/>
    <w:rsid w:val="00A31A7B"/>
    <w:rsid w:val="00A31FFB"/>
    <w:rsid w:val="00A326C9"/>
    <w:rsid w:val="00A327BE"/>
    <w:rsid w:val="00A3365E"/>
    <w:rsid w:val="00A3367F"/>
    <w:rsid w:val="00A33BD2"/>
    <w:rsid w:val="00A3459D"/>
    <w:rsid w:val="00A346A5"/>
    <w:rsid w:val="00A34702"/>
    <w:rsid w:val="00A34A5C"/>
    <w:rsid w:val="00A358CD"/>
    <w:rsid w:val="00A35C94"/>
    <w:rsid w:val="00A361CB"/>
    <w:rsid w:val="00A3639D"/>
    <w:rsid w:val="00A36C9C"/>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536"/>
    <w:rsid w:val="00A46637"/>
    <w:rsid w:val="00A46FFA"/>
    <w:rsid w:val="00A47F6A"/>
    <w:rsid w:val="00A5020F"/>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7256"/>
    <w:rsid w:val="00A672C4"/>
    <w:rsid w:val="00A672FF"/>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C9F"/>
    <w:rsid w:val="00AA532A"/>
    <w:rsid w:val="00AA5523"/>
    <w:rsid w:val="00AA590C"/>
    <w:rsid w:val="00AA59C0"/>
    <w:rsid w:val="00AA5BCC"/>
    <w:rsid w:val="00AA5C33"/>
    <w:rsid w:val="00AA5FAA"/>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E15"/>
    <w:rsid w:val="00BC769F"/>
    <w:rsid w:val="00BC7BE5"/>
    <w:rsid w:val="00BC7E17"/>
    <w:rsid w:val="00BD02F9"/>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65C"/>
    <w:rsid w:val="00C072E9"/>
    <w:rsid w:val="00C0773C"/>
    <w:rsid w:val="00C07985"/>
    <w:rsid w:val="00C07DDC"/>
    <w:rsid w:val="00C07E7C"/>
    <w:rsid w:val="00C1077C"/>
    <w:rsid w:val="00C10B76"/>
    <w:rsid w:val="00C10F37"/>
    <w:rsid w:val="00C10F92"/>
    <w:rsid w:val="00C113A9"/>
    <w:rsid w:val="00C1181B"/>
    <w:rsid w:val="00C1294D"/>
    <w:rsid w:val="00C12A2D"/>
    <w:rsid w:val="00C13C2D"/>
    <w:rsid w:val="00C14013"/>
    <w:rsid w:val="00C141AA"/>
    <w:rsid w:val="00C1431C"/>
    <w:rsid w:val="00C14497"/>
    <w:rsid w:val="00C148B0"/>
    <w:rsid w:val="00C14A75"/>
    <w:rsid w:val="00C14C9D"/>
    <w:rsid w:val="00C153C0"/>
    <w:rsid w:val="00C15591"/>
    <w:rsid w:val="00C15DDE"/>
    <w:rsid w:val="00C1685A"/>
    <w:rsid w:val="00C16B1B"/>
    <w:rsid w:val="00C16DA0"/>
    <w:rsid w:val="00C16E56"/>
    <w:rsid w:val="00C16F04"/>
    <w:rsid w:val="00C17135"/>
    <w:rsid w:val="00C175A1"/>
    <w:rsid w:val="00C17698"/>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31C4"/>
    <w:rsid w:val="00C4343D"/>
    <w:rsid w:val="00C43500"/>
    <w:rsid w:val="00C444B3"/>
    <w:rsid w:val="00C445B3"/>
    <w:rsid w:val="00C445C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C76"/>
    <w:rsid w:val="00C63D13"/>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B13"/>
    <w:rsid w:val="00CA4B4E"/>
    <w:rsid w:val="00CA4C26"/>
    <w:rsid w:val="00CA4D4A"/>
    <w:rsid w:val="00CA5224"/>
    <w:rsid w:val="00CA53F3"/>
    <w:rsid w:val="00CA56B7"/>
    <w:rsid w:val="00CA5CAB"/>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9CC"/>
    <w:rsid w:val="00CB5B29"/>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69B"/>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2012"/>
    <w:rsid w:val="00D12944"/>
    <w:rsid w:val="00D130C0"/>
    <w:rsid w:val="00D1329B"/>
    <w:rsid w:val="00D13384"/>
    <w:rsid w:val="00D13400"/>
    <w:rsid w:val="00D1430A"/>
    <w:rsid w:val="00D150FE"/>
    <w:rsid w:val="00D154D7"/>
    <w:rsid w:val="00D15902"/>
    <w:rsid w:val="00D1638B"/>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0E8"/>
    <w:rsid w:val="00D76CFE"/>
    <w:rsid w:val="00D76DD9"/>
    <w:rsid w:val="00D773D8"/>
    <w:rsid w:val="00D77BB1"/>
    <w:rsid w:val="00D80B10"/>
    <w:rsid w:val="00D80C31"/>
    <w:rsid w:val="00D814FE"/>
    <w:rsid w:val="00D819DB"/>
    <w:rsid w:val="00D8276A"/>
    <w:rsid w:val="00D829A0"/>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526F"/>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E8"/>
    <w:rsid w:val="00DE1D24"/>
    <w:rsid w:val="00DE2902"/>
    <w:rsid w:val="00DE2E32"/>
    <w:rsid w:val="00DE31AD"/>
    <w:rsid w:val="00DE32EC"/>
    <w:rsid w:val="00DE330E"/>
    <w:rsid w:val="00DE3971"/>
    <w:rsid w:val="00DE3B4E"/>
    <w:rsid w:val="00DE419B"/>
    <w:rsid w:val="00DE4AC6"/>
    <w:rsid w:val="00DE4D88"/>
    <w:rsid w:val="00DE50F2"/>
    <w:rsid w:val="00DE552E"/>
    <w:rsid w:val="00DE55B4"/>
    <w:rsid w:val="00DE5AFA"/>
    <w:rsid w:val="00DE6112"/>
    <w:rsid w:val="00DE67D4"/>
    <w:rsid w:val="00DE6D58"/>
    <w:rsid w:val="00DE6E09"/>
    <w:rsid w:val="00DE6FD1"/>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DC"/>
    <w:rsid w:val="00E13C1A"/>
    <w:rsid w:val="00E13CCE"/>
    <w:rsid w:val="00E1411A"/>
    <w:rsid w:val="00E14C2C"/>
    <w:rsid w:val="00E16312"/>
    <w:rsid w:val="00E16B50"/>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925"/>
    <w:rsid w:val="00E27DF3"/>
    <w:rsid w:val="00E30611"/>
    <w:rsid w:val="00E308E0"/>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C71"/>
    <w:rsid w:val="00E33FFB"/>
    <w:rsid w:val="00E34A10"/>
    <w:rsid w:val="00E34D5E"/>
    <w:rsid w:val="00E34F0D"/>
    <w:rsid w:val="00E35080"/>
    <w:rsid w:val="00E3540B"/>
    <w:rsid w:val="00E360E2"/>
    <w:rsid w:val="00E368BC"/>
    <w:rsid w:val="00E369DA"/>
    <w:rsid w:val="00E36D49"/>
    <w:rsid w:val="00E36D81"/>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AE2"/>
    <w:rsid w:val="00E77BF4"/>
    <w:rsid w:val="00E8012F"/>
    <w:rsid w:val="00E8058D"/>
    <w:rsid w:val="00E8068E"/>
    <w:rsid w:val="00E81221"/>
    <w:rsid w:val="00E814FF"/>
    <w:rsid w:val="00E8151A"/>
    <w:rsid w:val="00E817A6"/>
    <w:rsid w:val="00E825AC"/>
    <w:rsid w:val="00E83090"/>
    <w:rsid w:val="00E832B4"/>
    <w:rsid w:val="00E8341E"/>
    <w:rsid w:val="00E836FA"/>
    <w:rsid w:val="00E840D7"/>
    <w:rsid w:val="00E841D2"/>
    <w:rsid w:val="00E847CA"/>
    <w:rsid w:val="00E84AF1"/>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9E"/>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B5C"/>
    <w:rsid w:val="00F12BFB"/>
    <w:rsid w:val="00F13168"/>
    <w:rsid w:val="00F1322F"/>
    <w:rsid w:val="00F13278"/>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406EF"/>
    <w:rsid w:val="00F40C74"/>
    <w:rsid w:val="00F41178"/>
    <w:rsid w:val="00F41658"/>
    <w:rsid w:val="00F41875"/>
    <w:rsid w:val="00F41EF2"/>
    <w:rsid w:val="00F41F27"/>
    <w:rsid w:val="00F41F62"/>
    <w:rsid w:val="00F421E9"/>
    <w:rsid w:val="00F42952"/>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BE1"/>
    <w:rsid w:val="00F55FD7"/>
    <w:rsid w:val="00F5620C"/>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3DC"/>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DC2"/>
    <w:rsid w:val="00FC5128"/>
    <w:rsid w:val="00FC5A9D"/>
    <w:rsid w:val="00FC62AE"/>
    <w:rsid w:val="00FC6468"/>
    <w:rsid w:val="00FC68F8"/>
    <w:rsid w:val="00FC723A"/>
    <w:rsid w:val="00FD00B0"/>
    <w:rsid w:val="00FD0603"/>
    <w:rsid w:val="00FD0CF4"/>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574"/>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yperlink" Target="http://www.orsr.sk" TargetMode="External"/><Relationship Id="rId3" Type="http://schemas.openxmlformats.org/officeDocument/2006/relationships/customXml" Target="../customXml/item3.xml"/><Relationship Id="rId21" Type="http://schemas.openxmlformats.org/officeDocument/2006/relationships/hyperlink" Target="https://www.slov-lex.sk/pravne-predpisy/SK/ZZ/2015/343/20190101"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zakazkycko@vlada.gov.sk"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s://www.slov-lex.sk/pravne-predpisy/SK/ZZ/2015/343/20190101" TargetMode="External"/><Relationship Id="rId29" Type="http://schemas.openxmlformats.org/officeDocument/2006/relationships/hyperlink" Target="http://www.uvo.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mailto:vo.sep@minv.sk" TargetMode="External"/><Relationship Id="rId28" Type="http://schemas.openxmlformats.org/officeDocument/2006/relationships/hyperlink" Target="http://www.orsr.sk" TargetMode="External"/><Relationship Id="rId10" Type="http://schemas.openxmlformats.org/officeDocument/2006/relationships/endnotes" Target="endnotes.xml"/><Relationship Id="rId19" Type="http://schemas.openxmlformats.org/officeDocument/2006/relationships/hyperlink" Target="http://www.minv.sk/?usmernenia-riadiaceho-organ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s://www.slov-lex.sk/pravne-predpisy/SK/ZZ/2015/343/20190101" TargetMode="External"/><Relationship Id="rId27" Type="http://schemas.openxmlformats.org/officeDocument/2006/relationships/hyperlink" Target="http://www.uvo.gov.sk" TargetMode="External"/><Relationship Id="rId30" Type="http://schemas.openxmlformats.org/officeDocument/2006/relationships/hyperlink" Target="mailto:zakazkycko@vlada.gov.sk"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3432015-z-z--51e.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6" Type="http://schemas.openxmlformats.org/officeDocument/2006/relationships/hyperlink" Target="https://www.partnerskadohoda.gov.sk/metodicke-pokyny-cko-a-uv-sr/" TargetMode="External"/><Relationship Id="rId5" Type="http://schemas.openxmlformats.org/officeDocument/2006/relationships/hyperlink" Target="http://www.partnerskadohoda.gov.sk/metodicke-pokyny-cko/"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5F48EA-B53D-4112-B1CC-4AB2DB079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181</Pages>
  <Words>100439</Words>
  <Characters>572506</Characters>
  <Application>Microsoft Office Word</Application>
  <DocSecurity>0</DocSecurity>
  <Lines>4770</Lines>
  <Paragraphs>1343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671602</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5</cp:revision>
  <cp:lastPrinted>2019-12-13T08:09:00Z</cp:lastPrinted>
  <dcterms:created xsi:type="dcterms:W3CDTF">2020-12-17T14:11:00Z</dcterms:created>
  <dcterms:modified xsi:type="dcterms:W3CDTF">2020-12-18T12:46:00Z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