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5CD6B29C"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095D">
        <w:rPr>
          <w:rFonts w:eastAsiaTheme="majorEastAsia" w:cs="Arial"/>
          <w:caps/>
          <w:sz w:val="28"/>
          <w:lang w:eastAsia="cs-CZ"/>
        </w:rPr>
        <w:t>partner</w:t>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072AFAC4"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5EB551BC" w:rsidR="003E4CCB" w:rsidRPr="00347388" w:rsidRDefault="003E4CCB" w:rsidP="003E4CCB">
      <w:pPr>
        <w:tabs>
          <w:tab w:val="left" w:pos="6804"/>
          <w:tab w:val="left" w:leader="dot" w:pos="9071"/>
        </w:tabs>
        <w:spacing w:line="360" w:lineRule="auto"/>
        <w:rPr>
          <w:rFonts w:cs="Arial"/>
          <w:sz w:val="20"/>
          <w:lang w:eastAsia="cs-CZ"/>
        </w:rPr>
      </w:pPr>
      <w:del w:id="0" w:author="Zuzana Hušeková" w:date="2020-05-28T08:39:00Z">
        <w:r w:rsidRPr="00347388" w:rsidDel="00597CB6">
          <w:rPr>
            <w:rFonts w:cs="Arial"/>
            <w:sz w:val="20"/>
            <w:lang w:eastAsia="cs-CZ"/>
          </w:rPr>
          <w:delText>JUDr. Matúš Dubovský</w:delText>
        </w:r>
      </w:del>
      <w:ins w:id="1" w:author="Zuzana Hušeková" w:date="2020-05-28T08:39:00Z">
        <w:r w:rsidR="00597CB6">
          <w:rPr>
            <w:rFonts w:cs="Arial"/>
            <w:sz w:val="20"/>
            <w:lang w:eastAsia="cs-CZ"/>
          </w:rPr>
          <w:t xml:space="preserve">Ing. Peter Vlček, </w:t>
        </w:r>
      </w:ins>
      <w:ins w:id="2" w:author="Zuzana Hušeková" w:date="2020-05-28T08:42:00Z">
        <w:r w:rsidR="00597CB6">
          <w:rPr>
            <w:rFonts w:cs="Arial"/>
            <w:sz w:val="20"/>
            <w:lang w:eastAsia="cs-CZ"/>
          </w:rPr>
          <w:t>P</w:t>
        </w:r>
      </w:ins>
      <w:ins w:id="3" w:author="Zuzana Hušeková" w:date="2020-05-28T08:39:00Z">
        <w:r w:rsidR="00597CB6">
          <w:rPr>
            <w:rFonts w:cs="Arial"/>
            <w:sz w:val="20"/>
            <w:lang w:eastAsia="cs-CZ"/>
          </w:rPr>
          <w:t>hD.</w:t>
        </w:r>
      </w:ins>
      <w:r w:rsidRPr="00347388" w:rsidDel="00347388">
        <w:rPr>
          <w:rFonts w:cs="Arial"/>
          <w:sz w:val="20"/>
          <w:lang w:eastAsia="cs-CZ"/>
        </w:rPr>
        <w:t xml:space="preserve"> </w:t>
      </w:r>
      <w:r w:rsidRPr="00347388">
        <w:rPr>
          <w:rFonts w:cs="Arial"/>
          <w:sz w:val="20"/>
          <w:lang w:eastAsia="cs-CZ"/>
        </w:rPr>
        <w:tab/>
        <w:t>..............................</w:t>
      </w:r>
    </w:p>
    <w:p w14:paraId="4B730B45" w14:textId="7CCC48EB"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17842F75" w14:textId="67A8E660" w:rsidR="003E4CCB" w:rsidRPr="00347388" w:rsidRDefault="003E4CCB" w:rsidP="003E4CCB">
      <w:pPr>
        <w:spacing w:line="360" w:lineRule="auto"/>
        <w:rPr>
          <w:rFonts w:cs="Arial"/>
          <w:sz w:val="20"/>
          <w:lang w:eastAsia="cs-CZ"/>
        </w:rPr>
      </w:pPr>
      <w:r w:rsidRPr="00347388">
        <w:rPr>
          <w:rFonts w:cs="Arial"/>
          <w:sz w:val="20"/>
          <w:lang w:eastAsia="cs-CZ"/>
        </w:rPr>
        <w:t>Dátum:</w:t>
      </w:r>
      <w:del w:id="4" w:author="Miruška Hrabčáková" w:date="2020-05-15T14:18:00Z">
        <w:r w:rsidR="00B90DFA" w:rsidDel="00FF4932">
          <w:rPr>
            <w:rFonts w:cs="Arial"/>
            <w:sz w:val="20"/>
            <w:lang w:eastAsia="cs-CZ"/>
          </w:rPr>
          <w:delText>1</w:delText>
        </w:r>
        <w:r w:rsidR="00F05D51" w:rsidDel="00FF4932">
          <w:rPr>
            <w:rFonts w:cs="Arial"/>
            <w:sz w:val="20"/>
            <w:lang w:eastAsia="cs-CZ"/>
          </w:rPr>
          <w:delText>3</w:delText>
        </w:r>
      </w:del>
      <w:ins w:id="5" w:author="Miruška Hrabčáková" w:date="2020-05-15T14:18:00Z">
        <w:r w:rsidR="00FF4932">
          <w:rPr>
            <w:rFonts w:cs="Arial"/>
            <w:sz w:val="20"/>
            <w:lang w:eastAsia="cs-CZ"/>
          </w:rPr>
          <w:t>2</w:t>
        </w:r>
      </w:ins>
      <w:ins w:id="6" w:author="Zuzana Hušeková" w:date="2020-05-28T08:42:00Z">
        <w:r w:rsidR="00597CB6">
          <w:rPr>
            <w:rFonts w:cs="Arial"/>
            <w:sz w:val="20"/>
            <w:lang w:eastAsia="cs-CZ"/>
          </w:rPr>
          <w:t>8</w:t>
        </w:r>
      </w:ins>
      <w:r w:rsidRPr="00E25071">
        <w:rPr>
          <w:rFonts w:cs="Arial"/>
          <w:sz w:val="20"/>
          <w:lang w:eastAsia="cs-CZ"/>
        </w:rPr>
        <w:t xml:space="preserve">. </w:t>
      </w:r>
      <w:del w:id="7" w:author="Miruška Hrabčáková" w:date="2020-05-15T14:18:00Z">
        <w:r w:rsidR="00F05D51" w:rsidDel="00FF4932">
          <w:rPr>
            <w:rFonts w:cs="Arial"/>
            <w:sz w:val="20"/>
            <w:lang w:eastAsia="cs-CZ"/>
          </w:rPr>
          <w:delText>12</w:delText>
        </w:r>
      </w:del>
      <w:ins w:id="8" w:author="Miruška Hrabčáková" w:date="2020-05-15T14:18:00Z">
        <w:r w:rsidR="00FF4932">
          <w:rPr>
            <w:rFonts w:cs="Arial"/>
            <w:sz w:val="20"/>
            <w:lang w:eastAsia="cs-CZ"/>
          </w:rPr>
          <w:t>05</w:t>
        </w:r>
      </w:ins>
      <w:r w:rsidRPr="00E25071">
        <w:rPr>
          <w:rFonts w:cs="Arial"/>
          <w:sz w:val="20"/>
          <w:lang w:eastAsia="cs-CZ"/>
        </w:rPr>
        <w:t>. 20</w:t>
      </w:r>
      <w:del w:id="9" w:author="Miruška Hrabčáková" w:date="2020-05-15T14:18:00Z">
        <w:r w:rsidRPr="00E25071" w:rsidDel="00FF4932">
          <w:rPr>
            <w:rFonts w:cs="Arial"/>
            <w:sz w:val="20"/>
            <w:lang w:eastAsia="cs-CZ"/>
          </w:rPr>
          <w:delText>1</w:delText>
        </w:r>
        <w:r w:rsidR="000D6CD4" w:rsidDel="00FF4932">
          <w:rPr>
            <w:rFonts w:cs="Arial"/>
            <w:sz w:val="20"/>
            <w:lang w:eastAsia="cs-CZ"/>
          </w:rPr>
          <w:delText>9</w:delText>
        </w:r>
      </w:del>
      <w:ins w:id="10" w:author="Miruška Hrabčáková" w:date="2020-05-15T14:18:00Z">
        <w:r w:rsidR="00FF4932">
          <w:rPr>
            <w:rFonts w:cs="Arial"/>
            <w:sz w:val="20"/>
            <w:lang w:eastAsia="cs-CZ"/>
          </w:rPr>
          <w:t>20</w:t>
        </w:r>
      </w:ins>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668E6B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1F953BB3" w14:textId="499387BF" w:rsidR="004B72D2" w:rsidRDefault="004B72D2" w:rsidP="003E4CCB">
      <w:pPr>
        <w:tabs>
          <w:tab w:val="left" w:pos="1134"/>
          <w:tab w:val="left" w:pos="6946"/>
        </w:tabs>
        <w:spacing w:line="360" w:lineRule="auto"/>
        <w:ind w:left="425" w:hanging="425"/>
        <w:rPr>
          <w:rFonts w:cs="Arial"/>
          <w:sz w:val="20"/>
          <w:lang w:eastAsia="cs-CZ"/>
        </w:rPr>
      </w:pPr>
      <w:del w:id="11" w:author="Zuzana Hušeková" w:date="2020-05-28T08:44:00Z">
        <w:r w:rsidDel="00597CB6">
          <w:rPr>
            <w:rFonts w:cs="Arial"/>
            <w:sz w:val="20"/>
            <w:lang w:eastAsia="cs-CZ"/>
          </w:rPr>
          <w:delText>p</w:delText>
        </w:r>
        <w:r w:rsidR="00A106FF" w:rsidDel="00597CB6">
          <w:rPr>
            <w:rFonts w:cs="Arial"/>
            <w:sz w:val="20"/>
            <w:lang w:eastAsia="cs-CZ"/>
          </w:rPr>
          <w:delText>overený</w:delText>
        </w:r>
        <w:r w:rsidR="00FD1ECF" w:rsidRPr="00FD1ECF" w:rsidDel="00597CB6">
          <w:rPr>
            <w:rFonts w:cs="Arial"/>
            <w:sz w:val="20"/>
            <w:lang w:eastAsia="cs-CZ"/>
          </w:rPr>
          <w:delText xml:space="preserve"> </w:delText>
        </w:r>
        <w:r w:rsidR="00FD1ECF" w:rsidRPr="00347388" w:rsidDel="00597CB6">
          <w:rPr>
            <w:rFonts w:cs="Arial"/>
            <w:sz w:val="20"/>
            <w:lang w:eastAsia="cs-CZ"/>
          </w:rPr>
          <w:delText>riad</w:delText>
        </w:r>
        <w:r w:rsidR="00FD1ECF" w:rsidDel="00597CB6">
          <w:rPr>
            <w:rFonts w:cs="Arial"/>
            <w:sz w:val="20"/>
            <w:lang w:eastAsia="cs-CZ"/>
          </w:rPr>
          <w:delText>ením</w:delText>
        </w:r>
        <w:r w:rsidR="00A106FF" w:rsidDel="00597CB6">
          <w:rPr>
            <w:rFonts w:cs="Arial"/>
            <w:sz w:val="20"/>
            <w:lang w:eastAsia="cs-CZ"/>
          </w:rPr>
          <w:delText xml:space="preserve"> </w:delText>
        </w:r>
      </w:del>
      <w:ins w:id="12" w:author="Zuzana Hušeková" w:date="2020-05-28T08:44:00Z">
        <w:r w:rsidR="00597CB6">
          <w:rPr>
            <w:rFonts w:cs="Arial"/>
            <w:sz w:val="20"/>
            <w:lang w:eastAsia="cs-CZ"/>
          </w:rPr>
          <w:t>riaditeľ</w:t>
        </w:r>
      </w:ins>
    </w:p>
    <w:p w14:paraId="0BC0B6E5" w14:textId="6D735A89"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7B351D58" w14:textId="375D8C39"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del w:id="13" w:author="Miruška Hrabčáková" w:date="2020-05-15T14:18:00Z">
        <w:r w:rsidR="00CC1210" w:rsidDel="00FF4932">
          <w:rPr>
            <w:rFonts w:cs="Arial"/>
            <w:sz w:val="20"/>
            <w:lang w:eastAsia="cs-CZ"/>
          </w:rPr>
          <w:delText>1</w:delText>
        </w:r>
        <w:r w:rsidR="00F05D51" w:rsidDel="00FF4932">
          <w:rPr>
            <w:rFonts w:cs="Arial"/>
            <w:sz w:val="20"/>
            <w:lang w:eastAsia="cs-CZ"/>
          </w:rPr>
          <w:delText>3</w:delText>
        </w:r>
      </w:del>
      <w:ins w:id="14" w:author="Miruška Hrabčáková" w:date="2020-05-15T14:18:00Z">
        <w:r w:rsidR="00FF4932">
          <w:rPr>
            <w:rFonts w:cs="Arial"/>
            <w:sz w:val="20"/>
            <w:lang w:eastAsia="cs-CZ"/>
          </w:rPr>
          <w:t>2</w:t>
        </w:r>
      </w:ins>
      <w:ins w:id="15" w:author="Zuzana Hušeková" w:date="2020-05-28T08:43:00Z">
        <w:r w:rsidR="00597CB6">
          <w:rPr>
            <w:rFonts w:cs="Arial"/>
            <w:sz w:val="20"/>
            <w:lang w:eastAsia="cs-CZ"/>
          </w:rPr>
          <w:t>8</w:t>
        </w:r>
      </w:ins>
      <w:r w:rsidRPr="00E25071">
        <w:rPr>
          <w:rFonts w:cs="Arial"/>
          <w:sz w:val="20"/>
          <w:lang w:eastAsia="cs-CZ"/>
        </w:rPr>
        <w:t>. </w:t>
      </w:r>
      <w:del w:id="16" w:author="Miruška Hrabčáková" w:date="2020-05-15T14:18:00Z">
        <w:r w:rsidR="00F05D51" w:rsidDel="00FF4932">
          <w:rPr>
            <w:rFonts w:cs="Arial"/>
            <w:sz w:val="20"/>
            <w:lang w:eastAsia="cs-CZ"/>
          </w:rPr>
          <w:delText>12</w:delText>
        </w:r>
      </w:del>
      <w:ins w:id="17" w:author="Miruška Hrabčáková" w:date="2020-05-15T14:18:00Z">
        <w:r w:rsidR="00FF4932">
          <w:rPr>
            <w:rFonts w:cs="Arial"/>
            <w:sz w:val="20"/>
            <w:lang w:eastAsia="cs-CZ"/>
          </w:rPr>
          <w:t>05</w:t>
        </w:r>
      </w:ins>
      <w:r w:rsidRPr="00E25071">
        <w:rPr>
          <w:rFonts w:cs="Arial"/>
          <w:sz w:val="20"/>
          <w:lang w:eastAsia="cs-CZ"/>
        </w:rPr>
        <w:t>. 20</w:t>
      </w:r>
      <w:del w:id="18" w:author="Miruška Hrabčáková" w:date="2020-05-15T14:18:00Z">
        <w:r w:rsidRPr="00E25071" w:rsidDel="00FF4932">
          <w:rPr>
            <w:rFonts w:cs="Arial"/>
            <w:sz w:val="20"/>
            <w:lang w:eastAsia="cs-CZ"/>
          </w:rPr>
          <w:delText>1</w:delText>
        </w:r>
        <w:r w:rsidR="000D6CD4" w:rsidDel="00FF4932">
          <w:rPr>
            <w:rFonts w:cs="Arial"/>
            <w:sz w:val="20"/>
            <w:lang w:eastAsia="cs-CZ"/>
          </w:rPr>
          <w:delText>9</w:delText>
        </w:r>
      </w:del>
      <w:ins w:id="19" w:author="Miruška Hrabčáková" w:date="2020-05-15T14:18:00Z">
        <w:r w:rsidR="00FF4932">
          <w:rPr>
            <w:rFonts w:cs="Arial"/>
            <w:sz w:val="20"/>
            <w:lang w:eastAsia="cs-CZ"/>
          </w:rPr>
          <w:t>20</w:t>
        </w:r>
      </w:ins>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27ADF24C" w:rsidR="003E4CCB" w:rsidRPr="00347388" w:rsidRDefault="006B41BD" w:rsidP="00140CE3">
      <w:pPr>
        <w:tabs>
          <w:tab w:val="left" w:pos="1134"/>
        </w:tabs>
        <w:spacing w:line="360" w:lineRule="auto"/>
        <w:rPr>
          <w:rFonts w:cs="Arial"/>
          <w:sz w:val="20"/>
          <w:lang w:eastAsia="cs-CZ"/>
        </w:rPr>
      </w:pPr>
      <w:r w:rsidRPr="008F2822">
        <w:t>Dátum:</w:t>
      </w:r>
      <w:del w:id="20" w:author="Miruška Hrabčáková" w:date="2020-05-15T14:18:00Z">
        <w:r w:rsidR="00CC1210" w:rsidDel="00FF4932">
          <w:delText>1</w:delText>
        </w:r>
        <w:r w:rsidR="00F05D51" w:rsidDel="00FF4932">
          <w:delText>3</w:delText>
        </w:r>
      </w:del>
      <w:ins w:id="21" w:author="Miruška Hrabčáková" w:date="2020-05-15T14:18:00Z">
        <w:r w:rsidR="00FF4932">
          <w:t>2</w:t>
        </w:r>
      </w:ins>
      <w:ins w:id="22" w:author="Zuzana Hušeková" w:date="2020-05-28T08:43:00Z">
        <w:r w:rsidR="00597CB6">
          <w:t>8</w:t>
        </w:r>
      </w:ins>
      <w:r w:rsidRPr="00140CE3">
        <w:t>. </w:t>
      </w:r>
      <w:del w:id="23" w:author="Miruška Hrabčáková" w:date="2020-05-15T14:19:00Z">
        <w:r w:rsidR="00F05D51" w:rsidDel="00FF4932">
          <w:delText>12</w:delText>
        </w:r>
      </w:del>
      <w:ins w:id="24" w:author="Miruška Hrabčáková" w:date="2020-05-15T14:19:00Z">
        <w:r w:rsidR="00FF4932">
          <w:t>05</w:t>
        </w:r>
      </w:ins>
      <w:r>
        <w:t>. 20</w:t>
      </w:r>
      <w:del w:id="25" w:author="Miruška Hrabčáková" w:date="2020-05-15T14:19:00Z">
        <w:r w:rsidDel="00FF4932">
          <w:delText>1</w:delText>
        </w:r>
        <w:r w:rsidR="000D6CD4" w:rsidDel="00FF4932">
          <w:delText>9</w:delText>
        </w:r>
      </w:del>
      <w:ins w:id="26" w:author="Miruška Hrabčáková" w:date="2020-05-15T14:19:00Z">
        <w:r w:rsidR="00FF4932">
          <w:t>20</w:t>
        </w:r>
      </w:ins>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249731C8" w:rsidR="003E4CCB" w:rsidRPr="00347388" w:rsidRDefault="003E4CCB" w:rsidP="003E4CCB">
      <w:pPr>
        <w:spacing w:line="360" w:lineRule="auto"/>
        <w:rPr>
          <w:rFonts w:cs="Arial"/>
          <w:sz w:val="20"/>
          <w:lang w:eastAsia="cs-CZ"/>
        </w:rPr>
      </w:pPr>
      <w:r w:rsidRPr="00347388">
        <w:rPr>
          <w:rFonts w:cs="Arial"/>
          <w:sz w:val="20"/>
          <w:lang w:eastAsia="cs-CZ"/>
        </w:rPr>
        <w:t>Dátum:</w:t>
      </w:r>
      <w:del w:id="27" w:author="Miruška Hrabčáková" w:date="2020-05-15T14:19:00Z">
        <w:r w:rsidR="00CC1210" w:rsidDel="00FF4932">
          <w:rPr>
            <w:rFonts w:cs="Arial"/>
            <w:sz w:val="20"/>
            <w:lang w:eastAsia="cs-CZ"/>
          </w:rPr>
          <w:delText>1</w:delText>
        </w:r>
        <w:r w:rsidR="00F05D51" w:rsidDel="00FF4932">
          <w:rPr>
            <w:rFonts w:cs="Arial"/>
            <w:sz w:val="20"/>
            <w:lang w:eastAsia="cs-CZ"/>
          </w:rPr>
          <w:delText>3</w:delText>
        </w:r>
      </w:del>
      <w:ins w:id="28" w:author="Miruška Hrabčáková" w:date="2020-05-15T14:19:00Z">
        <w:r w:rsidR="00FF4932">
          <w:rPr>
            <w:rFonts w:cs="Arial"/>
            <w:sz w:val="20"/>
            <w:lang w:eastAsia="cs-CZ"/>
          </w:rPr>
          <w:t>2</w:t>
        </w:r>
      </w:ins>
      <w:ins w:id="29" w:author="Zuzana Hušeková" w:date="2020-05-28T08:43:00Z">
        <w:r w:rsidR="00597CB6">
          <w:rPr>
            <w:rFonts w:cs="Arial"/>
            <w:sz w:val="20"/>
            <w:lang w:eastAsia="cs-CZ"/>
          </w:rPr>
          <w:t>8</w:t>
        </w:r>
      </w:ins>
      <w:r w:rsidRPr="00E25071">
        <w:rPr>
          <w:rFonts w:cs="Arial"/>
          <w:sz w:val="20"/>
          <w:lang w:eastAsia="cs-CZ"/>
        </w:rPr>
        <w:t>. </w:t>
      </w:r>
      <w:r w:rsidR="000D6CD4">
        <w:rPr>
          <w:rFonts w:cs="Arial"/>
          <w:sz w:val="20"/>
          <w:lang w:eastAsia="cs-CZ"/>
        </w:rPr>
        <w:t>0</w:t>
      </w:r>
      <w:del w:id="30" w:author="Miruška Hrabčáková" w:date="2020-05-15T14:19:00Z">
        <w:r w:rsidR="00C90F13" w:rsidDel="00FF4932">
          <w:rPr>
            <w:rFonts w:cs="Arial"/>
            <w:sz w:val="20"/>
            <w:lang w:eastAsia="cs-CZ"/>
          </w:rPr>
          <w:delText>8</w:delText>
        </w:r>
      </w:del>
      <w:ins w:id="31" w:author="Miruška Hrabčáková" w:date="2020-05-15T14:19:00Z">
        <w:r w:rsidR="00FF4932">
          <w:rPr>
            <w:rFonts w:cs="Arial"/>
            <w:sz w:val="20"/>
            <w:lang w:eastAsia="cs-CZ"/>
          </w:rPr>
          <w:t>5</w:t>
        </w:r>
      </w:ins>
      <w:r w:rsidRPr="00E25071">
        <w:rPr>
          <w:rFonts w:cs="Arial"/>
          <w:sz w:val="20"/>
          <w:lang w:eastAsia="cs-CZ"/>
        </w:rPr>
        <w:t>. 20</w:t>
      </w:r>
      <w:del w:id="32" w:author="Miruška Hrabčáková" w:date="2020-05-15T14:19:00Z">
        <w:r w:rsidRPr="00E25071" w:rsidDel="00FF4932">
          <w:rPr>
            <w:rFonts w:cs="Arial"/>
            <w:sz w:val="20"/>
            <w:lang w:eastAsia="cs-CZ"/>
          </w:rPr>
          <w:delText>1</w:delText>
        </w:r>
        <w:r w:rsidR="000D6CD4" w:rsidDel="00FF4932">
          <w:rPr>
            <w:rFonts w:cs="Arial"/>
            <w:sz w:val="20"/>
            <w:lang w:eastAsia="cs-CZ"/>
          </w:rPr>
          <w:delText>9</w:delText>
        </w:r>
      </w:del>
      <w:ins w:id="33" w:author="Miruška Hrabčáková" w:date="2020-05-15T14:19:00Z">
        <w:r w:rsidR="00FF4932">
          <w:rPr>
            <w:rFonts w:cs="Arial"/>
            <w:sz w:val="20"/>
            <w:lang w:eastAsia="cs-CZ"/>
          </w:rPr>
          <w:t>20</w:t>
        </w:r>
      </w:ins>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1BBBB9B0" w:rsidR="003E4CCB" w:rsidRDefault="003E4CCB" w:rsidP="003E4CCB">
      <w:pPr>
        <w:jc w:val="center"/>
        <w:rPr>
          <w:color w:val="001D58"/>
          <w:sz w:val="60"/>
        </w:rPr>
      </w:pPr>
      <w:r w:rsidRPr="00E25071">
        <w:rPr>
          <w:rFonts w:cs="Arial"/>
          <w:sz w:val="18"/>
          <w:lang w:eastAsia="cs-CZ"/>
        </w:rPr>
        <w:t xml:space="preserve">Verzia: </w:t>
      </w:r>
      <w:del w:id="34" w:author="Miruška Hrabčáková" w:date="2020-05-15T14:19:00Z">
        <w:r w:rsidR="002539E1" w:rsidDel="00FF4932">
          <w:rPr>
            <w:rFonts w:cs="Arial"/>
            <w:sz w:val="18"/>
            <w:lang w:eastAsia="cs-CZ"/>
          </w:rPr>
          <w:delText>5</w:delText>
        </w:r>
      </w:del>
      <w:ins w:id="35" w:author="Miruška Hrabčáková" w:date="2020-05-15T14:19:00Z">
        <w:r w:rsidR="00FF4932">
          <w:rPr>
            <w:rFonts w:cs="Arial"/>
            <w:sz w:val="18"/>
            <w:lang w:eastAsia="cs-CZ"/>
          </w:rPr>
          <w:t>6</w:t>
        </w:r>
      </w:ins>
      <w:r w:rsidRPr="00E25071">
        <w:rPr>
          <w:rFonts w:cs="Arial"/>
          <w:sz w:val="18"/>
          <w:lang w:eastAsia="cs-CZ"/>
        </w:rPr>
        <w:t>.</w:t>
      </w:r>
      <w:del w:id="36" w:author="Miruška Hrabčáková" w:date="2020-05-15T14:19:00Z">
        <w:r w:rsidR="00F05D51" w:rsidDel="00FF4932">
          <w:rPr>
            <w:rFonts w:cs="Arial"/>
            <w:sz w:val="18"/>
            <w:lang w:eastAsia="cs-CZ"/>
          </w:rPr>
          <w:delText>6</w:delText>
        </w:r>
      </w:del>
      <w:ins w:id="37" w:author="Miruška Hrabčáková" w:date="2020-05-15T14:19:00Z">
        <w:r w:rsidR="00FF4932">
          <w:rPr>
            <w:rFonts w:cs="Arial"/>
            <w:sz w:val="18"/>
            <w:lang w:eastAsia="cs-CZ"/>
          </w:rPr>
          <w:t>0</w:t>
        </w:r>
      </w:ins>
      <w:r w:rsidRPr="00E25071">
        <w:rPr>
          <w:rFonts w:cs="Arial"/>
          <w:sz w:val="18"/>
          <w:lang w:eastAsia="cs-CZ"/>
        </w:rPr>
        <w:t xml:space="preserve">; platnosť od: </w:t>
      </w:r>
      <w:del w:id="38" w:author="Miruška Hrabčáková" w:date="2020-05-15T14:19:00Z">
        <w:r w:rsidR="00CC1210" w:rsidDel="00FF4932">
          <w:rPr>
            <w:rFonts w:cs="Arial"/>
            <w:sz w:val="18"/>
            <w:lang w:eastAsia="cs-CZ"/>
          </w:rPr>
          <w:delText>1</w:delText>
        </w:r>
        <w:r w:rsidR="00F05D51" w:rsidDel="00FF4932">
          <w:rPr>
            <w:rFonts w:cs="Arial"/>
            <w:sz w:val="18"/>
            <w:lang w:eastAsia="cs-CZ"/>
          </w:rPr>
          <w:delText>3</w:delText>
        </w:r>
      </w:del>
      <w:ins w:id="39" w:author="Miruška Hrabčáková" w:date="2020-05-15T14:19:00Z">
        <w:r w:rsidR="00FF4932">
          <w:rPr>
            <w:rFonts w:cs="Arial"/>
            <w:sz w:val="18"/>
            <w:lang w:eastAsia="cs-CZ"/>
          </w:rPr>
          <w:t>2</w:t>
        </w:r>
      </w:ins>
      <w:ins w:id="40" w:author="Zuzana Hušeková" w:date="2020-05-28T08:43:00Z">
        <w:r w:rsidR="00597CB6">
          <w:rPr>
            <w:rFonts w:cs="Arial"/>
            <w:sz w:val="18"/>
            <w:lang w:eastAsia="cs-CZ"/>
          </w:rPr>
          <w:t>8</w:t>
        </w:r>
      </w:ins>
      <w:r w:rsidRPr="00E25071">
        <w:rPr>
          <w:rFonts w:cs="Arial"/>
          <w:sz w:val="18"/>
          <w:lang w:eastAsia="cs-CZ"/>
        </w:rPr>
        <w:t xml:space="preserve">. </w:t>
      </w:r>
      <w:del w:id="41" w:author="Miruška Hrabčáková" w:date="2020-05-15T14:19:00Z">
        <w:r w:rsidR="00F05D51" w:rsidDel="00FF4932">
          <w:rPr>
            <w:rFonts w:cs="Arial"/>
            <w:sz w:val="18"/>
            <w:lang w:eastAsia="cs-CZ"/>
          </w:rPr>
          <w:delText>12</w:delText>
        </w:r>
      </w:del>
      <w:ins w:id="42" w:author="Miruška Hrabčáková" w:date="2020-05-15T14:19:00Z">
        <w:r w:rsidR="00FF4932">
          <w:rPr>
            <w:rFonts w:cs="Arial"/>
            <w:sz w:val="18"/>
            <w:lang w:eastAsia="cs-CZ"/>
          </w:rPr>
          <w:t>05</w:t>
        </w:r>
      </w:ins>
      <w:r w:rsidRPr="00E25071">
        <w:rPr>
          <w:rFonts w:cs="Arial"/>
          <w:sz w:val="18"/>
          <w:lang w:eastAsia="cs-CZ"/>
        </w:rPr>
        <w:t>. 20</w:t>
      </w:r>
      <w:del w:id="43" w:author="Miruška Hrabčáková" w:date="2020-05-15T14:19:00Z">
        <w:r w:rsidRPr="00E25071" w:rsidDel="00FF4932">
          <w:rPr>
            <w:rFonts w:cs="Arial"/>
            <w:sz w:val="18"/>
            <w:lang w:eastAsia="cs-CZ"/>
          </w:rPr>
          <w:delText>1</w:delText>
        </w:r>
        <w:r w:rsidR="000D6CD4" w:rsidDel="00FF4932">
          <w:rPr>
            <w:rFonts w:cs="Arial"/>
            <w:sz w:val="18"/>
            <w:lang w:eastAsia="cs-CZ"/>
          </w:rPr>
          <w:delText>9</w:delText>
        </w:r>
      </w:del>
      <w:ins w:id="44" w:author="Miruška Hrabčáková" w:date="2020-05-15T14:19:00Z">
        <w:r w:rsidR="00FF4932">
          <w:rPr>
            <w:rFonts w:cs="Arial"/>
            <w:sz w:val="18"/>
            <w:lang w:eastAsia="cs-CZ"/>
          </w:rPr>
          <w:t>20</w:t>
        </w:r>
      </w:ins>
      <w:r w:rsidRPr="00E25071">
        <w:rPr>
          <w:rFonts w:cs="Arial"/>
          <w:sz w:val="18"/>
          <w:lang w:eastAsia="cs-CZ"/>
        </w:rPr>
        <w:t>, účinnosť od:</w:t>
      </w:r>
      <w:ins w:id="45" w:author="Zuzana Hušeková" w:date="2020-05-28T10:04:00Z">
        <w:r w:rsidR="00D90229">
          <w:rPr>
            <w:rFonts w:cs="Arial"/>
            <w:sz w:val="18"/>
            <w:lang w:eastAsia="cs-CZ"/>
          </w:rPr>
          <w:t xml:space="preserve"> </w:t>
        </w:r>
      </w:ins>
      <w:del w:id="46" w:author="Miruška Hrabčáková" w:date="2020-05-15T14:19:00Z">
        <w:r w:rsidR="00CC1210" w:rsidDel="00FF4932">
          <w:rPr>
            <w:rFonts w:cs="Arial"/>
            <w:sz w:val="18"/>
            <w:lang w:eastAsia="cs-CZ"/>
          </w:rPr>
          <w:delText>1</w:delText>
        </w:r>
        <w:r w:rsidR="00F05D51" w:rsidDel="00FF4932">
          <w:rPr>
            <w:rFonts w:cs="Arial"/>
            <w:sz w:val="18"/>
            <w:lang w:eastAsia="cs-CZ"/>
          </w:rPr>
          <w:delText>3</w:delText>
        </w:r>
      </w:del>
      <w:ins w:id="47" w:author="Miruška Hrabčáková" w:date="2020-05-15T14:19:00Z">
        <w:r w:rsidR="00FF4932">
          <w:rPr>
            <w:rFonts w:cs="Arial"/>
            <w:sz w:val="18"/>
            <w:lang w:eastAsia="cs-CZ"/>
          </w:rPr>
          <w:t>2</w:t>
        </w:r>
      </w:ins>
      <w:ins w:id="48" w:author="Zuzana Hušeková" w:date="2020-05-28T08:44:00Z">
        <w:r w:rsidR="00597CB6">
          <w:rPr>
            <w:rFonts w:cs="Arial"/>
            <w:sz w:val="18"/>
            <w:lang w:eastAsia="cs-CZ"/>
          </w:rPr>
          <w:t>8</w:t>
        </w:r>
      </w:ins>
      <w:r w:rsidRPr="00E25071">
        <w:rPr>
          <w:rFonts w:cs="Arial"/>
          <w:sz w:val="18"/>
          <w:lang w:eastAsia="cs-CZ"/>
        </w:rPr>
        <w:t xml:space="preserve">. </w:t>
      </w:r>
      <w:del w:id="49" w:author="Miruška Hrabčáková" w:date="2020-05-15T14:19:00Z">
        <w:r w:rsidR="00F05D51" w:rsidDel="00FF4932">
          <w:rPr>
            <w:rFonts w:cs="Arial"/>
            <w:sz w:val="18"/>
            <w:lang w:eastAsia="cs-CZ"/>
          </w:rPr>
          <w:delText>12</w:delText>
        </w:r>
      </w:del>
      <w:ins w:id="50" w:author="Miruška Hrabčáková" w:date="2020-05-15T14:19:00Z">
        <w:r w:rsidR="00FF4932">
          <w:rPr>
            <w:rFonts w:cs="Arial"/>
            <w:sz w:val="18"/>
            <w:lang w:eastAsia="cs-CZ"/>
          </w:rPr>
          <w:t>05</w:t>
        </w:r>
      </w:ins>
      <w:r w:rsidRPr="00E25071">
        <w:rPr>
          <w:rFonts w:cs="Arial"/>
          <w:sz w:val="18"/>
          <w:lang w:eastAsia="cs-CZ"/>
        </w:rPr>
        <w:t>. 20</w:t>
      </w:r>
      <w:del w:id="51" w:author="Miruška Hrabčáková" w:date="2020-05-15T14:19:00Z">
        <w:r w:rsidRPr="00E25071" w:rsidDel="00FF4932">
          <w:rPr>
            <w:rFonts w:cs="Arial"/>
            <w:sz w:val="18"/>
            <w:lang w:eastAsia="cs-CZ"/>
          </w:rPr>
          <w:delText>1</w:delText>
        </w:r>
        <w:r w:rsidR="000D6CD4" w:rsidDel="00FF4932">
          <w:rPr>
            <w:rFonts w:cs="Arial"/>
            <w:sz w:val="18"/>
            <w:lang w:eastAsia="cs-CZ"/>
          </w:rPr>
          <w:delText>9</w:delText>
        </w:r>
      </w:del>
      <w:ins w:id="52" w:author="Miruška Hrabčáková" w:date="2020-05-15T14:19:00Z">
        <w:r w:rsidR="00FF4932">
          <w:rPr>
            <w:rFonts w:cs="Arial"/>
            <w:sz w:val="18"/>
            <w:lang w:eastAsia="cs-CZ"/>
          </w:rPr>
          <w:t>20</w:t>
        </w:r>
      </w:ins>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53" w:name="_Toc410907843"/>
    <w:p w14:paraId="0A455F76" w14:textId="13AF9ED0"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576173" w:history="1">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r w:rsidR="00F251BF">
          <w:rPr>
            <w:noProof/>
            <w:webHidden/>
            <w:sz w:val="19"/>
            <w:szCs w:val="19"/>
          </w:rPr>
          <w:t>4</w:t>
        </w:r>
        <w:r w:rsidR="006F425A" w:rsidRPr="00EB4F10">
          <w:rPr>
            <w:noProof/>
            <w:webHidden/>
            <w:sz w:val="19"/>
            <w:szCs w:val="19"/>
          </w:rPr>
          <w:fldChar w:fldCharType="end"/>
        </w:r>
      </w:hyperlink>
    </w:p>
    <w:p w14:paraId="226BED70" w14:textId="536C4B55"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4" w:history="1">
        <w:r w:rsidR="006F425A" w:rsidRPr="00EB4F10">
          <w:rPr>
            <w:rStyle w:val="Hypertextovprepojenie"/>
            <w:noProof/>
            <w:szCs w:val="19"/>
          </w:rPr>
          <w:t>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Účinnosť príručky pre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_Toc4576174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4</w:t>
        </w:r>
        <w:r w:rsidR="006F425A" w:rsidRPr="00EB4F10">
          <w:rPr>
            <w:noProof/>
            <w:webHidden/>
            <w:sz w:val="19"/>
            <w:szCs w:val="19"/>
          </w:rPr>
          <w:fldChar w:fldCharType="end"/>
        </w:r>
      </w:hyperlink>
    </w:p>
    <w:p w14:paraId="2180A4AD" w14:textId="7C92E5CE"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5" w:history="1">
        <w:r w:rsidR="006F425A" w:rsidRPr="00EB4F10">
          <w:rPr>
            <w:rStyle w:val="Hypertextovprepojenie"/>
            <w:noProof/>
            <w:szCs w:val="19"/>
          </w:rPr>
          <w:t>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 xml:space="preserve">Cieľ príručky pre </w:t>
        </w:r>
        <w:r w:rsidR="006F425A" w:rsidRPr="00EB4F10">
          <w:rPr>
            <w:rStyle w:val="Hypertextovprepojenie"/>
            <w:noProof/>
            <w:szCs w:val="19"/>
          </w:rPr>
          <w:t>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_Toc4576175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4</w:t>
        </w:r>
        <w:r w:rsidR="006F425A" w:rsidRPr="00EB4F10">
          <w:rPr>
            <w:noProof/>
            <w:webHidden/>
            <w:sz w:val="19"/>
            <w:szCs w:val="19"/>
          </w:rPr>
          <w:fldChar w:fldCharType="end"/>
        </w:r>
      </w:hyperlink>
    </w:p>
    <w:p w14:paraId="5F3A4328" w14:textId="2A8711C3"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6" w:history="1">
        <w:r w:rsidR="006F425A" w:rsidRPr="00EB4F10">
          <w:rPr>
            <w:rStyle w:val="Hypertextovprepojenie"/>
            <w:noProof/>
            <w:szCs w:val="19"/>
          </w:rPr>
          <w:t>1.3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Definícia pojmov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_Toc4576176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5</w:t>
        </w:r>
        <w:r w:rsidR="006F425A" w:rsidRPr="00EB4F10">
          <w:rPr>
            <w:noProof/>
            <w:webHidden/>
            <w:sz w:val="19"/>
            <w:szCs w:val="19"/>
          </w:rPr>
          <w:fldChar w:fldCharType="end"/>
        </w:r>
      </w:hyperlink>
    </w:p>
    <w:p w14:paraId="592F4C37" w14:textId="1AC13E7C"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7" w:history="1">
        <w:r w:rsidR="006F425A" w:rsidRPr="00EB4F10">
          <w:rPr>
            <w:rStyle w:val="Hypertextovprepojenie"/>
            <w:noProof/>
            <w:szCs w:val="19"/>
          </w:rPr>
          <w:t>1.4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Použité skratky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_Toc4576177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15</w:t>
        </w:r>
        <w:r w:rsidR="006F425A" w:rsidRPr="00EB4F10">
          <w:rPr>
            <w:noProof/>
            <w:webHidden/>
            <w:sz w:val="19"/>
            <w:szCs w:val="19"/>
          </w:rPr>
          <w:fldChar w:fldCharType="end"/>
        </w:r>
      </w:hyperlink>
    </w:p>
    <w:p w14:paraId="068BCF66" w14:textId="0286C9F5"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8" w:history="1">
        <w:r w:rsidR="006F425A" w:rsidRPr="00EB4F10">
          <w:rPr>
            <w:rStyle w:val="Hypertextovprepojenie"/>
            <w:noProof/>
            <w:szCs w:val="19"/>
          </w:rPr>
          <w:t>1.5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Legislatíva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_Toc4576178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17</w:t>
        </w:r>
        <w:r w:rsidR="006F425A" w:rsidRPr="00EB4F10">
          <w:rPr>
            <w:noProof/>
            <w:webHidden/>
            <w:sz w:val="19"/>
            <w:szCs w:val="19"/>
          </w:rPr>
          <w:fldChar w:fldCharType="end"/>
        </w:r>
      </w:hyperlink>
    </w:p>
    <w:p w14:paraId="3CA0215F" w14:textId="07FE643F" w:rsidR="006F425A" w:rsidRPr="00EB4F10" w:rsidRDefault="00F251BF">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179" w:history="1">
        <w:r w:rsidR="006F425A" w:rsidRPr="00EB4F10">
          <w:rPr>
            <w:rStyle w:val="Hypertextovprepojenie"/>
            <w:noProof/>
            <w:szCs w:val="19"/>
          </w:rPr>
          <w:t>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Realizácia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_Toc4576179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18</w:t>
        </w:r>
        <w:r w:rsidR="006F425A" w:rsidRPr="00EB4F10">
          <w:rPr>
            <w:noProof/>
            <w:webHidden/>
            <w:sz w:val="19"/>
            <w:szCs w:val="19"/>
          </w:rPr>
          <w:fldChar w:fldCharType="end"/>
        </w:r>
      </w:hyperlink>
    </w:p>
    <w:p w14:paraId="662CFE85" w14:textId="455866C2"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0" w:history="1">
        <w:r w:rsidR="006F425A" w:rsidRPr="00EB4F10">
          <w:rPr>
            <w:rStyle w:val="Hypertextovprepojenie"/>
            <w:noProof/>
            <w:szCs w:val="19"/>
          </w:rPr>
          <w:t>2.1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 k realizácii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_Toc4576180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18</w:t>
        </w:r>
        <w:r w:rsidR="006F425A" w:rsidRPr="00EB4F10">
          <w:rPr>
            <w:noProof/>
            <w:webHidden/>
            <w:sz w:val="19"/>
            <w:szCs w:val="19"/>
          </w:rPr>
          <w:fldChar w:fldCharType="end"/>
        </w:r>
      </w:hyperlink>
    </w:p>
    <w:p w14:paraId="672D1951" w14:textId="6B6AEED7" w:rsidR="006F425A" w:rsidRPr="00EB4F10" w:rsidRDefault="00F251BF">
      <w:pPr>
        <w:pStyle w:val="Obsah3"/>
        <w:rPr>
          <w:rFonts w:asciiTheme="minorHAnsi" w:eastAsiaTheme="minorEastAsia" w:hAnsiTheme="minorHAnsi" w:cstheme="minorBidi"/>
          <w:noProof/>
          <w:sz w:val="19"/>
          <w:szCs w:val="19"/>
          <w:lang w:eastAsia="sk-SK"/>
        </w:rPr>
      </w:pPr>
      <w:hyperlink w:anchor="_Toc4576181" w:history="1">
        <w:r w:rsidR="006F425A" w:rsidRPr="00EB4F10">
          <w:rPr>
            <w:rStyle w:val="Hypertextovprepojenie"/>
            <w:noProof/>
            <w:szCs w:val="19"/>
          </w:rPr>
          <w:t>2.1.1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_Toc4576181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18</w:t>
        </w:r>
        <w:r w:rsidR="006F425A" w:rsidRPr="00EB4F10">
          <w:rPr>
            <w:noProof/>
            <w:webHidden/>
            <w:sz w:val="19"/>
            <w:szCs w:val="19"/>
          </w:rPr>
          <w:fldChar w:fldCharType="end"/>
        </w:r>
      </w:hyperlink>
    </w:p>
    <w:p w14:paraId="483132EF" w14:textId="00599EE0" w:rsidR="006F425A" w:rsidRPr="00EB4F10" w:rsidRDefault="00F251BF">
      <w:pPr>
        <w:pStyle w:val="Obsah3"/>
        <w:rPr>
          <w:rFonts w:asciiTheme="minorHAnsi" w:eastAsiaTheme="minorEastAsia" w:hAnsiTheme="minorHAnsi" w:cstheme="minorBidi"/>
          <w:noProof/>
          <w:sz w:val="19"/>
          <w:szCs w:val="19"/>
          <w:lang w:eastAsia="sk-SK"/>
        </w:rPr>
      </w:pPr>
      <w:hyperlink w:anchor="_Toc4576182" w:history="1">
        <w:r w:rsidR="006F425A" w:rsidRPr="00EB4F10">
          <w:rPr>
            <w:rStyle w:val="Hypertextovprepojenie"/>
            <w:noProof/>
            <w:szCs w:val="19"/>
          </w:rPr>
          <w:t>2.1.2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Na čo nezabudnúť po podpise zmluvy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_Toc4576182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19</w:t>
        </w:r>
        <w:r w:rsidR="006F425A" w:rsidRPr="00EB4F10">
          <w:rPr>
            <w:noProof/>
            <w:webHidden/>
            <w:sz w:val="19"/>
            <w:szCs w:val="19"/>
          </w:rPr>
          <w:fldChar w:fldCharType="end"/>
        </w:r>
      </w:hyperlink>
    </w:p>
    <w:p w14:paraId="227BD3FE" w14:textId="0930B917"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3" w:history="1">
        <w:r w:rsidR="006F425A" w:rsidRPr="00EB4F10">
          <w:rPr>
            <w:rStyle w:val="Hypertextovprepojenie"/>
            <w:noProof/>
            <w:szCs w:val="19"/>
          </w:rPr>
          <w:t>2.2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Monitorovanie projektu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_Toc4576183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21</w:t>
        </w:r>
        <w:r w:rsidR="006F425A" w:rsidRPr="00EB4F10">
          <w:rPr>
            <w:noProof/>
            <w:webHidden/>
            <w:sz w:val="19"/>
            <w:szCs w:val="19"/>
          </w:rPr>
          <w:fldChar w:fldCharType="end"/>
        </w:r>
      </w:hyperlink>
    </w:p>
    <w:p w14:paraId="03807099" w14:textId="2D39664C"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4" w:history="1">
        <w:r w:rsidR="006F425A" w:rsidRPr="00EB4F10">
          <w:rPr>
            <w:rStyle w:val="Hypertextovprepojenie"/>
            <w:noProof/>
            <w:szCs w:val="19"/>
          </w:rPr>
          <w:t>2.3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Zmena zmluvy o NFP</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_Toc4576184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26</w:t>
        </w:r>
        <w:r w:rsidR="006F425A" w:rsidRPr="00EB4F10">
          <w:rPr>
            <w:noProof/>
            <w:webHidden/>
            <w:sz w:val="19"/>
            <w:szCs w:val="19"/>
          </w:rPr>
          <w:fldChar w:fldCharType="end"/>
        </w:r>
      </w:hyperlink>
    </w:p>
    <w:p w14:paraId="716C4F55" w14:textId="0E1649A5" w:rsidR="006F425A" w:rsidRPr="00EB4F10" w:rsidRDefault="00F251BF">
      <w:pPr>
        <w:pStyle w:val="Obsah3"/>
        <w:rPr>
          <w:rFonts w:asciiTheme="minorHAnsi" w:eastAsiaTheme="minorEastAsia" w:hAnsiTheme="minorHAnsi" w:cstheme="minorBidi"/>
          <w:noProof/>
          <w:sz w:val="19"/>
          <w:szCs w:val="19"/>
          <w:lang w:eastAsia="sk-SK"/>
        </w:rPr>
      </w:pPr>
      <w:hyperlink w:anchor="_Toc4576185" w:history="1">
        <w:r w:rsidR="006F425A" w:rsidRPr="00EB4F10">
          <w:rPr>
            <w:rStyle w:val="Hypertextovprepojenie"/>
            <w:noProof/>
            <w:szCs w:val="19"/>
          </w:rPr>
          <w:t>2.3.1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Charakter zmien a spôsob posudzovania zmien</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_Toc4576185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26</w:t>
        </w:r>
        <w:r w:rsidR="006F425A" w:rsidRPr="00EB4F10">
          <w:rPr>
            <w:noProof/>
            <w:webHidden/>
            <w:sz w:val="19"/>
            <w:szCs w:val="19"/>
          </w:rPr>
          <w:fldChar w:fldCharType="end"/>
        </w:r>
      </w:hyperlink>
    </w:p>
    <w:p w14:paraId="632C6118" w14:textId="77777777"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"_Toc4576186" </w:instrText>
      </w:r>
      <w:r>
        <w:rPr>
          <w:noProof/>
        </w:rPr>
        <w:fldChar w:fldCharType="separate"/>
      </w:r>
      <w:r w:rsidR="006F425A" w:rsidRPr="00EB4F10">
        <w:rPr>
          <w:rStyle w:val="Hypertextovprepojenie"/>
          <w:noProof/>
          <w:szCs w:val="19"/>
        </w:rPr>
        <w:t>2.3.2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Administrácia zmenového konania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_Toc4576186 \h </w:instrText>
      </w:r>
      <w:r w:rsidR="006F425A" w:rsidRPr="00EB4F10">
        <w:rPr>
          <w:noProof/>
          <w:webHidden/>
          <w:sz w:val="19"/>
          <w:szCs w:val="19"/>
        </w:rPr>
      </w:r>
      <w:r w:rsidR="006F425A" w:rsidRPr="00EB4F10">
        <w:rPr>
          <w:noProof/>
          <w:webHidden/>
          <w:sz w:val="19"/>
          <w:szCs w:val="19"/>
        </w:rPr>
        <w:fldChar w:fldCharType="separate"/>
      </w:r>
      <w:ins w:id="54" w:author="Zuzana Hušeková" w:date="2020-05-28T10:05:00Z">
        <w:r>
          <w:rPr>
            <w:noProof/>
            <w:webHidden/>
            <w:sz w:val="19"/>
            <w:szCs w:val="19"/>
          </w:rPr>
          <w:t>28</w:t>
        </w:r>
      </w:ins>
      <w:del w:id="55" w:author="Zuzana Hušeková" w:date="2020-05-28T10:05:00Z">
        <w:r w:rsidR="00735615" w:rsidDel="00F251BF">
          <w:rPr>
            <w:noProof/>
            <w:webHidden/>
            <w:sz w:val="19"/>
            <w:szCs w:val="19"/>
          </w:rPr>
          <w:delText>29</w:delText>
        </w:r>
      </w:del>
      <w:r w:rsidR="006F425A" w:rsidRPr="00EB4F10">
        <w:rPr>
          <w:noProof/>
          <w:webHidden/>
          <w:sz w:val="19"/>
          <w:szCs w:val="19"/>
        </w:rPr>
        <w:fldChar w:fldCharType="end"/>
      </w:r>
      <w:r>
        <w:rPr>
          <w:noProof/>
          <w:sz w:val="19"/>
          <w:szCs w:val="19"/>
        </w:rPr>
        <w:fldChar w:fldCharType="end"/>
      </w:r>
    </w:p>
    <w:p w14:paraId="3895C13E" w14:textId="77777777"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"_Toc4576187" </w:instrText>
      </w:r>
      <w:r>
        <w:rPr>
          <w:noProof/>
        </w:rPr>
        <w:fldChar w:fldCharType="separate"/>
      </w:r>
      <w:r w:rsidR="006F425A" w:rsidRPr="00EB4F10">
        <w:rPr>
          <w:rStyle w:val="Hypertextovprepojenie"/>
          <w:noProof/>
          <w:szCs w:val="19"/>
        </w:rPr>
        <w:t>2.3.3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Ukončenie zmluvného vzťahu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_Toc4576187 \h </w:instrText>
      </w:r>
      <w:r w:rsidR="006F425A" w:rsidRPr="00EB4F10">
        <w:rPr>
          <w:noProof/>
          <w:webHidden/>
          <w:sz w:val="19"/>
          <w:szCs w:val="19"/>
        </w:rPr>
      </w:r>
      <w:r w:rsidR="006F425A" w:rsidRPr="00EB4F10">
        <w:rPr>
          <w:noProof/>
          <w:webHidden/>
          <w:sz w:val="19"/>
          <w:szCs w:val="19"/>
        </w:rPr>
        <w:fldChar w:fldCharType="separate"/>
      </w:r>
      <w:ins w:id="56" w:author="Zuzana Hušeková" w:date="2020-05-28T10:05:00Z">
        <w:r>
          <w:rPr>
            <w:noProof/>
            <w:webHidden/>
            <w:sz w:val="19"/>
            <w:szCs w:val="19"/>
          </w:rPr>
          <w:t>30</w:t>
        </w:r>
      </w:ins>
      <w:del w:id="57" w:author="Zuzana Hušeková" w:date="2020-05-28T10:05:00Z">
        <w:r w:rsidR="00735615" w:rsidDel="00F251BF">
          <w:rPr>
            <w:noProof/>
            <w:webHidden/>
            <w:sz w:val="19"/>
            <w:szCs w:val="19"/>
          </w:rPr>
          <w:delText>31</w:delText>
        </w:r>
      </w:del>
      <w:r w:rsidR="006F425A" w:rsidRPr="00EB4F10">
        <w:rPr>
          <w:noProof/>
          <w:webHidden/>
          <w:sz w:val="19"/>
          <w:szCs w:val="19"/>
        </w:rPr>
        <w:fldChar w:fldCharType="end"/>
      </w:r>
      <w:r>
        <w:rPr>
          <w:noProof/>
          <w:sz w:val="19"/>
          <w:szCs w:val="19"/>
        </w:rPr>
        <w:fldChar w:fldCharType="end"/>
      </w:r>
    </w:p>
    <w:p w14:paraId="64233419" w14:textId="0813F395"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8" w:history="1">
        <w:r w:rsidR="006F425A" w:rsidRPr="00EB4F10">
          <w:rPr>
            <w:rStyle w:val="Hypertextovprepojenie"/>
            <w:noProof/>
            <w:szCs w:val="19"/>
          </w:rPr>
          <w:t>2.4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Finančné riadenie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_Toc4576188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31</w:t>
        </w:r>
        <w:r w:rsidR="006F425A" w:rsidRPr="00EB4F10">
          <w:rPr>
            <w:noProof/>
            <w:webHidden/>
            <w:sz w:val="19"/>
            <w:szCs w:val="19"/>
          </w:rPr>
          <w:fldChar w:fldCharType="end"/>
        </w:r>
      </w:hyperlink>
    </w:p>
    <w:p w14:paraId="35929559" w14:textId="77777777"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"_Toc4576189" </w:instrText>
      </w:r>
      <w:r>
        <w:rPr>
          <w:noProof/>
        </w:rPr>
        <w:fldChar w:fldCharType="separate"/>
      </w:r>
      <w:r w:rsidR="006F425A" w:rsidRPr="00EB4F10">
        <w:rPr>
          <w:rStyle w:val="Hypertextovprepojenie"/>
          <w:noProof/>
          <w:szCs w:val="19"/>
        </w:rPr>
        <w:t>2.4.1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Vedenie účtovníctva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_Toc4576189 \h </w:instrText>
      </w:r>
      <w:r w:rsidR="006F425A" w:rsidRPr="00EB4F10">
        <w:rPr>
          <w:noProof/>
          <w:webHidden/>
          <w:sz w:val="19"/>
          <w:szCs w:val="19"/>
        </w:rPr>
      </w:r>
      <w:r w:rsidR="006F425A" w:rsidRPr="00EB4F10">
        <w:rPr>
          <w:noProof/>
          <w:webHidden/>
          <w:sz w:val="19"/>
          <w:szCs w:val="19"/>
        </w:rPr>
        <w:fldChar w:fldCharType="separate"/>
      </w:r>
      <w:ins w:id="58" w:author="Zuzana Hušeková" w:date="2020-05-28T10:05:00Z">
        <w:r>
          <w:rPr>
            <w:noProof/>
            <w:webHidden/>
            <w:sz w:val="19"/>
            <w:szCs w:val="19"/>
          </w:rPr>
          <w:t>31</w:t>
        </w:r>
      </w:ins>
      <w:del w:id="59" w:author="Zuzana Hušeková" w:date="2020-05-28T10:05:00Z">
        <w:r w:rsidR="00735615" w:rsidDel="00F251BF">
          <w:rPr>
            <w:noProof/>
            <w:webHidden/>
            <w:sz w:val="19"/>
            <w:szCs w:val="19"/>
          </w:rPr>
          <w:delText>32</w:delText>
        </w:r>
      </w:del>
      <w:r w:rsidR="006F425A" w:rsidRPr="00EB4F10">
        <w:rPr>
          <w:noProof/>
          <w:webHidden/>
          <w:sz w:val="19"/>
          <w:szCs w:val="19"/>
        </w:rPr>
        <w:fldChar w:fldCharType="end"/>
      </w:r>
      <w:r>
        <w:rPr>
          <w:noProof/>
          <w:sz w:val="19"/>
          <w:szCs w:val="19"/>
        </w:rPr>
        <w:fldChar w:fldCharType="end"/>
      </w:r>
    </w:p>
    <w:p w14:paraId="5378513F" w14:textId="77777777"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"_Toc4576190" </w:instrText>
      </w:r>
      <w:r>
        <w:rPr>
          <w:noProof/>
        </w:rPr>
        <w:fldChar w:fldCharType="separate"/>
      </w:r>
      <w:r w:rsidR="006F425A" w:rsidRPr="00EB4F10">
        <w:rPr>
          <w:rStyle w:val="Hypertextovprepojenie"/>
          <w:noProof/>
          <w:szCs w:val="19"/>
        </w:rPr>
        <w:t>2.4.2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Účty a platby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_Toc4576190 \h </w:instrText>
      </w:r>
      <w:r w:rsidR="006F425A" w:rsidRPr="00EB4F10">
        <w:rPr>
          <w:noProof/>
          <w:webHidden/>
          <w:sz w:val="19"/>
          <w:szCs w:val="19"/>
        </w:rPr>
      </w:r>
      <w:r w:rsidR="006F425A" w:rsidRPr="00EB4F10">
        <w:rPr>
          <w:noProof/>
          <w:webHidden/>
          <w:sz w:val="19"/>
          <w:szCs w:val="19"/>
        </w:rPr>
        <w:fldChar w:fldCharType="separate"/>
      </w:r>
      <w:ins w:id="60" w:author="Zuzana Hušeková" w:date="2020-05-28T10:05:00Z">
        <w:r>
          <w:rPr>
            <w:noProof/>
            <w:webHidden/>
            <w:sz w:val="19"/>
            <w:szCs w:val="19"/>
          </w:rPr>
          <w:t>32</w:t>
        </w:r>
      </w:ins>
      <w:del w:id="61" w:author="Zuzana Hušeková" w:date="2020-05-28T10:05:00Z">
        <w:r w:rsidR="00735615" w:rsidDel="00F251BF">
          <w:rPr>
            <w:noProof/>
            <w:webHidden/>
            <w:sz w:val="19"/>
            <w:szCs w:val="19"/>
          </w:rPr>
          <w:delText>33</w:delText>
        </w:r>
      </w:del>
      <w:r w:rsidR="006F425A" w:rsidRPr="00EB4F10">
        <w:rPr>
          <w:noProof/>
          <w:webHidden/>
          <w:sz w:val="19"/>
          <w:szCs w:val="19"/>
        </w:rPr>
        <w:fldChar w:fldCharType="end"/>
      </w:r>
      <w:r>
        <w:rPr>
          <w:noProof/>
          <w:sz w:val="19"/>
          <w:szCs w:val="19"/>
        </w:rPr>
        <w:fldChar w:fldCharType="end"/>
      </w:r>
    </w:p>
    <w:p w14:paraId="49D1B687" w14:textId="0074528B" w:rsidR="006F425A" w:rsidRPr="00EB4F10" w:rsidRDefault="00F251BF">
      <w:pPr>
        <w:pStyle w:val="Obsah3"/>
        <w:rPr>
          <w:rFonts w:asciiTheme="minorHAnsi" w:eastAsiaTheme="minorEastAsia" w:hAnsiTheme="minorHAnsi" w:cstheme="minorBidi"/>
          <w:noProof/>
          <w:sz w:val="19"/>
          <w:szCs w:val="19"/>
          <w:lang w:eastAsia="sk-SK"/>
        </w:rPr>
      </w:pPr>
      <w:hyperlink w:anchor="_Toc4576191" w:history="1">
        <w:r w:rsidR="006F425A" w:rsidRPr="00EB4F10">
          <w:rPr>
            <w:rStyle w:val="Hypertextovprepojenie"/>
            <w:noProof/>
            <w:szCs w:val="19"/>
          </w:rPr>
          <w:t>2.4.3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Oprávnenosť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_Toc4576191 \h </w:instrText>
        </w:r>
        <w:r w:rsidR="006F425A" w:rsidRPr="00EB4F10">
          <w:rPr>
            <w:noProof/>
            <w:webHidden/>
            <w:sz w:val="19"/>
            <w:szCs w:val="19"/>
          </w:rPr>
        </w:r>
        <w:r w:rsidR="006F425A" w:rsidRPr="00EB4F10">
          <w:rPr>
            <w:noProof/>
            <w:webHidden/>
            <w:sz w:val="19"/>
            <w:szCs w:val="19"/>
          </w:rPr>
          <w:fldChar w:fldCharType="separate"/>
        </w:r>
        <w:r>
          <w:rPr>
            <w:noProof/>
            <w:webHidden/>
            <w:sz w:val="19"/>
            <w:szCs w:val="19"/>
          </w:rPr>
          <w:t>36</w:t>
        </w:r>
        <w:r w:rsidR="006F425A" w:rsidRPr="00EB4F10">
          <w:rPr>
            <w:noProof/>
            <w:webHidden/>
            <w:sz w:val="19"/>
            <w:szCs w:val="19"/>
          </w:rPr>
          <w:fldChar w:fldCharType="end"/>
        </w:r>
      </w:hyperlink>
    </w:p>
    <w:p w14:paraId="0D542E51" w14:textId="77777777"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"_Toc4576192" </w:instrText>
      </w:r>
      <w:r>
        <w:rPr>
          <w:noProof/>
        </w:rPr>
        <w:fldChar w:fldCharType="separate"/>
      </w:r>
      <w:r w:rsidR="006F425A" w:rsidRPr="00EB4F10">
        <w:rPr>
          <w:rStyle w:val="Hypertextovprepojenie"/>
          <w:noProof/>
          <w:szCs w:val="19"/>
        </w:rPr>
        <w:t>2.4.4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Postupy pri žiadosti o platbu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_Toc4576192 \h </w:instrText>
      </w:r>
      <w:r w:rsidR="006F425A" w:rsidRPr="00EB4F10">
        <w:rPr>
          <w:noProof/>
          <w:webHidden/>
          <w:sz w:val="19"/>
          <w:szCs w:val="19"/>
        </w:rPr>
      </w:r>
      <w:r w:rsidR="006F425A" w:rsidRPr="00EB4F10">
        <w:rPr>
          <w:noProof/>
          <w:webHidden/>
          <w:sz w:val="19"/>
          <w:szCs w:val="19"/>
        </w:rPr>
        <w:fldChar w:fldCharType="separate"/>
      </w:r>
      <w:ins w:id="62" w:author="Zuzana Hušeková" w:date="2020-05-28T10:05:00Z">
        <w:r>
          <w:rPr>
            <w:noProof/>
            <w:webHidden/>
            <w:sz w:val="19"/>
            <w:szCs w:val="19"/>
          </w:rPr>
          <w:t>62</w:t>
        </w:r>
      </w:ins>
      <w:del w:id="63" w:author="Zuzana Hušeková" w:date="2020-05-28T10:05:00Z">
        <w:r w:rsidR="00735615" w:rsidDel="00F251BF">
          <w:rPr>
            <w:noProof/>
            <w:webHidden/>
            <w:sz w:val="19"/>
            <w:szCs w:val="19"/>
          </w:rPr>
          <w:delText>63</w:delText>
        </w:r>
      </w:del>
      <w:r w:rsidR="006F425A" w:rsidRPr="00EB4F10">
        <w:rPr>
          <w:noProof/>
          <w:webHidden/>
          <w:sz w:val="19"/>
          <w:szCs w:val="19"/>
        </w:rPr>
        <w:fldChar w:fldCharType="end"/>
      </w:r>
      <w:r>
        <w:rPr>
          <w:noProof/>
          <w:sz w:val="19"/>
          <w:szCs w:val="19"/>
        </w:rPr>
        <w:fldChar w:fldCharType="end"/>
      </w:r>
    </w:p>
    <w:p w14:paraId="718181A9" w14:textId="098F4B32"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"_Toc4576193" </w:instrText>
      </w:r>
      <w:r>
        <w:rPr>
          <w:noProof/>
        </w:rPr>
        <w:fldChar w:fldCharType="separate"/>
      </w:r>
      <w:r w:rsidR="006F425A" w:rsidRPr="00EB4F10">
        <w:rPr>
          <w:rStyle w:val="Hypertextovprepojenie"/>
          <w:noProof/>
          <w:szCs w:val="19"/>
        </w:rPr>
        <w:t>2.4.5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Špe</w:t>
      </w:r>
      <w:r w:rsidR="006F425A" w:rsidRPr="00EB4F10">
        <w:rPr>
          <w:rStyle w:val="Hypertextovprepojenie"/>
          <w:noProof/>
          <w:szCs w:val="19"/>
        </w:rPr>
        <w:t>cifiká jednotlivých systémov financovania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_Toc4576193 \h </w:instrText>
      </w:r>
      <w:r w:rsidR="006F425A" w:rsidRPr="00EB4F10">
        <w:rPr>
          <w:noProof/>
          <w:webHidden/>
          <w:sz w:val="19"/>
          <w:szCs w:val="19"/>
        </w:rPr>
      </w:r>
      <w:r w:rsidR="006F425A" w:rsidRPr="00EB4F10">
        <w:rPr>
          <w:noProof/>
          <w:webHidden/>
          <w:sz w:val="19"/>
          <w:szCs w:val="19"/>
        </w:rPr>
        <w:fldChar w:fldCharType="separate"/>
      </w:r>
      <w:ins w:id="64" w:author="Zuzana Hušeková" w:date="2020-05-28T10:05:00Z">
        <w:r>
          <w:rPr>
            <w:noProof/>
            <w:webHidden/>
            <w:sz w:val="19"/>
            <w:szCs w:val="19"/>
          </w:rPr>
          <w:t>63</w:t>
        </w:r>
      </w:ins>
      <w:del w:id="65" w:author="Zuzana Hušeková" w:date="2020-05-28T10:05:00Z">
        <w:r w:rsidR="00735615" w:rsidDel="00F251BF">
          <w:rPr>
            <w:noProof/>
            <w:webHidden/>
            <w:sz w:val="19"/>
            <w:szCs w:val="19"/>
          </w:rPr>
          <w:delText>64</w:delText>
        </w:r>
      </w:del>
      <w:r w:rsidR="006F425A" w:rsidRPr="00EB4F10">
        <w:rPr>
          <w:noProof/>
          <w:webHidden/>
          <w:sz w:val="19"/>
          <w:szCs w:val="19"/>
        </w:rPr>
        <w:fldChar w:fldCharType="end"/>
      </w:r>
      <w:r>
        <w:rPr>
          <w:noProof/>
          <w:sz w:val="19"/>
          <w:szCs w:val="19"/>
        </w:rPr>
        <w:fldChar w:fldCharType="end"/>
      </w:r>
    </w:p>
    <w:p w14:paraId="10581EFE" w14:textId="59446AD5"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"_Toc4576194" </w:instrText>
      </w:r>
      <w:r>
        <w:rPr>
          <w:noProof/>
        </w:rPr>
        <w:fldChar w:fldCharType="separate"/>
      </w:r>
      <w:r w:rsidR="006F425A" w:rsidRPr="00EB4F10">
        <w:rPr>
          <w:rStyle w:val="Hypertextovprepojenie"/>
          <w:noProof/>
          <w:szCs w:val="19"/>
          <w:lang w:eastAsia="cs-CZ"/>
        </w:rPr>
        <w:t>2.4.6</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caps/>
          <w:noProof/>
          <w:szCs w:val="19"/>
          <w:lang w:eastAsia="cs-CZ"/>
        </w:rPr>
        <w:t>Ú</w:t>
      </w:r>
      <w:r w:rsidR="006F425A" w:rsidRPr="00EB4F10">
        <w:rPr>
          <w:rStyle w:val="Hypertextovprepojenie"/>
          <w:noProof/>
          <w:szCs w:val="19"/>
          <w:lang w:eastAsia="cs-CZ"/>
        </w:rPr>
        <w:t>čtovné doklady a ich 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_Toc4576194 \h </w:instrText>
      </w:r>
      <w:r w:rsidR="006F425A" w:rsidRPr="00EB4F10">
        <w:rPr>
          <w:noProof/>
          <w:webHidden/>
          <w:sz w:val="19"/>
          <w:szCs w:val="19"/>
        </w:rPr>
      </w:r>
      <w:r w:rsidR="006F425A" w:rsidRPr="00EB4F10">
        <w:rPr>
          <w:noProof/>
          <w:webHidden/>
          <w:sz w:val="19"/>
          <w:szCs w:val="19"/>
        </w:rPr>
        <w:fldChar w:fldCharType="separate"/>
      </w:r>
      <w:ins w:id="66" w:author="Zuzana Hušeková" w:date="2020-05-28T10:05:00Z">
        <w:r>
          <w:rPr>
            <w:noProof/>
            <w:webHidden/>
            <w:sz w:val="19"/>
            <w:szCs w:val="19"/>
          </w:rPr>
          <w:t>71</w:t>
        </w:r>
      </w:ins>
      <w:del w:id="67" w:author="Zuzana Hušeková" w:date="2020-05-28T10:05:00Z">
        <w:r w:rsidR="00735615" w:rsidDel="00F251BF">
          <w:rPr>
            <w:noProof/>
            <w:webHidden/>
            <w:sz w:val="19"/>
            <w:szCs w:val="19"/>
          </w:rPr>
          <w:delText>72</w:delText>
        </w:r>
      </w:del>
      <w:r w:rsidR="006F425A" w:rsidRPr="00EB4F10">
        <w:rPr>
          <w:noProof/>
          <w:webHidden/>
          <w:sz w:val="19"/>
          <w:szCs w:val="19"/>
        </w:rPr>
        <w:fldChar w:fldCharType="end"/>
      </w:r>
      <w:r>
        <w:rPr>
          <w:noProof/>
          <w:sz w:val="19"/>
          <w:szCs w:val="19"/>
        </w:rPr>
        <w:fldChar w:fldCharType="end"/>
      </w:r>
    </w:p>
    <w:p w14:paraId="1FA9ADA6" w14:textId="77777777"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"_Toc4576195" </w:instrText>
      </w:r>
      <w:r>
        <w:rPr>
          <w:noProof/>
        </w:rPr>
        <w:fldChar w:fldCharType="separate"/>
      </w:r>
      <w:r w:rsidR="006F425A" w:rsidRPr="00EB4F10">
        <w:rPr>
          <w:rStyle w:val="Hypertextovprepojenie"/>
          <w:noProof/>
          <w:szCs w:val="19"/>
        </w:rPr>
        <w:t>2.4.7</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Nezrovnalosti a vysporiadanie finančných vzťahov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_Toc4576195 \h </w:instrText>
      </w:r>
      <w:r w:rsidR="006F425A" w:rsidRPr="00EB4F10">
        <w:rPr>
          <w:noProof/>
          <w:webHidden/>
          <w:sz w:val="19"/>
          <w:szCs w:val="19"/>
        </w:rPr>
      </w:r>
      <w:r w:rsidR="006F425A" w:rsidRPr="00EB4F10">
        <w:rPr>
          <w:noProof/>
          <w:webHidden/>
          <w:sz w:val="19"/>
          <w:szCs w:val="19"/>
        </w:rPr>
        <w:fldChar w:fldCharType="separate"/>
      </w:r>
      <w:ins w:id="68" w:author="Zuzana Hušeková" w:date="2020-05-28T10:05:00Z">
        <w:r>
          <w:rPr>
            <w:noProof/>
            <w:webHidden/>
            <w:sz w:val="19"/>
            <w:szCs w:val="19"/>
          </w:rPr>
          <w:t>86</w:t>
        </w:r>
      </w:ins>
      <w:del w:id="69" w:author="Zuzana Hušeková" w:date="2020-05-28T10:05:00Z">
        <w:r w:rsidR="00735615" w:rsidDel="00F251BF">
          <w:rPr>
            <w:noProof/>
            <w:webHidden/>
            <w:sz w:val="19"/>
            <w:szCs w:val="19"/>
          </w:rPr>
          <w:delText>87</w:delText>
        </w:r>
      </w:del>
      <w:r w:rsidR="006F425A" w:rsidRPr="00EB4F10">
        <w:rPr>
          <w:noProof/>
          <w:webHidden/>
          <w:sz w:val="19"/>
          <w:szCs w:val="19"/>
        </w:rPr>
        <w:fldChar w:fldCharType="end"/>
      </w:r>
      <w:r>
        <w:rPr>
          <w:noProof/>
          <w:sz w:val="19"/>
          <w:szCs w:val="19"/>
        </w:rPr>
        <w:fldChar w:fldCharType="end"/>
      </w:r>
    </w:p>
    <w:p w14:paraId="4B7775B2" w14:textId="30C35AC7"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"_Toc4576196" </w:instrText>
      </w:r>
      <w:r>
        <w:rPr>
          <w:noProof/>
        </w:rPr>
        <w:fldChar w:fldCharType="separate"/>
      </w:r>
      <w:r w:rsidR="006F425A" w:rsidRPr="00EB4F10">
        <w:rPr>
          <w:rStyle w:val="Hypertextovprepojenie"/>
          <w:noProof/>
          <w:szCs w:val="19"/>
        </w:rPr>
        <w:t>2.5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Verejné obstarávanie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_Toc4576196 \h </w:instrText>
      </w:r>
      <w:r w:rsidR="006F425A" w:rsidRPr="00EB4F10">
        <w:rPr>
          <w:noProof/>
          <w:webHidden/>
          <w:sz w:val="19"/>
          <w:szCs w:val="19"/>
        </w:rPr>
      </w:r>
      <w:r w:rsidR="006F425A" w:rsidRPr="00EB4F10">
        <w:rPr>
          <w:noProof/>
          <w:webHidden/>
          <w:sz w:val="19"/>
          <w:szCs w:val="19"/>
        </w:rPr>
        <w:fldChar w:fldCharType="separate"/>
      </w:r>
      <w:ins w:id="70" w:author="Zuzana Hušeková" w:date="2020-05-28T10:05:00Z">
        <w:r>
          <w:rPr>
            <w:noProof/>
            <w:webHidden/>
            <w:sz w:val="19"/>
            <w:szCs w:val="19"/>
          </w:rPr>
          <w:t>91</w:t>
        </w:r>
      </w:ins>
      <w:del w:id="71" w:author="Zuzana Hušeková" w:date="2020-05-28T10:05:00Z">
        <w:r w:rsidR="00735615" w:rsidDel="00F251BF">
          <w:rPr>
            <w:noProof/>
            <w:webHidden/>
            <w:sz w:val="19"/>
            <w:szCs w:val="19"/>
          </w:rPr>
          <w:delText>92</w:delText>
        </w:r>
      </w:del>
      <w:r w:rsidR="006F425A" w:rsidRPr="00EB4F10">
        <w:rPr>
          <w:noProof/>
          <w:webHidden/>
          <w:sz w:val="19"/>
          <w:szCs w:val="19"/>
        </w:rPr>
        <w:fldChar w:fldCharType="end"/>
      </w:r>
      <w:r>
        <w:rPr>
          <w:noProof/>
          <w:sz w:val="19"/>
          <w:szCs w:val="19"/>
        </w:rPr>
        <w:fldChar w:fldCharType="end"/>
      </w:r>
    </w:p>
    <w:p w14:paraId="40EB16F0" w14:textId="77777777" w:rsidR="006F425A" w:rsidRPr="00EB4F10" w:rsidRDefault="00F251BF">
      <w:pPr>
        <w:pStyle w:val="Obsah3"/>
        <w:rPr>
          <w:rFonts w:asciiTheme="minorHAnsi" w:eastAsiaTheme="minorEastAsia" w:hAnsiTheme="minorHAnsi" w:cstheme="minorBidi"/>
          <w:noProof/>
          <w:sz w:val="19"/>
          <w:szCs w:val="19"/>
          <w:lang w:eastAsia="sk-SK"/>
        </w:rPr>
      </w:pPr>
      <w:r>
        <w:rPr>
          <w:noProof/>
        </w:rPr>
        <w:lastRenderedPageBreak/>
        <w:fldChar w:fldCharType="begin"/>
      </w:r>
      <w:r>
        <w:rPr>
          <w:noProof/>
        </w:rPr>
        <w:instrText xml:space="preserve"> HYPERLINK \l "_Toc4576197" </w:instrText>
      </w:r>
      <w:r>
        <w:rPr>
          <w:noProof/>
        </w:rPr>
        <w:fldChar w:fldCharType="separate"/>
      </w:r>
      <w:r w:rsidR="006F425A" w:rsidRPr="00EB4F10">
        <w:rPr>
          <w:rStyle w:val="Hypertextovprepojenie"/>
          <w:rFonts w:cs="Arial"/>
          <w:noProof/>
          <w:szCs w:val="19"/>
        </w:rPr>
        <w:t>2.5.1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rFonts w:cs="Arial"/>
          <w:noProof/>
          <w:szCs w:val="19"/>
        </w:rPr>
        <w:t>Plán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_Toc4576197 \h </w:instrText>
      </w:r>
      <w:r w:rsidR="006F425A" w:rsidRPr="00EB4F10">
        <w:rPr>
          <w:noProof/>
          <w:webHidden/>
          <w:sz w:val="19"/>
          <w:szCs w:val="19"/>
        </w:rPr>
      </w:r>
      <w:r w:rsidR="006F425A" w:rsidRPr="00EB4F10">
        <w:rPr>
          <w:noProof/>
          <w:webHidden/>
          <w:sz w:val="19"/>
          <w:szCs w:val="19"/>
        </w:rPr>
        <w:fldChar w:fldCharType="separate"/>
      </w:r>
      <w:ins w:id="72" w:author="Zuzana Hušeková" w:date="2020-05-28T10:05:00Z">
        <w:r>
          <w:rPr>
            <w:noProof/>
            <w:webHidden/>
            <w:sz w:val="19"/>
            <w:szCs w:val="19"/>
          </w:rPr>
          <w:t>91</w:t>
        </w:r>
      </w:ins>
      <w:del w:id="73" w:author="Zuzana Hušeková" w:date="2020-05-28T10:05:00Z">
        <w:r w:rsidR="00735615" w:rsidDel="00F251BF">
          <w:rPr>
            <w:noProof/>
            <w:webHidden/>
            <w:sz w:val="19"/>
            <w:szCs w:val="19"/>
          </w:rPr>
          <w:delText>93</w:delText>
        </w:r>
      </w:del>
      <w:r w:rsidR="006F425A" w:rsidRPr="00EB4F10">
        <w:rPr>
          <w:noProof/>
          <w:webHidden/>
          <w:sz w:val="19"/>
          <w:szCs w:val="19"/>
        </w:rPr>
        <w:fldChar w:fldCharType="end"/>
      </w:r>
      <w:r>
        <w:rPr>
          <w:noProof/>
          <w:sz w:val="19"/>
          <w:szCs w:val="19"/>
        </w:rPr>
        <w:fldChar w:fldCharType="end"/>
      </w:r>
    </w:p>
    <w:p w14:paraId="15DBD6E6" w14:textId="517E3F43"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"_Toc4576198" </w:instrText>
      </w:r>
      <w:r>
        <w:rPr>
          <w:noProof/>
        </w:rPr>
        <w:fldChar w:fldCharType="separate"/>
      </w:r>
      <w:r w:rsidR="006F425A" w:rsidRPr="00EB4F10">
        <w:rPr>
          <w:rStyle w:val="Hypertextovprepojenie"/>
          <w:noProof/>
          <w:szCs w:val="19"/>
        </w:rPr>
        <w:t>2.5.2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Predpokladaná hodnota zákazky (PHZ)</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_Toc4576198 \h </w:instrText>
      </w:r>
      <w:r w:rsidR="006F425A" w:rsidRPr="00EB4F10">
        <w:rPr>
          <w:noProof/>
          <w:webHidden/>
          <w:sz w:val="19"/>
          <w:szCs w:val="19"/>
        </w:rPr>
      </w:r>
      <w:r w:rsidR="006F425A" w:rsidRPr="00EB4F10">
        <w:rPr>
          <w:noProof/>
          <w:webHidden/>
          <w:sz w:val="19"/>
          <w:szCs w:val="19"/>
        </w:rPr>
        <w:fldChar w:fldCharType="separate"/>
      </w:r>
      <w:ins w:id="74" w:author="Zuzana Hušeková" w:date="2020-05-28T10:05:00Z">
        <w:r>
          <w:rPr>
            <w:noProof/>
            <w:webHidden/>
            <w:sz w:val="19"/>
            <w:szCs w:val="19"/>
          </w:rPr>
          <w:t>92</w:t>
        </w:r>
      </w:ins>
      <w:del w:id="75" w:author="Zuzana Hušeková" w:date="2020-05-28T10:05:00Z">
        <w:r w:rsidR="00735615" w:rsidDel="00F251BF">
          <w:rPr>
            <w:noProof/>
            <w:webHidden/>
            <w:sz w:val="19"/>
            <w:szCs w:val="19"/>
          </w:rPr>
          <w:delText>93</w:delText>
        </w:r>
      </w:del>
      <w:r w:rsidR="006F425A" w:rsidRPr="00EB4F10">
        <w:rPr>
          <w:noProof/>
          <w:webHidden/>
          <w:sz w:val="19"/>
          <w:szCs w:val="19"/>
        </w:rPr>
        <w:fldChar w:fldCharType="end"/>
      </w:r>
      <w:r>
        <w:rPr>
          <w:noProof/>
          <w:sz w:val="19"/>
          <w:szCs w:val="19"/>
        </w:rPr>
        <w:fldChar w:fldCharType="end"/>
      </w:r>
    </w:p>
    <w:p w14:paraId="2DCFE3A3" w14:textId="734DC54E"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"_Toc4576199" </w:instrText>
      </w:r>
      <w:r>
        <w:rPr>
          <w:noProof/>
        </w:rPr>
        <w:fldChar w:fldCharType="separate"/>
      </w:r>
      <w:r w:rsidR="006F425A" w:rsidRPr="00EB4F10">
        <w:rPr>
          <w:rStyle w:val="Hypertextovprepojenie"/>
          <w:noProof/>
          <w:szCs w:val="19"/>
        </w:rPr>
        <w:t>2.5.3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Povinnosť uzatvoriť zmluvu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_Toc4576199 \h </w:instrText>
      </w:r>
      <w:r w:rsidR="006F425A" w:rsidRPr="00EB4F10">
        <w:rPr>
          <w:noProof/>
          <w:webHidden/>
          <w:sz w:val="19"/>
          <w:szCs w:val="19"/>
        </w:rPr>
      </w:r>
      <w:r w:rsidR="006F425A" w:rsidRPr="00EB4F10">
        <w:rPr>
          <w:noProof/>
          <w:webHidden/>
          <w:sz w:val="19"/>
          <w:szCs w:val="19"/>
        </w:rPr>
        <w:fldChar w:fldCharType="separate"/>
      </w:r>
      <w:ins w:id="76" w:author="Zuzana Hušeková" w:date="2020-05-28T10:05:00Z">
        <w:r>
          <w:rPr>
            <w:noProof/>
            <w:webHidden/>
            <w:sz w:val="19"/>
            <w:szCs w:val="19"/>
          </w:rPr>
          <w:t>95</w:t>
        </w:r>
      </w:ins>
      <w:del w:id="77" w:author="Zuzana Hušeková" w:date="2020-05-28T10:05:00Z">
        <w:r w:rsidR="00735615" w:rsidDel="00F251BF">
          <w:rPr>
            <w:noProof/>
            <w:webHidden/>
            <w:sz w:val="19"/>
            <w:szCs w:val="19"/>
          </w:rPr>
          <w:delText>96</w:delText>
        </w:r>
      </w:del>
      <w:r w:rsidR="006F425A" w:rsidRPr="00EB4F10">
        <w:rPr>
          <w:noProof/>
          <w:webHidden/>
          <w:sz w:val="19"/>
          <w:szCs w:val="19"/>
        </w:rPr>
        <w:fldChar w:fldCharType="end"/>
      </w:r>
      <w:r>
        <w:rPr>
          <w:noProof/>
          <w:sz w:val="19"/>
          <w:szCs w:val="19"/>
        </w:rPr>
        <w:fldChar w:fldCharType="end"/>
      </w:r>
    </w:p>
    <w:p w14:paraId="1B5CB2E4" w14:textId="0997249F"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"_Toc4576200" </w:instrText>
      </w:r>
      <w:r>
        <w:rPr>
          <w:noProof/>
        </w:rPr>
        <w:fldChar w:fldCharType="separate"/>
      </w:r>
      <w:r w:rsidR="006F425A" w:rsidRPr="00EB4F10">
        <w:rPr>
          <w:rStyle w:val="Hypertextovprepojenie"/>
          <w:noProof/>
          <w:szCs w:val="19"/>
        </w:rPr>
        <w:t>2.5.4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limity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_Toc4576200 \h </w:instrText>
      </w:r>
      <w:r w:rsidR="006F425A" w:rsidRPr="00EB4F10">
        <w:rPr>
          <w:noProof/>
          <w:webHidden/>
          <w:sz w:val="19"/>
          <w:szCs w:val="19"/>
        </w:rPr>
      </w:r>
      <w:r w:rsidR="006F425A" w:rsidRPr="00EB4F10">
        <w:rPr>
          <w:noProof/>
          <w:webHidden/>
          <w:sz w:val="19"/>
          <w:szCs w:val="19"/>
        </w:rPr>
        <w:fldChar w:fldCharType="separate"/>
      </w:r>
      <w:ins w:id="78" w:author="Zuzana Hušeková" w:date="2020-05-28T10:05:00Z">
        <w:r>
          <w:rPr>
            <w:noProof/>
            <w:webHidden/>
            <w:sz w:val="19"/>
            <w:szCs w:val="19"/>
          </w:rPr>
          <w:t>95</w:t>
        </w:r>
      </w:ins>
      <w:del w:id="79" w:author="Zuzana Hušeková" w:date="2020-05-28T10:05:00Z">
        <w:r w:rsidR="00735615" w:rsidDel="00F251BF">
          <w:rPr>
            <w:noProof/>
            <w:webHidden/>
            <w:sz w:val="19"/>
            <w:szCs w:val="19"/>
          </w:rPr>
          <w:delText>96</w:delText>
        </w:r>
      </w:del>
      <w:r w:rsidR="006F425A" w:rsidRPr="00EB4F10">
        <w:rPr>
          <w:noProof/>
          <w:webHidden/>
          <w:sz w:val="19"/>
          <w:szCs w:val="19"/>
        </w:rPr>
        <w:fldChar w:fldCharType="end"/>
      </w:r>
      <w:r>
        <w:rPr>
          <w:noProof/>
          <w:sz w:val="19"/>
          <w:szCs w:val="19"/>
        </w:rPr>
        <w:fldChar w:fldCharType="end"/>
      </w:r>
    </w:p>
    <w:p w14:paraId="4E47A407" w14:textId="06648ECE"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"_Toc4576201" </w:instrText>
      </w:r>
      <w:r>
        <w:rPr>
          <w:noProof/>
        </w:rPr>
        <w:fldChar w:fldCharType="separate"/>
      </w:r>
      <w:r w:rsidR="006F425A" w:rsidRPr="00EB4F10">
        <w:rPr>
          <w:rStyle w:val="Hypertextovprepojenie"/>
          <w:noProof/>
          <w:szCs w:val="19"/>
        </w:rPr>
        <w:t>2.5.5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Všeobecné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_Toc4576201 \h </w:instrText>
      </w:r>
      <w:r w:rsidR="006F425A" w:rsidRPr="00EB4F10">
        <w:rPr>
          <w:noProof/>
          <w:webHidden/>
          <w:sz w:val="19"/>
          <w:szCs w:val="19"/>
        </w:rPr>
      </w:r>
      <w:r w:rsidR="006F425A" w:rsidRPr="00EB4F10">
        <w:rPr>
          <w:noProof/>
          <w:webHidden/>
          <w:sz w:val="19"/>
          <w:szCs w:val="19"/>
        </w:rPr>
        <w:fldChar w:fldCharType="separate"/>
      </w:r>
      <w:ins w:id="80" w:author="Zuzana Hušeková" w:date="2020-05-28T10:05:00Z">
        <w:r>
          <w:rPr>
            <w:noProof/>
            <w:webHidden/>
            <w:sz w:val="19"/>
            <w:szCs w:val="19"/>
          </w:rPr>
          <w:t>95</w:t>
        </w:r>
      </w:ins>
      <w:del w:id="81" w:author="Zuzana Hušeková" w:date="2020-05-28T10:05:00Z">
        <w:r w:rsidR="00735615" w:rsidDel="00F251BF">
          <w:rPr>
            <w:noProof/>
            <w:webHidden/>
            <w:sz w:val="19"/>
            <w:szCs w:val="19"/>
          </w:rPr>
          <w:delText>97</w:delText>
        </w:r>
      </w:del>
      <w:r w:rsidR="006F425A" w:rsidRPr="00EB4F10">
        <w:rPr>
          <w:noProof/>
          <w:webHidden/>
          <w:sz w:val="19"/>
          <w:szCs w:val="19"/>
        </w:rPr>
        <w:fldChar w:fldCharType="end"/>
      </w:r>
      <w:r>
        <w:rPr>
          <w:noProof/>
          <w:sz w:val="19"/>
          <w:szCs w:val="19"/>
        </w:rPr>
        <w:fldChar w:fldCharType="end"/>
      </w:r>
    </w:p>
    <w:p w14:paraId="2D6C7A29" w14:textId="5AC71A4C"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"_Toc4576202" </w:instrText>
      </w:r>
      <w:r>
        <w:rPr>
          <w:noProof/>
        </w:rPr>
        <w:fldChar w:fldCharType="separate"/>
      </w:r>
      <w:r w:rsidR="006F425A" w:rsidRPr="00EB4F10">
        <w:rPr>
          <w:rStyle w:val="Hypertextovprepojenie"/>
          <w:noProof/>
          <w:szCs w:val="19"/>
        </w:rPr>
        <w:t>2.5.6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Typy kontroly VO</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_Toc4576202 \h </w:instrText>
      </w:r>
      <w:r w:rsidR="006F425A" w:rsidRPr="00EB4F10">
        <w:rPr>
          <w:noProof/>
          <w:webHidden/>
          <w:sz w:val="19"/>
          <w:szCs w:val="19"/>
        </w:rPr>
      </w:r>
      <w:r w:rsidR="006F425A" w:rsidRPr="00EB4F10">
        <w:rPr>
          <w:noProof/>
          <w:webHidden/>
          <w:sz w:val="19"/>
          <w:szCs w:val="19"/>
        </w:rPr>
        <w:fldChar w:fldCharType="separate"/>
      </w:r>
      <w:ins w:id="82" w:author="Zuzana Hušeková" w:date="2020-05-28T10:05:00Z">
        <w:r>
          <w:rPr>
            <w:noProof/>
            <w:webHidden/>
            <w:sz w:val="19"/>
            <w:szCs w:val="19"/>
          </w:rPr>
          <w:t>102</w:t>
        </w:r>
      </w:ins>
      <w:del w:id="83" w:author="Zuzana Hušeková" w:date="2020-05-28T10:05:00Z">
        <w:r w:rsidR="00735615" w:rsidDel="00F251BF">
          <w:rPr>
            <w:noProof/>
            <w:webHidden/>
            <w:sz w:val="19"/>
            <w:szCs w:val="19"/>
          </w:rPr>
          <w:delText>104</w:delText>
        </w:r>
      </w:del>
      <w:r w:rsidR="006F425A" w:rsidRPr="00EB4F10">
        <w:rPr>
          <w:noProof/>
          <w:webHidden/>
          <w:sz w:val="19"/>
          <w:szCs w:val="19"/>
        </w:rPr>
        <w:fldChar w:fldCharType="end"/>
      </w:r>
      <w:r>
        <w:rPr>
          <w:noProof/>
          <w:sz w:val="19"/>
          <w:szCs w:val="19"/>
        </w:rPr>
        <w:fldChar w:fldCharType="end"/>
      </w:r>
    </w:p>
    <w:p w14:paraId="359733AA" w14:textId="2348CEEC"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"_Toc4576203" </w:instrText>
      </w:r>
      <w:r>
        <w:rPr>
          <w:noProof/>
        </w:rPr>
        <w:fldChar w:fldCharType="separate"/>
      </w:r>
      <w:r w:rsidR="006F425A" w:rsidRPr="00EB4F10">
        <w:rPr>
          <w:rStyle w:val="Hypertextovprepojenie"/>
          <w:noProof/>
          <w:szCs w:val="19"/>
        </w:rPr>
        <w:t>2.5.7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opravy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_Toc4576203 \h </w:instrText>
      </w:r>
      <w:r w:rsidR="006F425A" w:rsidRPr="00EB4F10">
        <w:rPr>
          <w:noProof/>
          <w:webHidden/>
          <w:sz w:val="19"/>
          <w:szCs w:val="19"/>
        </w:rPr>
      </w:r>
      <w:r w:rsidR="006F425A" w:rsidRPr="00EB4F10">
        <w:rPr>
          <w:noProof/>
          <w:webHidden/>
          <w:sz w:val="19"/>
          <w:szCs w:val="19"/>
        </w:rPr>
        <w:fldChar w:fldCharType="separate"/>
      </w:r>
      <w:ins w:id="84" w:author="Zuzana Hušeková" w:date="2020-05-28T10:05:00Z">
        <w:r>
          <w:rPr>
            <w:noProof/>
            <w:webHidden/>
            <w:sz w:val="19"/>
            <w:szCs w:val="19"/>
          </w:rPr>
          <w:t>124</w:t>
        </w:r>
      </w:ins>
      <w:del w:id="85" w:author="Zuzana Hušeková" w:date="2020-05-28T10:05:00Z">
        <w:r w:rsidR="00735615" w:rsidDel="00F251BF">
          <w:rPr>
            <w:noProof/>
            <w:webHidden/>
            <w:sz w:val="19"/>
            <w:szCs w:val="19"/>
          </w:rPr>
          <w:delText>126</w:delText>
        </w:r>
      </w:del>
      <w:r w:rsidR="006F425A" w:rsidRPr="00EB4F10">
        <w:rPr>
          <w:noProof/>
          <w:webHidden/>
          <w:sz w:val="19"/>
          <w:szCs w:val="19"/>
        </w:rPr>
        <w:fldChar w:fldCharType="end"/>
      </w:r>
      <w:r>
        <w:rPr>
          <w:noProof/>
          <w:sz w:val="19"/>
          <w:szCs w:val="19"/>
        </w:rPr>
        <w:fldChar w:fldCharType="end"/>
      </w:r>
    </w:p>
    <w:p w14:paraId="04A5C027" w14:textId="3B36EA22"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"_Toc4576204" </w:instrText>
      </w:r>
      <w:r>
        <w:rPr>
          <w:noProof/>
        </w:rPr>
        <w:fldChar w:fldCharType="separate"/>
      </w:r>
      <w:r w:rsidR="006F425A" w:rsidRPr="00EB4F10">
        <w:rPr>
          <w:rStyle w:val="Hypertextovprepojenie"/>
          <w:noProof/>
          <w:szCs w:val="19"/>
        </w:rPr>
        <w:t>2.5.8</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Postupy vo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_Toc4576204 \h </w:instrText>
      </w:r>
      <w:r w:rsidR="006F425A" w:rsidRPr="00EB4F10">
        <w:rPr>
          <w:noProof/>
          <w:webHidden/>
          <w:sz w:val="19"/>
          <w:szCs w:val="19"/>
        </w:rPr>
      </w:r>
      <w:r w:rsidR="006F425A" w:rsidRPr="00EB4F10">
        <w:rPr>
          <w:noProof/>
          <w:webHidden/>
          <w:sz w:val="19"/>
          <w:szCs w:val="19"/>
        </w:rPr>
        <w:fldChar w:fldCharType="separate"/>
      </w:r>
      <w:ins w:id="86" w:author="Zuzana Hušeková" w:date="2020-05-28T10:05:00Z">
        <w:r>
          <w:rPr>
            <w:noProof/>
            <w:webHidden/>
            <w:sz w:val="19"/>
            <w:szCs w:val="19"/>
          </w:rPr>
          <w:t>128</w:t>
        </w:r>
      </w:ins>
      <w:del w:id="87" w:author="Zuzana Hušeková" w:date="2020-05-28T10:05:00Z">
        <w:r w:rsidR="00735615" w:rsidDel="00F251BF">
          <w:rPr>
            <w:noProof/>
            <w:webHidden/>
            <w:sz w:val="19"/>
            <w:szCs w:val="19"/>
          </w:rPr>
          <w:delText>130</w:delText>
        </w:r>
      </w:del>
      <w:r w:rsidR="006F425A" w:rsidRPr="00EB4F10">
        <w:rPr>
          <w:noProof/>
          <w:webHidden/>
          <w:sz w:val="19"/>
          <w:szCs w:val="19"/>
        </w:rPr>
        <w:fldChar w:fldCharType="end"/>
      </w:r>
      <w:r>
        <w:rPr>
          <w:noProof/>
          <w:sz w:val="19"/>
          <w:szCs w:val="19"/>
        </w:rPr>
        <w:fldChar w:fldCharType="end"/>
      </w:r>
    </w:p>
    <w:p w14:paraId="65C93EE7" w14:textId="44C0EF3F"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"_Toc4576205" </w:instrText>
      </w:r>
      <w:r>
        <w:rPr>
          <w:noProof/>
        </w:rPr>
        <w:fldChar w:fldCharType="separate"/>
      </w:r>
      <w:r w:rsidR="006F425A" w:rsidRPr="00EB4F10">
        <w:rPr>
          <w:rStyle w:val="Hypertextovprepojenie"/>
          <w:noProof/>
          <w:szCs w:val="19"/>
        </w:rPr>
        <w:t>2.5.9</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Zákazky nespadajúce pod zákon 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_Toc4576205 \h </w:instrText>
      </w:r>
      <w:r w:rsidR="006F425A" w:rsidRPr="00EB4F10">
        <w:rPr>
          <w:noProof/>
          <w:webHidden/>
          <w:sz w:val="19"/>
          <w:szCs w:val="19"/>
        </w:rPr>
      </w:r>
      <w:r w:rsidR="006F425A" w:rsidRPr="00EB4F10">
        <w:rPr>
          <w:noProof/>
          <w:webHidden/>
          <w:sz w:val="19"/>
          <w:szCs w:val="19"/>
        </w:rPr>
        <w:fldChar w:fldCharType="separate"/>
      </w:r>
      <w:ins w:id="88" w:author="Zuzana Hušeková" w:date="2020-05-28T10:05:00Z">
        <w:r>
          <w:rPr>
            <w:noProof/>
            <w:webHidden/>
            <w:sz w:val="19"/>
            <w:szCs w:val="19"/>
          </w:rPr>
          <w:t>139</w:t>
        </w:r>
      </w:ins>
      <w:del w:id="89" w:author="Zuzana Hušeková" w:date="2020-05-28T10:05:00Z">
        <w:r w:rsidR="00735615" w:rsidDel="00F251BF">
          <w:rPr>
            <w:noProof/>
            <w:webHidden/>
            <w:sz w:val="19"/>
            <w:szCs w:val="19"/>
          </w:rPr>
          <w:delText>141</w:delText>
        </w:r>
      </w:del>
      <w:r w:rsidR="006F425A" w:rsidRPr="00EB4F10">
        <w:rPr>
          <w:noProof/>
          <w:webHidden/>
          <w:sz w:val="19"/>
          <w:szCs w:val="19"/>
        </w:rPr>
        <w:fldChar w:fldCharType="end"/>
      </w:r>
      <w:r>
        <w:rPr>
          <w:noProof/>
          <w:sz w:val="19"/>
          <w:szCs w:val="19"/>
        </w:rPr>
        <w:fldChar w:fldCharType="end"/>
      </w:r>
    </w:p>
    <w:p w14:paraId="747F2099" w14:textId="38A71602" w:rsidR="006F425A" w:rsidRPr="00EB4F10" w:rsidRDefault="00F251BF">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"_Toc4576206" </w:instrText>
      </w:r>
      <w:r>
        <w:rPr>
          <w:noProof/>
        </w:rPr>
        <w:fldChar w:fldCharType="separate"/>
      </w:r>
      <w:r w:rsidR="006F425A" w:rsidRPr="00EB4F10">
        <w:rPr>
          <w:rStyle w:val="Hypertextovprepojenie"/>
          <w:noProof/>
          <w:szCs w:val="19"/>
        </w:rPr>
        <w:t>2.5.10</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Konflikt záujmov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_Toc4576206 \h </w:instrText>
      </w:r>
      <w:r w:rsidR="006F425A" w:rsidRPr="00EB4F10">
        <w:rPr>
          <w:noProof/>
          <w:webHidden/>
          <w:sz w:val="19"/>
          <w:szCs w:val="19"/>
        </w:rPr>
      </w:r>
      <w:r w:rsidR="006F425A" w:rsidRPr="00EB4F10">
        <w:rPr>
          <w:noProof/>
          <w:webHidden/>
          <w:sz w:val="19"/>
          <w:szCs w:val="19"/>
        </w:rPr>
        <w:fldChar w:fldCharType="separate"/>
      </w:r>
      <w:ins w:id="90" w:author="Zuzana Hušeková" w:date="2020-05-28T10:05:00Z">
        <w:r>
          <w:rPr>
            <w:noProof/>
            <w:webHidden/>
            <w:sz w:val="19"/>
            <w:szCs w:val="19"/>
          </w:rPr>
          <w:t>155</w:t>
        </w:r>
      </w:ins>
      <w:del w:id="91" w:author="Zuzana Hušeková" w:date="2020-05-28T10:05:00Z">
        <w:r w:rsidR="00735615" w:rsidDel="00F251BF">
          <w:rPr>
            <w:noProof/>
            <w:webHidden/>
            <w:sz w:val="19"/>
            <w:szCs w:val="19"/>
          </w:rPr>
          <w:delText>156</w:delText>
        </w:r>
      </w:del>
      <w:r w:rsidR="006F425A" w:rsidRPr="00EB4F10">
        <w:rPr>
          <w:noProof/>
          <w:webHidden/>
          <w:sz w:val="19"/>
          <w:szCs w:val="19"/>
        </w:rPr>
        <w:fldChar w:fldCharType="end"/>
      </w:r>
      <w:r>
        <w:rPr>
          <w:noProof/>
          <w:sz w:val="19"/>
          <w:szCs w:val="19"/>
        </w:rPr>
        <w:fldChar w:fldCharType="end"/>
      </w:r>
    </w:p>
    <w:p w14:paraId="4C127103" w14:textId="7D04278F"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"_Toc4576207" </w:instrText>
      </w:r>
      <w:r>
        <w:rPr>
          <w:noProof/>
        </w:rPr>
        <w:fldChar w:fldCharType="separate"/>
      </w:r>
      <w:r w:rsidR="006F425A" w:rsidRPr="00EB4F10">
        <w:rPr>
          <w:rStyle w:val="Hypertextovprepojenie"/>
          <w:noProof/>
          <w:szCs w:val="19"/>
        </w:rPr>
        <w:t>2.6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Informačný systém (ITMS2014+)</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_Toc4576207 \h </w:instrText>
      </w:r>
      <w:r w:rsidR="006F425A" w:rsidRPr="00EB4F10">
        <w:rPr>
          <w:noProof/>
          <w:webHidden/>
          <w:sz w:val="19"/>
          <w:szCs w:val="19"/>
        </w:rPr>
      </w:r>
      <w:r w:rsidR="006F425A" w:rsidRPr="00EB4F10">
        <w:rPr>
          <w:noProof/>
          <w:webHidden/>
          <w:sz w:val="19"/>
          <w:szCs w:val="19"/>
        </w:rPr>
        <w:fldChar w:fldCharType="separate"/>
      </w:r>
      <w:ins w:id="92" w:author="Zuzana Hušeková" w:date="2020-05-28T10:05:00Z">
        <w:r>
          <w:rPr>
            <w:noProof/>
            <w:webHidden/>
            <w:sz w:val="19"/>
            <w:szCs w:val="19"/>
          </w:rPr>
          <w:t>161</w:t>
        </w:r>
      </w:ins>
      <w:del w:id="93" w:author="Zuzana Hušeková" w:date="2020-05-28T10:05:00Z">
        <w:r w:rsidR="00735615" w:rsidDel="00F251BF">
          <w:rPr>
            <w:noProof/>
            <w:webHidden/>
            <w:sz w:val="19"/>
            <w:szCs w:val="19"/>
          </w:rPr>
          <w:delText>162</w:delText>
        </w:r>
      </w:del>
      <w:r w:rsidR="006F425A" w:rsidRPr="00EB4F10">
        <w:rPr>
          <w:noProof/>
          <w:webHidden/>
          <w:sz w:val="19"/>
          <w:szCs w:val="19"/>
        </w:rPr>
        <w:fldChar w:fldCharType="end"/>
      </w:r>
      <w:r>
        <w:rPr>
          <w:noProof/>
          <w:sz w:val="19"/>
          <w:szCs w:val="19"/>
        </w:rPr>
        <w:fldChar w:fldCharType="end"/>
      </w:r>
    </w:p>
    <w:p w14:paraId="7A865B6D" w14:textId="236E9B2D"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"_Toc4576208" </w:instrText>
      </w:r>
      <w:r>
        <w:rPr>
          <w:noProof/>
        </w:rPr>
        <w:fldChar w:fldCharType="separate"/>
      </w:r>
      <w:r w:rsidR="006F425A" w:rsidRPr="00EB4F10">
        <w:rPr>
          <w:rStyle w:val="Hypertextovprepojenie"/>
          <w:noProof/>
          <w:szCs w:val="19"/>
        </w:rPr>
        <w:t>2.7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Informovanie a komunikácia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_Toc4576208 \h </w:instrText>
      </w:r>
      <w:r w:rsidR="006F425A" w:rsidRPr="00EB4F10">
        <w:rPr>
          <w:noProof/>
          <w:webHidden/>
          <w:sz w:val="19"/>
          <w:szCs w:val="19"/>
        </w:rPr>
      </w:r>
      <w:r w:rsidR="006F425A" w:rsidRPr="00EB4F10">
        <w:rPr>
          <w:noProof/>
          <w:webHidden/>
          <w:sz w:val="19"/>
          <w:szCs w:val="19"/>
        </w:rPr>
        <w:fldChar w:fldCharType="separate"/>
      </w:r>
      <w:ins w:id="94" w:author="Zuzana Hušeková" w:date="2020-05-28T10:05:00Z">
        <w:r>
          <w:rPr>
            <w:noProof/>
            <w:webHidden/>
            <w:sz w:val="19"/>
            <w:szCs w:val="19"/>
          </w:rPr>
          <w:t>162</w:t>
        </w:r>
      </w:ins>
      <w:del w:id="95" w:author="Zuzana Hušeková" w:date="2020-05-28T10:05:00Z">
        <w:r w:rsidR="00735615" w:rsidDel="00F251BF">
          <w:rPr>
            <w:noProof/>
            <w:webHidden/>
            <w:sz w:val="19"/>
            <w:szCs w:val="19"/>
          </w:rPr>
          <w:delText>163</w:delText>
        </w:r>
      </w:del>
      <w:r w:rsidR="006F425A" w:rsidRPr="00EB4F10">
        <w:rPr>
          <w:noProof/>
          <w:webHidden/>
          <w:sz w:val="19"/>
          <w:szCs w:val="19"/>
        </w:rPr>
        <w:fldChar w:fldCharType="end"/>
      </w:r>
      <w:r>
        <w:rPr>
          <w:noProof/>
          <w:sz w:val="19"/>
          <w:szCs w:val="19"/>
        </w:rPr>
        <w:fldChar w:fldCharType="end"/>
      </w:r>
    </w:p>
    <w:p w14:paraId="0F6E4E8D" w14:textId="6543DB7F" w:rsidR="006F425A" w:rsidRPr="00EB4F10" w:rsidRDefault="00F251BF">
      <w:pPr>
        <w:pStyle w:val="Obsah1"/>
        <w:tabs>
          <w:tab w:val="left" w:pos="482"/>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"_Toc4576209" </w:instrText>
      </w:r>
      <w:r>
        <w:rPr>
          <w:noProof/>
        </w:rPr>
        <w:fldChar w:fldCharType="separate"/>
      </w:r>
      <w:r w:rsidR="006F425A" w:rsidRPr="00EB4F10">
        <w:rPr>
          <w:rStyle w:val="Hypertextovprepojenie"/>
          <w:noProof/>
          <w:szCs w:val="19"/>
        </w:rPr>
        <w:t>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Kontrola a overovanie oprávnenosti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_Toc4576209 \h </w:instrText>
      </w:r>
      <w:r w:rsidR="006F425A" w:rsidRPr="00EB4F10">
        <w:rPr>
          <w:noProof/>
          <w:webHidden/>
          <w:sz w:val="19"/>
          <w:szCs w:val="19"/>
        </w:rPr>
      </w:r>
      <w:r w:rsidR="006F425A" w:rsidRPr="00EB4F10">
        <w:rPr>
          <w:noProof/>
          <w:webHidden/>
          <w:sz w:val="19"/>
          <w:szCs w:val="19"/>
        </w:rPr>
        <w:fldChar w:fldCharType="separate"/>
      </w:r>
      <w:ins w:id="96" w:author="Zuzana Hušeková" w:date="2020-05-28T10:05:00Z">
        <w:r>
          <w:rPr>
            <w:noProof/>
            <w:webHidden/>
            <w:sz w:val="19"/>
            <w:szCs w:val="19"/>
          </w:rPr>
          <w:t>164</w:t>
        </w:r>
      </w:ins>
      <w:del w:id="97" w:author="Zuzana Hušeková" w:date="2020-05-28T10:05:00Z">
        <w:r w:rsidR="00735615" w:rsidDel="00F251BF">
          <w:rPr>
            <w:noProof/>
            <w:webHidden/>
            <w:sz w:val="19"/>
            <w:szCs w:val="19"/>
          </w:rPr>
          <w:delText>165</w:delText>
        </w:r>
      </w:del>
      <w:r w:rsidR="006F425A" w:rsidRPr="00EB4F10">
        <w:rPr>
          <w:noProof/>
          <w:webHidden/>
          <w:sz w:val="19"/>
          <w:szCs w:val="19"/>
        </w:rPr>
        <w:fldChar w:fldCharType="end"/>
      </w:r>
      <w:r>
        <w:rPr>
          <w:noProof/>
          <w:sz w:val="19"/>
          <w:szCs w:val="19"/>
        </w:rPr>
        <w:fldChar w:fldCharType="end"/>
      </w:r>
    </w:p>
    <w:p w14:paraId="15C824B5" w14:textId="77488248"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"_Toc4576210" </w:instrText>
      </w:r>
      <w:r>
        <w:rPr>
          <w:noProof/>
        </w:rPr>
        <w:fldChar w:fldCharType="separate"/>
      </w:r>
      <w:r w:rsidR="006F425A" w:rsidRPr="00EB4F10">
        <w:rPr>
          <w:rStyle w:val="Hypertextovprepojenie"/>
          <w:noProof/>
          <w:szCs w:val="19"/>
        </w:rPr>
        <w:t>3.1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Administratívna finančná kontrola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_Toc4576210 \h </w:instrText>
      </w:r>
      <w:r w:rsidR="006F425A" w:rsidRPr="00EB4F10">
        <w:rPr>
          <w:noProof/>
          <w:webHidden/>
          <w:sz w:val="19"/>
          <w:szCs w:val="19"/>
        </w:rPr>
      </w:r>
      <w:r w:rsidR="006F425A" w:rsidRPr="00EB4F10">
        <w:rPr>
          <w:noProof/>
          <w:webHidden/>
          <w:sz w:val="19"/>
          <w:szCs w:val="19"/>
        </w:rPr>
        <w:fldChar w:fldCharType="separate"/>
      </w:r>
      <w:ins w:id="98" w:author="Zuzana Hušeková" w:date="2020-05-28T10:05:00Z">
        <w:r>
          <w:rPr>
            <w:noProof/>
            <w:webHidden/>
            <w:sz w:val="19"/>
            <w:szCs w:val="19"/>
          </w:rPr>
          <w:t>164</w:t>
        </w:r>
      </w:ins>
      <w:del w:id="99" w:author="Zuzana Hušeková" w:date="2020-05-28T10:05:00Z">
        <w:r w:rsidR="00735615" w:rsidDel="00F251BF">
          <w:rPr>
            <w:noProof/>
            <w:webHidden/>
            <w:sz w:val="19"/>
            <w:szCs w:val="19"/>
          </w:rPr>
          <w:delText>165</w:delText>
        </w:r>
      </w:del>
      <w:r w:rsidR="006F425A" w:rsidRPr="00EB4F10">
        <w:rPr>
          <w:noProof/>
          <w:webHidden/>
          <w:sz w:val="19"/>
          <w:szCs w:val="19"/>
        </w:rPr>
        <w:fldChar w:fldCharType="end"/>
      </w:r>
      <w:r>
        <w:rPr>
          <w:noProof/>
          <w:sz w:val="19"/>
          <w:szCs w:val="19"/>
        </w:rPr>
        <w:fldChar w:fldCharType="end"/>
      </w:r>
    </w:p>
    <w:p w14:paraId="3A34F10C" w14:textId="33BAFA9E" w:rsidR="006F425A" w:rsidRPr="00EB4F10" w:rsidRDefault="00F251BF">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"_Toc4576211" </w:instrText>
      </w:r>
      <w:r>
        <w:rPr>
          <w:noProof/>
        </w:rPr>
        <w:fldChar w:fldCharType="separate"/>
      </w:r>
      <w:r w:rsidR="006F425A" w:rsidRPr="00EB4F10">
        <w:rPr>
          <w:rStyle w:val="Hypertextovprepojenie"/>
          <w:noProof/>
          <w:szCs w:val="19"/>
        </w:rPr>
        <w:t>3.2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Finančná kontrola na mieste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_Toc4576211 \h </w:instrText>
      </w:r>
      <w:r w:rsidR="006F425A" w:rsidRPr="00EB4F10">
        <w:rPr>
          <w:noProof/>
          <w:webHidden/>
          <w:sz w:val="19"/>
          <w:szCs w:val="19"/>
        </w:rPr>
      </w:r>
      <w:r w:rsidR="006F425A" w:rsidRPr="00EB4F10">
        <w:rPr>
          <w:noProof/>
          <w:webHidden/>
          <w:sz w:val="19"/>
          <w:szCs w:val="19"/>
        </w:rPr>
        <w:fldChar w:fldCharType="separate"/>
      </w:r>
      <w:ins w:id="100" w:author="Zuzana Hušeková" w:date="2020-05-28T10:05:00Z">
        <w:r>
          <w:rPr>
            <w:noProof/>
            <w:webHidden/>
            <w:sz w:val="19"/>
            <w:szCs w:val="19"/>
          </w:rPr>
          <w:t>167</w:t>
        </w:r>
      </w:ins>
      <w:del w:id="101" w:author="Zuzana Hušeková" w:date="2020-05-28T10:05:00Z">
        <w:r w:rsidR="00735615" w:rsidDel="00F251BF">
          <w:rPr>
            <w:noProof/>
            <w:webHidden/>
            <w:sz w:val="19"/>
            <w:szCs w:val="19"/>
          </w:rPr>
          <w:delText>168</w:delText>
        </w:r>
      </w:del>
      <w:r w:rsidR="006F425A" w:rsidRPr="00EB4F10">
        <w:rPr>
          <w:noProof/>
          <w:webHidden/>
          <w:sz w:val="19"/>
          <w:szCs w:val="19"/>
        </w:rPr>
        <w:fldChar w:fldCharType="end"/>
      </w:r>
      <w:r>
        <w:rPr>
          <w:noProof/>
          <w:sz w:val="19"/>
          <w:szCs w:val="19"/>
        </w:rPr>
        <w:fldChar w:fldCharType="end"/>
      </w:r>
    </w:p>
    <w:p w14:paraId="1C10232B" w14:textId="272D5FFC" w:rsidR="006F425A" w:rsidRPr="00EB4F10" w:rsidRDefault="00F251BF">
      <w:pPr>
        <w:pStyle w:val="Obsah1"/>
        <w:tabs>
          <w:tab w:val="left" w:pos="482"/>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"_Toc4576212" </w:instrText>
      </w:r>
      <w:r>
        <w:rPr>
          <w:noProof/>
        </w:rPr>
        <w:fldChar w:fldCharType="separate"/>
      </w:r>
      <w:r w:rsidR="006F425A" w:rsidRPr="00EB4F10">
        <w:rPr>
          <w:rStyle w:val="Hypertextovprepojenie"/>
          <w:noProof/>
          <w:szCs w:val="19"/>
        </w:rPr>
        <w:t>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Prechodné a záverečné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_Toc4576212 \h </w:instrText>
      </w:r>
      <w:r w:rsidR="006F425A" w:rsidRPr="00EB4F10">
        <w:rPr>
          <w:noProof/>
          <w:webHidden/>
          <w:sz w:val="19"/>
          <w:szCs w:val="19"/>
        </w:rPr>
      </w:r>
      <w:r w:rsidR="006F425A" w:rsidRPr="00EB4F10">
        <w:rPr>
          <w:noProof/>
          <w:webHidden/>
          <w:sz w:val="19"/>
          <w:szCs w:val="19"/>
        </w:rPr>
        <w:fldChar w:fldCharType="separate"/>
      </w:r>
      <w:ins w:id="102" w:author="Zuzana Hušeková" w:date="2020-05-28T10:05:00Z">
        <w:r>
          <w:rPr>
            <w:noProof/>
            <w:webHidden/>
            <w:sz w:val="19"/>
            <w:szCs w:val="19"/>
          </w:rPr>
          <w:t>174</w:t>
        </w:r>
      </w:ins>
      <w:del w:id="103" w:author="Zuzana Hušeková" w:date="2020-05-28T10:05:00Z">
        <w:r w:rsidR="00735615" w:rsidDel="00F251BF">
          <w:rPr>
            <w:noProof/>
            <w:webHidden/>
            <w:sz w:val="19"/>
            <w:szCs w:val="19"/>
          </w:rPr>
          <w:delText>175</w:delText>
        </w:r>
      </w:del>
      <w:r w:rsidR="006F425A" w:rsidRPr="00EB4F10">
        <w:rPr>
          <w:noProof/>
          <w:webHidden/>
          <w:sz w:val="19"/>
          <w:szCs w:val="19"/>
        </w:rPr>
        <w:fldChar w:fldCharType="end"/>
      </w:r>
      <w:r>
        <w:rPr>
          <w:noProof/>
          <w:sz w:val="19"/>
          <w:szCs w:val="19"/>
        </w:rPr>
        <w:fldChar w:fldCharType="end"/>
      </w:r>
    </w:p>
    <w:p w14:paraId="3221D8E0" w14:textId="12C7FF32" w:rsidR="006F425A" w:rsidRPr="00EB4F10" w:rsidRDefault="00F251BF">
      <w:pPr>
        <w:pStyle w:val="Obsah1"/>
        <w:tabs>
          <w:tab w:val="left" w:pos="482"/>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"_Toc4576213" </w:instrText>
      </w:r>
      <w:r>
        <w:rPr>
          <w:noProof/>
        </w:rPr>
        <w:fldChar w:fldCharType="separate"/>
      </w:r>
      <w:r w:rsidR="006F425A" w:rsidRPr="00EB4F10">
        <w:rPr>
          <w:rStyle w:val="Hypertextovprepojenie"/>
          <w:noProof/>
          <w:szCs w:val="19"/>
        </w:rPr>
        <w:t>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_Toc4576213 \h </w:instrText>
      </w:r>
      <w:r w:rsidR="006F425A" w:rsidRPr="00EB4F10">
        <w:rPr>
          <w:noProof/>
          <w:webHidden/>
          <w:sz w:val="19"/>
          <w:szCs w:val="19"/>
        </w:rPr>
      </w:r>
      <w:r w:rsidR="006F425A" w:rsidRPr="00EB4F10">
        <w:rPr>
          <w:noProof/>
          <w:webHidden/>
          <w:sz w:val="19"/>
          <w:szCs w:val="19"/>
        </w:rPr>
        <w:fldChar w:fldCharType="separate"/>
      </w:r>
      <w:ins w:id="104" w:author="Zuzana Hušeková" w:date="2020-05-28T10:05:00Z">
        <w:r>
          <w:rPr>
            <w:noProof/>
            <w:webHidden/>
            <w:sz w:val="19"/>
            <w:szCs w:val="19"/>
          </w:rPr>
          <w:t>175</w:t>
        </w:r>
      </w:ins>
      <w:del w:id="105" w:author="Zuzana Hušeková" w:date="2020-05-28T10:05:00Z">
        <w:r w:rsidR="00735615" w:rsidDel="00F251BF">
          <w:rPr>
            <w:noProof/>
            <w:webHidden/>
            <w:sz w:val="19"/>
            <w:szCs w:val="19"/>
          </w:rPr>
          <w:delText>176</w:delText>
        </w:r>
      </w:del>
      <w:r w:rsidR="006F425A" w:rsidRPr="00EB4F10">
        <w:rPr>
          <w:noProof/>
          <w:webHidden/>
          <w:sz w:val="19"/>
          <w:szCs w:val="19"/>
        </w:rPr>
        <w:fldChar w:fldCharType="end"/>
      </w:r>
      <w:r>
        <w:rPr>
          <w:noProof/>
          <w:sz w:val="19"/>
          <w:szCs w:val="19"/>
        </w:rPr>
        <w:fldChar w:fldCharType="end"/>
      </w:r>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06" w:name="_Toc440372853"/>
      <w:bookmarkStart w:id="107" w:name="_Toc4576173"/>
      <w:r w:rsidRPr="0073389C">
        <w:rPr>
          <w:rFonts w:ascii="Arial" w:hAnsi="Arial"/>
          <w:lang w:val="sk-SK"/>
        </w:rPr>
        <w:lastRenderedPageBreak/>
        <w:t>Úvod</w:t>
      </w:r>
      <w:bookmarkEnd w:id="53"/>
      <w:bookmarkEnd w:id="106"/>
      <w:bookmarkEnd w:id="107"/>
    </w:p>
    <w:p w14:paraId="7A55CDA3" w14:textId="77777777" w:rsidR="00AE5A8F" w:rsidRPr="0073389C" w:rsidRDefault="00AE5A8F" w:rsidP="009F56AB">
      <w:pPr>
        <w:pStyle w:val="Nadpis2"/>
        <w:spacing w:line="288" w:lineRule="auto"/>
        <w:jc w:val="both"/>
        <w:rPr>
          <w:lang w:val="sk-SK"/>
        </w:rPr>
      </w:pPr>
      <w:bookmarkStart w:id="108" w:name="_Toc410907844"/>
      <w:r w:rsidRPr="0073389C">
        <w:rPr>
          <w:lang w:val="sk-SK"/>
        </w:rPr>
        <w:t xml:space="preserve"> </w:t>
      </w:r>
      <w:bookmarkStart w:id="109" w:name="_Toc440372854"/>
      <w:bookmarkStart w:id="110"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108"/>
      <w:r w:rsidR="00A028FD" w:rsidRPr="0073389C">
        <w:rPr>
          <w:lang w:val="sk-SK"/>
        </w:rPr>
        <w:t xml:space="preserve"> pre p</w:t>
      </w:r>
      <w:r w:rsidR="001917F5" w:rsidRPr="0073389C">
        <w:rPr>
          <w:lang w:val="sk-SK"/>
        </w:rPr>
        <w:t>rijímateľa</w:t>
      </w:r>
      <w:bookmarkEnd w:id="109"/>
      <w:bookmarkEnd w:id="110"/>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3B9F53E5"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3DDEAF8A" w14:textId="6229F5D0" w:rsidR="00A67256" w:rsidRPr="0073389C" w:rsidRDefault="00A67256" w:rsidP="007B5322">
      <w:pPr>
        <w:spacing w:before="120" w:after="120" w:line="288" w:lineRule="auto"/>
        <w:jc w:val="both"/>
      </w:pPr>
      <w:r w:rsidRPr="00A67256">
        <w: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111" w:name="_Toc410907845"/>
      <w:bookmarkStart w:id="112" w:name="_Toc440372855"/>
      <w:bookmarkStart w:id="113" w:name="_Toc4576175"/>
      <w:r w:rsidRPr="0073389C">
        <w:rPr>
          <w:lang w:val="sk-SK"/>
        </w:rPr>
        <w:t>Cieľ príručky pre prijímateľa</w:t>
      </w:r>
      <w:bookmarkEnd w:id="111"/>
      <w:bookmarkEnd w:id="112"/>
      <w:bookmarkEnd w:id="113"/>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w:t>
      </w:r>
      <w:r w:rsidR="00927522" w:rsidRPr="0073389C">
        <w:lastRenderedPageBreak/>
        <w:t xml:space="preserve">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6A6249F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42BFA361"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114" w:name="_Toc410907846"/>
      <w:bookmarkStart w:id="115" w:name="_Toc440372856"/>
      <w:bookmarkStart w:id="116" w:name="_Toc4576176"/>
      <w:r w:rsidRPr="0073389C">
        <w:rPr>
          <w:lang w:val="sk-SK"/>
        </w:rPr>
        <w:t>Definícia pojmov</w:t>
      </w:r>
      <w:bookmarkEnd w:id="114"/>
      <w:bookmarkEnd w:id="115"/>
      <w:bookmarkEnd w:id="116"/>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w:t>
      </w:r>
      <w:r w:rsidRPr="0073389C">
        <w:rPr>
          <w:rFonts w:cs="Arial"/>
          <w:szCs w:val="19"/>
          <w:lang w:val="sk-SK"/>
        </w:rPr>
        <w:lastRenderedPageBreak/>
        <w:t xml:space="preserve">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w:t>
      </w:r>
      <w:r w:rsidR="00C6030F" w:rsidRPr="0073389C">
        <w:rPr>
          <w:szCs w:val="19"/>
          <w:lang w:val="sk-SK"/>
        </w:rPr>
        <w:lastRenderedPageBreak/>
        <w:t xml:space="preserve">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 xml:space="preserve">z </w:t>
      </w:r>
      <w:r w:rsidR="003777E5" w:rsidRPr="0073389C">
        <w:rPr>
          <w:rFonts w:cs="Arial"/>
          <w:szCs w:val="19"/>
          <w:lang w:val="sk-SK"/>
        </w:rPr>
        <w:lastRenderedPageBreak/>
        <w:t>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w:t>
      </w:r>
      <w:r w:rsidRPr="0073389C">
        <w:rPr>
          <w:rFonts w:cs="Arial"/>
          <w:szCs w:val="19"/>
          <w:lang w:val="sk-SK"/>
        </w:rPr>
        <w:lastRenderedPageBreak/>
        <w:t xml:space="preserve">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17" w:name="_Toc410907847"/>
      <w:bookmarkStart w:id="118" w:name="_Toc440372857"/>
      <w:bookmarkStart w:id="119" w:name="_Toc4576177"/>
      <w:r>
        <w:rPr>
          <w:lang w:val="sk-SK"/>
        </w:rPr>
        <w:lastRenderedPageBreak/>
        <w:t>Použité s</w:t>
      </w:r>
      <w:r w:rsidR="00AE5A8F" w:rsidRPr="0073389C">
        <w:rPr>
          <w:lang w:val="sk-SK"/>
        </w:rPr>
        <w:t>kratky</w:t>
      </w:r>
      <w:bookmarkEnd w:id="117"/>
      <w:bookmarkEnd w:id="118"/>
      <w:bookmarkEnd w:id="119"/>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A8CBF6" w14:textId="668452E4"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502AB1D5"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20" w:name="_Toc440372858"/>
      <w:bookmarkStart w:id="121" w:name="_Toc4576178"/>
      <w:r w:rsidRPr="0073389C">
        <w:rPr>
          <w:lang w:val="sk-SK"/>
        </w:rPr>
        <w:lastRenderedPageBreak/>
        <w:t>Legislatíva</w:t>
      </w:r>
      <w:bookmarkEnd w:id="120"/>
      <w:bookmarkEnd w:id="121"/>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47041073"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A55CE2F" w14:textId="46AE5B50"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2708467E"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14682A5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22" w:name="_Toc410907848"/>
      <w:bookmarkStart w:id="123" w:name="_Toc440372859"/>
      <w:bookmarkStart w:id="124" w:name="_Toc4576179"/>
      <w:r w:rsidRPr="0073389C">
        <w:rPr>
          <w:rFonts w:ascii="Arial" w:hAnsi="Arial"/>
          <w:lang w:val="sk-SK"/>
        </w:rPr>
        <w:lastRenderedPageBreak/>
        <w:t>Realizácia projektov</w:t>
      </w:r>
      <w:bookmarkEnd w:id="122"/>
      <w:bookmarkEnd w:id="123"/>
      <w:bookmarkEnd w:id="124"/>
    </w:p>
    <w:p w14:paraId="7A55CE40" w14:textId="77777777" w:rsidR="00AE5A8F" w:rsidRPr="0073389C" w:rsidRDefault="00AE5A8F" w:rsidP="009F56AB">
      <w:pPr>
        <w:pStyle w:val="Nadpis2"/>
        <w:spacing w:line="288" w:lineRule="auto"/>
        <w:rPr>
          <w:lang w:val="sk-SK"/>
        </w:rPr>
      </w:pPr>
      <w:bookmarkStart w:id="125" w:name="_Toc410907849"/>
      <w:bookmarkStart w:id="126" w:name="_Toc440372860"/>
      <w:bookmarkStart w:id="127" w:name="_Toc4576180"/>
      <w:r w:rsidRPr="0073389C">
        <w:rPr>
          <w:lang w:val="sk-SK"/>
        </w:rPr>
        <w:t>Všeobecné informácie k realizácii projektov</w:t>
      </w:r>
      <w:bookmarkEnd w:id="125"/>
      <w:bookmarkEnd w:id="126"/>
      <w:bookmarkEnd w:id="127"/>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128" w:name="_Toc410907850"/>
      <w:bookmarkStart w:id="129" w:name="_Toc440372861"/>
      <w:bookmarkStart w:id="130" w:name="_Toc4576181"/>
      <w:r w:rsidRPr="0073389C">
        <w:rPr>
          <w:lang w:val="sk-SK"/>
        </w:rPr>
        <w:t>Všeobecné informácie</w:t>
      </w:r>
      <w:bookmarkEnd w:id="128"/>
      <w:bookmarkEnd w:id="129"/>
      <w:bookmarkEnd w:id="130"/>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1C995B2"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47FD4B34" w14:textId="084D2805"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0A54457"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1B3B2DA8" w14:textId="771EC214" w:rsidR="00141B59" w:rsidRPr="00735615" w:rsidRDefault="00141B59" w:rsidP="00735615">
      <w:pPr>
        <w:spacing w:before="120" w:after="120"/>
        <w:jc w:val="both"/>
        <w:rPr>
          <w:highlight w:val="green"/>
        </w:rPr>
      </w:pPr>
      <w:r w:rsidRPr="00735615">
        <w:rPr>
          <w:rFonts w:cs="Arial"/>
          <w:szCs w:val="19"/>
          <w:highlight w:val="green"/>
        </w:rPr>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59CEEC2D" w14:textId="159ABD6A"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5"/>
      </w:r>
      <w:r w:rsidRPr="00735615">
        <w:rPr>
          <w:b/>
          <w:bCs/>
          <w:highlight w:val="green"/>
          <w:lang w:val="sk-SK"/>
        </w:rPr>
        <w:t xml:space="preserve"> </w:t>
      </w:r>
      <w:r w:rsidRPr="00735615">
        <w:rPr>
          <w:bCs/>
          <w:highlight w:val="green"/>
          <w:lang w:val="sk-SK"/>
        </w:rPr>
        <w:t>predstavuje formálne predloženie/odoslanie formulára RO/SO v listinnej alebo elektronickej forme (prostredníctvom</w:t>
      </w:r>
      <w:r w:rsidR="001939D3">
        <w:rPr>
          <w:bCs/>
          <w:highlight w:val="green"/>
          <w:lang w:val="sk-SK"/>
        </w:rPr>
        <w:t xml:space="preserve"> Ústredného </w:t>
      </w:r>
      <w:r w:rsidRPr="00735615">
        <w:rPr>
          <w:bCs/>
          <w:highlight w:val="green"/>
          <w:lang w:val="sk-SK"/>
        </w:rPr>
        <w:t xml:space="preserve">portálu </w:t>
      </w:r>
      <w:r w:rsidR="001939D3">
        <w:rPr>
          <w:bCs/>
          <w:highlight w:val="green"/>
          <w:lang w:val="sk-SK"/>
        </w:rPr>
        <w:t xml:space="preserve">verejnej správy ďalej len „portál </w:t>
      </w:r>
      <w:r w:rsidRPr="00735615">
        <w:rPr>
          <w:bCs/>
          <w:highlight w:val="green"/>
          <w:lang w:val="sk-SK"/>
        </w:rPr>
        <w:t>slovensko.sk</w:t>
      </w:r>
      <w:r w:rsidR="001939D3">
        <w:rPr>
          <w:bCs/>
          <w:highlight w:val="green"/>
          <w:lang w:val="sk-SK"/>
        </w:rPr>
        <w:t>“</w:t>
      </w:r>
      <w:r w:rsidRPr="00735615">
        <w:rPr>
          <w:bCs/>
          <w:highlight w:val="green"/>
          <w:lang w:val="sk-SK"/>
        </w:rPr>
        <w:t>).</w:t>
      </w:r>
    </w:p>
    <w:p w14:paraId="2DB4EE66" w14:textId="77777777" w:rsidR="00656554" w:rsidRDefault="00141B59" w:rsidP="00735615">
      <w:pPr>
        <w:pStyle w:val="BodyText1"/>
        <w:spacing w:line="288" w:lineRule="auto"/>
        <w:jc w:val="both"/>
        <w:rPr>
          <w:lang w:val="sk-SK"/>
        </w:rPr>
      </w:pPr>
      <w:r w:rsidRPr="00735615">
        <w:rPr>
          <w:lang w:val="sk-SK"/>
        </w:rPr>
        <w:lastRenderedPageBreak/>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5438C7B" w14:textId="5DDE8FDC"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8FD11E3" w14:textId="0F6CDBBC"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7A55CE45" w14:textId="03C2049A"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131" w:name="_Toc410907851"/>
      <w:bookmarkStart w:id="132" w:name="_Toc440372862"/>
      <w:bookmarkStart w:id="133" w:name="_Toc4576182"/>
      <w:r w:rsidRPr="0073389C">
        <w:rPr>
          <w:lang w:val="sk-SK"/>
        </w:rPr>
        <w:t>Na čo nezabudnúť po podpise zmluvy</w:t>
      </w:r>
      <w:bookmarkEnd w:id="131"/>
      <w:bookmarkEnd w:id="132"/>
      <w:bookmarkEnd w:id="133"/>
    </w:p>
    <w:p w14:paraId="7A55CE47" w14:textId="5D6E882E"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6"/>
      </w:r>
      <w:r w:rsidR="00492025" w:rsidRPr="0073389C">
        <w:t xml:space="preserve"> je súčasťou dokumentácie projektu. Zmena, resp. doplnenie </w:t>
      </w:r>
      <w:r w:rsidR="007738BC">
        <w:t>P</w:t>
      </w:r>
      <w:r w:rsidR="00492025" w:rsidRPr="0073389C">
        <w:t xml:space="preserve">ersonálnej </w:t>
      </w:r>
      <w:r w:rsidR="00492025" w:rsidRPr="0073389C">
        <w:lastRenderedPageBreak/>
        <w:t xml:space="preserve">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746B29FE"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7"/>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8"/>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7AB41FE0"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134" w:name="_Toc410907852"/>
      <w:bookmarkStart w:id="135" w:name="_Toc440372863"/>
      <w:bookmarkStart w:id="136" w:name="_Toc4576183"/>
      <w:r w:rsidRPr="0073389C">
        <w:rPr>
          <w:lang w:val="sk-SK"/>
        </w:rPr>
        <w:t>Monitorovanie projektu</w:t>
      </w:r>
      <w:bookmarkEnd w:id="134"/>
      <w:bookmarkEnd w:id="135"/>
      <w:bookmarkEnd w:id="136"/>
    </w:p>
    <w:p w14:paraId="7A55CE5E"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222DEA19" w14:textId="495835C9"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735387E5" w14:textId="3DF98C14"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listinnú alebo elektronickú podobu. 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r w:rsidRPr="001B3A72">
        <w:rPr>
          <w:sz w:val="19"/>
          <w:szCs w:val="24"/>
          <w:lang w:val="sk-SK" w:eastAsia="en-US"/>
        </w:rPr>
        <w:t xml:space="preserve">V prípade elektronickej podoby žiadateľ formulár  </w:t>
      </w:r>
      <w:r w:rsidR="00714770">
        <w:rPr>
          <w:sz w:val="19"/>
          <w:szCs w:val="24"/>
          <w:lang w:val="sk-SK" w:eastAsia="en-US"/>
        </w:rPr>
        <w:t>monitorovacej správy</w:t>
      </w:r>
      <w:r w:rsidRPr="001B3A72">
        <w:rPr>
          <w:sz w:val="19"/>
          <w:szCs w:val="24"/>
          <w:lang w:val="sk-SK" w:eastAsia="en-US"/>
        </w:rPr>
        <w:t xml:space="preserve"> zaslaný cez  ITMS2014+ podá  prostredníctvom Ústredného portálu verejnej správy slovensko.sk podpísaný  oprávnenou osobou kvalifikovaným elektronickým podpisom</w:t>
      </w:r>
      <w:r w:rsidRPr="001B3A72">
        <w:rPr>
          <w:sz w:val="19"/>
          <w:szCs w:val="24"/>
          <w:vertAlign w:val="superscript"/>
          <w:lang w:val="sk-SK" w:eastAsia="en-US"/>
        </w:rPr>
        <w:footnoteReference w:id="9"/>
      </w:r>
      <w:r w:rsidRPr="001B3A72">
        <w:rPr>
          <w:sz w:val="19"/>
          <w:szCs w:val="24"/>
          <w:lang w:val="sk-SK" w:eastAsia="en-US"/>
        </w:rPr>
        <w:t>.</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8A64C0">
        <w:rPr>
          <w:rFonts w:eastAsia="Times New Roman"/>
          <w:color w:val="auto"/>
          <w:szCs w:val="24"/>
          <w:lang w:val="sk-SK" w:eastAsia="en-US"/>
        </w:rPr>
        <w:t>príloha č.</w:t>
      </w:r>
      <w:r w:rsidR="001C3C2F" w:rsidRPr="008A64C0">
        <w:rPr>
          <w:rFonts w:eastAsia="Times New Roman"/>
          <w:color w:val="auto"/>
          <w:szCs w:val="24"/>
          <w:lang w:val="sk-SK" w:eastAsia="en-US"/>
        </w:rPr>
        <w:t xml:space="preserve"> </w:t>
      </w:r>
      <w:r w:rsidR="004D0353" w:rsidRPr="008A64C0">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w:t>
      </w:r>
      <w:r w:rsidRPr="008A64C0">
        <w:rPr>
          <w:rFonts w:eastAsia="Times New Roman"/>
          <w:color w:val="auto"/>
          <w:szCs w:val="24"/>
          <w:lang w:val="sk-SK" w:eastAsia="en-US"/>
        </w:rPr>
        <w:lastRenderedPageBreak/>
        <w:t xml:space="preserve">roku n+1. Prvým rokom, ktorý je rozhodujúci pre podanie monitorovacej správy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 xml:space="preserve">výročná“), je nasledujúci rok po roku, v ktorom nadobudla účinnosť zmluva o NFP; ak </w:t>
      </w:r>
      <w:r w:rsidR="00F4777D" w:rsidRPr="008A64C0">
        <w:rPr>
          <w:rFonts w:eastAsia="Times New Roman"/>
          <w:color w:val="auto"/>
          <w:szCs w:val="24"/>
          <w:lang w:val="sk-SK" w:eastAsia="en-US"/>
        </w:rPr>
        <w:t>z</w:t>
      </w:r>
      <w:r w:rsidRPr="008A64C0">
        <w:rPr>
          <w:rFonts w:eastAsia="Times New Roman"/>
          <w:color w:val="auto"/>
          <w:szCs w:val="24"/>
          <w:lang w:val="sk-SK" w:eastAsia="en-US"/>
        </w:rPr>
        <w:t xml:space="preserve">mluva o NFP nadobudne účinnosť neskôr ako 1.1. roku n, prvá monitorovacia správa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výročná“) obsahuje údaje za obd</w:t>
      </w:r>
      <w:r w:rsidR="005A28B2" w:rsidRPr="008A64C0">
        <w:rPr>
          <w:rFonts w:eastAsia="Times New Roman"/>
          <w:color w:val="auto"/>
          <w:szCs w:val="24"/>
          <w:lang w:val="sk-SK" w:eastAsia="en-US"/>
        </w:rPr>
        <w:t>obie od nadobudnutia účinnosti z</w:t>
      </w:r>
      <w:r w:rsidRPr="008A64C0">
        <w:rPr>
          <w:rFonts w:eastAsia="Times New Roman"/>
          <w:color w:val="auto"/>
          <w:szCs w:val="24"/>
          <w:lang w:val="sk-SK" w:eastAsia="en-US"/>
        </w:rPr>
        <w:t>mluvy o NFP do 31.12. roku n</w:t>
      </w:r>
      <w:r w:rsidRPr="0073389C">
        <w:rPr>
          <w:szCs w:val="19"/>
          <w:lang w:val="sk-SK"/>
        </w:rPr>
        <w:t>.</w:t>
      </w:r>
    </w:p>
    <w:p w14:paraId="7A55CE63" w14:textId="77777777" w:rsidR="002F32E4" w:rsidRDefault="002F32E4" w:rsidP="008A64C0">
      <w:pPr>
        <w:pStyle w:val="Bulletslevel1"/>
        <w:numPr>
          <w:ilvl w:val="0"/>
          <w:numId w:val="0"/>
        </w:numPr>
        <w:spacing w:after="120" w:line="288" w:lineRule="auto"/>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0E2576E1"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0"/>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1"/>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2"/>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lastRenderedPageBreak/>
        <w:t>Doplňujúce monitorovacie údaje k ŽoP</w:t>
      </w:r>
      <w:r w:rsidRPr="00F010A7" w:rsidDel="00E83090">
        <w:rPr>
          <w:szCs w:val="19"/>
        </w:rPr>
        <w:t xml:space="preserve"> </w:t>
      </w:r>
    </w:p>
    <w:p w14:paraId="6269050C" w14:textId="0A0BFA8C"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3"/>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4"/>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 xml:space="preserve">j. deň nasledujúci po poslednom dni monitorovaného obdobia záverečnej </w:t>
      </w:r>
      <w:r w:rsidR="00FA62C1" w:rsidRPr="0073389C">
        <w:rPr>
          <w:szCs w:val="19"/>
          <w:lang w:val="sk-SK"/>
        </w:rPr>
        <w:lastRenderedPageBreak/>
        <w:t>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63EB1F2D" w14:textId="10767F9A"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694B5D5D" w14:textId="461867BA"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B49B52B"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25B7FA2E"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31C74870" w14:textId="161858B1"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6BCD96AB" w14:textId="62C3AE0C"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491A0B4B" w14:textId="5814373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073008C0" w14:textId="203D824A"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791D5C18"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3658819C" w14:textId="1CBEEE0E"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7C7115EF"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196370F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16F20A1A" w14:textId="32B806D1"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w:t>
      </w:r>
      <w:r w:rsidRPr="008A64C0">
        <w:rPr>
          <w:rFonts w:ascii="Arial" w:eastAsia="Times" w:hAnsi="Arial"/>
          <w:sz w:val="19"/>
          <w:szCs w:val="19"/>
          <w:lang w:val="sk-SK" w:eastAsia="x-none"/>
        </w:rPr>
        <w:lastRenderedPageBreak/>
        <w:t xml:space="preserve">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5E7A54C5"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612F4CB" w14:textId="1A97E31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7045C072" w14:textId="58EA5E4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5"/>
      </w:r>
      <w:r w:rsidRPr="008A64C0">
        <w:rPr>
          <w:rFonts w:ascii="Arial" w:eastAsia="Times" w:hAnsi="Arial"/>
          <w:sz w:val="19"/>
          <w:szCs w:val="19"/>
          <w:lang w:val="sk-SK" w:eastAsia="x-none"/>
        </w:rPr>
        <w:t xml:space="preserve">, bez ohľadu na to, o ktorý druh ukazovateľa ide.  </w:t>
      </w:r>
    </w:p>
    <w:p w14:paraId="3EF4D82A" w14:textId="52D1C9C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52159BB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2204D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F923170"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667F7A77" w14:textId="4FF0EC6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438A0CD5" w14:textId="60600498"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221B2CE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7969ED8" w14:textId="52216769"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6518154" w14:textId="481B1686"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6FDB32FA"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3F9B41" w14:textId="5DD688B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6E33DEF5" w14:textId="0A474C3E"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4EC2C509" w14:textId="18B1561D"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210DC755" w14:textId="68AB45C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28A4D249" w14:textId="2094726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5623FC2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D8D68DE" w14:textId="39E9ED5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w:t>
      </w:r>
      <w:r w:rsidRPr="008A64C0">
        <w:rPr>
          <w:rFonts w:ascii="Arial" w:eastAsia="Times" w:hAnsi="Arial"/>
          <w:sz w:val="19"/>
          <w:szCs w:val="19"/>
          <w:lang w:val="sk-SK" w:eastAsia="x-none"/>
        </w:rPr>
        <w:lastRenderedPageBreak/>
        <w:t>hodnote reálne čerpal rozpočet. RO pre OP EVS v tomto prípade uplatní pravidlo o zohľadnení reálneho čerpania pri nedosiahnutí plánovaných cieľových hodnôt.</w:t>
      </w:r>
    </w:p>
    <w:p w14:paraId="74FCDA6C"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3544FE8" w14:textId="2E7B99E5"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138" w:name="_Toc440372864"/>
      <w:bookmarkStart w:id="139"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138"/>
      <w:bookmarkEnd w:id="139"/>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140" w:name="_Toc440372865"/>
      <w:bookmarkStart w:id="141" w:name="_Toc4576185"/>
      <w:r w:rsidRPr="0073389C">
        <w:rPr>
          <w:lang w:val="sk-SK"/>
        </w:rPr>
        <w:t>Charakter zmien a spôsob posudzovania zmien</w:t>
      </w:r>
      <w:bookmarkEnd w:id="140"/>
      <w:bookmarkEnd w:id="141"/>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lastRenderedPageBreak/>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6"/>
      </w:r>
      <w:r>
        <w:t>.</w:t>
      </w:r>
    </w:p>
    <w:p w14:paraId="33B83135" w14:textId="36E52A7F"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0DA19D65" w:rsidR="00EC4569" w:rsidRDefault="00EC4569" w:rsidP="00EC4569">
      <w:pPr>
        <w:spacing w:before="120" w:after="120" w:line="288" w:lineRule="auto"/>
        <w:jc w:val="both"/>
        <w:rPr>
          <w:bCs/>
          <w:lang w:eastAsia="cs-CZ"/>
        </w:rPr>
      </w:pP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lastRenderedPageBreak/>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0C1FEFF4"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142" w:name="_Toc410907854"/>
      <w:bookmarkStart w:id="143" w:name="_Toc440372866"/>
      <w:bookmarkStart w:id="144" w:name="_Toc4576186"/>
      <w:r w:rsidRPr="0073389C">
        <w:rPr>
          <w:lang w:val="sk-SK"/>
        </w:rPr>
        <w:t>Administrácia zmenového konania</w:t>
      </w:r>
      <w:bookmarkEnd w:id="142"/>
      <w:bookmarkEnd w:id="143"/>
      <w:bookmarkEnd w:id="144"/>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384F2C25"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145" w:name="_Toc410031665"/>
      <w:bookmarkStart w:id="146" w:name="_Toc410907855"/>
      <w:r w:rsidRPr="0073389C">
        <w:lastRenderedPageBreak/>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505D5CDC"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0CC64357" w:rsidR="00AE5A8F" w:rsidRPr="0073389C" w:rsidRDefault="00AE5A8F" w:rsidP="00E61650">
      <w:pPr>
        <w:pStyle w:val="Nadpis3"/>
        <w:spacing w:line="288" w:lineRule="auto"/>
        <w:ind w:left="567" w:firstLine="0"/>
        <w:jc w:val="both"/>
        <w:rPr>
          <w:lang w:val="sk-SK"/>
        </w:rPr>
      </w:pPr>
      <w:bookmarkStart w:id="147" w:name="_Toc440372867"/>
      <w:bookmarkStart w:id="148" w:name="_Toc4576187"/>
      <w:r w:rsidRPr="0073389C">
        <w:rPr>
          <w:lang w:val="sk-SK"/>
        </w:rPr>
        <w:t>Ukončenie zmluvného vzťahu</w:t>
      </w:r>
      <w:bookmarkEnd w:id="145"/>
      <w:bookmarkEnd w:id="146"/>
      <w:bookmarkEnd w:id="147"/>
      <w:bookmarkEnd w:id="148"/>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w:t>
      </w:r>
      <w:r w:rsidRPr="0073389C">
        <w:lastRenderedPageBreak/>
        <w:t xml:space="preserve">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49" w:name="_Toc410907856"/>
      <w:bookmarkStart w:id="150" w:name="_Toc440372868"/>
      <w:bookmarkStart w:id="151" w:name="_Toc4576188"/>
      <w:r w:rsidRPr="0073389C">
        <w:rPr>
          <w:lang w:val="sk-SK"/>
        </w:rPr>
        <w:t>Finančné riadenie</w:t>
      </w:r>
      <w:bookmarkEnd w:id="149"/>
      <w:bookmarkEnd w:id="150"/>
      <w:bookmarkEnd w:id="151"/>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52" w:name="_Toc410907857"/>
      <w:bookmarkStart w:id="153" w:name="_Toc440372869"/>
      <w:bookmarkStart w:id="154" w:name="_Toc4576189"/>
      <w:r w:rsidRPr="0073389C">
        <w:rPr>
          <w:lang w:val="sk-SK"/>
        </w:rPr>
        <w:t>Vedenie účtovníct</w:t>
      </w:r>
      <w:r w:rsidR="004A616F" w:rsidRPr="0073389C">
        <w:rPr>
          <w:lang w:val="sk-SK"/>
        </w:rPr>
        <w:t>va</w:t>
      </w:r>
      <w:bookmarkEnd w:id="152"/>
      <w:bookmarkEnd w:id="153"/>
      <w:bookmarkEnd w:id="154"/>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lastRenderedPageBreak/>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7"/>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55" w:name="_Toc440372870"/>
      <w:bookmarkStart w:id="156" w:name="_Toc4576190"/>
      <w:bookmarkStart w:id="157"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55"/>
      <w:bookmarkEnd w:id="156"/>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Pr="0073389C">
        <w:lastRenderedPageBreak/>
        <w:t>písomne formou listu (vrátane overenej kópie zmluvy o účte prijímateľa</w:t>
      </w:r>
      <w:r w:rsidR="0039421B" w:rsidRPr="0073389C">
        <w:rPr>
          <w:rStyle w:val="Odkaznapoznmkupodiarou"/>
          <w:sz w:val="19"/>
        </w:rPr>
        <w:footnoteReference w:id="18"/>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9"/>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0"/>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xml:space="preserve">.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1"/>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w:t>
      </w:r>
      <w:r w:rsidRPr="0073389C">
        <w:lastRenderedPageBreak/>
        <w:t xml:space="preserve">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2"/>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158" w:name="_Toc440372871"/>
      <w:r w:rsidRPr="00E135DC">
        <w:rPr>
          <w:b/>
        </w:rPr>
        <w:t>Platby vo vzťahu prijímateľ – dodávateľ/zhotoviteľ</w:t>
      </w:r>
      <w:bookmarkEnd w:id="158"/>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59" w:name="_Toc440372872"/>
      <w:bookmarkStart w:id="160" w:name="_Toc4576191"/>
      <w:r w:rsidRPr="0073389C">
        <w:rPr>
          <w:lang w:val="sk-SK"/>
        </w:rPr>
        <w:t>Oprávnenosť výdavkov</w:t>
      </w:r>
      <w:bookmarkEnd w:id="157"/>
      <w:bookmarkEnd w:id="159"/>
      <w:bookmarkEnd w:id="160"/>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5D881AAC" w14:textId="13BED22F"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3"/>
      </w:r>
      <w:r>
        <w:rPr>
          <w:b/>
          <w:i/>
        </w:rPr>
        <w:t>!</w:t>
      </w:r>
    </w:p>
    <w:p w14:paraId="7F8DA347" w14:textId="1005F1AD"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67393EAF"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 xml:space="preserve">iba danému druhu výkonu a ktorých podiel na jednotku rovnakého druhu </w:t>
      </w:r>
      <w:r w:rsidRPr="0073389C">
        <w:rPr>
          <w:szCs w:val="19"/>
          <w:lang w:val="sk-SK"/>
        </w:rPr>
        <w:lastRenderedPageBreak/>
        <w:t>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lastRenderedPageBreak/>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2201835C"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27"/>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w:t>
      </w:r>
      <w:r w:rsidR="00E45383" w:rsidRPr="0073389C">
        <w:lastRenderedPageBreak/>
        <w:t xml:space="preserve">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8"/>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5227848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lastRenderedPageBreak/>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9"/>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0"/>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lastRenderedPageBreak/>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1"/>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3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3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w:t>
      </w:r>
      <w:r w:rsidR="006B1076" w:rsidRPr="006B1076">
        <w:rPr>
          <w:rFonts w:cs="Arial"/>
          <w:color w:val="000000"/>
          <w:sz w:val="18"/>
          <w:szCs w:val="18"/>
        </w:rPr>
        <w:lastRenderedPageBreak/>
        <w:t xml:space="preserve">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34"/>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lastRenderedPageBreak/>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2E72BC7" w14:textId="6EEDFE4D"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3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 xml:space="preserve">v rámci rozpočtu zohľadniť očakávaný rast mzdových výdavkov a to buď na základe štatistického indexu (databáza STATdat. Štatistického úradu SR)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36"/>
      </w:r>
      <w:r w:rsidRPr="0032396F">
        <w:rPr>
          <w:rFonts w:cs="Arial"/>
          <w:b w:val="0"/>
          <w:color w:val="auto"/>
          <w:sz w:val="19"/>
          <w:szCs w:val="19"/>
          <w:lang w:val="sk-SK"/>
        </w:rP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4BA9282" w14:textId="2360BDDF"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3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38"/>
      </w:r>
      <w:r w:rsidRPr="0084507C">
        <w:rPr>
          <w:rFonts w:cs="Arial"/>
          <w:b w:val="0"/>
          <w:color w:val="auto"/>
          <w:sz w:val="19"/>
          <w:szCs w:val="19"/>
          <w:lang w:val="sk-SK"/>
        </w:rPr>
        <w:t xml:space="preserve"> v sledovanom období (napr. kalendárnom roku), ktorá </w:t>
      </w:r>
      <w:r w:rsidRPr="0084507C">
        <w:rPr>
          <w:rFonts w:cs="Arial"/>
          <w:b w:val="0"/>
          <w:color w:val="auto"/>
          <w:sz w:val="19"/>
          <w:szCs w:val="19"/>
          <w:lang w:val="sk-SK"/>
        </w:rPr>
        <w:lastRenderedPageBreak/>
        <w:t>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40"/>
      </w:r>
      <w:r>
        <w:t xml:space="preserve">. </w:t>
      </w:r>
    </w:p>
    <w:p w14:paraId="10FFE7EE" w14:textId="37003498" w:rsidR="00526ADB" w:rsidRDefault="00526ADB" w:rsidP="0099542E">
      <w:pPr>
        <w:autoSpaceDE w:val="0"/>
        <w:autoSpaceDN w:val="0"/>
        <w:adjustRightInd w:val="0"/>
        <w:spacing w:before="120" w:after="120" w:line="288" w:lineRule="auto"/>
        <w:jc w:val="both"/>
      </w:pPr>
      <w:r>
        <w:lastRenderedPageBreak/>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41"/>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42"/>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43"/>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lastRenderedPageBreak/>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4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6"/>
      </w:r>
      <w:r w:rsidR="00694363" w:rsidRPr="0073389C">
        <w:t>),</w:t>
      </w:r>
      <w:r w:rsidRPr="0073389C">
        <w:t xml:space="preserve"> ako aj povinné odvody</w:t>
      </w:r>
      <w:r w:rsidRPr="0073389C">
        <w:rPr>
          <w:rStyle w:val="Odkaznapoznmkupodiarou"/>
          <w:sz w:val="19"/>
        </w:rPr>
        <w:footnoteReference w:id="47"/>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lastRenderedPageBreak/>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8"/>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9"/>
      </w:r>
      <w:r w:rsidRPr="0073389C">
        <w:t>), ako aj povinné odvody za zamestnávateľa</w:t>
      </w:r>
      <w:r w:rsidRPr="0073389C">
        <w:rPr>
          <w:rStyle w:val="Odkaznapoznmkupodiarou"/>
          <w:sz w:val="19"/>
        </w:rPr>
        <w:footnoteReference w:id="50"/>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5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6A1EEE0F"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výška priznanej mesačnej odmeny</w:t>
      </w:r>
      <w:r w:rsidRPr="009B4AEF">
        <w:rPr>
          <w:rStyle w:val="Odkaznapoznmkupodiarou"/>
          <w:rFonts w:cs="Arial"/>
          <w:color w:val="000000"/>
          <w:sz w:val="19"/>
          <w:szCs w:val="19"/>
          <w:lang w:eastAsia="en-AU"/>
        </w:rPr>
        <w:footnoteReference w:id="52"/>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53"/>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54"/>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55"/>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6"/>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 xml:space="preserve">V prípade, ak do povinných odvodov za zamestnávateľa vstupuje aj odvod </w:t>
      </w:r>
      <w:r w:rsidR="00187DE6" w:rsidRPr="00187DE6">
        <w:lastRenderedPageBreak/>
        <w:t>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7"/>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1A26AC39"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58"/>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9"/>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60"/>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61"/>
      </w:r>
      <w:r w:rsidRPr="00B13AD8">
        <w:rPr>
          <w:rFonts w:cs="Arial"/>
          <w:szCs w:val="19"/>
        </w:rPr>
        <w:t>, ktorá zahŕňa výdavky na ubytovanie, stravné a cestovné v SR</w:t>
      </w:r>
      <w:r w:rsidRPr="00B13AD8">
        <w:rPr>
          <w:rStyle w:val="Odkaznapoznmkupodiarou"/>
          <w:rFonts w:cs="Arial"/>
          <w:sz w:val="19"/>
          <w:szCs w:val="19"/>
        </w:rPr>
        <w:footnoteReference w:id="62"/>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63"/>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64"/>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65"/>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6"/>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7"/>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8"/>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69"/>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70"/>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71"/>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72"/>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73"/>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74"/>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75"/>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6"/>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7"/>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8"/>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9"/>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lastRenderedPageBreak/>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A5254F8" w14:textId="49DA3A24"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80"/>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81"/>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161" w:name="_Toc361131496"/>
      <w:r w:rsidRPr="0073389C">
        <w:rPr>
          <w:rFonts w:ascii="Arial" w:hAnsi="Arial" w:cs="Arial"/>
          <w:b/>
          <w:sz w:val="19"/>
          <w:szCs w:val="19"/>
          <w:lang w:val="sk-SK" w:eastAsia="en-US"/>
        </w:rPr>
        <w:t>Problematika prekrývania sa výdavkov</w:t>
      </w:r>
      <w:bookmarkEnd w:id="161"/>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82"/>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83"/>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62" w:name="_Toc410907859"/>
      <w:bookmarkStart w:id="163" w:name="_Toc440372873"/>
      <w:bookmarkStart w:id="164" w:name="_Toc4576192"/>
      <w:r w:rsidRPr="0073389C">
        <w:rPr>
          <w:lang w:val="sk-SK"/>
        </w:rPr>
        <w:t>Postupy pri žiadosti o platbu</w:t>
      </w:r>
      <w:bookmarkEnd w:id="162"/>
      <w:bookmarkEnd w:id="163"/>
      <w:bookmarkEnd w:id="164"/>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84"/>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85"/>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 xml:space="preserve">správu z </w:t>
      </w:r>
      <w:r w:rsidRPr="0073389C">
        <w:lastRenderedPageBreak/>
        <w:t>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65" w:name="_Toc410907860"/>
      <w:bookmarkStart w:id="166" w:name="_Toc440372874"/>
      <w:bookmarkStart w:id="167" w:name="_Toc4576193"/>
      <w:r w:rsidRPr="0073389C">
        <w:rPr>
          <w:lang w:val="sk-SK"/>
        </w:rPr>
        <w:t>Špecifiká jednotlivých systémov financovania</w:t>
      </w:r>
      <w:bookmarkEnd w:id="165"/>
      <w:bookmarkEnd w:id="166"/>
      <w:bookmarkEnd w:id="167"/>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xml:space="preserve">, je prijímateľ povinný zúčtovať každú jednu poskytnutú platbu predfinancovania </w:t>
      </w:r>
      <w:r w:rsidR="00700600" w:rsidRPr="003A2FA6">
        <w:rPr>
          <w:rFonts w:cs="Arial"/>
          <w:bCs/>
          <w:szCs w:val="16"/>
        </w:rPr>
        <w:lastRenderedPageBreak/>
        <w:t>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6"/>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w:t>
      </w:r>
      <w:r w:rsidRPr="003A2FA6">
        <w:lastRenderedPageBreak/>
        <w:t xml:space="preserve">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lastRenderedPageBreak/>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w:t>
      </w:r>
      <w:r w:rsidR="006739C3" w:rsidRPr="0073389C">
        <w:lastRenderedPageBreak/>
        <w:t>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 xml:space="preserve">najneskôr však do 3 </w:t>
      </w:r>
      <w:r w:rsidR="00097124" w:rsidRPr="00097124">
        <w:lastRenderedPageBreak/>
        <w:t>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w:t>
      </w:r>
      <w:r w:rsidRPr="0073389C">
        <w:lastRenderedPageBreak/>
        <w:t xml:space="preserve">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4F461B29" w:rsidR="007A0798" w:rsidRPr="0073389C"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Pr="0073389C">
        <w:t xml:space="preserve">, následne ju  </w:t>
      </w:r>
      <w:r w:rsidR="00CD75A3">
        <w:t xml:space="preserve">v písomnej forme predloží RO pre OP EVS v stanovených termínoch spolu s povinnými prílohami. Písomná  forma môže mať buď listinnú alebo elektronickú podobu. V prípade listinnej podoby Prijímateľ formulár  ŽoP zaslaný cez ITMS2014+ vytlačí </w:t>
      </w:r>
      <w:r w:rsidRPr="0073389C">
        <w:t xml:space="preserve">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w:t>
      </w:r>
      <w:r w:rsidRPr="0073389C">
        <w:lastRenderedPageBreak/>
        <w:t xml:space="preserve">zostal čitateľný) a spolu s prílohami ju doručí </w:t>
      </w:r>
      <w:r w:rsidRPr="0073389C" w:rsidDel="004132E7">
        <w:t>poskytovateľovi</w:t>
      </w:r>
      <w:r w:rsidRPr="0073389C">
        <w:t xml:space="preserve">. </w:t>
      </w:r>
      <w:r w:rsidR="00F0027F" w:rsidRPr="00F0027F">
        <w:t>V prípade elektronickej podoby  Prijímateľ formulár  ŽoP zaslaný cez  ITMS2014+ spolu s prílohami podá  prostredníctvom Ústredného portálu verejnej správy slovensko.sk podpísaný  oprávnenou osobou kvalif</w:t>
      </w:r>
      <w:r w:rsidR="008008CA">
        <w:t>ikovaným elektronickým podpisom</w:t>
      </w:r>
      <w:r w:rsidR="00F0027F" w:rsidRPr="00F0027F">
        <w:t>.</w:t>
      </w:r>
      <w:r w:rsidR="001B3A72">
        <w:t xml:space="preserve"> </w:t>
      </w:r>
      <w:r w:rsidRPr="0073389C">
        <w:t xml:space="preserve">V prípade neodoslania, resp. osobného nedoručenia </w:t>
      </w:r>
      <w:r w:rsidR="00520D9B">
        <w:t xml:space="preserve">ŽoP v </w:t>
      </w:r>
      <w:r w:rsidRPr="0073389C">
        <w:t xml:space="preserve">písomnej </w:t>
      </w:r>
      <w:r w:rsidR="004B3064">
        <w:t>forme</w:t>
      </w:r>
      <w:r w:rsidRPr="0073389C">
        <w:t xml:space="preserve">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568676AB" w:rsidR="00633266" w:rsidRDefault="00737B72" w:rsidP="00CF7FC1">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(t. j. prijatie) písomnej formy ŽoP</w:t>
      </w:r>
      <w:r w:rsidRPr="00737B72">
        <w:rPr>
          <w:rFonts w:ascii="Arial" w:hAnsi="Arial"/>
          <w:sz w:val="19"/>
          <w:lang w:val="sk-SK" w:eastAsia="en-US"/>
        </w:rPr>
        <w:t xml:space="preserve"> na</w:t>
      </w:r>
      <w:r w:rsidR="005F4AB9" w:rsidRPr="00737B72">
        <w:rPr>
          <w:rFonts w:ascii="Arial" w:hAnsi="Arial"/>
          <w:sz w:val="19"/>
          <w:lang w:val="sk-SK" w:eastAsia="en-US"/>
        </w:rPr>
        <w:t xml:space="preserve"> RO pre OP EVS</w:t>
      </w:r>
      <w:r w:rsidR="00334533" w:rsidRPr="00737B72">
        <w:rPr>
          <w:rFonts w:ascii="Arial" w:hAnsi="Arial"/>
          <w:sz w:val="19"/>
          <w:lang w:val="sk-SK" w:eastAsia="en-US"/>
        </w:rPr>
        <w:t xml:space="preserve">. V prípade </w:t>
      </w:r>
      <w:r w:rsidR="00660164" w:rsidRPr="00737B72">
        <w:rPr>
          <w:rFonts w:ascii="Arial" w:hAnsi="Arial"/>
          <w:sz w:val="19"/>
          <w:lang w:val="sk-SK" w:eastAsia="en-US"/>
        </w:rPr>
        <w:t>elektronickej podoby podania ŽoP je pre určen</w:t>
      </w:r>
      <w:r w:rsidR="004E053C">
        <w:rPr>
          <w:rFonts w:ascii="Arial" w:hAnsi="Arial"/>
          <w:sz w:val="19"/>
          <w:lang w:val="sk-SK" w:eastAsia="en-US"/>
        </w:rPr>
        <w:t xml:space="preserve">ie </w:t>
      </w:r>
      <w:r w:rsidR="008E2E7C">
        <w:rPr>
          <w:rFonts w:ascii="Arial" w:hAnsi="Arial"/>
          <w:sz w:val="19"/>
          <w:lang w:val="sk-SK" w:eastAsia="en-US"/>
        </w:rPr>
        <w:t>začiatku kontroly ŽoP</w:t>
      </w:r>
      <w:r w:rsidR="00660164" w:rsidRPr="00737B72">
        <w:rPr>
          <w:rFonts w:ascii="Arial" w:hAnsi="Arial"/>
          <w:sz w:val="19"/>
          <w:lang w:val="sk-SK" w:eastAsia="en-US"/>
        </w:rPr>
        <w:t xml:space="preserve"> rozhodujúci dátum elektronického doručenia</w:t>
      </w:r>
      <w:r w:rsidR="00660164" w:rsidRPr="008E2E7C">
        <w:rPr>
          <w:szCs w:val="22"/>
          <w:vertAlign w:val="superscript"/>
          <w:lang w:eastAsia="en-US"/>
        </w:rPr>
        <w:footnoteReference w:id="88"/>
      </w:r>
      <w:r w:rsidR="005F4AB9" w:rsidRPr="00737B72">
        <w:rPr>
          <w:rFonts w:ascii="Arial" w:hAnsi="Arial"/>
          <w:sz w:val="19"/>
          <w:lang w:val="sk-SK" w:eastAsia="en-US"/>
        </w:rPr>
        <w:t xml:space="preserve"> na RO pre OP EVS</w:t>
      </w:r>
      <w:r w:rsidR="00660164" w:rsidRPr="00737B72">
        <w:rPr>
          <w:rFonts w:ascii="Arial" w:hAnsi="Arial"/>
          <w:sz w:val="19"/>
          <w:lang w:val="sk-SK" w:eastAsia="en-US"/>
        </w:rPr>
        <w:t xml:space="preserve">. </w:t>
      </w:r>
      <w:r w:rsidR="005F4AB9" w:rsidRPr="00737B72">
        <w:rPr>
          <w:rFonts w:ascii="Arial" w:hAnsi="Arial"/>
          <w:sz w:val="19"/>
          <w:lang w:val="sk-SK" w:eastAsia="en-US"/>
        </w:rPr>
        <w:t xml:space="preserve">V prípade listinnej </w:t>
      </w:r>
      <w:r>
        <w:rPr>
          <w:rFonts w:ascii="Arial" w:hAnsi="Arial"/>
          <w:sz w:val="19"/>
          <w:lang w:val="sk-SK" w:eastAsia="en-US"/>
        </w:rPr>
        <w:t>podoby</w:t>
      </w:r>
      <w:r w:rsidR="005F4AB9" w:rsidRPr="00737B72">
        <w:rPr>
          <w:rFonts w:ascii="Arial" w:hAnsi="Arial"/>
          <w:sz w:val="19"/>
          <w:lang w:val="sk-SK" w:eastAsia="en-US"/>
        </w:rPr>
        <w:t xml:space="preserve"> je to </w:t>
      </w:r>
      <w:r w:rsidR="004E053C">
        <w:rPr>
          <w:rFonts w:ascii="Arial" w:hAnsi="Arial"/>
          <w:sz w:val="19"/>
          <w:lang w:val="sk-SK" w:eastAsia="en-US"/>
        </w:rPr>
        <w:t xml:space="preserve">dátum </w:t>
      </w:r>
      <w:r w:rsidR="005F4AB9" w:rsidRPr="00737B72">
        <w:rPr>
          <w:rFonts w:ascii="Arial" w:hAnsi="Arial"/>
          <w:sz w:val="19"/>
          <w:lang w:val="sk-SK" w:eastAsia="en-US"/>
        </w:rPr>
        <w:t>doručeni</w:t>
      </w:r>
      <w:r w:rsidR="004E053C">
        <w:rPr>
          <w:rFonts w:ascii="Arial" w:hAnsi="Arial"/>
          <w:sz w:val="19"/>
          <w:lang w:val="sk-SK" w:eastAsia="en-US"/>
        </w:rPr>
        <w:t>a</w:t>
      </w:r>
      <w:r w:rsidR="005F4AB9" w:rsidRPr="00737B72">
        <w:rPr>
          <w:rFonts w:ascii="Arial" w:hAnsi="Arial"/>
          <w:sz w:val="19"/>
          <w:lang w:val="sk-SK" w:eastAsia="en-US"/>
        </w:rPr>
        <w:t xml:space="preserve"> poštou, kuriérom alebo osobne na podateľňu poskytovateľovi. </w:t>
      </w:r>
    </w:p>
    <w:p w14:paraId="7A55D0EE" w14:textId="7F0A8889" w:rsidR="007A0798" w:rsidRPr="0073389C" w:rsidRDefault="0073262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w:t>
      </w:r>
      <w:r w:rsidR="0046005C" w:rsidRPr="0073389C">
        <w:rPr>
          <w:rFonts w:ascii="Arial" w:hAnsi="Arial" w:cs="Arial"/>
          <w:sz w:val="19"/>
          <w:szCs w:val="19"/>
          <w:lang w:val="sk-SK"/>
        </w:rPr>
        <w:t xml:space="preserve"> </w:t>
      </w:r>
      <w:r w:rsidRPr="0073389C">
        <w:rPr>
          <w:rFonts w:ascii="Arial" w:hAnsi="Arial" w:cs="Arial"/>
          <w:sz w:val="19"/>
          <w:szCs w:val="19"/>
          <w:lang w:val="sk-SK"/>
        </w:rPr>
        <w:t>Žiadosť o platbu prijímateľa je potrebné predložiť</w:t>
      </w:r>
      <w:r w:rsidR="004E053C">
        <w:rPr>
          <w:rStyle w:val="Odkaznapoznmkupodiarou"/>
          <w:rFonts w:cs="Arial"/>
          <w:szCs w:val="19"/>
          <w:lang w:val="sk-SK"/>
        </w:rPr>
        <w:footnoteReference w:id="89"/>
      </w:r>
      <w:r w:rsidRPr="0073389C">
        <w:rPr>
          <w:rFonts w:ascii="Arial" w:hAnsi="Arial" w:cs="Arial"/>
          <w:sz w:val="19"/>
          <w:szCs w:val="19"/>
          <w:lang w:val="sk-SK"/>
        </w:rPr>
        <w:t xml:space="preserve">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6" w14:textId="345FCFE5"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 xml:space="preserve">Ministerstvo vnútra SR, </w:t>
      </w:r>
      <w:r w:rsidR="0084342F">
        <w:rPr>
          <w:rFonts w:ascii="Arial" w:hAnsi="Arial" w:cs="Arial"/>
          <w:sz w:val="19"/>
          <w:szCs w:val="19"/>
          <w:lang w:val="sk-SK"/>
        </w:rPr>
        <w:t>RO pre OP EVS</w:t>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5AB74F1E"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6B25AF10" w:rsidR="008E1AC5" w:rsidRDefault="007A0798" w:rsidP="005B19C6">
      <w:pPr>
        <w:pStyle w:val="Zkladntext"/>
        <w:spacing w:before="120" w:after="120" w:line="288" w:lineRule="auto"/>
      </w:pPr>
      <w:r w:rsidRPr="0073389C">
        <w:rPr>
          <w:rFonts w:ascii="Arial" w:hAnsi="Arial" w:cs="Arial"/>
          <w:sz w:val="19"/>
          <w:szCs w:val="19"/>
          <w:lang w:val="sk-SK"/>
        </w:rPr>
        <w:lastRenderedPageBreak/>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68" w:name="_Toc410907861"/>
      <w:bookmarkStart w:id="169" w:name="_Toc440372875"/>
      <w:bookmarkStart w:id="170" w:name="_Toc4576194"/>
      <w:r w:rsidRPr="0073389C">
        <w:rPr>
          <w:caps/>
          <w:lang w:val="sk-SK" w:eastAsia="cs-CZ"/>
        </w:rPr>
        <w:t>Ú</w:t>
      </w:r>
      <w:r w:rsidRPr="0073389C">
        <w:rPr>
          <w:lang w:val="sk-SK" w:eastAsia="cs-CZ"/>
        </w:rPr>
        <w:t>čtovné doklady a ich prílohy</w:t>
      </w:r>
      <w:bookmarkEnd w:id="168"/>
      <w:bookmarkEnd w:id="169"/>
      <w:bookmarkEnd w:id="170"/>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9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71" w:name="_Toc317864902"/>
      <w:bookmarkStart w:id="172" w:name="_Toc317865114"/>
      <w:bookmarkStart w:id="173" w:name="_Toc317865267"/>
      <w:bookmarkStart w:id="174" w:name="_Toc317865410"/>
      <w:bookmarkStart w:id="175" w:name="_Toc317865549"/>
      <w:bookmarkStart w:id="176" w:name="_Toc317865688"/>
      <w:bookmarkStart w:id="177" w:name="_Toc317866058"/>
      <w:bookmarkStart w:id="178" w:name="_Toc317866203"/>
      <w:bookmarkStart w:id="179" w:name="_Toc317866305"/>
      <w:bookmarkStart w:id="180" w:name="_Toc317866470"/>
      <w:bookmarkStart w:id="181" w:name="_Toc317866572"/>
      <w:bookmarkStart w:id="182" w:name="_Toc317866789"/>
      <w:bookmarkStart w:id="183" w:name="_Toc329084085"/>
      <w:bookmarkEnd w:id="171"/>
      <w:bookmarkEnd w:id="172"/>
      <w:bookmarkEnd w:id="173"/>
      <w:bookmarkEnd w:id="174"/>
      <w:bookmarkEnd w:id="175"/>
      <w:bookmarkEnd w:id="176"/>
      <w:bookmarkEnd w:id="177"/>
      <w:bookmarkEnd w:id="178"/>
      <w:bookmarkEnd w:id="179"/>
      <w:bookmarkEnd w:id="180"/>
      <w:bookmarkEnd w:id="181"/>
      <w:bookmarkEnd w:id="182"/>
      <w:bookmarkEnd w:id="183"/>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lastRenderedPageBreak/>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9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84"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84"/>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85"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85"/>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86"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87" w:name="_Toc417050114"/>
      <w:bookmarkStart w:id="188" w:name="_Toc417155861"/>
      <w:bookmarkStart w:id="189" w:name="_Toc417156080"/>
      <w:bookmarkStart w:id="190" w:name="_Toc417050126"/>
      <w:bookmarkStart w:id="191" w:name="_Toc417155873"/>
      <w:bookmarkStart w:id="192" w:name="_Toc417156092"/>
      <w:bookmarkEnd w:id="187"/>
      <w:bookmarkEnd w:id="188"/>
      <w:bookmarkEnd w:id="189"/>
      <w:bookmarkEnd w:id="190"/>
      <w:bookmarkEnd w:id="191"/>
      <w:bookmarkEnd w:id="192"/>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9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93" w:name="_Toc317864930"/>
      <w:bookmarkStart w:id="194" w:name="_Toc317865142"/>
      <w:bookmarkStart w:id="195" w:name="_Toc317865295"/>
      <w:bookmarkStart w:id="196" w:name="_Toc317865438"/>
      <w:bookmarkStart w:id="197" w:name="_Toc317865577"/>
      <w:bookmarkStart w:id="198" w:name="_Toc317865703"/>
      <w:bookmarkStart w:id="199" w:name="_Toc317866072"/>
      <w:bookmarkStart w:id="200" w:name="_Toc317866217"/>
      <w:bookmarkStart w:id="201" w:name="_Toc317866319"/>
      <w:bookmarkStart w:id="202" w:name="_Toc317866484"/>
      <w:bookmarkStart w:id="203" w:name="_Toc317866586"/>
      <w:bookmarkStart w:id="204" w:name="_Toc317866803"/>
      <w:bookmarkStart w:id="205" w:name="_Toc329084100"/>
      <w:bookmarkStart w:id="206" w:name="_Toc410905147"/>
      <w:bookmarkStart w:id="207" w:name="_Toc410907875"/>
      <w:bookmarkStart w:id="208" w:name="_Toc410910215"/>
      <w:bookmarkStart w:id="209" w:name="_Toc413415834"/>
      <w:bookmarkStart w:id="210" w:name="_Toc413830211"/>
      <w:bookmarkStart w:id="211" w:name="_Toc413833999"/>
      <w:bookmarkStart w:id="212" w:name="_Toc413834102"/>
      <w:bookmarkStart w:id="213" w:name="_Toc415130210"/>
      <w:bookmarkStart w:id="214" w:name="_Toc415155540"/>
      <w:bookmarkStart w:id="215" w:name="_Toc417050140"/>
      <w:bookmarkStart w:id="216" w:name="_Toc417155887"/>
      <w:bookmarkStart w:id="217" w:name="_Toc417156106"/>
      <w:bookmarkEnd w:id="186"/>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218"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18"/>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w:t>
      </w:r>
      <w:r w:rsidRPr="0073389C">
        <w:rPr>
          <w:lang w:eastAsia="cs-CZ"/>
        </w:rPr>
        <w:lastRenderedPageBreak/>
        <w:t>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93"/>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94"/>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5"/>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lastRenderedPageBreak/>
        <w:t>pracovný výkaz</w:t>
      </w:r>
      <w:bookmarkStart w:id="219" w:name="_Ref523225313"/>
      <w:r w:rsidRPr="0073389C">
        <w:rPr>
          <w:rStyle w:val="Odkaznapoznmkupodiarou"/>
          <w:rFonts w:cs="Arial"/>
          <w:i/>
          <w:iCs/>
          <w:sz w:val="19"/>
          <w:szCs w:val="19"/>
          <w:lang w:val="sk-SK"/>
        </w:rPr>
        <w:footnoteReference w:id="96"/>
      </w:r>
      <w:bookmarkEnd w:id="219"/>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2CFB4EBA"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8"/>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A3DB2" w:rsidRPr="009A3DB2">
        <w:rPr>
          <w:rStyle w:val="Odkaznapoznmkupodiarou"/>
        </w:rPr>
        <w:t>95</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lastRenderedPageBreak/>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9"/>
      </w:r>
      <w:r w:rsidR="009D7F63" w:rsidRPr="00FE024C">
        <w:rPr>
          <w:lang w:val="sk-SK"/>
        </w:rPr>
        <w:t>, ak je účet identifikovaný v zmluvnom vzťahu (napr. v dohode), prijímateľ nie je povinný predkladať súhlas s poukazovaním mzdy na účet,</w:t>
      </w:r>
    </w:p>
    <w:p w14:paraId="4C7E5AB2" w14:textId="7830D8B4"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100"/>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lastRenderedPageBreak/>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220" w:name="_Ref523227404"/>
      <w:r w:rsidR="00C80E10" w:rsidRPr="0073389C">
        <w:rPr>
          <w:rStyle w:val="Odkaznapoznmkupodiarou"/>
          <w:rFonts w:cs="Arial"/>
          <w:i/>
          <w:iCs/>
          <w:sz w:val="19"/>
          <w:szCs w:val="19"/>
          <w:lang w:val="sk-SK"/>
        </w:rPr>
        <w:footnoteReference w:id="101"/>
      </w:r>
      <w:bookmarkEnd w:id="220"/>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6110ED9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0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7BCFD8CA"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103"/>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lastRenderedPageBreak/>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0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A3DB2" w:rsidRPr="009A3DB2">
        <w:rPr>
          <w:rStyle w:val="Odkaznapoznmkupodiarou"/>
        </w:rPr>
        <w:t>100</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A3DB2" w:rsidRPr="009A3DB2">
        <w:rPr>
          <w:rStyle w:val="Odkaznapoznmkupodiarou"/>
        </w:rPr>
        <w:t>100</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7"/>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221" w:name="_Toc410907876"/>
      <w:r>
        <w:rPr>
          <w:lang w:val="sk-SK"/>
        </w:rPr>
        <w:t xml:space="preserve"> </w:t>
      </w:r>
      <w:bookmarkStart w:id="222" w:name="_Toc440372876"/>
      <w:bookmarkStart w:id="223" w:name="_Toc4576195"/>
      <w:r w:rsidR="009D7F63" w:rsidRPr="0073389C">
        <w:rPr>
          <w:lang w:val="sk-SK"/>
        </w:rPr>
        <w:t>Nezrovnalosti a vysporiadanie finančných vzťahov</w:t>
      </w:r>
      <w:bookmarkEnd w:id="221"/>
      <w:bookmarkEnd w:id="222"/>
      <w:bookmarkEnd w:id="223"/>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E48758"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del w:id="224" w:author="Zuzana Hušeková" w:date="2020-05-28T09:23:00Z">
        <w:r w:rsidRPr="00B22662" w:rsidDel="00A44133">
          <w:delText xml:space="preserve">§ 31 ods. 1 </w:delText>
        </w:r>
      </w:del>
      <w:r w:rsidRPr="00B22662">
        <w:t xml:space="preserve">zákona </w:t>
      </w:r>
      <w:ins w:id="225" w:author="Zuzana Hušeková" w:date="2020-05-28T09:25:00Z">
        <w:r w:rsidR="00A44133">
          <w:t xml:space="preserve">523/2004 Z.z. </w:t>
        </w:r>
      </w:ins>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237C7325"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del w:id="226" w:author="Miruška Hrabčáková" w:date="2020-05-28T10:20:00Z">
        <w:r w:rsidRPr="00B22662" w:rsidDel="00DE330E">
          <w:delText xml:space="preserve">Komisie </w:delText>
        </w:r>
      </w:del>
      <w:ins w:id="227" w:author="Miruška Hrabčáková" w:date="2020-05-28T10:20:00Z">
        <w:r w:rsidR="00DE330E">
          <w:t xml:space="preserve">EK </w:t>
        </w:r>
      </w:ins>
      <w:r w:rsidRPr="00B22662">
        <w:t>č. C(201</w:t>
      </w:r>
      <w:ins w:id="228" w:author="Zuzana Hušeková" w:date="2020-05-28T09:26:00Z">
        <w:r w:rsidR="00A44133">
          <w:t>9</w:t>
        </w:r>
      </w:ins>
      <w:del w:id="229" w:author="Zuzana Hušeková" w:date="2020-05-28T09:27:00Z">
        <w:r w:rsidRPr="00B22662" w:rsidDel="00A44133">
          <w:delText>3</w:delText>
        </w:r>
      </w:del>
      <w:r w:rsidRPr="00B22662">
        <w:t xml:space="preserve">) </w:t>
      </w:r>
      <w:del w:id="230" w:author="Zuzana Hušeková" w:date="2020-05-28T09:27:00Z">
        <w:r w:rsidRPr="00B22662" w:rsidDel="00A44133">
          <w:delText xml:space="preserve">9527 </w:delText>
        </w:r>
      </w:del>
      <w:ins w:id="231" w:author="Zuzana Hušeková" w:date="2020-05-28T09:27:00Z">
        <w:r w:rsidR="00A44133">
          <w:t>3452 z 14.05.2019</w:t>
        </w:r>
      </w:ins>
      <w:ins w:id="232" w:author="Zuzana Hušeková" w:date="2020-05-28T09:28:00Z">
        <w:r w:rsidR="00A44133" w:rsidRPr="00EA0002">
          <w:t>, ktorým sa stanovujú usmernenia o určovaní finančných opráv, ktoré je potrebné uplatňovať na výdavky financované Úniou pri nedodržaní platných pravidiel verejného obstarávania</w:t>
        </w:r>
      </w:ins>
      <w:del w:id="233" w:author="Zuzana Hušeková" w:date="2020-05-28T09:28:00Z">
        <w:r w:rsidRPr="00B22662" w:rsidDel="00A44133">
          <w:delText>o stanovení a schválení usmernení o určení finančných opráv</w:delText>
        </w:r>
        <w:r w:rsidDel="00A44133">
          <w:delText xml:space="preserve"> v platnom znení</w:delText>
        </w:r>
        <w:r w:rsidRPr="00B22662" w:rsidDel="00A44133">
          <w:delText>, ktoré má Komisia uplatňovať na výdavky financované Úniou v rámci zdieľaného hospodárenia pri nedodržaní pravidiel verejného obstarávania a podľa zákona o verejnom obstarávaní</w:delText>
        </w:r>
      </w:del>
      <w:r w:rsidRPr="00B22662">
        <w:t xml:space="preserve">.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33F32140"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114F64CD"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 xml:space="preserve">nadväznosti na schválenie/prerokovanie/zaslanie/oboznámenie/doručenie oficiálneho </w:t>
      </w:r>
      <w:r w:rsidRPr="00CB1BAB">
        <w:lastRenderedPageBreak/>
        <w:t>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3D513328" w:rsidR="00525BD3" w:rsidRDefault="009D7F63" w:rsidP="009D7F63">
      <w:pPr>
        <w:autoSpaceDE w:val="0"/>
        <w:autoSpaceDN w:val="0"/>
        <w:adjustRightInd w:val="0"/>
        <w:spacing w:before="120" w:after="120" w:line="288" w:lineRule="auto"/>
        <w:jc w:val="both"/>
      </w:pPr>
      <w:r w:rsidRPr="0073389C">
        <w:lastRenderedPageBreak/>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w:t>
      </w:r>
      <w:r w:rsidRPr="0073389C">
        <w:rPr>
          <w:rFonts w:cs="Arial"/>
          <w:szCs w:val="19"/>
        </w:rPr>
        <w:lastRenderedPageBreak/>
        <w:t xml:space="preserve">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234"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34"/>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2BDAE9E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w:t>
      </w:r>
      <w:r w:rsidR="0042370B" w:rsidRPr="0042370B">
        <w:rPr>
          <w:rFonts w:cs="Arial"/>
          <w:bCs/>
          <w:szCs w:val="19"/>
        </w:rPr>
        <w:t xml:space="preserve">elektronicky na pjmvsr@minv.sk alebo </w:t>
      </w:r>
      <w:r w:rsidRPr="00C67387">
        <w:rPr>
          <w:rFonts w:cs="Arial"/>
          <w:bCs/>
          <w:szCs w:val="19"/>
        </w:rPr>
        <w:t>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6B37C09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42370B" w:rsidRPr="0042370B">
        <w:t xml:space="preserve"> </w:t>
      </w:r>
      <w:r w:rsidR="0042370B" w:rsidRPr="0042370B">
        <w:rPr>
          <w:rFonts w:cs="Arial"/>
          <w:bCs/>
          <w:szCs w:val="19"/>
        </w:rPr>
        <w:t xml:space="preserve">elektronicky na pjmvsr@minv.sk alebo </w:t>
      </w:r>
      <w:r w:rsidR="00CC0386">
        <w:rPr>
          <w:rFonts w:cs="Arial"/>
          <w:bCs/>
          <w:szCs w:val="19"/>
        </w:rPr>
        <w:t>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3416758B"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 xml:space="preserve">a za ním slová </w:t>
            </w:r>
            <w:r w:rsidR="0042370B">
              <w:rPr>
                <w:rFonts w:eastAsia="Times New Roman" w:cs="Arial"/>
                <w:bCs/>
                <w:szCs w:val="19"/>
              </w:rPr>
              <w:t>„</w:t>
            </w:r>
            <w:r w:rsidR="00C75340">
              <w:rPr>
                <w:rFonts w:eastAsia="Times New Roman" w:cs="Arial"/>
                <w:bCs/>
                <w:szCs w:val="19"/>
              </w:rPr>
              <w:t>výnosy ŠR</w:t>
            </w:r>
            <w:r w:rsidR="0042370B">
              <w:rPr>
                <w:rFonts w:eastAsia="Times New Roman" w:cs="Arial"/>
                <w:bCs/>
                <w:szCs w:val="19"/>
              </w:rPr>
              <w:t>“</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lastRenderedPageBreak/>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235" w:name="_Toc410905149"/>
      <w:bookmarkStart w:id="236" w:name="_Toc410907877"/>
      <w:bookmarkStart w:id="237" w:name="_Toc440372877"/>
      <w:bookmarkStart w:id="238" w:name="_Toc4576196"/>
      <w:bookmarkEnd w:id="235"/>
      <w:r w:rsidRPr="0073389C">
        <w:rPr>
          <w:lang w:val="sk-SK"/>
        </w:rPr>
        <w:t>Verejné obstarávanie</w:t>
      </w:r>
      <w:bookmarkEnd w:id="236"/>
      <w:bookmarkEnd w:id="237"/>
      <w:bookmarkEnd w:id="238"/>
    </w:p>
    <w:p w14:paraId="7A55D246" w14:textId="738F16D2" w:rsidR="009D7F63" w:rsidRPr="0073389C" w:rsidRDefault="009D7F63" w:rsidP="00A10CB2">
      <w:pPr>
        <w:autoSpaceDE w:val="0"/>
        <w:autoSpaceDN w:val="0"/>
        <w:adjustRightInd w:val="0"/>
        <w:spacing w:before="120" w:after="120" w:line="288" w:lineRule="auto"/>
        <w:jc w:val="both"/>
      </w:pPr>
      <w:bookmarkStart w:id="239" w:name="p22-2-a"/>
      <w:bookmarkStart w:id="240" w:name="p23-5"/>
      <w:bookmarkStart w:id="241" w:name="p23-6"/>
      <w:bookmarkStart w:id="242" w:name="p24"/>
      <w:bookmarkStart w:id="243" w:name="_Toc409190739"/>
      <w:bookmarkStart w:id="244" w:name="_Toc360031225"/>
      <w:bookmarkEnd w:id="239"/>
      <w:bookmarkEnd w:id="240"/>
      <w:bookmarkEnd w:id="241"/>
      <w:bookmarkEnd w:id="242"/>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10"/>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287CD300"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w:t>
      </w:r>
      <w:r w:rsidR="00B80D94" w:rsidRPr="00B80D94">
        <w:t>primeraným</w:t>
      </w:r>
      <w:r w:rsidRPr="00A737D2">
        <w:t xml:space="preserve"> </w:t>
      </w:r>
      <w:r w:rsidR="00B80D94" w:rsidRPr="00B80D94">
        <w:t>zohľadnením povinností prijímateľa, ktoré mu vyplývali z verzie príručky účinnej v čase odoslania oznámenia o vyhlásení verejného obstarávania, výzvy na predkla</w:t>
      </w:r>
      <w:r w:rsidR="003E60AF">
        <w:t xml:space="preserve">danie ponúk do vestníka ÚVO na </w:t>
      </w:r>
      <w:r w:rsidR="00B80D94" w:rsidRPr="00B80D94">
        <w:t>zverejnenie, zverejnenia zákazky na elektronickom trhovisku, resp. odoslania výziev na predkladanie ponúk v prípade zákazky s nízkymi hodnotami a</w:t>
      </w:r>
      <w:r w:rsidR="00B80D94">
        <w:t> </w:t>
      </w:r>
      <w:r w:rsidR="00B80D94" w:rsidRPr="00B80D94">
        <w:t>zohľadnením</w:t>
      </w:r>
      <w:r w:rsidR="00B80D94">
        <w:t xml:space="preserve"> </w:t>
      </w:r>
      <w:r w:rsidRPr="00A737D2">
        <w:t>zneni</w:t>
      </w:r>
      <w:r w:rsidR="00B80D94">
        <w:t>a</w:t>
      </w:r>
      <w:r w:rsidRPr="00A737D2">
        <w:t xml:space="preserv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242174DB" w:rsidR="009D7F63" w:rsidRPr="0073389C" w:rsidRDefault="009D7F63" w:rsidP="009D7F63">
      <w:pPr>
        <w:pStyle w:val="Nadpis3"/>
        <w:ind w:left="567" w:firstLine="0"/>
        <w:rPr>
          <w:rFonts w:cs="Arial"/>
          <w:lang w:val="sk-SK"/>
        </w:rPr>
      </w:pPr>
      <w:bookmarkStart w:id="245" w:name="_Toc440372878"/>
      <w:bookmarkStart w:id="246" w:name="_Toc4576197"/>
      <w:r w:rsidRPr="0073389C">
        <w:rPr>
          <w:rFonts w:cs="Arial"/>
          <w:lang w:val="sk-SK"/>
        </w:rPr>
        <w:t>Plán obstarávaní</w:t>
      </w:r>
      <w:bookmarkEnd w:id="243"/>
      <w:bookmarkEnd w:id="244"/>
      <w:bookmarkEnd w:id="245"/>
      <w:bookmarkEnd w:id="246"/>
    </w:p>
    <w:p w14:paraId="518D9C3A" w14:textId="3EAE4806"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w:t>
      </w:r>
      <w:r w:rsidR="006451E8" w:rsidRPr="006451E8">
        <w:lastRenderedPageBreak/>
        <w:t>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129C443A"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kontrol</w:t>
      </w:r>
      <w:r w:rsidR="003E60AF" w:rsidRPr="003E60AF">
        <w:t>e relevantného VO</w:t>
      </w:r>
      <w:r w:rsidR="00D72FDB" w:rsidRPr="00D72FDB">
        <w:t xml:space="preserve">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247" w:name="_Toc359942925"/>
      <w:bookmarkStart w:id="248" w:name="_Toc359943221"/>
      <w:bookmarkStart w:id="249" w:name="_Toc359943517"/>
      <w:bookmarkStart w:id="250" w:name="_Toc359943819"/>
      <w:bookmarkStart w:id="251" w:name="_Toc359944121"/>
      <w:bookmarkStart w:id="252" w:name="_Toc359944421"/>
      <w:bookmarkStart w:id="253" w:name="_Toc360024481"/>
      <w:bookmarkStart w:id="254" w:name="_Toc360030476"/>
      <w:bookmarkStart w:id="255" w:name="_Toc360031226"/>
      <w:bookmarkStart w:id="256" w:name="_Toc360109828"/>
      <w:bookmarkStart w:id="257" w:name="_Toc360110138"/>
      <w:bookmarkStart w:id="258" w:name="_Toc360118328"/>
      <w:bookmarkStart w:id="259" w:name="_Toc360118643"/>
      <w:bookmarkStart w:id="260" w:name="_Toc360031227"/>
      <w:bookmarkStart w:id="261" w:name="_Toc409190740"/>
      <w:bookmarkStart w:id="262" w:name="_Toc440372879"/>
      <w:bookmarkStart w:id="263" w:name="_Toc4576198"/>
      <w:bookmarkEnd w:id="247"/>
      <w:bookmarkEnd w:id="248"/>
      <w:bookmarkEnd w:id="249"/>
      <w:bookmarkEnd w:id="250"/>
      <w:bookmarkEnd w:id="251"/>
      <w:bookmarkEnd w:id="252"/>
      <w:bookmarkEnd w:id="253"/>
      <w:bookmarkEnd w:id="254"/>
      <w:bookmarkEnd w:id="255"/>
      <w:bookmarkEnd w:id="256"/>
      <w:bookmarkEnd w:id="257"/>
      <w:bookmarkEnd w:id="258"/>
      <w:bookmarkEnd w:id="259"/>
      <w:r w:rsidRPr="0073389C">
        <w:rPr>
          <w:lang w:val="sk-SK"/>
        </w:rPr>
        <w:t>Predpokladaná hodnota zákazky</w:t>
      </w:r>
      <w:bookmarkEnd w:id="260"/>
      <w:bookmarkEnd w:id="261"/>
      <w:r w:rsidRPr="0073389C">
        <w:rPr>
          <w:lang w:val="sk-SK"/>
        </w:rPr>
        <w:t xml:space="preserve"> (PHZ)</w:t>
      </w:r>
      <w:bookmarkEnd w:id="262"/>
      <w:bookmarkEnd w:id="263"/>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1E9DD71B" w14:textId="10B2BFD0" w:rsidR="00003E89"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Ak nemá verejný obstarávateľ alebo obstarávateľ údaje podľa druhej vety k dispozícii, určí predpokladanú hodnotu na základe údajov získaných prieskumom trhu s požadovaným plnením</w:t>
      </w:r>
      <w:r w:rsidR="00851661">
        <w:rPr>
          <w:rFonts w:cs="Arial"/>
          <w:szCs w:val="16"/>
        </w:rPr>
        <w:t xml:space="preserve">, </w:t>
      </w:r>
      <w:r w:rsidR="00851661" w:rsidRPr="00384070">
        <w:rPr>
          <w:rFonts w:cs="Arial"/>
          <w:szCs w:val="16"/>
        </w:rPr>
        <w:t xml:space="preserve">prípravnou trhovou konzultáciou </w:t>
      </w:r>
      <w:r w:rsidRPr="00A83C79">
        <w:t xml:space="preserve">alebo na základe údajov získaných iným vhodným spôsobom. </w:t>
      </w:r>
      <w:r w:rsidR="00003E89" w:rsidRPr="00F9794B">
        <w:rPr>
          <w:rFonts w:cs="Arial"/>
          <w:szCs w:val="16"/>
        </w:rPr>
        <w:t>Prijímateľ môže prípravné trhové konzultácie realizovať prostredníctvom elektronického prostriedku, cez ktorý bude realizovať aj príslušné verejné obstarávanie, ktorého sa prípravné trhové konzultácie týkajú a môže v rámci nich zverejniť predbežné oznámenie vo vestníku VO.</w:t>
      </w:r>
    </w:p>
    <w:p w14:paraId="31FCC433" w14:textId="1FB9FA5E" w:rsidR="00A83C79" w:rsidRPr="0073389C" w:rsidRDefault="00A83C79" w:rsidP="009D7F63">
      <w:pPr>
        <w:spacing w:before="120" w:after="120" w:line="288" w:lineRule="auto"/>
        <w:jc w:val="both"/>
      </w:pPr>
      <w:r w:rsidRPr="00A83C79">
        <w:t xml:space="preserve">Predpokladaná hodnota zákazky </w:t>
      </w:r>
      <w:r w:rsidRPr="00A83C79">
        <w:rPr>
          <w:b/>
        </w:rPr>
        <w:t xml:space="preserve">je platná v čase odoslania oznámenia o vyhlásení verejného obstarávania alebo oznámenia použitého ako výzva na </w:t>
      </w:r>
      <w:r w:rsidR="00003E89">
        <w:rPr>
          <w:rFonts w:cs="Arial"/>
          <w:b/>
          <w:szCs w:val="16"/>
        </w:rPr>
        <w:t>predkladanie ponúk</w:t>
      </w:r>
      <w:r w:rsidR="00003E89" w:rsidRPr="008E6D9D">
        <w:rPr>
          <w:rFonts w:cs="Arial"/>
          <w:b/>
          <w:szCs w:val="16"/>
        </w:rPr>
        <w:t xml:space="preserve"> </w:t>
      </w:r>
      <w:r w:rsidRPr="00A83C79">
        <w:rPr>
          <w:b/>
        </w:rPr>
        <w:t>na uverejnenie</w:t>
      </w:r>
      <w:r w:rsidRPr="00A83C79">
        <w:t>; ak sa uverejnenie takého oznámenia nevyžaduje, predpokladaná hodnota je platná v čase začatia postupu zadávania zákazky.</w:t>
      </w:r>
      <w:r>
        <w:t>“</w:t>
      </w:r>
    </w:p>
    <w:p w14:paraId="7A55D25F" w14:textId="3CC69D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 xml:space="preserve">Poskytovateľ odporúča v oznámení o vyhlásení VO  alebo  v oznámení použitom ako výzva na </w:t>
      </w:r>
      <w:r w:rsidR="00003E89">
        <w:rPr>
          <w:rFonts w:cs="Arial"/>
          <w:szCs w:val="16"/>
        </w:rPr>
        <w:t>predkladanie ponúk</w:t>
      </w:r>
      <w:r w:rsidR="00003E89" w:rsidRPr="00DF3B19">
        <w:rPr>
          <w:rFonts w:cs="Arial"/>
          <w:szCs w:val="16"/>
        </w:rPr>
        <w:t xml:space="preserve"> </w:t>
      </w:r>
      <w:r w:rsidR="00A83C79" w:rsidRPr="00A83C79">
        <w:t>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0EEC1F71" w:rsidR="009D7F63" w:rsidRDefault="009D7F63" w:rsidP="009D7F63">
      <w:pPr>
        <w:spacing w:before="120" w:after="120" w:line="288" w:lineRule="auto"/>
        <w:jc w:val="both"/>
      </w:pPr>
      <w:r w:rsidRPr="0073389C">
        <w:t xml:space="preserve">Určujúcim finančným limitom je predpokladaná cena </w:t>
      </w:r>
      <w:r w:rsidR="008E6C02" w:rsidRPr="00703E20">
        <w:rPr>
          <w:rFonts w:cs="Arial"/>
          <w:szCs w:val="19"/>
        </w:rPr>
        <w:t xml:space="preserve">v EUR bez DPH </w:t>
      </w:r>
      <w:r w:rsidRPr="0073389C">
        <w:t xml:space="preserve">za </w:t>
      </w:r>
      <w:r w:rsidR="008E6C02">
        <w:rPr>
          <w:rFonts w:cs="Arial"/>
          <w:szCs w:val="19"/>
        </w:rPr>
        <w:t>rovnaké alebo porovnateľné predmety zákazky tvoriace príbuznú skupinu tovarov/služieb/prác, resp. tvoriace jeden logický celok</w:t>
      </w:r>
      <w:r w:rsidR="008E6C02" w:rsidRPr="00703E20">
        <w:rPr>
          <w:rFonts w:cs="Arial"/>
          <w:szCs w:val="19"/>
        </w:rPr>
        <w:t xml:space="preserve"> </w:t>
      </w:r>
      <w:r w:rsidRPr="0073389C">
        <w:t xml:space="preserve">za jeden kalendárny rok alebo za obdobie trvania zmluvy s dodávateľom, ak presahuje jeden kalendárny rok. Do tohto limitu sa započítavajú aj plánované obstarávania súvisiace s bežnou činnosťou organizácie vrátane opakovaných plnení, pokiaľ </w:t>
      </w:r>
      <w:r w:rsidR="008E6C02">
        <w:rPr>
          <w:rFonts w:cs="Arial"/>
          <w:szCs w:val="19"/>
        </w:rPr>
        <w:t>sú tieto výdavky</w:t>
      </w:r>
      <w:r w:rsidR="008E6C02">
        <w:t xml:space="preserve"> </w:t>
      </w:r>
      <w:r w:rsidRPr="0073389C">
        <w:t>financovan</w:t>
      </w:r>
      <w:r w:rsidR="008E6C02">
        <w:t>é</w:t>
      </w:r>
      <w:r w:rsidRPr="0073389C">
        <w:t xml:space="preserve"> z verejných zdrojov alebo zdrojov EÚ a </w:t>
      </w:r>
      <w:r w:rsidR="008E6C02">
        <w:rPr>
          <w:rFonts w:cs="Arial"/>
          <w:szCs w:val="19"/>
        </w:rPr>
        <w:t>výdavky</w:t>
      </w:r>
      <w:r w:rsidRPr="0073389C">
        <w:t xml:space="preserve"> v rámci iných projektov financovaných z iných zdrojov EÚ. </w:t>
      </w:r>
    </w:p>
    <w:p w14:paraId="5CC0820D" w14:textId="0EC6AA35" w:rsidR="008E6C02" w:rsidRPr="0073389C" w:rsidRDefault="008E6C02" w:rsidP="009D7F63">
      <w:pPr>
        <w:spacing w:before="120" w:after="120" w:line="288" w:lineRule="auto"/>
        <w:jc w:val="both"/>
      </w:pPr>
      <w:r w:rsidRPr="00EA503A">
        <w:rPr>
          <w:rFonts w:cs="Arial"/>
          <w:szCs w:val="19"/>
        </w:rPr>
        <w:lastRenderedPageBreak/>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p w14:paraId="7A55D261" w14:textId="36A479D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r w:rsidR="008E6C02" w:rsidRPr="008E6C02">
        <w:rPr>
          <w:rFonts w:cs="Arial"/>
          <w:szCs w:val="16"/>
        </w:rPr>
        <w:t xml:space="preserve"> </w:t>
      </w:r>
      <w:r w:rsidR="008E6C02" w:rsidRPr="00261127">
        <w:rPr>
          <w:rFonts w:cs="Arial"/>
          <w:szCs w:val="16"/>
        </w:rPr>
        <w: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t>
      </w:r>
      <w:r w:rsidR="008E6C02">
        <w:rPr>
          <w:rFonts w:cs="Arial"/>
          <w:szCs w:val="16"/>
        </w:rPr>
        <w:t>časového a</w:t>
      </w:r>
      <w:r w:rsidR="008E6C02" w:rsidRPr="00261127">
        <w:rPr>
          <w:rFonts w:cs="Arial"/>
          <w:szCs w:val="16"/>
        </w:rPr>
        <w:t xml:space="preserve"> miestneho hľadiska a pod.</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137EF8C9"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w:t>
      </w:r>
      <w:r w:rsidR="006F3BFC">
        <w:t>určenie</w:t>
      </w:r>
      <w:r w:rsidR="006F3BFC" w:rsidRPr="0073389C">
        <w:t xml:space="preserve"> </w:t>
      </w:r>
      <w:r w:rsidRPr="0073389C">
        <w:t>PHZ súčasne s návrhom oznámenia o vyhlásení VO a návrhom súťažných podkladov</w:t>
      </w:r>
      <w:r w:rsidR="006F3BFC" w:rsidRPr="006F3BFC">
        <w:rPr>
          <w:rFonts w:cs="Arial"/>
          <w:szCs w:val="19"/>
        </w:rPr>
        <w:t xml:space="preserve"> </w:t>
      </w:r>
      <w:r w:rsidR="006F3BFC" w:rsidRPr="004210BD">
        <w:rPr>
          <w:rFonts w:cs="Arial"/>
          <w:szCs w:val="19"/>
        </w:rPr>
        <w:t>za účelom vykonania</w:t>
      </w:r>
      <w:r w:rsidR="006F3BFC">
        <w:rPr>
          <w:rFonts w:cs="Arial"/>
          <w:szCs w:val="19"/>
        </w:rPr>
        <w:t xml:space="preserve"> prvej</w:t>
      </w:r>
      <w:r w:rsidR="006F3BFC" w:rsidRPr="004210BD">
        <w:rPr>
          <w:rFonts w:cs="Arial"/>
          <w:szCs w:val="19"/>
        </w:rPr>
        <w:t xml:space="preserve"> ex</w:t>
      </w:r>
      <w:r w:rsidR="006F3BFC">
        <w:rPr>
          <w:rFonts w:cs="Arial"/>
          <w:szCs w:val="19"/>
        </w:rPr>
        <w:t xml:space="preserve"> </w:t>
      </w:r>
      <w:r w:rsidR="006F3BFC" w:rsidRPr="004210BD">
        <w:rPr>
          <w:rFonts w:cs="Arial"/>
          <w:szCs w:val="19"/>
        </w:rPr>
        <w:t>ante kontroly VO</w:t>
      </w:r>
      <w:r w:rsidRPr="0073389C">
        <w:t xml:space="preserve">.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w:t>
      </w:r>
      <w:r w:rsidR="0021107C">
        <w:rPr>
          <w:rFonts w:cs="Arial"/>
          <w:szCs w:val="19"/>
        </w:rPr>
        <w:t xml:space="preserve">s </w:t>
      </w:r>
      <w:r w:rsidR="001D76D4">
        <w:rPr>
          <w:rFonts w:cs="Arial"/>
          <w:szCs w:val="19"/>
        </w:rPr>
        <w:t xml:space="preserve">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3B77C4BB"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Možnosti získania informácií za účelom stanovenia PHZ sú uvedené nižšie.</w:t>
      </w:r>
    </w:p>
    <w:p w14:paraId="2081455A" w14:textId="77777777" w:rsidR="001717E4" w:rsidRDefault="001717E4" w:rsidP="001717E4">
      <w:pPr>
        <w:spacing w:before="120" w:after="120" w:line="288" w:lineRule="auto"/>
        <w:jc w:val="both"/>
      </w:pPr>
      <w:r>
        <w:t xml:space="preserve">Informácie a podklady, na základe ktorých bola určená predpokladaná hodnota zákazky </w:t>
      </w:r>
      <w:r w:rsidRPr="000944B5">
        <w:rPr>
          <w:b/>
        </w:rPr>
        <w:t>nesmú byť staršie ako 6 mesiacov ku dňa vyhlásenia VO</w:t>
      </w:r>
      <w:r>
        <w:t xml:space="preserve">, ak bola predpokladaná hodnota zákazky </w:t>
      </w:r>
      <w:r w:rsidRPr="000944B5">
        <w:rPr>
          <w:b/>
        </w:rPr>
        <w:t>určená prieskumom trhu realizovaným oslovením potenciálnych záujemcov alebo prípravnou trhovou konzultáciou</w:t>
      </w:r>
      <w:r>
        <w:t>.</w:t>
      </w:r>
      <w:r w:rsidRPr="002D7858">
        <w:t xml:space="preserve"> </w:t>
      </w:r>
      <w:r>
        <w: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t>
      </w:r>
    </w:p>
    <w:p w14:paraId="1A4E4226" w14:textId="77777777" w:rsidR="001717E4" w:rsidRDefault="001717E4" w:rsidP="001717E4">
      <w:pPr>
        <w:spacing w:before="120" w:after="120" w:line="288" w:lineRule="auto"/>
        <w:jc w:val="both"/>
      </w:pPr>
      <w:r>
        <w:t xml:space="preserve">Ak prijímateľ určuje predpokladanú hodnotu zákazky </w:t>
      </w:r>
      <w:r w:rsidRPr="000944B5">
        <w:rPr>
          <w:b/>
        </w:rPr>
        <w:t>na základe údajov a informácií</w:t>
      </w:r>
      <w:r>
        <w:t xml:space="preserve"> o zákazkách na rovnaký alebo porovnateľný predmet (napr. povinne zverejňované zmluvy v CRZ), uvedené údaje a informácie (zmluvy) </w:t>
      </w:r>
      <w:r w:rsidRPr="000944B5">
        <w:rPr>
          <w:b/>
        </w:rPr>
        <w:t>musia byť platné ku dňu vyhlásenia VO</w:t>
      </w:r>
      <w:r>
        <w:t xml:space="preserve">. </w:t>
      </w:r>
    </w:p>
    <w:p w14:paraId="1E78EF4E" w14:textId="474C64FA" w:rsidR="001717E4" w:rsidRDefault="001717E4" w:rsidP="001717E4">
      <w:pPr>
        <w:spacing w:before="120" w:after="120" w:line="288" w:lineRule="auto"/>
        <w:jc w:val="both"/>
      </w:pPr>
      <w:r>
        <w:t xml:space="preserve">Ak ceny obstarávaných tovarov, stavebných prác alebo služieb </w:t>
      </w:r>
      <w:r w:rsidRPr="000944B5">
        <w:rPr>
          <w:b/>
        </w:rPr>
        <w:t>nezaznamenali na trhu zmenu</w:t>
      </w:r>
      <w:r>
        <w:t>, je možné pre účely určenia predpokladanej hodnoty zákazky použiť aj údaje o zmluvách, ktorých platnosť je ku dňu vyhlásenia VO ukončená. Zdôvodnenie tejto skutočnosti musí byť obdobne súčasťou dokumentácie k zákazke VO.</w:t>
      </w:r>
    </w:p>
    <w:p w14:paraId="3B9177D7" w14:textId="5774ABCF"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001F3F48">
        <w:t xml:space="preserve">Prijímateľ je povinný určiť predpokladanú hodnotu zákazky na základe aspoň </w:t>
      </w:r>
      <w:r w:rsidR="00003E89">
        <w:t xml:space="preserve">dvoch </w:t>
      </w:r>
      <w:r w:rsidR="001F3F48">
        <w:t xml:space="preserve">navzájom nezávislých údajov o cenách (napr. aspoň </w:t>
      </w:r>
      <w:r w:rsidR="00003E89">
        <w:t xml:space="preserve">2 </w:t>
      </w:r>
      <w:r w:rsidR="001F3F48">
        <w:t xml:space="preserve">cenové ponuky alebo údaje o cene z aspoň </w:t>
      </w:r>
      <w:r w:rsidR="00003E89">
        <w:t xml:space="preserve">2 </w:t>
      </w:r>
      <w:r w:rsidR="001F3F48">
        <w:t xml:space="preserve">zmlúv, zverejnených v CRZ), ak nie je uvedené inak. V prípade, ak cena tovaru, stavebných prác alebo služieb </w:t>
      </w:r>
      <w:r w:rsidR="001F3F48">
        <w:lastRenderedPageBreak/>
        <w:t>zaznamenala na trhu podstatnú zmenu, je poskytovateľ oprávnený požadovať od prijímateľa aktualizáciu podkladov k určeniu predpokladanej hodnoty zákazky aj v prípade, ak podklady neboli staršie ako 6 mesiacov ku dňu vyhlásenia VO.</w:t>
      </w:r>
      <w:r w:rsidR="00003E89">
        <w:t xml:space="preserve"> </w:t>
      </w:r>
      <w:r w:rsidR="00003E89" w:rsidRPr="00F9794B">
        <w:t>Odporúčaným postupom pri určení predpokladanej hodnoty zákazky je vykonať aritmetický priemer z cien uvedených v predložených cenových ponukách.</w:t>
      </w:r>
    </w:p>
    <w:p w14:paraId="1801ED44" w14:textId="77777777" w:rsidR="006966E8" w:rsidRDefault="006966E8" w:rsidP="001717E4">
      <w:pPr>
        <w:spacing w:before="120" w:after="120" w:line="288" w:lineRule="auto"/>
        <w:jc w:val="both"/>
      </w:pP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2D32A194"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003E89">
        <w:rPr>
          <w:rFonts w:cs="Arial"/>
          <w:szCs w:val="19"/>
          <w:lang w:val="sk-SK"/>
        </w:rPr>
        <w:t xml:space="preserve">, </w:t>
      </w:r>
      <w:r w:rsidR="00003E89" w:rsidRPr="00F9794B">
        <w:rPr>
          <w:rFonts w:cs="Arial"/>
          <w:szCs w:val="19"/>
          <w:lang w:val="sk-SK"/>
        </w:rPr>
        <w:t>predpokladanú hodnotu zákazky je možné následne určiť aj na základe dvoch cenových ponúk</w:t>
      </w:r>
      <w:r w:rsidR="00003E89">
        <w:rPr>
          <w:rStyle w:val="Odkaznapoznmkupodiarou"/>
          <w:rFonts w:cs="Arial"/>
          <w:szCs w:val="19"/>
          <w:lang w:val="sk-SK"/>
        </w:rPr>
        <w:t xml:space="preserve"> </w:t>
      </w:r>
      <w:r w:rsidR="001D76D4">
        <w:rPr>
          <w:rStyle w:val="Odkaznapoznmkupodiarou"/>
          <w:rFonts w:cs="Arial"/>
          <w:szCs w:val="19"/>
          <w:lang w:val="sk-SK"/>
        </w:rPr>
        <w:footnoteReference w:id="111"/>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31EFF965"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003E89">
        <w:rPr>
          <w:rFonts w:cs="Arial"/>
          <w:szCs w:val="19"/>
          <w:lang w:val="sk-SK"/>
        </w:rPr>
        <w:t xml:space="preserve">; </w:t>
      </w:r>
      <w:r w:rsidR="00003E89" w:rsidRPr="00F9794B">
        <w:rPr>
          <w:rFonts w:cs="Arial"/>
          <w:szCs w:val="19"/>
          <w:lang w:val="sk-SK"/>
        </w:rPr>
        <w:t>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w:t>
      </w:r>
    </w:p>
    <w:p w14:paraId="13D0B168" w14:textId="5E3F5F52" w:rsidR="00103054" w:rsidRDefault="006E53FF" w:rsidP="00F158F9">
      <w:pPr>
        <w:pStyle w:val="Bulletslevel2"/>
        <w:spacing w:after="120" w:line="288" w:lineRule="auto"/>
        <w:ind w:left="567" w:hanging="283"/>
        <w:jc w:val="both"/>
        <w:rPr>
          <w:rFonts w:cs="Arial"/>
          <w:szCs w:val="19"/>
          <w:lang w:val="sk-SK"/>
        </w:rPr>
      </w:pPr>
      <w:r>
        <w:rPr>
          <w:rFonts w:cs="Arial"/>
          <w:szCs w:val="19"/>
          <w:lang w:val="sk-SK"/>
        </w:rPr>
        <w:t>z</w:t>
      </w:r>
      <w:r w:rsidR="00F44B25">
        <w:rPr>
          <w:rFonts w:cs="Arial"/>
          <w:szCs w:val="19"/>
          <w:lang w:val="sk-SK"/>
        </w:rPr>
        <w:t xml:space="preserve"> </w:t>
      </w:r>
      <w:r w:rsidR="00103054" w:rsidRPr="00103054">
        <w:rPr>
          <w:rFonts w:cs="Arial"/>
          <w:szCs w:val="19"/>
          <w:lang w:val="sk-SK"/>
        </w:rPr>
        <w:t xml:space="preserve">projektantom </w:t>
      </w:r>
      <w:r w:rsidR="00F44B25" w:rsidRPr="00103054">
        <w:rPr>
          <w:rFonts w:cs="Arial"/>
          <w:szCs w:val="19"/>
          <w:lang w:val="sk-SK"/>
        </w:rPr>
        <w:t>ocenen</w:t>
      </w:r>
      <w:r w:rsidR="00F44B25">
        <w:rPr>
          <w:rFonts w:cs="Arial"/>
          <w:szCs w:val="19"/>
          <w:lang w:val="sk-SK"/>
        </w:rPr>
        <w:t>ého</w:t>
      </w:r>
      <w:r w:rsidR="00F44B25" w:rsidRPr="00103054">
        <w:rPr>
          <w:rFonts w:cs="Arial"/>
          <w:szCs w:val="19"/>
          <w:lang w:val="sk-SK"/>
        </w:rPr>
        <w:t xml:space="preserve"> </w:t>
      </w:r>
      <w:r w:rsidR="00103054" w:rsidRPr="00103054">
        <w:rPr>
          <w:rFonts w:cs="Arial"/>
          <w:szCs w:val="19"/>
          <w:lang w:val="sk-SK"/>
        </w:rPr>
        <w:t>rozpočt</w:t>
      </w:r>
      <w:r w:rsidR="00F44B25">
        <w:rPr>
          <w:rFonts w:cs="Arial"/>
          <w:szCs w:val="19"/>
          <w:lang w:val="sk-SK"/>
        </w:rPr>
        <w:t>u</w:t>
      </w:r>
      <w:r w:rsidR="00103054" w:rsidRPr="00103054">
        <w:rPr>
          <w:rFonts w:cs="Arial"/>
          <w:szCs w:val="19"/>
          <w:lang w:val="sk-SK"/>
        </w:rPr>
        <w:t xml:space="preserve"> stavebných prác </w:t>
      </w:r>
      <w:r w:rsidR="00F44B25" w:rsidRPr="00103054">
        <w:rPr>
          <w:rFonts w:cs="Arial"/>
          <w:szCs w:val="19"/>
          <w:lang w:val="sk-SK"/>
        </w:rPr>
        <w:t>aktuáln</w:t>
      </w:r>
      <w:r w:rsidR="00F44B25">
        <w:rPr>
          <w:rFonts w:cs="Arial"/>
          <w:szCs w:val="19"/>
          <w:lang w:val="sk-SK"/>
        </w:rPr>
        <w:t>eho</w:t>
      </w:r>
      <w:r w:rsidR="00F44B25" w:rsidRPr="00103054">
        <w:rPr>
          <w:rFonts w:cs="Arial"/>
          <w:szCs w:val="19"/>
          <w:lang w:val="sk-SK"/>
        </w:rPr>
        <w:t xml:space="preserve"> </w:t>
      </w:r>
      <w:r w:rsidR="00F44B25">
        <w:rPr>
          <w:rFonts w:cs="Arial"/>
          <w:szCs w:val="19"/>
          <w:lang w:val="sk-SK"/>
        </w:rPr>
        <w:t>v</w:t>
      </w:r>
      <w:r w:rsidR="00F44B25" w:rsidRPr="00103054">
        <w:rPr>
          <w:rFonts w:cs="Arial"/>
          <w:szCs w:val="19"/>
          <w:lang w:val="sk-SK"/>
        </w:rPr>
        <w:t> čas</w:t>
      </w:r>
      <w:r w:rsidR="00F44B25">
        <w:rPr>
          <w:rFonts w:cs="Arial"/>
          <w:szCs w:val="19"/>
          <w:lang w:val="sk-SK"/>
        </w:rPr>
        <w:t>e</w:t>
      </w:r>
      <w:r w:rsidR="00F44B25"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w:t>
      </w:r>
      <w:r w:rsidR="00003E89">
        <w:rPr>
          <w:rFonts w:cs="Arial"/>
          <w:szCs w:val="19"/>
          <w:lang w:val="sk-SK"/>
        </w:rPr>
        <w:t>predkladanie ponúk</w:t>
      </w:r>
      <w:r w:rsidR="00003E89" w:rsidRPr="00C715AF">
        <w:rPr>
          <w:rFonts w:cs="Arial"/>
          <w:szCs w:val="19"/>
          <w:lang w:val="sk-SK"/>
        </w:rPr>
        <w:t xml:space="preserve"> </w:t>
      </w:r>
      <w:r w:rsidR="00103054" w:rsidRPr="00103054">
        <w:rPr>
          <w:rFonts w:cs="Arial"/>
          <w:szCs w:val="19"/>
          <w:lang w:val="sk-SK"/>
        </w:rPr>
        <w:t xml:space="preserve">na uverejnenie, resp. vyjadrenie projektanta k aktuálnosti rozpočtu stavebných prác (ocenený rozpočet, resp. vyjadrenie projektanta nesmie byť staršie ako </w:t>
      </w:r>
      <w:r>
        <w:rPr>
          <w:rFonts w:cs="Arial"/>
          <w:szCs w:val="19"/>
          <w:lang w:val="sk-SK"/>
        </w:rPr>
        <w:t>6</w:t>
      </w:r>
      <w:r w:rsidR="00103054" w:rsidRPr="00103054">
        <w:rPr>
          <w:rFonts w:cs="Arial"/>
          <w:szCs w:val="19"/>
          <w:lang w:val="sk-SK"/>
        </w:rPr>
        <w:t xml:space="preserve"> mesiace pred vyhlásením verejného obstarávania); ocenený rozpočet, resp. vyjadrenie  projektanta musí byť parafované s uvedením dátumu a ošetrené pečiatkou projektanta,</w:t>
      </w:r>
    </w:p>
    <w:p w14:paraId="22DA348B" w14:textId="01B14BBC" w:rsidR="00003E89" w:rsidRDefault="00003E89" w:rsidP="00F158F9">
      <w:pPr>
        <w:pStyle w:val="Bulletslevel2"/>
        <w:spacing w:after="120" w:line="288" w:lineRule="auto"/>
        <w:ind w:left="567" w:hanging="283"/>
        <w:jc w:val="both"/>
        <w:rPr>
          <w:rFonts w:cs="Arial"/>
          <w:szCs w:val="19"/>
          <w:lang w:val="sk-SK"/>
        </w:rPr>
      </w:pPr>
      <w:r w:rsidRPr="00F9794B">
        <w:rPr>
          <w:rFonts w:cs="Arial"/>
          <w:szCs w:val="19"/>
          <w:lang w:val="sk-SK"/>
        </w:rPr>
        <w:t>štátnou cenovou expertízou stavebných prác aktuálnou v čase odoslania oznámenia o vyhlásení verejného obstarávania alebo oznámenia použitého ako výzva na predkladanie ponúk na uverejnenie (štátna cenová expertíza nesmie byť staršia ako 6 mesiacov pred vyhlásením verejného obstarávania)</w:t>
      </w:r>
      <w:r>
        <w:rPr>
          <w:rFonts w:cs="Arial"/>
          <w:szCs w:val="19"/>
          <w:lang w:val="sk-SK"/>
        </w:rPr>
        <w:t>;</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07BC6B14" w:rsidR="009D7F63" w:rsidRPr="0073389C" w:rsidRDefault="009D7F63" w:rsidP="009D7F63">
      <w:pPr>
        <w:spacing w:before="120" w:after="120" w:line="288" w:lineRule="auto"/>
        <w:jc w:val="both"/>
      </w:pPr>
      <w:r w:rsidRPr="0073389C">
        <w:t>V prípade, ak je vysúťažená hodnota zákazky vyššia ako jej predpokladaná hodnota</w:t>
      </w:r>
      <w:r w:rsidR="006E53FF" w:rsidRPr="006E53FF">
        <w:t xml:space="preserve"> uvedená v</w:t>
      </w:r>
      <w:r w:rsidRPr="0073389C">
        <w:t xml:space="preserve"> rozpočt</w:t>
      </w:r>
      <w:r w:rsidR="006E53FF">
        <w:t>e</w:t>
      </w:r>
      <w:r w:rsidRPr="0073389C">
        <w:t xml:space="preserve"> </w:t>
      </w:r>
      <w:r w:rsidR="006E53FF">
        <w:rPr>
          <w:rFonts w:cs="Arial"/>
          <w:szCs w:val="19"/>
        </w:rPr>
        <w:t>projektu</w:t>
      </w:r>
      <w:r w:rsidR="006E53FF" w:rsidRPr="0073389C">
        <w:t xml:space="preserve"> </w:t>
      </w:r>
      <w:r w:rsidR="006E53FF" w:rsidRPr="006E53FF">
        <w:rPr>
          <w:rFonts w:cs="Arial"/>
          <w:szCs w:val="19"/>
        </w:rPr>
        <w:t xml:space="preserve"> </w:t>
      </w:r>
      <w:r w:rsidR="006E53FF">
        <w:rPr>
          <w:rFonts w:cs="Arial"/>
          <w:szCs w:val="19"/>
        </w:rPr>
        <w:t>podľa</w:t>
      </w:r>
      <w:r w:rsidRPr="0073389C">
        <w:t> zmluv</w:t>
      </w:r>
      <w:r w:rsidR="006E53FF">
        <w:t>y</w:t>
      </w:r>
      <w:r w:rsidRPr="0073389C">
        <w:t xml:space="preserve"> o NFP, poskytovateľ preplatí výdavky len do výšky sumy uvedenej v </w:t>
      </w:r>
      <w:r w:rsidR="000A2AD4">
        <w:t>z</w:t>
      </w:r>
      <w:r w:rsidRPr="0073389C">
        <w:t>mluve o NFP.</w:t>
      </w:r>
    </w:p>
    <w:p w14:paraId="7A55D26F" w14:textId="34A0AD3D" w:rsidR="009D7F63" w:rsidRPr="0073389C" w:rsidRDefault="00837993" w:rsidP="009D7F63">
      <w:pPr>
        <w:spacing w:before="120" w:after="120" w:line="288" w:lineRule="auto"/>
        <w:jc w:val="both"/>
      </w:pPr>
      <w:r w:rsidRPr="003C342E">
        <w:rPr>
          <w:rFonts w:cs="Arial"/>
          <w:b/>
          <w:szCs w:val="19"/>
        </w:rPr>
        <w:t xml:space="preserve">V prípade zákaziek s nízkou hodnotou, ktorých predpokladaná hodnota je do </w:t>
      </w:r>
      <w:r>
        <w:rPr>
          <w:rFonts w:cs="Arial"/>
          <w:b/>
          <w:szCs w:val="19"/>
        </w:rPr>
        <w:t>30</w:t>
      </w:r>
      <w:r w:rsidRPr="003C342E">
        <w:rPr>
          <w:rFonts w:cs="Arial"/>
          <w:b/>
          <w:szCs w:val="19"/>
        </w:rPr>
        <w:t xml:space="preserve"> 000 eur bez DPH</w:t>
      </w:r>
      <w:r w:rsidRPr="003C342E">
        <w:rPr>
          <w:rFonts w:cs="Arial"/>
          <w:szCs w:val="19"/>
        </w:rPr>
        <w:t>,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7A55D270" w14:textId="77777777" w:rsidR="009D7F63" w:rsidRPr="0073389C" w:rsidRDefault="009D7F63" w:rsidP="009D7F63">
      <w:pPr>
        <w:pStyle w:val="Nadpis3"/>
        <w:ind w:left="567" w:firstLine="0"/>
        <w:rPr>
          <w:lang w:val="sk-SK"/>
        </w:rPr>
      </w:pPr>
      <w:bookmarkStart w:id="264" w:name="_Toc359942927"/>
      <w:bookmarkStart w:id="265" w:name="_Toc359943223"/>
      <w:bookmarkStart w:id="266" w:name="_Toc359943519"/>
      <w:bookmarkStart w:id="267" w:name="_Toc359943821"/>
      <w:bookmarkStart w:id="268" w:name="_Toc359944123"/>
      <w:bookmarkStart w:id="269" w:name="_Toc359944423"/>
      <w:bookmarkStart w:id="270" w:name="_Toc360024483"/>
      <w:bookmarkStart w:id="271" w:name="_Toc360030478"/>
      <w:bookmarkStart w:id="272" w:name="_Toc360031228"/>
      <w:bookmarkStart w:id="273" w:name="_Toc360109830"/>
      <w:bookmarkStart w:id="274" w:name="_Toc360110140"/>
      <w:bookmarkStart w:id="275" w:name="_Toc360118330"/>
      <w:bookmarkStart w:id="276" w:name="_Toc360118645"/>
      <w:bookmarkStart w:id="277" w:name="_Toc409190741"/>
      <w:bookmarkStart w:id="278" w:name="_Toc360031229"/>
      <w:bookmarkStart w:id="279" w:name="_Toc440372880"/>
      <w:bookmarkStart w:id="280" w:name="_Toc4576199"/>
      <w:bookmarkEnd w:id="264"/>
      <w:bookmarkEnd w:id="265"/>
      <w:bookmarkEnd w:id="266"/>
      <w:bookmarkEnd w:id="267"/>
      <w:bookmarkEnd w:id="268"/>
      <w:bookmarkEnd w:id="269"/>
      <w:bookmarkEnd w:id="270"/>
      <w:bookmarkEnd w:id="271"/>
      <w:bookmarkEnd w:id="272"/>
      <w:bookmarkEnd w:id="273"/>
      <w:bookmarkEnd w:id="274"/>
      <w:bookmarkEnd w:id="275"/>
      <w:bookmarkEnd w:id="276"/>
      <w:r w:rsidRPr="0073389C">
        <w:rPr>
          <w:lang w:val="sk-SK"/>
        </w:rPr>
        <w:lastRenderedPageBreak/>
        <w:t>Povinnosť uzatvoriť zmluvu</w:t>
      </w:r>
      <w:bookmarkEnd w:id="277"/>
      <w:bookmarkEnd w:id="278"/>
      <w:bookmarkEnd w:id="279"/>
      <w:bookmarkEnd w:id="280"/>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2648AEC"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 xml:space="preserve">prijímateľa pri uzatváraní zmluvy úspešným uchádzačom dodržiavať zákon č. 315/2016 Z. z. o registri partnerov verejného sektora a o zmene a doplnení niektorých zákonov </w:t>
      </w:r>
      <w:r w:rsidR="003E60AF" w:rsidRPr="003E60AF">
        <w:rPr>
          <w:lang w:eastAsia="sk-SK"/>
        </w:rPr>
        <w:t>v platnom znení</w:t>
      </w:r>
      <w:r w:rsidR="003E60AF">
        <w:rPr>
          <w:lang w:eastAsia="sk-SK"/>
        </w:rPr>
        <w:t>.</w:t>
      </w:r>
    </w:p>
    <w:p w14:paraId="7A55D274" w14:textId="77777777" w:rsidR="009D7F63" w:rsidRPr="0073389C" w:rsidRDefault="009D7F63" w:rsidP="009D7F63">
      <w:pPr>
        <w:pStyle w:val="Nadpis3"/>
        <w:ind w:left="567" w:firstLine="0"/>
        <w:rPr>
          <w:lang w:val="sk-SK"/>
        </w:rPr>
      </w:pPr>
      <w:bookmarkStart w:id="281" w:name="_Toc440372881"/>
      <w:bookmarkStart w:id="282" w:name="_Toc4576200"/>
      <w:r w:rsidRPr="0073389C">
        <w:rPr>
          <w:lang w:val="sk-SK"/>
        </w:rPr>
        <w:t>Finančné limity</w:t>
      </w:r>
      <w:bookmarkEnd w:id="281"/>
      <w:bookmarkEnd w:id="282"/>
    </w:p>
    <w:p w14:paraId="7A55D275" w14:textId="606E53EE"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003E60AF" w:rsidRPr="003E60AF">
        <w:t xml:space="preserve">zodpovedajúcimi finančným limitom </w:t>
      </w:r>
      <w:r w:rsidRPr="0073389C">
        <w:rPr>
          <w:b/>
          <w:u w:val="single"/>
        </w:rPr>
        <w:t xml:space="preserve">podľa ustanovení platného a účinného ZVO. </w:t>
      </w:r>
      <w:r w:rsidR="003E60AF" w:rsidRPr="003E60AF">
        <w:rPr>
          <w:b/>
          <w:u w:val="single"/>
        </w:rPr>
        <w:t xml:space="preserve">Prehľad aktuálnych (aj predchádzajúcich) finančných limitov uverejňuje ÚVO na svojej webovej stránke </w:t>
      </w:r>
      <w:r w:rsidR="003E60AF" w:rsidRPr="0039287B">
        <w:rPr>
          <w:rStyle w:val="Odkaznapoznmkupodiarou"/>
          <w:rFonts w:cs="Arial"/>
          <w:sz w:val="19"/>
          <w:szCs w:val="19"/>
        </w:rPr>
        <w:footnoteReference w:id="112"/>
      </w:r>
      <w:r w:rsidR="003E60AF" w:rsidRPr="003E60AF">
        <w:rPr>
          <w:b/>
          <w:u w:val="single"/>
        </w:rPr>
        <w:t>.</w:t>
      </w:r>
      <w:r w:rsidR="003E60AF">
        <w:rPr>
          <w:b/>
          <w:u w:val="single"/>
        </w:rPr>
        <w:t xml:space="preserve"> </w:t>
      </w:r>
      <w:r w:rsidRPr="0073389C">
        <w:rPr>
          <w:b/>
          <w:u w:val="single"/>
        </w:rPr>
        <w:t>Finančné limity</w:t>
      </w:r>
      <w:r w:rsidR="00DE32EC">
        <w:rPr>
          <w:b/>
          <w:u w:val="single"/>
        </w:rPr>
        <w:t xml:space="preserve"> pre nadlimitné zákazky</w:t>
      </w:r>
      <w:r w:rsidRPr="0073389C">
        <w:rPr>
          <w:b/>
          <w:u w:val="single"/>
        </w:rPr>
        <w:t xml:space="preserve"> sú ustanovené všeobecne záväzným právnym predpisom ÚVO</w:t>
      </w:r>
      <w:r w:rsidR="00FB2A78">
        <w:rPr>
          <w:rStyle w:val="Odkaznapoznmkupodiarou"/>
          <w:rFonts w:cs="Arial"/>
          <w:b/>
          <w:szCs w:val="19"/>
        </w:rPr>
        <w:footnoteReference w:id="113"/>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83" w:name="_Toc440372882"/>
      <w:bookmarkStart w:id="284" w:name="_Toc4576201"/>
      <w:r w:rsidRPr="0073389C">
        <w:rPr>
          <w:lang w:val="sk-SK"/>
        </w:rPr>
        <w:t>Všeobecné ustanovenia</w:t>
      </w:r>
      <w:bookmarkEnd w:id="283"/>
      <w:bookmarkEnd w:id="284"/>
    </w:p>
    <w:p w14:paraId="5E452631" w14:textId="29085348"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 xml:space="preserve">začínajú plynúť </w:t>
      </w:r>
      <w:r w:rsidR="00115A2F" w:rsidRPr="00A4744A">
        <w:rPr>
          <w:rFonts w:cs="Arial"/>
          <w:b/>
          <w:color w:val="000000"/>
          <w:szCs w:val="19"/>
          <w:lang w:eastAsia="sk-SK"/>
        </w:rPr>
        <w:t xml:space="preserve">prvým pracovným dňom </w:t>
      </w:r>
      <w:r w:rsidR="00115A2F" w:rsidRPr="00A4744A">
        <w:rPr>
          <w:rFonts w:cs="Arial"/>
          <w:color w:val="000000"/>
          <w:szCs w:val="19"/>
          <w:lang w:eastAsia="sk-SK"/>
        </w:rPr>
        <w:t xml:space="preserve">nasledujúcim </w:t>
      </w:r>
      <w:r w:rsidR="00115A2F" w:rsidRPr="00A4744A">
        <w:rPr>
          <w:rFonts w:cs="Arial"/>
          <w:b/>
          <w:color w:val="000000"/>
          <w:szCs w:val="19"/>
          <w:lang w:eastAsia="sk-SK"/>
        </w:rPr>
        <w:t>po dni evidovania prijatej žiadosti</w:t>
      </w:r>
      <w:r w:rsidR="00115A2F" w:rsidRPr="00A4744A">
        <w:rPr>
          <w:rFonts w:cs="Arial"/>
          <w:color w:val="000000"/>
          <w:szCs w:val="19"/>
          <w:lang w:eastAsia="sk-SK"/>
        </w:rPr>
        <w:t xml:space="preserve"> prijímateľa o vykonanie kontroly </w:t>
      </w:r>
      <w:r w:rsidR="00115A2F">
        <w:rPr>
          <w:rFonts w:cs="Arial"/>
          <w:color w:val="000000"/>
          <w:szCs w:val="19"/>
          <w:lang w:eastAsia="sk-SK"/>
        </w:rPr>
        <w:t>poskytovateľom</w:t>
      </w:r>
      <w:r w:rsidR="00115A2F" w:rsidRPr="00A4744A">
        <w:rPr>
          <w:rFonts w:cs="Arial"/>
          <w:color w:val="000000"/>
          <w:szCs w:val="19"/>
          <w:lang w:eastAsia="sk-SK"/>
        </w:rPr>
        <w:t xml:space="preserve"> </w:t>
      </w:r>
      <w:r w:rsidR="00115A2F" w:rsidRPr="00A4744A">
        <w:rPr>
          <w:rFonts w:cs="Arial"/>
          <w:b/>
          <w:color w:val="000000"/>
          <w:szCs w:val="19"/>
          <w:lang w:eastAsia="sk-SK"/>
        </w:rPr>
        <w:t>a predložení dokumentácie k VO</w:t>
      </w:r>
      <w:r w:rsidR="00115A2F" w:rsidRPr="00A4744A">
        <w:rPr>
          <w:rFonts w:cs="Arial"/>
          <w:color w:val="000000"/>
          <w:szCs w:val="19"/>
          <w:lang w:eastAsia="sk-SK"/>
        </w:rPr>
        <w:t xml:space="preserve"> alebo obstarávaniu </w:t>
      </w:r>
      <w:r w:rsidR="00115A2F">
        <w:rPr>
          <w:rFonts w:cs="Arial"/>
          <w:color w:val="000000"/>
          <w:szCs w:val="19"/>
          <w:lang w:eastAsia="sk-SK"/>
        </w:rPr>
        <w:t>poskytovateľovi</w:t>
      </w:r>
      <w:r w:rsidR="00115A2F" w:rsidRPr="00A4744A">
        <w:rPr>
          <w:rFonts w:cs="Arial"/>
          <w:color w:val="000000"/>
          <w:szCs w:val="19"/>
          <w:lang w:eastAsia="sk-SK"/>
        </w:rPr>
        <w:t xml:space="preserve"> cez ITMS2014+</w:t>
      </w:r>
      <w:r w:rsidR="00115A2F">
        <w:rPr>
          <w:rFonts w:cs="Arial"/>
          <w:color w:val="000000"/>
          <w:szCs w:val="19"/>
          <w:lang w:eastAsia="sk-SK"/>
        </w:rPr>
        <w:t xml:space="preserve"> </w:t>
      </w:r>
      <w:r w:rsidR="00115A2F">
        <w:rPr>
          <w:rFonts w:cs="Arial"/>
          <w:szCs w:val="19"/>
        </w:rPr>
        <w:t xml:space="preserve">Prijímateľ </w:t>
      </w:r>
      <w:r w:rsidRPr="00E86F96">
        <w:rPr>
          <w:rFonts w:cs="Arial"/>
          <w:szCs w:val="19"/>
        </w:rPr>
        <w:t xml:space="preserve">môže doručiť poskytovateľovi žiadosť o vykonanie kontroly </w:t>
      </w:r>
      <w:r w:rsidRPr="00E86F96">
        <w:rPr>
          <w:rFonts w:cs="Arial"/>
          <w:b/>
          <w:szCs w:val="19"/>
        </w:rPr>
        <w:t>listinne</w:t>
      </w:r>
      <w:r w:rsidRPr="00E86F96">
        <w:rPr>
          <w:rFonts w:cs="Arial"/>
          <w:szCs w:val="19"/>
        </w:rPr>
        <w:t xml:space="preserve"> </w:t>
      </w:r>
      <w:r w:rsidR="00825B0B">
        <w:rPr>
          <w:rFonts w:cs="Arial"/>
          <w:b/>
          <w:szCs w:val="19"/>
        </w:rPr>
        <w:t xml:space="preserve">na adresu poskytovateľa </w:t>
      </w:r>
      <w:r w:rsidR="00825B0B" w:rsidRPr="006F4D79">
        <w:rPr>
          <w:rFonts w:cs="Arial"/>
          <w:szCs w:val="19"/>
        </w:rPr>
        <w:t>uvedenú na tento účel</w:t>
      </w:r>
      <w:r w:rsidR="00825B0B">
        <w:rPr>
          <w:rFonts w:cs="Arial"/>
          <w:b/>
          <w:szCs w:val="19"/>
        </w:rPr>
        <w:t xml:space="preserve">. </w:t>
      </w:r>
      <w:r w:rsidR="00825B0B" w:rsidRPr="00C40A65">
        <w:rPr>
          <w:rFonts w:cs="Arial"/>
          <w:szCs w:val="19"/>
        </w:rPr>
        <w:t xml:space="preserve">V prípade, že prijímateľ má aktivovanú elektronickú schránku, </w:t>
      </w:r>
      <w:r w:rsidR="00825B0B">
        <w:rPr>
          <w:rFonts w:cs="Arial"/>
          <w:szCs w:val="19"/>
        </w:rPr>
        <w:t xml:space="preserve">môže </w:t>
      </w:r>
      <w:r w:rsidR="00825B0B" w:rsidRPr="00C40A65">
        <w:rPr>
          <w:rFonts w:cs="Arial"/>
          <w:szCs w:val="19"/>
        </w:rPr>
        <w:t xml:space="preserve">doručiť poskytovateľovi žiadosť o vykonanie kontroly </w:t>
      </w:r>
      <w:r w:rsidR="00825B0B">
        <w:rPr>
          <w:rFonts w:cs="Arial"/>
          <w:szCs w:val="19"/>
        </w:rPr>
        <w:t xml:space="preserve">aj </w:t>
      </w:r>
      <w:r w:rsidR="00825B0B" w:rsidRPr="00C40A65">
        <w:rPr>
          <w:rFonts w:cs="Arial"/>
          <w:szCs w:val="19"/>
        </w:rPr>
        <w:t>prostredníctvom</w:t>
      </w:r>
      <w:r w:rsidR="00825B0B">
        <w:rPr>
          <w:rFonts w:cs="Arial"/>
          <w:b/>
          <w:szCs w:val="19"/>
        </w:rPr>
        <w:t xml:space="preserve"> </w:t>
      </w:r>
      <w:r w:rsidR="00825B0B" w:rsidRPr="00C40A65">
        <w:rPr>
          <w:rFonts w:cs="Arial"/>
          <w:b/>
          <w:szCs w:val="19"/>
        </w:rPr>
        <w:t>elektronickej schránky</w:t>
      </w:r>
      <w:r w:rsidR="00825B0B" w:rsidRPr="00C40A65">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 xml:space="preserve">Uvedená lehota je procesnoprávna, t. j. lehota je zachovaná, keď poskytovateľ zašle prijímateľovi závery z  finančnej kontroly VO v posledný deň lehoty na poštovú prepravu. Poskytovateľ môže v odôvodnených </w:t>
      </w:r>
      <w:r w:rsidRPr="00E86F96">
        <w:rPr>
          <w:rFonts w:cs="Arial"/>
          <w:szCs w:val="19"/>
        </w:rPr>
        <w:lastRenderedPageBreak/>
        <w:t>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4038BF81"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xml:space="preserve">. </w:t>
      </w:r>
      <w:r w:rsidR="00FE63B8" w:rsidRPr="00F9794B">
        <w:t xml:space="preserve">Dokumentáciu, ktorá je dostupná v elektronickom prostriedku, ktorý bol použitý na účely zadávania zákazky (napr. EVO, JOSEPHINE a pod.) nie je prijímateľ povinný predkladať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w:t>
      </w:r>
      <w:r w:rsidR="00B478AC" w:rsidRPr="00B478AC">
        <w:t>Podpísanú zmluvu s úspešným uchádzačom je prijímateľ povinný vždy predložiť cez ITMS2014+ bez ohľadu na skutočnosť, či na realizáciu VO využil alebo nevyužil elektronický prostriedok.</w:t>
      </w:r>
      <w:r w:rsidR="00B478AC">
        <w:t xml:space="preserve"> </w:t>
      </w:r>
      <w:r w:rsidRPr="00215CFC">
        <w:t>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328D71F4" w:rsidR="00215CFC" w:rsidRDefault="00215CFC" w:rsidP="00215CFC">
      <w:pPr>
        <w:spacing w:before="120" w:after="120" w:line="288" w:lineRule="auto"/>
        <w:jc w:val="both"/>
      </w:pPr>
      <w:r w:rsidRPr="00215CFC">
        <w:lastRenderedPageBreak/>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r w:rsidR="00825B0B">
        <w:t>.</w:t>
      </w:r>
    </w:p>
    <w:p w14:paraId="5EEFDA10" w14:textId="61912CBF" w:rsidR="00825B0B" w:rsidRDefault="00825B0B" w:rsidP="00215CFC">
      <w:pPr>
        <w:spacing w:before="120" w:after="120" w:line="288" w:lineRule="auto"/>
        <w:jc w:val="both"/>
      </w:pPr>
      <w:r w:rsidRPr="00703E20">
        <w:rPr>
          <w:rFonts w:cs="Arial"/>
          <w:b/>
          <w:i/>
          <w:color w:val="FF0000"/>
          <w:szCs w:val="19"/>
        </w:rPr>
        <w:t>Povinnosť prijímateľa:</w:t>
      </w:r>
      <w:r>
        <w:rPr>
          <w:rFonts w:cs="Arial"/>
          <w:b/>
          <w:i/>
          <w:color w:val="FF0000"/>
          <w:szCs w:val="19"/>
        </w:rPr>
        <w:t xml:space="preserve"> </w:t>
      </w:r>
      <w:r w:rsidRPr="00735615">
        <w:rPr>
          <w:rFonts w:cs="Arial"/>
          <w:szCs w:val="19"/>
        </w:rPr>
        <w: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„draft“ dokumentov).</w:t>
      </w:r>
    </w:p>
    <w:p w14:paraId="3EC464FA" w14:textId="2ED66DA6"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w:t>
      </w:r>
      <w:r w:rsidR="00FE63B8">
        <w:t>.</w:t>
      </w:r>
      <w:r w:rsidR="000527E6" w:rsidRPr="000527E6">
        <w:t xml:space="preserve"> </w:t>
      </w:r>
      <w:r w:rsidR="00FE63B8" w:rsidRPr="00F9794B">
        <w:t>Prijímateľ nie je povinný cez ITMS2014+ predložiť</w:t>
      </w:r>
      <w:r w:rsidR="00FE63B8">
        <w:t xml:space="preserve"> </w:t>
      </w:r>
      <w:r w:rsidR="000527E6" w:rsidRPr="000527E6">
        <w:t xml:space="preserve">systémom EKS vygenerované </w:t>
      </w:r>
      <w:r w:rsidR="00FE63B8">
        <w:t>a dostupné</w:t>
      </w:r>
      <w:r w:rsidR="00FE63B8" w:rsidRPr="006456C9">
        <w:t xml:space="preserve"> </w:t>
      </w:r>
      <w:r w:rsidR="000527E6" w:rsidRPr="000527E6">
        <w:t xml:space="preserve">dokumenty, </w:t>
      </w:r>
      <w:r w:rsidR="00AC3154" w:rsidRPr="00AC3154">
        <w:t>uvedené sa nevzťahuje na</w:t>
      </w:r>
      <w:r w:rsidR="00AC3154">
        <w:t xml:space="preserve"> </w:t>
      </w:r>
      <w:r w:rsidR="000527E6" w:rsidRPr="000527E6">
        <w:t>zmluv</w:t>
      </w:r>
      <w:r w:rsidR="00AC3154">
        <w:t>u</w:t>
      </w:r>
      <w:r w:rsidR="000527E6" w:rsidRPr="000527E6">
        <w:t>,</w:t>
      </w:r>
      <w:r w:rsidRPr="00315570">
        <w:t xml:space="preserve"> ktorá je výsledkom VO</w:t>
      </w:r>
      <w:r w:rsidR="000527E6">
        <w:t xml:space="preserve"> </w:t>
      </w:r>
      <w:r w:rsidR="000527E6" w:rsidRPr="000527E6">
        <w:t>(v závislosti od typu kontroly)</w:t>
      </w:r>
      <w:r w:rsidR="00AC3154">
        <w:t>,</w:t>
      </w:r>
      <w:r w:rsidR="00AC3154" w:rsidRPr="00AC3154">
        <w:t xml:space="preserve"> ktorú musí prijímateľ predložiť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V prípade, že sa dokumentácia stane v EKS nedostupnou, je prijímateľ povinný zabezpečiť jej dostupnosť v ITMS2014+.</w:t>
      </w:r>
      <w:r w:rsidRPr="00315570">
        <w:t>.</w:t>
      </w:r>
    </w:p>
    <w:p w14:paraId="7A171133" w14:textId="733938FE" w:rsidR="00315570" w:rsidRPr="0073389C"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r w:rsidR="00FE63B8" w:rsidRPr="00FE63B8">
        <w:t xml:space="preserve"> </w:t>
      </w:r>
      <w:r w:rsidR="00FE63B8" w:rsidRPr="00F9794B">
        <w:t>V prípade, že prijímateľ realizuje zákazku s nízkou hodnotou prostredníctvom elektronického prostriedku (napr. EVO, EKS, JOSEPHINE a pod.) nie je prijímateľ povinný predkladať dokumentáciu, ktorá je dostupná v elektronickom prostriedku aj cez ITMS2014+, je však povinný umožniť poskytovateľovi úplný prístup k všetkým dokumentom a relevantným protokolom k danej zákazke.</w:t>
      </w:r>
      <w:r w:rsidR="00E048B0">
        <w:t xml:space="preserve"> </w:t>
      </w:r>
      <w:r w:rsidRPr="00315570">
        <w:t>Rovnako je prijímateľ povinný zaevidovať do ITMS 2014+ aj dodatky a čiastkové zmluvy do príslušného stavu v závislosti od typu kontroly, na ktorú ich má prijímateľ povinnosť predložiť.</w:t>
      </w:r>
    </w:p>
    <w:p w14:paraId="4D4DE836" w14:textId="39BD40BE"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 xml:space="preserve">Pre potreby kontroly/finančnej kontroly VO prijímateľ predkladá poskytovateľovi kópiu originálnej dokumentácie, pričom dokumentácia predložená elektronicky cez ITMS 2014+ </w:t>
      </w:r>
      <w:r w:rsidR="00E048B0" w:rsidRPr="00E048B0">
        <w:rPr>
          <w:rFonts w:ascii="Arial" w:hAnsi="Arial" w:cs="Arial"/>
          <w:b w:val="0"/>
          <w:sz w:val="19"/>
          <w:szCs w:val="19"/>
        </w:rPr>
        <w:t xml:space="preserve">alebo prostredníctvom elektronického prostriedku </w:t>
      </w:r>
      <w:r w:rsidR="000527E6" w:rsidRPr="000527E6">
        <w:rPr>
          <w:rFonts w:ascii="Arial" w:hAnsi="Arial" w:cs="Arial"/>
          <w:b w:val="0"/>
          <w:sz w:val="19"/>
          <w:szCs w:val="19"/>
        </w:rPr>
        <w:t>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lastRenderedPageBreak/>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754C683F"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 xml:space="preserve">V prípade, že dokumentácia predložená cez ITMS 2014+ nie je </w:t>
      </w:r>
      <w:r w:rsidR="00E048B0">
        <w:rPr>
          <w:rFonts w:ascii="Arial" w:hAnsi="Arial" w:cs="Arial"/>
          <w:b w:val="0"/>
          <w:sz w:val="19"/>
          <w:szCs w:val="19"/>
        </w:rPr>
        <w:t>predložená v požadovanom rozsahu</w:t>
      </w:r>
      <w:r w:rsidRPr="00852446">
        <w:rPr>
          <w:rFonts w:ascii="Arial" w:hAnsi="Arial" w:cs="Arial"/>
          <w:b w:val="0"/>
          <w:sz w:val="19"/>
          <w:szCs w:val="19"/>
        </w:rPr>
        <w:t>,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0913AC6E"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nezašle </w:t>
      </w:r>
      <w:r w:rsidR="00285CCF">
        <w:rPr>
          <w:rFonts w:ascii="Arial" w:hAnsi="Arial" w:cs="Arial"/>
          <w:b w:val="0"/>
          <w:sz w:val="19"/>
          <w:szCs w:val="19"/>
        </w:rPr>
        <w:t>prijímateľovi</w:t>
      </w:r>
      <w:r w:rsidR="00285CCF" w:rsidRPr="00DA7632">
        <w:rPr>
          <w:rFonts w:ascii="Arial" w:hAnsi="Arial" w:cs="Arial"/>
          <w:b w:val="0"/>
          <w:sz w:val="19"/>
          <w:szCs w:val="19"/>
        </w:rPr>
        <w:t xml:space="preserve"> </w:t>
      </w:r>
      <w:r w:rsidRPr="00DA7632">
        <w:rPr>
          <w:rFonts w:ascii="Arial" w:hAnsi="Arial" w:cs="Arial"/>
          <w:b w:val="0"/>
          <w:sz w:val="19"/>
          <w:szCs w:val="19"/>
        </w:rPr>
        <w:t>návrh správy z kontroly, resp. správu z</w:t>
      </w:r>
      <w:r w:rsidR="00285CCF">
        <w:rPr>
          <w:rFonts w:ascii="Arial" w:hAnsi="Arial" w:cs="Arial"/>
          <w:b w:val="0"/>
          <w:sz w:val="19"/>
          <w:szCs w:val="19"/>
        </w:rPr>
        <w:t> </w:t>
      </w:r>
      <w:r w:rsidRPr="00DA7632">
        <w:rPr>
          <w:rFonts w:ascii="Arial" w:hAnsi="Arial" w:cs="Arial"/>
          <w:b w:val="0"/>
          <w:sz w:val="19"/>
          <w:szCs w:val="19"/>
        </w:rPr>
        <w:t>kontroly</w:t>
      </w:r>
      <w:r w:rsidR="00285CCF">
        <w:rPr>
          <w:rFonts w:ascii="Arial" w:hAnsi="Arial" w:cs="Arial"/>
          <w:b w:val="0"/>
          <w:sz w:val="19"/>
          <w:szCs w:val="19"/>
        </w:rPr>
        <w:t xml:space="preserve"> VO</w:t>
      </w:r>
      <w:r w:rsidRPr="00DA7632">
        <w:rPr>
          <w:rFonts w:ascii="Arial" w:hAnsi="Arial" w:cs="Arial"/>
          <w:b w:val="0"/>
          <w:sz w:val="19"/>
          <w:szCs w:val="19"/>
        </w:rPr>
        <w:t xml:space="preserve">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w:t>
      </w:r>
      <w:r w:rsidRPr="0048666F">
        <w:rPr>
          <w:rFonts w:ascii="Arial" w:hAnsi="Arial" w:cs="Arial"/>
          <w:b w:val="0"/>
          <w:sz w:val="19"/>
          <w:szCs w:val="19"/>
        </w:rPr>
        <w:lastRenderedPageBreak/>
        <w:t>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26852110" w14:textId="6D6E57C6" w:rsidR="00003E89" w:rsidRPr="00003E89" w:rsidRDefault="00003E89" w:rsidP="00003E89">
      <w:pPr>
        <w:pStyle w:val="Bulletslevel2"/>
        <w:spacing w:after="120" w:line="288" w:lineRule="auto"/>
        <w:ind w:left="567" w:hanging="283"/>
        <w:jc w:val="both"/>
        <w:rPr>
          <w:rFonts w:cs="Arial"/>
          <w:lang w:val="sk-SK"/>
        </w:rPr>
      </w:pPr>
      <w:r w:rsidRPr="00003E89">
        <w:rPr>
          <w:rFonts w:cs="Arial"/>
          <w:lang w:val="sk-SK"/>
        </w:rPr>
        <w:t>prístup do elektronického prostriedku prostredníctvom, ktorého je verejné obstarávanie realizované napr. EVO, EKS, JOSEPHINE a pod. (ak relevantné);</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lastRenderedPageBreak/>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285CCF"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349E48B5" w14:textId="7137504C" w:rsidR="00285CCF" w:rsidRPr="00EF2628" w:rsidRDefault="00285CCF" w:rsidP="00C55AD4">
      <w:pPr>
        <w:pStyle w:val="Bulletslevel2"/>
        <w:spacing w:after="120" w:line="288" w:lineRule="auto"/>
        <w:ind w:left="567" w:hanging="283"/>
        <w:jc w:val="both"/>
        <w:rPr>
          <w:rFonts w:cs="Arial"/>
          <w:lang w:val="sk-SK"/>
        </w:rPr>
      </w:pPr>
      <w:r w:rsidRPr="00285CCF">
        <w:rPr>
          <w:rFonts w:cs="Arial"/>
          <w:lang w:val="sk-SK"/>
        </w:rPr>
        <w:lastRenderedPageBreak/>
        <w:t>súčasťou elektronickej podoby dokumentácie sú aj auditné záznamy o všetkých úkonoch vykonaných v použitom elektronickom prostriedku na komunikáciu.</w:t>
      </w:r>
    </w:p>
    <w:p w14:paraId="7A55D2A6" w14:textId="6A513BA2"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V prípade zákaz</w:t>
      </w:r>
      <w:r w:rsidR="00BB5FE8">
        <w:rPr>
          <w:color w:val="000000" w:themeColor="text1"/>
        </w:rPr>
        <w:t>ie</w:t>
      </w:r>
      <w:r w:rsidRPr="0073389C">
        <w:rPr>
          <w:color w:val="000000" w:themeColor="text1"/>
        </w:rPr>
        <w:t xml:space="preserve">k </w:t>
      </w:r>
      <w:r w:rsidR="00BB5FE8" w:rsidRPr="0073389C">
        <w:rPr>
          <w:color w:val="000000" w:themeColor="text1"/>
        </w:rPr>
        <w:t>realizovan</w:t>
      </w:r>
      <w:r w:rsidR="00BB5FE8">
        <w:rPr>
          <w:color w:val="000000" w:themeColor="text1"/>
        </w:rPr>
        <w:t>ých</w:t>
      </w:r>
      <w:r w:rsidR="00BB5FE8" w:rsidRPr="0073389C">
        <w:rPr>
          <w:color w:val="000000" w:themeColor="text1"/>
        </w:rPr>
        <w:t xml:space="preserve"> </w:t>
      </w:r>
      <w:r w:rsidRPr="0073389C">
        <w:rPr>
          <w:color w:val="000000" w:themeColor="text1"/>
        </w:rPr>
        <w:t xml:space="preserve">prostredníctvom </w:t>
      </w:r>
      <w:r w:rsidR="00BB5FE8" w:rsidRPr="00AD07E2">
        <w:rPr>
          <w:b/>
          <w:color w:val="000000" w:themeColor="text1"/>
        </w:rPr>
        <w:t>elektronických prostriedkov (elektronického systému)</w:t>
      </w:r>
      <w:r w:rsidR="00BB5FE8" w:rsidRPr="0073389C">
        <w:rPr>
          <w:color w:val="000000" w:themeColor="text1"/>
        </w:rPr>
        <w:t xml:space="preserve"> </w:t>
      </w:r>
      <w:r w:rsidRPr="0073389C">
        <w:rPr>
          <w:color w:val="000000" w:themeColor="text1"/>
        </w:rPr>
        <w:t xml:space="preserve"> a v prípade </w:t>
      </w:r>
      <w:r w:rsidRPr="00AD07E2">
        <w:rPr>
          <w:b/>
          <w:color w:val="000000" w:themeColor="text1"/>
        </w:rPr>
        <w:t>elektronickej aukcie</w:t>
      </w:r>
      <w:r w:rsidRPr="0073389C">
        <w:rPr>
          <w:color w:val="000000" w:themeColor="text1"/>
        </w:rPr>
        <w:t xml:space="preserve"> </w:t>
      </w:r>
      <w:r w:rsidR="00BB5FE8" w:rsidRPr="00AD07E2">
        <w:rPr>
          <w:b/>
          <w:color w:val="000000" w:themeColor="text1"/>
        </w:rPr>
        <w:t xml:space="preserve">je </w:t>
      </w:r>
      <w:r w:rsidRPr="00AD07E2">
        <w:rPr>
          <w:b/>
          <w:color w:val="000000" w:themeColor="text1"/>
        </w:rPr>
        <w:t xml:space="preserve">prijímateľ </w:t>
      </w:r>
      <w:r w:rsidR="00BB5FE8" w:rsidRPr="00AD07E2">
        <w:rPr>
          <w:b/>
          <w:color w:val="000000" w:themeColor="text1"/>
        </w:rPr>
        <w:t xml:space="preserve">povinný zabezpečiť </w:t>
      </w:r>
      <w:r w:rsidRPr="00AD07E2">
        <w:rPr>
          <w:b/>
          <w:color w:val="000000" w:themeColor="text1"/>
        </w:rPr>
        <w:t>zriadenie prístupu</w:t>
      </w:r>
      <w:r w:rsidR="00BB5FE8">
        <w:rPr>
          <w:color w:val="000000" w:themeColor="text1"/>
        </w:rPr>
        <w:t xml:space="preserve"> do elektronického prostriedku</w:t>
      </w:r>
      <w:r w:rsidRPr="0073389C">
        <w:rPr>
          <w:color w:val="000000" w:themeColor="text1"/>
        </w:rPr>
        <w:t xml:space="preserve"> (užívateľské meno a heslo) pre poskytovateľa</w:t>
      </w:r>
      <w:r w:rsidR="00833197">
        <w:rPr>
          <w:color w:val="000000" w:themeColor="text1"/>
        </w:rPr>
        <w:t xml:space="preserve"> </w:t>
      </w:r>
      <w:r w:rsidR="00833197">
        <w:rPr>
          <w:rFonts w:cs="Arial"/>
          <w:color w:val="000000" w:themeColor="text1"/>
          <w:szCs w:val="19"/>
        </w:rPr>
        <w:t>za účelom výkonu kontroly VO</w:t>
      </w:r>
      <w:r w:rsidRPr="0073389C">
        <w:rPr>
          <w:color w:val="000000" w:themeColor="text1"/>
        </w:rPr>
        <w:t xml:space="preserve">.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r w:rsidR="00833197" w:rsidRPr="00833197">
        <w:t xml:space="preserve"> </w:t>
      </w:r>
      <w:r w:rsidR="00833197" w:rsidRPr="00833197">
        <w:rPr>
          <w:rFonts w:cs="Arial"/>
          <w:color w:val="000000" w:themeColor="text1"/>
          <w:szCs w:val="19"/>
        </w:rPr>
        <w:t>Súčasťou elektronickej podoby dokumentácie sú aj auditné záznamy o všetkých úkonoch vykonaných v použitom elektronickom prostriedku.</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14"/>
      </w:r>
    </w:p>
    <w:p w14:paraId="7A55D2AB" w14:textId="77777777" w:rsidR="009D7F63" w:rsidRDefault="009D7F63" w:rsidP="009D7F63">
      <w:pPr>
        <w:rPr>
          <w:rFonts w:asciiTheme="minorHAnsi" w:hAnsiTheme="minorHAnsi"/>
          <w:color w:val="000000" w:themeColor="text1"/>
        </w:rPr>
      </w:pPr>
    </w:p>
    <w:p w14:paraId="324C1B5B" w14:textId="0A24AA66"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833197">
        <w:rPr>
          <w:b/>
          <w:i/>
          <w:color w:val="000000" w:themeColor="text1"/>
        </w:rPr>
        <w:t>Odporúčanie pre prijímateľa:</w:t>
      </w:r>
      <w:r w:rsidRPr="00833197">
        <w:rPr>
          <w:color w:val="000000" w:themeColor="text1"/>
        </w:rPr>
        <w:t xml:space="preserve"> </w:t>
      </w:r>
      <w:r w:rsidRPr="009C6B55">
        <w:rPr>
          <w:rFonts w:cs="Arial"/>
          <w:color w:val="000000" w:themeColor="text1"/>
          <w:szCs w:val="19"/>
        </w:rPr>
        <w:t xml:space="preserve">Prijímateľom sa odporúča, aby v zmluvách s úspešnými uchádzačmi pri všetkých typoch VO zakotvili odkladaciu podmienku nadobudnutia účinnosti zmluvy, ktorou bude schválenie zákazky v rámci kontroly VO, t.j. doručenie správy z kontroly VO prijímateľovi, resp. aby v zmluve s úspešným uchádzačom výslovne zakotvili právo odstúpiť od zmluvy </w:t>
      </w:r>
      <w:r>
        <w:rPr>
          <w:rFonts w:cs="Arial"/>
          <w:color w:val="000000" w:themeColor="text1"/>
          <w:szCs w:val="19"/>
        </w:rPr>
        <w:t xml:space="preserve">z dôvodu doručenia správy z kontroly od </w:t>
      </w:r>
      <w:r w:rsidRPr="009C6B55">
        <w:rPr>
          <w:rFonts w:cs="Arial"/>
          <w:color w:val="000000" w:themeColor="text1"/>
          <w:szCs w:val="19"/>
        </w:rPr>
        <w:t xml:space="preserve"> </w:t>
      </w:r>
      <w:r w:rsidRPr="009C6B55">
        <w:rPr>
          <w:rFonts w:cs="Arial"/>
          <w:color w:val="000000" w:themeColor="text1"/>
          <w:szCs w:val="19"/>
        </w:rPr>
        <w:lastRenderedPageBreak/>
        <w:t>poskytovateľ</w:t>
      </w:r>
      <w:r>
        <w:rPr>
          <w:rFonts w:cs="Arial"/>
          <w:color w:val="000000" w:themeColor="text1"/>
          <w:szCs w:val="19"/>
        </w:rPr>
        <w:t>a, obsahom ktorej je nepripustenie výdavkov z predmetného VO do financovania</w:t>
      </w:r>
      <w:r w:rsidRPr="009C6B55">
        <w:rPr>
          <w:rFonts w:cs="Arial"/>
          <w:color w:val="000000" w:themeColor="text1"/>
          <w:szCs w:val="19"/>
        </w:rPr>
        <w:t>.</w:t>
      </w:r>
      <w:r>
        <w:rPr>
          <w:rFonts w:cs="Arial"/>
          <w:color w:val="000000" w:themeColor="text1"/>
          <w:szCs w:val="19"/>
        </w:rPr>
        <w:t xml:space="preserve"> Uvedené odporúčanie platí najmä pre zákazky, ktoré budú predmetom </w:t>
      </w:r>
      <w:r>
        <w:rPr>
          <w:rFonts w:cs="Arial"/>
          <w:szCs w:val="19"/>
        </w:rPr>
        <w:t xml:space="preserve"> finančnej</w:t>
      </w:r>
      <w:r w:rsidRPr="00703E20">
        <w:rPr>
          <w:rFonts w:cs="Arial"/>
          <w:szCs w:val="19"/>
        </w:rPr>
        <w:t xml:space="preserve"> kontrol</w:t>
      </w:r>
      <w:r>
        <w:rPr>
          <w:rFonts w:cs="Arial"/>
          <w:szCs w:val="19"/>
        </w:rPr>
        <w:t>y</w:t>
      </w:r>
      <w:r w:rsidRPr="00703E20">
        <w:rPr>
          <w:rFonts w:cs="Arial"/>
          <w:szCs w:val="19"/>
        </w:rPr>
        <w:t xml:space="preserve"> VO</w:t>
      </w:r>
      <w:r>
        <w:rPr>
          <w:rFonts w:cs="Arial"/>
          <w:szCs w:val="19"/>
        </w:rPr>
        <w:t xml:space="preserve"> až po podpise zmluvy s úspešným uchádzačom/úspešnými uchádzačmi (t.j. štandardnej ex post </w:t>
      </w:r>
      <w:r w:rsidRPr="00703E20">
        <w:rPr>
          <w:rFonts w:cs="Arial"/>
          <w:szCs w:val="19"/>
        </w:rPr>
        <w:t>kontrol</w:t>
      </w:r>
      <w:r>
        <w:rPr>
          <w:rFonts w:cs="Arial"/>
          <w:szCs w:val="19"/>
        </w:rPr>
        <w:t>y).</w:t>
      </w:r>
    </w:p>
    <w:p w14:paraId="689C110D" w14:textId="77777777" w:rsidR="00833197" w:rsidRDefault="00833197"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AD07E2">
        <w:rPr>
          <w:rFonts w:cs="Arial"/>
          <w:szCs w:val="19"/>
        </w:rPr>
        <w:t>konkrétne  po</w:t>
      </w:r>
      <w:r w:rsidRPr="00972164">
        <w:rPr>
          <w:rFonts w:cs="Arial"/>
          <w:szCs w:val="19"/>
        </w:rPr>
        <w:t xml:space="preserve">dľa </w:t>
      </w:r>
      <w:r w:rsidRPr="008D5848">
        <w:rPr>
          <w:rFonts w:cs="Arial"/>
          <w:szCs w:val="19"/>
        </w:rPr>
        <w:t xml:space="preserve">§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6C7F2A1E" w:rsidR="00C477FA" w:rsidRPr="00E8012F" w:rsidRDefault="00C477FA" w:rsidP="00E8012F">
      <w:pPr>
        <w:spacing w:line="276" w:lineRule="auto"/>
        <w:jc w:val="both"/>
      </w:pPr>
      <w:r w:rsidRPr="00E8012F">
        <w:t xml:space="preserve">Prijímateľ má možnosť späťvzatia dokumentácie k verejnému obstarávaniu alebo obstarávaniu, ktorá bola predložená Poskytovateľovi za účelom výkonu finančnej kontroly VO alebo kontroly obstarávania, a to so súhlasom dotknutého Poskytovateľa. </w:t>
      </w:r>
      <w:r w:rsidR="003548EB" w:rsidRPr="003548EB">
        <w:t xml:space="preserve">V prípadoch späťvzatia dokumentácie ide o dôvod hodný osobitného zreteľa a poskytovateľ </w:t>
      </w:r>
      <w:r w:rsidR="003548EB">
        <w:t xml:space="preserve">zastaví administratívnu finančnú kontrolu vyhotovením záznamu. </w:t>
      </w:r>
      <w:r w:rsidRPr="00E8012F">
        <w:t>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285" w:name="_Toc418000109"/>
      <w:bookmarkStart w:id="286" w:name="_Toc440372883"/>
      <w:bookmarkStart w:id="287" w:name="_Toc4576202"/>
      <w:bookmarkEnd w:id="285"/>
      <w:r w:rsidRPr="00C477FA">
        <w:rPr>
          <w:lang w:val="sk-SK"/>
        </w:rPr>
        <w:t xml:space="preserve">Typy </w:t>
      </w:r>
      <w:r w:rsidRPr="0073389C">
        <w:rPr>
          <w:lang w:val="sk-SK"/>
        </w:rPr>
        <w:t>kontroly VO</w:t>
      </w:r>
      <w:bookmarkEnd w:id="286"/>
      <w:bookmarkEnd w:id="287"/>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lastRenderedPageBreak/>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6B44018D" w:rsidR="000106A5" w:rsidRPr="000106A5" w:rsidRDefault="000106A5" w:rsidP="000106A5">
      <w:pPr>
        <w:spacing w:line="288" w:lineRule="auto"/>
        <w:ind w:left="709" w:hanging="283"/>
        <w:jc w:val="both"/>
      </w:pPr>
      <w:r w:rsidRPr="000106A5">
        <w:t>c) súťažné podklady</w:t>
      </w:r>
      <w:r w:rsidR="00D37C0E" w:rsidRPr="00D37C0E">
        <w:rPr>
          <w:rFonts w:cs="Arial"/>
          <w:szCs w:val="19"/>
        </w:rPr>
        <w:t xml:space="preserve"> </w:t>
      </w:r>
      <w:r w:rsidR="00D37C0E">
        <w:rPr>
          <w:rFonts w:cs="Arial"/>
          <w:szCs w:val="19"/>
        </w:rPr>
        <w:t>s prílohami (vrátane návrhu zmluvy a pod.)</w:t>
      </w:r>
      <w:r w:rsidRPr="000106A5">
        <w:t>,</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E435D9A"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442D7E">
        <w:t>,</w:t>
      </w:r>
      <w:r w:rsidR="00442D7E" w:rsidRPr="00442D7E">
        <w:rPr>
          <w:rFonts w:cs="Arial"/>
          <w:szCs w:val="19"/>
        </w:rPr>
        <w:t xml:space="preserve"> </w:t>
      </w:r>
      <w:r w:rsidR="00442D7E" w:rsidRPr="00F9794B">
        <w:rPr>
          <w:rFonts w:cs="Arial"/>
          <w:szCs w:val="19"/>
        </w:rPr>
        <w:t>test bežnej dostupnosti</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4969AF4F"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w:t>
      </w:r>
      <w:r w:rsidR="00313E1F">
        <w:t>2</w:t>
      </w:r>
      <w:r w:rsidR="000106A5" w:rsidRPr="000106A5">
        <w:t xml:space="preserve">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1CF6853F" w:rsidR="00C7417C" w:rsidRDefault="00313E1F" w:rsidP="00C7417C">
      <w:pPr>
        <w:spacing w:before="120" w:after="120" w:line="288" w:lineRule="auto"/>
        <w:jc w:val="both"/>
      </w:pPr>
      <w:r w:rsidRPr="00830A8A">
        <w:rPr>
          <w:rFonts w:cs="Arial"/>
          <w:szCs w:val="19"/>
        </w:rPr>
        <w:lastRenderedPageBreak/>
        <w:t xml:space="preserve">Ak </w:t>
      </w:r>
      <w:r w:rsidRPr="006E3FC6">
        <w:rPr>
          <w:rFonts w:cs="Arial"/>
          <w:szCs w:val="19"/>
        </w:rPr>
        <w:t>poskytovateľ identifikuje nedostatky v procese VO</w:t>
      </w:r>
      <w:r>
        <w:rPr>
          <w:rFonts w:cs="Arial"/>
          <w:szCs w:val="19"/>
        </w:rPr>
        <w:t>,</w:t>
      </w:r>
      <w:r w:rsidRPr="00830A8A">
        <w:rPr>
          <w:rFonts w:cs="Arial"/>
          <w:szCs w:val="19"/>
        </w:rPr>
        <w:t xml:space="preserve"> </w:t>
      </w:r>
      <w:r>
        <w:rPr>
          <w:rFonts w:cs="Arial"/>
          <w:szCs w:val="19"/>
        </w:rPr>
        <w:t xml:space="preserve">uvedie ich </w:t>
      </w:r>
      <w:r w:rsidRPr="00830A8A">
        <w:rPr>
          <w:rFonts w:cs="Arial"/>
          <w:szCs w:val="19"/>
        </w:rPr>
        <w:t xml:space="preserve">v návrhu správy z kontroly </w:t>
      </w:r>
      <w:r>
        <w:rPr>
          <w:rFonts w:cs="Arial"/>
          <w:szCs w:val="19"/>
        </w:rPr>
        <w:t>spolu s</w:t>
      </w:r>
      <w:r w:rsidRPr="00830A8A">
        <w:rPr>
          <w:rFonts w:cs="Arial"/>
          <w:szCs w:val="19"/>
        </w:rPr>
        <w:t> </w:t>
      </w:r>
      <w:r w:rsidR="00442D7E">
        <w:rPr>
          <w:rFonts w:cs="Arial"/>
          <w:szCs w:val="19"/>
        </w:rPr>
        <w:t>odporúčaniami</w:t>
      </w:r>
      <w:r w:rsidR="00442D7E" w:rsidRPr="00830A8A">
        <w:rPr>
          <w:rFonts w:cs="Arial"/>
          <w:szCs w:val="19"/>
        </w:rPr>
        <w:t xml:space="preserve"> </w:t>
      </w:r>
      <w:r w:rsidRPr="00830A8A">
        <w:rPr>
          <w:rFonts w:cs="Arial"/>
          <w:szCs w:val="19"/>
        </w:rPr>
        <w:t xml:space="preserve">na odstránenie zistených nedostatkov, zároveň poskytne prijímateľovi lehotu minimálne 5 pracovných dní na podanie námietok. V prípade, že prijímateľ zašle v určenej lehote námietky, </w:t>
      </w:r>
      <w:r>
        <w:rPr>
          <w:rFonts w:cs="Arial"/>
          <w:szCs w:val="19"/>
        </w:rPr>
        <w:t>poskytovateľ</w:t>
      </w:r>
      <w:r w:rsidRPr="00830A8A">
        <w:rPr>
          <w:rFonts w:cs="Arial"/>
          <w:szCs w:val="19"/>
        </w:rPr>
        <w:t xml:space="preserve"> ich vyhodnotí a v prípade ich úplnej alebo čiastočnej opodstatnenosti </w:t>
      </w:r>
      <w:r>
        <w:rPr>
          <w:rFonts w:cs="Arial"/>
          <w:szCs w:val="19"/>
        </w:rPr>
        <w:t xml:space="preserve">ich </w:t>
      </w:r>
      <w:r w:rsidRPr="00830A8A">
        <w:rPr>
          <w:rFonts w:cs="Arial"/>
          <w:szCs w:val="19"/>
        </w:rPr>
        <w:t xml:space="preserve">zohľadní v správe z kontroly. V prípade, že námietky prijímateľa sú neopodstatnené, neboli podané alebo boli podané po lehote, vypracuje </w:t>
      </w:r>
      <w:r>
        <w:rPr>
          <w:rFonts w:cs="Arial"/>
          <w:szCs w:val="19"/>
        </w:rPr>
        <w:t>poskytovateľ</w:t>
      </w:r>
      <w:r w:rsidRPr="00830A8A">
        <w:rPr>
          <w:rFonts w:cs="Arial"/>
          <w:szCs w:val="19"/>
        </w:rPr>
        <w:t xml:space="preserve"> správu z kontroly. Správa z kontroly zároveň obsahuje opatrenia na odstránenie zistených nedostatkov, ktoré je prijímateľ povinný v stanovenej lehote (minimálne 5 pracovných dní a maximálne 10 pracovných dní) odstrániť a zaslať </w:t>
      </w:r>
      <w:r>
        <w:rPr>
          <w:rFonts w:cs="Arial"/>
          <w:szCs w:val="19"/>
        </w:rPr>
        <w:t>poskytovateľovi</w:t>
      </w:r>
      <w:r w:rsidRPr="00830A8A">
        <w:rPr>
          <w:rFonts w:cs="Arial"/>
          <w:szCs w:val="19"/>
        </w:rPr>
        <w:t xml:space="preserve"> takto upravenú dokumentáciu.</w:t>
      </w:r>
      <w:r>
        <w:rPr>
          <w:rFonts w:cs="Arial"/>
          <w:szCs w:val="19"/>
        </w:rPr>
        <w:t xml:space="preserve"> Poskytovateľ </w:t>
      </w:r>
      <w:r w:rsidRPr="00530C13">
        <w:t>je v odôvodnených prípadoch, ak si to povaha úkonu objektívne vyžaduje, oprávnený stanoviť aj dlhšiu lehotu, resp. stanovenú lehotu predĺžiť</w:t>
      </w:r>
      <w:r>
        <w:t>.</w:t>
      </w:r>
      <w:r w:rsidR="00637C5E" w:rsidRPr="00637C5E">
        <w:t xml:space="preserve"> Poskytovateľ je povinný vydať správu z kontroly v lehote 5 pracovných dní odo dňa podania námietok, resp. márneho uplynutia lehoty na podanie námietok. </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5C6315B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313E1F">
        <w:t xml:space="preserve">Pokiaľ prijímateľ nezapracuje pripomienky poskytovateľa, ktoré vyplynuli z prvej ex ante kontroly a vyhlási postup VO, poskytovateľ pri identifikovaní nedostatkov pri ex post kontrole VO, ktoré mali alebo mohli mať vplyv na výsledok VO, </w:t>
      </w:r>
      <w:r w:rsidR="00313E1F" w:rsidRPr="006C7514">
        <w:rPr>
          <w:b/>
        </w:rPr>
        <w:t>určí zodpovedajúcu výšku ex ante finančnej</w:t>
      </w:r>
      <w:r w:rsidR="00313E1F">
        <w:t xml:space="preserve"> opravy </w:t>
      </w:r>
      <w:r w:rsidR="00313E1F" w:rsidRPr="006C7514">
        <w:rPr>
          <w:b/>
        </w:rPr>
        <w:t>alebo nepripustí výdavky do financovania v plnom rozsahu</w:t>
      </w:r>
      <w:r w:rsidR="00313E1F">
        <w:t>. Zároveň bude môcť poskytovateľ uvedenú skutočnosť vyhodnotiť ako podstatné porušenie zmluvy o NFP.</w:t>
      </w:r>
      <w:r w:rsidRPr="0073389C">
        <w:t xml:space="preserve"> </w:t>
      </w:r>
    </w:p>
    <w:p w14:paraId="68EE2663" w14:textId="77777777" w:rsidR="00C7417C" w:rsidRDefault="00C7417C" w:rsidP="009D7F63">
      <w:pPr>
        <w:spacing w:before="120" w:after="120" w:line="288" w:lineRule="auto"/>
        <w:jc w:val="both"/>
        <w:rPr>
          <w:b/>
        </w:rPr>
      </w:pPr>
    </w:p>
    <w:p w14:paraId="7FF82F45" w14:textId="77777777" w:rsidR="00313E1F" w:rsidRDefault="00313E1F" w:rsidP="009D7F63">
      <w:pPr>
        <w:spacing w:before="120" w:after="120" w:line="288" w:lineRule="auto"/>
        <w:jc w:val="both"/>
      </w:pPr>
      <w:r>
        <w:t>Ak poskytovateľ neidentifikuje pri výkone prvej ex ante kontroly nedostatky, vypracuje správu z kontroly, v ktorej konštatuje, že predmetné verejné obstarávanie môže prijímateľ vyhlásiť.</w:t>
      </w:r>
    </w:p>
    <w:p w14:paraId="444774FE" w14:textId="4FA7383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w:t>
      </w:r>
      <w:r w:rsidR="00313E1F">
        <w:t>lebo</w:t>
      </w:r>
      <w:r w:rsidRPr="001C44C7">
        <w:t>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00637C5E">
        <w:t>ne</w:t>
      </w:r>
      <w:r w:rsidRPr="001C44C7">
        <w:t>pripust</w:t>
      </w:r>
      <w:r w:rsidR="00313E1F">
        <w:t>í</w:t>
      </w:r>
      <w:r w:rsidRPr="001C44C7">
        <w:t xml:space="preserve">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2FEC4F4B" w:rsidR="00C7417C" w:rsidRDefault="009516DC" w:rsidP="009D7F63">
      <w:pPr>
        <w:spacing w:before="120" w:after="120" w:line="288" w:lineRule="auto"/>
        <w:jc w:val="both"/>
      </w:pPr>
      <w:r>
        <w: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t>
      </w:r>
    </w:p>
    <w:p w14:paraId="17AAAED0" w14:textId="77777777" w:rsidR="009516DC" w:rsidRDefault="009516D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2717B531" w:rsidR="00F1208E" w:rsidRPr="00F1208E" w:rsidRDefault="00F1208E" w:rsidP="00343B7D">
      <w:pPr>
        <w:numPr>
          <w:ilvl w:val="1"/>
          <w:numId w:val="110"/>
        </w:numPr>
        <w:spacing w:line="288" w:lineRule="auto"/>
        <w:jc w:val="both"/>
      </w:pPr>
      <w:r w:rsidRPr="00F1208E">
        <w:t xml:space="preserve">zákazkách, ktoré sú s ohľadom na zvolený postup nadlimitné (okrem VO uskutočnených centrálnou obstarávacou organizáciou podľa § 15 ods. 2 a ods. 4 ZVO); </w:t>
      </w:r>
      <w:r w:rsidR="00343B7D" w:rsidRPr="00343B7D">
        <w:t>-</w:t>
      </w:r>
      <w:r w:rsidR="00343B7D" w:rsidRPr="00735615">
        <w:rPr>
          <w:b/>
        </w:rPr>
        <w:t xml:space="preserve"> povinne</w:t>
      </w:r>
    </w:p>
    <w:p w14:paraId="1931A955" w14:textId="7551689C" w:rsidR="00F1208E" w:rsidRPr="00343B7D"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stavebné práce</w:t>
      </w:r>
      <w:r w:rsidRPr="00343B7D">
        <w:t>;</w:t>
      </w:r>
      <w:r w:rsidR="00343B7D" w:rsidRPr="00735615">
        <w:rPr>
          <w:b/>
        </w:rPr>
        <w:t xml:space="preserve"> - povinne</w:t>
      </w:r>
    </w:p>
    <w:p w14:paraId="136FA455" w14:textId="0E03B13C" w:rsidR="00F1208E" w:rsidRPr="00F1208E"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tovary alebo služby – </w:t>
      </w:r>
      <w:r w:rsidRPr="00F1208E">
        <w:rPr>
          <w:b/>
          <w:i/>
        </w:rPr>
        <w:t>nepovinne z iniciatívy prijímateľa.</w:t>
      </w:r>
    </w:p>
    <w:p w14:paraId="4B2AD9B2" w14:textId="3EB313B4"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w:t>
      </w:r>
      <w:r w:rsidR="006B29B8">
        <w:rPr>
          <w:b/>
        </w:rPr>
        <w:t>2</w:t>
      </w:r>
      <w:r w:rsidRPr="00F1208E">
        <w:rPr>
          <w:b/>
        </w:rPr>
        <w:t xml:space="preserve">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 xml:space="preserve">V prípade, že sa prijímateľ rozhodne z vlastnej </w:t>
      </w:r>
      <w:r w:rsidRPr="00F1208E">
        <w:rPr>
          <w:b/>
        </w:rPr>
        <w:lastRenderedPageBreak/>
        <w:t>iniciatívy požiadať poskytovateľa o výkon druhej ex-ante kontroly postupuje rovnakým spôsobom a platia pre neho rovnaké pravidlá uvedené v tejto časti príručky ako keby bola pre neho predmetná kontrola povinná.</w:t>
      </w:r>
    </w:p>
    <w:p w14:paraId="45E8DAF2" w14:textId="7CFC2C90" w:rsidR="004E56EC" w:rsidRPr="0073389C" w:rsidRDefault="004E56EC" w:rsidP="009D7F63">
      <w:pPr>
        <w:spacing w:before="120" w:after="120" w:line="288" w:lineRule="auto"/>
        <w:jc w:val="both"/>
        <w:rPr>
          <w:rFonts w:cs="Arial"/>
          <w:szCs w:val="19"/>
        </w:rPr>
      </w:pP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5675AB81" w:rsidR="009D7F63" w:rsidRPr="0073389C" w:rsidRDefault="009D7F63" w:rsidP="00AD07E2">
      <w:pPr>
        <w:pStyle w:val="Bulletslevel2"/>
        <w:spacing w:after="120" w:line="288" w:lineRule="auto"/>
        <w:ind w:left="567" w:hanging="283"/>
        <w:jc w:val="both"/>
        <w:rPr>
          <w:rFonts w:cs="Arial"/>
          <w:szCs w:val="19"/>
          <w:lang w:val="sk-SK"/>
        </w:rPr>
      </w:pPr>
      <w:r w:rsidRPr="0073389C">
        <w:rPr>
          <w:rFonts w:cs="Arial"/>
          <w:szCs w:val="19"/>
          <w:lang w:val="sk-SK"/>
        </w:rPr>
        <w:t xml:space="preserve">menovacie dekréty jednotlivých členov komisie, vrátane ich </w:t>
      </w:r>
      <w:r w:rsidR="00C07E7C">
        <w:rPr>
          <w:rFonts w:cs="Arial"/>
          <w:szCs w:val="19"/>
          <w:lang w:val="sk-SK"/>
        </w:rPr>
        <w:t xml:space="preserve">profesijných </w:t>
      </w:r>
      <w:r w:rsidRPr="0073389C">
        <w:rPr>
          <w:rFonts w:cs="Arial"/>
          <w:szCs w:val="19"/>
          <w:lang w:val="sk-SK"/>
        </w:rPr>
        <w:t xml:space="preserve">životopisov, </w:t>
      </w:r>
      <w:r w:rsidR="00C07E7C">
        <w:rPr>
          <w:rFonts w:cs="Arial"/>
          <w:szCs w:val="19"/>
          <w:lang w:val="sk-SK"/>
        </w:rPr>
        <w:t xml:space="preserve">potvrdení </w:t>
      </w:r>
      <w:r w:rsidR="00C07E7C" w:rsidRPr="001B3251">
        <w:rPr>
          <w:rFonts w:cs="Arial"/>
          <w:szCs w:val="19"/>
          <w:lang w:val="sk-SK"/>
        </w:rPr>
        <w:t>o vzdelaní</w:t>
      </w:r>
      <w:r w:rsidR="00C07E7C">
        <w:rPr>
          <w:rFonts w:cs="Arial"/>
          <w:szCs w:val="19"/>
          <w:lang w:val="sk-SK"/>
        </w:rPr>
        <w:t xml:space="preserve"> alebo iných dôkazov</w:t>
      </w:r>
      <w:r w:rsidR="00C07E7C" w:rsidRPr="001B3251">
        <w:rPr>
          <w:rFonts w:cs="Arial"/>
          <w:szCs w:val="19"/>
          <w:lang w:val="sk-SK"/>
        </w:rPr>
        <w:t xml:space="preserve"> o praxi a/alebo vzdelaní členov komisie</w:t>
      </w:r>
      <w:r w:rsidR="00C07E7C">
        <w:rPr>
          <w:rFonts w:cs="Arial"/>
          <w:szCs w:val="19"/>
          <w:lang w:val="sk-SK"/>
        </w:rPr>
        <w:t>,</w:t>
      </w:r>
      <w:r w:rsidRPr="0073389C">
        <w:rPr>
          <w:rFonts w:cs="Arial"/>
          <w:szCs w:val="19"/>
          <w:lang w:val="sk-SK"/>
        </w:rPr>
        <w:t xml:space="preserve">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E9CDC5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r w:rsidR="00C07E7C" w:rsidRPr="00C07E7C">
        <w:rPr>
          <w:rFonts w:cs="Arial"/>
          <w:szCs w:val="19"/>
          <w:lang w:val="sk-SK"/>
        </w:rPr>
        <w:t xml:space="preserve"> </w:t>
      </w:r>
      <w:r w:rsidR="00C07E7C">
        <w:rPr>
          <w:rFonts w:cs="Arial"/>
          <w:szCs w:val="19"/>
          <w:lang w:val="sk-SK"/>
        </w:rPr>
        <w:t xml:space="preserve">v </w:t>
      </w:r>
      <w:r w:rsidR="00C07E7C" w:rsidRPr="001B3251">
        <w:rPr>
          <w:rFonts w:cs="Arial"/>
          <w:szCs w:val="19"/>
          <w:lang w:val="sk-SK"/>
        </w:rPr>
        <w:t>zmysle § 51 ods. 6 ZVO</w:t>
      </w:r>
      <w:r w:rsidRPr="0073389C">
        <w:rPr>
          <w:rFonts w:cs="Arial"/>
          <w:szCs w:val="19"/>
          <w:lang w:val="sk-SK"/>
        </w:rPr>
        <w:t>;</w:t>
      </w:r>
    </w:p>
    <w:p w14:paraId="7A55D2C6" w14:textId="5D6F7C2C" w:rsidR="009D7F63" w:rsidRPr="0073389C" w:rsidRDefault="00C07E7C" w:rsidP="009D7F63">
      <w:pPr>
        <w:pStyle w:val="Bulletslevel2"/>
        <w:spacing w:after="120" w:line="288" w:lineRule="auto"/>
        <w:ind w:left="567" w:hanging="283"/>
        <w:rPr>
          <w:rFonts w:cs="Arial"/>
          <w:szCs w:val="19"/>
          <w:lang w:val="sk-SK"/>
        </w:rPr>
      </w:pPr>
      <w:r>
        <w:rPr>
          <w:rFonts w:cs="Arial"/>
          <w:szCs w:val="19"/>
          <w:lang w:val="sk-SK"/>
        </w:rPr>
        <w:t>určenie/</w:t>
      </w:r>
      <w:r w:rsidR="009D7F63"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lastRenderedPageBreak/>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2C40DC21" w14:textId="4D99E31B" w:rsidR="00C07E7C" w:rsidRDefault="006F0C86" w:rsidP="009D7F63">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w:t>
      </w:r>
      <w:r w:rsidR="00C07E7C">
        <w:t>s využitím elektronického trhoviska</w:t>
      </w:r>
      <w:r w:rsidR="00F1208E" w:rsidRPr="00F1208E">
        <w:rPr>
          <w:rFonts w:cs="Arial"/>
          <w:szCs w:val="19"/>
        </w:rPr>
        <w:t xml:space="preserve">.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p>
    <w:p w14:paraId="7A55D2D7" w14:textId="5BC9515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00C07E7C" w:rsidRPr="00E122D3">
        <w:rPr>
          <w:b/>
        </w:rPr>
        <w:t xml:space="preserve">Lehota na výkon </w:t>
      </w:r>
      <w:r w:rsidR="00C07E7C">
        <w:rPr>
          <w:b/>
        </w:rPr>
        <w:t xml:space="preserve">druhej ex ante </w:t>
      </w:r>
      <w:r w:rsidR="00C07E7C" w:rsidRPr="00E122D3">
        <w:rPr>
          <w:b/>
        </w:rPr>
        <w:t>kontroly</w:t>
      </w:r>
      <w:r w:rsidR="00C07E7C">
        <w:t xml:space="preserve">, po ktorej nasleduje vyzvanie prijímateľa na zaslanie podnetu na ÚVO alebo vypracovanie a odoslanie návrhu správy z kontroly prijímateľovi, ktorej záverom je nepripustenie výdavkov do financovania alebo vypracovanie a odoslanie návrhu správy/správy z kontroly prijímateľovi, ak zákazka nie je predmetom kontroly ÚVO podľa § 169 ods. 2 ZVO, je </w:t>
      </w:r>
      <w:r w:rsidR="00C07E7C" w:rsidRPr="00E122D3">
        <w:rPr>
          <w:b/>
        </w:rPr>
        <w:t>20 pracovných dní</w:t>
      </w:r>
      <w:r w:rsidR="00271FD5">
        <w:rPr>
          <w:b/>
        </w:rPr>
        <w:t>.</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175C7366" w:rsidR="00F1208E" w:rsidRDefault="00F1208E" w:rsidP="00D1430A">
      <w:pPr>
        <w:spacing w:before="120" w:after="120" w:line="288" w:lineRule="auto"/>
        <w:jc w:val="both"/>
        <w:rPr>
          <w:rFonts w:cs="Arial"/>
          <w:szCs w:val="19"/>
        </w:rPr>
      </w:pPr>
      <w:r w:rsidRPr="00F1208E">
        <w:rPr>
          <w:rFonts w:cs="Arial"/>
          <w:szCs w:val="19"/>
        </w:rPr>
        <w:t>V prípade, ak poskytovateľ</w:t>
      </w:r>
      <w:r w:rsidRPr="00F1208E" w:rsidDel="006526CF">
        <w:rPr>
          <w:rFonts w:cs="Arial"/>
          <w:szCs w:val="19"/>
        </w:rPr>
        <w:t xml:space="preserve"> </w:t>
      </w:r>
      <w:r w:rsidRPr="00F1208E">
        <w:rPr>
          <w:rFonts w:cs="Arial"/>
          <w:szCs w:val="19"/>
        </w:rPr>
        <w:t>nezašle prijímateľ</w:t>
      </w:r>
      <w:r w:rsidR="00267334">
        <w:rPr>
          <w:rFonts w:cs="Arial"/>
          <w:szCs w:val="19"/>
        </w:rPr>
        <w:t>ovi</w:t>
      </w:r>
      <w:r w:rsidRPr="00F1208E">
        <w:rPr>
          <w:rFonts w:cs="Arial"/>
          <w:szCs w:val="19"/>
        </w:rPr>
        <w:t xml:space="preserve"> záver</w:t>
      </w:r>
      <w:r w:rsidR="00267334">
        <w:rPr>
          <w:rFonts w:cs="Arial"/>
          <w:szCs w:val="19"/>
        </w:rPr>
        <w:t>y</w:t>
      </w:r>
      <w:r w:rsidRPr="00F1208E">
        <w:rPr>
          <w:rFonts w:cs="Arial"/>
          <w:szCs w:val="19"/>
        </w:rPr>
        <w:t xml:space="preserve"> z  finančnej kontroly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 záverov z  finančnej kontroly VO.</w:t>
      </w:r>
    </w:p>
    <w:p w14:paraId="663D7D5F" w14:textId="77777777"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637C5E">
        <w:rPr>
          <w:b/>
          <w:i/>
        </w:rPr>
        <w:t>Dôležité upozornenie:</w:t>
      </w:r>
      <w:r w:rsidRPr="00AD07E2">
        <w:rPr>
          <w:b/>
          <w:i/>
        </w:rPr>
        <w:t xml:space="preserve"> </w:t>
      </w:r>
      <w:r w:rsidRPr="00637C5E">
        <w:t>Ak prijímateľ podpíše zmluvu s úspešným uchádzačom pred ria</w:t>
      </w:r>
      <w:r w:rsidRPr="00F9051D">
        <w:t>dnym ukončením tejto kontroly, resp. vôbec nepredloží do</w:t>
      </w:r>
      <w:r w:rsidRPr="00CC5402">
        <w:t>kumentáciu k VO na túto kontrolu, poskytovateľ nebude oprávnený v prípade zistení ne</w:t>
      </w:r>
      <w:r w:rsidRPr="00346CD1">
        <w:t xml:space="preserve">dostatkov v rámci ex post kontroly postupovať vo veci určenia ex ante finančnej opravy a výdavky týkajúce sa </w:t>
      </w:r>
      <w:r w:rsidRPr="00A052EC">
        <w:t>predmetu zákazky zadávanej na základe kontrolovaného VO nebudú pripustené do financovania v plnom rozsahu. Uvedenú  skutočnosť bude môcť poskytovateľ vyhodnotiť zároveň ako podstatné porušenie zmluvy o NFP.</w:t>
      </w:r>
    </w:p>
    <w:p w14:paraId="5D8C7628" w14:textId="77777777" w:rsidR="00637C5E" w:rsidRPr="00D1430A" w:rsidRDefault="00637C5E" w:rsidP="00D1430A">
      <w:pPr>
        <w:spacing w:before="120" w:after="120" w:line="288" w:lineRule="auto"/>
        <w:jc w:val="both"/>
      </w:pPr>
    </w:p>
    <w:p w14:paraId="07C5B893" w14:textId="559C34BF" w:rsidR="004221C7"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2732456B" w14:textId="300E6CB7" w:rsidR="00832B23" w:rsidRPr="00852446"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32B23">
        <w:t xml:space="preserve"> </w:t>
      </w:r>
      <w:r w:rsidRPr="00BB6F99">
        <w:t xml:space="preserve">V prípade, ak </w:t>
      </w:r>
      <w:r>
        <w:t>nadlimitná zákazka nespĺňa podmienky uvedené v § 169 ods. 2 ZVO</w:t>
      </w:r>
      <w:r w:rsidRPr="00BB6F99">
        <w:t>,</w:t>
      </w:r>
      <w:r>
        <w:t xml:space="preserve"> poskytovateľ</w:t>
      </w:r>
      <w:r w:rsidRPr="00BB6F99">
        <w:t xml:space="preserve"> nevyzýva prijímateľa na podanie podnetu na ÚVO podľa § 169 ods. 1 písm. b) ZVO a druhá ex </w:t>
      </w:r>
      <w:r w:rsidRPr="00BB6F99">
        <w:lastRenderedPageBreak/>
        <w:t xml:space="preserve">ante kontrola postupu zadávania zákazky je ukončená v štádiu pred uzavretím zmluvy s úspešným uchádzačom iba kontrolou </w:t>
      </w:r>
      <w:r>
        <w:t>poskytovateľa</w:t>
      </w:r>
      <w:r w:rsidRPr="00BB6F99">
        <w:t xml:space="preserve">. Uvedeným nie je dotknuté právo prijímateľa na „dobrovoľné“ podanie podnetu na ÚVO podľa § 169 ods. </w:t>
      </w:r>
      <w:r>
        <w:t>1 písm. b)</w:t>
      </w:r>
      <w:r w:rsidRPr="00BB6F99">
        <w:t xml:space="preserve"> ZVO</w:t>
      </w:r>
      <w:r>
        <w:t xml:space="preserve"> alebo právo poskytovateľa na podanie podnetu podľa § 169 ods. 1 písm. c) ZVO</w:t>
      </w:r>
      <w:r w:rsidRPr="00BB6F99">
        <w:t xml:space="preserve">. Ak prijímateľ </w:t>
      </w:r>
      <w:r>
        <w:t xml:space="preserve">alebo poskytovateľ </w:t>
      </w:r>
      <w:r w:rsidRPr="00BB6F99">
        <w:t>toto právo využije a podá podnet na ÚVO, rozhodnut</w:t>
      </w:r>
      <w:r>
        <w:t>ie ÚVO predstavuje podklad pre poskytovateľa</w:t>
      </w:r>
      <w:r w:rsidRPr="00BB6F99">
        <w:t xml:space="preserve"> na vypracovanie návrhu správy z kontroly (v prípade zistení nedostatkov) alebo správy z</w:t>
      </w:r>
      <w:r>
        <w:t> </w:t>
      </w:r>
      <w:r w:rsidRPr="00BB6F99">
        <w:t>kontroly</w:t>
      </w:r>
      <w:r>
        <w:t xml:space="preserve"> </w:t>
      </w:r>
      <w:r w:rsidRPr="00BB6F99">
        <w:t xml:space="preserve">(v prípade, ak neboli zistené nedostatky alebo </w:t>
      </w:r>
      <w:r>
        <w:t>poskytovateľ</w:t>
      </w:r>
      <w:r w:rsidRPr="00BB6F99">
        <w:t xml:space="preserve"> po vydaní rozhodnutia ÚVO o zastavení konania netrvá na predbežne zistených nedostatkoch).</w:t>
      </w:r>
      <w:r w:rsidRPr="00852446">
        <w:rPr>
          <w:b/>
          <w:i/>
        </w:rPr>
        <w:t xml:space="preserve"> </w:t>
      </w:r>
    </w:p>
    <w:p w14:paraId="4F382E7E" w14:textId="77777777" w:rsidR="004221C7" w:rsidRDefault="004221C7" w:rsidP="00BF23E3">
      <w:pPr>
        <w:spacing w:before="120" w:after="120" w:line="288" w:lineRule="auto"/>
        <w:jc w:val="both"/>
      </w:pPr>
    </w:p>
    <w:p w14:paraId="26B9C108" w14:textId="0BCA3282" w:rsidR="004221C7" w:rsidRPr="004221C7" w:rsidRDefault="004221C7" w:rsidP="004221C7">
      <w:pPr>
        <w:spacing w:before="120" w:after="120" w:line="288" w:lineRule="auto"/>
        <w:jc w:val="both"/>
        <w:rPr>
          <w:b/>
        </w:rPr>
      </w:pPr>
      <w:r w:rsidRPr="004221C7">
        <w:rPr>
          <w:b/>
        </w:rPr>
        <w:t>Osobitné ustanovenia pre kontrolu podlimitných zákaziek</w:t>
      </w:r>
      <w:r w:rsidR="00832B23" w:rsidRPr="00832B23">
        <w:rPr>
          <w:rFonts w:cs="Arial"/>
          <w:b/>
          <w:szCs w:val="19"/>
        </w:rPr>
        <w:t xml:space="preserve"> </w:t>
      </w:r>
      <w:r w:rsidR="00832B23">
        <w:rPr>
          <w:rFonts w:cs="Arial"/>
          <w:b/>
          <w:szCs w:val="19"/>
        </w:rPr>
        <w:t xml:space="preserve">a zákaziek zadávaných nadlimitným postupom, ktoré nie sú predmetom kontroly ÚVO </w:t>
      </w:r>
      <w:r w:rsidR="00832B23" w:rsidRPr="00C61B50">
        <w:rPr>
          <w:rFonts w:cs="Arial"/>
          <w:b/>
          <w:szCs w:val="19"/>
        </w:rPr>
        <w:t xml:space="preserve">podľa </w:t>
      </w:r>
      <w:r w:rsidR="00832B23" w:rsidRPr="00C61B50">
        <w:rPr>
          <w:b/>
        </w:rPr>
        <w:t>§ 169 ods. 2 ZVO</w:t>
      </w:r>
      <w:r w:rsidRPr="004221C7">
        <w:rPr>
          <w:b/>
        </w:rPr>
        <w:t>:</w:t>
      </w:r>
    </w:p>
    <w:p w14:paraId="3F2F2241" w14:textId="3BA9A18D"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w:t>
      </w:r>
      <w:r w:rsidR="00402075">
        <w:rPr>
          <w:rFonts w:cs="Arial"/>
          <w:szCs w:val="19"/>
        </w:rPr>
        <w:t>(porušenie pravidiel</w:t>
      </w:r>
      <w:r w:rsidR="00402075" w:rsidRPr="00224284">
        <w:rPr>
          <w:rFonts w:cs="Arial"/>
          <w:szCs w:val="19"/>
        </w:rPr>
        <w:t xml:space="preserve"> a postupov VO</w:t>
      </w:r>
      <w:r w:rsidR="00402075">
        <w:rPr>
          <w:rFonts w:cs="Arial"/>
          <w:szCs w:val="19"/>
        </w:rPr>
        <w:t xml:space="preserve">, </w:t>
      </w:r>
      <w:r w:rsidR="00402075" w:rsidRPr="00224284">
        <w:rPr>
          <w:rFonts w:cs="Arial"/>
          <w:szCs w:val="19"/>
        </w:rPr>
        <w:t xml:space="preserve">resp. porušenia </w:t>
      </w:r>
      <w:r w:rsidR="00402075">
        <w:rPr>
          <w:rFonts w:cs="Arial"/>
          <w:szCs w:val="19"/>
        </w:rPr>
        <w:t xml:space="preserve">platnej </w:t>
      </w:r>
      <w:r w:rsidR="00402075" w:rsidRPr="00224284">
        <w:rPr>
          <w:rFonts w:cs="Arial"/>
          <w:szCs w:val="19"/>
        </w:rPr>
        <w:t>legislatívy</w:t>
      </w:r>
      <w:r w:rsidR="00402075">
        <w:rPr>
          <w:rFonts w:cs="Arial"/>
          <w:szCs w:val="19"/>
        </w:rPr>
        <w:t>)</w:t>
      </w:r>
      <w:r w:rsidR="00B73EC8" w:rsidRPr="00B73EC8">
        <w:t>, je poskytovateľ oprávnený uplatniť ex ante finančnú opravu pred podpisom zmluvy s úspešným uchádzačom iba v prípade, ak by opakovaním procesu VO vznikli dodatočné náklady</w:t>
      </w:r>
      <w:r w:rsidR="00442D7E">
        <w:rPr>
          <w:rFonts w:cs="Arial"/>
          <w:szCs w:val="19"/>
        </w:rPr>
        <w:t>, časové obmedzenia</w:t>
      </w:r>
      <w:r w:rsidR="00442D7E" w:rsidRPr="003C36DF">
        <w:rPr>
          <w:rFonts w:cs="Arial"/>
          <w:szCs w:val="19"/>
        </w:rPr>
        <w:t xml:space="preserve">  </w:t>
      </w:r>
      <w:r w:rsidR="00B73EC8" w:rsidRPr="00B73EC8">
        <w:t>a zároveň nebol odstránený protiprávny stav konštatovaný v predbežných záveroch poskytovateľa a následne v návrhu správy z kontroly. V prípade, že nie je možné preukázať, že opakovaním procesu VO by vznikli dodatočné náklady</w:t>
      </w:r>
      <w:r w:rsidR="00442D7E">
        <w:rPr>
          <w:rFonts w:cs="Arial"/>
          <w:szCs w:val="19"/>
        </w:rPr>
        <w:t xml:space="preserve"> a časové obmedzenia</w:t>
      </w:r>
      <w:r w:rsidR="00442D7E" w:rsidRPr="003C36DF">
        <w:rPr>
          <w:rFonts w:cs="Arial"/>
          <w:szCs w:val="19"/>
        </w:rPr>
        <w:t xml:space="preserve">  </w:t>
      </w:r>
      <w:r w:rsidR="00B73EC8" w:rsidRPr="00B73EC8">
        <w:t>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w:t>
      </w:r>
      <w:r w:rsidR="00402075" w:rsidRPr="00402075">
        <w:rPr>
          <w:rFonts w:cs="Arial"/>
          <w:szCs w:val="19"/>
        </w:rPr>
        <w:t xml:space="preserve"> </w:t>
      </w:r>
      <w:r w:rsidR="00402075">
        <w:rPr>
          <w:rFonts w:cs="Arial"/>
          <w:szCs w:val="19"/>
        </w:rPr>
        <w:t>následnej</w:t>
      </w:r>
      <w:r w:rsidRPr="004221C7">
        <w:t xml:space="preserve"> ex-post kontroly nepripustí do financovania v plnom rozsahu.</w:t>
      </w:r>
    </w:p>
    <w:p w14:paraId="69631C6F" w14:textId="77777777" w:rsidR="007B2419" w:rsidRDefault="007B2419" w:rsidP="007B2419">
      <w:pPr>
        <w:spacing w:before="120" w:after="120" w:line="288" w:lineRule="auto"/>
        <w:jc w:val="both"/>
      </w:pPr>
    </w:p>
    <w:p w14:paraId="215C7EC4" w14:textId="0FAA6E68" w:rsidR="007B2419" w:rsidRPr="007B2419" w:rsidRDefault="007B2419" w:rsidP="007B2419">
      <w:pPr>
        <w:spacing w:before="120" w:after="120" w:line="288" w:lineRule="auto"/>
        <w:jc w:val="both"/>
        <w:rPr>
          <w:b/>
        </w:rPr>
      </w:pPr>
      <w:r w:rsidRPr="007B2419">
        <w:rPr>
          <w:b/>
        </w:rPr>
        <w:t xml:space="preserve">Osobitné ustanovenia pre kontrolu </w:t>
      </w:r>
      <w:r w:rsidR="00402075">
        <w:rPr>
          <w:rFonts w:cs="Arial"/>
          <w:b/>
          <w:szCs w:val="19"/>
        </w:rPr>
        <w:t xml:space="preserve">zákaziek zadávaných nadlimitným postupom, ktoré sú predmetom </w:t>
      </w:r>
      <w:r w:rsidR="00402075" w:rsidRPr="00175753">
        <w:rPr>
          <w:rFonts w:cs="Arial"/>
          <w:b/>
          <w:szCs w:val="19"/>
        </w:rPr>
        <w:t xml:space="preserve">kontroly ÚVO podľa </w:t>
      </w:r>
      <w:r w:rsidR="00402075" w:rsidRPr="00175753">
        <w:rPr>
          <w:b/>
          <w:szCs w:val="19"/>
        </w:rPr>
        <w:t>§ 169 ods. 2 ZVO</w:t>
      </w:r>
      <w:r w:rsidRPr="007B2419">
        <w:rPr>
          <w:b/>
        </w:rPr>
        <w:t>:</w:t>
      </w:r>
    </w:p>
    <w:p w14:paraId="62774439" w14:textId="34B00FBE" w:rsidR="006E4DBE" w:rsidRDefault="006E4DBE" w:rsidP="006E4DBE">
      <w:pPr>
        <w:spacing w:before="120" w:after="120" w:line="288" w:lineRule="auto"/>
        <w:jc w:val="both"/>
      </w:pPr>
      <w:r w:rsidRPr="006E4DBE">
        <w:t xml:space="preserve">ÚVO vykonáva kontrolu </w:t>
      </w:r>
      <w:r w:rsidR="002550F5" w:rsidRPr="00175753">
        <w:rPr>
          <w:b/>
          <w:szCs w:val="19"/>
        </w:rPr>
        <w:t>zákaziek zadávaných nadlimitným postupom</w:t>
      </w:r>
      <w:r w:rsidR="002550F5" w:rsidRPr="00175753" w:rsidDel="00C61B50">
        <w:rPr>
          <w:b/>
          <w:szCs w:val="19"/>
        </w:rPr>
        <w:t xml:space="preserve"> </w:t>
      </w:r>
      <w:r w:rsidR="002550F5">
        <w:rPr>
          <w:b/>
          <w:szCs w:val="19"/>
        </w:rPr>
        <w:t xml:space="preserve"> spĺňajúcich pravidlá uvedené v § 169 ods. 2 písm. b) ZVO</w:t>
      </w:r>
      <w:r w:rsidRPr="006E4DBE">
        <w:t xml:space="preserve"> v rámci druhej ex-ante kontroly na základe podnetu prijímateľa podľa § 169 ods. 1 písm. b) v spojení s § 169 ods. 2 ZVO vo fáze pred uzavretím zmluvy, koncesnej zmluvy alebo rámcovej dohody, pred ukončením súťaže návrhov, alebo pred ukončením postupu inovatívneho partnerstva</w:t>
      </w:r>
      <w:r w:rsidR="00F9051D" w:rsidRPr="00F9051D">
        <w:rPr>
          <w:szCs w:val="19"/>
          <w:u w:val="single"/>
        </w:rPr>
        <w:t xml:space="preserve"> </w:t>
      </w:r>
      <w:r w:rsidR="00F9051D" w:rsidRPr="00F9051D">
        <w:rPr>
          <w:u w:val="single"/>
        </w:rPr>
        <w:t>okrem zadania zákazky na základe rámcovej dohody alebo v rámci dynamického nákupného systému</w:t>
      </w:r>
      <w:r w:rsidRPr="006E4DBE">
        <w:t>.</w:t>
      </w:r>
    </w:p>
    <w:p w14:paraId="6A4DCFB6" w14:textId="462677D2" w:rsidR="00733B1E" w:rsidRDefault="00733B1E" w:rsidP="006E4DBE">
      <w:pPr>
        <w:spacing w:before="120" w:after="120" w:line="288" w:lineRule="auto"/>
        <w:jc w:val="both"/>
        <w:rPr>
          <w:rFonts w:cs="Arial"/>
          <w:szCs w:val="19"/>
        </w:rPr>
      </w:pPr>
      <w:r w:rsidRPr="008F2D30">
        <w:rPr>
          <w:rFonts w:cs="Arial"/>
          <w:szCs w:val="19"/>
        </w:rPr>
        <w:t xml:space="preserve">Ak poskytovateľ </w:t>
      </w:r>
      <w:r w:rsidRPr="00825BCC">
        <w:rPr>
          <w:rFonts w:cs="Arial"/>
          <w:b/>
          <w:szCs w:val="19"/>
        </w:rPr>
        <w:t>nezistí nedostatky</w:t>
      </w:r>
      <w:r w:rsidRPr="005959CA">
        <w:rPr>
          <w:rFonts w:cs="Arial"/>
          <w:szCs w:val="19"/>
        </w:rPr>
        <w:t xml:space="preserve">, resp. ak </w:t>
      </w:r>
      <w:r w:rsidRPr="00825BCC">
        <w:rPr>
          <w:rFonts w:cs="Arial"/>
          <w:b/>
          <w:szCs w:val="19"/>
        </w:rPr>
        <w:t>zistí nedostatky, ktoré je možné postupmi v zmysle ZVO odstrániť</w:t>
      </w:r>
      <w:r w:rsidRPr="008F2D30">
        <w:rPr>
          <w:rFonts w:cs="Arial"/>
          <w:szCs w:val="19"/>
        </w:rPr>
        <w:t xml:space="preserve"> (napr. opätovné vyhodnotenie podmienok účasti alebo ponúk), vyzve prijímateľa na zaslanie podnetu na ÚVO podľa § 169 ods. 1 písm. b) v spojení s § 169 ods. 2 ZVO.</w:t>
      </w:r>
    </w:p>
    <w:p w14:paraId="58556625" w14:textId="6158CDA7" w:rsidR="00733B1E" w:rsidRPr="006E4DBE" w:rsidRDefault="00733B1E" w:rsidP="006E4DBE">
      <w:pPr>
        <w:spacing w:before="120" w:after="120" w:line="288" w:lineRule="auto"/>
        <w:jc w:val="both"/>
      </w:pPr>
      <w:r w:rsidRPr="002C33F1">
        <w:t xml:space="preserve">Ak poskytovateľ zistí </w:t>
      </w:r>
      <w:r w:rsidRPr="00175753">
        <w:rPr>
          <w:b/>
        </w:rPr>
        <w:t xml:space="preserve">porušenie pravidiel a postupov VO, ktoré mali alebo mohli mať vplyv </w:t>
      </w:r>
      <w:r w:rsidRPr="002C33F1">
        <w:t>na výsledok VO a </w:t>
      </w:r>
      <w:r w:rsidRPr="00175753">
        <w:rPr>
          <w:b/>
        </w:rPr>
        <w:t>nie je možné odstrániť</w:t>
      </w:r>
      <w:r w:rsidRPr="00175753">
        <w:t xml:space="preserve"> protiprávny stav</w:t>
      </w:r>
      <w:r w:rsidRPr="002C33F1">
        <w:t xml:space="preserve">, v prípade, že prijímateľ preukáže, že opakovaním procesu VO </w:t>
      </w:r>
      <w:r w:rsidRPr="00175753">
        <w:rPr>
          <w:b/>
        </w:rPr>
        <w:t>by vznikli dodatočné náklady</w:t>
      </w:r>
      <w:r w:rsidR="002E21F3" w:rsidRPr="002E21F3">
        <w:rPr>
          <w:b/>
        </w:rPr>
        <w:t xml:space="preserve"> </w:t>
      </w:r>
      <w:r w:rsidR="002E21F3">
        <w:rPr>
          <w:b/>
        </w:rPr>
        <w:t>a časové obmedzenia</w:t>
      </w:r>
      <w:r w:rsidRPr="002C33F1">
        <w:t>, poskytovateľ vyzve prijímateľa aby podal podnet na výkon kontroly podľa § 169 ods. 2 ZVO.</w:t>
      </w:r>
    </w:p>
    <w:p w14:paraId="14812AC2" w14:textId="77777777"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Podnet na výkon kontroly podľa § 169 ods. 2 ZVO podáva prijímateľ na základe vyzvania poskytovateľa.</w:t>
      </w:r>
    </w:p>
    <w:p w14:paraId="3A52051B" w14:textId="26D67382"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w:t>
      </w:r>
      <w:r w:rsidR="00733B1E">
        <w:t>poskytovateľa</w:t>
      </w:r>
      <w:r w:rsidRPr="006E4DBE">
        <w:t>, operačného programu, názvu a čísla projektu</w:t>
      </w:r>
      <w:r w:rsidR="002E21F3" w:rsidRPr="002E21F3">
        <w:rPr>
          <w:rFonts w:ascii="Times New Roman" w:eastAsiaTheme="minorHAnsi" w:hAnsi="Times New Roman"/>
          <w:sz w:val="24"/>
        </w:rPr>
        <w:t xml:space="preserve"> </w:t>
      </w:r>
      <w:r w:rsidR="002E21F3">
        <w:rPr>
          <w:rFonts w:ascii="Times New Roman" w:eastAsiaTheme="minorHAnsi" w:hAnsi="Times New Roman"/>
          <w:sz w:val="24"/>
        </w:rPr>
        <w:t>(</w:t>
      </w:r>
      <w:r w:rsidR="002E21F3" w:rsidRPr="0099105B">
        <w:rPr>
          <w:rFonts w:cs="Arial"/>
          <w:szCs w:val="19"/>
        </w:rPr>
        <w:t>vrátane označenia, či ide o národný alebo veľký projekt, ak je to relevantné),</w:t>
      </w:r>
      <w:r w:rsidRPr="006E4DBE">
        <w:t xml:space="preserve"> </w:t>
      </w:r>
      <w:r w:rsidR="006077B1" w:rsidRPr="006077B1">
        <w:t>kódu VO z ITMS 2014+,</w:t>
      </w:r>
      <w:r w:rsidR="006077B1">
        <w:t xml:space="preserve"> </w:t>
      </w:r>
      <w:r w:rsidR="002E21F3" w:rsidRPr="0099105B">
        <w:rPr>
          <w:rFonts w:cs="Arial"/>
          <w:szCs w:val="19"/>
        </w:rPr>
        <w:t>informáciu o uzavretí zmluvy o  NFP (vrátane dátumu jej účinnosti)</w:t>
      </w:r>
      <w:r w:rsidR="002E21F3">
        <w:rPr>
          <w:rFonts w:cs="Arial"/>
          <w:szCs w:val="19"/>
        </w:rPr>
        <w:t xml:space="preserve">, </w:t>
      </w:r>
      <w:r w:rsidRPr="006E4DBE">
        <w:t xml:space="preserve">čísla vestníka VO, označenie značky a dátumu vyhlásenia VO, ktorého sa podnet týka. Dňom odoslania výzvy na podanie podnetu na ÚVO Prijímateľovi prestáva poskytovateľovi plynúť lehota na </w:t>
      </w:r>
      <w:r w:rsidRPr="006E4DBE">
        <w:lastRenderedPageBreak/>
        <w:t>výkon kontroly VO. Vyzvanie prijímateľa na podanie podnetu na ÚVO tak plní funkciu výzvy na doplnenie chýbajúceho dokladu, ktorým je právoplatné rozhodnutie ÚVO predstavujúce podklad pre ukončenie kontroly VO.</w:t>
      </w:r>
    </w:p>
    <w:p w14:paraId="779AB239" w14:textId="2DF9EC98" w:rsidR="006E4DBE" w:rsidRPr="006E4DBE" w:rsidRDefault="00733B1E" w:rsidP="006E4DBE">
      <w:pPr>
        <w:spacing w:before="120" w:after="120" w:line="288" w:lineRule="auto"/>
        <w:jc w:val="both"/>
      </w:pPr>
      <w:r w:rsidRPr="00F00432">
        <w:rPr>
          <w:rFonts w:cs="Arial"/>
          <w:szCs w:val="19"/>
        </w:rPr>
        <w:t>ÚVO v prípade podania podnetu po</w:t>
      </w:r>
      <w:r w:rsidR="00F9051D">
        <w:rPr>
          <w:rFonts w:cs="Arial"/>
          <w:szCs w:val="19"/>
        </w:rPr>
        <w:t>d</w:t>
      </w:r>
      <w:r w:rsidRPr="00F00432">
        <w:rPr>
          <w:rFonts w:cs="Arial"/>
          <w:szCs w:val="19"/>
        </w:rPr>
        <w:t xml:space="preserve">ľa § 169 ods. 2 ZVO rozhodne do 45 dní odo dňa doručenia podnetu na výkon kontroly. Lehota na vydanie rozhodnutia neplynie v prípade podľa § 173 ods. 3 (ÚVO nariadi prijímateľovi doručiť vyjadrenie a informácie potrebné na výkon dohľadu) a ods. </w:t>
      </w:r>
      <w:r w:rsidR="006E4DBE" w:rsidRPr="006E4DBE">
        <w:t>4 ZVO (nedoručenie kompletnej dokumentácie v origináli)</w:t>
      </w:r>
      <w:r w:rsidR="00D80C31" w:rsidRPr="00D80C31">
        <w:rPr>
          <w:rFonts w:cs="Arial"/>
          <w:szCs w:val="19"/>
        </w:rPr>
        <w:t xml:space="preserve"> </w:t>
      </w:r>
      <w:r w:rsidR="00D80C31" w:rsidRPr="0099105B">
        <w:rPr>
          <w:rFonts w:cs="Arial"/>
          <w:szCs w:val="19"/>
        </w:rPr>
        <w:t>a ods. 8 ZVO (prerušenie konania s cieľom získať odborné stanovisko alebo znalecký posudok)</w:t>
      </w:r>
      <w:r w:rsidR="006E4DBE" w:rsidRPr="006E4DBE">
        <w:t xml:space="preserve">.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10C61BBD" w14:textId="427C4D59" w:rsidR="006E4DBE" w:rsidRPr="006E4DBE" w:rsidRDefault="006E4DBE" w:rsidP="006E4DBE">
      <w:pPr>
        <w:spacing w:before="120" w:after="120" w:line="288" w:lineRule="auto"/>
        <w:jc w:val="both"/>
      </w:pP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7061A8B8" w14:textId="0C1A1507" w:rsidR="000B7C9A" w:rsidRDefault="000B7C9A" w:rsidP="000B7C9A">
      <w:pPr>
        <w:spacing w:before="120" w:after="120" w:line="288" w:lineRule="auto"/>
        <w:jc w:val="both"/>
      </w:pPr>
      <w:r>
        <w:t xml:space="preserve">V prípade, že na základe rozhodnutia ÚVO alebo aj poskytovateľa </w:t>
      </w:r>
      <w:r w:rsidRPr="00825BCC">
        <w:rPr>
          <w:b/>
        </w:rPr>
        <w:t xml:space="preserve">je potrebné odstrániť </w:t>
      </w:r>
      <w:r>
        <w:t xml:space="preserve">v rámci overovanej zákazky </w:t>
      </w:r>
      <w:r w:rsidRPr="00825BCC">
        <w:rPr>
          <w:b/>
        </w:rPr>
        <w:t>protiprávny stav</w:t>
      </w:r>
      <w:r>
        <w:t>,</w:t>
      </w:r>
      <w:r w:rsidRPr="003C02CD">
        <w:t xml:space="preserve"> </w:t>
      </w:r>
      <w:r>
        <w:t>v</w:t>
      </w:r>
      <w:r w:rsidRPr="002132CC">
        <w:t xml:space="preserve"> </w:t>
      </w:r>
      <w:r w:rsidRPr="00825BCC">
        <w:rPr>
          <w:b/>
        </w:rPr>
        <w:t>návrhu správy z kontroly</w:t>
      </w:r>
      <w:r w:rsidRPr="002132CC">
        <w:t xml:space="preserve"> uvedie </w:t>
      </w:r>
      <w:r>
        <w:t xml:space="preserve">poskytovateľ </w:t>
      </w:r>
      <w:r w:rsidRPr="002132CC">
        <w:t>nedostatky</w:t>
      </w:r>
      <w:r>
        <w:t xml:space="preserve"> </w:t>
      </w:r>
      <w:r w:rsidRPr="002132CC">
        <w:t xml:space="preserve">a </w:t>
      </w:r>
      <w:r w:rsidR="00D80C31">
        <w:t>odporúčania</w:t>
      </w:r>
      <w:r w:rsidR="00D80C31" w:rsidRPr="002132CC">
        <w:t xml:space="preserve"> </w:t>
      </w:r>
      <w:r w:rsidRPr="002132CC">
        <w:t xml:space="preserve">na odstránenie zistených nedostatkov, zároveň poskytne prijímateľovi </w:t>
      </w:r>
      <w:r w:rsidRPr="00825BCC">
        <w:rPr>
          <w:b/>
        </w:rPr>
        <w:t>lehotu minimálne 5 pracovných dní</w:t>
      </w:r>
      <w:r w:rsidRPr="002132CC">
        <w:t xml:space="preserve"> </w:t>
      </w:r>
      <w:r w:rsidRPr="00825BCC">
        <w:rPr>
          <w:b/>
        </w:rPr>
        <w:t>na podanie námietok</w:t>
      </w:r>
      <w:r w:rsidRPr="002132CC">
        <w:t xml:space="preserve">. V prípade, že prijímateľ zašle v určenej lehote námietky, </w:t>
      </w:r>
      <w:r>
        <w:t xml:space="preserve">poskytovateľ </w:t>
      </w:r>
      <w:r w:rsidRPr="002132CC">
        <w:t xml:space="preserve">je povinný ich vyhodnotiť a v prípade ich úplnej alebo čiastočnej opodstatnenosti, zohľadniť </w:t>
      </w:r>
      <w:r w:rsidRPr="00825BCC">
        <w:t>ich</w:t>
      </w:r>
      <w:r w:rsidRPr="00825BCC">
        <w:rPr>
          <w:b/>
        </w:rPr>
        <w:t xml:space="preserve"> v správe z kontroly</w:t>
      </w:r>
      <w:r w:rsidRPr="002132CC">
        <w:t>.</w:t>
      </w:r>
      <w:r w:rsidRPr="00F7103E">
        <w:t xml:space="preserve"> </w:t>
      </w:r>
    </w:p>
    <w:p w14:paraId="2414FD58" w14:textId="309A9CE0" w:rsidR="006E4DBE" w:rsidRPr="006E4DBE" w:rsidRDefault="000B7C9A" w:rsidP="000B7C9A">
      <w:pPr>
        <w:spacing w:before="120" w:after="120" w:line="288" w:lineRule="auto"/>
        <w:jc w:val="both"/>
      </w:pPr>
      <w:r w:rsidRPr="002132CC">
        <w:t xml:space="preserve">V prípade, že </w:t>
      </w:r>
      <w:r w:rsidRPr="00825BCC">
        <w:rPr>
          <w:b/>
        </w:rPr>
        <w:t>námietky prijímateľa sú neopodstatnené, neboli podané alebo boli podané po lehote</w:t>
      </w:r>
      <w:r w:rsidRPr="002132CC">
        <w:t xml:space="preserve">, vypracuje </w:t>
      </w:r>
      <w:r>
        <w:t>poskytovateľ</w:t>
      </w:r>
      <w:r w:rsidRPr="002132CC">
        <w:t xml:space="preserve"> </w:t>
      </w:r>
      <w:r w:rsidRPr="00825BCC">
        <w:rPr>
          <w:b/>
        </w:rPr>
        <w:t>správu z kontroly</w:t>
      </w:r>
      <w:r w:rsidRPr="002132CC">
        <w:t xml:space="preserve">. Správa z kontroly zároveň </w:t>
      </w:r>
      <w:r w:rsidRPr="00825BCC">
        <w:rPr>
          <w:b/>
        </w:rPr>
        <w:t xml:space="preserve">obsahuje </w:t>
      </w:r>
      <w:r w:rsidR="00D80C31">
        <w:rPr>
          <w:b/>
        </w:rPr>
        <w:t>odporúčania</w:t>
      </w:r>
      <w:r w:rsidR="00D80C31" w:rsidRPr="00825BCC">
        <w:rPr>
          <w:b/>
        </w:rPr>
        <w:t xml:space="preserve"> </w:t>
      </w:r>
      <w:r w:rsidRPr="00825BCC">
        <w:rPr>
          <w:b/>
        </w:rPr>
        <w:t>na odstránenie zistených nedostatkov</w:t>
      </w:r>
      <w:r w:rsidRPr="002132CC">
        <w:t xml:space="preserve">, ktoré je </w:t>
      </w:r>
      <w:r w:rsidRPr="00825BCC">
        <w:rPr>
          <w:b/>
        </w:rPr>
        <w:t>prijímateľ povinný v stanovenej lehote (minimálne 5 pracovných dní a maximálne 10 pracovných dní) odstrániť a zaslať</w:t>
      </w:r>
      <w:r w:rsidRPr="002132CC">
        <w:t xml:space="preserve"> </w:t>
      </w:r>
      <w:r>
        <w:t>poskytovateľovi</w:t>
      </w:r>
      <w:r w:rsidRPr="002132CC">
        <w:t xml:space="preserve"> </w:t>
      </w:r>
      <w:r>
        <w:t xml:space="preserve">súvisiacu aktualizovanú dokumentáciu (napr. </w:t>
      </w:r>
      <w:r w:rsidRPr="009F68AA">
        <w:t>zápisnicu z opätovného vyhodnotenia ponúk</w:t>
      </w:r>
      <w:r>
        <w:t xml:space="preserve">), pričom poskytovateľ skontroluje, či prijímateľ odstránil protiprávny stav v súlade s návrhom správy a správou z kontroly (obsahuje zistenia z rozhodnutia ÚVO a/alebo zistenia poskytovateľa). </w:t>
      </w:r>
      <w:r w:rsidRPr="00501708">
        <w:t xml:space="preserve">V prípade, že </w:t>
      </w:r>
      <w:r w:rsidRPr="00825BCC">
        <w:rPr>
          <w:b/>
        </w:rPr>
        <w:t>prijímateľ neodstránil protiprávny stav</w:t>
      </w:r>
      <w:r w:rsidRPr="00501708">
        <w:t xml:space="preserve">, </w:t>
      </w:r>
      <w:r>
        <w:t xml:space="preserve">poskytovateľ </w:t>
      </w:r>
      <w:r w:rsidRPr="007416E4">
        <w:t xml:space="preserve">je oprávnený uplatniť </w:t>
      </w:r>
      <w:r>
        <w:t>ex ante</w:t>
      </w:r>
      <w:r w:rsidRPr="007416E4">
        <w:t xml:space="preserve"> finančnú opravu pred podpisom zmluvy s</w:t>
      </w:r>
      <w:r>
        <w:t> </w:t>
      </w:r>
      <w:r w:rsidRPr="007416E4">
        <w:t>úspešným uchádzačom iba v prípade, ak by opakovaním procesu VO vznikli dodatočné náklady</w:t>
      </w:r>
      <w:r w:rsidR="00D80C31" w:rsidRPr="00D80C31">
        <w:t xml:space="preserve"> </w:t>
      </w:r>
      <w:r w:rsidR="00D80C31">
        <w:t>a časové obmedzenia</w:t>
      </w:r>
      <w:r w:rsidRPr="007416E4">
        <w:t>.</w:t>
      </w:r>
      <w:r w:rsidRPr="00654198">
        <w:t xml:space="preserve"> </w:t>
      </w:r>
      <w:r>
        <w:t>V prípade, že nie je možné preukázať, že opakovaním procesu VO by vznikli dodatočné náklady</w:t>
      </w:r>
      <w:r w:rsidR="004118A5">
        <w:t xml:space="preserve"> </w:t>
      </w:r>
      <w:r w:rsidR="004118A5" w:rsidRPr="004118A5">
        <w:t>a časové obmedzenia</w:t>
      </w:r>
      <w:r>
        <w:t xml:space="preserve">, </w:t>
      </w:r>
      <w:r w:rsidRPr="00A44EB4">
        <w:rPr>
          <w:b/>
        </w:rPr>
        <w:t xml:space="preserve">poskytovateľ vyjadrí nesúhlas s podpísaním zmluvy </w:t>
      </w:r>
      <w:r>
        <w:t xml:space="preserve">s úspešným uchádzačom a </w:t>
      </w:r>
      <w:r w:rsidRPr="00A44EB4">
        <w:rPr>
          <w:b/>
        </w:rPr>
        <w:t>vyzve prijímateľa, aby zrušil</w:t>
      </w:r>
      <w:r>
        <w:t xml:space="preserve"> použitý postup zadávania zákazky a </w:t>
      </w:r>
      <w:r w:rsidRPr="00A44EB4">
        <w:rPr>
          <w:b/>
        </w:rPr>
        <w:t xml:space="preserve">odporučí vyhlásiť nové </w:t>
      </w:r>
      <w:r>
        <w:t>verejné obstarávanie.</w:t>
      </w:r>
    </w:p>
    <w:p w14:paraId="5447D968" w14:textId="0D25DB8A" w:rsidR="006E4DBE" w:rsidRPr="006E4DBE" w:rsidRDefault="006E4DBE" w:rsidP="006E4DBE">
      <w:pPr>
        <w:spacing w:before="120" w:after="120" w:line="288" w:lineRule="auto"/>
        <w:jc w:val="both"/>
      </w:pPr>
      <w:r w:rsidRPr="006E4DBE">
        <w:t xml:space="preserve">Ak poskytovateľ </w:t>
      </w:r>
      <w:r w:rsidRPr="00AD07E2">
        <w:rPr>
          <w:b/>
        </w:rPr>
        <w:t xml:space="preserve">zistí porušenie </w:t>
      </w:r>
      <w:r w:rsidR="00B73EC8" w:rsidRPr="00AD07E2">
        <w:rPr>
          <w:b/>
        </w:rPr>
        <w:t>pravidiel</w:t>
      </w:r>
      <w:r w:rsidRPr="00AD07E2">
        <w:rPr>
          <w:b/>
        </w:rPr>
        <w:t xml:space="preserve"> a postupov VO, ktoré mali alebo mohli mať vplyv</w:t>
      </w:r>
      <w:r w:rsidRPr="006E4DBE">
        <w:t xml:space="preserve"> na výsledok VO a </w:t>
      </w:r>
      <w:r w:rsidRPr="00AD07E2">
        <w:rPr>
          <w:b/>
        </w:rPr>
        <w:t>nie je možné ich odstrániť</w:t>
      </w:r>
      <w:r w:rsidRPr="006E4DBE">
        <w:t xml:space="preserve">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dodatočné náklady</w:t>
      </w:r>
      <w:r w:rsidR="009750E6" w:rsidRPr="009750E6">
        <w:rPr>
          <w:rFonts w:cs="Arial"/>
          <w:szCs w:val="19"/>
        </w:rPr>
        <w:t xml:space="preserve"> </w:t>
      </w:r>
      <w:r w:rsidR="009750E6">
        <w:rPr>
          <w:rFonts w:cs="Arial"/>
          <w:szCs w:val="19"/>
        </w:rPr>
        <w:t>a časové obmedzenia</w:t>
      </w:r>
      <w:r w:rsidRPr="006E4DBE">
        <w:t>, je poskytovateľ oprávnený uplatniť ex ante finančnú opravu pred podpisom zmluvy s úspešným uchádzačom. V prípade, že nie je možné preukázať, že opakovaním procesu VO by vznikli dodatočné náklady</w:t>
      </w:r>
      <w:r w:rsidR="009750E6" w:rsidRPr="009750E6">
        <w:rPr>
          <w:rFonts w:cs="Arial"/>
          <w:szCs w:val="19"/>
        </w:rPr>
        <w:t xml:space="preserve"> </w:t>
      </w:r>
      <w:r w:rsidR="009750E6">
        <w:rPr>
          <w:rFonts w:cs="Arial"/>
          <w:szCs w:val="19"/>
        </w:rPr>
        <w:t>a časové obmedzenia</w:t>
      </w:r>
      <w:r w:rsidRPr="006E4DBE">
        <w:t xml:space="preserve">, poskytovateľ </w:t>
      </w:r>
      <w:r w:rsidR="007D6CC2">
        <w:rPr>
          <w:rFonts w:cs="Arial"/>
          <w:szCs w:val="19"/>
        </w:rPr>
        <w:t>v návrhu správy</w:t>
      </w:r>
      <w:r w:rsidR="007D6CC2" w:rsidRPr="006E4DBE">
        <w:t xml:space="preserve"> </w:t>
      </w:r>
      <w:r w:rsidRPr="006E4DBE">
        <w:t>konštatuje nesúhlas s podpísaním zmluvy s úspešným uchádzačom a vyzve prijímateľa, aby zrušil použitý postup zadávania zákazky a odporučí mu vyhlásiť nové verejné obstarávanie.</w:t>
      </w:r>
    </w:p>
    <w:p w14:paraId="636C4CB6" w14:textId="5E39F679"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w:t>
      </w:r>
      <w:r w:rsidRPr="006E4DBE">
        <w:lastRenderedPageBreak/>
        <w:t xml:space="preserve">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w:t>
      </w:r>
      <w:r w:rsidR="00503AC0">
        <w:t>Príslušná n</w:t>
      </w:r>
      <w:r w:rsidRPr="006E4DBE">
        <w:t xml:space="preserve">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0B16389"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Prijímateľ predkladá na ÚVO spolu s podnetom na výkon kontroly aj kompletnú dokumentáciu k </w:t>
      </w:r>
      <w:r w:rsidR="00503AC0">
        <w:rPr>
          <w:rFonts w:cs="Arial"/>
          <w:szCs w:val="19"/>
        </w:rPr>
        <w:t>takejto</w:t>
      </w:r>
      <w:r w:rsidR="00503AC0" w:rsidRPr="006E4DBE">
        <w:t xml:space="preserve"> </w:t>
      </w:r>
      <w:r w:rsidRPr="006E4DBE">
        <w:t>zákazke</w:t>
      </w:r>
      <w:r w:rsidR="00503AC0" w:rsidRPr="00503AC0">
        <w:rPr>
          <w:rFonts w:cs="Arial"/>
          <w:szCs w:val="19"/>
        </w:rPr>
        <w:t xml:space="preserve"> </w:t>
      </w:r>
      <w:r w:rsidR="00503AC0">
        <w:rPr>
          <w:rFonts w:cs="Arial"/>
          <w:szCs w:val="19"/>
        </w:rPr>
        <w:t>zadávanej nadlimitným postupom</w:t>
      </w:r>
      <w:r w:rsidRPr="006E4DBE">
        <w:t xml:space="preserv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18" w:history="1">
        <w:r w:rsidRPr="006E4DBE">
          <w:rPr>
            <w:rStyle w:val="Hypertextovprepojenie"/>
          </w:rPr>
          <w:t>vo.sep@minv.sk</w:t>
        </w:r>
      </w:hyperlink>
      <w:r w:rsidR="00E55B8B" w:rsidRPr="009750E6">
        <w:rPr>
          <w:rStyle w:val="Hypertextovprepojenie"/>
          <w:rFonts w:cs="Arial"/>
          <w:color w:val="auto"/>
          <w:szCs w:val="19"/>
        </w:rPr>
        <w:t xml:space="preserve"> a na e-mailovú adresu poskytovateľa uvedenú vo výzve na podanie podnetu</w:t>
      </w:r>
      <w:r w:rsidRPr="006E4DBE">
        <w:t>).</w:t>
      </w:r>
    </w:p>
    <w:p w14:paraId="27D57CE8" w14:textId="604467F8"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w:t>
      </w:r>
    </w:p>
    <w:p w14:paraId="4425A09B" w14:textId="3C710F97" w:rsidR="006E4DBE" w:rsidRPr="006E4DBE" w:rsidRDefault="006E4DBE" w:rsidP="006E4DBE">
      <w:pPr>
        <w:spacing w:before="120" w:after="120" w:line="288" w:lineRule="auto"/>
        <w:jc w:val="both"/>
      </w:pPr>
      <w:r w:rsidRPr="00AD07E2">
        <w:rPr>
          <w:b/>
          <w:i/>
          <w:color w:val="FF0000"/>
        </w:rPr>
        <w:t>Povinnosť prijímateľa:</w:t>
      </w:r>
      <w:r w:rsidRPr="006E4DBE">
        <w:t xml:space="preserve">  </w:t>
      </w:r>
      <w:r w:rsidR="00F9051D">
        <w:t>ÚVO</w:t>
      </w:r>
      <w:r w:rsidR="00F9051D" w:rsidRPr="006E4DBE">
        <w:t xml:space="preserve"> </w:t>
      </w:r>
      <w:r w:rsidRPr="006E4DBE">
        <w:t xml:space="preserve">doručí poskytovateľovi </w:t>
      </w:r>
      <w:r w:rsidR="00131297">
        <w:rPr>
          <w:rFonts w:cs="Arial"/>
          <w:szCs w:val="19"/>
        </w:rPr>
        <w:t>kópiu</w:t>
      </w:r>
      <w:r w:rsidR="00131297" w:rsidRPr="006E4DBE">
        <w:t xml:space="preserve"> </w:t>
      </w:r>
      <w:r w:rsidRPr="006E4DBE">
        <w:t>právoplatné</w:t>
      </w:r>
      <w:r w:rsidR="00131297">
        <w:t>ho</w:t>
      </w:r>
      <w:r w:rsidRPr="006E4DBE">
        <w:t xml:space="preserve"> rozhodnuti</w:t>
      </w:r>
      <w:r w:rsidR="00131297">
        <w:t>a</w:t>
      </w:r>
      <w:r w:rsidRPr="006E4DBE">
        <w:t xml:space="preserve">  ÚVO, pričom lehota </w:t>
      </w:r>
      <w:r w:rsidR="00F9051D">
        <w:t xml:space="preserve">10 pracovných dní </w:t>
      </w:r>
      <w:r w:rsidRPr="006E4DBE">
        <w:t>na vypracovanie návrhu správy/správy z kontroly začne pre poskytovateľa plynúť odo dňa doručenia právoplatného rozhodnutia ÚVO. V prípade, že prijímateľ podal proti rozhodnutiu ÚVO odvolanie, zasiela na vedomie poskytovateľovi</w:t>
      </w:r>
      <w:r w:rsidR="00A57E51" w:rsidRPr="00A57E51">
        <w:t xml:space="preserve"> </w:t>
      </w:r>
      <w:r w:rsidR="00A57E51">
        <w:t>písomné vyhotovenie odvolania</w:t>
      </w:r>
      <w:r w:rsidR="00A57E51" w:rsidRPr="006B68B2">
        <w:t xml:space="preserve"> </w:t>
      </w:r>
      <w:r w:rsidR="00A57E51">
        <w:t>spolu s kópiou právoplatného rozhodnutia ÚVO</w:t>
      </w:r>
      <w:r w:rsidRPr="006E4DBE">
        <w:t xml:space="preserve"> (listom alebo e-mailom na adresu </w:t>
      </w:r>
      <w:hyperlink r:id="rId19" w:history="1">
        <w:r w:rsidRPr="006E4DBE">
          <w:rPr>
            <w:rStyle w:val="Hypertextovprepojenie"/>
          </w:rPr>
          <w:t>vo.sep@minv.sk</w:t>
        </w:r>
      </w:hyperlink>
      <w:r w:rsidR="00A57E51" w:rsidRPr="009750E6">
        <w:rPr>
          <w:rStyle w:val="Hypertextovprepojenie"/>
          <w:rFonts w:cs="Arial"/>
          <w:color w:val="auto"/>
          <w:szCs w:val="19"/>
        </w:rPr>
        <w:t xml:space="preserve"> a na e-mailovú adresu poskytovateľa uvedenú vo výzve na podanie podnetu</w:t>
      </w:r>
      <w:r w:rsidRPr="006E4DBE">
        <w:t>).</w:t>
      </w:r>
    </w:p>
    <w:p w14:paraId="728F295B" w14:textId="187C3B08"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w:t>
      </w:r>
      <w:r w:rsidR="00A57E51">
        <w:t>, poskytovateľ trvá na zistených nedostatkoch</w:t>
      </w:r>
      <w:r w:rsidR="00A57E51" w:rsidRPr="006E4DBE">
        <w:t xml:space="preserve"> </w:t>
      </w:r>
      <w:r w:rsidRPr="006E4DBE">
        <w:t>a nie je možné odstrániť protiprávny stav, je poskytovateľ oprávnený uplatniť ex ante finančnú opravu pred podpisom zmluvy s úspešným uchádzačom iba v prípade, ak by opakovaním procesu VO vznikli dodatočné náklady</w:t>
      </w:r>
      <w:r w:rsidR="009750E6" w:rsidRPr="009750E6">
        <w:rPr>
          <w:sz w:val="18"/>
          <w:szCs w:val="18"/>
        </w:rPr>
        <w:t xml:space="preserve"> </w:t>
      </w:r>
      <w:r w:rsidR="009750E6">
        <w:rPr>
          <w:sz w:val="18"/>
          <w:szCs w:val="18"/>
        </w:rPr>
        <w:t>a časové obmedzenia</w:t>
      </w:r>
      <w:r w:rsidRPr="006E4DBE">
        <w:t>. Uvedenú skutočnosť je povinný preukázať prijímateľ na základe výzvy poskytovateľa. V prípade, že nie je možné preukázať, že opakovaním procesu VO by vznikli dodatočné náklady</w:t>
      </w:r>
      <w:r w:rsidR="009750E6" w:rsidRPr="009750E6">
        <w:rPr>
          <w:sz w:val="18"/>
          <w:szCs w:val="18"/>
        </w:rPr>
        <w:t xml:space="preserve"> </w:t>
      </w:r>
      <w:r w:rsidR="009750E6">
        <w:rPr>
          <w:sz w:val="18"/>
          <w:szCs w:val="18"/>
        </w:rPr>
        <w:t>a časové obmedzenia</w:t>
      </w:r>
      <w:r w:rsidRPr="006E4DBE">
        <w:t>, poskytovateľ konštatuje nesúhlas s podpísaním zmluvy s úspešným uchádzačom a vyzve prijímateľa, aby zrušil použitý postup zadávania zákazky a odporučí vyhlásiť nové verejné obstarávanie.</w:t>
      </w:r>
    </w:p>
    <w:p w14:paraId="1706CC54" w14:textId="7B32A6C5" w:rsidR="006E4DBE" w:rsidRDefault="00A57E51" w:rsidP="00AD07E2">
      <w:pPr>
        <w:spacing w:before="120" w:after="120" w:line="288" w:lineRule="auto"/>
        <w:jc w:val="both"/>
      </w:pPr>
      <w:bookmarkStart w:id="288" w:name="kapitola_33722_ods24"/>
      <w:r>
        <w:t>Ak poskytovateľ ani ÚVO nezistí porušenie pravidiel a postupov VO, ktoré mali alebo mohli mať vplyv na výsledok VO, resp. poskytovateľ pri vecnej kontrole VO nezistí nesúlad</w:t>
      </w:r>
      <w:r w:rsidRPr="001517B0">
        <w:t xml:space="preserve"> predmetu obstarávania, návrhu zmluvných podmienok a iných údajov so schválenou ŽoNFP a účinnou zmluvou o NFP</w:t>
      </w:r>
      <w:r>
        <w:t>, v návrhu správy z kontroly/správe z kontroly poskytovateľ vyjadrí súhlas s podpísaním zmluvy prijímateľa s úspešným uchádzačom.</w:t>
      </w:r>
      <w:bookmarkEnd w:id="288"/>
    </w:p>
    <w:p w14:paraId="7CD44160" w14:textId="77777777" w:rsidR="00A57E51" w:rsidRDefault="00A57E51" w:rsidP="00A57E51">
      <w:pPr>
        <w:spacing w:before="120" w:after="120" w:line="288" w:lineRule="auto"/>
        <w:jc w:val="both"/>
      </w:pPr>
      <w:r>
        <w:t>Súhlas s podpísaním zmluvy s úspešným uchádzačom predstavuje predpoklad k vydaniu záveru v rámci následnej ex post kontroly.</w:t>
      </w:r>
    </w:p>
    <w:p w14:paraId="2682A3D7" w14:textId="77777777" w:rsidR="00A57E51" w:rsidRDefault="00A57E51" w:rsidP="00AD07E2">
      <w:pPr>
        <w:spacing w:before="120" w:after="120" w:line="288" w:lineRule="auto"/>
        <w:jc w:val="both"/>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1A51599F"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lastRenderedPageBreak/>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w:t>
      </w:r>
      <w:r w:rsidR="00F9051D">
        <w:rPr>
          <w:rFonts w:ascii="Arial" w:hAnsi="Arial" w:cs="Arial"/>
          <w:color w:val="auto"/>
          <w:sz w:val="19"/>
          <w:szCs w:val="19"/>
          <w:lang w:val="sk-SK"/>
        </w:rPr>
        <w:t>alebo</w:t>
      </w:r>
    </w:p>
    <w:p w14:paraId="4237CA36" w14:textId="59D5EB67" w:rsidR="003E07AA" w:rsidRDefault="00774183"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A57E51">
        <w:rPr>
          <w:rFonts w:ascii="Arial" w:hAnsi="Arial" w:cs="Arial"/>
          <w:color w:val="auto"/>
          <w:sz w:val="19"/>
          <w:szCs w:val="19"/>
          <w:lang w:val="sk-SK"/>
        </w:rPr>
        <w:t>p</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sidR="00F9051D">
        <w:rPr>
          <w:rFonts w:ascii="Arial" w:hAnsi="Arial" w:cs="Arial"/>
          <w:color w:val="auto"/>
          <w:sz w:val="19"/>
          <w:szCs w:val="19"/>
          <w:lang w:val="sk-SK"/>
        </w:rPr>
        <w:t>.</w:t>
      </w:r>
      <w:r w:rsidR="003E07AA" w:rsidRPr="00937DBD">
        <w:rPr>
          <w:rFonts w:ascii="Arial" w:hAnsi="Arial" w:cs="Arial"/>
          <w:color w:val="auto"/>
          <w:sz w:val="19"/>
          <w:szCs w:val="19"/>
          <w:lang w:val="sk-SK"/>
        </w:rPr>
        <w:t>Tento</w:t>
      </w:r>
      <w:r w:rsidR="003E07AA" w:rsidRPr="00703E20">
        <w:rPr>
          <w:rFonts w:ascii="Arial" w:hAnsi="Arial" w:cs="Arial"/>
          <w:color w:val="auto"/>
          <w:sz w:val="19"/>
          <w:szCs w:val="19"/>
          <w:lang w:val="sk-SK"/>
        </w:rPr>
        <w:t xml:space="preserve"> druh kontroly </w:t>
      </w:r>
      <w:r w:rsidR="003E07AA">
        <w:rPr>
          <w:rFonts w:ascii="Arial" w:hAnsi="Arial" w:cs="Arial"/>
          <w:color w:val="auto"/>
          <w:sz w:val="19"/>
          <w:szCs w:val="19"/>
          <w:lang w:val="sk-SK"/>
        </w:rPr>
        <w:t xml:space="preserve"> </w:t>
      </w:r>
      <w:r w:rsidR="003E07AA" w:rsidRPr="00703E20">
        <w:rPr>
          <w:rFonts w:ascii="Arial" w:hAnsi="Arial" w:cs="Arial"/>
          <w:color w:val="auto"/>
          <w:sz w:val="19"/>
          <w:szCs w:val="19"/>
          <w:lang w:val="sk-SK"/>
        </w:rPr>
        <w:t>sa nevzťahuje na VO, ktoré bolo predmetom druhej ex-ante kontroly (na tento prípad sa vzťahuje postup</w:t>
      </w:r>
      <w:r w:rsidR="00E275A6">
        <w:rPr>
          <w:rFonts w:ascii="Arial" w:hAnsi="Arial" w:cs="Arial"/>
          <w:color w:val="auto"/>
          <w:sz w:val="19"/>
          <w:szCs w:val="19"/>
          <w:lang w:val="sk-SK"/>
        </w:rPr>
        <w:t xml:space="preserve"> kontroly VO</w:t>
      </w:r>
      <w:r w:rsidR="003E07AA" w:rsidRPr="00703E20">
        <w:rPr>
          <w:rFonts w:ascii="Arial" w:hAnsi="Arial" w:cs="Arial"/>
          <w:color w:val="auto"/>
          <w:sz w:val="19"/>
          <w:szCs w:val="19"/>
          <w:lang w:val="sk-SK"/>
        </w:rPr>
        <w:t xml:space="preserve"> uvedený v písm. d) tejto príručky – </w:t>
      </w:r>
      <w:r w:rsidR="003E07AA" w:rsidRPr="00703E20" w:rsidDel="00AC19A3">
        <w:rPr>
          <w:rFonts w:ascii="Arial" w:hAnsi="Arial" w:cs="Arial"/>
          <w:color w:val="auto"/>
          <w:sz w:val="19"/>
          <w:szCs w:val="19"/>
          <w:lang w:val="sk-SK"/>
        </w:rPr>
        <w:t>N</w:t>
      </w:r>
      <w:r w:rsidR="003E07AA"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1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53F65654"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6"/>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w:t>
      </w:r>
      <w:r w:rsidRPr="00E70656">
        <w:rPr>
          <w:rFonts w:cs="Arial"/>
          <w:szCs w:val="19"/>
        </w:rPr>
        <w:lastRenderedPageBreak/>
        <w:t xml:space="preserve">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70F1621E"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 xml:space="preserve">skonštatuje uvedenú skutočnosť a určí prípadné </w:t>
      </w:r>
      <w:r w:rsidR="009750E6">
        <w:rPr>
          <w:rFonts w:cs="Arial"/>
          <w:szCs w:val="19"/>
        </w:rPr>
        <w:t>odporúčania</w:t>
      </w:r>
      <w:r w:rsidRPr="0073389C">
        <w:t>.</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37D69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7"/>
      </w:r>
      <w:r w:rsidR="00E275A6">
        <w:rPr>
          <w:rFonts w:cs="Arial"/>
          <w:szCs w:val="19"/>
          <w:lang w:val="sk-SK"/>
        </w:rPr>
        <w:t>(ďalej aj ako „metodický pokyn</w:t>
      </w:r>
      <w:r w:rsidR="00E275A6" w:rsidRPr="00703E20">
        <w:rPr>
          <w:rFonts w:cs="Arial"/>
          <w:szCs w:val="19"/>
          <w:lang w:val="sk-SK"/>
        </w:rPr>
        <w:t xml:space="preserve"> CKO č. 5</w:t>
      </w:r>
      <w:r w:rsidR="00E275A6">
        <w:rPr>
          <w:rFonts w:cs="Arial"/>
          <w:szCs w:val="19"/>
          <w:lang w:val="sk-SK"/>
        </w:rPr>
        <w:t>“)</w:t>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lastRenderedPageBreak/>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8"/>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lastRenderedPageBreak/>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018CC04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 xml:space="preserve">pri ktorých je </w:t>
      </w:r>
      <w:r w:rsidR="00A85808" w:rsidRPr="00AD07E2">
        <w:rPr>
          <w:b/>
        </w:rPr>
        <w:t>hodnota upraveného zmluvného plnenia rovnaká alebo vyššia ako 15 000 EUR bez DPH</w:t>
      </w:r>
      <w:r w:rsidR="00A85808" w:rsidRPr="00A85808">
        <w:t xml:space="preserve"> a/alebo ide o zmeny iné ako úpravu hodnoty zmluvného plnenia.</w:t>
      </w:r>
      <w:r w:rsidRPr="0073389C">
        <w:t xml:space="preserve">. Uvedená </w:t>
      </w:r>
      <w:r w:rsidRPr="0073389C">
        <w:lastRenderedPageBreak/>
        <w:t xml:space="preserve">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 xml:space="preserve">V prípade, keď sa dodatkom menia identifikačné a kontaktné údaje zmluvných strán alebo sa mení len </w:t>
      </w:r>
      <w:r w:rsidR="00A85808" w:rsidRPr="00AD07E2">
        <w:rPr>
          <w:b/>
        </w:rPr>
        <w:t>hodnota upraveného zmluvného plnenia, ktorá je nižšia ako 15 000 EUR bez DPH</w:t>
      </w:r>
      <w:r w:rsidR="00A85808" w:rsidRPr="00A85808">
        <w:t xml:space="preserve">, je prijímateľ oprávnený predložiť takýto dodatok až </w:t>
      </w:r>
      <w:r w:rsidR="00A85808" w:rsidRPr="00AD07E2">
        <w:rPr>
          <w:b/>
        </w:rPr>
        <w:t>po jeho podpise</w:t>
      </w:r>
      <w:r w:rsidR="00A85808" w:rsidRPr="00A85808">
        <w:t xml:space="preserv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w:t>
      </w:r>
      <w:r w:rsidRPr="00AD07E2">
        <w:rPr>
          <w:rFonts w:cs="Arial"/>
          <w:b/>
          <w:szCs w:val="19"/>
        </w:rPr>
        <w:t xml:space="preserve">kontroly návrhu dodatku je </w:t>
      </w:r>
      <w:r w:rsidR="00A85808" w:rsidRPr="00AD07E2">
        <w:rPr>
          <w:rFonts w:cs="Arial"/>
          <w:b/>
          <w:szCs w:val="19"/>
        </w:rPr>
        <w:t xml:space="preserve">10 </w:t>
      </w:r>
      <w:r w:rsidRPr="00AD07E2">
        <w:rPr>
          <w:rFonts w:cs="Arial"/>
          <w:b/>
          <w:szCs w:val="19"/>
        </w:rPr>
        <w:t>pracovných dní</w:t>
      </w:r>
      <w:r w:rsidRPr="00F25EBB">
        <w:rPr>
          <w:rFonts w:cs="Arial"/>
          <w:szCs w:val="19"/>
        </w:rPr>
        <w:t>.</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9"/>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w:t>
      </w:r>
      <w:r w:rsidRPr="00AD07E2">
        <w:rPr>
          <w:rFonts w:cs="Arial"/>
          <w:b/>
          <w:szCs w:val="19"/>
        </w:rPr>
        <w:t xml:space="preserve">minimálne 5 pracovných dní a maximálne 10 pracovných dní </w:t>
      </w:r>
      <w:r w:rsidRPr="004A1434">
        <w:rPr>
          <w:rFonts w:cs="Arial"/>
          <w:szCs w:val="19"/>
        </w:rPr>
        <w:t xml:space="preserve">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w:t>
      </w:r>
      <w:r w:rsidRPr="00AD07E2">
        <w:rPr>
          <w:rFonts w:cs="Arial"/>
          <w:b/>
          <w:szCs w:val="19"/>
        </w:rPr>
        <w:t>prijímateľa v návrhu správy z kontroly VO</w:t>
      </w:r>
      <w:r w:rsidRPr="004A1434">
        <w:rPr>
          <w:rFonts w:cs="Arial"/>
          <w:szCs w:val="19"/>
        </w:rPr>
        <w:t xml:space="preserve"> v primeranej lehote na odstránenie nedostatkov, zapracovanie pripomienok, zdôvodnenie nezapracovania pripomienok alebo podanie námietok k návrhu správy z kontroly. Poskytovateľ posúdi námietky k návrhu správy z kontroly VO a zašle prijímateľovi </w:t>
      </w:r>
      <w:r w:rsidRPr="00AD07E2">
        <w:rPr>
          <w:rFonts w:cs="Arial"/>
          <w:b/>
          <w:szCs w:val="19"/>
        </w:rPr>
        <w:t>správu z kontroly</w:t>
      </w:r>
      <w:r w:rsidRPr="004A1434">
        <w:rPr>
          <w:rFonts w:cs="Arial"/>
          <w:szCs w:val="19"/>
        </w:rPr>
        <w:t xml:space="preserve">,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2D1C3387"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 xml:space="preserve">s výnimkou tých častí, ktoré upravujú kontrolu zákaziek </w:t>
      </w:r>
      <w:r w:rsidR="00756D3C">
        <w:rPr>
          <w:rFonts w:cs="Arial"/>
          <w:szCs w:val="19"/>
        </w:rPr>
        <w:t>zadávaných nadlimitným postupom</w:t>
      </w:r>
      <w:r w:rsidR="00756D3C" w:rsidRPr="00D077F7">
        <w:rPr>
          <w:rFonts w:cs="Arial"/>
          <w:szCs w:val="19"/>
        </w:rPr>
        <w:t xml:space="preserve"> </w:t>
      </w:r>
      <w:r w:rsidR="00D077F7" w:rsidRPr="00D077F7">
        <w:rPr>
          <w:rFonts w:cs="Arial"/>
          <w:szCs w:val="19"/>
        </w:rPr>
        <w:t xml:space="preserve">pred podpisom zmluvy zo strany ÚVO </w:t>
      </w:r>
      <w:r w:rsidR="00756D3C">
        <w:rPr>
          <w:rFonts w:cs="Arial"/>
          <w:szCs w:val="19"/>
        </w:rPr>
        <w:t>podľa</w:t>
      </w:r>
      <w:r w:rsidR="00D077F7" w:rsidRPr="00D077F7">
        <w:rPr>
          <w:rFonts w:cs="Arial"/>
          <w:szCs w:val="19"/>
        </w:rPr>
        <w:t xml:space="preserv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20"/>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w:t>
      </w:r>
      <w:r w:rsidRPr="00AD07E2">
        <w:rPr>
          <w:b/>
        </w:rPr>
        <w:t>kontrolu dodatku</w:t>
      </w:r>
      <w:r w:rsidRPr="0073389C">
        <w:t xml:space="preserve"> v lehote </w:t>
      </w:r>
      <w:r w:rsidR="00A85808" w:rsidRPr="00AD07E2">
        <w:rPr>
          <w:b/>
        </w:rPr>
        <w:t xml:space="preserve">5 </w:t>
      </w:r>
      <w:r w:rsidRPr="00AD07E2">
        <w:rPr>
          <w:b/>
        </w:rPr>
        <w:t>pracovných dní</w:t>
      </w:r>
      <w:r w:rsidR="00A85808" w:rsidRPr="00A85808">
        <w:rPr>
          <w:rFonts w:cs="Arial"/>
          <w:szCs w:val="19"/>
        </w:rPr>
        <w:t xml:space="preserve"> </w:t>
      </w:r>
      <w:r w:rsidR="00A85808" w:rsidRPr="00A85808">
        <w:t xml:space="preserve">ak dodatok bol predmetom aj kontroly návrhu dodatku pred jeho podpisom </w:t>
      </w:r>
      <w:r w:rsidR="00A85808" w:rsidRPr="00AD07E2">
        <w:rPr>
          <w:b/>
        </w:rPr>
        <w:t>a 15 pracovných dní</w:t>
      </w:r>
      <w:r w:rsidR="00A85808" w:rsidRPr="00A85808">
        <w:t>,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w:t>
      </w:r>
      <w:r w:rsidRPr="00963E0D">
        <w:rPr>
          <w:rFonts w:cs="Arial"/>
          <w:szCs w:val="19"/>
        </w:rPr>
        <w:lastRenderedPageBreak/>
        <w:t>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2DF180C2"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486CC1E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t>
      </w:r>
      <w:r w:rsidR="00D35E63">
        <w:t xml:space="preserve"> 5</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574D216E"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5B5AA985" w:rsidR="00A85808" w:rsidRPr="00A85808" w:rsidRDefault="00A85808" w:rsidP="00852446">
      <w:pPr>
        <w:tabs>
          <w:tab w:val="left" w:pos="1014"/>
        </w:tabs>
        <w:spacing w:line="288" w:lineRule="auto"/>
        <w:jc w:val="both"/>
      </w:pPr>
      <w:r w:rsidRPr="00A85808">
        <w:t xml:space="preserve">Rámcová dohoda </w:t>
      </w:r>
      <w:r w:rsidR="009750E6" w:rsidRPr="001D4CC9">
        <w:t xml:space="preserve">je písomná dohoda medzi jedným alebo viacerými verejnými obstarávateľmi alebo jedným alebo viacerými obstarávateľmi na jednej strane a jedným alebo viacerými uchádzačmi na strane druhej a </w:t>
      </w:r>
      <w:r w:rsidRPr="00A85808">
        <w:t xml:space="preserve">určuje podmienky zadávania zákaziek počas jej platnosti, najmä čo sa týka ceny a </w:t>
      </w:r>
      <w:r w:rsidR="009750E6">
        <w:t>, ak je to možné, aj</w:t>
      </w:r>
      <w:r w:rsidR="009750E6" w:rsidRPr="00AC6E98">
        <w:t xml:space="preserve"> </w:t>
      </w:r>
      <w:r w:rsidRPr="00A85808">
        <w:t xml:space="preserve">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74ABBA67" w14:textId="77777777" w:rsidR="009750E6" w:rsidRPr="00A85808" w:rsidRDefault="009750E6" w:rsidP="00852446">
      <w:pPr>
        <w:tabs>
          <w:tab w:val="left" w:pos="1014"/>
        </w:tabs>
        <w:spacing w:line="288" w:lineRule="auto"/>
        <w:jc w:val="both"/>
      </w:pPr>
    </w:p>
    <w:p w14:paraId="5A15A537" w14:textId="77777777" w:rsidR="009750E6" w:rsidRPr="001D4CC9" w:rsidRDefault="009750E6" w:rsidP="009750E6">
      <w:pPr>
        <w:spacing w:line="288" w:lineRule="auto"/>
        <w:jc w:val="both"/>
      </w:pPr>
      <w:r w:rsidRPr="001D4CC9">
        <w: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len na obdobie, ktoré je primerané, a to najmä s ohľadom na dĺžku trvania obdobných zákaziek zadávaných na základe tej istej rámcovej dohody (napr. ak boli čiastkové zákazky zadávané počas trvania rámcovej dohody uzavreté na obdobie 6 mesiacov, tak aj „posledná“ čiastková zákazka, ktorá presiahne trvanie rámcovej dohody, by mala byť zadaná na obdobie nepresahujúce 6 mesiacov).</w:t>
      </w:r>
    </w:p>
    <w:p w14:paraId="05D7D1E2" w14:textId="77777777" w:rsidR="00A85808" w:rsidRPr="00A85808" w:rsidRDefault="00A85808" w:rsidP="00852446">
      <w:pPr>
        <w:tabs>
          <w:tab w:val="left" w:pos="1014"/>
        </w:tabs>
        <w:spacing w:line="288" w:lineRule="auto"/>
        <w:jc w:val="both"/>
      </w:pPr>
    </w:p>
    <w:p w14:paraId="439B6E51" w14:textId="0BE2798A" w:rsidR="00A85808" w:rsidRPr="00A85808" w:rsidRDefault="00A85808" w:rsidP="00852446">
      <w:pPr>
        <w:tabs>
          <w:tab w:val="left" w:pos="1014"/>
        </w:tabs>
        <w:spacing w:line="288" w:lineRule="auto"/>
        <w:jc w:val="both"/>
      </w:pPr>
      <w:r w:rsidRPr="00A85808">
        <w:t xml:space="preserve">DNS je elektronický </w:t>
      </w:r>
      <w:r w:rsidR="009750E6" w:rsidRPr="006B69F9">
        <w:t>proces určený na obstarávanie tovaru, stavebných prác alebo služieb bežne dostupných na trhu definovaných minimálne v rozsahu skupiny podľa slovníka obstarávania, ktorých charakteristiky spĺňajú požiadavky verejného obstarávateľa</w:t>
      </w:r>
      <w:r w:rsidR="009750E6">
        <w:t xml:space="preserve"> </w:t>
      </w:r>
      <w:r w:rsidRPr="00A85808">
        <w:t>a na základe ktorého je možné zadávať čiastkové zákazky.</w:t>
      </w:r>
      <w:r w:rsidR="008E59E1" w:rsidRPr="008E59E1">
        <w:t xml:space="preserve"> Verejný obstarávateľ môže DNS rozdeliť do kategórií tovarov, stavebných prác alebo služieb, pričom v takom prípade môže uviesť primerané podmienky účasti pre každú kategóriu.</w:t>
      </w:r>
      <w:r w:rsidRPr="00A85808">
        <w:t xml:space="preserve"> DNS je </w:t>
      </w:r>
      <w:r w:rsidR="009750E6">
        <w:t xml:space="preserve">zriadený </w:t>
      </w:r>
      <w:r w:rsidRPr="00A85808">
        <w:t xml:space="preserve">na určitú dobu. Zadávaniu zákaziek v rámci DNS predchádza </w:t>
      </w:r>
      <w:r w:rsidR="00192379">
        <w:t>zriadenie</w:t>
      </w:r>
      <w:r w:rsidR="00192379" w:rsidRPr="004E0939">
        <w:t xml:space="preserve"> </w:t>
      </w:r>
      <w:r w:rsidRPr="00A85808">
        <w:t xml:space="preserve">DNS a zaradenie záujemcov do DNS, ktoré je možné len po </w:t>
      </w:r>
      <w:r w:rsidR="00192379">
        <w:t xml:space="preserve">predložení </w:t>
      </w:r>
      <w:r w:rsidRPr="00A85808">
        <w:t xml:space="preserve">žiadosti </w:t>
      </w:r>
      <w:r w:rsidR="00192379" w:rsidRPr="006B69F9">
        <w:t>o účasť záujemcu</w:t>
      </w:r>
      <w:r w:rsidR="00192379" w:rsidRPr="006B69F9" w:rsidDel="006B69F9">
        <w:t xml:space="preserve"> </w:t>
      </w:r>
      <w:r w:rsidRPr="00A85808">
        <w:t>a splnení podmienok účasti a požiadaviek stanovených v oznámení o vyhlásení verejného obstarávania a súťažných podkladoch.</w:t>
      </w:r>
      <w:r w:rsidR="00192379" w:rsidRPr="00192379">
        <w:t xml:space="preserve"> </w:t>
      </w:r>
      <w:r w:rsidR="00192379" w:rsidRPr="006B69F9">
        <w:t>V rámci DNS  nie je možné uzavrieť rámcovú dohodu.</w:t>
      </w:r>
    </w:p>
    <w:p w14:paraId="3CE40180" w14:textId="77777777" w:rsidR="00A85808" w:rsidRPr="00A85808" w:rsidRDefault="00A85808" w:rsidP="00852446">
      <w:pPr>
        <w:tabs>
          <w:tab w:val="left" w:pos="1014"/>
        </w:tabs>
        <w:spacing w:line="288" w:lineRule="auto"/>
        <w:jc w:val="both"/>
      </w:pPr>
    </w:p>
    <w:p w14:paraId="121A70CE" w14:textId="3B762DCD" w:rsidR="00A85808" w:rsidRPr="00A85808" w:rsidRDefault="00A85808" w:rsidP="00852446">
      <w:pPr>
        <w:tabs>
          <w:tab w:val="left" w:pos="1014"/>
        </w:tabs>
        <w:spacing w:line="288" w:lineRule="auto"/>
        <w:jc w:val="both"/>
      </w:pPr>
      <w:r w:rsidRPr="00A85808">
        <w:t xml:space="preserve">Pri zadávaní každej konkrétnej zákazky verejný obstarávateľ elektronicky prostredníctvom funkcionality DNS </w:t>
      </w:r>
      <w:r w:rsidR="003F548B">
        <w:t xml:space="preserve">pošle </w:t>
      </w:r>
      <w:r w:rsidRPr="00A85808">
        <w:t>v</w:t>
      </w:r>
      <w:r w:rsidR="003F548B">
        <w:t>ý</w:t>
      </w:r>
      <w:r w:rsidRPr="00A85808">
        <w:t>zv</w:t>
      </w:r>
      <w:r w:rsidR="003F548B">
        <w:t>u</w:t>
      </w:r>
      <w:r w:rsidRPr="00A85808">
        <w:t xml:space="preserve"> na </w:t>
      </w:r>
      <w:r w:rsidR="003F548B">
        <w:t>predkladanie</w:t>
      </w:r>
      <w:r w:rsidR="003F548B" w:rsidRPr="00A85808">
        <w:t xml:space="preserve"> </w:t>
      </w:r>
      <w:r w:rsidRPr="00A85808">
        <w:t>pon</w:t>
      </w:r>
      <w:r w:rsidR="003F548B">
        <w:t>ú</w:t>
      </w:r>
      <w:r w:rsidRPr="00A85808">
        <w:t>k všetký</w:t>
      </w:r>
      <w:r w:rsidR="003F548B">
        <w:t>m</w:t>
      </w:r>
      <w:r w:rsidRPr="00A85808">
        <w:t xml:space="preserve"> záujemco</w:t>
      </w:r>
      <w:r w:rsidR="003F548B">
        <w:t>m</w:t>
      </w:r>
      <w:r w:rsidRPr="00A85808">
        <w:t>, zaraden</w:t>
      </w:r>
      <w:r w:rsidR="003F548B">
        <w:t>ým</w:t>
      </w:r>
      <w:r w:rsidRPr="00A85808">
        <w:t xml:space="preserve"> do DNS, </w:t>
      </w:r>
      <w:r w:rsidR="003F548B" w:rsidRPr="006B69F9">
        <w:t>osobitne na každú zákazku, ktorá sa zadáva s využitím tohto systému alebo všetkým záujemcom zaradeným do určitej kategórie zodpovedajúcej zadávanej zákazke, ak bol DNS rozdelený do kategórií</w:t>
      </w:r>
      <w:r w:rsidRPr="00A85808">
        <w:t>.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lastRenderedPageBreak/>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w:t>
      </w:r>
    </w:p>
    <w:p w14:paraId="59E4226E" w14:textId="77777777" w:rsidR="003F548B" w:rsidRDefault="003F548B" w:rsidP="003F548B">
      <w:pPr>
        <w:spacing w:line="288" w:lineRule="auto"/>
        <w:jc w:val="both"/>
      </w:pPr>
    </w:p>
    <w:p w14:paraId="38035FC9" w14:textId="3FC7F13B" w:rsidR="006B360C" w:rsidRDefault="003F548B" w:rsidP="00B72499">
      <w:pPr>
        <w:tabs>
          <w:tab w:val="left" w:pos="1014"/>
        </w:tabs>
        <w:spacing w:before="120" w:after="120" w:line="288" w:lineRule="auto"/>
        <w:jc w:val="both"/>
      </w:pPr>
      <w:r w:rsidRPr="00735615">
        <w:rPr>
          <w:b/>
          <w:i/>
        </w:rPr>
        <w:t>Dôležité upozornenie:</w:t>
      </w:r>
      <w:r w:rsidRPr="006B69F9">
        <w:rPr>
          <w:b/>
          <w:i/>
        </w:rPr>
        <w:t xml:space="preserve"> </w:t>
      </w:r>
      <w:r w:rsidRPr="003F548B">
        <w:t>Povinnosť prijímateľa podať podnet na ÚVO sa podľa § 169 ods. 2 ZVO nevzťahuje na zadávanie zákaziek na základe rámcovej dohody, aj keď sú v hodnote nadlimitnej zákazky a ich predpokladaná hodnota je rovnaká alebo vyššia ako 600 000 EUR bez DPH.</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lastRenderedPageBreak/>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7D89CF5" w14:textId="77777777" w:rsidR="003F548B" w:rsidRDefault="003F548B" w:rsidP="003F548B">
      <w:pPr>
        <w:spacing w:line="288" w:lineRule="auto"/>
        <w:jc w:val="both"/>
      </w:pPr>
    </w:p>
    <w:p w14:paraId="3A32BF10" w14:textId="5C0A47A2" w:rsidR="003F548B" w:rsidRPr="003F548B" w:rsidRDefault="003F548B" w:rsidP="00735615">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5615">
        <w:rPr>
          <w:b/>
          <w:i/>
        </w:rPr>
        <w:t xml:space="preserve">Dôležité upozornenie: </w:t>
      </w:r>
      <w:r w:rsidRPr="003F548B">
        <w:t>Povinnosť prijímateľa podať podnet na ÚVO sa podľa § 169 ods. 2 ZVO nevzťahuje na zadávanie zákaziek na základe rámcovej dohody, aj keď sú v hodnote nadlimitnej zákazky a ich predpokladaná hodnota je rovnaká</w:t>
      </w:r>
      <w:r w:rsidRPr="002869B8">
        <w:t xml:space="preserve"> alebo vyššia ako 600 000 EUR bez DPH.</w:t>
      </w:r>
    </w:p>
    <w:p w14:paraId="035D8620" w14:textId="77777777" w:rsidR="003F548B" w:rsidRDefault="003F548B" w:rsidP="007D11DA">
      <w:pPr>
        <w:tabs>
          <w:tab w:val="left" w:pos="1014"/>
        </w:tabs>
        <w:spacing w:before="120" w:after="120" w:line="288" w:lineRule="auto"/>
        <w:jc w:val="both"/>
      </w:pP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 xml:space="preserve"> </w:t>
      </w:r>
      <w:r w:rsidR="00670B6A">
        <w:t>(podľa pravidiel druhej ex-</w:t>
      </w:r>
      <w:r w:rsidR="00670B6A" w:rsidRPr="00670B6A">
        <w:t>ante kontroly)</w:t>
      </w:r>
      <w:r w:rsidR="00721741" w:rsidRPr="00721741" w:rsidDel="00525654">
        <w:t>.</w:t>
      </w:r>
    </w:p>
    <w:p w14:paraId="16BC6D0C" w14:textId="73B06377" w:rsidR="00670B6A" w:rsidRPr="00721741" w:rsidRDefault="00670B6A" w:rsidP="00721741">
      <w:pPr>
        <w:tabs>
          <w:tab w:val="left" w:pos="1014"/>
        </w:tabs>
        <w:spacing w:before="120" w:after="120" w:line="288" w:lineRule="auto"/>
        <w:jc w:val="both"/>
      </w:pPr>
    </w:p>
    <w:p w14:paraId="1CB76402" w14:textId="6330C7B1" w:rsidR="007D11DA" w:rsidRDefault="007D11DA" w:rsidP="007D11DA">
      <w:pPr>
        <w:tabs>
          <w:tab w:val="left" w:pos="1014"/>
        </w:tabs>
        <w:spacing w:before="120" w:after="120" w:line="288" w:lineRule="auto"/>
        <w:jc w:val="both"/>
      </w:pPr>
      <w:r>
        <w:t xml:space="preserve">Kontrolu po podpise čiastkovej zmluvy vykoná Poskytovateľ </w:t>
      </w:r>
      <w:r w:rsidRPr="00AD07E2">
        <w:rPr>
          <w:b/>
        </w:rPr>
        <w:t>v lehote 7 pracovných dní</w:t>
      </w:r>
      <w:r w:rsidR="00670B6A">
        <w:t xml:space="preserve"> </w:t>
      </w:r>
      <w:r w:rsidR="00670B6A" w:rsidRPr="00670B6A">
        <w:t xml:space="preserve">(podľa pravidiel </w:t>
      </w:r>
      <w:r w:rsidR="00670B6A">
        <w:t>následnej ex-</w:t>
      </w:r>
      <w:r w:rsidR="00670B6A" w:rsidRPr="00670B6A">
        <w:t xml:space="preserve">post kontroly), resp. </w:t>
      </w:r>
      <w:r w:rsidR="00670B6A" w:rsidRPr="00AD07E2">
        <w:rPr>
          <w:b/>
        </w:rPr>
        <w:t>20 pracovných dní</w:t>
      </w:r>
      <w:r w:rsidR="00670B6A" w:rsidRPr="00670B6A">
        <w:t xml:space="preserve">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rsidRPr="00AD07E2">
        <w:rPr>
          <w:b/>
        </w:rPr>
        <w:t>Poskytovateľ vykoná túto kontrolu v lehote 20 pracovných dní</w:t>
      </w:r>
      <w:r>
        <w:t xml:space="preserve">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lastRenderedPageBreak/>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0957D55"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w:t>
      </w:r>
      <w:r w:rsidR="00E2462F">
        <w:t xml:space="preserve"> </w:t>
      </w:r>
      <w:r w:rsidRPr="003F77E4">
        <w:t>ante kontrola) aj po podpise zmluvy s úspešným uchádzačom</w:t>
      </w:r>
      <w:r w:rsidRPr="003F77E4" w:rsidDel="007925A7">
        <w:t xml:space="preserve"> </w:t>
      </w:r>
      <w:r w:rsidRPr="003F77E4">
        <w:t xml:space="preserve"> (následná ex-post kontrola).</w:t>
      </w:r>
    </w:p>
    <w:p w14:paraId="4A607F7D" w14:textId="77777777" w:rsid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77A90CD3" w14:textId="77777777" w:rsidR="004E49C9" w:rsidRDefault="004E49C9" w:rsidP="00852446">
      <w:pPr>
        <w:tabs>
          <w:tab w:val="left" w:pos="1014"/>
        </w:tabs>
        <w:spacing w:before="240" w:after="120" w:line="288" w:lineRule="auto"/>
        <w:jc w:val="both"/>
      </w:pPr>
    </w:p>
    <w:p w14:paraId="70B711BF" w14:textId="747E4384" w:rsidR="004E49C9" w:rsidRDefault="002869B8" w:rsidP="00852446">
      <w:pPr>
        <w:tabs>
          <w:tab w:val="left" w:pos="1014"/>
        </w:tabs>
        <w:spacing w:before="240" w:after="120" w:line="288" w:lineRule="auto"/>
        <w:jc w:val="both"/>
      </w:pPr>
      <w:r w:rsidRPr="00735615">
        <w:rPr>
          <w:b/>
          <w:i/>
        </w:rPr>
        <w:t xml:space="preserve">Dôležité upozornenie: </w:t>
      </w:r>
      <w:r w:rsidRPr="002869B8">
        <w:t>Povinnosť prijímateľa podať podnet na ÚVO sa podľa § 169 ods. 2 ZVO nevzťahuje na zadávanie zákaziek v rámci dynamické</w:t>
      </w:r>
      <w:r w:rsidRPr="00F123E1">
        <w:t>ho nákupného systému, aj keď sú v hodnote nadlimitnej zákazky a ich predpokladaná hodnota je rovnaká alebo vyššia ako 600 000 EUR bez DPH.</w:t>
      </w:r>
    </w:p>
    <w:p w14:paraId="08DB5072" w14:textId="3D5D9B25"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w:t>
      </w:r>
      <w:r w:rsidR="00E2462F">
        <w:t xml:space="preserve"> </w:t>
      </w:r>
      <w:r w:rsidRPr="003F77E4">
        <w:t>ante kontrolu (v bode b) tejto kapitoly) a pre následnú ex post kontrolu (v bode d) tejto kapitoly).</w:t>
      </w:r>
    </w:p>
    <w:p w14:paraId="18F9CBF7" w14:textId="46BE6D6D" w:rsidR="003F77E4" w:rsidRPr="003F77E4" w:rsidRDefault="003F77E4" w:rsidP="00852446">
      <w:pPr>
        <w:tabs>
          <w:tab w:val="left" w:pos="1014"/>
        </w:tabs>
        <w:spacing w:before="240" w:after="120" w:line="288" w:lineRule="auto"/>
        <w:jc w:val="both"/>
      </w:pPr>
      <w:r w:rsidRPr="003F77E4">
        <w:t>V súlade s pravidlami druhej ex ante kontroly  prijímateľ predkladá dokumentáciu na kontrolu poskytovateľovi</w:t>
      </w:r>
      <w:r w:rsidR="005D74F8">
        <w:t>, ktorý</w:t>
      </w:r>
      <w:r>
        <w:t xml:space="preserve"> vykoná druhú ex-</w:t>
      </w:r>
      <w:r w:rsidRPr="003F77E4">
        <w:t xml:space="preserve">ante kontrolu zákazky </w:t>
      </w:r>
      <w:r w:rsidR="005D74F8">
        <w:t xml:space="preserve">zadávanej v rámci DNS </w:t>
      </w:r>
      <w:r w:rsidRPr="003F77E4">
        <w:t>a vydá návrh správy/správu z kontroly.</w:t>
      </w:r>
    </w:p>
    <w:p w14:paraId="5B27EB96" w14:textId="1278BB41"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pred podpisom</w:t>
      </w:r>
      <w:r w:rsidRPr="003F77E4">
        <w:t xml:space="preserve"> zmluvy s úspešným uchádzačom </w:t>
      </w:r>
      <w:r w:rsidRPr="00AD07E2">
        <w:rPr>
          <w:b/>
        </w:rPr>
        <w:t>v lehote 20 pracovných dní</w:t>
      </w:r>
      <w:r w:rsidRPr="003F77E4">
        <w:t xml:space="preserve"> (podľa pravidiel druhej ex</w:t>
      </w:r>
      <w:r w:rsidR="00AD5579">
        <w:t xml:space="preserve"> </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po podpise</w:t>
      </w:r>
      <w:r w:rsidRPr="003F77E4">
        <w:t xml:space="preserve"> zmluvy s úspešným uchádzačom </w:t>
      </w:r>
      <w:r w:rsidRPr="00AD07E2">
        <w:rPr>
          <w:b/>
        </w:rPr>
        <w:t>v lehote 7 pracovných dní</w:t>
      </w:r>
      <w:r>
        <w:t xml:space="preserve"> (podľa pravidiel následnej ex-</w:t>
      </w:r>
      <w:r w:rsidRPr="003F77E4">
        <w:t xml:space="preserve">post kontroly), resp. </w:t>
      </w:r>
      <w:r w:rsidRPr="00AD07E2">
        <w:rPr>
          <w:b/>
        </w:rPr>
        <w:t>20 pracovných dní</w:t>
      </w:r>
      <w:r w:rsidRPr="003F77E4">
        <w:t xml:space="preserve">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3CB4591F" w:rsidR="003F77E4" w:rsidRPr="003F77E4" w:rsidRDefault="003F77E4" w:rsidP="00852446">
      <w:pPr>
        <w:tabs>
          <w:tab w:val="left" w:pos="1014"/>
        </w:tabs>
        <w:spacing w:after="120" w:line="288" w:lineRule="auto"/>
        <w:jc w:val="both"/>
      </w:pPr>
      <w:r w:rsidRPr="003F77E4">
        <w:t>Poskytovateľ kontroluje postup zadávania zákaziek v rámci DNS na základe dokumentácie predloženej prijímateľom vo fáze po uzatvorení čiastkovej zmluvy s dodávateľom (štandardná ex</w:t>
      </w:r>
      <w:r w:rsidR="00946586">
        <w:t xml:space="preserve"> </w:t>
      </w:r>
      <w:r w:rsidRPr="003F77E4">
        <w:t xml:space="preserve">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2AF10C0D"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alebo pred ukončením postupu inovatívneho partnerstva.</w:t>
      </w:r>
      <w:r w:rsidR="00AD52B8" w:rsidRPr="00AD52B8">
        <w:t xml:space="preserve"> </w:t>
      </w:r>
      <w:r w:rsidR="00AD52B8">
        <w:t>Ak ide o centrálne VO, ktoré nie je predmetom povinnej kontroly ÚVO podľa § 169 ods. 2 ZVO, COO zašle podnet na výkon kontroly na ÚVO podľa § 169 ods. 1 písm. b) ZVO.</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w:t>
      </w:r>
      <w:r w:rsidRPr="00D11BA9">
        <w:rPr>
          <w:rFonts w:cs="Arial"/>
          <w:szCs w:val="19"/>
        </w:rPr>
        <w:lastRenderedPageBreak/>
        <w:t>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2F12F5D9" w:rsidR="00525654" w:rsidRPr="00B72499" w:rsidRDefault="00963E0D" w:rsidP="00AD07E2">
      <w:pPr>
        <w:pStyle w:val="Odsekzoznamu"/>
        <w:numPr>
          <w:ilvl w:val="0"/>
          <w:numId w:val="129"/>
        </w:numPr>
        <w:spacing w:before="120" w:after="120" w:line="288" w:lineRule="auto"/>
        <w:jc w:val="both"/>
        <w:rPr>
          <w:rFonts w:cs="Arial"/>
          <w:szCs w:val="19"/>
        </w:rPr>
      </w:pPr>
      <w:r w:rsidRPr="00B72499">
        <w:rPr>
          <w:rFonts w:cs="Arial"/>
          <w:szCs w:val="19"/>
        </w:rPr>
        <w:t xml:space="preserve">Poskytovateľ </w:t>
      </w:r>
      <w:r w:rsidR="006B360C" w:rsidRPr="00B72499">
        <w:rPr>
          <w:rFonts w:cs="Arial"/>
          <w:szCs w:val="19"/>
        </w:rPr>
        <w:t xml:space="preserve">môže </w:t>
      </w:r>
      <w:r w:rsidRPr="00B72499">
        <w:rPr>
          <w:rFonts w:cs="Arial"/>
          <w:szCs w:val="19"/>
        </w:rPr>
        <w:t>vykonáva</w:t>
      </w:r>
      <w:r w:rsidR="006B360C" w:rsidRPr="00B72499">
        <w:rPr>
          <w:rFonts w:cs="Arial"/>
          <w:szCs w:val="19"/>
        </w:rPr>
        <w:t>ť</w:t>
      </w:r>
      <w:r w:rsidRPr="00B72499">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B72499">
        <w:rPr>
          <w:rFonts w:cs="Arial"/>
          <w:szCs w:val="19"/>
        </w:rPr>
        <w:t>, aby žiadateľ mal v čase predloženia ŽoNFP ukončené VO (vo fáze po podpise zmluvy s úspešným uchádzačom), alebo aby žiadateľ mal v čase predloženia ŽoNFP verejn</w:t>
      </w:r>
      <w:r w:rsidR="00525654" w:rsidRPr="00B41557">
        <w:rPr>
          <w:rFonts w:cs="Arial"/>
          <w:szCs w:val="19"/>
        </w:rPr>
        <w:t xml:space="preserve">é obstarávanie vo fáze pred podpisom zmluvy s úspešným uchádzačom (po vyhodnotení ponúk a po ukončení všetkých revíznych postupov). V tomto prípade je súčasťou výzvy aj informácia, že v schvaľovacom procese ŽoNFP bude vykonaná aj kontrola VO. </w:t>
      </w:r>
      <w:r w:rsidR="00761CCE" w:rsidRPr="006B69F9">
        <w:rPr>
          <w:rFonts w:cs="Arial"/>
          <w:szCs w:val="19"/>
        </w:rPr>
        <w:t>Prijímateľ predkladá dokumentáciu z VO spôsobom podľa kapitoly 2.</w:t>
      </w:r>
      <w:r w:rsidR="00761CCE">
        <w:rPr>
          <w:rFonts w:cs="Arial"/>
          <w:szCs w:val="19"/>
        </w:rPr>
        <w:t>4</w:t>
      </w:r>
      <w:r w:rsidR="00761CCE" w:rsidRPr="006B69F9">
        <w:rPr>
          <w:rFonts w:cs="Arial"/>
          <w:szCs w:val="19"/>
        </w:rPr>
        <w:t>.</w:t>
      </w:r>
      <w:r w:rsidR="00761CCE">
        <w:rPr>
          <w:rFonts w:cs="Arial"/>
          <w:szCs w:val="19"/>
        </w:rPr>
        <w:t xml:space="preserve"> </w:t>
      </w:r>
      <w:r w:rsidR="00525654" w:rsidRPr="00B41557">
        <w:rPr>
          <w:rFonts w:cs="Arial"/>
          <w:szCs w:val="19"/>
        </w:rPr>
        <w:t xml:space="preserve">Pre tento typ kontroly sa primerane použijú ustanovenia kapitoly 2.5.6. písm. b) o druhej ex ante kontrole a kapitoly 2.5.6. písm. c) o štandardnej ex post kontrole. </w:t>
      </w:r>
      <w:r w:rsidR="00D11BA9" w:rsidRPr="00B41557">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w:t>
      </w:r>
      <w:r w:rsidR="00D11BA9" w:rsidRPr="0062573B">
        <w:rPr>
          <w:rFonts w:cs="Arial"/>
          <w:szCs w:val="19"/>
        </w:rPr>
        <w:t xml:space="preserve"> ex</w:t>
      </w:r>
      <w:r w:rsidR="00BC1454" w:rsidRPr="0062573B">
        <w:rPr>
          <w:rFonts w:cs="Arial"/>
          <w:szCs w:val="19"/>
        </w:rPr>
        <w:t xml:space="preserve"> </w:t>
      </w:r>
      <w:r w:rsidR="00D11BA9" w:rsidRPr="00B65522">
        <w:rPr>
          <w:rFonts w:cs="Arial"/>
          <w:szCs w:val="19"/>
        </w:rPr>
        <w:t>ante kontrolu - primerane použijú ustanovenia kapitoly 2.5.6. písm. b) o druh</w:t>
      </w:r>
      <w:r w:rsidR="00D11BA9" w:rsidRPr="00CE0F2A">
        <w:rPr>
          <w:rFonts w:cs="Arial"/>
          <w:szCs w:val="19"/>
        </w:rPr>
        <w:t>ej ex</w:t>
      </w:r>
      <w:r w:rsidR="00BC1454" w:rsidRPr="00CE0F2A">
        <w:rPr>
          <w:rFonts w:cs="Arial"/>
          <w:szCs w:val="19"/>
        </w:rPr>
        <w:t xml:space="preserve"> </w:t>
      </w:r>
      <w:r w:rsidR="00D11BA9" w:rsidRPr="00A24AD0">
        <w:rPr>
          <w:rFonts w:cs="Arial"/>
          <w:szCs w:val="19"/>
        </w:rPr>
        <w:t xml:space="preserve">ante kontrole. Ak je postup zadávania zákazky vo fáze po podpise zmluvy s úspešným uchádzačom, poskytovateľ vykoná štandardnú ex-post kontrolu - 2.5.6. písm. c) o štandardnej ex-post kontrole. V rámci výkonu administratívnej finančnej kontroly môže </w:t>
      </w:r>
      <w:r w:rsidR="00D11BA9" w:rsidRPr="00F85AF8">
        <w:rPr>
          <w:rFonts w:cs="Arial"/>
          <w:szCs w:val="19"/>
        </w:rPr>
        <w:t>poskytovateľ zohľadniť závery z predchádzajúcej kontroly vykonanej pred podpisom zmluvy o</w:t>
      </w:r>
      <w:r w:rsidR="00BC1454" w:rsidRPr="004019DE">
        <w:rPr>
          <w:rFonts w:cs="Arial"/>
          <w:szCs w:val="19"/>
        </w:rPr>
        <w:t> </w:t>
      </w:r>
      <w:r w:rsidR="00D11BA9" w:rsidRPr="00891160">
        <w:rPr>
          <w:rFonts w:cs="Arial"/>
          <w:szCs w:val="19"/>
        </w:rPr>
        <w:t>NFP</w:t>
      </w:r>
      <w:r w:rsidR="00BC1454" w:rsidRPr="00891160">
        <w:rPr>
          <w:rFonts w:cs="Arial"/>
          <w:szCs w:val="19"/>
        </w:rPr>
        <w:t xml:space="preserve">. Poskytovateľ </w:t>
      </w:r>
      <w:r w:rsidR="00BC1454" w:rsidRPr="00981FE7">
        <w:t>však musí v každom prípade vy</w:t>
      </w:r>
      <w:r w:rsidR="00BC1454">
        <w:t>hotoviť výstup</w:t>
      </w:r>
      <w:r w:rsidR="00BC1454" w:rsidRPr="00981FE7">
        <w:t xml:space="preserve"> z tejto administratívnej finančnej kontroly s aktuálnym dátumom, pričom výstupom bude návrh správy z kontroly/správa z</w:t>
      </w:r>
      <w:r w:rsidR="00BC1454">
        <w:t> </w:t>
      </w:r>
      <w:r w:rsidR="00BC1454" w:rsidRPr="00981FE7">
        <w:t>kontroly</w:t>
      </w:r>
      <w:r w:rsidR="00BC1454">
        <w:t xml:space="preserve"> alebo záznam, ak bola administratívna finančná kontrola zastavená z dôvodov hodných osobitného zreteľa</w:t>
      </w:r>
      <w:r w:rsidR="00BC1454" w:rsidRPr="00981FE7">
        <w:t>.</w:t>
      </w:r>
    </w:p>
    <w:p w14:paraId="7E687725" w14:textId="746BAE4B" w:rsidR="00963E0D" w:rsidRPr="00A24AD0" w:rsidRDefault="00525654" w:rsidP="00AD07E2">
      <w:pPr>
        <w:pStyle w:val="Odsekzoznamu"/>
        <w:numPr>
          <w:ilvl w:val="0"/>
          <w:numId w:val="129"/>
        </w:numPr>
        <w:spacing w:before="120" w:after="120" w:line="288" w:lineRule="auto"/>
        <w:jc w:val="both"/>
        <w:rPr>
          <w:rFonts w:cs="Arial"/>
          <w:szCs w:val="19"/>
        </w:rPr>
      </w:pPr>
      <w:r w:rsidRPr="00B72499">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B41557">
        <w:rPr>
          <w:rFonts w:cs="Arial"/>
          <w:szCs w:val="19"/>
        </w:rPr>
        <w:t xml:space="preserve"> výstupu, ktorý môže mať formu</w:t>
      </w:r>
      <w:r w:rsidRPr="00B41557">
        <w:rPr>
          <w:rFonts w:cs="Arial"/>
          <w:szCs w:val="19"/>
        </w:rPr>
        <w:t xml:space="preserve"> správy z</w:t>
      </w:r>
      <w:r w:rsidR="00D11BA9" w:rsidRPr="00B41557">
        <w:rPr>
          <w:rFonts w:cs="Arial"/>
          <w:szCs w:val="19"/>
        </w:rPr>
        <w:t> </w:t>
      </w:r>
      <w:r w:rsidRPr="00B41557">
        <w:rPr>
          <w:rFonts w:cs="Arial"/>
          <w:szCs w:val="19"/>
        </w:rPr>
        <w:t>kontroly</w:t>
      </w:r>
      <w:r w:rsidR="00D11BA9" w:rsidRPr="00B41557">
        <w:rPr>
          <w:rFonts w:cs="Arial"/>
          <w:szCs w:val="19"/>
        </w:rPr>
        <w:t xml:space="preserve"> (nejde o správu z kontroly podľa zákona o finančnej kontrole)</w:t>
      </w:r>
      <w:r w:rsidRPr="00B41557">
        <w:rPr>
          <w:rFonts w:cs="Arial"/>
          <w:szCs w:val="19"/>
        </w:rPr>
        <w:t>. Podmienkou na predloženie návrhu Zmluvy o NFP úspešnému žiadateľovi by bolo tiež predloženie údajov potrebných na vypracovanie návrhu zmluvy o NFP v lehote určenej riadiacim orgánom. Pre tento typ kontroly sa primerane pou</w:t>
      </w:r>
      <w:r w:rsidRPr="0062573B">
        <w:rPr>
          <w:rFonts w:cs="Arial"/>
          <w:szCs w:val="19"/>
        </w:rPr>
        <w:t xml:space="preserve">žijú ustanovenia kapitoly 2.5.6. písm. b) o druhej ex ante kontrole a kapitoly 2.5.6. písm. c) o štandardnej ex post kontrole, ak ods. 2 neurčuje inak. </w:t>
      </w:r>
      <w:r w:rsidR="00D11BA9" w:rsidRPr="00B65522">
        <w:rPr>
          <w:rFonts w:cs="Arial"/>
          <w:szCs w:val="19"/>
        </w:rPr>
        <w:t>Po podpise zmluvy o NFP poskytovateľ vykoná administratívnu finančnú kontrolu VO podľa § 8 zákona o finančnej kontrole s ohľadom na fázu, v akej sa p</w:t>
      </w:r>
      <w:r w:rsidR="00D11BA9" w:rsidRPr="00CE0F2A">
        <w:rPr>
          <w:rFonts w:cs="Arial"/>
          <w:szCs w:val="19"/>
        </w:rPr>
        <w:t>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ex-post kontrolu. V rámci výkonu kontroly VO môže poskytovateľ zohľadniť závery z predchádzajúcej kontroly vykonanej pred podpisom zmluvy o NFP.</w:t>
      </w:r>
      <w:r w:rsidR="00630DFE">
        <w:rPr>
          <w:rFonts w:cs="Arial"/>
          <w:szCs w:val="19"/>
        </w:rPr>
        <w:t xml:space="preserve"> </w:t>
      </w:r>
      <w:r w:rsidR="00630DFE" w:rsidRPr="00630DFE">
        <w:rPr>
          <w:rFonts w:cs="Arial"/>
          <w:szCs w:val="19"/>
        </w:rPr>
        <w:t xml:space="preserve">Poskytovateľ </w:t>
      </w:r>
      <w:r w:rsidR="00630DFE" w:rsidRPr="00630DFE">
        <w:rPr>
          <w:rFonts w:cs="Arial"/>
          <w:szCs w:val="19"/>
        </w:rPr>
        <w:lastRenderedPageBreak/>
        <w:t>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t>
      </w:r>
    </w:p>
    <w:p w14:paraId="08AFB650" w14:textId="42C4B321" w:rsidR="00963E0D" w:rsidRPr="00B65522" w:rsidRDefault="00525654" w:rsidP="00AD07E2">
      <w:pPr>
        <w:pStyle w:val="Odsekzoznamu"/>
        <w:numPr>
          <w:ilvl w:val="0"/>
          <w:numId w:val="129"/>
        </w:numPr>
        <w:spacing w:before="120" w:after="120" w:line="288" w:lineRule="auto"/>
        <w:jc w:val="both"/>
        <w:rPr>
          <w:rFonts w:cs="Arial"/>
          <w:szCs w:val="19"/>
        </w:rPr>
      </w:pPr>
      <w:r w:rsidRPr="00A24AD0">
        <w:rPr>
          <w:rFonts w:cs="Arial"/>
          <w:szCs w:val="19"/>
        </w:rPr>
        <w:t>V prípadoch uvedených v</w:t>
      </w:r>
      <w:r w:rsidR="008C41FE" w:rsidRPr="00F85AF8">
        <w:rPr>
          <w:rFonts w:cs="Arial"/>
          <w:szCs w:val="19"/>
        </w:rPr>
        <w:t xml:space="preserve"> </w:t>
      </w:r>
      <w:hyperlink w:anchor="kapitola_33727_ods_1" w:history="1">
        <w:r w:rsidR="008C41FE" w:rsidRPr="00B72499">
          <w:rPr>
            <w:rStyle w:val="Hypertextovprepojenie"/>
            <w:rFonts w:cs="Arial"/>
            <w:szCs w:val="19"/>
          </w:rPr>
          <w:t>ods. 1 a ods. 2</w:t>
        </w:r>
      </w:hyperlink>
      <w:r w:rsidR="00963E0D" w:rsidRPr="00B72499">
        <w:rPr>
          <w:rFonts w:cs="Arial"/>
          <w:szCs w:val="19"/>
        </w:rPr>
        <w:t xml:space="preserve"> poskytovateľ definuje podmienku poskytnutia príspevku výlučne na VO, ktorých hodnota v zmysle výsledku VO predstavuje minimálne 30 % z celkovej požadovanej hodnoty NFP. Pri VO, ktoré nebudú dosahovať </w:t>
      </w:r>
      <w:r w:rsidR="00963E0D" w:rsidRPr="00B41557">
        <w:rPr>
          <w:rFonts w:cs="Arial"/>
          <w:szCs w:val="19"/>
        </w:rPr>
        <w:t xml:space="preserve">túto hodnotu, nie je žiadateľ povinný mať </w:t>
      </w:r>
      <w:r w:rsidRPr="00B41557">
        <w:rPr>
          <w:rFonts w:cs="Arial"/>
          <w:szCs w:val="19"/>
        </w:rPr>
        <w:t>ukončené VO alebo VO pred podpisom zmluvy s úspešným uchádzačom</w:t>
      </w:r>
      <w:r w:rsidR="00963E0D" w:rsidRPr="00B41557">
        <w:rPr>
          <w:rFonts w:cs="Arial"/>
          <w:szCs w:val="19"/>
        </w:rPr>
        <w:t xml:space="preserve"> už v čase predkladania NP a pri týchto VO bude vykonaná kontrola až po podpise </w:t>
      </w:r>
      <w:r w:rsidR="006A58DC" w:rsidRPr="00B41557">
        <w:rPr>
          <w:rFonts w:cs="Arial"/>
          <w:szCs w:val="19"/>
        </w:rPr>
        <w:t>z</w:t>
      </w:r>
      <w:r w:rsidR="00963E0D" w:rsidRPr="00B41557">
        <w:rPr>
          <w:rFonts w:cs="Arial"/>
          <w:szCs w:val="19"/>
        </w:rPr>
        <w:t>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w:t>
      </w:r>
      <w:r w:rsidR="00963E0D" w:rsidRPr="0062573B">
        <w:rPr>
          <w:rFonts w:cs="Arial"/>
          <w:szCs w:val="19"/>
        </w:rPr>
        <w:t xml:space="preserve">ikuje poskytovateľ analogicky v zmysle postupov uvedených v jednotlivých písmenách a) až g) kapitoly 2.5.6  Typy </w:t>
      </w:r>
      <w:r w:rsidR="00E911B7" w:rsidRPr="00B65522">
        <w:rPr>
          <w:rFonts w:cs="Arial"/>
          <w:szCs w:val="19"/>
        </w:rPr>
        <w:t xml:space="preserve">finančnej </w:t>
      </w:r>
      <w:r w:rsidR="00963E0D" w:rsidRPr="00B65522">
        <w:rPr>
          <w:rFonts w:cs="Arial"/>
          <w:szCs w:val="19"/>
        </w:rPr>
        <w:t>kontroly VO.</w:t>
      </w:r>
    </w:p>
    <w:p w14:paraId="57F1D5E1" w14:textId="1031C529" w:rsidR="00963E0D" w:rsidRPr="00A24AD0" w:rsidRDefault="00963E0D" w:rsidP="00AD07E2">
      <w:pPr>
        <w:pStyle w:val="Odsekzoznamu"/>
        <w:numPr>
          <w:ilvl w:val="0"/>
          <w:numId w:val="129"/>
        </w:numPr>
        <w:spacing w:before="120" w:after="120" w:line="288" w:lineRule="auto"/>
        <w:jc w:val="both"/>
        <w:rPr>
          <w:rFonts w:cs="Arial"/>
          <w:szCs w:val="19"/>
        </w:rPr>
      </w:pPr>
      <w:r w:rsidRPr="00CE0F2A">
        <w:rPr>
          <w:rFonts w:cs="Arial"/>
          <w:szCs w:val="19"/>
        </w:rPr>
        <w:t xml:space="preserve">Predmetom </w:t>
      </w:r>
      <w:r w:rsidRPr="00A24AD0">
        <w:rPr>
          <w:rFonts w:cs="Arial"/>
          <w:szCs w:val="19"/>
        </w:rPr>
        <w:t xml:space="preserve">overenia podmienky poskytnutia príspevku týkajúcej sa VO musí byť aj kontrola vecného súladu predmetu obstarávania, návrhu zmluvných podmienok a iných údajov s predloženým projektom. </w:t>
      </w:r>
    </w:p>
    <w:p w14:paraId="3FD27BB4" w14:textId="7C68FDB6" w:rsidR="00525654" w:rsidRPr="00B41557" w:rsidRDefault="00525654" w:rsidP="00AD07E2">
      <w:pPr>
        <w:pStyle w:val="Odsekzoznamu"/>
        <w:numPr>
          <w:ilvl w:val="0"/>
          <w:numId w:val="129"/>
        </w:numPr>
        <w:spacing w:before="120" w:after="120" w:line="288" w:lineRule="auto"/>
        <w:jc w:val="both"/>
        <w:rPr>
          <w:rFonts w:cs="Arial"/>
          <w:szCs w:val="19"/>
        </w:rPr>
      </w:pPr>
      <w:r w:rsidRPr="00F85AF8">
        <w:rPr>
          <w:rFonts w:cs="Arial"/>
          <w:szCs w:val="19"/>
        </w:rPr>
        <w:t xml:space="preserve">Žiadateľ predkladá v rámci konania o ŽoNFP verejné obstarávanie vo fáze po podpise zmluvy s úspešným uchádzačom </w:t>
      </w:r>
      <w:r w:rsidRPr="004019DE">
        <w:rPr>
          <w:rFonts w:cs="Arial"/>
          <w:b/>
          <w:szCs w:val="19"/>
        </w:rPr>
        <w:t>po nadobudnutí  platnosti tejto zmluvy</w:t>
      </w:r>
      <w:r w:rsidRPr="00891160">
        <w:rPr>
          <w:rFonts w:cs="Arial"/>
          <w:szCs w:val="19"/>
        </w:rPr>
        <w:t>, vrátane všetkých dodatkov k tejto zmluve, resp. vo fáze pred podpisom zmluvy s úspešným uchádzačom po vyhodnotení ponúk a ukončení všetkých revíznych postupov, a to ako súčasť povinných príloh ŽoNFP.</w:t>
      </w:r>
      <w:r w:rsidR="00B41557" w:rsidRPr="00B41557">
        <w:t xml:space="preserve"> </w:t>
      </w:r>
      <w:r w:rsidR="00B41557">
        <w:t>Žiadateľ je zároveň v prípade nadlimitných a podlimitných zákaziek verejného obstarávania povinný sprístupniť elektronickú podobu kompletnej dokumentácie pre účely výkonu kontroly/finančnej kontroly poskytovateľom, a to zriadením prístupu do elektronického prostriedku použitého na elektronickú komunikáciu (ak relevantné). Súčasťou elektronickej podoby dokumentácie sú aj auditné záznamy o všetkých úkonoch vykonaných v použitom elektronickom prostriedku.</w:t>
      </w:r>
    </w:p>
    <w:p w14:paraId="6A162282" w14:textId="0130B059" w:rsidR="00963E0D" w:rsidRPr="00A24AD0" w:rsidRDefault="00963E0D" w:rsidP="00AD07E2">
      <w:pPr>
        <w:pStyle w:val="Odsekzoznamu"/>
        <w:numPr>
          <w:ilvl w:val="0"/>
          <w:numId w:val="129"/>
        </w:numPr>
        <w:spacing w:before="120" w:after="120" w:line="288" w:lineRule="auto"/>
        <w:jc w:val="both"/>
        <w:rPr>
          <w:rFonts w:cs="Arial"/>
          <w:szCs w:val="19"/>
        </w:rPr>
      </w:pPr>
      <w:r w:rsidRPr="00B41557">
        <w:rPr>
          <w:rFonts w:cs="Arial"/>
          <w:szCs w:val="19"/>
        </w:rPr>
        <w:t>Závery kontroly prenesie poskytovateľ do výsledku posúdenia ŽoNFP</w:t>
      </w:r>
      <w:r w:rsidR="00525654" w:rsidRPr="00B41557">
        <w:rPr>
          <w:rFonts w:cs="Arial"/>
          <w:szCs w:val="19"/>
        </w:rPr>
        <w:t>, resp. NP, ak je kontrola VO vykonaná v rámci schvaľovacieho procesu žiadosti o NFP</w:t>
      </w:r>
      <w:r w:rsidRPr="00B41557">
        <w:rPr>
          <w:rFonts w:cs="Arial"/>
          <w:szCs w:val="19"/>
        </w:rPr>
        <w:t>. Výstupom kontroly VO nie je v tomto prípade správa z kontroly, ale rozhodnutie o schválení alebo neschválení ŽoNFP</w:t>
      </w:r>
      <w:r w:rsidR="00525654" w:rsidRPr="0062573B">
        <w:rPr>
          <w:rFonts w:cs="Arial"/>
          <w:szCs w:val="19"/>
        </w:rPr>
        <w:t xml:space="preserve">, resp. NP. V prípade uplatnenia postupu podľa ods. 2 </w:t>
      </w:r>
      <w:r w:rsidR="00D11BA9" w:rsidRPr="00B65522">
        <w:rPr>
          <w:rFonts w:cs="Arial"/>
          <w:szCs w:val="19"/>
        </w:rPr>
        <w:t xml:space="preserve">môže byť </w:t>
      </w:r>
      <w:r w:rsidR="00525654" w:rsidRPr="00B65522">
        <w:rPr>
          <w:rFonts w:cs="Arial"/>
          <w:szCs w:val="19"/>
        </w:rPr>
        <w:t>výstupom z kontroly VO návrh správy z kontroly VO/správa z kontroly VO</w:t>
      </w:r>
      <w:r w:rsidR="00D11BA9" w:rsidRPr="00CE0F2A">
        <w:rPr>
          <w:rFonts w:cs="Arial"/>
          <w:szCs w:val="19"/>
        </w:rPr>
        <w:t>, ale výstup z takejto kontroly nie je návrhom správy/správou z kontroly podľa zákona o finančnej kontrole</w:t>
      </w:r>
      <w:r w:rsidRPr="00A24AD0">
        <w:rPr>
          <w:rFonts w:cs="Arial"/>
          <w:szCs w:val="19"/>
        </w:rPr>
        <w:t xml:space="preserve">. </w:t>
      </w:r>
    </w:p>
    <w:p w14:paraId="6E36C83D" w14:textId="232EB105" w:rsidR="00963E0D" w:rsidRPr="00891160" w:rsidRDefault="00963E0D" w:rsidP="00AD07E2">
      <w:pPr>
        <w:pStyle w:val="Odsekzoznamu"/>
        <w:numPr>
          <w:ilvl w:val="0"/>
          <w:numId w:val="129"/>
        </w:numPr>
        <w:spacing w:before="120" w:after="120" w:line="288" w:lineRule="auto"/>
        <w:jc w:val="both"/>
        <w:rPr>
          <w:rFonts w:cs="Arial"/>
          <w:szCs w:val="19"/>
        </w:rPr>
      </w:pPr>
      <w:r w:rsidRPr="00A24AD0">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t>
      </w:r>
      <w:r w:rsidRPr="00F85AF8">
        <w:rPr>
          <w:rFonts w:cs="Arial"/>
          <w:szCs w:val="19"/>
        </w:rPr>
        <w:t xml:space="preserve"> neboli predmetom kontroly v rámci schvaľovacieho procesu ŽoNFP, resp. NP, podliehajú kontrole v zmysle postu</w:t>
      </w:r>
      <w:r w:rsidRPr="004019DE">
        <w:rPr>
          <w:rFonts w:cs="Arial"/>
          <w:szCs w:val="19"/>
        </w:rPr>
        <w:t xml:space="preserve">pov uvedených v kapitole 2.5.6  Typy </w:t>
      </w:r>
      <w:r w:rsidR="00E911B7" w:rsidRPr="00891160">
        <w:rPr>
          <w:rFonts w:cs="Arial"/>
          <w:szCs w:val="19"/>
        </w:rPr>
        <w:t xml:space="preserve">finančnej </w:t>
      </w:r>
      <w:r w:rsidRPr="00891160">
        <w:rPr>
          <w:rFonts w:cs="Arial"/>
          <w:szCs w:val="19"/>
        </w:rPr>
        <w:t>kontroly VO – častiach e) a f) týkajúcich sa kontroly dodatkov.</w:t>
      </w:r>
    </w:p>
    <w:p w14:paraId="2532B89E" w14:textId="5050D5C7" w:rsidR="00FB16C6" w:rsidRDefault="00525654" w:rsidP="00AD07E2">
      <w:pPr>
        <w:pStyle w:val="Odsekzoznamu"/>
        <w:numPr>
          <w:ilvl w:val="0"/>
          <w:numId w:val="129"/>
        </w:numPr>
        <w:spacing w:before="120" w:after="120" w:line="288" w:lineRule="auto"/>
        <w:jc w:val="both"/>
        <w:rPr>
          <w:rFonts w:cs="Arial"/>
          <w:szCs w:val="19"/>
        </w:rPr>
      </w:pPr>
      <w:r w:rsidRPr="00891160">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891160">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sidRPr="00891160">
        <w:rPr>
          <w:rFonts w:cs="Arial"/>
          <w:szCs w:val="19"/>
        </w:rPr>
        <w:t xml:space="preserve"> 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07DD47F3" w14:textId="43C69454" w:rsidR="00B41557" w:rsidRPr="00B41557" w:rsidRDefault="00B41557" w:rsidP="00AD07E2">
      <w:pPr>
        <w:pStyle w:val="Odsekzoznamu"/>
        <w:numPr>
          <w:ilvl w:val="0"/>
          <w:numId w:val="129"/>
        </w:numPr>
        <w:jc w:val="both"/>
        <w:rPr>
          <w:rFonts w:cs="Arial"/>
          <w:szCs w:val="19"/>
        </w:rPr>
      </w:pPr>
      <w:r w:rsidRPr="00B41557">
        <w:rPr>
          <w:rFonts w:cs="Arial"/>
          <w:szCs w:val="19"/>
        </w:rPr>
        <w:t xml:space="preserve">Poskytovateľ upozorňuje, že podmienky poskytnutia príspevku z hľadiska vyhlásenia alebo realizácie VO sú pre žiadateľov zadefinované špecificky v rámci výzvy na predloženie ŽoNFP,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w:t>
      </w:r>
      <w:r w:rsidRPr="00B41557">
        <w:rPr>
          <w:rFonts w:cs="Arial"/>
          <w:szCs w:val="19"/>
        </w:rPr>
        <w:lastRenderedPageBreak/>
        <w:t>Poskytovateľ postupuje pri výkone kontroly VO v zmysle pos</w:t>
      </w:r>
      <w:r>
        <w:rPr>
          <w:rFonts w:cs="Arial"/>
          <w:szCs w:val="19"/>
        </w:rPr>
        <w:t>tupov uvedených v kapitole 2.5.6</w:t>
      </w:r>
      <w:r w:rsidRPr="00B41557">
        <w:rPr>
          <w:rFonts w:cs="Arial"/>
          <w:szCs w:val="19"/>
        </w:rPr>
        <w:t xml:space="preserve">  Typy finančnej kontroly VO.</w:t>
      </w:r>
    </w:p>
    <w:p w14:paraId="5DB4DE1F" w14:textId="77777777" w:rsidR="00B41557" w:rsidRPr="00B41557" w:rsidRDefault="00B41557" w:rsidP="00AD07E2">
      <w:pPr>
        <w:pStyle w:val="Odsekzoznamu"/>
        <w:spacing w:before="120" w:after="120" w:line="288" w:lineRule="auto"/>
        <w:jc w:val="both"/>
        <w:rPr>
          <w:rFonts w:cs="Arial"/>
          <w:szCs w:val="19"/>
        </w:rPr>
      </w:pP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735615" w:rsidRDefault="007D11DA" w:rsidP="00963E0D">
      <w:pPr>
        <w:spacing w:before="120" w:after="120" w:line="288" w:lineRule="auto"/>
        <w:jc w:val="both"/>
        <w:rPr>
          <w:rFonts w:cs="Arial"/>
          <w:b/>
          <w:szCs w:val="19"/>
        </w:rPr>
      </w:pPr>
      <w:r w:rsidRPr="00735615">
        <w:rPr>
          <w:rFonts w:cs="Arial"/>
          <w:b/>
          <w:szCs w:val="19"/>
        </w:rPr>
        <w:t>j</w:t>
      </w:r>
      <w:r w:rsidR="00963E0D" w:rsidRPr="00735615">
        <w:rPr>
          <w:rFonts w:cs="Arial"/>
          <w:b/>
          <w:szCs w:val="19"/>
        </w:rPr>
        <w:t>) Kontrola verejného obstarávania národných projektov, veľkých projektov</w:t>
      </w:r>
      <w:r w:rsidR="007C13BB" w:rsidRPr="00735615">
        <w:rPr>
          <w:rFonts w:cs="Arial"/>
          <w:b/>
          <w:szCs w:val="19"/>
        </w:rPr>
        <w:t>, ktoré sú súčasťou zoznamu projektov a kontrola projektov technickej pomoci, pred podpisom zmluvy o NFP</w:t>
      </w:r>
    </w:p>
    <w:p w14:paraId="0B095B13" w14:textId="23CE1FB1" w:rsidR="009875A5" w:rsidRPr="00735615" w:rsidRDefault="00963E0D" w:rsidP="00963E0D">
      <w:pPr>
        <w:spacing w:before="120" w:after="120" w:line="288" w:lineRule="auto"/>
        <w:jc w:val="both"/>
        <w:rPr>
          <w:rFonts w:cs="Arial"/>
          <w:szCs w:val="19"/>
        </w:rPr>
      </w:pPr>
      <w:r w:rsidRPr="00735615">
        <w:rPr>
          <w:rFonts w:cs="Arial"/>
          <w:szCs w:val="19"/>
        </w:rPr>
        <w:t xml:space="preserve">Poskytovateľ </w:t>
      </w:r>
      <w:r w:rsidR="007C13BB" w:rsidRPr="00735615">
        <w:rPr>
          <w:rFonts w:cs="Arial"/>
          <w:szCs w:val="19"/>
        </w:rPr>
        <w:t xml:space="preserve">môže </w:t>
      </w:r>
      <w:r w:rsidRPr="00735615">
        <w:rPr>
          <w:rFonts w:cs="Arial"/>
          <w:szCs w:val="19"/>
        </w:rPr>
        <w:t>vykonáva</w:t>
      </w:r>
      <w:r w:rsidR="007C13BB" w:rsidRPr="00735615">
        <w:rPr>
          <w:rFonts w:cs="Arial"/>
          <w:szCs w:val="19"/>
        </w:rPr>
        <w:t>ť</w:t>
      </w:r>
      <w:r w:rsidRPr="00735615">
        <w:rPr>
          <w:rFonts w:cs="Arial"/>
          <w:szCs w:val="19"/>
        </w:rPr>
        <w:t xml:space="preserve"> kontrolu VO v rámci národných, veľkých projektov, ktoré sú súčasťou zoznamu projektov</w:t>
      </w:r>
      <w:r w:rsidR="009875A5" w:rsidRPr="00735615">
        <w:rPr>
          <w:rFonts w:cs="Arial"/>
          <w:szCs w:val="19"/>
        </w:rPr>
        <w:t xml:space="preserve"> a projektov technickej pomoci</w:t>
      </w:r>
      <w:r w:rsidRPr="00735615">
        <w:rPr>
          <w:rFonts w:cs="Arial"/>
          <w:szCs w:val="19"/>
        </w:rPr>
        <w:t xml:space="preserve"> ako prvú ex</w:t>
      </w:r>
      <w:r w:rsidR="00B1693B" w:rsidRPr="00735615">
        <w:rPr>
          <w:rFonts w:cs="Arial"/>
          <w:szCs w:val="19"/>
        </w:rPr>
        <w:t xml:space="preserve"> </w:t>
      </w:r>
      <w:r w:rsidRPr="00735615">
        <w:rPr>
          <w:rFonts w:cs="Arial"/>
          <w:szCs w:val="19"/>
        </w:rPr>
        <w:t>ante kontrolu, druhú ex</w:t>
      </w:r>
      <w:r w:rsidR="00B1693B" w:rsidRPr="00735615">
        <w:rPr>
          <w:rFonts w:cs="Arial"/>
          <w:szCs w:val="19"/>
        </w:rPr>
        <w:t xml:space="preserve"> </w:t>
      </w:r>
      <w:r w:rsidRPr="00735615">
        <w:rPr>
          <w:rFonts w:cs="Arial"/>
          <w:szCs w:val="19"/>
        </w:rPr>
        <w:t>ante kontrolu a následnú ex</w:t>
      </w:r>
      <w:r w:rsidR="00863220" w:rsidRPr="00735615">
        <w:rPr>
          <w:rFonts w:cs="Arial"/>
          <w:szCs w:val="19"/>
        </w:rPr>
        <w:t xml:space="preserve"> </w:t>
      </w:r>
      <w:r w:rsidRPr="00735615">
        <w:rPr>
          <w:rFonts w:cs="Arial"/>
          <w:szCs w:val="19"/>
        </w:rPr>
        <w:t>post kontrolu, prípadne podľa okolností aj ako štandardnú ex</w:t>
      </w:r>
      <w:r w:rsidR="00DC7489" w:rsidRPr="00735615">
        <w:rPr>
          <w:rFonts w:cs="Arial"/>
          <w:szCs w:val="19"/>
        </w:rPr>
        <w:t xml:space="preserve"> </w:t>
      </w:r>
      <w:r w:rsidRPr="00735615">
        <w:rPr>
          <w:rFonts w:cs="Arial"/>
          <w:szCs w:val="19"/>
        </w:rPr>
        <w:t xml:space="preserve">post kontrolu. </w:t>
      </w:r>
    </w:p>
    <w:p w14:paraId="37BED307" w14:textId="20FF6FC2" w:rsidR="009875A5" w:rsidRPr="00735615" w:rsidRDefault="009875A5" w:rsidP="00963E0D">
      <w:pPr>
        <w:spacing w:before="120" w:after="120" w:line="288" w:lineRule="auto"/>
        <w:jc w:val="both"/>
        <w:rPr>
          <w:rFonts w:cs="Arial"/>
          <w:szCs w:val="19"/>
        </w:rPr>
      </w:pPr>
      <w:r w:rsidRPr="00735615">
        <w:rPr>
          <w:rFonts w:cs="Arial"/>
          <w:szCs w:val="19"/>
        </w:rPr>
        <w:t xml:space="preserve">V tejto súvislosti dávame prijímateľovi do pozornosti usmernenie poskytovateľa k príprave individuálneho projektu, ktoré je zverejnené na webovom sídle </w:t>
      </w:r>
      <w:hyperlink r:id="rId20" w:history="1">
        <w:r w:rsidR="005C056B" w:rsidRPr="00735615">
          <w:rPr>
            <w:rStyle w:val="Hypertextovprepojenie"/>
            <w:rFonts w:cs="Arial"/>
            <w:szCs w:val="19"/>
          </w:rPr>
          <w:t>http://www.minv.sk/?usmernenia-riadiaceho-organu</w:t>
        </w:r>
      </w:hyperlink>
      <w:r w:rsidR="00DF5D23" w:rsidRPr="00735615">
        <w:rPr>
          <w:rStyle w:val="Hypertextovprepojenie"/>
          <w:rFonts w:cs="Arial"/>
          <w:color w:val="auto"/>
          <w:szCs w:val="19"/>
          <w:u w:val="none"/>
        </w:rPr>
        <w:t>, resp.</w:t>
      </w:r>
      <w:r w:rsidR="005B7659" w:rsidRPr="00735615">
        <w:rPr>
          <w:rStyle w:val="Hypertextovprepojenie"/>
          <w:rFonts w:cs="Arial"/>
          <w:color w:val="auto"/>
          <w:szCs w:val="19"/>
        </w:rPr>
        <w:t xml:space="preserve"> </w:t>
      </w:r>
      <w:r w:rsidR="005B7659" w:rsidRPr="00735615">
        <w:rPr>
          <w:rStyle w:val="Hypertextovprepojenie"/>
          <w:rFonts w:cs="Arial"/>
          <w:szCs w:val="19"/>
        </w:rPr>
        <w:t>http://www.reformuj.sk/dokument/usmernenia-riadiaceho-organu/</w:t>
      </w:r>
      <w:r w:rsidRPr="00735615">
        <w:rPr>
          <w:rFonts w:cs="Arial"/>
          <w:szCs w:val="19"/>
        </w:rPr>
        <w:t>.</w:t>
      </w:r>
    </w:p>
    <w:p w14:paraId="4E48F185" w14:textId="7A04A0F6" w:rsidR="005C056B" w:rsidRPr="00735615" w:rsidRDefault="00D11BA9" w:rsidP="00963E0D">
      <w:pPr>
        <w:spacing w:before="120" w:after="120" w:line="288" w:lineRule="auto"/>
        <w:jc w:val="both"/>
        <w:rPr>
          <w:rFonts w:cs="Arial"/>
          <w:szCs w:val="19"/>
        </w:rPr>
      </w:pPr>
      <w:r w:rsidRPr="00735615">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sidRPr="00735615">
        <w:rPr>
          <w:rFonts w:cs="Arial"/>
          <w:szCs w:val="19"/>
        </w:rPr>
        <w:t>ej</w:t>
      </w:r>
      <w:r w:rsidRPr="00735615">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735615">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735615">
        <w:rPr>
          <w:rFonts w:cs="Arial"/>
          <w:szCs w:val="19"/>
        </w:rPr>
        <w:t xml:space="preserve">Postupy tejto kontroly aplikuje poskytovateľ analogicky v zmysle postupov uvedených v jednotlivých písmenách a) až h) kapitoly 2.5.6  Typy </w:t>
      </w:r>
      <w:r w:rsidR="00E911B7" w:rsidRPr="00735615">
        <w:rPr>
          <w:rFonts w:cs="Arial"/>
          <w:szCs w:val="19"/>
        </w:rPr>
        <w:t>finančnej</w:t>
      </w:r>
      <w:r w:rsidRPr="00735615">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289" w:name="_Toc440372884"/>
      <w:bookmarkStart w:id="290" w:name="_Toc4576203"/>
      <w:r w:rsidRPr="0073389C">
        <w:rPr>
          <w:lang w:val="sk-SK"/>
        </w:rPr>
        <w:t>Finančné opravy</w:t>
      </w:r>
      <w:bookmarkEnd w:id="289"/>
      <w:bookmarkEnd w:id="290"/>
    </w:p>
    <w:p w14:paraId="23F5118A" w14:textId="3ADAF371"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 xml:space="preserve">P, v Systéme riadenia EŠIF a v </w:t>
      </w:r>
      <w:r w:rsidR="005B1477">
        <w:rPr>
          <w:rFonts w:cs="Arial"/>
          <w:szCs w:val="19"/>
        </w:rPr>
        <w:t>m</w:t>
      </w:r>
      <w:r w:rsidRPr="00AE218A">
        <w:rPr>
          <w:rFonts w:cs="Arial"/>
          <w:szCs w:val="19"/>
        </w:rPr>
        <w:t>etodickom pokyne CKO č. 5.</w:t>
      </w:r>
    </w:p>
    <w:p w14:paraId="0BAE8E76" w14:textId="7C68142E"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v </w:t>
      </w:r>
      <w:r w:rsidR="00EF7652">
        <w:rPr>
          <w:rFonts w:cs="Arial"/>
          <w:szCs w:val="19"/>
        </w:rPr>
        <w:t>z</w:t>
      </w:r>
      <w:r w:rsidRPr="00AE218A">
        <w:rPr>
          <w:rFonts w:cs="Arial"/>
          <w:szCs w:val="19"/>
        </w:rPr>
        <w:t>mluve o NFP</w:t>
      </w:r>
      <w:r w:rsidR="00275986" w:rsidRPr="00275986">
        <w:rPr>
          <w:rFonts w:cs="Arial"/>
          <w:szCs w:val="19"/>
        </w:rPr>
        <w:t xml:space="preserve"> </w:t>
      </w:r>
      <w:r w:rsidR="00275986" w:rsidRPr="006B69F9">
        <w:rPr>
          <w:rFonts w:cs="Arial"/>
          <w:szCs w:val="19"/>
        </w:rPr>
        <w:t>a primerane aj podľa pravidiel v metodickom pokyne CKO č. 5</w:t>
      </w:r>
      <w:r w:rsidRPr="00AE218A">
        <w:rPr>
          <w:rFonts w:cs="Arial"/>
          <w:szCs w:val="19"/>
        </w:rPr>
        <w:t>.</w:t>
      </w:r>
    </w:p>
    <w:p w14:paraId="1CF7F5A2" w14:textId="77777777" w:rsidR="00275986" w:rsidRPr="006B69F9" w:rsidRDefault="00275986" w:rsidP="00275986">
      <w:pPr>
        <w:spacing w:before="120" w:after="120" w:line="288" w:lineRule="auto"/>
        <w:jc w:val="both"/>
        <w:rPr>
          <w:rFonts w:cs="Arial"/>
          <w:bCs/>
          <w:szCs w:val="19"/>
        </w:rPr>
      </w:pPr>
      <w:r w:rsidRPr="006B69F9">
        <w:rPr>
          <w:rFonts w:cs="Arial"/>
          <w:szCs w:val="19"/>
        </w:rPr>
        <w:t xml:space="preserve">Určenie finančných opráv sa riadi pravidlami, ktoré sú platné v čase vypracovania návrhu správy z kontroly. Poskytovateľ postupuje podľa metodického pokynu CKO č. 5, verzia 4 so zohľadnením zmien a doplnení uvedených v prílohe Rozhodnutia EK </w:t>
      </w:r>
      <w:r w:rsidRPr="006B69F9">
        <w:rPr>
          <w:rFonts w:cs="Arial"/>
          <w:bCs/>
          <w:szCs w:val="19"/>
        </w:rPr>
        <w:t xml:space="preserve">zo dňa 14.05.2019 č. C(2019) 3452, ak vypracoval návrh správy z kontroly/finančnej kontroly VO/obstarávania v období od 14.05.2019 do dátumu účinnosti verzie 5 metodického pokynu CKO č.5. </w:t>
      </w:r>
    </w:p>
    <w:p w14:paraId="3FC3AF08" w14:textId="51870F00" w:rsidR="00566C38" w:rsidRPr="00566C38" w:rsidRDefault="00275986" w:rsidP="00566C38">
      <w:pPr>
        <w:spacing w:before="120" w:after="120" w:line="288" w:lineRule="auto"/>
        <w:jc w:val="both"/>
        <w:rPr>
          <w:rFonts w:cs="Arial"/>
          <w:szCs w:val="19"/>
        </w:rPr>
      </w:pPr>
      <w:r w:rsidRPr="006B69F9">
        <w:rPr>
          <w:rFonts w:cs="Arial"/>
          <w:bCs/>
          <w:szCs w:val="19"/>
        </w:rPr>
        <w:t>V prípade zmeny Rozhodnutia EK, alebo jeho nahradenia iným normatívnym právnym aktom EÚ upravujúcim problematiku určenia finančných opráv pri nedodržaní pravidiel a postupov verejného obstarávania, bude poskytovateľ do momentu účinnosti aktualizovanej verzie metodického pokynu  CKO č. 5, postupovať podľa aktuálne platného metodického pokynu CKO č. 5, so zohľadnením zmien a doplnení uvedených v predmetnom normatívnom právnom akte EÚ.</w:t>
      </w:r>
      <w:r w:rsidR="00566C38"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w:t>
      </w:r>
      <w:r w:rsidRPr="00996CA2">
        <w:rPr>
          <w:rFonts w:cs="Arial"/>
          <w:szCs w:val="19"/>
        </w:rPr>
        <w:t>aktuálnej v čase vypracovania návrhu správy z kontroly</w:t>
      </w:r>
      <w:r w:rsidR="00566C38" w:rsidRPr="00566C38">
        <w:rPr>
          <w:rFonts w:cs="Arial"/>
          <w:szCs w:val="19"/>
        </w:rPr>
        <w:t xml:space="preserve">. </w:t>
      </w:r>
    </w:p>
    <w:p w14:paraId="511E9362" w14:textId="4364CC2C"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w:t>
      </w:r>
      <w:r w:rsidR="00827A18">
        <w:rPr>
          <w:rFonts w:cs="Arial"/>
          <w:szCs w:val="19"/>
        </w:rPr>
        <w:t>1</w:t>
      </w:r>
      <w:r w:rsidRPr="00566C38">
        <w:rPr>
          <w:rFonts w:cs="Arial"/>
          <w:szCs w:val="19"/>
        </w:rPr>
        <w:t xml:space="preserve"> MP CKO č. 5, </w:t>
      </w:r>
      <w:r w:rsidR="00275986" w:rsidRPr="00996CA2">
        <w:rPr>
          <w:rFonts w:cs="Arial"/>
          <w:szCs w:val="19"/>
        </w:rPr>
        <w:t>aktuálnej v čase vypracovania návrhu správy z kontroly</w:t>
      </w:r>
      <w:r w:rsidRPr="00566C38">
        <w:rPr>
          <w:rFonts w:cs="Arial"/>
          <w:szCs w:val="19"/>
        </w:rPr>
        <w:t xml:space="preserve">.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7CBA04F2"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w:t>
      </w:r>
      <w:r w:rsidR="005B1477">
        <w:rPr>
          <w:rFonts w:cs="Arial"/>
          <w:szCs w:val="19"/>
        </w:rPr>
        <w:t xml:space="preserve"> </w:t>
      </w:r>
      <w:r>
        <w:rPr>
          <w:rFonts w:cs="Arial"/>
          <w:szCs w:val="19"/>
        </w:rPr>
        <w:t>ante kontrola,</w:t>
      </w:r>
    </w:p>
    <w:p w14:paraId="542E29E2" w14:textId="075CC26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w:t>
      </w:r>
      <w:r w:rsidR="005B1477">
        <w:rPr>
          <w:rFonts w:cs="Arial"/>
          <w:szCs w:val="19"/>
        </w:rPr>
        <w:t xml:space="preserve"> </w:t>
      </w:r>
      <w:r w:rsidRPr="00064DDF">
        <w:rPr>
          <w:rFonts w:cs="Arial"/>
          <w:szCs w:val="19"/>
        </w:rPr>
        <w:t>post kontrola,</w:t>
      </w:r>
    </w:p>
    <w:p w14:paraId="2CEFFC49" w14:textId="0C99F6DB"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lastRenderedPageBreak/>
        <w:t>následná ex</w:t>
      </w:r>
      <w:r w:rsidR="005B1477">
        <w:rPr>
          <w:rFonts w:cs="Arial"/>
          <w:szCs w:val="19"/>
        </w:rPr>
        <w:t xml:space="preserve"> </w:t>
      </w:r>
      <w:r w:rsidRPr="00064DDF">
        <w:rPr>
          <w:rFonts w:cs="Arial"/>
          <w:szCs w:val="19"/>
        </w:rPr>
        <w:t>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5B24BBF2"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w:t>
      </w:r>
      <w:r w:rsidR="005B1477">
        <w:rPr>
          <w:rFonts w:cs="Arial"/>
          <w:b/>
          <w:szCs w:val="19"/>
        </w:rPr>
        <w:t xml:space="preserve"> </w:t>
      </w:r>
      <w:r w:rsidRPr="007B6C23">
        <w:rPr>
          <w:rFonts w:cs="Arial"/>
          <w:b/>
          <w:szCs w:val="19"/>
        </w:rPr>
        <w:t>ante kontroly VO</w:t>
      </w:r>
      <w:r>
        <w:rPr>
          <w:rFonts w:cs="Arial"/>
          <w:szCs w:val="19"/>
        </w:rPr>
        <w:t xml:space="preserve"> je možné aplikovať len  </w:t>
      </w:r>
      <w:r w:rsidRPr="00797780">
        <w:rPr>
          <w:rFonts w:cs="Arial"/>
          <w:szCs w:val="19"/>
        </w:rPr>
        <w:t>za predpokladu, že by opakovaním procesu VO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Dôvody, ktoré je možné zohľadniť pri odôvodnení skutočnosti, že opakovaním procesu VO by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2B4B1E4A"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w:t>
      </w:r>
      <w:r w:rsidR="00275986">
        <w:rPr>
          <w:rFonts w:cs="Arial"/>
          <w:szCs w:val="19"/>
        </w:rPr>
        <w:t>ide</w:t>
      </w:r>
      <w:r w:rsidRPr="002905A9">
        <w:rPr>
          <w:rFonts w:cs="Arial"/>
          <w:szCs w:val="19"/>
        </w:rPr>
        <w:t xml:space="preserve">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5FEDF2BE"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ante;</w:t>
      </w:r>
    </w:p>
    <w:p w14:paraId="3218BAF4" w14:textId="46863EF6"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8D8D997" w:rsidR="00EC5388" w:rsidRPr="00AE218A" w:rsidRDefault="00EC5388" w:rsidP="00EC5388">
      <w:pPr>
        <w:spacing w:before="120" w:after="120" w:line="288" w:lineRule="auto"/>
        <w:jc w:val="both"/>
        <w:rPr>
          <w:rFonts w:cs="Arial"/>
          <w:szCs w:val="19"/>
        </w:rPr>
      </w:pPr>
      <w:r w:rsidRPr="00AE218A">
        <w:rPr>
          <w:rFonts w:cs="Arial"/>
          <w:szCs w:val="19"/>
        </w:rPr>
        <w:t>Ex</w:t>
      </w:r>
      <w:r w:rsidR="005B1477">
        <w:rPr>
          <w:rFonts w:cs="Arial"/>
          <w:szCs w:val="19"/>
        </w:rPr>
        <w:t xml:space="preserve"> </w:t>
      </w:r>
      <w:r w:rsidRPr="00AE218A">
        <w:rPr>
          <w:rFonts w:cs="Arial"/>
          <w:szCs w:val="19"/>
        </w:rPr>
        <w:t>ante finančná oprava je  individuálne zníženie hodnoty deklarovaných výdavkov z dôvodu zistení porušenia legislatívy SR alebo EÚ, najmä v oblasti VO. Výška individuálnej ex</w:t>
      </w:r>
      <w:r w:rsidR="005B1477">
        <w:rPr>
          <w:rFonts w:cs="Arial"/>
          <w:szCs w:val="19"/>
        </w:rPr>
        <w:t xml:space="preserve"> </w:t>
      </w:r>
      <w:r w:rsidRPr="00AE218A">
        <w:rPr>
          <w:rFonts w:cs="Arial"/>
          <w:szCs w:val="19"/>
        </w:rPr>
        <w:t>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 xml:space="preserve">(v rámci druhej ex ante kontroly alebo ex post kontroly). </w:t>
      </w:r>
      <w:r w:rsidR="005B1477">
        <w:rPr>
          <w:rFonts w:cs="Arial"/>
          <w:szCs w:val="19"/>
        </w:rPr>
        <w:br/>
      </w:r>
      <w:r w:rsidR="00D37AEA" w:rsidRPr="00D37AEA">
        <w:rPr>
          <w:rFonts w:cs="Arial"/>
          <w:szCs w:val="19"/>
        </w:rPr>
        <w:t>Ex</w:t>
      </w:r>
      <w:r w:rsidR="005B1477">
        <w:rPr>
          <w:rFonts w:cs="Arial"/>
          <w:szCs w:val="19"/>
        </w:rPr>
        <w:t xml:space="preserve"> </w:t>
      </w:r>
      <w:r w:rsidR="00D37AEA" w:rsidRPr="00D37AEA">
        <w:rPr>
          <w:rFonts w:cs="Arial"/>
          <w:szCs w:val="19"/>
        </w:rPr>
        <w:t>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32207875"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r w:rsidR="005B1477">
        <w:rPr>
          <w:rFonts w:cs="Arial"/>
          <w:szCs w:val="19"/>
        </w:rPr>
        <w:t xml:space="preserve"> </w:t>
      </w:r>
      <w:r w:rsidRPr="00AE218A">
        <w:rPr>
          <w:rFonts w:cs="Arial"/>
          <w:szCs w:val="19"/>
        </w:rPr>
        <w:t>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22B9EB0F"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r w:rsidR="005B1477">
        <w:rPr>
          <w:rFonts w:cs="Arial"/>
          <w:szCs w:val="19"/>
        </w:rPr>
        <w:t xml:space="preserve"> </w:t>
      </w:r>
      <w:r w:rsidRPr="00AE218A">
        <w:rPr>
          <w:rFonts w:cs="Arial"/>
          <w:szCs w:val="19"/>
        </w:rPr>
        <w:t>ante finančnou opravou ,</w:t>
      </w:r>
    </w:p>
    <w:p w14:paraId="21CF83B6" w14:textId="517B6E06"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r w:rsidR="005B1477">
        <w:rPr>
          <w:rFonts w:cs="Arial"/>
          <w:szCs w:val="19"/>
        </w:rPr>
        <w:t xml:space="preserve"> </w:t>
      </w:r>
      <w:r w:rsidRPr="00AE218A">
        <w:rPr>
          <w:rFonts w:cs="Arial"/>
          <w:szCs w:val="19"/>
        </w:rPr>
        <w:t xml:space="preserve">ante finančnej opravy. Je v kompetencii poskytovateľa určiť spôsob preukázania zabezpečenia spolufinancovania zo strany </w:t>
      </w:r>
      <w:r w:rsidRPr="00AE218A">
        <w:rPr>
          <w:rFonts w:cs="Arial"/>
          <w:szCs w:val="19"/>
        </w:rPr>
        <w:lastRenderedPageBreak/>
        <w:t xml:space="preserve">prijímateľa. Poskytovateľ pri určení spôsobu preukázania spolufinancovania zohľadní najmä výšku udelenej finančnej opravy, stav realizácie projektu, charakter prijímateľa a pod. </w:t>
      </w:r>
    </w:p>
    <w:p w14:paraId="30FCAB1E" w14:textId="251BF5F5"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r w:rsidR="005B1477">
        <w:rPr>
          <w:rFonts w:cs="Arial"/>
          <w:szCs w:val="19"/>
        </w:rPr>
        <w:t xml:space="preserve"> </w:t>
      </w:r>
      <w:r w:rsidRPr="00AE218A">
        <w:rPr>
          <w:rFonts w:cs="Arial"/>
          <w:szCs w:val="19"/>
        </w:rPr>
        <w: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5B1477">
        <w:rPr>
          <w:rFonts w:cs="Arial"/>
          <w:szCs w:val="19"/>
        </w:rPr>
        <w:t xml:space="preserve"> </w:t>
      </w:r>
      <w:r w:rsidRPr="00AE218A">
        <w:rPr>
          <w:rFonts w:cs="Arial"/>
          <w:szCs w:val="19"/>
        </w:rPr>
        <w:t>ante finančnou opravou.</w:t>
      </w:r>
    </w:p>
    <w:p w14:paraId="5F193134" w14:textId="7BD5BB85"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w:t>
      </w:r>
      <w:r w:rsidR="005B1477">
        <w:rPr>
          <w:rFonts w:cs="Arial"/>
          <w:szCs w:val="19"/>
        </w:rPr>
        <w:t xml:space="preserve"> </w:t>
      </w:r>
      <w:r w:rsidRPr="00D37AEA">
        <w:rPr>
          <w:rFonts w:cs="Arial"/>
          <w:szCs w:val="19"/>
        </w:rPr>
        <w:t>ante finančnou opravou, ktorú poskytovateľ určil v rámci druhej ex</w:t>
      </w:r>
      <w:r w:rsidR="005B1477">
        <w:rPr>
          <w:rFonts w:cs="Arial"/>
          <w:szCs w:val="19"/>
        </w:rPr>
        <w:t xml:space="preserve"> </w:t>
      </w:r>
      <w:r w:rsidRPr="00D37AEA">
        <w:rPr>
          <w:rFonts w:cs="Arial"/>
          <w:szCs w:val="19"/>
        </w:rPr>
        <w:t>ante kontroly, predloží prijímateľ odôvodnenie, že opakovaním procesu VO by vznikli dodatočné náklady</w:t>
      </w:r>
      <w:r w:rsidR="00275986" w:rsidRPr="00275986">
        <w:rPr>
          <w:rFonts w:cs="Arial"/>
          <w:szCs w:val="19"/>
        </w:rPr>
        <w:t xml:space="preserve"> </w:t>
      </w:r>
      <w:r w:rsidR="00275986">
        <w:rPr>
          <w:rFonts w:cs="Arial"/>
          <w:szCs w:val="19"/>
        </w:rPr>
        <w:t>a časové obmedzenia</w:t>
      </w:r>
      <w:r w:rsidRPr="00D37AEA">
        <w:rPr>
          <w:rFonts w:cs="Arial"/>
          <w:szCs w:val="19"/>
        </w:rPr>
        <w:t>, čo predstavuje podmienku na uplatnenie ex</w:t>
      </w:r>
      <w:r w:rsidR="005B1477">
        <w:rPr>
          <w:rFonts w:cs="Arial"/>
          <w:szCs w:val="19"/>
        </w:rPr>
        <w:t xml:space="preserve"> </w:t>
      </w:r>
      <w:r w:rsidRPr="00D37AEA">
        <w:rPr>
          <w:rFonts w:cs="Arial"/>
          <w:szCs w:val="19"/>
        </w:rPr>
        <w:t>ante finančnej opravy</w:t>
      </w:r>
      <w:r>
        <w:rPr>
          <w:rFonts w:cs="Arial"/>
          <w:szCs w:val="19"/>
        </w:rPr>
        <w:t>.</w:t>
      </w:r>
    </w:p>
    <w:p w14:paraId="683D7B1B" w14:textId="0AF51251"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w:t>
      </w:r>
      <w:r w:rsidR="005B1477">
        <w:rPr>
          <w:rFonts w:cs="Arial"/>
          <w:szCs w:val="19"/>
        </w:rPr>
        <w:t xml:space="preserve"> </w:t>
      </w:r>
      <w:r w:rsidR="00D37AEA" w:rsidRPr="00D37AEA">
        <w:rPr>
          <w:rFonts w:cs="Arial"/>
          <w:szCs w:val="19"/>
        </w:rPr>
        <w:t>ante finančnej opravy alebo následne napr. spolu s inou okolnosťou vyžadujúcou zmenu zmluvy.</w:t>
      </w:r>
    </w:p>
    <w:p w14:paraId="19A8B984" w14:textId="022A2384"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r w:rsidR="005B1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postupuje poskytovateľ v súlade pravidlami uvedenými v MP CKO č. 5.</w:t>
      </w:r>
    </w:p>
    <w:p w14:paraId="78E1B658" w14:textId="33ABB724"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r w:rsidR="00E54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r w:rsidR="00275986" w:rsidRPr="00275986">
        <w:rPr>
          <w:rFonts w:cs="Arial"/>
          <w:szCs w:val="19"/>
        </w:rPr>
        <w:t xml:space="preserve"> </w:t>
      </w:r>
      <w:r w:rsidR="00275986" w:rsidRPr="004B20FE">
        <w:rPr>
          <w:rFonts w:cs="Arial"/>
          <w:szCs w:val="19"/>
        </w:rPr>
        <w:t>od doručenia návrhu správy z</w:t>
      </w:r>
      <w:r w:rsidR="00275986">
        <w:rPr>
          <w:rFonts w:cs="Arial"/>
          <w:szCs w:val="19"/>
        </w:rPr>
        <w:t> </w:t>
      </w:r>
      <w:r w:rsidR="00275986" w:rsidRPr="004B20FE">
        <w:rPr>
          <w:rFonts w:cs="Arial"/>
          <w:szCs w:val="19"/>
        </w:rPr>
        <w:t>kontroly</w:t>
      </w:r>
      <w:r w:rsidR="00275986">
        <w:rPr>
          <w:rFonts w:cs="Arial"/>
          <w:szCs w:val="19"/>
        </w:rPr>
        <w:t>.</w:t>
      </w:r>
    </w:p>
    <w:p w14:paraId="061D536B" w14:textId="5922B119"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w:t>
      </w:r>
      <w:r w:rsidR="00275986" w:rsidRPr="00275986">
        <w:rPr>
          <w:rFonts w:cs="Arial"/>
          <w:szCs w:val="19"/>
        </w:rPr>
        <w:t xml:space="preserve"> </w:t>
      </w:r>
      <w:r w:rsidR="00275986" w:rsidRPr="00AA03A1">
        <w:rPr>
          <w:rFonts w:cs="Arial"/>
          <w:szCs w:val="19"/>
        </w:rPr>
        <w:t>alebo zákaziek podľa § 1 ods. 14 ZVO</w:t>
      </w:r>
      <w:r w:rsidR="008D1C11" w:rsidRPr="008D1C11">
        <w:rPr>
          <w:rFonts w:cs="Arial"/>
          <w:szCs w:val="19"/>
        </w:rPr>
        <w:t>. Aj v týchto prípadoch však poskytovateľ vyžaduje od prijímateľa súhlas s navrhovanou ex-ante finančnou opravou.</w:t>
      </w:r>
    </w:p>
    <w:p w14:paraId="2E15F6AE" w14:textId="006B7CBB"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Prijímateľ je povinný v prípade akceptovania ex</w:t>
      </w:r>
      <w:r w:rsidR="00E54477">
        <w:rPr>
          <w:rFonts w:cs="Arial"/>
          <w:szCs w:val="19"/>
        </w:rPr>
        <w:t xml:space="preserve"> </w:t>
      </w:r>
      <w:r w:rsidRPr="00AE218A">
        <w:rPr>
          <w:rFonts w:cs="Arial"/>
          <w:szCs w:val="19"/>
        </w:rPr>
        <w:t xml:space="preserve">ante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r w:rsidR="00E54477">
        <w:rPr>
          <w:rFonts w:cs="Arial"/>
          <w:szCs w:val="19"/>
        </w:rPr>
        <w:t xml:space="preserve"> </w:t>
      </w:r>
      <w:r w:rsidRPr="00AE218A">
        <w:rPr>
          <w:rFonts w:cs="Arial"/>
          <w:szCs w:val="19"/>
        </w:rPr>
        <w:t xml:space="preserve">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4A631B7B" w:rsidR="00EC5388" w:rsidRDefault="00F90A44" w:rsidP="00EC5388">
      <w:pPr>
        <w:spacing w:before="120" w:after="120" w:line="288" w:lineRule="auto"/>
        <w:jc w:val="both"/>
        <w:rPr>
          <w:rFonts w:cs="Arial"/>
          <w:b/>
          <w:szCs w:val="19"/>
        </w:rPr>
      </w:pPr>
      <w:r>
        <w:rPr>
          <w:rFonts w:cs="Arial"/>
          <w:szCs w:val="19"/>
        </w:rPr>
        <w:t xml:space="preserve"> </w:t>
      </w: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369CC7B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w:t>
      </w:r>
      <w:r w:rsidR="00D37AEA">
        <w:lastRenderedPageBreak/>
        <w:t xml:space="preserve">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 xml:space="preserve">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w:t>
      </w:r>
      <w:r w:rsidRPr="0006412C">
        <w:lastRenderedPageBreak/>
        <w:t>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291" w:name="_Toc440372885"/>
      <w:bookmarkStart w:id="292" w:name="_Toc4576204"/>
      <w:r w:rsidRPr="0073389C">
        <w:rPr>
          <w:lang w:val="sk-SK"/>
        </w:rPr>
        <w:t>Postupy vo verejnom obstarávaní</w:t>
      </w:r>
      <w:bookmarkEnd w:id="291"/>
      <w:bookmarkEnd w:id="292"/>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37A73ACF"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w:t>
      </w:r>
      <w:r w:rsidR="00E54477">
        <w:rPr>
          <w:rFonts w:cs="Arial"/>
          <w:szCs w:val="19"/>
        </w:rPr>
        <w:t xml:space="preserve"> </w:t>
      </w:r>
      <w:r w:rsidRPr="00AE02EE">
        <w:rPr>
          <w:rFonts w:cs="Arial"/>
          <w:szCs w:val="19"/>
        </w:rPr>
        <w:t>alebo služieb bežne dostupných na trhu</w:t>
      </w:r>
      <w:r w:rsidR="00E54477" w:rsidRPr="00E54477">
        <w:rPr>
          <w:rFonts w:cs="Arial"/>
          <w:szCs w:val="19"/>
        </w:rPr>
        <w:t xml:space="preserve"> </w:t>
      </w:r>
      <w:r w:rsidR="00E54477">
        <w:rPr>
          <w:rFonts w:cs="Arial"/>
          <w:szCs w:val="19"/>
        </w:rPr>
        <w:t>okrem služieb, ktorých predmetom je intelektuálne plnenie</w:t>
      </w:r>
      <w:r w:rsidRPr="00AE02EE">
        <w:rPr>
          <w:rFonts w:cs="Arial"/>
          <w:szCs w:val="19"/>
        </w:rPr>
        <w:t>,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3357C4DB" w14:textId="77777777" w:rsidR="00827A18" w:rsidRDefault="00827A18" w:rsidP="00AE02EE">
      <w:pPr>
        <w:tabs>
          <w:tab w:val="left" w:pos="1014"/>
        </w:tabs>
        <w:spacing w:before="120" w:after="120" w:line="288" w:lineRule="auto"/>
        <w:jc w:val="both"/>
        <w:rPr>
          <w:rFonts w:cs="Arial"/>
          <w:szCs w:val="19"/>
        </w:rPr>
      </w:pPr>
    </w:p>
    <w:p w14:paraId="1C1BF7E8" w14:textId="77777777" w:rsidR="00827A18" w:rsidRDefault="00827A18" w:rsidP="00827A1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Pr>
          <w:b/>
          <w:i/>
        </w:rPr>
        <w:lastRenderedPageBreak/>
        <w:t xml:space="preserve">Dôležité upozornenie: </w:t>
      </w:r>
      <w:r>
        <w:t>V Obchodných podmienkach elektronického trhoviska, verzii 3.6 účinnej odo dňa 01.07.2019, sa z Trhového poriadku a zo Všeobecných zmluvných podmienok vypustili ustanovenia upravujúce Nadlimitné trhovisko, ktoré sa týmto zrušilo.</w:t>
      </w:r>
    </w:p>
    <w:p w14:paraId="1F36501D" w14:textId="6AF7A126"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r w:rsidR="00E54477">
        <w:rPr>
          <w:rFonts w:cs="Arial"/>
          <w:szCs w:val="19"/>
        </w:rPr>
        <w:t xml:space="preserve"> </w:t>
      </w:r>
      <w:r w:rsidRPr="00AE02EE">
        <w:rPr>
          <w:rFonts w:cs="Arial"/>
          <w:szCs w:val="19"/>
        </w:rPr>
        <w:t>ante kontrola, druhá ex</w:t>
      </w:r>
      <w:r w:rsidR="00E54477">
        <w:rPr>
          <w:rFonts w:cs="Arial"/>
          <w:szCs w:val="19"/>
        </w:rPr>
        <w:t xml:space="preserve"> </w:t>
      </w:r>
      <w:r w:rsidRPr="00AE02EE">
        <w:rPr>
          <w:rFonts w:cs="Arial"/>
          <w:szCs w:val="19"/>
        </w:rPr>
        <w:t xml:space="preserve">ante kontrola a následná ex-post kontrola) vrátane rozsahu, formy a spôsobu predkladania dokumentácie k VO so zohľadnením špecifík elektronického trhoviska.  </w:t>
      </w:r>
    </w:p>
    <w:p w14:paraId="01AC19EB" w14:textId="38EE1622"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r w:rsidR="00E54477">
        <w:rPr>
          <w:rFonts w:cs="Arial"/>
          <w:szCs w:val="19"/>
        </w:rPr>
        <w:t xml:space="preserve"> </w:t>
      </w:r>
      <w:r w:rsidRPr="00AE02EE">
        <w:rPr>
          <w:rFonts w:cs="Arial"/>
          <w:szCs w:val="19"/>
        </w:rPr>
        <w:t>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5D14B8F5"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630DFE">
        <w:rPr>
          <w:rFonts w:cs="Arial"/>
          <w:szCs w:val="19"/>
        </w:rPr>
        <w:t>111</w:t>
      </w:r>
      <w:r w:rsidR="00630DFE" w:rsidRPr="0073389C">
        <w:rPr>
          <w:rFonts w:cs="Arial"/>
          <w:szCs w:val="19"/>
        </w:rPr>
        <w:t xml:space="preserve"> </w:t>
      </w:r>
      <w:r w:rsidRPr="0073389C">
        <w:rPr>
          <w:rFonts w:cs="Arial"/>
          <w:szCs w:val="19"/>
        </w:rPr>
        <w:t>ZVO, ak ide o dodanie tovaru, 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02688419"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alebo služby na trhu sú na účely tohto zákona také tovary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7EA07398"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39F83AEB"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Cieľom definície tovarov, služieb bežne dostupných na trhu je vyjadriť bežnú dostupnosť ako stav, keď ide o také tovary</w:t>
      </w:r>
      <w:r w:rsidR="005F7912">
        <w:rPr>
          <w:rFonts w:cs="Arial"/>
          <w:szCs w:val="19"/>
        </w:rPr>
        <w:t xml:space="preserve"> alebo</w:t>
      </w:r>
      <w:r w:rsidRPr="0073389C">
        <w:rPr>
          <w:rFonts w:cs="Arial"/>
          <w:szCs w:val="19"/>
        </w:rPr>
        <w: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w:t>
      </w:r>
      <w:r w:rsidRPr="0073389C">
        <w:rPr>
          <w:rFonts w:cs="Arial"/>
          <w:szCs w:val="19"/>
        </w:rPr>
        <w:lastRenderedPageBreak/>
        <w:t xml:space="preserve">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534D7E08"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w:t>
      </w:r>
      <w:r w:rsidR="005F7EEE">
        <w:rPr>
          <w:rFonts w:cs="Arial"/>
          <w:szCs w:val="19"/>
        </w:rPr>
        <w:t xml:space="preserve"> alebo</w:t>
      </w:r>
      <w:r w:rsidR="00267484" w:rsidRPr="008A2C57">
        <w:rPr>
          <w:rFonts w:cs="Arial"/>
          <w:szCs w:val="19"/>
        </w:rPr>
        <w:t xml:space="preserve"> služieb vo vzťahu k zákonom určeným podmienkam. Táto kvalifikácia nemôže byť generalizovaná, ale vyžaduje sa skúmanie vždy ad hoc na konkrétny prípad tak, aby sa zohľadnili všetky vlastnosti dostupnosti dodávky</w:t>
      </w:r>
      <w:r w:rsidR="005F7EEE" w:rsidRPr="005F7EEE">
        <w:rPr>
          <w:rFonts w:cs="Arial"/>
          <w:szCs w:val="19"/>
        </w:rPr>
        <w:t xml:space="preserve"> </w:t>
      </w:r>
      <w:r w:rsidR="005F7EEE">
        <w:rPr>
          <w:rFonts w:cs="Arial"/>
          <w:szCs w:val="19"/>
        </w:rPr>
        <w:t>tovaru alebo</w:t>
      </w:r>
      <w:r w:rsidR="005F7EEE" w:rsidRPr="00703E20">
        <w:rPr>
          <w:rFonts w:cs="Arial"/>
          <w:szCs w:val="19"/>
        </w:rPr>
        <w:t xml:space="preserve"> </w:t>
      </w:r>
      <w:r w:rsidR="005F7EEE">
        <w:rPr>
          <w:rFonts w:cs="Arial"/>
          <w:szCs w:val="19"/>
        </w:rPr>
        <w:t>poskytnutia</w:t>
      </w:r>
      <w:r w:rsidR="00267484" w:rsidRPr="008A2C57">
        <w:rPr>
          <w:rFonts w:cs="Arial"/>
          <w:szCs w:val="19"/>
        </w:rPr>
        <w:t xml:space="preserve"> služby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436431BC"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w:t>
      </w:r>
      <w:r w:rsidR="00630DFE">
        <w:rPr>
          <w:rFonts w:cs="Arial"/>
          <w:szCs w:val="19"/>
        </w:rPr>
        <w:t xml:space="preserve"> a</w:t>
      </w:r>
      <w:r w:rsidRPr="00927D81">
        <w:rPr>
          <w:rFonts w:cs="Arial"/>
          <w:szCs w:val="19"/>
        </w:rPr>
        <w:t> služieb zo strany úspešného uchádzača, ktorým preukáže splnenie požiadaviek na predmet zákazky. Uvedený opis (položkovitý rozpočet) tovarov</w:t>
      </w:r>
      <w:r w:rsidR="005F7EEE">
        <w:rPr>
          <w:rFonts w:cs="Arial"/>
          <w:szCs w:val="19"/>
        </w:rPr>
        <w:t xml:space="preserve"> a</w:t>
      </w:r>
      <w:r w:rsidRPr="00927D81">
        <w:rPr>
          <w:rFonts w:cs="Arial"/>
          <w:szCs w:val="19"/>
        </w:rPr>
        <w:t> služieb 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28DB530"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r w:rsidR="005F7EEE">
        <w:rPr>
          <w:rFonts w:cs="Arial"/>
          <w:szCs w:val="19"/>
        </w:rPr>
        <w:t xml:space="preserve"> </w:t>
      </w:r>
      <w:r w:rsidRPr="0073389C">
        <w:rPr>
          <w:rFonts w:cs="Arial"/>
          <w:szCs w:val="19"/>
        </w:rPr>
        <w:t>ante kontrola“) a</w:t>
      </w:r>
      <w:r w:rsidR="005F7EEE" w:rsidRPr="005F7EEE">
        <w:rPr>
          <w:rFonts w:cs="Arial"/>
          <w:szCs w:val="19"/>
        </w:rPr>
        <w:t xml:space="preserve"> </w:t>
      </w:r>
      <w:r w:rsidR="005F7EEE">
        <w:rPr>
          <w:rFonts w:cs="Arial"/>
          <w:szCs w:val="19"/>
        </w:rPr>
        <w:t>následne</w:t>
      </w:r>
      <w:r w:rsidRPr="0073389C">
        <w:rPr>
          <w:rFonts w:cs="Arial"/>
          <w:szCs w:val="19"/>
        </w:rPr>
        <w:t xml:space="preserve">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64331DA"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w:t>
      </w:r>
      <w:r w:rsidR="005F7EEE">
        <w:t>V prípade zistení v rámci vecnej kontroly verejného obstarávania, ktoré môžu</w:t>
      </w:r>
      <w:r w:rsidR="005F7EEE" w:rsidRPr="006D0974">
        <w:t xml:space="preserve"> mať vplyv na oprávnenosť výdavkov</w:t>
      </w:r>
      <w:r w:rsidR="005F7EEE">
        <w:t xml:space="preserve"> a nie je možné ich odstrániť, poskytovateľ v záveroch finančnej kontroly nepripustí výdavky súvisiace s VO do financovania v plnom rozsahu. </w:t>
      </w:r>
      <w:r w:rsidRPr="00771817">
        <w:rPr>
          <w:rFonts w:cs="Arial"/>
          <w:szCs w:val="19"/>
        </w:rPr>
        <w:t xml:space="preserve">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je </w:t>
      </w:r>
      <w:r w:rsidR="005F7EEE">
        <w:rPr>
          <w:rFonts w:cs="Arial"/>
          <w:szCs w:val="19"/>
        </w:rPr>
        <w:t xml:space="preserve">poskytovateľ </w:t>
      </w:r>
      <w:r w:rsidR="005F7EEE">
        <w:t>povinný postupovať podľa</w:t>
      </w:r>
      <w:r w:rsidR="005F7EEE" w:rsidRPr="00BB45A7">
        <w:t xml:space="preserve"> </w:t>
      </w:r>
      <w:r w:rsidR="005F7EEE">
        <w:t>metodického pokynu CKO č. 5</w:t>
      </w:r>
      <w:r w:rsidR="005F7EEE">
        <w:rPr>
          <w:rStyle w:val="Odkaznapoznmkupodiarou"/>
        </w:rPr>
        <w:footnoteReference w:id="121"/>
      </w:r>
      <w:r w:rsidR="005F7EEE">
        <w:t>, ktorý upravuje postup pri určení finančných opráv za porušenie pravidiel a postupov VO</w:t>
      </w:r>
      <w:r w:rsidRPr="00771817">
        <w:rPr>
          <w:rFonts w:cs="Arial"/>
          <w:szCs w:val="19"/>
        </w:rPr>
        <w:t>.</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735615">
        <w:rPr>
          <w:rFonts w:cs="Arial"/>
          <w:b/>
          <w:szCs w:val="19"/>
        </w:rPr>
        <w:t xml:space="preserve">Zákazky </w:t>
      </w:r>
      <w:r w:rsidR="009718D5" w:rsidRPr="0073561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300B8F31" w14:textId="71B51DD0" w:rsidR="0062573B" w:rsidRDefault="0062573B" w:rsidP="0062573B">
      <w:pPr>
        <w:tabs>
          <w:tab w:val="left" w:pos="1014"/>
        </w:tabs>
        <w:spacing w:before="120" w:after="120" w:line="288" w:lineRule="auto"/>
        <w:jc w:val="both"/>
      </w:pPr>
      <w:r>
        <w:rPr>
          <w:rFonts w:cs="Arial"/>
          <w:szCs w:val="19"/>
        </w:rPr>
        <w:t>Poskytovateľ</w:t>
      </w:r>
      <w:r>
        <w:t xml:space="preserve"> overuje pri kontrole zákaziek s nízkymi hodnotami podľa § 117 ZVO, či vynaložené náklady na obstaranie predmetu zákazky sú </w:t>
      </w:r>
      <w:r w:rsidRPr="00CC285F">
        <w:t>hospodárne</w:t>
      </w:r>
      <w:r>
        <w:t>. Zároveň p</w:t>
      </w:r>
      <w:r>
        <w:rPr>
          <w:rFonts w:cs="Arial"/>
          <w:szCs w:val="19"/>
        </w:rPr>
        <w:t>oskytovateľ</w:t>
      </w:r>
      <w:r>
        <w:t xml:space="preserve"> overí, či pri obstarávaní neboli porušené základné princípy VO a postupy uvedené v tejto časti kapitoly. Prijímateľ nesmie uzavrieť zmluvu s uchádzačom, ktorý nespĺňa podmienky účasti </w:t>
      </w:r>
      <w:r w:rsidR="00275986">
        <w:t xml:space="preserve">osobného postavenia </w:t>
      </w:r>
      <w:r>
        <w:t xml:space="preserve">podľa </w:t>
      </w:r>
      <w:hyperlink r:id="rId21" w:anchor="paragraf-32.odsek-1.pismeno-e" w:tooltip="Odkaz na predpis alebo ustanovenie" w:history="1">
        <w:r>
          <w:rPr>
            <w:rStyle w:val="Hypertextovprepojenie"/>
          </w:rPr>
          <w:t>§ 32 ods. 1 písm. e)</w:t>
        </w:r>
      </w:hyperlink>
      <w:r>
        <w:t xml:space="preserve"> a </w:t>
      </w:r>
      <w:hyperlink r:id="rId22" w:anchor="paragraf-32.odsek-1.pismeno-f" w:tooltip="Odkaz na predpis alebo ustanovenie" w:history="1">
        <w:r>
          <w:rPr>
            <w:rStyle w:val="Hypertextovprepojenie"/>
          </w:rPr>
          <w:t>f)</w:t>
        </w:r>
      </w:hyperlink>
      <w:r>
        <w:t xml:space="preserve"> ZVO alebo ak u neho existuje dôvod na vylúčenie podľa </w:t>
      </w:r>
      <w:hyperlink r:id="rId23" w:anchor="paragraf-40.odsek-6.pismeno-f" w:tooltip="Odkaz na predpis alebo ustanovenie" w:history="1">
        <w:r>
          <w:rPr>
            <w:rStyle w:val="Hypertextovprepojenie"/>
          </w:rPr>
          <w:t>§ 40 ods. 6 písm. f)</w:t>
        </w:r>
      </w:hyperlink>
      <w:r>
        <w:t xml:space="preserve"> ZVO (konflikt záujmov nemožno odstrániť inými účinnými opatreniami), ustanovenie § 11 ZVO tým nie je dotknuté. </w:t>
      </w:r>
    </w:p>
    <w:p w14:paraId="5AC7AB7C" w14:textId="437CC906" w:rsidR="001B3386" w:rsidRDefault="0062573B" w:rsidP="0062573B">
      <w:pPr>
        <w:tabs>
          <w:tab w:val="left" w:pos="1014"/>
        </w:tabs>
        <w:spacing w:before="120" w:after="120" w:line="288" w:lineRule="auto"/>
        <w:jc w:val="both"/>
        <w:rPr>
          <w:rFonts w:cs="Arial"/>
          <w:szCs w:val="19"/>
        </w:rPr>
      </w:pPr>
      <w:r>
        <w:t>Prijímateľ je povinný v zázname z prieskumu trhu uviesť, že preveril u oslovených záujemcov a uchádzačov, ktorí predložili ponuku, či sú oprávnení dodávať tovar, uskutočňovať stavebné práce alebo poskytovať službu, ktorá je predmetom zákazky a p</w:t>
      </w:r>
      <w:r>
        <w:rPr>
          <w:rFonts w:cs="Arial"/>
          <w:szCs w:val="19"/>
        </w:rPr>
        <w:t>oskytovateľ</w:t>
      </w:r>
      <w:r>
        <w:t xml:space="preserve"> skutočnosť, že oslovení záujemcovia</w:t>
      </w:r>
      <w:r w:rsidRPr="00565184">
        <w:t xml:space="preserve"> a uchádzači, ktorí predložili ponuku, sú oprávnení dodávať tovar, uskutočňovať stavebn</w:t>
      </w:r>
      <w:r>
        <w:t xml:space="preserve">é práce alebo poskytovať službu, overí v rámci výkonu finančnej kontroly VO. Prijímateľ zároveň na webovom sídle ÚVO overí, či oslovení záujemcovia </w:t>
      </w:r>
      <w:r>
        <w:lastRenderedPageBreak/>
        <w:t>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printscreen z registra osôb so zákazom účasti.</w:t>
      </w:r>
      <w:r w:rsidR="001B3386">
        <w:rPr>
          <w:rFonts w:cs="Arial"/>
          <w:szCs w:val="19"/>
        </w:rPr>
        <w:t xml:space="preserve"> </w:t>
      </w:r>
    </w:p>
    <w:p w14:paraId="178A93AF" w14:textId="77777777"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14:paraId="41374202" w14:textId="22D21385" w:rsidR="00C60417" w:rsidRDefault="00C60417" w:rsidP="00275986">
      <w:pPr>
        <w:tabs>
          <w:tab w:val="left" w:pos="1014"/>
        </w:tabs>
        <w:spacing w:before="120" w:after="120" w:line="288" w:lineRule="auto"/>
        <w:jc w:val="both"/>
        <w:rPr>
          <w:ins w:id="293" w:author="Milan Matovič" w:date="2020-05-12T15:56:00Z"/>
        </w:rPr>
      </w:pPr>
      <w:ins w:id="294" w:author="Milan Matovič" w:date="2020-05-12T15:56:00Z">
        <w:r>
          <w:t>Prijímateľ požiada dodávateľa o vysvetlenie alebo doplnenie dokladov predložených</w:t>
        </w:r>
        <w:del w:id="295" w:author="Miruška Hrabčáková" w:date="2020-05-15T14:20:00Z">
          <w:r w:rsidDel="00FA7B07">
            <w:delText xml:space="preserve">                      </w:delText>
          </w:r>
        </w:del>
        <w:r>
          <w:t xml:space="preserve">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t>
        </w:r>
      </w:ins>
    </w:p>
    <w:p w14:paraId="3A5069A1" w14:textId="7FEC2EF3"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39F12326" w14:textId="77777777" w:rsidR="00275986" w:rsidRDefault="00275986" w:rsidP="00275986">
      <w:pPr>
        <w:tabs>
          <w:tab w:val="left" w:pos="1014"/>
        </w:tabs>
        <w:spacing w:before="120" w:after="120" w:line="288" w:lineRule="auto"/>
        <w:jc w:val="both"/>
        <w:rPr>
          <w:rFonts w:cs="Arial"/>
          <w:szCs w:val="19"/>
        </w:rPr>
      </w:pPr>
      <w:r w:rsidRPr="00AA03A1">
        <w:rPr>
          <w:rFonts w:cs="Arial"/>
          <w:szCs w:val="19"/>
        </w:rPr>
        <w:t>Ak prijímateľ vo výzve na predkladanie ponúk vyžaduje,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5821E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w:t>
      </w:r>
      <w:r w:rsidR="0062573B">
        <w:rPr>
          <w:rFonts w:cs="Arial"/>
          <w:szCs w:val="19"/>
        </w:rPr>
        <w:t>v plnom rozsahu</w:t>
      </w:r>
      <w:r w:rsidR="0062573B" w:rsidRPr="00A57E12">
        <w:rPr>
          <w:rFonts w:cs="Arial"/>
          <w:szCs w:val="19"/>
        </w:rPr>
        <w:t xml:space="preserve"> </w:t>
      </w:r>
      <w:r w:rsidRPr="00A57E12">
        <w:rPr>
          <w:rFonts w:cs="Arial"/>
          <w:szCs w:val="19"/>
        </w:rPr>
        <w:t>iba v prípade, ak boli dodržané pravidlá a povinnosti uvádzané v tejto príručke a subsidiárne v SR EŠIF, ako aj v metodickom pokyne CKO č. 1</w:t>
      </w:r>
      <w:r w:rsidR="00B65522">
        <w:rPr>
          <w:rStyle w:val="Odkaznapoznmkupodiarou"/>
          <w:rFonts w:cs="Arial"/>
          <w:szCs w:val="19"/>
        </w:rPr>
        <w:footnoteReference w:id="122"/>
      </w:r>
      <w:r w:rsidRPr="00A57E12">
        <w:rPr>
          <w:rFonts w:cs="Arial"/>
          <w:szCs w:val="19"/>
        </w:rPr>
        <w:t xml:space="preserve">4, a to bez ohľadu na skutočnosť, či zákazku </w:t>
      </w:r>
      <w:r w:rsidRPr="00A57E12">
        <w:rPr>
          <w:rFonts w:cs="Arial"/>
          <w:szCs w:val="19"/>
        </w:rPr>
        <w:lastRenderedPageBreak/>
        <w:t xml:space="preserve">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w:t>
      </w:r>
      <w:r w:rsidR="00CB3854" w:rsidRPr="00CB3854">
        <w:rPr>
          <w:rFonts w:cs="Arial"/>
          <w:szCs w:val="19"/>
        </w:rPr>
        <w:t xml:space="preserve"> </w:t>
      </w:r>
      <w:r w:rsidR="00CB3854" w:rsidRPr="00AA03A1">
        <w:rPr>
          <w:rFonts w:cs="Arial"/>
          <w:szCs w:val="19"/>
        </w:rPr>
        <w:t>a porušenie týchto pravidiel malo alebo mohlo mať vplyv na výsledok VO</w:t>
      </w:r>
      <w:r w:rsidRPr="00A57E12">
        <w:rPr>
          <w:rFonts w:cs="Arial"/>
          <w:szCs w:val="19"/>
        </w:rPr>
        <w:t xml:space="preserve">,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26C2335F"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na doplnenie</w:t>
      </w:r>
      <w:r w:rsidR="007D236C">
        <w:rPr>
          <w:rFonts w:cs="Arial"/>
          <w:szCs w:val="19"/>
          <w:lang w:eastAsia="x-none"/>
        </w:rPr>
        <w:t>,</w:t>
      </w:r>
      <w:r>
        <w:rPr>
          <w:rFonts w:cs="Arial"/>
          <w:szCs w:val="19"/>
          <w:lang w:eastAsia="x-none"/>
        </w:rPr>
        <w:t xml:space="preserv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628C071B"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6AB1986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nad </w:t>
      </w:r>
      <w:r w:rsidR="00281F08">
        <w:rPr>
          <w:rFonts w:cs="Arial"/>
          <w:szCs w:val="19"/>
          <w:lang w:val="sk-SK"/>
        </w:rPr>
        <w:t>30</w:t>
      </w:r>
      <w:r w:rsidR="00281F08" w:rsidRPr="0073389C">
        <w:rPr>
          <w:rFonts w:cs="Arial"/>
          <w:szCs w:val="19"/>
          <w:lang w:val="sk-SK"/>
        </w:rPr>
        <w:t xml:space="preserve"> </w:t>
      </w:r>
      <w:r w:rsidRPr="0073389C">
        <w:rPr>
          <w:rFonts w:cs="Arial"/>
          <w:szCs w:val="19"/>
          <w:lang w:val="sk-SK"/>
        </w:rPr>
        <w:t xml:space="preserve">000 EUR“); </w:t>
      </w:r>
    </w:p>
    <w:p w14:paraId="7A55D332" w14:textId="795DB0B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do </w:t>
      </w:r>
      <w:r w:rsidR="00FF0C6D">
        <w:rPr>
          <w:rFonts w:cs="Arial"/>
          <w:szCs w:val="19"/>
          <w:lang w:val="sk-SK"/>
        </w:rPr>
        <w:t>30</w:t>
      </w:r>
      <w:r w:rsidR="00FF0C6D" w:rsidRPr="0073389C">
        <w:rPr>
          <w:rFonts w:cs="Arial"/>
          <w:szCs w:val="19"/>
          <w:lang w:val="sk-SK"/>
        </w:rPr>
        <w:t xml:space="preserve"> </w:t>
      </w:r>
      <w:r w:rsidRPr="0073389C">
        <w:rPr>
          <w:rFonts w:cs="Arial"/>
          <w:szCs w:val="19"/>
          <w:lang w:val="sk-SK"/>
        </w:rPr>
        <w:t>000 EUR“)</w:t>
      </w:r>
      <w:r w:rsidR="000E2751">
        <w:rPr>
          <w:rFonts w:cs="Arial"/>
          <w:szCs w:val="19"/>
          <w:lang w:val="sk-SK"/>
        </w:rPr>
        <w:t>.</w:t>
      </w:r>
      <w:r w:rsidRPr="0073389C">
        <w:rPr>
          <w:rFonts w:cs="Arial"/>
          <w:szCs w:val="19"/>
          <w:lang w:val="sk-SK"/>
        </w:rPr>
        <w:t xml:space="preserve"> </w:t>
      </w:r>
    </w:p>
    <w:p w14:paraId="6D27D528" w14:textId="7625F06F"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 xml:space="preserve">v prípade zákaziek nad </w:t>
      </w:r>
      <w:r w:rsidR="00FF0C6D">
        <w:t>30</w:t>
      </w:r>
      <w:r w:rsidR="00FF0C6D" w:rsidRPr="00852446">
        <w:t xml:space="preserve"> </w:t>
      </w:r>
      <w:r w:rsidRPr="00852446">
        <w:t>000 EUR</w:t>
      </w:r>
      <w:r w:rsidRPr="0006412C">
        <w:rPr>
          <w:b/>
        </w:rPr>
        <w:t xml:space="preserve"> a 15 pracovných dní v prípade </w:t>
      </w:r>
      <w:r w:rsidRPr="00852446">
        <w:t xml:space="preserve">zákaziek do </w:t>
      </w:r>
      <w:r w:rsidR="00FF0C6D">
        <w:t>30</w:t>
      </w:r>
      <w:r w:rsidR="00FF0C6D" w:rsidRPr="00852446">
        <w:t xml:space="preserve"> </w:t>
      </w:r>
      <w:r w:rsidRPr="00852446">
        <w:t>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307D1BB5" w:rsidR="009D7F63" w:rsidRPr="0073389C" w:rsidRDefault="009D7F63" w:rsidP="009D7F63">
      <w:pPr>
        <w:tabs>
          <w:tab w:val="left" w:pos="1014"/>
        </w:tabs>
        <w:spacing w:before="120" w:after="120" w:line="288" w:lineRule="auto"/>
        <w:jc w:val="both"/>
        <w:rPr>
          <w:b/>
        </w:rPr>
      </w:pPr>
      <w:r w:rsidRPr="0073389C">
        <w:rPr>
          <w:b/>
        </w:rPr>
        <w:t xml:space="preserve">Zákazky nad </w:t>
      </w:r>
      <w:r w:rsidR="00FF0C6D">
        <w:rPr>
          <w:b/>
        </w:rPr>
        <w:t>30</w:t>
      </w:r>
      <w:r w:rsidR="00FF0C6D" w:rsidRPr="0073389C">
        <w:rPr>
          <w:b/>
        </w:rPr>
        <w:t xml:space="preserve"> </w:t>
      </w:r>
      <w:r w:rsidRPr="0073389C">
        <w:rPr>
          <w:b/>
        </w:rPr>
        <w:t>000 EUR</w:t>
      </w:r>
    </w:p>
    <w:p w14:paraId="02C45872" w14:textId="4A9CABE5" w:rsidR="000C039F" w:rsidRDefault="000C039F" w:rsidP="000C039F">
      <w:pPr>
        <w:tabs>
          <w:tab w:val="left" w:pos="1014"/>
        </w:tabs>
        <w:spacing w:before="120" w:after="120" w:line="288" w:lineRule="auto"/>
        <w:jc w:val="both"/>
        <w:rPr>
          <w:rFonts w:cs="Arial"/>
          <w:szCs w:val="19"/>
        </w:rPr>
      </w:pPr>
      <w:r>
        <w:t xml:space="preserve">Ak s ohľadom na predpokladanú hodnotu zákazky ide o zákazku s nízkou hodnotou, pravidlá podľa </w:t>
      </w:r>
      <w:r w:rsidR="00281F08">
        <w:t>tejto podklapitoly</w:t>
      </w:r>
      <w:r>
        <w:t xml:space="preserve"> sa týkajú tých zákaziek s nízkou hodnotou, ktorých predpokladaná hodnota zákazky sa rovná, alebo presahuje 30 000 EUR bez DPH, bez ohľadu na skutočnosť, či ide o bežne dostupné tovary, služby alebo stavebné práce.</w:t>
      </w:r>
    </w:p>
    <w:p w14:paraId="7A55D335" w14:textId="3F818310" w:rsidR="009D7F63" w:rsidRPr="0073389C" w:rsidRDefault="009D7F63" w:rsidP="009D7F63">
      <w:pPr>
        <w:tabs>
          <w:tab w:val="left" w:pos="1014"/>
        </w:tabs>
        <w:spacing w:before="120" w:after="120" w:line="288" w:lineRule="auto"/>
        <w:jc w:val="both"/>
      </w:pPr>
      <w:r w:rsidRPr="0073389C">
        <w:t xml:space="preserve"> </w:t>
      </w:r>
      <w:r w:rsidR="000C039F">
        <w:t>P</w:t>
      </w:r>
      <w:r w:rsidRPr="0073389C">
        <w:t xml:space="preserve">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4861CB11"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w:t>
      </w:r>
      <w:r w:rsidR="00281F08">
        <w:t>(</w:t>
      </w:r>
      <w:r w:rsidRPr="0073389C">
        <w:t xml:space="preserve">najmä s § </w:t>
      </w:r>
      <w:r w:rsidR="0058112B">
        <w:t>6</w:t>
      </w:r>
      <w:r w:rsidR="0058112B" w:rsidRPr="0073389C">
        <w:t xml:space="preserve"> </w:t>
      </w:r>
      <w:r w:rsidRPr="0073389C">
        <w:t xml:space="preserve">ods.1 ZVO a § </w:t>
      </w:r>
      <w:r w:rsidR="0058112B">
        <w:t>6</w:t>
      </w:r>
      <w:r w:rsidR="0058112B" w:rsidRPr="0073389C">
        <w:t xml:space="preserve"> </w:t>
      </w:r>
      <w:r w:rsidRPr="0073389C">
        <w:t xml:space="preserve">ods. </w:t>
      </w:r>
      <w:r w:rsidR="00281F08" w:rsidRPr="0073389C">
        <w:t>1</w:t>
      </w:r>
      <w:r w:rsidR="00281F08">
        <w:t>6</w:t>
      </w:r>
      <w:r w:rsidR="00281F08" w:rsidRPr="0073389C">
        <w:t xml:space="preserve"> </w:t>
      </w:r>
      <w:r w:rsidRPr="0073389C">
        <w:t xml:space="preserve">ZVO) a s ohľadom na skutočnosť, či ide o tovar, stavebnú prácu alebo službu, ktorá nie je bežne dostupná na trhu. </w:t>
      </w:r>
    </w:p>
    <w:p w14:paraId="7A55D338" w14:textId="32B951E0"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v rámci ktorej uvedie najmä svoju identifikáciu, jednoznačnú</w:t>
      </w:r>
      <w:r w:rsidR="000C039F">
        <w:rPr>
          <w:rFonts w:cs="Arial"/>
          <w:szCs w:val="19"/>
        </w:rPr>
        <w:t>, podrobnú</w:t>
      </w:r>
      <w:r w:rsidRPr="0073389C">
        <w:t xml:space="preserve"> a úplnú špecifikáciu predmetu zákazky opísanú nediskriminačným spôsobom v súlade s § </w:t>
      </w:r>
      <w:r w:rsidR="0058112B">
        <w:t>42</w:t>
      </w:r>
      <w:r w:rsidRPr="0073389C">
        <w:t xml:space="preserve"> ods. </w:t>
      </w:r>
      <w:r w:rsidR="0058112B">
        <w:t>3</w:t>
      </w:r>
      <w:r w:rsidRPr="0073389C">
        <w:t xml:space="preserve"> ZVO</w:t>
      </w:r>
      <w:r w:rsidR="00CB3854">
        <w:t xml:space="preserve"> (</w:t>
      </w:r>
      <w:r w:rsidR="00CB3854">
        <w:rPr>
          <w:rFonts w:cs="Arial"/>
          <w:szCs w:val="19"/>
        </w:rPr>
        <w:t>vrátane kódu CPV)</w:t>
      </w:r>
      <w:r w:rsidRPr="0073389C">
        <w:t xml:space="preserve">, podmienky účasti (ak ich stanovuje), </w:t>
      </w:r>
      <w:r w:rsidR="002F693B">
        <w:t>PHZ</w:t>
      </w:r>
      <w:r w:rsidRPr="0073389C">
        <w:t>, podmienky realizácie zmluvy (najmä lehotu na realizáciu zmluvy a miesto jej realizácie), kritériá na vyhodnotenie ponúk</w:t>
      </w:r>
      <w:r w:rsidR="000C039F" w:rsidRPr="000C039F">
        <w:t xml:space="preserve"> </w:t>
      </w:r>
      <w:r w:rsidR="000C039F">
        <w:t>a pravidlá ich uplatnenia</w:t>
      </w:r>
      <w:r w:rsidRPr="0073389C">
        <w:t xml:space="preserve">, presnú lehotu a adresu na predkladanie ponúk. </w:t>
      </w:r>
      <w:r w:rsidR="000C039F" w:rsidRPr="00B30D51">
        <w:t xml:space="preserve">Vo výzve </w:t>
      </w:r>
      <w:r w:rsidR="000C039F">
        <w:t xml:space="preserve">na predkladanie ponúk </w:t>
      </w:r>
      <w:r w:rsidR="000C039F" w:rsidRPr="00B30D51">
        <w:t>prijímateľ uvedie všetky okolnosti, ktoré budú dôležité na plnenie zmluvy a na vypracovanie ponuky.</w:t>
      </w:r>
    </w:p>
    <w:p w14:paraId="0669CCDF" w14:textId="395ECE77" w:rsidR="00CB3854"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B1362E" w:rsidRPr="00B1362E">
        <w:rPr>
          <w:b/>
        </w:rPr>
        <w:t xml:space="preserve"> </w:t>
      </w:r>
      <w:r w:rsidR="000C039F">
        <w:rPr>
          <w:b/>
        </w:rPr>
        <w:t>(</w:t>
      </w:r>
      <w:r w:rsidR="00B1362E" w:rsidRPr="00AD07E2">
        <w:t>pričom</w:t>
      </w:r>
      <w:r w:rsidRPr="0073389C">
        <w:t xml:space="preserve"> do lehoty sa nezapočítava deň zverejnenia</w:t>
      </w:r>
      <w:r w:rsidR="000C039F">
        <w:rPr>
          <w:rFonts w:cs="Arial"/>
          <w:szCs w:val="19"/>
        </w:rPr>
        <w:t xml:space="preserve">) </w:t>
      </w:r>
      <w:r w:rsidR="000C039F" w:rsidRPr="00E20535">
        <w:rPr>
          <w:rFonts w:cs="Arial"/>
          <w:szCs w:val="19"/>
        </w:rPr>
        <w:t xml:space="preserve">v prípade zákaziek na tovary a poskytnutie služieb a </w:t>
      </w:r>
      <w:r w:rsidR="000C039F" w:rsidRPr="005C323C">
        <w:rPr>
          <w:rFonts w:cs="Arial"/>
          <w:b/>
          <w:szCs w:val="19"/>
        </w:rPr>
        <w:t>minimálne 7 pracovných dní</w:t>
      </w:r>
      <w:r w:rsidR="000C039F" w:rsidRPr="00E20535">
        <w:rPr>
          <w:rFonts w:cs="Arial"/>
          <w:szCs w:val="19"/>
        </w:rPr>
        <w:t xml:space="preserve"> </w:t>
      </w:r>
      <w:r w:rsidR="000C039F">
        <w:rPr>
          <w:rFonts w:cs="Arial"/>
          <w:szCs w:val="19"/>
        </w:rPr>
        <w:t xml:space="preserve"> </w:t>
      </w:r>
      <w:r w:rsidR="000C039F" w:rsidRPr="00E20535">
        <w:rPr>
          <w:rFonts w:cs="Arial"/>
          <w:szCs w:val="19"/>
        </w:rPr>
        <w:t>v prípade zákaziek na uskutočnenie stavebných prác</w:t>
      </w:r>
      <w:r w:rsidR="00CB3854">
        <w:rPr>
          <w:rFonts w:cs="Arial"/>
          <w:szCs w:val="19"/>
        </w:rPr>
        <w:t>.</w:t>
      </w:r>
      <w:r w:rsidR="000C039F" w:rsidRPr="0073389C">
        <w:t xml:space="preserve"> </w:t>
      </w:r>
      <w:r w:rsidR="00CB3854" w:rsidRPr="00CB2921">
        <w:rPr>
          <w:rFonts w:cs="Arial"/>
          <w:b/>
          <w:szCs w:val="19"/>
        </w:rPr>
        <w:t>Prijímateľ</w:t>
      </w:r>
      <w:r w:rsidR="00CB3854" w:rsidRPr="00735615">
        <w:rPr>
          <w:rFonts w:cs="Arial"/>
          <w:b/>
          <w:szCs w:val="19"/>
        </w:rPr>
        <w:t xml:space="preserve"> </w:t>
      </w:r>
      <w:r w:rsidR="00CB3854" w:rsidRPr="00CB2921">
        <w:rPr>
          <w:rFonts w:cs="Arial"/>
          <w:b/>
          <w:szCs w:val="19"/>
        </w:rPr>
        <w:t>je povinný</w:t>
      </w:r>
      <w:r w:rsidR="00CB3854" w:rsidRPr="00CB3854">
        <w:rPr>
          <w:rFonts w:cs="Arial"/>
          <w:szCs w:val="19"/>
        </w:rPr>
        <w:t xml:space="preserve"> </w:t>
      </w:r>
      <w:r w:rsidR="00CB3854" w:rsidRPr="00CB2921">
        <w:rPr>
          <w:rFonts w:cs="Arial"/>
          <w:b/>
          <w:szCs w:val="19"/>
        </w:rPr>
        <w:t>zdokumentovať a archivovať</w:t>
      </w:r>
      <w:r w:rsidR="00CB3854" w:rsidRPr="00735615">
        <w:rPr>
          <w:rFonts w:cs="Arial"/>
          <w:szCs w:val="19"/>
        </w:rPr>
        <w:t xml:space="preserve"> </w:t>
      </w:r>
      <w:r w:rsidRPr="00735615">
        <w:rPr>
          <w:b/>
        </w:rPr>
        <w:t>toto zverejnenie hodnoverným spôsobom</w:t>
      </w:r>
      <w:r w:rsidR="00CB3854" w:rsidRPr="00735615">
        <w:rPr>
          <w:rFonts w:cs="Arial"/>
          <w:szCs w:val="19"/>
        </w:rPr>
        <w:t>,</w:t>
      </w:r>
      <w:r w:rsidR="00CB3854" w:rsidRPr="00AA03A1">
        <w:rPr>
          <w:rFonts w:cs="Arial"/>
          <w:b/>
          <w:szCs w:val="19"/>
        </w:rPr>
        <w:t xml:space="preserve"> </w:t>
      </w:r>
      <w:r w:rsidR="00CB3854" w:rsidRPr="00CB2921">
        <w:rPr>
          <w:rFonts w:cs="Arial"/>
          <w:b/>
          <w:szCs w:val="19"/>
        </w:rPr>
        <w:t>tak aby bol preukázateľný dátum zverejnenia a spätne overiteľná skutočnosť, že výzva na predkladanie ponúk bola zverejnená a dostupná vrátane všetkých príloh počas celej lehoty na predkladanie ponúk neobmedzene</w:t>
      </w:r>
      <w:r w:rsidR="00CB3854" w:rsidRPr="00735615">
        <w:rPr>
          <w:rFonts w:cs="Arial"/>
          <w:b/>
          <w:szCs w:val="19"/>
        </w:rPr>
        <w:t xml:space="preserve"> (napr. počas celej lehoty na predkladanie ponúk pravidelný</w:t>
      </w:r>
      <w:r w:rsidR="00CB3854" w:rsidRPr="008120B7">
        <w:rPr>
          <w:rFonts w:cs="Arial"/>
          <w:szCs w:val="19"/>
        </w:rPr>
        <w:t xml:space="preserve"> </w:t>
      </w:r>
      <w:r w:rsidR="00890AFF" w:rsidRPr="00890AFF">
        <w:t xml:space="preserve">printscreen tej časti webového sídla, kde </w:t>
      </w:r>
      <w:r w:rsidR="00CB3854">
        <w:t>je</w:t>
      </w:r>
      <w:r w:rsidR="00CB3854" w:rsidRPr="00890AFF">
        <w:t xml:space="preserve"> </w:t>
      </w:r>
      <w:r w:rsidR="00890AFF" w:rsidRPr="00890AFF">
        <w:t xml:space="preserve">výzva na predkladanie ponúk zverejnená). </w:t>
      </w:r>
    </w:p>
    <w:p w14:paraId="2C1B7DEB" w14:textId="791540E2" w:rsidR="00CB3854" w:rsidRPr="00735615" w:rsidRDefault="00CB3854" w:rsidP="009D7F63">
      <w:pPr>
        <w:tabs>
          <w:tab w:val="left" w:pos="1014"/>
        </w:tabs>
        <w:spacing w:before="120" w:after="120" w:line="288" w:lineRule="auto"/>
        <w:jc w:val="both"/>
        <w:rPr>
          <w:b/>
        </w:rPr>
      </w:pPr>
      <w:r w:rsidRPr="00CB2921">
        <w:rPr>
          <w:rFonts w:cs="Arial"/>
          <w:b/>
          <w:bCs/>
          <w:szCs w:val="19"/>
        </w:rPr>
        <w:t>Prijímateľ je zároveň povinný predmetnú výzvu (vrátane príloh) nechať zverejnenú na pôvodnej adrese bez akýchk</w:t>
      </w:r>
      <w:r w:rsidRPr="00D2563E">
        <w:rPr>
          <w:rFonts w:cs="Arial"/>
          <w:b/>
          <w:bCs/>
          <w:szCs w:val="19"/>
        </w:rPr>
        <w:t>oľvek zmien. Požiadavka uvedená v predchádzajúcej vete sa vzťahuje aj na prípady, kedy výzva na predkladanie ponúk (vrátane príloh) bola zverejnená na internetovom úložisku prijímateľa, prípadne osoby poverenej uskutočnením VO. Účelom týchto opatrení je zabezpečiť primeranú úroveň transparentnosti uskutočnených prieskumov trhu aj pre budúce kontroly a audity.</w:t>
      </w:r>
    </w:p>
    <w:p w14:paraId="62A6B95D" w14:textId="23E53B2A" w:rsidR="00890AFF" w:rsidRDefault="00890AFF" w:rsidP="009D7F63">
      <w:pPr>
        <w:tabs>
          <w:tab w:val="left" w:pos="1014"/>
        </w:tabs>
        <w:spacing w:before="120" w:after="120" w:line="288" w:lineRule="auto"/>
        <w:jc w:val="both"/>
      </w:pPr>
      <w:r w:rsidRPr="00890AFF">
        <w:t>Lehota na predkladanie ponúk musí byť primeraná a musí zohľadniť zložitosť a charakter predmetu zákazky, čas nevyhnutne potrebný na vypracovanie a doručenie ponuky.</w:t>
      </w:r>
      <w:r w:rsidR="000C039F" w:rsidRPr="000C039F">
        <w:t xml:space="preserve"> </w:t>
      </w:r>
      <w:r w:rsidR="000C039F">
        <w:t>Do lehoty sa nezapočítava deň zverejnenia</w:t>
      </w:r>
      <w:r w:rsidR="000C039F" w:rsidRPr="004821AC">
        <w:rPr>
          <w:b/>
        </w:rPr>
        <w:t xml:space="preserve"> </w:t>
      </w:r>
      <w:r w:rsidR="000C039F">
        <w:t>(príklad: ak prijímateľ zverejní výzvu na predkladanie ponúk k zákazke na dodanie tovarov alebo poskytnutie služieb v utorok, minimálna lehota na predkladanie ponúk uplynie budúci týždeň v utorok</w:t>
      </w:r>
      <w:r w:rsidR="000C039F" w:rsidRPr="00BC29DE">
        <w:t xml:space="preserve"> </w:t>
      </w:r>
      <w:r w:rsidR="000C039F" w:rsidRPr="00722EA4">
        <w:t xml:space="preserve">o polnoci za predpokladu, že nejde o pracovný týždeň, v rámci ktorého je štátny sviatok. Prijímateľom sa však odporúča určiť lehotu nasledujúci pracovný deň, čo by </w:t>
      </w:r>
      <w:r w:rsidR="000C039F">
        <w:t>pri tomto modelovom prípade bola streda</w:t>
      </w:r>
      <w:r w:rsidR="000C039F" w:rsidRPr="00722EA4">
        <w:t xml:space="preserve"> v ľubovoľnú hodinu</w:t>
      </w:r>
      <w:r w:rsidR="000C039F">
        <w:t>)</w:t>
      </w:r>
      <w:r w:rsidR="000C039F" w:rsidRPr="009B603C">
        <w:t>.</w:t>
      </w:r>
    </w:p>
    <w:p w14:paraId="7A55D33A" w14:textId="77134FD4"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4"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w:t>
      </w:r>
      <w:r w:rsidR="000C039F">
        <w:rPr>
          <w:u w:val="single"/>
        </w:rPr>
        <w:t>, či 7</w:t>
      </w:r>
      <w:r w:rsidR="004A5C0C" w:rsidRPr="00C97A33">
        <w:rPr>
          <w:u w:val="single"/>
        </w:rPr>
        <w:t xml:space="preserve">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5" w:history="1">
        <w:r w:rsidR="000E5863" w:rsidRPr="004063F2">
          <w:rPr>
            <w:rStyle w:val="Hypertextovprepojenie"/>
            <w:color w:val="auto"/>
          </w:rPr>
          <w:t>vo.sep@minv.sk</w:t>
        </w:r>
      </w:hyperlink>
      <w:r w:rsidR="000E5863" w:rsidRPr="00DD30A9">
        <w:rPr>
          <w:u w:val="single"/>
        </w:rPr>
        <w:t>, nebude to dôvodom na vylúčenie výdavkov</w:t>
      </w:r>
      <w:r w:rsidR="00A71494" w:rsidRPr="00A71494">
        <w:t xml:space="preserve"> </w:t>
      </w:r>
      <w:r w:rsidR="00A71494" w:rsidRPr="00973CDE">
        <w:t>z financovania</w:t>
      </w:r>
      <w:r w:rsidR="000E5863" w:rsidRPr="00DD30A9">
        <w:rPr>
          <w:u w:val="single"/>
        </w:rPr>
        <w:t>, týkajúcich sa obstarávanej zákazky, v plnej miere.</w:t>
      </w:r>
      <w:r w:rsidR="000E5863" w:rsidRPr="00DD30A9">
        <w:rPr>
          <w:b/>
        </w:rPr>
        <w:t xml:space="preserve"> </w:t>
      </w:r>
      <w:r w:rsidR="00A71494" w:rsidRPr="00D33110">
        <w:rPr>
          <w:rFonts w:cs="Arial"/>
          <w:szCs w:val="19"/>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8A4452F" w14:textId="0523811A"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w:t>
      </w:r>
      <w:r w:rsidR="000C039F">
        <w:t>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3E1C7C11" w:rsidR="004B2E39" w:rsidRDefault="004B2E39" w:rsidP="009D7F63">
      <w:pPr>
        <w:tabs>
          <w:tab w:val="left" w:pos="1014"/>
        </w:tabs>
        <w:spacing w:before="120" w:after="120" w:line="288" w:lineRule="auto"/>
        <w:jc w:val="both"/>
      </w:pPr>
      <w:r w:rsidRPr="004B2E39">
        <w:t xml:space="preserve">Toto predĺženie sa musí rovnako vykonať aj v ostatných dokumentoch, ktoré prijímateľ vypracoval za účelom vyhlásenia zadávania zákazky, najmä vo výzve na </w:t>
      </w:r>
      <w:r w:rsidR="00CB2921" w:rsidRPr="00CB2921">
        <w:t xml:space="preserve">predkladanie ponúk </w:t>
      </w:r>
      <w:r w:rsidRPr="004B2E39">
        <w:t xml:space="preserve"> zverejnenej na webovom sídle prijímateľa alebo inom vhodnom webovom sídle.</w:t>
      </w:r>
    </w:p>
    <w:p w14:paraId="7A55D33B" w14:textId="58CAA645"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w:t>
      </w:r>
      <w:r w:rsidR="00CB3854" w:rsidRPr="00C77906">
        <w:rPr>
          <w:rFonts w:cs="Arial"/>
          <w:szCs w:val="19"/>
        </w:rPr>
        <w:t>nedodržanie postupov zverejňovania zákazky a</w:t>
      </w:r>
      <w:r w:rsidR="00CB3854" w:rsidRPr="00703E20">
        <w:rPr>
          <w:rFonts w:cs="Arial"/>
          <w:szCs w:val="19"/>
        </w:rPr>
        <w:t xml:space="preserve"> </w:t>
      </w:r>
      <w:r w:rsidRPr="0073389C">
        <w:t xml:space="preserve">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D38EB2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AD07E2">
        <w:rPr>
          <w:b/>
          <w:u w:val="single"/>
        </w:rPr>
        <w:t>v ten istý deň</w:t>
      </w:r>
      <w:r w:rsidR="00DA0B7D" w:rsidRPr="00DA0B7D">
        <w:t xml:space="preserve">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6"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w:t>
      </w:r>
      <w:r w:rsidR="00437094">
        <w:rPr>
          <w:rFonts w:cs="Arial"/>
          <w:szCs w:val="19"/>
        </w:rPr>
        <w:t>e-</w:t>
      </w:r>
      <w:r w:rsidR="00AA1C85" w:rsidRPr="00AA1C85">
        <w:t>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lastRenderedPageBreak/>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403188FA" w:rsidR="009D7F63"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w:t>
      </w:r>
      <w:r w:rsidR="00CB3854" w:rsidRPr="00CB3854">
        <w:rPr>
          <w:rFonts w:cs="Arial"/>
          <w:szCs w:val="19"/>
        </w:rPr>
        <w:t xml:space="preserve"> </w:t>
      </w:r>
      <w:r w:rsidR="00CB3854" w:rsidRPr="00C77906">
        <w:rPr>
          <w:rFonts w:cs="Arial"/>
          <w:szCs w:val="19"/>
        </w:rPr>
        <w:t>formou náhľadu do Zoznamu hospodárskych subjektov alebo prostredníctvom portálu oversi.gov.sk</w:t>
      </w:r>
      <w:r w:rsidRPr="0073389C">
        <w:t xml:space="preserve">).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 xml:space="preserve">Aj v tomto výnimočnom prípade je však povinnosťou prijímateľa zverejniť zákazku na webovom sídle a zaslať informáciu o tomto zverejnení na osobitný </w:t>
      </w:r>
      <w:r w:rsidR="00437094">
        <w:rPr>
          <w:rFonts w:cs="Arial"/>
          <w:szCs w:val="19"/>
        </w:rPr>
        <w:t>e-</w:t>
      </w:r>
      <w:r w:rsidR="00D53C88" w:rsidRPr="00D53C88">
        <w:t>mailový kontakt</w:t>
      </w:r>
      <w:r w:rsidR="00EF4612">
        <w:t xml:space="preserve"> </w:t>
      </w:r>
      <w:r w:rsidR="00EF4612" w:rsidRPr="00AD07E2">
        <w:rPr>
          <w:color w:val="00B0F0"/>
        </w:rPr>
        <w:t>zakazkycko@vlada.gov.sk.</w:t>
      </w:r>
      <w:r w:rsidR="00D53C88">
        <w:t xml:space="preserve"> </w:t>
      </w:r>
      <w:r w:rsidRPr="0073389C">
        <w:t xml:space="preserve"> </w:t>
      </w:r>
    </w:p>
    <w:p w14:paraId="36DA08EB" w14:textId="03216695" w:rsidR="00FD5A49" w:rsidRDefault="00FD5A49" w:rsidP="009D7F63">
      <w:pPr>
        <w:tabs>
          <w:tab w:val="left" w:pos="1014"/>
        </w:tabs>
        <w:spacing w:before="120" w:after="120" w:line="288" w:lineRule="auto"/>
        <w:jc w:val="both"/>
      </w:pPr>
      <w:r w:rsidRPr="00FD5A49">
        <w: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w:t>
      </w:r>
      <w:r w:rsidR="00437094">
        <w:t xml:space="preserve">že prijímateľ overil, </w:t>
      </w:r>
      <w:r w:rsidRPr="00FD5A49">
        <w:t xml:space="preserve">či sú oslovení záujemcovia </w:t>
      </w:r>
      <w:r w:rsidR="00437094" w:rsidRPr="001646DE">
        <w:t xml:space="preserve">a uchádzači, ktorí predložili ponuku, </w:t>
      </w:r>
      <w:r w:rsidRPr="00FD5A49">
        <w:t>oprávnení dodávať službu, tovar alebo prácu v rozsahu predmetu zákazky</w:t>
      </w:r>
      <w:r w:rsidR="00CB3854" w:rsidRPr="00CB3854">
        <w:t xml:space="preserve"> </w:t>
      </w:r>
      <w:r w:rsidR="00CB3854" w:rsidRPr="00C77906">
        <w:t xml:space="preserve">a že nemajú uložený zákaz účasti vo verejnom obstarávaní vrátane spôsobu  overenia (napr. webové sídlo </w:t>
      </w:r>
      <w:hyperlink r:id="rId27" w:history="1">
        <w:r w:rsidR="00CB3854" w:rsidRPr="00C77906">
          <w:rPr>
            <w:rStyle w:val="Hypertextovprepojenie"/>
          </w:rPr>
          <w:t>www.orsr.sk</w:t>
        </w:r>
      </w:hyperlink>
      <w:r w:rsidR="00CB3854" w:rsidRPr="00C77906">
        <w:t xml:space="preserve">, portál oversi.gov.sk alebo Zoznam hospodárskych subjektov, resp. v prípade zákazu účasti webové sídlo </w:t>
      </w:r>
      <w:hyperlink r:id="rId28" w:history="1">
        <w:r w:rsidR="00CB3854" w:rsidRPr="00C77906">
          <w:rPr>
            <w:rStyle w:val="Hypertextovprepojenie"/>
          </w:rPr>
          <w:t>UVO</w:t>
        </w:r>
      </w:hyperlink>
      <w:r w:rsidR="00CB3854" w:rsidRPr="00C77906">
        <w:t xml:space="preserve"> a pre tento účel prijímateľ uchováva v dokumentácii k zadávaniu zákazky printscreen z registra osôb so zákazom účasti)</w:t>
      </w:r>
      <w:r w:rsidRPr="00FD5A49">
        <w:t>, dátum vyhodnotenia ponúk, zoznam uchádzačov, ktorí predložili ponuku, identifikácia a vyhodnotenie splnenia jednotlivých podmienok účasti a návrhov na plnenie kritérií</w:t>
      </w:r>
      <w:r w:rsidR="00437094">
        <w:t xml:space="preserve"> na vyhodnotenie ponúk,</w:t>
      </w:r>
      <w:r w:rsidRPr="00FD5A49">
        <w: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5D065CD" w:rsidR="009D7F63" w:rsidRPr="0073389C" w:rsidRDefault="009F4B10"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C77906">
        <w:rPr>
          <w:rFonts w:cs="Arial"/>
          <w:szCs w:val="19"/>
        </w:rPr>
        <w:t>Prijímateľ je povinný písomne (elektronicky) oznámiť všetkým uchádzačom, ktorí predložili ponuky, výsledok vyhodnotenia ponúk.</w:t>
      </w:r>
      <w:r w:rsidR="00A76000">
        <w:rPr>
          <w:rFonts w:cs="Arial"/>
          <w:szCs w:val="19"/>
        </w:rPr>
        <w:t xml:space="preserve"> </w:t>
      </w:r>
      <w:r w:rsidR="009D7F63" w:rsidRPr="0073389C">
        <w:rPr>
          <w:b/>
          <w:i/>
        </w:rPr>
        <w:t>Dôležité upozornenie:</w:t>
      </w:r>
      <w:r w:rsidR="009D7F63" w:rsidRPr="0073389C">
        <w:t xml:space="preserve"> Ak prijímateľovi nebude zo strany oslovených subjektov predložená žiadna ponuka, </w:t>
      </w:r>
      <w:r w:rsidR="00437094">
        <w:t>alebo ani jeden uchádzač, ktorý predložil ponuku, nesplnil podmienky účasti alebo požiadavky určené prijímateľom na predmet zákazky a prijímateľ</w:t>
      </w:r>
      <w:r w:rsidR="00437094" w:rsidRPr="0073389C">
        <w:t xml:space="preserve"> </w:t>
      </w:r>
      <w:r w:rsidR="009D7F63" w:rsidRPr="0073389C">
        <w:t xml:space="preserve">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009D7F63"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18D199D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lastRenderedPageBreak/>
        <w:t>Odporúčanie pre prijímateľa:</w:t>
      </w:r>
      <w:r w:rsidRPr="0073389C">
        <w:t xml:space="preserve"> Podrobné pravidlá zadávania zákaziek nad </w:t>
      </w:r>
      <w:r w:rsidR="00437094">
        <w:t>30</w:t>
      </w:r>
      <w:r w:rsidR="00437094" w:rsidRPr="0073389C">
        <w:t xml:space="preserve"> </w:t>
      </w:r>
      <w:r w:rsidRPr="0073389C">
        <w:t>000 EUR upravuje Metodický pokyn CKO č. 14</w:t>
      </w:r>
      <w:r w:rsidR="005C00EC">
        <w:t xml:space="preserve"> </w:t>
      </w:r>
      <w:r w:rsidR="005C00EC" w:rsidRPr="005C00EC">
        <w:t xml:space="preserve">k zadávaniu zákaziek v hodnote nad </w:t>
      </w:r>
      <w:r w:rsidR="00CB2921">
        <w:t>30</w:t>
      </w:r>
      <w:r w:rsidR="00CB2921" w:rsidRPr="005C00EC">
        <w:t xml:space="preserve"> </w:t>
      </w:r>
      <w:r w:rsidR="005C00EC" w:rsidRPr="005C00EC">
        <w:t>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4AECE47A" w:rsidR="009D7F63" w:rsidRPr="0073389C" w:rsidRDefault="009D7F63" w:rsidP="009D7F63">
      <w:pPr>
        <w:tabs>
          <w:tab w:val="left" w:pos="1014"/>
        </w:tabs>
        <w:spacing w:before="120" w:after="120" w:line="288" w:lineRule="auto"/>
        <w:jc w:val="both"/>
        <w:rPr>
          <w:b/>
        </w:rPr>
      </w:pPr>
      <w:r w:rsidRPr="0073389C">
        <w:rPr>
          <w:b/>
        </w:rPr>
        <w:t xml:space="preserve">Zákazky do </w:t>
      </w:r>
      <w:r w:rsidR="00437094">
        <w:rPr>
          <w:b/>
        </w:rPr>
        <w:t>30</w:t>
      </w:r>
      <w:r w:rsidR="00437094" w:rsidRPr="0073389C">
        <w:rPr>
          <w:b/>
        </w:rPr>
        <w:t xml:space="preserve"> </w:t>
      </w:r>
      <w:r w:rsidRPr="0073389C">
        <w:rPr>
          <w:b/>
        </w:rPr>
        <w:t>000 EUR</w:t>
      </w:r>
    </w:p>
    <w:p w14:paraId="7A55D341" w14:textId="6A8D3F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281F08">
        <w:t>30</w:t>
      </w:r>
      <w:r w:rsidR="00281F08" w:rsidRPr="0073389C">
        <w:t xml:space="preserve"> </w:t>
      </w:r>
      <w:r w:rsidRPr="0073389C">
        <w:t xml:space="preserve">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52F1C6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živnostenskom registri</w:t>
      </w:r>
      <w:r w:rsidR="00B91912" w:rsidRPr="00B91912">
        <w:rPr>
          <w:rFonts w:cs="Arial"/>
          <w:szCs w:val="19"/>
        </w:rPr>
        <w:t xml:space="preserve"> </w:t>
      </w:r>
      <w:r w:rsidR="00B91912" w:rsidRPr="00C77906">
        <w:rPr>
          <w:rFonts w:cs="Arial"/>
          <w:szCs w:val="19"/>
        </w:rPr>
        <w:t>formou náhľadu do Zoznamu hospodárskych subjektov alebo prostredníctvom portálu oversi.gov.sk</w:t>
      </w:r>
      <w:r w:rsidRPr="0073389C">
        <w:t xml:space="preserve">).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296" w:name="_Hlk526716467"/>
      <w:r w:rsidR="00FD5A49" w:rsidRPr="00FD5A49">
        <w:t>resp. k predmetu zákazky, v rámci ktorého nie je možné vykonať prieskum trhu,</w:t>
      </w:r>
      <w:bookmarkEnd w:id="296"/>
      <w:r w:rsidR="00FD5A49" w:rsidRPr="00FD5A49">
        <w:t xml:space="preserve"> musí byť súčasťou dokumentácie k zákazke.</w:t>
      </w:r>
      <w:r w:rsidRPr="0073389C">
        <w:t xml:space="preserve">. </w:t>
      </w:r>
    </w:p>
    <w:p w14:paraId="265AB634" w14:textId="544EEF52"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w:t>
      </w:r>
      <w:r w:rsidR="00E368BC" w:rsidRPr="00E368BC">
        <w:t xml:space="preserve"> </w:t>
      </w:r>
      <w:r w:rsidR="00E368BC">
        <w:t>alebo ani jeden uchádzač, ktorý predložil ponuku, nesplnil podmienky účasti alebo požiadavky určené prijímateľom na predmet zákazky</w:t>
      </w:r>
      <w:r w:rsidRPr="004A5C0C">
        <w:t>,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5DEF85D3"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E368BC" w:rsidRPr="00E368BC">
        <w:rPr>
          <w:rFonts w:cs="Arial"/>
          <w:szCs w:val="19"/>
        </w:rPr>
        <w:t xml:space="preserve"> </w:t>
      </w:r>
      <w:r w:rsidR="00E368BC" w:rsidRPr="00703E20">
        <w:rPr>
          <w:rFonts w:cs="Arial"/>
          <w:szCs w:val="19"/>
        </w:rPr>
        <w:t>)</w:t>
      </w:r>
      <w:r w:rsidR="00E368BC">
        <w:rPr>
          <w:rFonts w:cs="Arial"/>
          <w:szCs w:val="19"/>
        </w:rPr>
        <w:t xml:space="preserve">, v ktorom uvedie najmä tieto skutočnosti: </w:t>
      </w:r>
      <w:r w:rsidR="00E368BC">
        <w:t>identifikácia 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prijímateľ overil, či sú oslovení alebo identifikovaní záujemcovia oprávnení dodávať službu, tovar alebo prácu v rozsahu predmetu zákazky</w:t>
      </w:r>
      <w:r w:rsidR="00E368BC" w:rsidRPr="0006132F">
        <w:t xml:space="preserve"> </w:t>
      </w:r>
      <w:r w:rsidR="00E368BC">
        <w:t>a že nemajú uložený zákaz účasti vo verejnom obstarávaní</w:t>
      </w:r>
      <w:r w:rsidR="00B91912">
        <w:t xml:space="preserve"> </w:t>
      </w:r>
      <w:r w:rsidR="00B91912" w:rsidRPr="00C77906">
        <w:t xml:space="preserve">vrátane spôsobu  overenia (napr. webové sídlo </w:t>
      </w:r>
      <w:hyperlink r:id="rId29" w:history="1">
        <w:r w:rsidR="00B91912" w:rsidRPr="00C77906">
          <w:rPr>
            <w:rStyle w:val="Hypertextovprepojenie"/>
          </w:rPr>
          <w:t>www.orsr.sk</w:t>
        </w:r>
      </w:hyperlink>
      <w:r w:rsidR="00B91912" w:rsidRPr="00C77906">
        <w:t xml:space="preserve">, portál oversi.gov.sk alebo Zoznam hospodárskych subjektov, resp. v prípade zákazu účasti webové sídlo </w:t>
      </w:r>
      <w:hyperlink r:id="rId30" w:history="1">
        <w:r w:rsidR="00B91912" w:rsidRPr="00C77906">
          <w:rPr>
            <w:rStyle w:val="Hypertextovprepojenie"/>
          </w:rPr>
          <w:t>UVO</w:t>
        </w:r>
      </w:hyperlink>
      <w:r w:rsidR="00B91912" w:rsidRPr="00C77906">
        <w:t xml:space="preserve"> a pre tento účel prijímateľ uchováva v dokumentácii k zadávaniu zákazky printscreen z registra osôb so zákazom účasti</w:t>
      </w:r>
      <w:r w:rsidR="006C2AFD">
        <w:t>)</w:t>
      </w:r>
      <w:r w:rsidR="00E368BC">
        <w:t>,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t>
      </w:r>
      <w:r w:rsidR="00E368BC" w:rsidRPr="0076740F">
        <w:t xml:space="preserve"> </w:t>
      </w:r>
      <w:r w:rsidR="00E368BC">
        <w:t>v prípade, že dodávateľ nie je platca DPH, uvedie sa konečná cena), spôsob vzniku záväzku (zmluva, objednávka...), meno, funkcia, dátum a podpis zodpovednej osoby/osôb, ktoré vykonali prieskum</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lastRenderedPageBreak/>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623DA94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837993">
        <w:rPr>
          <w:b/>
        </w:rPr>
        <w:t>30</w:t>
      </w:r>
      <w:r w:rsidR="00837993" w:rsidRPr="004A5C0C">
        <w:rPr>
          <w:b/>
        </w:rPr>
        <w:t xml:space="preserve"> </w:t>
      </w:r>
      <w:r w:rsidRPr="004A5C0C">
        <w:rPr>
          <w:b/>
        </w:rPr>
        <w:t xml:space="preserve">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hodnota zákazky </w:t>
      </w:r>
      <w:r w:rsidR="00E368BC" w:rsidRPr="0036469F">
        <w:rPr>
          <w:rFonts w:cs="Arial"/>
          <w:szCs w:val="19"/>
        </w:rPr>
        <w:t>a úspešný uchádzač musí byť určený</w:t>
      </w:r>
      <w:r w:rsidR="00E368BC" w:rsidRPr="00DD30A9" w:rsidDel="00E368BC">
        <w:t xml:space="preserve"> </w:t>
      </w:r>
      <w:r w:rsidRPr="00DD30A9">
        <w:t>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w:t>
      </w:r>
      <w:r w:rsidR="006C2AFD">
        <w:t>dvomi</w:t>
      </w:r>
      <w:r w:rsidR="006C2AFD" w:rsidRPr="00FD5A49">
        <w:t xml:space="preserve"> </w:t>
      </w:r>
      <w:r w:rsidR="00FD5A49" w:rsidRPr="00FD5A49">
        <w:t xml:space="preserve">ponukami, nakoľko okrem úspešného uchádzača určuje zároveň predpokladanú hodnotu zákazky. Z uvedeného dôvodu sa prijímateľovi odporúča osloviť aj viac ako troch potenciálnych dodávateľov. </w:t>
      </w:r>
      <w:r w:rsidR="00E368BC" w:rsidRPr="0036469F">
        <w:rPr>
          <w:rFonts w:cs="Arial"/>
          <w:szCs w:val="19"/>
        </w:rPr>
        <w:t xml:space="preserve">Prijímateľ vo výzve na predkladanie ponúk ani v sprievodnom </w:t>
      </w:r>
      <w:r w:rsidR="00E368BC">
        <w:rPr>
          <w:rFonts w:cs="Arial"/>
          <w:szCs w:val="19"/>
        </w:rPr>
        <w:t>e-</w:t>
      </w:r>
      <w:r w:rsidR="00E368BC" w:rsidRPr="0036469F">
        <w:rPr>
          <w:rFonts w:cs="Arial"/>
          <w:szCs w:val="19"/>
        </w:rPr>
        <w:t>maile v tomto prípade neuvádza, že ide o určenie predpokladanej hodnoty zákazky.</w:t>
      </w:r>
      <w:r w:rsidR="00E368BC">
        <w:rPr>
          <w:rFonts w:cs="Arial"/>
          <w:szCs w:val="19"/>
        </w:rPr>
        <w:t xml:space="preserve"> </w:t>
      </w:r>
      <w:r w:rsidR="00FD5A49" w:rsidRPr="00FD5A49">
        <w:t xml:space="preserve">Ak prijímateľovi neboli predložené </w:t>
      </w:r>
      <w:r w:rsidR="006C2AFD">
        <w:t>dve</w:t>
      </w:r>
      <w:r w:rsidR="006C2AFD" w:rsidRPr="00FD5A49">
        <w:t xml:space="preserve"> </w:t>
      </w:r>
      <w:r w:rsidR="00FD5A49" w:rsidRPr="00FD5A49">
        <w:t>cenové ponuky, je možné pre účely určenia predpokladanej hodnoty zákazky použiť aj cenové ponuky identifikované cez webové rozhranie.</w:t>
      </w:r>
      <w:r w:rsidR="00E368BC" w:rsidRPr="00E368BC">
        <w:rPr>
          <w:rFonts w:cs="Arial"/>
          <w:szCs w:val="19"/>
        </w:rPr>
        <w:t xml:space="preserve"> </w:t>
      </w:r>
      <w:r w:rsidR="00E368BC" w:rsidRPr="0036469F">
        <w:rPr>
          <w:rFonts w:cs="Arial"/>
          <w:szCs w:val="19"/>
        </w:rPr>
        <w:t xml:space="preserve">Ak bola predložená iba jedna cenová ponuka, prijímateľ môže dohľadať </w:t>
      </w:r>
      <w:r w:rsidR="006632F3">
        <w:rPr>
          <w:rFonts w:cs="Arial"/>
          <w:szCs w:val="19"/>
        </w:rPr>
        <w:t>minimálne jednu ďalšiu ponuku</w:t>
      </w:r>
      <w:r w:rsidR="006632F3" w:rsidRPr="0036469F">
        <w:rPr>
          <w:rFonts w:cs="Arial"/>
          <w:szCs w:val="19"/>
        </w:rPr>
        <w:t xml:space="preserve"> </w:t>
      </w:r>
      <w:r w:rsidR="00E368BC" w:rsidRPr="0036469F">
        <w:rPr>
          <w:rFonts w:cs="Arial"/>
          <w:szCs w:val="19"/>
        </w:rPr>
        <w: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1A4CE8D9" w14:textId="77777777" w:rsidR="006632F3" w:rsidRPr="00A413D3" w:rsidRDefault="006632F3" w:rsidP="006632F3">
      <w:pPr>
        <w:pStyle w:val="Default"/>
        <w:spacing w:before="200"/>
        <w:jc w:val="both"/>
        <w:rPr>
          <w:rFonts w:ascii="Arial" w:hAnsi="Arial" w:cs="Arial"/>
          <w:color w:val="auto"/>
          <w:sz w:val="19"/>
          <w:szCs w:val="19"/>
          <w:lang w:val="sk-SK"/>
        </w:rPr>
      </w:pPr>
      <w:r w:rsidRPr="00C77906">
        <w:rPr>
          <w:rFonts w:ascii="Arial" w:hAnsi="Arial" w:cs="Arial"/>
          <w:color w:val="auto"/>
          <w:sz w:val="19"/>
          <w:szCs w:val="19"/>
          <w:lang w:val="sk-SK"/>
        </w:rPr>
        <w:t>V prípade zákaziek s nízkou hodnotou, ktorých predpokladaná hodnota je do 30 000 EUR bez DPH, je možné sa v prípade technických špecifikácií uvedených v opise predmetu zákazky odvolávať na konkrétneho výrobcu, výrobný postup, obchodné označenie, patent, typ, oblasť alebo miesto pôvodu alebo výroby za predpokladu, že všetci potenciálni identifikovaní dodávatelia (napr. prostredníctvom internetového prieskumu) sú preukázateľne spôsobilí dodať predmet zákazky spĺňajúci všetky určené technické špecifikácie.</w:t>
      </w:r>
    </w:p>
    <w:p w14:paraId="1C1DA4C5" w14:textId="77777777" w:rsidR="006632F3" w:rsidRDefault="006632F3" w:rsidP="009D7F63">
      <w:pPr>
        <w:tabs>
          <w:tab w:val="left" w:pos="1014"/>
        </w:tabs>
        <w:spacing w:before="120" w:after="120" w:line="288" w:lineRule="auto"/>
        <w:jc w:val="both"/>
      </w:pPr>
    </w:p>
    <w:p w14:paraId="4F78C592" w14:textId="434B2878" w:rsidR="00A15E8E" w:rsidRPr="00DD30A9" w:rsidRDefault="00A15E8E" w:rsidP="009D7F63">
      <w:pPr>
        <w:tabs>
          <w:tab w:val="left" w:pos="1014"/>
        </w:tabs>
        <w:spacing w:before="120" w:after="120" w:line="288" w:lineRule="auto"/>
        <w:jc w:val="both"/>
      </w:pPr>
      <w:r w:rsidRPr="00A15E8E">
        <w:rPr>
          <w:b/>
        </w:rPr>
        <w:t>V prípade zákaziek s nízkou hodnotou</w:t>
      </w:r>
      <w:r w:rsidR="00E368BC" w:rsidRPr="00E368BC">
        <w:rPr>
          <w:rFonts w:cs="Arial"/>
          <w:b/>
          <w:szCs w:val="19"/>
        </w:rPr>
        <w:t xml:space="preserve"> </w:t>
      </w:r>
      <w:r w:rsidR="00E368BC" w:rsidRPr="0036469F">
        <w:rPr>
          <w:rFonts w:cs="Arial"/>
          <w:b/>
          <w:szCs w:val="19"/>
        </w:rPr>
        <w:t>vyhlásených do 31.12.2018</w:t>
      </w:r>
      <w:r w:rsidRPr="00A15E8E">
        <w:rPr>
          <w:b/>
        </w:rPr>
        <w:t xml:space="preserve">, ktorých hodnota je do </w:t>
      </w:r>
      <w:r w:rsidR="00FD5A49">
        <w:rPr>
          <w:b/>
        </w:rPr>
        <w:t>5</w:t>
      </w:r>
      <w:r w:rsidR="00FD5A49" w:rsidRPr="00A15E8E">
        <w:rPr>
          <w:b/>
        </w:rPr>
        <w:t> </w:t>
      </w:r>
      <w:r w:rsidRPr="00A15E8E">
        <w:rPr>
          <w:b/>
        </w:rPr>
        <w:t>000 EUR bez DPH</w:t>
      </w:r>
      <w:r w:rsidRPr="00A15E8E">
        <w:t xml:space="preserve">, </w:t>
      </w:r>
      <w:r w:rsidR="00E368BC">
        <w:t>bolo</w:t>
      </w:r>
      <w:r w:rsidR="00E368BC" w:rsidRPr="00A15E8E">
        <w:t xml:space="preserve"> </w:t>
      </w:r>
      <w:r w:rsidRPr="00A15E8E">
        <w:t xml:space="preserve">možné určiť úspešného uchádzača priamym zadaním, ak poskytovateľ vo vzťahu k predmetu zákazky určil na dané výdavky finančné limity, </w:t>
      </w:r>
      <w:r w:rsidR="006632F3">
        <w:rPr>
          <w:rFonts w:cs="Arial"/>
          <w:szCs w:val="19"/>
        </w:rPr>
        <w:t>percentuálne limity alebo benchmarky,</w:t>
      </w:r>
      <w:r w:rsidR="006632F3" w:rsidRPr="00233090">
        <w:rPr>
          <w:rFonts w:cs="Arial"/>
          <w:szCs w:val="19"/>
        </w:rPr>
        <w:t xml:space="preserve"> </w:t>
      </w:r>
      <w:r w:rsidRPr="00A15E8E">
        <w:t>ktoré zohľadňujú dodržanie pravidiel hospodárnosti v súlade s metodickým pokynom</w:t>
      </w:r>
      <w:r w:rsidR="00E368BC" w:rsidRPr="00E368BC">
        <w:rPr>
          <w:rFonts w:cs="Arial"/>
          <w:szCs w:val="19"/>
        </w:rPr>
        <w:t xml:space="preserve"> </w:t>
      </w:r>
      <w:r w:rsidR="00E368BC" w:rsidRPr="00517B0A">
        <w:rPr>
          <w:rFonts w:cs="Arial"/>
          <w:szCs w:val="19"/>
        </w:rPr>
        <w:t xml:space="preserve">CKO č. 18 </w:t>
      </w:r>
      <w:r w:rsidRPr="00A15E8E">
        <w:t xml:space="preserve"> </w:t>
      </w:r>
      <w:r w:rsidR="00E368BC" w:rsidRPr="00AD07E2">
        <w:t>k overovaniu hospodárnosti výdavkov</w:t>
      </w:r>
      <w:r w:rsidRPr="00A15E8E">
        <w:t>.</w:t>
      </w:r>
      <w:r w:rsidR="00D4111C" w:rsidRPr="00D4111C">
        <w:t xml:space="preserve"> </w:t>
      </w:r>
      <w:r w:rsidR="00D4111C" w:rsidRPr="008A3851">
        <w:t xml:space="preserve">Uvedené pravidlo sa týka aj zákaziek do 5 000 EUR bez DPH, ktoré boli vyhlásené po 31.12.2018, pričom prijímateľ uplatnil postup zadávania zákazky s nízkou hodnotou, nakoľko očakával, že v priebehu </w:t>
      </w:r>
      <w:r w:rsidR="00D4111C" w:rsidRPr="008A3851">
        <w:lastRenderedPageBreak/>
        <w:t>kalendárneho roka hodnota obstarávaných tovarov, stavebných prác alebo služieb presiahne 5 000 EUR bez DPH</w:t>
      </w:r>
      <w:r w:rsidR="006632F3" w:rsidRPr="006632F3">
        <w:t xml:space="preserve"> </w:t>
      </w:r>
      <w:r w:rsidR="006632F3" w:rsidRPr="00F30224">
        <w:t>a tak by nebol oprávnený uplatniť výnimku podľa § 1 ods. 14 ZVO. Postup podľa predošlej vety je možné uplatniť iba v prípade, ak celková hodnota predmetných zákaziek v priebehu kalendárneho roka je nižšia ako 30 000 EUR bez DPH. 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30 000 EUR a viac, nie je možné zadať zákazku priamym zadaním podľa vyššie uvedeného postupu</w:t>
      </w:r>
      <w:r w:rsidR="00D4111C" w:rsidRPr="008A3851">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F85AF8" w:rsidRDefault="009D7F63" w:rsidP="009D7F63">
      <w:pPr>
        <w:pStyle w:val="Nadpis3"/>
        <w:ind w:left="567" w:firstLine="0"/>
        <w:rPr>
          <w:lang w:val="sk-SK"/>
        </w:rPr>
      </w:pPr>
      <w:bookmarkStart w:id="297" w:name="_Toc440372886"/>
      <w:bookmarkStart w:id="298" w:name="_Toc4576205"/>
      <w:r w:rsidRPr="00F85AF8">
        <w:rPr>
          <w:lang w:val="sk-SK"/>
        </w:rPr>
        <w:t>Zákazky nespadajúce pod zákon o verejnom obstarávaní</w:t>
      </w:r>
      <w:bookmarkEnd w:id="297"/>
      <w:bookmarkEnd w:id="298"/>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833E96E"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w:t>
      </w:r>
      <w:r w:rsidR="00CE0F2A">
        <w:t>4</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w:t>
      </w:r>
      <w:r w:rsidR="00F85AF8" w:rsidRPr="00F85AF8">
        <w:rPr>
          <w:szCs w:val="19"/>
        </w:rPr>
        <w:t xml:space="preserve"> </w:t>
      </w:r>
      <w:r w:rsidR="00F85AF8">
        <w:rPr>
          <w:szCs w:val="19"/>
        </w:rPr>
        <w:t>a</w:t>
      </w:r>
      <w:r w:rsidR="00FD5A49" w:rsidRPr="00FD5A49">
        <w:t xml:space="preserve"> o zákazky </w:t>
      </w:r>
      <w:r w:rsidR="00F85AF8" w:rsidRPr="00B415B4">
        <w:rPr>
          <w:szCs w:val="19"/>
        </w:rPr>
        <w:t>zadávané osobou podľa</w:t>
      </w:r>
      <w:r w:rsidR="00FD5A49" w:rsidRPr="00FD5A49">
        <w:t xml:space="preserve"> § 8 ods. 2 ZVO</w:t>
      </w:r>
      <w:r w:rsidR="00F85AF8" w:rsidRPr="00B415B4">
        <w:rPr>
          <w:szCs w:val="19"/>
        </w:rPr>
        <w:t>(ďalej</w:t>
      </w:r>
      <w:r w:rsidR="00F85AF8">
        <w:rPr>
          <w:szCs w:val="19"/>
        </w:rPr>
        <w:t xml:space="preserve"> sa tieto označujú</w:t>
      </w:r>
      <w:r w:rsidR="00F85AF8" w:rsidRPr="00B415B4">
        <w:rPr>
          <w:szCs w:val="19"/>
        </w:rPr>
        <w:t xml:space="preserve"> aj ako „zákazky nespadajúce pod ZVO“)</w:t>
      </w:r>
      <w:r w:rsidR="00FD5A49" w:rsidRPr="00FD5A49">
        <w: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7A8F255B" w:rsidR="009D7F63" w:rsidRPr="0073389C" w:rsidRDefault="009D7F63" w:rsidP="009D7F63">
      <w:pPr>
        <w:tabs>
          <w:tab w:val="left" w:pos="1014"/>
        </w:tabs>
        <w:spacing w:before="120" w:after="120" w:line="288" w:lineRule="auto"/>
        <w:jc w:val="both"/>
      </w:pPr>
      <w:r w:rsidRPr="0073389C">
        <w:t>Povinnosti a postupy pri realizácii a kontrole takýchto zákaziek</w:t>
      </w:r>
      <w:r w:rsidR="00F85AF8" w:rsidRPr="00F85AF8">
        <w:rPr>
          <w:rFonts w:cs="Arial"/>
          <w:szCs w:val="19"/>
        </w:rPr>
        <w:t xml:space="preserve"> </w:t>
      </w:r>
      <w:r w:rsidR="00F85AF8">
        <w:rPr>
          <w:rFonts w:cs="Arial"/>
          <w:szCs w:val="19"/>
        </w:rPr>
        <w:t>nespadajúcich pod ZVO</w:t>
      </w:r>
      <w:r w:rsidR="00F85AF8" w:rsidRPr="00703E20">
        <w:rPr>
          <w:rFonts w:cs="Arial"/>
          <w:szCs w:val="19"/>
        </w:rPr>
        <w:t xml:space="preserve"> upravuje</w:t>
      </w:r>
      <w:r w:rsidRPr="0073389C">
        <w:t xml:space="preserve"> CKO  v metodickom pokyne č. 12</w:t>
      </w:r>
      <w:r w:rsidR="005C00EC">
        <w:t xml:space="preserve"> </w:t>
      </w:r>
      <w:r w:rsidR="005C00EC" w:rsidRPr="005C00EC">
        <w:t>k zadávaniu zákaziek nespadajúcich pod zákon o verejnom obstarávaní</w:t>
      </w:r>
      <w:r w:rsidR="00F85AF8">
        <w:rPr>
          <w:rStyle w:val="Odkaznapoznmkupodiarou"/>
          <w:rFonts w:cs="Arial"/>
          <w:szCs w:val="19"/>
        </w:rPr>
        <w:footnoteReference w:id="123"/>
      </w:r>
      <w:r w:rsidR="00F85AF8">
        <w:rPr>
          <w:rFonts w:cs="Arial"/>
          <w:szCs w:val="19"/>
        </w:rPr>
        <w:t xml:space="preserve"> </w:t>
      </w:r>
      <w:r w:rsidR="00F85AF8" w:rsidRPr="00446301">
        <w:rPr>
          <w:rFonts w:cs="Arial"/>
          <w:szCs w:val="19"/>
        </w:rPr>
        <w:t>(ďalej aj ako „metodický pokyn CKO č. 12“)</w:t>
      </w:r>
      <w:r w:rsidRPr="0073389C">
        <w:t>.</w:t>
      </w:r>
    </w:p>
    <w:p w14:paraId="7A55D368" w14:textId="77DAAEE5" w:rsidR="009D7F63" w:rsidRPr="0073389C" w:rsidRDefault="009D7F63" w:rsidP="009D7F63">
      <w:pPr>
        <w:tabs>
          <w:tab w:val="left" w:pos="1014"/>
        </w:tabs>
        <w:spacing w:before="120" w:after="120" w:line="288" w:lineRule="auto"/>
        <w:jc w:val="both"/>
      </w:pPr>
      <w:r w:rsidRPr="0073389C">
        <w:t>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ŽoNFP, alebo až po schválení tejto ŽoNFP</w:t>
      </w:r>
      <w:r w:rsidRPr="00874BCC">
        <w:t xml:space="preserve">. </w:t>
      </w:r>
      <w:del w:id="299" w:author="OKVOaN" w:date="2020-05-27T17:26:00Z">
        <w:r w:rsidR="00F85AF8" w:rsidRPr="00874BCC" w:rsidDel="003D1DD7">
          <w:rPr>
            <w:rFonts w:cs="Arial"/>
            <w:szCs w:val="19"/>
          </w:rPr>
          <w:delText>.</w:delText>
        </w:r>
        <w:r w:rsidR="00F85AF8" w:rsidRPr="00231027" w:rsidDel="003D1DD7">
          <w:rPr>
            <w:rFonts w:cs="Arial"/>
            <w:szCs w:val="19"/>
          </w:rPr>
          <w:delText xml:space="preserve"> </w:delText>
        </w:r>
      </w:del>
      <w:r w:rsidR="00F85AF8" w:rsidRPr="00231027">
        <w:rPr>
          <w:rFonts w:cs="Arial"/>
          <w:szCs w:val="19"/>
        </w:rPr>
        <w:t xml:space="preserve">Pokiaľ prijímateľ predloží </w:t>
      </w:r>
      <w:r w:rsidR="00F85AF8">
        <w:rPr>
          <w:rFonts w:cs="Arial"/>
          <w:szCs w:val="19"/>
        </w:rPr>
        <w:t>poskytovateľovi</w:t>
      </w:r>
      <w:r w:rsidR="00F85AF8" w:rsidRPr="00231027">
        <w:rPr>
          <w:rFonts w:cs="Arial"/>
          <w:szCs w:val="19"/>
        </w:rPr>
        <w:t xml:space="preserve"> dokumentáciu z procesu zadávania zákazky nespadajúcej pod ZVO, pri ktorej obstarávaní nepostupoval podľa pravidiel uvedených </w:t>
      </w:r>
      <w:r w:rsidR="00F85AF8" w:rsidRPr="00446301">
        <w:rPr>
          <w:rFonts w:cs="Arial"/>
          <w:szCs w:val="19"/>
        </w:rPr>
        <w:t xml:space="preserve">v metodickom pokyne č. 12 a v tejto </w:t>
      </w:r>
      <w:r w:rsidR="00F85AF8" w:rsidRPr="00874BCC">
        <w:rPr>
          <w:rFonts w:cs="Arial"/>
          <w:szCs w:val="19"/>
        </w:rPr>
        <w:t xml:space="preserve">príručke a porušenie týchto pravidiel malo alebo mohlo mať vplyv na výsledok zadávania zákazky, je </w:t>
      </w:r>
      <w:r w:rsidR="00F85AF8" w:rsidRPr="001C0CF9">
        <w:rPr>
          <w:rFonts w:cs="Arial"/>
          <w:szCs w:val="19"/>
        </w:rPr>
        <w:t xml:space="preserve">poskytovateľ </w:t>
      </w:r>
      <w:ins w:id="300" w:author="OKVOaN" w:date="2020-05-27T17:28:00Z">
        <w:r w:rsidR="00517DEE" w:rsidRPr="001C0CF9">
          <w:rPr>
            <w:rFonts w:cs="Arial"/>
            <w:szCs w:val="19"/>
          </w:rPr>
          <w:t>vylúči výdavky takéhoto obstarávania z financovania v plnom rozsahu, ak ide o zadávanie zákazky vo finančno</w:t>
        </w:r>
        <w:r w:rsidR="00517DEE" w:rsidRPr="00874BCC">
          <w:rPr>
            <w:rFonts w:cs="Arial"/>
            <w:szCs w:val="19"/>
          </w:rPr>
          <w:t xml:space="preserve">m limite nadlimitnej zákazky alebo podlimitnej zákazky. V tomto prípade </w:t>
        </w:r>
        <w:r w:rsidR="00517DEE" w:rsidRPr="00874BCC">
          <w:rPr>
            <w:rFonts w:cs="Arial"/>
            <w:szCs w:val="19"/>
          </w:rPr>
          <w:lastRenderedPageBreak/>
          <w:t>zároveň odporučí prijímateľovi postupovať pri zadaní predmetnej zákazky v zmysle postupov a pravidiel ZVO. V prípade zákazky vo finančnom limite zákazky s nízkou hodnotou sa postupuje</w:t>
        </w:r>
      </w:ins>
      <w:del w:id="301" w:author="OKVOaN" w:date="2020-05-27T17:28:00Z">
        <w:r w:rsidR="00F85AF8" w:rsidRPr="00874BCC" w:rsidDel="00517DEE">
          <w:rPr>
            <w:rFonts w:cs="Arial"/>
            <w:szCs w:val="19"/>
          </w:rPr>
          <w:delText>povinný postupovať</w:delText>
        </w:r>
      </w:del>
      <w:r w:rsidR="00F85AF8" w:rsidRPr="00874BCC">
        <w:rPr>
          <w:rFonts w:cs="Arial"/>
          <w:szCs w:val="19"/>
        </w:rPr>
        <w:t xml:space="preserve"> na</w:t>
      </w:r>
      <w:r w:rsidR="00F85AF8" w:rsidRPr="00231027">
        <w:rPr>
          <w:rFonts w:cs="Arial"/>
          <w:szCs w:val="19"/>
        </w:rPr>
        <w:t xml:space="preserve"> základe analógie a proporcionality podľa metodického pokynu CKO č. 5.</w:t>
      </w:r>
    </w:p>
    <w:p w14:paraId="7A55D369" w14:textId="0CEF0454"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r w:rsidR="00B43B92" w:rsidRPr="00C02D66">
        <w:rPr>
          <w:rFonts w:cs="Arial"/>
          <w:szCs w:val="19"/>
        </w:rPr>
        <w:t xml:space="preserve">V prípade, že </w:t>
      </w:r>
      <w:r w:rsidR="00B43B92">
        <w:rPr>
          <w:rFonts w:cs="Arial"/>
          <w:szCs w:val="19"/>
        </w:rPr>
        <w:t>poskytovateľ</w:t>
      </w:r>
      <w:r w:rsidR="00B43B92" w:rsidRPr="00C02D66">
        <w:rPr>
          <w:rFonts w:cs="Arial"/>
          <w:szCs w:val="19"/>
        </w:rPr>
        <w:t xml:space="preserve"> identifikuje takéto neoprávnené použitie zadávania zákaziek, </w:t>
      </w:r>
      <w:r w:rsidR="00B06D25" w:rsidRPr="00B2338E">
        <w:rPr>
          <w:rFonts w:cs="Arial"/>
          <w:szCs w:val="19"/>
        </w:rPr>
        <w:t>pričom prijímateľ sa vyhol použitiu postupov zadávania nadlimitných alebo podlimitných zákaziek,</w:t>
      </w:r>
      <w:r w:rsidR="00B06D25">
        <w:rPr>
          <w:rFonts w:cs="Arial"/>
          <w:szCs w:val="19"/>
        </w:rPr>
        <w:t xml:space="preserve"> </w:t>
      </w:r>
      <w:r w:rsidR="00B43B92" w:rsidRPr="00C02D66">
        <w:rPr>
          <w:rFonts w:cs="Arial"/>
          <w:szCs w:val="19"/>
        </w:rPr>
        <w:t>je povinný výdavky vyplývajúce z takéhoto obstarávania vylúčiť z financovania v plnom rozsahu</w:t>
      </w:r>
      <w:r w:rsidR="00B43B92" w:rsidRPr="00874BCC">
        <w:rPr>
          <w:rFonts w:cs="Arial"/>
          <w:szCs w:val="19"/>
        </w:rPr>
        <w:t>.</w:t>
      </w:r>
      <w:ins w:id="302" w:author="OKVOaN" w:date="2020-05-27T16:56:00Z">
        <w:r w:rsidR="005E75E9" w:rsidRPr="00874BCC">
          <w:rPr>
            <w:rFonts w:cs="Arial"/>
            <w:szCs w:val="19"/>
          </w:rPr>
          <w:t xml:space="preserve"> V tomto prípade zároveň poskytovateľ odporučí prijímateľovi postupovať pri zadaní predmetnej zákazky v zmysle postupov a pravidiel ZVO. V prípade, že sa prijímateľ vyhol použitiu postupov zadávania zákaziek s nízkou hodnotou, postupuje poskytovateľ na zák</w:t>
        </w:r>
        <w:r w:rsidR="005E75E9" w:rsidRPr="001C0CF9">
          <w:rPr>
            <w:rFonts w:cs="Arial"/>
            <w:szCs w:val="19"/>
          </w:rPr>
          <w:t>lade analógie a proporcionality podľa metodického pokynu CKO č. 5.</w:t>
        </w:r>
      </w:ins>
    </w:p>
    <w:p w14:paraId="0FD8FD58" w14:textId="77777777" w:rsidR="00FD5A49" w:rsidRDefault="00FD5A49" w:rsidP="00852446">
      <w:pPr>
        <w:pStyle w:val="Odsekzoznamu"/>
        <w:spacing w:before="120" w:after="120" w:line="288" w:lineRule="auto"/>
        <w:ind w:left="0"/>
        <w:contextualSpacing w:val="0"/>
        <w:jc w:val="both"/>
      </w:pPr>
    </w:p>
    <w:p w14:paraId="47263F22" w14:textId="25894226" w:rsidR="00FD5A49" w:rsidRPr="00852446" w:rsidRDefault="00FD5A49" w:rsidP="00852446">
      <w:pPr>
        <w:pStyle w:val="Odsekzoznamu"/>
        <w:spacing w:before="120" w:after="120" w:line="288" w:lineRule="auto"/>
        <w:ind w:left="0"/>
        <w:contextualSpacing w:val="0"/>
        <w:jc w:val="both"/>
      </w:pPr>
      <w:r w:rsidRPr="00852446">
        <w:t>Na zákazky, ktoré nespadajú</w:t>
      </w:r>
      <w:r w:rsidR="00B43B92">
        <w:t>ce</w:t>
      </w:r>
      <w:r w:rsidRPr="00852446">
        <w:t xml:space="preserve"> pod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r w:rsidR="00B43B92" w:rsidRPr="00B43B92">
        <w:rPr>
          <w:rFonts w:cs="Arial"/>
          <w:szCs w:val="19"/>
        </w:rPr>
        <w:t xml:space="preserve"> </w:t>
      </w:r>
      <w:r w:rsidR="00B43B92" w:rsidRPr="00E076FB">
        <w:rPr>
          <w:rFonts w:cs="Arial"/>
          <w:szCs w:val="19"/>
        </w:rPr>
        <w:t>Prijímateľ je povinný každé zadanie zákazky, na ktorú sa ZVO nevzťahuje riadne odôvodniť (</w:t>
      </w:r>
      <w:r w:rsidR="00B43B92">
        <w:rPr>
          <w:rFonts w:cs="Arial"/>
          <w:szCs w:val="19"/>
        </w:rPr>
        <w:t>n</w:t>
      </w:r>
      <w:r w:rsidR="00B43B92" w:rsidRPr="00E076FB">
        <w:rPr>
          <w:rFonts w:cs="Arial"/>
          <w:szCs w:val="19"/>
        </w:rPr>
        <w:t>a</w:t>
      </w:r>
      <w:r w:rsidR="00B43B92">
        <w:rPr>
          <w:rFonts w:cs="Arial"/>
          <w:szCs w:val="19"/>
        </w:rPr>
        <w:t>j</w:t>
      </w:r>
      <w:r w:rsidR="00B43B92" w:rsidRPr="00E076FB">
        <w:rPr>
          <w:rFonts w:cs="Arial"/>
          <w:szCs w:val="19"/>
        </w:rPr>
        <w:t xml:space="preserve">mä naplnenie reštriktívne vykladaných ustanovení ZVO, na ktoré sa pri danom postupe prijímateľ odvoláva) a podložiť relevantnou dokumentáciou, pričom odôvodnenie aj príslušnú dokumentáciu predkladá na kontrolu </w:t>
      </w:r>
      <w:r w:rsidR="00B43B92">
        <w:rPr>
          <w:rFonts w:cs="Arial"/>
          <w:szCs w:val="19"/>
        </w:rPr>
        <w:t>poskytovateľovi.</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35661EB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00B43B92" w:rsidRPr="00735615">
        <w:rPr>
          <w:rFonts w:cs="Arial"/>
          <w:szCs w:val="19"/>
        </w:rPr>
        <w:t xml:space="preserve">Pri zadávaní zákaziek spadajúcich pod výnimky podľa § 1 ods. 2 až 14 ZVO (okrem zákaziek zadávaných vnútorným obstarávaním, pre ktoré sú určené pravidlá v časti B. tejto kapitoly) je prijímateľ povinný postupovať primárne podľa pravidiel relevantných pre tento typ zákaziek uvedených v tejto príručke a podľa pravidiel uvedených v kapitole č. 3 Metodického pokynu CKO č. 12 </w:t>
      </w:r>
      <w:r w:rsidR="00B43B92" w:rsidRPr="00CB2921">
        <w:rPr>
          <w:rFonts w:cs="Arial"/>
          <w:szCs w:val="19"/>
        </w:rPr>
        <w:t xml:space="preserve">k zadávaniu zákaziek nespadajúcich pod zákon o verejnom obstarávaní </w:t>
      </w:r>
      <w:r w:rsidR="00B43B92" w:rsidRPr="00735615">
        <w:rPr>
          <w:rFonts w:cs="Arial"/>
          <w:szCs w:val="19"/>
          <w:u w:val="single"/>
        </w:rPr>
        <w:t>v rozsahu, ktorý nie je v rozpore s pravidlami tejto príručky</w:t>
      </w:r>
      <w:r w:rsidR="00B43B92" w:rsidRPr="00735615">
        <w:rPr>
          <w:rFonts w:cs="Arial"/>
          <w:szCs w:val="19"/>
        </w:rPr>
        <w:t>. Z tohto dôvodu táto kapitola nepredstavuje vyčerpávajúci výklad pravidiel uplatňujúcich sa pri zákazkách nespadajúcich pod ZVO.</w:t>
      </w:r>
      <w:r w:rsidRPr="00CB2921">
        <w:t xml:space="preserve"> S ohľadom </w:t>
      </w:r>
      <w:r w:rsidRPr="0073389C">
        <w:t xml:space="preserve">na dodržanie princípov uvedených v metodickom pokyne CKO č. 12 </w:t>
      </w:r>
      <w:r w:rsidR="005C00EC" w:rsidRPr="005C00EC">
        <w:t xml:space="preserve">k zadávaniu zákaziek nespadajúcich pod zákon o verejnom obstarávaní </w:t>
      </w:r>
      <w:r w:rsidRPr="0073389C">
        <w:t>prijímateľ zabezpečí aj pri takýchto zákazkách transparentnosť a preukázateľnosť všetkých úkonov ako aj hospodárnosť výdavkov. Každé použitie výnimky</w:t>
      </w:r>
      <w:ins w:id="303" w:author="Milan Matovič" w:date="2020-05-13T09:33:00Z">
        <w:r w:rsidR="009B2C3C">
          <w:t xml:space="preserve"> je prijímateľ</w:t>
        </w:r>
      </w:ins>
      <w:r w:rsidRPr="0073389C">
        <w:t xml:space="preserve"> </w:t>
      </w:r>
      <w:ins w:id="304" w:author="Milan Matovič" w:date="2020-05-13T09:33:00Z">
        <w:r w:rsidR="009B2C3C" w:rsidRPr="00676DD6">
          <w:t>povinný riadne zdôvodniť a podložiť relevantnou dokumentáciou</w:t>
        </w:r>
        <w:r w:rsidR="009B2C3C">
          <w:t xml:space="preserve"> s výnimkou prípadov, ak</w:t>
        </w:r>
        <w:r w:rsidR="009B2C3C" w:rsidRPr="004B21CB">
          <w:t xml:space="preserve"> priamo zo znenia názvu predmetu zákazky,</w:t>
        </w:r>
        <w:r w:rsidR="009B2C3C">
          <w:t xml:space="preserve"> alebo z postavenia dodávateľa</w:t>
        </w:r>
        <w:r w:rsidR="009B2C3C" w:rsidRPr="004B21CB">
          <w:t xml:space="preserve"> </w:t>
        </w:r>
        <w:r w:rsidR="009B2C3C">
          <w:t xml:space="preserve">(napr. podľa § 1 ods. 12 písm. u) ZVO) </w:t>
        </w:r>
        <w:r w:rsidR="009B2C3C" w:rsidRPr="004B21CB">
          <w:t>nevyplýva oprávnenosť použitia výnimky zo ZVO</w:t>
        </w:r>
        <w:r w:rsidR="009B2C3C" w:rsidRPr="00676DD6">
          <w:t>.</w:t>
        </w:r>
      </w:ins>
      <w:del w:id="305" w:author="Milan Matovič" w:date="2020-05-13T09:33:00Z">
        <w:r w:rsidRPr="0073389C" w:rsidDel="009B2C3C">
          <w:delText>prijímateľ riadne zdôvodní, podloží relevantnou dokumentáciou a doloží relevantným dokladom preukazujúcim túto skutočnosť</w:delText>
        </w:r>
      </w:del>
      <w:r w:rsidRPr="0073389C">
        <w:t xml:space="preserve">. </w:t>
      </w:r>
    </w:p>
    <w:p w14:paraId="4759437F" w14:textId="3C06E087" w:rsidR="00AA6A7C" w:rsidRDefault="00AA6A7C" w:rsidP="009D7F63">
      <w:pPr>
        <w:tabs>
          <w:tab w:val="left" w:pos="1014"/>
        </w:tabs>
        <w:spacing w:before="120" w:after="120" w:line="288" w:lineRule="auto"/>
        <w:jc w:val="both"/>
      </w:pPr>
      <w:r w:rsidRPr="00AA6A7C">
        <w:t xml:space="preserve">Pravidlá uvedené v tejto časti </w:t>
      </w:r>
      <w:r w:rsidR="00B43B92">
        <w:rPr>
          <w:rFonts w:cs="Arial"/>
          <w:szCs w:val="19"/>
        </w:rPr>
        <w:t xml:space="preserve">kapitoly 2.5.9 príručky </w:t>
      </w:r>
      <w:r w:rsidRPr="00AA6A7C">
        <w:t>sa nevzťahujú na uzatváranie pracovných zmlúv, dohôd o prácach vykonávaných mimo pracovného pomeru alebo obdobného pracovného vzťahu v zmysle § 1 ods. 2 písm. e) ZVO.</w:t>
      </w:r>
    </w:p>
    <w:p w14:paraId="7676B567" w14:textId="65B1E22B" w:rsidR="00280BB0" w:rsidRPr="00280BB0" w:rsidRDefault="000364DD" w:rsidP="00280BB0">
      <w:pPr>
        <w:tabs>
          <w:tab w:val="left" w:pos="1014"/>
        </w:tabs>
        <w:spacing w:before="120" w:after="120" w:line="288" w:lineRule="auto"/>
        <w:jc w:val="both"/>
      </w:pPr>
      <w:ins w:id="306" w:author="Milan Matovič" w:date="2020-05-13T09:36:00Z">
        <w:del w:id="307" w:author="OKVOaN" w:date="2020-05-27T17:03:00Z">
          <w:r w:rsidRPr="00874BCC" w:rsidDel="005E75E9">
            <w:delText xml:space="preserve">V relevantných prípadoch je pri zadávaní zákazky v režime výnimky potrebné, aby prijímateľ vykonal  prieskum trhu (napr. oslovením hospodárskych </w:delText>
          </w:r>
          <w:r w:rsidRPr="001C0CF9" w:rsidDel="005E75E9">
            <w:delText>subjektov so žiadosťou o predloženie cenovej ponuky, pričom hospodárnosť prijímateľ preukáže na základe predložených cenových ponúk)</w:delText>
          </w:r>
        </w:del>
      </w:ins>
      <w:r w:rsidR="009D7F63" w:rsidRPr="00874BCC">
        <w:t>Je potrebné, aby prijímateľ vykonal prieskum trhu</w:t>
      </w:r>
      <w:ins w:id="308" w:author="OKVOaN" w:date="2020-05-27T17:04:00Z">
        <w:r w:rsidR="005E75E9" w:rsidRPr="00874BCC">
          <w:t xml:space="preserve"> (pričom hospodárnosť prijímateľ preukáže na základe predložených cenových ponúk)</w:t>
        </w:r>
      </w:ins>
      <w:r w:rsidR="009D7F63" w:rsidRPr="00874BCC">
        <w:t>.</w:t>
      </w:r>
      <w:r w:rsidR="009D7F63" w:rsidRPr="0073389C">
        <w:t xml:space="preserve"> Prijímateľ osloví</w:t>
      </w:r>
      <w:r w:rsidR="00111724">
        <w:t>/identifikuje</w:t>
      </w:r>
      <w:r w:rsidR="009D7F63" w:rsidRPr="0073389C">
        <w:t xml:space="preserve"> minimálne </w:t>
      </w:r>
      <w:r w:rsidR="00111724">
        <w:t>3</w:t>
      </w:r>
      <w:r w:rsidR="00111724" w:rsidRPr="0073389C">
        <w:t xml:space="preserve"> </w:t>
      </w:r>
      <w:r w:rsidR="009D7F63" w:rsidRPr="0073389C">
        <w:t>potenciálnych dodávateľov</w:t>
      </w:r>
      <w:r w:rsidR="00111724">
        <w:t>.</w:t>
      </w:r>
      <w:r w:rsidR="009D7F63"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2F6E63F8" w:rsidR="009D7F63" w:rsidRPr="0073389C" w:rsidRDefault="00111724" w:rsidP="00852446">
      <w:pPr>
        <w:tabs>
          <w:tab w:val="left" w:pos="1014"/>
        </w:tabs>
        <w:spacing w:before="120" w:after="120" w:line="288" w:lineRule="auto"/>
        <w:jc w:val="both"/>
      </w:pPr>
      <w:r>
        <w:lastRenderedPageBreak/>
        <w:t xml:space="preserve">V prípade vykonania prieskumu oslovením potenciálnych dodávateľov prijímateľ </w:t>
      </w:r>
      <w:r w:rsidR="009D7F63" w:rsidRPr="0073389C">
        <w:t>stanoví lehotu na predkladanie ponúk</w:t>
      </w:r>
      <w:r w:rsidR="003D6254">
        <w:t xml:space="preserve"> primerane</w:t>
      </w:r>
      <w:r w:rsidR="00B43B92" w:rsidRPr="00B43B92">
        <w:rPr>
          <w:rFonts w:cs="Arial"/>
          <w:szCs w:val="19"/>
        </w:rPr>
        <w:t xml:space="preserve"> </w:t>
      </w:r>
      <w:r w:rsidR="00B43B92" w:rsidRPr="0068047A">
        <w:rPr>
          <w:rFonts w:cs="Arial"/>
          <w:szCs w:val="19"/>
        </w:rPr>
        <w:t>hodnote zákazky a náročnosti vypracovania ponuky</w:t>
      </w:r>
      <w:r w:rsidR="003D6254">
        <w:t>,</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B43B92" w:rsidRPr="00B43B92">
        <w:rPr>
          <w:rFonts w:cs="Arial"/>
          <w:szCs w:val="19"/>
        </w:rPr>
        <w:t xml:space="preserve"> </w:t>
      </w:r>
      <w:r w:rsidR="00B43B92" w:rsidRPr="0068047A">
        <w:rPr>
          <w:rFonts w:cs="Arial"/>
          <w:szCs w:val="19"/>
        </w:rPr>
        <w:t>od oslovenia potenciálnych dodávateľov</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1E9BC903"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w:t>
      </w:r>
      <w:r w:rsidR="00E85179" w:rsidRPr="00E85179">
        <w:rPr>
          <w:rFonts w:cs="Arial"/>
          <w:szCs w:val="19"/>
        </w:rPr>
        <w:t xml:space="preserve"> </w:t>
      </w:r>
      <w:r w:rsidR="00E85179" w:rsidRPr="00B2338E">
        <w:rPr>
          <w:rFonts w:cs="Arial"/>
          <w:szCs w:val="19"/>
        </w:rPr>
        <w:t>a uzatvorí zmluvu/zadá objednávku v súlade s výzvou na predkladanie ponúk a s ponukou úspešného dodávateľa</w:t>
      </w:r>
      <w:r w:rsidRPr="0073389C">
        <w:t>. Prijímateľ vyhotoví zápis z</w:t>
      </w:r>
      <w:r w:rsidR="00B43B92">
        <w:t> </w:t>
      </w:r>
      <w:r w:rsidRPr="0073389C">
        <w:t>prieskumu</w:t>
      </w:r>
      <w:r w:rsidR="00B43B92">
        <w:t xml:space="preserve"> trhu</w:t>
      </w:r>
      <w:r w:rsidRPr="0073389C">
        <w:rPr>
          <w:i/>
        </w:rPr>
        <w:t xml:space="preserve"> </w:t>
      </w:r>
      <w:r w:rsidRPr="0073389C">
        <w:t xml:space="preserve">(príloha č. </w:t>
      </w:r>
      <w:r w:rsidR="001A6E82" w:rsidRPr="0073389C">
        <w:t>2</w:t>
      </w:r>
      <w:r w:rsidR="001A6E82">
        <w:t>5</w:t>
      </w:r>
      <w:r w:rsidRPr="0073389C">
        <w:t xml:space="preserve">). </w:t>
      </w:r>
    </w:p>
    <w:p w14:paraId="33CAF6ED" w14:textId="6D43049D"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w:t>
      </w:r>
      <w:r w:rsidR="004019DE">
        <w:t>,</w:t>
      </w:r>
      <w:r w:rsidRPr="0042029B">
        <w:t xml:space="preserve"> zákaziek s nízkou hodnotou</w:t>
      </w:r>
      <w:r w:rsidR="004019DE" w:rsidRPr="004019DE">
        <w:rPr>
          <w:rFonts w:cs="Arial"/>
          <w:szCs w:val="19"/>
        </w:rPr>
        <w:t xml:space="preserve"> </w:t>
      </w:r>
      <w:r w:rsidR="004019DE" w:rsidRPr="00407515">
        <w:rPr>
          <w:rFonts w:cs="Arial"/>
          <w:szCs w:val="19"/>
        </w:rPr>
        <w:t>a</w:t>
      </w:r>
      <w:r w:rsidR="004019DE" w:rsidRPr="00AB6258">
        <w:rPr>
          <w:rFonts w:cs="Arial"/>
          <w:szCs w:val="19"/>
        </w:rPr>
        <w:t> zákaziek podľa § 1 ods. 14 ZVO</w:t>
      </w:r>
      <w:r w:rsidRPr="0042029B">
        <w:t>, nie je potrebné určovať predpokladanú hodnotu zákazky, ale rozhodujúce je, aby zmluva, ktorá je uzatvorená s úspešným uchádzačom, bola vo finančnom limite, ktorý je spojený s možnosťou uplatnenia predmetnej výnimky</w:t>
      </w:r>
      <w:r w:rsidR="004019DE" w:rsidRPr="00AB6258">
        <w:rPr>
          <w:rFonts w:cs="Arial"/>
          <w:szCs w:val="19"/>
        </w:rPr>
        <w:t>(finančné limity sú uvádzané v EUR bez DPH)</w:t>
      </w:r>
      <w:r w:rsidRPr="0042029B">
        <w:t>. Prijímateľ pri zadávaní podlimitnej zákazky</w:t>
      </w:r>
      <w:r w:rsidR="00B43B92">
        <w:t>,</w:t>
      </w:r>
      <w:r w:rsidRPr="0042029B">
        <w:t xml:space="preserve"> zákazky s nízkou hodnotou</w:t>
      </w:r>
      <w:r w:rsidR="00B43B92" w:rsidRPr="00B43B92">
        <w:rPr>
          <w:rFonts w:cs="Arial"/>
          <w:szCs w:val="19"/>
        </w:rPr>
        <w:t xml:space="preserve"> </w:t>
      </w:r>
      <w:r w:rsidR="00B43B92" w:rsidRPr="00407515">
        <w:rPr>
          <w:rFonts w:cs="Arial"/>
          <w:szCs w:val="19"/>
        </w:rPr>
        <w:t>a</w:t>
      </w:r>
      <w:r w:rsidR="00B43B92" w:rsidRPr="00AB6258">
        <w:rPr>
          <w:rFonts w:cs="Arial"/>
          <w:szCs w:val="19"/>
        </w:rPr>
        <w:t> zákaziek podľa § 1 ods. 14 ZVO</w:t>
      </w:r>
      <w:r w:rsidRPr="0042029B">
        <w:t xml:space="preserve"> v režime výnimky nesmie zákazku umelo rozdeliť s cieľom vyhnúť sa pravidlám a postupom VO.</w:t>
      </w:r>
    </w:p>
    <w:p w14:paraId="0C6FA0E4" w14:textId="1EC3EC9F" w:rsidR="00280BB0"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w:t>
      </w:r>
      <w:r w:rsidR="00AA04BE">
        <w:t>na</w:t>
      </w:r>
      <w:r w:rsidR="00AA04BE" w:rsidRPr="0042029B">
        <w:t xml:space="preserve"> </w:t>
      </w:r>
      <w:r w:rsidRPr="0042029B">
        <w:t>tento účel je možné aktuálnu cenovú ponuku hospodárskeho subjektu, v prospech ktorého bude zadaná zákazka v režime výnimky, porovnať s </w:t>
      </w:r>
      <w:ins w:id="309" w:author="Milan Matovič" w:date="2020-05-13T09:38:00Z">
        <w:r w:rsidR="000364DD">
          <w:t> inou cenovou ponukou alebo ponukami na rovnaký alebo porovnateľný predmet zákazky</w:t>
        </w:r>
        <w:r w:rsidR="000364DD" w:rsidRPr="0042029B" w:rsidDel="000364DD">
          <w:t xml:space="preserve"> </w:t>
        </w:r>
      </w:ins>
      <w:del w:id="310" w:author="Milan Matovič" w:date="2020-05-13T09:38:00Z">
        <w:r w:rsidRPr="0042029B" w:rsidDel="000364DD">
          <w:delText>cenovými ponukami</w:delText>
        </w:r>
      </w:del>
      <w:r w:rsidRPr="0042029B">
        <w:t>, ktoré nie sú staršie ako 6 mesiacov v porovnaní s </w:t>
      </w:r>
      <w:r w:rsidR="00AA04BE" w:rsidRPr="0068047A">
        <w:rPr>
          <w:rFonts w:cs="Arial"/>
          <w:szCs w:val="19"/>
        </w:rPr>
        <w:t>dátumom vyhotovenia cenovej ponuky</w:t>
      </w:r>
      <w:r w:rsidR="00AA04BE" w:rsidRPr="0042029B" w:rsidDel="00AA04BE">
        <w:t xml:space="preserve"> </w:t>
      </w:r>
      <w:r w:rsidRPr="0042029B">
        <w:t xml:space="preserve">hospodárskeho subjektu, ktorému sa zadáva zákazka. </w:t>
      </w:r>
      <w:r w:rsidR="00AA04BE" w:rsidRPr="00407515">
        <w:rPr>
          <w:rFonts w:cs="Arial"/>
          <w:szCs w:val="19"/>
        </w:rPr>
        <w:t>Ak sa cenová ponuka hospodárskeho subjektu, v prospech ktorého má byť zadaná zákazka, porovnáva s </w:t>
      </w:r>
      <w:del w:id="311" w:author="Milan Matovič" w:date="2020-05-13T09:39:00Z">
        <w:r w:rsidR="00AA04BE" w:rsidRPr="00407515" w:rsidDel="000364DD">
          <w:rPr>
            <w:rFonts w:cs="Arial"/>
            <w:szCs w:val="19"/>
          </w:rPr>
          <w:delText xml:space="preserve">cenovými </w:delText>
        </w:r>
      </w:del>
      <w:ins w:id="312" w:author="Milan Matovič" w:date="2020-05-13T09:39:00Z">
        <w:r w:rsidR="000364DD" w:rsidRPr="00407515">
          <w:rPr>
            <w:rFonts w:cs="Arial"/>
            <w:szCs w:val="19"/>
          </w:rPr>
          <w:t>cenov</w:t>
        </w:r>
        <w:r w:rsidR="000364DD">
          <w:rPr>
            <w:rFonts w:cs="Arial"/>
            <w:szCs w:val="19"/>
          </w:rPr>
          <w:t>ou</w:t>
        </w:r>
        <w:r w:rsidR="000364DD" w:rsidRPr="00407515">
          <w:rPr>
            <w:rFonts w:cs="Arial"/>
            <w:szCs w:val="19"/>
          </w:rPr>
          <w:t xml:space="preserve"> </w:t>
        </w:r>
      </w:ins>
      <w:r w:rsidR="00AA04BE" w:rsidRPr="00407515">
        <w:rPr>
          <w:rFonts w:cs="Arial"/>
          <w:szCs w:val="19"/>
        </w:rPr>
        <w:t>ponuk</w:t>
      </w:r>
      <w:ins w:id="313" w:author="Milan Matovič" w:date="2020-05-13T09:39:00Z">
        <w:r w:rsidR="000364DD">
          <w:rPr>
            <w:rFonts w:cs="Arial"/>
            <w:szCs w:val="19"/>
          </w:rPr>
          <w:t>ou</w:t>
        </w:r>
      </w:ins>
      <w:del w:id="314" w:author="Milan Matovič" w:date="2020-05-13T09:39:00Z">
        <w:r w:rsidR="00AA04BE" w:rsidRPr="00407515" w:rsidDel="000364DD">
          <w:rPr>
            <w:rFonts w:cs="Arial"/>
            <w:szCs w:val="19"/>
          </w:rPr>
          <w:delText>ami</w:delText>
        </w:r>
      </w:del>
      <w:ins w:id="315" w:author="Milan Matovič" w:date="2020-05-13T09:39:00Z">
        <w:r w:rsidR="000364DD">
          <w:rPr>
            <w:rFonts w:cs="Arial"/>
            <w:szCs w:val="19"/>
          </w:rPr>
          <w:t xml:space="preserve"> alebo ponukami</w:t>
        </w:r>
      </w:ins>
      <w:r w:rsidR="00AA04BE" w:rsidRPr="00407515">
        <w:rPr>
          <w:rFonts w:cs="Arial"/>
          <w:szCs w:val="19"/>
        </w:rPr>
        <w:t xml:space="preserve">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t>
      </w:r>
      <w:r w:rsidRPr="0042029B">
        <w: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w:t>
      </w:r>
      <w:ins w:id="316" w:author="Milan Matovič" w:date="2020-05-13T09:42:00Z">
        <w:r w:rsidR="000364DD">
          <w:t>okrem cenovej ponuky hospodárskeho subjektu, v prospech ktorého má byť zadaná zákazka, osloví so žiadosťou o predloženie cenovej ponuky minimálne ďalšie dva hospodárske subjekty alebo ak nedisponuje cenovou</w:t>
        </w:r>
        <w:r w:rsidR="000364DD" w:rsidRPr="009F1BF2">
          <w:t xml:space="preserve"> </w:t>
        </w:r>
        <w:r w:rsidR="000364DD">
          <w:t>ponukou</w:t>
        </w:r>
        <w:r w:rsidR="000364DD" w:rsidRPr="009F1BF2">
          <w:t xml:space="preserve"> hospodárskeho subjektu, v prospech ktorého má byť zadaná zákazka</w:t>
        </w:r>
        <w:r w:rsidR="000364DD">
          <w:t>, osloví v rámci prieskumu trhu so žiadosťou o predloženie cenovej ponuky minimálne tri relevantné hospodárske subjekty.</w:t>
        </w:r>
        <w:r w:rsidR="000364DD" w:rsidRPr="000364DD">
          <w:t xml:space="preserve"> </w:t>
        </w:r>
        <w:r w:rsidR="000364DD">
          <w:t xml:space="preserve">Následne prijímateľ </w:t>
        </w:r>
      </w:ins>
      <w:r w:rsidRPr="0042029B">
        <w:t xml:space="preserve">aktuálnu cenovú ponuku hospodárskeho subjektu, v prospech ktorého bude zadaná zákazka v režime výnimky, porovná s cenovými ponukami </w:t>
      </w:r>
      <w:r w:rsidR="00AA04BE" w:rsidRPr="00407515">
        <w:rPr>
          <w:rFonts w:cs="Arial"/>
          <w:szCs w:val="19"/>
        </w:rPr>
        <w:t xml:space="preserve">na rovnaké alebo porovnateľné predmety zákazky </w:t>
      </w:r>
      <w:r w:rsidRPr="0042029B">
        <w:t>minimálne</w:t>
      </w:r>
      <w:ins w:id="317" w:author="Milan Matovič" w:date="2020-05-13T09:44:00Z">
        <w:r w:rsidR="004543D0">
          <w:t xml:space="preserve"> jedného</w:t>
        </w:r>
      </w:ins>
      <w:r w:rsidRPr="0042029B">
        <w:t xml:space="preserve"> ďalš</w:t>
      </w:r>
      <w:ins w:id="318" w:author="Milan Matovič" w:date="2020-05-13T09:44:00Z">
        <w:r w:rsidR="004543D0">
          <w:t>ieho</w:t>
        </w:r>
      </w:ins>
      <w:del w:id="319" w:author="Milan Matovič" w:date="2020-05-13T09:44:00Z">
        <w:r w:rsidRPr="0042029B" w:rsidDel="004543D0">
          <w:delText>ích</w:delText>
        </w:r>
      </w:del>
      <w:r w:rsidRPr="0042029B">
        <w:t xml:space="preserve"> </w:t>
      </w:r>
      <w:del w:id="320" w:author="Milan Matovič" w:date="2020-05-13T09:44:00Z">
        <w:r w:rsidRPr="0042029B" w:rsidDel="004543D0">
          <w:delText xml:space="preserve">dvoch </w:delText>
        </w:r>
      </w:del>
      <w:r w:rsidRPr="0042029B">
        <w:t>hospodársk</w:t>
      </w:r>
      <w:ins w:id="321" w:author="Milan Matovič" w:date="2020-05-13T09:44:00Z">
        <w:r w:rsidR="004543D0">
          <w:t>eho</w:t>
        </w:r>
      </w:ins>
      <w:del w:id="322" w:author="Milan Matovič" w:date="2020-05-13T09:44:00Z">
        <w:r w:rsidRPr="0042029B" w:rsidDel="004543D0">
          <w:delText>ych</w:delText>
        </w:r>
      </w:del>
      <w:r w:rsidRPr="0042029B">
        <w:t xml:space="preserve"> subjekt</w:t>
      </w:r>
      <w:ins w:id="323" w:author="Milan Matovič" w:date="2020-05-13T09:44:00Z">
        <w:r w:rsidR="004543D0">
          <w:t>u</w:t>
        </w:r>
      </w:ins>
      <w:del w:id="324" w:author="Milan Matovič" w:date="2020-05-13T09:44:00Z">
        <w:r w:rsidRPr="0042029B" w:rsidDel="004543D0">
          <w:delText>ov</w:delText>
        </w:r>
      </w:del>
      <w:ins w:id="325" w:author="Milan Matovič" w:date="2020-05-13T09:45:00Z">
        <w:r w:rsidR="004543D0">
          <w:t xml:space="preserve"> (ak nebolo doručených viac cenových ponúk)</w:t>
        </w:r>
      </w:ins>
      <w:r w:rsidRPr="0042029B">
        <w:t xml:space="preserve">. </w:t>
      </w:r>
      <w:del w:id="326" w:author="Milan Matovič" w:date="2020-05-13T09:45:00Z">
        <w:r w:rsidRPr="0042029B" w:rsidDel="004543D0">
          <w:delText>Tieto h</w:delText>
        </w:r>
      </w:del>
      <w:ins w:id="327" w:author="Milan Matovič" w:date="2020-05-13T09:45:00Z">
        <w:r w:rsidR="004543D0">
          <w:t>H</w:t>
        </w:r>
      </w:ins>
      <w:r w:rsidRPr="0042029B">
        <w:t>ospodárske subjekty</w:t>
      </w:r>
      <w:ins w:id="328" w:author="Milan Matovič" w:date="2020-05-13T09:45:00Z">
        <w:r w:rsidR="004543D0">
          <w:t>,</w:t>
        </w:r>
        <w:r w:rsidR="004543D0" w:rsidRPr="004543D0">
          <w:t xml:space="preserve"> </w:t>
        </w:r>
        <w:r w:rsidR="004543D0">
          <w:t>ktoré sú účastníkmi prieskumu trhu</w:t>
        </w:r>
      </w:ins>
      <w:ins w:id="329" w:author="Milan Matovič" w:date="2020-05-13T09:46:00Z">
        <w:r w:rsidR="004543D0">
          <w:t>,</w:t>
        </w:r>
      </w:ins>
      <w:r w:rsidRPr="0042029B">
        <w:t xml:space="preserve"> musia byť oprávnené dodávať tovar, poskytovať služby, alebo realizovať stavebné práce, ktoré tvoria predmet zákazky.</w:t>
      </w:r>
      <w:ins w:id="330" w:author="Milan Matovič" w:date="2020-05-13T09:45:00Z">
        <w:r w:rsidR="004543D0">
          <w:t xml:space="preserve"> </w:t>
        </w:r>
      </w:ins>
    </w:p>
    <w:p w14:paraId="1C946420" w14:textId="7971C51F" w:rsidR="00E55485" w:rsidRPr="0042029B" w:rsidRDefault="00E55485" w:rsidP="00280BB0">
      <w:pPr>
        <w:autoSpaceDE w:val="0"/>
        <w:autoSpaceDN w:val="0"/>
        <w:adjustRightInd w:val="0"/>
        <w:spacing w:before="120" w:after="120" w:line="288" w:lineRule="auto"/>
        <w:jc w:val="both"/>
      </w:pPr>
      <w:r w:rsidRPr="00B2338E">
        <w:rPr>
          <w:rFonts w:cs="Arial"/>
          <w:szCs w:val="19"/>
        </w:rPr>
        <w:t xml:space="preserve">Ak je zákazka v režime výnimky (napr. zadanie zákazky na poskytnutie služby verejnej vysokej škole vo finančnom limite podlimitnej zákazky), tak po identifikovaní verejnej vysokej školy, ktorej plánuje prijímateľ zadať zákazku, sa preukazuje hospodárnosť prieskumom trhu tak, že </w:t>
      </w:r>
      <w:ins w:id="331" w:author="Milan Matovič" w:date="2020-05-13T10:07:00Z">
        <w:r w:rsidR="00A03D1D">
          <w:t xml:space="preserve">prijímateľ osloví alebo identifikuje (napr. v CRZ) minimálne ďalšie dva hospodárske subjekty a </w:t>
        </w:r>
      </w:ins>
      <w:r w:rsidRPr="00B2338E">
        <w:rPr>
          <w:rFonts w:cs="Arial"/>
          <w:szCs w:val="19"/>
        </w:rPr>
        <w:t>cenovú ponuku verejnej vysokej školy porovnáva prijímateľ s cenov</w:t>
      </w:r>
      <w:ins w:id="332" w:author="Milan Matovič" w:date="2020-05-13T10:08:00Z">
        <w:r w:rsidR="00A03D1D">
          <w:rPr>
            <w:rFonts w:cs="Arial"/>
            <w:szCs w:val="19"/>
          </w:rPr>
          <w:t>ou</w:t>
        </w:r>
      </w:ins>
      <w:del w:id="333" w:author="Milan Matovič" w:date="2020-05-13T10:08:00Z">
        <w:r w:rsidRPr="00B2338E" w:rsidDel="00A03D1D">
          <w:rPr>
            <w:rFonts w:cs="Arial"/>
            <w:szCs w:val="19"/>
          </w:rPr>
          <w:delText>ými</w:delText>
        </w:r>
      </w:del>
      <w:r w:rsidRPr="00B2338E">
        <w:rPr>
          <w:rFonts w:cs="Arial"/>
          <w:szCs w:val="19"/>
        </w:rPr>
        <w:t xml:space="preserve"> ponuk</w:t>
      </w:r>
      <w:ins w:id="334" w:author="Milan Matovič" w:date="2020-05-13T10:08:00Z">
        <w:r w:rsidR="00A03D1D">
          <w:rPr>
            <w:rFonts w:cs="Arial"/>
            <w:szCs w:val="19"/>
          </w:rPr>
          <w:t>ou</w:t>
        </w:r>
      </w:ins>
      <w:del w:id="335" w:author="Milan Matovič" w:date="2020-05-13T10:08:00Z">
        <w:r w:rsidRPr="00B2338E" w:rsidDel="00A03D1D">
          <w:rPr>
            <w:rFonts w:cs="Arial"/>
            <w:szCs w:val="19"/>
          </w:rPr>
          <w:delText>am</w:delText>
        </w:r>
      </w:del>
      <w:r w:rsidRPr="00B2338E">
        <w:rPr>
          <w:rFonts w:cs="Arial"/>
          <w:szCs w:val="19"/>
        </w:rPr>
        <w:t xml:space="preserve">i </w:t>
      </w:r>
      <w:ins w:id="336" w:author="Milan Matovič" w:date="2020-05-13T10:09:00Z">
        <w:r w:rsidR="00A03D1D">
          <w:t xml:space="preserve">(ak bola v rámci prieskumu trhu doručená iba jedna ďalšia ponuka) alebo ponukami </w:t>
        </w:r>
      </w:ins>
      <w:r w:rsidRPr="00B2338E">
        <w:rPr>
          <w:rFonts w:cs="Arial"/>
          <w:szCs w:val="19"/>
        </w:rPr>
        <w:t xml:space="preserve">iných hospodárskych subjektov, ktoré pôsobia na trhu v danej oblasti, pričom to nemusia byť nevyhnutne len </w:t>
      </w:r>
      <w:ins w:id="337" w:author="Milan Matovič" w:date="2020-05-13T10:09:00Z">
        <w:r w:rsidR="00A03D1D">
          <w:rPr>
            <w:rFonts w:cs="Arial"/>
            <w:szCs w:val="19"/>
          </w:rPr>
          <w:t xml:space="preserve">iné </w:t>
        </w:r>
      </w:ins>
      <w:r w:rsidRPr="00B2338E">
        <w:rPr>
          <w:rFonts w:cs="Arial"/>
          <w:szCs w:val="19"/>
        </w:rPr>
        <w:t xml:space="preserve">verejné vysoké školy, ale môžu to byť aj </w:t>
      </w:r>
      <w:ins w:id="338" w:author="Milan Matovič" w:date="2020-05-13T10:10:00Z">
        <w:r w:rsidR="00A03D1D">
          <w:rPr>
            <w:rFonts w:cs="Arial"/>
            <w:szCs w:val="19"/>
          </w:rPr>
          <w:t xml:space="preserve">iné </w:t>
        </w:r>
      </w:ins>
      <w:r w:rsidRPr="00B2338E">
        <w:rPr>
          <w:rFonts w:cs="Arial"/>
          <w:szCs w:val="19"/>
        </w:rPr>
        <w:t>obchodné spoločnosti, ktoré sú oprávnené dodávať tovar, poskytovať služby, alebo realizovať stavebné práce, ktoré tvoria predmet zákazky.</w:t>
      </w:r>
    </w:p>
    <w:p w14:paraId="6DA756E1" w14:textId="23D0DB44" w:rsidR="00C43500" w:rsidRDefault="00C43500" w:rsidP="009D7F63">
      <w:pPr>
        <w:autoSpaceDE w:val="0"/>
        <w:autoSpaceDN w:val="0"/>
        <w:adjustRightInd w:val="0"/>
        <w:spacing w:before="120" w:after="120" w:line="288" w:lineRule="auto"/>
        <w:jc w:val="both"/>
      </w:pPr>
      <w:r w:rsidRPr="00C340D9">
        <w:rPr>
          <w:b/>
          <w:i/>
          <w:color w:val="FF0000"/>
        </w:rPr>
        <w:t>Povinnosť prijímateľa:</w:t>
      </w:r>
      <w:r w:rsidR="00AA04BE" w:rsidRPr="00AA04BE">
        <w:rPr>
          <w:rFonts w:cs="Arial"/>
          <w:szCs w:val="19"/>
        </w:rPr>
        <w:t xml:space="preserve"> </w:t>
      </w:r>
      <w:r w:rsidR="00AA04BE">
        <w:rPr>
          <w:rFonts w:cs="Arial"/>
          <w:szCs w:val="19"/>
        </w:rPr>
        <w:t>V</w:t>
      </w:r>
      <w:r w:rsidR="00AA04BE" w:rsidRPr="00517B0A">
        <w:rPr>
          <w:rFonts w:cs="Arial"/>
          <w:szCs w:val="19"/>
        </w:rPr>
        <w:t xml:space="preserve"> prípade zadávania zákazky </w:t>
      </w:r>
      <w:r w:rsidR="00AA04BE" w:rsidRPr="0068047A">
        <w:rPr>
          <w:rFonts w:cs="Arial"/>
          <w:szCs w:val="19"/>
        </w:rPr>
        <w:t>podľa § 1 ods. 2 písm. c) ZVO na nadobúdanie existujúcich stavieb alebo nájom existujúcich stavieb a iných nehnuteľností alebo nadobúdanie práv k nim akýmkoľvek spôsobom financovania je</w:t>
      </w:r>
      <w:r w:rsidRPr="00C340D9">
        <w:rPr>
          <w:b/>
          <w:i/>
          <w:color w:val="FF0000"/>
        </w:rPr>
        <w:t xml:space="preserve"> </w:t>
      </w:r>
      <w:r w:rsidR="00AA04BE">
        <w:t>p</w:t>
      </w:r>
      <w:r w:rsidR="00280BB0" w:rsidRPr="0042029B">
        <w:t>rijímateľ je povinný vykonať prieskum trhu, ktorým sa má preukázať hospodárnosť</w:t>
      </w:r>
      <w:r w:rsidR="00AA04BE" w:rsidRPr="00AA04BE">
        <w:rPr>
          <w:rFonts w:cs="Arial"/>
          <w:szCs w:val="19"/>
        </w:rPr>
        <w:t xml:space="preserve"> </w:t>
      </w:r>
      <w:r w:rsidR="00AA04BE" w:rsidRPr="0068047A">
        <w:rPr>
          <w:rFonts w:cs="Arial"/>
          <w:szCs w:val="19"/>
        </w:rPr>
        <w:t>alebo sa hospodárnosť výdavkov overí na základe znaleckého posudku</w:t>
      </w:r>
      <w:r w:rsidR="00280BB0" w:rsidRPr="0042029B">
        <w:t xml:space="preserve">. </w:t>
      </w:r>
      <w:ins w:id="339" w:author="Milan Matovič" w:date="2020-05-13T10:11:00Z">
        <w:r w:rsidR="00A03D1D" w:rsidRPr="004B21CB">
          <w:t xml:space="preserve">Znalecký posudok </w:t>
        </w:r>
        <w:r w:rsidR="00A03D1D">
          <w:t xml:space="preserve">(ak sa použije na preukázanie hospodárnosti) </w:t>
        </w:r>
        <w:r w:rsidR="00A03D1D" w:rsidRPr="004B21CB">
          <w:t>preukazujúci hospodárnosť zadania zá</w:t>
        </w:r>
        <w:r w:rsidR="00A03D1D">
          <w:t xml:space="preserve">kazky, nesmie byť v </w:t>
        </w:r>
        <w:r w:rsidR="00A03D1D">
          <w:lastRenderedPageBreak/>
          <w:t>čase uzavretia</w:t>
        </w:r>
        <w:r w:rsidR="00A03D1D" w:rsidRPr="004B21CB">
          <w:t xml:space="preserve"> nájomnej zmluvy starší ako 6 mesiacov</w:t>
        </w:r>
        <w:r w:rsidR="00A03D1D">
          <w:t>.</w:t>
        </w:r>
        <w:r w:rsidR="00A03D1D" w:rsidRPr="001B411C">
          <w:t xml:space="preserve"> </w:t>
        </w:r>
      </w:ins>
      <w:r w:rsidRPr="001B411C">
        <w:t>Ak prijíma</w:t>
      </w:r>
      <w:r w:rsidRPr="001F7F84">
        <w:t xml:space="preserve">teľ zadá zákazku na nadobúdanie existujúcich stavieb alebo nájom existujúcich stavieb a iných nehnuteľností </w:t>
      </w:r>
      <w:r w:rsidR="00AA04BE" w:rsidRPr="0068047A">
        <w:rPr>
          <w:rFonts w:cs="Arial"/>
          <w:szCs w:val="19"/>
        </w:rPr>
        <w:t xml:space="preserve">prieskumom trhu </w:t>
      </w:r>
      <w:r w:rsidRPr="001F7F84">
        <w:t>uchádzačovi, ktorý neponúkne najnižšiu cenu, musí svoje rozhodnutie o zadaní zákazky riadne odôvodniť s ohľadom na dodržanie pravidiel hospodárnosti.</w:t>
      </w:r>
      <w:r w:rsidR="00AA04BE" w:rsidRPr="0068047A">
        <w:rPr>
          <w:rFonts w:cs="Arial"/>
          <w:szCs w:val="19"/>
        </w:rPr>
        <w:t xml:space="preserve"> Informácia</w:t>
      </w:r>
      <w:r w:rsidR="00AA04BE" w:rsidRPr="003C06CA">
        <w:rPr>
          <w:rFonts w:cs="Arial"/>
          <w:szCs w:val="19"/>
        </w:rPr>
        <w: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t>
      </w:r>
      <w:r w:rsidRPr="001F7F84">
        <w: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t>
      </w:r>
      <w:r w:rsidR="00AA04BE" w:rsidRPr="00AA04BE">
        <w:rPr>
          <w:rFonts w:cs="Arial"/>
          <w:szCs w:val="19"/>
        </w:rPr>
        <w:t xml:space="preserve"> </w:t>
      </w:r>
      <w:r w:rsidR="00AA04BE" w:rsidRPr="003C06CA">
        <w:rPr>
          <w:rFonts w:cs="Arial"/>
          <w:szCs w:val="19"/>
        </w:rPr>
        <w:t>a princípy uvedené v tejto kapitole príručky</w:t>
      </w:r>
      <w:r w:rsidRPr="001F7F84">
        <w:t xml:space="preserve">. Pre účely preukázania hospodárnosti výdavkov je možné využiť aj inštitút znaleckého posudku, ktorý </w:t>
      </w:r>
      <w:r w:rsidR="00AA04BE" w:rsidRPr="003C06CA">
        <w:rPr>
          <w:rFonts w:cs="Arial"/>
          <w:szCs w:val="19"/>
        </w:rPr>
        <w:t>v tomto prípade môže nahradiť</w:t>
      </w:r>
      <w:r w:rsidR="00AA04BE">
        <w:t xml:space="preserve"> </w:t>
      </w:r>
      <w:r w:rsidRPr="001F7F84">
        <w:t>prieskum trhu.</w:t>
      </w:r>
      <w:r w:rsidR="00AA04BE" w:rsidRPr="00AA04BE">
        <w:rPr>
          <w:rFonts w:cs="Arial"/>
          <w:szCs w:val="19"/>
        </w:rPr>
        <w:t xml:space="preserve"> </w:t>
      </w:r>
      <w:r w:rsidR="00AA04BE" w:rsidRPr="003C06CA">
        <w:rPr>
          <w:rFonts w:cs="Arial"/>
          <w:szCs w:val="19"/>
        </w:rPr>
        <w:t xml:space="preserve">Náklady na </w:t>
      </w:r>
      <w:r w:rsidR="00AA04BE">
        <w:rPr>
          <w:rFonts w:cs="Arial"/>
          <w:szCs w:val="19"/>
        </w:rPr>
        <w:t xml:space="preserve">vyhotovenie </w:t>
      </w:r>
      <w:r w:rsidR="00AA04BE" w:rsidRPr="003C06CA">
        <w:rPr>
          <w:rFonts w:cs="Arial"/>
          <w:szCs w:val="19"/>
        </w:rPr>
        <w:t>znaleck</w:t>
      </w:r>
      <w:r w:rsidR="00AA04BE">
        <w:rPr>
          <w:rFonts w:cs="Arial"/>
          <w:szCs w:val="19"/>
        </w:rPr>
        <w:t>ého posudku</w:t>
      </w:r>
      <w:r w:rsidR="00AA04BE" w:rsidRPr="003C06CA">
        <w:rPr>
          <w:rFonts w:cs="Arial"/>
          <w:szCs w:val="19"/>
        </w:rPr>
        <w:t xml:space="preserve"> znáša prijímateľ.</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5B591D02"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xml:space="preserve">) ZVO je hospodárnejšia oproti výsledkom zisteným v rámci prieskumu trhu. </w:t>
      </w:r>
      <w:r w:rsidR="00280BB0" w:rsidRPr="00280BB0">
        <w:t xml:space="preserve">Deklaratórny prieskum trhu na overenie hospodárnosti môže prijímateľ vykonať ako: </w:t>
      </w:r>
    </w:p>
    <w:p w14:paraId="2D9DC41B" w14:textId="2C5C0E85" w:rsidR="00280BB0" w:rsidRPr="00280BB0" w:rsidRDefault="00280BB0" w:rsidP="005B7173">
      <w:pPr>
        <w:numPr>
          <w:ilvl w:val="0"/>
          <w:numId w:val="117"/>
        </w:numPr>
        <w:autoSpaceDE w:val="0"/>
        <w:autoSpaceDN w:val="0"/>
        <w:adjustRightInd w:val="0"/>
        <w:spacing w:line="288" w:lineRule="auto"/>
        <w:jc w:val="both"/>
      </w:pPr>
      <w:r w:rsidRPr="00280BB0">
        <w:t>prieskum trhu</w:t>
      </w:r>
      <w:r w:rsidR="00AA04BE" w:rsidRPr="00AA04BE">
        <w:rPr>
          <w:rFonts w:cs="Arial"/>
          <w:szCs w:val="19"/>
        </w:rPr>
        <w:t xml:space="preserve"> </w:t>
      </w:r>
      <w:r w:rsidR="00AA04BE">
        <w:rPr>
          <w:rFonts w:cs="Arial"/>
          <w:szCs w:val="19"/>
        </w:rPr>
        <w:t>oslovením potenciálnych dodávateľov</w:t>
      </w:r>
      <w:r w:rsidRPr="00280BB0">
        <w:t xml:space="preserve">,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630A43E0"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r w:rsidR="00AA04BE" w:rsidRPr="00AA04BE">
        <w:rPr>
          <w:rFonts w:cs="Arial"/>
          <w:szCs w:val="19"/>
        </w:rPr>
        <w:t xml:space="preserve"> </w:t>
      </w:r>
      <w:r w:rsidR="00AA04BE">
        <w:rPr>
          <w:rFonts w:cs="Arial"/>
          <w:szCs w:val="19"/>
        </w:rPr>
        <w:t>alebo prostredníctvom iným spôsobom identifikovaných relevantných cenových ponúk potenciálnych dodávateľov</w:t>
      </w:r>
      <w:r w:rsidRPr="00280BB0">
        <w:t>.</w:t>
      </w:r>
    </w:p>
    <w:p w14:paraId="5B26727D" w14:textId="195D1B9F" w:rsidR="00803DB1" w:rsidRPr="00803DB1" w:rsidRDefault="00AA04BE" w:rsidP="00874BCC">
      <w:pPr>
        <w:autoSpaceDE w:val="0"/>
        <w:autoSpaceDN w:val="0"/>
        <w:adjustRightInd w:val="0"/>
        <w:spacing w:before="120" w:after="120" w:line="288" w:lineRule="auto"/>
        <w:jc w:val="both"/>
        <w:rPr>
          <w:ins w:id="340" w:author="Milan Matovič" w:date="2020-05-13T10:17:00Z"/>
          <w:rFonts w:cs="Arial"/>
          <w:szCs w:val="19"/>
        </w:rPr>
      </w:pPr>
      <w:del w:id="341" w:author="Milan Matovič" w:date="2020-05-13T10:17:00Z">
        <w:r w:rsidRPr="00735615" w:rsidDel="00803DB1">
          <w:rPr>
            <w:rFonts w:cs="Arial"/>
            <w:szCs w:val="19"/>
          </w:rPr>
          <w:delText>Dôležitou podmienkou výnimky podľa § 1 ods. 12 písm. q) ZVO,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t. j. vlastnými kapacitami, nie prostredníctvom tretej osoby.</w:delText>
        </w:r>
      </w:del>
      <w:ins w:id="342" w:author="Milan Matovič" w:date="2020-05-13T10:17:00Z">
        <w:r w:rsidR="00803DB1">
          <w:t xml:space="preserve">V prípade zadávania zákazky podľa § 1 ods. 12 písm. q) ZVO, ktorej predmetom je poskytnutie služieb, ktorých odberateľom je akýkoľvek verejný obstarávateľ a dodávateľom verejný obstarávateľ prostredníctvom svojho </w:t>
        </w:r>
        <w:r w:rsidR="00803DB1" w:rsidRPr="007353F8">
          <w:t>účelové</w:t>
        </w:r>
        <w:r w:rsidR="00803DB1">
          <w:t>ho</w:t>
        </w:r>
        <w:r w:rsidR="00803DB1" w:rsidRPr="007353F8">
          <w:t xml:space="preserve"> zariadenia v majetku štátu na zabezpečenie aktivít ministerstiev, ich podriadených organizácií a ostatných orgánov štátnej správy</w:t>
        </w:r>
        <w:r w:rsidR="00803DB1">
          <w:t>, ktoré priamo poskytuje službu tvoriacu predmet zákazky (napr. stravovacie služby</w:t>
        </w:r>
        <w:r w:rsidR="00803DB1" w:rsidRPr="00BF445E">
          <w:t xml:space="preserve"> poskytuje verejný obstarávateľ prostredníctvom svojich vlastných zamestnancov</w:t>
        </w:r>
        <w:r w:rsidR="00803DB1">
          <w:t>), sa nevyžaduje</w:t>
        </w:r>
        <w:r w:rsidR="00803DB1" w:rsidRPr="007353F8">
          <w:t xml:space="preserve"> vykonanie prieskumu trhu</w:t>
        </w:r>
        <w:r w:rsidR="00803DB1">
          <w:t xml:space="preserve">.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w:t>
        </w:r>
        <w:r w:rsidR="00803DB1" w:rsidRPr="00993457">
          <w:t>k povinnosti využívať účelové zariadenia v majetku štátu na zabezpečenie aktivít ministerstiev, ich podriadených organizácií a ostatných orgánov štátnej správy</w:t>
        </w:r>
        <w:r w:rsidR="00803DB1">
          <w:t>.</w:t>
        </w:r>
        <w:r w:rsidR="00803DB1" w:rsidRPr="00733AD9">
          <w:t xml:space="preserve"> </w:t>
        </w:r>
        <w:r w:rsidR="00803DB1">
          <w:t xml:space="preserve">Uvedené nezbavuje prijímateľa pri zadávaní zákazky tohto </w:t>
        </w:r>
        <w:r w:rsidR="00803DB1">
          <w:lastRenderedPageBreak/>
          <w:t>typu postupovať tak, aby vynaložené náklady na predmet zákazky boli v čase zadávania zákazky hospodárne.</w:t>
        </w:r>
      </w:ins>
    </w:p>
    <w:p w14:paraId="766B757B" w14:textId="1D61AE2C" w:rsidR="00803DB1" w:rsidRDefault="00803DB1" w:rsidP="00803DB1">
      <w:pPr>
        <w:autoSpaceDE w:val="0"/>
        <w:autoSpaceDN w:val="0"/>
        <w:adjustRightInd w:val="0"/>
        <w:spacing w:before="120" w:after="120" w:line="288" w:lineRule="auto"/>
        <w:jc w:val="both"/>
        <w:rPr>
          <w:ins w:id="343" w:author="Milan Matovič" w:date="2020-05-13T10:20:00Z"/>
        </w:rPr>
      </w:pPr>
      <w:ins w:id="344" w:author="Milan Matovič" w:date="2020-05-13T10:17:00Z">
        <w:r>
          <w:t>V prípade zákaziek nespadajúcich pod ZVO (napr. zákazky podľa § 1 ods. 4 ZVO alebo podľa § 1 ods. 12 písm. v) ZVO), ktoré súvisia s</w:t>
        </w:r>
        <w:r w:rsidRPr="00993457">
          <w:t xml:space="preserve"> </w:t>
        </w:r>
        <w:r>
          <w:t>mimoriadnou situáciou spôsobenou</w:t>
        </w:r>
        <w:r w:rsidRPr="00993457">
          <w:t xml:space="preserve"> </w:t>
        </w:r>
        <w:r>
          <w:t>šírením vírusu</w:t>
        </w:r>
        <w:r w:rsidRPr="00993457">
          <w:t xml:space="preserve"> COVID-19</w:t>
        </w:r>
        <w:r>
          <w:t>, t. j. týkajú sa</w:t>
        </w:r>
      </w:ins>
      <w:ins w:id="345" w:author="Milan Matovič" w:date="2020-05-13T10:19:00Z">
        <w:r>
          <w:t xml:space="preserve">  </w:t>
        </w:r>
        <w:r w:rsidRPr="00281F58">
          <w:t>napr. neodkladných nákupo</w:t>
        </w:r>
        <w:r>
          <w:t>v</w:t>
        </w:r>
        <w:r w:rsidRPr="00281F58">
          <w:t xml:space="preserve"> zdravotníckych pomôcok, príp. osobných ochranných pomôcok akými sú rúška, respirátory, pľúcne ventilátory, či dezinfekcie</w:t>
        </w:r>
        <w:r>
          <w:t xml:space="preserve">, </w:t>
        </w:r>
        <w:r w:rsidRPr="0019674A">
          <w:t>sa nevyžaduje vykonanie prieskumu trhu</w:t>
        </w:r>
        <w:r>
          <w:t xml:space="preserve"> podľa odseku 4</w:t>
        </w:r>
        <w:r w:rsidRPr="0019674A">
          <w:t>, nakoľko prijímateľ má z dôvodu ochrany verejného zdravia záujem zabezpečiť realizáciu týchto typov zákaziek bezodkladne. Uvedené nezbavuje prijímateľa pri zadávaní zákazky tohto typu postupovať tak, aby vynaložené náklady na predmet zákazky boli v čase zadávania zákazky hospodárne.</w:t>
        </w:r>
        <w:r w:rsidRPr="003007A1">
          <w:t xml:space="preserve"> </w:t>
        </w:r>
        <w:r>
          <w:t xml:space="preserve">V prípadoch podľa tohto odseku musí vždy existovať </w:t>
        </w:r>
        <w:r w:rsidRPr="0019674A">
          <w:t>p</w:t>
        </w:r>
        <w:r w:rsidRPr="003007A1">
          <w:t xml:space="preserve">ríčinná súvislosť medzi </w:t>
        </w:r>
        <w:r>
          <w:t xml:space="preserve">mimoriadnou situáciou spôsobenou šírením vírusu COVID-19 </w:t>
        </w:r>
        <w:r w:rsidRPr="003007A1">
          <w:t xml:space="preserve">a mimoriadnou naliehavosťou </w:t>
        </w:r>
        <w:r>
          <w:t xml:space="preserve">obstarať predmet zákazky, a tým </w:t>
        </w:r>
        <w:r w:rsidRPr="003007A1">
          <w:t xml:space="preserve">uspokojiť bezprostredné potreby </w:t>
        </w:r>
        <w:r>
          <w:t xml:space="preserve">prijímateľa </w:t>
        </w:r>
        <w:r w:rsidRPr="003007A1">
          <w:t>vo veľmi krátkom čase.</w:t>
        </w:r>
      </w:ins>
    </w:p>
    <w:p w14:paraId="09CD206D" w14:textId="4D0FC5E4" w:rsidR="00803DB1" w:rsidRPr="00CB2921" w:rsidDel="003D1DD7" w:rsidRDefault="00803DB1" w:rsidP="00803DB1">
      <w:pPr>
        <w:autoSpaceDE w:val="0"/>
        <w:autoSpaceDN w:val="0"/>
        <w:adjustRightInd w:val="0"/>
        <w:spacing w:before="120" w:after="120" w:line="288" w:lineRule="auto"/>
        <w:jc w:val="both"/>
        <w:rPr>
          <w:del w:id="346" w:author="OKVOaN" w:date="2020-05-27T17:17:00Z"/>
        </w:rPr>
      </w:pPr>
      <w:ins w:id="347" w:author="Milan Matovič" w:date="2020-05-13T10:20:00Z">
        <w:del w:id="348" w:author="OKVOaN" w:date="2020-05-27T17:17:00Z">
          <w:r w:rsidRPr="001C0CF9" w:rsidDel="003D1DD7">
            <w:delText>RO pre OP EVS je oprávnený určiť aj ďalšie prípady výnimiek (okrem ods. 5 a ods. 6 tejto kapitoly) uvedených v § 1 ods. 2 až 13 ZVO, v rámci ktorých je prijímateľ povinný preukázať hospodárnosť</w:delText>
          </w:r>
        </w:del>
      </w:ins>
    </w:p>
    <w:p w14:paraId="6DC72E46" w14:textId="471428C5"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AD07E2">
        <w:rPr>
          <w:b/>
          <w:i/>
        </w:rPr>
        <w:t xml:space="preserve">Dôležité upozornenie: </w:t>
      </w:r>
      <w:r w:rsidR="00280BB0" w:rsidRPr="001549ED">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r w:rsidR="00280BB0" w:rsidRPr="00AD07E2">
        <w:rPr>
          <w:b/>
          <w:i/>
        </w:rPr>
        <w:t>.</w:t>
      </w:r>
    </w:p>
    <w:p w14:paraId="7DF99203" w14:textId="0864258F" w:rsidR="00280BB0" w:rsidRPr="00280BB0" w:rsidRDefault="00280BB0" w:rsidP="00280BB0">
      <w:pPr>
        <w:autoSpaceDE w:val="0"/>
        <w:autoSpaceDN w:val="0"/>
        <w:adjustRightInd w:val="0"/>
        <w:spacing w:before="120" w:after="120" w:line="288" w:lineRule="auto"/>
        <w:jc w:val="both"/>
      </w:pPr>
      <w:r w:rsidRPr="00280BB0">
        <w:t>V prípade zákaziek</w:t>
      </w:r>
      <w:r w:rsidR="00AA04BE" w:rsidRPr="00AA04BE">
        <w:rPr>
          <w:rFonts w:cs="Arial"/>
          <w:szCs w:val="19"/>
        </w:rPr>
        <w:t xml:space="preserve"> </w:t>
      </w:r>
      <w:r w:rsidR="00AA04BE" w:rsidRPr="003C06CA">
        <w:rPr>
          <w:rFonts w:cs="Arial"/>
          <w:szCs w:val="19"/>
        </w:rPr>
        <w:t>nespadajúcich pod ZVO, ktoré nie sú zákazkami podľa § 1 ods. 14 ZVO</w:t>
      </w:r>
      <w:r w:rsidRPr="00280BB0">
        <w:t>, je možné určiť úspešného uchádzača priamym zadaním (týka sa aj prípadov, ktoré sú spájané s povinným prieskumom trhu), ak poskytovateľ vo vzťahu k predmetu zákazky určil na dané výdavky finančné limity</w:t>
      </w:r>
      <w:r w:rsidR="00AA04BE" w:rsidRPr="00AA04BE">
        <w:rPr>
          <w:rFonts w:cs="Arial"/>
          <w:szCs w:val="19"/>
        </w:rPr>
        <w:t xml:space="preserve"> </w:t>
      </w:r>
      <w:r w:rsidR="00AA04BE" w:rsidRPr="00226B82">
        <w:rPr>
          <w:rFonts w:cs="Arial"/>
          <w:szCs w:val="19"/>
        </w:rPr>
        <w:t>percentuálne limity alebo benchmarky</w:t>
      </w:r>
      <w:r w:rsidRPr="00280BB0">
        <w:t>, ktoré zohľadňujú dodržanie pravidiel hospodárnosti v súlade s metodickým pokynom CKO č. 18 k overovaniu hospodárnosti výdavkov.</w:t>
      </w:r>
    </w:p>
    <w:p w14:paraId="7A1343EB" w14:textId="32A96BC7" w:rsidR="00914736" w:rsidRDefault="00AA04BE" w:rsidP="009D7F63">
      <w:pPr>
        <w:autoSpaceDE w:val="0"/>
        <w:autoSpaceDN w:val="0"/>
        <w:adjustRightInd w:val="0"/>
        <w:spacing w:before="120" w:after="120" w:line="288" w:lineRule="auto"/>
        <w:jc w:val="both"/>
        <w:rPr>
          <w:rFonts w:cs="Arial"/>
          <w:szCs w:val="19"/>
        </w:rPr>
      </w:pPr>
      <w:r w:rsidRPr="00226B82">
        <w:rPr>
          <w:rFonts w:cs="Arial"/>
          <w:szCs w:val="19"/>
        </w:rPr>
        <w:t>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w:t>
      </w:r>
      <w:r w:rsidR="00E50572">
        <w:rPr>
          <w:rFonts w:cs="Arial"/>
          <w:szCs w:val="19"/>
        </w:rPr>
        <w:t xml:space="preserve"> bez DPH</w:t>
      </w:r>
      <w:r w:rsidRPr="00226B82">
        <w:rPr>
          <w:rFonts w:cs="Arial"/>
          <w:szCs w:val="19"/>
        </w:rPr>
        <w:t xml:space="preserve">, ktoré spĺňajú podmienky podľa § 1 ods. 14 ZVO, je možné určiť úspešného uchádzača priamym zadaním, pričom hospodárnosť bude overená v rámci finančnej kontroly. </w:t>
      </w:r>
      <w:r>
        <w:rPr>
          <w:rFonts w:cs="Arial"/>
          <w:szCs w:val="19"/>
        </w:rPr>
        <w:t>Poskytovateľ</w:t>
      </w:r>
      <w:r w:rsidRPr="00226B82">
        <w:rPr>
          <w:rFonts w:cs="Arial"/>
          <w:szCs w:val="19"/>
        </w:rPr>
        <w:t xml:space="preserve"> v rámci kontroly takto vznik</w:t>
      </w:r>
      <w:r>
        <w:rPr>
          <w:rFonts w:cs="Arial"/>
          <w:szCs w:val="19"/>
        </w:rPr>
        <w:t>n</w:t>
      </w:r>
      <w:r w:rsidRPr="00226B82">
        <w:rPr>
          <w:rFonts w:cs="Arial"/>
          <w:szCs w:val="19"/>
        </w:rPr>
        <w:t>utých výdavkov využije primerané nástroje na overenie hospodárnosti.</w:t>
      </w:r>
    </w:p>
    <w:p w14:paraId="4D4B761A" w14:textId="77777777" w:rsidR="00E50572" w:rsidRDefault="00E50572" w:rsidP="00E50572">
      <w:pPr>
        <w:autoSpaceDE w:val="0"/>
        <w:autoSpaceDN w:val="0"/>
        <w:adjustRightInd w:val="0"/>
        <w:spacing w:line="288" w:lineRule="auto"/>
        <w:jc w:val="both"/>
        <w:rPr>
          <w:rFonts w:cs="Arial"/>
          <w:szCs w:val="19"/>
        </w:rPr>
      </w:pPr>
      <w:r w:rsidRPr="00E50572">
        <w:rPr>
          <w:rFonts w:cs="Arial"/>
          <w:b/>
          <w:i/>
          <w:color w:val="FF0000"/>
          <w:szCs w:val="19"/>
        </w:rPr>
        <w:t>Povinnosť prijímateľa:</w:t>
      </w:r>
      <w:r w:rsidRPr="00735615">
        <w:rPr>
          <w:rFonts w:cs="Arial"/>
          <w:b/>
          <w:i/>
          <w:color w:val="FF0000"/>
          <w:szCs w:val="19"/>
        </w:rPr>
        <w:t xml:space="preserve"> </w:t>
      </w:r>
      <w:r w:rsidRPr="00B2338E">
        <w:rPr>
          <w:rFonts w:cs="Arial"/>
          <w:szCs w:val="19"/>
        </w:rPr>
        <w:t>Prijímateľ je pri zadávaní zákazky do 5 000 EUR bez DPH podľa § 1 ods. 14 ZVO povinný predložiť poskytovateľovi vyhlásenie, že v priebehu kalendárneho roka neobstará rovnaký predmet zákazky v celkovej hodnote vyššej ako 5 000 EUR bez DPH.</w:t>
      </w:r>
    </w:p>
    <w:p w14:paraId="707AA01B" w14:textId="77777777" w:rsidR="00AA04BE" w:rsidRDefault="00AA04BE" w:rsidP="009D7F63">
      <w:pPr>
        <w:autoSpaceDE w:val="0"/>
        <w:autoSpaceDN w:val="0"/>
        <w:adjustRightInd w:val="0"/>
        <w:spacing w:before="120" w:after="120" w:line="288" w:lineRule="auto"/>
        <w:jc w:val="both"/>
        <w:rPr>
          <w:b/>
          <w:i/>
          <w:color w:val="FF0000"/>
        </w:rPr>
      </w:pPr>
    </w:p>
    <w:p w14:paraId="0E766E85" w14:textId="3F6B6A51"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008D5DB2" w:rsidRPr="00851049">
        <w:rPr>
          <w:rFonts w:cs="Arial"/>
          <w:szCs w:val="19"/>
        </w:rPr>
        <w:t>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a nejde o zákazku nespadajúcu pod ZVO, ktorá je výnimkou aj podľa § 1 ods. 2 až 13 ZVO, nejde o tzv. „zákazku malého rozsahu“, ale o zákazku s nízkou hodnotou.</w:t>
      </w:r>
    </w:p>
    <w:p w14:paraId="147CAFF1" w14:textId="77777777" w:rsidR="00AA04BE" w:rsidRDefault="00AA04BE" w:rsidP="009D7F63">
      <w:pPr>
        <w:autoSpaceDE w:val="0"/>
        <w:autoSpaceDN w:val="0"/>
        <w:adjustRightInd w:val="0"/>
        <w:spacing w:before="120" w:after="120" w:line="288" w:lineRule="auto"/>
        <w:jc w:val="both"/>
        <w:rPr>
          <w:b/>
          <w:i/>
          <w:color w:val="00B0F0"/>
        </w:rPr>
      </w:pPr>
    </w:p>
    <w:p w14:paraId="7A55D377" w14:textId="6EEA75E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w:t>
      </w:r>
      <w:r w:rsidR="005A6FA5">
        <w:rPr>
          <w:rFonts w:cs="Arial"/>
          <w:szCs w:val="19"/>
        </w:rPr>
        <w:t>/alebo</w:t>
      </w:r>
      <w:r w:rsidR="005A6FA5" w:rsidRPr="00703E20">
        <w:rPr>
          <w:rFonts w:cs="Arial"/>
          <w:szCs w:val="19"/>
        </w:rPr>
        <w:t> </w:t>
      </w:r>
      <w:r w:rsidRPr="0073389C">
        <w:t xml:space="preserve"> po podpise zmluvy s úspešným uchádzačom. </w:t>
      </w:r>
    </w:p>
    <w:p w14:paraId="7A55D378" w14:textId="44A4E6D6" w:rsidR="009D7F63" w:rsidRPr="0073389C" w:rsidRDefault="009D7F63" w:rsidP="009D7F63">
      <w:pPr>
        <w:autoSpaceDE w:val="0"/>
        <w:autoSpaceDN w:val="0"/>
        <w:adjustRightInd w:val="0"/>
        <w:spacing w:before="120" w:after="120" w:line="288" w:lineRule="auto"/>
        <w:jc w:val="both"/>
      </w:pPr>
      <w:r w:rsidRPr="0073389C">
        <w:rPr>
          <w:b/>
          <w:i/>
          <w:color w:val="FF0000"/>
        </w:rPr>
        <w:lastRenderedPageBreak/>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w:t>
      </w:r>
      <w:r w:rsidR="00CE76DF">
        <w:rPr>
          <w:rFonts w:cs="Arial"/>
          <w:szCs w:val="19"/>
        </w:rPr>
        <w:t>dodávateľa</w:t>
      </w:r>
      <w:r w:rsidRPr="0073389C">
        <w:t xml:space="preserve"> je rovn</w:t>
      </w:r>
      <w:r w:rsidR="00CE76DF">
        <w:t>ak</w:t>
      </w:r>
      <w:r w:rsidRPr="0073389C">
        <w:t xml:space="preserve">á alebo vyššia ako </w:t>
      </w:r>
      <w:r w:rsidR="001549ED">
        <w:t>15</w:t>
      </w:r>
      <w:r w:rsidR="00CE76DF" w:rsidRPr="0073389C">
        <w:t> </w:t>
      </w:r>
      <w:r w:rsidRPr="0073389C">
        <w:t xml:space="preserve">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w:t>
      </w:r>
      <w:r w:rsidR="00CE76DF" w:rsidRPr="0068047A">
        <w:rPr>
          <w:rFonts w:cs="Arial"/>
          <w:szCs w:val="19"/>
        </w:rPr>
        <w:t>dodávateľom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w:t>
      </w:r>
      <w:r w:rsidR="00CE76DF" w:rsidRPr="0068047A">
        <w:rPr>
          <w:rFonts w:cs="Arial"/>
          <w:szCs w:val="19"/>
        </w:rPr>
        <w:t>dodávateľa</w:t>
      </w:r>
      <w:r w:rsidR="00D642ED" w:rsidRPr="00D642ED">
        <w:t xml:space="preserve"> je nižšia ako </w:t>
      </w:r>
      <w:r w:rsidR="001549ED">
        <w:t>15</w:t>
      </w:r>
      <w:r w:rsidR="00CE76DF" w:rsidRPr="00D642ED">
        <w:t> </w:t>
      </w:r>
      <w:r w:rsidR="00D642ED" w:rsidRPr="00D642ED">
        <w:t>000 EUR bez DPH, prijímateľ takúto zákazku predkladá na kontrolu VO až po podpise zmluvy s </w:t>
      </w:r>
      <w:r w:rsidR="00CE76DF">
        <w:rPr>
          <w:rFonts w:cs="Arial"/>
          <w:szCs w:val="19"/>
        </w:rPr>
        <w:t>dodávateľom</w:t>
      </w:r>
      <w:r w:rsidR="00D642ED" w:rsidRPr="00D642ED">
        <w:t xml:space="preserve"> analogicky k postupu pri štandardnej ex-post kontrole</w:t>
      </w:r>
      <w:r w:rsidRPr="0073389C">
        <w:t xml:space="preserve">. </w:t>
      </w:r>
    </w:p>
    <w:p w14:paraId="7A55D379" w14:textId="05387DEE" w:rsidR="009D7F63" w:rsidRPr="0073389C" w:rsidRDefault="00CE76DF" w:rsidP="009D7F63">
      <w:pPr>
        <w:autoSpaceDE w:val="0"/>
        <w:autoSpaceDN w:val="0"/>
        <w:adjustRightInd w:val="0"/>
        <w:spacing w:before="120" w:after="120" w:line="288" w:lineRule="auto"/>
        <w:jc w:val="both"/>
      </w:pPr>
      <w:r>
        <w:rPr>
          <w:rFonts w:cs="Arial"/>
          <w:szCs w:val="19"/>
        </w:rPr>
        <w:t>Minimálny r</w:t>
      </w:r>
      <w:r w:rsidR="009D7F63" w:rsidRPr="0073389C">
        <w:t xml:space="preserve">ozsah predkladanej dokumentácie na </w:t>
      </w:r>
      <w:r w:rsidR="005F5EA3">
        <w:t>finančnú</w:t>
      </w:r>
      <w:r w:rsidR="009D7F63" w:rsidRPr="0073389C">
        <w:t xml:space="preserve"> kontrolu</w:t>
      </w:r>
      <w:r w:rsidR="00D642ED">
        <w:t xml:space="preserve"> VO</w:t>
      </w:r>
      <w:r w:rsidR="009D7F63"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0894B92"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výzva na predkladanie ponúk, vrátane potvrdenia o doručení </w:t>
      </w:r>
      <w:r w:rsidR="00CE76DF">
        <w:rPr>
          <w:rFonts w:cs="Arial"/>
          <w:szCs w:val="19"/>
        </w:rPr>
        <w:t>potenciálnym</w:t>
      </w:r>
      <w:r w:rsidR="00CE76DF" w:rsidRPr="0073389C">
        <w:t xml:space="preserve"> </w:t>
      </w:r>
      <w:r w:rsidRPr="0073389C">
        <w:t>dodávateľom</w:t>
      </w:r>
      <w:r w:rsidR="00CE76DF">
        <w:t xml:space="preserve"> </w:t>
      </w:r>
      <w:r w:rsidR="00CE76DF">
        <w:rPr>
          <w:rFonts w:cs="Arial"/>
          <w:szCs w:val="19"/>
        </w:rPr>
        <w:t>(ak bol prieskum trhu vykonaný oslovením potenciálnych dodávateľov oprávnených dodávať tovar/poskytovať službu/vykonávať práce, inak len opis požadovaného predmetu a kritériá na vyhodnotenie cenových ponúk)</w:t>
      </w:r>
      <w:r w:rsidRPr="0073389C">
        <w:t>,</w:t>
      </w:r>
    </w:p>
    <w:p w14:paraId="7A55D37C" w14:textId="41E2CA18"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CE76DF" w:rsidRPr="00CE76DF">
        <w:rPr>
          <w:rFonts w:cs="Arial"/>
          <w:szCs w:val="19"/>
        </w:rPr>
        <w:t xml:space="preserve"> </w:t>
      </w:r>
      <w:r w:rsidR="00CE76DF">
        <w:rPr>
          <w:rFonts w:cs="Arial"/>
          <w:szCs w:val="19"/>
        </w:rPr>
        <w:t>ak bol prieskum trhu vykonaný oslovením potenciálnych dodávateľov (inak len identifikované relevantné cenové ponuky potenciálnych dodávateľov oprávnených dodávať tovar/poskytovať službu/vykonávať práce)</w:t>
      </w:r>
      <w:r w:rsidR="00274E05">
        <w:t>,</w:t>
      </w:r>
    </w:p>
    <w:p w14:paraId="7A55D37D" w14:textId="0E8B199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w:t>
      </w:r>
      <w:r w:rsidR="00CE76DF">
        <w:rPr>
          <w:rFonts w:cs="Arial"/>
          <w:szCs w:val="19"/>
        </w:rPr>
        <w:t xml:space="preserve">vykonaného prieskumu trhu (vrátane </w:t>
      </w:r>
      <w:r w:rsidRPr="0073389C">
        <w:t>vyhodnotenia ponúk</w:t>
      </w:r>
      <w:r w:rsidR="00CE76DF">
        <w:t>)</w:t>
      </w:r>
      <w:r w:rsidRPr="0073389C">
        <w:t>,</w:t>
      </w:r>
    </w:p>
    <w:p w14:paraId="7A55D37E" w14:textId="6343D34C"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návrh zmluvy s úspešným </w:t>
      </w:r>
      <w:r w:rsidR="00CE76DF">
        <w:rPr>
          <w:rFonts w:cs="Arial"/>
          <w:szCs w:val="19"/>
        </w:rPr>
        <w:t>dodávateľom (alebo objednávky)</w:t>
      </w:r>
      <w:r w:rsidRPr="0073389C">
        <w:t>,</w:t>
      </w:r>
    </w:p>
    <w:p w14:paraId="7A55D37F" w14:textId="684EBA2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r w:rsidR="00CE76DF">
        <w:t xml:space="preserve"> </w:t>
      </w:r>
      <w:r w:rsidR="00CE76DF">
        <w:rPr>
          <w:rFonts w:cs="Arial"/>
          <w:szCs w:val="19"/>
        </w:rPr>
        <w:t>(ak bol prieskum trhu vykonaný oslovením potenciálnych dodávateľov)</w:t>
      </w:r>
      <w:r w:rsidRPr="0073389C">
        <w:t>.</w:t>
      </w:r>
    </w:p>
    <w:p w14:paraId="7A55D380" w14:textId="3C0E0185" w:rsidR="009D7F63" w:rsidRPr="0073389C" w:rsidRDefault="00CE76DF" w:rsidP="009D7F63">
      <w:pPr>
        <w:autoSpaceDE w:val="0"/>
        <w:autoSpaceDN w:val="0"/>
        <w:adjustRightInd w:val="0"/>
        <w:spacing w:before="120" w:after="120" w:line="288" w:lineRule="auto"/>
      </w:pPr>
      <w:r>
        <w:rPr>
          <w:rFonts w:cs="Arial"/>
          <w:szCs w:val="19"/>
        </w:rPr>
        <w:t>Minimálny r</w:t>
      </w:r>
      <w:r w:rsidR="009D7F63" w:rsidRPr="0073389C">
        <w:t xml:space="preserve">ozsah predkladanej dokumentácie na </w:t>
      </w:r>
      <w:r w:rsidR="005F5EA3">
        <w:t xml:space="preserve">finančnú </w:t>
      </w:r>
      <w:r w:rsidR="009D7F63" w:rsidRPr="0073389C">
        <w:t>kontrolu</w:t>
      </w:r>
      <w:r w:rsidR="00D642ED">
        <w:t xml:space="preserve"> VO</w:t>
      </w:r>
      <w:r w:rsidR="009D7F63" w:rsidRPr="0073389C">
        <w:t xml:space="preserve"> po podpise zmluvy:</w:t>
      </w:r>
    </w:p>
    <w:p w14:paraId="7A55D381" w14:textId="005D2F46"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Zmluva  uzavretá medzi prijímateľom a úspešným </w:t>
      </w:r>
      <w:r w:rsidR="00CE76DF">
        <w:rPr>
          <w:rFonts w:cs="Arial"/>
          <w:szCs w:val="19"/>
        </w:rPr>
        <w:t>dodávateľom (alebo objednávky a jej akceptácie dodávateľom)</w:t>
      </w:r>
      <w:r w:rsidRPr="0073389C">
        <w:t>,</w:t>
      </w:r>
    </w:p>
    <w:p w14:paraId="7A55D382" w14:textId="1112CDA1"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w:t>
      </w:r>
      <w:r w:rsidR="00CE76DF">
        <w:rPr>
          <w:rFonts w:cs="Arial"/>
          <w:szCs w:val="19"/>
        </w:rPr>
        <w:t>– podľa legislatívnych povinností vzťahujúcich sa na prijímateľa</w:t>
      </w:r>
      <w:r w:rsidR="00CE76DF" w:rsidRPr="00703E20">
        <w:rPr>
          <w:rFonts w:cs="Arial"/>
          <w:szCs w:val="19"/>
        </w:rPr>
        <w:t xml:space="preserve"> </w:t>
      </w:r>
      <w:r w:rsidRPr="0073389C">
        <w:t xml:space="preserve">(uvedené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1EB4FBF"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ať, napr. vyhotovením fotografií, ktoré preukážu cenu predmetu zákazky v čase uskutočňovania prieskumu</w:t>
      </w:r>
      <w:r w:rsidR="00D60F2D">
        <w:t xml:space="preserve"> a/alebo</w:t>
      </w:r>
      <w:r w:rsidRPr="00C047D6">
        <w:t xml:space="preserve"> zápis</w:t>
      </w:r>
      <w:r w:rsidR="00D60F2D">
        <w:t>om</w:t>
      </w:r>
      <w:r w:rsidRPr="00C047D6">
        <w:t xml:space="preserve">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4DED7716"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ins w:id="349" w:author="Milan Matovič" w:date="2020-05-13T10:22:00Z">
        <w:r w:rsidR="00803DB1">
          <w:rPr>
            <w:rStyle w:val="Odkaznapoznmkupodiarou"/>
          </w:rPr>
          <w:footnoteReference w:id="124"/>
        </w:r>
      </w:ins>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54C85503"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ins w:id="353" w:author="Milan Matovič" w:date="2020-05-13T10:24:00Z">
        <w:r w:rsidR="00803DB1">
          <w:rPr>
            <w:b/>
          </w:rPr>
          <w:t xml:space="preserve"> </w:t>
        </w:r>
      </w:ins>
      <w:ins w:id="354" w:author="Milan Matovič" w:date="2020-05-13T10:23:00Z">
        <w:r w:rsidR="00803DB1">
          <w:t xml:space="preserve">- </w:t>
        </w:r>
      </w:ins>
      <w:ins w:id="355" w:author="Milan Matovič" w:date="2020-05-13T10:24:00Z">
        <w:r w:rsidR="00803DB1">
          <w:t xml:space="preserve"> </w:t>
        </w:r>
        <w:r w:rsidR="00803DB1">
          <w:br/>
        </w:r>
      </w:ins>
      <w:ins w:id="356" w:author="Milan Matovič" w:date="2020-05-13T10:23:00Z">
        <w:r w:rsidR="00803DB1">
          <w:t>in-house zákazky</w:t>
        </w:r>
      </w:ins>
    </w:p>
    <w:p w14:paraId="7A55D387" w14:textId="2E43A167"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w:t>
      </w:r>
      <w:ins w:id="357" w:author="Milan Matovič" w:date="2020-05-13T10:26:00Z">
        <w:r w:rsidR="00803DB1">
          <w:t xml:space="preserve">až 9 </w:t>
        </w:r>
      </w:ins>
      <w:del w:id="358" w:author="Milan Matovič" w:date="2020-05-13T10:26:00Z">
        <w:r w:rsidRPr="00312317" w:rsidDel="00803DB1">
          <w:delText xml:space="preserve">resp. v § 1 ods. </w:delText>
        </w:r>
        <w:r w:rsidR="00BE69D2" w:rsidDel="00803DB1">
          <w:delText>11</w:delText>
        </w:r>
      </w:del>
      <w:ins w:id="359" w:author="Milan Matovič" w:date="2020-05-13T10:25:00Z">
        <w:r w:rsidR="00803DB1">
          <w:t>ZVO</w:t>
        </w:r>
      </w:ins>
      <w:r w:rsidRPr="00312317">
        <w:t xml:space="preserve"> a v MP CKO </w:t>
      </w:r>
      <w:bookmarkStart w:id="360" w:name="_GoBack"/>
      <w:bookmarkEnd w:id="360"/>
      <w:r w:rsidRPr="00312317">
        <w:t>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35B2A92C" w14:textId="77777777" w:rsidR="00803DB1" w:rsidRDefault="00803DB1" w:rsidP="009D7F63">
      <w:pPr>
        <w:autoSpaceDE w:val="0"/>
        <w:autoSpaceDN w:val="0"/>
        <w:adjustRightInd w:val="0"/>
        <w:spacing w:before="120" w:after="120" w:line="288" w:lineRule="auto"/>
        <w:jc w:val="both"/>
        <w:rPr>
          <w:ins w:id="361" w:author="Milan Matovič" w:date="2020-05-13T10:30:00Z"/>
        </w:rPr>
      </w:pPr>
      <w:ins w:id="362" w:author="Milan Matovič" w:date="2020-05-13T10:30:00Z">
        <w:r>
          <w:t>Verejný obstarávateľ môže zadať in-house zákazku právnickej osobe len na vykonávanie tých činností týkajúcich sa dodania tovaru, uskutočnenia stavebných prác alebo poskytnutia služieb, ktoré je právnická osoba oprávnená vykonávať (napr. na základe výpisu z Obchodného registra), resp. ktoré je oprávnený vykonávať dodávateľ právnickej osoby na základe výsledku postupu zadávania zákazky, ktorý bol v súlade so ZVO.</w:t>
        </w:r>
      </w:ins>
    </w:p>
    <w:p w14:paraId="7A55D38D" w14:textId="712791C5" w:rsidR="009D7F63" w:rsidRPr="0073389C" w:rsidRDefault="009D7F63" w:rsidP="009D7F63">
      <w:pPr>
        <w:autoSpaceDE w:val="0"/>
        <w:autoSpaceDN w:val="0"/>
        <w:adjustRightInd w:val="0"/>
        <w:spacing w:before="120" w:after="120" w:line="288" w:lineRule="auto"/>
        <w:jc w:val="both"/>
      </w:pPr>
      <w:r w:rsidRPr="0073389C">
        <w:t xml:space="preserve">Splnenie uvedených podmienok je potrebné posudzovať podľa pokynov a pravidiel, </w:t>
      </w:r>
      <w:r w:rsidRPr="001C0CF9">
        <w:t>stanovených v</w:t>
      </w:r>
      <w:r w:rsidR="00BE69D2" w:rsidRPr="001C0CF9">
        <w:t xml:space="preserve"> §</w:t>
      </w:r>
      <w:ins w:id="363" w:author="OKVOaN" w:date="2020-05-27T17:21:00Z">
        <w:r w:rsidR="003D1DD7" w:rsidRPr="001C0CF9">
          <w:t xml:space="preserve"> </w:t>
        </w:r>
      </w:ins>
      <w:r w:rsidR="00BE69D2" w:rsidRPr="001C0CF9">
        <w:t>1 ods</w:t>
      </w:r>
      <w:r w:rsidR="00BE69D2">
        <w:t xml:space="preserve">. 4 až </w:t>
      </w:r>
      <w:del w:id="364" w:author="Milan Matovič" w:date="2020-05-13T10:27:00Z">
        <w:r w:rsidR="00BE69D2" w:rsidDel="00803DB1">
          <w:delText xml:space="preserve">11 </w:delText>
        </w:r>
      </w:del>
      <w:ins w:id="365" w:author="Milan Matovič" w:date="2020-05-13T10:27:00Z">
        <w:r w:rsidR="00803DB1">
          <w:t xml:space="preserve">9 </w:t>
        </w:r>
      </w:ins>
      <w:r w:rsidR="00BE69D2">
        <w:t>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lastRenderedPageBreak/>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3DAADCA"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kontrolu VO zákazky po vykonaní prieskumu trhu, v ktorých ponuka úspešného uchádzača je rovn</w:t>
      </w:r>
      <w:r w:rsidR="00D60F2D">
        <w:t>ak</w:t>
      </w:r>
      <w:r w:rsidR="00367E6F" w:rsidRPr="00367E6F">
        <w:t xml:space="preserve">á alebo vyššia ako </w:t>
      </w:r>
      <w:r w:rsidR="001549ED">
        <w:t>15</w:t>
      </w:r>
      <w:r w:rsidR="00D60F2D" w:rsidRPr="00367E6F">
        <w:t> </w:t>
      </w:r>
      <w:r w:rsidR="00367E6F" w:rsidRPr="00367E6F">
        <w:t xml:space="preserve">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1549ED">
        <w:t>15</w:t>
      </w:r>
      <w:r w:rsidR="00D60F2D" w:rsidRPr="00367E6F">
        <w:t> </w:t>
      </w:r>
      <w:r w:rsidR="00367E6F" w:rsidRPr="00367E6F">
        <w:t xml:space="preserve">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D43C971"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00B4886"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w:t>
      </w:r>
      <w:r w:rsidR="00D60F2D">
        <w:rPr>
          <w:rFonts w:cs="Arial"/>
          <w:szCs w:val="19"/>
        </w:rPr>
        <w:t>metodického pokynu</w:t>
      </w:r>
      <w:r w:rsidR="00D60F2D" w:rsidRPr="00344006">
        <w:rPr>
          <w:rFonts w:cs="Arial"/>
          <w:szCs w:val="19"/>
        </w:rPr>
        <w:t xml:space="preserve"> </w:t>
      </w:r>
      <w:r w:rsidR="00D60F2D">
        <w:rPr>
          <w:rFonts w:cs="Arial"/>
          <w:szCs w:val="19"/>
        </w:rPr>
        <w:t>CKO</w:t>
      </w:r>
      <w:r w:rsidR="00D60F2D" w:rsidRPr="0073389C" w:rsidDel="00D60F2D">
        <w:t xml:space="preserve"> </w:t>
      </w:r>
      <w:r w:rsidRPr="0073389C">
        <w:t xml:space="preserve">č. 12– napr. zriaďovacia listina vrátane všetkých relevantných dodatkov, výpis z OR SR nie starší ako 3 mesiace ku dňu predloženia dokumentácie, výpis z centrálneho depozitára cenných papierov, </w:t>
      </w:r>
    </w:p>
    <w:p w14:paraId="7A55D39F" w14:textId="370E2A91"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 napr. výročné správy, auditné správy, účtovná závierka, analytická evidencia v účtovníctve a pod. za posledné tri ukončené účtovné obdobia</w:t>
      </w:r>
      <w:r w:rsidR="00E24496">
        <w:rPr>
          <w:rFonts w:cs="Arial"/>
          <w:szCs w:val="19"/>
        </w:rPr>
        <w:t>(</w:t>
      </w:r>
      <w:ins w:id="366" w:author="Milan Matovič" w:date="2020-05-13T10:41:00Z">
        <w:r w:rsidR="00C40808">
          <w:rPr>
            <w:rFonts w:eastAsiaTheme="minorHAnsi"/>
          </w:rPr>
          <w:t>ak sú dostupné, v závislosti od vzniku alebo začatia prevádzkovania činnosti)</w:t>
        </w:r>
      </w:ins>
      <w:del w:id="367" w:author="Milan Matovič" w:date="2020-05-13T10:41:00Z">
        <w:r w:rsidR="00E24496" w:rsidDel="00C40808">
          <w:rPr>
            <w:rFonts w:cs="Arial"/>
            <w:szCs w:val="19"/>
          </w:rPr>
          <w:delText>ak je to objektívne  možné</w:delText>
        </w:r>
      </w:del>
      <w:r w:rsidR="00E24496">
        <w:rPr>
          <w:rFonts w:cs="Arial"/>
          <w:szCs w:val="19"/>
        </w:rPr>
        <w:t>)</w:t>
      </w:r>
      <w:r w:rsidRPr="0073389C">
        <w:t xml:space="preserve">, alebo podnikateľský plán v prípade, </w:t>
      </w:r>
      <w:ins w:id="368" w:author="Milan Matovič" w:date="2020-05-13T10:41:00Z">
        <w:r w:rsidR="00C40808">
          <w:t>v</w:t>
        </w:r>
      </w:ins>
      <w:ins w:id="369" w:author="Milan Matovič" w:date="2020-05-13T10:42:00Z">
        <w:r w:rsidR="00C40808">
          <w:t> </w:t>
        </w:r>
      </w:ins>
      <w:ins w:id="370" w:author="Milan Matovič" w:date="2020-05-13T10:41:00Z">
        <w:r w:rsidR="00C40808">
          <w:t xml:space="preserve">prípade </w:t>
        </w:r>
      </w:ins>
      <w:r w:rsidRPr="0073389C">
        <w:t>že tieto doklady nie sú z dôvodu momentu vzniku subjektu dostupné,</w:t>
      </w:r>
    </w:p>
    <w:p w14:paraId="7A55D3A0" w14:textId="534399BC"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(príloha č. </w:t>
      </w:r>
      <w:r w:rsidR="001A6E82" w:rsidRPr="0073389C">
        <w:t>3</w:t>
      </w:r>
      <w:r w:rsidR="001A6E82">
        <w:t>0</w:t>
      </w:r>
      <w:r w:rsidRPr="0073389C">
        <w:t xml:space="preserve">), </w:t>
      </w:r>
    </w:p>
    <w:p w14:paraId="7A55D3A1" w14:textId="1352172B"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 xml:space="preserve">hospodárnosti vyplývajúcej zo zákona o finančnej kontrole </w:t>
      </w:r>
      <w:ins w:id="371" w:author="Milan Matovič" w:date="2020-05-13T10:42:00Z">
        <w:r w:rsidR="00C40808">
          <w:t xml:space="preserve">a audite </w:t>
        </w:r>
      </w:ins>
      <w:r w:rsidRPr="0073389C">
        <w:t>a zo zákona o rozpočtových pravidlách,</w:t>
      </w:r>
    </w:p>
    <w:p w14:paraId="7A55D3A2" w14:textId="4575F13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splnenie podmienky uvedenej v </w:t>
      </w:r>
      <w:r w:rsidR="00E24496">
        <w:rPr>
          <w:rFonts w:cs="Arial"/>
          <w:szCs w:val="19"/>
        </w:rPr>
        <w:t>metodickom pokyne</w:t>
      </w:r>
      <w:r w:rsidR="00E24496" w:rsidRPr="00344006">
        <w:rPr>
          <w:rFonts w:cs="Arial"/>
          <w:szCs w:val="19"/>
        </w:rPr>
        <w:t xml:space="preserve"> </w:t>
      </w:r>
      <w:r w:rsidR="00E24496">
        <w:rPr>
          <w:rFonts w:cs="Arial"/>
          <w:szCs w:val="19"/>
        </w:rPr>
        <w:t>CKO</w:t>
      </w:r>
      <w:r w:rsidRPr="0073389C">
        <w:t xml:space="preserve"> č. 12</w:t>
      </w:r>
      <w:r w:rsidR="00367E6F" w:rsidRPr="00367E6F">
        <w:rPr>
          <w:rFonts w:cs="Arial"/>
          <w:szCs w:val="19"/>
        </w:rPr>
        <w:t xml:space="preserve"> </w:t>
      </w:r>
      <w:r w:rsidR="00367E6F" w:rsidRPr="00367E6F">
        <w:t>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w:t>
      </w:r>
      <w:r w:rsidRPr="0073389C">
        <w:lastRenderedPageBreak/>
        <w:t xml:space="preserve">legislatívne určenými činnosťami subjektov a pod.), preukázanie nižšieho ako 20 % podielu činností na otvorenom trhu (napr. prostredníctvom dokladov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preukázanie výšky nákladov v zmysle </w:t>
      </w:r>
      <w:r w:rsidR="00E24496">
        <w:rPr>
          <w:rFonts w:cs="Arial"/>
          <w:szCs w:val="19"/>
        </w:rPr>
        <w:t>metodického pokynu</w:t>
      </w:r>
      <w:r w:rsidR="00E24496" w:rsidRPr="00344006">
        <w:rPr>
          <w:rFonts w:cs="Arial"/>
          <w:szCs w:val="19"/>
        </w:rPr>
        <w:t xml:space="preserve"> </w:t>
      </w:r>
      <w:r w:rsidR="00E24496">
        <w:rPr>
          <w:rFonts w:cs="Arial"/>
          <w:szCs w:val="19"/>
        </w:rPr>
        <w:t xml:space="preserve">CKO </w:t>
      </w:r>
      <w:r w:rsidRPr="0073389C">
        <w:t xml:space="preserve">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57A4E0F" w14:textId="1CE08EA0"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Poskytovateľ definuje </w:t>
      </w:r>
      <w:r w:rsidR="00E24496">
        <w:rPr>
          <w:color w:val="000000"/>
        </w:rPr>
        <w:t xml:space="preserve">presnejšie </w:t>
      </w:r>
      <w:r w:rsidRPr="00765CB1">
        <w:rPr>
          <w:color w:val="000000"/>
        </w:rPr>
        <w:t>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18A7AD2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t>
      </w:r>
      <w:r w:rsidR="00E5073A">
        <w:rPr>
          <w:rFonts w:cs="Arial"/>
          <w:szCs w:val="19"/>
        </w:rPr>
        <w:t>metodického pokynu</w:t>
      </w:r>
      <w:r w:rsidR="00E5073A" w:rsidRPr="00765CB1" w:rsidDel="00E5073A">
        <w:rPr>
          <w:color w:val="000000"/>
        </w:rPr>
        <w:t xml:space="preserve"> </w:t>
      </w:r>
      <w:r w:rsidRPr="00765CB1">
        <w:rPr>
          <w:color w:val="000000"/>
        </w:rPr>
        <w:t>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lastRenderedPageBreak/>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487EE8D5"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w:t>
      </w:r>
      <w:r w:rsidR="00E5073A">
        <w:t>, úplne</w:t>
      </w:r>
      <w:r w:rsidR="00E5073A" w:rsidRPr="000F2009">
        <w:t xml:space="preserve"> </w:t>
      </w:r>
      <w:r w:rsidRPr="00765CB1">
        <w:rPr>
          <w:color w:val="000000"/>
        </w:rPr>
        <w: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3AA6FCE" w:rsidR="00765CB1" w:rsidRDefault="00E5073A" w:rsidP="005B7173">
      <w:pPr>
        <w:pStyle w:val="Odsekzoznamu"/>
        <w:numPr>
          <w:ilvl w:val="0"/>
          <w:numId w:val="120"/>
        </w:numPr>
        <w:autoSpaceDE w:val="0"/>
        <w:autoSpaceDN w:val="0"/>
        <w:adjustRightInd w:val="0"/>
        <w:spacing w:before="120" w:after="120" w:line="288" w:lineRule="auto"/>
        <w:jc w:val="both"/>
        <w:rPr>
          <w:color w:val="000000"/>
        </w:rPr>
      </w:pPr>
      <w:r>
        <w:t>môže</w:t>
      </w:r>
      <w:r w:rsidRPr="00765CB1">
        <w:rPr>
          <w:color w:val="000000"/>
        </w:rPr>
        <w:t xml:space="preserve"> </w:t>
      </w:r>
      <w:r w:rsidR="00765CB1" w:rsidRPr="00765CB1">
        <w:rPr>
          <w:color w:val="000000"/>
        </w:rPr>
        <w:t>vyžad</w:t>
      </w:r>
      <w:r>
        <w:rPr>
          <w:color w:val="000000"/>
        </w:rPr>
        <w:t>ovať</w:t>
      </w:r>
      <w:r w:rsidR="00765CB1" w:rsidRPr="00765CB1">
        <w:rPr>
          <w:color w:val="000000"/>
        </w:rPr>
        <w: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r w:rsidRPr="000F2009">
        <w:rPr>
          <w:rFonts w:eastAsiaTheme="majorEastAsia"/>
          <w:vertAlign w:val="superscript"/>
        </w:rPr>
        <w:footnoteReference w:id="125"/>
      </w:r>
      <w:r>
        <w:rPr>
          <w:bCs/>
          <w:szCs w:val="28"/>
        </w:rPr>
        <w:t xml:space="preserve"> </w:t>
      </w:r>
      <w:r>
        <w:t>(ak prijímateľ uvedené nevyžaduje od potenciálnych dodávateľov, ich oprávnenie realizovať predmet zákazky je povinný overiť prijímateľ v procese vyhodnotenia ponúk)</w:t>
      </w:r>
      <w:r w:rsidR="00765CB1" w:rsidRPr="00765CB1">
        <w:rPr>
          <w:color w:val="000000"/>
        </w:rPr>
        <w:t>;</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lastRenderedPageBreak/>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1A80E7F1" w14:textId="7E150B98" w:rsidR="00E5073A" w:rsidRPr="009541EB" w:rsidRDefault="00E5073A" w:rsidP="005B7173">
      <w:pPr>
        <w:pStyle w:val="Odsekzoznamu"/>
        <w:numPr>
          <w:ilvl w:val="0"/>
          <w:numId w:val="120"/>
        </w:numPr>
        <w:autoSpaceDE w:val="0"/>
        <w:autoSpaceDN w:val="0"/>
        <w:adjustRightInd w:val="0"/>
        <w:spacing w:before="120" w:after="120" w:line="288" w:lineRule="auto"/>
        <w:jc w:val="both"/>
        <w:rPr>
          <w:color w:val="000000"/>
        </w:rPr>
      </w:pPr>
      <w:r w:rsidRPr="006E1C21">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p>
    <w:p w14:paraId="0B233348" w14:textId="7321DDEB"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w:t>
      </w:r>
      <w:r w:rsidR="00E50572">
        <w:rPr>
          <w:color w:val="000000"/>
        </w:rPr>
        <w:t xml:space="preserve"> </w:t>
      </w:r>
      <w:r w:rsidR="00E50572" w:rsidRPr="00B2338E">
        <w:t>(nevyžaduje sa úradný preklad)</w:t>
      </w:r>
      <w:r w:rsidRPr="00765CB1">
        <w:rPr>
          <w:color w:val="000000"/>
        </w:rPr>
        <w:t xml:space="preserve">, okrem dokladov predložených v českom jazyku. </w:t>
      </w:r>
    </w:p>
    <w:p w14:paraId="60730B39" w14:textId="1CC99255" w:rsidR="00765CB1" w:rsidRPr="00765CB1" w:rsidRDefault="00E50572" w:rsidP="00765CB1">
      <w:pPr>
        <w:autoSpaceDE w:val="0"/>
        <w:autoSpaceDN w:val="0"/>
        <w:adjustRightInd w:val="0"/>
        <w:spacing w:before="120" w:after="120" w:line="288" w:lineRule="auto"/>
        <w:jc w:val="both"/>
        <w:rPr>
          <w:color w:val="000000"/>
        </w:rPr>
      </w:pPr>
      <w:r w:rsidRPr="00B2338E">
        <w:t>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w:t>
      </w:r>
      <w:r w:rsidRPr="001C0CF9">
        <w:t xml:space="preserve">. </w:t>
      </w:r>
      <w:ins w:id="372" w:author="OKVOaN" w:date="2020-05-27T17:31:00Z">
        <w:r w:rsidR="00517DEE" w:rsidRPr="001C0CF9">
          <w:t xml:space="preserve">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 </w:t>
        </w:r>
      </w:ins>
      <w:r w:rsidR="00765CB1" w:rsidRPr="001C0CF9">
        <w:rPr>
          <w:color w:val="000000"/>
        </w:rPr>
        <w:t>Prijímateľ je po</w:t>
      </w:r>
      <w:r w:rsidR="00765CB1" w:rsidRPr="00765CB1">
        <w:rPr>
          <w:color w:val="000000"/>
        </w:rPr>
        <w:t xml:space="preserve">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lastRenderedPageBreak/>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4ED1D27E" w:rsidR="00765CB1" w:rsidRPr="00765CB1" w:rsidRDefault="00E5073A" w:rsidP="00765CB1">
      <w:pPr>
        <w:autoSpaceDE w:val="0"/>
        <w:autoSpaceDN w:val="0"/>
        <w:adjustRightInd w:val="0"/>
        <w:spacing w:before="120" w:after="120" w:line="288" w:lineRule="auto"/>
        <w:jc w:val="both"/>
        <w:rPr>
          <w:color w:val="000000"/>
        </w:rPr>
      </w:pPr>
      <w:r w:rsidRPr="00A54D9E">
        <w:t xml:space="preserve">Lehoty na výkon finančnej kontroly obstarávania začínajú pre </w:t>
      </w:r>
      <w:r>
        <w:t>poskytovateľa</w:t>
      </w:r>
      <w:r w:rsidRPr="00A54D9E">
        <w:t xml:space="preserve"> plynúť dňom nasledujúcim po dni </w:t>
      </w:r>
      <w:r>
        <w:t>zaevidovania</w:t>
      </w:r>
      <w:r w:rsidRPr="00476FB7">
        <w:t xml:space="preserve"> prijatej žiadosti prijímateľa o vykonanie kontroly/finančnej kontroly a predložení dokumentácie </w:t>
      </w:r>
      <w:r>
        <w:t xml:space="preserve">k </w:t>
      </w:r>
      <w:r w:rsidRPr="00476FB7">
        <w:t xml:space="preserve">obstarávaniu </w:t>
      </w:r>
      <w:r>
        <w:t>poskytovateľovi</w:t>
      </w:r>
      <w:r w:rsidRPr="00476FB7">
        <w:t xml:space="preserve"> cez ITMS2014+.</w:t>
      </w:r>
      <w:r>
        <w:t xml:space="preserve"> </w:t>
      </w:r>
      <w:r w:rsidRPr="00A54D9E">
        <w:t xml:space="preserve">Ak dokumentácia nie je kompletná, požiada </w:t>
      </w:r>
      <w:r>
        <w:t>poskytovateľa</w:t>
      </w:r>
      <w:r w:rsidRPr="00A54D9E">
        <w:t xml:space="preserve"> o jej doplnenie a lehota na výkon finančnej kontroly obstarávania sa prerušuje. </w:t>
      </w:r>
      <w:r>
        <w:t xml:space="preserve">Dňom nasledujúcim po dni doručenia vysvetlenia alebo doplnenia dokumentácie pokračuje plynutie lehoty na výkon kontroly/finančnej kontroly obstarávania. </w:t>
      </w:r>
      <w:r w:rsidRPr="00A54D9E">
        <w:t xml:space="preserve">Rovnako v prípade podania námietok, resp. plynutia lehoty na podanie námietok voči skutočnostiam uvedeným v návrhu správy z kontroly, sa lehota na výkon finančnej kontroly obstarávania prerušuje. Prijímateľ má možnosť späťvzatia dokumentácie k obstarávaniu, ktorá bola predložená </w:t>
      </w:r>
      <w:r>
        <w:t>poskytovateľovi</w:t>
      </w:r>
      <w:r w:rsidRPr="00A54D9E">
        <w:t xml:space="preserve"> za účelom výkonu finančnej kontroly obstarávania, a to so súhlasom </w:t>
      </w:r>
      <w:r>
        <w:t>poskytovateľa</w:t>
      </w:r>
      <w:r w:rsidRPr="00A54D9E">
        <w:t xml:space="preserve">. </w:t>
      </w:r>
      <w:r w:rsidRPr="00E20B59">
        <w:t xml:space="preserve">V prípadoch späťvzatia dokumentácie ide o dôvod hodný osobitného zreteľa a </w:t>
      </w:r>
      <w:r>
        <w:t>poskytovateľ</w:t>
      </w:r>
      <w:r w:rsidRPr="00E20B59">
        <w:t xml:space="preserve"> zastaví administratívnu finančnú kontrolu vyhotovením záznamu. </w:t>
      </w:r>
      <w:r w:rsidRPr="00A54D9E">
        <w:t>Ak prijímateľ opätovne predloží dokumentáciu na finančnú kontrolu, lehoty začínajú plynúť odznovu.</w:t>
      </w: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Default="00765CB1" w:rsidP="00765CB1">
      <w:pPr>
        <w:autoSpaceDE w:val="0"/>
        <w:autoSpaceDN w:val="0"/>
        <w:adjustRightInd w:val="0"/>
        <w:spacing w:before="120" w:after="120" w:line="288" w:lineRule="auto"/>
        <w:jc w:val="both"/>
        <w:rPr>
          <w:color w:val="000000"/>
        </w:rPr>
      </w:pPr>
    </w:p>
    <w:p w14:paraId="496549A6" w14:textId="50AD75ED"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FB50C0">
        <w:rPr>
          <w:rFonts w:cs="Arial"/>
          <w:color w:val="000000"/>
          <w:szCs w:val="19"/>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0362CE6" w14:textId="77777777" w:rsidR="00E5073A" w:rsidRPr="00765CB1" w:rsidRDefault="00E5073A" w:rsidP="00765CB1">
      <w:pPr>
        <w:autoSpaceDE w:val="0"/>
        <w:autoSpaceDN w:val="0"/>
        <w:adjustRightInd w:val="0"/>
        <w:spacing w:before="120" w:after="120" w:line="288" w:lineRule="auto"/>
        <w:jc w:val="both"/>
        <w:rPr>
          <w:color w:val="000000"/>
        </w:rPr>
      </w:pPr>
    </w:p>
    <w:p w14:paraId="44A584E7" w14:textId="6C902C5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 xml:space="preserve">Zákazky nad 100 000 </w:t>
      </w:r>
      <w:r w:rsidR="001549ED">
        <w:rPr>
          <w:b/>
          <w:color w:val="000000"/>
        </w:rPr>
        <w:t>EUR</w:t>
      </w:r>
    </w:p>
    <w:p w14:paraId="73F6D7E0" w14:textId="7202053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 xml:space="preserve">Zákazky nad 100 000 </w:t>
      </w:r>
      <w:r w:rsidR="001549ED">
        <w:rPr>
          <w:color w:val="000000"/>
        </w:rPr>
        <w:t>EUR</w:t>
      </w:r>
      <w:r w:rsidR="001549ED" w:rsidRPr="00852446">
        <w:rPr>
          <w:color w:val="000000"/>
        </w:rPr>
        <w:t xml:space="preserve"> </w:t>
      </w:r>
      <w:r w:rsidRPr="00852446">
        <w:rPr>
          <w:color w:val="000000"/>
        </w:rPr>
        <w:t>na účely tejto kapitoly sú zákazky zadávané osobou, ktorej verejný obstarávateľ poskytne 50% a menej finančných prostriedkov z NFP na tovary, stavebné práce alebo služby</w:t>
      </w:r>
      <w:r w:rsidR="001549ED">
        <w:rPr>
          <w:color w:val="000000"/>
        </w:rPr>
        <w:t xml:space="preserve"> a ktorých hodnota je nad 100 000 EUR</w:t>
      </w:r>
      <w:r w:rsidRPr="00852446">
        <w:rPr>
          <w:color w:val="000000"/>
        </w:rPr>
        <w:t>.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45F5803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E5073A" w:rsidRPr="00B4199C">
        <w: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9541EB">
        <w:rPr>
          <w:color w:val="000000"/>
        </w:rPr>
        <w:t>. Prijímateľ je povinný zdokumentovať toto zverejnenie hodnoverným spôsobom (spravidla printscreen tej časti webového sídla, kde bola výzva na predkladanie ponúk zverejnená</w:t>
      </w:r>
      <w:r w:rsidR="00E5073A">
        <w:rPr>
          <w:color w:val="000000"/>
        </w:rPr>
        <w:t>;</w:t>
      </w:r>
      <w:r w:rsidR="00E5073A" w:rsidRPr="00E5073A">
        <w:t xml:space="preserve"> </w:t>
      </w:r>
      <w:r w:rsidR="00E5073A">
        <w:t>z printscreenu</w:t>
      </w:r>
      <w:r w:rsidR="00E5073A" w:rsidRPr="00E20B59">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9541EB">
        <w:rPr>
          <w:color w:val="000000"/>
        </w:rPr>
        <w:t xml:space="preserve">). Zadávanie tejto </w:t>
      </w:r>
      <w:r w:rsidRPr="009541EB">
        <w:rPr>
          <w:color w:val="000000"/>
        </w:rPr>
        <w:lastRenderedPageBreak/>
        <w:t xml:space="preserve">zákazky je realizované zverejnením výzvy na predkladanie ponúk, v rámci ktorej prijímateľ uvedie najmä náležitosti </w:t>
      </w:r>
      <w:r w:rsidR="00023031">
        <w:t>uvedené v časti E.</w:t>
      </w:r>
      <w:r w:rsidR="00023031">
        <w:rPr>
          <w:color w:val="000000"/>
        </w:rPr>
        <w:t xml:space="preserve"> tejto</w:t>
      </w:r>
      <w:r w:rsidRPr="009541EB">
        <w:rPr>
          <w:color w:val="000000"/>
        </w:rPr>
        <w:t xml:space="preserve"> kapitoly </w:t>
      </w:r>
      <w:r w:rsidR="00023031">
        <w:rPr>
          <w:color w:val="000000"/>
        </w:rPr>
        <w:t>príručky</w:t>
      </w:r>
      <w:r w:rsidRPr="009541EB">
        <w:rPr>
          <w:color w:val="000000"/>
        </w:rPr>
        <w:t xml:space="preserve">. </w:t>
      </w:r>
    </w:p>
    <w:p w14:paraId="3D81D083" w14:textId="2541DD9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v ten istý deň ako zverejní výzvu na predkladanie ponúk na svojom webovom sídle, zaslať informáciu o tomto zverejnení </w:t>
      </w:r>
      <w:r w:rsidR="001549ED" w:rsidRPr="001549ED">
        <w:rPr>
          <w:color w:val="000000"/>
        </w:rPr>
        <w:t>(príloha č.</w:t>
      </w:r>
      <w:r w:rsidR="001549ED">
        <w:rPr>
          <w:color w:val="000000"/>
        </w:rPr>
        <w:t xml:space="preserve">23) </w:t>
      </w:r>
      <w:r w:rsidRPr="009541EB">
        <w:rPr>
          <w:color w:val="000000"/>
        </w:rPr>
        <w:t>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31"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w:t>
      </w:r>
      <w:r w:rsidRPr="005B2DE9">
        <w:rPr>
          <w:color w:val="000000"/>
        </w:rPr>
        <w:lastRenderedPageBreak/>
        <w:t xml:space="preserve">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341BAA1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00023031" w:rsidRPr="00023031">
        <w:t xml:space="preserve"> </w:t>
      </w:r>
      <w:r w:rsidR="00023031">
        <w:t>doplnená o povinné náležitosti podľa kapitoly 7.1 ods. 10 metodického pokynu CKO č. 12</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15EE0C95"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Pri zadávaní zákaziek do 100 000 eur je prijímateľ povinný zaslať výzvu na predkladanie ponúk minimálne trom vybraným potenciálnym dodávateľom</w:t>
      </w:r>
      <w:ins w:id="373" w:author="Milan Matovič" w:date="2020-05-13T09:03:00Z">
        <w:r w:rsidR="00B71474">
          <w:rPr>
            <w:color w:val="000000"/>
          </w:rPr>
          <w:t xml:space="preserve"> </w:t>
        </w:r>
        <w:r w:rsidR="00B71474" w:rsidRPr="002A5F3A">
          <w:t>alebo identifikovať minimálne troch potenciálnych dodávateľov a ich cenové ponuky (napr. cez webové rozhranie)</w:t>
        </w:r>
        <w:r w:rsidR="00B71474" w:rsidRPr="00A54D9E">
          <w:t>.</w:t>
        </w:r>
      </w:ins>
      <w:r w:rsidRPr="00852446">
        <w:rPr>
          <w:color w:val="000000"/>
        </w:rPr>
        <w:t>. Oslovovaní</w:t>
      </w:r>
      <w:ins w:id="374" w:author="Milan Matovič" w:date="2020-05-13T09:05:00Z">
        <w:r w:rsidR="00B71474">
          <w:rPr>
            <w:color w:val="000000"/>
          </w:rPr>
          <w:t>/</w:t>
        </w:r>
        <w:r w:rsidR="00B71474" w:rsidRPr="00B71474">
          <w:t xml:space="preserve"> </w:t>
        </w:r>
        <w:r w:rsidR="00B71474">
          <w:t>identifikovaní</w:t>
        </w:r>
      </w:ins>
      <w:r w:rsidRPr="00852446">
        <w:rPr>
          <w:color w:val="000000"/>
        </w:rPr>
        <w:t xml:space="preserve">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t>
      </w:r>
      <w:ins w:id="375" w:author="Milan Matovič" w:date="2020-05-13T09:24:00Z">
        <w:r w:rsidR="009B2C3C" w:rsidRPr="00783BC3">
          <w:t>V prípade zaslania výzvy na predkladanie ponúk</w:t>
        </w:r>
        <w:r w:rsidR="009B2C3C">
          <w:t>, je p</w:t>
        </w:r>
      </w:ins>
      <w:del w:id="376" w:author="Milan Matovič" w:date="2020-05-13T09:24:00Z">
        <w:r w:rsidRPr="00852446" w:rsidDel="009B2C3C">
          <w:rPr>
            <w:color w:val="000000"/>
          </w:rPr>
          <w:delText>P</w:delText>
        </w:r>
      </w:del>
      <w:r w:rsidRPr="00852446">
        <w:rPr>
          <w:color w:val="000000"/>
        </w:rPr>
        <w:t xml:space="preserve">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na predkladanie ponúk je 7 pracovných dní odo dňa oslovenia minimálne troch potenciálnych dodávateľov</w:t>
      </w:r>
      <w:r w:rsidR="00023031">
        <w:t>(do lehoty sa nezapočítava deň</w:t>
      </w:r>
      <w:ins w:id="377" w:author="Milan Matovič" w:date="2020-05-13T09:25:00Z">
        <w:r w:rsidR="009B2C3C">
          <w:t xml:space="preserve"> oslovenia</w:t>
        </w:r>
      </w:ins>
      <w:del w:id="378" w:author="Milan Matovič" w:date="2020-05-13T09:25:00Z">
        <w:r w:rsidR="00023031" w:rsidDel="009B2C3C">
          <w:delText xml:space="preserve"> zverejnenia</w:delText>
        </w:r>
      </w:del>
      <w:r w:rsidR="00023031" w:rsidRPr="00722EA4">
        <w:t>, čo znamená, že lehota pre záujemcov o zák</w:t>
      </w:r>
      <w:r w:rsidR="00023031">
        <w:t>azku musí byť minimálne celých 7</w:t>
      </w:r>
      <w:r w:rsidR="00023031" w:rsidRPr="00722EA4">
        <w:t xml:space="preserve"> pracovných dní</w:t>
      </w:r>
      <w:r w:rsidR="00023031">
        <w:t>)</w:t>
      </w:r>
      <w:r w:rsidRPr="009541EB">
        <w:rPr>
          <w:color w:val="000000"/>
        </w:rPr>
        <w:t xml:space="preserve">. </w:t>
      </w:r>
      <w:ins w:id="379" w:author="Milan Matovič" w:date="2020-05-13T09:07:00Z">
        <w:r w:rsidR="00B71474">
          <w:rPr>
            <w:color w:val="000000"/>
          </w:rPr>
          <w:t xml:space="preserve"> </w:t>
        </w:r>
      </w:ins>
      <w:ins w:id="380" w:author="Milan Matovič" w:date="2020-05-13T09:25:00Z">
        <w:r w:rsidR="009B2C3C">
          <w:rPr>
            <w:color w:val="000000"/>
          </w:rPr>
          <w:t xml:space="preserve"> </w:t>
        </w:r>
      </w:ins>
    </w:p>
    <w:p w14:paraId="048EC529" w14:textId="77777777" w:rsidR="00E50572" w:rsidRPr="00735615" w:rsidRDefault="00765CB1" w:rsidP="00E50572">
      <w:pPr>
        <w:pStyle w:val="Odsekzoznamu"/>
        <w:numPr>
          <w:ilvl w:val="0"/>
          <w:numId w:val="125"/>
        </w:numPr>
        <w:autoSpaceDE w:val="0"/>
        <w:autoSpaceDN w:val="0"/>
        <w:adjustRightInd w:val="0"/>
        <w:spacing w:line="288" w:lineRule="auto"/>
        <w:ind w:left="426"/>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r w:rsidR="00E50572" w:rsidRPr="00E50572">
        <w:t xml:space="preserve"> </w:t>
      </w:r>
    </w:p>
    <w:p w14:paraId="3CD34579" w14:textId="4ECEF103" w:rsidR="009541EB" w:rsidRPr="00E50572" w:rsidRDefault="00E50572" w:rsidP="00E50572">
      <w:pPr>
        <w:pStyle w:val="Odsekzoznamu"/>
        <w:numPr>
          <w:ilvl w:val="0"/>
          <w:numId w:val="125"/>
        </w:numPr>
        <w:autoSpaceDE w:val="0"/>
        <w:autoSpaceDN w:val="0"/>
        <w:adjustRightInd w:val="0"/>
        <w:spacing w:before="120" w:after="120" w:line="288" w:lineRule="auto"/>
        <w:ind w:left="426"/>
        <w:jc w:val="both"/>
        <w:rPr>
          <w:color w:val="000000"/>
        </w:rPr>
      </w:pPr>
      <w:r w:rsidRPr="00E50572">
        <w:rPr>
          <w:color w:val="000000"/>
        </w:rPr>
        <w:t>V prípade zákaziek do 100 000 eur</w:t>
      </w:r>
      <w:r w:rsidRPr="00100E0C">
        <w:rPr>
          <w:color w:val="000000"/>
        </w:rPr>
        <w:t xml:space="preserve">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7BF0B2D8" w14:textId="7BB10116"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t>
      </w:r>
      <w:r w:rsidR="00023031" w:rsidRPr="00023031">
        <w:t xml:space="preserve"> </w:t>
      </w:r>
      <w:r w:rsidR="00023031">
        <w:t>vopred</w:t>
      </w:r>
      <w:r w:rsidRPr="009541EB">
        <w:rPr>
          <w:color w:val="000000"/>
        </w:rPr>
        <w:t xml:space="preserve"> určil. Vo výnimočných prípadoch, kedy môže ísť o jedinečný predmet zákazky </w:t>
      </w:r>
      <w:r w:rsidRPr="009541EB">
        <w:rPr>
          <w:color w:val="000000"/>
        </w:rPr>
        <w:lastRenderedPageBreak/>
        <w:t>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3818241A"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r w:rsidR="00023031" w:rsidRPr="00023031">
        <w:t xml:space="preserve"> </w:t>
      </w:r>
      <w:r w:rsidR="00023031">
        <w:t>a v kapitole 7.2 ods. 7 metodického pokynu CKO č. 12</w:t>
      </w:r>
      <w:r w:rsidRPr="009541EB">
        <w:rPr>
          <w:color w:val="000000"/>
        </w:rPr>
        <w:t>.</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7644D8C8"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w:t>
      </w:r>
      <w:r w:rsidR="00023031">
        <w:rPr>
          <w:color w:val="000000"/>
        </w:rPr>
        <w:t>10</w:t>
      </w:r>
      <w:r w:rsidRPr="009541EB">
        <w:rPr>
          <w:color w:val="000000"/>
        </w:rPr>
        <w: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lastRenderedPageBreak/>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486BE7A9" w14:textId="09FBEDAC" w:rsidR="00100E0C" w:rsidRDefault="00765CB1" w:rsidP="00100E0C">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20D99150" w14:textId="77777777" w:rsidR="00100E0C" w:rsidRDefault="00100E0C" w:rsidP="00100E0C">
      <w:pPr>
        <w:autoSpaceDE w:val="0"/>
        <w:autoSpaceDN w:val="0"/>
        <w:adjustRightInd w:val="0"/>
        <w:spacing w:before="120" w:after="120" w:line="288" w:lineRule="auto"/>
        <w:jc w:val="both"/>
        <w:rPr>
          <w:rFonts w:eastAsiaTheme="minorHAnsi"/>
        </w:rPr>
      </w:pPr>
    </w:p>
    <w:p w14:paraId="6EA3110A" w14:textId="77777777" w:rsidR="00100E0C" w:rsidRPr="00B2338E" w:rsidRDefault="00100E0C" w:rsidP="00735615">
      <w:pPr>
        <w:pStyle w:val="Odsekzoznamu"/>
        <w:numPr>
          <w:ilvl w:val="0"/>
          <w:numId w:val="116"/>
        </w:numPr>
        <w:autoSpaceDE w:val="0"/>
        <w:autoSpaceDN w:val="0"/>
        <w:adjustRightInd w:val="0"/>
        <w:spacing w:before="240" w:after="240" w:line="288" w:lineRule="auto"/>
        <w:contextualSpacing w:val="0"/>
        <w:jc w:val="both"/>
        <w:rPr>
          <w:rFonts w:cs="Arial"/>
          <w:b/>
          <w:szCs w:val="19"/>
        </w:rPr>
      </w:pPr>
      <w:r w:rsidRPr="00B2338E">
        <w:rPr>
          <w:rFonts w:cs="Arial"/>
          <w:b/>
          <w:szCs w:val="19"/>
        </w:rPr>
        <w:t xml:space="preserve"> Všeobecné pravidlá pre zmeny zmluvy uzavretej v režime výnimky zo ZVO</w:t>
      </w:r>
    </w:p>
    <w:p w14:paraId="00D193E3" w14:textId="3A6C4F92"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Zmluvu/rámcovú dohodu, ktorá bola uzavretá ako výsledok postupu zadávania zákazky, na ktorú sa nevzťahuje pôsobnosť ZVO možno zmeniť počas jej trvania bez nového obstarávania, ak:</w:t>
      </w:r>
    </w:p>
    <w:p w14:paraId="03232AA2"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w:t>
      </w:r>
    </w:p>
    <w:p w14:paraId="7727410C" w14:textId="4BBCC0C6"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 xml:space="preserve">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w:t>
      </w:r>
      <w:del w:id="381" w:author="Milan Matovič" w:date="2020-05-13T09:26:00Z">
        <w:r w:rsidRPr="00B2338E" w:rsidDel="009B2C3C">
          <w:rPr>
            <w:rFonts w:cs="Arial"/>
            <w:color w:val="000000"/>
            <w:szCs w:val="19"/>
          </w:rPr>
          <w:delText xml:space="preserve">pomocných </w:delText>
        </w:r>
      </w:del>
      <w:r w:rsidRPr="00B2338E">
        <w:rPr>
          <w:rFonts w:cs="Arial"/>
          <w:color w:val="000000"/>
          <w:szCs w:val="19"/>
        </w:rPr>
        <w:t>nástrojov uvedených v MP CKO č. 18 k overovaniu hospodárnosti výdavkov,</w:t>
      </w:r>
    </w:p>
    <w:p w14:paraId="37F7578A" w14:textId="78202171"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 xml:space="preserve">potreba zmeny vyplynula z nepredvídateľných okolností a zmenou sa nemení charakter zmluvy/rámcovej dohody; v tomto prípade je potrebné overiť hospodárnosť výdavkov iba v tom prípade, ak ide o nové tovary, stavebné práce alebo služby (prijímateľ využije </w:t>
      </w:r>
      <w:del w:id="382" w:author="Milan Matovič" w:date="2020-05-13T09:26:00Z">
        <w:r w:rsidRPr="00B2338E" w:rsidDel="009B2C3C">
          <w:rPr>
            <w:rFonts w:cs="Arial"/>
            <w:color w:val="000000"/>
            <w:szCs w:val="19"/>
          </w:rPr>
          <w:delText xml:space="preserve">pomocné </w:delText>
        </w:r>
      </w:del>
      <w:r w:rsidRPr="00B2338E">
        <w:rPr>
          <w:rFonts w:cs="Arial"/>
          <w:color w:val="000000"/>
          <w:szCs w:val="19"/>
        </w:rPr>
        <w:t>nástroje uvedené v MP CKO č. 18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26E62320"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65DE3BDE"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nedochádza k podstatnej zmene pôvodnej zmluvy, rámcovej dohody bez ohľadu na hodnotu tejto zmeny.</w:t>
      </w:r>
    </w:p>
    <w:p w14:paraId="19ABAB29" w14:textId="77777777" w:rsidR="00100E0C" w:rsidRPr="00B2338E" w:rsidRDefault="00100E0C" w:rsidP="00100E0C">
      <w:pPr>
        <w:spacing w:after="200" w:line="276" w:lineRule="auto"/>
        <w:jc w:val="both"/>
        <w:rPr>
          <w:rFonts w:eastAsiaTheme="minorHAnsi" w:cs="Arial"/>
          <w:color w:val="000000"/>
          <w:szCs w:val="19"/>
        </w:rPr>
      </w:pPr>
    </w:p>
    <w:p w14:paraId="69D212DE"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Podstatnou zmenou pôvodnej zmluvy/rámcovej dohody sa rozumie taká zmena, ktorou sa najmä:</w:t>
      </w:r>
    </w:p>
    <w:p w14:paraId="3B2AB9B9"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dopĺňajú alebo menia podstatným spôsobom podmienky, ktoré by v pôvodnom postupe obstarávania umožnili účasť iných hospodárskych subjektov, alebo ktoré by umožnili prijať inú ponuku ako pôvodne prijatú ponuku, </w:t>
      </w:r>
    </w:p>
    <w:p w14:paraId="7123B756"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w:t>
      </w:r>
    </w:p>
    <w:p w14:paraId="023D42E0" w14:textId="77777777" w:rsidR="00100E0C" w:rsidRPr="00B2338E" w:rsidRDefault="00100E0C" w:rsidP="00100E0C">
      <w:pPr>
        <w:ind w:left="709"/>
        <w:contextualSpacing/>
        <w:jc w:val="both"/>
        <w:rPr>
          <w:rFonts w:cs="Arial"/>
          <w:color w:val="000000"/>
          <w:szCs w:val="19"/>
        </w:rPr>
      </w:pPr>
    </w:p>
    <w:p w14:paraId="033B3CC2"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lastRenderedPageBreak/>
        <w:t>Zmluvu/rámcovú dohodu možno zmeniť počas jej trvania bez nového obstarávania aj vtedy, ak hodnota dodatku/dodatkov je nižšia ako:</w:t>
      </w:r>
    </w:p>
    <w:p w14:paraId="1296867E"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20 % hodnoty pôvodnej zmluvy alebo rámcovej dohody, ak ide o zákazku na uskutočnenie stavebných prác,</w:t>
      </w:r>
    </w:p>
    <w:p w14:paraId="33B25A19"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15 % hodnoty pôvodnej zmluvy alebo rámcovej dohody, ak ide o zákazku na dodanie tovaru alebo na poskytnutie služby.</w:t>
      </w:r>
    </w:p>
    <w:p w14:paraId="5C374A7D" w14:textId="77777777" w:rsidR="00100E0C" w:rsidRPr="00B2338E" w:rsidRDefault="00100E0C" w:rsidP="00100E0C">
      <w:pPr>
        <w:ind w:left="720"/>
        <w:contextualSpacing/>
        <w:jc w:val="both"/>
        <w:rPr>
          <w:rFonts w:cs="Arial"/>
          <w:color w:val="000000"/>
          <w:szCs w:val="19"/>
        </w:rPr>
      </w:pPr>
    </w:p>
    <w:p w14:paraId="50318A21"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Zmena zmluvy/rámcovej dohody musí byť písomná, zmenou sa  nesmie meniť charakter zmluvy/rámcovej dohody. Zmeny zmluvy/rámcovej dohody nie je možné vykonať, ak by sa 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p>
    <w:p w14:paraId="178D0356" w14:textId="77777777" w:rsidR="00100E0C" w:rsidRPr="00703E20" w:rsidRDefault="00100E0C" w:rsidP="00100E0C">
      <w:pPr>
        <w:autoSpaceDE w:val="0"/>
        <w:autoSpaceDN w:val="0"/>
        <w:adjustRightInd w:val="0"/>
        <w:spacing w:before="120" w:after="120" w:line="288" w:lineRule="auto"/>
        <w:jc w:val="both"/>
        <w:rPr>
          <w:rFonts w:cs="Arial"/>
          <w:color w:val="000000"/>
          <w:szCs w:val="19"/>
        </w:rPr>
      </w:pPr>
      <w:r w:rsidRPr="00B2338E">
        <w:rPr>
          <w:rFonts w:eastAsiaTheme="minorHAnsi" w:cs="Arial"/>
          <w:color w:val="000000"/>
          <w:szCs w:val="19"/>
        </w:rPr>
        <w:t>Na kontrolu dodatkov (vrátane lehôt spojených s výkonom kontroly) sa primerane vzťahujú pravidlá upravené v kapitole 2.</w:t>
      </w:r>
      <w:r>
        <w:rPr>
          <w:rFonts w:eastAsiaTheme="minorHAnsi" w:cs="Arial"/>
          <w:color w:val="000000"/>
          <w:szCs w:val="19"/>
        </w:rPr>
        <w:t>5</w:t>
      </w:r>
      <w:r w:rsidRPr="00B2338E">
        <w:rPr>
          <w:rFonts w:eastAsiaTheme="minorHAnsi" w:cs="Arial"/>
          <w:color w:val="000000"/>
          <w:szCs w:val="19"/>
        </w:rPr>
        <w:t>.</w:t>
      </w:r>
      <w:r>
        <w:rPr>
          <w:rFonts w:eastAsiaTheme="minorHAnsi" w:cs="Arial"/>
          <w:color w:val="000000"/>
          <w:szCs w:val="19"/>
        </w:rPr>
        <w:t>1 e) a f)</w:t>
      </w:r>
      <w:r w:rsidRPr="00B2338E">
        <w:rPr>
          <w:rFonts w:eastAsiaTheme="minorHAnsi" w:cs="Arial"/>
          <w:color w:val="000000"/>
          <w:szCs w:val="19"/>
        </w:rPr>
        <w:t xml:space="preserve"> tejto Príručky.</w:t>
      </w:r>
    </w:p>
    <w:p w14:paraId="4D4E1560" w14:textId="77777777" w:rsidR="00100E0C" w:rsidRPr="00765CB1" w:rsidRDefault="00100E0C" w:rsidP="00765CB1">
      <w:pPr>
        <w:autoSpaceDE w:val="0"/>
        <w:autoSpaceDN w:val="0"/>
        <w:adjustRightInd w:val="0"/>
        <w:spacing w:before="120" w:after="120" w:line="288" w:lineRule="auto"/>
        <w:jc w:val="both"/>
        <w:rPr>
          <w:color w:val="000000"/>
        </w:rPr>
      </w:pPr>
    </w:p>
    <w:p w14:paraId="7A55D3B2" w14:textId="55D548C5" w:rsidR="009D7F63" w:rsidRPr="0073389C" w:rsidRDefault="009D7F63" w:rsidP="009D7F63">
      <w:pPr>
        <w:pStyle w:val="Nadpis3"/>
        <w:ind w:left="567" w:firstLine="0"/>
        <w:rPr>
          <w:lang w:val="sk-SK"/>
        </w:rPr>
      </w:pPr>
      <w:bookmarkStart w:id="383" w:name="_Toc440372887"/>
      <w:bookmarkStart w:id="384" w:name="_Toc4576206"/>
      <w:r w:rsidRPr="0073389C">
        <w:rPr>
          <w:lang w:val="sk-SK"/>
        </w:rPr>
        <w:t>Konflikt záujmov</w:t>
      </w:r>
      <w:bookmarkEnd w:id="383"/>
      <w:bookmarkEnd w:id="384"/>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w:t>
      </w:r>
      <w:r>
        <w:lastRenderedPageBreak/>
        <w:t xml:space="preserve">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lastRenderedPageBreak/>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2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2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2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lastRenderedPageBreak/>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2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lastRenderedPageBreak/>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w:t>
            </w:r>
            <w:r w:rsidRPr="0073389C">
              <w:lastRenderedPageBreak/>
              <w:t>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lastRenderedPageBreak/>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385" w:name="_Toc410907878"/>
      <w:bookmarkStart w:id="386" w:name="_Toc440372888"/>
      <w:bookmarkStart w:id="387" w:name="_Toc4576207"/>
      <w:r w:rsidRPr="0073389C">
        <w:rPr>
          <w:lang w:val="sk-SK"/>
        </w:rPr>
        <w:t>Informačný systém (ITMS2014+)</w:t>
      </w:r>
      <w:bookmarkEnd w:id="385"/>
      <w:bookmarkEnd w:id="386"/>
      <w:bookmarkEnd w:id="387"/>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3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lastRenderedPageBreak/>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388" w:name="_Toc440372889"/>
      <w:bookmarkStart w:id="389" w:name="_Toc4576208"/>
      <w:r w:rsidRPr="0073389C">
        <w:rPr>
          <w:lang w:val="sk-SK"/>
        </w:rPr>
        <w:t>Informovanie a komunikácia</w:t>
      </w:r>
      <w:bookmarkEnd w:id="388"/>
      <w:bookmarkEnd w:id="389"/>
    </w:p>
    <w:p w14:paraId="7A55D477" w14:textId="607631E5"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390" w:name="_Toc440372890"/>
      <w:bookmarkStart w:id="391" w:name="_Toc4576209"/>
      <w:bookmarkStart w:id="392" w:name="_Toc410907880"/>
      <w:r w:rsidRPr="0073389C">
        <w:rPr>
          <w:rFonts w:ascii="Arial" w:hAnsi="Arial"/>
          <w:lang w:val="sk-SK"/>
        </w:rPr>
        <w:lastRenderedPageBreak/>
        <w:t>Kontrola a overovanie oprávnenosti výdavkov</w:t>
      </w:r>
      <w:bookmarkEnd w:id="390"/>
      <w:bookmarkEnd w:id="391"/>
      <w:r w:rsidRPr="0073389C">
        <w:rPr>
          <w:rFonts w:ascii="Arial" w:hAnsi="Arial"/>
          <w:lang w:val="sk-SK"/>
        </w:rPr>
        <w:t xml:space="preserve"> </w:t>
      </w:r>
      <w:bookmarkEnd w:id="392"/>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393" w:name="_Toc410907881"/>
      <w:bookmarkStart w:id="394" w:name="_Toc440372891"/>
      <w:bookmarkStart w:id="395" w:name="_Toc4576210"/>
      <w:r w:rsidRPr="0073389C">
        <w:rPr>
          <w:lang w:val="sk-SK"/>
        </w:rPr>
        <w:t xml:space="preserve">Administratívna </w:t>
      </w:r>
      <w:r w:rsidR="00F17DE9">
        <w:rPr>
          <w:lang w:val="sk-SK"/>
        </w:rPr>
        <w:t xml:space="preserve">finančná </w:t>
      </w:r>
      <w:r w:rsidRPr="0073389C">
        <w:rPr>
          <w:lang w:val="sk-SK"/>
        </w:rPr>
        <w:t>kontrola</w:t>
      </w:r>
      <w:bookmarkEnd w:id="393"/>
      <w:bookmarkEnd w:id="394"/>
      <w:bookmarkEnd w:id="395"/>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396" w:name="_Toc410907882"/>
      <w:bookmarkStart w:id="397" w:name="_Toc440372892"/>
      <w:bookmarkStart w:id="398" w:name="_Toc4576211"/>
      <w:r>
        <w:rPr>
          <w:lang w:val="sk-SK"/>
        </w:rPr>
        <w:t>Finančná k</w:t>
      </w:r>
      <w:r w:rsidR="009D7F63" w:rsidRPr="0073389C">
        <w:rPr>
          <w:lang w:val="sk-SK"/>
        </w:rPr>
        <w:t>ontrola na mieste</w:t>
      </w:r>
      <w:bookmarkEnd w:id="396"/>
      <w:bookmarkEnd w:id="397"/>
      <w:bookmarkEnd w:id="398"/>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99"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400" w:name="_Toc440372893"/>
      <w:bookmarkStart w:id="401" w:name="_Toc4576212"/>
      <w:r w:rsidRPr="0073389C">
        <w:rPr>
          <w:rFonts w:ascii="Arial" w:hAnsi="Arial"/>
          <w:lang w:val="sk-SK"/>
        </w:rPr>
        <w:lastRenderedPageBreak/>
        <w:t>Pr</w:t>
      </w:r>
      <w:r>
        <w:rPr>
          <w:rFonts w:ascii="Arial" w:hAnsi="Arial"/>
          <w:lang w:val="sk-SK"/>
        </w:rPr>
        <w:t>echodné a záverečné ustanovenia</w:t>
      </w:r>
      <w:bookmarkEnd w:id="400"/>
      <w:bookmarkEnd w:id="401"/>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402" w:name="_Toc440372894"/>
      <w:bookmarkStart w:id="403" w:name="_Toc4576213"/>
      <w:r w:rsidRPr="0073389C">
        <w:rPr>
          <w:rFonts w:ascii="Arial" w:hAnsi="Arial"/>
          <w:lang w:val="sk-SK"/>
        </w:rPr>
        <w:lastRenderedPageBreak/>
        <w:t>Prílohy</w:t>
      </w:r>
      <w:bookmarkEnd w:id="399"/>
      <w:bookmarkEnd w:id="402"/>
      <w:bookmarkEnd w:id="403"/>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32"/>
      <w:footerReference w:type="first" r:id="rId33"/>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B4CA1" w14:textId="77777777" w:rsidR="00A44133" w:rsidRDefault="00A44133">
      <w:r>
        <w:separator/>
      </w:r>
    </w:p>
    <w:p w14:paraId="49D7C814" w14:textId="77777777" w:rsidR="00A44133" w:rsidRDefault="00A44133"/>
  </w:endnote>
  <w:endnote w:type="continuationSeparator" w:id="0">
    <w:p w14:paraId="4D672019" w14:textId="77777777" w:rsidR="00A44133" w:rsidRDefault="00A44133">
      <w:r>
        <w:continuationSeparator/>
      </w:r>
    </w:p>
    <w:p w14:paraId="08473BEC" w14:textId="77777777" w:rsidR="00A44133" w:rsidRDefault="00A44133"/>
  </w:endnote>
  <w:endnote w:type="continuationNotice" w:id="1">
    <w:p w14:paraId="39DB05CC" w14:textId="77777777" w:rsidR="00A44133" w:rsidRDefault="00A441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A44133" w:rsidRDefault="00A44133">
    <w:pPr>
      <w:pStyle w:val="Pta"/>
      <w:jc w:val="right"/>
    </w:pPr>
    <w:r>
      <w:fldChar w:fldCharType="begin"/>
    </w:r>
    <w:r>
      <w:instrText xml:space="preserve"> PAGE   \* MERGEFORMAT </w:instrText>
    </w:r>
    <w:r>
      <w:fldChar w:fldCharType="separate"/>
    </w:r>
    <w:r w:rsidR="00C477B0">
      <w:rPr>
        <w:noProof/>
      </w:rPr>
      <w:t>154</w:t>
    </w:r>
    <w:r>
      <w:rPr>
        <w:noProof/>
      </w:rPr>
      <w:fldChar w:fldCharType="end"/>
    </w:r>
  </w:p>
  <w:p w14:paraId="5596B515" w14:textId="77777777" w:rsidR="00A44133" w:rsidRPr="003530AF" w:rsidRDefault="00A44133"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A44133" w:rsidRDefault="00A44133">
        <w:pPr>
          <w:pStyle w:val="Pta"/>
          <w:jc w:val="right"/>
        </w:pPr>
        <w:r>
          <w:fldChar w:fldCharType="begin"/>
        </w:r>
        <w:r>
          <w:instrText>PAGE   \* MERGEFORMAT</w:instrText>
        </w:r>
        <w:r>
          <w:fldChar w:fldCharType="separate"/>
        </w:r>
        <w:r w:rsidR="00DE330E" w:rsidRPr="00DE330E">
          <w:rPr>
            <w:noProof/>
            <w:lang w:val="sk-SK"/>
          </w:rPr>
          <w:t>1</w:t>
        </w:r>
        <w:r>
          <w:fldChar w:fldCharType="end"/>
        </w:r>
      </w:p>
    </w:sdtContent>
  </w:sdt>
  <w:p w14:paraId="3B48FDCA" w14:textId="77777777" w:rsidR="00A44133" w:rsidRDefault="00A4413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5B1D7" w14:textId="77777777" w:rsidR="00A44133" w:rsidRDefault="00A44133">
      <w:r>
        <w:separator/>
      </w:r>
    </w:p>
    <w:p w14:paraId="5324482A" w14:textId="77777777" w:rsidR="00A44133" w:rsidRDefault="00A44133"/>
  </w:footnote>
  <w:footnote w:type="continuationSeparator" w:id="0">
    <w:p w14:paraId="146C041F" w14:textId="77777777" w:rsidR="00A44133" w:rsidRDefault="00A44133">
      <w:r>
        <w:continuationSeparator/>
      </w:r>
    </w:p>
    <w:p w14:paraId="0EE6E8B0" w14:textId="77777777" w:rsidR="00A44133" w:rsidRDefault="00A44133"/>
  </w:footnote>
  <w:footnote w:type="continuationNotice" w:id="1">
    <w:p w14:paraId="0CCE1F7D" w14:textId="77777777" w:rsidR="00A44133" w:rsidRDefault="00A44133"/>
  </w:footnote>
  <w:footnote w:id="2">
    <w:p w14:paraId="7A55D546" w14:textId="77777777" w:rsidR="00A44133" w:rsidRPr="009D7F63" w:rsidRDefault="00A4413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A44133" w:rsidRPr="009D7F63" w:rsidRDefault="00A4413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A44133" w:rsidRPr="009D7F63" w:rsidRDefault="00A4413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6C6136E4" w14:textId="42EB9E47" w:rsidR="00A44133" w:rsidRPr="00735615" w:rsidRDefault="00A44133">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6">
    <w:p w14:paraId="335D2BCE" w14:textId="1B8ED7A4" w:rsidR="00A44133" w:rsidRPr="00EA00BD" w:rsidRDefault="00A44133"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A44133" w:rsidRPr="00EA00BD" w:rsidRDefault="00A44133" w:rsidP="00702314">
      <w:pPr>
        <w:pStyle w:val="Textpoznmkypodiarou"/>
        <w:jc w:val="both"/>
        <w:rPr>
          <w:szCs w:val="16"/>
          <w:lang w:val="sk-SK"/>
        </w:rPr>
      </w:pPr>
    </w:p>
    <w:p w14:paraId="0B34EF74" w14:textId="1C895A37" w:rsidR="00A44133" w:rsidRPr="00EA00BD" w:rsidRDefault="00A44133">
      <w:pPr>
        <w:pStyle w:val="Textpoznmkypodiarou"/>
        <w:rPr>
          <w:lang w:val="sk-SK"/>
        </w:rPr>
      </w:pPr>
    </w:p>
  </w:footnote>
  <w:footnote w:id="7">
    <w:p w14:paraId="2CF18677" w14:textId="611E159C" w:rsidR="00A44133" w:rsidRPr="0063712E" w:rsidRDefault="00A44133" w:rsidP="0063712E">
      <w:pPr>
        <w:pStyle w:val="Textpoznmkypodiarou"/>
        <w:jc w:val="both"/>
        <w:rPr>
          <w:lang w:val="sk-SK"/>
        </w:rPr>
      </w:pPr>
      <w:r>
        <w:rPr>
          <w:rStyle w:val="Odkaznapoznmkupodiarou"/>
        </w:rPr>
        <w:footnoteRef/>
      </w:r>
      <w:r>
        <w:t xml:space="preserve"> </w:t>
      </w:r>
      <w:r>
        <w:rPr>
          <w:lang w:val="sk-SK"/>
        </w:rPr>
        <w:t xml:space="preserve">Prijímateľ môže pre doručenie informácie o začatí realizácie hlavných aktivít projektu v písomnej forme využiť aj štandardný postup doručením: a) v listinnej podobe poštou, kuriérskou službou  alebo osobne do podateľne; b)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w:t>
      </w:r>
    </w:p>
  </w:footnote>
  <w:footnote w:id="8">
    <w:p w14:paraId="7A55D549" w14:textId="77777777" w:rsidR="00A44133" w:rsidRPr="009D7F63" w:rsidRDefault="00A4413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9">
    <w:p w14:paraId="753533B6" w14:textId="4FAEE210" w:rsidR="00A44133" w:rsidRPr="0063712E" w:rsidRDefault="00A44133">
      <w:pPr>
        <w:pStyle w:val="Textpoznmkypodiarou"/>
        <w:rPr>
          <w:lang w:val="sk-SK"/>
        </w:rPr>
      </w:pPr>
      <w:r>
        <w:rPr>
          <w:rStyle w:val="Odkaznapoznmkupodiarou"/>
        </w:rPr>
        <w:footnoteRef/>
      </w:r>
      <w:r>
        <w:t xml:space="preserve"> </w:t>
      </w:r>
      <w:r>
        <w:rPr>
          <w:lang w:val="sk-SK"/>
        </w:rPr>
        <w:t xml:space="preserve">V tomto prípade odporúčame využiť funkcionalitu ITMS2014+, ktorá umožňuje podanie formuláru v elektronickej podobe priamo z prostredia ITMS2014+ postupom popísaným v Usmernení CKO č. 6 k elektronickej komunikácii v systéme ITMS2014+. </w:t>
      </w:r>
    </w:p>
  </w:footnote>
  <w:footnote w:id="10">
    <w:p w14:paraId="440A1364" w14:textId="5D093E76" w:rsidR="00A44133" w:rsidRPr="003911A6" w:rsidRDefault="00A44133">
      <w:pPr>
        <w:pStyle w:val="Textpoznmkypodiarou"/>
        <w:rPr>
          <w:del w:id="137"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1">
    <w:p w14:paraId="28C505C7" w14:textId="115896DC" w:rsidR="00A44133" w:rsidRPr="00F20EE9" w:rsidRDefault="00A44133">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2">
    <w:p w14:paraId="08D19436" w14:textId="667CCAA7" w:rsidR="00A44133" w:rsidRPr="005D70A1" w:rsidRDefault="00A44133">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3">
    <w:p w14:paraId="0DDD8E63" w14:textId="622450AC" w:rsidR="00A44133" w:rsidRPr="00EA330D" w:rsidRDefault="00A44133"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4">
    <w:p w14:paraId="24E471AF" w14:textId="4B30A851" w:rsidR="00A44133" w:rsidRPr="00852446" w:rsidRDefault="00A44133"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5">
    <w:p w14:paraId="6CC7BD3B" w14:textId="5832019B" w:rsidR="00A44133" w:rsidRPr="00E25071" w:rsidRDefault="00A44133"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6">
    <w:p w14:paraId="34E3F994" w14:textId="05E366E0" w:rsidR="00A44133" w:rsidRPr="00EA00BD" w:rsidRDefault="00A44133">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7">
    <w:p w14:paraId="7A55D54A" w14:textId="77777777" w:rsidR="00A44133" w:rsidRPr="009D7F63" w:rsidRDefault="00A4413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8">
    <w:p w14:paraId="7A55D54B" w14:textId="77777777" w:rsidR="00A44133" w:rsidRPr="009D7F63" w:rsidRDefault="00A4413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9">
    <w:p w14:paraId="356452D0" w14:textId="6C4EE198" w:rsidR="00A44133" w:rsidRPr="007D7535" w:rsidRDefault="00A44133"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0">
    <w:p w14:paraId="7A55D54C" w14:textId="77777777" w:rsidR="00A44133" w:rsidRPr="009D7F63" w:rsidRDefault="00A4413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A44133" w:rsidRPr="009D7F63" w:rsidRDefault="00A441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A44133" w:rsidRPr="009D7F63" w:rsidRDefault="00A441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A44133" w:rsidRPr="009D7F63" w:rsidRDefault="00A441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A44133" w:rsidRPr="009D7F63" w:rsidRDefault="00A44133" w:rsidP="00C8683A">
      <w:pPr>
        <w:pStyle w:val="Textpoznmkypodiarou"/>
        <w:rPr>
          <w:rFonts w:cs="Arial"/>
          <w:szCs w:val="16"/>
          <w:lang w:val="sk-SK"/>
        </w:rPr>
      </w:pPr>
      <w:r w:rsidRPr="009D7F63">
        <w:rPr>
          <w:rFonts w:cs="Arial"/>
          <w:szCs w:val="16"/>
          <w:lang w:val="sk-SK" w:eastAsia="cs-CZ"/>
        </w:rPr>
        <w:t>4. pohonné hmoty.</w:t>
      </w:r>
    </w:p>
  </w:footnote>
  <w:footnote w:id="21">
    <w:p w14:paraId="0C902E3E" w14:textId="77777777" w:rsidR="00A44133" w:rsidRPr="009D7F63" w:rsidRDefault="00A4413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A44133" w:rsidRPr="009D7F63" w:rsidRDefault="00A441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A44133" w:rsidRPr="009D7F63" w:rsidRDefault="00A441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A44133" w:rsidRPr="009D7F63" w:rsidRDefault="00A441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A44133" w:rsidRPr="00041D2E" w:rsidRDefault="00A44133" w:rsidP="00041D2E">
      <w:pPr>
        <w:pStyle w:val="Textpoznmkypodiarou"/>
        <w:rPr>
          <w:lang w:val="sk-SK"/>
        </w:rPr>
      </w:pPr>
      <w:r w:rsidRPr="009D7F63">
        <w:rPr>
          <w:rFonts w:cs="Arial"/>
          <w:szCs w:val="16"/>
          <w:lang w:val="sk-SK" w:eastAsia="cs-CZ"/>
        </w:rPr>
        <w:t>4. pohonné hmoty.</w:t>
      </w:r>
    </w:p>
  </w:footnote>
  <w:footnote w:id="22">
    <w:p w14:paraId="7A55D551" w14:textId="77777777" w:rsidR="00A44133" w:rsidRPr="009D7F63" w:rsidRDefault="00A4413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3">
    <w:p w14:paraId="6EF08F5D" w14:textId="77777777" w:rsidR="00A44133" w:rsidRDefault="00A44133"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68908FFB" w14:textId="3B89EA26" w:rsidR="00A44133" w:rsidRPr="00735615" w:rsidRDefault="00A44133"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24">
    <w:p w14:paraId="7A55D552" w14:textId="77777777" w:rsidR="00A44133" w:rsidRPr="009D7F63" w:rsidRDefault="00A4413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5">
    <w:p w14:paraId="7A55D553" w14:textId="77777777" w:rsidR="00A44133" w:rsidRPr="009D7F63" w:rsidRDefault="00A4413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6">
    <w:p w14:paraId="2415F5CC" w14:textId="68E1CA8B" w:rsidR="00A44133" w:rsidRDefault="00A4413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A44133" w:rsidRPr="009D7F63" w:rsidRDefault="00A44133">
      <w:pPr>
        <w:pStyle w:val="Textpoznmkypodiarou"/>
        <w:rPr>
          <w:rFonts w:cs="Arial"/>
          <w:szCs w:val="16"/>
          <w:lang w:val="sk-SK"/>
        </w:rPr>
      </w:pPr>
    </w:p>
  </w:footnote>
  <w:footnote w:id="27">
    <w:p w14:paraId="0C95FB20" w14:textId="18795564" w:rsidR="00A44133" w:rsidRPr="002D4628" w:rsidRDefault="00A44133"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28">
    <w:p w14:paraId="7A55D555" w14:textId="77777777" w:rsidR="00A44133" w:rsidRPr="009D7F63" w:rsidRDefault="00A44133"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9">
    <w:p w14:paraId="0274D41C" w14:textId="77777777" w:rsidR="00A44133" w:rsidRPr="006E4CC8" w:rsidRDefault="00A4413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A44133" w:rsidRPr="007F7349" w:rsidRDefault="00A44133"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A44133" w:rsidRPr="007F7349" w:rsidRDefault="00A44133"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A44133" w:rsidRPr="007F7349" w:rsidRDefault="00A44133"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A44133" w:rsidRPr="00F41F62" w:rsidRDefault="00A4413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0">
    <w:p w14:paraId="7A55D556" w14:textId="77777777" w:rsidR="00A44133" w:rsidRPr="009D7F63" w:rsidRDefault="00A4413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1">
    <w:p w14:paraId="2C0A5128" w14:textId="77777777" w:rsidR="00A44133" w:rsidRDefault="00A44133"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32">
    <w:p w14:paraId="7E1B0128" w14:textId="77777777" w:rsidR="00A44133" w:rsidRDefault="00A44133"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3">
    <w:p w14:paraId="6D0863AC" w14:textId="77777777" w:rsidR="00A44133" w:rsidRDefault="00A44133"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34">
    <w:p w14:paraId="4FEE481D" w14:textId="479E076B" w:rsidR="00A44133" w:rsidRPr="004F28ED" w:rsidRDefault="00A4413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5">
    <w:p w14:paraId="798714CE" w14:textId="77777777" w:rsidR="00A44133" w:rsidRPr="00E1641D" w:rsidRDefault="00A44133"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36">
    <w:p w14:paraId="4E3626C9" w14:textId="77777777" w:rsidR="00A44133" w:rsidRPr="0029658C" w:rsidRDefault="00A44133"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7">
    <w:p w14:paraId="44935447" w14:textId="77777777" w:rsidR="00A44133" w:rsidRDefault="00A44133"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314F378" w14:textId="77777777" w:rsidR="00A44133" w:rsidRPr="0029658C" w:rsidRDefault="00A44133"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8">
    <w:p w14:paraId="35CD2DF8" w14:textId="77777777" w:rsidR="00A44133" w:rsidRPr="00765644" w:rsidRDefault="00A44133"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39">
    <w:p w14:paraId="6D897E76" w14:textId="77777777" w:rsidR="00A44133" w:rsidRDefault="00A44133"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A44133" w:rsidRDefault="00A44133"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A44133" w:rsidRPr="00033E1E" w:rsidRDefault="00A44133"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40">
    <w:p w14:paraId="5DB7D518" w14:textId="2C548220" w:rsidR="00A44133" w:rsidRPr="00867B4C" w:rsidRDefault="00A44133"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41">
    <w:p w14:paraId="5E4D76D1" w14:textId="69503A48" w:rsidR="00A44133" w:rsidRPr="00EA00BD" w:rsidRDefault="00A44133"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42">
    <w:p w14:paraId="5543C8B0" w14:textId="54874846" w:rsidR="00A44133" w:rsidRPr="00EA00BD" w:rsidRDefault="00A44133"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43">
    <w:p w14:paraId="3B927676" w14:textId="0B338479" w:rsidR="00A44133" w:rsidRPr="00965E93" w:rsidRDefault="00A4413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44">
    <w:p w14:paraId="7A55D557" w14:textId="52DFEF6A" w:rsidR="00A44133" w:rsidRPr="009D7F63" w:rsidRDefault="00A4413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5">
    <w:p w14:paraId="7A55D558" w14:textId="77777777" w:rsidR="00A44133" w:rsidRPr="009D7F63" w:rsidRDefault="00A4413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6">
    <w:p w14:paraId="17C29017" w14:textId="77777777" w:rsidR="00A44133" w:rsidRPr="009D7F63" w:rsidRDefault="00A441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7">
    <w:p w14:paraId="7A55D559" w14:textId="77777777" w:rsidR="00A44133" w:rsidRPr="009D7F63" w:rsidRDefault="00A441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A44133" w:rsidRPr="009D7F63" w:rsidRDefault="00A4413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8">
    <w:p w14:paraId="7A55D55B" w14:textId="77777777" w:rsidR="00A44133" w:rsidRPr="009D7F63" w:rsidRDefault="00A441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9">
    <w:p w14:paraId="7A55D55C" w14:textId="77777777" w:rsidR="00A44133" w:rsidRPr="009D7F63" w:rsidRDefault="00A441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50">
    <w:p w14:paraId="7A55D55D" w14:textId="77777777" w:rsidR="00A44133" w:rsidRPr="009D7F63" w:rsidRDefault="00A441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A44133" w:rsidRPr="009D7F63" w:rsidRDefault="00A4413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51">
    <w:p w14:paraId="7A55D55F" w14:textId="333E477A" w:rsidR="00A44133" w:rsidRPr="00062F88" w:rsidRDefault="00A4413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52">
    <w:p w14:paraId="02F4C726" w14:textId="77777777" w:rsidR="00A44133" w:rsidRDefault="00A44133" w:rsidP="009B4AEF">
      <w:pPr>
        <w:pStyle w:val="Textpoznmkypodiarou"/>
        <w:jc w:val="both"/>
      </w:pPr>
      <w:r>
        <w:rPr>
          <w:rStyle w:val="Odkaznapoznmkupodiarou"/>
        </w:rPr>
        <w:footnoteRef/>
      </w:r>
      <w:r>
        <w:t xml:space="preserve"> Priznanie odmeny príslušnému zamestnancovi musí byť náležite zdôvodnené.</w:t>
      </w:r>
    </w:p>
  </w:footnote>
  <w:footnote w:id="53">
    <w:p w14:paraId="04763B2B" w14:textId="5A5D2FAF" w:rsidR="00A44133" w:rsidRPr="00F72B7B" w:rsidRDefault="00A44133"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54">
    <w:p w14:paraId="0388B3E2" w14:textId="69806EBB" w:rsidR="00A44133" w:rsidRDefault="00A4413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5">
    <w:p w14:paraId="2E6985A0" w14:textId="72937051" w:rsidR="00A44133" w:rsidRDefault="00A44133"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56">
    <w:p w14:paraId="7A55D560" w14:textId="5738DA04" w:rsidR="00A44133" w:rsidRPr="00027286" w:rsidRDefault="00A4413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7">
    <w:p w14:paraId="15B0D0EB" w14:textId="3E15725B" w:rsidR="00A44133" w:rsidRPr="00AF0A84" w:rsidRDefault="00A4413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8">
    <w:p w14:paraId="7A55D564" w14:textId="77777777" w:rsidR="00A44133" w:rsidRPr="009D7F63" w:rsidRDefault="00A441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9">
    <w:p w14:paraId="73803B02" w14:textId="0362DBBB" w:rsidR="00A44133" w:rsidRDefault="00A44133"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6A48E5FC" w14:textId="715760FA" w:rsidR="00A44133" w:rsidRPr="00B275B2" w:rsidRDefault="00A44133" w:rsidP="00AB15E6">
      <w:pPr>
        <w:pStyle w:val="Textpoznmkypodiarou"/>
        <w:jc w:val="both"/>
        <w:rPr>
          <w:lang w:val="sk-SK"/>
        </w:rPr>
      </w:pPr>
      <w:r>
        <w:rPr>
          <w:lang w:val="sk-SK"/>
        </w:rPr>
        <w:t xml:space="preserve"> </w:t>
      </w:r>
    </w:p>
  </w:footnote>
  <w:footnote w:id="60">
    <w:p w14:paraId="75442DCC" w14:textId="77777777" w:rsidR="00A44133" w:rsidRPr="001277DD" w:rsidRDefault="00A4413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61">
    <w:p w14:paraId="539DE3AB" w14:textId="19EBEE7A" w:rsidR="00A44133" w:rsidRPr="00EA00BD" w:rsidRDefault="00A44133"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62">
    <w:p w14:paraId="6B33FB00" w14:textId="77777777" w:rsidR="00A44133" w:rsidRPr="001277DD" w:rsidRDefault="00A44133"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63">
    <w:p w14:paraId="44310DB6" w14:textId="77777777" w:rsidR="00A44133" w:rsidRPr="001277DD" w:rsidRDefault="00A4413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64">
    <w:p w14:paraId="28E7C95F" w14:textId="0B437969" w:rsidR="00A44133" w:rsidRPr="001277DD" w:rsidRDefault="00A4413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5">
    <w:p w14:paraId="250CEFBD" w14:textId="33B32087" w:rsidR="00A44133" w:rsidRPr="00923BC1" w:rsidRDefault="00A4413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6">
    <w:p w14:paraId="414F1A43" w14:textId="265724BA" w:rsidR="00A44133" w:rsidRPr="00772F95" w:rsidRDefault="00A4413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7">
    <w:p w14:paraId="0C4735BA" w14:textId="1928CC24" w:rsidR="00A44133" w:rsidRPr="008A522F" w:rsidRDefault="00A4413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8">
    <w:p w14:paraId="038A96C2" w14:textId="13120178" w:rsidR="00A44133" w:rsidRPr="00CE0C11" w:rsidRDefault="00A4413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9">
    <w:p w14:paraId="59C496F8" w14:textId="77777777" w:rsidR="00A44133" w:rsidRPr="00621D47" w:rsidRDefault="00A4413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70">
    <w:p w14:paraId="70BE8EFD" w14:textId="4D3737B4" w:rsidR="00A44133" w:rsidRPr="00391F1C" w:rsidRDefault="00A4413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71">
    <w:p w14:paraId="7A55D567" w14:textId="77777777" w:rsidR="00A44133" w:rsidRPr="009D7F63" w:rsidRDefault="00A4413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72">
    <w:p w14:paraId="7A55D568" w14:textId="77777777" w:rsidR="00A44133" w:rsidRPr="009D7F63" w:rsidRDefault="00A4413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73">
    <w:p w14:paraId="7A55D569" w14:textId="77777777" w:rsidR="00A44133" w:rsidRPr="009D7F63" w:rsidRDefault="00A4413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74">
    <w:p w14:paraId="7A55D56A" w14:textId="77777777" w:rsidR="00A44133" w:rsidRPr="009D7F63" w:rsidRDefault="00A4413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5">
    <w:p w14:paraId="7A55D56B" w14:textId="77777777" w:rsidR="00A44133" w:rsidRPr="009D7F63" w:rsidRDefault="00A4413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6">
    <w:p w14:paraId="7A55D56E" w14:textId="416A13B1" w:rsidR="00A44133" w:rsidRPr="009D7F63" w:rsidRDefault="00A4413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7">
    <w:p w14:paraId="7DAB27E8" w14:textId="77777777" w:rsidR="00A44133" w:rsidRPr="00405EED" w:rsidRDefault="00A4413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8">
    <w:p w14:paraId="7A55D570" w14:textId="36F68E99" w:rsidR="00A44133" w:rsidRPr="009D7F63" w:rsidRDefault="00A4413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9">
    <w:p w14:paraId="7A55D571" w14:textId="77777777" w:rsidR="00A44133" w:rsidRPr="009D7F63" w:rsidRDefault="00A4413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80">
    <w:p w14:paraId="7A55D575" w14:textId="2BC95C86" w:rsidR="00A44133" w:rsidRPr="009D7F63" w:rsidRDefault="00A4413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81">
    <w:p w14:paraId="7A55D578" w14:textId="77777777" w:rsidR="00A44133" w:rsidRPr="009D7F63" w:rsidRDefault="00A4413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82">
    <w:p w14:paraId="4F8F3C8B" w14:textId="77777777" w:rsidR="00A44133" w:rsidRPr="009D7F63" w:rsidRDefault="00A4413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3">
    <w:p w14:paraId="451277DD" w14:textId="77777777" w:rsidR="00A44133" w:rsidRPr="009D7F63" w:rsidRDefault="00A4413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84">
    <w:p w14:paraId="7A55D579" w14:textId="67088258" w:rsidR="00A44133" w:rsidRPr="009D7F63" w:rsidRDefault="00A4413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5">
    <w:p w14:paraId="45573155" w14:textId="14B40576" w:rsidR="00A44133" w:rsidRPr="001A7C8D" w:rsidRDefault="00A44133">
      <w:pPr>
        <w:pStyle w:val="Textpoznmkypodiarou"/>
        <w:rPr>
          <w:lang w:val="sk-SK"/>
        </w:rPr>
      </w:pPr>
      <w:r>
        <w:rPr>
          <w:rStyle w:val="Odkaznapoznmkupodiarou"/>
        </w:rPr>
        <w:footnoteRef/>
      </w:r>
      <w:r>
        <w:t xml:space="preserve"> V zmysle ustanovenia § 22 ods. 2 zákona o finančnej kontrole</w:t>
      </w:r>
    </w:p>
  </w:footnote>
  <w:footnote w:id="86">
    <w:p w14:paraId="7A55D57A" w14:textId="77777777" w:rsidR="00A44133" w:rsidRPr="009D7F63" w:rsidRDefault="00A4413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A44133" w:rsidRPr="009D7F63" w:rsidRDefault="00A44133">
      <w:pPr>
        <w:pStyle w:val="Textpoznmkypodiarou"/>
        <w:rPr>
          <w:rFonts w:cs="Arial"/>
          <w:szCs w:val="16"/>
          <w:lang w:val="sk-SK"/>
        </w:rPr>
      </w:pPr>
    </w:p>
  </w:footnote>
  <w:footnote w:id="87">
    <w:p w14:paraId="7A55D57D" w14:textId="46D54323" w:rsidR="00A44133" w:rsidRPr="009D7F63" w:rsidRDefault="00A4413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8">
    <w:p w14:paraId="6E6BEF4A" w14:textId="15DCB6CC" w:rsidR="00A44133" w:rsidRPr="0063712E" w:rsidRDefault="00A44133">
      <w:pPr>
        <w:pStyle w:val="Textpoznmkypodiarou"/>
        <w:rPr>
          <w:lang w:val="sk-SK"/>
        </w:rPr>
      </w:pPr>
      <w:r>
        <w:rPr>
          <w:rStyle w:val="Odkaznapoznmkupodiarou"/>
        </w:rPr>
        <w:footnoteRef/>
      </w:r>
      <w:r>
        <w:t xml:space="preserve"> Odosielateľovi správy</w:t>
      </w:r>
      <w:r>
        <w:rPr>
          <w:lang w:val="sk-SK"/>
        </w:rPr>
        <w:t xml:space="preserve"> (ŽoP)</w:t>
      </w:r>
      <w:r>
        <w:t xml:space="preserve"> sa do schránky prijatých správ na portáli slovensko.sk doručí potvrdenie o odoslaní a elektronická doručenka</w:t>
      </w:r>
    </w:p>
  </w:footnote>
  <w:footnote w:id="89">
    <w:p w14:paraId="6971E3E9" w14:textId="135A47C8" w:rsidR="00A44133" w:rsidRPr="0063712E" w:rsidRDefault="00A44133">
      <w:pPr>
        <w:pStyle w:val="Textpoznmkypodiarou"/>
        <w:rPr>
          <w:lang w:val="sk-SK"/>
        </w:rPr>
      </w:pPr>
      <w:r>
        <w:rPr>
          <w:rStyle w:val="Odkaznapoznmkupodiarou"/>
        </w:rPr>
        <w:footnoteRef/>
      </w:r>
      <w:r>
        <w:t xml:space="preserve"> </w:t>
      </w:r>
      <w:r>
        <w:rPr>
          <w:lang w:val="sk-SK"/>
        </w:rPr>
        <w:t>Nasledujúca časť Všeobecných pokynov k ŽoP  sa pri zasielaní ŽoP v elektronickej podobe uplatňuje primerane</w:t>
      </w:r>
    </w:p>
  </w:footnote>
  <w:footnote w:id="90">
    <w:p w14:paraId="7A55D580" w14:textId="77777777" w:rsidR="00A44133" w:rsidRPr="009D7F63" w:rsidRDefault="00A4413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91">
    <w:p w14:paraId="7A55D581" w14:textId="77777777"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92">
    <w:p w14:paraId="7A55D582" w14:textId="77777777" w:rsidR="00A44133" w:rsidRPr="009D7F63" w:rsidRDefault="00A4413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93">
    <w:p w14:paraId="112A0AD7" w14:textId="77777777" w:rsidR="00A44133" w:rsidRDefault="00A44133"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A44133" w:rsidRPr="0029658C" w:rsidRDefault="00A44133"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94">
    <w:p w14:paraId="7A55D583" w14:textId="052EABFD" w:rsidR="00A44133" w:rsidRPr="009D7F63" w:rsidRDefault="00A4413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A44133" w:rsidRPr="009D7F63" w:rsidRDefault="00A4413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A44133" w:rsidRPr="009D7F63" w:rsidRDefault="00A4413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A44133" w:rsidRPr="002D4DD9" w:rsidRDefault="00A44133"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5">
    <w:p w14:paraId="7A55D587" w14:textId="77777777" w:rsidR="00A44133" w:rsidRPr="002D4DD9" w:rsidRDefault="00A4413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6">
    <w:p w14:paraId="7A55D588" w14:textId="4BFF8B46" w:rsidR="00A44133" w:rsidRPr="00666AC8" w:rsidRDefault="00A4413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7">
    <w:p w14:paraId="7A55D58A" w14:textId="010C8D03" w:rsidR="00A44133" w:rsidRPr="002D4DD9" w:rsidRDefault="00A4413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8">
    <w:p w14:paraId="7A55D58B" w14:textId="36DE3BCF" w:rsidR="00A44133" w:rsidRPr="002D4DD9" w:rsidRDefault="00A4413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9">
    <w:p w14:paraId="7A55D58E" w14:textId="5905C154" w:rsidR="00A44133" w:rsidRPr="009D7F63" w:rsidRDefault="00A441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00">
    <w:p w14:paraId="21B88E63" w14:textId="22F7DF87" w:rsidR="00A44133" w:rsidRPr="00DB1B99" w:rsidRDefault="00A44133"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1">
    <w:p w14:paraId="346F9881" w14:textId="38882892" w:rsidR="00A44133" w:rsidRPr="002D4DD9" w:rsidRDefault="00A44133"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02">
    <w:p w14:paraId="18F68BE6" w14:textId="77777777" w:rsidR="00A44133" w:rsidRPr="009D7F63" w:rsidRDefault="00A4413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03">
    <w:p w14:paraId="7B8CA6F4" w14:textId="45EE5A5E" w:rsidR="00A44133" w:rsidRPr="00DD30A9" w:rsidRDefault="00A44133" w:rsidP="00DD30A9">
      <w:pPr>
        <w:pStyle w:val="Textpoznmkypodiarou"/>
        <w:jc w:val="both"/>
        <w:rPr>
          <w:lang w:val="sk-SK"/>
        </w:rPr>
      </w:pPr>
      <w:r>
        <w:rPr>
          <w:rStyle w:val="Odkaznapoznmkupodiarou"/>
        </w:rPr>
        <w:footnoteRef/>
      </w:r>
      <w:r>
        <w:t xml:space="preserve"> </w:t>
      </w:r>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4">
    <w:p w14:paraId="245656D0" w14:textId="34CF1211" w:rsidR="00A44133" w:rsidRPr="009D7F63" w:rsidRDefault="00A4413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5">
    <w:p w14:paraId="1BAE06D9" w14:textId="3DB56B7A" w:rsidR="00A44133" w:rsidRPr="008D4874" w:rsidRDefault="00A4413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6">
    <w:p w14:paraId="06A0F700" w14:textId="0A8847BF" w:rsidR="00A44133" w:rsidRPr="00A9227A" w:rsidRDefault="00A4413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7">
    <w:p w14:paraId="7A55D594" w14:textId="7255982C" w:rsidR="00A44133" w:rsidRPr="009D7F63" w:rsidRDefault="00A441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8">
    <w:p w14:paraId="7A55D597" w14:textId="7291098D" w:rsidR="00A44133" w:rsidRPr="009D7F63" w:rsidRDefault="00A441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9">
    <w:p w14:paraId="7A55D598" w14:textId="1F811B32"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10">
    <w:p w14:paraId="7A55D599" w14:textId="36FD13E6"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11">
    <w:p w14:paraId="155B50B0" w14:textId="6BA108FC" w:rsidR="00A44133" w:rsidRPr="001D76D4" w:rsidRDefault="00A4413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12">
    <w:p w14:paraId="56611CD7" w14:textId="77777777" w:rsidR="00A44133" w:rsidRPr="00D11AEC" w:rsidRDefault="00A44133" w:rsidP="003E60A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hyperlink r:id="rId2" w:history="1">
        <w:r w:rsidRPr="00F94B95">
          <w:rPr>
            <w:rStyle w:val="Hypertextovprepojenie"/>
            <w:sz w:val="16"/>
          </w:rPr>
          <w:t>http://www.uvo.gov.sk/legislativametodika-dohlad/metodicke-usmernenia/vseobecne-metodicke-usmernenia-zakon-c-252006-z-z--4bc.html</w:t>
        </w:r>
      </w:hyperlink>
      <w:r>
        <w:rPr>
          <w:lang w:val="sk-SK"/>
        </w:rPr>
        <w:t xml:space="preserve"> </w:t>
      </w:r>
      <w:r>
        <w:rPr>
          <w:rFonts w:cs="Arial"/>
          <w:szCs w:val="16"/>
          <w:lang w:val="sk-SK"/>
        </w:rPr>
        <w:t xml:space="preserve"> a </w:t>
      </w:r>
      <w:hyperlink r:id="rId3" w:history="1">
        <w:r w:rsidRPr="008C5544">
          <w:rPr>
            <w:rStyle w:val="Hypertextovprepojenie"/>
            <w:rFonts w:cs="Arial"/>
            <w:sz w:val="16"/>
            <w:szCs w:val="16"/>
            <w:lang w:val="sk-SK"/>
          </w:rPr>
          <w:t>http://www.uvo.gov.sk/legislativametodika-dohlad/metodicke-usmernenia/vseobecne-metodicke-usmernenia-zakon-c-3432015-z-z--51e.html</w:t>
        </w:r>
      </w:hyperlink>
      <w:r>
        <w:rPr>
          <w:rFonts w:cs="Arial"/>
          <w:szCs w:val="16"/>
          <w:lang w:val="sk-SK"/>
        </w:rPr>
        <w:t xml:space="preserve"> </w:t>
      </w:r>
    </w:p>
  </w:footnote>
  <w:footnote w:id="113">
    <w:p w14:paraId="0396C946" w14:textId="77777777" w:rsidR="00A44133" w:rsidRPr="006C27A0" w:rsidRDefault="00A44133" w:rsidP="00FB2A78">
      <w:pPr>
        <w:pStyle w:val="Textpoznmkypodiarou"/>
        <w:rPr>
          <w:lang w:val="sk-SK"/>
        </w:rPr>
      </w:pPr>
      <w:r>
        <w:rPr>
          <w:rStyle w:val="Odkaznapoznmkupodiarou"/>
        </w:rPr>
        <w:footnoteRef/>
      </w:r>
      <w:r>
        <w:t xml:space="preserve"> </w:t>
      </w:r>
      <w:r w:rsidRPr="00071622">
        <w:t>Vyhláška Úradu pre verejné obstarávanie č. 118/2018 Z.z., ktorou sa ustanovuje finančný limit pre nadlimitnú zákazku, finančný limit pre nadlimitnú koncesiu a finančný limit pri súťaži návrhov a od 1.1.2020 nadobúda účinnosť nová vyhláška Úradu pre verejné obstarávanie upravujúca aktuálne finančné limity pre nadlimitné zákazky</w:t>
      </w:r>
    </w:p>
  </w:footnote>
  <w:footnote w:id="114">
    <w:p w14:paraId="7A55D59B" w14:textId="77777777" w:rsidR="00A44133" w:rsidRPr="009D7F63" w:rsidRDefault="00A4413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A44133" w:rsidRPr="009D7F63" w:rsidRDefault="00A4413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A44133" w:rsidRPr="009D7F63" w:rsidRDefault="00A44133" w:rsidP="009D7F63">
      <w:pPr>
        <w:pStyle w:val="Textpoznmkypodiarou"/>
        <w:rPr>
          <w:rFonts w:cs="Arial"/>
          <w:szCs w:val="16"/>
        </w:rPr>
      </w:pPr>
    </w:p>
  </w:footnote>
  <w:footnote w:id="115">
    <w:p w14:paraId="7758003D" w14:textId="22D7C67A" w:rsidR="00A44133" w:rsidRPr="00E70656" w:rsidRDefault="00A4413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6">
    <w:p w14:paraId="7A55D59E" w14:textId="77777777"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7">
    <w:p w14:paraId="7A55D59F" w14:textId="18D969C9" w:rsidR="00A44133" w:rsidRPr="009D7F63" w:rsidRDefault="00A441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Metodické pokyny CKO nájdete na stránke: </w:t>
      </w:r>
      <w:hyperlink r:id="rId5" w:history="1">
        <w:r w:rsidRPr="00E275A6">
          <w:rPr>
            <w:rStyle w:val="Hypertextovprepojenie"/>
            <w:rFonts w:cs="Arial"/>
            <w:sz w:val="16"/>
            <w:szCs w:val="16"/>
            <w:lang w:val="sk-SK"/>
          </w:rPr>
          <w:t>http://www.partnerskadohoda.gov.sk/metodicke-pokyny-cko/</w:t>
        </w:r>
      </w:hyperlink>
    </w:p>
  </w:footnote>
  <w:footnote w:id="118">
    <w:p w14:paraId="6D173C29" w14:textId="4A3D54D6" w:rsidR="00A44133" w:rsidRPr="00963E0D" w:rsidRDefault="00A441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19">
    <w:p w14:paraId="17304A12" w14:textId="40A4FD60" w:rsidR="00A44133" w:rsidRPr="00963E0D" w:rsidRDefault="00A441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20">
    <w:p w14:paraId="169A4593" w14:textId="2DEC6A0A" w:rsidR="00A44133" w:rsidRPr="00963E0D" w:rsidRDefault="00A441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21">
    <w:p w14:paraId="1BDDBEB1" w14:textId="77777777" w:rsidR="00A44133" w:rsidRDefault="00A44133" w:rsidP="005F7EEE">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22">
    <w:p w14:paraId="3229AB39" w14:textId="77777777" w:rsidR="00A44133" w:rsidRPr="007430F0" w:rsidRDefault="00A44133" w:rsidP="00B65522">
      <w:pPr>
        <w:pStyle w:val="Textpoznmkypodiarou"/>
        <w:rPr>
          <w:lang w:val="sk-SK"/>
        </w:rPr>
      </w:pPr>
      <w:r>
        <w:rPr>
          <w:rStyle w:val="Odkaznapoznmkupodiarou"/>
        </w:rPr>
        <w:footnoteRef/>
      </w:r>
      <w:r>
        <w:t xml:space="preserve"> </w:t>
      </w:r>
      <w:r w:rsidRPr="007430F0">
        <w:rPr>
          <w:szCs w:val="16"/>
          <w:lang w:val="sk-SK"/>
        </w:rPr>
        <w:t>Metodický</w:t>
      </w:r>
      <w:r>
        <w:rPr>
          <w:szCs w:val="16"/>
          <w:lang w:val="sk-SK"/>
        </w:rPr>
        <w:t xml:space="preserve"> pokyn CKO č. 14 k zadávaniu zákaziek s nízkou hodnotou na 30 000 EUR</w:t>
      </w:r>
    </w:p>
  </w:footnote>
  <w:footnote w:id="123">
    <w:p w14:paraId="5D3734F5" w14:textId="77777777" w:rsidR="00A44133" w:rsidRPr="0068047A" w:rsidRDefault="00A44133" w:rsidP="00F85AF8">
      <w:pPr>
        <w:pStyle w:val="Textpoznmkypodiarou"/>
        <w:rPr>
          <w:szCs w:val="16"/>
          <w:lang w:val="sk-SK"/>
        </w:rPr>
      </w:pPr>
      <w:r>
        <w:rPr>
          <w:rStyle w:val="Odkaznapoznmkupodiarou"/>
        </w:rPr>
        <w:footnoteRef/>
      </w:r>
      <w:r>
        <w:t xml:space="preserve"> </w:t>
      </w:r>
      <w:r>
        <w:rPr>
          <w:lang w:val="sk-SK"/>
        </w:rPr>
        <w:t xml:space="preserve">Metodický pokyn CKO č. 12 </w:t>
      </w:r>
      <w:r w:rsidRPr="009B5A7E">
        <w:rPr>
          <w:rFonts w:cs="Arial"/>
          <w:szCs w:val="19"/>
        </w:rPr>
        <w:t>k zadávaniu zákaziek nespadajúcich pod zákon o verejnom obstarávaní</w:t>
      </w:r>
      <w:r>
        <w:rPr>
          <w:rFonts w:cs="Arial"/>
          <w:szCs w:val="19"/>
          <w:lang w:val="sk-SK"/>
        </w:rPr>
        <w:t xml:space="preserve"> je zverejnený v aktuálnom znení na stránke </w:t>
      </w:r>
      <w:hyperlink r:id="rId6" w:history="1">
        <w:r w:rsidRPr="0068047A">
          <w:rPr>
            <w:color w:val="0000FF"/>
            <w:szCs w:val="16"/>
            <w:u w:val="single"/>
            <w:lang w:val="sk-SK" w:eastAsia="en-US"/>
          </w:rPr>
          <w:t>https://www.partnerskadohoda.gov.sk/metodicke-pokyny-cko-a-uv-sr/</w:t>
        </w:r>
      </w:hyperlink>
    </w:p>
  </w:footnote>
  <w:footnote w:id="124">
    <w:p w14:paraId="29FE53F2" w14:textId="76F3D466" w:rsidR="00A44133" w:rsidRPr="00803DB1" w:rsidRDefault="00A44133">
      <w:pPr>
        <w:pStyle w:val="Textpoznmkypodiarou"/>
        <w:rPr>
          <w:lang w:val="sk-SK"/>
        </w:rPr>
      </w:pPr>
      <w:ins w:id="350" w:author="Milan Matovič" w:date="2020-05-13T10:22:00Z">
        <w:r>
          <w:rPr>
            <w:rStyle w:val="Odkaznapoznmkupodiarou"/>
          </w:rPr>
          <w:footnoteRef/>
        </w:r>
        <w:r>
          <w:t xml:space="preserve"> NARIADENIE EURÓPSKEHO PARLAMENTU A RADY (EÚ, Euratom) 2018/1046 z 18. júla 2018                                 o rozpočtových pravidlách, ktoré sa vzťahujú na všeobecný rozpočet Únie, o zmene nariadení (EÚ) č. 1296/2013, (EÚ) č. 1301/2013, (EÚ) č. 1303/2013, (EÚ) č. 1304/2013, (EÚ) č. 1309/2013, (EÚ) č. 1316/2013, (EÚ) </w:t>
        </w:r>
        <w:del w:id="351" w:author="Miruška Hrabčáková" w:date="2020-05-28T10:22:00Z">
          <w:r w:rsidDel="00C477B0">
            <w:delText xml:space="preserve">                   </w:delText>
          </w:r>
        </w:del>
        <w:del w:id="352" w:author="Miruška Hrabčáková" w:date="2020-05-28T10:21:00Z">
          <w:r w:rsidDel="00C477B0">
            <w:delText xml:space="preserve">           </w:delText>
          </w:r>
        </w:del>
        <w:r>
          <w:t xml:space="preserve"> č. 223/2014, (EÚ) č. 283/2014 a rozhodnutia č. 541/2014/EÚ a o zrušení nariadenia (EÚ, Euratom) č.</w:t>
        </w:r>
        <w:r w:rsidRPr="00803DB1">
          <w:t xml:space="preserve"> 966/2012</w:t>
        </w:r>
      </w:ins>
    </w:p>
  </w:footnote>
  <w:footnote w:id="125">
    <w:p w14:paraId="5059A7A3" w14:textId="77777777" w:rsidR="00A44133" w:rsidRDefault="00A44133" w:rsidP="00E5073A">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 w:id="126">
    <w:p w14:paraId="2A432946" w14:textId="35C29B09" w:rsidR="00A44133" w:rsidRPr="001325C0" w:rsidRDefault="00A4413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27">
    <w:p w14:paraId="19A2FB50" w14:textId="3C8C6416" w:rsidR="00A44133" w:rsidRPr="001325C0" w:rsidRDefault="00A44133">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28">
    <w:p w14:paraId="6CF6D88E" w14:textId="77777777" w:rsidR="00A44133" w:rsidRPr="001325C0" w:rsidRDefault="00A4413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A44133" w:rsidRPr="001325C0" w:rsidRDefault="00A44133">
      <w:pPr>
        <w:pStyle w:val="Textpoznmkypodiarou"/>
        <w:rPr>
          <w:lang w:val="sk-SK"/>
        </w:rPr>
      </w:pPr>
    </w:p>
  </w:footnote>
  <w:footnote w:id="129">
    <w:p w14:paraId="60152099" w14:textId="6522BB22" w:rsidR="00A44133" w:rsidRPr="00DF0865" w:rsidRDefault="00A44133">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30">
    <w:p w14:paraId="7A55D5A3" w14:textId="77777777" w:rsidR="00A44133" w:rsidRPr="009D7F63" w:rsidRDefault="00A4413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7">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2">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4">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0">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7">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8">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2">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3">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4">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5">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8">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9">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1">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5">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1">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8">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1">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3">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1">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5">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1">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25">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9">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3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6"/>
  </w:num>
  <w:num w:numId="2">
    <w:abstractNumId w:val="26"/>
  </w:num>
  <w:num w:numId="3">
    <w:abstractNumId w:val="105"/>
  </w:num>
  <w:num w:numId="4">
    <w:abstractNumId w:val="21"/>
  </w:num>
  <w:num w:numId="5">
    <w:abstractNumId w:val="47"/>
  </w:num>
  <w:num w:numId="6">
    <w:abstractNumId w:val="134"/>
  </w:num>
  <w:num w:numId="7">
    <w:abstractNumId w:val="133"/>
  </w:num>
  <w:num w:numId="8">
    <w:abstractNumId w:val="93"/>
  </w:num>
  <w:num w:numId="9">
    <w:abstractNumId w:val="113"/>
  </w:num>
  <w:num w:numId="10">
    <w:abstractNumId w:val="58"/>
  </w:num>
  <w:num w:numId="11">
    <w:abstractNumId w:val="90"/>
  </w:num>
  <w:num w:numId="12">
    <w:abstractNumId w:val="122"/>
  </w:num>
  <w:num w:numId="13">
    <w:abstractNumId w:val="1"/>
  </w:num>
  <w:num w:numId="14">
    <w:abstractNumId w:val="31"/>
  </w:num>
  <w:num w:numId="15">
    <w:abstractNumId w:val="69"/>
  </w:num>
  <w:num w:numId="16">
    <w:abstractNumId w:val="8"/>
  </w:num>
  <w:num w:numId="17">
    <w:abstractNumId w:val="9"/>
  </w:num>
  <w:num w:numId="18">
    <w:abstractNumId w:val="65"/>
  </w:num>
  <w:num w:numId="19">
    <w:abstractNumId w:val="96"/>
  </w:num>
  <w:num w:numId="20">
    <w:abstractNumId w:val="28"/>
  </w:num>
  <w:num w:numId="21">
    <w:abstractNumId w:val="67"/>
  </w:num>
  <w:num w:numId="22">
    <w:abstractNumId w:val="81"/>
  </w:num>
  <w:num w:numId="23">
    <w:abstractNumId w:val="10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5"/>
  </w:num>
  <w:num w:numId="28">
    <w:abstractNumId w:val="84"/>
  </w:num>
  <w:num w:numId="29">
    <w:abstractNumId w:val="114"/>
  </w:num>
  <w:num w:numId="30">
    <w:abstractNumId w:val="91"/>
  </w:num>
  <w:num w:numId="31">
    <w:abstractNumId w:val="129"/>
  </w:num>
  <w:num w:numId="32">
    <w:abstractNumId w:val="109"/>
  </w:num>
  <w:num w:numId="33">
    <w:abstractNumId w:val="118"/>
  </w:num>
  <w:num w:numId="34">
    <w:abstractNumId w:val="124"/>
  </w:num>
  <w:num w:numId="35">
    <w:abstractNumId w:val="46"/>
  </w:num>
  <w:num w:numId="36">
    <w:abstractNumId w:val="57"/>
  </w:num>
  <w:num w:numId="37">
    <w:abstractNumId w:val="54"/>
  </w:num>
  <w:num w:numId="38">
    <w:abstractNumId w:val="63"/>
  </w:num>
  <w:num w:numId="39">
    <w:abstractNumId w:val="79"/>
  </w:num>
  <w:num w:numId="40">
    <w:abstractNumId w:val="128"/>
  </w:num>
  <w:num w:numId="41">
    <w:abstractNumId w:val="2"/>
  </w:num>
  <w:num w:numId="42">
    <w:abstractNumId w:val="61"/>
  </w:num>
  <w:num w:numId="43">
    <w:abstractNumId w:val="5"/>
  </w:num>
  <w:num w:numId="44">
    <w:abstractNumId w:val="40"/>
  </w:num>
  <w:num w:numId="45">
    <w:abstractNumId w:val="102"/>
  </w:num>
  <w:num w:numId="46">
    <w:abstractNumId w:val="112"/>
  </w:num>
  <w:num w:numId="47">
    <w:abstractNumId w:val="59"/>
  </w:num>
  <w:num w:numId="48">
    <w:abstractNumId w:val="123"/>
  </w:num>
  <w:num w:numId="49">
    <w:abstractNumId w:val="39"/>
  </w:num>
  <w:num w:numId="50">
    <w:abstractNumId w:val="22"/>
  </w:num>
  <w:num w:numId="51">
    <w:abstractNumId w:val="11"/>
  </w:num>
  <w:num w:numId="52">
    <w:abstractNumId w:val="43"/>
  </w:num>
  <w:num w:numId="53">
    <w:abstractNumId w:val="27"/>
  </w:num>
  <w:num w:numId="54">
    <w:abstractNumId w:val="19"/>
  </w:num>
  <w:num w:numId="55">
    <w:abstractNumId w:val="88"/>
  </w:num>
  <w:num w:numId="56">
    <w:abstractNumId w:val="62"/>
  </w:num>
  <w:num w:numId="57">
    <w:abstractNumId w:val="48"/>
  </w:num>
  <w:num w:numId="58">
    <w:abstractNumId w:val="99"/>
  </w:num>
  <w:num w:numId="59">
    <w:abstractNumId w:val="107"/>
  </w:num>
  <w:num w:numId="60">
    <w:abstractNumId w:val="75"/>
  </w:num>
  <w:num w:numId="61">
    <w:abstractNumId w:val="6"/>
  </w:num>
  <w:num w:numId="62">
    <w:abstractNumId w:val="38"/>
  </w:num>
  <w:num w:numId="63">
    <w:abstractNumId w:val="45"/>
  </w:num>
  <w:num w:numId="64">
    <w:abstractNumId w:val="18"/>
  </w:num>
  <w:num w:numId="65">
    <w:abstractNumId w:val="87"/>
  </w:num>
  <w:num w:numId="66">
    <w:abstractNumId w:val="20"/>
  </w:num>
  <w:num w:numId="67">
    <w:abstractNumId w:val="126"/>
  </w:num>
  <w:num w:numId="68">
    <w:abstractNumId w:val="68"/>
  </w:num>
  <w:num w:numId="69">
    <w:abstractNumId w:val="35"/>
  </w:num>
  <w:num w:numId="70">
    <w:abstractNumId w:val="119"/>
  </w:num>
  <w:num w:numId="71">
    <w:abstractNumId w:val="17"/>
  </w:num>
  <w:num w:numId="72">
    <w:abstractNumId w:val="131"/>
  </w:num>
  <w:num w:numId="73">
    <w:abstractNumId w:val="23"/>
  </w:num>
  <w:num w:numId="74">
    <w:abstractNumId w:val="130"/>
  </w:num>
  <w:num w:numId="75">
    <w:abstractNumId w:val="49"/>
  </w:num>
  <w:num w:numId="76">
    <w:abstractNumId w:val="135"/>
  </w:num>
  <w:num w:numId="77">
    <w:abstractNumId w:val="50"/>
  </w:num>
  <w:num w:numId="78">
    <w:abstractNumId w:val="32"/>
  </w:num>
  <w:num w:numId="79">
    <w:abstractNumId w:val="116"/>
  </w:num>
  <w:num w:numId="80">
    <w:abstractNumId w:val="73"/>
  </w:num>
  <w:num w:numId="81">
    <w:abstractNumId w:val="12"/>
  </w:num>
  <w:num w:numId="82">
    <w:abstractNumId w:val="36"/>
  </w:num>
  <w:num w:numId="83">
    <w:abstractNumId w:val="25"/>
  </w:num>
  <w:num w:numId="84">
    <w:abstractNumId w:val="92"/>
  </w:num>
  <w:num w:numId="85">
    <w:abstractNumId w:val="70"/>
  </w:num>
  <w:num w:numId="86">
    <w:abstractNumId w:val="42"/>
  </w:num>
  <w:num w:numId="87">
    <w:abstractNumId w:val="3"/>
  </w:num>
  <w:num w:numId="88">
    <w:abstractNumId w:val="127"/>
  </w:num>
  <w:num w:numId="89">
    <w:abstractNumId w:val="14"/>
  </w:num>
  <w:num w:numId="90">
    <w:abstractNumId w:val="56"/>
  </w:num>
  <w:num w:numId="91">
    <w:abstractNumId w:val="103"/>
  </w:num>
  <w:num w:numId="92">
    <w:abstractNumId w:val="98"/>
  </w:num>
  <w:num w:numId="93">
    <w:abstractNumId w:val="51"/>
  </w:num>
  <w:num w:numId="94">
    <w:abstractNumId w:val="80"/>
  </w:num>
  <w:num w:numId="95">
    <w:abstractNumId w:val="4"/>
  </w:num>
  <w:num w:numId="96">
    <w:abstractNumId w:val="83"/>
  </w:num>
  <w:num w:numId="97">
    <w:abstractNumId w:val="117"/>
  </w:num>
  <w:num w:numId="98">
    <w:abstractNumId w:val="104"/>
  </w:num>
  <w:num w:numId="99">
    <w:abstractNumId w:val="13"/>
  </w:num>
  <w:num w:numId="100">
    <w:abstractNumId w:val="76"/>
  </w:num>
  <w:num w:numId="101">
    <w:abstractNumId w:val="132"/>
  </w:num>
  <w:num w:numId="102">
    <w:abstractNumId w:val="74"/>
  </w:num>
  <w:num w:numId="103">
    <w:abstractNumId w:val="77"/>
  </w:num>
  <w:num w:numId="104">
    <w:abstractNumId w:val="33"/>
  </w:num>
  <w:num w:numId="105">
    <w:abstractNumId w:val="101"/>
  </w:num>
  <w:num w:numId="106">
    <w:abstractNumId w:val="121"/>
  </w:num>
  <w:num w:numId="107">
    <w:abstractNumId w:val="71"/>
  </w:num>
  <w:num w:numId="108">
    <w:abstractNumId w:val="29"/>
  </w:num>
  <w:num w:numId="109">
    <w:abstractNumId w:val="137"/>
  </w:num>
  <w:num w:numId="110">
    <w:abstractNumId w:val="86"/>
  </w:num>
  <w:num w:numId="111">
    <w:abstractNumId w:val="82"/>
  </w:num>
  <w:num w:numId="112">
    <w:abstractNumId w:val="115"/>
  </w:num>
  <w:num w:numId="113">
    <w:abstractNumId w:val="53"/>
  </w:num>
  <w:num w:numId="114">
    <w:abstractNumId w:val="72"/>
  </w:num>
  <w:num w:numId="115">
    <w:abstractNumId w:val="10"/>
  </w:num>
  <w:num w:numId="116">
    <w:abstractNumId w:val="7"/>
  </w:num>
  <w:num w:numId="117">
    <w:abstractNumId w:val="108"/>
  </w:num>
  <w:num w:numId="118">
    <w:abstractNumId w:val="97"/>
  </w:num>
  <w:num w:numId="119">
    <w:abstractNumId w:val="125"/>
  </w:num>
  <w:num w:numId="120">
    <w:abstractNumId w:val="111"/>
  </w:num>
  <w:num w:numId="121">
    <w:abstractNumId w:val="64"/>
  </w:num>
  <w:num w:numId="122">
    <w:abstractNumId w:val="52"/>
  </w:num>
  <w:num w:numId="123">
    <w:abstractNumId w:val="138"/>
  </w:num>
  <w:num w:numId="124">
    <w:abstractNumId w:val="41"/>
  </w:num>
  <w:num w:numId="125">
    <w:abstractNumId w:val="95"/>
  </w:num>
  <w:num w:numId="126">
    <w:abstractNumId w:val="30"/>
  </w:num>
  <w:num w:numId="127">
    <w:abstractNumId w:val="55"/>
  </w:num>
  <w:num w:numId="128">
    <w:abstractNumId w:val="94"/>
  </w:num>
  <w:num w:numId="129">
    <w:abstractNumId w:val="44"/>
  </w:num>
  <w:num w:numId="130">
    <w:abstractNumId w:val="34"/>
  </w:num>
  <w:num w:numId="131">
    <w:abstractNumId w:val="136"/>
  </w:num>
  <w:num w:numId="132">
    <w:abstractNumId w:val="60"/>
  </w:num>
  <w:num w:numId="133">
    <w:abstractNumId w:val="37"/>
  </w:num>
  <w:num w:numId="134">
    <w:abstractNumId w:val="89"/>
  </w:num>
  <w:num w:numId="135">
    <w:abstractNumId w:val="78"/>
  </w:num>
  <w:num w:numId="136">
    <w:abstractNumId w:val="16"/>
  </w:num>
  <w:num w:numId="137">
    <w:abstractNumId w:val="15"/>
  </w:num>
  <w:num w:numId="138">
    <w:abstractNumId w:val="110"/>
  </w:num>
  <w:numIdMacAtCleanup w:val="1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ruška Hrabčáková">
    <w15:presenceInfo w15:providerId="None" w15:userId="Miruška Hrabčáková"/>
  </w15:person>
  <w15:person w15:author="Milan Matovič">
    <w15:presenceInfo w15:providerId="None" w15:userId="Milan Matovič"/>
  </w15:person>
  <w15:person w15:author="OKVOaN">
    <w15:presenceInfo w15:providerId="None" w15:userId="OKVO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3E89"/>
    <w:rsid w:val="000044DF"/>
    <w:rsid w:val="00004CD8"/>
    <w:rsid w:val="00004F58"/>
    <w:rsid w:val="00005011"/>
    <w:rsid w:val="00005C8D"/>
    <w:rsid w:val="000064C7"/>
    <w:rsid w:val="000067C4"/>
    <w:rsid w:val="00006D7F"/>
    <w:rsid w:val="00006FBC"/>
    <w:rsid w:val="00007692"/>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0D0"/>
    <w:rsid w:val="0002218E"/>
    <w:rsid w:val="000223B8"/>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16C"/>
    <w:rsid w:val="000303FB"/>
    <w:rsid w:val="000304FA"/>
    <w:rsid w:val="00030C0A"/>
    <w:rsid w:val="00030C5B"/>
    <w:rsid w:val="000310F7"/>
    <w:rsid w:val="00031457"/>
    <w:rsid w:val="000314F5"/>
    <w:rsid w:val="00032219"/>
    <w:rsid w:val="00032417"/>
    <w:rsid w:val="00032465"/>
    <w:rsid w:val="00033016"/>
    <w:rsid w:val="00033319"/>
    <w:rsid w:val="00033C04"/>
    <w:rsid w:val="00033F4A"/>
    <w:rsid w:val="00034716"/>
    <w:rsid w:val="00034A36"/>
    <w:rsid w:val="00034E03"/>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547"/>
    <w:rsid w:val="00083C26"/>
    <w:rsid w:val="0008428B"/>
    <w:rsid w:val="00084575"/>
    <w:rsid w:val="00084681"/>
    <w:rsid w:val="00085070"/>
    <w:rsid w:val="00085367"/>
    <w:rsid w:val="000854D0"/>
    <w:rsid w:val="000854EC"/>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10"/>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0E71"/>
    <w:rsid w:val="000E12B3"/>
    <w:rsid w:val="000E14C2"/>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793"/>
    <w:rsid w:val="000F5FC0"/>
    <w:rsid w:val="000F620B"/>
    <w:rsid w:val="000F684D"/>
    <w:rsid w:val="000F6D86"/>
    <w:rsid w:val="000F70CD"/>
    <w:rsid w:val="000F7236"/>
    <w:rsid w:val="000F7397"/>
    <w:rsid w:val="000F78B5"/>
    <w:rsid w:val="00100931"/>
    <w:rsid w:val="00100E0C"/>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5EE7"/>
    <w:rsid w:val="001061DC"/>
    <w:rsid w:val="00106380"/>
    <w:rsid w:val="00106510"/>
    <w:rsid w:val="001072C6"/>
    <w:rsid w:val="001072D3"/>
    <w:rsid w:val="0010743E"/>
    <w:rsid w:val="00110014"/>
    <w:rsid w:val="0011037A"/>
    <w:rsid w:val="0011069A"/>
    <w:rsid w:val="001107FE"/>
    <w:rsid w:val="00110B85"/>
    <w:rsid w:val="00111724"/>
    <w:rsid w:val="001128CA"/>
    <w:rsid w:val="00112CCE"/>
    <w:rsid w:val="00112D38"/>
    <w:rsid w:val="001144FB"/>
    <w:rsid w:val="00114CB3"/>
    <w:rsid w:val="0011528C"/>
    <w:rsid w:val="001155EE"/>
    <w:rsid w:val="00115A2F"/>
    <w:rsid w:val="00115CEF"/>
    <w:rsid w:val="001165FB"/>
    <w:rsid w:val="0011692E"/>
    <w:rsid w:val="0011695F"/>
    <w:rsid w:val="001176EF"/>
    <w:rsid w:val="00117BF4"/>
    <w:rsid w:val="001201C0"/>
    <w:rsid w:val="001206DF"/>
    <w:rsid w:val="00120A50"/>
    <w:rsid w:val="00120B9A"/>
    <w:rsid w:val="00120FED"/>
    <w:rsid w:val="001212D6"/>
    <w:rsid w:val="00121570"/>
    <w:rsid w:val="001217D9"/>
    <w:rsid w:val="00121938"/>
    <w:rsid w:val="00121A92"/>
    <w:rsid w:val="00121BF8"/>
    <w:rsid w:val="00121E0B"/>
    <w:rsid w:val="00121EBC"/>
    <w:rsid w:val="00122865"/>
    <w:rsid w:val="00122CEF"/>
    <w:rsid w:val="00123250"/>
    <w:rsid w:val="0012336B"/>
    <w:rsid w:val="00123D3D"/>
    <w:rsid w:val="00123F3F"/>
    <w:rsid w:val="00123F5E"/>
    <w:rsid w:val="00124228"/>
    <w:rsid w:val="001244B0"/>
    <w:rsid w:val="00124E6D"/>
    <w:rsid w:val="00124F19"/>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7FE"/>
    <w:rsid w:val="00140CE3"/>
    <w:rsid w:val="00140EA8"/>
    <w:rsid w:val="0014162C"/>
    <w:rsid w:val="00141705"/>
    <w:rsid w:val="00141B0E"/>
    <w:rsid w:val="00141B59"/>
    <w:rsid w:val="001420EC"/>
    <w:rsid w:val="001420F5"/>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1BE"/>
    <w:rsid w:val="0014799B"/>
    <w:rsid w:val="00147E0C"/>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672"/>
    <w:rsid w:val="001B295E"/>
    <w:rsid w:val="001B2D6D"/>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CFC"/>
    <w:rsid w:val="00215D0B"/>
    <w:rsid w:val="00216302"/>
    <w:rsid w:val="0021643E"/>
    <w:rsid w:val="002164B9"/>
    <w:rsid w:val="00216A38"/>
    <w:rsid w:val="00216A51"/>
    <w:rsid w:val="00216EBA"/>
    <w:rsid w:val="00217115"/>
    <w:rsid w:val="002171BB"/>
    <w:rsid w:val="00217AA1"/>
    <w:rsid w:val="00220042"/>
    <w:rsid w:val="00220277"/>
    <w:rsid w:val="0022055C"/>
    <w:rsid w:val="002205B9"/>
    <w:rsid w:val="002205F8"/>
    <w:rsid w:val="002207DD"/>
    <w:rsid w:val="00220928"/>
    <w:rsid w:val="00220CBF"/>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1B3C"/>
    <w:rsid w:val="00242FB6"/>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FD5"/>
    <w:rsid w:val="002721C8"/>
    <w:rsid w:val="00272DDD"/>
    <w:rsid w:val="00272EE5"/>
    <w:rsid w:val="002730CB"/>
    <w:rsid w:val="00273108"/>
    <w:rsid w:val="00273E39"/>
    <w:rsid w:val="00273E7B"/>
    <w:rsid w:val="0027405B"/>
    <w:rsid w:val="002746F7"/>
    <w:rsid w:val="00274E01"/>
    <w:rsid w:val="00274E05"/>
    <w:rsid w:val="00274ECC"/>
    <w:rsid w:val="002754D1"/>
    <w:rsid w:val="00275986"/>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1F08"/>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316"/>
    <w:rsid w:val="002E4440"/>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3E1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144E"/>
    <w:rsid w:val="003314F6"/>
    <w:rsid w:val="00331AA2"/>
    <w:rsid w:val="00331B5B"/>
    <w:rsid w:val="003324C5"/>
    <w:rsid w:val="00332A61"/>
    <w:rsid w:val="00332C62"/>
    <w:rsid w:val="003332EF"/>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FB3"/>
    <w:rsid w:val="00344FDD"/>
    <w:rsid w:val="0034546E"/>
    <w:rsid w:val="003457B8"/>
    <w:rsid w:val="003458F7"/>
    <w:rsid w:val="00345EA5"/>
    <w:rsid w:val="00345EF7"/>
    <w:rsid w:val="0034629E"/>
    <w:rsid w:val="00346752"/>
    <w:rsid w:val="00346985"/>
    <w:rsid w:val="00346AE5"/>
    <w:rsid w:val="00346CD1"/>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63C"/>
    <w:rsid w:val="00365850"/>
    <w:rsid w:val="00365975"/>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693"/>
    <w:rsid w:val="003E4866"/>
    <w:rsid w:val="003E4BC1"/>
    <w:rsid w:val="003E4CCB"/>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E4"/>
    <w:rsid w:val="004016F0"/>
    <w:rsid w:val="00401899"/>
    <w:rsid w:val="004019DE"/>
    <w:rsid w:val="00402075"/>
    <w:rsid w:val="00402129"/>
    <w:rsid w:val="0040246A"/>
    <w:rsid w:val="004025BA"/>
    <w:rsid w:val="00402DEA"/>
    <w:rsid w:val="0040309B"/>
    <w:rsid w:val="004036F6"/>
    <w:rsid w:val="00403C58"/>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50"/>
    <w:rsid w:val="00420F96"/>
    <w:rsid w:val="0042148A"/>
    <w:rsid w:val="00421D77"/>
    <w:rsid w:val="00421DB4"/>
    <w:rsid w:val="004221C7"/>
    <w:rsid w:val="004228E6"/>
    <w:rsid w:val="004229DA"/>
    <w:rsid w:val="00422ECD"/>
    <w:rsid w:val="00422F8C"/>
    <w:rsid w:val="004235B0"/>
    <w:rsid w:val="0042368D"/>
    <w:rsid w:val="0042370B"/>
    <w:rsid w:val="00424082"/>
    <w:rsid w:val="0042442A"/>
    <w:rsid w:val="00424B94"/>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476"/>
    <w:rsid w:val="00432638"/>
    <w:rsid w:val="004327C6"/>
    <w:rsid w:val="004328C2"/>
    <w:rsid w:val="004328E4"/>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1E96"/>
    <w:rsid w:val="00453006"/>
    <w:rsid w:val="004539AA"/>
    <w:rsid w:val="00453E4C"/>
    <w:rsid w:val="0045429D"/>
    <w:rsid w:val="004543D0"/>
    <w:rsid w:val="00454946"/>
    <w:rsid w:val="0045514B"/>
    <w:rsid w:val="00455529"/>
    <w:rsid w:val="00455568"/>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1F5B"/>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434"/>
    <w:rsid w:val="004A1494"/>
    <w:rsid w:val="004A1D06"/>
    <w:rsid w:val="004A1F79"/>
    <w:rsid w:val="004A2007"/>
    <w:rsid w:val="004A2034"/>
    <w:rsid w:val="004A25BE"/>
    <w:rsid w:val="004A263A"/>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064"/>
    <w:rsid w:val="004B38EE"/>
    <w:rsid w:val="004B4384"/>
    <w:rsid w:val="004B4FFD"/>
    <w:rsid w:val="004B53E6"/>
    <w:rsid w:val="004B6129"/>
    <w:rsid w:val="004B6310"/>
    <w:rsid w:val="004B6416"/>
    <w:rsid w:val="004B64F6"/>
    <w:rsid w:val="004B67CC"/>
    <w:rsid w:val="004B6A26"/>
    <w:rsid w:val="004B6A9B"/>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53C"/>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9C9"/>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4F5"/>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3AC0"/>
    <w:rsid w:val="00504718"/>
    <w:rsid w:val="00504A4F"/>
    <w:rsid w:val="00504ECA"/>
    <w:rsid w:val="00505140"/>
    <w:rsid w:val="0050522F"/>
    <w:rsid w:val="00505316"/>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42E"/>
    <w:rsid w:val="0051655E"/>
    <w:rsid w:val="00516943"/>
    <w:rsid w:val="00517DEE"/>
    <w:rsid w:val="00517E0F"/>
    <w:rsid w:val="00520A16"/>
    <w:rsid w:val="00520D3E"/>
    <w:rsid w:val="00520D9B"/>
    <w:rsid w:val="00521222"/>
    <w:rsid w:val="00521CFB"/>
    <w:rsid w:val="0052260B"/>
    <w:rsid w:val="0052279F"/>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0CE"/>
    <w:rsid w:val="0056520A"/>
    <w:rsid w:val="005652B0"/>
    <w:rsid w:val="005655F8"/>
    <w:rsid w:val="00565CAE"/>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18D7"/>
    <w:rsid w:val="00592859"/>
    <w:rsid w:val="00592FE0"/>
    <w:rsid w:val="005935F3"/>
    <w:rsid w:val="005936FF"/>
    <w:rsid w:val="005940A7"/>
    <w:rsid w:val="0059478B"/>
    <w:rsid w:val="00594863"/>
    <w:rsid w:val="005949E2"/>
    <w:rsid w:val="00594C0C"/>
    <w:rsid w:val="005951B6"/>
    <w:rsid w:val="005954CC"/>
    <w:rsid w:val="005964CA"/>
    <w:rsid w:val="00596582"/>
    <w:rsid w:val="00596743"/>
    <w:rsid w:val="00596796"/>
    <w:rsid w:val="00597199"/>
    <w:rsid w:val="00597284"/>
    <w:rsid w:val="00597885"/>
    <w:rsid w:val="005979B7"/>
    <w:rsid w:val="005979E1"/>
    <w:rsid w:val="00597CB6"/>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4F8"/>
    <w:rsid w:val="005D7B9B"/>
    <w:rsid w:val="005E02F1"/>
    <w:rsid w:val="005E051A"/>
    <w:rsid w:val="005E0D17"/>
    <w:rsid w:val="005E1B57"/>
    <w:rsid w:val="005E215D"/>
    <w:rsid w:val="005E3330"/>
    <w:rsid w:val="005E37DE"/>
    <w:rsid w:val="005E3DBE"/>
    <w:rsid w:val="005E421D"/>
    <w:rsid w:val="005E44E8"/>
    <w:rsid w:val="005E4740"/>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3291"/>
    <w:rsid w:val="005F3BBA"/>
    <w:rsid w:val="005F3C3C"/>
    <w:rsid w:val="005F429B"/>
    <w:rsid w:val="005F4AB9"/>
    <w:rsid w:val="005F4D43"/>
    <w:rsid w:val="005F4F3D"/>
    <w:rsid w:val="005F5C6C"/>
    <w:rsid w:val="005F5EA3"/>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307"/>
    <w:rsid w:val="00614746"/>
    <w:rsid w:val="006147A3"/>
    <w:rsid w:val="006147C5"/>
    <w:rsid w:val="00614BFC"/>
    <w:rsid w:val="006159D2"/>
    <w:rsid w:val="00615AC7"/>
    <w:rsid w:val="00615B2D"/>
    <w:rsid w:val="00615C3A"/>
    <w:rsid w:val="00616000"/>
    <w:rsid w:val="006162A9"/>
    <w:rsid w:val="00616CE3"/>
    <w:rsid w:val="00616F42"/>
    <w:rsid w:val="00617706"/>
    <w:rsid w:val="00621251"/>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4A67"/>
    <w:rsid w:val="00644FA0"/>
    <w:rsid w:val="00644FA4"/>
    <w:rsid w:val="006451E8"/>
    <w:rsid w:val="006457E8"/>
    <w:rsid w:val="00645BD2"/>
    <w:rsid w:val="00646FF6"/>
    <w:rsid w:val="00646FFA"/>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5E5"/>
    <w:rsid w:val="00655BF0"/>
    <w:rsid w:val="006560A9"/>
    <w:rsid w:val="00656554"/>
    <w:rsid w:val="00656971"/>
    <w:rsid w:val="00656D55"/>
    <w:rsid w:val="006572A3"/>
    <w:rsid w:val="0065738A"/>
    <w:rsid w:val="006577A2"/>
    <w:rsid w:val="00657C95"/>
    <w:rsid w:val="006600BF"/>
    <w:rsid w:val="00660164"/>
    <w:rsid w:val="00660B38"/>
    <w:rsid w:val="00660F15"/>
    <w:rsid w:val="006620EF"/>
    <w:rsid w:val="006621C0"/>
    <w:rsid w:val="006623B0"/>
    <w:rsid w:val="00662488"/>
    <w:rsid w:val="00662B41"/>
    <w:rsid w:val="00662CF6"/>
    <w:rsid w:val="006632F3"/>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44D"/>
    <w:rsid w:val="006C167D"/>
    <w:rsid w:val="006C1BEC"/>
    <w:rsid w:val="006C1E79"/>
    <w:rsid w:val="006C1E8E"/>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F4B"/>
    <w:rsid w:val="007172BA"/>
    <w:rsid w:val="00717328"/>
    <w:rsid w:val="00720C57"/>
    <w:rsid w:val="00720E90"/>
    <w:rsid w:val="00721741"/>
    <w:rsid w:val="0072184C"/>
    <w:rsid w:val="007218BC"/>
    <w:rsid w:val="00721EF6"/>
    <w:rsid w:val="00722340"/>
    <w:rsid w:val="007223B7"/>
    <w:rsid w:val="007228D4"/>
    <w:rsid w:val="00723679"/>
    <w:rsid w:val="00723D18"/>
    <w:rsid w:val="0072500F"/>
    <w:rsid w:val="007251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E9A"/>
    <w:rsid w:val="00732626"/>
    <w:rsid w:val="0073290B"/>
    <w:rsid w:val="00732EDD"/>
    <w:rsid w:val="0073389C"/>
    <w:rsid w:val="00733B1E"/>
    <w:rsid w:val="00733BAF"/>
    <w:rsid w:val="00733DFB"/>
    <w:rsid w:val="0073418C"/>
    <w:rsid w:val="00734E0B"/>
    <w:rsid w:val="007352BE"/>
    <w:rsid w:val="007355D0"/>
    <w:rsid w:val="00735615"/>
    <w:rsid w:val="00736511"/>
    <w:rsid w:val="00736D4F"/>
    <w:rsid w:val="00736F83"/>
    <w:rsid w:val="00736FD4"/>
    <w:rsid w:val="00737589"/>
    <w:rsid w:val="00737592"/>
    <w:rsid w:val="00737A7E"/>
    <w:rsid w:val="00737B72"/>
    <w:rsid w:val="00737DD2"/>
    <w:rsid w:val="007403EA"/>
    <w:rsid w:val="0074051A"/>
    <w:rsid w:val="00740565"/>
    <w:rsid w:val="0074076F"/>
    <w:rsid w:val="0074082C"/>
    <w:rsid w:val="00740B7A"/>
    <w:rsid w:val="0074101F"/>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110D"/>
    <w:rsid w:val="0076115B"/>
    <w:rsid w:val="00761383"/>
    <w:rsid w:val="00761C4C"/>
    <w:rsid w:val="00761CCE"/>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DF5"/>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420"/>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CA6"/>
    <w:rsid w:val="007A4E8A"/>
    <w:rsid w:val="007A5186"/>
    <w:rsid w:val="007A54C8"/>
    <w:rsid w:val="007A58F6"/>
    <w:rsid w:val="007A59C2"/>
    <w:rsid w:val="007A6325"/>
    <w:rsid w:val="007A65A7"/>
    <w:rsid w:val="007A660E"/>
    <w:rsid w:val="007A6A91"/>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D4F"/>
    <w:rsid w:val="007E436B"/>
    <w:rsid w:val="007E444D"/>
    <w:rsid w:val="007E4E79"/>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470"/>
    <w:rsid w:val="00815A40"/>
    <w:rsid w:val="00817272"/>
    <w:rsid w:val="00817D0D"/>
    <w:rsid w:val="0082019F"/>
    <w:rsid w:val="008201A2"/>
    <w:rsid w:val="00820318"/>
    <w:rsid w:val="00820CA3"/>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50B5"/>
    <w:rsid w:val="0083514B"/>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CA7"/>
    <w:rsid w:val="00847D0D"/>
    <w:rsid w:val="00847D5C"/>
    <w:rsid w:val="00847FB7"/>
    <w:rsid w:val="008502C7"/>
    <w:rsid w:val="008503A8"/>
    <w:rsid w:val="00850EDD"/>
    <w:rsid w:val="00850FA2"/>
    <w:rsid w:val="008510AB"/>
    <w:rsid w:val="00851661"/>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031"/>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E7C"/>
    <w:rsid w:val="008E2FD8"/>
    <w:rsid w:val="008E33F3"/>
    <w:rsid w:val="008E39ED"/>
    <w:rsid w:val="008E3BB9"/>
    <w:rsid w:val="008E3DFE"/>
    <w:rsid w:val="008E41A1"/>
    <w:rsid w:val="008E4721"/>
    <w:rsid w:val="008E4E07"/>
    <w:rsid w:val="008E5107"/>
    <w:rsid w:val="008E59E1"/>
    <w:rsid w:val="008E628B"/>
    <w:rsid w:val="008E6769"/>
    <w:rsid w:val="008E69AD"/>
    <w:rsid w:val="008E6C02"/>
    <w:rsid w:val="008E6EA9"/>
    <w:rsid w:val="008E7105"/>
    <w:rsid w:val="008E7300"/>
    <w:rsid w:val="008E7432"/>
    <w:rsid w:val="008E75D4"/>
    <w:rsid w:val="008E7AC6"/>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3A"/>
    <w:rsid w:val="008F5878"/>
    <w:rsid w:val="008F63C7"/>
    <w:rsid w:val="008F6AE6"/>
    <w:rsid w:val="008F7E85"/>
    <w:rsid w:val="00900322"/>
    <w:rsid w:val="009005E4"/>
    <w:rsid w:val="00900826"/>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2FCF"/>
    <w:rsid w:val="009230C3"/>
    <w:rsid w:val="009234C3"/>
    <w:rsid w:val="00923BC1"/>
    <w:rsid w:val="0092444B"/>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782"/>
    <w:rsid w:val="009709A1"/>
    <w:rsid w:val="00970F6A"/>
    <w:rsid w:val="009710B4"/>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34"/>
    <w:rsid w:val="00996973"/>
    <w:rsid w:val="009969EC"/>
    <w:rsid w:val="00996B6C"/>
    <w:rsid w:val="009974B4"/>
    <w:rsid w:val="00997944"/>
    <w:rsid w:val="00997DF4"/>
    <w:rsid w:val="009A0528"/>
    <w:rsid w:val="009A0658"/>
    <w:rsid w:val="009A0DAE"/>
    <w:rsid w:val="009A16CA"/>
    <w:rsid w:val="009A1EBF"/>
    <w:rsid w:val="009A1F8B"/>
    <w:rsid w:val="009A2054"/>
    <w:rsid w:val="009A27FA"/>
    <w:rsid w:val="009A3563"/>
    <w:rsid w:val="009A3B71"/>
    <w:rsid w:val="009A3DB2"/>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5708"/>
    <w:rsid w:val="009B5A3C"/>
    <w:rsid w:val="009B5B97"/>
    <w:rsid w:val="009B5D33"/>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3B3A"/>
    <w:rsid w:val="009E3F33"/>
    <w:rsid w:val="009E4096"/>
    <w:rsid w:val="009E429E"/>
    <w:rsid w:val="009E479A"/>
    <w:rsid w:val="009E4A1F"/>
    <w:rsid w:val="009E53B8"/>
    <w:rsid w:val="009E5404"/>
    <w:rsid w:val="009E58E8"/>
    <w:rsid w:val="009E5C98"/>
    <w:rsid w:val="009E604C"/>
    <w:rsid w:val="009E6935"/>
    <w:rsid w:val="009E6FE9"/>
    <w:rsid w:val="009F0A28"/>
    <w:rsid w:val="009F0A6A"/>
    <w:rsid w:val="009F0CD6"/>
    <w:rsid w:val="009F152F"/>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AD0"/>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6C9C"/>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BD7"/>
    <w:rsid w:val="00A54D62"/>
    <w:rsid w:val="00A54DDD"/>
    <w:rsid w:val="00A55067"/>
    <w:rsid w:val="00A553F1"/>
    <w:rsid w:val="00A56D76"/>
    <w:rsid w:val="00A577B4"/>
    <w:rsid w:val="00A57973"/>
    <w:rsid w:val="00A57E12"/>
    <w:rsid w:val="00A57E51"/>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7256"/>
    <w:rsid w:val="00A672C4"/>
    <w:rsid w:val="00A672FF"/>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D2"/>
    <w:rsid w:val="00A738A9"/>
    <w:rsid w:val="00A7391F"/>
    <w:rsid w:val="00A73A95"/>
    <w:rsid w:val="00A73B44"/>
    <w:rsid w:val="00A751E6"/>
    <w:rsid w:val="00A75978"/>
    <w:rsid w:val="00A75AD7"/>
    <w:rsid w:val="00A76000"/>
    <w:rsid w:val="00A761B3"/>
    <w:rsid w:val="00A7681F"/>
    <w:rsid w:val="00A802B1"/>
    <w:rsid w:val="00A80568"/>
    <w:rsid w:val="00A8066B"/>
    <w:rsid w:val="00A8074F"/>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981"/>
    <w:rsid w:val="00AA1060"/>
    <w:rsid w:val="00AA1ADC"/>
    <w:rsid w:val="00AA1C85"/>
    <w:rsid w:val="00AA2316"/>
    <w:rsid w:val="00AA2718"/>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5E0"/>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57FD"/>
    <w:rsid w:val="00AC5AB0"/>
    <w:rsid w:val="00AC6581"/>
    <w:rsid w:val="00AC6E50"/>
    <w:rsid w:val="00AC6FFA"/>
    <w:rsid w:val="00AC70E4"/>
    <w:rsid w:val="00AC7621"/>
    <w:rsid w:val="00AC7747"/>
    <w:rsid w:val="00AC7E15"/>
    <w:rsid w:val="00AD07E2"/>
    <w:rsid w:val="00AD16CB"/>
    <w:rsid w:val="00AD1AAF"/>
    <w:rsid w:val="00AD2134"/>
    <w:rsid w:val="00AD234A"/>
    <w:rsid w:val="00AD27E9"/>
    <w:rsid w:val="00AD2AB4"/>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3A8"/>
    <w:rsid w:val="00B70613"/>
    <w:rsid w:val="00B71474"/>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C59"/>
    <w:rsid w:val="00B82168"/>
    <w:rsid w:val="00B82292"/>
    <w:rsid w:val="00B8285B"/>
    <w:rsid w:val="00B82961"/>
    <w:rsid w:val="00B82B66"/>
    <w:rsid w:val="00B83092"/>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0DFA"/>
    <w:rsid w:val="00B91389"/>
    <w:rsid w:val="00B91912"/>
    <w:rsid w:val="00B91EC2"/>
    <w:rsid w:val="00B92214"/>
    <w:rsid w:val="00B92A83"/>
    <w:rsid w:val="00B9332E"/>
    <w:rsid w:val="00B9414D"/>
    <w:rsid w:val="00B94B80"/>
    <w:rsid w:val="00B94C06"/>
    <w:rsid w:val="00B958F0"/>
    <w:rsid w:val="00B95F68"/>
    <w:rsid w:val="00B961B1"/>
    <w:rsid w:val="00B96300"/>
    <w:rsid w:val="00B967C2"/>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22A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210A"/>
    <w:rsid w:val="00C022D6"/>
    <w:rsid w:val="00C0260C"/>
    <w:rsid w:val="00C02934"/>
    <w:rsid w:val="00C02B42"/>
    <w:rsid w:val="00C03150"/>
    <w:rsid w:val="00C03358"/>
    <w:rsid w:val="00C03581"/>
    <w:rsid w:val="00C03639"/>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65C"/>
    <w:rsid w:val="00C072E9"/>
    <w:rsid w:val="00C0773C"/>
    <w:rsid w:val="00C07985"/>
    <w:rsid w:val="00C07DDC"/>
    <w:rsid w:val="00C07E7C"/>
    <w:rsid w:val="00C1077C"/>
    <w:rsid w:val="00C10B76"/>
    <w:rsid w:val="00C10F37"/>
    <w:rsid w:val="00C10F92"/>
    <w:rsid w:val="00C113A9"/>
    <w:rsid w:val="00C1181B"/>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D1B"/>
    <w:rsid w:val="00C41F25"/>
    <w:rsid w:val="00C4276F"/>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B0"/>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31"/>
    <w:rsid w:val="00C568FD"/>
    <w:rsid w:val="00C56BC3"/>
    <w:rsid w:val="00C56E9B"/>
    <w:rsid w:val="00C56F04"/>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C0C"/>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607"/>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B13"/>
    <w:rsid w:val="00CA4B4E"/>
    <w:rsid w:val="00CA4C26"/>
    <w:rsid w:val="00CA4D4A"/>
    <w:rsid w:val="00CA5224"/>
    <w:rsid w:val="00CA53F3"/>
    <w:rsid w:val="00CA56B7"/>
    <w:rsid w:val="00CA5CAB"/>
    <w:rsid w:val="00CA697B"/>
    <w:rsid w:val="00CA6A29"/>
    <w:rsid w:val="00CA6FBB"/>
    <w:rsid w:val="00CA742A"/>
    <w:rsid w:val="00CA7FCE"/>
    <w:rsid w:val="00CB0293"/>
    <w:rsid w:val="00CB05C2"/>
    <w:rsid w:val="00CB13FD"/>
    <w:rsid w:val="00CB1C8A"/>
    <w:rsid w:val="00CB21B9"/>
    <w:rsid w:val="00CB28CF"/>
    <w:rsid w:val="00CB2921"/>
    <w:rsid w:val="00CB2A99"/>
    <w:rsid w:val="00CB33A3"/>
    <w:rsid w:val="00CB37F8"/>
    <w:rsid w:val="00CB3854"/>
    <w:rsid w:val="00CB3F46"/>
    <w:rsid w:val="00CB40D6"/>
    <w:rsid w:val="00CB4603"/>
    <w:rsid w:val="00CB491A"/>
    <w:rsid w:val="00CB4D82"/>
    <w:rsid w:val="00CB59CC"/>
    <w:rsid w:val="00CB5B29"/>
    <w:rsid w:val="00CB667C"/>
    <w:rsid w:val="00CB68E0"/>
    <w:rsid w:val="00CB6BB6"/>
    <w:rsid w:val="00CB6F0A"/>
    <w:rsid w:val="00CB778D"/>
    <w:rsid w:val="00CB7BA5"/>
    <w:rsid w:val="00CB7DAE"/>
    <w:rsid w:val="00CC0152"/>
    <w:rsid w:val="00CC0386"/>
    <w:rsid w:val="00CC04B1"/>
    <w:rsid w:val="00CC08EE"/>
    <w:rsid w:val="00CC0C60"/>
    <w:rsid w:val="00CC1210"/>
    <w:rsid w:val="00CC17AE"/>
    <w:rsid w:val="00CC193F"/>
    <w:rsid w:val="00CC1AB8"/>
    <w:rsid w:val="00CC1EFC"/>
    <w:rsid w:val="00CC2373"/>
    <w:rsid w:val="00CC25E6"/>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C3B"/>
    <w:rsid w:val="00CD75A3"/>
    <w:rsid w:val="00CD7B31"/>
    <w:rsid w:val="00CD7E26"/>
    <w:rsid w:val="00CE00BE"/>
    <w:rsid w:val="00CE0136"/>
    <w:rsid w:val="00CE04BC"/>
    <w:rsid w:val="00CE0F2A"/>
    <w:rsid w:val="00CE1046"/>
    <w:rsid w:val="00CE1761"/>
    <w:rsid w:val="00CE17BA"/>
    <w:rsid w:val="00CE1FBE"/>
    <w:rsid w:val="00CE269B"/>
    <w:rsid w:val="00CE2E96"/>
    <w:rsid w:val="00CE2EAE"/>
    <w:rsid w:val="00CE301E"/>
    <w:rsid w:val="00CE34C2"/>
    <w:rsid w:val="00CE3FEB"/>
    <w:rsid w:val="00CE47B7"/>
    <w:rsid w:val="00CE4B16"/>
    <w:rsid w:val="00CE4E01"/>
    <w:rsid w:val="00CE56E1"/>
    <w:rsid w:val="00CE5A81"/>
    <w:rsid w:val="00CE6043"/>
    <w:rsid w:val="00CE6423"/>
    <w:rsid w:val="00CE6503"/>
    <w:rsid w:val="00CE6552"/>
    <w:rsid w:val="00CE6C5C"/>
    <w:rsid w:val="00CE6E9B"/>
    <w:rsid w:val="00CE73FC"/>
    <w:rsid w:val="00CE76DF"/>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1DD"/>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63E"/>
    <w:rsid w:val="00D25938"/>
    <w:rsid w:val="00D25A6D"/>
    <w:rsid w:val="00D25E29"/>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AC1"/>
    <w:rsid w:val="00D31BFA"/>
    <w:rsid w:val="00D32840"/>
    <w:rsid w:val="00D33B3A"/>
    <w:rsid w:val="00D33C86"/>
    <w:rsid w:val="00D33E75"/>
    <w:rsid w:val="00D346E8"/>
    <w:rsid w:val="00D34A39"/>
    <w:rsid w:val="00D35CC4"/>
    <w:rsid w:val="00D35E63"/>
    <w:rsid w:val="00D361F3"/>
    <w:rsid w:val="00D368AB"/>
    <w:rsid w:val="00D372BF"/>
    <w:rsid w:val="00D373D7"/>
    <w:rsid w:val="00D37971"/>
    <w:rsid w:val="00D37AEA"/>
    <w:rsid w:val="00D37C0E"/>
    <w:rsid w:val="00D40C96"/>
    <w:rsid w:val="00D4111C"/>
    <w:rsid w:val="00D41171"/>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0C31"/>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09F"/>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30E"/>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DC"/>
    <w:rsid w:val="00E13C1A"/>
    <w:rsid w:val="00E13CCE"/>
    <w:rsid w:val="00E1411A"/>
    <w:rsid w:val="00E14C2C"/>
    <w:rsid w:val="00E16312"/>
    <w:rsid w:val="00E16B50"/>
    <w:rsid w:val="00E170BD"/>
    <w:rsid w:val="00E17426"/>
    <w:rsid w:val="00E17F1F"/>
    <w:rsid w:val="00E17FCD"/>
    <w:rsid w:val="00E202DA"/>
    <w:rsid w:val="00E20497"/>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925"/>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C71"/>
    <w:rsid w:val="00E33FFB"/>
    <w:rsid w:val="00E34A10"/>
    <w:rsid w:val="00E34D5E"/>
    <w:rsid w:val="00E34F0D"/>
    <w:rsid w:val="00E35080"/>
    <w:rsid w:val="00E3540B"/>
    <w:rsid w:val="00E360E2"/>
    <w:rsid w:val="00E368BC"/>
    <w:rsid w:val="00E369DA"/>
    <w:rsid w:val="00E36D49"/>
    <w:rsid w:val="00E36D81"/>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4477"/>
    <w:rsid w:val="00E5526B"/>
    <w:rsid w:val="00E55485"/>
    <w:rsid w:val="00E554FB"/>
    <w:rsid w:val="00E55A2F"/>
    <w:rsid w:val="00E55ACE"/>
    <w:rsid w:val="00E55B8B"/>
    <w:rsid w:val="00E55C38"/>
    <w:rsid w:val="00E56954"/>
    <w:rsid w:val="00E56C27"/>
    <w:rsid w:val="00E56E69"/>
    <w:rsid w:val="00E56F7C"/>
    <w:rsid w:val="00E572B1"/>
    <w:rsid w:val="00E5740D"/>
    <w:rsid w:val="00E575D3"/>
    <w:rsid w:val="00E57ECE"/>
    <w:rsid w:val="00E60279"/>
    <w:rsid w:val="00E6119B"/>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2B4"/>
    <w:rsid w:val="00E8341E"/>
    <w:rsid w:val="00E836FA"/>
    <w:rsid w:val="00E840D7"/>
    <w:rsid w:val="00E847CA"/>
    <w:rsid w:val="00E84AF1"/>
    <w:rsid w:val="00E85179"/>
    <w:rsid w:val="00E853EE"/>
    <w:rsid w:val="00E86852"/>
    <w:rsid w:val="00E86CC3"/>
    <w:rsid w:val="00E86D9B"/>
    <w:rsid w:val="00E86F96"/>
    <w:rsid w:val="00E87279"/>
    <w:rsid w:val="00E8739A"/>
    <w:rsid w:val="00E87DE3"/>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5D51"/>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B5C"/>
    <w:rsid w:val="00F12BFB"/>
    <w:rsid w:val="00F13168"/>
    <w:rsid w:val="00F1322F"/>
    <w:rsid w:val="00F13278"/>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249A"/>
    <w:rsid w:val="00F33BC6"/>
    <w:rsid w:val="00F33DDB"/>
    <w:rsid w:val="00F34603"/>
    <w:rsid w:val="00F34C2B"/>
    <w:rsid w:val="00F34F0B"/>
    <w:rsid w:val="00F34FD0"/>
    <w:rsid w:val="00F35307"/>
    <w:rsid w:val="00F35321"/>
    <w:rsid w:val="00F35371"/>
    <w:rsid w:val="00F358AC"/>
    <w:rsid w:val="00F36504"/>
    <w:rsid w:val="00F406EF"/>
    <w:rsid w:val="00F40C74"/>
    <w:rsid w:val="00F41178"/>
    <w:rsid w:val="00F41658"/>
    <w:rsid w:val="00F41875"/>
    <w:rsid w:val="00F41EF2"/>
    <w:rsid w:val="00F41F27"/>
    <w:rsid w:val="00F41F62"/>
    <w:rsid w:val="00F421E9"/>
    <w:rsid w:val="00F42952"/>
    <w:rsid w:val="00F42B9D"/>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820"/>
    <w:rsid w:val="00F51A52"/>
    <w:rsid w:val="00F51BE5"/>
    <w:rsid w:val="00F5267E"/>
    <w:rsid w:val="00F53825"/>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4932"/>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A55CD4D"/>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574"/>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yperlink" Target="mailto:zakazkycko@vlada.gov.sk" TargetMode="External"/><Relationship Id="rId3" Type="http://schemas.openxmlformats.org/officeDocument/2006/relationships/customXml" Target="../customXml/item3.xml"/><Relationship Id="rId21" Type="http://schemas.openxmlformats.org/officeDocument/2006/relationships/hyperlink" Target="https://www.slov-lex.sk/pravne-predpisy/SK/ZZ/2015/343/2019010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www.minv.sk/?usmernenia-riadiaceho-organu" TargetMode="External"/><Relationship Id="rId29" Type="http://schemas.openxmlformats.org/officeDocument/2006/relationships/hyperlink" Target="http://www.orsr.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https://www.slov-lex.sk/pravne-predpisy/SK/ZZ/2015/343/20190101" TargetMode="External"/><Relationship Id="rId28" Type="http://schemas.openxmlformats.org/officeDocument/2006/relationships/hyperlink" Target="http://www.uvo.gov.sk"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vo.sep@minv.sk" TargetMode="External"/><Relationship Id="rId31" Type="http://schemas.openxmlformats.org/officeDocument/2006/relationships/hyperlink" Target="mailto:zakazkycko@vlada.go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s://www.slov-lex.sk/pravne-predpisy/SK/ZZ/2015/343/20190101" TargetMode="External"/><Relationship Id="rId27" Type="http://schemas.openxmlformats.org/officeDocument/2006/relationships/hyperlink" Target="http://www.orsr.sk" TargetMode="External"/><Relationship Id="rId30" Type="http://schemas.openxmlformats.org/officeDocument/2006/relationships/hyperlink" Target="http://www.uvo.gov.sk" TargetMode="External"/><Relationship Id="rId35"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3432015-z-z--51e.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6" Type="http://schemas.openxmlformats.org/officeDocument/2006/relationships/hyperlink" Target="https://www.partnerskadohoda.gov.sk/metodicke-pokyny-cko-a-uv-sr/" TargetMode="External"/><Relationship Id="rId5" Type="http://schemas.openxmlformats.org/officeDocument/2006/relationships/hyperlink" Target="http://www.partnerskadohoda.gov.sk/metodicke-pokyny-cko/"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A3E29E-3CC5-41AA-8CE7-E35FD2321C20}">
  <ds:schemaRef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elements/1.1/"/>
    <ds:schemaRef ds:uri="http://purl.org/dc/dcmityp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4956801C-A293-4656-A183-551A7F0C1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176</Pages>
  <Words>92552</Words>
  <Characters>527553</Characters>
  <Application>Microsoft Office Word</Application>
  <DocSecurity>0</DocSecurity>
  <Lines>4396</Lines>
  <Paragraphs>1237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618868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9</cp:revision>
  <cp:lastPrinted>2019-12-13T08:09:00Z</cp:lastPrinted>
  <dcterms:created xsi:type="dcterms:W3CDTF">2020-05-27T19:56:00Z</dcterms:created>
  <dcterms:modified xsi:type="dcterms:W3CDTF">2020-05-28T08:22:00Z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