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5CD6B29C"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B095D">
        <w:rPr>
          <w:rFonts w:eastAsiaTheme="majorEastAsia" w:cs="Arial"/>
          <w:caps/>
          <w:sz w:val="28"/>
          <w:lang w:eastAsia="cs-CZ"/>
        </w:rPr>
        <w:t>partner</w:t>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w:t>
      </w:r>
      <w:bookmarkStart w:id="0" w:name="_GoBack"/>
      <w:bookmarkEnd w:id="0"/>
      <w:r w:rsidRPr="00347388">
        <w:rPr>
          <w:rFonts w:eastAsia="Arial Unicode MS" w:cs="Arial"/>
          <w:sz w:val="40"/>
          <w:bdr w:val="nil"/>
        </w:rPr>
        <w:t>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072AFAC4"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63200C6B" w:rsidR="003E4CCB" w:rsidRPr="00347388" w:rsidRDefault="00597CB6" w:rsidP="003E4CCB">
      <w:pPr>
        <w:tabs>
          <w:tab w:val="left" w:pos="6804"/>
          <w:tab w:val="left" w:leader="dot" w:pos="9071"/>
        </w:tabs>
        <w:spacing w:line="360" w:lineRule="auto"/>
        <w:rPr>
          <w:rFonts w:cs="Arial"/>
          <w:sz w:val="20"/>
          <w:lang w:eastAsia="cs-CZ"/>
        </w:rPr>
      </w:pPr>
      <w:r>
        <w:rPr>
          <w:rFonts w:cs="Arial"/>
          <w:sz w:val="20"/>
          <w:lang w:eastAsia="cs-CZ"/>
        </w:rPr>
        <w:t>Ing. Peter Vlček, PhD.</w:t>
      </w:r>
      <w:r w:rsidR="003E4CCB" w:rsidRPr="00347388" w:rsidDel="00347388">
        <w:rPr>
          <w:rFonts w:cs="Arial"/>
          <w:sz w:val="20"/>
          <w:lang w:eastAsia="cs-CZ"/>
        </w:rPr>
        <w:t xml:space="preserve"> </w:t>
      </w:r>
      <w:r w:rsidR="003E4CCB" w:rsidRPr="00347388">
        <w:rPr>
          <w:rFonts w:cs="Arial"/>
          <w:sz w:val="20"/>
          <w:lang w:eastAsia="cs-CZ"/>
        </w:rPr>
        <w:tab/>
        <w:t>..............................</w:t>
      </w:r>
    </w:p>
    <w:p w14:paraId="4B730B45" w14:textId="7CCC48EB"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metodiky</w:t>
      </w:r>
      <w:r w:rsidR="00B90DFA" w:rsidRPr="00B90DFA">
        <w:rPr>
          <w:rFonts w:cs="Arial"/>
          <w:sz w:val="20"/>
          <w:lang w:eastAsia="cs-CZ"/>
        </w:rPr>
        <w:t xml:space="preserve"> </w:t>
      </w:r>
      <w:r w:rsidR="00B90DFA" w:rsidRPr="00347388">
        <w:rPr>
          <w:rFonts w:cs="Arial"/>
          <w:sz w:val="20"/>
          <w:lang w:eastAsia="cs-CZ"/>
        </w:rPr>
        <w:t>a</w:t>
      </w:r>
      <w:r w:rsidR="00B90DFA">
        <w:rPr>
          <w:rFonts w:cs="Arial"/>
          <w:sz w:val="20"/>
          <w:lang w:eastAsia="cs-CZ"/>
        </w:rPr>
        <w:t> prípravy projektov</w:t>
      </w:r>
    </w:p>
    <w:p w14:paraId="17842F75" w14:textId="1E966E90" w:rsidR="003E4CCB" w:rsidRPr="00347388" w:rsidRDefault="003E4CCB" w:rsidP="003E4CCB">
      <w:pPr>
        <w:spacing w:line="360" w:lineRule="auto"/>
        <w:rPr>
          <w:rFonts w:cs="Arial"/>
          <w:sz w:val="20"/>
          <w:lang w:eastAsia="cs-CZ"/>
        </w:rPr>
      </w:pPr>
      <w:r w:rsidRPr="00347388">
        <w:rPr>
          <w:rFonts w:cs="Arial"/>
          <w:sz w:val="20"/>
          <w:lang w:eastAsia="cs-CZ"/>
        </w:rPr>
        <w:t>Dátum:</w:t>
      </w:r>
      <w:r w:rsidR="00757BD3">
        <w:rPr>
          <w:rFonts w:cs="Arial"/>
          <w:sz w:val="20"/>
          <w:lang w:eastAsia="cs-CZ"/>
        </w:rPr>
        <w:t xml:space="preserve"> </w:t>
      </w:r>
      <w:r w:rsidR="00FF4932">
        <w:rPr>
          <w:rFonts w:cs="Arial"/>
          <w:sz w:val="20"/>
          <w:lang w:eastAsia="cs-CZ"/>
        </w:rPr>
        <w:t>2</w:t>
      </w:r>
      <w:r w:rsidR="00597CB6">
        <w:rPr>
          <w:rFonts w:cs="Arial"/>
          <w:sz w:val="20"/>
          <w:lang w:eastAsia="cs-CZ"/>
        </w:rPr>
        <w:t>8</w:t>
      </w:r>
      <w:r w:rsidRPr="00E25071">
        <w:rPr>
          <w:rFonts w:cs="Arial"/>
          <w:sz w:val="20"/>
          <w:lang w:eastAsia="cs-CZ"/>
        </w:rPr>
        <w:t xml:space="preserve">. </w:t>
      </w:r>
      <w:r w:rsidR="00FF4932">
        <w:rPr>
          <w:rFonts w:cs="Arial"/>
          <w:sz w:val="20"/>
          <w:lang w:eastAsia="cs-CZ"/>
        </w:rPr>
        <w:t>05</w:t>
      </w:r>
      <w:r w:rsidRPr="00E25071">
        <w:rPr>
          <w:rFonts w:cs="Arial"/>
          <w:sz w:val="20"/>
          <w:lang w:eastAsia="cs-CZ"/>
        </w:rPr>
        <w:t>. 20</w:t>
      </w:r>
      <w:r w:rsidR="00FF4932">
        <w:rPr>
          <w:rFonts w:cs="Arial"/>
          <w:sz w:val="20"/>
          <w:lang w:eastAsia="cs-CZ"/>
        </w:rPr>
        <w:t>20</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668E6B7" w:rsidR="003E4CCB" w:rsidRPr="00347388" w:rsidRDefault="00A106FF" w:rsidP="003E4CCB">
      <w:pPr>
        <w:tabs>
          <w:tab w:val="left" w:pos="6804"/>
        </w:tabs>
        <w:spacing w:line="360" w:lineRule="auto"/>
        <w:ind w:left="425" w:hanging="425"/>
        <w:rPr>
          <w:rFonts w:cs="Arial"/>
          <w:sz w:val="20"/>
          <w:lang w:eastAsia="cs-CZ"/>
        </w:rPr>
      </w:pPr>
      <w:r>
        <w:rPr>
          <w:rFonts w:cs="Arial"/>
          <w:sz w:val="20"/>
          <w:lang w:eastAsia="cs-CZ"/>
        </w:rPr>
        <w:t>JUDr</w:t>
      </w:r>
      <w:r w:rsidR="003E4CCB" w:rsidRPr="00347388">
        <w:rPr>
          <w:rFonts w:cs="Arial"/>
          <w:sz w:val="20"/>
          <w:lang w:eastAsia="cs-CZ"/>
        </w:rPr>
        <w:t xml:space="preserve">. </w:t>
      </w:r>
      <w:r>
        <w:rPr>
          <w:rFonts w:cs="Arial"/>
          <w:sz w:val="20"/>
          <w:lang w:eastAsia="cs-CZ"/>
        </w:rPr>
        <w:t>Matúš Dubovský</w:t>
      </w:r>
      <w:r w:rsidR="003E4CCB" w:rsidRPr="00347388">
        <w:rPr>
          <w:rFonts w:cs="Arial"/>
          <w:sz w:val="20"/>
          <w:lang w:eastAsia="cs-CZ"/>
        </w:rPr>
        <w:tab/>
        <w:t>..............................</w:t>
      </w:r>
    </w:p>
    <w:p w14:paraId="1F953BB3" w14:textId="1AFDED44" w:rsidR="004B72D2" w:rsidRDefault="00597CB6" w:rsidP="003E4CCB">
      <w:pPr>
        <w:tabs>
          <w:tab w:val="left" w:pos="1134"/>
          <w:tab w:val="left" w:pos="6946"/>
        </w:tabs>
        <w:spacing w:line="360" w:lineRule="auto"/>
        <w:ind w:left="425" w:hanging="425"/>
        <w:rPr>
          <w:rFonts w:cs="Arial"/>
          <w:sz w:val="20"/>
          <w:lang w:eastAsia="cs-CZ"/>
        </w:rPr>
      </w:pPr>
      <w:r>
        <w:rPr>
          <w:rFonts w:cs="Arial"/>
          <w:sz w:val="20"/>
          <w:lang w:eastAsia="cs-CZ"/>
        </w:rPr>
        <w:t>riaditeľ</w:t>
      </w:r>
    </w:p>
    <w:p w14:paraId="0BC0B6E5" w14:textId="6D735A89"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odboru operačného programu Efektívna verejná správa</w:t>
      </w:r>
    </w:p>
    <w:p w14:paraId="7B351D58" w14:textId="681837B4" w:rsidR="003E4CCB" w:rsidRDefault="003E4CCB" w:rsidP="003E4CCB">
      <w:pPr>
        <w:spacing w:line="360" w:lineRule="auto"/>
        <w:rPr>
          <w:rFonts w:cs="Arial"/>
          <w:sz w:val="20"/>
          <w:lang w:eastAsia="cs-CZ"/>
        </w:rPr>
      </w:pPr>
      <w:r w:rsidRPr="00347388">
        <w:rPr>
          <w:rFonts w:cs="Arial"/>
          <w:sz w:val="20"/>
          <w:lang w:eastAsia="cs-CZ"/>
        </w:rPr>
        <w:t>Dátum:</w:t>
      </w:r>
      <w:r w:rsidR="00F05D51" w:rsidDel="00F05D51">
        <w:rPr>
          <w:rFonts w:cs="Arial"/>
          <w:sz w:val="20"/>
          <w:lang w:eastAsia="cs-CZ"/>
        </w:rPr>
        <w:t xml:space="preserve"> </w:t>
      </w:r>
      <w:r w:rsidR="00FF4932">
        <w:rPr>
          <w:rFonts w:cs="Arial"/>
          <w:sz w:val="20"/>
          <w:lang w:eastAsia="cs-CZ"/>
        </w:rPr>
        <w:t>2</w:t>
      </w:r>
      <w:r w:rsidR="00597CB6">
        <w:rPr>
          <w:rFonts w:cs="Arial"/>
          <w:sz w:val="20"/>
          <w:lang w:eastAsia="cs-CZ"/>
        </w:rPr>
        <w:t>8</w:t>
      </w:r>
      <w:r w:rsidRPr="00E25071">
        <w:rPr>
          <w:rFonts w:cs="Arial"/>
          <w:sz w:val="20"/>
          <w:lang w:eastAsia="cs-CZ"/>
        </w:rPr>
        <w:t>. </w:t>
      </w:r>
      <w:r w:rsidR="00FF4932">
        <w:rPr>
          <w:rFonts w:cs="Arial"/>
          <w:sz w:val="20"/>
          <w:lang w:eastAsia="cs-CZ"/>
        </w:rPr>
        <w:t>05</w:t>
      </w:r>
      <w:r w:rsidRPr="00E25071">
        <w:rPr>
          <w:rFonts w:cs="Arial"/>
          <w:sz w:val="20"/>
          <w:lang w:eastAsia="cs-CZ"/>
        </w:rPr>
        <w:t>. 20</w:t>
      </w:r>
      <w:r w:rsidR="00FF4932">
        <w:rPr>
          <w:rFonts w:cs="Arial"/>
          <w:sz w:val="20"/>
          <w:lang w:eastAsia="cs-CZ"/>
        </w:rPr>
        <w:t>20</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077B0F4B"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325E8159" w:rsidR="003E4CCB" w:rsidRPr="00347388" w:rsidRDefault="006B41BD" w:rsidP="00140CE3">
      <w:pPr>
        <w:tabs>
          <w:tab w:val="left" w:pos="1134"/>
        </w:tabs>
        <w:spacing w:line="360" w:lineRule="auto"/>
        <w:rPr>
          <w:rFonts w:cs="Arial"/>
          <w:sz w:val="20"/>
          <w:lang w:eastAsia="cs-CZ"/>
        </w:rPr>
      </w:pPr>
      <w:r w:rsidRPr="008F2822">
        <w:t>Dátum:</w:t>
      </w:r>
      <w:r w:rsidR="00757BD3">
        <w:t xml:space="preserve"> </w:t>
      </w:r>
      <w:r w:rsidR="00FF4932">
        <w:t>2</w:t>
      </w:r>
      <w:r w:rsidR="00597CB6">
        <w:t>8</w:t>
      </w:r>
      <w:r w:rsidRPr="00140CE3">
        <w:t>. </w:t>
      </w:r>
      <w:r w:rsidR="00FF4932">
        <w:t>05</w:t>
      </w:r>
      <w:r>
        <w:t>. 20</w:t>
      </w:r>
      <w:r w:rsidR="00FF4932">
        <w:t>20</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0C1C3D0B" w:rsidR="003E4CCB" w:rsidRPr="00347388" w:rsidRDefault="003E4CCB" w:rsidP="003E4CCB">
      <w:pPr>
        <w:spacing w:line="360" w:lineRule="auto"/>
        <w:rPr>
          <w:rFonts w:cs="Arial"/>
          <w:sz w:val="20"/>
          <w:lang w:eastAsia="cs-CZ"/>
        </w:rPr>
      </w:pPr>
      <w:r w:rsidRPr="00347388">
        <w:rPr>
          <w:rFonts w:cs="Arial"/>
          <w:sz w:val="20"/>
          <w:lang w:eastAsia="cs-CZ"/>
        </w:rPr>
        <w:t>Dátum:</w:t>
      </w:r>
      <w:r w:rsidR="00757BD3">
        <w:rPr>
          <w:rFonts w:cs="Arial"/>
          <w:sz w:val="20"/>
          <w:lang w:eastAsia="cs-CZ"/>
        </w:rPr>
        <w:t xml:space="preserve"> </w:t>
      </w:r>
      <w:r w:rsidR="00FF4932">
        <w:rPr>
          <w:rFonts w:cs="Arial"/>
          <w:sz w:val="20"/>
          <w:lang w:eastAsia="cs-CZ"/>
        </w:rPr>
        <w:t>2</w:t>
      </w:r>
      <w:r w:rsidR="00597CB6">
        <w:rPr>
          <w:rFonts w:cs="Arial"/>
          <w:sz w:val="20"/>
          <w:lang w:eastAsia="cs-CZ"/>
        </w:rPr>
        <w:t>8</w:t>
      </w:r>
      <w:r w:rsidRPr="00E25071">
        <w:rPr>
          <w:rFonts w:cs="Arial"/>
          <w:sz w:val="20"/>
          <w:lang w:eastAsia="cs-CZ"/>
        </w:rPr>
        <w:t>. </w:t>
      </w:r>
      <w:r w:rsidR="000D6CD4">
        <w:rPr>
          <w:rFonts w:cs="Arial"/>
          <w:sz w:val="20"/>
          <w:lang w:eastAsia="cs-CZ"/>
        </w:rPr>
        <w:t>0</w:t>
      </w:r>
      <w:r w:rsidR="00FF4932">
        <w:rPr>
          <w:rFonts w:cs="Arial"/>
          <w:sz w:val="20"/>
          <w:lang w:eastAsia="cs-CZ"/>
        </w:rPr>
        <w:t>5</w:t>
      </w:r>
      <w:r w:rsidRPr="00E25071">
        <w:rPr>
          <w:rFonts w:cs="Arial"/>
          <w:sz w:val="20"/>
          <w:lang w:eastAsia="cs-CZ"/>
        </w:rPr>
        <w:t>. 20</w:t>
      </w:r>
      <w:r w:rsidR="00FF4932">
        <w:rPr>
          <w:rFonts w:cs="Arial"/>
          <w:sz w:val="20"/>
          <w:lang w:eastAsia="cs-CZ"/>
        </w:rPr>
        <w:t>20</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6218EC16" w:rsidR="003E4CCB" w:rsidRDefault="003E4CCB" w:rsidP="003E4CCB">
      <w:pPr>
        <w:jc w:val="center"/>
        <w:rPr>
          <w:color w:val="001D58"/>
          <w:sz w:val="60"/>
        </w:rPr>
      </w:pPr>
      <w:r w:rsidRPr="00E25071">
        <w:rPr>
          <w:rFonts w:cs="Arial"/>
          <w:sz w:val="18"/>
          <w:lang w:eastAsia="cs-CZ"/>
        </w:rPr>
        <w:t xml:space="preserve">Verzia: </w:t>
      </w:r>
      <w:r w:rsidR="00FF4932">
        <w:rPr>
          <w:rFonts w:cs="Arial"/>
          <w:sz w:val="18"/>
          <w:lang w:eastAsia="cs-CZ"/>
        </w:rPr>
        <w:t>6</w:t>
      </w:r>
      <w:r w:rsidRPr="00E25071">
        <w:rPr>
          <w:rFonts w:cs="Arial"/>
          <w:sz w:val="18"/>
          <w:lang w:eastAsia="cs-CZ"/>
        </w:rPr>
        <w:t>.</w:t>
      </w:r>
      <w:r w:rsidR="00FF4932">
        <w:rPr>
          <w:rFonts w:cs="Arial"/>
          <w:sz w:val="18"/>
          <w:lang w:eastAsia="cs-CZ"/>
        </w:rPr>
        <w:t>0</w:t>
      </w:r>
      <w:r w:rsidRPr="00E25071">
        <w:rPr>
          <w:rFonts w:cs="Arial"/>
          <w:sz w:val="18"/>
          <w:lang w:eastAsia="cs-CZ"/>
        </w:rPr>
        <w:t xml:space="preserve">; platnosť od: </w:t>
      </w:r>
      <w:r w:rsidR="00FF4932">
        <w:rPr>
          <w:rFonts w:cs="Arial"/>
          <w:sz w:val="18"/>
          <w:lang w:eastAsia="cs-CZ"/>
        </w:rPr>
        <w:t>2</w:t>
      </w:r>
      <w:r w:rsidR="00597CB6">
        <w:rPr>
          <w:rFonts w:cs="Arial"/>
          <w:sz w:val="18"/>
          <w:lang w:eastAsia="cs-CZ"/>
        </w:rPr>
        <w:t>8</w:t>
      </w:r>
      <w:r w:rsidRPr="00E25071">
        <w:rPr>
          <w:rFonts w:cs="Arial"/>
          <w:sz w:val="18"/>
          <w:lang w:eastAsia="cs-CZ"/>
        </w:rPr>
        <w:t xml:space="preserve">. </w:t>
      </w:r>
      <w:r w:rsidR="00FF4932">
        <w:rPr>
          <w:rFonts w:cs="Arial"/>
          <w:sz w:val="18"/>
          <w:lang w:eastAsia="cs-CZ"/>
        </w:rPr>
        <w:t>05</w:t>
      </w:r>
      <w:r w:rsidRPr="00E25071">
        <w:rPr>
          <w:rFonts w:cs="Arial"/>
          <w:sz w:val="18"/>
          <w:lang w:eastAsia="cs-CZ"/>
        </w:rPr>
        <w:t>. 20</w:t>
      </w:r>
      <w:r w:rsidR="00FF4932">
        <w:rPr>
          <w:rFonts w:cs="Arial"/>
          <w:sz w:val="18"/>
          <w:lang w:eastAsia="cs-CZ"/>
        </w:rPr>
        <w:t>20</w:t>
      </w:r>
      <w:r w:rsidRPr="00E25071">
        <w:rPr>
          <w:rFonts w:cs="Arial"/>
          <w:sz w:val="18"/>
          <w:lang w:eastAsia="cs-CZ"/>
        </w:rPr>
        <w:t>, účinnosť od:</w:t>
      </w:r>
      <w:r w:rsidR="00D90229">
        <w:rPr>
          <w:rFonts w:cs="Arial"/>
          <w:sz w:val="18"/>
          <w:lang w:eastAsia="cs-CZ"/>
        </w:rPr>
        <w:t xml:space="preserve"> </w:t>
      </w:r>
      <w:r w:rsidR="00FF4932">
        <w:rPr>
          <w:rFonts w:cs="Arial"/>
          <w:sz w:val="18"/>
          <w:lang w:eastAsia="cs-CZ"/>
        </w:rPr>
        <w:t>2</w:t>
      </w:r>
      <w:r w:rsidR="00597CB6">
        <w:rPr>
          <w:rFonts w:cs="Arial"/>
          <w:sz w:val="18"/>
          <w:lang w:eastAsia="cs-CZ"/>
        </w:rPr>
        <w:t>8</w:t>
      </w:r>
      <w:r w:rsidRPr="00E25071">
        <w:rPr>
          <w:rFonts w:cs="Arial"/>
          <w:sz w:val="18"/>
          <w:lang w:eastAsia="cs-CZ"/>
        </w:rPr>
        <w:t xml:space="preserve">. </w:t>
      </w:r>
      <w:r w:rsidR="00FF4932">
        <w:rPr>
          <w:rFonts w:cs="Arial"/>
          <w:sz w:val="18"/>
          <w:lang w:eastAsia="cs-CZ"/>
        </w:rPr>
        <w:t>05</w:t>
      </w:r>
      <w:r w:rsidRPr="00E25071">
        <w:rPr>
          <w:rFonts w:cs="Arial"/>
          <w:sz w:val="18"/>
          <w:lang w:eastAsia="cs-CZ"/>
        </w:rPr>
        <w:t>. 20</w:t>
      </w:r>
      <w:r w:rsidR="00FF4932">
        <w:rPr>
          <w:rFonts w:cs="Arial"/>
          <w:sz w:val="18"/>
          <w:lang w:eastAsia="cs-CZ"/>
        </w:rPr>
        <w:t>20</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1" w:name="_Toc410907843"/>
    <w:p w14:paraId="0A455F76" w14:textId="13AF9ED0" w:rsidR="006F425A" w:rsidRPr="00EB4F10" w:rsidRDefault="000C0542">
      <w:pPr>
        <w:pStyle w:val="Obsah1"/>
        <w:tabs>
          <w:tab w:val="left" w:pos="482"/>
          <w:tab w:val="right" w:leader="dot" w:pos="9060"/>
        </w:tabs>
        <w:rPr>
          <w:rFonts w:asciiTheme="minorHAnsi" w:eastAsiaTheme="minorEastAsia" w:hAnsiTheme="minorHAnsi" w:cstheme="minorBidi"/>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576173" w:history="1">
        <w:r w:rsidR="006F425A" w:rsidRPr="00EB4F10">
          <w:rPr>
            <w:rStyle w:val="Hypertextovprepojenie"/>
            <w:noProof/>
            <w:szCs w:val="19"/>
          </w:rPr>
          <w:t>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Úvod</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_Toc4576173 \h </w:instrText>
        </w:r>
        <w:r w:rsidR="006F425A" w:rsidRPr="00EB4F10">
          <w:rPr>
            <w:noProof/>
            <w:webHidden/>
            <w:sz w:val="19"/>
            <w:szCs w:val="19"/>
          </w:rPr>
        </w:r>
        <w:r w:rsidR="006F425A" w:rsidRPr="00EB4F10">
          <w:rPr>
            <w:noProof/>
            <w:webHidden/>
            <w:sz w:val="19"/>
            <w:szCs w:val="19"/>
          </w:rPr>
          <w:fldChar w:fldCharType="separate"/>
        </w:r>
        <w:r w:rsidR="00F251BF">
          <w:rPr>
            <w:noProof/>
            <w:webHidden/>
            <w:sz w:val="19"/>
            <w:szCs w:val="19"/>
          </w:rPr>
          <w:t>4</w:t>
        </w:r>
        <w:r w:rsidR="006F425A" w:rsidRPr="00EB4F10">
          <w:rPr>
            <w:noProof/>
            <w:webHidden/>
            <w:sz w:val="19"/>
            <w:szCs w:val="19"/>
          </w:rPr>
          <w:fldChar w:fldCharType="end"/>
        </w:r>
      </w:hyperlink>
    </w:p>
    <w:p w14:paraId="226BED70" w14:textId="536C4B55" w:rsidR="006F425A" w:rsidRPr="00EB4F10" w:rsidRDefault="0077664D">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4" w:history="1">
        <w:r w:rsidR="006F425A" w:rsidRPr="00EB4F10">
          <w:rPr>
            <w:rStyle w:val="Hypertextovprepojenie"/>
            <w:noProof/>
            <w:szCs w:val="19"/>
          </w:rPr>
          <w:t>1.1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Účinnosť príručky pre 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_Toc4576174 \h </w:instrText>
        </w:r>
        <w:r w:rsidR="006F425A" w:rsidRPr="00EB4F10">
          <w:rPr>
            <w:noProof/>
            <w:webHidden/>
            <w:sz w:val="19"/>
            <w:szCs w:val="19"/>
          </w:rPr>
        </w:r>
        <w:r w:rsidR="006F425A" w:rsidRPr="00EB4F10">
          <w:rPr>
            <w:noProof/>
            <w:webHidden/>
            <w:sz w:val="19"/>
            <w:szCs w:val="19"/>
          </w:rPr>
          <w:fldChar w:fldCharType="separate"/>
        </w:r>
        <w:r w:rsidR="00F251BF">
          <w:rPr>
            <w:noProof/>
            <w:webHidden/>
            <w:sz w:val="19"/>
            <w:szCs w:val="19"/>
          </w:rPr>
          <w:t>4</w:t>
        </w:r>
        <w:r w:rsidR="006F425A" w:rsidRPr="00EB4F10">
          <w:rPr>
            <w:noProof/>
            <w:webHidden/>
            <w:sz w:val="19"/>
            <w:szCs w:val="19"/>
          </w:rPr>
          <w:fldChar w:fldCharType="end"/>
        </w:r>
      </w:hyperlink>
    </w:p>
    <w:p w14:paraId="2180A4AD" w14:textId="7C92E5CE" w:rsidR="006F425A" w:rsidRPr="00EB4F10" w:rsidRDefault="0077664D">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5" w:history="1">
        <w:r w:rsidR="006F425A" w:rsidRPr="00EB4F10">
          <w:rPr>
            <w:rStyle w:val="Hypertextovprepojenie"/>
            <w:noProof/>
            <w:szCs w:val="19"/>
          </w:rPr>
          <w:t>1.2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 xml:space="preserve">Cieľ príručky pre </w:t>
        </w:r>
        <w:r w:rsidR="006F425A" w:rsidRPr="00EB4F10">
          <w:rPr>
            <w:rStyle w:val="Hypertextovprepojenie"/>
            <w:noProof/>
            <w:szCs w:val="19"/>
          </w:rPr>
          <w:t>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_Toc4576175 \h </w:instrText>
        </w:r>
        <w:r w:rsidR="006F425A" w:rsidRPr="00EB4F10">
          <w:rPr>
            <w:noProof/>
            <w:webHidden/>
            <w:sz w:val="19"/>
            <w:szCs w:val="19"/>
          </w:rPr>
        </w:r>
        <w:r w:rsidR="006F425A" w:rsidRPr="00EB4F10">
          <w:rPr>
            <w:noProof/>
            <w:webHidden/>
            <w:sz w:val="19"/>
            <w:szCs w:val="19"/>
          </w:rPr>
          <w:fldChar w:fldCharType="separate"/>
        </w:r>
        <w:r w:rsidR="00F251BF">
          <w:rPr>
            <w:noProof/>
            <w:webHidden/>
            <w:sz w:val="19"/>
            <w:szCs w:val="19"/>
          </w:rPr>
          <w:t>4</w:t>
        </w:r>
        <w:r w:rsidR="006F425A" w:rsidRPr="00EB4F10">
          <w:rPr>
            <w:noProof/>
            <w:webHidden/>
            <w:sz w:val="19"/>
            <w:szCs w:val="19"/>
          </w:rPr>
          <w:fldChar w:fldCharType="end"/>
        </w:r>
      </w:hyperlink>
    </w:p>
    <w:p w14:paraId="5F3A4328" w14:textId="2A8711C3" w:rsidR="006F425A" w:rsidRPr="00EB4F10" w:rsidRDefault="0077664D">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6" w:history="1">
        <w:r w:rsidR="006F425A" w:rsidRPr="00EB4F10">
          <w:rPr>
            <w:rStyle w:val="Hypertextovprepojenie"/>
            <w:noProof/>
            <w:szCs w:val="19"/>
          </w:rPr>
          <w:t>1.3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Definícia pojmov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_Toc4576176 \h </w:instrText>
        </w:r>
        <w:r w:rsidR="006F425A" w:rsidRPr="00EB4F10">
          <w:rPr>
            <w:noProof/>
            <w:webHidden/>
            <w:sz w:val="19"/>
            <w:szCs w:val="19"/>
          </w:rPr>
        </w:r>
        <w:r w:rsidR="006F425A" w:rsidRPr="00EB4F10">
          <w:rPr>
            <w:noProof/>
            <w:webHidden/>
            <w:sz w:val="19"/>
            <w:szCs w:val="19"/>
          </w:rPr>
          <w:fldChar w:fldCharType="separate"/>
        </w:r>
        <w:r w:rsidR="00F251BF">
          <w:rPr>
            <w:noProof/>
            <w:webHidden/>
            <w:sz w:val="19"/>
            <w:szCs w:val="19"/>
          </w:rPr>
          <w:t>5</w:t>
        </w:r>
        <w:r w:rsidR="006F425A" w:rsidRPr="00EB4F10">
          <w:rPr>
            <w:noProof/>
            <w:webHidden/>
            <w:sz w:val="19"/>
            <w:szCs w:val="19"/>
          </w:rPr>
          <w:fldChar w:fldCharType="end"/>
        </w:r>
      </w:hyperlink>
    </w:p>
    <w:p w14:paraId="592F4C37" w14:textId="1AC13E7C" w:rsidR="006F425A" w:rsidRPr="00EB4F10" w:rsidRDefault="0077664D">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7" w:history="1">
        <w:r w:rsidR="006F425A" w:rsidRPr="00EB4F10">
          <w:rPr>
            <w:rStyle w:val="Hypertextovprepojenie"/>
            <w:noProof/>
            <w:szCs w:val="19"/>
          </w:rPr>
          <w:t>1.4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Použité skratky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_Toc4576177 \h </w:instrText>
        </w:r>
        <w:r w:rsidR="006F425A" w:rsidRPr="00EB4F10">
          <w:rPr>
            <w:noProof/>
            <w:webHidden/>
            <w:sz w:val="19"/>
            <w:szCs w:val="19"/>
          </w:rPr>
        </w:r>
        <w:r w:rsidR="006F425A" w:rsidRPr="00EB4F10">
          <w:rPr>
            <w:noProof/>
            <w:webHidden/>
            <w:sz w:val="19"/>
            <w:szCs w:val="19"/>
          </w:rPr>
          <w:fldChar w:fldCharType="separate"/>
        </w:r>
        <w:r w:rsidR="00F251BF">
          <w:rPr>
            <w:noProof/>
            <w:webHidden/>
            <w:sz w:val="19"/>
            <w:szCs w:val="19"/>
          </w:rPr>
          <w:t>15</w:t>
        </w:r>
        <w:r w:rsidR="006F425A" w:rsidRPr="00EB4F10">
          <w:rPr>
            <w:noProof/>
            <w:webHidden/>
            <w:sz w:val="19"/>
            <w:szCs w:val="19"/>
          </w:rPr>
          <w:fldChar w:fldCharType="end"/>
        </w:r>
      </w:hyperlink>
    </w:p>
    <w:p w14:paraId="068BCF66" w14:textId="0286C9F5" w:rsidR="006F425A" w:rsidRPr="00EB4F10" w:rsidRDefault="0077664D">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8" w:history="1">
        <w:r w:rsidR="006F425A" w:rsidRPr="00EB4F10">
          <w:rPr>
            <w:rStyle w:val="Hypertextovprepojenie"/>
            <w:noProof/>
            <w:szCs w:val="19"/>
          </w:rPr>
          <w:t>1.5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Legislatíva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_Toc4576178 \h </w:instrText>
        </w:r>
        <w:r w:rsidR="006F425A" w:rsidRPr="00EB4F10">
          <w:rPr>
            <w:noProof/>
            <w:webHidden/>
            <w:sz w:val="19"/>
            <w:szCs w:val="19"/>
          </w:rPr>
        </w:r>
        <w:r w:rsidR="006F425A" w:rsidRPr="00EB4F10">
          <w:rPr>
            <w:noProof/>
            <w:webHidden/>
            <w:sz w:val="19"/>
            <w:szCs w:val="19"/>
          </w:rPr>
          <w:fldChar w:fldCharType="separate"/>
        </w:r>
        <w:r w:rsidR="00F251BF">
          <w:rPr>
            <w:noProof/>
            <w:webHidden/>
            <w:sz w:val="19"/>
            <w:szCs w:val="19"/>
          </w:rPr>
          <w:t>17</w:t>
        </w:r>
        <w:r w:rsidR="006F425A" w:rsidRPr="00EB4F10">
          <w:rPr>
            <w:noProof/>
            <w:webHidden/>
            <w:sz w:val="19"/>
            <w:szCs w:val="19"/>
          </w:rPr>
          <w:fldChar w:fldCharType="end"/>
        </w:r>
      </w:hyperlink>
    </w:p>
    <w:p w14:paraId="3CA0215F" w14:textId="07FE643F" w:rsidR="006F425A" w:rsidRPr="00EB4F10" w:rsidRDefault="0077664D">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179" w:history="1">
        <w:r w:rsidR="006F425A" w:rsidRPr="00EB4F10">
          <w:rPr>
            <w:rStyle w:val="Hypertextovprepojenie"/>
            <w:noProof/>
            <w:szCs w:val="19"/>
          </w:rPr>
          <w:t>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Realizácia projektov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_Toc4576179 \h </w:instrText>
        </w:r>
        <w:r w:rsidR="006F425A" w:rsidRPr="00EB4F10">
          <w:rPr>
            <w:noProof/>
            <w:webHidden/>
            <w:sz w:val="19"/>
            <w:szCs w:val="19"/>
          </w:rPr>
        </w:r>
        <w:r w:rsidR="006F425A" w:rsidRPr="00EB4F10">
          <w:rPr>
            <w:noProof/>
            <w:webHidden/>
            <w:sz w:val="19"/>
            <w:szCs w:val="19"/>
          </w:rPr>
          <w:fldChar w:fldCharType="separate"/>
        </w:r>
        <w:r w:rsidR="00F251BF">
          <w:rPr>
            <w:noProof/>
            <w:webHidden/>
            <w:sz w:val="19"/>
            <w:szCs w:val="19"/>
          </w:rPr>
          <w:t>18</w:t>
        </w:r>
        <w:r w:rsidR="006F425A" w:rsidRPr="00EB4F10">
          <w:rPr>
            <w:noProof/>
            <w:webHidden/>
            <w:sz w:val="19"/>
            <w:szCs w:val="19"/>
          </w:rPr>
          <w:fldChar w:fldCharType="end"/>
        </w:r>
      </w:hyperlink>
    </w:p>
    <w:p w14:paraId="662CFE85" w14:textId="455866C2" w:rsidR="006F425A" w:rsidRPr="00EB4F10" w:rsidRDefault="0077664D">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0" w:history="1">
        <w:r w:rsidR="006F425A" w:rsidRPr="00EB4F10">
          <w:rPr>
            <w:rStyle w:val="Hypertextovprepojenie"/>
            <w:noProof/>
            <w:szCs w:val="19"/>
          </w:rPr>
          <w:t>2.1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Všeobecné informácie k realizácii projektov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_Toc4576180 \h </w:instrText>
        </w:r>
        <w:r w:rsidR="006F425A" w:rsidRPr="00EB4F10">
          <w:rPr>
            <w:noProof/>
            <w:webHidden/>
            <w:sz w:val="19"/>
            <w:szCs w:val="19"/>
          </w:rPr>
        </w:r>
        <w:r w:rsidR="006F425A" w:rsidRPr="00EB4F10">
          <w:rPr>
            <w:noProof/>
            <w:webHidden/>
            <w:sz w:val="19"/>
            <w:szCs w:val="19"/>
          </w:rPr>
          <w:fldChar w:fldCharType="separate"/>
        </w:r>
        <w:r w:rsidR="00F251BF">
          <w:rPr>
            <w:noProof/>
            <w:webHidden/>
            <w:sz w:val="19"/>
            <w:szCs w:val="19"/>
          </w:rPr>
          <w:t>18</w:t>
        </w:r>
        <w:r w:rsidR="006F425A" w:rsidRPr="00EB4F10">
          <w:rPr>
            <w:noProof/>
            <w:webHidden/>
            <w:sz w:val="19"/>
            <w:szCs w:val="19"/>
          </w:rPr>
          <w:fldChar w:fldCharType="end"/>
        </w:r>
      </w:hyperlink>
    </w:p>
    <w:p w14:paraId="672D1951" w14:textId="6B6AEED7" w:rsidR="006F425A" w:rsidRPr="00EB4F10" w:rsidRDefault="0077664D">
      <w:pPr>
        <w:pStyle w:val="Obsah3"/>
        <w:rPr>
          <w:rFonts w:asciiTheme="minorHAnsi" w:eastAsiaTheme="minorEastAsia" w:hAnsiTheme="minorHAnsi" w:cstheme="minorBidi"/>
          <w:noProof/>
          <w:sz w:val="19"/>
          <w:szCs w:val="19"/>
          <w:lang w:eastAsia="sk-SK"/>
        </w:rPr>
      </w:pPr>
      <w:hyperlink w:anchor="_Toc4576181" w:history="1">
        <w:r w:rsidR="006F425A" w:rsidRPr="00EB4F10">
          <w:rPr>
            <w:rStyle w:val="Hypertextovprepojenie"/>
            <w:noProof/>
            <w:szCs w:val="19"/>
          </w:rPr>
          <w:t>2.1.1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Všeobecné informácie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_Toc4576181 \h </w:instrText>
        </w:r>
        <w:r w:rsidR="006F425A" w:rsidRPr="00EB4F10">
          <w:rPr>
            <w:noProof/>
            <w:webHidden/>
            <w:sz w:val="19"/>
            <w:szCs w:val="19"/>
          </w:rPr>
        </w:r>
        <w:r w:rsidR="006F425A" w:rsidRPr="00EB4F10">
          <w:rPr>
            <w:noProof/>
            <w:webHidden/>
            <w:sz w:val="19"/>
            <w:szCs w:val="19"/>
          </w:rPr>
          <w:fldChar w:fldCharType="separate"/>
        </w:r>
        <w:r w:rsidR="00F251BF">
          <w:rPr>
            <w:noProof/>
            <w:webHidden/>
            <w:sz w:val="19"/>
            <w:szCs w:val="19"/>
          </w:rPr>
          <w:t>18</w:t>
        </w:r>
        <w:r w:rsidR="006F425A" w:rsidRPr="00EB4F10">
          <w:rPr>
            <w:noProof/>
            <w:webHidden/>
            <w:sz w:val="19"/>
            <w:szCs w:val="19"/>
          </w:rPr>
          <w:fldChar w:fldCharType="end"/>
        </w:r>
      </w:hyperlink>
    </w:p>
    <w:p w14:paraId="483132EF" w14:textId="00599EE0" w:rsidR="006F425A" w:rsidRPr="00EB4F10" w:rsidRDefault="0077664D">
      <w:pPr>
        <w:pStyle w:val="Obsah3"/>
        <w:rPr>
          <w:rFonts w:asciiTheme="minorHAnsi" w:eastAsiaTheme="minorEastAsia" w:hAnsiTheme="minorHAnsi" w:cstheme="minorBidi"/>
          <w:noProof/>
          <w:sz w:val="19"/>
          <w:szCs w:val="19"/>
          <w:lang w:eastAsia="sk-SK"/>
        </w:rPr>
      </w:pPr>
      <w:hyperlink w:anchor="_Toc4576182" w:history="1">
        <w:r w:rsidR="006F425A" w:rsidRPr="00EB4F10">
          <w:rPr>
            <w:rStyle w:val="Hypertextovprepojenie"/>
            <w:noProof/>
            <w:szCs w:val="19"/>
          </w:rPr>
          <w:t>2.1.2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Na čo nezabudnúť po podpise zmluvy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_Toc4576182 \h </w:instrText>
        </w:r>
        <w:r w:rsidR="006F425A" w:rsidRPr="00EB4F10">
          <w:rPr>
            <w:noProof/>
            <w:webHidden/>
            <w:sz w:val="19"/>
            <w:szCs w:val="19"/>
          </w:rPr>
        </w:r>
        <w:r w:rsidR="006F425A" w:rsidRPr="00EB4F10">
          <w:rPr>
            <w:noProof/>
            <w:webHidden/>
            <w:sz w:val="19"/>
            <w:szCs w:val="19"/>
          </w:rPr>
          <w:fldChar w:fldCharType="separate"/>
        </w:r>
        <w:r w:rsidR="00F251BF">
          <w:rPr>
            <w:noProof/>
            <w:webHidden/>
            <w:sz w:val="19"/>
            <w:szCs w:val="19"/>
          </w:rPr>
          <w:t>19</w:t>
        </w:r>
        <w:r w:rsidR="006F425A" w:rsidRPr="00EB4F10">
          <w:rPr>
            <w:noProof/>
            <w:webHidden/>
            <w:sz w:val="19"/>
            <w:szCs w:val="19"/>
          </w:rPr>
          <w:fldChar w:fldCharType="end"/>
        </w:r>
      </w:hyperlink>
    </w:p>
    <w:p w14:paraId="227BD3FE" w14:textId="0930B917" w:rsidR="006F425A" w:rsidRPr="00EB4F10" w:rsidRDefault="0077664D">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3" w:history="1">
        <w:r w:rsidR="006F425A" w:rsidRPr="00EB4F10">
          <w:rPr>
            <w:rStyle w:val="Hypertextovprepojenie"/>
            <w:noProof/>
            <w:szCs w:val="19"/>
          </w:rPr>
          <w:t>2.2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Monitorovanie projektu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_Toc4576183 \h </w:instrText>
        </w:r>
        <w:r w:rsidR="006F425A" w:rsidRPr="00EB4F10">
          <w:rPr>
            <w:noProof/>
            <w:webHidden/>
            <w:sz w:val="19"/>
            <w:szCs w:val="19"/>
          </w:rPr>
        </w:r>
        <w:r w:rsidR="006F425A" w:rsidRPr="00EB4F10">
          <w:rPr>
            <w:noProof/>
            <w:webHidden/>
            <w:sz w:val="19"/>
            <w:szCs w:val="19"/>
          </w:rPr>
          <w:fldChar w:fldCharType="separate"/>
        </w:r>
        <w:r w:rsidR="00F251BF">
          <w:rPr>
            <w:noProof/>
            <w:webHidden/>
            <w:sz w:val="19"/>
            <w:szCs w:val="19"/>
          </w:rPr>
          <w:t>21</w:t>
        </w:r>
        <w:r w:rsidR="006F425A" w:rsidRPr="00EB4F10">
          <w:rPr>
            <w:noProof/>
            <w:webHidden/>
            <w:sz w:val="19"/>
            <w:szCs w:val="19"/>
          </w:rPr>
          <w:fldChar w:fldCharType="end"/>
        </w:r>
      </w:hyperlink>
    </w:p>
    <w:p w14:paraId="03807099" w14:textId="2D39664C" w:rsidR="006F425A" w:rsidRPr="00EB4F10" w:rsidRDefault="0077664D">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4" w:history="1">
        <w:r w:rsidR="006F425A" w:rsidRPr="00EB4F10">
          <w:rPr>
            <w:rStyle w:val="Hypertextovprepojenie"/>
            <w:noProof/>
            <w:szCs w:val="19"/>
          </w:rPr>
          <w:t>2.3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Zmena zmluvy o NFP</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_Toc4576184 \h </w:instrText>
        </w:r>
        <w:r w:rsidR="006F425A" w:rsidRPr="00EB4F10">
          <w:rPr>
            <w:noProof/>
            <w:webHidden/>
            <w:sz w:val="19"/>
            <w:szCs w:val="19"/>
          </w:rPr>
        </w:r>
        <w:r w:rsidR="006F425A" w:rsidRPr="00EB4F10">
          <w:rPr>
            <w:noProof/>
            <w:webHidden/>
            <w:sz w:val="19"/>
            <w:szCs w:val="19"/>
          </w:rPr>
          <w:fldChar w:fldCharType="separate"/>
        </w:r>
        <w:r w:rsidR="00F251BF">
          <w:rPr>
            <w:noProof/>
            <w:webHidden/>
            <w:sz w:val="19"/>
            <w:szCs w:val="19"/>
          </w:rPr>
          <w:t>26</w:t>
        </w:r>
        <w:r w:rsidR="006F425A" w:rsidRPr="00EB4F10">
          <w:rPr>
            <w:noProof/>
            <w:webHidden/>
            <w:sz w:val="19"/>
            <w:szCs w:val="19"/>
          </w:rPr>
          <w:fldChar w:fldCharType="end"/>
        </w:r>
      </w:hyperlink>
    </w:p>
    <w:p w14:paraId="716C4F55" w14:textId="0E1649A5" w:rsidR="006F425A" w:rsidRPr="00EB4F10" w:rsidRDefault="0077664D">
      <w:pPr>
        <w:pStyle w:val="Obsah3"/>
        <w:rPr>
          <w:rFonts w:asciiTheme="minorHAnsi" w:eastAsiaTheme="minorEastAsia" w:hAnsiTheme="minorHAnsi" w:cstheme="minorBidi"/>
          <w:noProof/>
          <w:sz w:val="19"/>
          <w:szCs w:val="19"/>
          <w:lang w:eastAsia="sk-SK"/>
        </w:rPr>
      </w:pPr>
      <w:hyperlink w:anchor="_Toc4576185" w:history="1">
        <w:r w:rsidR="006F425A" w:rsidRPr="00EB4F10">
          <w:rPr>
            <w:rStyle w:val="Hypertextovprepojenie"/>
            <w:noProof/>
            <w:szCs w:val="19"/>
          </w:rPr>
          <w:t>2.3.1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Charakter zmien a spôsob posudzovania zmien</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_Toc4576185 \h </w:instrText>
        </w:r>
        <w:r w:rsidR="006F425A" w:rsidRPr="00EB4F10">
          <w:rPr>
            <w:noProof/>
            <w:webHidden/>
            <w:sz w:val="19"/>
            <w:szCs w:val="19"/>
          </w:rPr>
        </w:r>
        <w:r w:rsidR="006F425A" w:rsidRPr="00EB4F10">
          <w:rPr>
            <w:noProof/>
            <w:webHidden/>
            <w:sz w:val="19"/>
            <w:szCs w:val="19"/>
          </w:rPr>
          <w:fldChar w:fldCharType="separate"/>
        </w:r>
        <w:r w:rsidR="00F251BF">
          <w:rPr>
            <w:noProof/>
            <w:webHidden/>
            <w:sz w:val="19"/>
            <w:szCs w:val="19"/>
          </w:rPr>
          <w:t>26</w:t>
        </w:r>
        <w:r w:rsidR="006F425A" w:rsidRPr="00EB4F10">
          <w:rPr>
            <w:noProof/>
            <w:webHidden/>
            <w:sz w:val="19"/>
            <w:szCs w:val="19"/>
          </w:rPr>
          <w:fldChar w:fldCharType="end"/>
        </w:r>
      </w:hyperlink>
    </w:p>
    <w:p w14:paraId="632C6118" w14:textId="7125E5E0" w:rsidR="006F425A" w:rsidRPr="00EB4F10" w:rsidRDefault="00F251BF">
      <w:pPr>
        <w:pStyle w:val="Obsah3"/>
        <w:rPr>
          <w:rFonts w:asciiTheme="minorHAnsi" w:eastAsiaTheme="minorEastAsia" w:hAnsiTheme="minorHAnsi" w:cstheme="minorBidi"/>
          <w:noProof/>
          <w:sz w:val="19"/>
          <w:szCs w:val="19"/>
          <w:lang w:eastAsia="sk-SK"/>
        </w:rPr>
      </w:pPr>
      <w:hyperlink w:anchor="_Toc4576186" w:history="1">
        <w:r w:rsidR="006F425A" w:rsidRPr="00EB4F10">
          <w:rPr>
            <w:rStyle w:val="Hypertextovprepojenie"/>
            <w:noProof/>
            <w:szCs w:val="19"/>
          </w:rPr>
          <w:t>2.3.2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Administrácia zmenového konania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_Toc4576186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28</w:t>
        </w:r>
        <w:r w:rsidR="006F425A" w:rsidRPr="00EB4F10">
          <w:rPr>
            <w:noProof/>
            <w:webHidden/>
            <w:sz w:val="19"/>
            <w:szCs w:val="19"/>
          </w:rPr>
          <w:fldChar w:fldCharType="end"/>
        </w:r>
      </w:hyperlink>
    </w:p>
    <w:p w14:paraId="3895C13E" w14:textId="55F0B311" w:rsidR="006F425A" w:rsidRPr="00EB4F10" w:rsidRDefault="00F251BF">
      <w:pPr>
        <w:pStyle w:val="Obsah3"/>
        <w:rPr>
          <w:rFonts w:asciiTheme="minorHAnsi" w:eastAsiaTheme="minorEastAsia" w:hAnsiTheme="minorHAnsi" w:cstheme="minorBidi"/>
          <w:noProof/>
          <w:sz w:val="19"/>
          <w:szCs w:val="19"/>
          <w:lang w:eastAsia="sk-SK"/>
        </w:rPr>
      </w:pPr>
      <w:hyperlink w:anchor="_Toc4576187" w:history="1">
        <w:r w:rsidR="006F425A" w:rsidRPr="00EB4F10">
          <w:rPr>
            <w:rStyle w:val="Hypertextovprepojenie"/>
            <w:noProof/>
            <w:szCs w:val="19"/>
          </w:rPr>
          <w:t>2.3.3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Ukončenie zmluvného vzťahu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_Toc4576187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30</w:t>
        </w:r>
        <w:r w:rsidR="006F425A" w:rsidRPr="00EB4F10">
          <w:rPr>
            <w:noProof/>
            <w:webHidden/>
            <w:sz w:val="19"/>
            <w:szCs w:val="19"/>
          </w:rPr>
          <w:fldChar w:fldCharType="end"/>
        </w:r>
      </w:hyperlink>
    </w:p>
    <w:p w14:paraId="64233419" w14:textId="0813F395" w:rsidR="006F425A" w:rsidRPr="00EB4F10" w:rsidRDefault="0077664D">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8" w:history="1">
        <w:r w:rsidR="006F425A" w:rsidRPr="00EB4F10">
          <w:rPr>
            <w:rStyle w:val="Hypertextovprepojenie"/>
            <w:noProof/>
            <w:szCs w:val="19"/>
          </w:rPr>
          <w:t>2.4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Finančné riadenie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_Toc4576188 \h </w:instrText>
        </w:r>
        <w:r w:rsidR="006F425A" w:rsidRPr="00EB4F10">
          <w:rPr>
            <w:noProof/>
            <w:webHidden/>
            <w:sz w:val="19"/>
            <w:szCs w:val="19"/>
          </w:rPr>
        </w:r>
        <w:r w:rsidR="006F425A" w:rsidRPr="00EB4F10">
          <w:rPr>
            <w:noProof/>
            <w:webHidden/>
            <w:sz w:val="19"/>
            <w:szCs w:val="19"/>
          </w:rPr>
          <w:fldChar w:fldCharType="separate"/>
        </w:r>
        <w:r w:rsidR="00F251BF">
          <w:rPr>
            <w:noProof/>
            <w:webHidden/>
            <w:sz w:val="19"/>
            <w:szCs w:val="19"/>
          </w:rPr>
          <w:t>31</w:t>
        </w:r>
        <w:r w:rsidR="006F425A" w:rsidRPr="00EB4F10">
          <w:rPr>
            <w:noProof/>
            <w:webHidden/>
            <w:sz w:val="19"/>
            <w:szCs w:val="19"/>
          </w:rPr>
          <w:fldChar w:fldCharType="end"/>
        </w:r>
      </w:hyperlink>
    </w:p>
    <w:p w14:paraId="35929559" w14:textId="0E127436" w:rsidR="006F425A" w:rsidRPr="00EB4F10" w:rsidRDefault="00F251BF">
      <w:pPr>
        <w:pStyle w:val="Obsah3"/>
        <w:rPr>
          <w:rFonts w:asciiTheme="minorHAnsi" w:eastAsiaTheme="minorEastAsia" w:hAnsiTheme="minorHAnsi" w:cstheme="minorBidi"/>
          <w:noProof/>
          <w:sz w:val="19"/>
          <w:szCs w:val="19"/>
          <w:lang w:eastAsia="sk-SK"/>
        </w:rPr>
      </w:pPr>
      <w:hyperlink w:anchor="_Toc4576189" w:history="1">
        <w:r w:rsidR="006F425A" w:rsidRPr="00EB4F10">
          <w:rPr>
            <w:rStyle w:val="Hypertextovprepojenie"/>
            <w:noProof/>
            <w:szCs w:val="19"/>
          </w:rPr>
          <w:t>2.4.1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Vedenie účtovníctva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_Toc4576189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31</w:t>
        </w:r>
        <w:r w:rsidR="006F425A" w:rsidRPr="00EB4F10">
          <w:rPr>
            <w:noProof/>
            <w:webHidden/>
            <w:sz w:val="19"/>
            <w:szCs w:val="19"/>
          </w:rPr>
          <w:fldChar w:fldCharType="end"/>
        </w:r>
      </w:hyperlink>
    </w:p>
    <w:p w14:paraId="5378513F" w14:textId="7500F7B5" w:rsidR="006F425A" w:rsidRPr="00EB4F10" w:rsidRDefault="00F251BF">
      <w:pPr>
        <w:pStyle w:val="Obsah3"/>
        <w:rPr>
          <w:rFonts w:asciiTheme="minorHAnsi" w:eastAsiaTheme="minorEastAsia" w:hAnsiTheme="minorHAnsi" w:cstheme="minorBidi"/>
          <w:noProof/>
          <w:sz w:val="19"/>
          <w:szCs w:val="19"/>
          <w:lang w:eastAsia="sk-SK"/>
        </w:rPr>
      </w:pPr>
      <w:hyperlink w:anchor="_Toc4576190" w:history="1">
        <w:r w:rsidR="006F425A" w:rsidRPr="00EB4F10">
          <w:rPr>
            <w:rStyle w:val="Hypertextovprepojenie"/>
            <w:noProof/>
            <w:szCs w:val="19"/>
          </w:rPr>
          <w:t>2.4.2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Účty a platby 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_Toc4576190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32</w:t>
        </w:r>
        <w:r w:rsidR="006F425A" w:rsidRPr="00EB4F10">
          <w:rPr>
            <w:noProof/>
            <w:webHidden/>
            <w:sz w:val="19"/>
            <w:szCs w:val="19"/>
          </w:rPr>
          <w:fldChar w:fldCharType="end"/>
        </w:r>
      </w:hyperlink>
    </w:p>
    <w:p w14:paraId="49D1B687" w14:textId="0074528B" w:rsidR="006F425A" w:rsidRPr="00EB4F10" w:rsidRDefault="0077664D">
      <w:pPr>
        <w:pStyle w:val="Obsah3"/>
        <w:rPr>
          <w:rFonts w:asciiTheme="minorHAnsi" w:eastAsiaTheme="minorEastAsia" w:hAnsiTheme="minorHAnsi" w:cstheme="minorBidi"/>
          <w:noProof/>
          <w:sz w:val="19"/>
          <w:szCs w:val="19"/>
          <w:lang w:eastAsia="sk-SK"/>
        </w:rPr>
      </w:pPr>
      <w:hyperlink w:anchor="_Toc4576191" w:history="1">
        <w:r w:rsidR="006F425A" w:rsidRPr="00EB4F10">
          <w:rPr>
            <w:rStyle w:val="Hypertextovprepojenie"/>
            <w:noProof/>
            <w:szCs w:val="19"/>
          </w:rPr>
          <w:t>2.4.3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Oprávnenosť výdavkov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_Toc4576191 \h </w:instrText>
        </w:r>
        <w:r w:rsidR="006F425A" w:rsidRPr="00EB4F10">
          <w:rPr>
            <w:noProof/>
            <w:webHidden/>
            <w:sz w:val="19"/>
            <w:szCs w:val="19"/>
          </w:rPr>
        </w:r>
        <w:r w:rsidR="006F425A" w:rsidRPr="00EB4F10">
          <w:rPr>
            <w:noProof/>
            <w:webHidden/>
            <w:sz w:val="19"/>
            <w:szCs w:val="19"/>
          </w:rPr>
          <w:fldChar w:fldCharType="separate"/>
        </w:r>
        <w:r w:rsidR="00F251BF">
          <w:rPr>
            <w:noProof/>
            <w:webHidden/>
            <w:sz w:val="19"/>
            <w:szCs w:val="19"/>
          </w:rPr>
          <w:t>36</w:t>
        </w:r>
        <w:r w:rsidR="006F425A" w:rsidRPr="00EB4F10">
          <w:rPr>
            <w:noProof/>
            <w:webHidden/>
            <w:sz w:val="19"/>
            <w:szCs w:val="19"/>
          </w:rPr>
          <w:fldChar w:fldCharType="end"/>
        </w:r>
      </w:hyperlink>
    </w:p>
    <w:p w14:paraId="0D542E51" w14:textId="412BCE85" w:rsidR="006F425A" w:rsidRPr="00EB4F10" w:rsidRDefault="00F251BF">
      <w:pPr>
        <w:pStyle w:val="Obsah3"/>
        <w:rPr>
          <w:rFonts w:asciiTheme="minorHAnsi" w:eastAsiaTheme="minorEastAsia" w:hAnsiTheme="minorHAnsi" w:cstheme="minorBidi"/>
          <w:noProof/>
          <w:sz w:val="19"/>
          <w:szCs w:val="19"/>
          <w:lang w:eastAsia="sk-SK"/>
        </w:rPr>
      </w:pPr>
      <w:hyperlink w:anchor="_Toc4576192" w:history="1">
        <w:r w:rsidR="006F425A" w:rsidRPr="00EB4F10">
          <w:rPr>
            <w:rStyle w:val="Hypertextovprepojenie"/>
            <w:noProof/>
            <w:szCs w:val="19"/>
          </w:rPr>
          <w:t>2.4.4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Postupy pri žiadosti o platbu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_Toc4576192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62</w:t>
        </w:r>
        <w:r w:rsidR="006F425A" w:rsidRPr="00EB4F10">
          <w:rPr>
            <w:noProof/>
            <w:webHidden/>
            <w:sz w:val="19"/>
            <w:szCs w:val="19"/>
          </w:rPr>
          <w:fldChar w:fldCharType="end"/>
        </w:r>
      </w:hyperlink>
    </w:p>
    <w:p w14:paraId="718181A9" w14:textId="489E9038" w:rsidR="006F425A" w:rsidRPr="00EB4F10" w:rsidRDefault="00F251BF">
      <w:pPr>
        <w:pStyle w:val="Obsah3"/>
        <w:rPr>
          <w:rFonts w:asciiTheme="minorHAnsi" w:eastAsiaTheme="minorEastAsia" w:hAnsiTheme="minorHAnsi" w:cstheme="minorBidi"/>
          <w:noProof/>
          <w:sz w:val="19"/>
          <w:szCs w:val="19"/>
          <w:lang w:eastAsia="sk-SK"/>
        </w:rPr>
      </w:pPr>
      <w:hyperlink w:anchor="_Toc4576193" w:history="1">
        <w:r w:rsidR="006F425A" w:rsidRPr="00EB4F10">
          <w:rPr>
            <w:rStyle w:val="Hypertextovprepojenie"/>
            <w:noProof/>
            <w:szCs w:val="19"/>
          </w:rPr>
          <w:t>2.4.5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Špe</w:t>
        </w:r>
        <w:r w:rsidR="006F425A" w:rsidRPr="00EB4F10">
          <w:rPr>
            <w:rStyle w:val="Hypertextovprepojenie"/>
            <w:noProof/>
            <w:szCs w:val="19"/>
          </w:rPr>
          <w:t>cifiká jednotlivých systémov financovania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_Toc4576193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63</w:t>
        </w:r>
        <w:r w:rsidR="006F425A" w:rsidRPr="00EB4F10">
          <w:rPr>
            <w:noProof/>
            <w:webHidden/>
            <w:sz w:val="19"/>
            <w:szCs w:val="19"/>
          </w:rPr>
          <w:fldChar w:fldCharType="end"/>
        </w:r>
      </w:hyperlink>
    </w:p>
    <w:p w14:paraId="10581EFE" w14:textId="060F8E43" w:rsidR="006F425A" w:rsidRPr="00EB4F10" w:rsidRDefault="00F251BF">
      <w:pPr>
        <w:pStyle w:val="Obsah3"/>
        <w:rPr>
          <w:rFonts w:asciiTheme="minorHAnsi" w:eastAsiaTheme="minorEastAsia" w:hAnsiTheme="minorHAnsi" w:cstheme="minorBidi"/>
          <w:noProof/>
          <w:sz w:val="19"/>
          <w:szCs w:val="19"/>
          <w:lang w:eastAsia="sk-SK"/>
        </w:rPr>
      </w:pPr>
      <w:hyperlink w:anchor="_Toc4576194" w:history="1">
        <w:r w:rsidR="006F425A" w:rsidRPr="00EB4F10">
          <w:rPr>
            <w:rStyle w:val="Hypertextovprepojenie"/>
            <w:noProof/>
            <w:szCs w:val="19"/>
            <w:lang w:eastAsia="cs-CZ"/>
          </w:rPr>
          <w:t>2.4.6</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caps/>
            <w:noProof/>
            <w:szCs w:val="19"/>
            <w:lang w:eastAsia="cs-CZ"/>
          </w:rPr>
          <w:t>Ú</w:t>
        </w:r>
        <w:r w:rsidR="006F425A" w:rsidRPr="00EB4F10">
          <w:rPr>
            <w:rStyle w:val="Hypertextovprepojenie"/>
            <w:noProof/>
            <w:szCs w:val="19"/>
            <w:lang w:eastAsia="cs-CZ"/>
          </w:rPr>
          <w:t>čtovné doklady a ich prílohy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_Toc4576194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71</w:t>
        </w:r>
        <w:r w:rsidR="006F425A" w:rsidRPr="00EB4F10">
          <w:rPr>
            <w:noProof/>
            <w:webHidden/>
            <w:sz w:val="19"/>
            <w:szCs w:val="19"/>
          </w:rPr>
          <w:fldChar w:fldCharType="end"/>
        </w:r>
      </w:hyperlink>
    </w:p>
    <w:p w14:paraId="1FA9ADA6" w14:textId="1DD1529F" w:rsidR="006F425A" w:rsidRPr="00EB4F10" w:rsidRDefault="00F251BF">
      <w:pPr>
        <w:pStyle w:val="Obsah3"/>
        <w:rPr>
          <w:rFonts w:asciiTheme="minorHAnsi" w:eastAsiaTheme="minorEastAsia" w:hAnsiTheme="minorHAnsi" w:cstheme="minorBidi"/>
          <w:noProof/>
          <w:sz w:val="19"/>
          <w:szCs w:val="19"/>
          <w:lang w:eastAsia="sk-SK"/>
        </w:rPr>
      </w:pPr>
      <w:hyperlink w:anchor="_Toc4576195" w:history="1">
        <w:r w:rsidR="006F425A" w:rsidRPr="00EB4F10">
          <w:rPr>
            <w:rStyle w:val="Hypertextovprepojenie"/>
            <w:noProof/>
            <w:szCs w:val="19"/>
          </w:rPr>
          <w:t>2.4.7</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Nezrovnalosti a vysporiadanie finančných vzťahov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_Toc4576195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86</w:t>
        </w:r>
        <w:r w:rsidR="006F425A" w:rsidRPr="00EB4F10">
          <w:rPr>
            <w:noProof/>
            <w:webHidden/>
            <w:sz w:val="19"/>
            <w:szCs w:val="19"/>
          </w:rPr>
          <w:fldChar w:fldCharType="end"/>
        </w:r>
      </w:hyperlink>
    </w:p>
    <w:p w14:paraId="4B7775B2" w14:textId="025B4CAC" w:rsidR="006F425A" w:rsidRPr="00EB4F10" w:rsidRDefault="00F251BF">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96" w:history="1">
        <w:r w:rsidR="006F425A" w:rsidRPr="00EB4F10">
          <w:rPr>
            <w:rStyle w:val="Hypertextovprepojenie"/>
            <w:noProof/>
            <w:szCs w:val="19"/>
          </w:rPr>
          <w:t>2.5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Verejné obstarávanie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_Toc4576196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91</w:t>
        </w:r>
        <w:r w:rsidR="006F425A" w:rsidRPr="00EB4F10">
          <w:rPr>
            <w:noProof/>
            <w:webHidden/>
            <w:sz w:val="19"/>
            <w:szCs w:val="19"/>
          </w:rPr>
          <w:fldChar w:fldCharType="end"/>
        </w:r>
      </w:hyperlink>
    </w:p>
    <w:p w14:paraId="40EB16F0" w14:textId="03990ABA" w:rsidR="006F425A" w:rsidRPr="00EB4F10" w:rsidRDefault="00F251BF">
      <w:pPr>
        <w:pStyle w:val="Obsah3"/>
        <w:rPr>
          <w:rFonts w:asciiTheme="minorHAnsi" w:eastAsiaTheme="minorEastAsia" w:hAnsiTheme="minorHAnsi" w:cstheme="minorBidi"/>
          <w:noProof/>
          <w:sz w:val="19"/>
          <w:szCs w:val="19"/>
          <w:lang w:eastAsia="sk-SK"/>
        </w:rPr>
      </w:pPr>
      <w:hyperlink w:anchor="_Toc4576197" w:history="1">
        <w:r w:rsidR="006F425A" w:rsidRPr="00EB4F10">
          <w:rPr>
            <w:rStyle w:val="Hypertextovprepojenie"/>
            <w:rFonts w:cs="Arial"/>
            <w:noProof/>
            <w:szCs w:val="19"/>
          </w:rPr>
          <w:t>2.5.1</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rFonts w:cs="Arial"/>
            <w:noProof/>
            <w:szCs w:val="19"/>
          </w:rPr>
          <w:t>Plán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_Toc4576197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91</w:t>
        </w:r>
        <w:r w:rsidR="006F425A" w:rsidRPr="00EB4F10">
          <w:rPr>
            <w:noProof/>
            <w:webHidden/>
            <w:sz w:val="19"/>
            <w:szCs w:val="19"/>
          </w:rPr>
          <w:fldChar w:fldCharType="end"/>
        </w:r>
      </w:hyperlink>
    </w:p>
    <w:p w14:paraId="15DBD6E6" w14:textId="213D2371" w:rsidR="006F425A" w:rsidRPr="00EB4F10" w:rsidRDefault="00F251BF">
      <w:pPr>
        <w:pStyle w:val="Obsah3"/>
        <w:rPr>
          <w:rFonts w:asciiTheme="minorHAnsi" w:eastAsiaTheme="minorEastAsia" w:hAnsiTheme="minorHAnsi" w:cstheme="minorBidi"/>
          <w:noProof/>
          <w:sz w:val="19"/>
          <w:szCs w:val="19"/>
          <w:lang w:eastAsia="sk-SK"/>
        </w:rPr>
      </w:pPr>
      <w:hyperlink w:anchor="_Toc4576198" w:history="1">
        <w:r w:rsidR="006F425A" w:rsidRPr="00EB4F10">
          <w:rPr>
            <w:rStyle w:val="Hypertextovprepojenie"/>
            <w:noProof/>
            <w:szCs w:val="19"/>
          </w:rPr>
          <w:t>2.5.2</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Predpokladaná hodnota zákazky (PHZ)</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_Toc4576198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92</w:t>
        </w:r>
        <w:r w:rsidR="006F425A" w:rsidRPr="00EB4F10">
          <w:rPr>
            <w:noProof/>
            <w:webHidden/>
            <w:sz w:val="19"/>
            <w:szCs w:val="19"/>
          </w:rPr>
          <w:fldChar w:fldCharType="end"/>
        </w:r>
      </w:hyperlink>
    </w:p>
    <w:p w14:paraId="2DCFE3A3" w14:textId="4185746B" w:rsidR="006F425A" w:rsidRPr="00EB4F10" w:rsidRDefault="00F251BF">
      <w:pPr>
        <w:pStyle w:val="Obsah3"/>
        <w:rPr>
          <w:rFonts w:asciiTheme="minorHAnsi" w:eastAsiaTheme="minorEastAsia" w:hAnsiTheme="minorHAnsi" w:cstheme="minorBidi"/>
          <w:noProof/>
          <w:sz w:val="19"/>
          <w:szCs w:val="19"/>
          <w:lang w:eastAsia="sk-SK"/>
        </w:rPr>
      </w:pPr>
      <w:hyperlink w:anchor="_Toc4576199" w:history="1">
        <w:r w:rsidR="006F425A" w:rsidRPr="00EB4F10">
          <w:rPr>
            <w:rStyle w:val="Hypertextovprepojenie"/>
            <w:noProof/>
            <w:szCs w:val="19"/>
          </w:rPr>
          <w:t>2.5.3</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Povinnosť uzatvoriť zmluvu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_Toc4576199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95</w:t>
        </w:r>
        <w:r w:rsidR="006F425A" w:rsidRPr="00EB4F10">
          <w:rPr>
            <w:noProof/>
            <w:webHidden/>
            <w:sz w:val="19"/>
            <w:szCs w:val="19"/>
          </w:rPr>
          <w:fldChar w:fldCharType="end"/>
        </w:r>
      </w:hyperlink>
    </w:p>
    <w:p w14:paraId="1B5CB2E4" w14:textId="37CFF750" w:rsidR="006F425A" w:rsidRPr="00EB4F10" w:rsidRDefault="00F251BF">
      <w:pPr>
        <w:pStyle w:val="Obsah3"/>
        <w:rPr>
          <w:rFonts w:asciiTheme="minorHAnsi" w:eastAsiaTheme="minorEastAsia" w:hAnsiTheme="minorHAnsi" w:cstheme="minorBidi"/>
          <w:noProof/>
          <w:sz w:val="19"/>
          <w:szCs w:val="19"/>
          <w:lang w:eastAsia="sk-SK"/>
        </w:rPr>
      </w:pPr>
      <w:hyperlink w:anchor="_Toc4576200" w:history="1">
        <w:r w:rsidR="006F425A" w:rsidRPr="00EB4F10">
          <w:rPr>
            <w:rStyle w:val="Hypertextovprepojenie"/>
            <w:noProof/>
            <w:szCs w:val="19"/>
          </w:rPr>
          <w:t>2.5.4</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Finančné limity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_Toc4576200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95</w:t>
        </w:r>
        <w:r w:rsidR="006F425A" w:rsidRPr="00EB4F10">
          <w:rPr>
            <w:noProof/>
            <w:webHidden/>
            <w:sz w:val="19"/>
            <w:szCs w:val="19"/>
          </w:rPr>
          <w:fldChar w:fldCharType="end"/>
        </w:r>
      </w:hyperlink>
    </w:p>
    <w:p w14:paraId="4E47A407" w14:textId="404F9054" w:rsidR="006F425A" w:rsidRPr="00EB4F10" w:rsidRDefault="00F251BF">
      <w:pPr>
        <w:pStyle w:val="Obsah3"/>
        <w:rPr>
          <w:rFonts w:asciiTheme="minorHAnsi" w:eastAsiaTheme="minorEastAsia" w:hAnsiTheme="minorHAnsi" w:cstheme="minorBidi"/>
          <w:noProof/>
          <w:sz w:val="19"/>
          <w:szCs w:val="19"/>
          <w:lang w:eastAsia="sk-SK"/>
        </w:rPr>
      </w:pPr>
      <w:hyperlink w:anchor="_Toc4576201" w:history="1">
        <w:r w:rsidR="006F425A" w:rsidRPr="00EB4F10">
          <w:rPr>
            <w:rStyle w:val="Hypertextovprepojenie"/>
            <w:noProof/>
            <w:szCs w:val="19"/>
          </w:rPr>
          <w:t>2.5.5</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Všeobecné ustanovenia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_Toc4576201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95</w:t>
        </w:r>
        <w:r w:rsidR="006F425A" w:rsidRPr="00EB4F10">
          <w:rPr>
            <w:noProof/>
            <w:webHidden/>
            <w:sz w:val="19"/>
            <w:szCs w:val="19"/>
          </w:rPr>
          <w:fldChar w:fldCharType="end"/>
        </w:r>
      </w:hyperlink>
    </w:p>
    <w:p w14:paraId="2D6C7A29" w14:textId="4760BF4E" w:rsidR="006F425A" w:rsidRPr="00EB4F10" w:rsidRDefault="00F251BF">
      <w:pPr>
        <w:pStyle w:val="Obsah3"/>
        <w:rPr>
          <w:rFonts w:asciiTheme="minorHAnsi" w:eastAsiaTheme="minorEastAsia" w:hAnsiTheme="minorHAnsi" w:cstheme="minorBidi"/>
          <w:noProof/>
          <w:sz w:val="19"/>
          <w:szCs w:val="19"/>
          <w:lang w:eastAsia="sk-SK"/>
        </w:rPr>
      </w:pPr>
      <w:hyperlink w:anchor="_Toc4576202" w:history="1">
        <w:r w:rsidR="006F425A" w:rsidRPr="00EB4F10">
          <w:rPr>
            <w:rStyle w:val="Hypertextovprepojenie"/>
            <w:noProof/>
            <w:szCs w:val="19"/>
          </w:rPr>
          <w:t>2.5.6</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Typy kontroly VO</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_Toc4576202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102</w:t>
        </w:r>
        <w:r w:rsidR="006F425A" w:rsidRPr="00EB4F10">
          <w:rPr>
            <w:noProof/>
            <w:webHidden/>
            <w:sz w:val="19"/>
            <w:szCs w:val="19"/>
          </w:rPr>
          <w:fldChar w:fldCharType="end"/>
        </w:r>
      </w:hyperlink>
    </w:p>
    <w:p w14:paraId="359733AA" w14:textId="6597F68A" w:rsidR="006F425A" w:rsidRPr="00EB4F10" w:rsidRDefault="00F251BF">
      <w:pPr>
        <w:pStyle w:val="Obsah3"/>
        <w:rPr>
          <w:rFonts w:asciiTheme="minorHAnsi" w:eastAsiaTheme="minorEastAsia" w:hAnsiTheme="minorHAnsi" w:cstheme="minorBidi"/>
          <w:noProof/>
          <w:sz w:val="19"/>
          <w:szCs w:val="19"/>
          <w:lang w:eastAsia="sk-SK"/>
        </w:rPr>
      </w:pPr>
      <w:hyperlink w:anchor="_Toc4576203" w:history="1">
        <w:r w:rsidR="006F425A" w:rsidRPr="00EB4F10">
          <w:rPr>
            <w:rStyle w:val="Hypertextovprepojenie"/>
            <w:noProof/>
            <w:szCs w:val="19"/>
          </w:rPr>
          <w:t>2.5.7</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Finančné opravy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_Toc4576203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124</w:t>
        </w:r>
        <w:r w:rsidR="006F425A" w:rsidRPr="00EB4F10">
          <w:rPr>
            <w:noProof/>
            <w:webHidden/>
            <w:sz w:val="19"/>
            <w:szCs w:val="19"/>
          </w:rPr>
          <w:fldChar w:fldCharType="end"/>
        </w:r>
      </w:hyperlink>
    </w:p>
    <w:p w14:paraId="04A5C027" w14:textId="11D9F8DB" w:rsidR="006F425A" w:rsidRPr="00EB4F10" w:rsidRDefault="00F251BF">
      <w:pPr>
        <w:pStyle w:val="Obsah3"/>
        <w:rPr>
          <w:rFonts w:asciiTheme="minorHAnsi" w:eastAsiaTheme="minorEastAsia" w:hAnsiTheme="minorHAnsi" w:cstheme="minorBidi"/>
          <w:noProof/>
          <w:sz w:val="19"/>
          <w:szCs w:val="19"/>
          <w:lang w:eastAsia="sk-SK"/>
        </w:rPr>
      </w:pPr>
      <w:hyperlink w:anchor="_Toc4576204" w:history="1">
        <w:r w:rsidR="006F425A" w:rsidRPr="00EB4F10">
          <w:rPr>
            <w:rStyle w:val="Hypertextovprepojenie"/>
            <w:noProof/>
            <w:szCs w:val="19"/>
          </w:rPr>
          <w:t>2.5.8</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Postupy vo verejnom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_Toc4576204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128</w:t>
        </w:r>
        <w:r w:rsidR="006F425A" w:rsidRPr="00EB4F10">
          <w:rPr>
            <w:noProof/>
            <w:webHidden/>
            <w:sz w:val="19"/>
            <w:szCs w:val="19"/>
          </w:rPr>
          <w:fldChar w:fldCharType="end"/>
        </w:r>
      </w:hyperlink>
    </w:p>
    <w:p w14:paraId="65C93EE7" w14:textId="722CB289" w:rsidR="006F425A" w:rsidRPr="00EB4F10" w:rsidRDefault="00F251BF">
      <w:pPr>
        <w:pStyle w:val="Obsah3"/>
        <w:rPr>
          <w:rFonts w:asciiTheme="minorHAnsi" w:eastAsiaTheme="minorEastAsia" w:hAnsiTheme="minorHAnsi" w:cstheme="minorBidi"/>
          <w:noProof/>
          <w:sz w:val="19"/>
          <w:szCs w:val="19"/>
          <w:lang w:eastAsia="sk-SK"/>
        </w:rPr>
      </w:pPr>
      <w:hyperlink w:anchor="_Toc4576205" w:history="1">
        <w:r w:rsidR="006F425A" w:rsidRPr="00EB4F10">
          <w:rPr>
            <w:rStyle w:val="Hypertextovprepojenie"/>
            <w:noProof/>
            <w:szCs w:val="19"/>
          </w:rPr>
          <w:t>2.5.9</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Zákazky nespadajúce pod zákon o verejnom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_Toc4576205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139</w:t>
        </w:r>
        <w:r w:rsidR="006F425A" w:rsidRPr="00EB4F10">
          <w:rPr>
            <w:noProof/>
            <w:webHidden/>
            <w:sz w:val="19"/>
            <w:szCs w:val="19"/>
          </w:rPr>
          <w:fldChar w:fldCharType="end"/>
        </w:r>
      </w:hyperlink>
    </w:p>
    <w:p w14:paraId="747F2099" w14:textId="37CA2ED3" w:rsidR="006F425A" w:rsidRPr="00EB4F10" w:rsidRDefault="00F251BF">
      <w:pPr>
        <w:pStyle w:val="Obsah3"/>
        <w:rPr>
          <w:rFonts w:asciiTheme="minorHAnsi" w:eastAsiaTheme="minorEastAsia" w:hAnsiTheme="minorHAnsi" w:cstheme="minorBidi"/>
          <w:noProof/>
          <w:sz w:val="19"/>
          <w:szCs w:val="19"/>
          <w:lang w:eastAsia="sk-SK"/>
        </w:rPr>
      </w:pPr>
      <w:hyperlink w:anchor="_Toc4576206" w:history="1">
        <w:r w:rsidR="006F425A" w:rsidRPr="00EB4F10">
          <w:rPr>
            <w:rStyle w:val="Hypertextovprepojenie"/>
            <w:noProof/>
            <w:szCs w:val="19"/>
          </w:rPr>
          <w:t>2.5.10</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Konflikt záujmov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_Toc4576206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155</w:t>
        </w:r>
        <w:r w:rsidR="006F425A" w:rsidRPr="00EB4F10">
          <w:rPr>
            <w:noProof/>
            <w:webHidden/>
            <w:sz w:val="19"/>
            <w:szCs w:val="19"/>
          </w:rPr>
          <w:fldChar w:fldCharType="end"/>
        </w:r>
      </w:hyperlink>
    </w:p>
    <w:p w14:paraId="4C127103" w14:textId="627334A2" w:rsidR="006F425A" w:rsidRPr="00EB4F10" w:rsidRDefault="00F251BF">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07" w:history="1">
        <w:r w:rsidR="006F425A" w:rsidRPr="00EB4F10">
          <w:rPr>
            <w:rStyle w:val="Hypertextovprepojenie"/>
            <w:noProof/>
            <w:szCs w:val="19"/>
          </w:rPr>
          <w:t>2.6</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Informačný systém (ITMS2014+)</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_Toc4576207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161</w:t>
        </w:r>
        <w:r w:rsidR="006F425A" w:rsidRPr="00EB4F10">
          <w:rPr>
            <w:noProof/>
            <w:webHidden/>
            <w:sz w:val="19"/>
            <w:szCs w:val="19"/>
          </w:rPr>
          <w:fldChar w:fldCharType="end"/>
        </w:r>
      </w:hyperlink>
    </w:p>
    <w:p w14:paraId="7A865B6D" w14:textId="78B71ED6" w:rsidR="006F425A" w:rsidRPr="00EB4F10" w:rsidRDefault="00F251BF">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08" w:history="1">
        <w:r w:rsidR="006F425A" w:rsidRPr="00EB4F10">
          <w:rPr>
            <w:rStyle w:val="Hypertextovprepojenie"/>
            <w:noProof/>
            <w:szCs w:val="19"/>
          </w:rPr>
          <w:t>2.7</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Informovanie a komunikácia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_Toc4576208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162</w:t>
        </w:r>
        <w:r w:rsidR="006F425A" w:rsidRPr="00EB4F10">
          <w:rPr>
            <w:noProof/>
            <w:webHidden/>
            <w:sz w:val="19"/>
            <w:szCs w:val="19"/>
          </w:rPr>
          <w:fldChar w:fldCharType="end"/>
        </w:r>
      </w:hyperlink>
    </w:p>
    <w:p w14:paraId="0F6E4E8D" w14:textId="2426FED7" w:rsidR="006F425A" w:rsidRPr="00EB4F10" w:rsidRDefault="00F251BF">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209" w:history="1">
        <w:r w:rsidR="006F425A" w:rsidRPr="00EB4F10">
          <w:rPr>
            <w:rStyle w:val="Hypertextovprepojenie"/>
            <w:noProof/>
            <w:szCs w:val="19"/>
          </w:rPr>
          <w:t>3</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Kontrola a overovanie oprávnenosti výdavkov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_Toc4576209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164</w:t>
        </w:r>
        <w:r w:rsidR="006F425A" w:rsidRPr="00EB4F10">
          <w:rPr>
            <w:noProof/>
            <w:webHidden/>
            <w:sz w:val="19"/>
            <w:szCs w:val="19"/>
          </w:rPr>
          <w:fldChar w:fldCharType="end"/>
        </w:r>
      </w:hyperlink>
    </w:p>
    <w:p w14:paraId="15C824B5" w14:textId="070B44C4" w:rsidR="006F425A" w:rsidRPr="00EB4F10" w:rsidRDefault="00F251BF">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10" w:history="1">
        <w:r w:rsidR="006F425A" w:rsidRPr="00EB4F10">
          <w:rPr>
            <w:rStyle w:val="Hypertextovprepojenie"/>
            <w:noProof/>
            <w:szCs w:val="19"/>
          </w:rPr>
          <w:t>3.1</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Administratívna finančná kontrola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_Toc4576210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164</w:t>
        </w:r>
        <w:r w:rsidR="006F425A" w:rsidRPr="00EB4F10">
          <w:rPr>
            <w:noProof/>
            <w:webHidden/>
            <w:sz w:val="19"/>
            <w:szCs w:val="19"/>
          </w:rPr>
          <w:fldChar w:fldCharType="end"/>
        </w:r>
      </w:hyperlink>
    </w:p>
    <w:p w14:paraId="3A34F10C" w14:textId="5659D1B1" w:rsidR="006F425A" w:rsidRPr="00EB4F10" w:rsidRDefault="00F251BF">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11" w:history="1">
        <w:r w:rsidR="006F425A" w:rsidRPr="00EB4F10">
          <w:rPr>
            <w:rStyle w:val="Hypertextovprepojenie"/>
            <w:noProof/>
            <w:szCs w:val="19"/>
          </w:rPr>
          <w:t>3.2</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Finančná kontrola na mieste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_Toc4576211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167</w:t>
        </w:r>
        <w:r w:rsidR="006F425A" w:rsidRPr="00EB4F10">
          <w:rPr>
            <w:noProof/>
            <w:webHidden/>
            <w:sz w:val="19"/>
            <w:szCs w:val="19"/>
          </w:rPr>
          <w:fldChar w:fldCharType="end"/>
        </w:r>
      </w:hyperlink>
    </w:p>
    <w:p w14:paraId="1C10232B" w14:textId="4ECE5FDF" w:rsidR="006F425A" w:rsidRPr="00EB4F10" w:rsidRDefault="00F251BF">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212" w:history="1">
        <w:r w:rsidR="006F425A" w:rsidRPr="00EB4F10">
          <w:rPr>
            <w:rStyle w:val="Hypertextovprepojenie"/>
            <w:noProof/>
            <w:szCs w:val="19"/>
          </w:rPr>
          <w:t>4</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Prechodné a záverečné ustanovenia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_Toc4576212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174</w:t>
        </w:r>
        <w:r w:rsidR="006F425A" w:rsidRPr="00EB4F10">
          <w:rPr>
            <w:noProof/>
            <w:webHidden/>
            <w:sz w:val="19"/>
            <w:szCs w:val="19"/>
          </w:rPr>
          <w:fldChar w:fldCharType="end"/>
        </w:r>
      </w:hyperlink>
    </w:p>
    <w:p w14:paraId="3221D8E0" w14:textId="5E40CF6B" w:rsidR="006F425A" w:rsidRPr="00EB4F10" w:rsidRDefault="00F251BF">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213" w:history="1">
        <w:r w:rsidR="006F425A" w:rsidRPr="00EB4F10">
          <w:rPr>
            <w:rStyle w:val="Hypertextovprepojenie"/>
            <w:noProof/>
            <w:szCs w:val="19"/>
          </w:rPr>
          <w:t>5</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Prílohy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_Toc4576213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175</w:t>
        </w:r>
        <w:r w:rsidR="006F425A" w:rsidRPr="00EB4F10">
          <w:rPr>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2" w:name="_Toc440372853"/>
      <w:bookmarkStart w:id="3" w:name="_Toc4576173"/>
      <w:r w:rsidRPr="0073389C">
        <w:rPr>
          <w:rFonts w:ascii="Arial" w:hAnsi="Arial"/>
          <w:lang w:val="sk-SK"/>
        </w:rPr>
        <w:lastRenderedPageBreak/>
        <w:t>Úvod</w:t>
      </w:r>
      <w:bookmarkEnd w:id="1"/>
      <w:bookmarkEnd w:id="2"/>
      <w:bookmarkEnd w:id="3"/>
    </w:p>
    <w:p w14:paraId="7A55CDA3" w14:textId="77777777" w:rsidR="00AE5A8F" w:rsidRPr="0073389C" w:rsidRDefault="00AE5A8F" w:rsidP="009F56AB">
      <w:pPr>
        <w:pStyle w:val="Nadpis2"/>
        <w:spacing w:line="288" w:lineRule="auto"/>
        <w:jc w:val="both"/>
        <w:rPr>
          <w:lang w:val="sk-SK"/>
        </w:rPr>
      </w:pPr>
      <w:bookmarkStart w:id="4" w:name="_Toc410907844"/>
      <w:r w:rsidRPr="0073389C">
        <w:rPr>
          <w:lang w:val="sk-SK"/>
        </w:rPr>
        <w:t xml:space="preserve"> </w:t>
      </w:r>
      <w:bookmarkStart w:id="5" w:name="_Toc440372854"/>
      <w:bookmarkStart w:id="6" w:name="_Toc4576174"/>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4"/>
      <w:r w:rsidR="00A028FD" w:rsidRPr="0073389C">
        <w:rPr>
          <w:lang w:val="sk-SK"/>
        </w:rPr>
        <w:t xml:space="preserve"> pre p</w:t>
      </w:r>
      <w:r w:rsidR="001917F5" w:rsidRPr="0073389C">
        <w:rPr>
          <w:lang w:val="sk-SK"/>
        </w:rPr>
        <w:t>rijímateľa</w:t>
      </w:r>
      <w:bookmarkEnd w:id="5"/>
      <w:bookmarkEnd w:id="6"/>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3B9F53E5"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w:t>
      </w:r>
      <w:proofErr w:type="spellStart"/>
      <w:r w:rsidR="008B1AA4" w:rsidRPr="0073389C">
        <w:rPr>
          <w:rFonts w:ascii="Arial" w:hAnsi="Arial" w:cs="Arial"/>
          <w:sz w:val="19"/>
          <w:szCs w:val="19"/>
          <w:lang w:val="sk-SK"/>
        </w:rPr>
        <w:t>ŽoNFP</w:t>
      </w:r>
      <w:proofErr w:type="spellEnd"/>
      <w:r w:rsidR="008B1AA4" w:rsidRPr="0073389C">
        <w:rPr>
          <w:rFonts w:ascii="Arial" w:hAnsi="Arial" w:cs="Arial"/>
          <w:sz w:val="19"/>
          <w:szCs w:val="19"/>
          <w:lang w:val="sk-SK"/>
        </w:rPr>
        <w:t xml:space="preserve">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Default="002F293D" w:rsidP="007B5322">
      <w:pPr>
        <w:spacing w:before="120" w:after="120" w:line="288" w:lineRule="auto"/>
        <w:jc w:val="both"/>
      </w:pPr>
      <w:r w:rsidRPr="0073389C">
        <w:t xml:space="preserve">SR EŠIF a metodické pokyny CKO sú zverejnené na stránke </w:t>
      </w:r>
      <w:hyperlink r:id="rId12" w:history="1">
        <w:r w:rsidRPr="0073389C">
          <w:rPr>
            <w:rStyle w:val="Hypertextovprepojenie"/>
          </w:rPr>
          <w:t>www.partnerskadohoda.gov.sk</w:t>
        </w:r>
      </w:hyperlink>
      <w:r w:rsidRPr="0073389C">
        <w:t xml:space="preserve">, SFR je zverejnený na stránke </w:t>
      </w:r>
      <w:hyperlink r:id="rId13" w:history="1">
        <w:r w:rsidRPr="0073389C">
          <w:rPr>
            <w:rStyle w:val="Hypertextovprepojenie"/>
          </w:rPr>
          <w:t>www.finance.gov.sk</w:t>
        </w:r>
      </w:hyperlink>
      <w:r w:rsidRPr="0073389C">
        <w:t xml:space="preserve"> (Finančné vzťahy s EÚ/</w:t>
      </w:r>
      <w:r w:rsidR="003F672D">
        <w:t xml:space="preserve"> </w:t>
      </w:r>
      <w:proofErr w:type="spellStart"/>
      <w:r w:rsidRPr="0073389C">
        <w:t>Povstupové</w:t>
      </w:r>
      <w:proofErr w:type="spellEnd"/>
      <w:r w:rsidRPr="0073389C">
        <w:t xml:space="preserve"> fondy EÚ/Programové obdobie 2014-2020/Európske štrukturálne a investičné fondy/Materiály).</w:t>
      </w:r>
    </w:p>
    <w:p w14:paraId="3DDEAF8A" w14:textId="6229F5D0" w:rsidR="00A67256" w:rsidRPr="0073389C" w:rsidRDefault="00A67256" w:rsidP="007B5322">
      <w:pPr>
        <w:spacing w:before="120" w:after="120" w:line="288" w:lineRule="auto"/>
        <w:jc w:val="both"/>
      </w:pPr>
      <w:r w:rsidRPr="00A67256">
        <w:t>Ak poskytovateľ nezapracuje zmeny vyplývajúce z úprav kapitoly vzťahujúcej sa na verejné obstarávanie a obstarávanie aktuálnej verzie SR EŠIF, resp. vzorov formulárov a metodických pokynov CKO týkajúcich sa VO a obstarávania do svojej príručky v lehote 30 pracovných dní od ich účinnosti, je žiadateľ/prijímateľ oprávnený postupovať podľa aktuálnej verzie SR EŠIF, resp. vzorov formulárov a metodických pokynov CKO týkajúcich sa VO a obstarávania, ktoré sú platné a účinné.</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7" w:name="_Toc410907845"/>
      <w:bookmarkStart w:id="8" w:name="_Toc440372855"/>
      <w:bookmarkStart w:id="9" w:name="_Toc4576175"/>
      <w:r w:rsidRPr="0073389C">
        <w:rPr>
          <w:lang w:val="sk-SK"/>
        </w:rPr>
        <w:t>Cieľ príručky pre prijímateľa</w:t>
      </w:r>
      <w:bookmarkEnd w:id="7"/>
      <w:bookmarkEnd w:id="8"/>
      <w:bookmarkEnd w:id="9"/>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w:t>
      </w:r>
      <w:r w:rsidR="00927522" w:rsidRPr="0073389C">
        <w:lastRenderedPageBreak/>
        <w:t xml:space="preserve">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6A6249F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w:t>
      </w:r>
      <w:r w:rsidR="003F46FE">
        <w:t>ia</w:t>
      </w:r>
      <w:r w:rsidRPr="0073389C">
        <w:t>.opevs@minv.sk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w:t>
      </w:r>
      <w:proofErr w:type="spellStart"/>
      <w:r w:rsidRPr="0073389C">
        <w:rPr>
          <w:rFonts w:cs="Arial"/>
          <w:szCs w:val="19"/>
          <w:lang w:val="sk-SK"/>
        </w:rPr>
        <w:t>ŽoNFP</w:t>
      </w:r>
      <w:proofErr w:type="spellEnd"/>
      <w:r w:rsidRPr="0073389C">
        <w:rPr>
          <w:rFonts w:cs="Arial"/>
          <w:szCs w:val="19"/>
          <w:lang w:val="sk-SK"/>
        </w:rPr>
        <w:t>“);</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proofErr w:type="spellStart"/>
      <w:r w:rsidR="00C57815" w:rsidRPr="0073389C">
        <w:rPr>
          <w:rFonts w:cs="Arial"/>
          <w:szCs w:val="19"/>
          <w:lang w:val="sk-SK"/>
        </w:rPr>
        <w:t>Žo</w:t>
      </w:r>
      <w:r w:rsidRPr="0073389C">
        <w:rPr>
          <w:rFonts w:cs="Arial"/>
          <w:szCs w:val="19"/>
          <w:lang w:val="sk-SK"/>
        </w:rPr>
        <w:t>NFP</w:t>
      </w:r>
      <w:proofErr w:type="spellEnd"/>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42BFA361"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r w:rsidR="005B7659">
        <w:rPr>
          <w:rStyle w:val="Hypertextovprepojenie"/>
        </w:rPr>
        <w:t>www.reformuj.sk</w:t>
      </w:r>
      <w:r w:rsidR="00EC0303" w:rsidRPr="0073389C">
        <w:t>.</w:t>
      </w:r>
    </w:p>
    <w:p w14:paraId="7A55CDB6" w14:textId="77777777" w:rsidR="00AE5A8F" w:rsidRPr="0073389C" w:rsidRDefault="00AE5A8F" w:rsidP="009F56AB">
      <w:pPr>
        <w:pStyle w:val="Nadpis2"/>
        <w:spacing w:line="288" w:lineRule="auto"/>
        <w:jc w:val="both"/>
        <w:rPr>
          <w:lang w:val="sk-SK"/>
        </w:rPr>
      </w:pPr>
      <w:bookmarkStart w:id="10" w:name="_Toc410907846"/>
      <w:bookmarkStart w:id="11" w:name="_Toc440372856"/>
      <w:bookmarkStart w:id="12" w:name="_Toc4576176"/>
      <w:r w:rsidRPr="0073389C">
        <w:rPr>
          <w:lang w:val="sk-SK"/>
        </w:rPr>
        <w:t>Definícia pojmov</w:t>
      </w:r>
      <w:bookmarkEnd w:id="10"/>
      <w:bookmarkEnd w:id="11"/>
      <w:bookmarkEnd w:id="12"/>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w:t>
      </w:r>
      <w:proofErr w:type="spellStart"/>
      <w:r w:rsidR="00A60FAE" w:rsidRPr="00591C6C">
        <w:rPr>
          <w:rFonts w:cs="Arial"/>
          <w:szCs w:val="19"/>
          <w:lang w:val="sk-SK"/>
        </w:rPr>
        <w:t>t.j</w:t>
      </w:r>
      <w:proofErr w:type="spellEnd"/>
      <w:r w:rsidR="00A60FAE" w:rsidRPr="00591C6C">
        <w:rPr>
          <w:rFonts w:cs="Arial"/>
          <w:szCs w:val="19"/>
          <w:lang w:val="sk-SK"/>
        </w:rPr>
        <w:t xml:space="preserve">.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w:t>
      </w:r>
      <w:proofErr w:type="spellStart"/>
      <w:r w:rsidRPr="0073389C">
        <w:rPr>
          <w:rFonts w:cs="Arial"/>
          <w:b/>
          <w:szCs w:val="19"/>
          <w:lang w:val="sk-SK"/>
        </w:rPr>
        <w:t>cost</w:t>
      </w:r>
      <w:proofErr w:type="spellEnd"/>
      <w:r w:rsidRPr="0073389C">
        <w:rPr>
          <w:rFonts w:cs="Arial"/>
          <w:b/>
          <w:szCs w:val="19"/>
          <w:lang w:val="sk-SK"/>
        </w:rPr>
        <w:t xml:space="preserve"> benefit </w:t>
      </w:r>
      <w:proofErr w:type="spellStart"/>
      <w:r w:rsidRPr="0073389C">
        <w:rPr>
          <w:rFonts w:cs="Arial"/>
          <w:b/>
          <w:szCs w:val="19"/>
          <w:lang w:val="sk-SK"/>
        </w:rPr>
        <w:t>analysis</w:t>
      </w:r>
      <w:proofErr w:type="spellEnd"/>
      <w:r w:rsidRPr="0073389C">
        <w:rPr>
          <w:rFonts w:cs="Arial"/>
          <w:b/>
          <w:szCs w:val="19"/>
          <w:lang w:val="sk-SK"/>
        </w:rPr>
        <w:t>)</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Pr="0073389C">
        <w:rPr>
          <w:rFonts w:cs="Arial"/>
          <w:szCs w:val="19"/>
          <w:lang w:val="sk-SK"/>
        </w:rPr>
        <w:t>monet</w:t>
      </w:r>
      <w:r w:rsidR="00393C33">
        <w:rPr>
          <w:rFonts w:cs="Arial"/>
          <w:szCs w:val="19"/>
          <w:lang w:val="sk-SK"/>
        </w:rPr>
        <w:t>a</w:t>
      </w:r>
      <w:r w:rsidRPr="0073389C">
        <w:rPr>
          <w:rFonts w:cs="Arial"/>
          <w:szCs w:val="19"/>
          <w:lang w:val="sk-SK"/>
        </w:rPr>
        <w:t>rizovaných</w:t>
      </w:r>
      <w:proofErr w:type="spellEnd"/>
      <w:r w:rsidRPr="0073389C">
        <w:rPr>
          <w:rFonts w:cs="Arial"/>
          <w:szCs w:val="19"/>
          <w:lang w:val="sk-SK"/>
        </w:rPr>
        <w:t xml:space="preserve">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lastRenderedPageBreak/>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7C3B6670"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215CFC">
        <w:rPr>
          <w:rFonts w:cs="Arial"/>
          <w:szCs w:val="19"/>
          <w:lang w:val="sk-SK"/>
        </w:rPr>
        <w:t>V</w:t>
      </w:r>
      <w:r w:rsidR="00215CFC" w:rsidRPr="00215CFC">
        <w:rPr>
          <w:rFonts w:cs="Arial"/>
          <w:szCs w:val="19"/>
          <w:lang w:val="sk-SK"/>
        </w:rPr>
        <w:t xml:space="preserve"> prípade ich predkladania </w:t>
      </w:r>
      <w:r w:rsidR="00215CFC">
        <w:rPr>
          <w:rFonts w:cs="Arial"/>
          <w:szCs w:val="19"/>
          <w:lang w:val="sk-SK"/>
        </w:rPr>
        <w:t xml:space="preserve">dokumentácie z VO </w:t>
      </w:r>
      <w:r w:rsidR="00215CFC" w:rsidRPr="00215CFC">
        <w:rPr>
          <w:rFonts w:cs="Arial"/>
          <w:szCs w:val="19"/>
          <w:lang w:val="sk-SK"/>
        </w:rPr>
        <w:t xml:space="preserve">cez ITMS 2014+ sa za deň doručenia považuje deň doručenia Žiadosti prijímateľa o vykonanie kontroly VO pričom, dokumentáciu je prijímateľ povinný nahrať do ITMS 2014+ najneskôr v deň doručenia Žiadosti o vykonanie kontroly </w:t>
      </w:r>
      <w:r w:rsidR="00215CFC">
        <w:rPr>
          <w:rFonts w:cs="Arial"/>
          <w:szCs w:val="19"/>
          <w:lang w:val="sk-SK"/>
        </w:rPr>
        <w:t xml:space="preserve">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proofErr w:type="spellStart"/>
      <w:r w:rsidR="00EA09DD">
        <w:rPr>
          <w:rFonts w:cs="Arial"/>
          <w:szCs w:val="19"/>
          <w:lang w:val="sk-SK"/>
        </w:rPr>
        <w:t>Žo</w:t>
      </w:r>
      <w:r w:rsidR="00BD1430" w:rsidRPr="0073389C">
        <w:rPr>
          <w:rFonts w:cs="Arial"/>
          <w:szCs w:val="19"/>
          <w:lang w:val="sk-SK"/>
        </w:rPr>
        <w:t>NFP</w:t>
      </w:r>
      <w:proofErr w:type="spellEnd"/>
      <w:r w:rsidR="00BD1430" w:rsidRPr="0073389C">
        <w:rPr>
          <w:rFonts w:cs="Arial"/>
          <w:szCs w:val="19"/>
          <w:lang w:val="sk-SK"/>
        </w:rPr>
        <w:t>, v </w:t>
      </w:r>
      <w:proofErr w:type="spellStart"/>
      <w:r w:rsidR="00EA09DD">
        <w:rPr>
          <w:rFonts w:cs="Arial"/>
          <w:szCs w:val="19"/>
          <w:lang w:val="sk-SK"/>
        </w:rPr>
        <w:t>Žo</w:t>
      </w:r>
      <w:r w:rsidR="00BD1430" w:rsidRPr="0073389C">
        <w:rPr>
          <w:rFonts w:cs="Arial"/>
          <w:szCs w:val="19"/>
          <w:lang w:val="sk-SK"/>
        </w:rPr>
        <w:t>NFP</w:t>
      </w:r>
      <w:proofErr w:type="spellEnd"/>
      <w:r w:rsidR="00BD1430" w:rsidRPr="0073389C">
        <w:rPr>
          <w:rFonts w:cs="Arial"/>
          <w:szCs w:val="19"/>
          <w:lang w:val="sk-SK"/>
        </w:rPr>
        <w:t xml:space="preserve">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proofErr w:type="spellStart"/>
      <w:r w:rsidR="009473DA">
        <w:rPr>
          <w:lang w:val="sk-SK"/>
        </w:rPr>
        <w:t>Žo</w:t>
      </w:r>
      <w:r w:rsidRPr="0073389C">
        <w:rPr>
          <w:lang w:val="sk-SK"/>
        </w:rPr>
        <w:t>NFP</w:t>
      </w:r>
      <w:proofErr w:type="spellEnd"/>
      <w:r w:rsidRPr="0073389C">
        <w:rPr>
          <w:lang w:val="sk-SK"/>
        </w:rPr>
        <w:t xml:space="preserve">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w:t>
      </w:r>
      <w:proofErr w:type="spellStart"/>
      <w:r w:rsidRPr="0073389C">
        <w:rPr>
          <w:rFonts w:cs="Arial"/>
          <w:b/>
          <w:szCs w:val="19"/>
          <w:lang w:val="sk-SK"/>
        </w:rPr>
        <w:t>efficiency</w:t>
      </w:r>
      <w:proofErr w:type="spellEnd"/>
      <w:r w:rsidRPr="0073389C">
        <w:rPr>
          <w:rFonts w:cs="Arial"/>
          <w:b/>
          <w:szCs w:val="19"/>
          <w:lang w:val="sk-SK"/>
        </w:rPr>
        <w:t>)</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Ex </w:t>
      </w:r>
      <w:proofErr w:type="spellStart"/>
      <w:r w:rsidRPr="0073389C">
        <w:rPr>
          <w:rFonts w:cs="Arial"/>
          <w:b/>
          <w:szCs w:val="19"/>
          <w:lang w:val="sk-SK"/>
        </w:rPr>
        <w:t>ante</w:t>
      </w:r>
      <w:proofErr w:type="spellEnd"/>
      <w:r w:rsidRPr="0073389C">
        <w:rPr>
          <w:rFonts w:cs="Arial"/>
          <w:b/>
          <w:szCs w:val="19"/>
          <w:lang w:val="sk-SK"/>
        </w:rPr>
        <w:t xml:space="preserv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w:t>
      </w:r>
      <w:proofErr w:type="spellStart"/>
      <w:r w:rsidR="002E1D0D" w:rsidRPr="0073389C">
        <w:rPr>
          <w:szCs w:val="19"/>
          <w:lang w:val="sk-SK"/>
        </w:rPr>
        <w:t>ante</w:t>
      </w:r>
      <w:proofErr w:type="spellEnd"/>
      <w:r w:rsidR="002E1D0D" w:rsidRPr="0073389C">
        <w:rPr>
          <w:szCs w:val="19"/>
          <w:lang w:val="sk-SK"/>
        </w:rPr>
        <w:t xml:space="preserv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w:t>
      </w:r>
      <w:proofErr w:type="spellStart"/>
      <w:r w:rsidR="002E1D0D" w:rsidRPr="0073389C">
        <w:rPr>
          <w:rFonts w:cs="Arial"/>
          <w:szCs w:val="19"/>
          <w:lang w:val="sk-SK"/>
        </w:rPr>
        <w:t>ŽoP</w:t>
      </w:r>
      <w:proofErr w:type="spellEnd"/>
      <w:r w:rsidR="002E1D0D" w:rsidRPr="0073389C">
        <w:rPr>
          <w:rFonts w:cs="Arial"/>
          <w:szCs w:val="19"/>
          <w:lang w:val="sk-SK"/>
        </w:rPr>
        <w:t xml:space="preserve">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 xml:space="preserve">odnotenie je kvalitatívnym nástrojom riadenia a prostriedkom </w:t>
      </w:r>
      <w:proofErr w:type="spellStart"/>
      <w:r w:rsidR="00AB2351" w:rsidRPr="0073389C">
        <w:rPr>
          <w:rFonts w:cs="Arial"/>
          <w:szCs w:val="19"/>
          <w:lang w:val="sk-SK"/>
        </w:rPr>
        <w:t>prispievajúcim</w:t>
      </w:r>
      <w:proofErr w:type="spellEnd"/>
      <w:r w:rsidR="00AB2351" w:rsidRPr="0073389C">
        <w:rPr>
          <w:rFonts w:cs="Arial"/>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00760222" w:rsidRPr="0073389C">
        <w:rPr>
          <w:rFonts w:cs="Arial"/>
          <w:szCs w:val="19"/>
          <w:lang w:val="sk-SK"/>
        </w:rPr>
        <w:t>public</w:t>
      </w:r>
      <w:proofErr w:type="spellEnd"/>
      <w:r w:rsidR="00760222" w:rsidRPr="0073389C">
        <w:rPr>
          <w:rFonts w:cs="Arial"/>
          <w:szCs w:val="19"/>
          <w:lang w:val="sk-SK"/>
        </w:rPr>
        <w:t>) a neverejnou (</w:t>
      </w:r>
      <w:proofErr w:type="spellStart"/>
      <w:r w:rsidR="00760222" w:rsidRPr="0073389C">
        <w:rPr>
          <w:rFonts w:cs="Arial"/>
          <w:szCs w:val="19"/>
          <w:lang w:val="sk-SK"/>
        </w:rPr>
        <w:t>private</w:t>
      </w:r>
      <w:proofErr w:type="spellEnd"/>
      <w:r w:rsidR="00760222" w:rsidRPr="0073389C">
        <w:rPr>
          <w:rFonts w:cs="Arial"/>
          <w:szCs w:val="19"/>
          <w:lang w:val="sk-SK"/>
        </w:rPr>
        <w:t xml:space="preserve">) časťou. Obe časti pracujú nad jednou spoločnou databázou. Subjekt zodpovedný za prevádzku ITMS2014+ je </w:t>
      </w:r>
      <w:proofErr w:type="spellStart"/>
      <w:r w:rsidR="00760222" w:rsidRPr="0073389C">
        <w:rPr>
          <w:rFonts w:cs="Arial"/>
          <w:szCs w:val="19"/>
          <w:lang w:val="sk-SK"/>
        </w:rPr>
        <w:t>DataCentrum</w:t>
      </w:r>
      <w:proofErr w:type="spellEnd"/>
      <w:r w:rsidR="00760222" w:rsidRPr="0073389C">
        <w:rPr>
          <w:rFonts w:cs="Arial"/>
          <w:szCs w:val="19"/>
          <w:lang w:val="sk-SK"/>
        </w:rPr>
        <w:t xml:space="preserve">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proofErr w:type="spellStart"/>
      <w:r w:rsidR="00CF46E2">
        <w:rPr>
          <w:rFonts w:cs="Arial"/>
          <w:szCs w:val="19"/>
          <w:lang w:val="sk-SK"/>
        </w:rPr>
        <w:t>Žo</w:t>
      </w:r>
      <w:r w:rsidRPr="0073389C">
        <w:rPr>
          <w:rFonts w:cs="Arial"/>
          <w:szCs w:val="19"/>
          <w:lang w:val="sk-SK"/>
        </w:rPr>
        <w:t>NFP</w:t>
      </w:r>
      <w:proofErr w:type="spellEnd"/>
      <w:r w:rsidRPr="0073389C">
        <w:rPr>
          <w:rFonts w:cs="Arial"/>
          <w:szCs w:val="19"/>
          <w:lang w:val="sk-SK"/>
        </w:rPr>
        <w:t xml:space="preserve">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w:t>
      </w:r>
      <w:r w:rsidRPr="0073389C">
        <w:rPr>
          <w:rFonts w:cs="Arial"/>
          <w:szCs w:val="19"/>
          <w:lang w:val="sk-SK"/>
        </w:rPr>
        <w:lastRenderedPageBreak/>
        <w:t xml:space="preserve">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3D24E501"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proofErr w:type="spellStart"/>
      <w:r w:rsidR="00C84D97">
        <w:rPr>
          <w:rFonts w:cs="Arial"/>
          <w:szCs w:val="19"/>
          <w:lang w:val="sk-SK"/>
        </w:rPr>
        <w:t>Žo</w:t>
      </w:r>
      <w:r w:rsidR="00C6030F" w:rsidRPr="0073389C">
        <w:rPr>
          <w:rFonts w:cs="Arial"/>
          <w:szCs w:val="19"/>
          <w:lang w:val="sk-SK"/>
        </w:rPr>
        <w:t>NFP</w:t>
      </w:r>
      <w:proofErr w:type="spellEnd"/>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proofErr w:type="spellStart"/>
      <w:r w:rsidR="00CA1332">
        <w:rPr>
          <w:rFonts w:cs="Arial"/>
          <w:szCs w:val="19"/>
          <w:lang w:val="sk-SK"/>
        </w:rPr>
        <w:t>Žo</w:t>
      </w:r>
      <w:r w:rsidR="00515E23">
        <w:rPr>
          <w:rFonts w:cs="Arial"/>
          <w:szCs w:val="19"/>
          <w:lang w:val="sk-SK"/>
        </w:rPr>
        <w:t>NFP</w:t>
      </w:r>
      <w:proofErr w:type="spellEnd"/>
      <w:r w:rsidR="00515E23">
        <w:rPr>
          <w:rFonts w:cs="Arial"/>
          <w:szCs w:val="19"/>
          <w:lang w:val="sk-SK"/>
        </w:rPr>
        <w:t>,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proofErr w:type="spellStart"/>
      <w:r w:rsidR="00AA5C33">
        <w:rPr>
          <w:szCs w:val="19"/>
          <w:lang w:val="sk-SK"/>
        </w:rPr>
        <w:t>Žo</w:t>
      </w:r>
      <w:r w:rsidR="00C6030F" w:rsidRPr="0073389C">
        <w:rPr>
          <w:szCs w:val="19"/>
          <w:lang w:val="sk-SK"/>
        </w:rPr>
        <w:t>NFP</w:t>
      </w:r>
      <w:proofErr w:type="spellEnd"/>
      <w:r w:rsidR="00C6030F" w:rsidRPr="0073389C">
        <w:rPr>
          <w:szCs w:val="19"/>
          <w:lang w:val="sk-SK"/>
        </w:rPr>
        <w:t xml:space="preserve">,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w:t>
      </w:r>
      <w:r w:rsidR="00C6030F" w:rsidRPr="0073389C">
        <w:rPr>
          <w:szCs w:val="19"/>
          <w:lang w:val="sk-SK"/>
        </w:rPr>
        <w:lastRenderedPageBreak/>
        <w:t xml:space="preserve">o príspevku z EŠIF, zákonom o finančnej kontrole a  audite a zákonom o rozpočtových pravidlách). Maximálna výška NFP vyplýva z rozhodnutia o schválení </w:t>
      </w:r>
      <w:proofErr w:type="spellStart"/>
      <w:r w:rsidR="00AA5C33">
        <w:rPr>
          <w:szCs w:val="19"/>
          <w:lang w:val="sk-SK"/>
        </w:rPr>
        <w:t>Žo</w:t>
      </w:r>
      <w:r w:rsidR="00C6030F" w:rsidRPr="0073389C">
        <w:rPr>
          <w:szCs w:val="19"/>
          <w:lang w:val="sk-SK"/>
        </w:rPr>
        <w:t>NFP</w:t>
      </w:r>
      <w:proofErr w:type="spellEnd"/>
      <w:r w:rsidR="00C6030F" w:rsidRPr="0073389C">
        <w:rPr>
          <w:szCs w:val="19"/>
          <w:lang w:val="sk-SK"/>
        </w:rPr>
        <w:t xml:space="preserve">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w:t>
      </w:r>
      <w:proofErr w:type="spellStart"/>
      <w:r w:rsidRPr="0073389C">
        <w:rPr>
          <w:rFonts w:cs="Arial"/>
          <w:b/>
          <w:szCs w:val="19"/>
          <w:lang w:val="sk-SK"/>
        </w:rPr>
        <w:t>Iregularita</w:t>
      </w:r>
      <w:proofErr w:type="spellEnd"/>
      <w:r w:rsidRPr="0073389C">
        <w:rPr>
          <w:rFonts w:cs="Arial"/>
          <w:b/>
          <w:szCs w:val="19"/>
          <w:lang w:val="sk-SK"/>
        </w:rPr>
        <w:t>)</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2F0D6A6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proofErr w:type="spellStart"/>
      <w:r w:rsidR="009E0DE4">
        <w:rPr>
          <w:rFonts w:cs="Arial"/>
          <w:szCs w:val="19"/>
          <w:lang w:val="sk-SK"/>
        </w:rPr>
        <w:t>ŽoNFP</w:t>
      </w:r>
      <w:proofErr w:type="spellEnd"/>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 xml:space="preserve">z </w:t>
      </w:r>
      <w:r w:rsidR="003777E5" w:rsidRPr="0073389C">
        <w:rPr>
          <w:rFonts w:cs="Arial"/>
          <w:szCs w:val="19"/>
          <w:lang w:val="sk-SK"/>
        </w:rPr>
        <w:lastRenderedPageBreak/>
        <w:t>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6" w14:textId="03B3F5EB" w:rsidR="00AE5A8F" w:rsidRDefault="00AE5A8F" w:rsidP="005212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452E3F02" w14:textId="21D8AC5A" w:rsidR="00A5020F" w:rsidRPr="0073389C" w:rsidRDefault="00A5020F" w:rsidP="00852446">
      <w:pPr>
        <w:pStyle w:val="Bulletslevel1"/>
        <w:ind w:left="567"/>
        <w:jc w:val="both"/>
        <w:rPr>
          <w:rFonts w:cs="Arial"/>
          <w:szCs w:val="19"/>
          <w:lang w:val="sk-SK"/>
        </w:rPr>
      </w:pPr>
      <w:r w:rsidRPr="00A5020F">
        <w:rPr>
          <w:rFonts w:cs="Arial"/>
          <w:szCs w:val="19"/>
          <w:lang w:val="sk-SK"/>
        </w:rPr>
        <w:t xml:space="preserve">Preddavkové platby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w:t>
      </w:r>
      <w:proofErr w:type="spellStart"/>
      <w:r w:rsidRPr="00A5020F">
        <w:rPr>
          <w:rFonts w:cs="Arial"/>
          <w:szCs w:val="19"/>
          <w:lang w:val="sk-SK"/>
        </w:rPr>
        <w:t>predfinancovania</w:t>
      </w:r>
      <w:proofErr w:type="spellEnd"/>
      <w:r w:rsidRPr="00A5020F">
        <w:rPr>
          <w:rFonts w:cs="Arial"/>
          <w:szCs w:val="19"/>
          <w:lang w:val="sk-SK"/>
        </w:rPr>
        <w:t>,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7A55CDE7" w14:textId="65BFA38E"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w:t>
      </w:r>
      <w:proofErr w:type="spellStart"/>
      <w:r w:rsidR="00E56E69" w:rsidRPr="00E56E69">
        <w:rPr>
          <w:rFonts w:cs="Arial"/>
          <w:szCs w:val="19"/>
          <w:lang w:val="sk-SK"/>
        </w:rPr>
        <w:t>minimis</w:t>
      </w:r>
      <w:proofErr w:type="spellEnd"/>
      <w:r w:rsidR="00E56E69" w:rsidRPr="00E56E69">
        <w:rPr>
          <w:rFonts w:cs="Arial"/>
          <w:szCs w:val="19"/>
          <w:lang w:val="sk-SK"/>
        </w:rPr>
        <w:t xml:space="preserve">"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lastRenderedPageBreak/>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proofErr w:type="spellStart"/>
      <w:r w:rsidR="00606405">
        <w:rPr>
          <w:rFonts w:cs="Arial"/>
          <w:szCs w:val="19"/>
          <w:lang w:val="sk-SK"/>
        </w:rPr>
        <w:t>ŽoNFP</w:t>
      </w:r>
      <w:proofErr w:type="spellEnd"/>
      <w:r w:rsidRPr="0073389C">
        <w:rPr>
          <w:rFonts w:cs="Arial"/>
          <w:szCs w:val="19"/>
          <w:lang w:val="sk-SK"/>
        </w:rPr>
        <w:t xml:space="preserve"> a ktoré realizuje prijímateľ v súlade so zmluvou o NFP, resp. s rozhodnutím o schválení </w:t>
      </w:r>
      <w:proofErr w:type="spellStart"/>
      <w:r w:rsidR="00606405">
        <w:rPr>
          <w:rFonts w:cs="Arial"/>
          <w:szCs w:val="19"/>
          <w:lang w:val="sk-SK"/>
        </w:rPr>
        <w:t>Žo</w:t>
      </w:r>
      <w:r w:rsidRPr="0073389C">
        <w:rPr>
          <w:rFonts w:cs="Arial"/>
          <w:szCs w:val="19"/>
          <w:lang w:val="sk-SK"/>
        </w:rPr>
        <w:t>NFP</w:t>
      </w:r>
      <w:proofErr w:type="spellEnd"/>
      <w:r w:rsidRPr="0073389C">
        <w:rPr>
          <w:rFonts w:cs="Arial"/>
          <w:szCs w:val="19"/>
          <w:lang w:val="sk-SK"/>
        </w:rPr>
        <w:t xml:space="preserve">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proofErr w:type="spellStart"/>
      <w:r w:rsidR="00931C99">
        <w:rPr>
          <w:lang w:val="sk-SK"/>
        </w:rPr>
        <w:t>Žo</w:t>
      </w:r>
      <w:r w:rsidRPr="0073389C">
        <w:rPr>
          <w:lang w:val="sk-SK"/>
        </w:rPr>
        <w:t>NFP</w:t>
      </w:r>
      <w:proofErr w:type="spellEnd"/>
      <w:r w:rsidRPr="0073389C">
        <w:rPr>
          <w:lang w:val="sk-SK"/>
        </w:rPr>
        <w:t xml:space="preserve">, pričom za žiadnych okolností nesmie prekročiť termín stanovený v článku 65 ods. 2 všeobecného nariadenia, </w:t>
      </w:r>
      <w:proofErr w:type="spellStart"/>
      <w:r w:rsidRPr="0073389C">
        <w:rPr>
          <w:lang w:val="sk-SK"/>
        </w:rPr>
        <w:t>t.j</w:t>
      </w:r>
      <w:proofErr w:type="spellEnd"/>
      <w:r w:rsidRPr="0073389C">
        <w:rPr>
          <w:lang w:val="sk-SK"/>
        </w:rPr>
        <w:t>.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67AE3884"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7A55CDF1" w14:textId="49412EAD"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 xml:space="preserve">a v súlade so zákonom č. 357/2015 </w:t>
      </w:r>
      <w:proofErr w:type="spellStart"/>
      <w:r w:rsidR="00E56E69" w:rsidRPr="00E56E69">
        <w:rPr>
          <w:lang w:val="sk-SK"/>
        </w:rPr>
        <w:t>Z.z</w:t>
      </w:r>
      <w:proofErr w:type="spellEnd"/>
      <w:r w:rsidR="00E56E69" w:rsidRPr="00E56E69">
        <w:rPr>
          <w:lang w:val="sk-SK"/>
        </w:rPr>
        <w:t>. o finančnej kontrole a audite.</w:t>
      </w:r>
      <w:r w:rsidR="001E445D" w:rsidRPr="00E56E69">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4"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w:t>
      </w:r>
      <w:proofErr w:type="spellStart"/>
      <w:r w:rsidR="00CC633A" w:rsidRPr="007D64B8">
        <w:rPr>
          <w:lang w:val="sk-SK"/>
        </w:rPr>
        <w:t>minimis</w:t>
      </w:r>
      <w:proofErr w:type="spellEnd"/>
      <w:r w:rsidR="00CC633A" w:rsidRPr="007D64B8">
        <w:rPr>
          <w:lang w:val="sk-SK"/>
        </w:rPr>
        <w:t xml:space="preserve"> ako aj štátna pomoc. Povinnosti zmluvných strán, ktoré pre </w:t>
      </w:r>
      <w:proofErr w:type="spellStart"/>
      <w:r w:rsidR="00CC633A" w:rsidRPr="007D64B8">
        <w:rPr>
          <w:lang w:val="sk-SK"/>
        </w:rPr>
        <w:t>ne</w:t>
      </w:r>
      <w:proofErr w:type="spellEnd"/>
      <w:r w:rsidR="00CC633A" w:rsidRPr="007D64B8">
        <w:rPr>
          <w:lang w:val="sk-SK"/>
        </w:rPr>
        <w:t xml:space="preserv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4E8B137E"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2843A214"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w:t>
      </w:r>
      <w:proofErr w:type="spellStart"/>
      <w:r w:rsidRPr="00BD3255">
        <w:rPr>
          <w:rFonts w:eastAsia="Times" w:cs="Arial"/>
          <w:color w:val="000000"/>
          <w:szCs w:val="19"/>
          <w:lang w:eastAsia="x-none"/>
        </w:rPr>
        <w:t>predfinancovanie</w:t>
      </w:r>
      <w:proofErr w:type="spellEnd"/>
      <w:r w:rsidRPr="00BD3255">
        <w:rPr>
          <w:rFonts w:eastAsia="Times" w:cs="Arial"/>
          <w:color w:val="000000"/>
          <w:szCs w:val="19"/>
          <w:lang w:eastAsia="x-none"/>
        </w:rPr>
        <w:t>,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14:paraId="45AD9236"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3090F9AE" w14:textId="2ECEFD42"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w:t>
      </w:r>
      <w:r w:rsidRPr="0073389C">
        <w:rPr>
          <w:rFonts w:cs="Arial"/>
          <w:szCs w:val="19"/>
          <w:lang w:val="sk-SK"/>
        </w:rPr>
        <w:lastRenderedPageBreak/>
        <w:t xml:space="preserve">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w:t>
      </w:r>
      <w:proofErr w:type="spellStart"/>
      <w:r w:rsidRPr="0073389C">
        <w:rPr>
          <w:rFonts w:cs="Arial"/>
          <w:szCs w:val="19"/>
          <w:lang w:val="sk-SK"/>
        </w:rPr>
        <w:t>t.j</w:t>
      </w:r>
      <w:proofErr w:type="spellEnd"/>
      <w:r w:rsidRPr="0073389C">
        <w:rPr>
          <w:rFonts w:cs="Arial"/>
          <w:szCs w:val="19"/>
          <w:lang w:val="sk-SK"/>
        </w:rPr>
        <w:t xml:space="preserve">.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proofErr w:type="spellStart"/>
      <w:r w:rsidR="00BD7F13">
        <w:rPr>
          <w:lang w:val="sk-SK"/>
        </w:rPr>
        <w:t>Žo</w:t>
      </w:r>
      <w:r w:rsidRPr="0073389C">
        <w:rPr>
          <w:lang w:val="sk-SK"/>
        </w:rPr>
        <w:t>NFP</w:t>
      </w:r>
      <w:proofErr w:type="spellEnd"/>
      <w:r w:rsidRPr="0073389C">
        <w:rPr>
          <w:lang w:val="sk-SK"/>
        </w:rPr>
        <w:t xml:space="preserve">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w:t>
      </w:r>
      <w:proofErr w:type="spellStart"/>
      <w:r w:rsidRPr="0073389C">
        <w:rPr>
          <w:rFonts w:cs="Arial"/>
          <w:b/>
          <w:szCs w:val="19"/>
          <w:lang w:val="sk-SK"/>
        </w:rPr>
        <w:t>ŽoP</w:t>
      </w:r>
      <w:proofErr w:type="spellEnd"/>
      <w:r w:rsidRPr="0073389C">
        <w:rPr>
          <w:rFonts w:cs="Arial"/>
          <w:b/>
          <w:szCs w:val="19"/>
          <w:lang w:val="sk-SK"/>
        </w:rPr>
        <w:t>“)</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w:t>
      </w:r>
      <w:proofErr w:type="spellStart"/>
      <w:r w:rsidR="00821A36" w:rsidRPr="0073389C">
        <w:rPr>
          <w:rFonts w:cs="Arial"/>
          <w:szCs w:val="19"/>
          <w:lang w:val="sk-SK"/>
        </w:rPr>
        <w:t>t.j</w:t>
      </w:r>
      <w:proofErr w:type="spellEnd"/>
      <w:r w:rsidR="00821A36" w:rsidRPr="0073389C">
        <w:rPr>
          <w:rFonts w:cs="Arial"/>
          <w:szCs w:val="19"/>
          <w:lang w:val="sk-SK"/>
        </w:rPr>
        <w:t xml:space="preserve">. prostriedky EÚ a štátneho rozpočtu na spolufinancovanie v príslušnom pomere. </w:t>
      </w:r>
      <w:proofErr w:type="spellStart"/>
      <w:r w:rsidR="00E77BF4">
        <w:rPr>
          <w:rFonts w:cs="Arial"/>
          <w:szCs w:val="19"/>
          <w:lang w:val="sk-SK"/>
        </w:rPr>
        <w:t>ŽoP</w:t>
      </w:r>
      <w:proofErr w:type="spellEnd"/>
      <w:r w:rsidR="00821A36" w:rsidRPr="0073389C">
        <w:rPr>
          <w:rFonts w:cs="Arial"/>
          <w:szCs w:val="19"/>
          <w:lang w:val="sk-SK"/>
        </w:rPr>
        <w:t xml:space="preserve"> prijímateľ eviduje v ITMS2014+</w:t>
      </w:r>
      <w:r w:rsidR="00DC55DD" w:rsidRPr="0073389C">
        <w:rPr>
          <w:rFonts w:cs="Arial"/>
          <w:szCs w:val="19"/>
          <w:lang w:val="sk-SK"/>
        </w:rPr>
        <w:t>;</w:t>
      </w:r>
    </w:p>
    <w:p w14:paraId="7A55CE08" w14:textId="631E4A2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w:t>
      </w:r>
      <w:proofErr w:type="spellStart"/>
      <w:r w:rsidRPr="0073389C">
        <w:rPr>
          <w:rFonts w:cs="Arial"/>
          <w:b/>
          <w:szCs w:val="19"/>
          <w:lang w:val="sk-SK"/>
        </w:rPr>
        <w:t>Ž</w:t>
      </w:r>
      <w:r w:rsidR="00DC55DD" w:rsidRPr="0073389C">
        <w:rPr>
          <w:rFonts w:cs="Arial"/>
          <w:b/>
          <w:szCs w:val="19"/>
          <w:lang w:val="sk-SK"/>
        </w:rPr>
        <w:t>oV</w:t>
      </w:r>
      <w:r w:rsidRPr="0073389C">
        <w:rPr>
          <w:rFonts w:cs="Arial"/>
          <w:b/>
          <w:szCs w:val="19"/>
          <w:lang w:val="sk-SK"/>
        </w:rPr>
        <w:t>FP</w:t>
      </w:r>
      <w:proofErr w:type="spellEnd"/>
      <w:r w:rsidRPr="0073389C">
        <w:rPr>
          <w:rFonts w:cs="Arial"/>
          <w:b/>
          <w:szCs w:val="19"/>
          <w:lang w:val="sk-SK"/>
        </w:rPr>
        <w:t>“)</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13" w:name="_Toc410907847"/>
      <w:bookmarkStart w:id="14" w:name="_Toc440372857"/>
      <w:bookmarkStart w:id="15" w:name="_Toc4576177"/>
      <w:r>
        <w:rPr>
          <w:lang w:val="sk-SK"/>
        </w:rPr>
        <w:lastRenderedPageBreak/>
        <w:t>Použité s</w:t>
      </w:r>
      <w:r w:rsidR="00AE5A8F" w:rsidRPr="0073389C">
        <w:rPr>
          <w:lang w:val="sk-SK"/>
        </w:rPr>
        <w:t>kratky</w:t>
      </w:r>
      <w:bookmarkEnd w:id="13"/>
      <w:bookmarkEnd w:id="14"/>
      <w:bookmarkEnd w:id="15"/>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proofErr w:type="spellStart"/>
      <w:r>
        <w:rPr>
          <w:rFonts w:cs="Arial"/>
          <w:szCs w:val="19"/>
        </w:rPr>
        <w:t>finančná</w:t>
      </w:r>
      <w:proofErr w:type="spellEnd"/>
      <w:r>
        <w:rPr>
          <w:rFonts w:cs="Arial"/>
          <w:szCs w:val="19"/>
        </w:rPr>
        <w:t xml:space="preserve"> </w:t>
      </w:r>
      <w:proofErr w:type="spellStart"/>
      <w:r>
        <w:rPr>
          <w:rFonts w:cs="Arial"/>
          <w:szCs w:val="19"/>
        </w:rPr>
        <w:t>kontrola</w:t>
      </w:r>
      <w:proofErr w:type="spellEnd"/>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1612A81B" w14:textId="64C7D7C4" w:rsidR="00215CFC" w:rsidRPr="0073389C" w:rsidRDefault="00215CFC" w:rsidP="00E135DC">
      <w:pPr>
        <w:pStyle w:val="Bulletslevel1"/>
        <w:numPr>
          <w:ilvl w:val="0"/>
          <w:numId w:val="0"/>
        </w:numPr>
        <w:spacing w:line="288" w:lineRule="auto"/>
        <w:jc w:val="both"/>
        <w:rPr>
          <w:rFonts w:cs="Arial"/>
          <w:lang w:val="sk-SK"/>
        </w:rPr>
      </w:pPr>
      <w:r>
        <w:rPr>
          <w:rFonts w:cs="Arial"/>
          <w:lang w:val="sk-SK"/>
        </w:rPr>
        <w:t>DNS</w:t>
      </w:r>
      <w:r>
        <w:rPr>
          <w:rFonts w:cs="Arial"/>
          <w:lang w:val="sk-SK"/>
        </w:rPr>
        <w:tab/>
      </w:r>
      <w:r>
        <w:rPr>
          <w:rFonts w:cs="Arial"/>
          <w:lang w:val="sk-SK"/>
        </w:rPr>
        <w:tab/>
        <w:t>Dynamický nákupný systém</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proofErr w:type="spellStart"/>
      <w:r>
        <w:rPr>
          <w:rFonts w:cs="Arial"/>
          <w:lang w:val="sk-SK"/>
        </w:rPr>
        <w:t>FKnM</w:t>
      </w:r>
      <w:proofErr w:type="spellEnd"/>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A8CBF6" w14:textId="668452E4" w:rsidR="00033C04" w:rsidRPr="0073389C" w:rsidRDefault="00033C04" w:rsidP="00E135DC">
      <w:pPr>
        <w:pStyle w:val="Bulletslevel1"/>
        <w:numPr>
          <w:ilvl w:val="0"/>
          <w:numId w:val="0"/>
        </w:numPr>
        <w:spacing w:line="288" w:lineRule="auto"/>
        <w:jc w:val="both"/>
        <w:rPr>
          <w:rFonts w:cs="Arial"/>
          <w:lang w:val="sk-SK"/>
        </w:rPr>
      </w:pPr>
      <w:r w:rsidRPr="00033C04">
        <w:rPr>
          <w:rFonts w:cs="Arial"/>
          <w:lang w:val="sk-SK"/>
        </w:rPr>
        <w:t>Kontrola VO</w:t>
      </w:r>
      <w:r>
        <w:rPr>
          <w:rFonts w:cs="Arial"/>
          <w:lang w:val="sk-SK"/>
        </w:rPr>
        <w:t xml:space="preserve">       </w:t>
      </w:r>
      <w:r w:rsidRPr="00033C04">
        <w:rPr>
          <w:rFonts w:cs="Arial"/>
          <w:lang w:val="sk-SK"/>
        </w:rPr>
        <w:t xml:space="preserve"> kontrola/finančná kontrola verejného obstarávania/obstarávania</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502AB1D5"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r w:rsidR="00B80D94" w:rsidRPr="00B80D94">
        <w:rPr>
          <w:rFonts w:cs="Arial"/>
          <w:lang w:val="sk-SK"/>
        </w:rPr>
        <w:t xml:space="preserve"> </w:t>
      </w:r>
      <w:r w:rsidR="00B80D94">
        <w:rPr>
          <w:rFonts w:cs="Arial"/>
          <w:lang w:val="sk-SK"/>
        </w:rPr>
        <w:t>alebo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proofErr w:type="spellStart"/>
      <w:r w:rsidRPr="0073389C">
        <w:rPr>
          <w:rFonts w:cs="Arial"/>
          <w:lang w:val="sk-SK"/>
        </w:rPr>
        <w:lastRenderedPageBreak/>
        <w:t>ŽoNFP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proofErr w:type="spellStart"/>
      <w:r w:rsidRPr="0073389C">
        <w:rPr>
          <w:rFonts w:cs="Arial"/>
          <w:lang w:val="sk-SK"/>
        </w:rPr>
        <w:t>ŽoP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proofErr w:type="spellStart"/>
      <w:r w:rsidRPr="0073389C">
        <w:rPr>
          <w:rFonts w:cs="Arial"/>
          <w:lang w:val="sk-SK"/>
        </w:rPr>
        <w:t>ŽoVFP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6" w:name="_Toc440372858"/>
      <w:bookmarkStart w:id="17" w:name="_Toc4576178"/>
      <w:r w:rsidRPr="0073389C">
        <w:rPr>
          <w:lang w:val="sk-SK"/>
        </w:rPr>
        <w:lastRenderedPageBreak/>
        <w:t>Legislatíva</w:t>
      </w:r>
      <w:bookmarkEnd w:id="16"/>
      <w:bookmarkEnd w:id="17"/>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47041073"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w:t>
      </w:r>
      <w:r w:rsidR="00175F79">
        <w:rPr>
          <w:rFonts w:cs="Arial"/>
          <w:lang w:val="sk-SK"/>
        </w:rPr>
        <w:t xml:space="preserve">v znení neskorších predpisov </w:t>
      </w:r>
      <w:r w:rsidRPr="0073389C">
        <w:rPr>
          <w:rFonts w:cs="Arial"/>
          <w:lang w:val="sk-SK"/>
        </w:rPr>
        <w:t xml:space="preserve">(ďalej len „zákon o príspevku z EŠIF“); </w:t>
      </w:r>
    </w:p>
    <w:p w14:paraId="7A55CE2F" w14:textId="46AE5B50"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w:t>
      </w:r>
      <w:r w:rsidR="00175F79">
        <w:rPr>
          <w:rFonts w:cs="Arial"/>
          <w:lang w:val="sk-SK"/>
        </w:rPr>
        <w:t xml:space="preserve">v znení neskorších predpisov </w:t>
      </w:r>
      <w:r w:rsidRPr="0073389C">
        <w:rPr>
          <w:rFonts w:cs="Arial"/>
          <w:lang w:val="sk-SK"/>
        </w:rPr>
        <w:t xml:space="preserve">(ďalej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2708467E"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175F79">
        <w:rPr>
          <w:rFonts w:cs="Arial"/>
          <w:lang w:val="sk-SK"/>
        </w:rPr>
        <w:t xml:space="preserve">v znení neskorších predpisov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14682A5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 xml:space="preserve">o znalcoch, tlmočníkoch a prekladateľoch a o zmene a doplnení niektorých zákonov </w:t>
      </w:r>
      <w:r w:rsidR="00175F79">
        <w:rPr>
          <w:rFonts w:cs="Arial"/>
          <w:lang w:val="sk-SK"/>
        </w:rPr>
        <w:t xml:space="preserve">v znení neskorších predpisov </w:t>
      </w:r>
      <w:r w:rsidRPr="0073389C">
        <w:rPr>
          <w:rFonts w:cs="Arial"/>
          <w:lang w:val="sk-SK"/>
        </w:rPr>
        <w:t>(ďalej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394/2012 </w:t>
      </w:r>
      <w:proofErr w:type="spellStart"/>
      <w:r w:rsidRPr="0073389C">
        <w:rPr>
          <w:rFonts w:cs="Arial"/>
          <w:lang w:val="sk-SK"/>
        </w:rPr>
        <w:t>Z.z</w:t>
      </w:r>
      <w:proofErr w:type="spellEnd"/>
      <w:r w:rsidRPr="0073389C">
        <w:rPr>
          <w:rFonts w:cs="Arial"/>
          <w:lang w:val="sk-SK"/>
        </w:rPr>
        <w:t>.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46320CB9" w:rsidR="00AE5A8F" w:rsidRPr="0073389C" w:rsidRDefault="00AE5A8F" w:rsidP="009F56AB">
      <w:pPr>
        <w:pStyle w:val="Nadpis1"/>
        <w:spacing w:line="288" w:lineRule="auto"/>
        <w:rPr>
          <w:rFonts w:ascii="Arial" w:hAnsi="Arial"/>
          <w:lang w:val="sk-SK"/>
        </w:rPr>
      </w:pPr>
      <w:bookmarkStart w:id="18" w:name="_Toc410907848"/>
      <w:bookmarkStart w:id="19" w:name="_Toc440372859"/>
      <w:bookmarkStart w:id="20" w:name="_Toc4576179"/>
      <w:r w:rsidRPr="0073389C">
        <w:rPr>
          <w:rFonts w:ascii="Arial" w:hAnsi="Arial"/>
          <w:lang w:val="sk-SK"/>
        </w:rPr>
        <w:lastRenderedPageBreak/>
        <w:t>Realizácia projektov</w:t>
      </w:r>
      <w:bookmarkEnd w:id="18"/>
      <w:bookmarkEnd w:id="19"/>
      <w:bookmarkEnd w:id="20"/>
    </w:p>
    <w:p w14:paraId="7A55CE40" w14:textId="77777777" w:rsidR="00AE5A8F" w:rsidRPr="0073389C" w:rsidRDefault="00AE5A8F" w:rsidP="009F56AB">
      <w:pPr>
        <w:pStyle w:val="Nadpis2"/>
        <w:spacing w:line="288" w:lineRule="auto"/>
        <w:rPr>
          <w:lang w:val="sk-SK"/>
        </w:rPr>
      </w:pPr>
      <w:bookmarkStart w:id="21" w:name="_Toc410907849"/>
      <w:bookmarkStart w:id="22" w:name="_Toc440372860"/>
      <w:bookmarkStart w:id="23" w:name="_Toc4576180"/>
      <w:r w:rsidRPr="0073389C">
        <w:rPr>
          <w:lang w:val="sk-SK"/>
        </w:rPr>
        <w:t>Všeobecné informácie k realizácii projektov</w:t>
      </w:r>
      <w:bookmarkEnd w:id="21"/>
      <w:bookmarkEnd w:id="22"/>
      <w:bookmarkEnd w:id="23"/>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24" w:name="_Toc410907850"/>
      <w:bookmarkStart w:id="25" w:name="_Toc440372861"/>
      <w:bookmarkStart w:id="26" w:name="_Toc4576181"/>
      <w:r w:rsidRPr="0073389C">
        <w:rPr>
          <w:lang w:val="sk-SK"/>
        </w:rPr>
        <w:t>Všeobecné informácie</w:t>
      </w:r>
      <w:bookmarkEnd w:id="24"/>
      <w:bookmarkEnd w:id="25"/>
      <w:bookmarkEnd w:id="26"/>
      <w:r w:rsidRPr="0073389C">
        <w:rPr>
          <w:lang w:val="sk-SK"/>
        </w:rPr>
        <w:t xml:space="preserve"> </w:t>
      </w:r>
    </w:p>
    <w:p w14:paraId="7A55CE42" w14:textId="437A6F5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proofErr w:type="spellStart"/>
      <w:r w:rsidR="009D6587">
        <w:rPr>
          <w:rFonts w:cs="Arial"/>
          <w:szCs w:val="19"/>
          <w:lang w:val="sk-SK"/>
        </w:rPr>
        <w:t>Žo</w:t>
      </w:r>
      <w:r w:rsidRPr="0073389C">
        <w:rPr>
          <w:rFonts w:cs="Arial"/>
          <w:szCs w:val="19"/>
          <w:lang w:val="sk-SK"/>
        </w:rPr>
        <w:t>NFP</w:t>
      </w:r>
      <w:proofErr w:type="spellEnd"/>
      <w:r w:rsidRPr="0073389C">
        <w:rPr>
          <w:rFonts w:cs="Arial"/>
          <w:szCs w:val="19"/>
          <w:lang w:val="sk-SK"/>
        </w:rPr>
        <w:t xml:space="preserve">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0BC0BCC6" w14:textId="198F389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Pr>
          <w:lang w:val="sk-SK"/>
        </w:rPr>
        <w:t>)</w:t>
      </w:r>
      <w:r w:rsidR="00FA09D2">
        <w:rPr>
          <w:lang w:val="sk-SK"/>
        </w:rPr>
        <w:t xml:space="preserve">. Táto skutočnosť má vplyv najmä 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w:t>
      </w:r>
      <w:proofErr w:type="spellStart"/>
      <w:r w:rsidR="00A91B33">
        <w:rPr>
          <w:lang w:val="sk-SK"/>
        </w:rPr>
        <w:t>ŽoP</w:t>
      </w:r>
      <w:proofErr w:type="spellEnd"/>
      <w:r w:rsidR="000A7909">
        <w:rPr>
          <w:lang w:val="sk-SK"/>
        </w:rPr>
        <w:t>.</w:t>
      </w:r>
      <w:r w:rsidR="00846ECE">
        <w:rPr>
          <w:lang w:val="sk-SK"/>
        </w:rPr>
        <w:t xml:space="preserve"> </w:t>
      </w:r>
    </w:p>
    <w:p w14:paraId="7A55CE43" w14:textId="51C995B2"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007E1D00">
        <w:rPr>
          <w:rFonts w:cs="Arial"/>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47FD4B34" w14:textId="084D2805" w:rsidR="00141B59" w:rsidRDefault="00AE5A8F" w:rsidP="00735615">
      <w:pPr>
        <w:spacing w:before="120" w:after="120"/>
        <w:rPr>
          <w:rFonts w:cs="Arial"/>
          <w:szCs w:val="19"/>
        </w:rPr>
      </w:pPr>
      <w:r w:rsidRPr="00141B59">
        <w:rPr>
          <w:rFonts w:cs="Arial"/>
          <w:szCs w:val="19"/>
        </w:rPr>
        <w:t xml:space="preserve">Počas realizácie projektu je prijímateľ povinný používať formuláre, ktoré </w:t>
      </w:r>
      <w:r w:rsidR="00660B38" w:rsidRPr="00BB649C">
        <w:rPr>
          <w:rFonts w:cs="Arial"/>
          <w:szCs w:val="19"/>
        </w:rPr>
        <w:t xml:space="preserve">generuje ITMS2014+, alebo </w:t>
      </w:r>
      <w:r w:rsidRPr="00BB649C">
        <w:rPr>
          <w:rFonts w:cs="Arial"/>
          <w:szCs w:val="19"/>
        </w:rPr>
        <w:t xml:space="preserve">sú </w:t>
      </w:r>
      <w:r w:rsidR="00660B38" w:rsidRPr="00BB649C">
        <w:rPr>
          <w:rFonts w:cs="Arial"/>
          <w:szCs w:val="19"/>
        </w:rPr>
        <w:t xml:space="preserve">uvedené </w:t>
      </w:r>
      <w:r w:rsidRPr="00BB649C">
        <w:rPr>
          <w:rFonts w:cs="Arial"/>
          <w:szCs w:val="19"/>
        </w:rPr>
        <w:t>v</w:t>
      </w:r>
      <w:r w:rsidR="00660B38" w:rsidRPr="00BB649C">
        <w:rPr>
          <w:rFonts w:cs="Arial"/>
          <w:szCs w:val="19"/>
        </w:rPr>
        <w:t xml:space="preserve"> rámci </w:t>
      </w:r>
      <w:r w:rsidRPr="00BB649C">
        <w:rPr>
          <w:rFonts w:cs="Arial"/>
          <w:szCs w:val="19"/>
        </w:rPr>
        <w:t>príloh</w:t>
      </w:r>
      <w:r w:rsidR="00660B38" w:rsidRPr="00BB649C">
        <w:rPr>
          <w:rFonts w:cs="Arial"/>
          <w:szCs w:val="19"/>
        </w:rPr>
        <w:t xml:space="preserve"> tejto </w:t>
      </w:r>
      <w:r w:rsidR="00E55ACE" w:rsidRPr="00BB649C">
        <w:rPr>
          <w:rFonts w:cs="Arial"/>
          <w:szCs w:val="19"/>
        </w:rPr>
        <w:t>príruč</w:t>
      </w:r>
      <w:r w:rsidR="00E55ACE" w:rsidRPr="00783902">
        <w:rPr>
          <w:rFonts w:cs="Arial"/>
          <w:szCs w:val="19"/>
        </w:rPr>
        <w:t>ky</w:t>
      </w:r>
      <w:r w:rsidR="00660B38" w:rsidRPr="00783902">
        <w:rPr>
          <w:rFonts w:cs="Arial"/>
          <w:szCs w:val="19"/>
        </w:rPr>
        <w:t>.</w:t>
      </w:r>
      <w:r w:rsidRPr="00783902">
        <w:rPr>
          <w:rFonts w:cs="Arial"/>
          <w:szCs w:val="19"/>
        </w:rPr>
        <w:t xml:space="preserve"> </w:t>
      </w:r>
    </w:p>
    <w:p w14:paraId="60A54457" w14:textId="77777777" w:rsidR="00656554" w:rsidRDefault="00141B59" w:rsidP="00735615">
      <w:pPr>
        <w:spacing w:before="120" w:after="120"/>
        <w:jc w:val="both"/>
        <w:rPr>
          <w:rFonts w:cs="Arial"/>
          <w:szCs w:val="19"/>
          <w:highlight w:val="green"/>
        </w:rPr>
      </w:pPr>
      <w:r w:rsidRPr="00735615">
        <w:rPr>
          <w:rFonts w:cs="Arial"/>
          <w:szCs w:val="19"/>
          <w:highlight w:val="green"/>
        </w:rPr>
        <w:t>Spôsob  elektronického prihlásenia sa do systému ITMS2014+ a spôsob využívania funkcionality elektronického podania formulárov prostredníctvom systému ITMS2014+ upravuje Usmernenie CKO č. 6., z ktorého vyberáme:</w:t>
      </w:r>
    </w:p>
    <w:p w14:paraId="1B3B2DA8" w14:textId="771EC214" w:rsidR="00141B59" w:rsidRPr="00735615" w:rsidRDefault="00141B59" w:rsidP="00735615">
      <w:pPr>
        <w:spacing w:before="120" w:after="120"/>
        <w:jc w:val="both"/>
        <w:rPr>
          <w:highlight w:val="green"/>
        </w:rPr>
      </w:pPr>
      <w:r w:rsidRPr="00735615">
        <w:rPr>
          <w:rFonts w:cs="Arial"/>
          <w:szCs w:val="19"/>
          <w:highlight w:val="green"/>
        </w:rPr>
        <w:t xml:space="preserve"> </w:t>
      </w:r>
      <w:r w:rsidRPr="00735615">
        <w:rPr>
          <w:rFonts w:cs="Arial"/>
          <w:szCs w:val="19"/>
          <w:highlight w:val="green"/>
        </w:rPr>
        <w:br/>
      </w:r>
      <w:r w:rsidRPr="00735615">
        <w:rPr>
          <w:b/>
          <w:bCs/>
          <w:highlight w:val="green"/>
        </w:rPr>
        <w:t xml:space="preserve">Odoslanie formulára </w:t>
      </w:r>
      <w:r w:rsidRPr="00735615">
        <w:rPr>
          <w:bCs/>
          <w:highlight w:val="green"/>
        </w:rPr>
        <w:t>predstavuje okamžité odoslanie dát z verejnej časti systému ITMS2014+ (od prijímateľa NFP) na neverejnú časť systému ITMS2014+ príslušnému riadiacemu orgánu resp. sprostredkovateľskému orgánu (ďalej aj RO/SO).</w:t>
      </w:r>
    </w:p>
    <w:p w14:paraId="59CEEC2D" w14:textId="159ABD6A" w:rsidR="00141B59" w:rsidRPr="00735615" w:rsidRDefault="00141B59" w:rsidP="007B5322">
      <w:pPr>
        <w:pStyle w:val="BodyText1"/>
        <w:spacing w:before="120" w:after="120" w:line="288" w:lineRule="auto"/>
        <w:jc w:val="both"/>
        <w:rPr>
          <w:bCs/>
          <w:lang w:val="sk-SK"/>
        </w:rPr>
      </w:pPr>
      <w:r w:rsidRPr="00735615">
        <w:rPr>
          <w:b/>
          <w:bCs/>
          <w:highlight w:val="green"/>
          <w:lang w:val="sk-SK"/>
        </w:rPr>
        <w:t>Podanie formulára</w:t>
      </w:r>
      <w:r w:rsidR="001939D3">
        <w:rPr>
          <w:rStyle w:val="Odkaznapoznmkupodiarou"/>
          <w:b/>
          <w:bCs/>
          <w:highlight w:val="green"/>
          <w:lang w:val="sk-SK"/>
        </w:rPr>
        <w:footnoteReference w:id="5"/>
      </w:r>
      <w:r w:rsidRPr="00735615">
        <w:rPr>
          <w:b/>
          <w:bCs/>
          <w:highlight w:val="green"/>
          <w:lang w:val="sk-SK"/>
        </w:rPr>
        <w:t xml:space="preserve"> </w:t>
      </w:r>
      <w:r w:rsidRPr="00735615">
        <w:rPr>
          <w:bCs/>
          <w:highlight w:val="green"/>
          <w:lang w:val="sk-SK"/>
        </w:rPr>
        <w:t>predstavuje formálne predloženie/odoslanie formulára RO/SO v listinnej alebo elektronickej forme (prostredníctvom</w:t>
      </w:r>
      <w:r w:rsidR="001939D3">
        <w:rPr>
          <w:bCs/>
          <w:highlight w:val="green"/>
          <w:lang w:val="sk-SK"/>
        </w:rPr>
        <w:t xml:space="preserve"> Ústredného </w:t>
      </w:r>
      <w:r w:rsidRPr="00735615">
        <w:rPr>
          <w:bCs/>
          <w:highlight w:val="green"/>
          <w:lang w:val="sk-SK"/>
        </w:rPr>
        <w:t xml:space="preserve">portálu </w:t>
      </w:r>
      <w:r w:rsidR="001939D3">
        <w:rPr>
          <w:bCs/>
          <w:highlight w:val="green"/>
          <w:lang w:val="sk-SK"/>
        </w:rPr>
        <w:t xml:space="preserve">verejnej správy ďalej len „portál </w:t>
      </w:r>
      <w:r w:rsidRPr="00735615">
        <w:rPr>
          <w:bCs/>
          <w:highlight w:val="green"/>
          <w:lang w:val="sk-SK"/>
        </w:rPr>
        <w:t>slovensko.sk</w:t>
      </w:r>
      <w:r w:rsidR="001939D3">
        <w:rPr>
          <w:bCs/>
          <w:highlight w:val="green"/>
          <w:lang w:val="sk-SK"/>
        </w:rPr>
        <w:t>“</w:t>
      </w:r>
      <w:r w:rsidRPr="00735615">
        <w:rPr>
          <w:bCs/>
          <w:highlight w:val="green"/>
          <w:lang w:val="sk-SK"/>
        </w:rPr>
        <w:t>).</w:t>
      </w:r>
    </w:p>
    <w:p w14:paraId="2DB4EE66" w14:textId="77777777" w:rsidR="00656554" w:rsidRDefault="00141B59" w:rsidP="00735615">
      <w:pPr>
        <w:pStyle w:val="BodyText1"/>
        <w:spacing w:line="288" w:lineRule="auto"/>
        <w:jc w:val="both"/>
        <w:rPr>
          <w:lang w:val="sk-SK"/>
        </w:rPr>
      </w:pPr>
      <w:r w:rsidRPr="00735615">
        <w:rPr>
          <w:lang w:val="sk-SK"/>
        </w:rPr>
        <w:lastRenderedPageBreak/>
        <w:t>RO pre OP EVS pri podaní formulára v elektr</w:t>
      </w:r>
      <w:r w:rsidR="001939D3" w:rsidRPr="00BB649C">
        <w:rPr>
          <w:lang w:val="sk-SK"/>
        </w:rPr>
        <w:t>onickej podobe prostredníctvom portálu</w:t>
      </w:r>
      <w:r w:rsidR="001939D3">
        <w:rPr>
          <w:lang w:val="sk-SK"/>
        </w:rPr>
        <w:t xml:space="preserve"> s</w:t>
      </w:r>
      <w:r w:rsidRPr="00735615">
        <w:rPr>
          <w:lang w:val="sk-SK"/>
        </w:rPr>
        <w:t>lovensko.sk  vyžaduje v súlade s  Usmernením CKO č.6  elektronické podpísanie formulárov kvalifikovaným elektronickým podpisom (KEP).</w:t>
      </w:r>
    </w:p>
    <w:p w14:paraId="25438C7B" w14:textId="5DDE8FDC" w:rsidR="00656554" w:rsidRDefault="00141B59" w:rsidP="00735615">
      <w:pPr>
        <w:pStyle w:val="BodyText1"/>
        <w:spacing w:line="288" w:lineRule="auto"/>
        <w:jc w:val="both"/>
        <w:rPr>
          <w:lang w:val="sk-SK"/>
        </w:rPr>
      </w:pPr>
      <w:r w:rsidRPr="00735615">
        <w:rPr>
          <w:lang w:val="sk-SK"/>
        </w:rPr>
        <w:t>Pri posudzovaní oprávnenosti podania</w:t>
      </w:r>
      <w:r w:rsidR="001939D3">
        <w:rPr>
          <w:lang w:val="sk-SK"/>
        </w:rPr>
        <w:t xml:space="preserve"> formulára</w:t>
      </w:r>
      <w:r w:rsidRPr="00735615">
        <w:rPr>
          <w:lang w:val="sk-SK"/>
        </w:rPr>
        <w:t xml:space="preserve"> RO pre OP EVS sa musí  uistiť, že KEP vyhotovený  s použitím </w:t>
      </w:r>
      <w:r w:rsidR="00656554">
        <w:rPr>
          <w:lang w:val="sk-SK"/>
        </w:rPr>
        <w:t>kvalifikovaného</w:t>
      </w:r>
      <w:r w:rsidRPr="00735615">
        <w:rPr>
          <w:lang w:val="sk-SK"/>
        </w:rPr>
        <w:t xml:space="preserve"> certifikátu obsahuje identifikátori zabezpečujúce spoľahlivú identifikáciu osoby Prijímateľa. Z uvedeného dôvodu odporúčame Prijímateľom používať </w:t>
      </w:r>
      <w:r w:rsidR="00656554">
        <w:rPr>
          <w:lang w:val="sk-SK"/>
        </w:rPr>
        <w:t>kvalifikovaný</w:t>
      </w:r>
      <w:r w:rsidRPr="00735615">
        <w:rPr>
          <w:lang w:val="sk-SK"/>
        </w:rPr>
        <w:t xml:space="preserve"> certifikát s identifikačným číslom osoby (IČO) ako jednoznačným identifikátorom Prijímateľa - orgánu verejnej moci, právnickej osoby, fyzickej osoby – podnikateľa.</w:t>
      </w:r>
    </w:p>
    <w:p w14:paraId="38FD11E3" w14:textId="0F6CDBBC" w:rsidR="00141B59" w:rsidRPr="00BB649C" w:rsidRDefault="00141B59" w:rsidP="00735615">
      <w:pPr>
        <w:pStyle w:val="BodyText1"/>
        <w:spacing w:after="240" w:line="288" w:lineRule="auto"/>
        <w:jc w:val="both"/>
        <w:rPr>
          <w:rFonts w:cs="Arial"/>
          <w:szCs w:val="19"/>
          <w:lang w:val="sk-SK"/>
        </w:rPr>
      </w:pPr>
      <w:r w:rsidRPr="00735615">
        <w:rPr>
          <w:lang w:val="sk-SK"/>
        </w:rPr>
        <w:t xml:space="preserve">Pri použití </w:t>
      </w:r>
      <w:r w:rsidR="00656554">
        <w:rPr>
          <w:lang w:val="sk-SK"/>
        </w:rPr>
        <w:t>kvalifikovaného</w:t>
      </w:r>
      <w:r w:rsidRPr="00735615">
        <w:rPr>
          <w:lang w:val="sk-SK"/>
        </w:rPr>
        <w:t xml:space="preserve"> certifikátu fyzickej osoby - nepodnikateľa je potrebné zvážiť zo strany Prijímateľa, či RO pre OP EVS disponuje doplňujúcimi dokladmi resp. sú verejne dostupné údaje, ktoré spoja KEP fyzickej osoby - nepodnikateľa  identifikovaný menom, priezviskom a rodným číslom s osobou oprávnenou konať v mene Prijímateľa (štatutár, splnomocnenec). Takým dokladom, môže  byť napr.  úradné overenie vzorového podpisu štatutára Prijímateľa v listinnej podobe, ktoré obsahuje jeho rodné číslo, čím sa  vie RO pre OP EVS uistiť, že osoba, ktorá podpísala elektronické  podanie formulára KEP a má oprávnenie podpisovať formuláre v listinnej podobe, je jednou a tou istou osobou. Tento princíp sa uplatňuje aj v prípade elektronického podpísania formulárov fyzickou  osobou nepodnikateľom v postavení splnomocnenca Prijímateľa.</w:t>
      </w:r>
    </w:p>
    <w:p w14:paraId="7A55CE45" w14:textId="03C2049A" w:rsidR="00DC55DD" w:rsidRPr="0073389C" w:rsidRDefault="002D44E2" w:rsidP="00735615">
      <w:pPr>
        <w:pStyle w:val="BodyText1"/>
        <w:pBdr>
          <w:top w:val="single" w:sz="4" w:space="1" w:color="auto"/>
          <w:left w:val="single" w:sz="4" w:space="4" w:color="auto"/>
          <w:bottom w:val="single" w:sz="4" w:space="1" w:color="auto"/>
          <w:right w:val="single" w:sz="4" w:space="4" w:color="auto"/>
        </w:pBdr>
        <w:shd w:val="clear" w:color="auto" w:fill="92D400"/>
        <w:spacing w:before="120" w:after="24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27" w:name="_Toc410907851"/>
      <w:bookmarkStart w:id="28" w:name="_Toc440372862"/>
      <w:bookmarkStart w:id="29" w:name="_Toc4576182"/>
      <w:r w:rsidRPr="0073389C">
        <w:rPr>
          <w:lang w:val="sk-SK"/>
        </w:rPr>
        <w:t>Na čo nezabudnúť po podpise zmluvy</w:t>
      </w:r>
      <w:bookmarkEnd w:id="27"/>
      <w:bookmarkEnd w:id="28"/>
      <w:bookmarkEnd w:id="29"/>
    </w:p>
    <w:p w14:paraId="7A55CE47" w14:textId="5D6E882E"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27BCA5E4"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6"/>
      </w:r>
      <w:r w:rsidR="00492025" w:rsidRPr="0073389C">
        <w:t xml:space="preserve"> je súčasťou dokumentácie projektu. Zmena, resp. doplnenie </w:t>
      </w:r>
      <w:r w:rsidR="007738BC">
        <w:t>P</w:t>
      </w:r>
      <w:r w:rsidR="00492025" w:rsidRPr="0073389C">
        <w:t xml:space="preserve">ersonálnej </w:t>
      </w:r>
      <w:r w:rsidR="00492025" w:rsidRPr="0073389C">
        <w:lastRenderedPageBreak/>
        <w:t xml:space="preserve">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 xml:space="preserve">môže pristúpiť k pozastaveniu, zamietnutiu alebo upraveniu výšky platby v </w:t>
      </w:r>
      <w:proofErr w:type="spellStart"/>
      <w:r w:rsidR="00492025" w:rsidRPr="0073389C">
        <w:t>ŽoP</w:t>
      </w:r>
      <w:proofErr w:type="spellEnd"/>
      <w:r w:rsidR="00492025" w:rsidRPr="0073389C">
        <w:t>.</w:t>
      </w:r>
    </w:p>
    <w:p w14:paraId="7A55CE4C" w14:textId="746B29FE"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616000">
        <w:rPr>
          <w:rStyle w:val="Odkaznapoznmkupodiarou"/>
        </w:rPr>
        <w:footnoteReference w:id="7"/>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8"/>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w:t>
      </w:r>
      <w:proofErr w:type="spellStart"/>
      <w:r w:rsidRPr="0073389C">
        <w:rPr>
          <w:lang w:val="sk-SK"/>
        </w:rPr>
        <w:t>ov</w:t>
      </w:r>
      <w:proofErr w:type="spellEnd"/>
      <w:r w:rsidRPr="0073389C">
        <w:rPr>
          <w:lang w:val="sk-SK"/>
        </w:rPr>
        <w:t xml:space="preserve">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lastRenderedPageBreak/>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7AB41FE0"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30" w:name="_Toc410907852"/>
      <w:bookmarkStart w:id="31" w:name="_Toc440372863"/>
      <w:bookmarkStart w:id="32" w:name="_Toc4576183"/>
      <w:r w:rsidRPr="0073389C">
        <w:rPr>
          <w:lang w:val="sk-SK"/>
        </w:rPr>
        <w:t>Monitorovanie projektu</w:t>
      </w:r>
      <w:bookmarkEnd w:id="30"/>
      <w:bookmarkEnd w:id="31"/>
      <w:bookmarkEnd w:id="32"/>
    </w:p>
    <w:p w14:paraId="7A55CE5E" w14:textId="77777777" w:rsidR="006140FA" w:rsidRPr="0073389C" w:rsidRDefault="006140FA" w:rsidP="001B3A72">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222DEA19" w14:textId="495835C9" w:rsidR="001B3A72" w:rsidRPr="001B3A72" w:rsidRDefault="00355CD9" w:rsidP="00424B94">
      <w:pPr>
        <w:pStyle w:val="Textkomentra"/>
        <w:spacing w:line="276" w:lineRule="auto"/>
        <w:jc w:val="both"/>
        <w:rPr>
          <w:b/>
          <w:sz w:val="19"/>
          <w:szCs w:val="24"/>
          <w:lang w:val="sk-SK" w:eastAsia="en-US"/>
        </w:rPr>
      </w:pPr>
      <w:r w:rsidRPr="001B3A72">
        <w:rPr>
          <w:b/>
          <w:sz w:val="19"/>
          <w:szCs w:val="24"/>
          <w:lang w:val="sk-SK" w:eastAsia="en-US"/>
        </w:rPr>
        <w:t xml:space="preserve">Prijímateľ </w:t>
      </w:r>
      <w:r w:rsidR="00E5740D">
        <w:rPr>
          <w:b/>
          <w:sz w:val="19"/>
          <w:szCs w:val="24"/>
          <w:lang w:val="sk-SK" w:eastAsia="en-US"/>
        </w:rPr>
        <w:t>odošle</w:t>
      </w:r>
      <w:r w:rsidRPr="001B3A72">
        <w:rPr>
          <w:b/>
          <w:sz w:val="19"/>
          <w:szCs w:val="24"/>
          <w:lang w:val="sk-SK" w:eastAsia="en-US"/>
        </w:rPr>
        <w:t xml:space="preserve"> monitorovaci</w:t>
      </w:r>
      <w:r w:rsidR="00E5740D">
        <w:rPr>
          <w:b/>
          <w:sz w:val="19"/>
          <w:szCs w:val="24"/>
          <w:lang w:val="sk-SK" w:eastAsia="en-US"/>
        </w:rPr>
        <w:t>u</w:t>
      </w:r>
      <w:r w:rsidRPr="001B3A72">
        <w:rPr>
          <w:b/>
          <w:sz w:val="19"/>
          <w:szCs w:val="24"/>
          <w:lang w:val="sk-SK" w:eastAsia="en-US"/>
        </w:rPr>
        <w:t xml:space="preserve"> správ</w:t>
      </w:r>
      <w:r w:rsidR="00E5740D">
        <w:rPr>
          <w:b/>
          <w:sz w:val="19"/>
          <w:szCs w:val="24"/>
          <w:lang w:val="sk-SK" w:eastAsia="en-US"/>
        </w:rPr>
        <w:t>u</w:t>
      </w:r>
      <w:r w:rsidRPr="001B3A72">
        <w:rPr>
          <w:b/>
          <w:sz w:val="19"/>
          <w:szCs w:val="24"/>
          <w:lang w:val="sk-SK" w:eastAsia="en-US"/>
        </w:rPr>
        <w:t xml:space="preserve"> </w:t>
      </w:r>
      <w:r w:rsidR="001E6748" w:rsidRPr="001B3A72">
        <w:rPr>
          <w:b/>
          <w:sz w:val="19"/>
          <w:szCs w:val="24"/>
          <w:lang w:val="sk-SK" w:eastAsia="en-US"/>
        </w:rPr>
        <w:t>poskytovateľovi</w:t>
      </w:r>
      <w:r w:rsidR="001B3A72">
        <w:rPr>
          <w:b/>
          <w:sz w:val="19"/>
          <w:szCs w:val="24"/>
          <w:lang w:val="sk-SK" w:eastAsia="en-US"/>
        </w:rPr>
        <w:t xml:space="preserve"> </w:t>
      </w:r>
      <w:r w:rsidR="00433E0B" w:rsidRPr="001B3A72">
        <w:rPr>
          <w:b/>
          <w:sz w:val="19"/>
          <w:szCs w:val="24"/>
          <w:lang w:val="sk-SK" w:eastAsia="en-US"/>
        </w:rPr>
        <w:t>prostredníctvom</w:t>
      </w:r>
      <w:r w:rsidR="00E5740D">
        <w:rPr>
          <w:b/>
          <w:sz w:val="19"/>
          <w:szCs w:val="24"/>
          <w:lang w:val="sk-SK" w:eastAsia="en-US"/>
        </w:rPr>
        <w:t xml:space="preserve"> verejnej časti </w:t>
      </w:r>
      <w:r w:rsidR="00433E0B" w:rsidRPr="001B3A72">
        <w:rPr>
          <w:b/>
          <w:sz w:val="19"/>
          <w:szCs w:val="24"/>
          <w:lang w:val="sk-SK" w:eastAsia="en-US"/>
        </w:rPr>
        <w:t xml:space="preserve"> ITMS2014+ a následne v písomnej forme</w:t>
      </w:r>
      <w:r w:rsidR="00E5740D">
        <w:rPr>
          <w:b/>
          <w:sz w:val="19"/>
          <w:szCs w:val="24"/>
          <w:lang w:val="sk-SK" w:eastAsia="en-US"/>
        </w:rPr>
        <w:t xml:space="preserve"> predloží OP EVS </w:t>
      </w:r>
      <w:r w:rsidR="00E5740D" w:rsidRPr="001B3A72">
        <w:rPr>
          <w:b/>
          <w:sz w:val="19"/>
          <w:szCs w:val="24"/>
          <w:lang w:val="sk-SK" w:eastAsia="en-US"/>
        </w:rPr>
        <w:t>v stanovených termínoch (definované nižšie)</w:t>
      </w:r>
      <w:r w:rsidR="009D29AC" w:rsidRPr="001B3A72">
        <w:rPr>
          <w:b/>
          <w:sz w:val="19"/>
          <w:szCs w:val="24"/>
          <w:lang w:val="sk-SK" w:eastAsia="en-US"/>
        </w:rPr>
        <w:t>.</w:t>
      </w:r>
    </w:p>
    <w:p w14:paraId="735387E5" w14:textId="3DF98C14" w:rsidR="00433E0B" w:rsidRPr="001B3A72"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Písomná  forma môže mať buď listinnú alebo elektronickú podobu. V prípade listinnej podoby žiadateľ formulár  </w:t>
      </w:r>
      <w:r w:rsidR="001B3A72" w:rsidRPr="001B3A72">
        <w:rPr>
          <w:sz w:val="19"/>
          <w:szCs w:val="24"/>
          <w:lang w:val="sk-SK" w:eastAsia="en-US"/>
        </w:rPr>
        <w:t xml:space="preserve">monitorovacej správy </w:t>
      </w:r>
      <w:r w:rsidRPr="001B3A72">
        <w:rPr>
          <w:sz w:val="19"/>
          <w:szCs w:val="24"/>
          <w:lang w:val="sk-SK" w:eastAsia="en-US"/>
        </w:rPr>
        <w:t>zaslaný cez ITMS2014+ vytlačí</w:t>
      </w:r>
      <w:r w:rsidR="001B3A72" w:rsidRPr="001B3A72">
        <w:rPr>
          <w:sz w:val="19"/>
          <w:szCs w:val="24"/>
          <w:lang w:val="sk-SK" w:eastAsia="en-US"/>
        </w:rPr>
        <w:t xml:space="preserve">, </w:t>
      </w:r>
      <w:r w:rsidRPr="001B3A72">
        <w:rPr>
          <w:sz w:val="19"/>
          <w:szCs w:val="24"/>
          <w:lang w:val="sk-SK" w:eastAsia="en-US"/>
        </w:rPr>
        <w:t xml:space="preserve"> potvrdí ho podpisom oprávnenej osoby prijímateľa (ak prijímateľ používa pečiatku, vytlačený dokument aj opečiatkuje) a spolu s prílohami ho doručí poskytovateľovi.</w:t>
      </w:r>
      <w:r w:rsidR="001B3A72">
        <w:rPr>
          <w:sz w:val="19"/>
          <w:szCs w:val="24"/>
          <w:lang w:val="sk-SK" w:eastAsia="en-US"/>
        </w:rPr>
        <w:t xml:space="preserve"> </w:t>
      </w:r>
      <w:r w:rsidRPr="001B3A72">
        <w:rPr>
          <w:sz w:val="19"/>
          <w:szCs w:val="24"/>
          <w:lang w:val="sk-SK" w:eastAsia="en-US"/>
        </w:rPr>
        <w:t xml:space="preserve">V prípade elektronickej podoby žiadateľ formulár  </w:t>
      </w:r>
      <w:r w:rsidR="00714770">
        <w:rPr>
          <w:sz w:val="19"/>
          <w:szCs w:val="24"/>
          <w:lang w:val="sk-SK" w:eastAsia="en-US"/>
        </w:rPr>
        <w:t>monitorovacej správy</w:t>
      </w:r>
      <w:r w:rsidRPr="001B3A72">
        <w:rPr>
          <w:sz w:val="19"/>
          <w:szCs w:val="24"/>
          <w:lang w:val="sk-SK" w:eastAsia="en-US"/>
        </w:rPr>
        <w:t xml:space="preserve"> zaslaný cez  ITMS2014+ podá  prostredníctvom Ústredného portálu verejnej správy slovensko.sk podpísaný  oprávnenou osobou kvalifikovaným elektronickým podpisom</w:t>
      </w:r>
      <w:r w:rsidRPr="001B3A72">
        <w:rPr>
          <w:sz w:val="19"/>
          <w:szCs w:val="24"/>
          <w:vertAlign w:val="superscript"/>
          <w:lang w:val="sk-SK" w:eastAsia="en-US"/>
        </w:rPr>
        <w:footnoteReference w:id="9"/>
      </w:r>
      <w:r w:rsidRPr="001B3A72">
        <w:rPr>
          <w:sz w:val="19"/>
          <w:szCs w:val="24"/>
          <w:lang w:val="sk-SK" w:eastAsia="en-US"/>
        </w:rPr>
        <w:t>.</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8A64C0">
      <w:pPr>
        <w:pStyle w:val="Bulletslevel1"/>
        <w:numPr>
          <w:ilvl w:val="0"/>
          <w:numId w:val="0"/>
        </w:numPr>
        <w:spacing w:after="120" w:line="288" w:lineRule="auto"/>
        <w:jc w:val="both"/>
        <w:rPr>
          <w:szCs w:val="19"/>
          <w:lang w:val="sk-SK"/>
        </w:rPr>
      </w:pPr>
      <w:r w:rsidRPr="008A64C0">
        <w:rPr>
          <w:rFonts w:eastAsia="Times New Roman"/>
          <w:color w:val="auto"/>
          <w:szCs w:val="24"/>
          <w:lang w:val="sk-SK" w:eastAsia="en-US"/>
        </w:rPr>
        <w:t>Prijímateľ predkladá počas realizácie hlavných aktivít projektu poskytovateľovi výročnú monitorovaciu správu projektu (</w:t>
      </w:r>
      <w:r w:rsidR="00F73363" w:rsidRPr="008A64C0">
        <w:rPr>
          <w:rFonts w:eastAsia="Times New Roman"/>
          <w:color w:val="auto"/>
          <w:szCs w:val="24"/>
          <w:lang w:val="sk-SK" w:eastAsia="en-US"/>
        </w:rPr>
        <w:t>príloha č.</w:t>
      </w:r>
      <w:r w:rsidR="001C3C2F" w:rsidRPr="008A64C0">
        <w:rPr>
          <w:rFonts w:eastAsia="Times New Roman"/>
          <w:color w:val="auto"/>
          <w:szCs w:val="24"/>
          <w:lang w:val="sk-SK" w:eastAsia="en-US"/>
        </w:rPr>
        <w:t xml:space="preserve"> </w:t>
      </w:r>
      <w:r w:rsidR="004D0353" w:rsidRPr="008A64C0">
        <w:rPr>
          <w:rFonts w:eastAsia="Times New Roman"/>
          <w:color w:val="auto"/>
          <w:szCs w:val="24"/>
          <w:lang w:val="sk-SK" w:eastAsia="en-US"/>
        </w:rPr>
        <w:t>3</w:t>
      </w:r>
      <w:r w:rsidRPr="008A64C0">
        <w:rPr>
          <w:rFonts w:eastAsia="Times New Roman"/>
          <w:color w:val="auto"/>
          <w:szCs w:val="24"/>
          <w:lang w:val="sk-SK" w:eastAsia="en-US"/>
        </w:rPr>
        <w:t xml:space="preserve">) za obdobie kalendárneho roka od 1.1. roku n do 31.12. roku n, najneskôr do 31. januára </w:t>
      </w:r>
      <w:r w:rsidRPr="008A64C0">
        <w:rPr>
          <w:rFonts w:eastAsia="Times New Roman"/>
          <w:color w:val="auto"/>
          <w:szCs w:val="24"/>
          <w:lang w:val="sk-SK" w:eastAsia="en-US"/>
        </w:rPr>
        <w:lastRenderedPageBreak/>
        <w:t xml:space="preserve">roku n+1. Prvým rokom, ktorý je rozhodujúci pre podanie monitorovacej správy projektu (s príznakom </w:t>
      </w:r>
      <w:r w:rsidR="001B56EE" w:rsidRPr="008A64C0">
        <w:rPr>
          <w:rFonts w:eastAsia="Times New Roman"/>
          <w:color w:val="auto"/>
          <w:szCs w:val="24"/>
          <w:lang w:val="sk-SK" w:eastAsia="en-US"/>
        </w:rPr>
        <w:t>„</w:t>
      </w:r>
      <w:r w:rsidRPr="008A64C0">
        <w:rPr>
          <w:rFonts w:eastAsia="Times New Roman"/>
          <w:color w:val="auto"/>
          <w:szCs w:val="24"/>
          <w:lang w:val="sk-SK" w:eastAsia="en-US"/>
        </w:rPr>
        <w:t xml:space="preserve">výročná“), je nasledujúci rok po roku, v ktorom nadobudla účinnosť zmluva o NFP; ak </w:t>
      </w:r>
      <w:r w:rsidR="00F4777D" w:rsidRPr="008A64C0">
        <w:rPr>
          <w:rFonts w:eastAsia="Times New Roman"/>
          <w:color w:val="auto"/>
          <w:szCs w:val="24"/>
          <w:lang w:val="sk-SK" w:eastAsia="en-US"/>
        </w:rPr>
        <w:t>z</w:t>
      </w:r>
      <w:r w:rsidRPr="008A64C0">
        <w:rPr>
          <w:rFonts w:eastAsia="Times New Roman"/>
          <w:color w:val="auto"/>
          <w:szCs w:val="24"/>
          <w:lang w:val="sk-SK" w:eastAsia="en-US"/>
        </w:rPr>
        <w:t xml:space="preserve">mluva o NFP nadobudne účinnosť neskôr ako 1.1. roku n, prvá monitorovacia správa projektu (s príznakom </w:t>
      </w:r>
      <w:r w:rsidR="001B56EE" w:rsidRPr="008A64C0">
        <w:rPr>
          <w:rFonts w:eastAsia="Times New Roman"/>
          <w:color w:val="auto"/>
          <w:szCs w:val="24"/>
          <w:lang w:val="sk-SK" w:eastAsia="en-US"/>
        </w:rPr>
        <w:t>„</w:t>
      </w:r>
      <w:r w:rsidRPr="008A64C0">
        <w:rPr>
          <w:rFonts w:eastAsia="Times New Roman"/>
          <w:color w:val="auto"/>
          <w:szCs w:val="24"/>
          <w:lang w:val="sk-SK" w:eastAsia="en-US"/>
        </w:rPr>
        <w:t>výročná“) obsahuje údaje za obd</w:t>
      </w:r>
      <w:r w:rsidR="005A28B2" w:rsidRPr="008A64C0">
        <w:rPr>
          <w:rFonts w:eastAsia="Times New Roman"/>
          <w:color w:val="auto"/>
          <w:szCs w:val="24"/>
          <w:lang w:val="sk-SK" w:eastAsia="en-US"/>
        </w:rPr>
        <w:t>obie od nadobudnutia účinnosti z</w:t>
      </w:r>
      <w:r w:rsidRPr="008A64C0">
        <w:rPr>
          <w:rFonts w:eastAsia="Times New Roman"/>
          <w:color w:val="auto"/>
          <w:szCs w:val="24"/>
          <w:lang w:val="sk-SK" w:eastAsia="en-US"/>
        </w:rPr>
        <w:t>mluvy o NFP do 31.12. roku n</w:t>
      </w:r>
      <w:r w:rsidRPr="0073389C">
        <w:rPr>
          <w:szCs w:val="19"/>
          <w:lang w:val="sk-SK"/>
        </w:rPr>
        <w:t>.</w:t>
      </w:r>
    </w:p>
    <w:p w14:paraId="7A55CE63" w14:textId="77777777" w:rsidR="002F32E4" w:rsidRDefault="002F32E4" w:rsidP="008A64C0">
      <w:pPr>
        <w:pStyle w:val="Bulletslevel1"/>
        <w:numPr>
          <w:ilvl w:val="0"/>
          <w:numId w:val="0"/>
        </w:numPr>
        <w:spacing w:after="120" w:line="288" w:lineRule="auto"/>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A0AB22D"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0E2576E1" w:rsidR="00B67CE8" w:rsidRPr="00C23F4C" w:rsidRDefault="00E50FF1" w:rsidP="008A64C0">
      <w:pPr>
        <w:pStyle w:val="Default"/>
        <w:spacing w:line="276" w:lineRule="auto"/>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10"/>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w:t>
      </w:r>
      <w:proofErr w:type="spellStart"/>
      <w:r w:rsidR="00B67CE8" w:rsidRPr="00C23F4C">
        <w:rPr>
          <w:rFonts w:ascii="Arial" w:hAnsi="Arial" w:cs="Arial"/>
          <w:sz w:val="19"/>
          <w:szCs w:val="19"/>
          <w:lang w:val="sk-SK"/>
        </w:rPr>
        <w:t>mikroúdajoch</w:t>
      </w:r>
      <w:proofErr w:type="spellEnd"/>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11"/>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12"/>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8A64C0">
      <w:pPr>
        <w:spacing w:before="120" w:after="120" w:line="276" w:lineRule="auto"/>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8A64C0">
      <w:pPr>
        <w:spacing w:before="120" w:after="120" w:line="276" w:lineRule="auto"/>
        <w:jc w:val="both"/>
        <w:rPr>
          <w:szCs w:val="19"/>
        </w:rPr>
      </w:pPr>
      <w:r w:rsidRPr="005122B5">
        <w:rPr>
          <w:rFonts w:cs="Arial"/>
          <w:color w:val="000000"/>
          <w:szCs w:val="19"/>
        </w:rPr>
        <w:t xml:space="preserve">Ďalšie informácie k  vykazovaniu </w:t>
      </w:r>
      <w:proofErr w:type="spellStart"/>
      <w:r w:rsidRPr="005122B5">
        <w:rPr>
          <w:rFonts w:cs="Arial"/>
          <w:color w:val="000000"/>
          <w:szCs w:val="19"/>
        </w:rPr>
        <w:t>mikroúdajov</w:t>
      </w:r>
      <w:proofErr w:type="spellEnd"/>
      <w:r w:rsidRPr="005122B5">
        <w:rPr>
          <w:rFonts w:cs="Arial"/>
          <w:color w:val="000000"/>
          <w:szCs w:val="19"/>
        </w:rPr>
        <w:t xml:space="preserve">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8A64C0">
      <w:pPr>
        <w:numPr>
          <w:ilvl w:val="0"/>
          <w:numId w:val="30"/>
        </w:numPr>
        <w:spacing w:before="120" w:after="120" w:line="276" w:lineRule="auto"/>
        <w:ind w:left="567" w:hanging="283"/>
        <w:jc w:val="both"/>
        <w:rPr>
          <w:szCs w:val="19"/>
        </w:rPr>
      </w:pPr>
      <w:r w:rsidRPr="00F010A7">
        <w:rPr>
          <w:szCs w:val="19"/>
        </w:rPr>
        <w:lastRenderedPageBreak/>
        <w:t>Doplňujúce monitorovacie údaje k </w:t>
      </w:r>
      <w:proofErr w:type="spellStart"/>
      <w:r w:rsidRPr="00F010A7">
        <w:rPr>
          <w:szCs w:val="19"/>
        </w:rPr>
        <w:t>ŽoP</w:t>
      </w:r>
      <w:proofErr w:type="spellEnd"/>
      <w:r w:rsidRPr="00F010A7" w:rsidDel="00E83090">
        <w:rPr>
          <w:szCs w:val="19"/>
        </w:rPr>
        <w:t xml:space="preserve"> </w:t>
      </w:r>
    </w:p>
    <w:p w14:paraId="6269050C" w14:textId="0A0BFA8C" w:rsidR="00FD7E98" w:rsidRPr="00F010A7" w:rsidRDefault="002F32E4" w:rsidP="008A64C0">
      <w:pPr>
        <w:pStyle w:val="Default"/>
        <w:spacing w:line="276" w:lineRule="auto"/>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proofErr w:type="spellStart"/>
      <w:r w:rsidR="00215D0B" w:rsidRPr="0027405B">
        <w:rPr>
          <w:rFonts w:ascii="Arial" w:hAnsi="Arial" w:cs="Arial"/>
          <w:sz w:val="19"/>
          <w:szCs w:val="19"/>
          <w:lang w:val="sk-SK"/>
        </w:rPr>
        <w:t>ŽoP</w:t>
      </w:r>
      <w:proofErr w:type="spellEnd"/>
      <w:r w:rsidRPr="0027405B">
        <w:rPr>
          <w:rFonts w:ascii="Arial" w:hAnsi="Arial" w:cs="Arial"/>
          <w:sz w:val="19"/>
          <w:szCs w:val="19"/>
          <w:lang w:val="sk-SK"/>
        </w:rPr>
        <w:t xml:space="preserve"> </w:t>
      </w:r>
      <w:r w:rsidR="0044377D" w:rsidRPr="0027405B">
        <w:rPr>
          <w:rFonts w:ascii="Arial" w:hAnsi="Arial" w:cs="Arial"/>
          <w:sz w:val="19"/>
          <w:szCs w:val="19"/>
          <w:lang w:val="sk-SK"/>
        </w:rPr>
        <w:t xml:space="preserve">typu priebežná platba, zúčtovanie zálohovej platby a poskytnutie </w:t>
      </w:r>
      <w:proofErr w:type="spellStart"/>
      <w:r w:rsidR="0044377D" w:rsidRPr="0027405B">
        <w:rPr>
          <w:rFonts w:ascii="Arial" w:hAnsi="Arial" w:cs="Arial"/>
          <w:sz w:val="19"/>
          <w:szCs w:val="19"/>
          <w:lang w:val="sk-SK"/>
        </w:rPr>
        <w:t>predfinancovania</w:t>
      </w:r>
      <w:proofErr w:type="spellEnd"/>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 xml:space="preserve">Pozn.: z dôvodu zamedzenia duplicitného predkladania dokumentácie, v prípade, ak prijímateľ predložil niektoré z príloh v rámci </w:t>
      </w:r>
      <w:proofErr w:type="spellStart"/>
      <w:r w:rsidRPr="0073389C">
        <w:t>ŽoP</w:t>
      </w:r>
      <w:proofErr w:type="spellEnd"/>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00B3F6A"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w:t>
      </w:r>
      <w:proofErr w:type="spellStart"/>
      <w:r w:rsidRPr="0073389C">
        <w:t>ŽoP</w:t>
      </w:r>
      <w:proofErr w:type="spellEnd"/>
      <w:r w:rsidRPr="0073389C">
        <w:t xml:space="preserve">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27CA103C"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3"/>
      </w:r>
      <w:r w:rsidRPr="0073389C">
        <w:rPr>
          <w:szCs w:val="19"/>
          <w:lang w:val="sk-SK"/>
        </w:rPr>
        <w:t>.</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zoznam výstupov jednotlivých aktivít projektu; </w:t>
      </w:r>
    </w:p>
    <w:p w14:paraId="7A55CE72" w14:textId="67287701"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4"/>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 xml:space="preserve">j. deň nasledujúci po poslednom dni monitorovaného obdobia záverečnej </w:t>
      </w:r>
      <w:r w:rsidR="00FA62C1" w:rsidRPr="0073389C">
        <w:rPr>
          <w:szCs w:val="19"/>
          <w:lang w:val="sk-SK"/>
        </w:rPr>
        <w:lastRenderedPageBreak/>
        <w:t>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63EB1F2D" w14:textId="10767F9A" w:rsidR="002E02DE" w:rsidRDefault="002E02DE" w:rsidP="002E02DE">
      <w:pPr>
        <w:pStyle w:val="Bulletslevel1"/>
        <w:numPr>
          <w:ilvl w:val="0"/>
          <w:numId w:val="0"/>
        </w:numPr>
        <w:spacing w:after="120" w:line="288" w:lineRule="auto"/>
        <w:jc w:val="both"/>
        <w:rPr>
          <w:szCs w:val="19"/>
          <w:lang w:val="sk-SK"/>
        </w:rPr>
      </w:pPr>
      <w:r w:rsidRPr="0073389C">
        <w:rPr>
          <w:szCs w:val="19"/>
          <w:lang w:val="sk-SK"/>
        </w:rPr>
        <w:t xml:space="preserve">Následná monitorovacia správa projektu obsahuje </w:t>
      </w:r>
      <w:r>
        <w:rPr>
          <w:szCs w:val="19"/>
          <w:lang w:val="sk-SK"/>
        </w:rPr>
        <w:t>údaje, ktoré sú automaticky vyplnené v nadväznosti na ich uvedenie v záverečnej monitorovacej správe.</w:t>
      </w:r>
    </w:p>
    <w:p w14:paraId="694B5D5D" w14:textId="461867BA" w:rsidR="002E02DE" w:rsidRDefault="002E02DE" w:rsidP="002E02DE">
      <w:pPr>
        <w:pStyle w:val="Bulletslevel1"/>
        <w:numPr>
          <w:ilvl w:val="0"/>
          <w:numId w:val="0"/>
        </w:numPr>
        <w:spacing w:after="120" w:line="288" w:lineRule="auto"/>
        <w:jc w:val="both"/>
        <w:rPr>
          <w:szCs w:val="19"/>
          <w:lang w:val="sk-SK"/>
        </w:rPr>
      </w:pPr>
      <w:r>
        <w:rPr>
          <w:szCs w:val="19"/>
          <w:lang w:val="sk-SK"/>
        </w:rPr>
        <w:t xml:space="preserve">Pre posúdenie dodržania </w:t>
      </w:r>
      <w:r w:rsidRPr="009208EA">
        <w:rPr>
          <w:lang w:val="sk-SK"/>
        </w:rPr>
        <w:t>udržateľnosti</w:t>
      </w:r>
      <w:r>
        <w:rPr>
          <w:szCs w:val="19"/>
          <w:lang w:val="sk-SK"/>
        </w:rPr>
        <w:t>/zachovania výsledkov projektu sú dôležité najmä údaje vypĺňané prijímateľom:</w:t>
      </w:r>
    </w:p>
    <w:p w14:paraId="0B49B52B" w14:textId="77777777" w:rsidR="002E02DE" w:rsidRPr="009B2611" w:rsidRDefault="002E02DE" w:rsidP="002E02DE">
      <w:pPr>
        <w:pStyle w:val="Bulletslevel1"/>
        <w:numPr>
          <w:ilvl w:val="1"/>
          <w:numId w:val="75"/>
        </w:numPr>
        <w:spacing w:after="120" w:line="288" w:lineRule="auto"/>
        <w:jc w:val="both"/>
        <w:rPr>
          <w:szCs w:val="19"/>
          <w:lang w:val="sk-SK"/>
        </w:rPr>
      </w:pPr>
      <w:r>
        <w:rPr>
          <w:szCs w:val="19"/>
          <w:lang w:val="sk-SK"/>
        </w:rPr>
        <w:t xml:space="preserve"> v časti 10. riadok 105 - </w:t>
      </w:r>
      <w:r w:rsidRPr="00E66FE6">
        <w:rPr>
          <w:bCs/>
          <w:szCs w:val="19"/>
          <w:lang w:val="sk-SK"/>
        </w:rPr>
        <w:t>Identifikované problémy, riziká, prijaté opatrenia na ich odstránenie a ďalšie informácie</w:t>
      </w:r>
      <w:r>
        <w:rPr>
          <w:bCs/>
          <w:szCs w:val="19"/>
          <w:lang w:val="sk-SK"/>
        </w:rPr>
        <w:t xml:space="preserve">. </w:t>
      </w:r>
      <w:r>
        <w:rPr>
          <w:bCs/>
          <w:szCs w:val="19"/>
          <w:lang w:val="sk-SK"/>
        </w:rPr>
        <w:br/>
        <w:t>Tu uvedie Prijímateľ všetky dôležité skutočnosti a doklady, ktorými dosvedčí udržateľnosť/zachovanie výsledkov projektu, vrátane identifikovania problémov a rizík s tým súvisiacich,</w:t>
      </w:r>
    </w:p>
    <w:p w14:paraId="25B7FA2E" w14:textId="77777777" w:rsidR="002E02DE" w:rsidRDefault="002E02DE" w:rsidP="002E02DE">
      <w:pPr>
        <w:pStyle w:val="Bulletslevel1"/>
        <w:numPr>
          <w:ilvl w:val="1"/>
          <w:numId w:val="75"/>
        </w:numPr>
        <w:spacing w:after="120" w:line="288" w:lineRule="auto"/>
        <w:jc w:val="both"/>
        <w:rPr>
          <w:szCs w:val="19"/>
          <w:lang w:val="sk-SK"/>
        </w:rPr>
      </w:pPr>
      <w:r>
        <w:rPr>
          <w:szCs w:val="19"/>
          <w:lang w:val="sk-SK"/>
        </w:rPr>
        <w:t>v častiach 4. a 5. k merateľným ukazovateľom sa vypĺňajú skutočné hodnoty iba v prípade, že čas splnenia cieľových hodnôt merateľného ukazovateľa je počas udržateľnosti/následného monitorovania projektu,</w:t>
      </w:r>
    </w:p>
    <w:p w14:paraId="31C74870" w14:textId="161858B1" w:rsidR="002E02DE" w:rsidRPr="0073389C" w:rsidRDefault="002E02DE" w:rsidP="002E02DE">
      <w:pPr>
        <w:pStyle w:val="Bulletslevel1"/>
        <w:numPr>
          <w:ilvl w:val="1"/>
          <w:numId w:val="75"/>
        </w:numPr>
        <w:spacing w:after="120" w:line="288" w:lineRule="auto"/>
        <w:rPr>
          <w:lang w:val="sk-SK"/>
        </w:rPr>
      </w:pPr>
      <w:r>
        <w:rPr>
          <w:szCs w:val="19"/>
          <w:lang w:val="sk-SK"/>
        </w:rPr>
        <w:t>v časti 7. Príjmy projektu, resp. ďalších editovateľných častiach ako 9. 11. 12. 13. 14. uviesť alebo zmeniť  údaje podľa relevantnosti</w:t>
      </w:r>
      <w:r w:rsidR="009C5087">
        <w:rPr>
          <w:szCs w:val="19"/>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6BCD96AB" w14:textId="62C3AE0C" w:rsidR="00F651CD" w:rsidRPr="008A64C0" w:rsidRDefault="00F93253" w:rsidP="008A64C0">
      <w:pPr>
        <w:pStyle w:val="Default"/>
        <w:spacing w:line="276" w:lineRule="auto"/>
        <w:jc w:val="both"/>
        <w:rPr>
          <w:rFonts w:ascii="Arial" w:eastAsia="Times" w:hAnsi="Arial"/>
          <w:sz w:val="19"/>
          <w:szCs w:val="19"/>
          <w:lang w:val="sk-SK" w:eastAsia="x-none"/>
        </w:rPr>
      </w:pPr>
      <w:r w:rsidRPr="003B2A65">
        <w:rPr>
          <w:lang w:val="sk-SK"/>
        </w:rPr>
        <w:br/>
      </w:r>
      <w:r w:rsidR="00F651CD" w:rsidRPr="008A64C0">
        <w:rPr>
          <w:rFonts w:ascii="Arial" w:hAnsi="Arial"/>
          <w:color w:val="auto"/>
          <w:sz w:val="19"/>
          <w:lang w:val="sk-SK"/>
        </w:rPr>
        <w:t>Plánované cieľové hodnoty projektových merateľných ukazovateľov (ďalej tiež ukazovateľ)</w:t>
      </w:r>
      <w:r w:rsidR="00F651CD" w:rsidRPr="008A64C0" w:rsidDel="00575791">
        <w:rPr>
          <w:rFonts w:ascii="Arial" w:hAnsi="Arial"/>
          <w:color w:val="auto"/>
          <w:sz w:val="19"/>
          <w:lang w:val="sk-SK"/>
        </w:rPr>
        <w:t xml:space="preserve"> </w:t>
      </w:r>
      <w:r w:rsidR="00F651CD" w:rsidRPr="008A64C0">
        <w:rPr>
          <w:rFonts w:ascii="Arial" w:hAnsi="Arial"/>
          <w:color w:val="auto"/>
          <w:sz w:val="19"/>
          <w:lang w:val="sk-SK"/>
        </w:rPr>
        <w:t xml:space="preserve">zadefinované v zmluve o NFP/rozhodnutí o schválení </w:t>
      </w:r>
      <w:proofErr w:type="spellStart"/>
      <w:r w:rsidR="00F651CD" w:rsidRPr="008A64C0">
        <w:rPr>
          <w:rFonts w:ascii="Arial" w:hAnsi="Arial"/>
          <w:color w:val="auto"/>
          <w:sz w:val="19"/>
          <w:lang w:val="sk-SK"/>
        </w:rPr>
        <w:t>ŽoNFP</w:t>
      </w:r>
      <w:proofErr w:type="spellEnd"/>
      <w:r w:rsidR="00F651CD" w:rsidRPr="008A64C0">
        <w:rPr>
          <w:rFonts w:ascii="Arial" w:hAnsi="Arial"/>
          <w:color w:val="auto"/>
          <w:sz w:val="19"/>
          <w:lang w:val="sk-SK"/>
        </w:rPr>
        <w:t>, je možné meniť len v objektívne odôvodnených osobitných prípadoch</w:t>
      </w:r>
      <w:r w:rsidR="00F651CD" w:rsidRPr="008A64C0">
        <w:rPr>
          <w:rFonts w:ascii="Arial" w:eastAsia="Times" w:hAnsi="Arial"/>
          <w:sz w:val="19"/>
          <w:szCs w:val="19"/>
          <w:lang w:val="sk-SK" w:eastAsia="x-none"/>
        </w:rPr>
        <w:t>.</w:t>
      </w:r>
      <w:r w:rsidR="00303F2B" w:rsidRPr="008A64C0">
        <w:rPr>
          <w:rFonts w:ascii="Arial" w:eastAsia="Times" w:hAnsi="Arial"/>
          <w:sz w:val="19"/>
          <w:szCs w:val="19"/>
          <w:lang w:val="sk-SK" w:eastAsia="x-none"/>
        </w:rPr>
        <w:t xml:space="preserve"> </w:t>
      </w:r>
    </w:p>
    <w:p w14:paraId="491A0B4B" w14:textId="5814373C"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Všeobecné pravidlá posudzovania dosiahnutých hodnôt</w:t>
      </w:r>
    </w:p>
    <w:p w14:paraId="073008C0" w14:textId="203D824A"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Dosiahnuté hodnoty sa posudzujú za každý ukazovateľ pri ukončení projektu, najneskôr však v dobe udržateľnosti/dobe následného monitorovania projektu, ak sú na projekte uplatňované ukazovatele s časom plnenia po ukončení realizácie projektu. </w:t>
      </w:r>
    </w:p>
    <w:p w14:paraId="791D5C18" w14:textId="77777777" w:rsidR="000711BA"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 implementácii nastane skutočnosť, pri ktorej sa nedá čiastočne alebo vôbec postupovať podľa pravidiel a príkladov tu uvedených, RO pre OP EVS postupuje v ich logike a pri obdobných prípadoch rovnako.</w:t>
      </w:r>
      <w:r w:rsidR="000711BA" w:rsidRPr="008A64C0">
        <w:rPr>
          <w:rFonts w:ascii="Arial" w:eastAsia="Times" w:hAnsi="Arial"/>
          <w:sz w:val="19"/>
          <w:szCs w:val="19"/>
          <w:lang w:val="sk-SK" w:eastAsia="x-none"/>
        </w:rPr>
        <w:t xml:space="preserve"> </w:t>
      </w:r>
    </w:p>
    <w:p w14:paraId="3658819C" w14:textId="1CBEEE0E" w:rsidR="00F651CD" w:rsidRPr="008A64C0" w:rsidRDefault="000711BA"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Nižšie uvedené postupy a príklady spôsobu výpočtu slúžia  na základné vymedzenie sumy NFP, ktorú môže RO pre OP EVS požadovať od prijímateľa vrátiť v zmysle čl. 10, ods.1 písmeno j) </w:t>
      </w:r>
      <w:r w:rsidR="00460926" w:rsidRPr="008A64C0">
        <w:rPr>
          <w:rFonts w:ascii="Arial" w:eastAsia="Times" w:hAnsi="Arial"/>
          <w:sz w:val="19"/>
          <w:szCs w:val="19"/>
          <w:lang w:val="sk-SK" w:eastAsia="x-none"/>
        </w:rPr>
        <w:t xml:space="preserve">VZP </w:t>
      </w:r>
      <w:r w:rsidRPr="008A64C0">
        <w:rPr>
          <w:rFonts w:ascii="Arial" w:eastAsia="Times" w:hAnsi="Arial"/>
          <w:sz w:val="19"/>
          <w:szCs w:val="19"/>
          <w:lang w:val="sk-SK" w:eastAsia="x-none"/>
        </w:rPr>
        <w:t>Zmluvy o NFP.</w:t>
      </w:r>
      <w:r w:rsidR="00A7336C" w:rsidRPr="008A64C0">
        <w:rPr>
          <w:rFonts w:ascii="Arial" w:eastAsia="Times" w:hAnsi="Arial"/>
          <w:sz w:val="19"/>
          <w:szCs w:val="19"/>
          <w:lang w:val="sk-SK" w:eastAsia="x-none"/>
        </w:rPr>
        <w:br/>
      </w:r>
    </w:p>
    <w:p w14:paraId="7C7115EF" w14:textId="77777777" w:rsidR="00F651CD" w:rsidRPr="0063712E" w:rsidRDefault="00F651CD" w:rsidP="008A64C0">
      <w:pPr>
        <w:pStyle w:val="Default"/>
        <w:spacing w:line="276" w:lineRule="auto"/>
        <w:jc w:val="both"/>
        <w:rPr>
          <w:rFonts w:ascii="Arial" w:eastAsia="Times" w:hAnsi="Arial"/>
          <w:b/>
          <w:sz w:val="19"/>
          <w:szCs w:val="19"/>
          <w:lang w:val="sk-SK" w:eastAsia="x-none"/>
        </w:rPr>
      </w:pPr>
      <w:r w:rsidRPr="0063712E">
        <w:rPr>
          <w:rFonts w:ascii="Arial" w:eastAsia="Times" w:hAnsi="Arial"/>
          <w:b/>
          <w:sz w:val="19"/>
          <w:szCs w:val="19"/>
          <w:lang w:val="sk-SK" w:eastAsia="x-none"/>
        </w:rPr>
        <w:t>Nedosiahnutie plánovaných cieľových hodnôt s následkom mimoriadneho ukončenia zmluvy</w:t>
      </w:r>
    </w:p>
    <w:p w14:paraId="196370F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Pri posudzovaní nedosiahnutia  cieľových hodnôt ukazovateľov  sa rozlišuje medzi merateľnými ukazovateľmi bez príznaku rizika a merateľnými ukazovateľmi s príznakom rizika.</w:t>
      </w:r>
    </w:p>
    <w:p w14:paraId="16F20A1A" w14:textId="32B806D1"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Dosiahnutie cieľovej hodnoty jednotlivého ukazovateľa s príznakom zníženej o viac ako 60 % alebo ukazovateľa bez príznaku zníženej o viac ako 40 % oproti výške, ktorá bola uvedená v Schválenej žiadosti o NFP, predstavuje nedosiahnutie cieľa Projektu, v dôsledku čoho ide o podstatné porušenie zmluvy o  NFP/ resp. VP a  poskytovateľ pristúpi k mimoriadnemu ukončeniu zmluvného vzťahu s následkom vrátenia </w:t>
      </w:r>
      <w:r w:rsidRPr="008A64C0">
        <w:rPr>
          <w:rFonts w:ascii="Arial" w:eastAsia="Times" w:hAnsi="Arial"/>
          <w:sz w:val="19"/>
          <w:szCs w:val="19"/>
          <w:lang w:val="sk-SK" w:eastAsia="x-none"/>
        </w:rPr>
        <w:lastRenderedPageBreak/>
        <w:t xml:space="preserve">všetkých poskytnutých prostriedkov v zmysle čl. 9, bod 3 Prílohy č.1 Všeobecných zmluvných podmienok k zmluve o NFP/ mimoriadnemu ukončeniu projektu v zmysle článku 15, bod 4 Prílohy č. 1 Práva a povinnosti poskytovateľa a prijímateľa v súvislosti s realizáciou projektu rozhodnutia o schválení </w:t>
      </w:r>
      <w:proofErr w:type="spellStart"/>
      <w:r w:rsidRPr="008A64C0">
        <w:rPr>
          <w:rFonts w:ascii="Arial" w:eastAsia="Times" w:hAnsi="Arial"/>
          <w:sz w:val="19"/>
          <w:szCs w:val="19"/>
          <w:lang w:val="sk-SK" w:eastAsia="x-none"/>
        </w:rPr>
        <w:t>ŽoNFP</w:t>
      </w:r>
      <w:proofErr w:type="spellEnd"/>
      <w:r w:rsidRPr="008A64C0">
        <w:rPr>
          <w:rFonts w:ascii="Arial" w:eastAsia="Times" w:hAnsi="Arial"/>
          <w:sz w:val="19"/>
          <w:szCs w:val="19"/>
          <w:lang w:val="sk-SK" w:eastAsia="x-none"/>
        </w:rPr>
        <w:t xml:space="preserve">. </w:t>
      </w:r>
    </w:p>
    <w:p w14:paraId="5E7A54C5"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612F4CB" w14:textId="1A97E31F"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mimoriadneho ukončenia zmluvy</w:t>
      </w:r>
    </w:p>
    <w:p w14:paraId="7045C072" w14:textId="58EA5E42"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Dosiahnutie cieľových hodnôt ukazovateľov sa posudzuje primárne na úrovni jednotlivých aktivít. V prípade, ak jednou hlavnou aktivitou dochádza k naplneniu viac ako jedného ukazovateľa, výška NFP sa zníži priamo úmerne k zníženiu cieľovej hodnoty ukazovateľa po započítaní úrovne plnenia ostatných ukazovateľov v aktivite vypočítanej ako aritmetický priemer týchto percentuálnych hodnôt v čase plnenia posledného z nich</w:t>
      </w:r>
      <w:r w:rsidRPr="008A64C0">
        <w:rPr>
          <w:rFonts w:eastAsia="Times"/>
          <w:sz w:val="19"/>
          <w:szCs w:val="19"/>
          <w:lang w:eastAsia="x-none"/>
        </w:rPr>
        <w:footnoteReference w:id="15"/>
      </w:r>
      <w:r w:rsidRPr="008A64C0">
        <w:rPr>
          <w:rFonts w:ascii="Arial" w:eastAsia="Times" w:hAnsi="Arial"/>
          <w:sz w:val="19"/>
          <w:szCs w:val="19"/>
          <w:lang w:val="sk-SK" w:eastAsia="x-none"/>
        </w:rPr>
        <w:t xml:space="preserve">, bez ohľadu na to, o ktorý druh ukazovateľa ide.  </w:t>
      </w:r>
    </w:p>
    <w:p w14:paraId="3EF4D82A" w14:textId="52D1C9C2"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prichádza k dosiahnutiu hodnoty posudzovaného ukazovateľa vo viacerých hlavných aktivitách, berie sa do úvahy aritmetický priemer za dotknuté ukazovatele a aktivity. Cieľom takéhoto postupného posudzovania je, v prípade dosiahnutia hodnoty ukazovateľa s možným dosahom na NFP,   znížiť NFP/vrátiť časť NFP vo vzťahu k tým hlavným aktivitám, v ktorých prichádza k dosiahnutiu znižovaného ukazovateľa.</w:t>
      </w:r>
    </w:p>
    <w:p w14:paraId="52159BBF"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Pri výpočte aritmetického priemeru sa zohľadňuje naplnenie plánovaných hodnôt ukazovateľov max. na 100 %, nie prekročených hodnôt ukazovateľov (t. j. viac ako 100 %). </w:t>
      </w:r>
    </w:p>
    <w:p w14:paraId="2204DC1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RO pre OP EVS pri krátení výdavkov v prípade nenaplnenia plánovaných hodnôt ukazovateľov výsledku zohľadní reálne čerpanie rozpočtu. </w:t>
      </w:r>
    </w:p>
    <w:p w14:paraId="3F923170"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667F7A77" w14:textId="4FF0EC6F"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s dosahom na NFP</w:t>
      </w:r>
    </w:p>
    <w:p w14:paraId="438A0CD5" w14:textId="60600498"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Ku kráteniu NFP môže pristúpiť RO pre OP EVS len vtedy, ak skutočné  naplnenie cieľových hodnôt merateľných ukazovateľov nemá za následok mimoriadne ukončenie zmluvy a súčasne naplnenie cieľových hodnôt projektových merateľných ukazovateľov je na 89% a menej. V tomto prípade je poskytovateľ oprávnený pristúpiť ku kráteniu NFP pomerným krátením celkových oprávnených výdavkov za dotknuté aktivity a pomernú časť nepriamych výdavkov. </w:t>
      </w:r>
    </w:p>
    <w:p w14:paraId="221B2CE9"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07969ED8" w14:textId="52216769"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erateľný ukazovateľ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36518154" w14:textId="481B1686" w:rsidR="00F651CD" w:rsidRPr="008A64C0" w:rsidRDefault="00F651CD" w:rsidP="008A64C0">
      <w:pPr>
        <w:pStyle w:val="Textkomentra"/>
        <w:spacing w:line="276" w:lineRule="auto"/>
        <w:jc w:val="both"/>
        <w:rPr>
          <w:rFonts w:eastAsia="Times"/>
          <w:color w:val="000000"/>
          <w:sz w:val="19"/>
          <w:szCs w:val="19"/>
          <w:lang w:val="sk-SK"/>
        </w:rPr>
      </w:pPr>
      <w:r w:rsidRPr="008A64C0">
        <w:rPr>
          <w:rFonts w:eastAsia="Times"/>
          <w:color w:val="000000"/>
          <w:sz w:val="19"/>
          <w:szCs w:val="19"/>
          <w:lang w:val="sk-SK"/>
        </w:rPr>
        <w:t xml:space="preserve">V prípade uplatnenia korekcie na projekt sa jej výška nezapočítava do percentuálneho reálneho čerpania rozpočtu pre výpočet sumy za nedosiahnutie hodnoty projektových merateľných ukazovateľov, ale znižuje východiskovú sumu pre percentuálny výpočet sankcie. </w:t>
      </w:r>
    </w:p>
    <w:p w14:paraId="6FDB32FA"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473F9B41" w14:textId="5DD688B4"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erateľné ukazovatele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sa suma vypočíta takto:</w:t>
      </w:r>
    </w:p>
    <w:p w14:paraId="6E33DEF5" w14:textId="0A474C3E"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1 000 000 - 200 000 = 800 000, 15% z 800 000 = 120 000 (EUR).</w:t>
      </w:r>
    </w:p>
    <w:p w14:paraId="4EC2C509" w14:textId="18B1561D"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210DC755" w14:textId="68AB45CC"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dosahu na NFP</w:t>
      </w:r>
    </w:p>
    <w:p w14:paraId="28A4D249" w14:textId="20947264"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budú hodnoty za jednotlivé aktivity alebo za súhrnne cieľové hodnoty všetkých ukazovateľov</w:t>
      </w:r>
      <w:r w:rsidRPr="008A64C0" w:rsidDel="000F7236">
        <w:rPr>
          <w:rFonts w:ascii="Arial" w:eastAsia="Times" w:hAnsi="Arial"/>
          <w:sz w:val="19"/>
          <w:szCs w:val="19"/>
          <w:lang w:val="sk-SK" w:eastAsia="x-none"/>
        </w:rPr>
        <w:t xml:space="preserve"> </w:t>
      </w:r>
      <w:r w:rsidRPr="008A64C0">
        <w:rPr>
          <w:rFonts w:ascii="Arial" w:eastAsia="Times" w:hAnsi="Arial"/>
          <w:sz w:val="19"/>
          <w:szCs w:val="19"/>
          <w:lang w:val="sk-SK" w:eastAsia="x-none"/>
        </w:rPr>
        <w:t>naplnené minimálne na 90 % a viac, poskytovateľ si nebude uplatňovať</w:t>
      </w:r>
      <w:r w:rsidRPr="008A64C0" w:rsidDel="004952A7">
        <w:rPr>
          <w:rFonts w:ascii="Arial" w:eastAsia="Times" w:hAnsi="Arial"/>
          <w:sz w:val="19"/>
          <w:szCs w:val="19"/>
          <w:lang w:val="sk-SK" w:eastAsia="x-none"/>
        </w:rPr>
        <w:t xml:space="preserve"> </w:t>
      </w:r>
      <w:r w:rsidRPr="008A64C0">
        <w:rPr>
          <w:rFonts w:ascii="Arial" w:eastAsia="Times" w:hAnsi="Arial"/>
          <w:sz w:val="19"/>
          <w:szCs w:val="19"/>
          <w:lang w:val="sk-SK" w:eastAsia="x-none"/>
        </w:rPr>
        <w:t>právo znížiť výšku poskytovaného NFP/ vrátiť časť NFP úmerne k zníženiu hodnoty Merateľného ukazovateľa Projektu v zmysle čl. 10 ods. 1 písm. j) VZP resp. čl. 16 ods. 1 písm. j) VP.</w:t>
      </w:r>
    </w:p>
    <w:p w14:paraId="5623FC28"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3D8D68DE" w14:textId="39E9ED52"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w:t>
      </w:r>
      <w:r w:rsidRPr="008A64C0">
        <w:rPr>
          <w:rFonts w:ascii="Arial" w:eastAsia="Times" w:hAnsi="Arial"/>
          <w:sz w:val="19"/>
          <w:szCs w:val="19"/>
          <w:lang w:val="sk-SK" w:eastAsia="x-none"/>
        </w:rPr>
        <w:lastRenderedPageBreak/>
        <w:t>hodnote reálne čerpal rozpočet. RO pre OP EVS v tomto prípade uplatní pravidlo o zohľadnení reálneho čerpania pri nedosiahnutí plánovaných cieľových hodnôt.</w:t>
      </w:r>
    </w:p>
    <w:p w14:paraId="74FCDA6C"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23544FE8" w14:textId="2E7B99E5"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všetky merateľné ukazovatele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1A7ED25A" w14:textId="77777777" w:rsidR="00BD3255" w:rsidRDefault="00BD3255" w:rsidP="00F651CD">
      <w:pPr>
        <w:pStyle w:val="Default"/>
        <w:jc w:val="both"/>
        <w:rPr>
          <w:rFonts w:ascii="Arial" w:hAnsi="Arial"/>
          <w:color w:val="auto"/>
          <w:sz w:val="19"/>
          <w:lang w:val="sk-SK"/>
        </w:rPr>
      </w:pPr>
    </w:p>
    <w:p w14:paraId="7A55CE7D" w14:textId="77777777" w:rsidR="007223B7" w:rsidRPr="0073389C" w:rsidRDefault="007223B7" w:rsidP="007223B7">
      <w:pPr>
        <w:pStyle w:val="Nadpis2"/>
        <w:rPr>
          <w:lang w:val="sk-SK"/>
        </w:rPr>
      </w:pPr>
      <w:bookmarkStart w:id="34" w:name="_Toc440372864"/>
      <w:bookmarkStart w:id="35" w:name="_Toc4576184"/>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4"/>
      <w:bookmarkEnd w:id="35"/>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6" w:name="_Toc440372865"/>
      <w:bookmarkStart w:id="37" w:name="_Toc4576185"/>
      <w:r w:rsidRPr="0073389C">
        <w:rPr>
          <w:lang w:val="sk-SK"/>
        </w:rPr>
        <w:t>Charakter zmien a spôsob posudzovania zmien</w:t>
      </w:r>
      <w:bookmarkEnd w:id="36"/>
      <w:bookmarkEnd w:id="37"/>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 xml:space="preserve">/rozhodnutí o schválení </w:t>
      </w:r>
      <w:proofErr w:type="spellStart"/>
      <w:r w:rsidR="00C750F1">
        <w:t>ŽoNFP</w:t>
      </w:r>
      <w:proofErr w:type="spellEnd"/>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 xml:space="preserve">rozhodnutia o schválení </w:t>
      </w:r>
      <w:proofErr w:type="spellStart"/>
      <w:r w:rsidR="00C750F1" w:rsidRPr="00C750F1">
        <w:rPr>
          <w:lang w:val="sk-SK"/>
        </w:rPr>
        <w:t>ŽoNFP</w:t>
      </w:r>
      <w:proofErr w:type="spellEnd"/>
      <w:r w:rsidR="00526B00" w:rsidRPr="00C750F1">
        <w:rPr>
          <w:szCs w:val="19"/>
          <w:lang w:val="sk-SK"/>
        </w:rPr>
        <w:t>;</w:t>
      </w:r>
      <w:r w:rsidRPr="00C750F1">
        <w:rPr>
          <w:szCs w:val="19"/>
          <w:lang w:val="sk-SK"/>
        </w:rPr>
        <w:t xml:space="preserve"> </w:t>
      </w:r>
    </w:p>
    <w:p w14:paraId="753FC085" w14:textId="56F72F79"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1700631D" w14:textId="1DF7BDC9" w:rsidR="008F0217" w:rsidRDefault="00C750F1" w:rsidP="005B7173">
      <w:pPr>
        <w:pStyle w:val="Odsekzoznamu"/>
        <w:numPr>
          <w:ilvl w:val="0"/>
          <w:numId w:val="95"/>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xml:space="preserve"> zmluve o NFP/rozhodnutí o schválení </w:t>
      </w:r>
      <w:proofErr w:type="spellStart"/>
      <w:r>
        <w:rPr>
          <w:lang w:eastAsia="cs-CZ"/>
        </w:rPr>
        <w:t>ŽoNFP</w:t>
      </w:r>
      <w:proofErr w:type="spellEnd"/>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EC4569">
      <w:pPr>
        <w:numPr>
          <w:ilvl w:val="0"/>
          <w:numId w:val="40"/>
        </w:numPr>
        <w:spacing w:before="120" w:after="120" w:line="288" w:lineRule="auto"/>
        <w:ind w:left="709" w:hanging="284"/>
        <w:jc w:val="both"/>
        <w:rPr>
          <w:lang w:eastAsia="cs-CZ"/>
        </w:rPr>
      </w:pPr>
      <w:r>
        <w:rPr>
          <w:lang w:eastAsia="cs-CZ"/>
        </w:rPr>
        <w:lastRenderedPageBreak/>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proofErr w:type="spellStart"/>
      <w:r>
        <w:rPr>
          <w:lang w:eastAsia="cs-CZ"/>
        </w:rPr>
        <w:t>ŽoNFP</w:t>
      </w:r>
      <w:proofErr w:type="spellEnd"/>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 xml:space="preserve">rozhodnutia o schválení </w:t>
      </w:r>
      <w:proofErr w:type="spellStart"/>
      <w:r w:rsidRPr="00C750F1">
        <w:t>ŽoNFP</w:t>
      </w:r>
      <w:proofErr w:type="spellEnd"/>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 xml:space="preserve">rozhodnutia o schválení </w:t>
      </w:r>
      <w:proofErr w:type="spellStart"/>
      <w:r w:rsidR="00F713F0" w:rsidRPr="00C750F1">
        <w:t>ŽoNFP</w:t>
      </w:r>
      <w:proofErr w:type="spellEnd"/>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 xml:space="preserve">rozhodnutia o schválení </w:t>
      </w:r>
      <w:proofErr w:type="spellStart"/>
      <w:r w:rsidRPr="00C750F1">
        <w:t>ŽoNFP</w:t>
      </w:r>
      <w:proofErr w:type="spellEnd"/>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6569DBF7" w14:textId="07D09329"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w:t>
      </w:r>
      <w:proofErr w:type="spellStart"/>
      <w:r w:rsidR="00882891">
        <w:t>ante</w:t>
      </w:r>
      <w:proofErr w:type="spellEnd"/>
      <w:r w:rsidR="00882891">
        <w:t>)</w:t>
      </w:r>
      <w:r w:rsidR="00EC4569" w:rsidRPr="0085571F">
        <w:t xml:space="preserve">. </w:t>
      </w:r>
      <w:r w:rsidR="0085571F" w:rsidRPr="0085571F">
        <w:t xml:space="preserve">Významnejšími zmenami podliehajúcimi zmenovému konaniu ex- </w:t>
      </w:r>
      <w:proofErr w:type="spellStart"/>
      <w:r w:rsidR="0085571F" w:rsidRPr="0085571F">
        <w:t>ante</w:t>
      </w:r>
      <w:proofErr w:type="spellEnd"/>
      <w:r w:rsidR="0085571F" w:rsidRPr="0085571F">
        <w:t xml:space="preserve"> sú všetky zmeny, pre ktoré výslovne </w:t>
      </w:r>
      <w:r w:rsidR="0085571F">
        <w:t>zo</w:t>
      </w:r>
      <w:r w:rsidR="0085571F" w:rsidRPr="0085571F">
        <w:t xml:space="preserve"> Zmluvy o poskytnutí NFP alebo z Právnych dokumentov vydaných Poskytovateľom nevyplýva iný režim zmien.</w:t>
      </w:r>
    </w:p>
    <w:p w14:paraId="60581052" w14:textId="42DD0A61" w:rsidR="00EC4569" w:rsidRDefault="00EC4569" w:rsidP="0085571F">
      <w:pPr>
        <w:spacing w:before="120" w:after="120" w:line="288" w:lineRule="auto"/>
        <w:jc w:val="both"/>
      </w:pPr>
      <w:r w:rsidRPr="0085571F">
        <w:rPr>
          <w:b/>
        </w:rPr>
        <w:t>Osobitné významnejšie druhy zmien na ktoré sa vzťahuje zmenové konanie ex post v zmysle odseku 6.10 zmluvy o</w:t>
      </w:r>
      <w:r>
        <w:rPr>
          <w:b/>
        </w:rPr>
        <w:t> </w:t>
      </w:r>
      <w:r w:rsidRPr="0085571F">
        <w:rPr>
          <w:b/>
        </w:rPr>
        <w:t>NFP</w:t>
      </w:r>
      <w:r w:rsidR="00FF2438">
        <w:rPr>
          <w:rStyle w:val="Odkaznapoznmkupodiarou"/>
          <w:b/>
        </w:rPr>
        <w:footnoteReference w:id="16"/>
      </w:r>
      <w:r>
        <w:t>.</w:t>
      </w:r>
    </w:p>
    <w:p w14:paraId="33B83135" w14:textId="36E52A7F"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p>
    <w:p w14:paraId="37635FB8" w14:textId="0DA19D65" w:rsidR="00EC4569" w:rsidRDefault="00EC4569" w:rsidP="00EC4569">
      <w:pPr>
        <w:spacing w:before="120" w:after="120" w:line="288" w:lineRule="auto"/>
        <w:jc w:val="both"/>
        <w:rPr>
          <w:bCs/>
          <w:lang w:eastAsia="cs-CZ"/>
        </w:rPr>
      </w:pPr>
      <w:r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t>.</w:t>
      </w:r>
      <w:r w:rsidR="00FF2438">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7383EB7A"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lastRenderedPageBreak/>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proofErr w:type="spellStart"/>
      <w:r w:rsidR="00CA1332">
        <w:rPr>
          <w:rFonts w:cs="Arial"/>
          <w:szCs w:val="19"/>
        </w:rPr>
        <w:t>ŽoNFP</w:t>
      </w:r>
      <w:proofErr w:type="spellEnd"/>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0C1FEFF4"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inak sa jedná podstatné porušenie Zmluvy o NFP s možným následkom odstúpenia od zmluvy s vrátením NFP, resp. časti NFP</w:t>
      </w:r>
      <w:r w:rsidR="00053ED1">
        <w:t>.</w:t>
      </w:r>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8" w:name="_Toc410907854"/>
      <w:bookmarkStart w:id="39" w:name="_Toc440372866"/>
      <w:bookmarkStart w:id="40" w:name="_Toc4576186"/>
      <w:r w:rsidRPr="0073389C">
        <w:rPr>
          <w:lang w:val="sk-SK"/>
        </w:rPr>
        <w:t>Administrácia zmenového konania</w:t>
      </w:r>
      <w:bookmarkEnd w:id="38"/>
      <w:bookmarkEnd w:id="39"/>
      <w:bookmarkEnd w:id="40"/>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lastRenderedPageBreak/>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384F2C25"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 xml:space="preserve">PM </w:t>
      </w:r>
      <w:r w:rsidR="00943DD7" w:rsidRPr="003E46C4">
        <w:rPr>
          <w:rFonts w:cs="Arial"/>
          <w:szCs w:val="19"/>
        </w:rPr>
        <w:t xml:space="preserve">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w:t>
      </w:r>
      <w:proofErr w:type="spellStart"/>
      <w:r w:rsidRPr="0073389C">
        <w:t>ante</w:t>
      </w:r>
      <w:proofErr w:type="spellEnd"/>
      <w:r w:rsidRPr="0073389C">
        <w:t xml:space="preserv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w:t>
      </w:r>
      <w:proofErr w:type="spellStart"/>
      <w:r>
        <w:rPr>
          <w:rFonts w:cs="Arial"/>
          <w:szCs w:val="19"/>
        </w:rPr>
        <w:t>ŽoNFP</w:t>
      </w:r>
      <w:proofErr w:type="spellEnd"/>
      <w:r>
        <w:rPr>
          <w:rFonts w:cs="Arial"/>
          <w:szCs w:val="19"/>
        </w:rPr>
        <w:t xml:space="preserve">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41" w:name="_Toc410031665"/>
      <w:bookmarkStart w:id="42" w:name="_Toc410907855"/>
      <w:r w:rsidRPr="0073389C">
        <w:lastRenderedPageBreak/>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505D5CDC"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w:t>
      </w:r>
      <w:proofErr w:type="spellStart"/>
      <w:r w:rsidRPr="0073389C">
        <w:rPr>
          <w:rFonts w:eastAsia="Times New Roman" w:cs="Arial"/>
          <w:color w:val="auto"/>
          <w:szCs w:val="19"/>
          <w:lang w:val="sk-SK"/>
        </w:rPr>
        <w:t>ŽoNFP</w:t>
      </w:r>
      <w:proofErr w:type="spellEnd"/>
      <w:r w:rsidRPr="0073389C">
        <w:rPr>
          <w:rFonts w:eastAsia="Times New Roman" w:cs="Arial"/>
          <w:color w:val="auto"/>
          <w:szCs w:val="19"/>
          <w:lang w:val="sk-SK"/>
        </w:rPr>
        <w:t xml:space="preserve">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0CC64357" w:rsidR="00AE5A8F" w:rsidRPr="0073389C" w:rsidRDefault="00AE5A8F" w:rsidP="00E61650">
      <w:pPr>
        <w:pStyle w:val="Nadpis3"/>
        <w:spacing w:line="288" w:lineRule="auto"/>
        <w:ind w:left="567" w:firstLine="0"/>
        <w:jc w:val="both"/>
        <w:rPr>
          <w:lang w:val="sk-SK"/>
        </w:rPr>
      </w:pPr>
      <w:bookmarkStart w:id="43" w:name="_Toc440372867"/>
      <w:bookmarkStart w:id="44" w:name="_Toc4576187"/>
      <w:r w:rsidRPr="0073389C">
        <w:rPr>
          <w:lang w:val="sk-SK"/>
        </w:rPr>
        <w:t>Ukončenie zmluvného vzťahu</w:t>
      </w:r>
      <w:bookmarkEnd w:id="41"/>
      <w:bookmarkEnd w:id="42"/>
      <w:bookmarkEnd w:id="43"/>
      <w:bookmarkEnd w:id="44"/>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w:t>
      </w:r>
      <w:r w:rsidRPr="0073389C">
        <w:lastRenderedPageBreak/>
        <w:t xml:space="preserve">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w:t>
      </w:r>
      <w:proofErr w:type="spellStart"/>
      <w:r>
        <w:rPr>
          <w:rFonts w:cs="Arial"/>
          <w:szCs w:val="19"/>
        </w:rPr>
        <w:t>nevysporiadanej</w:t>
      </w:r>
      <w:proofErr w:type="spellEnd"/>
      <w:r>
        <w:rPr>
          <w:rFonts w:cs="Arial"/>
          <w:szCs w:val="19"/>
        </w:rPr>
        <w:t xml:space="preserve">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45" w:name="_Toc410907856"/>
      <w:bookmarkStart w:id="46" w:name="_Toc440372868"/>
      <w:bookmarkStart w:id="47" w:name="_Toc4576188"/>
      <w:r w:rsidRPr="0073389C">
        <w:rPr>
          <w:lang w:val="sk-SK"/>
        </w:rPr>
        <w:t>Finančné riadenie</w:t>
      </w:r>
      <w:bookmarkEnd w:id="45"/>
      <w:bookmarkEnd w:id="46"/>
      <w:bookmarkEnd w:id="47"/>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48" w:name="_Toc410907857"/>
      <w:bookmarkStart w:id="49" w:name="_Toc440372869"/>
      <w:bookmarkStart w:id="50" w:name="_Toc4576189"/>
      <w:r w:rsidRPr="0073389C">
        <w:rPr>
          <w:lang w:val="sk-SK"/>
        </w:rPr>
        <w:t>Vedenie účtovníct</w:t>
      </w:r>
      <w:r w:rsidR="004A616F" w:rsidRPr="0073389C">
        <w:rPr>
          <w:lang w:val="sk-SK"/>
        </w:rPr>
        <w:t>va</w:t>
      </w:r>
      <w:bookmarkEnd w:id="48"/>
      <w:bookmarkEnd w:id="49"/>
      <w:bookmarkEnd w:id="50"/>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lastRenderedPageBreak/>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7"/>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C9B385C"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5B69CB1" w14:textId="04A725B9"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w:t>
      </w:r>
      <w:proofErr w:type="spellStart"/>
      <w:r w:rsidRPr="009A1EBF">
        <w:rPr>
          <w:rFonts w:ascii="Arial" w:hAnsi="Arial" w:cs="Arial"/>
          <w:sz w:val="19"/>
          <w:szCs w:val="19"/>
          <w:lang w:val="sk-SK" w:eastAsia="en-AU"/>
        </w:rPr>
        <w:t>ZoP</w:t>
      </w:r>
      <w:proofErr w:type="spellEnd"/>
      <w:r w:rsidRPr="009A1EBF">
        <w:rPr>
          <w:rFonts w:ascii="Arial" w:hAnsi="Arial" w:cs="Arial"/>
          <w:sz w:val="19"/>
          <w:szCs w:val="19"/>
          <w:lang w:val="sk-SK" w:eastAsia="en-AU"/>
        </w:rPr>
        <w:t xml:space="preserve">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1" w:name="_Toc440372870"/>
      <w:bookmarkStart w:id="52" w:name="_Toc4576190"/>
      <w:bookmarkStart w:id="53"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1"/>
      <w:bookmarkEnd w:id="52"/>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 xml:space="preserve">je povinný identifikáciu takýchto účtov oznámiť </w:t>
      </w:r>
      <w:r w:rsidRPr="0073389C">
        <w:lastRenderedPageBreak/>
        <w:t>písomne formou listu (vrátane overenej kópie zmluvy o účte prijímateľa</w:t>
      </w:r>
      <w:r w:rsidR="0039421B" w:rsidRPr="0073389C">
        <w:rPr>
          <w:rStyle w:val="Odkaznapoznmkupodiarou"/>
          <w:sz w:val="19"/>
        </w:rPr>
        <w:footnoteReference w:id="18"/>
      </w:r>
      <w:r w:rsidRPr="0073389C">
        <w:t xml:space="preserve">) </w:t>
      </w:r>
      <w:r w:rsidR="005779A5" w:rsidRPr="0073389C">
        <w:t>poskytovateľovi</w:t>
      </w:r>
      <w:r w:rsidRPr="0073389C">
        <w:t xml:space="preserve"> najneskôr pri predložení predmetnej </w:t>
      </w:r>
      <w:proofErr w:type="spellStart"/>
      <w:r w:rsidRPr="0073389C">
        <w:t>ŽoP</w:t>
      </w:r>
      <w:proofErr w:type="spellEnd"/>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60659DD1" w14:textId="79CE02C0"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w:t>
      </w:r>
      <w:proofErr w:type="spellStart"/>
      <w:r w:rsidRPr="00BB4058">
        <w:rPr>
          <w:rFonts w:cs="Arial"/>
          <w:szCs w:val="16"/>
        </w:rPr>
        <w:t>predfinancovania</w:t>
      </w:r>
      <w:proofErr w:type="spellEnd"/>
      <w:r w:rsidRPr="00BB4058">
        <w:rPr>
          <w:rFonts w:cs="Arial"/>
          <w:szCs w:val="16"/>
        </w:rPr>
        <w:t>,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9"/>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20"/>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xml:space="preserve">.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w:t>
      </w:r>
      <w:r w:rsidRPr="0073389C">
        <w:lastRenderedPageBreak/>
        <w:t>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w:t>
      </w:r>
      <w:proofErr w:type="spellStart"/>
      <w:r w:rsidR="00931F23" w:rsidRPr="008D2E36">
        <w:t>predfinancovania</w:t>
      </w:r>
      <w:proofErr w:type="spellEnd"/>
      <w:r w:rsidR="00931F23" w:rsidRPr="008D2E36">
        <w:t xml:space="preserve"> na základe rozpočtového opatrenia;</w:t>
      </w:r>
    </w:p>
    <w:p w14:paraId="7A55CEF2" w14:textId="1A92D732"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21"/>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w:t>
      </w:r>
      <w:r w:rsidRPr="0073389C">
        <w:lastRenderedPageBreak/>
        <w:t xml:space="preserve">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22"/>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7CD95216"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6AFDA7F6" w14:textId="77777777" w:rsidR="003F3CEE" w:rsidRPr="00B74DAF" w:rsidRDefault="003F3CEE" w:rsidP="003F3CEE">
      <w:pPr>
        <w:rPr>
          <w:rFonts w:cs="Arial"/>
          <w:b/>
          <w:szCs w:val="19"/>
        </w:rPr>
      </w:pPr>
    </w:p>
    <w:p w14:paraId="382EFF91"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7E0F34F7"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w:t>
      </w:r>
      <w:proofErr w:type="spellStart"/>
      <w:r w:rsidRPr="00B74DAF">
        <w:rPr>
          <w:rFonts w:cs="Arial"/>
          <w:szCs w:val="19"/>
        </w:rPr>
        <w:t>predfinancovania</w:t>
      </w:r>
      <w:proofErr w:type="spellEnd"/>
      <w:r w:rsidRPr="00B74DAF">
        <w:rPr>
          <w:rFonts w:cs="Arial"/>
          <w:szCs w:val="19"/>
        </w:rPr>
        <w:t>,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286FD906"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65E5873B" w14:textId="77777777" w:rsidR="003F3CEE" w:rsidRDefault="003F3CEE" w:rsidP="003F3CEE">
      <w:pPr>
        <w:autoSpaceDE w:val="0"/>
        <w:autoSpaceDN w:val="0"/>
        <w:adjustRightInd w:val="0"/>
        <w:jc w:val="both"/>
        <w:rPr>
          <w:rFonts w:cs="Arial"/>
          <w:szCs w:val="19"/>
        </w:rPr>
      </w:pPr>
    </w:p>
    <w:p w14:paraId="3181CA49"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5B3A22EB"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605A6763" w14:textId="77777777" w:rsidR="003F3CEE" w:rsidRPr="00D877AF"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073D2EE3" w14:textId="77777777" w:rsidR="003F3CEE" w:rsidRDefault="003F3CEE" w:rsidP="003F3CEE">
      <w:pPr>
        <w:autoSpaceDE w:val="0"/>
        <w:autoSpaceDN w:val="0"/>
        <w:adjustRightInd w:val="0"/>
        <w:spacing w:afterLines="20" w:after="48"/>
        <w:ind w:left="284"/>
        <w:jc w:val="both"/>
        <w:rPr>
          <w:rFonts w:cs="Arial"/>
          <w:szCs w:val="19"/>
        </w:rPr>
      </w:pPr>
    </w:p>
    <w:p w14:paraId="513C7FD9"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54D82EB1" w14:textId="338F25CD" w:rsidR="008D2E36" w:rsidRPr="003A1E7D" w:rsidRDefault="008D2E36" w:rsidP="00E135DC">
      <w:bookmarkStart w:id="54" w:name="_Toc440372871"/>
      <w:r w:rsidRPr="00E135DC">
        <w:rPr>
          <w:b/>
        </w:rPr>
        <w:t>Platby vo vzťahu prijímateľ – dodávateľ/zhotoviteľ</w:t>
      </w:r>
      <w:bookmarkEnd w:id="54"/>
    </w:p>
    <w:p w14:paraId="3B9744BE" w14:textId="33262A13" w:rsidR="008D2E36" w:rsidRPr="0073389C" w:rsidRDefault="008D2E36" w:rsidP="008D2E36">
      <w:pPr>
        <w:autoSpaceDE w:val="0"/>
        <w:autoSpaceDN w:val="0"/>
        <w:adjustRightInd w:val="0"/>
        <w:spacing w:before="120" w:after="120" w:line="288" w:lineRule="auto"/>
        <w:jc w:val="both"/>
      </w:pPr>
      <w:r w:rsidRPr="0073389C">
        <w:lastRenderedPageBreak/>
        <w:t xml:space="preserve">V prípade, ak dodávateľ/zhotoviteľ postúpil pohľadávky voči prijímateľovi na postupníka v súlade s § 524 – 530 Občianskeho zákonníka (napr. </w:t>
      </w:r>
      <w:proofErr w:type="spellStart"/>
      <w:r w:rsidRPr="0073389C">
        <w:t>faktoringová</w:t>
      </w:r>
      <w:proofErr w:type="spellEnd"/>
      <w:r w:rsidRPr="0073389C">
        <w:t xml:space="preserve">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55" w:name="_Toc440372872"/>
      <w:bookmarkStart w:id="56" w:name="_Toc4576191"/>
      <w:r w:rsidRPr="0073389C">
        <w:rPr>
          <w:lang w:val="sk-SK"/>
        </w:rPr>
        <w:t>Oprávnenosť výdavkov</w:t>
      </w:r>
      <w:bookmarkEnd w:id="53"/>
      <w:bookmarkEnd w:id="55"/>
      <w:bookmarkEnd w:id="56"/>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5D881AAC" w14:textId="13BED22F" w:rsidR="003569EE"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rPr>
          <w:b/>
          <w:i/>
        </w:rPr>
      </w:pPr>
      <w:r>
        <w:rPr>
          <w:b/>
          <w:i/>
        </w:rPr>
        <w:t>Ak poskytovateľ (RO</w:t>
      </w:r>
      <w:r w:rsidR="00621B33">
        <w:rPr>
          <w:b/>
          <w:i/>
        </w:rPr>
        <w:t xml:space="preserve"> pre OP  EVS</w:t>
      </w:r>
      <w:r>
        <w:rPr>
          <w:b/>
          <w:i/>
        </w:rPr>
        <w:t>) vo výzve alebo vyzvaní neurčí inak, oprávnené výdavky projektu,</w:t>
      </w:r>
      <w:r w:rsidR="006C144D">
        <w:rPr>
          <w:b/>
          <w:i/>
        </w:rPr>
        <w:t xml:space="preserve"> ktoré sú</w:t>
      </w:r>
      <w:r>
        <w:rPr>
          <w:b/>
          <w:i/>
        </w:rPr>
        <w:t xml:space="preserve"> oprávnené na financovanie z OP EVS môžu vzniknúť výhradne na základe </w:t>
      </w:r>
      <w:r w:rsidR="004A25BE">
        <w:rPr>
          <w:b/>
          <w:i/>
        </w:rPr>
        <w:t xml:space="preserve">právnych </w:t>
      </w:r>
      <w:r w:rsidR="006C144D">
        <w:rPr>
          <w:b/>
          <w:i/>
        </w:rPr>
        <w:t xml:space="preserve">vzťahov uzatvorených podľa </w:t>
      </w:r>
      <w:r>
        <w:rPr>
          <w:b/>
          <w:i/>
        </w:rPr>
        <w:t>právneho rámca Slovenskej republiky</w:t>
      </w:r>
      <w:r w:rsidR="004F34F5">
        <w:rPr>
          <w:rStyle w:val="Odkaznapoznmkupodiarou"/>
          <w:b/>
          <w:i/>
        </w:rPr>
        <w:footnoteReference w:id="23"/>
      </w:r>
      <w:r>
        <w:rPr>
          <w:b/>
          <w:i/>
        </w:rPr>
        <w:t>!</w:t>
      </w:r>
    </w:p>
    <w:p w14:paraId="7F8DA347" w14:textId="1005F1AD" w:rsidR="003569EE" w:rsidRPr="0073389C"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pPr>
      <w:r w:rsidRPr="00735615">
        <w:t xml:space="preserve">Typicky </w:t>
      </w:r>
      <w:r w:rsidR="006C144D">
        <w:t>vznikajú výdavky najmä z</w:t>
      </w:r>
      <w:r>
        <w:t xml:space="preserve"> hmotné</w:t>
      </w:r>
      <w:r w:rsidR="006C144D">
        <w:t>ho</w:t>
      </w:r>
      <w:r w:rsidRPr="00735615">
        <w:t xml:space="preserve"> </w:t>
      </w:r>
      <w:r>
        <w:t>a záväzkové</w:t>
      </w:r>
      <w:r w:rsidR="006C144D">
        <w:t>ho</w:t>
      </w:r>
      <w:r>
        <w:t xml:space="preserve"> práv</w:t>
      </w:r>
      <w:r w:rsidR="006C144D">
        <w:t>a</w:t>
      </w:r>
      <w:r>
        <w:t xml:space="preserve"> (občiansky, obchodný zákonník)</w:t>
      </w:r>
      <w:r w:rsidR="006C144D">
        <w:t>, práva nehmotných statkov a</w:t>
      </w:r>
      <w:r w:rsidRPr="00735615">
        <w:t xml:space="preserve"> pracovn</w:t>
      </w:r>
      <w:r>
        <w:t>é</w:t>
      </w:r>
      <w:r w:rsidR="006C144D">
        <w:t>ho</w:t>
      </w:r>
      <w:r w:rsidRPr="00735615">
        <w:t xml:space="preserve"> práv</w:t>
      </w:r>
      <w:r w:rsidR="006C144D">
        <w:t>a</w:t>
      </w:r>
      <w:r>
        <w:t xml:space="preserve"> (napr. zákonník práce, zákon o štátnej službe a pod.)</w:t>
      </w:r>
      <w:r w:rsidR="006C144D">
        <w:t>.</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 xml:space="preserve">v rámci </w:t>
      </w:r>
      <w:proofErr w:type="spellStart"/>
      <w:r w:rsidR="0014042C" w:rsidRPr="0073389C">
        <w:t>ŽoP</w:t>
      </w:r>
      <w:proofErr w:type="spellEnd"/>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67393EAF"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24"/>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 xml:space="preserve">iba danému druhu výkonu a ktorých podiel na jednotku rovnakého druhu </w:t>
      </w:r>
      <w:r w:rsidRPr="0073389C">
        <w:rPr>
          <w:szCs w:val="19"/>
          <w:lang w:val="sk-SK"/>
        </w:rPr>
        <w:lastRenderedPageBreak/>
        <w:t>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25"/>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proofErr w:type="spellStart"/>
      <w:r w:rsidR="00E01782" w:rsidRPr="0073389C">
        <w:t>Žo</w:t>
      </w:r>
      <w:r w:rsidRPr="0073389C">
        <w:t>NFP</w:t>
      </w:r>
      <w:proofErr w:type="spellEnd"/>
      <w:r w:rsidRPr="0073389C">
        <w:t>;</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26"/>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lastRenderedPageBreak/>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 xml:space="preserve">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w:t>
      </w:r>
      <w:proofErr w:type="spellStart"/>
      <w:r w:rsidRPr="0073389C">
        <w:t>alikv</w:t>
      </w:r>
      <w:r w:rsidR="00052155">
        <w:t>ó</w:t>
      </w:r>
      <w:r w:rsidRPr="0073389C">
        <w:t>tn</w:t>
      </w:r>
      <w:r w:rsidR="00052155">
        <w:t>a</w:t>
      </w:r>
      <w:proofErr w:type="spellEnd"/>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2201835C"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2D4628">
        <w:t>/spolupracujúceho subjektu</w:t>
      </w:r>
      <w:r w:rsidR="002D4628">
        <w:rPr>
          <w:rStyle w:val="Odkaznapoznmkupodiarou"/>
        </w:rPr>
        <w:footnoteReference w:id="27"/>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w:t>
      </w:r>
      <w:proofErr w:type="spellStart"/>
      <w:r w:rsidR="00E45383" w:rsidRPr="0073389C">
        <w:t>minimis</w:t>
      </w:r>
      <w:proofErr w:type="spellEnd"/>
      <w:r w:rsidR="00E45383" w:rsidRPr="0073389C">
        <w:t xml:space="preserve">, príp. schémy štátnej pomoci, ktoré tvoria neoddeliteľnú súčasť </w:t>
      </w:r>
      <w:r w:rsidR="00E45383" w:rsidRPr="0073389C">
        <w:lastRenderedPageBreak/>
        <w:t xml:space="preserve">výzvy, podmienok zmluvy o NFP resp. rozhodnutia o schválení </w:t>
      </w:r>
      <w:proofErr w:type="spellStart"/>
      <w:r w:rsidR="00E45383" w:rsidRPr="0073389C">
        <w:t>ŽoNFP</w:t>
      </w:r>
      <w:proofErr w:type="spellEnd"/>
      <w:r w:rsidR="00E45383" w:rsidRPr="0073389C">
        <w:t xml:space="preserve">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8"/>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5227848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B4332C">
        <w:t>;</w:t>
      </w:r>
    </w:p>
    <w:p w14:paraId="7A55CF20" w14:textId="19045A94"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lastRenderedPageBreak/>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9"/>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30"/>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9E551A8" w14:textId="4C13424D"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59BC68B8"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lastRenderedPageBreak/>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w:t>
      </w:r>
      <w:proofErr w:type="spellStart"/>
      <w:r w:rsidR="007F17A2" w:rsidRPr="003900AB">
        <w:t>t.j</w:t>
      </w:r>
      <w:proofErr w:type="spellEnd"/>
      <w:r w:rsidR="007F17A2" w:rsidRPr="003900AB">
        <w:t xml:space="preserve">.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31"/>
      </w:r>
      <w:r w:rsidR="00987382" w:rsidRPr="00200770">
        <w:rPr>
          <w:rFonts w:ascii="Times New Roman" w:hAnsi="Times New Roman"/>
          <w:sz w:val="24"/>
          <w:lang w:eastAsia="sk-SK"/>
        </w:rPr>
        <w:t xml:space="preserve"> </w:t>
      </w:r>
    </w:p>
    <w:p w14:paraId="33E21276" w14:textId="0E82262C"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045254C4" w14:textId="68F20284" w:rsidR="00866C54" w:rsidRPr="003900AB" w:rsidRDefault="00866C54" w:rsidP="005B7173">
      <w:pPr>
        <w:pStyle w:val="Odsekzoznamu"/>
        <w:numPr>
          <w:ilvl w:val="0"/>
          <w:numId w:val="103"/>
        </w:numPr>
        <w:spacing w:before="120" w:after="120" w:line="288" w:lineRule="auto"/>
        <w:jc w:val="both"/>
      </w:pPr>
      <w:r w:rsidRPr="003900AB">
        <w:t xml:space="preserve">úhrada preddavkovej platby, </w:t>
      </w:r>
      <w:proofErr w:type="spellStart"/>
      <w:r w:rsidRPr="003900AB">
        <w:t>t.j</w:t>
      </w:r>
      <w:proofErr w:type="spellEnd"/>
      <w:r w:rsidRPr="003900AB">
        <w:t>.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658A9434" w14:textId="16523A73"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32"/>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10648727" w14:textId="24C40633"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7BA1AB19" w14:textId="38D1CC75"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33"/>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14:paraId="042DC650" w14:textId="255D9490"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6B1D91A6" w14:textId="6952CE9C"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proofErr w:type="spellStart"/>
      <w:r w:rsidR="003342EC" w:rsidRPr="0073290B">
        <w:t>PpP</w:t>
      </w:r>
      <w:proofErr w:type="spellEnd"/>
      <w:r w:rsidR="00676BCF" w:rsidRPr="0073290B">
        <w:t xml:space="preserve"> č. 3.2 „Finančná kontrola na mieste“</w:t>
      </w:r>
      <w:r w:rsidR="00866C54" w:rsidRPr="0073290B">
        <w:t>;</w:t>
      </w:r>
    </w:p>
    <w:p w14:paraId="68697C0C" w14:textId="60BB991D"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20BA0771" w14:textId="19779D4B"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w:t>
      </w:r>
      <w:r w:rsidR="006B1076" w:rsidRPr="006B1076">
        <w:rPr>
          <w:rFonts w:cs="Arial"/>
          <w:color w:val="000000"/>
          <w:sz w:val="18"/>
          <w:szCs w:val="18"/>
        </w:rPr>
        <w:lastRenderedPageBreak/>
        <w:t xml:space="preserve">možné uplatňovať v prípade využitia systému zálohových platieb a systému </w:t>
      </w:r>
      <w:proofErr w:type="spellStart"/>
      <w:r w:rsidR="006B1076" w:rsidRPr="006B1076">
        <w:rPr>
          <w:rFonts w:cs="Arial"/>
          <w:color w:val="000000"/>
          <w:sz w:val="18"/>
          <w:szCs w:val="18"/>
        </w:rPr>
        <w:t>predfinancovania</w:t>
      </w:r>
      <w:proofErr w:type="spellEnd"/>
      <w:r w:rsidR="006B1076" w:rsidRPr="006B1076">
        <w:rPr>
          <w:rFonts w:cs="Arial"/>
          <w:color w:val="000000"/>
          <w:sz w:val="18"/>
          <w:szCs w:val="18"/>
        </w:rPr>
        <w:t xml:space="preserve">,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1CCC3375" w14:textId="31B8466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 xml:space="preserve">prijímateľ zahrnie účtovné doklady, na základe ktorých bola, resp. bude preddavková platba uhradená, do žiadosti o platbu (poskytnutie / zúčtovanie </w:t>
      </w:r>
      <w:proofErr w:type="spellStart"/>
      <w:r w:rsidR="00D83979" w:rsidRPr="00D83979">
        <w:t>predfinancovania</w:t>
      </w:r>
      <w:proofErr w:type="spellEnd"/>
      <w:r w:rsidR="00D83979" w:rsidRPr="00D83979">
        <w:t>,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6091D1FA" w14:textId="2C073143"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9B3B56D" w14:textId="7336BDA6" w:rsidR="00AD59C9" w:rsidRPr="00881E11" w:rsidRDefault="00AD59C9" w:rsidP="005B7173">
      <w:pPr>
        <w:pStyle w:val="Odsekzoznamu"/>
        <w:numPr>
          <w:ilvl w:val="0"/>
          <w:numId w:val="103"/>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7A55CF3C" w14:textId="4CE067FB"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7A55CF3D"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A55CF3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7A55CF40" w14:textId="763275C8"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49EBDAAF" w14:textId="0A85F400"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34"/>
      </w:r>
      <w:r w:rsidRPr="002B0810">
        <w:rPr>
          <w:szCs w:val="19"/>
        </w:rPr>
        <w:t xml:space="preserve"> (napr. daň z nehnuteľnosti, daň z motorových vozidiel a pod.)</w:t>
      </w:r>
      <w:r w:rsidR="004F28ED" w:rsidRPr="002B0810">
        <w:rPr>
          <w:szCs w:val="19"/>
        </w:rPr>
        <w:t>;</w:t>
      </w:r>
    </w:p>
    <w:p w14:paraId="17155B91"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296687A5"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298BE92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0AC1A36E" w14:textId="08DD839A"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w:t>
      </w:r>
      <w:proofErr w:type="spellStart"/>
      <w:r w:rsidRPr="00D040FA">
        <w:rPr>
          <w:rFonts w:cs="Arial"/>
          <w:color w:val="auto"/>
          <w:szCs w:val="19"/>
          <w:lang w:val="sk-SK"/>
        </w:rPr>
        <w:t>ŽoNFP</w:t>
      </w:r>
      <w:proofErr w:type="spellEnd"/>
      <w:r w:rsidRPr="00D040FA">
        <w:rPr>
          <w:rFonts w:cs="Arial"/>
          <w:color w:val="auto"/>
          <w:szCs w:val="19"/>
          <w:lang w:val="sk-SK"/>
        </w:rPr>
        <w:t xml:space="preserve">)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w:t>
      </w:r>
      <w:proofErr w:type="spellStart"/>
      <w:r w:rsidRPr="00D040FA">
        <w:rPr>
          <w:rFonts w:cs="Arial"/>
          <w:color w:val="auto"/>
          <w:szCs w:val="19"/>
          <w:lang w:val="sk-SK"/>
        </w:rPr>
        <w:t>ŽoNFP</w:t>
      </w:r>
      <w:proofErr w:type="spellEnd"/>
      <w:r w:rsidRPr="00D040FA">
        <w:rPr>
          <w:rFonts w:cs="Arial"/>
          <w:color w:val="auto"/>
          <w:szCs w:val="19"/>
          <w:lang w:val="sk-SK"/>
        </w:rPr>
        <w:t xml:space="preserve">. Oprávnená výška výdavku za vypracovanie </w:t>
      </w:r>
      <w:proofErr w:type="spellStart"/>
      <w:r w:rsidRPr="00D040FA">
        <w:rPr>
          <w:rFonts w:cs="Arial"/>
          <w:color w:val="auto"/>
          <w:szCs w:val="19"/>
          <w:lang w:val="sk-SK"/>
        </w:rPr>
        <w:t>ŽoNFP</w:t>
      </w:r>
      <w:proofErr w:type="spellEnd"/>
      <w:r w:rsidRPr="00D040FA">
        <w:rPr>
          <w:rFonts w:cs="Arial"/>
          <w:color w:val="auto"/>
          <w:szCs w:val="19"/>
          <w:lang w:val="sk-SK"/>
        </w:rPr>
        <w:t xml:space="preserve">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Default="00ED03C8" w:rsidP="00E61650">
      <w:pPr>
        <w:autoSpaceDE w:val="0"/>
        <w:autoSpaceDN w:val="0"/>
        <w:adjustRightInd w:val="0"/>
        <w:spacing w:before="120" w:after="120" w:line="288" w:lineRule="auto"/>
        <w:jc w:val="both"/>
      </w:pPr>
      <w:r w:rsidRPr="0073389C">
        <w:lastRenderedPageBreak/>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02E72BC7" w14:textId="6EEDFE4D" w:rsidR="00346CD1" w:rsidRPr="0032396F" w:rsidRDefault="00346CD1" w:rsidP="00346CD1">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odôvodnených prípadoch</w:t>
      </w:r>
      <w:r w:rsidRPr="0032396F">
        <w:rPr>
          <w:rFonts w:cs="Arial"/>
          <w:b w:val="0"/>
          <w:color w:val="auto"/>
          <w:sz w:val="19"/>
          <w:szCs w:val="19"/>
          <w:vertAlign w:val="superscript"/>
          <w:lang w:val="sk-SK"/>
        </w:rPr>
        <w:footnoteReference w:id="35"/>
      </w:r>
      <w:r w:rsidRPr="0032396F">
        <w:rPr>
          <w:rFonts w:cs="Arial"/>
          <w:b w:val="0"/>
          <w:color w:val="auto"/>
          <w:sz w:val="19"/>
          <w:szCs w:val="19"/>
          <w:vertAlign w:val="superscript"/>
          <w:lang w:val="sk-SK"/>
        </w:rPr>
        <w:t xml:space="preserve"> </w:t>
      </w:r>
      <w:r w:rsidRPr="00AD07E2">
        <w:rPr>
          <w:rFonts w:cs="Arial"/>
          <w:b w:val="0"/>
          <w:color w:val="auto"/>
          <w:sz w:val="19"/>
          <w:szCs w:val="19"/>
          <w:lang w:val="sk-SK"/>
        </w:rPr>
        <w:t>aj po schválení žiadosti o NFP</w:t>
      </w:r>
      <w:r w:rsidRPr="0032396F">
        <w:rPr>
          <w:rFonts w:cs="Arial"/>
          <w:b w:val="0"/>
          <w:color w:val="auto"/>
          <w:sz w:val="19"/>
          <w:szCs w:val="19"/>
          <w:lang w:val="sk-SK"/>
        </w:rPr>
        <w:t xml:space="preserve"> pre národné projekty (podľa § 26 zákona č. 292/2014 Z. z.) </w:t>
      </w:r>
      <w:r>
        <w:rPr>
          <w:rFonts w:cs="Arial"/>
          <w:b w:val="0"/>
          <w:color w:val="auto"/>
          <w:sz w:val="19"/>
          <w:szCs w:val="19"/>
          <w:lang w:val="sk-SK"/>
        </w:rPr>
        <w:t>alebo dopytovo-orientované projekty,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 xml:space="preserve">, môže </w:t>
      </w:r>
      <w:r w:rsidR="00A052EC">
        <w:rPr>
          <w:rFonts w:cs="Arial"/>
          <w:b w:val="0"/>
          <w:color w:val="auto"/>
          <w:sz w:val="19"/>
          <w:szCs w:val="19"/>
          <w:lang w:val="sk-SK"/>
        </w:rPr>
        <w:t>prijímateľ</w:t>
      </w:r>
      <w:r>
        <w:rPr>
          <w:rFonts w:cs="Arial"/>
          <w:b w:val="0"/>
          <w:color w:val="auto"/>
          <w:sz w:val="19"/>
          <w:szCs w:val="19"/>
          <w:lang w:val="sk-SK"/>
        </w:rPr>
        <w:t xml:space="preserve"> </w:t>
      </w:r>
      <w:r w:rsidRPr="0032396F">
        <w:rPr>
          <w:rFonts w:cs="Arial"/>
          <w:b w:val="0"/>
          <w:color w:val="auto"/>
          <w:sz w:val="19"/>
          <w:szCs w:val="19"/>
          <w:lang w:val="sk-SK"/>
        </w:rPr>
        <w:t xml:space="preserve">v rámci rozpočtu zohľadniť očakávaný rast mzdových výdavkov a to buď na základe štatistického indexu (databáza </w:t>
      </w:r>
      <w:proofErr w:type="spellStart"/>
      <w:r w:rsidRPr="0032396F">
        <w:rPr>
          <w:rFonts w:cs="Arial"/>
          <w:b w:val="0"/>
          <w:color w:val="auto"/>
          <w:sz w:val="19"/>
          <w:szCs w:val="19"/>
          <w:lang w:val="sk-SK"/>
        </w:rPr>
        <w:t>STATdat</w:t>
      </w:r>
      <w:proofErr w:type="spellEnd"/>
      <w:r w:rsidRPr="0032396F">
        <w:rPr>
          <w:rFonts w:cs="Arial"/>
          <w:b w:val="0"/>
          <w:color w:val="auto"/>
          <w:sz w:val="19"/>
          <w:szCs w:val="19"/>
          <w:lang w:val="sk-SK"/>
        </w:rPr>
        <w:t xml:space="preserve">. Štatistického úradu SR) určeného pre </w:t>
      </w:r>
      <w:r>
        <w:rPr>
          <w:rFonts w:cs="Arial"/>
          <w:b w:val="0"/>
          <w:color w:val="auto"/>
          <w:sz w:val="19"/>
          <w:szCs w:val="19"/>
          <w:lang w:val="sk-SK"/>
        </w:rPr>
        <w:t xml:space="preserve">zodpovedajúce </w:t>
      </w:r>
      <w:r w:rsidRPr="0032396F">
        <w:rPr>
          <w:rFonts w:cs="Arial"/>
          <w:b w:val="0"/>
          <w:color w:val="auto"/>
          <w:sz w:val="19"/>
          <w:szCs w:val="19"/>
          <w:lang w:val="sk-SK"/>
        </w:rPr>
        <w:t>odvetvie za ostatné tri kalendárne roky</w:t>
      </w:r>
      <w:r w:rsidRPr="0032396F">
        <w:rPr>
          <w:rFonts w:cs="Arial"/>
          <w:b w:val="0"/>
          <w:color w:val="auto"/>
          <w:sz w:val="19"/>
          <w:szCs w:val="19"/>
          <w:vertAlign w:val="superscript"/>
          <w:lang w:val="sk-SK"/>
        </w:rPr>
        <w:footnoteReference w:id="36"/>
      </w:r>
      <w:r w:rsidRPr="0032396F">
        <w:rPr>
          <w:rFonts w:cs="Arial"/>
          <w:b w:val="0"/>
          <w:color w:val="auto"/>
          <w:sz w:val="19"/>
          <w:szCs w:val="19"/>
          <w:lang w:val="sk-SK"/>
        </w:rPr>
        <w:t xml:space="preserve"> alebo na základe legislatívne určeného rastu miezd za jednotlivé obdobia (resp. kalendárne roky). </w:t>
      </w:r>
    </w:p>
    <w:p w14:paraId="76D78CCE" w14:textId="09F7898F"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44BA9282" w14:textId="2360BDDF" w:rsidR="00A052EC" w:rsidRDefault="00A052EC" w:rsidP="00A052EC">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rámci národných projektov (podľa § 26 zákona č. 292/2014 Z. z.)</w:t>
      </w:r>
      <w:r w:rsidRPr="00C11901">
        <w:rPr>
          <w:rFonts w:cs="Arial"/>
          <w:b w:val="0"/>
          <w:color w:val="auto"/>
          <w:sz w:val="19"/>
          <w:szCs w:val="19"/>
          <w:lang w:val="sk-SK"/>
        </w:rPr>
        <w:t xml:space="preserve"> </w:t>
      </w:r>
      <w:r>
        <w:rPr>
          <w:rFonts w:cs="Arial"/>
          <w:b w:val="0"/>
          <w:color w:val="auto"/>
          <w:sz w:val="19"/>
          <w:szCs w:val="19"/>
          <w:lang w:val="sk-SK"/>
        </w:rPr>
        <w:t>alebo dopytovo-orientovaných projektov,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w:t>
      </w:r>
      <w:r w:rsidRPr="0032396F">
        <w:rPr>
          <w:rFonts w:cs="Arial"/>
          <w:b w:val="0"/>
          <w:color w:val="auto"/>
          <w:sz w:val="19"/>
          <w:szCs w:val="19"/>
          <w:lang w:val="sk-SK"/>
        </w:rPr>
        <w:t xml:space="preserve"> </w:t>
      </w:r>
      <w:r w:rsidR="006B09EE" w:rsidRPr="00AD07E2">
        <w:rPr>
          <w:rFonts w:cs="Arial"/>
          <w:b w:val="0"/>
          <w:color w:val="auto"/>
          <w:sz w:val="19"/>
          <w:szCs w:val="19"/>
          <w:lang w:val="sk-SK"/>
        </w:rPr>
        <w:t>môže na základe zmenového konania prijímateľ v rámci rozpočtu zohľadniť kolísanie</w:t>
      </w:r>
      <w:r w:rsidRPr="0032396F">
        <w:rPr>
          <w:rFonts w:cs="Arial"/>
          <w:b w:val="0"/>
          <w:color w:val="auto"/>
          <w:sz w:val="19"/>
          <w:szCs w:val="19"/>
          <w:lang w:val="sk-SK"/>
        </w:rPr>
        <w:t xml:space="preserve"> maximálnej jednotkovej ceny v roku</w:t>
      </w:r>
      <w:r w:rsidRPr="0032396F">
        <w:rPr>
          <w:rFonts w:cs="Arial"/>
          <w:b w:val="0"/>
          <w:color w:val="auto"/>
          <w:sz w:val="19"/>
          <w:szCs w:val="19"/>
          <w:vertAlign w:val="superscript"/>
          <w:lang w:val="sk-SK"/>
        </w:rPr>
        <w:footnoteReference w:id="37"/>
      </w:r>
      <w:r w:rsidRPr="0032396F">
        <w:rPr>
          <w:rFonts w:cs="Arial"/>
          <w:b w:val="0"/>
          <w:color w:val="auto"/>
          <w:sz w:val="19"/>
          <w:szCs w:val="19"/>
          <w:lang w:val="sk-SK"/>
        </w:rPr>
        <w:t xml:space="preserve">, </w:t>
      </w:r>
      <w:proofErr w:type="spellStart"/>
      <w:r w:rsidRPr="0032396F">
        <w:rPr>
          <w:rFonts w:cs="Arial"/>
          <w:b w:val="0"/>
          <w:color w:val="auto"/>
          <w:sz w:val="19"/>
          <w:szCs w:val="19"/>
          <w:lang w:val="sk-SK"/>
        </w:rPr>
        <w:t>t.j</w:t>
      </w:r>
      <w:proofErr w:type="spellEnd"/>
      <w:r w:rsidRPr="0032396F">
        <w:rPr>
          <w:rFonts w:cs="Arial"/>
          <w:b w:val="0"/>
          <w:color w:val="auto"/>
          <w:sz w:val="19"/>
          <w:szCs w:val="19"/>
          <w:lang w:val="sk-SK"/>
        </w:rPr>
        <w:t xml:space="preserve">. celkovej ceny práce za zamestnanca a to tak, že </w:t>
      </w:r>
      <w:r w:rsidR="006B09EE">
        <w:rPr>
          <w:rFonts w:cs="Arial"/>
          <w:b w:val="0"/>
          <w:color w:val="auto"/>
          <w:sz w:val="19"/>
          <w:szCs w:val="19"/>
          <w:lang w:val="sk-SK"/>
        </w:rPr>
        <w:t>prijímate</w:t>
      </w:r>
      <w:r>
        <w:rPr>
          <w:rFonts w:cs="Arial"/>
          <w:b w:val="0"/>
          <w:color w:val="auto"/>
          <w:sz w:val="19"/>
          <w:szCs w:val="19"/>
          <w:lang w:val="sk-SK"/>
        </w:rPr>
        <w:t>ľ</w:t>
      </w:r>
      <w:r w:rsidRPr="0032396F">
        <w:rPr>
          <w:rFonts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Pr>
          <w:rFonts w:cs="Arial"/>
          <w:b w:val="0"/>
          <w:color w:val="auto"/>
          <w:sz w:val="19"/>
          <w:szCs w:val="19"/>
          <w:lang w:val="sk-SK"/>
        </w:rPr>
        <w:t xml:space="preserve">informáciu </w:t>
      </w:r>
      <w:r w:rsidRPr="0084507C">
        <w:rPr>
          <w:rFonts w:cs="Arial"/>
          <w:b w:val="0"/>
          <w:color w:val="auto"/>
          <w:sz w:val="19"/>
          <w:szCs w:val="19"/>
          <w:lang w:val="sk-SK"/>
        </w:rPr>
        <w:t>o maximálnom funkčnom plate resp. jeho ekvivalentu</w:t>
      </w:r>
      <w:r w:rsidRPr="00F67895">
        <w:rPr>
          <w:rFonts w:cs="Arial"/>
          <w:b w:val="0"/>
          <w:color w:val="auto"/>
          <w:sz w:val="19"/>
          <w:szCs w:val="19"/>
          <w:vertAlign w:val="superscript"/>
          <w:lang w:val="sk-SK"/>
        </w:rPr>
        <w:footnoteReference w:id="38"/>
      </w:r>
      <w:r w:rsidRPr="0084507C">
        <w:rPr>
          <w:rFonts w:cs="Arial"/>
          <w:b w:val="0"/>
          <w:color w:val="auto"/>
          <w:sz w:val="19"/>
          <w:szCs w:val="19"/>
          <w:lang w:val="sk-SK"/>
        </w:rPr>
        <w:t xml:space="preserve"> v sledovanom období (napr. kalendárnom roku), ktorá </w:t>
      </w:r>
      <w:r w:rsidRPr="0084507C">
        <w:rPr>
          <w:rFonts w:cs="Arial"/>
          <w:b w:val="0"/>
          <w:color w:val="auto"/>
          <w:sz w:val="19"/>
          <w:szCs w:val="19"/>
          <w:lang w:val="sk-SK"/>
        </w:rPr>
        <w:lastRenderedPageBreak/>
        <w:t>musí byť v súlade s Usmernením RO pre OP EVS č. 5, zároveň prijímateľ uvedie aj indikatívnu informáciu o celkovej výške pracovného fondu, ktorého sa týka rozpočtová položka.</w:t>
      </w:r>
      <w:r>
        <w:rPr>
          <w:rFonts w:cs="Arial"/>
          <w:b w:val="0"/>
          <w:color w:val="auto"/>
          <w:sz w:val="19"/>
          <w:szCs w:val="19"/>
          <w:lang w:val="sk-SK"/>
        </w:rPr>
        <w:t xml:space="preserve"> </w:t>
      </w:r>
    </w:p>
    <w:p w14:paraId="459C6B45" w14:textId="57451A68"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7A55CF45" w14:textId="71F2ED2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7A55CF48" w14:textId="4EECCD36"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39"/>
      </w:r>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6BB26CAE" w14:textId="34140B61"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40"/>
      </w:r>
      <w:r>
        <w:t xml:space="preserve">. </w:t>
      </w:r>
    </w:p>
    <w:p w14:paraId="10FFE7EE" w14:textId="37003498" w:rsidR="00526ADB" w:rsidRDefault="00526ADB" w:rsidP="0099542E">
      <w:pPr>
        <w:autoSpaceDE w:val="0"/>
        <w:autoSpaceDN w:val="0"/>
        <w:adjustRightInd w:val="0"/>
        <w:spacing w:before="120" w:after="120" w:line="288" w:lineRule="auto"/>
        <w:jc w:val="both"/>
      </w:pPr>
      <w:r>
        <w:lastRenderedPageBreak/>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12FA93D3" w14:textId="4C79C206"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w:t>
      </w:r>
      <w:proofErr w:type="spellStart"/>
      <w:r>
        <w:rPr>
          <w:b/>
        </w:rPr>
        <w:t>nému</w:t>
      </w:r>
      <w:proofErr w:type="spellEnd"/>
      <w:r>
        <w:rPr>
          <w:b/>
        </w:rPr>
        <w:t xml:space="preserve">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w:t>
      </w:r>
      <w:proofErr w:type="spellStart"/>
      <w:r w:rsidR="00C40EBA" w:rsidRPr="00EA00BD">
        <w:t>nému</w:t>
      </w:r>
      <w:proofErr w:type="spellEnd"/>
      <w:r w:rsidR="00C40EBA" w:rsidRPr="00EA00BD">
        <w:t xml:space="preserve">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w:t>
      </w:r>
      <w:proofErr w:type="spellStart"/>
      <w:r w:rsidR="004A3293">
        <w:rPr>
          <w:b/>
        </w:rPr>
        <w:t>nému</w:t>
      </w:r>
      <w:proofErr w:type="spellEnd"/>
      <w:r w:rsidR="004A3293">
        <w:rPr>
          <w:b/>
        </w:rPr>
        <w:t xml:space="preserve"> pracovnému úväzku</w:t>
      </w:r>
      <w:r w:rsidR="005851FA">
        <w:rPr>
          <w:rStyle w:val="Odkaznapoznmkupodiarou"/>
          <w:b/>
        </w:rPr>
        <w:footnoteReference w:id="41"/>
      </w:r>
      <w:r w:rsidR="004A3293">
        <w:rPr>
          <w:b/>
        </w:rPr>
        <w:t>.</w:t>
      </w:r>
    </w:p>
    <w:p w14:paraId="60FF55D5" w14:textId="14A1AD3A" w:rsidR="0068003C" w:rsidRPr="00B42C95" w:rsidRDefault="004A3293" w:rsidP="00526ADB">
      <w:pPr>
        <w:autoSpaceDE w:val="0"/>
        <w:autoSpaceDN w:val="0"/>
        <w:adjustRightInd w:val="0"/>
        <w:spacing w:before="120" w:after="120" w:line="288" w:lineRule="auto"/>
        <w:jc w:val="both"/>
      </w:pPr>
      <w:r>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42"/>
      </w:r>
      <w:r w:rsidRPr="0073389C">
        <w:rPr>
          <w:b/>
        </w:rPr>
        <w:t xml:space="preserve"> v danom mesiaci</w:t>
      </w:r>
      <w:r>
        <w:rPr>
          <w:b/>
        </w:rPr>
        <w:t xml:space="preserve"> vo vzťahu k</w:t>
      </w:r>
      <w:r w:rsidR="00B42C95">
        <w:rPr>
          <w:b/>
        </w:rPr>
        <w:t> </w:t>
      </w:r>
      <w:r>
        <w:rPr>
          <w:b/>
        </w:rPr>
        <w:t>100%–</w:t>
      </w:r>
      <w:proofErr w:type="spellStart"/>
      <w:r>
        <w:rPr>
          <w:b/>
        </w:rPr>
        <w:t>nému</w:t>
      </w:r>
      <w:proofErr w:type="spellEnd"/>
      <w:r>
        <w:rPr>
          <w:b/>
        </w:rPr>
        <w:t xml:space="preserve">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43"/>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lastRenderedPageBreak/>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44"/>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5"/>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46"/>
      </w:r>
      <w:r w:rsidR="00694363" w:rsidRPr="0073389C">
        <w:t>),</w:t>
      </w:r>
      <w:r w:rsidRPr="0073389C">
        <w:t xml:space="preserve"> ako aj povinné odvody</w:t>
      </w:r>
      <w:r w:rsidRPr="0073389C">
        <w:rPr>
          <w:rStyle w:val="Odkaznapoznmkupodiarou"/>
          <w:sz w:val="19"/>
        </w:rPr>
        <w:footnoteReference w:id="47"/>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lastRenderedPageBreak/>
        <w:t>zamestnanec pracuje na projekte iba určitý pracovný čas:</w:t>
      </w:r>
    </w:p>
    <w:p w14:paraId="7750D09D" w14:textId="7A3C2B09"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8"/>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49"/>
      </w:r>
      <w:r w:rsidRPr="0073389C">
        <w:t>), ako aj povinné odvody za zamestnávateľa</w:t>
      </w:r>
      <w:r w:rsidRPr="0073389C">
        <w:rPr>
          <w:rStyle w:val="Odkaznapoznmkupodiarou"/>
          <w:sz w:val="19"/>
        </w:rPr>
        <w:footnoteReference w:id="50"/>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w:t>
      </w:r>
      <w:proofErr w:type="spellStart"/>
      <w:r w:rsidRPr="0073389C">
        <w:t>t.j</w:t>
      </w:r>
      <w:proofErr w:type="spellEnd"/>
      <w:r w:rsidRPr="0073389C">
        <w:t>.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51"/>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6A1EEE0F"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lastRenderedPageBreak/>
        <w:t>výška priznanej mesačnej odmeny</w:t>
      </w:r>
      <w:r w:rsidRPr="009B4AEF">
        <w:rPr>
          <w:rStyle w:val="Odkaznapoznmkupodiarou"/>
          <w:rFonts w:cs="Arial"/>
          <w:color w:val="000000"/>
          <w:sz w:val="19"/>
          <w:szCs w:val="19"/>
          <w:lang w:eastAsia="en-AU"/>
        </w:rPr>
        <w:footnoteReference w:id="52"/>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53"/>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54"/>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rok príslušného zamestnanca, pričom kumulovaná výška priznaných odmien</w:t>
      </w:r>
      <w:r w:rsidRPr="009B4AEF">
        <w:rPr>
          <w:rStyle w:val="Odkaznapoznmkupodiarou"/>
          <w:rFonts w:cs="Arial"/>
          <w:color w:val="000000"/>
          <w:sz w:val="19"/>
          <w:szCs w:val="19"/>
          <w:lang w:eastAsia="en-AU"/>
        </w:rPr>
        <w:footnoteReference w:id="55"/>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je oprávnená maximálne do výšky 30% súčtu funkčných platov/miezd uvedených v platových dekrétoch (bez odmien)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príslušného zamestnanca; </w:t>
      </w:r>
    </w:p>
    <w:p w14:paraId="7A55CFA8" w14:textId="2AA5EC20"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56"/>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41A4E6DF"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 xml:space="preserve">V prípade, ak do povinných odvodov za zamestnávateľa vstupuje aj odvod </w:t>
      </w:r>
      <w:r w:rsidR="00187DE6" w:rsidRPr="00187DE6">
        <w:lastRenderedPageBreak/>
        <w:t>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57"/>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1A26AC39"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xml:space="preserve">, pričom ak má zamestnanec/osoba vyslaná na pracovnú cestu zabezpečené stravné uvedeným spôsobom, nepatrí mu náhrada za stravné (v zmysle § 1 ods. </w:t>
      </w:r>
      <w:r w:rsidR="00F33DDB">
        <w:rPr>
          <w:rFonts w:ascii="Arial" w:hAnsi="Arial" w:cs="Arial"/>
          <w:sz w:val="19"/>
          <w:szCs w:val="19"/>
          <w:lang w:val="sk-SK" w:eastAsia="en-US"/>
        </w:rPr>
        <w:t>5</w:t>
      </w:r>
      <w:r w:rsidRPr="0073389C">
        <w:rPr>
          <w:rFonts w:ascii="Arial" w:hAnsi="Arial" w:cs="Arial"/>
          <w:sz w:val="19"/>
          <w:szCs w:val="19"/>
          <w:lang w:val="sk-SK" w:eastAsia="en-US"/>
        </w:rPr>
        <w:t xml:space="preserve">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lastRenderedPageBreak/>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5"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6"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lastRenderedPageBreak/>
        <w:t>V prípade potrebných vedľajších výdavkov</w:t>
      </w:r>
      <w:r w:rsidRPr="0073389C">
        <w:rPr>
          <w:rStyle w:val="Odkaznapoznmkupodiarou"/>
          <w:sz w:val="19"/>
        </w:rPr>
        <w:footnoteReference w:id="58"/>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59"/>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60"/>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 xml:space="preserve">„per </w:t>
      </w:r>
      <w:proofErr w:type="spellStart"/>
      <w:r w:rsidRPr="00B13AD8">
        <w:rPr>
          <w:rFonts w:cs="Arial"/>
          <w:b/>
          <w:szCs w:val="19"/>
        </w:rPr>
        <w:t>diems</w:t>
      </w:r>
      <w:proofErr w:type="spellEnd"/>
      <w:r w:rsidRPr="00B13AD8">
        <w:rPr>
          <w:rFonts w:cs="Arial"/>
          <w:b/>
          <w:szCs w:val="19"/>
        </w:rPr>
        <w:t>“</w:t>
      </w:r>
      <w:r w:rsidRPr="00B13AD8">
        <w:rPr>
          <w:rStyle w:val="Odkaznapoznmkupodiarou"/>
          <w:rFonts w:cs="Arial"/>
          <w:sz w:val="19"/>
          <w:szCs w:val="19"/>
        </w:rPr>
        <w:footnoteReference w:id="61"/>
      </w:r>
      <w:r w:rsidRPr="00B13AD8">
        <w:rPr>
          <w:rFonts w:cs="Arial"/>
          <w:szCs w:val="19"/>
        </w:rPr>
        <w:t>, ktorá zahŕňa výdavky na ubytovanie, stravné a cestovné v SR</w:t>
      </w:r>
      <w:r w:rsidRPr="00B13AD8">
        <w:rPr>
          <w:rStyle w:val="Odkaznapoznmkupodiarou"/>
          <w:rFonts w:cs="Arial"/>
          <w:sz w:val="19"/>
          <w:szCs w:val="19"/>
        </w:rPr>
        <w:footnoteReference w:id="62"/>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 xml:space="preserve">Uplatnenie náhrad per </w:t>
      </w:r>
      <w:proofErr w:type="spellStart"/>
      <w:r w:rsidRPr="00B13AD8">
        <w:rPr>
          <w:rFonts w:cs="Arial"/>
          <w:szCs w:val="19"/>
        </w:rPr>
        <w:t>diems</w:t>
      </w:r>
      <w:proofErr w:type="spellEnd"/>
      <w:r w:rsidRPr="00B13AD8">
        <w:rPr>
          <w:rFonts w:cs="Arial"/>
          <w:szCs w:val="19"/>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B13AD8">
        <w:rPr>
          <w:rFonts w:cs="Arial"/>
          <w:szCs w:val="19"/>
        </w:rPr>
        <w:t>diems</w:t>
      </w:r>
      <w:proofErr w:type="spellEnd"/>
      <w:r w:rsidRPr="00B13AD8">
        <w:rPr>
          <w:rFonts w:cs="Arial"/>
          <w:szCs w:val="19"/>
        </w:rPr>
        <w:t xml:space="preserve"> v plnej výške 80 EUR</w:t>
      </w:r>
      <w:r w:rsidRPr="00B13AD8">
        <w:rPr>
          <w:rStyle w:val="Odkaznapoznmkupodiarou"/>
          <w:rFonts w:cs="Arial"/>
          <w:sz w:val="19"/>
          <w:szCs w:val="19"/>
        </w:rPr>
        <w:footnoteReference w:id="63"/>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64"/>
      </w:r>
      <w:r w:rsidRPr="00B13AD8">
        <w:rPr>
          <w:rFonts w:cs="Arial"/>
          <w:szCs w:val="19"/>
        </w:rPr>
        <w:t xml:space="preserve"> za prepravu zahraničného experta do/zo SR je oprávneným výdavkom nad rámec per </w:t>
      </w:r>
      <w:proofErr w:type="spellStart"/>
      <w:r w:rsidRPr="00B13AD8">
        <w:rPr>
          <w:rFonts w:cs="Arial"/>
          <w:szCs w:val="19"/>
        </w:rPr>
        <w:t>diems</w:t>
      </w:r>
      <w:proofErr w:type="spellEnd"/>
      <w:r w:rsidRPr="00B13AD8">
        <w:rPr>
          <w:rFonts w:cs="Arial"/>
          <w:szCs w:val="19"/>
        </w:rPr>
        <w:t>.</w:t>
      </w:r>
    </w:p>
    <w:p w14:paraId="7A55CFC6"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lastRenderedPageBreak/>
        <w:t>Výdavky na zariadenie/vybavenie (vrátane nehmotného majetku)</w:t>
      </w:r>
      <w:r w:rsidR="00A577B4">
        <w:rPr>
          <w:rStyle w:val="Odkaznapoznmkupodiarou"/>
          <w:b/>
        </w:rPr>
        <w:footnoteReference w:id="65"/>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66"/>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w:t>
      </w:r>
      <w:proofErr w:type="spellStart"/>
      <w:r w:rsidR="00D41171">
        <w:rPr>
          <w:rFonts w:ascii="Arial" w:hAnsi="Arial" w:cs="Arial"/>
          <w:sz w:val="19"/>
          <w:szCs w:val="19"/>
          <w:lang w:eastAsia="en-US"/>
        </w:rPr>
        <w:t>ov</w:t>
      </w:r>
      <w:proofErr w:type="spellEnd"/>
      <w:r w:rsidR="00D41171">
        <w:rPr>
          <w:rFonts w:ascii="Arial" w:hAnsi="Arial" w:cs="Arial"/>
          <w:sz w:val="19"/>
          <w:szCs w:val="19"/>
          <w:lang w:eastAsia="en-US"/>
        </w:rPr>
        <w:t xml:space="preserve">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67"/>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17"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w:t>
      </w:r>
      <w:proofErr w:type="spellStart"/>
      <w:r>
        <w:t>ov</w:t>
      </w:r>
      <w:proofErr w:type="spellEnd"/>
      <w:r>
        <w:t xml:space="preserve"> v rámci OP EVS,</w:t>
      </w:r>
      <w:r w:rsidRPr="004D0994">
        <w:t xml:space="preserve"> </w:t>
      </w:r>
      <w:r w:rsidRPr="00BF1649">
        <w:rPr>
          <w:b/>
        </w:rPr>
        <w:t>nepresiahne</w:t>
      </w:r>
      <w:r w:rsidRPr="004D0994">
        <w:t xml:space="preserve"> výšku</w:t>
      </w:r>
      <w:r w:rsidR="00BF1649">
        <w:rPr>
          <w:rStyle w:val="Odkaznapoznmkupodiarou"/>
        </w:rPr>
        <w:footnoteReference w:id="68"/>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 xml:space="preserve">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w:t>
      </w:r>
      <w:r w:rsidRPr="00F93C7B">
        <w:rPr>
          <w:rFonts w:cs="Arial"/>
          <w:b w:val="0"/>
          <w:color w:val="auto"/>
          <w:sz w:val="19"/>
          <w:szCs w:val="19"/>
          <w:lang w:val="sk-SK"/>
        </w:rPr>
        <w:lastRenderedPageBreak/>
        <w:t>majetok</w:t>
      </w:r>
      <w:r w:rsidR="00EB2275">
        <w:rPr>
          <w:rStyle w:val="Odkaznapoznmkupodiarou"/>
          <w:rFonts w:cs="Arial"/>
          <w:b w:val="0"/>
          <w:color w:val="auto"/>
          <w:szCs w:val="19"/>
          <w:lang w:val="sk-SK"/>
        </w:rPr>
        <w:footnoteReference w:id="69"/>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70"/>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71"/>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w:t>
      </w:r>
      <w:r w:rsidR="00621957">
        <w:rPr>
          <w:rFonts w:cs="Arial"/>
          <w:b w:val="0"/>
          <w:color w:val="auto"/>
          <w:sz w:val="19"/>
          <w:szCs w:val="19"/>
          <w:lang w:val="sk-SK"/>
        </w:rPr>
        <w:lastRenderedPageBreak/>
        <w:t xml:space="preserve">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72"/>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73"/>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74"/>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oprávneným výdavkom je obstarávacia cena </w:t>
      </w:r>
      <w:proofErr w:type="spellStart"/>
      <w:r w:rsidRPr="0073389C">
        <w:t>vysúťažená</w:t>
      </w:r>
      <w:proofErr w:type="spellEnd"/>
      <w:r w:rsidRPr="0073389C">
        <w:t xml:space="preserve"> VO, maximálne však do výšky všeobecnej hodnoty zistenej znaleckým posudkom</w:t>
      </w:r>
      <w:r w:rsidRPr="0073389C">
        <w:rPr>
          <w:rStyle w:val="Odkaznapoznmkupodiarou"/>
          <w:sz w:val="19"/>
        </w:rPr>
        <w:footnoteReference w:id="75"/>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76"/>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lastRenderedPageBreak/>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w:t>
      </w:r>
      <w:proofErr w:type="spellStart"/>
      <w:r w:rsidR="00E97529" w:rsidRPr="0073389C">
        <w:rPr>
          <w:b/>
        </w:rPr>
        <w:t>value</w:t>
      </w:r>
      <w:proofErr w:type="spellEnd"/>
      <w:r w:rsidR="00E97529" w:rsidRPr="0073389C">
        <w:rPr>
          <w:b/>
        </w:rPr>
        <w:t xml:space="preserve"> </w:t>
      </w:r>
      <w:proofErr w:type="spellStart"/>
      <w:r w:rsidR="00E97529" w:rsidRPr="0073389C">
        <w:rPr>
          <w:b/>
        </w:rPr>
        <w:t>for</w:t>
      </w:r>
      <w:proofErr w:type="spellEnd"/>
      <w:r w:rsidR="00E97529" w:rsidRPr="0073389C">
        <w:rPr>
          <w:b/>
        </w:rPr>
        <w:t xml:space="preserve"> </w:t>
      </w:r>
      <w:proofErr w:type="spellStart"/>
      <w:r w:rsidR="00E97529" w:rsidRPr="0073389C">
        <w:rPr>
          <w:b/>
        </w:rPr>
        <w:t>money</w:t>
      </w:r>
      <w:proofErr w:type="spellEnd"/>
      <w:r w:rsidR="00E97529" w:rsidRPr="0073389C">
        <w:rPr>
          <w:b/>
        </w:rPr>
        <w:t>“</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77"/>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78"/>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lastRenderedPageBreak/>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79"/>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w:t>
      </w:r>
      <w:proofErr w:type="spellStart"/>
      <w:r w:rsidRPr="00F07C32">
        <w:rPr>
          <w:rFonts w:ascii="Arial" w:hAnsi="Arial" w:cs="Arial"/>
          <w:sz w:val="19"/>
          <w:szCs w:val="19"/>
          <w:lang w:eastAsia="en-US"/>
        </w:rPr>
        <w:t>ŽoP</w:t>
      </w:r>
      <w:proofErr w:type="spellEnd"/>
      <w:r w:rsidRPr="00F07C32">
        <w:rPr>
          <w:rFonts w:ascii="Arial" w:hAnsi="Arial" w:cs="Arial"/>
          <w:sz w:val="19"/>
          <w:szCs w:val="19"/>
          <w:lang w:eastAsia="en-US"/>
        </w:rPr>
        <w:t xml:space="preserve">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0B35E403" w14:textId="550F3571"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w:t>
      </w:r>
      <w:proofErr w:type="spellStart"/>
      <w:r w:rsidRPr="00460378">
        <w:rPr>
          <w:rFonts w:cs="Arial"/>
        </w:rPr>
        <w:t>ŽoP</w:t>
      </w:r>
      <w:proofErr w:type="spellEnd"/>
      <w:r w:rsidRPr="00460378">
        <w:rPr>
          <w:rFonts w:cs="Arial"/>
        </w:rPr>
        <w:t xml:space="preserve"> vo výške v rámci oprávnenej výdavkovej skupiny 903 - Paušálna sadzba na ostatné výdavky projektu (nariadenie 1304/2013, čl. 14 ods. 2) z celkových oprávnených priamych nákladov na zamestnancov v rámci projektu vždy na základe úmerne zodpovedajúcej výšky (</w:t>
      </w:r>
      <w:proofErr w:type="spellStart"/>
      <w:r w:rsidRPr="00460378">
        <w:rPr>
          <w:rFonts w:cs="Arial"/>
        </w:rPr>
        <w:t>t.j</w:t>
      </w:r>
      <w:proofErr w:type="spellEnd"/>
      <w:r w:rsidRPr="00460378">
        <w:rPr>
          <w:rFonts w:cs="Arial"/>
        </w:rPr>
        <w:t>. v určenej percentuálnej sadzbe) reálne preukázaných a oprávnených priamych nákladov na zamestnancov počas realizácie projektu</w:t>
      </w:r>
      <w:r w:rsidRPr="008C5D90">
        <w:rPr>
          <w:rFonts w:cs="Arial"/>
        </w:rPr>
        <w:t xml:space="preserve">, </w:t>
      </w:r>
      <w:proofErr w:type="spellStart"/>
      <w:r w:rsidRPr="008C5D90">
        <w:rPr>
          <w:rFonts w:cs="Arial"/>
        </w:rPr>
        <w:t>t.j</w:t>
      </w:r>
      <w:proofErr w:type="spellEnd"/>
      <w:r w:rsidRPr="008C5D90">
        <w:rPr>
          <w:rFonts w:cs="Arial"/>
        </w:rPr>
        <w:t>. nárokovanie výdavkovej skupiny 903 - Paušálna sadzba na ostatné výdavky projektu (čl. 14 ods. 2 Nariadenia o ESF) je priamo prepojená na vznik reálne preukázaných oprávnených výdavkov výdavkovej skupiny 521- Mzdové výdavky.</w:t>
      </w:r>
    </w:p>
    <w:p w14:paraId="3C3C9C31" w14:textId="6B88218B" w:rsidR="00B449FC" w:rsidRPr="006F0EBE" w:rsidRDefault="002E2814" w:rsidP="0027405B">
      <w:pPr>
        <w:spacing w:before="120" w:after="120" w:line="288" w:lineRule="auto"/>
        <w:jc w:val="both"/>
        <w:rPr>
          <w:rFonts w:cs="Arial"/>
        </w:rPr>
      </w:pPr>
      <w:proofErr w:type="spellStart"/>
      <w:r w:rsidRPr="006F0EBE">
        <w:rPr>
          <w:rFonts w:cs="Arial"/>
        </w:rPr>
        <w:lastRenderedPageBreak/>
        <w:t>Nárokovateľná</w:t>
      </w:r>
      <w:proofErr w:type="spellEnd"/>
      <w:r w:rsidRPr="006F0EBE">
        <w:rPr>
          <w:rFonts w:cs="Arial"/>
        </w:rPr>
        <w:t xml:space="preserve"> výška paušálnej sadzby sa pri priebežnom financovaní výdavkov projektu zaokrúhľuje </w:t>
      </w:r>
      <w:r w:rsidR="00172FC1" w:rsidRPr="006F0EBE">
        <w:rPr>
          <w:rFonts w:cs="Arial"/>
        </w:rPr>
        <w:t>na </w:t>
      </w:r>
      <w:r w:rsidRPr="006F0EBE">
        <w:rPr>
          <w:rFonts w:cs="Arial"/>
        </w:rPr>
        <w:t xml:space="preserve">eurocenty nadol a prípadné </w:t>
      </w:r>
      <w:proofErr w:type="spellStart"/>
      <w:r w:rsidRPr="006F0EBE">
        <w:rPr>
          <w:rFonts w:cs="Arial"/>
        </w:rPr>
        <w:t>nárokovateľné</w:t>
      </w:r>
      <w:proofErr w:type="spellEnd"/>
      <w:r w:rsidRPr="006F0EBE">
        <w:rPr>
          <w:rFonts w:cs="Arial"/>
        </w:rPr>
        <w:t xml:space="preserve">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A5254F8" w14:textId="49DA3A24" w:rsidR="00050242" w:rsidRPr="00AD07E2" w:rsidRDefault="00050242" w:rsidP="00050242">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b/>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w:t>
      </w:r>
      <w:r w:rsidR="00413ED9" w:rsidRPr="00AD07E2">
        <w:rPr>
          <w:rFonts w:ascii="Arial" w:hAnsi="Arial" w:cs="Arial"/>
          <w:b/>
          <w:sz w:val="19"/>
          <w:szCs w:val="19"/>
          <w:lang w:eastAsia="en-US"/>
        </w:rPr>
        <w:t xml:space="preserve">V súvislosti s uplatňovaním </w:t>
      </w:r>
      <w:r w:rsidR="003E4693" w:rsidRPr="003E4693">
        <w:rPr>
          <w:rFonts w:ascii="Arial" w:hAnsi="Arial" w:cs="Arial"/>
          <w:b/>
          <w:sz w:val="19"/>
          <w:szCs w:val="19"/>
          <w:lang w:eastAsia="en-US"/>
        </w:rPr>
        <w:t>čl. 67 ods. 1 písm. b), až e), čl. 68, 68a, 68b, čl. 69 ods. 1 a čl. 109</w:t>
      </w:r>
      <w:r w:rsidR="003E4693">
        <w:rPr>
          <w:rFonts w:ascii="Arial" w:hAnsi="Arial" w:cs="Arial"/>
          <w:b/>
          <w:sz w:val="19"/>
          <w:szCs w:val="19"/>
          <w:lang w:eastAsia="en-US"/>
        </w:rPr>
        <w:t xml:space="preserve"> </w:t>
      </w:r>
      <w:r w:rsidR="00413ED9" w:rsidRPr="00AD07E2">
        <w:rPr>
          <w:rFonts w:ascii="Arial" w:hAnsi="Arial" w:cs="Arial"/>
          <w:b/>
          <w:sz w:val="19"/>
          <w:szCs w:val="19"/>
          <w:lang w:eastAsia="en-US"/>
        </w:rPr>
        <w:t>Všeobecného nariadenia d</w:t>
      </w:r>
      <w:r w:rsidRPr="00AD07E2">
        <w:rPr>
          <w:rFonts w:ascii="Arial" w:hAnsi="Arial" w:cs="Arial"/>
          <w:b/>
          <w:sz w:val="19"/>
          <w:szCs w:val="19"/>
          <w:lang w:eastAsia="en-US"/>
        </w:rPr>
        <w:t xml:space="preserve">o základne pre výpočet paušálnej sadzby na ostatné výdavky projektu nie je možné započítať výšku priamych mzdových výdavkov na zamestnancov - odborné kapacity, </w:t>
      </w:r>
      <w:proofErr w:type="spellStart"/>
      <w:r w:rsidRPr="00AD07E2">
        <w:rPr>
          <w:rFonts w:ascii="Arial" w:hAnsi="Arial" w:cs="Arial"/>
          <w:b/>
          <w:sz w:val="19"/>
          <w:szCs w:val="19"/>
          <w:lang w:eastAsia="en-US"/>
        </w:rPr>
        <w:t>t.j</w:t>
      </w:r>
      <w:proofErr w:type="spellEnd"/>
      <w:r w:rsidRPr="00AD07E2">
        <w:rPr>
          <w:rFonts w:ascii="Arial" w:hAnsi="Arial" w:cs="Arial"/>
          <w:b/>
          <w:sz w:val="19"/>
          <w:szCs w:val="19"/>
          <w:lang w:eastAsia="en-US"/>
        </w:rPr>
        <w:t xml:space="preserve">. príslušnú časť náhrady mzdy počas času, kedy sa zamestnanci prijímateľa zúčastňujú na vzdelávacej aktivite alebo školení v postavení frekventanta (účastníka, </w:t>
      </w:r>
      <w:proofErr w:type="spellStart"/>
      <w:r w:rsidRPr="00AD07E2">
        <w:rPr>
          <w:rFonts w:ascii="Arial" w:hAnsi="Arial" w:cs="Arial"/>
          <w:b/>
          <w:sz w:val="19"/>
          <w:szCs w:val="19"/>
          <w:lang w:eastAsia="en-US"/>
        </w:rPr>
        <w:t>t.j</w:t>
      </w:r>
      <w:proofErr w:type="spellEnd"/>
      <w:r w:rsidRPr="00AD07E2">
        <w:rPr>
          <w:rFonts w:ascii="Arial" w:hAnsi="Arial" w:cs="Arial"/>
          <w:b/>
          <w:sz w:val="19"/>
          <w:szCs w:val="19"/>
          <w:lang w:eastAsia="en-US"/>
        </w:rPr>
        <w:t>. osoby, ktorá je vzdelávaná)!</w:t>
      </w:r>
    </w:p>
    <w:p w14:paraId="47CCCEA7" w14:textId="619DC30D"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6AF89AA3" w14:textId="7B9D3E86"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7302BAD3" w14:textId="66DEC2A0"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w:t>
      </w:r>
      <w:proofErr w:type="spellStart"/>
      <w:r w:rsidR="006F0EBE">
        <w:rPr>
          <w:rFonts w:cs="Arial"/>
        </w:rPr>
        <w:t>t.j</w:t>
      </w:r>
      <w:proofErr w:type="spellEnd"/>
      <w:r w:rsidR="006F0EBE">
        <w:rPr>
          <w:rFonts w:cs="Arial"/>
        </w:rPr>
        <w:t xml:space="preserve">.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proofErr w:type="spellStart"/>
      <w:r w:rsidR="006F0EBE">
        <w:rPr>
          <w:rFonts w:cs="Arial"/>
        </w:rPr>
        <w:t>t.j</w:t>
      </w:r>
      <w:proofErr w:type="spellEnd"/>
      <w:r w:rsidR="006F0EBE">
        <w:rPr>
          <w:rFonts w:cs="Arial"/>
        </w:rPr>
        <w:t xml:space="preserve">. oprávnené obdobie realizácie výdavkov je </w:t>
      </w:r>
      <w:r w:rsidRPr="0099542E">
        <w:rPr>
          <w:rFonts w:cs="Arial"/>
        </w:rPr>
        <w:t>od 1.1.2014 do</w:t>
      </w:r>
      <w:r w:rsidR="006F0EBE">
        <w:rPr>
          <w:rFonts w:cs="Arial"/>
        </w:rPr>
        <w:t> </w:t>
      </w:r>
      <w:r w:rsidRPr="0099542E">
        <w:rPr>
          <w:rFonts w:cs="Arial"/>
        </w:rPr>
        <w:t>31.12.2023).</w:t>
      </w:r>
    </w:p>
    <w:p w14:paraId="69236EB8" w14:textId="56EEED4D"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7A55D04F"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1B5EDDC3"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 xml:space="preserve">výdavky za zriadenie a vedenie účtu alebo účtov a za finančné transakcie na tomto účte; </w:t>
      </w:r>
    </w:p>
    <w:p w14:paraId="7A55D058" w14:textId="216E341E"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80"/>
      </w:r>
      <w:r w:rsidRPr="0073389C">
        <w:rPr>
          <w:rFonts w:ascii="Arial" w:hAnsi="Arial" w:cs="Arial"/>
          <w:sz w:val="19"/>
          <w:szCs w:val="19"/>
        </w:rPr>
        <w:t xml:space="preserve">. </w:t>
      </w:r>
    </w:p>
    <w:p w14:paraId="7A55D05A"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w:t>
      </w:r>
      <w:proofErr w:type="spellStart"/>
      <w:r w:rsidR="00AC7621">
        <w:rPr>
          <w:rFonts w:cs="Arial"/>
          <w:sz w:val="19"/>
          <w:szCs w:val="19"/>
          <w:lang w:val="sk-SK" w:eastAsia="en-US"/>
        </w:rPr>
        <w:t>atď</w:t>
      </w:r>
      <w:proofErr w:type="spellEnd"/>
      <w:r w:rsidR="00AC7621">
        <w:rPr>
          <w:rFonts w:cs="Arial"/>
          <w:sz w:val="19"/>
          <w:szCs w:val="19"/>
          <w:lang w:val="sk-SK" w:eastAsia="en-US"/>
        </w:rPr>
        <w:t>)</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81"/>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2560A08B"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0279BA98" w14:textId="6AC19838"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7A55D076" w14:textId="1F06922E"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57" w:name="_Toc361131496"/>
      <w:r w:rsidRPr="0073389C">
        <w:rPr>
          <w:rFonts w:ascii="Arial" w:hAnsi="Arial" w:cs="Arial"/>
          <w:b/>
          <w:sz w:val="19"/>
          <w:szCs w:val="19"/>
          <w:lang w:val="sk-SK" w:eastAsia="en-US"/>
        </w:rPr>
        <w:t>Problematika prekrývania sa výdavkov</w:t>
      </w:r>
      <w:bookmarkEnd w:id="57"/>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82"/>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úroky z úverov a pôžičiek</w:t>
      </w:r>
      <w:r w:rsidRPr="0073389C">
        <w:rPr>
          <w:rFonts w:ascii="Arial" w:hAnsi="Arial" w:cs="Arial"/>
          <w:sz w:val="19"/>
          <w:szCs w:val="19"/>
          <w:vertAlign w:val="superscript"/>
        </w:rPr>
        <w:footnoteReference w:id="83"/>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58" w:name="_Toc410907859"/>
      <w:bookmarkStart w:id="59" w:name="_Toc440372873"/>
      <w:bookmarkStart w:id="60" w:name="_Toc4576192"/>
      <w:r w:rsidRPr="0073389C">
        <w:rPr>
          <w:lang w:val="sk-SK"/>
        </w:rPr>
        <w:t>Postupy pri žiadosti o platbu</w:t>
      </w:r>
      <w:bookmarkEnd w:id="58"/>
      <w:bookmarkEnd w:id="59"/>
      <w:bookmarkEnd w:id="60"/>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65E0AF98"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 xml:space="preserve">systémom zálohových platieb, systémom refundácie, systémom </w:t>
      </w:r>
      <w:proofErr w:type="spellStart"/>
      <w:r w:rsidRPr="0073389C">
        <w:rPr>
          <w:rFonts w:ascii="Arial" w:hAnsi="Arial" w:cs="Arial"/>
          <w:b/>
          <w:sz w:val="19"/>
          <w:szCs w:val="19"/>
          <w:lang w:val="sk-SK"/>
        </w:rPr>
        <w:t>predfinancovania</w:t>
      </w:r>
      <w:proofErr w:type="spellEnd"/>
      <w:r w:rsidRPr="0073389C">
        <w:rPr>
          <w:rFonts w:ascii="Arial" w:hAnsi="Arial" w:cs="Arial"/>
          <w:b/>
          <w:sz w:val="19"/>
          <w:szCs w:val="19"/>
          <w:lang w:val="sk-SK"/>
        </w:rPr>
        <w:t xml:space="preserve">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Jednotlivé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môže prijímateľ predkladať len na jeden z uvedených systémov, tzn., že výdavky realizované z poskytnutých zálohových platieb nemôže prijímateľ kombinovať spolu s výdavkami uplatňovanými systémom refundácie v jednej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V takomto prípade prijímateľ predkladá samostatne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k  zúčtovaniu zálohovej platby a samostatne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k refundácii, resp. </w:t>
      </w:r>
      <w:proofErr w:type="spellStart"/>
      <w:r w:rsidRPr="0073389C">
        <w:rPr>
          <w:rFonts w:ascii="Arial" w:hAnsi="Arial" w:cs="Arial"/>
          <w:sz w:val="19"/>
          <w:szCs w:val="19"/>
          <w:lang w:val="sk-SK"/>
        </w:rPr>
        <w:t>predfinancovaniu</w:t>
      </w:r>
      <w:proofErr w:type="spellEnd"/>
      <w:r w:rsidRPr="0073389C">
        <w:rPr>
          <w:rFonts w:ascii="Arial" w:hAnsi="Arial" w:cs="Arial"/>
          <w:sz w:val="19"/>
          <w:szCs w:val="19"/>
          <w:lang w:val="sk-SK"/>
        </w:rPr>
        <w:t>.</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683559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proofErr w:type="spellStart"/>
      <w:r w:rsidR="00004CD8">
        <w:rPr>
          <w:rFonts w:ascii="Arial" w:hAnsi="Arial" w:cs="Arial"/>
          <w:sz w:val="19"/>
          <w:szCs w:val="19"/>
          <w:lang w:val="sk-SK"/>
        </w:rPr>
        <w:t>ŽoP</w:t>
      </w:r>
      <w:proofErr w:type="spellEnd"/>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093F89E9" w14:textId="78C63E6D"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proofErr w:type="spellStart"/>
      <w:r>
        <w:rPr>
          <w:rFonts w:ascii="Arial" w:hAnsi="Arial" w:cs="Arial"/>
          <w:sz w:val="19"/>
          <w:szCs w:val="19"/>
          <w:lang w:val="sk-SK"/>
        </w:rPr>
        <w:t>ŽoP</w:t>
      </w:r>
      <w:proofErr w:type="spellEnd"/>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659A5961" w14:textId="61B609D6"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 xml:space="preserve">s výnimkou žiadosti o platbu – poskytnutie </w:t>
      </w:r>
      <w:proofErr w:type="spellStart"/>
      <w:r w:rsidRPr="0073389C">
        <w:rPr>
          <w:rFonts w:ascii="Arial" w:hAnsi="Arial" w:cs="Arial"/>
          <w:sz w:val="19"/>
          <w:szCs w:val="19"/>
          <w:lang w:val="sk-SK"/>
        </w:rPr>
        <w:t>predfinancovania</w:t>
      </w:r>
      <w:proofErr w:type="spellEnd"/>
      <w:r w:rsidRPr="0073389C">
        <w:rPr>
          <w:rFonts w:ascii="Arial" w:hAnsi="Arial" w:cs="Arial"/>
          <w:sz w:val="19"/>
          <w:szCs w:val="19"/>
          <w:lang w:val="sk-SK"/>
        </w:rPr>
        <w:t xml:space="preserve">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7A55D08B" w14:textId="1B605DF9"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w:t>
      </w:r>
      <w:proofErr w:type="spellStart"/>
      <w:r w:rsidR="005851FA">
        <w:rPr>
          <w:rFonts w:ascii="Arial" w:hAnsi="Arial" w:cs="Arial"/>
          <w:sz w:val="19"/>
          <w:szCs w:val="19"/>
          <w:lang w:val="sk-SK"/>
        </w:rPr>
        <w:t>ŽoP</w:t>
      </w:r>
      <w:proofErr w:type="spellEnd"/>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w:t>
      </w:r>
      <w:proofErr w:type="spellStart"/>
      <w:r>
        <w:rPr>
          <w:rFonts w:ascii="Arial" w:hAnsi="Arial" w:cs="Arial"/>
          <w:sz w:val="19"/>
          <w:szCs w:val="19"/>
          <w:lang w:val="sk-SK"/>
        </w:rPr>
        <w:t>ŽoP</w:t>
      </w:r>
      <w:proofErr w:type="spellEnd"/>
      <w:r>
        <w:rPr>
          <w:rFonts w:ascii="Arial" w:hAnsi="Arial" w:cs="Arial"/>
          <w:sz w:val="19"/>
          <w:szCs w:val="19"/>
          <w:lang w:val="sk-SK"/>
        </w:rPr>
        <w:t xml:space="preserve">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w:t>
      </w:r>
      <w:proofErr w:type="spellStart"/>
      <w:r w:rsidR="001E3710" w:rsidRPr="0073389C">
        <w:rPr>
          <w:rFonts w:ascii="Arial" w:hAnsi="Arial" w:cs="Arial"/>
          <w:sz w:val="19"/>
          <w:szCs w:val="19"/>
          <w:lang w:val="sk-SK"/>
        </w:rPr>
        <w:t>ŽoP</w:t>
      </w:r>
      <w:proofErr w:type="spellEnd"/>
      <w:r w:rsidR="001E3710" w:rsidRPr="0073389C">
        <w:rPr>
          <w:rFonts w:ascii="Arial" w:hAnsi="Arial" w:cs="Arial"/>
          <w:sz w:val="19"/>
          <w:szCs w:val="19"/>
          <w:lang w:val="sk-SK"/>
        </w:rPr>
        <w:t xml:space="preserve">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w:t>
      </w:r>
      <w:proofErr w:type="spellStart"/>
      <w:r w:rsidRPr="0073389C">
        <w:t>ŽoP</w:t>
      </w:r>
      <w:proofErr w:type="spellEnd"/>
      <w:r w:rsidRPr="0073389C">
        <w:t xml:space="preserve"> a zašle prijímateľovi výzvu na doplnenie</w:t>
      </w:r>
      <w:r w:rsidRPr="0073389C">
        <w:rPr>
          <w:rStyle w:val="Odkaznapoznmkupodiarou"/>
        </w:rPr>
        <w:footnoteReference w:id="84"/>
      </w:r>
      <w:r w:rsidRPr="0073389C">
        <w:t xml:space="preserve">. Po doplnení </w:t>
      </w:r>
      <w:proofErr w:type="spellStart"/>
      <w:r w:rsidRPr="0073389C">
        <w:t>ŽoP</w:t>
      </w:r>
      <w:proofErr w:type="spellEnd"/>
      <w:r w:rsidRPr="0073389C">
        <w:t xml:space="preserve">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85"/>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 xml:space="preserve">správu z </w:t>
      </w:r>
      <w:r w:rsidRPr="0073389C">
        <w:lastRenderedPageBreak/>
        <w:t>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Uvedeným nie je dotknutý riadny postup určenia a schválenia ex-</w:t>
      </w:r>
      <w:proofErr w:type="spellStart"/>
      <w:r w:rsidRPr="0073389C">
        <w:t>ante</w:t>
      </w:r>
      <w:proofErr w:type="spellEnd"/>
      <w:r w:rsidRPr="0073389C">
        <w:t xml:space="preserv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w:t>
      </w:r>
      <w:proofErr w:type="spellStart"/>
      <w:r w:rsidRPr="0073389C">
        <w:rPr>
          <w:rFonts w:ascii="Arial" w:eastAsia="Arial Unicode MS" w:hAnsi="Arial" w:cs="Arial"/>
          <w:sz w:val="19"/>
          <w:szCs w:val="19"/>
          <w:u w:color="000000"/>
          <w:lang w:val="sk-SK"/>
        </w:rPr>
        <w:t>ŽoP</w:t>
      </w:r>
      <w:proofErr w:type="spellEnd"/>
      <w:r w:rsidRPr="0073389C">
        <w:rPr>
          <w:rFonts w:ascii="Arial" w:eastAsia="Arial Unicode MS" w:hAnsi="Arial" w:cs="Arial"/>
          <w:sz w:val="19"/>
          <w:szCs w:val="19"/>
          <w:u w:color="000000"/>
          <w:lang w:val="sk-SK"/>
        </w:rPr>
        <w:t xml:space="preserve">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 xml:space="preserve">navrhuje schváliť </w:t>
      </w:r>
      <w:proofErr w:type="spellStart"/>
      <w:r w:rsidRPr="0073389C">
        <w:rPr>
          <w:rFonts w:cs="Arial"/>
          <w:b/>
          <w:szCs w:val="19"/>
          <w:lang w:val="sk-SK"/>
        </w:rPr>
        <w:t>ŽoP</w:t>
      </w:r>
      <w:proofErr w:type="spellEnd"/>
      <w:r w:rsidRPr="0073389C">
        <w:rPr>
          <w:rFonts w:cs="Arial"/>
          <w:szCs w:val="19"/>
          <w:lang w:val="sk-SK"/>
        </w:rPr>
        <w:t xml:space="preserve"> </w:t>
      </w:r>
      <w:r w:rsidRPr="0073389C">
        <w:rPr>
          <w:rFonts w:cs="Arial"/>
          <w:szCs w:val="19"/>
          <w:u w:val="single"/>
          <w:lang w:val="sk-SK"/>
        </w:rPr>
        <w:t xml:space="preserve">v plnej výške </w:t>
      </w:r>
      <w:proofErr w:type="spellStart"/>
      <w:r w:rsidRPr="0073389C">
        <w:rPr>
          <w:rFonts w:cs="Arial"/>
          <w:szCs w:val="19"/>
          <w:u w:val="single"/>
          <w:lang w:val="sk-SK"/>
        </w:rPr>
        <w:t>ŽoP</w:t>
      </w:r>
      <w:proofErr w:type="spellEnd"/>
      <w:r w:rsidRPr="0073389C">
        <w:rPr>
          <w:rFonts w:cs="Arial"/>
          <w:szCs w:val="19"/>
          <w:u w:val="single"/>
          <w:lang w:val="sk-SK"/>
        </w:rPr>
        <w:t xml:space="preserve">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 xml:space="preserve">zamietne </w:t>
      </w:r>
      <w:proofErr w:type="spellStart"/>
      <w:r w:rsidRPr="0073389C">
        <w:rPr>
          <w:rFonts w:cs="Arial"/>
          <w:b/>
          <w:szCs w:val="19"/>
          <w:lang w:val="sk-SK"/>
        </w:rPr>
        <w:t>ŽoP</w:t>
      </w:r>
      <w:proofErr w:type="spellEnd"/>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61" w:name="_Toc410907860"/>
      <w:bookmarkStart w:id="62" w:name="_Toc440372874"/>
      <w:bookmarkStart w:id="63" w:name="_Toc4576193"/>
      <w:r w:rsidRPr="0073389C">
        <w:rPr>
          <w:lang w:val="sk-SK"/>
        </w:rPr>
        <w:t>Špecifiká jednotlivých systémov financovania</w:t>
      </w:r>
      <w:bookmarkEnd w:id="61"/>
      <w:bookmarkEnd w:id="62"/>
      <w:bookmarkEnd w:id="63"/>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Systém </w:t>
      </w:r>
      <w:proofErr w:type="spellStart"/>
      <w:r w:rsidRPr="0073389C">
        <w:rPr>
          <w:rFonts w:ascii="Arial" w:hAnsi="Arial" w:cs="Arial"/>
          <w:b/>
          <w:sz w:val="19"/>
          <w:szCs w:val="19"/>
          <w:lang w:val="sk-SK"/>
        </w:rPr>
        <w:t>predfinancovania</w:t>
      </w:r>
      <w:proofErr w:type="spellEnd"/>
      <w:r w:rsidRPr="0073389C">
        <w:rPr>
          <w:rFonts w:ascii="Arial" w:hAnsi="Arial" w:cs="Arial"/>
          <w:b/>
          <w:sz w:val="19"/>
          <w:szCs w:val="19"/>
          <w:lang w:val="sk-SK"/>
        </w:rPr>
        <w:t xml:space="preserve">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 xml:space="preserve">výdavkov (rozpočtových položiek projektu) tak, že je jednoznačne určené, ktoré konkrétne výdavky (napr. investičné) sa vyplácajú výlučne systémom </w:t>
      </w:r>
      <w:proofErr w:type="spellStart"/>
      <w:r w:rsidRPr="0073389C">
        <w:t>predfinancovania</w:t>
      </w:r>
      <w:proofErr w:type="spellEnd"/>
      <w:r w:rsidRPr="0073389C">
        <w:t>,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proofErr w:type="spellStart"/>
      <w:r w:rsidRPr="0073389C">
        <w:rPr>
          <w:u w:val="single"/>
        </w:rPr>
        <w:t>Predfinancovanie</w:t>
      </w:r>
      <w:proofErr w:type="spellEnd"/>
      <w:r w:rsidRPr="0073389C">
        <w:rPr>
          <w:u w:val="single"/>
        </w:rPr>
        <w:t xml:space="preserv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 xml:space="preserve">Pri využití systému </w:t>
      </w:r>
      <w:proofErr w:type="spellStart"/>
      <w:r w:rsidRPr="0073389C">
        <w:t>predfinancovania</w:t>
      </w:r>
      <w:proofErr w:type="spellEnd"/>
      <w:r w:rsidRPr="0073389C">
        <w:t xml:space="preserve"> sa vyplácanie prijímateľa – štátnej rozpočtovej organizácie uskutočňuje v dvoch etapách – etape poskytnutia </w:t>
      </w:r>
      <w:proofErr w:type="spellStart"/>
      <w:r w:rsidRPr="0073389C">
        <w:t>predfinancovania</w:t>
      </w:r>
      <w:proofErr w:type="spellEnd"/>
      <w:r w:rsidRPr="0073389C">
        <w:t xml:space="preserve"> a etape zúčtovania poskytnutého </w:t>
      </w:r>
      <w:proofErr w:type="spellStart"/>
      <w:r w:rsidRPr="0073389C">
        <w:t>predfinancovania</w:t>
      </w:r>
      <w:proofErr w:type="spellEnd"/>
      <w:r w:rsidRPr="0073389C">
        <w:t>.</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3FF36F51" w14:textId="2988E2C4"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w:t>
      </w:r>
      <w:proofErr w:type="spellStart"/>
      <w:r w:rsidR="007E1486" w:rsidRPr="003A2FA6">
        <w:rPr>
          <w:rFonts w:cs="Arial"/>
          <w:szCs w:val="16"/>
        </w:rPr>
        <w:t>predfinancovania</w:t>
      </w:r>
      <w:proofErr w:type="spellEnd"/>
      <w:r w:rsidR="007E1486" w:rsidRPr="003A2FA6">
        <w:rPr>
          <w:rFonts w:cs="Arial"/>
          <w:szCs w:val="16"/>
        </w:rPr>
        <w:t xml:space="preserve">)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14:paraId="7A55D09C" w14:textId="77777777" w:rsidR="00AE5A8F" w:rsidRPr="0073389C" w:rsidRDefault="00AE5A8F" w:rsidP="00CF7FC1">
      <w:pPr>
        <w:autoSpaceDE w:val="0"/>
        <w:autoSpaceDN w:val="0"/>
        <w:adjustRightInd w:val="0"/>
        <w:spacing w:before="120" w:after="120" w:line="288" w:lineRule="auto"/>
        <w:jc w:val="both"/>
      </w:pPr>
    </w:p>
    <w:p w14:paraId="7A55D09D" w14:textId="0ADD5D41"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 xml:space="preserve">Zúčtovanie </w:t>
      </w:r>
      <w:proofErr w:type="spellStart"/>
      <w:r w:rsidRPr="0073389C">
        <w:rPr>
          <w:b/>
        </w:rPr>
        <w:t>predfinancovania</w:t>
      </w:r>
      <w:proofErr w:type="spellEnd"/>
    </w:p>
    <w:p w14:paraId="7A55D09F" w14:textId="3B75F100"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Po poskytnutí </w:t>
      </w:r>
      <w:proofErr w:type="spellStart"/>
      <w:r w:rsidRPr="0073389C">
        <w:t>predfinancovania</w:t>
      </w:r>
      <w:proofErr w:type="spellEnd"/>
      <w:r w:rsidRPr="0073389C">
        <w:t xml:space="preserve"> je prijímateľ povinný celú výšku poskytnutého </w:t>
      </w:r>
      <w:proofErr w:type="spellStart"/>
      <w:r w:rsidRPr="0073389C">
        <w:t>predfinancovania</w:t>
      </w:r>
      <w:proofErr w:type="spellEnd"/>
      <w:r w:rsidRPr="0073389C">
        <w:t xml:space="preserve">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 xml:space="preserve">V prípade, ak bolo </w:t>
      </w:r>
      <w:proofErr w:type="spellStart"/>
      <w:r w:rsidR="00700600" w:rsidRPr="003A2FA6">
        <w:rPr>
          <w:rFonts w:cs="Arial"/>
          <w:bCs/>
          <w:szCs w:val="16"/>
        </w:rPr>
        <w:t>predfinancovanie</w:t>
      </w:r>
      <w:proofErr w:type="spellEnd"/>
      <w:r w:rsidR="00700600" w:rsidRPr="003A2FA6">
        <w:rPr>
          <w:rFonts w:cs="Arial"/>
          <w:bCs/>
          <w:szCs w:val="16"/>
        </w:rPr>
        <w:t xml:space="preserv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w:t>
      </w:r>
      <w:proofErr w:type="spellStart"/>
      <w:r w:rsidR="00700600" w:rsidRPr="003A2FA6">
        <w:rPr>
          <w:rFonts w:cs="Arial"/>
          <w:bCs/>
          <w:szCs w:val="16"/>
        </w:rPr>
        <w:t>predfinancovania</w:t>
      </w:r>
      <w:proofErr w:type="spellEnd"/>
      <w:r w:rsidR="00700600" w:rsidRPr="003A2FA6">
        <w:rPr>
          <w:rFonts w:cs="Arial"/>
          <w:bCs/>
          <w:szCs w:val="16"/>
        </w:rPr>
        <w:t xml:space="preserve">) na úrovni </w:t>
      </w:r>
      <w:r w:rsidR="00700600">
        <w:rPr>
          <w:rFonts w:cs="Arial"/>
          <w:bCs/>
          <w:szCs w:val="16"/>
        </w:rPr>
        <w:t>poskytovateľa</w:t>
      </w:r>
      <w:r w:rsidR="00700600" w:rsidRPr="003A2FA6">
        <w:rPr>
          <w:rFonts w:cs="Arial"/>
          <w:bCs/>
          <w:szCs w:val="16"/>
        </w:rPr>
        <w:t xml:space="preserve">, je prijímateľ povinný zúčtovať každú jednu poskytnutú platbu </w:t>
      </w:r>
      <w:proofErr w:type="spellStart"/>
      <w:r w:rsidR="00700600" w:rsidRPr="003A2FA6">
        <w:rPr>
          <w:rFonts w:cs="Arial"/>
          <w:bCs/>
          <w:szCs w:val="16"/>
        </w:rPr>
        <w:t>predfinancovania</w:t>
      </w:r>
      <w:proofErr w:type="spellEnd"/>
      <w:r w:rsidR="00700600" w:rsidRPr="003A2FA6">
        <w:rPr>
          <w:rFonts w:cs="Arial"/>
          <w:bCs/>
          <w:szCs w:val="16"/>
        </w:rPr>
        <w:t xml:space="preserve"> </w:t>
      </w:r>
      <w:r w:rsidR="00700600" w:rsidRPr="003A2FA6">
        <w:rPr>
          <w:rFonts w:cs="Arial"/>
          <w:bCs/>
          <w:szCs w:val="16"/>
        </w:rPr>
        <w:lastRenderedPageBreak/>
        <w:t>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w:t>
      </w:r>
      <w:proofErr w:type="spellStart"/>
      <w:r w:rsidR="00700600" w:rsidRPr="003A2FA6">
        <w:rPr>
          <w:rFonts w:cs="Arial"/>
          <w:bCs/>
          <w:szCs w:val="16"/>
        </w:rPr>
        <w:t>predfinancovania</w:t>
      </w:r>
      <w:proofErr w:type="spellEnd"/>
      <w:r w:rsidR="00700600" w:rsidRPr="003A2FA6">
        <w:rPr>
          <w:rFonts w:cs="Arial"/>
          <w:bCs/>
          <w:szCs w:val="16"/>
        </w:rPr>
        <w:t xml:space="preserve">)). </w:t>
      </w:r>
      <w:r w:rsidRPr="0073389C">
        <w:t xml:space="preserve"> Ku každej schválenej žiadosti o platbu (poskytnutie </w:t>
      </w:r>
      <w:proofErr w:type="spellStart"/>
      <w:r w:rsidRPr="0073389C">
        <w:t>predfinancovania</w:t>
      </w:r>
      <w:proofErr w:type="spellEnd"/>
      <w:r w:rsidRPr="0073389C">
        <w:t xml:space="preserve">) prijímateľ </w:t>
      </w:r>
      <w:r w:rsidR="00B67E94" w:rsidRPr="0073389C">
        <w:t xml:space="preserve">predkladá </w:t>
      </w:r>
      <w:r w:rsidRPr="0073389C" w:rsidDel="008F2861">
        <w:t xml:space="preserve">poskytovateľovi </w:t>
      </w:r>
      <w:r w:rsidRPr="0073389C">
        <w:t xml:space="preserve">samostatnú žiadosť o platbu (zúčtovanie </w:t>
      </w:r>
      <w:proofErr w:type="spellStart"/>
      <w:r w:rsidRPr="0073389C">
        <w:t>predfinancovania</w:t>
      </w:r>
      <w:proofErr w:type="spellEnd"/>
      <w:r w:rsidRPr="0073389C">
        <w:t>).</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w:t>
      </w:r>
      <w:proofErr w:type="spellStart"/>
      <w:r w:rsidRPr="0073389C">
        <w:t>predfinancovania</w:t>
      </w:r>
      <w:proofErr w:type="spellEnd"/>
      <w:r w:rsidRPr="0073389C">
        <w:t xml:space="preserve">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6F658F36" w14:textId="1B31E438"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 xml:space="preserve">Prijímateľ v rámci zúčtovania </w:t>
      </w:r>
      <w:proofErr w:type="spellStart"/>
      <w:r w:rsidRPr="0073389C">
        <w:t>predfinancovania</w:t>
      </w:r>
      <w:proofErr w:type="spellEnd"/>
      <w:r w:rsidRPr="0073389C">
        <w:t xml:space="preserve"> uvedie v žiadosti o platbu aj výdavky viažuce sa na hotovostné úhrady uvedené v </w:t>
      </w:r>
      <w:proofErr w:type="spellStart"/>
      <w:r w:rsidRPr="0073389C">
        <w:t>ŽoP</w:t>
      </w:r>
      <w:proofErr w:type="spellEnd"/>
      <w:r w:rsidRPr="0073389C">
        <w:t xml:space="preserve"> (poskytnutie </w:t>
      </w:r>
      <w:proofErr w:type="spellStart"/>
      <w:r w:rsidRPr="0073389C">
        <w:t>predfinancovania</w:t>
      </w:r>
      <w:proofErr w:type="spellEnd"/>
      <w:r w:rsidRPr="0073389C">
        <w:t>), pričom prijímateľ nie je povinný opätovne predkladať tie isté overené kópie príslušných účtovných dokladov potvrdzujúce hotovostnú úhradu.</w:t>
      </w:r>
      <w:r w:rsidR="00D53B82">
        <w:t xml:space="preserve"> </w:t>
      </w:r>
      <w:r w:rsidR="00147E0C" w:rsidRPr="00BB706D">
        <w:rPr>
          <w:rFonts w:cs="Arial"/>
          <w:szCs w:val="19"/>
        </w:rPr>
        <w:t xml:space="preserve">Nezúčtovaný rozdiel </w:t>
      </w:r>
      <w:proofErr w:type="spellStart"/>
      <w:r w:rsidR="00147E0C" w:rsidRPr="00BB706D">
        <w:rPr>
          <w:rFonts w:cs="Arial"/>
          <w:szCs w:val="19"/>
        </w:rPr>
        <w:t>predfinancovania</w:t>
      </w:r>
      <w:proofErr w:type="spellEnd"/>
      <w:r w:rsidR="00147E0C" w:rsidRPr="00BB706D">
        <w:rPr>
          <w:rFonts w:cs="Arial"/>
          <w:szCs w:val="19"/>
        </w:rPr>
        <w:t xml:space="preserve">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proofErr w:type="spellStart"/>
      <w:r w:rsidR="008950FF" w:rsidRPr="0099542E">
        <w:rPr>
          <w:rFonts w:cs="Arial"/>
          <w:szCs w:val="16"/>
        </w:rPr>
        <w:t>predfinancovania</w:t>
      </w:r>
      <w:proofErr w:type="spellEnd"/>
      <w:r w:rsidR="008950FF" w:rsidRPr="0099542E">
        <w:rPr>
          <w:rFonts w:cs="Arial"/>
          <w:szCs w:val="16"/>
        </w:rPr>
        <w:t xml:space="preserve">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5 pracovných dní od ukončenia lehoty na zúčtovanie poskytnutého </w:t>
      </w:r>
      <w:proofErr w:type="spellStart"/>
      <w:r w:rsidR="008950FF" w:rsidRPr="0099542E">
        <w:rPr>
          <w:rFonts w:cs="Arial"/>
          <w:szCs w:val="16"/>
        </w:rPr>
        <w:t>predfinancovania</w:t>
      </w:r>
      <w:proofErr w:type="spellEnd"/>
      <w:r w:rsidR="008950FF" w:rsidRPr="0099542E">
        <w:rPr>
          <w:rFonts w:cs="Arial"/>
          <w:szCs w:val="16"/>
        </w:rPr>
        <w:t xml:space="preserve">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1B487EA0" w14:textId="078B90D3"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t>V </w:t>
      </w:r>
      <w:r w:rsidRPr="00B416DC">
        <w:rPr>
          <w:rFonts w:cs="Arial"/>
          <w:szCs w:val="16"/>
        </w:rPr>
        <w:t>prípade</w:t>
      </w:r>
      <w:r w:rsidRPr="003A2FA6">
        <w:rPr>
          <w:rFonts w:cs="Arial"/>
          <w:color w:val="000000"/>
          <w:szCs w:val="16"/>
        </w:rPr>
        <w:t xml:space="preserve">, ak bola žiadosť o platbu (zúčtovanie </w:t>
      </w:r>
      <w:proofErr w:type="spellStart"/>
      <w:r w:rsidRPr="003A2FA6">
        <w:rPr>
          <w:rFonts w:cs="Arial"/>
          <w:color w:val="000000"/>
          <w:szCs w:val="16"/>
        </w:rPr>
        <w:t>predfinancovania</w:t>
      </w:r>
      <w:proofErr w:type="spellEnd"/>
      <w:r w:rsidRPr="003A2FA6">
        <w:rPr>
          <w:rFonts w:cs="Arial"/>
          <w:color w:val="000000"/>
          <w:szCs w:val="16"/>
        </w:rPr>
        <w:t xml:space="preserve">) znížená o sumu preplatku preddavkovej platby, reálne teda nedochádza k zúčtovaniu poskytnutého </w:t>
      </w:r>
      <w:proofErr w:type="spellStart"/>
      <w:r w:rsidRPr="003A2FA6">
        <w:rPr>
          <w:rFonts w:cs="Arial"/>
          <w:color w:val="000000"/>
          <w:szCs w:val="16"/>
        </w:rPr>
        <w:t>predfinancovania</w:t>
      </w:r>
      <w:proofErr w:type="spellEnd"/>
      <w:r w:rsidRPr="003A2FA6">
        <w:rPr>
          <w:rFonts w:cs="Arial"/>
          <w:color w:val="000000"/>
          <w:szCs w:val="16"/>
        </w:rPr>
        <w:t xml:space="preserve"> v 100 % </w:t>
      </w:r>
      <w:r>
        <w:rPr>
          <w:rFonts w:cs="Arial"/>
          <w:color w:val="000000"/>
          <w:szCs w:val="16"/>
        </w:rPr>
        <w:t>výške</w:t>
      </w:r>
      <w:r w:rsidRPr="003A2FA6">
        <w:rPr>
          <w:rFonts w:cs="Arial"/>
          <w:color w:val="000000"/>
          <w:szCs w:val="16"/>
        </w:rPr>
        <w:t xml:space="preserve"> poskytnutého </w:t>
      </w:r>
      <w:proofErr w:type="spellStart"/>
      <w:r w:rsidRPr="003A2FA6">
        <w:rPr>
          <w:rFonts w:cs="Arial"/>
          <w:color w:val="000000"/>
          <w:szCs w:val="16"/>
        </w:rPr>
        <w:t>predfinancovania</w:t>
      </w:r>
      <w:proofErr w:type="spellEnd"/>
      <w:r w:rsidRPr="003A2FA6">
        <w:rPr>
          <w:rFonts w:cs="Arial"/>
          <w:color w:val="000000"/>
          <w:szCs w:val="16"/>
        </w:rPr>
        <w:t xml:space="preserve">,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 xml:space="preserve">na sumu nezúčtovaného rozdielu poskytnutého </w:t>
      </w:r>
      <w:proofErr w:type="spellStart"/>
      <w:r w:rsidRPr="003A2FA6">
        <w:rPr>
          <w:rFonts w:cs="Arial"/>
          <w:color w:val="000000"/>
          <w:szCs w:val="16"/>
        </w:rPr>
        <w:t>predfinancovania</w:t>
      </w:r>
      <w:proofErr w:type="spellEnd"/>
      <w:r>
        <w:rPr>
          <w:rFonts w:cs="Arial"/>
          <w:color w:val="000000"/>
          <w:szCs w:val="16"/>
        </w:rPr>
        <w:t>.</w:t>
      </w:r>
    </w:p>
    <w:p w14:paraId="363593F8" w14:textId="1C196C5B"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642497FB"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7A55D0A4" w14:textId="0D958F60"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7F75449B"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86"/>
      </w:r>
      <w:r w:rsidR="00AE5A8F" w:rsidRPr="0073389C">
        <w:t>:</w:t>
      </w:r>
    </w:p>
    <w:p w14:paraId="77F4A561" w14:textId="49B48984"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129E4055" w14:textId="3BAFD8D5"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w:t>
      </w:r>
      <w:r w:rsidRPr="003A2FA6">
        <w:lastRenderedPageBreak/>
        <w:t xml:space="preserve">vyčerpaných finančných prostriedkov </w:t>
      </w:r>
      <w:r>
        <w:t>NFP</w:t>
      </w:r>
      <w:r w:rsidRPr="003A2FA6">
        <w:t xml:space="preserve"> (žiadosti o platbu (priebežná platba / zúčtovanie zálohovej platby / zúčtovanie </w:t>
      </w:r>
      <w:proofErr w:type="spellStart"/>
      <w:r w:rsidRPr="003A2FA6">
        <w:t>predfinancovania</w:t>
      </w:r>
      <w:proofErr w:type="spellEnd"/>
      <w:r w:rsidRPr="003A2FA6">
        <w:t>) schválen</w:t>
      </w:r>
      <w:r>
        <w:t>ých</w:t>
      </w:r>
      <w:r w:rsidRPr="003A2FA6">
        <w:t xml:space="preserve"> certifikačným orgánom). </w:t>
      </w:r>
    </w:p>
    <w:p w14:paraId="5C16AF01" w14:textId="4FBFB3BB" w:rsidR="00D22203" w:rsidRPr="003A2FA6" w:rsidRDefault="00D22203" w:rsidP="000740DE">
      <w:pPr>
        <w:autoSpaceDE w:val="0"/>
        <w:autoSpaceDN w:val="0"/>
        <w:adjustRightInd w:val="0"/>
        <w:spacing w:before="120"/>
        <w:jc w:val="both"/>
      </w:pPr>
      <w:r w:rsidRPr="003A2FA6">
        <w:t xml:space="preserve">V prípade kombinácie systému zálohových platieb a systému </w:t>
      </w:r>
      <w:proofErr w:type="spellStart"/>
      <w:r w:rsidRPr="003A2FA6">
        <w:t>predfinancovania</w:t>
      </w:r>
      <w:proofErr w:type="spellEnd"/>
      <w:r w:rsidRPr="003A2FA6">
        <w:t xml:space="preserve">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14:paraId="6D44A70E" w14:textId="77777777" w:rsidR="00D22203" w:rsidRPr="003A2FA6" w:rsidRDefault="00D22203" w:rsidP="000740DE">
      <w:pPr>
        <w:autoSpaceDE w:val="0"/>
        <w:autoSpaceDN w:val="0"/>
        <w:adjustRightInd w:val="0"/>
        <w:spacing w:before="120"/>
        <w:jc w:val="both"/>
      </w:pPr>
      <w:r w:rsidRPr="003A2FA6">
        <w:t>V prípade projektov, ktoré okrem prijímateľa realizujú aj partneri, sa v oboch prípadoch maximálna výška zálohovej platby vypočíta na rovnakom princípe, avšak samostatne pre prijímateľa a samostatne pre partnera.</w:t>
      </w:r>
    </w:p>
    <w:p w14:paraId="7DC9C14A" w14:textId="77777777"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14:paraId="400921CE" w14:textId="08E11AB7" w:rsidR="00D22203" w:rsidRPr="003A2FA6" w:rsidRDefault="00D22203" w:rsidP="00EF2066">
      <w:pPr>
        <w:autoSpaceDE w:val="0"/>
        <w:autoSpaceDN w:val="0"/>
        <w:adjustRightInd w:val="0"/>
        <w:spacing w:before="120"/>
        <w:jc w:val="both"/>
      </w:pPr>
      <w:r w:rsidRPr="003A2FA6">
        <w:t>V prípade kombinácie systému zálohových platieb, refundácie a </w:t>
      </w:r>
      <w:proofErr w:type="spellStart"/>
      <w:r w:rsidRPr="003A2FA6">
        <w:t>predfinancovania</w:t>
      </w:r>
      <w:proofErr w:type="spellEnd"/>
      <w:r w:rsidRPr="003A2FA6">
        <w:t xml:space="preserve"> sa maximálna výška zálohovej platby vypočíta v zmysle bodu </w:t>
      </w:r>
      <w:r w:rsidR="007E12F6">
        <w:t>1</w:t>
      </w:r>
      <w:r w:rsidRPr="003A2FA6">
        <w:t xml:space="preserve"> (tretia odrážka) a bodu </w:t>
      </w:r>
      <w:r w:rsidR="0069413B">
        <w:t>2</w:t>
      </w:r>
      <w:r w:rsidRPr="003A2FA6">
        <w:t xml:space="preserve"> (tretia odrážka).</w:t>
      </w:r>
    </w:p>
    <w:p w14:paraId="3962A14C"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14:paraId="17D2A2B3"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E38268E" w14:textId="77777777" w:rsidTr="00D22203">
        <w:trPr>
          <w:trHeight w:val="703"/>
        </w:trPr>
        <w:tc>
          <w:tcPr>
            <w:tcW w:w="1808" w:type="dxa"/>
            <w:shd w:val="clear" w:color="auto" w:fill="BFBFBF" w:themeFill="background1" w:themeFillShade="BF"/>
          </w:tcPr>
          <w:p w14:paraId="06B86873"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6B8BB8D3" w14:textId="77777777" w:rsidR="00D22203" w:rsidRPr="003A2FA6" w:rsidRDefault="00D22203" w:rsidP="00D22203">
            <w:pPr>
              <w:jc w:val="center"/>
            </w:pPr>
            <w:r w:rsidRPr="003A2FA6">
              <w:t>=</w:t>
            </w:r>
          </w:p>
        </w:tc>
        <w:tc>
          <w:tcPr>
            <w:tcW w:w="532" w:type="dxa"/>
            <w:shd w:val="clear" w:color="auto" w:fill="BFBFBF" w:themeFill="background1" w:themeFillShade="BF"/>
          </w:tcPr>
          <w:p w14:paraId="6A3E6791" w14:textId="77777777" w:rsidR="00D22203" w:rsidRPr="003A2FA6" w:rsidRDefault="00D22203" w:rsidP="00D22203">
            <w:pPr>
              <w:jc w:val="center"/>
            </w:pPr>
            <w:r w:rsidRPr="003A2FA6">
              <w:t>0,4</w:t>
            </w:r>
          </w:p>
        </w:tc>
        <w:tc>
          <w:tcPr>
            <w:tcW w:w="466" w:type="dxa"/>
            <w:shd w:val="clear" w:color="auto" w:fill="BFBFBF" w:themeFill="background1" w:themeFillShade="BF"/>
          </w:tcPr>
          <w:p w14:paraId="77181BAF" w14:textId="77777777" w:rsidR="00D22203" w:rsidRPr="003A2FA6" w:rsidRDefault="00D22203" w:rsidP="00D22203">
            <w:pPr>
              <w:jc w:val="center"/>
            </w:pPr>
            <w:r w:rsidRPr="003A2FA6">
              <w:t>x</w:t>
            </w:r>
          </w:p>
        </w:tc>
        <w:tc>
          <w:tcPr>
            <w:tcW w:w="5425" w:type="dxa"/>
            <w:shd w:val="clear" w:color="auto" w:fill="BFBFBF" w:themeFill="background1" w:themeFillShade="BF"/>
          </w:tcPr>
          <w:p w14:paraId="72EB0BFF" w14:textId="77777777" w:rsidR="00D22203" w:rsidRPr="003A2FA6" w:rsidRDefault="00D22203" w:rsidP="00D22203">
            <w:pPr>
              <w:jc w:val="center"/>
            </w:pPr>
            <w:r w:rsidRPr="003A2FA6">
              <w:t>(suma nenávratného finančného príspevku – vyčerpaná suma nenávratného finančného príspevku (zdroj EÚ a ŠR))</w:t>
            </w:r>
          </w:p>
        </w:tc>
      </w:tr>
    </w:tbl>
    <w:p w14:paraId="0B2BE53D"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14:paraId="053E1B58" w14:textId="77777777" w:rsidTr="00D22203">
        <w:trPr>
          <w:trHeight w:val="279"/>
        </w:trPr>
        <w:tc>
          <w:tcPr>
            <w:tcW w:w="1628" w:type="dxa"/>
            <w:vMerge w:val="restart"/>
            <w:shd w:val="clear" w:color="auto" w:fill="BFBFBF" w:themeFill="background1" w:themeFillShade="BF"/>
          </w:tcPr>
          <w:p w14:paraId="2E060BDC" w14:textId="77777777" w:rsidR="00D22203" w:rsidRPr="003A2FA6" w:rsidRDefault="00D22203" w:rsidP="00D22203">
            <w:pPr>
              <w:jc w:val="center"/>
            </w:pPr>
            <w:r w:rsidRPr="003A2FA6">
              <w:t>maximálna výška prvej poskytnutej zálohovej platby</w:t>
            </w:r>
          </w:p>
        </w:tc>
        <w:tc>
          <w:tcPr>
            <w:tcW w:w="561" w:type="dxa"/>
            <w:vMerge w:val="restart"/>
            <w:shd w:val="clear" w:color="auto" w:fill="BFBFBF" w:themeFill="background1" w:themeFillShade="BF"/>
          </w:tcPr>
          <w:p w14:paraId="3901C154"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13627528"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43353781" w14:textId="77777777"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14:paraId="6B9F1DA3" w14:textId="77777777"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14:paraId="5240E4E2" w14:textId="77777777" w:rsidR="00D22203" w:rsidRPr="003A2FA6" w:rsidRDefault="00D22203" w:rsidP="00D22203">
            <w:pPr>
              <w:jc w:val="center"/>
            </w:pPr>
            <w:r w:rsidRPr="003A2FA6">
              <w:t>x</w:t>
            </w:r>
          </w:p>
        </w:tc>
        <w:tc>
          <w:tcPr>
            <w:tcW w:w="1116" w:type="dxa"/>
            <w:vMerge w:val="restart"/>
            <w:shd w:val="clear" w:color="auto" w:fill="BFBFBF" w:themeFill="background1" w:themeFillShade="BF"/>
          </w:tcPr>
          <w:p w14:paraId="1E9996E2" w14:textId="77777777" w:rsidR="00D22203" w:rsidRPr="003A2FA6" w:rsidRDefault="00D22203" w:rsidP="00D22203">
            <w:pPr>
              <w:jc w:val="center"/>
            </w:pPr>
            <w:r w:rsidRPr="003A2FA6">
              <w:t>12</w:t>
            </w:r>
          </w:p>
        </w:tc>
      </w:tr>
      <w:tr w:rsidR="00D22203" w:rsidRPr="003A2FA6" w14:paraId="5EA45EC3" w14:textId="77777777" w:rsidTr="00D22203">
        <w:trPr>
          <w:trHeight w:val="305"/>
        </w:trPr>
        <w:tc>
          <w:tcPr>
            <w:tcW w:w="1628" w:type="dxa"/>
            <w:vMerge/>
            <w:shd w:val="clear" w:color="auto" w:fill="BFBFBF" w:themeFill="background1" w:themeFillShade="BF"/>
          </w:tcPr>
          <w:p w14:paraId="3AABBE22" w14:textId="77777777" w:rsidR="00D22203" w:rsidRPr="003A2FA6" w:rsidRDefault="00D22203" w:rsidP="00D22203">
            <w:pPr>
              <w:jc w:val="center"/>
            </w:pPr>
          </w:p>
        </w:tc>
        <w:tc>
          <w:tcPr>
            <w:tcW w:w="561" w:type="dxa"/>
            <w:vMerge/>
            <w:shd w:val="clear" w:color="auto" w:fill="BFBFBF" w:themeFill="background1" w:themeFillShade="BF"/>
          </w:tcPr>
          <w:p w14:paraId="69A9FCE9" w14:textId="77777777" w:rsidR="00D22203" w:rsidRPr="003A2FA6" w:rsidRDefault="00D22203" w:rsidP="00D22203">
            <w:pPr>
              <w:jc w:val="center"/>
            </w:pPr>
          </w:p>
        </w:tc>
        <w:tc>
          <w:tcPr>
            <w:tcW w:w="532" w:type="dxa"/>
            <w:vMerge/>
            <w:shd w:val="clear" w:color="auto" w:fill="BFBFBF" w:themeFill="background1" w:themeFillShade="BF"/>
          </w:tcPr>
          <w:p w14:paraId="39585953" w14:textId="77777777" w:rsidR="00D22203" w:rsidRPr="003A2FA6" w:rsidRDefault="00D22203" w:rsidP="00D22203">
            <w:pPr>
              <w:jc w:val="center"/>
            </w:pPr>
          </w:p>
        </w:tc>
        <w:tc>
          <w:tcPr>
            <w:tcW w:w="466" w:type="dxa"/>
            <w:vMerge/>
            <w:shd w:val="clear" w:color="auto" w:fill="BFBFBF" w:themeFill="background1" w:themeFillShade="BF"/>
          </w:tcPr>
          <w:p w14:paraId="0D67A776" w14:textId="77777777"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14:paraId="5C901954" w14:textId="77777777"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14:paraId="1F28A5F3" w14:textId="77777777" w:rsidR="00D22203" w:rsidRPr="003A2FA6" w:rsidRDefault="00D22203" w:rsidP="00D22203">
            <w:pPr>
              <w:jc w:val="center"/>
            </w:pPr>
          </w:p>
        </w:tc>
        <w:tc>
          <w:tcPr>
            <w:tcW w:w="1116" w:type="dxa"/>
            <w:vMerge/>
            <w:shd w:val="clear" w:color="auto" w:fill="BFBFBF" w:themeFill="background1" w:themeFillShade="BF"/>
          </w:tcPr>
          <w:p w14:paraId="75732D79" w14:textId="77777777" w:rsidR="00D22203" w:rsidRPr="003A2FA6" w:rsidRDefault="00D22203" w:rsidP="00D22203">
            <w:pPr>
              <w:jc w:val="center"/>
            </w:pPr>
          </w:p>
        </w:tc>
      </w:tr>
    </w:tbl>
    <w:p w14:paraId="62D4369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 xml:space="preserve">kombinácie systému zálohových platieb a systému </w:t>
      </w:r>
      <w:proofErr w:type="spellStart"/>
      <w:r w:rsidRPr="00B416DC">
        <w:rPr>
          <w:u w:val="single"/>
        </w:rPr>
        <w:t>predfinancovania</w:t>
      </w:r>
      <w:proofErr w:type="spellEnd"/>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66A3CA15" w14:textId="77777777" w:rsidTr="00D22203">
        <w:trPr>
          <w:trHeight w:val="279"/>
        </w:trPr>
        <w:tc>
          <w:tcPr>
            <w:tcW w:w="1628" w:type="dxa"/>
            <w:shd w:val="clear" w:color="auto" w:fill="BFBFBF" w:themeFill="background1" w:themeFillShade="BF"/>
          </w:tcPr>
          <w:p w14:paraId="023EC082"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3C6BEE8E" w14:textId="77777777" w:rsidR="00D22203" w:rsidRPr="003A2FA6" w:rsidRDefault="00D22203" w:rsidP="00D22203">
            <w:pPr>
              <w:jc w:val="center"/>
            </w:pPr>
            <w:r w:rsidRPr="003A2FA6">
              <w:t>=</w:t>
            </w:r>
          </w:p>
        </w:tc>
        <w:tc>
          <w:tcPr>
            <w:tcW w:w="532" w:type="dxa"/>
            <w:shd w:val="clear" w:color="auto" w:fill="BFBFBF" w:themeFill="background1" w:themeFillShade="BF"/>
          </w:tcPr>
          <w:p w14:paraId="13AB8154" w14:textId="77777777" w:rsidR="00D22203" w:rsidRPr="003A2FA6" w:rsidRDefault="00D22203" w:rsidP="00D22203">
            <w:pPr>
              <w:jc w:val="center"/>
            </w:pPr>
            <w:r w:rsidRPr="003A2FA6">
              <w:t>0,4</w:t>
            </w:r>
          </w:p>
        </w:tc>
        <w:tc>
          <w:tcPr>
            <w:tcW w:w="466" w:type="dxa"/>
            <w:shd w:val="clear" w:color="auto" w:fill="BFBFBF" w:themeFill="background1" w:themeFillShade="BF"/>
          </w:tcPr>
          <w:p w14:paraId="358D1F6D" w14:textId="77777777" w:rsidR="00D22203" w:rsidRPr="003A2FA6" w:rsidRDefault="00D22203" w:rsidP="00D22203">
            <w:pPr>
              <w:jc w:val="center"/>
            </w:pPr>
            <w:r w:rsidRPr="003A2FA6">
              <w:t>x</w:t>
            </w:r>
          </w:p>
        </w:tc>
        <w:tc>
          <w:tcPr>
            <w:tcW w:w="5632" w:type="dxa"/>
            <w:shd w:val="clear" w:color="auto" w:fill="BFBFBF" w:themeFill="background1" w:themeFillShade="BF"/>
          </w:tcPr>
          <w:p w14:paraId="01FB5D03"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14:paraId="232BE959" w14:textId="77777777" w:rsidR="00D22203" w:rsidRPr="003A2FA6" w:rsidRDefault="00D22203" w:rsidP="00D22203">
            <w:pPr>
              <w:jc w:val="center"/>
            </w:pPr>
            <w:r w:rsidRPr="003A2FA6">
              <w:t>– vyčerpaná suma nenávratného finančného príspevku na predmetných položkách (zdroj EÚ a ŠR)</w:t>
            </w:r>
          </w:p>
        </w:tc>
      </w:tr>
    </w:tbl>
    <w:p w14:paraId="348C74CD" w14:textId="16858B41"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0B69A8E7" w14:textId="494B2FC1"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14:paraId="6F8163E2" w14:textId="77777777" w:rsidR="00D22203" w:rsidRPr="003A2FA6" w:rsidRDefault="00D22203" w:rsidP="005B7173">
      <w:pPr>
        <w:numPr>
          <w:ilvl w:val="0"/>
          <w:numId w:val="89"/>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722A9778" w14:textId="77777777" w:rsidTr="00D22203">
        <w:trPr>
          <w:trHeight w:val="703"/>
        </w:trPr>
        <w:tc>
          <w:tcPr>
            <w:tcW w:w="1808" w:type="dxa"/>
            <w:shd w:val="clear" w:color="auto" w:fill="BFBFBF" w:themeFill="background1" w:themeFillShade="BF"/>
          </w:tcPr>
          <w:p w14:paraId="51E1B742"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5B403704" w14:textId="77777777" w:rsidR="00D22203" w:rsidRPr="003A2FA6" w:rsidRDefault="00D22203" w:rsidP="00D22203">
            <w:pPr>
              <w:jc w:val="center"/>
            </w:pPr>
            <w:r w:rsidRPr="003A2FA6">
              <w:t>=</w:t>
            </w:r>
          </w:p>
        </w:tc>
        <w:tc>
          <w:tcPr>
            <w:tcW w:w="608" w:type="dxa"/>
            <w:shd w:val="clear" w:color="auto" w:fill="BFBFBF" w:themeFill="background1" w:themeFillShade="BF"/>
          </w:tcPr>
          <w:p w14:paraId="498B7EB4" w14:textId="77777777" w:rsidR="00D22203" w:rsidRPr="003A2FA6" w:rsidRDefault="00D22203" w:rsidP="00D22203">
            <w:pPr>
              <w:jc w:val="center"/>
            </w:pPr>
            <w:r w:rsidRPr="003A2FA6">
              <w:t>0,4</w:t>
            </w:r>
          </w:p>
        </w:tc>
        <w:tc>
          <w:tcPr>
            <w:tcW w:w="643" w:type="dxa"/>
            <w:shd w:val="clear" w:color="auto" w:fill="BFBFBF" w:themeFill="background1" w:themeFillShade="BF"/>
          </w:tcPr>
          <w:p w14:paraId="07888899" w14:textId="77777777" w:rsidR="00D22203" w:rsidRPr="003A2FA6" w:rsidRDefault="00D22203" w:rsidP="00D22203">
            <w:pPr>
              <w:jc w:val="center"/>
            </w:pPr>
            <w:r w:rsidRPr="003A2FA6">
              <w:t>x</w:t>
            </w:r>
          </w:p>
        </w:tc>
        <w:tc>
          <w:tcPr>
            <w:tcW w:w="5209" w:type="dxa"/>
            <w:shd w:val="clear" w:color="auto" w:fill="BFBFBF" w:themeFill="background1" w:themeFillShade="BF"/>
          </w:tcPr>
          <w:p w14:paraId="1BED1AD1" w14:textId="77777777" w:rsidR="00D22203" w:rsidRPr="003A2FA6" w:rsidRDefault="00D22203" w:rsidP="00D22203">
            <w:pPr>
              <w:jc w:val="center"/>
            </w:pPr>
            <w:r w:rsidRPr="003A2FA6">
              <w:t>(suma nenávratného finančného príspevku po zmene – vyčerpaná suma nenávratného finančného príspevku (zdroj EÚ a ŠR))</w:t>
            </w:r>
          </w:p>
        </w:tc>
      </w:tr>
    </w:tbl>
    <w:p w14:paraId="6701C4BC" w14:textId="77777777" w:rsidR="00D22203" w:rsidRPr="003A2FA6" w:rsidRDefault="00D22203" w:rsidP="005B7173">
      <w:pPr>
        <w:numPr>
          <w:ilvl w:val="0"/>
          <w:numId w:val="89"/>
        </w:numPr>
        <w:spacing w:before="120" w:after="120"/>
        <w:ind w:left="567" w:hanging="283"/>
        <w:jc w:val="both"/>
      </w:pPr>
      <w:r w:rsidRPr="003A2FA6">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14:paraId="51A6D6A9" w14:textId="77777777" w:rsidTr="00D22203">
        <w:trPr>
          <w:trHeight w:val="279"/>
        </w:trPr>
        <w:tc>
          <w:tcPr>
            <w:tcW w:w="1628" w:type="dxa"/>
            <w:vMerge w:val="restart"/>
            <w:shd w:val="clear" w:color="auto" w:fill="BFBFBF" w:themeFill="background1" w:themeFillShade="BF"/>
          </w:tcPr>
          <w:p w14:paraId="49E56119" w14:textId="77777777" w:rsidR="00D22203" w:rsidRPr="003A2FA6" w:rsidRDefault="00D22203" w:rsidP="00D22203">
            <w:pPr>
              <w:jc w:val="center"/>
            </w:pPr>
            <w:r w:rsidRPr="003A2FA6">
              <w:lastRenderedPageBreak/>
              <w:t>maximálna výška poskytnutej zálohovej platby</w:t>
            </w:r>
          </w:p>
        </w:tc>
        <w:tc>
          <w:tcPr>
            <w:tcW w:w="561" w:type="dxa"/>
            <w:vMerge w:val="restart"/>
            <w:shd w:val="clear" w:color="auto" w:fill="BFBFBF" w:themeFill="background1" w:themeFillShade="BF"/>
          </w:tcPr>
          <w:p w14:paraId="7FCADF22"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24DF2080"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1EEE9FCD" w14:textId="77777777"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14:paraId="43753205" w14:textId="77777777"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14:paraId="020CCCA7" w14:textId="77777777" w:rsidR="00D22203" w:rsidRPr="003A2FA6" w:rsidRDefault="00D22203" w:rsidP="00D22203">
            <w:pPr>
              <w:jc w:val="center"/>
            </w:pPr>
            <w:r w:rsidRPr="003A2FA6">
              <w:t>x</w:t>
            </w:r>
          </w:p>
        </w:tc>
        <w:tc>
          <w:tcPr>
            <w:tcW w:w="930" w:type="dxa"/>
            <w:vMerge w:val="restart"/>
            <w:shd w:val="clear" w:color="auto" w:fill="BFBFBF" w:themeFill="background1" w:themeFillShade="BF"/>
          </w:tcPr>
          <w:p w14:paraId="4013C62F" w14:textId="77777777" w:rsidR="00D22203" w:rsidRPr="003A2FA6" w:rsidRDefault="00D22203" w:rsidP="00D22203">
            <w:pPr>
              <w:jc w:val="center"/>
            </w:pPr>
            <w:r w:rsidRPr="003A2FA6">
              <w:t>12</w:t>
            </w:r>
          </w:p>
        </w:tc>
      </w:tr>
      <w:tr w:rsidR="00D22203" w:rsidRPr="003A2FA6" w14:paraId="79361ADF" w14:textId="77777777" w:rsidTr="00D22203">
        <w:trPr>
          <w:trHeight w:val="305"/>
        </w:trPr>
        <w:tc>
          <w:tcPr>
            <w:tcW w:w="1628" w:type="dxa"/>
            <w:vMerge/>
            <w:shd w:val="clear" w:color="auto" w:fill="BFBFBF" w:themeFill="background1" w:themeFillShade="BF"/>
          </w:tcPr>
          <w:p w14:paraId="0885FD38" w14:textId="77777777" w:rsidR="00D22203" w:rsidRPr="003A2FA6" w:rsidRDefault="00D22203" w:rsidP="00D22203">
            <w:pPr>
              <w:jc w:val="center"/>
            </w:pPr>
          </w:p>
        </w:tc>
        <w:tc>
          <w:tcPr>
            <w:tcW w:w="561" w:type="dxa"/>
            <w:vMerge/>
            <w:shd w:val="clear" w:color="auto" w:fill="BFBFBF" w:themeFill="background1" w:themeFillShade="BF"/>
          </w:tcPr>
          <w:p w14:paraId="17500F6F" w14:textId="77777777" w:rsidR="00D22203" w:rsidRPr="003A2FA6" w:rsidRDefault="00D22203" w:rsidP="00D22203">
            <w:pPr>
              <w:jc w:val="center"/>
            </w:pPr>
          </w:p>
        </w:tc>
        <w:tc>
          <w:tcPr>
            <w:tcW w:w="532" w:type="dxa"/>
            <w:vMerge/>
            <w:shd w:val="clear" w:color="auto" w:fill="BFBFBF" w:themeFill="background1" w:themeFillShade="BF"/>
          </w:tcPr>
          <w:p w14:paraId="756CD0BD" w14:textId="77777777" w:rsidR="00D22203" w:rsidRPr="003A2FA6" w:rsidRDefault="00D22203" w:rsidP="00D22203">
            <w:pPr>
              <w:jc w:val="center"/>
            </w:pPr>
          </w:p>
        </w:tc>
        <w:tc>
          <w:tcPr>
            <w:tcW w:w="466" w:type="dxa"/>
            <w:vMerge/>
            <w:shd w:val="clear" w:color="auto" w:fill="BFBFBF" w:themeFill="background1" w:themeFillShade="BF"/>
          </w:tcPr>
          <w:p w14:paraId="6A90E46F" w14:textId="77777777"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14:paraId="5398673E" w14:textId="77777777"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14:paraId="18BD851A" w14:textId="77777777" w:rsidR="00D22203" w:rsidRPr="003A2FA6" w:rsidRDefault="00D22203" w:rsidP="00D22203">
            <w:pPr>
              <w:jc w:val="center"/>
            </w:pPr>
          </w:p>
        </w:tc>
        <w:tc>
          <w:tcPr>
            <w:tcW w:w="930" w:type="dxa"/>
            <w:vMerge/>
            <w:shd w:val="clear" w:color="auto" w:fill="BFBFBF" w:themeFill="background1" w:themeFillShade="BF"/>
          </w:tcPr>
          <w:p w14:paraId="39A7E62D" w14:textId="77777777" w:rsidR="00D22203" w:rsidRPr="003A2FA6" w:rsidRDefault="00D22203" w:rsidP="00D22203">
            <w:pPr>
              <w:jc w:val="center"/>
            </w:pPr>
          </w:p>
        </w:tc>
      </w:tr>
    </w:tbl>
    <w:p w14:paraId="2BB1C4A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 xml:space="preserve">kombinácie systému zálohových platieb a systému </w:t>
      </w:r>
      <w:proofErr w:type="spellStart"/>
      <w:r w:rsidRPr="00B416DC">
        <w:rPr>
          <w:u w:val="single"/>
        </w:rPr>
        <w:t>predfinancovania</w:t>
      </w:r>
      <w:proofErr w:type="spellEnd"/>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14:paraId="0C4A7D4C" w14:textId="77777777" w:rsidTr="00D22203">
        <w:trPr>
          <w:trHeight w:val="279"/>
        </w:trPr>
        <w:tc>
          <w:tcPr>
            <w:tcW w:w="1628" w:type="dxa"/>
            <w:shd w:val="clear" w:color="auto" w:fill="BFBFBF" w:themeFill="background1" w:themeFillShade="BF"/>
          </w:tcPr>
          <w:p w14:paraId="5DD18325"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49A10BCA" w14:textId="77777777" w:rsidR="00D22203" w:rsidRPr="003A2FA6" w:rsidRDefault="00D22203" w:rsidP="00D22203">
            <w:pPr>
              <w:jc w:val="center"/>
            </w:pPr>
            <w:r w:rsidRPr="003A2FA6">
              <w:t>=</w:t>
            </w:r>
          </w:p>
        </w:tc>
        <w:tc>
          <w:tcPr>
            <w:tcW w:w="532" w:type="dxa"/>
            <w:shd w:val="clear" w:color="auto" w:fill="BFBFBF" w:themeFill="background1" w:themeFillShade="BF"/>
          </w:tcPr>
          <w:p w14:paraId="424E2D0F" w14:textId="77777777" w:rsidR="00D22203" w:rsidRPr="003A2FA6" w:rsidRDefault="00D22203" w:rsidP="00D22203">
            <w:pPr>
              <w:jc w:val="center"/>
            </w:pPr>
            <w:r w:rsidRPr="003A2FA6">
              <w:t>0,4</w:t>
            </w:r>
          </w:p>
        </w:tc>
        <w:tc>
          <w:tcPr>
            <w:tcW w:w="681" w:type="dxa"/>
            <w:shd w:val="clear" w:color="auto" w:fill="BFBFBF" w:themeFill="background1" w:themeFillShade="BF"/>
          </w:tcPr>
          <w:p w14:paraId="4C2368C6" w14:textId="77777777" w:rsidR="00D22203" w:rsidRPr="003A2FA6" w:rsidRDefault="00D22203" w:rsidP="00D22203">
            <w:pPr>
              <w:jc w:val="center"/>
            </w:pPr>
            <w:r w:rsidRPr="003A2FA6">
              <w:t>x</w:t>
            </w:r>
          </w:p>
        </w:tc>
        <w:tc>
          <w:tcPr>
            <w:tcW w:w="5419" w:type="dxa"/>
            <w:shd w:val="clear" w:color="auto" w:fill="BFBFBF" w:themeFill="background1" w:themeFillShade="BF"/>
          </w:tcPr>
          <w:p w14:paraId="057742FC"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14:paraId="4B5162DC" w14:textId="77777777" w:rsidR="00D22203" w:rsidRPr="003A2FA6" w:rsidRDefault="00D22203" w:rsidP="00D22203">
            <w:pPr>
              <w:jc w:val="center"/>
            </w:pPr>
            <w:r w:rsidRPr="003A2FA6">
              <w:t>– vyčerpaná suma nenávratného finančného príspevku na predmetných položkách (zdroj EÚ a ŠR)</w:t>
            </w:r>
          </w:p>
        </w:tc>
      </w:tr>
    </w:tbl>
    <w:p w14:paraId="6FABEA64"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14:paraId="314BFDDB"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4B569A64" w14:textId="118161AE"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14:paraId="546DD461" w14:textId="1446D68A"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14:paraId="14797637"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w:t>
      </w:r>
      <w:proofErr w:type="spellStart"/>
      <w:r w:rsidRPr="00B416DC">
        <w:rPr>
          <w:rFonts w:cs="Arial"/>
        </w:rPr>
        <w:t>ŽoP</w:t>
      </w:r>
      <w:proofErr w:type="spellEnd"/>
      <w:r w:rsidRPr="00B416DC">
        <w:rPr>
          <w:rFonts w:cs="Arial"/>
        </w:rPr>
        <w:t xml:space="preserve">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59BBCD7D" w14:textId="7B9A7070"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14:paraId="14C727F4"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w:t>
      </w:r>
      <w:proofErr w:type="spellStart"/>
      <w:r w:rsidRPr="00B416DC">
        <w:rPr>
          <w:rFonts w:cs="Arial"/>
        </w:rPr>
        <w:t>ŽoP</w:t>
      </w:r>
      <w:proofErr w:type="spellEnd"/>
      <w:r w:rsidRPr="00B416DC">
        <w:rPr>
          <w:rFonts w:cs="Arial"/>
        </w:rPr>
        <w:t xml:space="preserve"> (ZZP) schválené CO (EÚ a ŠR) + </w:t>
      </w:r>
      <w:r w:rsidRPr="00893BFC">
        <w:rPr>
          <w:rFonts w:cs="Arial"/>
        </w:rPr>
        <w:t>∑</w:t>
      </w:r>
      <w:r w:rsidRPr="00B416DC">
        <w:rPr>
          <w:rFonts w:cs="Arial"/>
        </w:rPr>
        <w:t xml:space="preserve"> pozastavené </w:t>
      </w:r>
      <w:proofErr w:type="spellStart"/>
      <w:r w:rsidRPr="00B416DC">
        <w:rPr>
          <w:rFonts w:cs="Arial"/>
        </w:rPr>
        <w:t>ŽoP</w:t>
      </w:r>
      <w:proofErr w:type="spellEnd"/>
      <w:r w:rsidRPr="00B416DC">
        <w:rPr>
          <w:rFonts w:cs="Arial"/>
        </w:rPr>
        <w:t xml:space="preserve">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EA099DD"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w:t>
      </w:r>
      <w:r w:rsidR="006739C3" w:rsidRPr="0073389C">
        <w:lastRenderedPageBreak/>
        <w:t>organizácie) sa uvedie kód podľa jeho typu</w:t>
      </w:r>
      <w:r w:rsidR="00C1431C">
        <w:t xml:space="preserve"> (napr. 642001 – Občianske združenie, nadácia, 642002 – Nezisková organizácia)</w:t>
      </w:r>
      <w:r w:rsidR="006739C3" w:rsidRPr="0073389C">
        <w:t>.</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 xml:space="preserve">najneskôr však do 3 </w:t>
      </w:r>
      <w:r w:rsidR="00097124" w:rsidRPr="00097124">
        <w:lastRenderedPageBreak/>
        <w:t>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w:t>
      </w:r>
      <w:r w:rsidRPr="0073389C">
        <w:lastRenderedPageBreak/>
        <w:t xml:space="preserve">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5B7173">
      <w:pPr>
        <w:pStyle w:val="Odsekzoznamu"/>
        <w:numPr>
          <w:ilvl w:val="1"/>
          <w:numId w:val="54"/>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5B7173">
      <w:pPr>
        <w:numPr>
          <w:ilvl w:val="1"/>
          <w:numId w:val="54"/>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8" w14:textId="136DCDF3"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 xml:space="preserve">(v prípade kombinácie systému zálohových platieb a refundácie alebo v prípade kombinácie systému zálohových platieb, systému </w:t>
      </w:r>
      <w:proofErr w:type="spellStart"/>
      <w:r w:rsidR="009A5D87" w:rsidRPr="009A5D87">
        <w:rPr>
          <w:rFonts w:cs="Arial"/>
          <w:szCs w:val="19"/>
        </w:rPr>
        <w:t>predfinancovania</w:t>
      </w:r>
      <w:proofErr w:type="spellEnd"/>
      <w:r w:rsidR="009A5D87" w:rsidRPr="009A5D87">
        <w:rPr>
          <w:rFonts w:cs="Arial"/>
          <w:szCs w:val="19"/>
        </w:rPr>
        <w:t xml:space="preserve">, a prípadne aj systému refundácie sa zohľadňuje celková výška finančných prostriedkov poskytnutá všetkými využívanými systémami financovania, t. j. suma každej uhradenej žiadosti o platbu prijímateľa sa </w:t>
      </w:r>
      <w:proofErr w:type="spellStart"/>
      <w:r w:rsidR="009A5D87" w:rsidRPr="009A5D87">
        <w:rPr>
          <w:rFonts w:cs="Arial"/>
          <w:szCs w:val="19"/>
        </w:rPr>
        <w:t>napočítava</w:t>
      </w:r>
      <w:proofErr w:type="spellEnd"/>
      <w:r w:rsidR="009A5D87" w:rsidRPr="009A5D87">
        <w:rPr>
          <w:rFonts w:cs="Arial"/>
          <w:szCs w:val="19"/>
        </w:rPr>
        <w:t xml:space="preserve">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 xml:space="preserve">Prostriedky EÚ a ŠR na spolufinancovanie sa prijímateľovi poskytujú na základe žiadosti o platbu. Pre všetky systémy platieb (systém zálohových platieb, systém refundácie, systém </w:t>
      </w:r>
      <w:proofErr w:type="spellStart"/>
      <w:r w:rsidRPr="0073389C">
        <w:t>predfinancovania</w:t>
      </w:r>
      <w:proofErr w:type="spellEnd"/>
      <w:r w:rsidRPr="0073389C">
        <w:t xml:space="preserve">) sa používa jeden formulár </w:t>
      </w:r>
      <w:proofErr w:type="spellStart"/>
      <w:r w:rsidRPr="0073389C">
        <w:t>ŽoP</w:t>
      </w:r>
      <w:proofErr w:type="spellEnd"/>
      <w:r w:rsidRPr="0073389C">
        <w:t xml:space="preserve"> (príloha č.</w:t>
      </w:r>
      <w:r w:rsidR="006E466C" w:rsidRPr="0073389C">
        <w:t xml:space="preserve"> </w:t>
      </w:r>
      <w:r w:rsidR="00D72CCC">
        <w:t>5</w:t>
      </w:r>
      <w:r w:rsidR="00992C96">
        <w:t>a</w:t>
      </w:r>
      <w:r w:rsidRPr="0073389C">
        <w:t xml:space="preserve">). </w:t>
      </w:r>
      <w:proofErr w:type="spellStart"/>
      <w:r w:rsidRPr="0073389C">
        <w:t>ŽoP</w:t>
      </w:r>
      <w:proofErr w:type="spellEnd"/>
      <w:r w:rsidRPr="0073389C">
        <w:t xml:space="preserve"> prijímateľ vypĺňa elektronicky prostredníctvom verejného portálu ITMS2014+. </w:t>
      </w:r>
      <w:r w:rsidR="00992C96">
        <w:t xml:space="preserve">Pokyny k vypĺňaniu </w:t>
      </w:r>
      <w:proofErr w:type="spellStart"/>
      <w:r w:rsidR="00992C96">
        <w:t>ŽoP</w:t>
      </w:r>
      <w:proofErr w:type="spellEnd"/>
      <w:r w:rsidR="00992C96">
        <w:t xml:space="preserve"> tvoria prílohu č. 5b. </w:t>
      </w:r>
      <w:r w:rsidRPr="0073389C">
        <w:t xml:space="preserve">V prípade, ak bude formulár žiadosti vyplnený inak, napr. ručne alebo písacím strojom, takto vyplňované </w:t>
      </w:r>
      <w:proofErr w:type="spellStart"/>
      <w:r w:rsidRPr="0073389C">
        <w:t>ŽoP</w:t>
      </w:r>
      <w:proofErr w:type="spellEnd"/>
      <w:r w:rsidRPr="0073389C">
        <w:t xml:space="preserve">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 xml:space="preserve">Všeobecné pokyny k </w:t>
      </w:r>
      <w:proofErr w:type="spellStart"/>
      <w:r w:rsidRPr="00386AC5">
        <w:rPr>
          <w:b/>
        </w:rPr>
        <w:t>ŽoP</w:t>
      </w:r>
      <w:proofErr w:type="spellEnd"/>
    </w:p>
    <w:p w14:paraId="7A55D0ED" w14:textId="4F461B29" w:rsidR="007A0798" w:rsidRPr="0073389C" w:rsidRDefault="007A0798" w:rsidP="00CD75A3">
      <w:pPr>
        <w:spacing w:before="120" w:after="120" w:line="288" w:lineRule="auto"/>
        <w:jc w:val="both"/>
      </w:pPr>
      <w:r w:rsidRPr="0073389C">
        <w:t xml:space="preserve">Prijímateľ postupuje pri vytváraní a odosielaní </w:t>
      </w:r>
      <w:proofErr w:type="spellStart"/>
      <w:r w:rsidRPr="0073389C">
        <w:t>ŽoP</w:t>
      </w:r>
      <w:proofErr w:type="spellEnd"/>
      <w:r w:rsidRPr="0073389C">
        <w:t xml:space="preserve"> (platí aj pre monitorovacie údaje</w:t>
      </w:r>
      <w:r w:rsidRPr="0073389C">
        <w:rPr>
          <w:rStyle w:val="Odkaznapoznmkupodiarou"/>
        </w:rPr>
        <w:footnoteReference w:id="87"/>
      </w:r>
      <w:r w:rsidRPr="0073389C">
        <w:t xml:space="preserve">, ktoré sú prílohou </w:t>
      </w:r>
      <w:proofErr w:type="spellStart"/>
      <w:r w:rsidRPr="0073389C">
        <w:t>ŽoP</w:t>
      </w:r>
      <w:proofErr w:type="spellEnd"/>
      <w:r w:rsidRPr="0073389C">
        <w:t xml:space="preserve">) prostredníctvom pokynov uvedených vo verejnej časti ITMS2014+, resp. v prílohe č. </w:t>
      </w:r>
      <w:r w:rsidR="00017B24">
        <w:t>5b</w:t>
      </w:r>
      <w:r w:rsidR="00B61865">
        <w:t>.</w:t>
      </w:r>
      <w:r w:rsidRPr="0073389C">
        <w:t xml:space="preserve">  Vyplnenú žiadosť o platbu prijímateľ </w:t>
      </w:r>
      <w:r w:rsidR="00CD75A3" w:rsidRPr="00CD75A3">
        <w:t xml:space="preserve">odošle prostredníctvom elektronického formulára v rámci verejnej časti ITMS2014+ </w:t>
      </w:r>
      <w:r w:rsidR="006F0EA9" w:rsidRPr="0073389C">
        <w:t xml:space="preserve"> </w:t>
      </w:r>
      <w:r w:rsidRPr="0073389C" w:rsidDel="004132E7">
        <w:t>poskytovateľovi</w:t>
      </w:r>
      <w:r w:rsidRPr="0073389C">
        <w:t xml:space="preserve">, následne ju  </w:t>
      </w:r>
      <w:r w:rsidR="00CD75A3">
        <w:t xml:space="preserve">v písomnej forme predloží RO pre OP EVS v stanovených termínoch spolu s povinnými prílohami. Písomná  forma môže mať buď listinnú alebo elektronickú podobu. V prípade listinnej podoby Prijímateľ formulár  </w:t>
      </w:r>
      <w:proofErr w:type="spellStart"/>
      <w:r w:rsidR="00CD75A3">
        <w:t>ŽoP</w:t>
      </w:r>
      <w:proofErr w:type="spellEnd"/>
      <w:r w:rsidR="00CD75A3">
        <w:t xml:space="preserve"> zaslaný cez ITMS2014+ vytlačí </w:t>
      </w:r>
      <w:r w:rsidRPr="0073389C">
        <w:t xml:space="preserve">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w:t>
      </w:r>
      <w:r w:rsidRPr="0073389C">
        <w:lastRenderedPageBreak/>
        <w:t xml:space="preserve">zostal čitateľný) a spolu s prílohami ju doručí </w:t>
      </w:r>
      <w:r w:rsidRPr="0073389C" w:rsidDel="004132E7">
        <w:t>poskytovateľovi</w:t>
      </w:r>
      <w:r w:rsidRPr="0073389C">
        <w:t xml:space="preserve">. </w:t>
      </w:r>
      <w:r w:rsidR="00F0027F" w:rsidRPr="00F0027F">
        <w:t xml:space="preserve">V prípade elektronickej podoby  Prijímateľ formulár  </w:t>
      </w:r>
      <w:proofErr w:type="spellStart"/>
      <w:r w:rsidR="00F0027F" w:rsidRPr="00F0027F">
        <w:t>ŽoP</w:t>
      </w:r>
      <w:proofErr w:type="spellEnd"/>
      <w:r w:rsidR="00F0027F" w:rsidRPr="00F0027F">
        <w:t xml:space="preserve"> zaslaný cez  ITMS2014+ spolu s prílohami podá  prostredníctvom Ústredného portálu verejnej správy slovensko.sk podpísaný  oprávnenou osobou kvalif</w:t>
      </w:r>
      <w:r w:rsidR="008008CA">
        <w:t>ikovaným elektronickým podpisom</w:t>
      </w:r>
      <w:r w:rsidR="00F0027F" w:rsidRPr="00F0027F">
        <w:t>.</w:t>
      </w:r>
      <w:r w:rsidR="001B3A72">
        <w:t xml:space="preserve"> </w:t>
      </w:r>
      <w:r w:rsidRPr="0073389C">
        <w:t xml:space="preserve">V prípade neodoslania, resp. osobného nedoručenia </w:t>
      </w:r>
      <w:proofErr w:type="spellStart"/>
      <w:r w:rsidR="00520D9B">
        <w:t>ŽoP</w:t>
      </w:r>
      <w:proofErr w:type="spellEnd"/>
      <w:r w:rsidR="00520D9B">
        <w:t xml:space="preserve"> v </w:t>
      </w:r>
      <w:r w:rsidRPr="0073389C">
        <w:t xml:space="preserve">písomnej </w:t>
      </w:r>
      <w:r w:rsidR="004B3064">
        <w:t>forme</w:t>
      </w:r>
      <w:r w:rsidRPr="0073389C">
        <w:t xml:space="preserve">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w:t>
      </w:r>
      <w:proofErr w:type="spellStart"/>
      <w:r w:rsidRPr="0073389C">
        <w:t>ŽoP</w:t>
      </w:r>
      <w:proofErr w:type="spellEnd"/>
      <w:r w:rsidRPr="0073389C">
        <w:t xml:space="preserve"> do ITMS2014+ a to bez nároku na preplatenie tejto činnosti. </w:t>
      </w:r>
    </w:p>
    <w:p w14:paraId="5EF800C9" w14:textId="568676AB" w:rsidR="00633266" w:rsidRDefault="00737B72" w:rsidP="00CF7FC1">
      <w:pPr>
        <w:pStyle w:val="Zkladntext"/>
        <w:spacing w:before="120" w:after="120" w:line="288" w:lineRule="auto"/>
        <w:rPr>
          <w:rFonts w:ascii="Arial" w:hAnsi="Arial" w:cs="Arial"/>
          <w:sz w:val="19"/>
          <w:szCs w:val="19"/>
          <w:lang w:val="sk-SK"/>
        </w:rPr>
      </w:pPr>
      <w:r w:rsidRPr="00737B72">
        <w:rPr>
          <w:rFonts w:ascii="Arial" w:hAnsi="Arial"/>
          <w:sz w:val="19"/>
          <w:lang w:val="sk-SK" w:eastAsia="en-US"/>
        </w:rPr>
        <w:t>Pre začatie</w:t>
      </w:r>
      <w:r w:rsidR="00334533" w:rsidRPr="00737B72">
        <w:rPr>
          <w:rFonts w:ascii="Arial" w:hAnsi="Arial"/>
          <w:sz w:val="19"/>
          <w:lang w:val="sk-SK" w:eastAsia="en-US"/>
        </w:rPr>
        <w:t xml:space="preserve"> kontroly </w:t>
      </w:r>
      <w:proofErr w:type="spellStart"/>
      <w:r w:rsidR="00334533" w:rsidRPr="00737B72">
        <w:rPr>
          <w:rFonts w:ascii="Arial" w:hAnsi="Arial"/>
          <w:sz w:val="19"/>
          <w:lang w:val="sk-SK" w:eastAsia="en-US"/>
        </w:rPr>
        <w:t>ŽoP</w:t>
      </w:r>
      <w:proofErr w:type="spellEnd"/>
      <w:r w:rsidR="00334533" w:rsidRPr="00737B72">
        <w:rPr>
          <w:rFonts w:ascii="Arial" w:hAnsi="Arial"/>
          <w:sz w:val="19"/>
          <w:lang w:val="sk-SK" w:eastAsia="en-US"/>
        </w:rPr>
        <w:t xml:space="preserve"> je</w:t>
      </w:r>
      <w:r w:rsidRPr="00737B72">
        <w:rPr>
          <w:rFonts w:ascii="Arial" w:hAnsi="Arial"/>
          <w:sz w:val="19"/>
          <w:lang w:val="sk-SK" w:eastAsia="en-US"/>
        </w:rPr>
        <w:t xml:space="preserve"> rozhodujúce </w:t>
      </w:r>
      <w:r w:rsidR="00334533" w:rsidRPr="00737B72">
        <w:rPr>
          <w:rFonts w:ascii="Arial" w:hAnsi="Arial"/>
          <w:sz w:val="19"/>
          <w:lang w:val="sk-SK" w:eastAsia="en-US"/>
        </w:rPr>
        <w:t xml:space="preserve"> doručenie (t. j. prijatie) písomnej formy </w:t>
      </w:r>
      <w:proofErr w:type="spellStart"/>
      <w:r w:rsidR="00334533" w:rsidRPr="00737B72">
        <w:rPr>
          <w:rFonts w:ascii="Arial" w:hAnsi="Arial"/>
          <w:sz w:val="19"/>
          <w:lang w:val="sk-SK" w:eastAsia="en-US"/>
        </w:rPr>
        <w:t>ŽoP</w:t>
      </w:r>
      <w:proofErr w:type="spellEnd"/>
      <w:r w:rsidRPr="00737B72">
        <w:rPr>
          <w:rFonts w:ascii="Arial" w:hAnsi="Arial"/>
          <w:sz w:val="19"/>
          <w:lang w:val="sk-SK" w:eastAsia="en-US"/>
        </w:rPr>
        <w:t xml:space="preserve"> na</w:t>
      </w:r>
      <w:r w:rsidR="005F4AB9" w:rsidRPr="00737B72">
        <w:rPr>
          <w:rFonts w:ascii="Arial" w:hAnsi="Arial"/>
          <w:sz w:val="19"/>
          <w:lang w:val="sk-SK" w:eastAsia="en-US"/>
        </w:rPr>
        <w:t xml:space="preserve"> RO pre OP EVS</w:t>
      </w:r>
      <w:r w:rsidR="00334533" w:rsidRPr="00737B72">
        <w:rPr>
          <w:rFonts w:ascii="Arial" w:hAnsi="Arial"/>
          <w:sz w:val="19"/>
          <w:lang w:val="sk-SK" w:eastAsia="en-US"/>
        </w:rPr>
        <w:t xml:space="preserve">. V prípade </w:t>
      </w:r>
      <w:r w:rsidR="00660164" w:rsidRPr="00737B72">
        <w:rPr>
          <w:rFonts w:ascii="Arial" w:hAnsi="Arial"/>
          <w:sz w:val="19"/>
          <w:lang w:val="sk-SK" w:eastAsia="en-US"/>
        </w:rPr>
        <w:t xml:space="preserve">elektronickej podoby podania </w:t>
      </w:r>
      <w:proofErr w:type="spellStart"/>
      <w:r w:rsidR="00660164" w:rsidRPr="00737B72">
        <w:rPr>
          <w:rFonts w:ascii="Arial" w:hAnsi="Arial"/>
          <w:sz w:val="19"/>
          <w:lang w:val="sk-SK" w:eastAsia="en-US"/>
        </w:rPr>
        <w:t>ŽoP</w:t>
      </w:r>
      <w:proofErr w:type="spellEnd"/>
      <w:r w:rsidR="00660164" w:rsidRPr="00737B72">
        <w:rPr>
          <w:rFonts w:ascii="Arial" w:hAnsi="Arial"/>
          <w:sz w:val="19"/>
          <w:lang w:val="sk-SK" w:eastAsia="en-US"/>
        </w:rPr>
        <w:t xml:space="preserve"> je pre určen</w:t>
      </w:r>
      <w:r w:rsidR="004E053C">
        <w:rPr>
          <w:rFonts w:ascii="Arial" w:hAnsi="Arial"/>
          <w:sz w:val="19"/>
          <w:lang w:val="sk-SK" w:eastAsia="en-US"/>
        </w:rPr>
        <w:t xml:space="preserve">ie </w:t>
      </w:r>
      <w:r w:rsidR="008E2E7C">
        <w:rPr>
          <w:rFonts w:ascii="Arial" w:hAnsi="Arial"/>
          <w:sz w:val="19"/>
          <w:lang w:val="sk-SK" w:eastAsia="en-US"/>
        </w:rPr>
        <w:t xml:space="preserve">začiatku kontroly </w:t>
      </w:r>
      <w:proofErr w:type="spellStart"/>
      <w:r w:rsidR="008E2E7C">
        <w:rPr>
          <w:rFonts w:ascii="Arial" w:hAnsi="Arial"/>
          <w:sz w:val="19"/>
          <w:lang w:val="sk-SK" w:eastAsia="en-US"/>
        </w:rPr>
        <w:t>ŽoP</w:t>
      </w:r>
      <w:proofErr w:type="spellEnd"/>
      <w:r w:rsidR="00660164" w:rsidRPr="00737B72">
        <w:rPr>
          <w:rFonts w:ascii="Arial" w:hAnsi="Arial"/>
          <w:sz w:val="19"/>
          <w:lang w:val="sk-SK" w:eastAsia="en-US"/>
        </w:rPr>
        <w:t xml:space="preserve"> rozhodujúci dátum elektronického doručenia</w:t>
      </w:r>
      <w:r w:rsidR="00660164" w:rsidRPr="008E2E7C">
        <w:rPr>
          <w:szCs w:val="22"/>
          <w:vertAlign w:val="superscript"/>
          <w:lang w:eastAsia="en-US"/>
        </w:rPr>
        <w:footnoteReference w:id="88"/>
      </w:r>
      <w:r w:rsidR="005F4AB9" w:rsidRPr="00737B72">
        <w:rPr>
          <w:rFonts w:ascii="Arial" w:hAnsi="Arial"/>
          <w:sz w:val="19"/>
          <w:lang w:val="sk-SK" w:eastAsia="en-US"/>
        </w:rPr>
        <w:t xml:space="preserve"> na RO pre OP EVS</w:t>
      </w:r>
      <w:r w:rsidR="00660164" w:rsidRPr="00737B72">
        <w:rPr>
          <w:rFonts w:ascii="Arial" w:hAnsi="Arial"/>
          <w:sz w:val="19"/>
          <w:lang w:val="sk-SK" w:eastAsia="en-US"/>
        </w:rPr>
        <w:t xml:space="preserve">. </w:t>
      </w:r>
      <w:r w:rsidR="005F4AB9" w:rsidRPr="00737B72">
        <w:rPr>
          <w:rFonts w:ascii="Arial" w:hAnsi="Arial"/>
          <w:sz w:val="19"/>
          <w:lang w:val="sk-SK" w:eastAsia="en-US"/>
        </w:rPr>
        <w:t xml:space="preserve">V prípade listinnej </w:t>
      </w:r>
      <w:r>
        <w:rPr>
          <w:rFonts w:ascii="Arial" w:hAnsi="Arial"/>
          <w:sz w:val="19"/>
          <w:lang w:val="sk-SK" w:eastAsia="en-US"/>
        </w:rPr>
        <w:t>podoby</w:t>
      </w:r>
      <w:r w:rsidR="005F4AB9" w:rsidRPr="00737B72">
        <w:rPr>
          <w:rFonts w:ascii="Arial" w:hAnsi="Arial"/>
          <w:sz w:val="19"/>
          <w:lang w:val="sk-SK" w:eastAsia="en-US"/>
        </w:rPr>
        <w:t xml:space="preserve"> je to </w:t>
      </w:r>
      <w:r w:rsidR="004E053C">
        <w:rPr>
          <w:rFonts w:ascii="Arial" w:hAnsi="Arial"/>
          <w:sz w:val="19"/>
          <w:lang w:val="sk-SK" w:eastAsia="en-US"/>
        </w:rPr>
        <w:t xml:space="preserve">dátum </w:t>
      </w:r>
      <w:r w:rsidR="005F4AB9" w:rsidRPr="00737B72">
        <w:rPr>
          <w:rFonts w:ascii="Arial" w:hAnsi="Arial"/>
          <w:sz w:val="19"/>
          <w:lang w:val="sk-SK" w:eastAsia="en-US"/>
        </w:rPr>
        <w:t>doručeni</w:t>
      </w:r>
      <w:r w:rsidR="004E053C">
        <w:rPr>
          <w:rFonts w:ascii="Arial" w:hAnsi="Arial"/>
          <w:sz w:val="19"/>
          <w:lang w:val="sk-SK" w:eastAsia="en-US"/>
        </w:rPr>
        <w:t>a</w:t>
      </w:r>
      <w:r w:rsidR="005F4AB9" w:rsidRPr="00737B72">
        <w:rPr>
          <w:rFonts w:ascii="Arial" w:hAnsi="Arial"/>
          <w:sz w:val="19"/>
          <w:lang w:val="sk-SK" w:eastAsia="en-US"/>
        </w:rPr>
        <w:t xml:space="preserve"> poštou, kuriérom alebo osobne na podateľňu poskytovateľovi. </w:t>
      </w:r>
    </w:p>
    <w:p w14:paraId="7A55D0EE" w14:textId="7F0A8889" w:rsidR="007A0798" w:rsidRPr="0073389C" w:rsidRDefault="0073262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w:t>
      </w:r>
      <w:r w:rsidR="0046005C" w:rsidRPr="0073389C">
        <w:rPr>
          <w:rFonts w:ascii="Arial" w:hAnsi="Arial" w:cs="Arial"/>
          <w:sz w:val="19"/>
          <w:szCs w:val="19"/>
          <w:lang w:val="sk-SK"/>
        </w:rPr>
        <w:t xml:space="preserve"> </w:t>
      </w:r>
      <w:r w:rsidRPr="0073389C">
        <w:rPr>
          <w:rFonts w:ascii="Arial" w:hAnsi="Arial" w:cs="Arial"/>
          <w:sz w:val="19"/>
          <w:szCs w:val="19"/>
          <w:lang w:val="sk-SK"/>
        </w:rPr>
        <w:t>Žiadosť o platbu prijímateľa je potrebné predložiť</w:t>
      </w:r>
      <w:r w:rsidR="004E053C">
        <w:rPr>
          <w:rStyle w:val="Odkaznapoznmkupodiarou"/>
          <w:rFonts w:cs="Arial"/>
          <w:szCs w:val="19"/>
          <w:lang w:val="sk-SK"/>
        </w:rPr>
        <w:footnoteReference w:id="89"/>
      </w:r>
      <w:r w:rsidRPr="0073389C">
        <w:rPr>
          <w:rFonts w:ascii="Arial" w:hAnsi="Arial" w:cs="Arial"/>
          <w:sz w:val="19"/>
          <w:szCs w:val="19"/>
          <w:lang w:val="sk-SK"/>
        </w:rPr>
        <w:t xml:space="preserve">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 xml:space="preserve">Adresa doručenia </w:t>
      </w:r>
      <w:proofErr w:type="spellStart"/>
      <w:r w:rsidRPr="0073389C">
        <w:rPr>
          <w:lang w:val="sk-SK"/>
        </w:rPr>
        <w:t>ŽoP</w:t>
      </w:r>
      <w:proofErr w:type="spellEnd"/>
      <w:r w:rsidRPr="0073389C">
        <w:rPr>
          <w:lang w:val="sk-SK"/>
        </w:rPr>
        <w:t>:</w:t>
      </w:r>
    </w:p>
    <w:p w14:paraId="7A55D0F6" w14:textId="345FCFE5"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 xml:space="preserve">Ministerstvo vnútra SR, </w:t>
      </w:r>
      <w:r w:rsidR="0084342F">
        <w:rPr>
          <w:rFonts w:ascii="Arial" w:hAnsi="Arial" w:cs="Arial"/>
          <w:sz w:val="19"/>
          <w:szCs w:val="19"/>
          <w:lang w:val="sk-SK"/>
        </w:rPr>
        <w:t>RO pre OP EVS</w:t>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w:t>
      </w:r>
      <w:proofErr w:type="spellStart"/>
      <w:r w:rsidRPr="0073389C">
        <w:t>ŽoP</w:t>
      </w:r>
      <w:proofErr w:type="spellEnd"/>
      <w:r w:rsidRPr="0073389C">
        <w:t xml:space="preserve"> vrátane jej príloh môže dôjsť k dlhšej administrácii </w:t>
      </w:r>
      <w:proofErr w:type="spellStart"/>
      <w:r w:rsidRPr="0073389C">
        <w:t>ŽoP</w:t>
      </w:r>
      <w:proofErr w:type="spellEnd"/>
      <w:r w:rsidRPr="0073389C">
        <w:t xml:space="preserve"> alebo môže byť </w:t>
      </w:r>
      <w:proofErr w:type="spellStart"/>
      <w:r w:rsidRPr="0073389C">
        <w:t>ŽoP</w:t>
      </w:r>
      <w:proofErr w:type="spellEnd"/>
      <w:r w:rsidRPr="0073389C">
        <w:t xml:space="preserve"> zamietnutá, to znamená, že platba bude prijímateľovi poskytnutá oneskorene. Ak prijímateľ určitú časť </w:t>
      </w:r>
      <w:proofErr w:type="spellStart"/>
      <w:r w:rsidRPr="0073389C">
        <w:t>ŽoP</w:t>
      </w:r>
      <w:proofErr w:type="spellEnd"/>
      <w:r w:rsidRPr="0073389C">
        <w:t xml:space="preserve"> nevyplňuje, príslušne políčko ostane prázdne. </w:t>
      </w:r>
      <w:r w:rsidRPr="0073389C">
        <w:rPr>
          <w:b/>
        </w:rPr>
        <w:t>Všetky údaje uvede</w:t>
      </w:r>
      <w:r w:rsidR="005A28B2" w:rsidRPr="0073389C">
        <w:rPr>
          <w:b/>
        </w:rPr>
        <w:t xml:space="preserve">né v </w:t>
      </w:r>
      <w:proofErr w:type="spellStart"/>
      <w:r w:rsidR="005A28B2" w:rsidRPr="0073389C">
        <w:rPr>
          <w:b/>
        </w:rPr>
        <w:t>ŽoP</w:t>
      </w:r>
      <w:proofErr w:type="spellEnd"/>
      <w:r w:rsidR="005A28B2" w:rsidRPr="0073389C">
        <w:rPr>
          <w:b/>
        </w:rPr>
        <w:t xml:space="preserve"> musia byť v súlade so z</w:t>
      </w:r>
      <w:r w:rsidRPr="0073389C">
        <w:rPr>
          <w:b/>
        </w:rPr>
        <w:t>mluvou o NFP.</w:t>
      </w:r>
    </w:p>
    <w:p w14:paraId="7A55D0F8" w14:textId="5B01CB95"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 Podpornú dokumentáciu prijímateľ vyhotovuje v dvoch vyhotoveniach, pričom jedno vyhotovenie zostáva u prijímateľa a druhé predkladá poskytovateľovi.</w:t>
      </w:r>
      <w:r w:rsidR="00301A14">
        <w:rPr>
          <w:rFonts w:ascii="Arial" w:hAnsi="Arial" w:cs="Arial"/>
          <w:sz w:val="19"/>
          <w:szCs w:val="19"/>
          <w:lang w:val="sk-SK"/>
        </w:rPr>
        <w:t xml:space="preserve"> </w:t>
      </w:r>
      <w:r w:rsidRPr="0073389C">
        <w:rPr>
          <w:rFonts w:ascii="Arial" w:hAnsi="Arial" w:cs="Arial"/>
          <w:sz w:val="19"/>
          <w:szCs w:val="19"/>
          <w:lang w:val="sk-SK"/>
        </w:rPr>
        <w:t xml:space="preserve">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w:t>
      </w:r>
      <w:proofErr w:type="spellStart"/>
      <w:r w:rsidRPr="0073389C">
        <w:rPr>
          <w:rFonts w:ascii="Arial" w:hAnsi="Arial"/>
          <w:sz w:val="19"/>
          <w:szCs w:val="19"/>
          <w:lang w:val="sk-SK"/>
        </w:rPr>
        <w:t>ŽoP</w:t>
      </w:r>
      <w:proofErr w:type="spellEnd"/>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318F9C27" w14:textId="5AB74F1E"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7ACE37E2"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uvedie prijímateľ v „Zozname všeobecných príloh“ (napr. prezenčné listiny, pracovné výkazy, sumarizačné hárky, faktúry, zmluvy, preberacie protokoly a pod.). Zoznam všeobecných príloh k výdavkom zahrnutým do </w:t>
      </w:r>
      <w:proofErr w:type="spellStart"/>
      <w:r w:rsidR="007A2C93">
        <w:rPr>
          <w:rFonts w:ascii="Arial" w:hAnsi="Arial" w:cs="Arial"/>
          <w:sz w:val="19"/>
          <w:szCs w:val="19"/>
          <w:lang w:val="sk-SK"/>
        </w:rPr>
        <w:t>ŽoP</w:t>
      </w:r>
      <w:proofErr w:type="spellEnd"/>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6B25AF10" w:rsidR="008E1AC5" w:rsidRDefault="007A0798" w:rsidP="005B19C6">
      <w:pPr>
        <w:pStyle w:val="Zkladntext"/>
        <w:spacing w:before="120" w:after="120" w:line="288" w:lineRule="auto"/>
      </w:pPr>
      <w:r w:rsidRPr="0073389C">
        <w:rPr>
          <w:rFonts w:ascii="Arial" w:hAnsi="Arial" w:cs="Arial"/>
          <w:sz w:val="19"/>
          <w:szCs w:val="19"/>
          <w:lang w:val="sk-SK"/>
        </w:rPr>
        <w:lastRenderedPageBreak/>
        <w:t xml:space="preserve">Poradové číslo všeobecných príloh je vo verejnej časti portálu ITMS2014+ generované automaticky. Prijímateľ však </w:t>
      </w:r>
      <w:r w:rsidR="00D535D4">
        <w:rPr>
          <w:rFonts w:ascii="Arial" w:hAnsi="Arial" w:cs="Arial"/>
          <w:sz w:val="19"/>
          <w:szCs w:val="19"/>
          <w:lang w:val="sk-SK"/>
        </w:rPr>
        <w:t xml:space="preserve"> môže</w:t>
      </w:r>
      <w:r w:rsidRPr="0073389C">
        <w:rPr>
          <w:rFonts w:ascii="Arial" w:hAnsi="Arial" w:cs="Arial"/>
          <w:sz w:val="19"/>
          <w:szCs w:val="19"/>
          <w:lang w:val="sk-SK"/>
        </w:rPr>
        <w:t xml:space="preserve"> označiť všetky dokumenty priložené k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w:t>
      </w:r>
      <w:proofErr w:type="spellStart"/>
      <w:r w:rsidRPr="0073389C">
        <w:rPr>
          <w:rFonts w:ascii="Arial" w:hAnsi="Arial" w:cs="Arial"/>
          <w:sz w:val="19"/>
          <w:szCs w:val="19"/>
          <w:lang w:val="sk-SK"/>
        </w:rPr>
        <w:t>lomítkom</w:t>
      </w:r>
      <w:proofErr w:type="spellEnd"/>
      <w:r w:rsidRPr="0073389C">
        <w:rPr>
          <w:rFonts w:ascii="Arial" w:hAnsi="Arial" w:cs="Arial"/>
          <w:sz w:val="19"/>
          <w:szCs w:val="19"/>
          <w:lang w:val="sk-SK"/>
        </w:rPr>
        <w:t xml:space="preserve"> sa uvedie príslušné poradové číslo výdavku uvedeného v Zozname deklarovaných výdavkov</w:t>
      </w:r>
      <w:r w:rsidR="00914914" w:rsidRPr="0073389C">
        <w:rPr>
          <w:rFonts w:ascii="Arial" w:hAnsi="Arial" w:cs="Arial"/>
          <w:sz w:val="19"/>
          <w:szCs w:val="19"/>
          <w:lang w:val="sk-SK"/>
        </w:rPr>
        <w:t xml:space="preserve">, za druhým </w:t>
      </w:r>
      <w:proofErr w:type="spellStart"/>
      <w:r w:rsidR="00914914" w:rsidRPr="0073389C">
        <w:rPr>
          <w:rFonts w:ascii="Arial" w:hAnsi="Arial" w:cs="Arial"/>
          <w:sz w:val="19"/>
          <w:szCs w:val="19"/>
          <w:lang w:val="sk-SK"/>
        </w:rPr>
        <w:t>lomítkom</w:t>
      </w:r>
      <w:proofErr w:type="spellEnd"/>
      <w:r w:rsidR="00914914" w:rsidRPr="0073389C">
        <w:rPr>
          <w:rFonts w:ascii="Arial" w:hAnsi="Arial" w:cs="Arial"/>
          <w:sz w:val="19"/>
          <w:szCs w:val="19"/>
          <w:lang w:val="sk-SK"/>
        </w:rPr>
        <w:t xml:space="preserve">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 xml:space="preserve">V prípade, ak prijímateľ predloží </w:t>
      </w:r>
      <w:proofErr w:type="spellStart"/>
      <w:r w:rsidR="00453006">
        <w:rPr>
          <w:rFonts w:ascii="Arial" w:hAnsi="Arial" w:cs="Arial"/>
          <w:sz w:val="19"/>
          <w:szCs w:val="19"/>
          <w:lang w:val="sk-SK"/>
        </w:rPr>
        <w:t>ŽoP</w:t>
      </w:r>
      <w:proofErr w:type="spellEnd"/>
      <w:r w:rsidR="00453006">
        <w:rPr>
          <w:rFonts w:ascii="Arial" w:hAnsi="Arial" w:cs="Arial"/>
          <w:sz w:val="19"/>
          <w:szCs w:val="19"/>
          <w:lang w:val="sk-SK"/>
        </w:rPr>
        <w:t xml:space="preserve"> s podpornou dokumentáciou, ktorá nebude riadne zoradená, poskytovateľ si vyhradzuje právo ju zamietnuť.</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64" w:name="_Toc410907861"/>
      <w:bookmarkStart w:id="65" w:name="_Toc440372875"/>
      <w:bookmarkStart w:id="66" w:name="_Toc4576194"/>
      <w:r w:rsidRPr="0073389C">
        <w:rPr>
          <w:caps/>
          <w:lang w:val="sk-SK" w:eastAsia="cs-CZ"/>
        </w:rPr>
        <w:t>Ú</w:t>
      </w:r>
      <w:r w:rsidRPr="0073389C">
        <w:rPr>
          <w:lang w:val="sk-SK" w:eastAsia="cs-CZ"/>
        </w:rPr>
        <w:t>čtovné doklady a ich prílohy</w:t>
      </w:r>
      <w:bookmarkEnd w:id="64"/>
      <w:bookmarkEnd w:id="65"/>
      <w:bookmarkEnd w:id="66"/>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90"/>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67" w:name="_Toc317864902"/>
      <w:bookmarkStart w:id="68" w:name="_Toc317865114"/>
      <w:bookmarkStart w:id="69" w:name="_Toc317865267"/>
      <w:bookmarkStart w:id="70" w:name="_Toc317865410"/>
      <w:bookmarkStart w:id="71" w:name="_Toc317865549"/>
      <w:bookmarkStart w:id="72" w:name="_Toc317865688"/>
      <w:bookmarkStart w:id="73" w:name="_Toc317866058"/>
      <w:bookmarkStart w:id="74" w:name="_Toc317866203"/>
      <w:bookmarkStart w:id="75" w:name="_Toc317866305"/>
      <w:bookmarkStart w:id="76" w:name="_Toc317866470"/>
      <w:bookmarkStart w:id="77" w:name="_Toc317866572"/>
      <w:bookmarkStart w:id="78" w:name="_Toc317866789"/>
      <w:bookmarkStart w:id="79" w:name="_Toc329084085"/>
      <w:bookmarkEnd w:id="67"/>
      <w:bookmarkEnd w:id="68"/>
      <w:bookmarkEnd w:id="69"/>
      <w:bookmarkEnd w:id="70"/>
      <w:bookmarkEnd w:id="71"/>
      <w:bookmarkEnd w:id="72"/>
      <w:bookmarkEnd w:id="73"/>
      <w:bookmarkEnd w:id="74"/>
      <w:bookmarkEnd w:id="75"/>
      <w:bookmarkEnd w:id="76"/>
      <w:bookmarkEnd w:id="77"/>
      <w:bookmarkEnd w:id="78"/>
      <w:bookmarkEnd w:id="79"/>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lastRenderedPageBreak/>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91"/>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80"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0"/>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81"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1"/>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2"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3" w:name="_Toc417050114"/>
      <w:bookmarkStart w:id="84" w:name="_Toc417155861"/>
      <w:bookmarkStart w:id="85" w:name="_Toc417156080"/>
      <w:bookmarkStart w:id="86" w:name="_Toc417050126"/>
      <w:bookmarkStart w:id="87" w:name="_Toc417155873"/>
      <w:bookmarkStart w:id="88" w:name="_Toc417156092"/>
      <w:bookmarkEnd w:id="83"/>
      <w:bookmarkEnd w:id="84"/>
      <w:bookmarkEnd w:id="85"/>
      <w:bookmarkEnd w:id="86"/>
      <w:bookmarkEnd w:id="87"/>
      <w:bookmarkEnd w:id="88"/>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92"/>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89" w:name="_Toc317864930"/>
      <w:bookmarkStart w:id="90" w:name="_Toc317865142"/>
      <w:bookmarkStart w:id="91" w:name="_Toc317865295"/>
      <w:bookmarkStart w:id="92" w:name="_Toc317865438"/>
      <w:bookmarkStart w:id="93" w:name="_Toc317865577"/>
      <w:bookmarkStart w:id="94" w:name="_Toc317865703"/>
      <w:bookmarkStart w:id="95" w:name="_Toc317866072"/>
      <w:bookmarkStart w:id="96" w:name="_Toc317866217"/>
      <w:bookmarkStart w:id="97" w:name="_Toc317866319"/>
      <w:bookmarkStart w:id="98" w:name="_Toc317866484"/>
      <w:bookmarkStart w:id="99" w:name="_Toc317866586"/>
      <w:bookmarkStart w:id="100" w:name="_Toc317866803"/>
      <w:bookmarkStart w:id="101" w:name="_Toc329084100"/>
      <w:bookmarkStart w:id="102" w:name="_Toc410905147"/>
      <w:bookmarkStart w:id="103" w:name="_Toc410907875"/>
      <w:bookmarkStart w:id="104" w:name="_Toc410910215"/>
      <w:bookmarkStart w:id="105" w:name="_Toc413415834"/>
      <w:bookmarkStart w:id="106" w:name="_Toc413830211"/>
      <w:bookmarkStart w:id="107" w:name="_Toc413833999"/>
      <w:bookmarkStart w:id="108" w:name="_Toc413834102"/>
      <w:bookmarkStart w:id="109" w:name="_Toc415130210"/>
      <w:bookmarkStart w:id="110" w:name="_Toc415155540"/>
      <w:bookmarkStart w:id="111" w:name="_Toc417050140"/>
      <w:bookmarkStart w:id="112" w:name="_Toc417155887"/>
      <w:bookmarkStart w:id="113" w:name="_Toc417156106"/>
      <w:bookmarkEnd w:id="82"/>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w:t>
      </w:r>
      <w:proofErr w:type="spellStart"/>
      <w:r w:rsidRPr="0073389C">
        <w:rPr>
          <w:color w:val="000000"/>
          <w:lang w:eastAsia="cs-CZ"/>
        </w:rPr>
        <w:t>ŽoP</w:t>
      </w:r>
      <w:proofErr w:type="spellEnd"/>
      <w:r w:rsidRPr="0073389C">
        <w:rPr>
          <w:color w:val="000000"/>
          <w:lang w:eastAsia="cs-CZ"/>
        </w:rPr>
        <w:t xml:space="preserve">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w:t>
      </w:r>
      <w:proofErr w:type="spellStart"/>
      <w:r w:rsidRPr="0073389C">
        <w:rPr>
          <w:color w:val="000000"/>
          <w:lang w:eastAsia="cs-CZ"/>
        </w:rPr>
        <w:t>predfinancovania</w:t>
      </w:r>
      <w:proofErr w:type="spellEnd"/>
      <w:r w:rsidRPr="0073389C">
        <w:rPr>
          <w:color w:val="000000"/>
          <w:lang w:eastAsia="cs-CZ"/>
        </w:rPr>
        <w:t xml:space="preserve">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w:t>
      </w:r>
      <w:proofErr w:type="spellStart"/>
      <w:r w:rsidRPr="0073389C">
        <w:rPr>
          <w:color w:val="000000"/>
          <w:lang w:eastAsia="cs-CZ"/>
        </w:rPr>
        <w:t>ŽoP</w:t>
      </w:r>
      <w:proofErr w:type="spellEnd"/>
      <w:r w:rsidRPr="0073389C">
        <w:rPr>
          <w:color w:val="000000"/>
          <w:lang w:eastAsia="cs-CZ"/>
        </w:rPr>
        <w:t xml:space="preserve"> typu </w:t>
      </w:r>
      <w:proofErr w:type="spellStart"/>
      <w:r w:rsidRPr="0073389C">
        <w:rPr>
          <w:color w:val="000000"/>
          <w:lang w:eastAsia="cs-CZ"/>
        </w:rPr>
        <w:t>predfinancovanie</w:t>
      </w:r>
      <w:proofErr w:type="spellEnd"/>
      <w:r w:rsidRPr="0073389C">
        <w:rPr>
          <w:color w:val="000000"/>
          <w:lang w:eastAsia="cs-CZ"/>
        </w:rPr>
        <w:t xml:space="preserv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w:t>
      </w:r>
      <w:proofErr w:type="spellStart"/>
      <w:r w:rsidRPr="0073389C">
        <w:rPr>
          <w:color w:val="000000"/>
          <w:lang w:eastAsia="cs-CZ"/>
        </w:rPr>
        <w:t>ŽoP</w:t>
      </w:r>
      <w:proofErr w:type="spellEnd"/>
      <w:r w:rsidRPr="0073389C">
        <w:rPr>
          <w:color w:val="000000"/>
          <w:lang w:eastAsia="cs-CZ"/>
        </w:rPr>
        <w:t xml:space="preserve">;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w:t>
      </w:r>
      <w:proofErr w:type="spellStart"/>
      <w:r w:rsidRPr="0073389C">
        <w:rPr>
          <w:color w:val="000000"/>
          <w:lang w:eastAsia="cs-CZ"/>
        </w:rPr>
        <w:t>ŽoP</w:t>
      </w:r>
      <w:proofErr w:type="spellEnd"/>
      <w:r w:rsidRPr="0073389C">
        <w:rPr>
          <w:color w:val="000000"/>
          <w:lang w:eastAsia="cs-CZ"/>
        </w:rPr>
        <w:t xml:space="preserve"> v prípade </w:t>
      </w:r>
      <w:proofErr w:type="spellStart"/>
      <w:r w:rsidRPr="0073389C">
        <w:rPr>
          <w:color w:val="000000"/>
          <w:lang w:eastAsia="cs-CZ"/>
        </w:rPr>
        <w:t>ŽoP</w:t>
      </w:r>
      <w:proofErr w:type="spellEnd"/>
      <w:r w:rsidRPr="0073389C">
        <w:rPr>
          <w:color w:val="000000"/>
          <w:lang w:eastAsia="cs-CZ"/>
        </w:rPr>
        <w:t xml:space="preserve"> typu refundácia, záverečná, zúčtovanie </w:t>
      </w:r>
      <w:proofErr w:type="spellStart"/>
      <w:r w:rsidRPr="0073389C">
        <w:rPr>
          <w:color w:val="000000"/>
          <w:lang w:eastAsia="cs-CZ"/>
        </w:rPr>
        <w:t>predfinancovania</w:t>
      </w:r>
      <w:proofErr w:type="spellEnd"/>
      <w:r w:rsidRPr="0073389C">
        <w:rPr>
          <w:color w:val="000000"/>
          <w:lang w:eastAsia="cs-CZ"/>
        </w:rPr>
        <w:t xml:space="preserve">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14"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 xml:space="preserve">rijímateľ  v rámci dokumentácie </w:t>
      </w:r>
      <w:proofErr w:type="spellStart"/>
      <w:r w:rsidRPr="0073389C">
        <w:rPr>
          <w:lang w:eastAsia="cs-CZ"/>
        </w:rPr>
        <w:t>ŽoP</w:t>
      </w:r>
      <w:proofErr w:type="spellEnd"/>
      <w:r w:rsidRPr="0073389C">
        <w:rPr>
          <w:lang w:eastAsia="cs-CZ"/>
        </w:rPr>
        <w:t xml:space="preserve"> predloží:</w:t>
      </w:r>
      <w:bookmarkEnd w:id="114"/>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w:t>
      </w:r>
      <w:proofErr w:type="spellStart"/>
      <w:r w:rsidRPr="0073389C">
        <w:rPr>
          <w:lang w:eastAsia="cs-CZ"/>
        </w:rPr>
        <w:t>faktoringová</w:t>
      </w:r>
      <w:proofErr w:type="spellEnd"/>
      <w:r w:rsidRPr="0073389C">
        <w:rPr>
          <w:lang w:eastAsia="cs-CZ"/>
        </w:rPr>
        <w:t xml:space="preserve">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xml:space="preserve">. Predložené dokumenty musia obsahovať jednoznačnú špecifikáciu postupcu a postupníka,  postúpenej pohľadávky, jej výšku a číslo bankového účtu postupníka, na ktoré je prijímateľ povinný uhradiť záväzok vyplývajúci z faktúry, ktorá je </w:t>
      </w:r>
      <w:r w:rsidRPr="0073389C">
        <w:rPr>
          <w:lang w:eastAsia="cs-CZ"/>
        </w:rPr>
        <w:lastRenderedPageBreak/>
        <w:t xml:space="preserve">predmetom </w:t>
      </w:r>
      <w:proofErr w:type="spellStart"/>
      <w:r w:rsidRPr="0073389C">
        <w:rPr>
          <w:lang w:eastAsia="cs-CZ"/>
        </w:rPr>
        <w:t>ŽoP</w:t>
      </w:r>
      <w:proofErr w:type="spellEnd"/>
      <w:r w:rsidRPr="0073389C">
        <w:rPr>
          <w:lang w:eastAsia="cs-CZ"/>
        </w:rPr>
        <w:t>.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 xml:space="preserve">Uvedená dokumentácia bude vyžadovaná poskytovateľom od prijímateľa pri predkladaní jednotlivých </w:t>
      </w:r>
      <w:proofErr w:type="spellStart"/>
      <w:r w:rsidRPr="0073389C">
        <w:t>ŽoP</w:t>
      </w:r>
      <w:proofErr w:type="spellEnd"/>
      <w:r w:rsidRPr="0073389C">
        <w:t>.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A83018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6A2DA0" w:rsidRPr="0073389C">
        <w:rPr>
          <w:rStyle w:val="Odkaznapoznmkupodiarou"/>
          <w:rFonts w:cs="Arial"/>
          <w:b/>
          <w:bCs/>
          <w:sz w:val="19"/>
          <w:szCs w:val="19"/>
          <w:lang w:val="sk-SK"/>
        </w:rPr>
        <w:footnoteReference w:id="93"/>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94"/>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95"/>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2308D779" w:rsidR="009D7F63" w:rsidRPr="0073389C" w:rsidRDefault="009D7F63" w:rsidP="004B4384">
      <w:pPr>
        <w:pStyle w:val="Bulletslevel1"/>
        <w:spacing w:after="120" w:line="288" w:lineRule="auto"/>
        <w:ind w:left="568" w:hanging="284"/>
        <w:jc w:val="both"/>
        <w:rPr>
          <w:lang w:val="sk-SK"/>
        </w:rPr>
      </w:pPr>
      <w:r w:rsidRPr="0073389C">
        <w:rPr>
          <w:lang w:val="sk-SK"/>
        </w:rPr>
        <w:lastRenderedPageBreak/>
        <w:t>pracovný výkaz</w:t>
      </w:r>
      <w:bookmarkStart w:id="115" w:name="_Ref523225313"/>
      <w:r w:rsidRPr="0073389C">
        <w:rPr>
          <w:rStyle w:val="Odkaznapoznmkupodiarou"/>
          <w:rFonts w:cs="Arial"/>
          <w:i/>
          <w:iCs/>
          <w:sz w:val="19"/>
          <w:szCs w:val="19"/>
          <w:lang w:val="sk-SK"/>
        </w:rPr>
        <w:footnoteReference w:id="96"/>
      </w:r>
      <w:bookmarkEnd w:id="115"/>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97"/>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2CFB4EBA"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98"/>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28EFC6B4"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9A3DB2" w:rsidRPr="009A3DB2">
        <w:rPr>
          <w:rStyle w:val="Odkaznapoznmkupodiarou"/>
        </w:rPr>
        <w:t>95</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lastRenderedPageBreak/>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99"/>
      </w:r>
      <w:r w:rsidR="009D7F63" w:rsidRPr="00FE024C">
        <w:rPr>
          <w:lang w:val="sk-SK"/>
        </w:rPr>
        <w:t>, ak je účet identifikovaný v zmluvnom vzťahu (napr. v dohode), prijímateľ nie je povinný predkladať súhlas s poukazovaním mzdy na účet,</w:t>
      </w:r>
    </w:p>
    <w:p w14:paraId="4C7E5AB2" w14:textId="7830D8B4"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56540898"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100"/>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lastRenderedPageBreak/>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2B57ADA"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116" w:name="_Ref523227404"/>
      <w:r w:rsidR="00C80E10" w:rsidRPr="0073389C">
        <w:rPr>
          <w:rStyle w:val="Odkaznapoznmkupodiarou"/>
          <w:rFonts w:cs="Arial"/>
          <w:i/>
          <w:iCs/>
          <w:sz w:val="19"/>
          <w:szCs w:val="19"/>
          <w:lang w:val="sk-SK"/>
        </w:rPr>
        <w:footnoteReference w:id="101"/>
      </w:r>
      <w:bookmarkEnd w:id="116"/>
      <w:r w:rsidR="00C80E10" w:rsidRPr="0073389C">
        <w:rPr>
          <w:lang w:val="sk-SK"/>
        </w:rPr>
        <w:t xml:space="preserve"> príloha č. </w:t>
      </w:r>
      <w:r w:rsidR="003B71D1">
        <w:rPr>
          <w:lang w:val="sk-SK"/>
        </w:rPr>
        <w:t>6</w:t>
      </w:r>
      <w:r>
        <w:rPr>
          <w:lang w:val="sk-SK"/>
        </w:rPr>
        <w:t>),</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6110ED9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 xml:space="preserve">3. </w:t>
      </w:r>
      <w:r w:rsidR="0042442A" w:rsidRPr="0073389C">
        <w:rPr>
          <w:rFonts w:ascii="Arial" w:hAnsi="Arial" w:cs="Arial"/>
          <w:b/>
          <w:bCs/>
          <w:color w:val="auto"/>
          <w:sz w:val="19"/>
          <w:szCs w:val="19"/>
          <w:lang w:val="sk-SK"/>
        </w:rPr>
        <w:t xml:space="preserve">Náhrada mzdy a platu </w:t>
      </w:r>
    </w:p>
    <w:p w14:paraId="160CFB5A" w14:textId="019ABDEF"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102"/>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7BCFD8CA"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0EF62604"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103"/>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lastRenderedPageBreak/>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104"/>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lastRenderedPageBreak/>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 xml:space="preserve">V ďalších </w:t>
      </w:r>
      <w:proofErr w:type="spellStart"/>
      <w:r w:rsidRPr="0073389C">
        <w:rPr>
          <w:rFonts w:ascii="Arial" w:hAnsi="Arial" w:cs="Arial"/>
          <w:b/>
          <w:sz w:val="19"/>
          <w:szCs w:val="19"/>
          <w:lang w:val="sk-SK"/>
        </w:rPr>
        <w:t>ŽoP</w:t>
      </w:r>
      <w:proofErr w:type="spellEnd"/>
      <w:r w:rsidRPr="0073389C">
        <w:rPr>
          <w:rFonts w:ascii="Arial" w:hAnsi="Arial" w:cs="Arial"/>
          <w:b/>
          <w:sz w:val="19"/>
          <w:szCs w:val="19"/>
          <w:lang w:val="sk-SK"/>
        </w:rPr>
        <w:t xml:space="preserve">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 xml:space="preserve">zahraničným expertom (per </w:t>
      </w:r>
      <w:proofErr w:type="spellStart"/>
      <w:r>
        <w:rPr>
          <w:rFonts w:ascii="Arial" w:hAnsi="Arial" w:cs="Arial"/>
          <w:b/>
          <w:color w:val="auto"/>
          <w:sz w:val="19"/>
          <w:szCs w:val="19"/>
          <w:lang w:val="sk-SK"/>
        </w:rPr>
        <w:t>diems</w:t>
      </w:r>
      <w:proofErr w:type="spellEnd"/>
      <w:r>
        <w:rPr>
          <w:rFonts w:ascii="Arial" w:hAnsi="Arial" w:cs="Arial"/>
          <w:b/>
          <w:color w:val="auto"/>
          <w:sz w:val="19"/>
          <w:szCs w:val="19"/>
          <w:lang w:val="sk-SK"/>
        </w:rPr>
        <w:t>)</w:t>
      </w:r>
    </w:p>
    <w:p w14:paraId="39B2F3FC" w14:textId="2A066E73"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 xml:space="preserve">V ďalších </w:t>
      </w:r>
      <w:proofErr w:type="spellStart"/>
      <w:r w:rsidRPr="00BA3ECA">
        <w:rPr>
          <w:rFonts w:ascii="Arial" w:hAnsi="Arial" w:cs="Arial"/>
          <w:b/>
          <w:sz w:val="19"/>
          <w:szCs w:val="19"/>
          <w:lang w:val="sk-SK"/>
        </w:rPr>
        <w:t>ŽoP</w:t>
      </w:r>
      <w:proofErr w:type="spellEnd"/>
      <w:r w:rsidRPr="00BA3ECA">
        <w:rPr>
          <w:rFonts w:ascii="Arial" w:hAnsi="Arial" w:cs="Arial"/>
          <w:b/>
          <w:sz w:val="19"/>
          <w:szCs w:val="19"/>
          <w:lang w:val="sk-SK"/>
        </w:rPr>
        <w:t xml:space="preserve">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w:t>
      </w:r>
      <w:r w:rsidRPr="0073389C">
        <w:rPr>
          <w:rFonts w:ascii="Arial" w:hAnsi="Arial" w:cs="Arial"/>
          <w:sz w:val="19"/>
          <w:szCs w:val="19"/>
          <w:lang w:val="sk-SK"/>
        </w:rPr>
        <w:lastRenderedPageBreak/>
        <w:t xml:space="preserve">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lastRenderedPageBreak/>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05"/>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4EFA8CE5"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9A3DB2" w:rsidRPr="009A3DB2">
        <w:rPr>
          <w:rStyle w:val="Odkaznapoznmkupodiarou"/>
        </w:rPr>
        <w:t>100</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06"/>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2E95BF7D"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9A3DB2" w:rsidRPr="009A3DB2">
        <w:rPr>
          <w:rStyle w:val="Odkaznapoznmkupodiarou"/>
        </w:rPr>
        <w:t>100</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3E744590" w14:textId="3D5E64F8"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w:t>
      </w:r>
      <w:r w:rsidRPr="0073389C">
        <w:rPr>
          <w:rFonts w:ascii="Arial" w:hAnsi="Arial"/>
          <w:color w:val="auto"/>
          <w:sz w:val="19"/>
          <w:szCs w:val="19"/>
          <w:lang w:val="sk-SK"/>
        </w:rPr>
        <w:lastRenderedPageBreak/>
        <w:t xml:space="preserve">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07"/>
      </w:r>
      <w:r w:rsidRPr="0073389C">
        <w:rPr>
          <w:rFonts w:ascii="Arial" w:hAnsi="Arial" w:cs="Arial"/>
          <w:b/>
          <w:bCs/>
          <w:position w:val="8"/>
          <w:sz w:val="19"/>
          <w:szCs w:val="19"/>
          <w:vertAlign w:val="superscript"/>
          <w:lang w:val="sk-SK"/>
        </w:rPr>
        <w:t xml:space="preserve"> </w:t>
      </w:r>
    </w:p>
    <w:p w14:paraId="7A55D209" w14:textId="1446C6B3"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08"/>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lastRenderedPageBreak/>
        <w:t xml:space="preserve">protokol o zaradení odpisovaného majetku, </w:t>
      </w:r>
    </w:p>
    <w:p w14:paraId="7A55D215"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lastRenderedPageBreak/>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w:t>
      </w:r>
      <w:proofErr w:type="spellStart"/>
      <w:r w:rsidRPr="0073389C">
        <w:t>ŽoP</w:t>
      </w:r>
      <w:proofErr w:type="spellEnd"/>
      <w:r w:rsidRPr="0073389C">
        <w:t xml:space="preserve">,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17" w:name="_Toc410907876"/>
      <w:r>
        <w:rPr>
          <w:lang w:val="sk-SK"/>
        </w:rPr>
        <w:t xml:space="preserve"> </w:t>
      </w:r>
      <w:bookmarkStart w:id="118" w:name="_Toc440372876"/>
      <w:bookmarkStart w:id="119" w:name="_Toc4576195"/>
      <w:r w:rsidR="009D7F63" w:rsidRPr="0073389C">
        <w:rPr>
          <w:lang w:val="sk-SK"/>
        </w:rPr>
        <w:t>Nezrovnalosti a vysporiadanie finančných vzťahov</w:t>
      </w:r>
      <w:bookmarkEnd w:id="117"/>
      <w:bookmarkEnd w:id="118"/>
      <w:bookmarkEnd w:id="119"/>
    </w:p>
    <w:p w14:paraId="170C81D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99542E">
      <w:pPr>
        <w:autoSpaceDE w:val="0"/>
        <w:autoSpaceDN w:val="0"/>
        <w:adjustRightInd w:val="0"/>
        <w:spacing w:line="276" w:lineRule="auto"/>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4CBA0D75" w14:textId="3864F71E"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r w:rsidRPr="00B22662">
        <w:t xml:space="preserve">zákona </w:t>
      </w:r>
      <w:r w:rsidR="00A44133">
        <w:t xml:space="preserve">523/2004 </w:t>
      </w:r>
      <w:proofErr w:type="spellStart"/>
      <w:r w:rsidR="00A44133">
        <w:t>Z.z</w:t>
      </w:r>
      <w:proofErr w:type="spellEnd"/>
      <w:r w:rsidR="00A44133">
        <w:t xml:space="preserve">. </w:t>
      </w:r>
      <w:r w:rsidRPr="00B22662">
        <w:t xml:space="preserve">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0B8F554"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 xml:space="preserve">rozhodnutia </w:t>
      </w:r>
      <w:r w:rsidR="00DE330E">
        <w:t xml:space="preserve">EK </w:t>
      </w:r>
      <w:r w:rsidRPr="00B22662">
        <w:t>č. C(201</w:t>
      </w:r>
      <w:r w:rsidR="00A44133">
        <w:t>9</w:t>
      </w:r>
      <w:r w:rsidRPr="00B22662">
        <w:t xml:space="preserve">) </w:t>
      </w:r>
      <w:r w:rsidR="00A44133">
        <w:t>3452 z 14.05.2019</w:t>
      </w:r>
      <w:r w:rsidR="00A44133" w:rsidRPr="00EA0002">
        <w:t>, ktorým sa stanovujú usmernenia o určovaní finančných opráv, ktoré je potrebné uplatňovať na výdavky financované Úniou pri nedodržaní platných pravidiel verejného obstarávania</w:t>
      </w:r>
      <w:r w:rsidRPr="00B22662">
        <w:t xml:space="preserve">. </w:t>
      </w:r>
    </w:p>
    <w:p w14:paraId="474DEEC2"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33F32140"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w:t>
      </w:r>
      <w:r w:rsidR="005918D7">
        <w:rPr>
          <w:rFonts w:cs="Arial"/>
          <w:szCs w:val="16"/>
        </w:rPr>
        <w:t>U</w:t>
      </w:r>
      <w:r w:rsidRPr="00561705">
        <w:rPr>
          <w:rFonts w:cs="Arial"/>
          <w:szCs w:val="16"/>
        </w:rPr>
        <w:t>, subvenčný podvod alebo machinácie pri verejnom obstarávaní a verejnej dražbe</w:t>
      </w:r>
      <w:r w:rsidR="00CC0C60">
        <w:rPr>
          <w:rFonts w:cs="Arial"/>
          <w:szCs w:val="16"/>
        </w:rPr>
        <w:t>;</w:t>
      </w:r>
    </w:p>
    <w:p w14:paraId="68A4794C" w14:textId="24456FFB" w:rsidR="00CC0C60" w:rsidRPr="00AC0EAB" w:rsidRDefault="00CC0C60"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114F64CD"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w:t>
      </w:r>
      <w:r w:rsidR="005918D7">
        <w:t xml:space="preserve">najmä </w:t>
      </w:r>
      <w:r w:rsidRPr="00CB1BAB">
        <w:t>nadväznosti na schválenie/prerokovanie/zaslanie/oboznámenie/doručenie oficiálneho dokumentu podľa typu vykonanej kontroly/auditu/overovania</w:t>
      </w:r>
      <w:r w:rsidR="005918D7">
        <w:t>/ vyšetrovania/ konania</w:t>
      </w:r>
      <w:r w:rsidRPr="00CB1BAB">
        <w:t>, resp. nadobudnuti</w:t>
      </w:r>
      <w:r w:rsidR="005918D7">
        <w:t>a</w:t>
      </w:r>
      <w:r w:rsidRPr="00CB1BAB">
        <w:t xml:space="preserv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lastRenderedPageBreak/>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xml:space="preserve">( ďalej aj ako </w:t>
      </w:r>
      <w:proofErr w:type="spellStart"/>
      <w:r>
        <w:t>ŽoV</w:t>
      </w:r>
      <w:proofErr w:type="spellEnd"/>
      <w:r>
        <w:t xml:space="preserve">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w:t>
      </w:r>
      <w:proofErr w:type="spellStart"/>
      <w:r w:rsidRPr="00C059AD">
        <w:t>ŽoV</w:t>
      </w:r>
      <w:proofErr w:type="spellEnd"/>
      <w:r w:rsidRPr="00C059AD">
        <w:t xml:space="preserve"> do 60 dní odo dňa </w:t>
      </w:r>
      <w:r w:rsidR="0076410A" w:rsidRPr="00C059AD">
        <w:t>doručenia</w:t>
      </w:r>
      <w:r w:rsidRPr="00C059AD">
        <w:t xml:space="preserve"> </w:t>
      </w:r>
      <w:proofErr w:type="spellStart"/>
      <w:r w:rsidRPr="00C059AD">
        <w:t>ŽoV</w:t>
      </w:r>
      <w:proofErr w:type="spellEnd"/>
      <w:r w:rsidRPr="00C059AD">
        <w:t xml:space="preserve">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6F295211" w14:textId="3D513328"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w:t>
      </w:r>
      <w:r w:rsidRPr="0073389C">
        <w:lastRenderedPageBreak/>
        <w:t xml:space="preserve">Ak suma NFP alebo jeho časti, ktorá sa má vrátiť, nepresiahne </w:t>
      </w:r>
      <w:r w:rsidR="005918D7" w:rsidRPr="005918D7">
        <w:t xml:space="preserve">bez úrokov sumu </w:t>
      </w:r>
      <w:r w:rsidRPr="0073389C">
        <w:t>40,00 EUR, tento NFP alebo jeho časť poskytovateľ</w:t>
      </w:r>
      <w:r w:rsidR="005918D7" w:rsidRPr="005918D7">
        <w:t xml:space="preserve"> </w:t>
      </w:r>
      <w:r w:rsidR="005918D7">
        <w:t>neuplatňuje a</w:t>
      </w:r>
      <w:r w:rsidRPr="0073389C">
        <w:t xml:space="preserve">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65725EE1"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proofErr w:type="spellStart"/>
      <w:r>
        <w:t>ŽoV</w:t>
      </w:r>
      <w:proofErr w:type="spellEnd"/>
      <w:r>
        <w:t xml:space="preserve">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1F5CF6E9" w14:textId="419DA3B3"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65AD9E33" w14:textId="77777777" w:rsidR="00034716" w:rsidRPr="00BB2709" w:rsidRDefault="00034716" w:rsidP="0099542E">
      <w:pPr>
        <w:spacing w:line="288" w:lineRule="auto"/>
        <w:jc w:val="both"/>
      </w:pPr>
    </w:p>
    <w:p w14:paraId="1E43BDE6" w14:textId="579DE0DE"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aktuálne vytlačeným ELUR-</w:t>
      </w:r>
      <w:proofErr w:type="spellStart"/>
      <w:r>
        <w:t>om</w:t>
      </w:r>
      <w:proofErr w:type="spellEnd"/>
      <w:r>
        <w:t xml:space="preserve"> preukazujúcim </w:t>
      </w:r>
      <w:r w:rsidRPr="00BB2709">
        <w:t xml:space="preserve">úpravu rozpočtu formou rozpočtového opatrenia. </w:t>
      </w:r>
    </w:p>
    <w:p w14:paraId="45508CD8" w14:textId="4FA8D08D"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1A5596D4"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 xml:space="preserve">sa považujú za </w:t>
      </w:r>
      <w:proofErr w:type="spellStart"/>
      <w:r w:rsidRPr="0073389C">
        <w:t>nevysporiadané</w:t>
      </w:r>
      <w:proofErr w:type="spellEnd"/>
      <w:r w:rsidRPr="0073389C">
        <w:t>.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lastRenderedPageBreak/>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20" w:name="_Toc415497561"/>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lastRenderedPageBreak/>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20"/>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w:t>
      </w:r>
      <w:proofErr w:type="spellStart"/>
      <w:r w:rsidRPr="00C67387">
        <w:rPr>
          <w:rFonts w:cs="Arial"/>
          <w:bCs/>
          <w:szCs w:val="19"/>
        </w:rPr>
        <w:t>predfinancovania</w:t>
      </w:r>
      <w:proofErr w:type="spellEnd"/>
      <w:r w:rsidRPr="00C67387">
        <w:rPr>
          <w:rFonts w:cs="Arial"/>
          <w:bCs/>
          <w:szCs w:val="19"/>
        </w:rPr>
        <w:t xml:space="preserve">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2BDAE9ED"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w:t>
      </w:r>
      <w:r w:rsidR="0042370B" w:rsidRPr="0042370B">
        <w:rPr>
          <w:rFonts w:cs="Arial"/>
          <w:bCs/>
          <w:szCs w:val="19"/>
        </w:rPr>
        <w:t xml:space="preserve">elektronicky na pjmvsr@minv.sk alebo </w:t>
      </w:r>
      <w:r w:rsidRPr="00C67387">
        <w:rPr>
          <w:rFonts w:cs="Arial"/>
          <w:bCs/>
          <w:szCs w:val="19"/>
        </w:rPr>
        <w:t>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6B37C09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42370B" w:rsidRPr="0042370B">
        <w:t xml:space="preserve"> </w:t>
      </w:r>
      <w:r w:rsidR="0042370B" w:rsidRPr="0042370B">
        <w:rPr>
          <w:rFonts w:cs="Arial"/>
          <w:bCs/>
          <w:szCs w:val="19"/>
        </w:rPr>
        <w:t xml:space="preserve">elektronicky na pjmvsr@minv.sk alebo </w:t>
      </w:r>
      <w:r w:rsidR="00CC0386">
        <w:rPr>
          <w:rFonts w:cs="Arial"/>
          <w:bCs/>
          <w:szCs w:val="19"/>
        </w:rPr>
        <w:t>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3416758B"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 xml:space="preserve">a za ním slová </w:t>
            </w:r>
            <w:r w:rsidR="0042370B">
              <w:rPr>
                <w:rFonts w:eastAsia="Times New Roman" w:cs="Arial"/>
                <w:bCs/>
                <w:szCs w:val="19"/>
              </w:rPr>
              <w:t>„</w:t>
            </w:r>
            <w:r w:rsidR="00C75340">
              <w:rPr>
                <w:rFonts w:eastAsia="Times New Roman" w:cs="Arial"/>
                <w:bCs/>
                <w:szCs w:val="19"/>
              </w:rPr>
              <w:t>výnosy ŠR</w:t>
            </w:r>
            <w:r w:rsidR="0042370B">
              <w:rPr>
                <w:rFonts w:eastAsia="Times New Roman" w:cs="Arial"/>
                <w:bCs/>
                <w:szCs w:val="19"/>
              </w:rPr>
              <w:t>“</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w:t>
      </w:r>
      <w:proofErr w:type="spellStart"/>
      <w:r w:rsidRPr="00C67387">
        <w:rPr>
          <w:rFonts w:cs="Arial"/>
          <w:bCs/>
          <w:szCs w:val="19"/>
        </w:rPr>
        <w:t>t.j</w:t>
      </w:r>
      <w:proofErr w:type="spellEnd"/>
      <w:r w:rsidRPr="00C67387">
        <w:rPr>
          <w:rFonts w:cs="Arial"/>
          <w:bCs/>
          <w:szCs w:val="19"/>
        </w:rPr>
        <w:t>.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lastRenderedPageBreak/>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 xml:space="preserve">pri uskutočnení úhrady prostriedkov, takto prijaté prostriedky na účet platobnej jednotky sa posudzujú ako mylná platba a právne záväzky prijímateľa zostávajú nezmenené, čím sa považujú naďalej za </w:t>
      </w:r>
      <w:proofErr w:type="spellStart"/>
      <w:r w:rsidRPr="00C67387">
        <w:rPr>
          <w:rFonts w:cs="Arial"/>
          <w:bCs/>
          <w:szCs w:val="19"/>
        </w:rPr>
        <w:t>nevysporiadané</w:t>
      </w:r>
      <w:proofErr w:type="spellEnd"/>
      <w:r w:rsidRPr="00C67387">
        <w:rPr>
          <w:rFonts w:cs="Arial"/>
          <w:bCs/>
          <w:szCs w:val="19"/>
        </w:rPr>
        <w:t>.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21" w:name="_Toc410905149"/>
      <w:bookmarkStart w:id="122" w:name="_Toc410907877"/>
      <w:bookmarkStart w:id="123" w:name="_Toc440372877"/>
      <w:bookmarkStart w:id="124" w:name="_Toc4576196"/>
      <w:bookmarkEnd w:id="121"/>
      <w:r w:rsidRPr="0073389C">
        <w:rPr>
          <w:lang w:val="sk-SK"/>
        </w:rPr>
        <w:t>Verejné obstarávanie</w:t>
      </w:r>
      <w:bookmarkEnd w:id="122"/>
      <w:bookmarkEnd w:id="123"/>
      <w:bookmarkEnd w:id="124"/>
    </w:p>
    <w:p w14:paraId="7A55D246" w14:textId="738F16D2" w:rsidR="009D7F63" w:rsidRPr="0073389C" w:rsidRDefault="009D7F63" w:rsidP="00A10CB2">
      <w:pPr>
        <w:autoSpaceDE w:val="0"/>
        <w:autoSpaceDN w:val="0"/>
        <w:adjustRightInd w:val="0"/>
        <w:spacing w:before="120" w:after="120" w:line="288" w:lineRule="auto"/>
        <w:jc w:val="both"/>
      </w:pPr>
      <w:bookmarkStart w:id="125" w:name="p22-2-a"/>
      <w:bookmarkStart w:id="126" w:name="p23-5"/>
      <w:bookmarkStart w:id="127" w:name="p23-6"/>
      <w:bookmarkStart w:id="128" w:name="p24"/>
      <w:bookmarkStart w:id="129" w:name="_Toc409190739"/>
      <w:bookmarkStart w:id="130" w:name="_Toc360031225"/>
      <w:bookmarkEnd w:id="125"/>
      <w:bookmarkEnd w:id="126"/>
      <w:bookmarkEnd w:id="127"/>
      <w:bookmarkEnd w:id="128"/>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09"/>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10"/>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w:t>
      </w:r>
      <w:proofErr w:type="spellStart"/>
      <w:r w:rsidRPr="00124F19">
        <w:t>t.j</w:t>
      </w:r>
      <w:proofErr w:type="spellEnd"/>
      <w:r w:rsidRPr="00124F19">
        <w:t xml:space="preserve">. na postup zadávania zákazky začatý po 17.04.2016. </w:t>
      </w:r>
    </w:p>
    <w:p w14:paraId="695C8D17" w14:textId="287CD300"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w:t>
      </w:r>
      <w:r w:rsidR="00B80D94" w:rsidRPr="00B80D94">
        <w:t>primeraným</w:t>
      </w:r>
      <w:r w:rsidRPr="00A737D2">
        <w:t xml:space="preserve"> </w:t>
      </w:r>
      <w:r w:rsidR="00B80D94" w:rsidRPr="00B80D94">
        <w:t>zohľadnením povinností prijímateľa, ktoré mu vyplývali z verzie príručky účinnej v čase odoslania oznámenia o vyhlásení verejného obstarávania, výzvy na predkla</w:t>
      </w:r>
      <w:r w:rsidR="003E60AF">
        <w:t xml:space="preserve">danie ponúk do vestníka ÚVO na </w:t>
      </w:r>
      <w:r w:rsidR="00B80D94" w:rsidRPr="00B80D94">
        <w:t>zverejnenie, zverejnenia zákazky na elektronickom trhovisku, resp. odoslania výziev na predkladanie ponúk v prípade zákazky s nízkymi hodnotami a</w:t>
      </w:r>
      <w:r w:rsidR="00B80D94">
        <w:t> </w:t>
      </w:r>
      <w:r w:rsidR="00B80D94" w:rsidRPr="00B80D94">
        <w:t>zohľadnením</w:t>
      </w:r>
      <w:r w:rsidR="00B80D94">
        <w:t xml:space="preserve"> </w:t>
      </w:r>
      <w:r w:rsidRPr="00A737D2">
        <w:t>zneni</w:t>
      </w:r>
      <w:r w:rsidR="00B80D94">
        <w:t>a</w:t>
      </w:r>
      <w:r w:rsidRPr="00A737D2">
        <w:t xml:space="preserve"> ZVO, resp. zákona č. 25/2006 </w:t>
      </w:r>
      <w:proofErr w:type="spellStart"/>
      <w:r w:rsidRPr="00A737D2">
        <w:t>Z.z</w:t>
      </w:r>
      <w:proofErr w:type="spellEnd"/>
      <w:r w:rsidRPr="00A737D2">
        <w:t xml:space="preserve">. o verejnom obstarávaní a o zmene a doplnení niektorých zákonov, účinné v čase </w:t>
      </w:r>
      <w:r w:rsidR="00D519DF">
        <w:t xml:space="preserve">odoslania oznámenia o vyhlásení verejného obstarávania, výzvy na predkladanie ponúk do vestníka ÚVO na uverejnenie, zverejnenia zákazky na elektronickom trhovisku, </w:t>
      </w:r>
      <w:proofErr w:type="spellStart"/>
      <w:r w:rsidR="00D519DF">
        <w:t>resp</w:t>
      </w:r>
      <w:proofErr w:type="spellEnd"/>
      <w:r w:rsidR="00D519DF">
        <w:t xml:space="preserve">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242174DB" w:rsidR="009D7F63" w:rsidRPr="0073389C" w:rsidRDefault="009D7F63" w:rsidP="009D7F63">
      <w:pPr>
        <w:pStyle w:val="Nadpis3"/>
        <w:ind w:left="567" w:firstLine="0"/>
        <w:rPr>
          <w:rFonts w:cs="Arial"/>
          <w:lang w:val="sk-SK"/>
        </w:rPr>
      </w:pPr>
      <w:bookmarkStart w:id="131" w:name="_Toc440372878"/>
      <w:bookmarkStart w:id="132" w:name="_Toc4576197"/>
      <w:r w:rsidRPr="0073389C">
        <w:rPr>
          <w:rFonts w:cs="Arial"/>
          <w:lang w:val="sk-SK"/>
        </w:rPr>
        <w:t>Plán obstarávaní</w:t>
      </w:r>
      <w:bookmarkEnd w:id="129"/>
      <w:bookmarkEnd w:id="130"/>
      <w:bookmarkEnd w:id="131"/>
      <w:bookmarkEnd w:id="132"/>
    </w:p>
    <w:p w14:paraId="518D9C3A" w14:textId="3EAE4806"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5B7173">
      <w:pPr>
        <w:pStyle w:val="Odsekzoznamu"/>
        <w:numPr>
          <w:ilvl w:val="0"/>
          <w:numId w:val="98"/>
        </w:numPr>
        <w:spacing w:before="120" w:after="120" w:line="288" w:lineRule="auto"/>
      </w:pPr>
      <w:r w:rsidRPr="006451E8">
        <w:lastRenderedPageBreak/>
        <w:t>názov predmetu zákazky,</w:t>
      </w:r>
    </w:p>
    <w:p w14:paraId="1FAEB9BB" w14:textId="77777777" w:rsidR="006451E8" w:rsidRPr="006451E8" w:rsidRDefault="006451E8" w:rsidP="005B7173">
      <w:pPr>
        <w:pStyle w:val="Odsekzoznamu"/>
        <w:numPr>
          <w:ilvl w:val="0"/>
          <w:numId w:val="98"/>
        </w:numPr>
        <w:spacing w:before="120" w:after="120" w:line="288" w:lineRule="auto"/>
      </w:pPr>
      <w:r w:rsidRPr="006451E8">
        <w:t>stručný opis predmetu zákazky,</w:t>
      </w:r>
    </w:p>
    <w:p w14:paraId="0D17EB44" w14:textId="77777777" w:rsidR="006451E8" w:rsidRPr="006451E8" w:rsidRDefault="006451E8" w:rsidP="005B7173">
      <w:pPr>
        <w:pStyle w:val="Odsekzoznamu"/>
        <w:numPr>
          <w:ilvl w:val="0"/>
          <w:numId w:val="98"/>
        </w:numPr>
        <w:spacing w:before="120" w:after="120" w:line="288" w:lineRule="auto"/>
      </w:pPr>
      <w:r w:rsidRPr="006451E8">
        <w:t>predpokladaná hodnota zákazky/hodnota zákazky bez DPH,</w:t>
      </w:r>
    </w:p>
    <w:p w14:paraId="69A9493F" w14:textId="77777777" w:rsidR="006451E8" w:rsidRPr="006451E8" w:rsidRDefault="006451E8" w:rsidP="005B7173">
      <w:pPr>
        <w:pStyle w:val="Odsekzoznamu"/>
        <w:numPr>
          <w:ilvl w:val="0"/>
          <w:numId w:val="98"/>
        </w:numPr>
        <w:spacing w:before="120" w:after="120" w:line="288" w:lineRule="auto"/>
      </w:pPr>
      <w:r w:rsidRPr="006451E8">
        <w:t>postup zadávania zákazky,</w:t>
      </w:r>
    </w:p>
    <w:p w14:paraId="1E6BE2E9" w14:textId="77777777" w:rsidR="006451E8" w:rsidRPr="006451E8" w:rsidRDefault="006451E8" w:rsidP="005B7173">
      <w:pPr>
        <w:pStyle w:val="Odsekzoznamu"/>
        <w:numPr>
          <w:ilvl w:val="0"/>
          <w:numId w:val="98"/>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129C443A"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kontrol</w:t>
      </w:r>
      <w:r w:rsidR="003E60AF" w:rsidRPr="003E60AF">
        <w:t>e relevantného VO</w:t>
      </w:r>
      <w:r w:rsidR="00D72FDB" w:rsidRPr="00D72FDB">
        <w:t xml:space="preserve">  vykonávanej poskytovateľom (prvá ex-</w:t>
      </w:r>
      <w:proofErr w:type="spellStart"/>
      <w:r w:rsidR="00D72FDB" w:rsidRPr="00D72FDB">
        <w:t>ante</w:t>
      </w:r>
      <w:proofErr w:type="spellEnd"/>
      <w:r w:rsidR="00D72FDB" w:rsidRPr="00D72FDB">
        <w:t xml:space="preserve"> kontrola, druhá ex-</w:t>
      </w:r>
      <w:proofErr w:type="spellStart"/>
      <w:r w:rsidR="00D72FDB" w:rsidRPr="00D72FDB">
        <w:t>ante</w:t>
      </w:r>
      <w:proofErr w:type="spellEnd"/>
      <w:r w:rsidR="00D72FDB" w:rsidRPr="00D72FDB">
        <w:t xml:space="preserve"> kontrola alebo štandardná ex-post kontrola).</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33" w:name="_Toc359942925"/>
      <w:bookmarkStart w:id="134" w:name="_Toc359943221"/>
      <w:bookmarkStart w:id="135" w:name="_Toc359943517"/>
      <w:bookmarkStart w:id="136" w:name="_Toc359943819"/>
      <w:bookmarkStart w:id="137" w:name="_Toc359944121"/>
      <w:bookmarkStart w:id="138" w:name="_Toc359944421"/>
      <w:bookmarkStart w:id="139" w:name="_Toc360024481"/>
      <w:bookmarkStart w:id="140" w:name="_Toc360030476"/>
      <w:bookmarkStart w:id="141" w:name="_Toc360031226"/>
      <w:bookmarkStart w:id="142" w:name="_Toc360109828"/>
      <w:bookmarkStart w:id="143" w:name="_Toc360110138"/>
      <w:bookmarkStart w:id="144" w:name="_Toc360118328"/>
      <w:bookmarkStart w:id="145" w:name="_Toc360118643"/>
      <w:bookmarkStart w:id="146" w:name="_Toc360031227"/>
      <w:bookmarkStart w:id="147" w:name="_Toc409190740"/>
      <w:bookmarkStart w:id="148" w:name="_Toc440372879"/>
      <w:bookmarkStart w:id="149" w:name="_Toc4576198"/>
      <w:bookmarkEnd w:id="133"/>
      <w:bookmarkEnd w:id="134"/>
      <w:bookmarkEnd w:id="135"/>
      <w:bookmarkEnd w:id="136"/>
      <w:bookmarkEnd w:id="137"/>
      <w:bookmarkEnd w:id="138"/>
      <w:bookmarkEnd w:id="139"/>
      <w:bookmarkEnd w:id="140"/>
      <w:bookmarkEnd w:id="141"/>
      <w:bookmarkEnd w:id="142"/>
      <w:bookmarkEnd w:id="143"/>
      <w:bookmarkEnd w:id="144"/>
      <w:bookmarkEnd w:id="145"/>
      <w:r w:rsidRPr="0073389C">
        <w:rPr>
          <w:lang w:val="sk-SK"/>
        </w:rPr>
        <w:t>Predpokladaná hodnota zákazky</w:t>
      </w:r>
      <w:bookmarkEnd w:id="146"/>
      <w:bookmarkEnd w:id="147"/>
      <w:r w:rsidRPr="0073389C">
        <w:rPr>
          <w:lang w:val="sk-SK"/>
        </w:rPr>
        <w:t xml:space="preserve"> (PHZ)</w:t>
      </w:r>
      <w:bookmarkEnd w:id="148"/>
      <w:bookmarkEnd w:id="149"/>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w:t>
      </w:r>
      <w:proofErr w:type="spellStart"/>
      <w:r w:rsidRPr="0073389C">
        <w:t>t.j</w:t>
      </w:r>
      <w:proofErr w:type="spellEnd"/>
      <w:r w:rsidRPr="0073389C">
        <w:t xml:space="preserve">.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1E9DD71B" w14:textId="10B2BFD0" w:rsidR="00003E89"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Ak nemá verejný obstarávateľ alebo obstarávateľ údaje podľa druhej vety k dispozícii, určí predpokladanú hodnotu na základe údajov získaných prieskumom trhu s požadovaným plnením</w:t>
      </w:r>
      <w:r w:rsidR="00851661">
        <w:rPr>
          <w:rFonts w:cs="Arial"/>
          <w:szCs w:val="16"/>
        </w:rPr>
        <w:t xml:space="preserve">, </w:t>
      </w:r>
      <w:r w:rsidR="00851661" w:rsidRPr="00384070">
        <w:rPr>
          <w:rFonts w:cs="Arial"/>
          <w:szCs w:val="16"/>
        </w:rPr>
        <w:t xml:space="preserve">prípravnou trhovou konzultáciou </w:t>
      </w:r>
      <w:r w:rsidRPr="00A83C79">
        <w:t xml:space="preserve">alebo na základe údajov získaných iným vhodným spôsobom. </w:t>
      </w:r>
      <w:r w:rsidR="00003E89" w:rsidRPr="00F9794B">
        <w:rPr>
          <w:rFonts w:cs="Arial"/>
          <w:szCs w:val="16"/>
        </w:rPr>
        <w:t>Prijímateľ môže prípravné trhové konzultácie realizovať prostredníctvom elektronického prostriedku, cez ktorý bude realizovať aj príslušné verejné obstarávanie, ktorého sa prípravné trhové konzultácie týkajú a môže v rámci nich zverejniť predbežné oznámenie vo vestníku VO.</w:t>
      </w:r>
    </w:p>
    <w:p w14:paraId="31FCC433" w14:textId="1FB9FA5E" w:rsidR="00A83C79" w:rsidRPr="0073389C" w:rsidRDefault="00A83C79" w:rsidP="009D7F63">
      <w:pPr>
        <w:spacing w:before="120" w:after="120" w:line="288" w:lineRule="auto"/>
        <w:jc w:val="both"/>
      </w:pPr>
      <w:r w:rsidRPr="00A83C79">
        <w:t xml:space="preserve">Predpokladaná hodnota zákazky </w:t>
      </w:r>
      <w:r w:rsidRPr="00A83C79">
        <w:rPr>
          <w:b/>
        </w:rPr>
        <w:t xml:space="preserve">je platná v čase odoslania oznámenia o vyhlásení verejného obstarávania alebo oznámenia použitého ako výzva na </w:t>
      </w:r>
      <w:r w:rsidR="00003E89">
        <w:rPr>
          <w:rFonts w:cs="Arial"/>
          <w:b/>
          <w:szCs w:val="16"/>
        </w:rPr>
        <w:t>predkladanie ponúk</w:t>
      </w:r>
      <w:r w:rsidR="00003E89" w:rsidRPr="008E6D9D">
        <w:rPr>
          <w:rFonts w:cs="Arial"/>
          <w:b/>
          <w:szCs w:val="16"/>
        </w:rPr>
        <w:t xml:space="preserve"> </w:t>
      </w:r>
      <w:r w:rsidRPr="00A83C79">
        <w:rPr>
          <w:b/>
        </w:rPr>
        <w:t>na uverejnenie</w:t>
      </w:r>
      <w:r w:rsidRPr="00A83C79">
        <w:t>; ak sa uverejnenie takého oznámenia nevyžaduje, predpokladaná hodnota je platná v čase začatia postupu zadávania zákazky.</w:t>
      </w:r>
      <w:r>
        <w:t>“</w:t>
      </w:r>
    </w:p>
    <w:p w14:paraId="7A55D25F" w14:textId="3CC69DDF"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 xml:space="preserve">Poskytovateľ odporúča v oznámení o vyhlásení VO  alebo  v oznámení použitom ako výzva na </w:t>
      </w:r>
      <w:r w:rsidR="00003E89">
        <w:rPr>
          <w:rFonts w:cs="Arial"/>
          <w:szCs w:val="16"/>
        </w:rPr>
        <w:t>predkladanie ponúk</w:t>
      </w:r>
      <w:r w:rsidR="00003E89" w:rsidRPr="00DF3B19">
        <w:rPr>
          <w:rFonts w:cs="Arial"/>
          <w:szCs w:val="16"/>
        </w:rPr>
        <w:t xml:space="preserve"> </w:t>
      </w:r>
      <w:r w:rsidR="00A83C79" w:rsidRPr="00A83C79">
        <w:t>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0EEC1F71" w:rsidR="009D7F63" w:rsidRDefault="009D7F63" w:rsidP="009D7F63">
      <w:pPr>
        <w:spacing w:before="120" w:after="120" w:line="288" w:lineRule="auto"/>
        <w:jc w:val="both"/>
      </w:pPr>
      <w:r w:rsidRPr="0073389C">
        <w:t xml:space="preserve">Určujúcim finančným limitom je predpokladaná cena </w:t>
      </w:r>
      <w:r w:rsidR="008E6C02" w:rsidRPr="00703E20">
        <w:rPr>
          <w:rFonts w:cs="Arial"/>
          <w:szCs w:val="19"/>
        </w:rPr>
        <w:t xml:space="preserve">v EUR bez DPH </w:t>
      </w:r>
      <w:r w:rsidRPr="0073389C">
        <w:t xml:space="preserve">za </w:t>
      </w:r>
      <w:r w:rsidR="008E6C02">
        <w:rPr>
          <w:rFonts w:cs="Arial"/>
          <w:szCs w:val="19"/>
        </w:rPr>
        <w:t>rovnaké alebo porovnateľné predmety zákazky tvoriace príbuznú skupinu tovarov/služieb/prác, resp. tvoriace jeden logický celok</w:t>
      </w:r>
      <w:r w:rsidR="008E6C02" w:rsidRPr="00703E20">
        <w:rPr>
          <w:rFonts w:cs="Arial"/>
          <w:szCs w:val="19"/>
        </w:rPr>
        <w:t xml:space="preserve"> </w:t>
      </w:r>
      <w:r w:rsidRPr="0073389C">
        <w:t xml:space="preserve">za jeden kalendárny rok alebo za obdobie trvania zmluvy s dodávateľom, ak presahuje jeden kalendárny rok. Do tohto limitu sa započítavajú aj plánované obstarávania súvisiace s bežnou činnosťou organizácie vrátane opakovaných plnení, pokiaľ </w:t>
      </w:r>
      <w:r w:rsidR="008E6C02">
        <w:rPr>
          <w:rFonts w:cs="Arial"/>
          <w:szCs w:val="19"/>
        </w:rPr>
        <w:t>sú tieto výdavky</w:t>
      </w:r>
      <w:r w:rsidR="008E6C02">
        <w:t xml:space="preserve"> </w:t>
      </w:r>
      <w:r w:rsidRPr="0073389C">
        <w:t>financovan</w:t>
      </w:r>
      <w:r w:rsidR="008E6C02">
        <w:t>é</w:t>
      </w:r>
      <w:r w:rsidRPr="0073389C">
        <w:t xml:space="preserve"> z verejných zdrojov alebo zdrojov EÚ a </w:t>
      </w:r>
      <w:r w:rsidR="008E6C02">
        <w:rPr>
          <w:rFonts w:cs="Arial"/>
          <w:szCs w:val="19"/>
        </w:rPr>
        <w:t>výdavky</w:t>
      </w:r>
      <w:r w:rsidRPr="0073389C">
        <w:t xml:space="preserve"> v rámci iných projektov financovaných z iných zdrojov EÚ. </w:t>
      </w:r>
    </w:p>
    <w:p w14:paraId="5CC0820D" w14:textId="0EC6AA35" w:rsidR="008E6C02" w:rsidRPr="0073389C" w:rsidRDefault="008E6C02" w:rsidP="009D7F63">
      <w:pPr>
        <w:spacing w:before="120" w:after="120" w:line="288" w:lineRule="auto"/>
        <w:jc w:val="both"/>
      </w:pPr>
      <w:r w:rsidRPr="00EA503A">
        <w:rPr>
          <w:rFonts w:cs="Arial"/>
          <w:szCs w:val="19"/>
        </w:rPr>
        <w:t>Podľa § 6 ods. 10 ZVO sa predpokladaná hodnota rámcovej dohody alebo dynamického nákupného systému určí ako maximálna predpokladaná hodnota všetkých zákaziek, ktoré sa predpokladajú počas platnosti rámcovej dohody alebo počas trvania dynamického nákupného systému.</w:t>
      </w:r>
    </w:p>
    <w:p w14:paraId="7A55D261" w14:textId="36A479D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r w:rsidR="008E6C02" w:rsidRPr="008E6C02">
        <w:rPr>
          <w:rFonts w:cs="Arial"/>
          <w:szCs w:val="16"/>
        </w:rPr>
        <w:t xml:space="preserve"> </w:t>
      </w:r>
      <w:r w:rsidR="008E6C02" w:rsidRPr="00261127">
        <w:rPr>
          <w:rFonts w:cs="Arial"/>
          <w:szCs w:val="16"/>
        </w:rPr>
        <w:t xml:space="preserve">K nedovolenému rozdeleniu zákazky dochádza rozdelením rovnakého alebo obdobného predmetu zákazky do viacerých zákaziek, pre ktoré vyhlási prijímateľ samostatné VO nižším postupom zadávania zákazky, ako zodpovedá finančnému limitu určenému súčtom PHZ týchto zákaziek. Pritom zároveň platí, že ide o predmety zákaziek, ktoré spolu súvisia z funkčného, </w:t>
      </w:r>
      <w:r w:rsidR="008E6C02">
        <w:rPr>
          <w:rFonts w:cs="Arial"/>
          <w:szCs w:val="16"/>
        </w:rPr>
        <w:t>časového a</w:t>
      </w:r>
      <w:r w:rsidR="008E6C02" w:rsidRPr="00261127">
        <w:rPr>
          <w:rFonts w:cs="Arial"/>
          <w:szCs w:val="16"/>
        </w:rPr>
        <w:t xml:space="preserve"> miestneho hľadiska a pod.</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proofErr w:type="spellStart"/>
      <w:r w:rsidR="000A2AD4">
        <w:t>Žo</w:t>
      </w:r>
      <w:r w:rsidRPr="0073389C">
        <w:t>NFP</w:t>
      </w:r>
      <w:proofErr w:type="spellEnd"/>
      <w:r w:rsidRPr="0073389C">
        <w:t>, nakoľko medzi takýmto určením predpokladanej hodnoty a samotným zadávaním predmetnej zákazky môže prejsť niekoľko mesiacov a PHZ sa mohla zmeniť.</w:t>
      </w:r>
    </w:p>
    <w:p w14:paraId="7A55D264" w14:textId="137EF8C9"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w:t>
      </w:r>
      <w:r w:rsidR="006F3BFC">
        <w:t>určenie</w:t>
      </w:r>
      <w:r w:rsidR="006F3BFC" w:rsidRPr="0073389C">
        <w:t xml:space="preserve"> </w:t>
      </w:r>
      <w:r w:rsidRPr="0073389C">
        <w:t>PHZ súčasne s návrhom oznámenia o vyhlásení VO a návrhom súťažných podkladov</w:t>
      </w:r>
      <w:r w:rsidR="006F3BFC" w:rsidRPr="006F3BFC">
        <w:rPr>
          <w:rFonts w:cs="Arial"/>
          <w:szCs w:val="19"/>
        </w:rPr>
        <w:t xml:space="preserve"> </w:t>
      </w:r>
      <w:r w:rsidR="006F3BFC" w:rsidRPr="004210BD">
        <w:rPr>
          <w:rFonts w:cs="Arial"/>
          <w:szCs w:val="19"/>
        </w:rPr>
        <w:t>za účelom vykonania</w:t>
      </w:r>
      <w:r w:rsidR="006F3BFC">
        <w:rPr>
          <w:rFonts w:cs="Arial"/>
          <w:szCs w:val="19"/>
        </w:rPr>
        <w:t xml:space="preserve"> prvej</w:t>
      </w:r>
      <w:r w:rsidR="006F3BFC" w:rsidRPr="004210BD">
        <w:rPr>
          <w:rFonts w:cs="Arial"/>
          <w:szCs w:val="19"/>
        </w:rPr>
        <w:t xml:space="preserve"> ex</w:t>
      </w:r>
      <w:r w:rsidR="006F3BFC">
        <w:rPr>
          <w:rFonts w:cs="Arial"/>
          <w:szCs w:val="19"/>
        </w:rPr>
        <w:t xml:space="preserve"> </w:t>
      </w:r>
      <w:proofErr w:type="spellStart"/>
      <w:r w:rsidR="006F3BFC" w:rsidRPr="004210BD">
        <w:rPr>
          <w:rFonts w:cs="Arial"/>
          <w:szCs w:val="19"/>
        </w:rPr>
        <w:t>ante</w:t>
      </w:r>
      <w:proofErr w:type="spellEnd"/>
      <w:r w:rsidR="006F3BFC" w:rsidRPr="004210BD">
        <w:rPr>
          <w:rFonts w:cs="Arial"/>
          <w:szCs w:val="19"/>
        </w:rPr>
        <w:t xml:space="preserve"> kontroly VO</w:t>
      </w:r>
      <w:r w:rsidRPr="0073389C">
        <w:t xml:space="preserve">.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w:t>
      </w:r>
      <w:r w:rsidR="0021107C">
        <w:rPr>
          <w:rFonts w:cs="Arial"/>
          <w:szCs w:val="19"/>
        </w:rPr>
        <w:t xml:space="preserve">s </w:t>
      </w:r>
      <w:r w:rsidR="001D76D4">
        <w:rPr>
          <w:rFonts w:cs="Arial"/>
          <w:szCs w:val="19"/>
        </w:rPr>
        <w:t xml:space="preserve">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3B77C4BB"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0A74CB" w:rsidRPr="000A74CB">
        <w:t>Možnosti získania informácií za účelom stanovenia PHZ sú uvedené nižšie.</w:t>
      </w:r>
    </w:p>
    <w:p w14:paraId="2081455A" w14:textId="77777777" w:rsidR="001717E4" w:rsidRDefault="001717E4" w:rsidP="001717E4">
      <w:pPr>
        <w:spacing w:before="120" w:after="120" w:line="288" w:lineRule="auto"/>
        <w:jc w:val="both"/>
      </w:pPr>
      <w:r>
        <w:t xml:space="preserve">Informácie a podklady, na základe ktorých bola určená predpokladaná hodnota zákazky </w:t>
      </w:r>
      <w:r w:rsidRPr="000944B5">
        <w:rPr>
          <w:b/>
        </w:rPr>
        <w:t>nesmú byť staršie ako 6 mesiacov ku dňa vyhlásenia VO</w:t>
      </w:r>
      <w:r>
        <w:t xml:space="preserve">, ak bola predpokladaná hodnota zákazky </w:t>
      </w:r>
      <w:r w:rsidRPr="000944B5">
        <w:rPr>
          <w:b/>
        </w:rPr>
        <w:t>určená prieskumom trhu realizovaným oslovením potenciálnych záujemcov alebo prípravnou trhovou konzultáciou</w:t>
      </w:r>
      <w:r>
        <w:t>.</w:t>
      </w:r>
      <w:r w:rsidRPr="002D7858">
        <w:t xml:space="preserve"> </w:t>
      </w:r>
      <w:r>
        <w:t xml:space="preserve">Ak ceny obstarávaných tovarov, stavebných prác alebo služieb nezaznamenali na trhu zmenu, je možné pre účely určenia predpokladanej hodnoty zákazky použiť aj podklady staršie ako 6 mesiacov. Zdôvodnenie tejto skutočnosti musí byť súčasťou dokumentácie k zákazke VO. </w:t>
      </w:r>
    </w:p>
    <w:p w14:paraId="1A4E4226" w14:textId="77777777" w:rsidR="001717E4" w:rsidRDefault="001717E4" w:rsidP="001717E4">
      <w:pPr>
        <w:spacing w:before="120" w:after="120" w:line="288" w:lineRule="auto"/>
        <w:jc w:val="both"/>
      </w:pPr>
      <w:r>
        <w:t xml:space="preserve">Ak prijímateľ určuje predpokladanú hodnotu zákazky </w:t>
      </w:r>
      <w:r w:rsidRPr="000944B5">
        <w:rPr>
          <w:b/>
        </w:rPr>
        <w:t>na základe údajov a informácií</w:t>
      </w:r>
      <w:r>
        <w:t xml:space="preserve"> o zákazkách na rovnaký alebo porovnateľný predmet (napr. povinne zverejňované zmluvy v CRZ), uvedené údaje a informácie (zmluvy) </w:t>
      </w:r>
      <w:r w:rsidRPr="000944B5">
        <w:rPr>
          <w:b/>
        </w:rPr>
        <w:t>musia byť platné ku dňu vyhlásenia VO</w:t>
      </w:r>
      <w:r>
        <w:t xml:space="preserve">. </w:t>
      </w:r>
    </w:p>
    <w:p w14:paraId="1E78EF4E" w14:textId="474C64FA" w:rsidR="001717E4" w:rsidRDefault="001717E4" w:rsidP="001717E4">
      <w:pPr>
        <w:spacing w:before="120" w:after="120" w:line="288" w:lineRule="auto"/>
        <w:jc w:val="both"/>
      </w:pPr>
      <w:r>
        <w:t xml:space="preserve">Ak ceny obstarávaných tovarov, stavebných prác alebo služieb </w:t>
      </w:r>
      <w:r w:rsidRPr="000944B5">
        <w:rPr>
          <w:b/>
        </w:rPr>
        <w:t>nezaznamenali na trhu zmenu</w:t>
      </w:r>
      <w:r>
        <w:t>, je možné pre účely určenia predpokladanej hodnoty zákazky použiť aj údaje o zmluvách, ktorých platnosť je ku dňu vyhlásenia VO ukončená. Zdôvodnenie tejto skutočnosti musí byť obdobne súčasťou dokumentácie k zákazke VO.</w:t>
      </w:r>
    </w:p>
    <w:p w14:paraId="3B9177D7" w14:textId="5774ABCF" w:rsidR="006966E8" w:rsidRPr="00A737D2" w:rsidRDefault="006966E8" w:rsidP="006966E8">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001F3F48">
        <w:t xml:space="preserve">Prijímateľ je povinný určiť predpokladanú hodnotu zákazky na základe aspoň </w:t>
      </w:r>
      <w:r w:rsidR="00003E89">
        <w:t xml:space="preserve">dvoch </w:t>
      </w:r>
      <w:r w:rsidR="001F3F48">
        <w:t xml:space="preserve">navzájom nezávislých údajov o cenách (napr. aspoň </w:t>
      </w:r>
      <w:r w:rsidR="00003E89">
        <w:t xml:space="preserve">2 </w:t>
      </w:r>
      <w:r w:rsidR="001F3F48">
        <w:t xml:space="preserve">cenové ponuky alebo údaje o cene z aspoň </w:t>
      </w:r>
      <w:r w:rsidR="00003E89">
        <w:t xml:space="preserve">2 </w:t>
      </w:r>
      <w:r w:rsidR="001F3F48">
        <w:t>zmlúv, zverejnených v CRZ), ak nie je uvedené inak. V prípade, ak cena tovaru, stavebných prác alebo služieb zaznamenala na trhu podstatnú zmenu, je poskytovateľ oprávnený požadovať od prijímateľa aktualizáciu podkladov k určeniu predpokladanej hodnoty zákazky aj v prípade, ak podklady neboli staršie ako 6 mesiacov ku dňu vyhlásenia VO.</w:t>
      </w:r>
      <w:r w:rsidR="00003E89">
        <w:t xml:space="preserve"> </w:t>
      </w:r>
      <w:r w:rsidR="00003E89" w:rsidRPr="00F9794B">
        <w:t>Odporúčaným postupom pri určení predpokladanej hodnoty zákazky je vykonať aritmetický priemer z cien uvedených v predložených cenových ponukách.</w:t>
      </w:r>
    </w:p>
    <w:p w14:paraId="1801ED44" w14:textId="77777777" w:rsidR="006966E8" w:rsidRDefault="006966E8" w:rsidP="001717E4">
      <w:pPr>
        <w:spacing w:before="120" w:after="120" w:line="288" w:lineRule="auto"/>
        <w:jc w:val="both"/>
      </w:pP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2D32A194"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003E89">
        <w:rPr>
          <w:rFonts w:cs="Arial"/>
          <w:szCs w:val="19"/>
          <w:lang w:val="sk-SK"/>
        </w:rPr>
        <w:t xml:space="preserve">, </w:t>
      </w:r>
      <w:r w:rsidR="00003E89" w:rsidRPr="00F9794B">
        <w:rPr>
          <w:rFonts w:cs="Arial"/>
          <w:szCs w:val="19"/>
          <w:lang w:val="sk-SK"/>
        </w:rPr>
        <w:t>predpokladanú hodnotu zákazky je možné následne určiť aj na základe dvoch cenových ponúk</w:t>
      </w:r>
      <w:r w:rsidR="00003E89">
        <w:rPr>
          <w:rStyle w:val="Odkaznapoznmkupodiarou"/>
          <w:rFonts w:cs="Arial"/>
          <w:szCs w:val="19"/>
          <w:lang w:val="sk-SK"/>
        </w:rPr>
        <w:t xml:space="preserve"> </w:t>
      </w:r>
      <w:r w:rsidR="001D76D4">
        <w:rPr>
          <w:rStyle w:val="Odkaznapoznmkupodiarou"/>
          <w:rFonts w:cs="Arial"/>
          <w:szCs w:val="19"/>
          <w:lang w:val="sk-SK"/>
        </w:rPr>
        <w:footnoteReference w:id="111"/>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w:t>
      </w:r>
      <w:proofErr w:type="spellStart"/>
      <w:r w:rsidRPr="0073389C">
        <w:rPr>
          <w:rFonts w:cs="Arial"/>
          <w:szCs w:val="19"/>
          <w:lang w:val="sk-SK"/>
        </w:rPr>
        <w:t>print</w:t>
      </w:r>
      <w:proofErr w:type="spellEnd"/>
      <w:r w:rsidRPr="0073389C">
        <w:rPr>
          <w:rFonts w:cs="Arial"/>
          <w:szCs w:val="19"/>
          <w:lang w:val="sk-SK"/>
        </w:rPr>
        <w:t xml:space="preserve"> </w:t>
      </w:r>
      <w:proofErr w:type="spellStart"/>
      <w:r w:rsidRPr="0073389C">
        <w:rPr>
          <w:rFonts w:cs="Arial"/>
          <w:szCs w:val="19"/>
          <w:lang w:val="sk-SK"/>
        </w:rPr>
        <w:t>screen</w:t>
      </w:r>
      <w:proofErr w:type="spellEnd"/>
      <w:r w:rsidRPr="0073389C">
        <w:rPr>
          <w:rFonts w:cs="Arial"/>
          <w:szCs w:val="19"/>
          <w:lang w:val="sk-SK"/>
        </w:rPr>
        <w:t>“ z predmetných webových sídiel</w:t>
      </w:r>
      <w:r w:rsidR="001D76D4">
        <w:rPr>
          <w:rFonts w:cs="Arial"/>
          <w:szCs w:val="19"/>
          <w:lang w:val="sk-SK"/>
        </w:rPr>
        <w:t xml:space="preserve"> s dátumom vyhotovenia </w:t>
      </w:r>
      <w:proofErr w:type="spellStart"/>
      <w:r w:rsidR="001D76D4">
        <w:rPr>
          <w:rFonts w:cs="Arial"/>
          <w:szCs w:val="19"/>
          <w:lang w:val="sk-SK"/>
        </w:rPr>
        <w:t>print</w:t>
      </w:r>
      <w:proofErr w:type="spellEnd"/>
      <w:r w:rsidR="001D76D4">
        <w:rPr>
          <w:rFonts w:cs="Arial"/>
          <w:szCs w:val="19"/>
          <w:lang w:val="sk-SK"/>
        </w:rPr>
        <w:t xml:space="preserve"> </w:t>
      </w:r>
      <w:proofErr w:type="spellStart"/>
      <w:r w:rsidR="001D76D4">
        <w:rPr>
          <w:rFonts w:cs="Arial"/>
          <w:szCs w:val="19"/>
          <w:lang w:val="sk-SK"/>
        </w:rPr>
        <w:t>screenu</w:t>
      </w:r>
      <w:proofErr w:type="spellEnd"/>
      <w:r w:rsidRPr="0073389C">
        <w:rPr>
          <w:rFonts w:cs="Arial"/>
          <w:szCs w:val="19"/>
          <w:lang w:val="sk-SK"/>
        </w:rPr>
        <w:t>;</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31EFF965"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003E89">
        <w:rPr>
          <w:rFonts w:cs="Arial"/>
          <w:szCs w:val="19"/>
          <w:lang w:val="sk-SK"/>
        </w:rPr>
        <w:t xml:space="preserve">; </w:t>
      </w:r>
      <w:r w:rsidR="00003E89" w:rsidRPr="00F9794B">
        <w:rPr>
          <w:rFonts w:cs="Arial"/>
          <w:szCs w:val="19"/>
          <w:lang w:val="sk-SK"/>
        </w:rPr>
        <w:t>ak prijímateľ určuje predpokladanú hodnotu zákazky na základe údajov a informácií o zákazkách na rovnaký alebo porovnateľný predmet (napr. povinne zverejňované zmluvy v CRZ), určuje predpokladanú hodnotu zákazky na základe minimálne dvoch nezávislých údajov o cenách;</w:t>
      </w:r>
    </w:p>
    <w:p w14:paraId="13D0B168" w14:textId="5E3F5F52" w:rsidR="00103054" w:rsidRDefault="006E53FF" w:rsidP="00F158F9">
      <w:pPr>
        <w:pStyle w:val="Bulletslevel2"/>
        <w:spacing w:after="120" w:line="288" w:lineRule="auto"/>
        <w:ind w:left="567" w:hanging="283"/>
        <w:jc w:val="both"/>
        <w:rPr>
          <w:rFonts w:cs="Arial"/>
          <w:szCs w:val="19"/>
          <w:lang w:val="sk-SK"/>
        </w:rPr>
      </w:pPr>
      <w:r>
        <w:rPr>
          <w:rFonts w:cs="Arial"/>
          <w:szCs w:val="19"/>
          <w:lang w:val="sk-SK"/>
        </w:rPr>
        <w:t>z</w:t>
      </w:r>
      <w:r w:rsidR="00F44B25">
        <w:rPr>
          <w:rFonts w:cs="Arial"/>
          <w:szCs w:val="19"/>
          <w:lang w:val="sk-SK"/>
        </w:rPr>
        <w:t xml:space="preserve"> </w:t>
      </w:r>
      <w:r w:rsidR="00103054" w:rsidRPr="00103054">
        <w:rPr>
          <w:rFonts w:cs="Arial"/>
          <w:szCs w:val="19"/>
          <w:lang w:val="sk-SK"/>
        </w:rPr>
        <w:t xml:space="preserve">projektantom </w:t>
      </w:r>
      <w:r w:rsidR="00F44B25" w:rsidRPr="00103054">
        <w:rPr>
          <w:rFonts w:cs="Arial"/>
          <w:szCs w:val="19"/>
          <w:lang w:val="sk-SK"/>
        </w:rPr>
        <w:t>ocenen</w:t>
      </w:r>
      <w:r w:rsidR="00F44B25">
        <w:rPr>
          <w:rFonts w:cs="Arial"/>
          <w:szCs w:val="19"/>
          <w:lang w:val="sk-SK"/>
        </w:rPr>
        <w:t>ého</w:t>
      </w:r>
      <w:r w:rsidR="00F44B25" w:rsidRPr="00103054">
        <w:rPr>
          <w:rFonts w:cs="Arial"/>
          <w:szCs w:val="19"/>
          <w:lang w:val="sk-SK"/>
        </w:rPr>
        <w:t xml:space="preserve"> </w:t>
      </w:r>
      <w:r w:rsidR="00103054" w:rsidRPr="00103054">
        <w:rPr>
          <w:rFonts w:cs="Arial"/>
          <w:szCs w:val="19"/>
          <w:lang w:val="sk-SK"/>
        </w:rPr>
        <w:t>rozpočt</w:t>
      </w:r>
      <w:r w:rsidR="00F44B25">
        <w:rPr>
          <w:rFonts w:cs="Arial"/>
          <w:szCs w:val="19"/>
          <w:lang w:val="sk-SK"/>
        </w:rPr>
        <w:t>u</w:t>
      </w:r>
      <w:r w:rsidR="00103054" w:rsidRPr="00103054">
        <w:rPr>
          <w:rFonts w:cs="Arial"/>
          <w:szCs w:val="19"/>
          <w:lang w:val="sk-SK"/>
        </w:rPr>
        <w:t xml:space="preserve"> stavebných prác </w:t>
      </w:r>
      <w:r w:rsidR="00F44B25" w:rsidRPr="00103054">
        <w:rPr>
          <w:rFonts w:cs="Arial"/>
          <w:szCs w:val="19"/>
          <w:lang w:val="sk-SK"/>
        </w:rPr>
        <w:t>aktuáln</w:t>
      </w:r>
      <w:r w:rsidR="00F44B25">
        <w:rPr>
          <w:rFonts w:cs="Arial"/>
          <w:szCs w:val="19"/>
          <w:lang w:val="sk-SK"/>
        </w:rPr>
        <w:t>eho</w:t>
      </w:r>
      <w:r w:rsidR="00F44B25" w:rsidRPr="00103054">
        <w:rPr>
          <w:rFonts w:cs="Arial"/>
          <w:szCs w:val="19"/>
          <w:lang w:val="sk-SK"/>
        </w:rPr>
        <w:t xml:space="preserve"> </w:t>
      </w:r>
      <w:r w:rsidR="00F44B25">
        <w:rPr>
          <w:rFonts w:cs="Arial"/>
          <w:szCs w:val="19"/>
          <w:lang w:val="sk-SK"/>
        </w:rPr>
        <w:t>v</w:t>
      </w:r>
      <w:r w:rsidR="00F44B25" w:rsidRPr="00103054">
        <w:rPr>
          <w:rFonts w:cs="Arial"/>
          <w:szCs w:val="19"/>
          <w:lang w:val="sk-SK"/>
        </w:rPr>
        <w:t> čas</w:t>
      </w:r>
      <w:r w:rsidR="00F44B25">
        <w:rPr>
          <w:rFonts w:cs="Arial"/>
          <w:szCs w:val="19"/>
          <w:lang w:val="sk-SK"/>
        </w:rPr>
        <w:t>e</w:t>
      </w:r>
      <w:r w:rsidR="00F44B25" w:rsidRPr="00103054">
        <w:rPr>
          <w:rFonts w:cs="Arial"/>
          <w:szCs w:val="19"/>
          <w:lang w:val="sk-SK"/>
        </w:rPr>
        <w:t xml:space="preserve"> </w:t>
      </w:r>
      <w:r w:rsidR="00103054" w:rsidRPr="00103054">
        <w:rPr>
          <w:rFonts w:cs="Arial"/>
          <w:szCs w:val="19"/>
          <w:lang w:val="sk-SK"/>
        </w:rPr>
        <w:t xml:space="preserve">odoslania oznámenia o vyhlásení verejného obstarávania alebo oznámenia použitého ako výzva na </w:t>
      </w:r>
      <w:r w:rsidR="00003E89">
        <w:rPr>
          <w:rFonts w:cs="Arial"/>
          <w:szCs w:val="19"/>
          <w:lang w:val="sk-SK"/>
        </w:rPr>
        <w:t>predkladanie ponúk</w:t>
      </w:r>
      <w:r w:rsidR="00003E89" w:rsidRPr="00C715AF">
        <w:rPr>
          <w:rFonts w:cs="Arial"/>
          <w:szCs w:val="19"/>
          <w:lang w:val="sk-SK"/>
        </w:rPr>
        <w:t xml:space="preserve"> </w:t>
      </w:r>
      <w:r w:rsidR="00103054" w:rsidRPr="00103054">
        <w:rPr>
          <w:rFonts w:cs="Arial"/>
          <w:szCs w:val="19"/>
          <w:lang w:val="sk-SK"/>
        </w:rPr>
        <w:t xml:space="preserve">na uverejnenie, resp. vyjadrenie projektanta k aktuálnosti rozpočtu stavebných prác (ocenený rozpočet, resp. vyjadrenie projektanta nesmie byť staršie ako </w:t>
      </w:r>
      <w:r>
        <w:rPr>
          <w:rFonts w:cs="Arial"/>
          <w:szCs w:val="19"/>
          <w:lang w:val="sk-SK"/>
        </w:rPr>
        <w:t>6</w:t>
      </w:r>
      <w:r w:rsidR="00103054" w:rsidRPr="00103054">
        <w:rPr>
          <w:rFonts w:cs="Arial"/>
          <w:szCs w:val="19"/>
          <w:lang w:val="sk-SK"/>
        </w:rPr>
        <w:t xml:space="preserve"> mesiace pred vyhlásením verejného obstarávania); ocenený rozpočet, resp. vyjadrenie  projektanta musí byť parafované s uvedením dátumu a ošetrené pečiatkou projektanta,</w:t>
      </w:r>
    </w:p>
    <w:p w14:paraId="22DA348B" w14:textId="01B14BBC" w:rsidR="00003E89" w:rsidRDefault="00003E89" w:rsidP="00F158F9">
      <w:pPr>
        <w:pStyle w:val="Bulletslevel2"/>
        <w:spacing w:after="120" w:line="288" w:lineRule="auto"/>
        <w:ind w:left="567" w:hanging="283"/>
        <w:jc w:val="both"/>
        <w:rPr>
          <w:rFonts w:cs="Arial"/>
          <w:szCs w:val="19"/>
          <w:lang w:val="sk-SK"/>
        </w:rPr>
      </w:pPr>
      <w:r w:rsidRPr="00F9794B">
        <w:rPr>
          <w:rFonts w:cs="Arial"/>
          <w:szCs w:val="19"/>
          <w:lang w:val="sk-SK"/>
        </w:rPr>
        <w:t>štátnou cenovou expertízou stavebných prác aktuálnou v čase odoslania oznámenia o vyhlásení verejného obstarávania alebo oznámenia použitého ako výzva na predkladanie ponúk na uverejnenie (štátna cenová expertíza nesmie byť staršia ako 6 mesiacov pred vyhlásením verejného obstarávania)</w:t>
      </w:r>
      <w:r>
        <w:rPr>
          <w:rFonts w:cs="Arial"/>
          <w:szCs w:val="19"/>
          <w:lang w:val="sk-SK"/>
        </w:rPr>
        <w:t>;</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07BC6B14" w:rsidR="009D7F63" w:rsidRPr="0073389C" w:rsidRDefault="009D7F63" w:rsidP="009D7F63">
      <w:pPr>
        <w:spacing w:before="120" w:after="120" w:line="288" w:lineRule="auto"/>
        <w:jc w:val="both"/>
      </w:pPr>
      <w:r w:rsidRPr="0073389C">
        <w:t xml:space="preserve">V prípade, ak je </w:t>
      </w:r>
      <w:proofErr w:type="spellStart"/>
      <w:r w:rsidRPr="0073389C">
        <w:t>vysúťažená</w:t>
      </w:r>
      <w:proofErr w:type="spellEnd"/>
      <w:r w:rsidRPr="0073389C">
        <w:t xml:space="preserve"> hodnota zákazky vyššia ako jej predpokladaná hodnota</w:t>
      </w:r>
      <w:r w:rsidR="006E53FF" w:rsidRPr="006E53FF">
        <w:t xml:space="preserve"> uvedená v</w:t>
      </w:r>
      <w:r w:rsidRPr="0073389C">
        <w:t xml:space="preserve"> rozpočt</w:t>
      </w:r>
      <w:r w:rsidR="006E53FF">
        <w:t>e</w:t>
      </w:r>
      <w:r w:rsidRPr="0073389C">
        <w:t xml:space="preserve"> </w:t>
      </w:r>
      <w:r w:rsidR="006E53FF">
        <w:rPr>
          <w:rFonts w:cs="Arial"/>
          <w:szCs w:val="19"/>
        </w:rPr>
        <w:t>projektu</w:t>
      </w:r>
      <w:r w:rsidR="006E53FF" w:rsidRPr="0073389C">
        <w:t xml:space="preserve"> </w:t>
      </w:r>
      <w:r w:rsidR="006E53FF" w:rsidRPr="006E53FF">
        <w:rPr>
          <w:rFonts w:cs="Arial"/>
          <w:szCs w:val="19"/>
        </w:rPr>
        <w:t xml:space="preserve"> </w:t>
      </w:r>
      <w:r w:rsidR="006E53FF">
        <w:rPr>
          <w:rFonts w:cs="Arial"/>
          <w:szCs w:val="19"/>
        </w:rPr>
        <w:t>podľa</w:t>
      </w:r>
      <w:r w:rsidRPr="0073389C">
        <w:t> zmluv</w:t>
      </w:r>
      <w:r w:rsidR="006E53FF">
        <w:t>y</w:t>
      </w:r>
      <w:r w:rsidRPr="0073389C">
        <w:t xml:space="preserve"> o NFP, poskytovateľ preplatí výdavky len do výšky sumy uvedenej v </w:t>
      </w:r>
      <w:r w:rsidR="000A2AD4">
        <w:t>z</w:t>
      </w:r>
      <w:r w:rsidRPr="0073389C">
        <w:t>mluve o NFP.</w:t>
      </w:r>
    </w:p>
    <w:p w14:paraId="7A55D26F" w14:textId="34A0AD3D" w:rsidR="009D7F63" w:rsidRPr="0073389C" w:rsidRDefault="00837993" w:rsidP="009D7F63">
      <w:pPr>
        <w:spacing w:before="120" w:after="120" w:line="288" w:lineRule="auto"/>
        <w:jc w:val="both"/>
      </w:pPr>
      <w:r w:rsidRPr="003C342E">
        <w:rPr>
          <w:rFonts w:cs="Arial"/>
          <w:b/>
          <w:szCs w:val="19"/>
        </w:rPr>
        <w:t xml:space="preserve">V prípade zákaziek s nízkou hodnotou, ktorých predpokladaná hodnota je do </w:t>
      </w:r>
      <w:r>
        <w:rPr>
          <w:rFonts w:cs="Arial"/>
          <w:b/>
          <w:szCs w:val="19"/>
        </w:rPr>
        <w:t>30</w:t>
      </w:r>
      <w:r w:rsidRPr="003C342E">
        <w:rPr>
          <w:rFonts w:cs="Arial"/>
          <w:b/>
          <w:szCs w:val="19"/>
        </w:rPr>
        <w:t xml:space="preserve"> 000 eur bez DPH</w:t>
      </w:r>
      <w:r w:rsidRPr="003C342E">
        <w:rPr>
          <w:rFonts w:cs="Arial"/>
          <w:szCs w:val="19"/>
        </w:rPr>
        <w:t>, 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p>
    <w:p w14:paraId="7A55D270" w14:textId="77777777" w:rsidR="009D7F63" w:rsidRPr="0073389C" w:rsidRDefault="009D7F63" w:rsidP="009D7F63">
      <w:pPr>
        <w:pStyle w:val="Nadpis3"/>
        <w:ind w:left="567" w:firstLine="0"/>
        <w:rPr>
          <w:lang w:val="sk-SK"/>
        </w:rPr>
      </w:pPr>
      <w:bookmarkStart w:id="150" w:name="_Toc359942927"/>
      <w:bookmarkStart w:id="151" w:name="_Toc359943223"/>
      <w:bookmarkStart w:id="152" w:name="_Toc359943519"/>
      <w:bookmarkStart w:id="153" w:name="_Toc359943821"/>
      <w:bookmarkStart w:id="154" w:name="_Toc359944123"/>
      <w:bookmarkStart w:id="155" w:name="_Toc359944423"/>
      <w:bookmarkStart w:id="156" w:name="_Toc360024483"/>
      <w:bookmarkStart w:id="157" w:name="_Toc360030478"/>
      <w:bookmarkStart w:id="158" w:name="_Toc360031228"/>
      <w:bookmarkStart w:id="159" w:name="_Toc360109830"/>
      <w:bookmarkStart w:id="160" w:name="_Toc360110140"/>
      <w:bookmarkStart w:id="161" w:name="_Toc360118330"/>
      <w:bookmarkStart w:id="162" w:name="_Toc360118645"/>
      <w:bookmarkStart w:id="163" w:name="_Toc409190741"/>
      <w:bookmarkStart w:id="164" w:name="_Toc360031229"/>
      <w:bookmarkStart w:id="165" w:name="_Toc440372880"/>
      <w:bookmarkStart w:id="166" w:name="_Toc4576199"/>
      <w:bookmarkEnd w:id="150"/>
      <w:bookmarkEnd w:id="151"/>
      <w:bookmarkEnd w:id="152"/>
      <w:bookmarkEnd w:id="153"/>
      <w:bookmarkEnd w:id="154"/>
      <w:bookmarkEnd w:id="155"/>
      <w:bookmarkEnd w:id="156"/>
      <w:bookmarkEnd w:id="157"/>
      <w:bookmarkEnd w:id="158"/>
      <w:bookmarkEnd w:id="159"/>
      <w:bookmarkEnd w:id="160"/>
      <w:bookmarkEnd w:id="161"/>
      <w:bookmarkEnd w:id="162"/>
      <w:r w:rsidRPr="0073389C">
        <w:rPr>
          <w:lang w:val="sk-SK"/>
        </w:rPr>
        <w:t>Povinnosť uzatvoriť zmluvu</w:t>
      </w:r>
      <w:bookmarkEnd w:id="163"/>
      <w:bookmarkEnd w:id="164"/>
      <w:bookmarkEnd w:id="165"/>
      <w:bookmarkEnd w:id="166"/>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w:t>
      </w:r>
      <w:r w:rsidR="001D76D4" w:rsidRPr="001D76D4">
        <w:lastRenderedPageBreak/>
        <w:t>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2648AEC"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 xml:space="preserve">prijímateľa pri uzatváraní zmluvy úspešným uchádzačom dodržiavať zákon č. 315/2016 Z. z. o registri partnerov verejného sektora a o zmene a doplnení niektorých zákonov </w:t>
      </w:r>
      <w:r w:rsidR="003E60AF" w:rsidRPr="003E60AF">
        <w:rPr>
          <w:lang w:eastAsia="sk-SK"/>
        </w:rPr>
        <w:t>v platnom znení</w:t>
      </w:r>
      <w:r w:rsidR="003E60AF">
        <w:rPr>
          <w:lang w:eastAsia="sk-SK"/>
        </w:rPr>
        <w:t>.</w:t>
      </w:r>
    </w:p>
    <w:p w14:paraId="7A55D274" w14:textId="77777777" w:rsidR="009D7F63" w:rsidRPr="0073389C" w:rsidRDefault="009D7F63" w:rsidP="009D7F63">
      <w:pPr>
        <w:pStyle w:val="Nadpis3"/>
        <w:ind w:left="567" w:firstLine="0"/>
        <w:rPr>
          <w:lang w:val="sk-SK"/>
        </w:rPr>
      </w:pPr>
      <w:bookmarkStart w:id="167" w:name="_Toc440372881"/>
      <w:bookmarkStart w:id="168" w:name="_Toc4576200"/>
      <w:r w:rsidRPr="0073389C">
        <w:rPr>
          <w:lang w:val="sk-SK"/>
        </w:rPr>
        <w:t>Finančné limity</w:t>
      </w:r>
      <w:bookmarkEnd w:id="167"/>
      <w:bookmarkEnd w:id="168"/>
    </w:p>
    <w:p w14:paraId="7A55D275" w14:textId="606E53EE"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003E60AF" w:rsidRPr="003E60AF">
        <w:t xml:space="preserve">zodpovedajúcimi finančným limitom </w:t>
      </w:r>
      <w:r w:rsidRPr="0073389C">
        <w:rPr>
          <w:b/>
          <w:u w:val="single"/>
        </w:rPr>
        <w:t xml:space="preserve">podľa ustanovení platného a účinného ZVO. </w:t>
      </w:r>
      <w:r w:rsidR="003E60AF" w:rsidRPr="003E60AF">
        <w:rPr>
          <w:b/>
          <w:u w:val="single"/>
        </w:rPr>
        <w:t xml:space="preserve">Prehľad aktuálnych (aj predchádzajúcich) finančných limitov uverejňuje ÚVO na svojej webovej stránke </w:t>
      </w:r>
      <w:r w:rsidR="003E60AF" w:rsidRPr="0039287B">
        <w:rPr>
          <w:rStyle w:val="Odkaznapoznmkupodiarou"/>
          <w:rFonts w:cs="Arial"/>
          <w:sz w:val="19"/>
          <w:szCs w:val="19"/>
        </w:rPr>
        <w:footnoteReference w:id="112"/>
      </w:r>
      <w:r w:rsidR="003E60AF" w:rsidRPr="003E60AF">
        <w:rPr>
          <w:b/>
          <w:u w:val="single"/>
        </w:rPr>
        <w:t>.</w:t>
      </w:r>
      <w:r w:rsidR="003E60AF">
        <w:rPr>
          <w:b/>
          <w:u w:val="single"/>
        </w:rPr>
        <w:t xml:space="preserve"> </w:t>
      </w:r>
      <w:r w:rsidRPr="0073389C">
        <w:rPr>
          <w:b/>
          <w:u w:val="single"/>
        </w:rPr>
        <w:t>Finančné limity</w:t>
      </w:r>
      <w:r w:rsidR="00DE32EC">
        <w:rPr>
          <w:b/>
          <w:u w:val="single"/>
        </w:rPr>
        <w:t xml:space="preserve"> pre nadlimitné zákazky</w:t>
      </w:r>
      <w:r w:rsidRPr="0073389C">
        <w:rPr>
          <w:b/>
          <w:u w:val="single"/>
        </w:rPr>
        <w:t xml:space="preserve"> sú ustanovené všeobecne záväzným právnym predpisom ÚVO</w:t>
      </w:r>
      <w:r w:rsidR="00FB2A78">
        <w:rPr>
          <w:rStyle w:val="Odkaznapoznmkupodiarou"/>
          <w:rFonts w:cs="Arial"/>
          <w:b/>
          <w:szCs w:val="19"/>
        </w:rPr>
        <w:footnoteReference w:id="113"/>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69" w:name="_Toc440372882"/>
      <w:bookmarkStart w:id="170" w:name="_Toc4576201"/>
      <w:r w:rsidRPr="0073389C">
        <w:rPr>
          <w:lang w:val="sk-SK"/>
        </w:rPr>
        <w:t>Všeobecné ustanovenia</w:t>
      </w:r>
      <w:bookmarkEnd w:id="169"/>
      <w:bookmarkEnd w:id="170"/>
    </w:p>
    <w:p w14:paraId="5E452631" w14:textId="29085348" w:rsidR="00215CFC" w:rsidRPr="00E86F96" w:rsidRDefault="00215CFC" w:rsidP="00215CFC">
      <w:pPr>
        <w:spacing w:before="120" w:after="120" w:line="288" w:lineRule="auto"/>
        <w:jc w:val="both"/>
        <w:rPr>
          <w:rFonts w:cs="Arial"/>
          <w:szCs w:val="19"/>
        </w:rPr>
      </w:pPr>
      <w:r w:rsidRPr="00E86F96">
        <w:rPr>
          <w:rFonts w:cs="Arial"/>
          <w:b/>
          <w:szCs w:val="19"/>
        </w:rPr>
        <w:t>Lehoty na výkon finančnej kontroly</w:t>
      </w:r>
      <w:r w:rsidRPr="00E86F96">
        <w:rPr>
          <w:rFonts w:cs="Arial"/>
          <w:szCs w:val="19"/>
        </w:rPr>
        <w:t xml:space="preserve"> obstarávania tovarov, služieb, stavebných prác </w:t>
      </w:r>
      <w:r w:rsidRPr="00E86F96">
        <w:rPr>
          <w:rFonts w:cs="Arial"/>
          <w:b/>
          <w:szCs w:val="19"/>
        </w:rPr>
        <w:t xml:space="preserve">začínajú plynúť </w:t>
      </w:r>
      <w:r w:rsidR="00115A2F" w:rsidRPr="00A4744A">
        <w:rPr>
          <w:rFonts w:cs="Arial"/>
          <w:b/>
          <w:color w:val="000000"/>
          <w:szCs w:val="19"/>
          <w:lang w:eastAsia="sk-SK"/>
        </w:rPr>
        <w:t xml:space="preserve">prvým pracovným dňom </w:t>
      </w:r>
      <w:r w:rsidR="00115A2F" w:rsidRPr="00A4744A">
        <w:rPr>
          <w:rFonts w:cs="Arial"/>
          <w:color w:val="000000"/>
          <w:szCs w:val="19"/>
          <w:lang w:eastAsia="sk-SK"/>
        </w:rPr>
        <w:t xml:space="preserve">nasledujúcim </w:t>
      </w:r>
      <w:r w:rsidR="00115A2F" w:rsidRPr="00A4744A">
        <w:rPr>
          <w:rFonts w:cs="Arial"/>
          <w:b/>
          <w:color w:val="000000"/>
          <w:szCs w:val="19"/>
          <w:lang w:eastAsia="sk-SK"/>
        </w:rPr>
        <w:t>po dni evidovania prijatej žiadosti</w:t>
      </w:r>
      <w:r w:rsidR="00115A2F" w:rsidRPr="00A4744A">
        <w:rPr>
          <w:rFonts w:cs="Arial"/>
          <w:color w:val="000000"/>
          <w:szCs w:val="19"/>
          <w:lang w:eastAsia="sk-SK"/>
        </w:rPr>
        <w:t xml:space="preserve"> prijímateľa o vykonanie kontroly </w:t>
      </w:r>
      <w:r w:rsidR="00115A2F">
        <w:rPr>
          <w:rFonts w:cs="Arial"/>
          <w:color w:val="000000"/>
          <w:szCs w:val="19"/>
          <w:lang w:eastAsia="sk-SK"/>
        </w:rPr>
        <w:t>poskytovateľom</w:t>
      </w:r>
      <w:r w:rsidR="00115A2F" w:rsidRPr="00A4744A">
        <w:rPr>
          <w:rFonts w:cs="Arial"/>
          <w:color w:val="000000"/>
          <w:szCs w:val="19"/>
          <w:lang w:eastAsia="sk-SK"/>
        </w:rPr>
        <w:t xml:space="preserve"> </w:t>
      </w:r>
      <w:r w:rsidR="00115A2F" w:rsidRPr="00A4744A">
        <w:rPr>
          <w:rFonts w:cs="Arial"/>
          <w:b/>
          <w:color w:val="000000"/>
          <w:szCs w:val="19"/>
          <w:lang w:eastAsia="sk-SK"/>
        </w:rPr>
        <w:t>a predložení dokumentácie k VO</w:t>
      </w:r>
      <w:r w:rsidR="00115A2F" w:rsidRPr="00A4744A">
        <w:rPr>
          <w:rFonts w:cs="Arial"/>
          <w:color w:val="000000"/>
          <w:szCs w:val="19"/>
          <w:lang w:eastAsia="sk-SK"/>
        </w:rPr>
        <w:t xml:space="preserve"> alebo obstarávaniu </w:t>
      </w:r>
      <w:r w:rsidR="00115A2F">
        <w:rPr>
          <w:rFonts w:cs="Arial"/>
          <w:color w:val="000000"/>
          <w:szCs w:val="19"/>
          <w:lang w:eastAsia="sk-SK"/>
        </w:rPr>
        <w:t>poskytovateľovi</w:t>
      </w:r>
      <w:r w:rsidR="00115A2F" w:rsidRPr="00A4744A">
        <w:rPr>
          <w:rFonts w:cs="Arial"/>
          <w:color w:val="000000"/>
          <w:szCs w:val="19"/>
          <w:lang w:eastAsia="sk-SK"/>
        </w:rPr>
        <w:t xml:space="preserve"> cez ITMS2014+</w:t>
      </w:r>
      <w:r w:rsidR="00115A2F">
        <w:rPr>
          <w:rFonts w:cs="Arial"/>
          <w:color w:val="000000"/>
          <w:szCs w:val="19"/>
          <w:lang w:eastAsia="sk-SK"/>
        </w:rPr>
        <w:t xml:space="preserve"> </w:t>
      </w:r>
      <w:r w:rsidR="00115A2F">
        <w:rPr>
          <w:rFonts w:cs="Arial"/>
          <w:szCs w:val="19"/>
        </w:rPr>
        <w:t xml:space="preserve">Prijímateľ </w:t>
      </w:r>
      <w:r w:rsidRPr="00E86F96">
        <w:rPr>
          <w:rFonts w:cs="Arial"/>
          <w:szCs w:val="19"/>
        </w:rPr>
        <w:t xml:space="preserve">môže doručiť poskytovateľovi žiadosť o vykonanie kontroly </w:t>
      </w:r>
      <w:r w:rsidRPr="00E86F96">
        <w:rPr>
          <w:rFonts w:cs="Arial"/>
          <w:b/>
          <w:szCs w:val="19"/>
        </w:rPr>
        <w:t>listinne</w:t>
      </w:r>
      <w:r w:rsidRPr="00E86F96">
        <w:rPr>
          <w:rFonts w:cs="Arial"/>
          <w:szCs w:val="19"/>
        </w:rPr>
        <w:t xml:space="preserve"> </w:t>
      </w:r>
      <w:r w:rsidR="00825B0B">
        <w:rPr>
          <w:rFonts w:cs="Arial"/>
          <w:b/>
          <w:szCs w:val="19"/>
        </w:rPr>
        <w:t xml:space="preserve">na adresu poskytovateľa </w:t>
      </w:r>
      <w:r w:rsidR="00825B0B" w:rsidRPr="006F4D79">
        <w:rPr>
          <w:rFonts w:cs="Arial"/>
          <w:szCs w:val="19"/>
        </w:rPr>
        <w:t>uvedenú na tento účel</w:t>
      </w:r>
      <w:r w:rsidR="00825B0B">
        <w:rPr>
          <w:rFonts w:cs="Arial"/>
          <w:b/>
          <w:szCs w:val="19"/>
        </w:rPr>
        <w:t xml:space="preserve">. </w:t>
      </w:r>
      <w:r w:rsidR="00825B0B" w:rsidRPr="00C40A65">
        <w:rPr>
          <w:rFonts w:cs="Arial"/>
          <w:szCs w:val="19"/>
        </w:rPr>
        <w:t xml:space="preserve">V prípade, že prijímateľ má aktivovanú elektronickú schránku, </w:t>
      </w:r>
      <w:r w:rsidR="00825B0B">
        <w:rPr>
          <w:rFonts w:cs="Arial"/>
          <w:szCs w:val="19"/>
        </w:rPr>
        <w:t xml:space="preserve">môže </w:t>
      </w:r>
      <w:r w:rsidR="00825B0B" w:rsidRPr="00C40A65">
        <w:rPr>
          <w:rFonts w:cs="Arial"/>
          <w:szCs w:val="19"/>
        </w:rPr>
        <w:t xml:space="preserve">doručiť poskytovateľovi žiadosť o vykonanie kontroly </w:t>
      </w:r>
      <w:r w:rsidR="00825B0B">
        <w:rPr>
          <w:rFonts w:cs="Arial"/>
          <w:szCs w:val="19"/>
        </w:rPr>
        <w:t xml:space="preserve">aj </w:t>
      </w:r>
      <w:r w:rsidR="00825B0B" w:rsidRPr="00C40A65">
        <w:rPr>
          <w:rFonts w:cs="Arial"/>
          <w:szCs w:val="19"/>
        </w:rPr>
        <w:t>prostredníctvom</w:t>
      </w:r>
      <w:r w:rsidR="00825B0B">
        <w:rPr>
          <w:rFonts w:cs="Arial"/>
          <w:b/>
          <w:szCs w:val="19"/>
        </w:rPr>
        <w:t xml:space="preserve"> </w:t>
      </w:r>
      <w:r w:rsidR="00825B0B" w:rsidRPr="00C40A65">
        <w:rPr>
          <w:rFonts w:cs="Arial"/>
          <w:b/>
          <w:szCs w:val="19"/>
        </w:rPr>
        <w:t>elektronickej schránky</w:t>
      </w:r>
      <w:r w:rsidR="00825B0B" w:rsidRPr="00C40A65">
        <w:rPr>
          <w:rFonts w:cs="Arial"/>
          <w:szCs w:val="19"/>
        </w:rPr>
        <w:t>.</w:t>
      </w:r>
    </w:p>
    <w:p w14:paraId="1DD706E9" w14:textId="77777777" w:rsidR="00215CFC" w:rsidRPr="00E86F96" w:rsidRDefault="00215CFC" w:rsidP="00215CFC">
      <w:pPr>
        <w:spacing w:before="120" w:after="120" w:line="288" w:lineRule="auto"/>
        <w:jc w:val="both"/>
        <w:rPr>
          <w:rFonts w:cs="Arial"/>
          <w:szCs w:val="19"/>
        </w:rPr>
      </w:pPr>
      <w:r w:rsidRPr="00E86F96">
        <w:rPr>
          <w:rFonts w:cs="Arial"/>
          <w:szCs w:val="19"/>
        </w:rPr>
        <w:t>Uvedená lehota je procesnoprávna, t. j. lehota je zachovaná, keď poskytovateľ zašle prijímateľovi závery z  finančnej kontroly VO v posledný deň lehoty na poštovú prepravu. Poskytovateľ môže v odôvodnených prípadoch lehoty na výkon kontroly VO alebo obstarávania predĺžiť. Poskytovateľ predĺženie lehoty oznámi prijímateľovi.</w:t>
      </w:r>
    </w:p>
    <w:p w14:paraId="64EE184F" w14:textId="5D30DBB4" w:rsidR="00215CFC" w:rsidRDefault="00215CFC" w:rsidP="00215CFC">
      <w:pPr>
        <w:spacing w:before="120" w:after="120" w:line="288" w:lineRule="auto"/>
        <w:jc w:val="both"/>
        <w:rPr>
          <w:b/>
          <w:i/>
          <w:color w:val="FF0000"/>
        </w:rPr>
      </w:pPr>
      <w:r w:rsidRPr="00E86F96">
        <w:t xml:space="preserve">Ako súčasť žiadosti </w:t>
      </w:r>
      <w:r w:rsidRPr="00E86F96">
        <w:rPr>
          <w:rFonts w:cs="Arial"/>
          <w:szCs w:val="19"/>
        </w:rPr>
        <w:t>o vykonanie kontroly</w:t>
      </w:r>
      <w:r w:rsidRPr="00E86F96">
        <w:t xml:space="preserve"> prijímateľ predkladá aj Čestné vyhlásenie prijímateľa o úplnosti a kompletnosti dokladov (príloha č. 10) v rámci, ktorého jasne identifikuje projekt a predkladané VO a číslo VO v ITMS2014+  a vyhlási,  že dokumentácia </w:t>
      </w:r>
      <w:r>
        <w:t>predložená na kontrolu VO je úplná, kompletná a je totožná s originálom dokumentácie z VO.</w:t>
      </w:r>
      <w:r w:rsidRPr="0090391F">
        <w:t xml:space="preserve"> Zároveň prijímateľ prehlási, že si je vedomý, že na základe predloženej dokumentácie poskytovateľ rozhodne o pripustení, nepripustení výdavkov súvisiacich s predmetným VO do financovania, o ex </w:t>
      </w:r>
      <w:proofErr w:type="spellStart"/>
      <w:r w:rsidRPr="0090391F">
        <w:t>ante</w:t>
      </w:r>
      <w:proofErr w:type="spellEnd"/>
      <w:r w:rsidRPr="0090391F">
        <w:t xml:space="preserve"> finančnej oprave, resp. o ďalších krokoch, ktoré budú potrebné na základe zistení  </w:t>
      </w:r>
      <w:r>
        <w:lastRenderedPageBreak/>
        <w:t>poskytovateľa</w:t>
      </w:r>
      <w:r w:rsidRPr="0090391F">
        <w:t xml:space="preserve"> v rámci kontroly tejto dokumentácie (v závislosti od typu finančnej kontroly VO).</w:t>
      </w:r>
      <w:r>
        <w:t xml:space="preserve"> Súčasne s čestným vyhlásením predloží prijímateľ aj  súpis všetkej dokumentácie predkladanej cez ITMS 2014+ (resp. elektronicky alebo listinne – ak je to relevantné).</w:t>
      </w:r>
    </w:p>
    <w:p w14:paraId="6A51E4D9" w14:textId="77777777" w:rsidR="00215CFC" w:rsidRDefault="009D7F63" w:rsidP="009D7F63">
      <w:pPr>
        <w:spacing w:before="120" w:after="120" w:line="288" w:lineRule="auto"/>
        <w:jc w:val="both"/>
        <w:rPr>
          <w:bCs/>
        </w:rPr>
      </w:pPr>
      <w:r w:rsidRPr="0073389C">
        <w:rPr>
          <w:b/>
          <w:i/>
          <w:color w:val="FF0000"/>
        </w:rPr>
        <w:t>Povinnosť prijímateľa:</w:t>
      </w:r>
      <w:r w:rsidRPr="0073389C">
        <w:rPr>
          <w:color w:val="FF0000"/>
        </w:rPr>
        <w:t xml:space="preserve"> </w:t>
      </w:r>
      <w:r w:rsidR="00215CFC" w:rsidRPr="00215CFC">
        <w:rPr>
          <w:bCs/>
        </w:rPr>
        <w:t xml:space="preserve">Prijímateľ </w:t>
      </w:r>
      <w:r w:rsidR="00215CFC" w:rsidRPr="00215CFC">
        <w:rPr>
          <w:b/>
          <w:bCs/>
        </w:rPr>
        <w:t>je povinný zaevidovať</w:t>
      </w:r>
      <w:r w:rsidR="00215CFC" w:rsidRPr="00215CFC">
        <w:rPr>
          <w:bCs/>
        </w:rPr>
        <w:t xml:space="preserve"> verejné obstarávanie/obstarávanie </w:t>
      </w:r>
      <w:r w:rsidR="00215CFC" w:rsidRPr="00215CFC">
        <w:rPr>
          <w:b/>
          <w:bCs/>
        </w:rPr>
        <w:t>do ITMS 2014+</w:t>
      </w:r>
      <w:r w:rsidR="00215CFC" w:rsidRPr="00215CFC">
        <w:rPr>
          <w:bCs/>
        </w:rPr>
        <w:t xml:space="preserve"> vrátane </w:t>
      </w:r>
      <w:r w:rsidR="00215CFC" w:rsidRPr="00215CFC">
        <w:rPr>
          <w:b/>
          <w:bCs/>
        </w:rPr>
        <w:t xml:space="preserve">všetkých povinných príloh </w:t>
      </w:r>
      <w:r w:rsidR="00215CFC" w:rsidRPr="00215CFC">
        <w:rPr>
          <w:bCs/>
        </w:rPr>
        <w:t>(dokumentácie k VO)</w:t>
      </w:r>
      <w:r w:rsidR="00215CFC" w:rsidRPr="00215CFC">
        <w:rPr>
          <w:b/>
          <w:bCs/>
        </w:rPr>
        <w:t xml:space="preserve"> najneskôr v deň doručenia žiadosti o vykonanie kontroly dokumentácie k VO na kontrolu</w:t>
      </w:r>
      <w:r w:rsidR="00215CFC" w:rsidRPr="00215CFC">
        <w:rPr>
          <w:bCs/>
        </w:rPr>
        <w:t xml:space="preserve"> poskytovateľovi. Prijímateľ je povinný zaevidovať VO do ITMS 2014+ a aktualizovať stav VO tak, aby zodpovedal typu kontroly, na ktorú dané VO predkladá („pripravované“ – Prvá ex-</w:t>
      </w:r>
      <w:proofErr w:type="spellStart"/>
      <w:r w:rsidR="00215CFC" w:rsidRPr="00215CFC">
        <w:rPr>
          <w:bCs/>
        </w:rPr>
        <w:t>ante</w:t>
      </w:r>
      <w:proofErr w:type="spellEnd"/>
      <w:r w:rsidR="00215CFC" w:rsidRPr="00215CFC">
        <w:rPr>
          <w:bCs/>
        </w:rPr>
        <w:t xml:space="preserve"> kontrola; „v realizácii“ – Druhá ex-</w:t>
      </w:r>
      <w:proofErr w:type="spellStart"/>
      <w:r w:rsidR="00215CFC" w:rsidRPr="00215CFC">
        <w:rPr>
          <w:bCs/>
        </w:rPr>
        <w:t>ante</w:t>
      </w:r>
      <w:proofErr w:type="spellEnd"/>
      <w:r w:rsidR="00215CFC" w:rsidRPr="00215CFC">
        <w:rPr>
          <w:bCs/>
        </w:rPr>
        <w:t xml:space="preserve"> kontrola; „ukončené“ – Štandardná ex-post kontrola/Následná ex-post kontrola“). Prijímateľ je povinný aktualizovať stav VO aj v prípade </w:t>
      </w:r>
      <w:proofErr w:type="spellStart"/>
      <w:r w:rsidR="00215CFC" w:rsidRPr="00215CFC">
        <w:rPr>
          <w:bCs/>
        </w:rPr>
        <w:t>späťvzatia</w:t>
      </w:r>
      <w:proofErr w:type="spellEnd"/>
      <w:r w:rsidR="00215CFC" w:rsidRPr="00215CFC">
        <w:rPr>
          <w:bCs/>
        </w:rPr>
        <w:t xml:space="preserve"> dokumentácie z VO („stiahnuté“) alebo zrušenia VO („zrušené“).</w:t>
      </w:r>
    </w:p>
    <w:p w14:paraId="2FEB4BD8" w14:textId="004B5368" w:rsidR="00DE32EC" w:rsidRDefault="00DE32EC" w:rsidP="009D7F63">
      <w:pPr>
        <w:spacing w:before="120" w:after="120" w:line="288" w:lineRule="auto"/>
        <w:jc w:val="both"/>
      </w:pPr>
    </w:p>
    <w:p w14:paraId="439A321F" w14:textId="4038BF81" w:rsidR="00215CFC" w:rsidRDefault="00215CFC" w:rsidP="009D7F63">
      <w:pPr>
        <w:spacing w:before="120" w:after="120" w:line="288" w:lineRule="auto"/>
        <w:jc w:val="both"/>
      </w:pPr>
      <w:r w:rsidRPr="00215CFC">
        <w:rPr>
          <w:b/>
        </w:rPr>
        <w:t>Kompletnú dokumentáciu k VO alebo obstarávaniu</w:t>
      </w:r>
      <w:r w:rsidRPr="00215CFC">
        <w:t xml:space="preserve"> prijímateľ </w:t>
      </w:r>
      <w:r w:rsidRPr="00215CFC">
        <w:rPr>
          <w:b/>
        </w:rPr>
        <w:t>predkladá</w:t>
      </w:r>
      <w:r w:rsidRPr="00215CFC">
        <w:t xml:space="preserve"> poskytovateľovi</w:t>
      </w:r>
      <w:r w:rsidRPr="00215CFC">
        <w:rPr>
          <w:b/>
        </w:rPr>
        <w:t xml:space="preserve"> cez ITMS 2014+</w:t>
      </w:r>
      <w:r w:rsidRPr="00215CFC">
        <w:t xml:space="preserve">. </w:t>
      </w:r>
      <w:r w:rsidR="00FE63B8" w:rsidRPr="00F9794B">
        <w:t xml:space="preserve">Dokumentáciu, ktorá je dostupná v elektronickom prostriedku, ktorý bol použitý na účely zadávania zákazky (napr. EVO, JOSEPHINE a pod.) nie je prijímateľ povinný predkladať aj cez ITMS2014+. Prijímateľ je však povinný zabezpečiť archiváciu a dostupnosť tejto dokumentácie  pre účely výkonu auditu a kontroly počas celej doby archivácie v zmysle § 39 ods. 3 zákona o príspevku z EŠIF a po celú minimálnu dobu archivácie určenú v ZVO a v Zmluve o NFP. </w:t>
      </w:r>
      <w:r w:rsidR="00B478AC" w:rsidRPr="00B478AC">
        <w:t>Podpísanú zmluvu s úspešným uchádzačom je prijímateľ povinný vždy predložiť cez ITMS2014+ bez ohľadu na skutočnosť, či na realizáciu VO využil alebo nevyužil elektronický prostriedok.</w:t>
      </w:r>
      <w:r w:rsidR="00B478AC">
        <w:t xml:space="preserve"> </w:t>
      </w:r>
      <w:r w:rsidRPr="00215CFC">
        <w:t>Povinnou súčasťou takto predkladanej dokumentácie k VO (zrealizovanému) je aj dokumentácia v rozsahu zverejňovanom v profile podľa § 64 ZVO v závislosti od hodnoty a typu zákazky (pozn. uvedená povinnosť sa nevzťahuje na informácie podľa § 64 ods. 1 písm. d) a písm. e) ZVO). V závislosti najmä od povahy konkrétneho dokumentu, najmä ak kapacita jedného samostatného dokumentu by presiahla 100 MB alebo  jeho elektronická podoba nie je elektronicky dostupná bez neprimeraných administratívnych a technických nárokov na kapacity prijímateľa, je možné predložiť ho aj elektronicky (na elektronickom pamäťovom médiu - najmä CD/DVD s predpokladom min. 10-ročnej doby archivácie dát) alebo listinne a zároveň uviesť v žiadosti o vykonanie kontroly objektívne dôvody nemožnosti predloženia daného dokumentu cez ITMS 2014+. V prípade neakceptovania dôvodov na nenahratie dokumentu do ITMS 2014+ uvádzaných prijímateľom, poskytovateľ vyzve prijímateľa na dodatočné predloženie dokumentu cez ITMS 2014+.</w:t>
      </w:r>
    </w:p>
    <w:p w14:paraId="42EC4988" w14:textId="77777777"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i/>
          <w:szCs w:val="19"/>
        </w:rPr>
      </w:pPr>
      <w:r w:rsidRPr="000527E6">
        <w:rPr>
          <w:rFonts w:ascii="Arial" w:hAnsi="Arial" w:cs="Arial"/>
          <w:i/>
          <w:sz w:val="19"/>
          <w:szCs w:val="19"/>
        </w:rPr>
        <w:t>Dôležité upozornenie:</w:t>
      </w:r>
    </w:p>
    <w:p w14:paraId="70CA410B" w14:textId="1106FCC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szCs w:val="19"/>
        </w:rPr>
      </w:pPr>
      <w:r w:rsidRPr="00852446">
        <w:rPr>
          <w:rFonts w:ascii="Arial" w:hAnsi="Arial" w:cs="Arial"/>
          <w:b w:val="0"/>
          <w:sz w:val="19"/>
          <w:szCs w:val="19"/>
        </w:rPr>
        <w:t>Všetky dokumenty (prílohy), ktoré prijímateľ nahrá do ITMS 2014+ musia byť označené v názve dokumentu tak, aby bolo zrejmé:</w:t>
      </w:r>
    </w:p>
    <w:p w14:paraId="73768548" w14:textId="3447991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rPr>
          <w:rFonts w:cs="Arial"/>
          <w:szCs w:val="19"/>
        </w:rPr>
      </w:pPr>
      <w:r w:rsidRPr="000527E6">
        <w:rPr>
          <w:rFonts w:ascii="Arial" w:hAnsi="Arial" w:cs="Arial"/>
          <w:i/>
          <w:sz w:val="19"/>
          <w:szCs w:val="19"/>
        </w:rPr>
        <w:t>1)</w:t>
      </w:r>
      <w:r w:rsidRPr="000527E6">
        <w:rPr>
          <w:rFonts w:ascii="Arial" w:hAnsi="Arial" w:cs="Arial"/>
          <w:i/>
          <w:sz w:val="19"/>
          <w:szCs w:val="19"/>
        </w:rPr>
        <w:tab/>
        <w:t xml:space="preserve">o aký obsah nahratého dokumentu </w:t>
      </w:r>
      <w:r w:rsidRPr="00852446">
        <w:rPr>
          <w:rFonts w:ascii="Arial" w:hAnsi="Arial" w:cs="Arial"/>
          <w:b w:val="0"/>
          <w:sz w:val="19"/>
          <w:szCs w:val="19"/>
        </w:rPr>
        <w:t>ide bez ohľadu na to, či nahráva jednotlivé súbory („.</w:t>
      </w:r>
      <w:proofErr w:type="spellStart"/>
      <w:r w:rsidRPr="00852446">
        <w:rPr>
          <w:rFonts w:ascii="Arial" w:hAnsi="Arial" w:cs="Arial"/>
          <w:b w:val="0"/>
          <w:sz w:val="19"/>
          <w:szCs w:val="19"/>
        </w:rPr>
        <w:t>doc</w:t>
      </w:r>
      <w:proofErr w:type="spellEnd"/>
      <w:r w:rsidRPr="00852446">
        <w:rPr>
          <w:rFonts w:ascii="Arial" w:hAnsi="Arial" w:cs="Arial"/>
          <w:b w:val="0"/>
          <w:sz w:val="19"/>
          <w:szCs w:val="19"/>
        </w:rPr>
        <w:t>“, „.</w:t>
      </w:r>
      <w:proofErr w:type="spellStart"/>
      <w:r w:rsidRPr="00852446">
        <w:rPr>
          <w:rFonts w:ascii="Arial" w:hAnsi="Arial" w:cs="Arial"/>
          <w:b w:val="0"/>
          <w:sz w:val="19"/>
          <w:szCs w:val="19"/>
        </w:rPr>
        <w:t>pdf</w:t>
      </w:r>
      <w:proofErr w:type="spellEnd"/>
      <w:r w:rsidRPr="00852446">
        <w:rPr>
          <w:rFonts w:ascii="Arial" w:hAnsi="Arial" w:cs="Arial"/>
          <w:b w:val="0"/>
          <w:sz w:val="19"/>
          <w:szCs w:val="19"/>
        </w:rPr>
        <w:t>“, „.</w:t>
      </w:r>
      <w:proofErr w:type="spellStart"/>
      <w:r w:rsidRPr="00852446">
        <w:rPr>
          <w:rFonts w:ascii="Arial" w:hAnsi="Arial" w:cs="Arial"/>
          <w:b w:val="0"/>
          <w:sz w:val="19"/>
          <w:szCs w:val="19"/>
        </w:rPr>
        <w:t>xls</w:t>
      </w:r>
      <w:proofErr w:type="spellEnd"/>
      <w:r w:rsidRPr="00852446">
        <w:rPr>
          <w:rFonts w:ascii="Arial" w:hAnsi="Arial" w:cs="Arial"/>
          <w:b w:val="0"/>
          <w:sz w:val="19"/>
          <w:szCs w:val="19"/>
        </w:rPr>
        <w:t>“ a pod.) alebo celé adresáre – s označením napr. „</w:t>
      </w:r>
      <w:proofErr w:type="spellStart"/>
      <w:r w:rsidRPr="00852446">
        <w:rPr>
          <w:rFonts w:ascii="Arial" w:hAnsi="Arial" w:cs="Arial"/>
          <w:b w:val="0"/>
          <w:sz w:val="19"/>
          <w:szCs w:val="19"/>
        </w:rPr>
        <w:t>Sutazne_podklady</w:t>
      </w:r>
      <w:proofErr w:type="spellEnd"/>
      <w:r w:rsidRPr="00852446">
        <w:rPr>
          <w:rFonts w:ascii="Arial" w:hAnsi="Arial" w:cs="Arial"/>
          <w:b w:val="0"/>
          <w:sz w:val="19"/>
          <w:szCs w:val="19"/>
        </w:rPr>
        <w:t>_...“ alebo „Sutazne_podklady_oprava_c.1_...“</w:t>
      </w:r>
    </w:p>
    <w:p w14:paraId="42410B3B" w14:textId="45DFEAF3"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pPr>
      <w:r>
        <w:rPr>
          <w:rFonts w:ascii="Arial" w:hAnsi="Arial" w:cs="Arial"/>
          <w:i/>
          <w:sz w:val="19"/>
          <w:szCs w:val="19"/>
        </w:rPr>
        <w:t>2</w:t>
      </w:r>
      <w:r w:rsidRPr="000527E6">
        <w:rPr>
          <w:rFonts w:ascii="Arial" w:hAnsi="Arial" w:cs="Arial"/>
          <w:i/>
          <w:sz w:val="19"/>
          <w:szCs w:val="19"/>
        </w:rPr>
        <w:t>)</w:t>
      </w:r>
      <w:r w:rsidRPr="000527E6">
        <w:rPr>
          <w:rFonts w:ascii="Arial" w:hAnsi="Arial" w:cs="Arial"/>
          <w:i/>
          <w:sz w:val="19"/>
          <w:szCs w:val="19"/>
        </w:rPr>
        <w:tab/>
        <w:t xml:space="preserve">a ktorej kontroly sa týka </w:t>
      </w:r>
      <w:r w:rsidRPr="00852446">
        <w:rPr>
          <w:rFonts w:ascii="Arial" w:hAnsi="Arial" w:cs="Arial"/>
          <w:b w:val="0"/>
          <w:sz w:val="19"/>
          <w:szCs w:val="19"/>
        </w:rPr>
        <w:t>(napr. „Sutazne_podklady_-_</w:t>
      </w:r>
      <w:proofErr w:type="spellStart"/>
      <w:r w:rsidRPr="00852446">
        <w:rPr>
          <w:rFonts w:ascii="Arial" w:hAnsi="Arial" w:cs="Arial"/>
          <w:b w:val="0"/>
          <w:sz w:val="19"/>
          <w:szCs w:val="19"/>
        </w:rPr>
        <w:t>prva_ex_ante</w:t>
      </w:r>
      <w:proofErr w:type="spellEnd"/>
      <w:r w:rsidRPr="00852446">
        <w:rPr>
          <w:rFonts w:ascii="Arial" w:hAnsi="Arial" w:cs="Arial"/>
          <w:b w:val="0"/>
          <w:sz w:val="19"/>
          <w:szCs w:val="19"/>
        </w:rPr>
        <w:t>...“ alebo adresár s označením „</w:t>
      </w:r>
      <w:proofErr w:type="spellStart"/>
      <w:r w:rsidRPr="00852446">
        <w:rPr>
          <w:rFonts w:ascii="Arial" w:hAnsi="Arial" w:cs="Arial"/>
          <w:b w:val="0"/>
          <w:sz w:val="19"/>
          <w:szCs w:val="19"/>
        </w:rPr>
        <w:t>Zapisnice</w:t>
      </w:r>
      <w:proofErr w:type="spellEnd"/>
      <w:r w:rsidRPr="00852446">
        <w:rPr>
          <w:rFonts w:ascii="Arial" w:hAnsi="Arial" w:cs="Arial"/>
          <w:b w:val="0"/>
          <w:sz w:val="19"/>
          <w:szCs w:val="19"/>
        </w:rPr>
        <w:t>_-_</w:t>
      </w:r>
      <w:proofErr w:type="spellStart"/>
      <w:r w:rsidRPr="00852446">
        <w:rPr>
          <w:rFonts w:ascii="Arial" w:hAnsi="Arial" w:cs="Arial"/>
          <w:b w:val="0"/>
          <w:sz w:val="19"/>
          <w:szCs w:val="19"/>
        </w:rPr>
        <w:t>druha_ex_ante</w:t>
      </w:r>
      <w:proofErr w:type="spellEnd"/>
      <w:r w:rsidRPr="00852446">
        <w:rPr>
          <w:rFonts w:ascii="Arial" w:hAnsi="Arial" w:cs="Arial"/>
          <w:b w:val="0"/>
          <w:sz w:val="19"/>
          <w:szCs w:val="19"/>
        </w:rPr>
        <w:t>“, ktorý obsahuje všetky zápisnice z vyhodnotenia ponúk a vyhodnotenia splnenia podmienok účasti, a pod.).</w:t>
      </w:r>
    </w:p>
    <w:p w14:paraId="3D25122C" w14:textId="328D71F4" w:rsidR="00215CFC" w:rsidRDefault="00215CFC" w:rsidP="00215CFC">
      <w:pPr>
        <w:spacing w:before="120" w:after="120" w:line="288" w:lineRule="auto"/>
        <w:jc w:val="both"/>
      </w:pPr>
      <w:r w:rsidRPr="00215CFC">
        <w:t xml:space="preserve">Prijímateľ je oprávnený nahrať relevantné dokumenty (prílohy) z dokumentácie k VO predkladanej na kontrolu podľa vlastného uváženia (aj v štandardným spôsobom komprimovanom formáte, ako napr. RAR a ZIP) pri dodržaní dvoch vyššie uvedených kumulatívnych podmienok a v súlade s pravidlami systému ITMS 2014+ zverejnenými na webovej stránke www. itms2014.sk.. Pri nahrávaní dokumentov (príloh) do ITMS 2014+ je potrebné zohľadniť skutočnosť, </w:t>
      </w:r>
      <w:r w:rsidRPr="00215CFC">
        <w:rPr>
          <w:b/>
        </w:rPr>
        <w:t>že žiadny jednotlivo nahratý dokument (či už ide o súbor  alebo jednotlivo nahrávaný adresár obsahujúci viacero súborov) nemôže presiahnuť objem dát 100 MB.</w:t>
      </w:r>
      <w:r w:rsidRPr="00215CFC">
        <w:t xml:space="preserve"> V prípade dokumentu, ktorý je v originálnom vyhotovení vo formáte </w:t>
      </w:r>
      <w:proofErr w:type="spellStart"/>
      <w:r w:rsidRPr="00215CFC">
        <w:t>xls</w:t>
      </w:r>
      <w:proofErr w:type="spellEnd"/>
      <w:r w:rsidRPr="00215CFC">
        <w:t xml:space="preserve">, je prijímateľ povinný ho do ITMS2014+ nahrať v rovnakom formáte </w:t>
      </w:r>
      <w:proofErr w:type="spellStart"/>
      <w:r w:rsidRPr="00215CFC">
        <w:t>xls</w:t>
      </w:r>
      <w:proofErr w:type="spellEnd"/>
      <w:r w:rsidR="00825B0B">
        <w:t>.</w:t>
      </w:r>
    </w:p>
    <w:p w14:paraId="5EEFDA10" w14:textId="61912CBF" w:rsidR="00825B0B" w:rsidRDefault="00825B0B" w:rsidP="00215CFC">
      <w:pPr>
        <w:spacing w:before="120" w:after="120" w:line="288" w:lineRule="auto"/>
        <w:jc w:val="both"/>
      </w:pPr>
      <w:r w:rsidRPr="00703E20">
        <w:rPr>
          <w:rFonts w:cs="Arial"/>
          <w:b/>
          <w:i/>
          <w:color w:val="FF0000"/>
          <w:szCs w:val="19"/>
        </w:rPr>
        <w:lastRenderedPageBreak/>
        <w:t>Povinnosť prijímateľa:</w:t>
      </w:r>
      <w:r>
        <w:rPr>
          <w:rFonts w:cs="Arial"/>
          <w:b/>
          <w:i/>
          <w:color w:val="FF0000"/>
          <w:szCs w:val="19"/>
        </w:rPr>
        <w:t xml:space="preserve"> </w:t>
      </w:r>
      <w:r w:rsidRPr="00735615">
        <w:rPr>
          <w:rFonts w:cs="Arial"/>
          <w:szCs w:val="19"/>
        </w:rPr>
        <w:t>Dokumenty, ktoré nahrá prijímateľ do ITMS2014+ musia byť 100 % zhodné s originálom dokumentu, t. j. musia rovnako obsahovať aj podpisy relevantných osôb ak ich obsahuje originál dokumentu, vrátane uzavretej zmluvy príp. dodatkov s úspešným uchádzačom (nie je postačujúce nahratie tzv. „</w:t>
      </w:r>
      <w:proofErr w:type="spellStart"/>
      <w:r w:rsidRPr="00735615">
        <w:rPr>
          <w:rFonts w:cs="Arial"/>
          <w:szCs w:val="19"/>
        </w:rPr>
        <w:t>draft</w:t>
      </w:r>
      <w:proofErr w:type="spellEnd"/>
      <w:r w:rsidRPr="00735615">
        <w:rPr>
          <w:rFonts w:cs="Arial"/>
          <w:szCs w:val="19"/>
        </w:rPr>
        <w:t>“ dokumentov).</w:t>
      </w:r>
    </w:p>
    <w:p w14:paraId="3EC464FA" w14:textId="2ED66DA6"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w:t>
      </w:r>
      <w:r w:rsidR="000527E6" w:rsidRPr="000527E6">
        <w:t>všetky relevantné dokumenty k príprave VO (vrátane určenia PHZ)</w:t>
      </w:r>
      <w:r w:rsidR="00FE63B8">
        <w:t>.</w:t>
      </w:r>
      <w:r w:rsidR="000527E6" w:rsidRPr="000527E6">
        <w:t xml:space="preserve"> </w:t>
      </w:r>
      <w:r w:rsidR="00FE63B8" w:rsidRPr="00F9794B">
        <w:t>Prijímateľ nie je povinný cez ITMS2014+ predložiť</w:t>
      </w:r>
      <w:r w:rsidR="00FE63B8">
        <w:t xml:space="preserve"> </w:t>
      </w:r>
      <w:r w:rsidR="000527E6" w:rsidRPr="000527E6">
        <w:t xml:space="preserve">systémom EKS vygenerované </w:t>
      </w:r>
      <w:r w:rsidR="00FE63B8">
        <w:t>a dostupné</w:t>
      </w:r>
      <w:r w:rsidR="00FE63B8" w:rsidRPr="006456C9">
        <w:t xml:space="preserve"> </w:t>
      </w:r>
      <w:r w:rsidR="000527E6" w:rsidRPr="000527E6">
        <w:t xml:space="preserve">dokumenty, </w:t>
      </w:r>
      <w:r w:rsidR="00AC3154" w:rsidRPr="00AC3154">
        <w:t>uvedené sa nevzťahuje na</w:t>
      </w:r>
      <w:r w:rsidR="00AC3154">
        <w:t xml:space="preserve"> </w:t>
      </w:r>
      <w:r w:rsidR="000527E6" w:rsidRPr="000527E6">
        <w:t>zmluv</w:t>
      </w:r>
      <w:r w:rsidR="00AC3154">
        <w:t>u</w:t>
      </w:r>
      <w:r w:rsidR="000527E6" w:rsidRPr="000527E6">
        <w:t>,</w:t>
      </w:r>
      <w:r w:rsidRPr="00315570">
        <w:t xml:space="preserve"> ktorá je výsledkom VO</w:t>
      </w:r>
      <w:r w:rsidR="000527E6">
        <w:t xml:space="preserve"> </w:t>
      </w:r>
      <w:r w:rsidR="000527E6" w:rsidRPr="000527E6">
        <w:t>(v závislosti od typu kontroly)</w:t>
      </w:r>
      <w:r w:rsidR="00AC3154">
        <w:t>,</w:t>
      </w:r>
      <w:r w:rsidR="00AC3154" w:rsidRPr="00AC3154">
        <w:t xml:space="preserve"> ktorú musí prijímateľ predložiť aj cez ITMS2014+. Prijímateľ je však povinný zabezpečiť archiváciu a dostupnosť tejto dokumentácie  pre účely výkonu auditu a kontroly počas celej doby archivácie v zmysle § 39 ods. 3 zákona o príspevku z EŠIF a po celú minimálnu dobu archivácie určenú v ZVO a v Zmluve o NFP. V prípade, že sa dokumentácia stane v EKS nedostupnou, je prijímateľ povinný zabezpečiť jej dostupnosť v ITMS2014+.</w:t>
      </w:r>
      <w:r w:rsidRPr="00315570">
        <w:t>.</w:t>
      </w:r>
    </w:p>
    <w:p w14:paraId="7A171133" w14:textId="733938FE" w:rsidR="00315570" w:rsidRPr="0073389C" w:rsidRDefault="00315570" w:rsidP="00315570">
      <w:pPr>
        <w:spacing w:before="120" w:after="120" w:line="288" w:lineRule="auto"/>
        <w:jc w:val="both"/>
      </w:pPr>
      <w:r w:rsidRPr="00315570">
        <w:t xml:space="preserve">V prípade </w:t>
      </w:r>
      <w:r w:rsidRPr="00315570">
        <w:rPr>
          <w:b/>
        </w:rPr>
        <w:t>zákaziek s nízkou hodnotou</w:t>
      </w:r>
      <w:r w:rsidR="000527E6" w:rsidRPr="000527E6">
        <w:rPr>
          <w:b/>
        </w:rPr>
        <w:t xml:space="preserve"> a zákaziek realizovaných na základe výnimky zo ZVO</w:t>
      </w:r>
      <w:r w:rsidRPr="00315570">
        <w:t xml:space="preserve"> je prijímateľ cez ITMS 2014+ povinný predložiť </w:t>
      </w:r>
      <w:r w:rsidR="000527E6" w:rsidRPr="000527E6">
        <w:t>kompletnú dokumentáciu k VO (vrátane určenia PHZ, ak je to relevantné)</w:t>
      </w:r>
      <w:r w:rsidR="000527E6">
        <w:t xml:space="preserve"> a </w:t>
      </w:r>
      <w:r w:rsidRPr="00315570">
        <w:t>podpísanú zmluvu s úspešným uchádzačom/dodávateľom, resp. záväznú objednávku alebo iný dokument, ktorý jednoznačne a hodnoverne preukazuje formálne, príp. aj vecné naplnenie výsledku VO.</w:t>
      </w:r>
      <w:r w:rsidR="00FE63B8" w:rsidRPr="00FE63B8">
        <w:t xml:space="preserve"> </w:t>
      </w:r>
      <w:r w:rsidR="00FE63B8" w:rsidRPr="00F9794B">
        <w:t>V prípade, že prijímateľ realizuje zákazku s nízkou hodnotou prostredníctvom elektronického prostriedku (napr. EVO, EKS, JOSEPHINE a pod.) nie je prijímateľ povinný predkladať dokumentáciu, ktorá je dostupná v elektronickom prostriedku aj cez ITMS2014+, je však povinný umožniť poskytovateľovi úplný prístup k všetkým dokumentom a relevantným protokolom k danej zákazke.</w:t>
      </w:r>
      <w:r w:rsidR="00E048B0">
        <w:t xml:space="preserve"> </w:t>
      </w:r>
      <w:r w:rsidRPr="00315570">
        <w:t>Rovnako je prijímateľ povinný zaevidovať do ITMS 2014+ aj dodatky a čiastkové zmluvy do príslušného stavu v závislosti od typu kontroly, na ktorú ich má prijímateľ povinnosť predložiť.</w:t>
      </w:r>
    </w:p>
    <w:p w14:paraId="4D4DE836" w14:textId="39BD40BE"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000527E6" w:rsidRPr="000527E6">
        <w:rPr>
          <w:rFonts w:ascii="Arial" w:hAnsi="Arial" w:cs="Arial"/>
          <w:b w:val="0"/>
          <w:sz w:val="19"/>
          <w:szCs w:val="19"/>
        </w:rPr>
        <w:t xml:space="preserve">Pre potreby kontroly/finančnej kontroly VO prijímateľ predkladá poskytovateľovi kópiu originálnej dokumentácie, pričom dokumentácia predložená elektronicky cez ITMS 2014+ </w:t>
      </w:r>
      <w:r w:rsidR="00E048B0" w:rsidRPr="00E048B0">
        <w:rPr>
          <w:rFonts w:ascii="Arial" w:hAnsi="Arial" w:cs="Arial"/>
          <w:b w:val="0"/>
          <w:sz w:val="19"/>
          <w:szCs w:val="19"/>
        </w:rPr>
        <w:t xml:space="preserve">alebo prostredníctvom elektronického prostriedku </w:t>
      </w:r>
      <w:r w:rsidR="000527E6" w:rsidRPr="000527E6">
        <w:rPr>
          <w:rFonts w:ascii="Arial" w:hAnsi="Arial" w:cs="Arial"/>
          <w:b w:val="0"/>
          <w:sz w:val="19"/>
          <w:szCs w:val="19"/>
        </w:rPr>
        <w:t>sa pre potreby kontroly/finančnej kontroly VO považuje za kópiu originálnej dokumentácie.</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2D53DABB" w:rsidR="009D7F63" w:rsidRPr="0073389C" w:rsidRDefault="009D7F63" w:rsidP="005B7173">
      <w:pPr>
        <w:pStyle w:val="Odsekzoznamu"/>
        <w:numPr>
          <w:ilvl w:val="0"/>
          <w:numId w:val="53"/>
        </w:numPr>
        <w:spacing w:before="120" w:after="120" w:line="288" w:lineRule="auto"/>
        <w:ind w:left="567" w:hanging="283"/>
        <w:contextualSpacing w:val="0"/>
        <w:jc w:val="both"/>
      </w:pPr>
      <w:r w:rsidRPr="0073389C">
        <w:t xml:space="preserve">Prijímateľ vyhotoví </w:t>
      </w:r>
      <w:r w:rsidR="000527E6">
        <w:t xml:space="preserve">listinnú </w:t>
      </w:r>
      <w:r w:rsidRPr="0073389C">
        <w:t>fotokópiu </w:t>
      </w:r>
      <w:r w:rsidR="000106A5">
        <w:t>relevantnej časti</w:t>
      </w:r>
      <w:r w:rsidR="000106A5" w:rsidRPr="0073389C">
        <w:t xml:space="preserve"> </w:t>
      </w:r>
      <w:r w:rsidRPr="0073389C">
        <w:t xml:space="preserve">dokumentácie z vykonaného alebo prebiehajúceho  </w:t>
      </w:r>
      <w:r w:rsidR="00405A32">
        <w:t>VO</w:t>
      </w:r>
      <w:r w:rsidR="000106A5" w:rsidRPr="000106A5">
        <w:rPr>
          <w:rFonts w:cs="Arial"/>
          <w:szCs w:val="19"/>
        </w:rPr>
        <w:t xml:space="preserve"> </w:t>
      </w:r>
      <w:r w:rsidR="000106A5" w:rsidRPr="000106A5">
        <w:t xml:space="preserve">ktorú predkladá v takejto forme </w:t>
      </w:r>
      <w:r w:rsidR="000106A5" w:rsidRPr="000106A5">
        <w:rPr>
          <w:b/>
        </w:rPr>
        <w:t>z objektívnych dôvodov nemožnosti predloženia daného dokumentu cez ITMS 2014+</w:t>
      </w:r>
      <w:r w:rsidRPr="0073389C">
        <w:t xml:space="preserve">. </w:t>
      </w:r>
      <w:r w:rsidR="000106A5">
        <w:t>P</w:t>
      </w:r>
      <w:r w:rsidRPr="0073389C">
        <w:t>redkladan</w:t>
      </w:r>
      <w:r w:rsidR="000106A5">
        <w:t>é</w:t>
      </w:r>
      <w:r w:rsidRPr="0073389C">
        <w:t xml:space="preserve"> </w:t>
      </w:r>
      <w:r w:rsidR="000106A5">
        <w:t xml:space="preserve"> časti </w:t>
      </w:r>
      <w:r w:rsidRPr="0073389C">
        <w:t>dokumentácie</w:t>
      </w:r>
      <w:r w:rsidR="000106A5" w:rsidRPr="000106A5">
        <w:t xml:space="preserve"> zoradí prijímateľ podľa poradia a pevne ich spojí (napr. zviaže tepelnou alebo hrebeňovou väzbou previazanou šnúrkou) tak, aby boli všetky listy vo väzbe pevne spojené a aby ich nebolo možné z nej vyberať bez ich porušenia a na prvej strane, resp. v zozname dokladov štatutárny zástupca prijímateľa, resp. splnomocnený zástupca uvedie „Overené s originálom“ a pripojí svoj vlastnoručný podpis, čím potvrdí pravosť a kompletnosť predkladaných dokumentov. V prípade rozsiahlej dokumentácie, resp. z dôvodu lepšej manipulácie prijímateľ dokumentáciu predkladá podľa predchádzajúcich viet pevne zviazané, avšak vo viacerých menších zväzkoch</w:t>
      </w:r>
      <w:r w:rsidR="000106A5">
        <w:t xml:space="preserve"> </w:t>
      </w:r>
      <w:r w:rsidRPr="0073389C">
        <w:t>.</w:t>
      </w:r>
    </w:p>
    <w:p w14:paraId="7A55D27B" w14:textId="2829439C" w:rsidR="009D7F63" w:rsidRPr="0073389C" w:rsidRDefault="009D7F63" w:rsidP="005B7173">
      <w:pPr>
        <w:pStyle w:val="Odsekzoznamu"/>
        <w:numPr>
          <w:ilvl w:val="0"/>
          <w:numId w:val="53"/>
        </w:numPr>
        <w:spacing w:before="120" w:after="120" w:line="288" w:lineRule="auto"/>
        <w:contextualSpacing w:val="0"/>
        <w:jc w:val="both"/>
      </w:pPr>
      <w:r w:rsidRPr="0073389C">
        <w:t>Prijímateľ vyhotoví zoznam</w:t>
      </w:r>
      <w:r w:rsidR="000106A5">
        <w:t xml:space="preserve"> listinných</w:t>
      </w:r>
      <w:r w:rsidRPr="0073389C">
        <w:t xml:space="preserve"> dokladov, ktoré vo fotokópii</w:t>
      </w:r>
      <w:r w:rsidR="00E86F96">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BF06C2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 xml:space="preserve">Odporúčame, aby sa tento zoznam nachádzal ako prvý list predloženej </w:t>
      </w:r>
      <w:r w:rsidR="000106A5">
        <w:rPr>
          <w:color w:val="000000" w:themeColor="text1"/>
        </w:rPr>
        <w:t xml:space="preserve">časti </w:t>
      </w:r>
      <w:r w:rsidRPr="0070385A">
        <w:rPr>
          <w:color w:val="000000" w:themeColor="text1"/>
        </w:rPr>
        <w:t>dokumentácie a </w:t>
      </w:r>
      <w:r w:rsidR="000106A5">
        <w:rPr>
          <w:color w:val="000000" w:themeColor="text1"/>
        </w:rPr>
        <w:t>aby táto</w:t>
      </w:r>
      <w:r w:rsidR="000106A5" w:rsidRPr="0070385A">
        <w:rPr>
          <w:color w:val="000000" w:themeColor="text1"/>
        </w:rPr>
        <w:t xml:space="preserve"> </w:t>
      </w:r>
      <w:r w:rsidRPr="0070385A">
        <w:rPr>
          <w:color w:val="000000" w:themeColor="text1"/>
        </w:rPr>
        <w:t>bola chronologicky usporiadaná/zosumarizovaná.</w:t>
      </w:r>
      <w:r w:rsidRPr="0070385A">
        <w:rPr>
          <w:b/>
          <w:i/>
          <w:color w:val="000000" w:themeColor="text1"/>
        </w:rPr>
        <w:t xml:space="preserve"> </w:t>
      </w:r>
    </w:p>
    <w:p w14:paraId="7A55D280" w14:textId="77777777" w:rsidR="009D7F63" w:rsidRPr="0073389C" w:rsidRDefault="009D7F63" w:rsidP="009D7F63">
      <w:pPr>
        <w:spacing w:before="120" w:after="120" w:line="288" w:lineRule="auto"/>
        <w:jc w:val="both"/>
      </w:pPr>
    </w:p>
    <w:p w14:paraId="7A55D281" w14:textId="647CF0A8"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000106A5" w:rsidRPr="000106A5">
        <w:rPr>
          <w:rFonts w:ascii="Arial" w:hAnsi="Arial" w:cs="Arial"/>
          <w:sz w:val="19"/>
          <w:szCs w:val="19"/>
        </w:rPr>
        <w:t>Poskytovateľ upozorňuje prijímateľa, že nevykon</w:t>
      </w:r>
      <w:r w:rsidR="00E86F96">
        <w:rPr>
          <w:rFonts w:ascii="Arial" w:hAnsi="Arial" w:cs="Arial"/>
          <w:sz w:val="19"/>
          <w:szCs w:val="19"/>
        </w:rPr>
        <w:t>áva</w:t>
      </w:r>
      <w:r w:rsidR="000106A5" w:rsidRPr="000106A5">
        <w:rPr>
          <w:rFonts w:ascii="Arial" w:hAnsi="Arial" w:cs="Arial"/>
          <w:sz w:val="19"/>
          <w:szCs w:val="19"/>
        </w:rPr>
        <w:t xml:space="preserve"> kontrolu VO v prípade doručenia žiadosti o vykonanie kontroly VO bez evidencie VO vrátane príslušnej dokumentácie z VO do ITMS 2014+.</w:t>
      </w:r>
      <w:r w:rsidR="000106A5">
        <w:rPr>
          <w:rFonts w:ascii="Arial" w:hAnsi="Arial" w:cs="Arial"/>
          <w:sz w:val="19"/>
          <w:szCs w:val="19"/>
        </w:rPr>
        <w:t xml:space="preserve"> </w:t>
      </w:r>
      <w:r w:rsidRPr="0073389C">
        <w:rPr>
          <w:rFonts w:ascii="Arial" w:hAnsi="Arial" w:cs="Arial"/>
          <w:b w:val="0"/>
          <w:sz w:val="19"/>
          <w:szCs w:val="19"/>
        </w:rPr>
        <w:t xml:space="preserve">Poskytovateľ </w:t>
      </w:r>
      <w:r w:rsidR="000106A5">
        <w:rPr>
          <w:rFonts w:ascii="Arial" w:hAnsi="Arial" w:cs="Arial"/>
          <w:b w:val="0"/>
          <w:sz w:val="19"/>
          <w:szCs w:val="19"/>
        </w:rPr>
        <w:t xml:space="preserve">tiež </w:t>
      </w:r>
      <w:r w:rsidRPr="0073389C">
        <w:rPr>
          <w:rFonts w:ascii="Arial" w:hAnsi="Arial" w:cs="Arial"/>
          <w:b w:val="0"/>
          <w:sz w:val="19"/>
          <w:szCs w:val="19"/>
        </w:rPr>
        <w:t xml:space="preserve">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w:t>
      </w:r>
      <w:r w:rsidRPr="0073389C">
        <w:rPr>
          <w:rFonts w:ascii="Arial" w:hAnsi="Arial" w:cs="Arial"/>
          <w:b w:val="0"/>
          <w:sz w:val="19"/>
          <w:szCs w:val="19"/>
        </w:rPr>
        <w:lastRenderedPageBreak/>
        <w:t xml:space="preserve">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7241D595" w14:textId="754C683F" w:rsidR="000106A5" w:rsidRPr="00852446" w:rsidRDefault="000106A5" w:rsidP="009D7F63">
      <w:pPr>
        <w:pStyle w:val="Zkladntext2"/>
        <w:widowControl w:val="0"/>
        <w:spacing w:before="120" w:after="120" w:line="288" w:lineRule="auto"/>
        <w:jc w:val="both"/>
        <w:rPr>
          <w:rFonts w:ascii="Arial" w:hAnsi="Arial" w:cs="Arial"/>
          <w:b w:val="0"/>
          <w:sz w:val="19"/>
          <w:szCs w:val="19"/>
        </w:rPr>
      </w:pPr>
      <w:r w:rsidRPr="00852446">
        <w:rPr>
          <w:rFonts w:ascii="Arial" w:hAnsi="Arial" w:cs="Arial"/>
          <w:b w:val="0"/>
          <w:sz w:val="19"/>
          <w:szCs w:val="19"/>
        </w:rPr>
        <w:t xml:space="preserve">V prípade, že dokumentácia predložená cez ITMS 2014+ nie je </w:t>
      </w:r>
      <w:r w:rsidR="00E048B0">
        <w:rPr>
          <w:rFonts w:ascii="Arial" w:hAnsi="Arial" w:cs="Arial"/>
          <w:b w:val="0"/>
          <w:sz w:val="19"/>
          <w:szCs w:val="19"/>
        </w:rPr>
        <w:t>predložená v požadovanom rozsahu</w:t>
      </w:r>
      <w:r w:rsidRPr="00852446">
        <w:rPr>
          <w:rFonts w:ascii="Arial" w:hAnsi="Arial" w:cs="Arial"/>
          <w:b w:val="0"/>
          <w:sz w:val="19"/>
          <w:szCs w:val="19"/>
        </w:rPr>
        <w:t>, prijímateľ je povinný predložiť aj chýbajúcu časť dokumentácie cez ITMS 2014+ na základe žiadosti poskytovateľa o doplnenie dokumentácie doručenej prostredníctvom elektronickej schránky alebo písomne (listinne alebo mailom). Uvedené sa týka aj prípadov, keď je dokumentácia predložená cez ITMS 2014+ (resp. elektronicky alebo listinne) nečitateľná alebo poškodená.</w:t>
      </w:r>
    </w:p>
    <w:p w14:paraId="6E1D39DD" w14:textId="77777777" w:rsidR="000106A5" w:rsidRDefault="000106A5" w:rsidP="009D7F63">
      <w:pPr>
        <w:pStyle w:val="Zkladntext2"/>
        <w:widowControl w:val="0"/>
        <w:spacing w:before="120" w:after="120" w:line="288" w:lineRule="auto"/>
        <w:jc w:val="both"/>
        <w:rPr>
          <w:rFonts w:ascii="Arial" w:hAnsi="Arial" w:cs="Arial"/>
          <w:i/>
          <w:sz w:val="19"/>
          <w:szCs w:val="19"/>
        </w:rPr>
      </w:pPr>
    </w:p>
    <w:p w14:paraId="0EBC7E74" w14:textId="0913AC6E"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nezašle </w:t>
      </w:r>
      <w:r w:rsidR="00285CCF">
        <w:rPr>
          <w:rFonts w:ascii="Arial" w:hAnsi="Arial" w:cs="Arial"/>
          <w:b w:val="0"/>
          <w:sz w:val="19"/>
          <w:szCs w:val="19"/>
        </w:rPr>
        <w:t>prijímateľovi</w:t>
      </w:r>
      <w:r w:rsidR="00285CCF" w:rsidRPr="00DA7632">
        <w:rPr>
          <w:rFonts w:ascii="Arial" w:hAnsi="Arial" w:cs="Arial"/>
          <w:b w:val="0"/>
          <w:sz w:val="19"/>
          <w:szCs w:val="19"/>
        </w:rPr>
        <w:t xml:space="preserve"> </w:t>
      </w:r>
      <w:r w:rsidRPr="00DA7632">
        <w:rPr>
          <w:rFonts w:ascii="Arial" w:hAnsi="Arial" w:cs="Arial"/>
          <w:b w:val="0"/>
          <w:sz w:val="19"/>
          <w:szCs w:val="19"/>
        </w:rPr>
        <w:t>návrh správy z kontroly, resp. správu z</w:t>
      </w:r>
      <w:r w:rsidR="00285CCF">
        <w:rPr>
          <w:rFonts w:ascii="Arial" w:hAnsi="Arial" w:cs="Arial"/>
          <w:b w:val="0"/>
          <w:sz w:val="19"/>
          <w:szCs w:val="19"/>
        </w:rPr>
        <w:t> </w:t>
      </w:r>
      <w:r w:rsidRPr="00DA7632">
        <w:rPr>
          <w:rFonts w:ascii="Arial" w:hAnsi="Arial" w:cs="Arial"/>
          <w:b w:val="0"/>
          <w:sz w:val="19"/>
          <w:szCs w:val="19"/>
        </w:rPr>
        <w:t>kontroly</w:t>
      </w:r>
      <w:r w:rsidR="00285CCF">
        <w:rPr>
          <w:rFonts w:ascii="Arial" w:hAnsi="Arial" w:cs="Arial"/>
          <w:b w:val="0"/>
          <w:sz w:val="19"/>
          <w:szCs w:val="19"/>
        </w:rPr>
        <w:t xml:space="preserve"> VO</w:t>
      </w:r>
      <w:r w:rsidRPr="00DA7632">
        <w:rPr>
          <w:rFonts w:ascii="Arial" w:hAnsi="Arial" w:cs="Arial"/>
          <w:b w:val="0"/>
          <w:sz w:val="19"/>
          <w:szCs w:val="19"/>
        </w:rPr>
        <w:t xml:space="preserve"> v lehote určenej na výkon finančnej kontroly obstarávania služieb, tovarov, stavebných prác a súvisiacich postupov (a nedošlo k prerušeniu plynutia lehoty ani k odmietnutiu vykonania prvej ex-</w:t>
      </w:r>
      <w:proofErr w:type="spellStart"/>
      <w:r w:rsidRPr="00DA7632">
        <w:rPr>
          <w:rFonts w:ascii="Arial" w:hAnsi="Arial" w:cs="Arial"/>
          <w:b w:val="0"/>
          <w:sz w:val="19"/>
          <w:szCs w:val="19"/>
        </w:rPr>
        <w:t>ante</w:t>
      </w:r>
      <w:proofErr w:type="spellEnd"/>
      <w:r w:rsidRPr="00DA7632">
        <w:rPr>
          <w:rFonts w:ascii="Arial" w:hAnsi="Arial" w:cs="Arial"/>
          <w:b w:val="0"/>
          <w:sz w:val="19"/>
          <w:szCs w:val="19"/>
        </w:rPr>
        <w:t xml:space="preserv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w:t>
      </w:r>
      <w:proofErr w:type="spellStart"/>
      <w:r w:rsidRPr="00DA7632">
        <w:rPr>
          <w:rFonts w:ascii="Arial" w:hAnsi="Arial" w:cs="Arial"/>
          <w:b w:val="0"/>
          <w:sz w:val="19"/>
          <w:szCs w:val="19"/>
        </w:rPr>
        <w:t>ante</w:t>
      </w:r>
      <w:proofErr w:type="spellEnd"/>
      <w:r w:rsidRPr="00DA7632">
        <w:rPr>
          <w:rFonts w:ascii="Arial" w:hAnsi="Arial" w:cs="Arial"/>
          <w:b w:val="0"/>
          <w:sz w:val="19"/>
          <w:szCs w:val="19"/>
        </w:rPr>
        <w:t xml:space="preserv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w:t>
      </w:r>
      <w:proofErr w:type="spellStart"/>
      <w:r w:rsidRPr="0048666F">
        <w:rPr>
          <w:rFonts w:ascii="Arial" w:hAnsi="Arial" w:cs="Arial"/>
          <w:b w:val="0"/>
          <w:sz w:val="19"/>
          <w:szCs w:val="19"/>
        </w:rPr>
        <w:t>t.j</w:t>
      </w:r>
      <w:proofErr w:type="spellEnd"/>
      <w:r w:rsidRPr="0048666F">
        <w:rPr>
          <w:rFonts w:ascii="Arial" w:hAnsi="Arial" w:cs="Arial"/>
          <w:b w:val="0"/>
          <w:sz w:val="19"/>
          <w:szCs w:val="19"/>
        </w:rPr>
        <w:t>.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523AFD41" w:rsidR="00D11568" w:rsidRDefault="00D11568" w:rsidP="00AA5BCC">
      <w:pPr>
        <w:pStyle w:val="Bulletslevel2"/>
        <w:spacing w:after="120" w:line="288" w:lineRule="auto"/>
        <w:ind w:left="567" w:hanging="283"/>
        <w:jc w:val="both"/>
        <w:rPr>
          <w:rFonts w:cs="Arial"/>
          <w:lang w:val="sk-SK"/>
        </w:rPr>
      </w:pPr>
      <w:r w:rsidRPr="00D11568">
        <w:rPr>
          <w:rFonts w:cs="Arial"/>
          <w:lang w:val="sk-SK"/>
        </w:rPr>
        <w:lastRenderedPageBreak/>
        <w:t>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w:t>
      </w:r>
      <w:proofErr w:type="spellStart"/>
      <w:r w:rsidRPr="00D11568">
        <w:rPr>
          <w:rFonts w:cs="Arial"/>
          <w:lang w:val="sk-SK"/>
        </w:rPr>
        <w:t>ante</w:t>
      </w:r>
      <w:proofErr w:type="spellEnd"/>
      <w:r w:rsidRPr="00D11568">
        <w:rPr>
          <w:rFonts w:cs="Arial"/>
          <w:lang w:val="sk-SK"/>
        </w:rPr>
        <w:t xml:space="preserv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r w:rsidR="000106A5">
        <w:rPr>
          <w:rFonts w:cs="Arial"/>
          <w:lang w:val="sk-SK"/>
        </w:rPr>
        <w:t xml:space="preserve">. </w:t>
      </w:r>
      <w:r w:rsidR="000106A5" w:rsidRPr="000106A5">
        <w:rPr>
          <w:rFonts w:cs="Arial"/>
          <w:lang w:val="sk-SK"/>
        </w:rPr>
        <w:t>Uvedené nie je prijímateľ povinný predkladať v prípade predloženia dokumentácie na základe žiadosti na doplnenie, resp. vysvetlenie predloženej dokumentácie zaslanej poskytovateľom</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w:t>
      </w:r>
      <w:proofErr w:type="spellStart"/>
      <w:r w:rsidRPr="00D11568">
        <w:rPr>
          <w:rFonts w:cs="Arial"/>
          <w:lang w:val="sk-SK"/>
        </w:rPr>
        <w:t>ante</w:t>
      </w:r>
      <w:proofErr w:type="spellEnd"/>
      <w:r w:rsidRPr="00D11568">
        <w:rPr>
          <w:rFonts w:cs="Arial"/>
          <w:lang w:val="sk-SK"/>
        </w:rPr>
        <w:t xml:space="preserve"> kontroly)</w:t>
      </w:r>
      <w:r>
        <w:rPr>
          <w:rFonts w:cs="Arial"/>
          <w:lang w:val="sk-SK"/>
        </w:rPr>
        <w:t>;</w:t>
      </w:r>
    </w:p>
    <w:p w14:paraId="26852110" w14:textId="6D6E57C6" w:rsidR="00003E89" w:rsidRPr="00003E89" w:rsidRDefault="00003E89" w:rsidP="00003E89">
      <w:pPr>
        <w:pStyle w:val="Bulletslevel2"/>
        <w:spacing w:after="120" w:line="288" w:lineRule="auto"/>
        <w:ind w:left="567" w:hanging="283"/>
        <w:jc w:val="both"/>
        <w:rPr>
          <w:rFonts w:cs="Arial"/>
          <w:lang w:val="sk-SK"/>
        </w:rPr>
      </w:pPr>
      <w:r w:rsidRPr="00003E89">
        <w:rPr>
          <w:rFonts w:cs="Arial"/>
          <w:lang w:val="sk-SK"/>
        </w:rPr>
        <w:t>prístup do elektronického prostriedku prostredníctvom, ktorého je verejné obstarávanie realizované napr. EVO, EKS, JOSEPHINE a pod. (ak relevantné);</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 xml:space="preserve">preukázateľné potvrdenie (napr. </w:t>
      </w:r>
      <w:proofErr w:type="spellStart"/>
      <w:r w:rsidRPr="00F73625">
        <w:rPr>
          <w:rFonts w:cs="Arial"/>
          <w:lang w:val="sk-SK"/>
        </w:rPr>
        <w:t>print</w:t>
      </w:r>
      <w:proofErr w:type="spellEnd"/>
      <w:r w:rsidR="00BA2420">
        <w:rPr>
          <w:rFonts w:cs="Arial"/>
          <w:lang w:val="sk-SK"/>
        </w:rPr>
        <w:t xml:space="preserve"> </w:t>
      </w:r>
      <w:proofErr w:type="spellStart"/>
      <w:r w:rsidRPr="00F73625">
        <w:rPr>
          <w:rFonts w:cs="Arial"/>
          <w:lang w:val="sk-SK"/>
        </w:rPr>
        <w:t>screen</w:t>
      </w:r>
      <w:proofErr w:type="spellEnd"/>
      <w:r w:rsidRPr="00F73625">
        <w:rPr>
          <w:rFonts w:cs="Arial"/>
          <w:lang w:val="sk-SK"/>
        </w:rPr>
        <w:t>)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w:t>
      </w:r>
      <w:proofErr w:type="spellStart"/>
      <w:r w:rsidRPr="0073389C">
        <w:rPr>
          <w:rFonts w:cs="Arial"/>
          <w:lang w:val="sk-SK"/>
        </w:rPr>
        <w:t>zazmluvneniu</w:t>
      </w:r>
      <w:proofErr w:type="spellEnd"/>
      <w:r w:rsidRPr="0073389C">
        <w:rPr>
          <w:rFonts w:cs="Arial"/>
          <w:lang w:val="sk-SK"/>
        </w:rPr>
        <w:t xml:space="preserve">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7D8340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výsledku VO/informácií zaslaných ÚVO a </w:t>
      </w:r>
      <w:proofErr w:type="spellStart"/>
      <w:r w:rsidRPr="0073389C">
        <w:rPr>
          <w:rFonts w:cs="Arial"/>
          <w:lang w:val="sk-SK"/>
        </w:rPr>
        <w:t>Ú.v</w:t>
      </w:r>
      <w:proofErr w:type="spellEnd"/>
      <w:r w:rsidRPr="0073389C">
        <w:rPr>
          <w:rFonts w:cs="Arial"/>
          <w:lang w:val="sk-SK"/>
        </w:rPr>
        <w:t xml:space="preserve">.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w:t>
      </w:r>
      <w:proofErr w:type="spellStart"/>
      <w:r w:rsidRPr="0073389C">
        <w:rPr>
          <w:rFonts w:cs="Arial"/>
          <w:lang w:val="sk-SK"/>
        </w:rPr>
        <w:t>print</w:t>
      </w:r>
      <w:proofErr w:type="spellEnd"/>
      <w:r w:rsidRPr="0073389C">
        <w:rPr>
          <w:rFonts w:cs="Arial"/>
          <w:lang w:val="sk-SK"/>
        </w:rPr>
        <w:t xml:space="preserve"> </w:t>
      </w:r>
      <w:proofErr w:type="spellStart"/>
      <w:r w:rsidRPr="0073389C">
        <w:rPr>
          <w:rFonts w:cs="Arial"/>
          <w:lang w:val="sk-SK"/>
        </w:rPr>
        <w:t>screen</w:t>
      </w:r>
      <w:proofErr w:type="spellEnd"/>
      <w:r w:rsidRPr="0073389C">
        <w:rPr>
          <w:rFonts w:cs="Arial"/>
          <w:lang w:val="sk-SK"/>
        </w:rPr>
        <w:t>“);</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návrh zmluvného formuláru obsahujúceho štandardné zmluvné podmienky;</w:t>
      </w:r>
    </w:p>
    <w:p w14:paraId="01E258EB" w14:textId="68B30BCA" w:rsidR="00EF2628" w:rsidRPr="006077B1" w:rsidRDefault="00D72FDB" w:rsidP="005B7173">
      <w:pPr>
        <w:pStyle w:val="Bulletslevel2"/>
        <w:numPr>
          <w:ilvl w:val="0"/>
          <w:numId w:val="81"/>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5B7173">
      <w:pPr>
        <w:pStyle w:val="Bulletslevel2"/>
        <w:numPr>
          <w:ilvl w:val="0"/>
          <w:numId w:val="81"/>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285CCF"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349E48B5" w14:textId="7137504C" w:rsidR="00285CCF" w:rsidRPr="00EF2628" w:rsidRDefault="00285CCF" w:rsidP="00C55AD4">
      <w:pPr>
        <w:pStyle w:val="Bulletslevel2"/>
        <w:spacing w:after="120" w:line="288" w:lineRule="auto"/>
        <w:ind w:left="567" w:hanging="283"/>
        <w:jc w:val="both"/>
        <w:rPr>
          <w:rFonts w:cs="Arial"/>
          <w:lang w:val="sk-SK"/>
        </w:rPr>
      </w:pPr>
      <w:r w:rsidRPr="00285CCF">
        <w:rPr>
          <w:rFonts w:cs="Arial"/>
          <w:lang w:val="sk-SK"/>
        </w:rPr>
        <w:t>súčasťou elektronickej podoby dokumentácie sú aj auditné záznamy o všetkých úkonoch vykonaných v použitom elektronickom prostriedku na komunikáciu.</w:t>
      </w:r>
    </w:p>
    <w:p w14:paraId="7A55D2A6" w14:textId="6A513BA2"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V prípade zákaz</w:t>
      </w:r>
      <w:r w:rsidR="00BB5FE8">
        <w:rPr>
          <w:color w:val="000000" w:themeColor="text1"/>
        </w:rPr>
        <w:t>ie</w:t>
      </w:r>
      <w:r w:rsidRPr="0073389C">
        <w:rPr>
          <w:color w:val="000000" w:themeColor="text1"/>
        </w:rPr>
        <w:t xml:space="preserve">k </w:t>
      </w:r>
      <w:r w:rsidR="00BB5FE8" w:rsidRPr="0073389C">
        <w:rPr>
          <w:color w:val="000000" w:themeColor="text1"/>
        </w:rPr>
        <w:t>realizovan</w:t>
      </w:r>
      <w:r w:rsidR="00BB5FE8">
        <w:rPr>
          <w:color w:val="000000" w:themeColor="text1"/>
        </w:rPr>
        <w:t>ých</w:t>
      </w:r>
      <w:r w:rsidR="00BB5FE8" w:rsidRPr="0073389C">
        <w:rPr>
          <w:color w:val="000000" w:themeColor="text1"/>
        </w:rPr>
        <w:t xml:space="preserve"> </w:t>
      </w:r>
      <w:r w:rsidRPr="0073389C">
        <w:rPr>
          <w:color w:val="000000" w:themeColor="text1"/>
        </w:rPr>
        <w:t xml:space="preserve">prostredníctvom </w:t>
      </w:r>
      <w:r w:rsidR="00BB5FE8" w:rsidRPr="00AD07E2">
        <w:rPr>
          <w:b/>
          <w:color w:val="000000" w:themeColor="text1"/>
        </w:rPr>
        <w:t>elektronických prostriedkov (elektronického systému)</w:t>
      </w:r>
      <w:r w:rsidR="00BB5FE8" w:rsidRPr="0073389C">
        <w:rPr>
          <w:color w:val="000000" w:themeColor="text1"/>
        </w:rPr>
        <w:t xml:space="preserve"> </w:t>
      </w:r>
      <w:r w:rsidRPr="0073389C">
        <w:rPr>
          <w:color w:val="000000" w:themeColor="text1"/>
        </w:rPr>
        <w:t xml:space="preserve"> a v prípade </w:t>
      </w:r>
      <w:r w:rsidRPr="00AD07E2">
        <w:rPr>
          <w:b/>
          <w:color w:val="000000" w:themeColor="text1"/>
        </w:rPr>
        <w:t>elektronickej aukcie</w:t>
      </w:r>
      <w:r w:rsidRPr="0073389C">
        <w:rPr>
          <w:color w:val="000000" w:themeColor="text1"/>
        </w:rPr>
        <w:t xml:space="preserve"> </w:t>
      </w:r>
      <w:r w:rsidR="00BB5FE8" w:rsidRPr="00AD07E2">
        <w:rPr>
          <w:b/>
          <w:color w:val="000000" w:themeColor="text1"/>
        </w:rPr>
        <w:t xml:space="preserve">je </w:t>
      </w:r>
      <w:r w:rsidRPr="00AD07E2">
        <w:rPr>
          <w:b/>
          <w:color w:val="000000" w:themeColor="text1"/>
        </w:rPr>
        <w:t xml:space="preserve">prijímateľ </w:t>
      </w:r>
      <w:r w:rsidR="00BB5FE8" w:rsidRPr="00AD07E2">
        <w:rPr>
          <w:b/>
          <w:color w:val="000000" w:themeColor="text1"/>
        </w:rPr>
        <w:t xml:space="preserve">povinný zabezpečiť </w:t>
      </w:r>
      <w:r w:rsidRPr="00AD07E2">
        <w:rPr>
          <w:b/>
          <w:color w:val="000000" w:themeColor="text1"/>
        </w:rPr>
        <w:t>zriadenie prístupu</w:t>
      </w:r>
      <w:r w:rsidR="00BB5FE8">
        <w:rPr>
          <w:color w:val="000000" w:themeColor="text1"/>
        </w:rPr>
        <w:t xml:space="preserve"> do elektronického prostriedku</w:t>
      </w:r>
      <w:r w:rsidRPr="0073389C">
        <w:rPr>
          <w:color w:val="000000" w:themeColor="text1"/>
        </w:rPr>
        <w:t xml:space="preserve"> (užívateľské meno a heslo) pre poskytovateľa</w:t>
      </w:r>
      <w:r w:rsidR="00833197">
        <w:rPr>
          <w:color w:val="000000" w:themeColor="text1"/>
        </w:rPr>
        <w:t xml:space="preserve"> </w:t>
      </w:r>
      <w:r w:rsidR="00833197">
        <w:rPr>
          <w:rFonts w:cs="Arial"/>
          <w:color w:val="000000" w:themeColor="text1"/>
          <w:szCs w:val="19"/>
        </w:rPr>
        <w:t>za účelom výkonu kontroly VO</w:t>
      </w:r>
      <w:r w:rsidRPr="0073389C">
        <w:rPr>
          <w:color w:val="000000" w:themeColor="text1"/>
        </w:rPr>
        <w:t xml:space="preserve">. </w:t>
      </w:r>
      <w:r w:rsidR="00725F3A" w:rsidRPr="00725F3A">
        <w:rPr>
          <w:rFonts w:cs="Arial"/>
          <w:color w:val="000000" w:themeColor="text1"/>
          <w:szCs w:val="19"/>
        </w:rPr>
        <w:t xml:space="preserve">Uvedená informácia bude tvoriť súčasť predloženej dokumentácie na kontrolu VO. </w:t>
      </w:r>
      <w:r w:rsidR="000106A5" w:rsidRPr="000106A5">
        <w:rPr>
          <w:rFonts w:cs="Arial"/>
          <w:color w:val="000000" w:themeColor="text1"/>
          <w:szCs w:val="19"/>
        </w:rPr>
        <w:t>Ak zriadenie takéhoto prístupu nebude v použitom systéme elektronického VO alebo v aukčnom systéme možné, informuje o tom prijímateľ poskytovateľa v žiadosti o vykonanie kontroly alebo v priloženej dokumentácii.</w:t>
      </w:r>
      <w:r w:rsidR="00833197" w:rsidRPr="00833197">
        <w:t xml:space="preserve"> </w:t>
      </w:r>
      <w:r w:rsidR="00833197" w:rsidRPr="00833197">
        <w:rPr>
          <w:rFonts w:cs="Arial"/>
          <w:color w:val="000000" w:themeColor="text1"/>
          <w:szCs w:val="19"/>
        </w:rPr>
        <w:lastRenderedPageBreak/>
        <w:t>Súčasťou elektronickej podoby dokumentácie sú aj auditné záznamy o všetkých úkonoch vykonaných v použitom elektronickom prostriedku.</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14"/>
      </w:r>
    </w:p>
    <w:p w14:paraId="7A55D2AB" w14:textId="77777777" w:rsidR="009D7F63" w:rsidRDefault="009D7F63" w:rsidP="009D7F63">
      <w:pPr>
        <w:rPr>
          <w:rFonts w:asciiTheme="minorHAnsi" w:hAnsiTheme="minorHAnsi"/>
          <w:color w:val="000000" w:themeColor="text1"/>
        </w:rPr>
      </w:pPr>
    </w:p>
    <w:p w14:paraId="324C1B5B" w14:textId="0A24AA66" w:rsidR="00833197" w:rsidRPr="00833197" w:rsidRDefault="00833197" w:rsidP="00833197">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833197">
        <w:rPr>
          <w:b/>
          <w:i/>
          <w:color w:val="000000" w:themeColor="text1"/>
        </w:rPr>
        <w:t>Odporúčanie pre prijímateľa:</w:t>
      </w:r>
      <w:r w:rsidRPr="00833197">
        <w:rPr>
          <w:color w:val="000000" w:themeColor="text1"/>
        </w:rPr>
        <w:t xml:space="preserve"> </w:t>
      </w:r>
      <w:r w:rsidRPr="009C6B55">
        <w:rPr>
          <w:rFonts w:cs="Arial"/>
          <w:color w:val="000000" w:themeColor="text1"/>
          <w:szCs w:val="19"/>
        </w:rPr>
        <w:t xml:space="preserve">Prijímateľom sa odporúča, aby v zmluvách s úspešnými uchádzačmi pri všetkých typoch VO zakotvili odkladaciu podmienku nadobudnutia účinnosti zmluvy, ktorou bude schválenie zákazky v rámci kontroly VO, </w:t>
      </w:r>
      <w:proofErr w:type="spellStart"/>
      <w:r w:rsidRPr="009C6B55">
        <w:rPr>
          <w:rFonts w:cs="Arial"/>
          <w:color w:val="000000" w:themeColor="text1"/>
          <w:szCs w:val="19"/>
        </w:rPr>
        <w:t>t.j</w:t>
      </w:r>
      <w:proofErr w:type="spellEnd"/>
      <w:r w:rsidRPr="009C6B55">
        <w:rPr>
          <w:rFonts w:cs="Arial"/>
          <w:color w:val="000000" w:themeColor="text1"/>
          <w:szCs w:val="19"/>
        </w:rPr>
        <w:t xml:space="preserve">. doručenie správy z kontroly VO prijímateľovi, resp. aby v zmluve s úspešným uchádzačom výslovne zakotvili právo odstúpiť od zmluvy </w:t>
      </w:r>
      <w:r>
        <w:rPr>
          <w:rFonts w:cs="Arial"/>
          <w:color w:val="000000" w:themeColor="text1"/>
          <w:szCs w:val="19"/>
        </w:rPr>
        <w:t xml:space="preserve">z dôvodu doručenia správy z kontroly od </w:t>
      </w:r>
      <w:r w:rsidRPr="009C6B55">
        <w:rPr>
          <w:rFonts w:cs="Arial"/>
          <w:color w:val="000000" w:themeColor="text1"/>
          <w:szCs w:val="19"/>
        </w:rPr>
        <w:t xml:space="preserve"> poskytovateľ</w:t>
      </w:r>
      <w:r>
        <w:rPr>
          <w:rFonts w:cs="Arial"/>
          <w:color w:val="000000" w:themeColor="text1"/>
          <w:szCs w:val="19"/>
        </w:rPr>
        <w:t>a, obsahom ktorej je nepripustenie výdavkov z predmetného VO do financovania</w:t>
      </w:r>
      <w:r w:rsidRPr="009C6B55">
        <w:rPr>
          <w:rFonts w:cs="Arial"/>
          <w:color w:val="000000" w:themeColor="text1"/>
          <w:szCs w:val="19"/>
        </w:rPr>
        <w:t>.</w:t>
      </w:r>
      <w:r>
        <w:rPr>
          <w:rFonts w:cs="Arial"/>
          <w:color w:val="000000" w:themeColor="text1"/>
          <w:szCs w:val="19"/>
        </w:rPr>
        <w:t xml:space="preserve"> Uvedené odporúčanie platí najmä pre zákazky, ktoré budú predmetom </w:t>
      </w:r>
      <w:r>
        <w:rPr>
          <w:rFonts w:cs="Arial"/>
          <w:szCs w:val="19"/>
        </w:rPr>
        <w:t xml:space="preserve"> finančnej</w:t>
      </w:r>
      <w:r w:rsidRPr="00703E20">
        <w:rPr>
          <w:rFonts w:cs="Arial"/>
          <w:szCs w:val="19"/>
        </w:rPr>
        <w:t xml:space="preserve"> kontrol</w:t>
      </w:r>
      <w:r>
        <w:rPr>
          <w:rFonts w:cs="Arial"/>
          <w:szCs w:val="19"/>
        </w:rPr>
        <w:t>y</w:t>
      </w:r>
      <w:r w:rsidRPr="00703E20">
        <w:rPr>
          <w:rFonts w:cs="Arial"/>
          <w:szCs w:val="19"/>
        </w:rPr>
        <w:t xml:space="preserve"> VO</w:t>
      </w:r>
      <w:r>
        <w:rPr>
          <w:rFonts w:cs="Arial"/>
          <w:szCs w:val="19"/>
        </w:rPr>
        <w:t xml:space="preserve"> až po podpise zmluvy s úspešným uchádzačom/úspešnými uchádzačmi (</w:t>
      </w:r>
      <w:proofErr w:type="spellStart"/>
      <w:r>
        <w:rPr>
          <w:rFonts w:cs="Arial"/>
          <w:szCs w:val="19"/>
        </w:rPr>
        <w:t>t.j</w:t>
      </w:r>
      <w:proofErr w:type="spellEnd"/>
      <w:r>
        <w:rPr>
          <w:rFonts w:cs="Arial"/>
          <w:szCs w:val="19"/>
        </w:rPr>
        <w:t xml:space="preserve">. štandardnej ex post </w:t>
      </w:r>
      <w:r w:rsidRPr="00703E20">
        <w:rPr>
          <w:rFonts w:cs="Arial"/>
          <w:szCs w:val="19"/>
        </w:rPr>
        <w:t>kontrol</w:t>
      </w:r>
      <w:r>
        <w:rPr>
          <w:rFonts w:cs="Arial"/>
          <w:szCs w:val="19"/>
        </w:rPr>
        <w:t>y).</w:t>
      </w:r>
    </w:p>
    <w:p w14:paraId="689C110D" w14:textId="77777777" w:rsidR="00833197" w:rsidRDefault="00833197"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w:t>
      </w:r>
      <w:proofErr w:type="spellStart"/>
      <w:r w:rsidRPr="002255EE">
        <w:rPr>
          <w:color w:val="000000" w:themeColor="text1"/>
        </w:rPr>
        <w:t>ŽoP</w:t>
      </w:r>
      <w:proofErr w:type="spellEnd"/>
      <w:r w:rsidRPr="002255EE">
        <w:rPr>
          <w:color w:val="000000" w:themeColor="text1"/>
        </w:rPr>
        <w:t xml:space="preserve">,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w:t>
      </w:r>
      <w:r w:rsidRPr="002255EE">
        <w:rPr>
          <w:color w:val="000000" w:themeColor="text1"/>
        </w:rPr>
        <w:lastRenderedPageBreak/>
        <w:t xml:space="preserve">predloží takúto </w:t>
      </w:r>
      <w:proofErr w:type="spellStart"/>
      <w:r w:rsidRPr="002255EE">
        <w:rPr>
          <w:color w:val="000000" w:themeColor="text1"/>
        </w:rPr>
        <w:t>ŽoP</w:t>
      </w:r>
      <w:proofErr w:type="spellEnd"/>
      <w:r w:rsidRPr="002255EE">
        <w:rPr>
          <w:color w:val="000000" w:themeColor="text1"/>
        </w:rPr>
        <w:t xml:space="preserve">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w:t>
      </w:r>
      <w:proofErr w:type="spellStart"/>
      <w:r w:rsidRPr="002255EE">
        <w:rPr>
          <w:color w:val="000000" w:themeColor="text1"/>
        </w:rPr>
        <w:t>ŽoP</w:t>
      </w:r>
      <w:proofErr w:type="spellEnd"/>
      <w:r w:rsidRPr="002255EE">
        <w:rPr>
          <w:color w:val="000000" w:themeColor="text1"/>
        </w:rPr>
        <w:t xml:space="preserve"> zamietnuť. Ak zo strany </w:t>
      </w:r>
      <w:r w:rsidR="00BE4037">
        <w:rPr>
          <w:color w:val="000000" w:themeColor="text1"/>
        </w:rPr>
        <w:t>poskytovateľa</w:t>
      </w:r>
      <w:r w:rsidRPr="002255EE">
        <w:rPr>
          <w:color w:val="000000" w:themeColor="text1"/>
        </w:rPr>
        <w:t xml:space="preserve"> nedôjde k zamietnutiu </w:t>
      </w:r>
      <w:proofErr w:type="spellStart"/>
      <w:r w:rsidRPr="002255EE">
        <w:rPr>
          <w:color w:val="000000" w:themeColor="text1"/>
        </w:rPr>
        <w:t>ŽoP</w:t>
      </w:r>
      <w:proofErr w:type="spellEnd"/>
      <w:r w:rsidRPr="002255EE">
        <w:rPr>
          <w:color w:val="000000" w:themeColor="text1"/>
        </w:rPr>
        <w:t xml:space="preserve">,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vo výkone kontroly </w:t>
      </w:r>
      <w:proofErr w:type="spellStart"/>
      <w:r w:rsidRPr="002255EE">
        <w:rPr>
          <w:color w:val="000000" w:themeColor="text1"/>
        </w:rPr>
        <w:t>ŽoP</w:t>
      </w:r>
      <w:proofErr w:type="spellEnd"/>
      <w:r w:rsidRPr="002255EE">
        <w:rPr>
          <w:color w:val="000000" w:themeColor="text1"/>
        </w:rPr>
        <w:t>,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w:t>
      </w:r>
      <w:proofErr w:type="spellStart"/>
      <w:r w:rsidRPr="00725F3A">
        <w:rPr>
          <w:rFonts w:cs="Arial"/>
          <w:color w:val="000000" w:themeColor="text1"/>
          <w:szCs w:val="19"/>
        </w:rPr>
        <w:t>ŽoNFP</w:t>
      </w:r>
      <w:proofErr w:type="spellEnd"/>
      <w:r w:rsidRPr="00725F3A">
        <w:rPr>
          <w:rFonts w:cs="Arial"/>
          <w:color w:val="000000" w:themeColor="text1"/>
          <w:szCs w:val="19"/>
        </w:rPr>
        <w:t xml:space="preserve">,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4801AF6E"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w:t>
      </w:r>
      <w:proofErr w:type="spellStart"/>
      <w:r w:rsidRPr="008D5848">
        <w:rPr>
          <w:rFonts w:cs="Arial"/>
          <w:szCs w:val="19"/>
        </w:rPr>
        <w:t>Z.z</w:t>
      </w:r>
      <w:proofErr w:type="spellEnd"/>
      <w:r w:rsidRPr="008D5848">
        <w:rPr>
          <w:rFonts w:cs="Arial"/>
          <w:szCs w:val="19"/>
        </w:rPr>
        <w:t>. o ochrane hospodárskej súťaže (</w:t>
      </w:r>
      <w:r w:rsidRPr="00AD07E2">
        <w:rPr>
          <w:rFonts w:cs="Arial"/>
          <w:szCs w:val="19"/>
        </w:rPr>
        <w:t>konkrétne  po</w:t>
      </w:r>
      <w:r w:rsidRPr="00972164">
        <w:rPr>
          <w:rFonts w:cs="Arial"/>
          <w:szCs w:val="19"/>
        </w:rPr>
        <w:t xml:space="preserve">dľa </w:t>
      </w:r>
      <w:r w:rsidRPr="008D5848">
        <w:rPr>
          <w:rFonts w:cs="Arial"/>
          <w:szCs w:val="19"/>
        </w:rPr>
        <w:t xml:space="preserve">§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w:t>
      </w:r>
      <w:r w:rsidR="0043783A" w:rsidRPr="00DF5D23">
        <w:rPr>
          <w:rFonts w:cs="Arial"/>
          <w:szCs w:val="19"/>
        </w:rPr>
        <w:t xml:space="preserve">Za účelom zvýšenia informovanosti prijímateľov je v prílohe tejto príručky (Príloha č. </w:t>
      </w:r>
      <w:r w:rsidR="00D000F2" w:rsidRPr="00DF5D23">
        <w:rPr>
          <w:rFonts w:cs="Arial"/>
          <w:szCs w:val="19"/>
        </w:rPr>
        <w:t>33</w:t>
      </w:r>
      <w:r w:rsidR="0043783A" w:rsidRPr="00DF5D23">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r w:rsidRPr="00DF5D23">
        <w:rPr>
          <w:rFonts w:cs="Arial"/>
          <w:szCs w:val="19"/>
        </w:rPr>
        <w:t xml:space="preserv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 xml:space="preserve">Prijímateľ by pri definovaní predmetu zákazky mal taktiež vychádzať z projektu, resp. </w:t>
      </w:r>
      <w:proofErr w:type="spellStart"/>
      <w:r w:rsidRPr="00E8012F">
        <w:rPr>
          <w:rFonts w:cs="Arial"/>
          <w:szCs w:val="19"/>
        </w:rPr>
        <w:t>ŽoNFP</w:t>
      </w:r>
      <w:proofErr w:type="spellEnd"/>
      <w:r w:rsidRPr="00E8012F">
        <w:rPr>
          <w:rFonts w:cs="Arial"/>
          <w:szCs w:val="19"/>
        </w:rPr>
        <w:t xml:space="preserve">. Predmetom obstarania by mali byť také tovary, služby a práce, ktoré sú potrebné na realizáciu projektu a ktorých obstaranie bolo v </w:t>
      </w:r>
      <w:proofErr w:type="spellStart"/>
      <w:r w:rsidRPr="00E8012F">
        <w:rPr>
          <w:rFonts w:cs="Arial"/>
          <w:szCs w:val="19"/>
        </w:rPr>
        <w:t>ŽoNFP</w:t>
      </w:r>
      <w:proofErr w:type="spellEnd"/>
      <w:r w:rsidRPr="00E8012F">
        <w:rPr>
          <w:rFonts w:cs="Arial"/>
          <w:szCs w:val="19"/>
        </w:rPr>
        <w:t xml:space="preserve">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6C7F2A1E" w:rsidR="00C477FA" w:rsidRPr="00E8012F" w:rsidRDefault="00C477FA" w:rsidP="00E8012F">
      <w:pPr>
        <w:spacing w:line="276" w:lineRule="auto"/>
        <w:jc w:val="both"/>
      </w:pPr>
      <w:r w:rsidRPr="00E8012F">
        <w:t xml:space="preserve">Prijímateľ má možnosť </w:t>
      </w:r>
      <w:proofErr w:type="spellStart"/>
      <w:r w:rsidRPr="00E8012F">
        <w:t>späťvzatia</w:t>
      </w:r>
      <w:proofErr w:type="spellEnd"/>
      <w:r w:rsidRPr="00E8012F">
        <w:t xml:space="preserve"> dokumentácie k verejnému obstarávaniu alebo obstarávaniu, ktorá bola predložená Poskytovateľovi za účelom výkonu finančnej kontroly VO alebo kontroly obstarávania, a to so súhlasom dotknutého Poskytovateľa. </w:t>
      </w:r>
      <w:r w:rsidR="003548EB" w:rsidRPr="003548EB">
        <w:t xml:space="preserve">V prípadoch </w:t>
      </w:r>
      <w:proofErr w:type="spellStart"/>
      <w:r w:rsidR="003548EB" w:rsidRPr="003548EB">
        <w:t>späťvzatia</w:t>
      </w:r>
      <w:proofErr w:type="spellEnd"/>
      <w:r w:rsidR="003548EB" w:rsidRPr="003548EB">
        <w:t xml:space="preserve"> dokumentácie ide o dôvod hodný osobitného zreteľa a poskytovateľ </w:t>
      </w:r>
      <w:r w:rsidR="003548EB">
        <w:t xml:space="preserve">zastaví administratívnu finančnú kontrolu vyhotovením záznamu. </w:t>
      </w:r>
      <w:r w:rsidRPr="00E8012F">
        <w:t>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171" w:name="_Toc418000109"/>
      <w:bookmarkStart w:id="172" w:name="_Toc440372883"/>
      <w:bookmarkStart w:id="173" w:name="_Toc4576202"/>
      <w:bookmarkEnd w:id="171"/>
      <w:r w:rsidRPr="00C477FA">
        <w:rPr>
          <w:lang w:val="sk-SK"/>
        </w:rPr>
        <w:t xml:space="preserve">Typy </w:t>
      </w:r>
      <w:r w:rsidRPr="0073389C">
        <w:rPr>
          <w:lang w:val="sk-SK"/>
        </w:rPr>
        <w:t>kontroly VO</w:t>
      </w:r>
      <w:bookmarkEnd w:id="172"/>
      <w:bookmarkEnd w:id="173"/>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proofErr w:type="spellStart"/>
      <w:r w:rsidRPr="0073389C">
        <w:rPr>
          <w:b/>
        </w:rPr>
        <w:t>ante</w:t>
      </w:r>
      <w:proofErr w:type="spellEnd"/>
      <w:r w:rsidRPr="0073389C">
        <w:rPr>
          <w:b/>
        </w:rPr>
        <w:t xml:space="preserv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787F3B46" w14:textId="77777777" w:rsidR="000106A5" w:rsidRPr="000106A5" w:rsidRDefault="000106A5" w:rsidP="000106A5">
      <w:pPr>
        <w:spacing w:line="288" w:lineRule="auto"/>
        <w:jc w:val="both"/>
      </w:pPr>
      <w:r w:rsidRPr="000106A5">
        <w:t xml:space="preserve">Predmetom prvej ex </w:t>
      </w:r>
      <w:proofErr w:type="spellStart"/>
      <w:r w:rsidRPr="000106A5">
        <w:t>ante</w:t>
      </w:r>
      <w:proofErr w:type="spellEnd"/>
      <w:r w:rsidRPr="000106A5">
        <w:t xml:space="preserve"> kontroly/finančnej kontroly DNS je najmä:</w:t>
      </w:r>
    </w:p>
    <w:p w14:paraId="4411D375" w14:textId="77777777" w:rsidR="000106A5" w:rsidRPr="000106A5" w:rsidRDefault="000106A5" w:rsidP="000106A5">
      <w:pPr>
        <w:spacing w:line="288" w:lineRule="auto"/>
        <w:ind w:left="709" w:hanging="283"/>
        <w:jc w:val="both"/>
      </w:pPr>
      <w:r w:rsidRPr="000106A5">
        <w:t>a) určenie predpokladanej hodnoty zákazky,</w:t>
      </w:r>
    </w:p>
    <w:p w14:paraId="7AEA000C" w14:textId="77777777" w:rsidR="000106A5" w:rsidRPr="000106A5" w:rsidRDefault="000106A5" w:rsidP="000106A5">
      <w:pPr>
        <w:spacing w:line="288" w:lineRule="auto"/>
        <w:ind w:left="709" w:hanging="283"/>
        <w:jc w:val="both"/>
      </w:pPr>
      <w:r w:rsidRPr="000106A5">
        <w:lastRenderedPageBreak/>
        <w:t xml:space="preserve">b) oznámenie o vyhlásení verejného obstarávania, </w:t>
      </w:r>
    </w:p>
    <w:p w14:paraId="7E10D6AC" w14:textId="6B44018D" w:rsidR="000106A5" w:rsidRPr="000106A5" w:rsidRDefault="000106A5" w:rsidP="000106A5">
      <w:pPr>
        <w:spacing w:line="288" w:lineRule="auto"/>
        <w:ind w:left="709" w:hanging="283"/>
        <w:jc w:val="both"/>
      </w:pPr>
      <w:r w:rsidRPr="000106A5">
        <w:t>c) súťažné podklady</w:t>
      </w:r>
      <w:r w:rsidR="00D37C0E" w:rsidRPr="00D37C0E">
        <w:rPr>
          <w:rFonts w:cs="Arial"/>
          <w:szCs w:val="19"/>
        </w:rPr>
        <w:t xml:space="preserve"> </w:t>
      </w:r>
      <w:r w:rsidR="00D37C0E">
        <w:rPr>
          <w:rFonts w:cs="Arial"/>
          <w:szCs w:val="19"/>
        </w:rPr>
        <w:t>s prílohami (vrátane návrhu zmluvy a pod.)</w:t>
      </w:r>
      <w:r w:rsidRPr="000106A5">
        <w:t>,</w:t>
      </w:r>
    </w:p>
    <w:p w14:paraId="670890AC" w14:textId="77777777" w:rsidR="000106A5" w:rsidRPr="000106A5" w:rsidRDefault="000106A5" w:rsidP="000106A5">
      <w:pPr>
        <w:spacing w:line="288" w:lineRule="auto"/>
        <w:ind w:left="709" w:hanging="283"/>
        <w:jc w:val="both"/>
      </w:pPr>
      <w:r w:rsidRPr="000106A5">
        <w:t>d) všeobecné podmienky používania a zriadenia DNS podľa § 58 a </w:t>
      </w:r>
      <w:proofErr w:type="spellStart"/>
      <w:r w:rsidRPr="000106A5">
        <w:t>nasl</w:t>
      </w:r>
      <w:proofErr w:type="spellEnd"/>
      <w:r w:rsidRPr="000106A5">
        <w:t>. ZVO,</w:t>
      </w:r>
    </w:p>
    <w:p w14:paraId="4EA310FE" w14:textId="77777777" w:rsidR="000106A5" w:rsidRPr="000106A5" w:rsidRDefault="000106A5" w:rsidP="000106A5">
      <w:pPr>
        <w:spacing w:line="288" w:lineRule="auto"/>
        <w:ind w:left="709" w:hanging="283"/>
        <w:jc w:val="both"/>
      </w:pPr>
      <w:r w:rsidRPr="000106A5">
        <w:t xml:space="preserve">e) posúdenie, či DNS bol zriadený na obstarávanie tovarov, stavebných prác alebo služieb, ktoré sú bežne dostupné na trhu. </w:t>
      </w:r>
    </w:p>
    <w:p w14:paraId="57864A70" w14:textId="0E435D9A"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442D7E">
        <w:t>,</w:t>
      </w:r>
      <w:r w:rsidR="00442D7E" w:rsidRPr="00442D7E">
        <w:rPr>
          <w:rFonts w:cs="Arial"/>
          <w:szCs w:val="19"/>
        </w:rPr>
        <w:t xml:space="preserve"> </w:t>
      </w:r>
      <w:r w:rsidR="00442D7E" w:rsidRPr="00F9794B">
        <w:rPr>
          <w:rFonts w:cs="Arial"/>
          <w:szCs w:val="19"/>
        </w:rPr>
        <w:t>test bežnej dostupnosti</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00FDD404" w:rsidR="00EE3DD9" w:rsidRDefault="00EE3DD9" w:rsidP="009D7F63">
      <w:pPr>
        <w:spacing w:before="120" w:after="120" w:line="288" w:lineRule="auto"/>
        <w:jc w:val="both"/>
        <w:rPr>
          <w:rFonts w:cs="Arial"/>
          <w:szCs w:val="19"/>
        </w:rPr>
      </w:pPr>
      <w:r w:rsidRPr="00EE3DD9">
        <w:rPr>
          <w:rFonts w:cs="Arial"/>
          <w:szCs w:val="19"/>
        </w:rPr>
        <w:t>Lehota na výkon prvej ex-</w:t>
      </w:r>
      <w:proofErr w:type="spellStart"/>
      <w:r w:rsidRPr="00EE3DD9">
        <w:rPr>
          <w:rFonts w:cs="Arial"/>
          <w:szCs w:val="19"/>
        </w:rPr>
        <w:t>ante</w:t>
      </w:r>
      <w:proofErr w:type="spellEnd"/>
      <w:r w:rsidRPr="00EE3DD9">
        <w:rPr>
          <w:rFonts w:cs="Arial"/>
          <w:szCs w:val="19"/>
        </w:rPr>
        <w:t xml:space="preserve"> kontroly je 15 pracovných dní.</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w:t>
      </w:r>
      <w:proofErr w:type="spellStart"/>
      <w:r w:rsidRPr="00E322E9">
        <w:t>ante</w:t>
      </w:r>
      <w:proofErr w:type="spellEnd"/>
      <w:r w:rsidRPr="00E322E9">
        <w:t xml:space="preserve"> kontroly nie sú lehoty alebo zmluvné termíny, ktoré musí prijímateľ aktualizovať v čase vyhlasovania VO. Všetky lehoty musia byť určené v súlade so zákonom o VO a všetky zmluvné termíny by mali korešpondovať s harmonogramom projektu v zmysle </w:t>
      </w:r>
      <w:proofErr w:type="spellStart"/>
      <w:r w:rsidRPr="00E322E9">
        <w:t>ŽoNFP</w:t>
      </w:r>
      <w:proofErr w:type="spellEnd"/>
      <w:r w:rsidRPr="00E322E9">
        <w:t>.</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w:t>
      </w:r>
      <w:proofErr w:type="spellStart"/>
      <w:r w:rsidR="00D630B1">
        <w:t>ante</w:t>
      </w:r>
      <w:proofErr w:type="spellEnd"/>
      <w:r w:rsidR="00D630B1">
        <w:t xml:space="preserve"> kontrola sa </w:t>
      </w:r>
      <w:r w:rsidR="00C7417C" w:rsidRPr="008D5848">
        <w:t xml:space="preserve">vykonáva pri: </w:t>
      </w:r>
    </w:p>
    <w:p w14:paraId="15FD7756" w14:textId="24BB5248" w:rsidR="00BF2A0B" w:rsidRPr="008D5848" w:rsidRDefault="008D52ED"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zákazkách, ktoré sú s ohľadom na zvolený postup nadlimitné (okrem VO uskutočnených centrálnou obstarávacou organizáciou</w:t>
      </w:r>
      <w:r w:rsidR="000106A5">
        <w:t xml:space="preserve"> </w:t>
      </w:r>
      <w:r w:rsidR="000106A5" w:rsidRPr="000106A5">
        <w:t>podľa § 15 ods. 2 a ods. 4 ZVO</w:t>
      </w:r>
      <w:r w:rsidRPr="008D52ED">
        <w:t>)</w:t>
      </w:r>
      <w:r w:rsidR="00C7417C" w:rsidRPr="008D5848">
        <w:t xml:space="preserve">; </w:t>
      </w:r>
    </w:p>
    <w:p w14:paraId="41C97BFF" w14:textId="7B9EA856"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r w:rsidR="000106A5">
        <w:t xml:space="preserve"> </w:t>
      </w:r>
      <w:r w:rsidR="000106A5" w:rsidRPr="000106A5">
        <w:t>podľa § 66 ods. 8 ZVO na bežne dostupné tovary alebo bežne dostupné služby</w:t>
      </w:r>
      <w:r w:rsidRPr="00BF2A0B">
        <w:t>;</w:t>
      </w:r>
    </w:p>
    <w:p w14:paraId="41314FB8" w14:textId="4969AF4F"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 xml:space="preserve">podlimitných zákazkách na stavebné práce </w:t>
      </w:r>
      <w:r w:rsidR="000106A5" w:rsidRPr="000106A5">
        <w:t>podľa § 11</w:t>
      </w:r>
      <w:r w:rsidR="00313E1F">
        <w:t>2</w:t>
      </w:r>
      <w:r w:rsidR="000106A5" w:rsidRPr="000106A5">
        <w:t xml:space="preserve"> až 116 ZVO (</w:t>
      </w:r>
      <w:r w:rsidRPr="00BF2A0B">
        <w:t>bez využitia elektronického trhoviska</w:t>
      </w:r>
      <w:r w:rsidR="000106A5">
        <w:t>)</w:t>
      </w:r>
      <w:r>
        <w:t>;</w:t>
      </w:r>
    </w:p>
    <w:p w14:paraId="4238FFBA" w14:textId="05167992" w:rsidR="00BF2A0B"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624C3F21" w:rsidR="00E322E9"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zákazkách </w:t>
      </w:r>
      <w:r w:rsidR="000106A5">
        <w:t>na</w:t>
      </w:r>
      <w:r w:rsidRPr="005D4EE3">
        <w:t xml:space="preserve"> služb</w:t>
      </w:r>
      <w:r w:rsidR="000106A5">
        <w:t>y</w:t>
      </w:r>
      <w:r w:rsidRPr="005D4EE3">
        <w:t xml:space="preserve"> </w:t>
      </w:r>
      <w:r w:rsidR="000106A5" w:rsidRPr="005D4EE3">
        <w:t>uveden</w:t>
      </w:r>
      <w:r w:rsidR="000106A5">
        <w:t>é</w:t>
      </w:r>
      <w:r w:rsidR="000106A5" w:rsidRPr="005D4EE3">
        <w:t xml:space="preserve"> </w:t>
      </w:r>
      <w:r w:rsidRPr="005D4EE3">
        <w:t>v prílohe č. 1 ZVO (sociálne služby a iné osobitné služby)</w:t>
      </w:r>
      <w:r w:rsidR="00BF2A0B" w:rsidRPr="00DD30A9">
        <w:t xml:space="preserve"> </w:t>
      </w:r>
      <w:r w:rsidR="00BF2A0B" w:rsidRPr="00BF2A0B">
        <w:t xml:space="preserve">bez </w:t>
      </w:r>
      <w:r w:rsidR="000106A5">
        <w:t>ohľadu na finančný limit</w:t>
      </w:r>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1CF6853F" w:rsidR="00C7417C" w:rsidRDefault="00313E1F" w:rsidP="00C7417C">
      <w:pPr>
        <w:spacing w:before="120" w:after="120" w:line="288" w:lineRule="auto"/>
        <w:jc w:val="both"/>
      </w:pPr>
      <w:r w:rsidRPr="00830A8A">
        <w:rPr>
          <w:rFonts w:cs="Arial"/>
          <w:szCs w:val="19"/>
        </w:rPr>
        <w:t xml:space="preserve">Ak </w:t>
      </w:r>
      <w:r w:rsidRPr="006E3FC6">
        <w:rPr>
          <w:rFonts w:cs="Arial"/>
          <w:szCs w:val="19"/>
        </w:rPr>
        <w:t>poskytovateľ identifikuje nedostatky v procese VO</w:t>
      </w:r>
      <w:r>
        <w:rPr>
          <w:rFonts w:cs="Arial"/>
          <w:szCs w:val="19"/>
        </w:rPr>
        <w:t>,</w:t>
      </w:r>
      <w:r w:rsidRPr="00830A8A">
        <w:rPr>
          <w:rFonts w:cs="Arial"/>
          <w:szCs w:val="19"/>
        </w:rPr>
        <w:t xml:space="preserve"> </w:t>
      </w:r>
      <w:r>
        <w:rPr>
          <w:rFonts w:cs="Arial"/>
          <w:szCs w:val="19"/>
        </w:rPr>
        <w:t xml:space="preserve">uvedie ich </w:t>
      </w:r>
      <w:r w:rsidRPr="00830A8A">
        <w:rPr>
          <w:rFonts w:cs="Arial"/>
          <w:szCs w:val="19"/>
        </w:rPr>
        <w:t xml:space="preserve">v návrhu správy z kontroly </w:t>
      </w:r>
      <w:r>
        <w:rPr>
          <w:rFonts w:cs="Arial"/>
          <w:szCs w:val="19"/>
        </w:rPr>
        <w:t>spolu s</w:t>
      </w:r>
      <w:r w:rsidRPr="00830A8A">
        <w:rPr>
          <w:rFonts w:cs="Arial"/>
          <w:szCs w:val="19"/>
        </w:rPr>
        <w:t> </w:t>
      </w:r>
      <w:r w:rsidR="00442D7E">
        <w:rPr>
          <w:rFonts w:cs="Arial"/>
          <w:szCs w:val="19"/>
        </w:rPr>
        <w:t>odporúčaniami</w:t>
      </w:r>
      <w:r w:rsidR="00442D7E" w:rsidRPr="00830A8A">
        <w:rPr>
          <w:rFonts w:cs="Arial"/>
          <w:szCs w:val="19"/>
        </w:rPr>
        <w:t xml:space="preserve"> </w:t>
      </w:r>
      <w:r w:rsidRPr="00830A8A">
        <w:rPr>
          <w:rFonts w:cs="Arial"/>
          <w:szCs w:val="19"/>
        </w:rPr>
        <w:t xml:space="preserve">na odstránenie zistených nedostatkov, zároveň poskytne prijímateľovi lehotu minimálne 5 pracovných dní na podanie námietok. V prípade, že prijímateľ zašle v určenej lehote námietky, </w:t>
      </w:r>
      <w:r>
        <w:rPr>
          <w:rFonts w:cs="Arial"/>
          <w:szCs w:val="19"/>
        </w:rPr>
        <w:t>poskytovateľ</w:t>
      </w:r>
      <w:r w:rsidRPr="00830A8A">
        <w:rPr>
          <w:rFonts w:cs="Arial"/>
          <w:szCs w:val="19"/>
        </w:rPr>
        <w:t xml:space="preserve"> ich vyhodnotí a v prípade ich úplnej alebo čiastočnej opodstatnenosti </w:t>
      </w:r>
      <w:r>
        <w:rPr>
          <w:rFonts w:cs="Arial"/>
          <w:szCs w:val="19"/>
        </w:rPr>
        <w:t xml:space="preserve">ich </w:t>
      </w:r>
      <w:r w:rsidRPr="00830A8A">
        <w:rPr>
          <w:rFonts w:cs="Arial"/>
          <w:szCs w:val="19"/>
        </w:rPr>
        <w:t xml:space="preserve">zohľadní v správe z kontroly. V prípade, že námietky prijímateľa sú neopodstatnené, neboli podané alebo boli podané po lehote, vypracuje </w:t>
      </w:r>
      <w:r>
        <w:rPr>
          <w:rFonts w:cs="Arial"/>
          <w:szCs w:val="19"/>
        </w:rPr>
        <w:t>poskytovateľ</w:t>
      </w:r>
      <w:r w:rsidRPr="00830A8A">
        <w:rPr>
          <w:rFonts w:cs="Arial"/>
          <w:szCs w:val="19"/>
        </w:rPr>
        <w:t xml:space="preserve"> správu z kontroly. Správa z kontroly zároveň obsahuje opatrenia na odstránenie zistených nedostatkov, ktoré je prijímateľ povinný v stanovenej lehote (minimálne 5 pracovných dní a maximálne 10 pracovných dní) odstrániť a zaslať </w:t>
      </w:r>
      <w:r>
        <w:rPr>
          <w:rFonts w:cs="Arial"/>
          <w:szCs w:val="19"/>
        </w:rPr>
        <w:t>poskytovateľovi</w:t>
      </w:r>
      <w:r w:rsidRPr="00830A8A">
        <w:rPr>
          <w:rFonts w:cs="Arial"/>
          <w:szCs w:val="19"/>
        </w:rPr>
        <w:t xml:space="preserve"> takto upravenú dokumentáciu.</w:t>
      </w:r>
      <w:r>
        <w:rPr>
          <w:rFonts w:cs="Arial"/>
          <w:szCs w:val="19"/>
        </w:rPr>
        <w:t xml:space="preserve"> Poskytovateľ </w:t>
      </w:r>
      <w:r w:rsidRPr="00530C13">
        <w:t xml:space="preserve">je v odôvodnených prípadoch, ak si to povaha úkonu objektívne vyžaduje, oprávnený stanoviť aj dlhšiu lehotu, </w:t>
      </w:r>
      <w:r w:rsidRPr="00530C13">
        <w:lastRenderedPageBreak/>
        <w:t>resp. stanovenú lehotu predĺžiť</w:t>
      </w:r>
      <w:r>
        <w:t>.</w:t>
      </w:r>
      <w:r w:rsidR="00637C5E" w:rsidRPr="00637C5E">
        <w:t xml:space="preserve"> Poskytovateľ je povinný vydať správu z kontroly v lehote 5 pracovných dní odo dňa podania námietok, resp. márneho uplynutia lehoty na podanie námietok. </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5C6315B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313E1F">
        <w:t xml:space="preserve">Pokiaľ prijímateľ nezapracuje pripomienky poskytovateľa, ktoré vyplynuli z prvej ex </w:t>
      </w:r>
      <w:proofErr w:type="spellStart"/>
      <w:r w:rsidR="00313E1F">
        <w:t>ante</w:t>
      </w:r>
      <w:proofErr w:type="spellEnd"/>
      <w:r w:rsidR="00313E1F">
        <w:t xml:space="preserve"> kontroly a vyhlási postup VO, poskytovateľ pri identifikovaní nedostatkov pri ex post kontrole VO, ktoré mali alebo mohli mať vplyv na výsledok VO, </w:t>
      </w:r>
      <w:r w:rsidR="00313E1F" w:rsidRPr="006C7514">
        <w:rPr>
          <w:b/>
        </w:rPr>
        <w:t xml:space="preserve">určí zodpovedajúcu výšku ex </w:t>
      </w:r>
      <w:proofErr w:type="spellStart"/>
      <w:r w:rsidR="00313E1F" w:rsidRPr="006C7514">
        <w:rPr>
          <w:b/>
        </w:rPr>
        <w:t>ante</w:t>
      </w:r>
      <w:proofErr w:type="spellEnd"/>
      <w:r w:rsidR="00313E1F" w:rsidRPr="006C7514">
        <w:rPr>
          <w:b/>
        </w:rPr>
        <w:t xml:space="preserve"> finančnej</w:t>
      </w:r>
      <w:r w:rsidR="00313E1F">
        <w:t xml:space="preserve"> opravy </w:t>
      </w:r>
      <w:r w:rsidR="00313E1F" w:rsidRPr="006C7514">
        <w:rPr>
          <w:b/>
        </w:rPr>
        <w:t>alebo nepripustí výdavky do financovania v plnom rozsahu</w:t>
      </w:r>
      <w:r w:rsidR="00313E1F">
        <w:t>. Zároveň bude môcť poskytovateľ uvedenú skutočnosť vyhodnotiť ako podstatné porušenie zmluvy o NFP.</w:t>
      </w:r>
      <w:r w:rsidRPr="0073389C">
        <w:t xml:space="preserve"> </w:t>
      </w:r>
    </w:p>
    <w:p w14:paraId="68EE2663" w14:textId="77777777" w:rsidR="00C7417C" w:rsidRDefault="00C7417C" w:rsidP="009D7F63">
      <w:pPr>
        <w:spacing w:before="120" w:after="120" w:line="288" w:lineRule="auto"/>
        <w:jc w:val="both"/>
        <w:rPr>
          <w:b/>
        </w:rPr>
      </w:pPr>
    </w:p>
    <w:p w14:paraId="7FF82F45" w14:textId="77777777" w:rsidR="00313E1F" w:rsidRDefault="00313E1F" w:rsidP="009D7F63">
      <w:pPr>
        <w:spacing w:before="120" w:after="120" w:line="288" w:lineRule="auto"/>
        <w:jc w:val="both"/>
      </w:pPr>
      <w:r>
        <w:t xml:space="preserve">Ak poskytovateľ neidentifikuje pri výkone prvej ex </w:t>
      </w:r>
      <w:proofErr w:type="spellStart"/>
      <w:r>
        <w:t>ante</w:t>
      </w:r>
      <w:proofErr w:type="spellEnd"/>
      <w:r>
        <w:t xml:space="preserve"> kontroly nedostatky, vypracuje správu z kontroly, v ktorej konštatuje, že predmetné verejné obstarávanie môže prijímateľ vyhlásiť.</w:t>
      </w:r>
    </w:p>
    <w:p w14:paraId="444774FE" w14:textId="4FA7383C" w:rsidR="00C7417C" w:rsidRDefault="00C7417C" w:rsidP="009D7F63">
      <w:pPr>
        <w:spacing w:before="120" w:after="120" w:line="288" w:lineRule="auto"/>
        <w:jc w:val="both"/>
      </w:pPr>
      <w:r w:rsidRPr="001C44C7">
        <w:t>Vyhlásenie alebo začatie realizácie VO prijímateľom pred riadnym ukončením ex-</w:t>
      </w:r>
      <w:proofErr w:type="spellStart"/>
      <w:r w:rsidRPr="001C44C7">
        <w:t>ante</w:t>
      </w:r>
      <w:proofErr w:type="spellEnd"/>
      <w:r w:rsidRPr="001C44C7">
        <w:t xml:space="preserv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w:t>
      </w:r>
      <w:proofErr w:type="spellStart"/>
      <w:r w:rsidRPr="001C44C7">
        <w:t>ante</w:t>
      </w:r>
      <w:proofErr w:type="spellEnd"/>
      <w:r w:rsidRPr="001C44C7">
        <w:t xml:space="preserve"> finančnej opravy a</w:t>
      </w:r>
      <w:r w:rsidR="00313E1F">
        <w:t>lebo</w:t>
      </w:r>
      <w:r w:rsidRPr="001C44C7">
        <w:t>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00637C5E">
        <w:t>ne</w:t>
      </w:r>
      <w:r w:rsidRPr="001C44C7">
        <w:t>pripust</w:t>
      </w:r>
      <w:r w:rsidR="00313E1F">
        <w:t>í</w:t>
      </w:r>
      <w:r w:rsidRPr="001C44C7">
        <w:t xml:space="preserve"> do financovania v plnom rozsahu. Nepripustenie do financovania znamená, že všetky výdavky vychádzajúce z realizácie výsledku daného VO budú zo strany </w:t>
      </w:r>
      <w:r w:rsidR="00795A52">
        <w:t>poskytovateľa</w:t>
      </w:r>
      <w:r w:rsidRPr="001C44C7">
        <w:t xml:space="preserve"> v prípade, že budú zahrnuté v </w:t>
      </w:r>
      <w:proofErr w:type="spellStart"/>
      <w:r w:rsidRPr="001C44C7">
        <w:t>ŽoP</w:t>
      </w:r>
      <w:proofErr w:type="spellEnd"/>
      <w:r w:rsidRPr="001C44C7">
        <w:t>, označené ako neoprávnené.</w:t>
      </w:r>
    </w:p>
    <w:p w14:paraId="21887F21" w14:textId="2FEC4F4B" w:rsidR="00C7417C" w:rsidRDefault="009516DC" w:rsidP="009D7F63">
      <w:pPr>
        <w:spacing w:before="120" w:after="120" w:line="288" w:lineRule="auto"/>
        <w:jc w:val="both"/>
      </w:pPr>
      <w:r>
        <w:t>Ak poskytovateľ bude mať záujem zúčastniť sa na procese vyhodnotenia ponúk predložených v procese ako člen komisie bez práva vyhodnocovať, upozorní na túto skutočnosť prijímateľa v záveroch kontroly VO. Prijímateľ je povinný v dostatočnom predstihu dohodnúť s poskytovateľom tieto nominácie a súvisiace administratívne úkony.</w:t>
      </w:r>
    </w:p>
    <w:p w14:paraId="17AAAED0" w14:textId="77777777" w:rsidR="009516DC" w:rsidRDefault="009516D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b) Druhá ex-</w:t>
      </w:r>
      <w:proofErr w:type="spellStart"/>
      <w:r w:rsidRPr="0073389C">
        <w:rPr>
          <w:b/>
        </w:rPr>
        <w:t>ante</w:t>
      </w:r>
      <w:proofErr w:type="spellEnd"/>
      <w:r w:rsidRPr="0073389C">
        <w:rPr>
          <w:b/>
        </w:rPr>
        <w:t xml:space="preserv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w:t>
      </w:r>
      <w:proofErr w:type="spellStart"/>
      <w:r w:rsidRPr="00E322E9">
        <w:rPr>
          <w:b/>
        </w:rPr>
        <w:t>ante</w:t>
      </w:r>
      <w:proofErr w:type="spellEnd"/>
      <w:r w:rsidRPr="00E322E9">
        <w:rPr>
          <w:b/>
        </w:rPr>
        <w:t xml:space="preserve"> kontrole:</w:t>
      </w:r>
    </w:p>
    <w:p w14:paraId="4F4B58F5" w14:textId="77777777" w:rsidR="00F1208E" w:rsidRDefault="00F1208E" w:rsidP="009D7F63">
      <w:pPr>
        <w:spacing w:before="120" w:after="120" w:line="288" w:lineRule="auto"/>
        <w:jc w:val="both"/>
      </w:pPr>
    </w:p>
    <w:p w14:paraId="41782145" w14:textId="77777777" w:rsidR="00F1208E" w:rsidRPr="00F1208E" w:rsidRDefault="00F1208E" w:rsidP="00852446">
      <w:pPr>
        <w:spacing w:line="288" w:lineRule="auto"/>
        <w:jc w:val="both"/>
      </w:pPr>
      <w:r w:rsidRPr="00F1208E">
        <w:t>Druhá ex-</w:t>
      </w:r>
      <w:proofErr w:type="spellStart"/>
      <w:r w:rsidRPr="00F1208E">
        <w:t>ante</w:t>
      </w:r>
      <w:proofErr w:type="spellEnd"/>
      <w:r w:rsidRPr="00F1208E">
        <w:t xml:space="preserve"> kontrola sa vykonáva pri: </w:t>
      </w:r>
    </w:p>
    <w:p w14:paraId="38A13121" w14:textId="77777777" w:rsidR="00F1208E" w:rsidRPr="00F1208E" w:rsidRDefault="00F1208E" w:rsidP="00852446">
      <w:pPr>
        <w:spacing w:line="288" w:lineRule="auto"/>
        <w:jc w:val="both"/>
      </w:pPr>
    </w:p>
    <w:p w14:paraId="1AE68965" w14:textId="2717B531" w:rsidR="00F1208E" w:rsidRPr="00F1208E" w:rsidRDefault="00F1208E" w:rsidP="00343B7D">
      <w:pPr>
        <w:numPr>
          <w:ilvl w:val="1"/>
          <w:numId w:val="110"/>
        </w:numPr>
        <w:spacing w:line="288" w:lineRule="auto"/>
        <w:jc w:val="both"/>
      </w:pPr>
      <w:r w:rsidRPr="00F1208E">
        <w:t xml:space="preserve">zákazkách, ktoré sú s ohľadom na zvolený postup nadlimitné (okrem VO uskutočnených centrálnou obstarávacou organizáciou podľa § 15 ods. 2 a ods. 4 ZVO); </w:t>
      </w:r>
      <w:r w:rsidR="00343B7D" w:rsidRPr="00343B7D">
        <w:t>-</w:t>
      </w:r>
      <w:r w:rsidR="00343B7D" w:rsidRPr="00735615">
        <w:rPr>
          <w:b/>
        </w:rPr>
        <w:t xml:space="preserve"> povinne</w:t>
      </w:r>
    </w:p>
    <w:p w14:paraId="1931A955" w14:textId="7551689C" w:rsidR="00F1208E" w:rsidRPr="00343B7D" w:rsidRDefault="00F1208E" w:rsidP="005B7173">
      <w:pPr>
        <w:numPr>
          <w:ilvl w:val="1"/>
          <w:numId w:val="110"/>
        </w:numPr>
        <w:spacing w:before="120" w:after="120" w:line="288" w:lineRule="auto"/>
        <w:ind w:left="426"/>
        <w:jc w:val="both"/>
      </w:pPr>
      <w:r w:rsidRPr="00F1208E">
        <w:t>podlimitných zákazkách realizovaných postupom podľa § 11</w:t>
      </w:r>
      <w:r w:rsidR="00970782">
        <w:t>2</w:t>
      </w:r>
      <w:r w:rsidRPr="00F1208E">
        <w:t xml:space="preserve"> až 116 ZVO na stavebné práce</w:t>
      </w:r>
      <w:r w:rsidRPr="00343B7D">
        <w:t>;</w:t>
      </w:r>
      <w:r w:rsidR="00343B7D" w:rsidRPr="00735615">
        <w:rPr>
          <w:b/>
        </w:rPr>
        <w:t xml:space="preserve"> - povinne</w:t>
      </w:r>
    </w:p>
    <w:p w14:paraId="136FA455" w14:textId="0E03B13C" w:rsidR="00F1208E" w:rsidRPr="00F1208E" w:rsidRDefault="00F1208E" w:rsidP="005B7173">
      <w:pPr>
        <w:numPr>
          <w:ilvl w:val="1"/>
          <w:numId w:val="110"/>
        </w:numPr>
        <w:spacing w:before="120" w:after="120" w:line="288" w:lineRule="auto"/>
        <w:ind w:left="426"/>
        <w:jc w:val="both"/>
      </w:pPr>
      <w:r w:rsidRPr="00F1208E">
        <w:t>podlimitných zákazkách realizovaných postupom podľa § 11</w:t>
      </w:r>
      <w:r w:rsidR="00970782">
        <w:t>2</w:t>
      </w:r>
      <w:r w:rsidRPr="00F1208E">
        <w:t xml:space="preserve"> až 116 ZVO na tovary alebo služby – </w:t>
      </w:r>
      <w:r w:rsidRPr="00F1208E">
        <w:rPr>
          <w:b/>
          <w:i/>
        </w:rPr>
        <w:t>nepovinne z iniciatívy prijímateľa.</w:t>
      </w:r>
    </w:p>
    <w:p w14:paraId="4B2AD9B2" w14:textId="3EB313B4" w:rsidR="00F1208E" w:rsidRPr="00852446" w:rsidRDefault="00F1208E" w:rsidP="00852446">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rPr>
      </w:pPr>
      <w:r w:rsidRPr="00F1208E">
        <w:rPr>
          <w:b/>
          <w:i/>
        </w:rPr>
        <w:t>Dôležité upozornenie:</w:t>
      </w:r>
      <w:r w:rsidRPr="00852446">
        <w:rPr>
          <w:b/>
          <w:i/>
        </w:rPr>
        <w:t xml:space="preserve"> </w:t>
      </w:r>
      <w:r w:rsidRPr="00F1208E">
        <w:t xml:space="preserve">V prípade </w:t>
      </w:r>
      <w:r w:rsidRPr="00F1208E">
        <w:rPr>
          <w:b/>
        </w:rPr>
        <w:t>podlimitných zákaziek realizovaných postupom podľa § 11</w:t>
      </w:r>
      <w:r w:rsidR="006B29B8">
        <w:rPr>
          <w:b/>
        </w:rPr>
        <w:t>2</w:t>
      </w:r>
      <w:r w:rsidRPr="00F1208E">
        <w:rPr>
          <w:b/>
        </w:rPr>
        <w:t xml:space="preserve"> až 116 ZVO</w:t>
      </w:r>
      <w:r w:rsidRPr="00F1208E">
        <w:t xml:space="preserve"> na tovary alebo služby druhá ex</w:t>
      </w:r>
      <w:r w:rsidRPr="00774183">
        <w:t xml:space="preserve"> – </w:t>
      </w:r>
      <w:proofErr w:type="spellStart"/>
      <w:r w:rsidRPr="00774183">
        <w:t>ante</w:t>
      </w:r>
      <w:proofErr w:type="spellEnd"/>
      <w:r w:rsidRPr="00F1208E">
        <w:t xml:space="preserve"> kontrola </w:t>
      </w:r>
      <w:r w:rsidRPr="00F1208E">
        <w:rPr>
          <w:b/>
        </w:rPr>
        <w:t>nie je povinná</w:t>
      </w:r>
      <w:r w:rsidRPr="00F1208E">
        <w:t xml:space="preserve">. Prijímateľ však môže z vlastnej iniciatívy požiadať poskytovateľa o výkon predmetnej kontroly. </w:t>
      </w:r>
      <w:r w:rsidRPr="00F1208E">
        <w:rPr>
          <w:b/>
        </w:rPr>
        <w:t>V prípade, že sa prijímateľ rozhodne z vlastnej iniciatívy požiadať poskytovateľa o výkon druhej ex-</w:t>
      </w:r>
      <w:proofErr w:type="spellStart"/>
      <w:r w:rsidRPr="00F1208E">
        <w:rPr>
          <w:b/>
        </w:rPr>
        <w:t>ante</w:t>
      </w:r>
      <w:proofErr w:type="spellEnd"/>
      <w:r w:rsidRPr="00F1208E">
        <w:rPr>
          <w:b/>
        </w:rPr>
        <w:t xml:space="preserve"> kontroly postupuje rovnakým spôsobom a platia pre neho rovnaké pravidlá uvedené v tejto časti príručky ako keby bola pre neho predmetná kontrola povinná.</w:t>
      </w:r>
    </w:p>
    <w:p w14:paraId="45E8DAF2" w14:textId="7CFC2C90" w:rsidR="004E56EC" w:rsidRPr="0073389C" w:rsidRDefault="004E56EC" w:rsidP="009D7F63">
      <w:pPr>
        <w:spacing w:before="120" w:after="120" w:line="288" w:lineRule="auto"/>
        <w:jc w:val="both"/>
        <w:rPr>
          <w:rFonts w:cs="Arial"/>
          <w:szCs w:val="19"/>
        </w:rPr>
      </w:pPr>
    </w:p>
    <w:p w14:paraId="7A55D2BB" w14:textId="142381E2"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w:t>
      </w:r>
      <w:r w:rsidR="00F1208E">
        <w:t xml:space="preserve">kompletnú </w:t>
      </w:r>
      <w:r w:rsidRPr="0073389C">
        <w:t xml:space="preserve">dokumentáciu z VO </w:t>
      </w:r>
      <w:r w:rsidR="00F1208E" w:rsidRPr="00F1208E">
        <w:t>súlade s kapitolou 2.</w:t>
      </w:r>
      <w:r w:rsidR="00F1208E">
        <w:t>5</w:t>
      </w:r>
      <w:r w:rsidR="00F1208E" w:rsidRPr="00F1208E">
        <w:t>.</w:t>
      </w:r>
      <w:r w:rsidR="00F1208E">
        <w:t>5.</w:t>
      </w:r>
      <w:r w:rsidR="00F1208E" w:rsidRPr="00F1208E">
        <w:t xml:space="preserve"> tejto príručky</w:t>
      </w:r>
      <w:r w:rsidRPr="0073389C">
        <w:t xml:space="preserve">. </w:t>
      </w:r>
    </w:p>
    <w:p w14:paraId="7A55D2BD" w14:textId="7EE55221" w:rsidR="009D7F63" w:rsidRPr="0073389C" w:rsidRDefault="009D7F63" w:rsidP="009D7F63">
      <w:pPr>
        <w:spacing w:before="120" w:after="120" w:line="288" w:lineRule="auto"/>
        <w:jc w:val="both"/>
      </w:pPr>
      <w:r w:rsidRPr="0073389C">
        <w:rPr>
          <w:b/>
          <w:i/>
          <w:color w:val="00B0F0"/>
        </w:rPr>
        <w:lastRenderedPageBreak/>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5675AB81" w:rsidR="009D7F63" w:rsidRPr="0073389C" w:rsidRDefault="009D7F63" w:rsidP="00AD07E2">
      <w:pPr>
        <w:pStyle w:val="Bulletslevel2"/>
        <w:spacing w:after="120" w:line="288" w:lineRule="auto"/>
        <w:ind w:left="567" w:hanging="283"/>
        <w:jc w:val="both"/>
        <w:rPr>
          <w:rFonts w:cs="Arial"/>
          <w:szCs w:val="19"/>
          <w:lang w:val="sk-SK"/>
        </w:rPr>
      </w:pPr>
      <w:r w:rsidRPr="0073389C">
        <w:rPr>
          <w:rFonts w:cs="Arial"/>
          <w:szCs w:val="19"/>
          <w:lang w:val="sk-SK"/>
        </w:rPr>
        <w:t xml:space="preserve">menovacie dekréty jednotlivých členov komisie, vrátane ich </w:t>
      </w:r>
      <w:r w:rsidR="00C07E7C">
        <w:rPr>
          <w:rFonts w:cs="Arial"/>
          <w:szCs w:val="19"/>
          <w:lang w:val="sk-SK"/>
        </w:rPr>
        <w:t xml:space="preserve">profesijných </w:t>
      </w:r>
      <w:r w:rsidRPr="0073389C">
        <w:rPr>
          <w:rFonts w:cs="Arial"/>
          <w:szCs w:val="19"/>
          <w:lang w:val="sk-SK"/>
        </w:rPr>
        <w:t xml:space="preserve">životopisov, </w:t>
      </w:r>
      <w:r w:rsidR="00C07E7C">
        <w:rPr>
          <w:rFonts w:cs="Arial"/>
          <w:szCs w:val="19"/>
          <w:lang w:val="sk-SK"/>
        </w:rPr>
        <w:t xml:space="preserve">potvrdení </w:t>
      </w:r>
      <w:r w:rsidR="00C07E7C" w:rsidRPr="001B3251">
        <w:rPr>
          <w:rFonts w:cs="Arial"/>
          <w:szCs w:val="19"/>
          <w:lang w:val="sk-SK"/>
        </w:rPr>
        <w:t>o vzdelaní</w:t>
      </w:r>
      <w:r w:rsidR="00C07E7C">
        <w:rPr>
          <w:rFonts w:cs="Arial"/>
          <w:szCs w:val="19"/>
          <w:lang w:val="sk-SK"/>
        </w:rPr>
        <w:t xml:space="preserve"> alebo iných dôkazov</w:t>
      </w:r>
      <w:r w:rsidR="00C07E7C" w:rsidRPr="001B3251">
        <w:rPr>
          <w:rFonts w:cs="Arial"/>
          <w:szCs w:val="19"/>
          <w:lang w:val="sk-SK"/>
        </w:rPr>
        <w:t xml:space="preserve"> o praxi a/alebo vzdelaní členov komisie</w:t>
      </w:r>
      <w:r w:rsidR="00C07E7C">
        <w:rPr>
          <w:rFonts w:cs="Arial"/>
          <w:szCs w:val="19"/>
          <w:lang w:val="sk-SK"/>
        </w:rPr>
        <w:t>,</w:t>
      </w:r>
      <w:r w:rsidRPr="0073389C">
        <w:rPr>
          <w:rFonts w:cs="Arial"/>
          <w:szCs w:val="19"/>
          <w:lang w:val="sk-SK"/>
        </w:rPr>
        <w:t xml:space="preserve">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E9CDC5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r w:rsidR="00C07E7C" w:rsidRPr="00C07E7C">
        <w:rPr>
          <w:rFonts w:cs="Arial"/>
          <w:szCs w:val="19"/>
          <w:lang w:val="sk-SK"/>
        </w:rPr>
        <w:t xml:space="preserve"> </w:t>
      </w:r>
      <w:r w:rsidR="00C07E7C">
        <w:rPr>
          <w:rFonts w:cs="Arial"/>
          <w:szCs w:val="19"/>
          <w:lang w:val="sk-SK"/>
        </w:rPr>
        <w:t xml:space="preserve">v </w:t>
      </w:r>
      <w:r w:rsidR="00C07E7C" w:rsidRPr="001B3251">
        <w:rPr>
          <w:rFonts w:cs="Arial"/>
          <w:szCs w:val="19"/>
          <w:lang w:val="sk-SK"/>
        </w:rPr>
        <w:t>zmysle § 51 ods. 6 ZVO</w:t>
      </w:r>
      <w:r w:rsidRPr="0073389C">
        <w:rPr>
          <w:rFonts w:cs="Arial"/>
          <w:szCs w:val="19"/>
          <w:lang w:val="sk-SK"/>
        </w:rPr>
        <w:t>;</w:t>
      </w:r>
    </w:p>
    <w:p w14:paraId="7A55D2C6" w14:textId="5D6F7C2C" w:rsidR="009D7F63" w:rsidRPr="0073389C" w:rsidRDefault="00C07E7C" w:rsidP="009D7F63">
      <w:pPr>
        <w:pStyle w:val="Bulletslevel2"/>
        <w:spacing w:after="120" w:line="288" w:lineRule="auto"/>
        <w:ind w:left="567" w:hanging="283"/>
        <w:rPr>
          <w:rFonts w:cs="Arial"/>
          <w:szCs w:val="19"/>
          <w:lang w:val="sk-SK"/>
        </w:rPr>
      </w:pPr>
      <w:r>
        <w:rPr>
          <w:rFonts w:cs="Arial"/>
          <w:szCs w:val="19"/>
          <w:lang w:val="sk-SK"/>
        </w:rPr>
        <w:t>určenie/</w:t>
      </w:r>
      <w:r w:rsidR="009D7F63"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0D8C59F0"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r w:rsidR="00F1208E">
        <w:rPr>
          <w:rFonts w:cs="Arial"/>
          <w:szCs w:val="19"/>
          <w:lang w:val="sk-SK"/>
        </w:rPr>
        <w:t xml:space="preserve"> </w:t>
      </w:r>
      <w:r w:rsidR="00F1208E" w:rsidRPr="00F1208E">
        <w:rPr>
          <w:rFonts w:cs="Arial"/>
          <w:szCs w:val="19"/>
          <w:lang w:val="sk-SK"/>
        </w:rPr>
        <w:t>(v prípade vylúčenia uchádzača/jeho ponuky)</w:t>
      </w:r>
      <w:r w:rsidRPr="0073389C">
        <w:rPr>
          <w:rFonts w:cs="Arial"/>
          <w:szCs w:val="19"/>
          <w:lang w:val="sk-SK"/>
        </w:rPr>
        <w:t>;</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2C40DC21" w14:textId="4D99E31B" w:rsidR="00C07E7C" w:rsidRDefault="006F0C86" w:rsidP="009D7F63">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F1208E" w:rsidRPr="00F1208E">
        <w:rPr>
          <w:rFonts w:cs="Arial"/>
          <w:szCs w:val="19"/>
        </w:rPr>
        <w:t xml:space="preserve">Prijímateľ je povinný predložiť poskytovateľovi pri nadlimitných a podlimitných zákazkách, pri ktorých  bola </w:t>
      </w:r>
      <w:r w:rsidR="00F1208E" w:rsidRPr="00F1208E">
        <w:rPr>
          <w:rFonts w:cs="Arial"/>
          <w:b/>
          <w:szCs w:val="19"/>
        </w:rPr>
        <w:t>predložená len jedna, resp. 2 ponuky</w:t>
      </w:r>
      <w:r w:rsidR="00F1208E" w:rsidRPr="00F1208E">
        <w:rPr>
          <w:rFonts w:cs="Arial"/>
          <w:szCs w:val="19"/>
        </w:rPr>
        <w:t xml:space="preserve"> v zmysle </w:t>
      </w:r>
      <w:r w:rsidR="00F1208E" w:rsidRPr="00F1208E">
        <w:rPr>
          <w:rFonts w:cs="Arial"/>
          <w:b/>
          <w:szCs w:val="19"/>
        </w:rPr>
        <w:t>§ 57 ods. 2 ZVO</w:t>
      </w:r>
      <w:r w:rsidR="00F1208E" w:rsidRPr="00F1208E">
        <w:rPr>
          <w:rFonts w:cs="Arial"/>
          <w:szCs w:val="19"/>
        </w:rPr>
        <w:t xml:space="preserve"> odôvodnenie nezrušenia postupu zadávania zákazky. V prípade, že </w:t>
      </w:r>
      <w:r w:rsidR="00F1208E" w:rsidRPr="00F1208E">
        <w:rPr>
          <w:rFonts w:cs="Arial"/>
          <w:b/>
          <w:szCs w:val="19"/>
        </w:rPr>
        <w:t>cena v ponuke uchádzača</w:t>
      </w:r>
      <w:r w:rsidR="00F1208E" w:rsidRPr="00F1208E">
        <w:rPr>
          <w:rFonts w:cs="Arial"/>
          <w:szCs w:val="19"/>
        </w:rPr>
        <w:t xml:space="preserve">, ktorý bol vyhodnotený </w:t>
      </w:r>
      <w:r w:rsidR="00F1208E" w:rsidRPr="00F1208E">
        <w:rPr>
          <w:rFonts w:cs="Arial"/>
          <w:b/>
          <w:szCs w:val="19"/>
        </w:rPr>
        <w:t>ako úspešný, je vyššia ako predpokladaná hodnota zákazky</w:t>
      </w:r>
      <w:r w:rsidR="00F1208E" w:rsidRPr="00F1208E">
        <w:rPr>
          <w:rFonts w:cs="Arial"/>
          <w:szCs w:val="19"/>
        </w:rPr>
        <w:t xml:space="preserve">, poskytovateľ požaduje od prijímateľa </w:t>
      </w:r>
      <w:r w:rsidR="00F1208E" w:rsidRPr="00F1208E">
        <w:rPr>
          <w:rFonts w:cs="Arial"/>
          <w:szCs w:val="19"/>
        </w:rPr>
        <w:lastRenderedPageBreak/>
        <w:t xml:space="preserve">odôvodnenie, prečo predmetný postup zadávania zákazky nezrušil, ak nejde o zákazku realizovanú </w:t>
      </w:r>
      <w:r w:rsidR="00C07E7C">
        <w:t>s využitím elektronického trhoviska</w:t>
      </w:r>
      <w:r w:rsidR="00F1208E" w:rsidRPr="00F1208E">
        <w:rPr>
          <w:rFonts w:cs="Arial"/>
          <w:szCs w:val="19"/>
        </w:rPr>
        <w:t xml:space="preserve">. V prípade, že v rámci použitého postupu zadávania zákazky bola predložená len jedna ponuka a prijímateľ použitý postup zadávania zákazky nezrušil, je povinný v súlade s </w:t>
      </w:r>
      <w:r w:rsidR="00F1208E" w:rsidRPr="00F1208E">
        <w:rPr>
          <w:rFonts w:cs="Arial"/>
          <w:b/>
          <w:szCs w:val="19"/>
        </w:rPr>
        <w:t>§ 57 ods. 2 ZVO</w:t>
      </w:r>
      <w:r w:rsidR="00F1208E" w:rsidRPr="00F1208E">
        <w:rPr>
          <w:rFonts w:cs="Arial"/>
          <w:szCs w:val="19"/>
        </w:rPr>
        <w:t xml:space="preserve"> zverejniť v profile </w:t>
      </w:r>
      <w:r w:rsidR="00F1208E" w:rsidRPr="00F1208E">
        <w:rPr>
          <w:rFonts w:cs="Arial"/>
          <w:b/>
          <w:szCs w:val="19"/>
        </w:rPr>
        <w:t>odôvodnenie</w:t>
      </w:r>
      <w:r w:rsidR="00F1208E" w:rsidRPr="00F1208E">
        <w:rPr>
          <w:rFonts w:cs="Arial"/>
          <w:szCs w:val="19"/>
        </w:rPr>
        <w:t xml:space="preserve">, prečo verejné obstarávanie nezrušil. Ustanovenia týkajúce sa prípadu, že bola predložená jedna ponuka sa </w:t>
      </w:r>
      <w:r w:rsidR="00F1208E" w:rsidRPr="00F1208E">
        <w:rPr>
          <w:rFonts w:cs="Arial"/>
          <w:b/>
          <w:szCs w:val="19"/>
        </w:rPr>
        <w:t>nevzťahujú na zákazky</w:t>
      </w:r>
      <w:r w:rsidR="00F1208E" w:rsidRPr="00F1208E">
        <w:rPr>
          <w:rFonts w:cs="Arial"/>
          <w:szCs w:val="19"/>
        </w:rPr>
        <w:t xml:space="preserve"> s nízkymi hodnotami podľa § 117 ZVO a zákazky s využitím elektronického trhoviska.</w:t>
      </w:r>
      <w:r w:rsidR="00F1208E">
        <w:rPr>
          <w:rFonts w:cs="Arial"/>
          <w:szCs w:val="19"/>
        </w:rPr>
        <w:t xml:space="preserve"> </w:t>
      </w:r>
    </w:p>
    <w:p w14:paraId="7A55D2D7" w14:textId="5BC95156"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00C07E7C" w:rsidRPr="00E122D3">
        <w:rPr>
          <w:b/>
        </w:rPr>
        <w:t xml:space="preserve">Lehota na výkon </w:t>
      </w:r>
      <w:r w:rsidR="00C07E7C">
        <w:rPr>
          <w:b/>
        </w:rPr>
        <w:t xml:space="preserve">druhej ex </w:t>
      </w:r>
      <w:proofErr w:type="spellStart"/>
      <w:r w:rsidR="00C07E7C">
        <w:rPr>
          <w:b/>
        </w:rPr>
        <w:t>ante</w:t>
      </w:r>
      <w:proofErr w:type="spellEnd"/>
      <w:r w:rsidR="00C07E7C">
        <w:rPr>
          <w:b/>
        </w:rPr>
        <w:t xml:space="preserve"> </w:t>
      </w:r>
      <w:r w:rsidR="00C07E7C" w:rsidRPr="00E122D3">
        <w:rPr>
          <w:b/>
        </w:rPr>
        <w:t>kontroly</w:t>
      </w:r>
      <w:r w:rsidR="00C07E7C">
        <w:t xml:space="preserve">, po ktorej nasleduje vyzvanie prijímateľa na zaslanie podnetu na ÚVO alebo vypracovanie a odoslanie návrhu správy z kontroly prijímateľovi, ktorej záverom je nepripustenie výdavkov do financovania alebo vypracovanie a odoslanie návrhu správy/správy z kontroly prijímateľovi, ak zákazka nie je predmetom kontroly ÚVO podľa § 169 ods. 2 ZVO, je </w:t>
      </w:r>
      <w:r w:rsidR="00C07E7C" w:rsidRPr="00E122D3">
        <w:rPr>
          <w:b/>
        </w:rPr>
        <w:t>20 pracovných dní</w:t>
      </w:r>
      <w:r w:rsidR="00271FD5">
        <w:rPr>
          <w:b/>
        </w:rPr>
        <w:t>.</w:t>
      </w:r>
    </w:p>
    <w:p w14:paraId="7A55D2D8" w14:textId="20C50D48" w:rsidR="009D7F63" w:rsidRPr="0073389C" w:rsidRDefault="009D7F63" w:rsidP="009D7F63">
      <w:pPr>
        <w:spacing w:before="120" w:after="120" w:line="288" w:lineRule="auto"/>
        <w:jc w:val="both"/>
      </w:pPr>
    </w:p>
    <w:p w14:paraId="472F87D2" w14:textId="009635F6" w:rsidR="00D1430A" w:rsidRDefault="00D1430A" w:rsidP="00D1430A">
      <w:pPr>
        <w:spacing w:before="120" w:after="120" w:line="288" w:lineRule="auto"/>
        <w:jc w:val="both"/>
        <w:rPr>
          <w:rFonts w:cs="Arial"/>
          <w:szCs w:val="19"/>
        </w:rPr>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w:t>
      </w:r>
      <w:r w:rsidR="00F1208E" w:rsidRPr="00D1430A">
        <w:t>lehot</w:t>
      </w:r>
      <w:r w:rsidR="00F1208E">
        <w:t>y</w:t>
      </w:r>
      <w:r w:rsidR="00F1208E" w:rsidRPr="00D1430A">
        <w:t xml:space="preserve"> </w:t>
      </w:r>
      <w:r w:rsidRPr="00D1430A">
        <w:rPr>
          <w:rFonts w:cs="Arial"/>
          <w:szCs w:val="19"/>
        </w:rPr>
        <w:t>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41705A0" w14:textId="023F6D4C" w:rsidR="00F1208E" w:rsidRDefault="00F1208E" w:rsidP="00D1430A">
      <w:pPr>
        <w:spacing w:before="120" w:after="120" w:line="288" w:lineRule="auto"/>
        <w:jc w:val="both"/>
        <w:rPr>
          <w:rFonts w:cs="Arial"/>
          <w:szCs w:val="19"/>
        </w:rPr>
      </w:pPr>
      <w:r w:rsidRPr="00F1208E">
        <w:rPr>
          <w:rFonts w:cs="Arial"/>
          <w:szCs w:val="19"/>
        </w:rPr>
        <w:t>Finančná kontrola VO sa považuje za ukončenú zaslaním správy z kontroly VO prijímateľovi.</w:t>
      </w:r>
    </w:p>
    <w:p w14:paraId="1AAAC27C" w14:textId="175C7366" w:rsidR="00F1208E" w:rsidRDefault="00F1208E" w:rsidP="00D1430A">
      <w:pPr>
        <w:spacing w:before="120" w:after="120" w:line="288" w:lineRule="auto"/>
        <w:jc w:val="both"/>
        <w:rPr>
          <w:rFonts w:cs="Arial"/>
          <w:szCs w:val="19"/>
        </w:rPr>
      </w:pPr>
      <w:r w:rsidRPr="00F1208E">
        <w:rPr>
          <w:rFonts w:cs="Arial"/>
          <w:szCs w:val="19"/>
        </w:rPr>
        <w:t>V prípade, ak poskytovateľ</w:t>
      </w:r>
      <w:r w:rsidRPr="00F1208E" w:rsidDel="006526CF">
        <w:rPr>
          <w:rFonts w:cs="Arial"/>
          <w:szCs w:val="19"/>
        </w:rPr>
        <w:t xml:space="preserve"> </w:t>
      </w:r>
      <w:r w:rsidRPr="00F1208E">
        <w:rPr>
          <w:rFonts w:cs="Arial"/>
          <w:szCs w:val="19"/>
        </w:rPr>
        <w:t>nezašle prijímateľ</w:t>
      </w:r>
      <w:r w:rsidR="00267334">
        <w:rPr>
          <w:rFonts w:cs="Arial"/>
          <w:szCs w:val="19"/>
        </w:rPr>
        <w:t>ovi</w:t>
      </w:r>
      <w:r w:rsidRPr="00F1208E">
        <w:rPr>
          <w:rFonts w:cs="Arial"/>
          <w:szCs w:val="19"/>
        </w:rPr>
        <w:t xml:space="preserve"> záver</w:t>
      </w:r>
      <w:r w:rsidR="00267334">
        <w:rPr>
          <w:rFonts w:cs="Arial"/>
          <w:szCs w:val="19"/>
        </w:rPr>
        <w:t>y</w:t>
      </w:r>
      <w:r w:rsidRPr="00F1208E">
        <w:rPr>
          <w:rFonts w:cs="Arial"/>
          <w:szCs w:val="19"/>
        </w:rPr>
        <w:t xml:space="preserve"> z  finančnej kontroly VO v lehote 20 pracovných dní, prijímateľ </w:t>
      </w:r>
      <w:r w:rsidRPr="00F1208E">
        <w:rPr>
          <w:rFonts w:cs="Arial"/>
          <w:b/>
          <w:szCs w:val="19"/>
        </w:rPr>
        <w:t>je oprávnený</w:t>
      </w:r>
      <w:r w:rsidRPr="00F1208E">
        <w:rPr>
          <w:rFonts w:cs="Arial"/>
          <w:szCs w:val="19"/>
        </w:rPr>
        <w:t xml:space="preserve"> </w:t>
      </w:r>
      <w:r w:rsidRPr="00F1208E">
        <w:rPr>
          <w:rFonts w:cs="Arial"/>
          <w:b/>
          <w:szCs w:val="19"/>
        </w:rPr>
        <w:t>pozastaviť realizáciu</w:t>
      </w:r>
      <w:r w:rsidRPr="00F1208E">
        <w:rPr>
          <w:rFonts w:cs="Arial"/>
          <w:szCs w:val="19"/>
        </w:rPr>
        <w:t xml:space="preserve"> </w:t>
      </w:r>
      <w:r w:rsidRPr="00F1208E">
        <w:rPr>
          <w:rFonts w:cs="Arial"/>
          <w:b/>
          <w:szCs w:val="19"/>
        </w:rPr>
        <w:t>projektu</w:t>
      </w:r>
      <w:r w:rsidRPr="00F1208E">
        <w:rPr>
          <w:rFonts w:cs="Arial"/>
          <w:szCs w:val="19"/>
        </w:rPr>
        <w:t xml:space="preserve"> do času doručenia záverov z  finančnej kontroly VO.</w:t>
      </w:r>
    </w:p>
    <w:p w14:paraId="663D7D5F" w14:textId="77777777" w:rsidR="00637C5E" w:rsidRPr="00A052EC" w:rsidRDefault="00637C5E" w:rsidP="00AD07E2">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637C5E">
        <w:rPr>
          <w:b/>
          <w:i/>
        </w:rPr>
        <w:t>Dôležité upozornenie:</w:t>
      </w:r>
      <w:r w:rsidRPr="00AD07E2">
        <w:rPr>
          <w:b/>
          <w:i/>
        </w:rPr>
        <w:t xml:space="preserve"> </w:t>
      </w:r>
      <w:r w:rsidRPr="00637C5E">
        <w:t>Ak prijímateľ podpíše zmluvu s úspešným uchádzačom pred ria</w:t>
      </w:r>
      <w:r w:rsidRPr="00F9051D">
        <w:t>dnym ukončením tejto kontroly, resp. vôbec nepredloží do</w:t>
      </w:r>
      <w:r w:rsidRPr="00CC5402">
        <w:t>kumentáciu k VO na túto kontrolu, poskytovateľ nebude oprávnený v prípade zistení ne</w:t>
      </w:r>
      <w:r w:rsidRPr="00346CD1">
        <w:t xml:space="preserve">dostatkov v rámci ex post kontroly postupovať vo veci určenia ex </w:t>
      </w:r>
      <w:proofErr w:type="spellStart"/>
      <w:r w:rsidRPr="00346CD1">
        <w:t>ante</w:t>
      </w:r>
      <w:proofErr w:type="spellEnd"/>
      <w:r w:rsidRPr="00346CD1">
        <w:t xml:space="preserve"> finančnej opravy a výdavky týkajúce sa </w:t>
      </w:r>
      <w:r w:rsidRPr="00A052EC">
        <w:t>predmetu zákazky zadávanej na základe kontrolovaného VO nebudú pripustené do financovania v plnom rozsahu. Uvedenú  skutočnosť bude môcť poskytovateľ vyhodnotiť zároveň ako podstatné porušenie zmluvy o NFP.</w:t>
      </w:r>
    </w:p>
    <w:p w14:paraId="5D8C7628" w14:textId="77777777" w:rsidR="00637C5E" w:rsidRPr="00D1430A" w:rsidRDefault="00637C5E" w:rsidP="00D1430A">
      <w:pPr>
        <w:spacing w:before="120" w:after="120" w:line="288" w:lineRule="auto"/>
        <w:jc w:val="both"/>
      </w:pPr>
    </w:p>
    <w:p w14:paraId="07C5B893" w14:textId="559C34BF" w:rsidR="004221C7"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2732456B" w14:textId="300E6CB7" w:rsidR="00832B23" w:rsidRPr="00852446" w:rsidRDefault="00832B23" w:rsidP="00832B2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rPr>
      </w:pPr>
      <w:r w:rsidRPr="00F1208E">
        <w:rPr>
          <w:b/>
          <w:i/>
        </w:rPr>
        <w:t>Dôležité upozornenie:</w:t>
      </w:r>
      <w:r w:rsidRPr="00832B23">
        <w:t xml:space="preserve"> </w:t>
      </w:r>
      <w:r w:rsidRPr="00BB6F99">
        <w:t xml:space="preserve">V prípade, ak </w:t>
      </w:r>
      <w:r>
        <w:t>nadlimitná zákazka nespĺňa podmienky uvedené v § 169 ods. 2 ZVO</w:t>
      </w:r>
      <w:r w:rsidRPr="00BB6F99">
        <w:t>,</w:t>
      </w:r>
      <w:r>
        <w:t xml:space="preserve"> poskytovateľ</w:t>
      </w:r>
      <w:r w:rsidRPr="00BB6F99">
        <w:t xml:space="preserve"> nevyzýva prijímateľa na podanie podnetu na ÚVO podľa § 169 ods. 1 písm. b) ZVO a druhá ex </w:t>
      </w:r>
      <w:proofErr w:type="spellStart"/>
      <w:r w:rsidRPr="00BB6F99">
        <w:t>ante</w:t>
      </w:r>
      <w:proofErr w:type="spellEnd"/>
      <w:r w:rsidRPr="00BB6F99">
        <w:t xml:space="preserve"> kontrola postupu zadávania zákazky je ukončená v štádiu pred uzavretím zmluvy s úspešným uchádzačom iba kontrolou </w:t>
      </w:r>
      <w:r>
        <w:t>poskytovateľa</w:t>
      </w:r>
      <w:r w:rsidRPr="00BB6F99">
        <w:t xml:space="preserve">. Uvedeným nie je dotknuté právo prijímateľa na „dobrovoľné“ podanie podnetu na ÚVO podľa § 169 ods. </w:t>
      </w:r>
      <w:r>
        <w:t>1 písm. b)</w:t>
      </w:r>
      <w:r w:rsidRPr="00BB6F99">
        <w:t xml:space="preserve"> ZVO</w:t>
      </w:r>
      <w:r>
        <w:t xml:space="preserve"> alebo právo poskytovateľa na podanie podnetu podľa § 169 ods. 1 písm. c) ZVO</w:t>
      </w:r>
      <w:r w:rsidRPr="00BB6F99">
        <w:t xml:space="preserve">. Ak prijímateľ </w:t>
      </w:r>
      <w:r>
        <w:t xml:space="preserve">alebo poskytovateľ </w:t>
      </w:r>
      <w:r w:rsidRPr="00BB6F99">
        <w:t>toto právo využije a podá podnet na ÚVO, rozhodnut</w:t>
      </w:r>
      <w:r>
        <w:t>ie ÚVO predstavuje podklad pre poskytovateľa</w:t>
      </w:r>
      <w:r w:rsidRPr="00BB6F99">
        <w:t xml:space="preserve"> na vypracovanie návrhu správy z kontroly (v prípade zistení nedostatkov) alebo správy z</w:t>
      </w:r>
      <w:r>
        <w:t> </w:t>
      </w:r>
      <w:r w:rsidRPr="00BB6F99">
        <w:t>kontroly</w:t>
      </w:r>
      <w:r>
        <w:t xml:space="preserve"> </w:t>
      </w:r>
      <w:r w:rsidRPr="00BB6F99">
        <w:t xml:space="preserve">(v prípade, ak neboli zistené nedostatky alebo </w:t>
      </w:r>
      <w:r>
        <w:t>poskytovateľ</w:t>
      </w:r>
      <w:r w:rsidRPr="00BB6F99">
        <w:t xml:space="preserve"> po vydaní rozhodnutia ÚVO o zastavení konania netrvá na predbežne zistených nedostatkoch).</w:t>
      </w:r>
      <w:r w:rsidRPr="00852446">
        <w:rPr>
          <w:b/>
          <w:i/>
        </w:rPr>
        <w:t xml:space="preserve"> </w:t>
      </w:r>
    </w:p>
    <w:p w14:paraId="4F382E7E" w14:textId="77777777" w:rsidR="004221C7" w:rsidRDefault="004221C7" w:rsidP="00BF23E3">
      <w:pPr>
        <w:spacing w:before="120" w:after="120" w:line="288" w:lineRule="auto"/>
        <w:jc w:val="both"/>
      </w:pPr>
    </w:p>
    <w:p w14:paraId="26B9C108" w14:textId="0BCA3282" w:rsidR="004221C7" w:rsidRPr="004221C7" w:rsidRDefault="004221C7" w:rsidP="004221C7">
      <w:pPr>
        <w:spacing w:before="120" w:after="120" w:line="288" w:lineRule="auto"/>
        <w:jc w:val="both"/>
        <w:rPr>
          <w:b/>
        </w:rPr>
      </w:pPr>
      <w:r w:rsidRPr="004221C7">
        <w:rPr>
          <w:b/>
        </w:rPr>
        <w:t>Osobitné ustanovenia pre kontrolu podlimitných zákaziek</w:t>
      </w:r>
      <w:r w:rsidR="00832B23" w:rsidRPr="00832B23">
        <w:rPr>
          <w:rFonts w:cs="Arial"/>
          <w:b/>
          <w:szCs w:val="19"/>
        </w:rPr>
        <w:t xml:space="preserve"> </w:t>
      </w:r>
      <w:r w:rsidR="00832B23">
        <w:rPr>
          <w:rFonts w:cs="Arial"/>
          <w:b/>
          <w:szCs w:val="19"/>
        </w:rPr>
        <w:t xml:space="preserve">a zákaziek zadávaných nadlimitným postupom, ktoré nie sú predmetom kontroly ÚVO </w:t>
      </w:r>
      <w:r w:rsidR="00832B23" w:rsidRPr="00C61B50">
        <w:rPr>
          <w:rFonts w:cs="Arial"/>
          <w:b/>
          <w:szCs w:val="19"/>
        </w:rPr>
        <w:t xml:space="preserve">podľa </w:t>
      </w:r>
      <w:r w:rsidR="00832B23" w:rsidRPr="00C61B50">
        <w:rPr>
          <w:b/>
        </w:rPr>
        <w:t>§ 169 ods. 2 ZVO</w:t>
      </w:r>
      <w:r w:rsidRPr="004221C7">
        <w:rPr>
          <w:b/>
        </w:rPr>
        <w:t>:</w:t>
      </w:r>
    </w:p>
    <w:p w14:paraId="3F2F2241" w14:textId="3BA9A18D" w:rsidR="004221C7" w:rsidRPr="004221C7" w:rsidRDefault="004221C7" w:rsidP="004221C7">
      <w:pPr>
        <w:spacing w:before="120" w:after="120" w:line="288" w:lineRule="auto"/>
        <w:jc w:val="both"/>
      </w:pPr>
      <w:r w:rsidRPr="004221C7">
        <w:lastRenderedPageBreak/>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w:t>
      </w:r>
      <w:r w:rsidR="00402075">
        <w:rPr>
          <w:rFonts w:cs="Arial"/>
          <w:szCs w:val="19"/>
        </w:rPr>
        <w:t>(porušenie pravidiel</w:t>
      </w:r>
      <w:r w:rsidR="00402075" w:rsidRPr="00224284">
        <w:rPr>
          <w:rFonts w:cs="Arial"/>
          <w:szCs w:val="19"/>
        </w:rPr>
        <w:t xml:space="preserve"> a postupov VO</w:t>
      </w:r>
      <w:r w:rsidR="00402075">
        <w:rPr>
          <w:rFonts w:cs="Arial"/>
          <w:szCs w:val="19"/>
        </w:rPr>
        <w:t xml:space="preserve">, </w:t>
      </w:r>
      <w:r w:rsidR="00402075" w:rsidRPr="00224284">
        <w:rPr>
          <w:rFonts w:cs="Arial"/>
          <w:szCs w:val="19"/>
        </w:rPr>
        <w:t xml:space="preserve">resp. porušenia </w:t>
      </w:r>
      <w:r w:rsidR="00402075">
        <w:rPr>
          <w:rFonts w:cs="Arial"/>
          <w:szCs w:val="19"/>
        </w:rPr>
        <w:t xml:space="preserve">platnej </w:t>
      </w:r>
      <w:r w:rsidR="00402075" w:rsidRPr="00224284">
        <w:rPr>
          <w:rFonts w:cs="Arial"/>
          <w:szCs w:val="19"/>
        </w:rPr>
        <w:t>legislatívy</w:t>
      </w:r>
      <w:r w:rsidR="00402075">
        <w:rPr>
          <w:rFonts w:cs="Arial"/>
          <w:szCs w:val="19"/>
        </w:rPr>
        <w:t>)</w:t>
      </w:r>
      <w:r w:rsidR="00B73EC8" w:rsidRPr="00B73EC8">
        <w:t xml:space="preserve">, je poskytovateľ oprávnený uplatniť ex </w:t>
      </w:r>
      <w:proofErr w:type="spellStart"/>
      <w:r w:rsidR="00B73EC8" w:rsidRPr="00B73EC8">
        <w:t>ante</w:t>
      </w:r>
      <w:proofErr w:type="spellEnd"/>
      <w:r w:rsidR="00B73EC8" w:rsidRPr="00B73EC8">
        <w:t xml:space="preserve"> finančnú opravu pred podpisom zmluvy s úspešným uchádzačom iba v prípade, ak by opakovaním procesu VO vznikli dodatočné náklady</w:t>
      </w:r>
      <w:r w:rsidR="00442D7E">
        <w:rPr>
          <w:rFonts w:cs="Arial"/>
          <w:szCs w:val="19"/>
        </w:rPr>
        <w:t>, časové obmedzenia</w:t>
      </w:r>
      <w:r w:rsidR="00442D7E" w:rsidRPr="003C36DF">
        <w:rPr>
          <w:rFonts w:cs="Arial"/>
          <w:szCs w:val="19"/>
        </w:rPr>
        <w:t xml:space="preserve">  </w:t>
      </w:r>
      <w:r w:rsidR="00B73EC8" w:rsidRPr="00B73EC8">
        <w:t>a zároveň nebol odstránený protiprávny stav konštatovaný v predbežných záveroch poskytovateľa a následne v návrhu správy z kontroly. V prípade, že nie je možné preukázať, že opakovaním procesu VO by vznikli dodatočné náklady</w:t>
      </w:r>
      <w:r w:rsidR="00442D7E">
        <w:rPr>
          <w:rFonts w:cs="Arial"/>
          <w:szCs w:val="19"/>
        </w:rPr>
        <w:t xml:space="preserve"> a časové obmedzenia</w:t>
      </w:r>
      <w:r w:rsidR="00442D7E" w:rsidRPr="003C36DF">
        <w:rPr>
          <w:rFonts w:cs="Arial"/>
          <w:szCs w:val="19"/>
        </w:rPr>
        <w:t xml:space="preserve">  </w:t>
      </w:r>
      <w:r w:rsidR="00B73EC8" w:rsidRPr="00B73EC8">
        <w:t>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w:t>
      </w:r>
      <w:r w:rsidR="00402075" w:rsidRPr="00402075">
        <w:rPr>
          <w:rFonts w:cs="Arial"/>
          <w:szCs w:val="19"/>
        </w:rPr>
        <w:t xml:space="preserve"> </w:t>
      </w:r>
      <w:r w:rsidR="00402075">
        <w:rPr>
          <w:rFonts w:cs="Arial"/>
          <w:szCs w:val="19"/>
        </w:rPr>
        <w:t>následnej</w:t>
      </w:r>
      <w:r w:rsidRPr="004221C7">
        <w:t xml:space="preserve"> ex-post kontroly nepripustí do financovania v plnom rozsahu.</w:t>
      </w:r>
    </w:p>
    <w:p w14:paraId="69631C6F" w14:textId="77777777" w:rsidR="007B2419" w:rsidRDefault="007B2419" w:rsidP="007B2419">
      <w:pPr>
        <w:spacing w:before="120" w:after="120" w:line="288" w:lineRule="auto"/>
        <w:jc w:val="both"/>
      </w:pPr>
    </w:p>
    <w:p w14:paraId="215C7EC4" w14:textId="0FAA6E68" w:rsidR="007B2419" w:rsidRPr="007B2419" w:rsidRDefault="007B2419" w:rsidP="007B2419">
      <w:pPr>
        <w:spacing w:before="120" w:after="120" w:line="288" w:lineRule="auto"/>
        <w:jc w:val="both"/>
        <w:rPr>
          <w:b/>
        </w:rPr>
      </w:pPr>
      <w:r w:rsidRPr="007B2419">
        <w:rPr>
          <w:b/>
        </w:rPr>
        <w:t xml:space="preserve">Osobitné ustanovenia pre kontrolu </w:t>
      </w:r>
      <w:r w:rsidR="00402075">
        <w:rPr>
          <w:rFonts w:cs="Arial"/>
          <w:b/>
          <w:szCs w:val="19"/>
        </w:rPr>
        <w:t xml:space="preserve">zákaziek zadávaných nadlimitným postupom, ktoré sú predmetom </w:t>
      </w:r>
      <w:r w:rsidR="00402075" w:rsidRPr="00175753">
        <w:rPr>
          <w:rFonts w:cs="Arial"/>
          <w:b/>
          <w:szCs w:val="19"/>
        </w:rPr>
        <w:t xml:space="preserve">kontroly ÚVO podľa </w:t>
      </w:r>
      <w:r w:rsidR="00402075" w:rsidRPr="00175753">
        <w:rPr>
          <w:b/>
          <w:szCs w:val="19"/>
        </w:rPr>
        <w:t>§ 169 ods. 2 ZVO</w:t>
      </w:r>
      <w:r w:rsidRPr="007B2419">
        <w:rPr>
          <w:b/>
        </w:rPr>
        <w:t>:</w:t>
      </w:r>
    </w:p>
    <w:p w14:paraId="62774439" w14:textId="34B00FBE" w:rsidR="006E4DBE" w:rsidRDefault="006E4DBE" w:rsidP="006E4DBE">
      <w:pPr>
        <w:spacing w:before="120" w:after="120" w:line="288" w:lineRule="auto"/>
        <w:jc w:val="both"/>
      </w:pPr>
      <w:r w:rsidRPr="006E4DBE">
        <w:t xml:space="preserve">ÚVO vykonáva kontrolu </w:t>
      </w:r>
      <w:r w:rsidR="002550F5" w:rsidRPr="00175753">
        <w:rPr>
          <w:b/>
          <w:szCs w:val="19"/>
        </w:rPr>
        <w:t>zákaziek zadávaných nadlimitným postupom</w:t>
      </w:r>
      <w:r w:rsidR="002550F5" w:rsidRPr="00175753" w:rsidDel="00C61B50">
        <w:rPr>
          <w:b/>
          <w:szCs w:val="19"/>
        </w:rPr>
        <w:t xml:space="preserve"> </w:t>
      </w:r>
      <w:r w:rsidR="002550F5">
        <w:rPr>
          <w:b/>
          <w:szCs w:val="19"/>
        </w:rPr>
        <w:t xml:space="preserve"> spĺňajúcich pravidlá uvedené v § 169 ods. 2 písm. b) ZVO</w:t>
      </w:r>
      <w:r w:rsidRPr="006E4DBE">
        <w:t xml:space="preserve"> v rámci druhej ex-</w:t>
      </w:r>
      <w:proofErr w:type="spellStart"/>
      <w:r w:rsidRPr="006E4DBE">
        <w:t>ante</w:t>
      </w:r>
      <w:proofErr w:type="spellEnd"/>
      <w:r w:rsidRPr="006E4DBE">
        <w:t xml:space="preserve"> kontroly na základe podnetu prijímateľa podľa § 169 ods. 1 písm. b) v spojení s § 169 ods. 2 ZVO vo fáze pred uzavretím zmluvy, koncesnej zmluvy alebo rámcovej dohody, pred ukončením súťaže návrhov, alebo pred ukončením postupu inovatívneho partnerstva</w:t>
      </w:r>
      <w:r w:rsidR="00F9051D" w:rsidRPr="00F9051D">
        <w:rPr>
          <w:szCs w:val="19"/>
          <w:u w:val="single"/>
        </w:rPr>
        <w:t xml:space="preserve"> </w:t>
      </w:r>
      <w:r w:rsidR="00F9051D" w:rsidRPr="00F9051D">
        <w:rPr>
          <w:u w:val="single"/>
        </w:rPr>
        <w:t>okrem zadania zákazky na základe rámcovej dohody alebo v rámci dynamického nákupného systému</w:t>
      </w:r>
      <w:r w:rsidRPr="006E4DBE">
        <w:t>.</w:t>
      </w:r>
    </w:p>
    <w:p w14:paraId="6A4DCFB6" w14:textId="462677D2" w:rsidR="00733B1E" w:rsidRDefault="00733B1E" w:rsidP="006E4DBE">
      <w:pPr>
        <w:spacing w:before="120" w:after="120" w:line="288" w:lineRule="auto"/>
        <w:jc w:val="both"/>
        <w:rPr>
          <w:rFonts w:cs="Arial"/>
          <w:szCs w:val="19"/>
        </w:rPr>
      </w:pPr>
      <w:r w:rsidRPr="008F2D30">
        <w:rPr>
          <w:rFonts w:cs="Arial"/>
          <w:szCs w:val="19"/>
        </w:rPr>
        <w:t xml:space="preserve">Ak poskytovateľ </w:t>
      </w:r>
      <w:r w:rsidRPr="00825BCC">
        <w:rPr>
          <w:rFonts w:cs="Arial"/>
          <w:b/>
          <w:szCs w:val="19"/>
        </w:rPr>
        <w:t>nezistí nedostatky</w:t>
      </w:r>
      <w:r w:rsidRPr="005959CA">
        <w:rPr>
          <w:rFonts w:cs="Arial"/>
          <w:szCs w:val="19"/>
        </w:rPr>
        <w:t xml:space="preserve">, resp. ak </w:t>
      </w:r>
      <w:r w:rsidRPr="00825BCC">
        <w:rPr>
          <w:rFonts w:cs="Arial"/>
          <w:b/>
          <w:szCs w:val="19"/>
        </w:rPr>
        <w:t>zistí nedostatky, ktoré je možné postupmi v zmysle ZVO odstrániť</w:t>
      </w:r>
      <w:r w:rsidRPr="008F2D30">
        <w:rPr>
          <w:rFonts w:cs="Arial"/>
          <w:szCs w:val="19"/>
        </w:rPr>
        <w:t xml:space="preserve"> (napr. opätovné vyhodnotenie podmienok účasti alebo ponúk), vyzve prijímateľa na zaslanie podnetu na ÚVO podľa § 169 ods. 1 písm. b) v spojení s § 169 ods. 2 ZVO.</w:t>
      </w:r>
    </w:p>
    <w:p w14:paraId="58556625" w14:textId="6158CDA7" w:rsidR="00733B1E" w:rsidRPr="006E4DBE" w:rsidRDefault="00733B1E" w:rsidP="006E4DBE">
      <w:pPr>
        <w:spacing w:before="120" w:after="120" w:line="288" w:lineRule="auto"/>
        <w:jc w:val="both"/>
      </w:pPr>
      <w:r w:rsidRPr="002C33F1">
        <w:t xml:space="preserve">Ak poskytovateľ zistí </w:t>
      </w:r>
      <w:r w:rsidRPr="00175753">
        <w:rPr>
          <w:b/>
        </w:rPr>
        <w:t xml:space="preserve">porušenie pravidiel a postupov VO, ktoré mali alebo mohli mať vplyv </w:t>
      </w:r>
      <w:r w:rsidRPr="002C33F1">
        <w:t>na výsledok VO a </w:t>
      </w:r>
      <w:r w:rsidRPr="00175753">
        <w:rPr>
          <w:b/>
        </w:rPr>
        <w:t>nie je možné odstrániť</w:t>
      </w:r>
      <w:r w:rsidRPr="00175753">
        <w:t xml:space="preserve"> protiprávny stav</w:t>
      </w:r>
      <w:r w:rsidRPr="002C33F1">
        <w:t xml:space="preserve">, v prípade, že prijímateľ preukáže, že opakovaním procesu VO </w:t>
      </w:r>
      <w:r w:rsidRPr="00175753">
        <w:rPr>
          <w:b/>
        </w:rPr>
        <w:t>by vznikli dodatočné náklady</w:t>
      </w:r>
      <w:r w:rsidR="002E21F3" w:rsidRPr="002E21F3">
        <w:rPr>
          <w:b/>
        </w:rPr>
        <w:t xml:space="preserve"> </w:t>
      </w:r>
      <w:r w:rsidR="002E21F3">
        <w:rPr>
          <w:b/>
        </w:rPr>
        <w:t>a časové obmedzenia</w:t>
      </w:r>
      <w:r w:rsidRPr="002C33F1">
        <w:t>, poskytovateľ vyzve prijímateľa aby podal podnet na výkon kontroly podľa § 169 ods. 2 ZVO.</w:t>
      </w:r>
    </w:p>
    <w:p w14:paraId="14812AC2" w14:textId="77777777" w:rsidR="006E4DBE" w:rsidRPr="006E4DBE" w:rsidRDefault="006E4DBE" w:rsidP="006E4DBE">
      <w:pPr>
        <w:spacing w:before="120" w:after="120" w:line="288" w:lineRule="auto"/>
        <w:jc w:val="both"/>
      </w:pPr>
      <w:r w:rsidRPr="00AD07E2">
        <w:rPr>
          <w:b/>
          <w:i/>
          <w:color w:val="FF0000"/>
        </w:rPr>
        <w:t>Povinnosť prijímateľa:</w:t>
      </w:r>
      <w:r w:rsidRPr="006E4DBE">
        <w:rPr>
          <w:b/>
          <w:i/>
        </w:rPr>
        <w:t xml:space="preserve"> </w:t>
      </w:r>
      <w:r w:rsidRPr="006E4DBE">
        <w:t xml:space="preserve"> Podnet na výkon kontroly podľa § 169 ods. 2 ZVO podáva prijímateľ na základe vyzvania poskytovateľa.</w:t>
      </w:r>
    </w:p>
    <w:p w14:paraId="3A52051B" w14:textId="26D67382"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w:t>
      </w:r>
      <w:r w:rsidR="00733B1E">
        <w:t>poskytovateľa</w:t>
      </w:r>
      <w:r w:rsidRPr="006E4DBE">
        <w:t>, operačného programu, názvu a čísla projektu</w:t>
      </w:r>
      <w:r w:rsidR="002E21F3" w:rsidRPr="002E21F3">
        <w:rPr>
          <w:rFonts w:ascii="Times New Roman" w:eastAsiaTheme="minorHAnsi" w:hAnsi="Times New Roman"/>
          <w:sz w:val="24"/>
        </w:rPr>
        <w:t xml:space="preserve"> </w:t>
      </w:r>
      <w:r w:rsidR="002E21F3">
        <w:rPr>
          <w:rFonts w:ascii="Times New Roman" w:eastAsiaTheme="minorHAnsi" w:hAnsi="Times New Roman"/>
          <w:sz w:val="24"/>
        </w:rPr>
        <w:t>(</w:t>
      </w:r>
      <w:r w:rsidR="002E21F3" w:rsidRPr="0099105B">
        <w:rPr>
          <w:rFonts w:cs="Arial"/>
          <w:szCs w:val="19"/>
        </w:rPr>
        <w:t>vrátane označenia, či ide o národný alebo veľký projekt, ak je to relevantné),</w:t>
      </w:r>
      <w:r w:rsidRPr="006E4DBE">
        <w:t xml:space="preserve"> </w:t>
      </w:r>
      <w:r w:rsidR="006077B1" w:rsidRPr="006077B1">
        <w:t>kódu VO z ITMS 2014+,</w:t>
      </w:r>
      <w:r w:rsidR="006077B1">
        <w:t xml:space="preserve"> </w:t>
      </w:r>
      <w:r w:rsidR="002E21F3" w:rsidRPr="0099105B">
        <w:rPr>
          <w:rFonts w:cs="Arial"/>
          <w:szCs w:val="19"/>
        </w:rPr>
        <w:t>informáciu o uzavretí zmluvy o  NFP (vrátane dátumu jej účinnosti)</w:t>
      </w:r>
      <w:r w:rsidR="002E21F3">
        <w:rPr>
          <w:rFonts w:cs="Arial"/>
          <w:szCs w:val="19"/>
        </w:rPr>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2DF9EC98" w:rsidR="006E4DBE" w:rsidRPr="006E4DBE" w:rsidRDefault="00733B1E" w:rsidP="006E4DBE">
      <w:pPr>
        <w:spacing w:before="120" w:after="120" w:line="288" w:lineRule="auto"/>
        <w:jc w:val="both"/>
      </w:pPr>
      <w:r w:rsidRPr="00F00432">
        <w:rPr>
          <w:rFonts w:cs="Arial"/>
          <w:szCs w:val="19"/>
        </w:rPr>
        <w:t>ÚVO v prípade podania podnetu po</w:t>
      </w:r>
      <w:r w:rsidR="00F9051D">
        <w:rPr>
          <w:rFonts w:cs="Arial"/>
          <w:szCs w:val="19"/>
        </w:rPr>
        <w:t>d</w:t>
      </w:r>
      <w:r w:rsidRPr="00F00432">
        <w:rPr>
          <w:rFonts w:cs="Arial"/>
          <w:szCs w:val="19"/>
        </w:rPr>
        <w:t xml:space="preserve">ľa § 169 ods. 2 ZVO rozhodne do 45 dní odo dňa doručenia podnetu na výkon kontroly. Lehota na vydanie rozhodnutia neplynie v prípade podľa § 173 ods. 3 (ÚVO nariadi prijímateľovi doručiť vyjadrenie a informácie potrebné na výkon dohľadu) a ods. </w:t>
      </w:r>
      <w:r w:rsidR="006E4DBE" w:rsidRPr="006E4DBE">
        <w:t>4 ZVO (nedoručenie kompletnej dokumentácie v origináli)</w:t>
      </w:r>
      <w:r w:rsidR="00D80C31" w:rsidRPr="00D80C31">
        <w:rPr>
          <w:rFonts w:cs="Arial"/>
          <w:szCs w:val="19"/>
        </w:rPr>
        <w:t xml:space="preserve"> </w:t>
      </w:r>
      <w:r w:rsidR="00D80C31" w:rsidRPr="0099105B">
        <w:rPr>
          <w:rFonts w:cs="Arial"/>
          <w:szCs w:val="19"/>
        </w:rPr>
        <w:t>a ods. 8 ZVO (prerušenie konania s cieľom získať odborné stanovisko alebo znalecký posudok)</w:t>
      </w:r>
      <w:r w:rsidR="006E4DBE" w:rsidRPr="006E4DBE">
        <w:t xml:space="preserve">.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w:t>
      </w:r>
      <w:r w:rsidR="006E4DBE" w:rsidRPr="006E4DBE">
        <w:lastRenderedPageBreak/>
        <w:t xml:space="preserve">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10C61BBD" w14:textId="427C4D59" w:rsidR="006E4DBE" w:rsidRPr="006E4DBE" w:rsidRDefault="006E4DBE" w:rsidP="006E4DBE">
      <w:pPr>
        <w:spacing w:before="120" w:after="120" w:line="288" w:lineRule="auto"/>
        <w:jc w:val="both"/>
      </w:pPr>
    </w:p>
    <w:p w14:paraId="1B22E0C1" w14:textId="1DA0D0B9"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w:t>
      </w:r>
      <w:r w:rsidR="00774183" w:rsidRPr="006E4DBE">
        <w:t>1</w:t>
      </w:r>
      <w:r w:rsidR="00774183">
        <w:t>0</w:t>
      </w:r>
      <w:r w:rsidR="00774183" w:rsidRPr="006E4DBE">
        <w:t xml:space="preserve"> </w:t>
      </w:r>
      <w:r w:rsidRPr="006E4DBE">
        <w:t xml:space="preserve">pracovných dní odo dňa doručenia právoplatného rozhodnutia ÚVO prijímateľovi návrh správy/správu z kontroly VO. </w:t>
      </w:r>
    </w:p>
    <w:p w14:paraId="7061A8B8" w14:textId="0C1A1507" w:rsidR="000B7C9A" w:rsidRDefault="000B7C9A" w:rsidP="000B7C9A">
      <w:pPr>
        <w:spacing w:before="120" w:after="120" w:line="288" w:lineRule="auto"/>
        <w:jc w:val="both"/>
      </w:pPr>
      <w:r>
        <w:t xml:space="preserve">V prípade, že na základe rozhodnutia ÚVO alebo aj poskytovateľa </w:t>
      </w:r>
      <w:r w:rsidRPr="00825BCC">
        <w:rPr>
          <w:b/>
        </w:rPr>
        <w:t xml:space="preserve">je potrebné odstrániť </w:t>
      </w:r>
      <w:r>
        <w:t xml:space="preserve">v rámci overovanej zákazky </w:t>
      </w:r>
      <w:r w:rsidRPr="00825BCC">
        <w:rPr>
          <w:b/>
        </w:rPr>
        <w:t>protiprávny stav</w:t>
      </w:r>
      <w:r>
        <w:t>,</w:t>
      </w:r>
      <w:r w:rsidRPr="003C02CD">
        <w:t xml:space="preserve"> </w:t>
      </w:r>
      <w:r>
        <w:t>v</w:t>
      </w:r>
      <w:r w:rsidRPr="002132CC">
        <w:t xml:space="preserve"> </w:t>
      </w:r>
      <w:r w:rsidRPr="00825BCC">
        <w:rPr>
          <w:b/>
        </w:rPr>
        <w:t>návrhu správy z kontroly</w:t>
      </w:r>
      <w:r w:rsidRPr="002132CC">
        <w:t xml:space="preserve"> uvedie </w:t>
      </w:r>
      <w:r>
        <w:t xml:space="preserve">poskytovateľ </w:t>
      </w:r>
      <w:r w:rsidRPr="002132CC">
        <w:t>nedostatky</w:t>
      </w:r>
      <w:r>
        <w:t xml:space="preserve"> </w:t>
      </w:r>
      <w:r w:rsidRPr="002132CC">
        <w:t xml:space="preserve">a </w:t>
      </w:r>
      <w:r w:rsidR="00D80C31">
        <w:t>odporúčania</w:t>
      </w:r>
      <w:r w:rsidR="00D80C31" w:rsidRPr="002132CC">
        <w:t xml:space="preserve"> </w:t>
      </w:r>
      <w:r w:rsidRPr="002132CC">
        <w:t xml:space="preserve">na odstránenie zistených nedostatkov, zároveň poskytne prijímateľovi </w:t>
      </w:r>
      <w:r w:rsidRPr="00825BCC">
        <w:rPr>
          <w:b/>
        </w:rPr>
        <w:t>lehotu minimálne 5 pracovných dní</w:t>
      </w:r>
      <w:r w:rsidRPr="002132CC">
        <w:t xml:space="preserve"> </w:t>
      </w:r>
      <w:r w:rsidRPr="00825BCC">
        <w:rPr>
          <w:b/>
        </w:rPr>
        <w:t>na podanie námietok</w:t>
      </w:r>
      <w:r w:rsidRPr="002132CC">
        <w:t xml:space="preserve">. V prípade, že prijímateľ zašle v určenej lehote námietky, </w:t>
      </w:r>
      <w:r>
        <w:t xml:space="preserve">poskytovateľ </w:t>
      </w:r>
      <w:r w:rsidRPr="002132CC">
        <w:t xml:space="preserve">je povinný ich vyhodnotiť a v prípade ich úplnej alebo čiastočnej opodstatnenosti, zohľadniť </w:t>
      </w:r>
      <w:r w:rsidRPr="00825BCC">
        <w:t>ich</w:t>
      </w:r>
      <w:r w:rsidRPr="00825BCC">
        <w:rPr>
          <w:b/>
        </w:rPr>
        <w:t xml:space="preserve"> v správe z kontroly</w:t>
      </w:r>
      <w:r w:rsidRPr="002132CC">
        <w:t>.</w:t>
      </w:r>
      <w:r w:rsidRPr="00F7103E">
        <w:t xml:space="preserve"> </w:t>
      </w:r>
    </w:p>
    <w:p w14:paraId="2414FD58" w14:textId="309A9CE0" w:rsidR="006E4DBE" w:rsidRPr="006E4DBE" w:rsidRDefault="000B7C9A" w:rsidP="000B7C9A">
      <w:pPr>
        <w:spacing w:before="120" w:after="120" w:line="288" w:lineRule="auto"/>
        <w:jc w:val="both"/>
      </w:pPr>
      <w:r w:rsidRPr="002132CC">
        <w:t xml:space="preserve">V prípade, že </w:t>
      </w:r>
      <w:r w:rsidRPr="00825BCC">
        <w:rPr>
          <w:b/>
        </w:rPr>
        <w:t>námietky prijímateľa sú neopodstatnené, neboli podané alebo boli podané po lehote</w:t>
      </w:r>
      <w:r w:rsidRPr="002132CC">
        <w:t xml:space="preserve">, vypracuje </w:t>
      </w:r>
      <w:r>
        <w:t>poskytovateľ</w:t>
      </w:r>
      <w:r w:rsidRPr="002132CC">
        <w:t xml:space="preserve"> </w:t>
      </w:r>
      <w:r w:rsidRPr="00825BCC">
        <w:rPr>
          <w:b/>
        </w:rPr>
        <w:t>správu z kontroly</w:t>
      </w:r>
      <w:r w:rsidRPr="002132CC">
        <w:t xml:space="preserve">. Správa z kontroly zároveň </w:t>
      </w:r>
      <w:r w:rsidRPr="00825BCC">
        <w:rPr>
          <w:b/>
        </w:rPr>
        <w:t xml:space="preserve">obsahuje </w:t>
      </w:r>
      <w:r w:rsidR="00D80C31">
        <w:rPr>
          <w:b/>
        </w:rPr>
        <w:t>odporúčania</w:t>
      </w:r>
      <w:r w:rsidR="00D80C31" w:rsidRPr="00825BCC">
        <w:rPr>
          <w:b/>
        </w:rPr>
        <w:t xml:space="preserve"> </w:t>
      </w:r>
      <w:r w:rsidRPr="00825BCC">
        <w:rPr>
          <w:b/>
        </w:rPr>
        <w:t>na odstránenie zistených nedostatkov</w:t>
      </w:r>
      <w:r w:rsidRPr="002132CC">
        <w:t xml:space="preserve">, ktoré je </w:t>
      </w:r>
      <w:r w:rsidRPr="00825BCC">
        <w:rPr>
          <w:b/>
        </w:rPr>
        <w:t>prijímateľ povinný v stanovenej lehote (minimálne 5 pracovných dní a maximálne 10 pracovných dní) odstrániť a zaslať</w:t>
      </w:r>
      <w:r w:rsidRPr="002132CC">
        <w:t xml:space="preserve"> </w:t>
      </w:r>
      <w:r>
        <w:t>poskytovateľovi</w:t>
      </w:r>
      <w:r w:rsidRPr="002132CC">
        <w:t xml:space="preserve"> </w:t>
      </w:r>
      <w:r>
        <w:t xml:space="preserve">súvisiacu aktualizovanú dokumentáciu (napr. </w:t>
      </w:r>
      <w:r w:rsidRPr="009F68AA">
        <w:t>zápisnicu z opätovného vyhodnotenia ponúk</w:t>
      </w:r>
      <w:r>
        <w:t xml:space="preserve">), pričom poskytovateľ skontroluje, či prijímateľ odstránil protiprávny stav v súlade s návrhom správy a správou z kontroly (obsahuje zistenia z rozhodnutia ÚVO a/alebo zistenia poskytovateľa). </w:t>
      </w:r>
      <w:r w:rsidRPr="00501708">
        <w:t xml:space="preserve">V prípade, že </w:t>
      </w:r>
      <w:r w:rsidRPr="00825BCC">
        <w:rPr>
          <w:b/>
        </w:rPr>
        <w:t>prijímateľ neodstránil protiprávny stav</w:t>
      </w:r>
      <w:r w:rsidRPr="00501708">
        <w:t xml:space="preserve">, </w:t>
      </w:r>
      <w:r>
        <w:t xml:space="preserve">poskytovateľ </w:t>
      </w:r>
      <w:r w:rsidRPr="007416E4">
        <w:t xml:space="preserve">je oprávnený uplatniť </w:t>
      </w:r>
      <w:r>
        <w:t xml:space="preserve">ex </w:t>
      </w:r>
      <w:proofErr w:type="spellStart"/>
      <w:r>
        <w:t>ante</w:t>
      </w:r>
      <w:proofErr w:type="spellEnd"/>
      <w:r w:rsidRPr="007416E4">
        <w:t xml:space="preserve"> finančnú opravu pred podpisom zmluvy s</w:t>
      </w:r>
      <w:r>
        <w:t> </w:t>
      </w:r>
      <w:r w:rsidRPr="007416E4">
        <w:t>úspešným uchádzačom iba v prípade, ak by opakovaním procesu VO vznikli dodatočné náklady</w:t>
      </w:r>
      <w:r w:rsidR="00D80C31" w:rsidRPr="00D80C31">
        <w:t xml:space="preserve"> </w:t>
      </w:r>
      <w:r w:rsidR="00D80C31">
        <w:t>a časové obmedzenia</w:t>
      </w:r>
      <w:r w:rsidRPr="007416E4">
        <w:t>.</w:t>
      </w:r>
      <w:r w:rsidRPr="00654198">
        <w:t xml:space="preserve"> </w:t>
      </w:r>
      <w:r>
        <w:t>V prípade, že nie je možné preukázať, že opakovaním procesu VO by vznikli dodatočné náklady</w:t>
      </w:r>
      <w:r w:rsidR="004118A5">
        <w:t xml:space="preserve"> </w:t>
      </w:r>
      <w:r w:rsidR="004118A5" w:rsidRPr="004118A5">
        <w:t>a časové obmedzenia</w:t>
      </w:r>
      <w:r>
        <w:t xml:space="preserve">, </w:t>
      </w:r>
      <w:r w:rsidRPr="00A44EB4">
        <w:rPr>
          <w:b/>
        </w:rPr>
        <w:t xml:space="preserve">poskytovateľ vyjadrí nesúhlas s podpísaním zmluvy </w:t>
      </w:r>
      <w:r>
        <w:t xml:space="preserve">s úspešným uchádzačom a </w:t>
      </w:r>
      <w:r w:rsidRPr="00A44EB4">
        <w:rPr>
          <w:b/>
        </w:rPr>
        <w:t>vyzve prijímateľa, aby zrušil</w:t>
      </w:r>
      <w:r>
        <w:t xml:space="preserve"> použitý postup zadávania zákazky a </w:t>
      </w:r>
      <w:r w:rsidRPr="00A44EB4">
        <w:rPr>
          <w:b/>
        </w:rPr>
        <w:t xml:space="preserve">odporučí vyhlásiť nové </w:t>
      </w:r>
      <w:r>
        <w:t>verejné obstarávanie.</w:t>
      </w:r>
    </w:p>
    <w:p w14:paraId="5447D968" w14:textId="0D25DB8A" w:rsidR="006E4DBE" w:rsidRPr="006E4DBE" w:rsidRDefault="006E4DBE" w:rsidP="006E4DBE">
      <w:pPr>
        <w:spacing w:before="120" w:after="120" w:line="288" w:lineRule="auto"/>
        <w:jc w:val="both"/>
      </w:pPr>
      <w:r w:rsidRPr="006E4DBE">
        <w:t xml:space="preserve">Ak poskytovateľ </w:t>
      </w:r>
      <w:r w:rsidRPr="00AD07E2">
        <w:rPr>
          <w:b/>
        </w:rPr>
        <w:t xml:space="preserve">zistí porušenie </w:t>
      </w:r>
      <w:r w:rsidR="00B73EC8" w:rsidRPr="00AD07E2">
        <w:rPr>
          <w:b/>
        </w:rPr>
        <w:t>pravidiel</w:t>
      </w:r>
      <w:r w:rsidRPr="00AD07E2">
        <w:rPr>
          <w:b/>
        </w:rPr>
        <w:t xml:space="preserve"> a postupov VO, ktoré mali alebo mohli mať vplyv</w:t>
      </w:r>
      <w:r w:rsidRPr="006E4DBE">
        <w:t xml:space="preserve"> na výsledok VO a </w:t>
      </w:r>
      <w:r w:rsidRPr="00AD07E2">
        <w:rPr>
          <w:b/>
        </w:rPr>
        <w:t>nie je možné ich odstrániť</w:t>
      </w:r>
      <w:r w:rsidRPr="006E4DBE">
        <w:t xml:space="preserve">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w:t>
      </w:r>
      <w:proofErr w:type="spellStart"/>
      <w:r w:rsidRPr="006E4DBE">
        <w:t>ŽoP</w:t>
      </w:r>
      <w:proofErr w:type="spellEnd"/>
      <w:r w:rsidRPr="006E4DBE">
        <w:t>), poskytovateľ zašle prijímateľovi návrh správy z kontroly. V prípade, že prijímateľ preukáže, že opakovaním procesu VO by vznikli dodatočné náklady</w:t>
      </w:r>
      <w:r w:rsidR="009750E6" w:rsidRPr="009750E6">
        <w:rPr>
          <w:rFonts w:cs="Arial"/>
          <w:szCs w:val="19"/>
        </w:rPr>
        <w:t xml:space="preserve"> </w:t>
      </w:r>
      <w:r w:rsidR="009750E6">
        <w:rPr>
          <w:rFonts w:cs="Arial"/>
          <w:szCs w:val="19"/>
        </w:rPr>
        <w:t>a časové obmedzenia</w:t>
      </w:r>
      <w:r w:rsidRPr="006E4DBE">
        <w:t xml:space="preserve">, je poskytovateľ oprávnený uplatniť ex </w:t>
      </w:r>
      <w:proofErr w:type="spellStart"/>
      <w:r w:rsidRPr="006E4DBE">
        <w:t>ante</w:t>
      </w:r>
      <w:proofErr w:type="spellEnd"/>
      <w:r w:rsidRPr="006E4DBE">
        <w:t xml:space="preserve"> finančnú opravu pred podpisom zmluvy s úspešným uchádzačom. V prípade, že nie je možné preukázať, že opakovaním procesu VO by vznikli dodatočné náklady</w:t>
      </w:r>
      <w:r w:rsidR="009750E6" w:rsidRPr="009750E6">
        <w:rPr>
          <w:rFonts w:cs="Arial"/>
          <w:szCs w:val="19"/>
        </w:rPr>
        <w:t xml:space="preserve"> </w:t>
      </w:r>
      <w:r w:rsidR="009750E6">
        <w:rPr>
          <w:rFonts w:cs="Arial"/>
          <w:szCs w:val="19"/>
        </w:rPr>
        <w:t>a časové obmedzenia</w:t>
      </w:r>
      <w:r w:rsidRPr="006E4DBE">
        <w:t xml:space="preserve">, poskytovateľ </w:t>
      </w:r>
      <w:r w:rsidR="007D6CC2">
        <w:rPr>
          <w:rFonts w:cs="Arial"/>
          <w:szCs w:val="19"/>
        </w:rPr>
        <w:t>v návrhu správy</w:t>
      </w:r>
      <w:r w:rsidR="007D6CC2" w:rsidRPr="006E4DBE">
        <w:t xml:space="preserve"> </w:t>
      </w:r>
      <w:r w:rsidRPr="006E4DBE">
        <w:t>konštatuje nesúhlas s podpísaním zmluvy s úspešným uchádzačom a vyzve prijímateľa, aby zrušil použitý postup zadávania zákazky a odporučí mu vyhlásiť nové verejné obstarávanie.</w:t>
      </w:r>
    </w:p>
    <w:p w14:paraId="636C4CB6" w14:textId="5E39F679"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w:t>
      </w:r>
      <w:r w:rsidR="00503AC0">
        <w:t>Príslušná n</w:t>
      </w:r>
      <w:r w:rsidRPr="006E4DBE">
        <w:t xml:space="preserve">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0B16389" w:rsidR="006E4DBE" w:rsidRPr="006E4DBE" w:rsidRDefault="006E4DBE" w:rsidP="006E4DBE">
      <w:pPr>
        <w:spacing w:before="120" w:after="120" w:line="288" w:lineRule="auto"/>
        <w:jc w:val="both"/>
      </w:pPr>
      <w:r w:rsidRPr="00AD07E2">
        <w:rPr>
          <w:b/>
          <w:i/>
          <w:color w:val="FF0000"/>
        </w:rPr>
        <w:t>Povinnosť prijímateľa:</w:t>
      </w:r>
      <w:r w:rsidRPr="006E4DBE">
        <w:rPr>
          <w:b/>
          <w:i/>
        </w:rPr>
        <w:t xml:space="preserve"> </w:t>
      </w:r>
      <w:r w:rsidRPr="006E4DBE">
        <w:t xml:space="preserve"> Prijímateľ predkladá na ÚVO spolu s podnetom na výkon kontroly aj kompletnú dokumentáciu k </w:t>
      </w:r>
      <w:r w:rsidR="00503AC0">
        <w:rPr>
          <w:rFonts w:cs="Arial"/>
          <w:szCs w:val="19"/>
        </w:rPr>
        <w:t>takejto</w:t>
      </w:r>
      <w:r w:rsidR="00503AC0" w:rsidRPr="006E4DBE">
        <w:t xml:space="preserve"> </w:t>
      </w:r>
      <w:r w:rsidRPr="006E4DBE">
        <w:t>zákazke</w:t>
      </w:r>
      <w:r w:rsidR="00503AC0" w:rsidRPr="00503AC0">
        <w:rPr>
          <w:rFonts w:cs="Arial"/>
          <w:szCs w:val="19"/>
        </w:rPr>
        <w:t xml:space="preserve"> </w:t>
      </w:r>
      <w:r w:rsidR="00503AC0">
        <w:rPr>
          <w:rFonts w:cs="Arial"/>
          <w:szCs w:val="19"/>
        </w:rPr>
        <w:t>zadávanej nadlimitným postupom</w:t>
      </w:r>
      <w:r w:rsidRPr="006E4DBE">
        <w:t xml:space="preserve"> alebo koncesii v origináli, a to najneskôr do 5 pracovných dní po dni, kedy mu bolo zo strany poskytovateľa doručené vyzvanie na podanie podnetu na výkon kontroly podľa § 169 ods. 2 ZVO. Prijímateľ je zároveň povinný informovať poskytovateľa o podaní </w:t>
      </w:r>
      <w:r w:rsidRPr="006E4DBE">
        <w:lastRenderedPageBreak/>
        <w:t xml:space="preserve">podnetu na ÚVO (listom alebo e-mailom na adresu </w:t>
      </w:r>
      <w:hyperlink r:id="rId18" w:history="1">
        <w:r w:rsidRPr="006E4DBE">
          <w:rPr>
            <w:rStyle w:val="Hypertextovprepojenie"/>
          </w:rPr>
          <w:t>vo.sep@minv.sk</w:t>
        </w:r>
      </w:hyperlink>
      <w:r w:rsidR="00E55B8B" w:rsidRPr="009750E6">
        <w:rPr>
          <w:rStyle w:val="Hypertextovprepojenie"/>
          <w:rFonts w:cs="Arial"/>
          <w:color w:val="auto"/>
          <w:szCs w:val="19"/>
        </w:rPr>
        <w:t xml:space="preserve"> a na e-mailovú adresu poskytovateľa uvedenú vo výzve na podanie podnetu</w:t>
      </w:r>
      <w:r w:rsidRPr="006E4DBE">
        <w:t>).</w:t>
      </w:r>
    </w:p>
    <w:p w14:paraId="27D57CE8" w14:textId="604467F8"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w:t>
      </w:r>
    </w:p>
    <w:p w14:paraId="4425A09B" w14:textId="3C710F97" w:rsidR="006E4DBE" w:rsidRPr="006E4DBE" w:rsidRDefault="006E4DBE" w:rsidP="006E4DBE">
      <w:pPr>
        <w:spacing w:before="120" w:after="120" w:line="288" w:lineRule="auto"/>
        <w:jc w:val="both"/>
      </w:pPr>
      <w:r w:rsidRPr="00AD07E2">
        <w:rPr>
          <w:b/>
          <w:i/>
          <w:color w:val="FF0000"/>
        </w:rPr>
        <w:t>Povinnosť prijímateľa:</w:t>
      </w:r>
      <w:r w:rsidRPr="006E4DBE">
        <w:t xml:space="preserve">  </w:t>
      </w:r>
      <w:r w:rsidR="00F9051D">
        <w:t>ÚVO</w:t>
      </w:r>
      <w:r w:rsidR="00F9051D" w:rsidRPr="006E4DBE">
        <w:t xml:space="preserve"> </w:t>
      </w:r>
      <w:r w:rsidRPr="006E4DBE">
        <w:t xml:space="preserve">doručí poskytovateľovi </w:t>
      </w:r>
      <w:r w:rsidR="00131297">
        <w:rPr>
          <w:rFonts w:cs="Arial"/>
          <w:szCs w:val="19"/>
        </w:rPr>
        <w:t>kópiu</w:t>
      </w:r>
      <w:r w:rsidR="00131297" w:rsidRPr="006E4DBE">
        <w:t xml:space="preserve"> </w:t>
      </w:r>
      <w:r w:rsidRPr="006E4DBE">
        <w:t>právoplatné</w:t>
      </w:r>
      <w:r w:rsidR="00131297">
        <w:t>ho</w:t>
      </w:r>
      <w:r w:rsidRPr="006E4DBE">
        <w:t xml:space="preserve"> rozhodnuti</w:t>
      </w:r>
      <w:r w:rsidR="00131297">
        <w:t>a</w:t>
      </w:r>
      <w:r w:rsidRPr="006E4DBE">
        <w:t xml:space="preserve">  ÚVO, pričom lehota </w:t>
      </w:r>
      <w:r w:rsidR="00F9051D">
        <w:t xml:space="preserve">10 pracovných dní </w:t>
      </w:r>
      <w:r w:rsidRPr="006E4DBE">
        <w:t>na vypracovanie návrhu správy/správy z kontroly začne pre poskytovateľa plynúť odo dňa doručenia právoplatného rozhodnutia ÚVO. V prípade, že prijímateľ podal proti rozhodnutiu ÚVO odvolanie, zasiela na vedomie poskytovateľovi</w:t>
      </w:r>
      <w:r w:rsidR="00A57E51" w:rsidRPr="00A57E51">
        <w:t xml:space="preserve"> </w:t>
      </w:r>
      <w:r w:rsidR="00A57E51">
        <w:t>písomné vyhotovenie odvolania</w:t>
      </w:r>
      <w:r w:rsidR="00A57E51" w:rsidRPr="006B68B2">
        <w:t xml:space="preserve"> </w:t>
      </w:r>
      <w:r w:rsidR="00A57E51">
        <w:t>spolu s kópiou právoplatného rozhodnutia ÚVO</w:t>
      </w:r>
      <w:r w:rsidRPr="006E4DBE">
        <w:t xml:space="preserve"> (listom alebo e-mailom na adresu </w:t>
      </w:r>
      <w:hyperlink r:id="rId19" w:history="1">
        <w:r w:rsidRPr="006E4DBE">
          <w:rPr>
            <w:rStyle w:val="Hypertextovprepojenie"/>
          </w:rPr>
          <w:t>vo.sep@minv.sk</w:t>
        </w:r>
      </w:hyperlink>
      <w:r w:rsidR="00A57E51" w:rsidRPr="009750E6">
        <w:rPr>
          <w:rStyle w:val="Hypertextovprepojenie"/>
          <w:rFonts w:cs="Arial"/>
          <w:color w:val="auto"/>
          <w:szCs w:val="19"/>
        </w:rPr>
        <w:t xml:space="preserve"> a na e-mailovú adresu poskytovateľa uvedenú vo výzve na podanie podnetu</w:t>
      </w:r>
      <w:r w:rsidRPr="006E4DBE">
        <w:t>).</w:t>
      </w:r>
    </w:p>
    <w:p w14:paraId="728F295B" w14:textId="187C3B08" w:rsidR="006E4DBE" w:rsidRPr="006E4DBE" w:rsidRDefault="006E4DBE" w:rsidP="006E4DBE">
      <w:pPr>
        <w:spacing w:before="120" w:after="120" w:line="288" w:lineRule="auto"/>
        <w:jc w:val="both"/>
      </w:pPr>
      <w:r w:rsidRPr="006E4DBE">
        <w:t>V prípade, že právoplatné rozhodnutie ÚVO nepotvrdí predbežné závery poskytovateľa týkajúce sa porušenia pravidiel a postupov VO, ktoré mali alebo mohli mať vplyv na výsledok VO</w:t>
      </w:r>
      <w:r w:rsidR="00A57E51">
        <w:t>, poskytovateľ trvá na zistených nedostatkoch</w:t>
      </w:r>
      <w:r w:rsidR="00A57E51" w:rsidRPr="006E4DBE">
        <w:t xml:space="preserve"> </w:t>
      </w:r>
      <w:r w:rsidRPr="006E4DBE">
        <w:t xml:space="preserve">a nie je možné odstrániť protiprávny stav, je poskytovateľ oprávnený uplatniť ex </w:t>
      </w:r>
      <w:proofErr w:type="spellStart"/>
      <w:r w:rsidRPr="006E4DBE">
        <w:t>ante</w:t>
      </w:r>
      <w:proofErr w:type="spellEnd"/>
      <w:r w:rsidRPr="006E4DBE">
        <w:t xml:space="preserve"> finančnú opravu pred podpisom zmluvy s úspešným uchádzačom iba v prípade, ak by opakovaním procesu VO vznikli dodatočné náklady</w:t>
      </w:r>
      <w:r w:rsidR="009750E6" w:rsidRPr="009750E6">
        <w:rPr>
          <w:sz w:val="18"/>
          <w:szCs w:val="18"/>
        </w:rPr>
        <w:t xml:space="preserve"> </w:t>
      </w:r>
      <w:r w:rsidR="009750E6">
        <w:rPr>
          <w:sz w:val="18"/>
          <w:szCs w:val="18"/>
        </w:rPr>
        <w:t>a časové obmedzenia</w:t>
      </w:r>
      <w:r w:rsidRPr="006E4DBE">
        <w:t>. Uvedenú skutočnosť je povinný preukázať prijímateľ na základe výzvy poskytovateľa. V prípade, že nie je možné preukázať, že opakovaním procesu VO by vznikli dodatočné náklady</w:t>
      </w:r>
      <w:r w:rsidR="009750E6" w:rsidRPr="009750E6">
        <w:rPr>
          <w:sz w:val="18"/>
          <w:szCs w:val="18"/>
        </w:rPr>
        <w:t xml:space="preserve"> </w:t>
      </w:r>
      <w:r w:rsidR="009750E6">
        <w:rPr>
          <w:sz w:val="18"/>
          <w:szCs w:val="18"/>
        </w:rPr>
        <w:t>a časové obmedzenia</w:t>
      </w:r>
      <w:r w:rsidRPr="006E4DBE">
        <w:t>, poskytovateľ konštatuje nesúhlas s podpísaním zmluvy s úspešným uchádzačom a vyzve prijímateľa, aby zrušil použitý postup zadávania zákazky a odporučí vyhlásiť nové verejné obstarávanie.</w:t>
      </w:r>
    </w:p>
    <w:p w14:paraId="1706CC54" w14:textId="7B32A6C5" w:rsidR="006E4DBE" w:rsidRDefault="00A57E51" w:rsidP="00AD07E2">
      <w:pPr>
        <w:spacing w:before="120" w:after="120" w:line="288" w:lineRule="auto"/>
        <w:jc w:val="both"/>
      </w:pPr>
      <w:bookmarkStart w:id="174" w:name="kapitola_33722_ods24"/>
      <w:r>
        <w:t>Ak poskytovateľ ani ÚVO nezistí porušenie pravidiel a postupov VO, ktoré mali alebo mohli mať vplyv na výsledok VO, resp. poskytovateľ pri vecnej kontrole VO nezistí nesúlad</w:t>
      </w:r>
      <w:r w:rsidRPr="001517B0">
        <w:t xml:space="preserve"> predmetu obstarávania, návrhu zmluvných podmienok a iných údajov so schválenou </w:t>
      </w:r>
      <w:proofErr w:type="spellStart"/>
      <w:r w:rsidRPr="001517B0">
        <w:t>ŽoNFP</w:t>
      </w:r>
      <w:proofErr w:type="spellEnd"/>
      <w:r w:rsidRPr="001517B0">
        <w:t xml:space="preserve"> a účinnou zmluvou o NFP</w:t>
      </w:r>
      <w:r>
        <w:t>, v návrhu správy z kontroly/správe z kontroly poskytovateľ vyjadrí súhlas s podpísaním zmluvy prijímateľa s úspešným uchádzačom.</w:t>
      </w:r>
      <w:bookmarkEnd w:id="174"/>
    </w:p>
    <w:p w14:paraId="7CD44160" w14:textId="77777777" w:rsidR="00A57E51" w:rsidRDefault="00A57E51" w:rsidP="00A57E51">
      <w:pPr>
        <w:spacing w:before="120" w:after="120" w:line="288" w:lineRule="auto"/>
        <w:jc w:val="both"/>
      </w:pPr>
      <w:r>
        <w:t>Súhlas s podpísaním zmluvy s úspešným uchádzačom predstavuje predpoklad k vydaniu záveru v rámci následnej ex post kontroly.</w:t>
      </w:r>
    </w:p>
    <w:p w14:paraId="2682A3D7" w14:textId="77777777" w:rsidR="00A57E51" w:rsidRDefault="00A57E51" w:rsidP="00AD07E2">
      <w:pPr>
        <w:spacing w:before="120" w:after="120" w:line="288" w:lineRule="auto"/>
        <w:jc w:val="both"/>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4F479443"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 xml:space="preserve">okrem prípadov kedy je účinnosť zmluvy viazaná na odkladaciu podmienku (napr. </w:t>
      </w:r>
      <w:r w:rsidR="00774183">
        <w:rPr>
          <w:rFonts w:ascii="Arial" w:hAnsi="Arial" w:cs="Arial"/>
          <w:sz w:val="19"/>
          <w:szCs w:val="19"/>
          <w:lang w:val="sk-SK"/>
        </w:rPr>
        <w:t xml:space="preserve">na </w:t>
      </w:r>
      <w:r w:rsidR="003E07AA" w:rsidRPr="00937DBD">
        <w:rPr>
          <w:rFonts w:ascii="Arial" w:hAnsi="Arial" w:cs="Arial"/>
          <w:sz w:val="19"/>
          <w:szCs w:val="19"/>
          <w:lang w:val="sk-SK"/>
        </w:rPr>
        <w:t>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774183" w:rsidRPr="00774183">
        <w:rPr>
          <w:rFonts w:ascii="Arial" w:hAnsi="Arial" w:cs="Arial"/>
          <w:color w:val="auto"/>
          <w:sz w:val="19"/>
          <w:szCs w:val="19"/>
          <w:lang w:val="sk-SK"/>
        </w:rPr>
        <w:t xml:space="preserve"> </w:t>
      </w:r>
      <w:r w:rsidR="00774183" w:rsidRPr="00774183">
        <w:rPr>
          <w:rFonts w:ascii="Arial" w:hAnsi="Arial" w:cs="Arial"/>
          <w:sz w:val="19"/>
          <w:szCs w:val="19"/>
          <w:lang w:val="sk-SK"/>
        </w:rPr>
        <w:t>alebo na deň doručenia správy z kontroly VO so schvaľujúcim výrokom a pod.</w:t>
      </w:r>
      <w:r w:rsidR="003E07AA" w:rsidRPr="00937DBD">
        <w:rPr>
          <w:rFonts w:ascii="Arial" w:hAnsi="Arial" w:cs="Arial"/>
          <w:sz w:val="19"/>
          <w:szCs w:val="19"/>
          <w:lang w:val="sk-SK"/>
        </w:rPr>
        <w:t>)</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1A28FF4D" w14:textId="77777777" w:rsidR="007E728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14:paraId="069511E7" w14:textId="1A51599F" w:rsidR="00774183" w:rsidRDefault="00B73EC8" w:rsidP="005B7173">
      <w:pPr>
        <w:pStyle w:val="Default"/>
        <w:numPr>
          <w:ilvl w:val="0"/>
          <w:numId w:val="111"/>
        </w:numPr>
        <w:spacing w:before="120" w:after="120" w:line="288" w:lineRule="auto"/>
        <w:jc w:val="both"/>
        <w:rPr>
          <w:rFonts w:ascii="Arial" w:hAnsi="Arial" w:cs="Arial"/>
          <w:color w:val="auto"/>
          <w:sz w:val="19"/>
          <w:szCs w:val="19"/>
          <w:lang w:val="sk-SK"/>
        </w:rPr>
      </w:pPr>
      <w:r w:rsidRPr="00B73EC8">
        <w:rPr>
          <w:rFonts w:ascii="Arial" w:hAnsi="Arial" w:cs="Arial"/>
          <w:color w:val="auto"/>
          <w:sz w:val="19"/>
          <w:szCs w:val="19"/>
          <w:lang w:val="sk-SK"/>
        </w:rPr>
        <w:t>zmluva je už platná</w:t>
      </w:r>
      <w:r w:rsid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a  účinná (platí pre zákazky uskutočnené podľa Obchodných podmienok elektronického trhoviska (OPET) verzia 3.3</w:t>
      </w:r>
      <w:r w:rsidR="00774183" w:rsidRPr="00774183">
        <w:rPr>
          <w:rFonts w:ascii="Arial" w:hAnsi="Arial" w:cs="Arial"/>
          <w:color w:val="auto"/>
          <w:sz w:val="19"/>
          <w:szCs w:val="19"/>
          <w:lang w:val="sk-SK"/>
        </w:rPr>
        <w:t xml:space="preserve"> bez odkladacej podmienky nadobudnutia účinnosti viď nižšie</w:t>
      </w:r>
      <w:r w:rsidR="007E728A" w:rsidRPr="007E728A">
        <w:rPr>
          <w:rFonts w:ascii="Arial" w:hAnsi="Arial" w:cs="Arial"/>
          <w:color w:val="auto"/>
          <w:sz w:val="19"/>
          <w:szCs w:val="19"/>
          <w:lang w:val="sk-SK"/>
        </w:rPr>
        <w:t>)</w:t>
      </w:r>
      <w:r w:rsidR="00F9051D">
        <w:rPr>
          <w:rFonts w:ascii="Arial" w:hAnsi="Arial" w:cs="Arial"/>
          <w:color w:val="auto"/>
          <w:sz w:val="19"/>
          <w:szCs w:val="19"/>
          <w:lang w:val="sk-SK"/>
        </w:rPr>
        <w:t>alebo</w:t>
      </w:r>
    </w:p>
    <w:p w14:paraId="4237CA36" w14:textId="59D5EB67" w:rsidR="003E07AA" w:rsidRDefault="00774183" w:rsidP="003E07AA">
      <w:pPr>
        <w:pStyle w:val="Default"/>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 xml:space="preserve">zmluva je len platná - </w:t>
      </w:r>
      <w:r w:rsidR="00A57E51">
        <w:rPr>
          <w:rFonts w:ascii="Arial" w:hAnsi="Arial" w:cs="Arial"/>
          <w:color w:val="auto"/>
          <w:sz w:val="19"/>
          <w:szCs w:val="19"/>
          <w:lang w:val="sk-SK"/>
        </w:rPr>
        <w:t>p</w:t>
      </w:r>
      <w:r w:rsidR="007E728A" w:rsidRPr="007E728A">
        <w:rPr>
          <w:rFonts w:ascii="Arial" w:hAnsi="Arial" w:cs="Arial"/>
          <w:color w:val="auto"/>
          <w:sz w:val="19"/>
          <w:szCs w:val="19"/>
          <w:lang w:val="sk-SK"/>
        </w:rPr>
        <w:t xml:space="preserve">rijímateľ v osobitných požiadavkách na plnenie Opisného formulára môže zadať odkladaciu podmienku nadobudnutia účinnosti zmluvy (napr. </w:t>
      </w:r>
      <w:r>
        <w:rPr>
          <w:rFonts w:ascii="Arial" w:hAnsi="Arial" w:cs="Arial"/>
          <w:color w:val="auto"/>
          <w:sz w:val="19"/>
          <w:szCs w:val="19"/>
          <w:lang w:val="sk-SK"/>
        </w:rPr>
        <w:t>schvaľujúce vyjadrenie v správe z</w:t>
      </w:r>
      <w:r w:rsidRP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 xml:space="preserve"> ko</w:t>
      </w:r>
      <w:r w:rsidR="007E728A">
        <w:rPr>
          <w:rFonts w:ascii="Arial" w:hAnsi="Arial" w:cs="Arial"/>
          <w:color w:val="auto"/>
          <w:sz w:val="19"/>
          <w:szCs w:val="19"/>
          <w:lang w:val="sk-SK"/>
        </w:rPr>
        <w:t>ntroly verejného obstarávania)</w:t>
      </w:r>
      <w:r w:rsidR="00F9051D">
        <w:rPr>
          <w:rFonts w:ascii="Arial" w:hAnsi="Arial" w:cs="Arial"/>
          <w:color w:val="auto"/>
          <w:sz w:val="19"/>
          <w:szCs w:val="19"/>
          <w:lang w:val="sk-SK"/>
        </w:rPr>
        <w:t>.</w:t>
      </w:r>
      <w:r w:rsidR="003E07AA" w:rsidRPr="00937DBD">
        <w:rPr>
          <w:rFonts w:ascii="Arial" w:hAnsi="Arial" w:cs="Arial"/>
          <w:color w:val="auto"/>
          <w:sz w:val="19"/>
          <w:szCs w:val="19"/>
          <w:lang w:val="sk-SK"/>
        </w:rPr>
        <w:t>Tento</w:t>
      </w:r>
      <w:r w:rsidR="003E07AA" w:rsidRPr="00703E20">
        <w:rPr>
          <w:rFonts w:ascii="Arial" w:hAnsi="Arial" w:cs="Arial"/>
          <w:color w:val="auto"/>
          <w:sz w:val="19"/>
          <w:szCs w:val="19"/>
          <w:lang w:val="sk-SK"/>
        </w:rPr>
        <w:t xml:space="preserve"> druh kontroly </w:t>
      </w:r>
      <w:r w:rsidR="003E07AA">
        <w:rPr>
          <w:rFonts w:ascii="Arial" w:hAnsi="Arial" w:cs="Arial"/>
          <w:color w:val="auto"/>
          <w:sz w:val="19"/>
          <w:szCs w:val="19"/>
          <w:lang w:val="sk-SK"/>
        </w:rPr>
        <w:t xml:space="preserve"> </w:t>
      </w:r>
      <w:r w:rsidR="003E07AA" w:rsidRPr="00703E20">
        <w:rPr>
          <w:rFonts w:ascii="Arial" w:hAnsi="Arial" w:cs="Arial"/>
          <w:color w:val="auto"/>
          <w:sz w:val="19"/>
          <w:szCs w:val="19"/>
          <w:lang w:val="sk-SK"/>
        </w:rPr>
        <w:t>sa nevzťahuje na VO, ktoré bolo predmetom druhej ex-</w:t>
      </w:r>
      <w:proofErr w:type="spellStart"/>
      <w:r w:rsidR="003E07AA" w:rsidRPr="00703E20">
        <w:rPr>
          <w:rFonts w:ascii="Arial" w:hAnsi="Arial" w:cs="Arial"/>
          <w:color w:val="auto"/>
          <w:sz w:val="19"/>
          <w:szCs w:val="19"/>
          <w:lang w:val="sk-SK"/>
        </w:rPr>
        <w:t>ante</w:t>
      </w:r>
      <w:proofErr w:type="spellEnd"/>
      <w:r w:rsidR="003E07AA" w:rsidRPr="00703E20">
        <w:rPr>
          <w:rFonts w:ascii="Arial" w:hAnsi="Arial" w:cs="Arial"/>
          <w:color w:val="auto"/>
          <w:sz w:val="19"/>
          <w:szCs w:val="19"/>
          <w:lang w:val="sk-SK"/>
        </w:rPr>
        <w:t xml:space="preserve"> kontroly (na tento prípad sa vzťahuje postup</w:t>
      </w:r>
      <w:r w:rsidR="00E275A6">
        <w:rPr>
          <w:rFonts w:ascii="Arial" w:hAnsi="Arial" w:cs="Arial"/>
          <w:color w:val="auto"/>
          <w:sz w:val="19"/>
          <w:szCs w:val="19"/>
          <w:lang w:val="sk-SK"/>
        </w:rPr>
        <w:t xml:space="preserve"> kontroly VO</w:t>
      </w:r>
      <w:r w:rsidR="003E07AA" w:rsidRPr="00703E20">
        <w:rPr>
          <w:rFonts w:ascii="Arial" w:hAnsi="Arial" w:cs="Arial"/>
          <w:color w:val="auto"/>
          <w:sz w:val="19"/>
          <w:szCs w:val="19"/>
          <w:lang w:val="sk-SK"/>
        </w:rPr>
        <w:t xml:space="preserve"> uvedený v písm. d) tejto príručky – </w:t>
      </w:r>
      <w:r w:rsidR="003E07AA" w:rsidRPr="00703E20" w:rsidDel="00AC19A3">
        <w:rPr>
          <w:rFonts w:ascii="Arial" w:hAnsi="Arial" w:cs="Arial"/>
          <w:color w:val="auto"/>
          <w:sz w:val="19"/>
          <w:szCs w:val="19"/>
          <w:lang w:val="sk-SK"/>
        </w:rPr>
        <w:t>N</w:t>
      </w:r>
      <w:r w:rsidR="003E07AA" w:rsidRPr="00703E20">
        <w:rPr>
          <w:rFonts w:ascii="Arial" w:hAnsi="Arial" w:cs="Arial"/>
          <w:color w:val="auto"/>
          <w:sz w:val="19"/>
          <w:szCs w:val="19"/>
          <w:lang w:val="sk-SK"/>
        </w:rPr>
        <w:t xml:space="preserve">ásledná ex-post kontrola). </w:t>
      </w:r>
    </w:p>
    <w:p w14:paraId="6E51E630" w14:textId="3F0034ED"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lastRenderedPageBreak/>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15"/>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w:t>
      </w:r>
      <w:proofErr w:type="spellStart"/>
      <w:r w:rsidR="00E70656" w:rsidRPr="00E70656">
        <w:rPr>
          <w:rFonts w:ascii="Arial" w:hAnsi="Arial" w:cs="Arial"/>
          <w:sz w:val="19"/>
          <w:szCs w:val="19"/>
          <w:lang w:val="sk-SK"/>
        </w:rPr>
        <w:t>ante</w:t>
      </w:r>
      <w:proofErr w:type="spellEnd"/>
      <w:r w:rsidR="00E70656" w:rsidRPr="00E70656">
        <w:rPr>
          <w:rFonts w:ascii="Arial" w:hAnsi="Arial" w:cs="Arial"/>
          <w:sz w:val="19"/>
          <w:szCs w:val="19"/>
          <w:lang w:val="sk-SK"/>
        </w:rPr>
        <w:t xml:space="preserv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05FB3427" w:rsidR="009D7F63" w:rsidRPr="0073389C" w:rsidRDefault="00774183" w:rsidP="009D7F63">
      <w:pPr>
        <w:pStyle w:val="Bulletslevel2"/>
        <w:spacing w:after="120" w:line="288" w:lineRule="auto"/>
        <w:ind w:left="567" w:hanging="283"/>
        <w:rPr>
          <w:rFonts w:cs="Arial"/>
          <w:szCs w:val="19"/>
          <w:lang w:val="sk-SK"/>
        </w:rPr>
      </w:pPr>
      <w:r>
        <w:rPr>
          <w:rFonts w:cs="Arial"/>
          <w:szCs w:val="19"/>
          <w:lang w:val="sk-SK"/>
        </w:rPr>
        <w:t>informácie o</w:t>
      </w:r>
      <w:r w:rsidRPr="0073389C">
        <w:rPr>
          <w:rFonts w:cs="Arial"/>
          <w:szCs w:val="19"/>
          <w:lang w:val="sk-SK"/>
        </w:rPr>
        <w:t xml:space="preserve"> </w:t>
      </w:r>
      <w:r w:rsidR="009D7F63" w:rsidRPr="0073389C">
        <w:rPr>
          <w:rFonts w:cs="Arial"/>
          <w:szCs w:val="19"/>
          <w:lang w:val="sk-SK"/>
        </w:rPr>
        <w:t xml:space="preserve">výsledku VO/ informácií zaslaných ÚVO a </w:t>
      </w:r>
      <w:proofErr w:type="spellStart"/>
      <w:r w:rsidR="009D7F63" w:rsidRPr="0073389C">
        <w:rPr>
          <w:rFonts w:cs="Arial"/>
          <w:szCs w:val="19"/>
          <w:lang w:val="sk-SK"/>
        </w:rPr>
        <w:t>Ú.v</w:t>
      </w:r>
      <w:proofErr w:type="spellEnd"/>
      <w:r w:rsidR="009D7F63" w:rsidRPr="0073389C">
        <w:rPr>
          <w:rFonts w:cs="Arial"/>
          <w:szCs w:val="19"/>
          <w:lang w:val="sk-SK"/>
        </w:rPr>
        <w:t>. EÚ;</w:t>
      </w:r>
    </w:p>
    <w:p w14:paraId="7A55D2E3" w14:textId="110C7DA9" w:rsidR="009D7F63" w:rsidRDefault="00774183" w:rsidP="009D7F63">
      <w:pPr>
        <w:pStyle w:val="Bulletslevel2"/>
        <w:spacing w:after="120" w:line="288" w:lineRule="auto"/>
        <w:ind w:left="567" w:hanging="283"/>
        <w:rPr>
          <w:rFonts w:cs="Arial"/>
          <w:szCs w:val="19"/>
          <w:lang w:val="sk-SK"/>
        </w:rPr>
      </w:pPr>
      <w:r w:rsidRPr="0073389C">
        <w:rPr>
          <w:rFonts w:cs="Arial"/>
          <w:szCs w:val="19"/>
          <w:lang w:val="sk-SK"/>
        </w:rPr>
        <w:t>potvrdeni</w:t>
      </w:r>
      <w:r>
        <w:rPr>
          <w:rFonts w:cs="Arial"/>
          <w:szCs w:val="19"/>
          <w:lang w:val="sk-SK"/>
        </w:rPr>
        <w:t>a</w:t>
      </w:r>
      <w:r w:rsidRPr="0073389C">
        <w:rPr>
          <w:rFonts w:cs="Arial"/>
          <w:szCs w:val="19"/>
          <w:lang w:val="sk-SK"/>
        </w:rPr>
        <w:t xml:space="preserve"> </w:t>
      </w:r>
      <w:r w:rsidR="009D7F63" w:rsidRPr="0073389C">
        <w:rPr>
          <w:rFonts w:cs="Arial"/>
          <w:szCs w:val="19"/>
          <w:lang w:val="sk-SK"/>
        </w:rPr>
        <w:t>o zverejnení uzavretej zmluvy medzi prijímateľom a úspešným uchádzačom v CRZ, resp. na webovom sídle prijímateľa (uvedené zdokladuje napr. predložením „</w:t>
      </w:r>
      <w:proofErr w:type="spellStart"/>
      <w:r w:rsidR="009D7F63" w:rsidRPr="0073389C">
        <w:rPr>
          <w:rFonts w:cs="Arial"/>
          <w:szCs w:val="19"/>
          <w:lang w:val="sk-SK"/>
        </w:rPr>
        <w:t>print</w:t>
      </w:r>
      <w:proofErr w:type="spellEnd"/>
      <w:r w:rsidR="009D7F63" w:rsidRPr="0073389C">
        <w:rPr>
          <w:rFonts w:cs="Arial"/>
          <w:szCs w:val="19"/>
          <w:lang w:val="sk-SK"/>
        </w:rPr>
        <w:t xml:space="preserve"> </w:t>
      </w:r>
      <w:proofErr w:type="spellStart"/>
      <w:r w:rsidR="009D7F63" w:rsidRPr="0073389C">
        <w:rPr>
          <w:rFonts w:cs="Arial"/>
          <w:szCs w:val="19"/>
          <w:lang w:val="sk-SK"/>
        </w:rPr>
        <w:t>screen</w:t>
      </w:r>
      <w:proofErr w:type="spellEnd"/>
      <w:r w:rsidR="009D7F63" w:rsidRPr="0073389C">
        <w:rPr>
          <w:rFonts w:cs="Arial"/>
          <w:szCs w:val="19"/>
          <w:lang w:val="sk-SK"/>
        </w:rPr>
        <w:t>“);</w:t>
      </w:r>
    </w:p>
    <w:p w14:paraId="0B24E19F" w14:textId="46ACD5A0"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w:t>
      </w:r>
      <w:r w:rsidR="00774183">
        <w:rPr>
          <w:rFonts w:cs="Arial"/>
          <w:szCs w:val="19"/>
          <w:lang w:val="sk-SK"/>
        </w:rPr>
        <w:t>ho</w:t>
      </w:r>
      <w:r w:rsidRPr="00E70656">
        <w:rPr>
          <w:rFonts w:cs="Arial"/>
          <w:szCs w:val="19"/>
          <w:lang w:val="sk-SK"/>
        </w:rPr>
        <w:t xml:space="preserve"> vyhlásenia o neprítomnosti konfliktu záujmov osôb zúčastňujúcich sa na procese VO;</w:t>
      </w:r>
    </w:p>
    <w:p w14:paraId="17560AF1" w14:textId="273D666E"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w:t>
      </w:r>
      <w:r w:rsidR="00774183">
        <w:rPr>
          <w:rFonts w:cs="Arial"/>
          <w:szCs w:val="19"/>
          <w:lang w:val="sk-SK"/>
        </w:rPr>
        <w:t>ho</w:t>
      </w:r>
      <w:r w:rsidRPr="003E07AA">
        <w:rPr>
          <w:rFonts w:cs="Arial"/>
          <w:szCs w:val="19"/>
          <w:lang w:val="sk-SK"/>
        </w:rPr>
        <w:t xml:space="preserve"> </w:t>
      </w:r>
      <w:r w:rsidR="00774183" w:rsidRPr="003E07AA">
        <w:rPr>
          <w:rFonts w:cs="Arial"/>
          <w:szCs w:val="19"/>
          <w:lang w:val="sk-SK"/>
        </w:rPr>
        <w:t>rozhodnuti</w:t>
      </w:r>
      <w:r w:rsidR="00774183">
        <w:rPr>
          <w:rFonts w:cs="Arial"/>
          <w:szCs w:val="19"/>
          <w:lang w:val="sk-SK"/>
        </w:rPr>
        <w:t>a</w:t>
      </w:r>
      <w:r w:rsidR="00774183" w:rsidRPr="003E07AA">
        <w:rPr>
          <w:rFonts w:cs="Arial"/>
          <w:szCs w:val="19"/>
          <w:lang w:val="sk-SK"/>
        </w:rPr>
        <w:t xml:space="preserve"> </w:t>
      </w:r>
      <w:r w:rsidRPr="003E07AA">
        <w:rPr>
          <w:rFonts w:cs="Arial"/>
          <w:szCs w:val="19"/>
          <w:lang w:val="sk-SK"/>
        </w:rPr>
        <w:t>ÚVO, pokiaľ bola v rámci daného VO vykonaná kontrola</w:t>
      </w:r>
      <w:r w:rsidRPr="00E70656">
        <w:rPr>
          <w:rFonts w:cs="Arial"/>
          <w:szCs w:val="19"/>
          <w:lang w:val="sk-SK"/>
        </w:rPr>
        <w:t>;</w:t>
      </w:r>
    </w:p>
    <w:p w14:paraId="7A55D2E4" w14:textId="71B83C22" w:rsidR="009D7F63" w:rsidRPr="0073389C" w:rsidRDefault="00774183" w:rsidP="009D7F63">
      <w:pPr>
        <w:pStyle w:val="Bulletslevel2"/>
        <w:spacing w:after="120" w:line="288" w:lineRule="auto"/>
        <w:ind w:left="567" w:hanging="283"/>
        <w:rPr>
          <w:rFonts w:cs="Arial"/>
          <w:szCs w:val="19"/>
          <w:lang w:val="sk-SK"/>
        </w:rPr>
      </w:pPr>
      <w:r w:rsidRPr="0073389C">
        <w:rPr>
          <w:rFonts w:cs="Arial"/>
          <w:szCs w:val="19"/>
          <w:lang w:val="sk-SK"/>
        </w:rPr>
        <w:t>ďalš</w:t>
      </w:r>
      <w:r>
        <w:rPr>
          <w:rFonts w:cs="Arial"/>
          <w:szCs w:val="19"/>
          <w:lang w:val="sk-SK"/>
        </w:rPr>
        <w:t>ích</w:t>
      </w:r>
      <w:r w:rsidRPr="0073389C">
        <w:rPr>
          <w:rFonts w:cs="Arial"/>
          <w:szCs w:val="19"/>
          <w:lang w:val="sk-SK"/>
        </w:rPr>
        <w:t xml:space="preserve"> </w:t>
      </w:r>
      <w:r w:rsidR="009D7F63" w:rsidRPr="0073389C">
        <w:rPr>
          <w:rFonts w:cs="Arial"/>
          <w:szCs w:val="19"/>
          <w:lang w:val="sk-SK"/>
        </w:rPr>
        <w:t>relevantn</w:t>
      </w:r>
      <w:r>
        <w:rPr>
          <w:rFonts w:cs="Arial"/>
          <w:szCs w:val="19"/>
          <w:lang w:val="sk-SK"/>
        </w:rPr>
        <w:t>ých</w:t>
      </w:r>
      <w:r w:rsidR="009D7F63" w:rsidRPr="0073389C">
        <w:rPr>
          <w:rFonts w:cs="Arial"/>
          <w:szCs w:val="19"/>
          <w:lang w:val="sk-SK"/>
        </w:rPr>
        <w:t xml:space="preserve"> doklad</w:t>
      </w:r>
      <w:r>
        <w:rPr>
          <w:rFonts w:cs="Arial"/>
          <w:szCs w:val="19"/>
          <w:lang w:val="sk-SK"/>
        </w:rPr>
        <w:t>ov</w:t>
      </w:r>
      <w:r w:rsidR="009D7F63" w:rsidRPr="0073389C">
        <w:rPr>
          <w:rFonts w:cs="Arial"/>
          <w:szCs w:val="19"/>
          <w:lang w:val="sk-SK"/>
        </w:rPr>
        <w:t>, týkajúc</w:t>
      </w:r>
      <w:r>
        <w:rPr>
          <w:rFonts w:cs="Arial"/>
          <w:szCs w:val="19"/>
          <w:lang w:val="sk-SK"/>
        </w:rPr>
        <w:t>ich</w:t>
      </w:r>
      <w:r w:rsidR="009D7F63" w:rsidRPr="0073389C">
        <w:rPr>
          <w:rFonts w:cs="Arial"/>
          <w:szCs w:val="19"/>
          <w:lang w:val="sk-SK"/>
        </w:rPr>
        <w:t xml:space="preserv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w:t>
      </w:r>
      <w:proofErr w:type="spellStart"/>
      <w:r w:rsidRPr="00E575D3">
        <w:rPr>
          <w:rFonts w:cs="Arial"/>
          <w:szCs w:val="19"/>
        </w:rPr>
        <w:t>ante</w:t>
      </w:r>
      <w:proofErr w:type="spellEnd"/>
      <w:r w:rsidRPr="00E575D3">
        <w:rPr>
          <w:rFonts w:cs="Arial"/>
          <w:szCs w:val="19"/>
        </w:rPr>
        <w:t xml:space="preserve"> kontroly, resp. prijímateľ v procese druhej ex-</w:t>
      </w:r>
      <w:proofErr w:type="spellStart"/>
      <w:r w:rsidRPr="00E575D3">
        <w:rPr>
          <w:rFonts w:cs="Arial"/>
          <w:szCs w:val="19"/>
        </w:rPr>
        <w:t>ante</w:t>
      </w:r>
      <w:proofErr w:type="spellEnd"/>
      <w:r w:rsidRPr="00E575D3">
        <w:rPr>
          <w:rFonts w:cs="Arial"/>
          <w:szCs w:val="19"/>
        </w:rPr>
        <w:t xml:space="preserv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53F65654"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r w:rsidR="00774183">
        <w:rPr>
          <w:rFonts w:ascii="Arial" w:hAnsi="Arial" w:cs="Arial"/>
          <w:color w:val="auto"/>
          <w:sz w:val="19"/>
          <w:szCs w:val="19"/>
          <w:lang w:val="sk-SK"/>
        </w:rPr>
        <w:t xml:space="preserve"> </w:t>
      </w:r>
      <w:r w:rsidR="00774183" w:rsidRPr="00774183">
        <w:rPr>
          <w:rFonts w:ascii="Arial" w:hAnsi="Arial" w:cs="Arial"/>
          <w:color w:val="auto"/>
          <w:sz w:val="19"/>
          <w:szCs w:val="19"/>
          <w:lang w:val="sk-SK"/>
        </w:rPr>
        <w:t xml:space="preserve">V prípade, že </w:t>
      </w:r>
      <w:r w:rsidR="00774183" w:rsidRPr="00774183">
        <w:rPr>
          <w:rFonts w:ascii="Arial" w:hAnsi="Arial" w:cs="Arial"/>
          <w:b/>
          <w:color w:val="auto"/>
          <w:sz w:val="19"/>
          <w:szCs w:val="19"/>
          <w:lang w:val="sk-SK"/>
        </w:rPr>
        <w:t>cena v ponuke uchádzača</w:t>
      </w:r>
      <w:r w:rsidR="00774183" w:rsidRPr="00774183">
        <w:rPr>
          <w:rFonts w:ascii="Arial" w:hAnsi="Arial" w:cs="Arial"/>
          <w:color w:val="auto"/>
          <w:sz w:val="19"/>
          <w:szCs w:val="19"/>
          <w:lang w:val="sk-SK"/>
        </w:rPr>
        <w:t xml:space="preserve">, ktorý bol vyhodnotený </w:t>
      </w:r>
      <w:r w:rsidR="00774183" w:rsidRPr="00774183">
        <w:rPr>
          <w:rFonts w:ascii="Arial" w:hAnsi="Arial" w:cs="Arial"/>
          <w:b/>
          <w:color w:val="auto"/>
          <w:sz w:val="19"/>
          <w:szCs w:val="19"/>
          <w:lang w:val="sk-SK"/>
        </w:rPr>
        <w:t>ako úspešný, je vyššia ako predpokladaná hodnota zákazky</w:t>
      </w:r>
      <w:r w:rsidR="00774183" w:rsidRPr="00774183">
        <w:rPr>
          <w:rFonts w:ascii="Arial" w:hAnsi="Arial" w:cs="Arial"/>
          <w:color w:val="auto"/>
          <w:sz w:val="19"/>
          <w:szCs w:val="19"/>
          <w:lang w:val="sk-SK"/>
        </w:rPr>
        <w:t xml:space="preserve">, poskytovateľ požaduje od prijímateľa odôvodnenie, prečo predmetný postup zadávania zákazky nezrušil, ak nejde o zákazku realizovanú cez EKS. V prípade, že v rámci použitého postupu zadávania zákazky bola predložená len jedna ponuka a prijímateľ použitý postup zadávania zákazky nezrušil, je povinný v súlade s </w:t>
      </w:r>
      <w:r w:rsidR="00774183" w:rsidRPr="00774183">
        <w:rPr>
          <w:rFonts w:ascii="Arial" w:hAnsi="Arial" w:cs="Arial"/>
          <w:b/>
          <w:color w:val="auto"/>
          <w:sz w:val="19"/>
          <w:szCs w:val="19"/>
          <w:lang w:val="sk-SK"/>
        </w:rPr>
        <w:t>§ 57 ods. 2 ZVO</w:t>
      </w:r>
      <w:r w:rsidR="00774183" w:rsidRPr="00774183">
        <w:rPr>
          <w:rFonts w:ascii="Arial" w:hAnsi="Arial" w:cs="Arial"/>
          <w:color w:val="auto"/>
          <w:sz w:val="19"/>
          <w:szCs w:val="19"/>
          <w:lang w:val="sk-SK"/>
        </w:rPr>
        <w:t xml:space="preserve"> zverejniť v profile </w:t>
      </w:r>
      <w:r w:rsidR="00774183" w:rsidRPr="00774183">
        <w:rPr>
          <w:rFonts w:ascii="Arial" w:hAnsi="Arial" w:cs="Arial"/>
          <w:b/>
          <w:color w:val="auto"/>
          <w:sz w:val="19"/>
          <w:szCs w:val="19"/>
          <w:lang w:val="sk-SK"/>
        </w:rPr>
        <w:t>odôvodnenie</w:t>
      </w:r>
      <w:r w:rsidR="00774183" w:rsidRPr="00774183">
        <w:rPr>
          <w:rFonts w:ascii="Arial" w:hAnsi="Arial" w:cs="Arial"/>
          <w:color w:val="auto"/>
          <w:sz w:val="19"/>
          <w:szCs w:val="19"/>
          <w:lang w:val="sk-SK"/>
        </w:rPr>
        <w:t xml:space="preserve">, prečo verejné obstarávanie nezrušil. Ustanovenia týkajúce sa prípadu, že bola predložená jedna ponuka sa </w:t>
      </w:r>
      <w:r w:rsidR="00774183" w:rsidRPr="00774183">
        <w:rPr>
          <w:rFonts w:ascii="Arial" w:hAnsi="Arial" w:cs="Arial"/>
          <w:b/>
          <w:color w:val="auto"/>
          <w:sz w:val="19"/>
          <w:szCs w:val="19"/>
          <w:lang w:val="sk-SK"/>
        </w:rPr>
        <w:t>nevzťahujú na zákazky</w:t>
      </w:r>
      <w:r w:rsidR="00774183" w:rsidRPr="00774183">
        <w:rPr>
          <w:rFonts w:ascii="Arial" w:hAnsi="Arial" w:cs="Arial"/>
          <w:color w:val="auto"/>
          <w:sz w:val="19"/>
          <w:szCs w:val="19"/>
          <w:lang w:val="sk-SK"/>
        </w:rPr>
        <w:t xml:space="preserve"> s nízkymi hodnotami podľa § 117 ZVO a zákazky s využitím elektronického trhoviska.</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16"/>
      </w:r>
      <w:r w:rsidR="00BA496C" w:rsidRPr="00BA496C">
        <w:t>, pokiaľ Prijímateľ je povinnou osobou v zmysle zákona o slobodnom prístupe k informáciám.</w:t>
      </w:r>
    </w:p>
    <w:p w14:paraId="4A065DB8" w14:textId="2DA8E1D7"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w:t>
      </w:r>
      <w:r w:rsidRPr="00E70656">
        <w:rPr>
          <w:rFonts w:cs="Arial"/>
          <w:szCs w:val="19"/>
        </w:rPr>
        <w:t>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lastRenderedPageBreak/>
        <w:t>Ak poskytovateľ</w:t>
      </w:r>
      <w:r w:rsidRPr="00E70656" w:rsidDel="006526CF">
        <w:rPr>
          <w:rFonts w:cs="Arial"/>
          <w:szCs w:val="19"/>
        </w:rPr>
        <w:t xml:space="preserve"> </w:t>
      </w:r>
      <w:r w:rsidRPr="00E70656">
        <w:rPr>
          <w:rFonts w:cs="Arial"/>
          <w:szCs w:val="19"/>
        </w:rPr>
        <w:t xml:space="preserve">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E70656">
        <w:rPr>
          <w:rFonts w:cs="Arial"/>
          <w:szCs w:val="19"/>
        </w:rPr>
        <w:t>ŽoP</w:t>
      </w:r>
      <w:proofErr w:type="spellEnd"/>
      <w:r w:rsidRPr="00E70656">
        <w:rPr>
          <w:rFonts w:cs="Arial"/>
          <w:szCs w:val="19"/>
        </w:rPr>
        <w:t>.</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 xml:space="preserve">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73389C">
        <w:t>ŽoP</w:t>
      </w:r>
      <w:proofErr w:type="spellEnd"/>
      <w:r w:rsidRPr="0073389C">
        <w:t>.</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70F1621E"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 xml:space="preserve">skonštatuje uvedenú skutočnosť a určí prípadné </w:t>
      </w:r>
      <w:r w:rsidR="009750E6">
        <w:rPr>
          <w:rFonts w:cs="Arial"/>
          <w:szCs w:val="19"/>
        </w:rPr>
        <w:t>odporúčania</w:t>
      </w:r>
      <w:r w:rsidRPr="0073389C">
        <w:t>.</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737D696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17"/>
      </w:r>
      <w:r w:rsidR="00E275A6">
        <w:rPr>
          <w:rFonts w:cs="Arial"/>
          <w:szCs w:val="19"/>
          <w:lang w:val="sk-SK"/>
        </w:rPr>
        <w:t>(ďalej aj ako „metodický pokyn</w:t>
      </w:r>
      <w:r w:rsidR="00E275A6" w:rsidRPr="00703E20">
        <w:rPr>
          <w:rFonts w:cs="Arial"/>
          <w:szCs w:val="19"/>
          <w:lang w:val="sk-SK"/>
        </w:rPr>
        <w:t xml:space="preserve"> CKO č. 5</w:t>
      </w:r>
      <w:r w:rsidR="00E275A6">
        <w:rPr>
          <w:rFonts w:cs="Arial"/>
          <w:szCs w:val="19"/>
          <w:lang w:val="sk-SK"/>
        </w:rPr>
        <w:t>“)</w:t>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Nepripustenie do financovania znamená, že všetky výdavky vychádzajúce z realizácie výsledku daného VO budú zo strany poskytovateľa v prípade, že budú zahrnuté v </w:t>
      </w:r>
      <w:proofErr w:type="spellStart"/>
      <w:r w:rsidRPr="0073389C">
        <w:t>ŽoP</w:t>
      </w:r>
      <w:proofErr w:type="spellEnd"/>
      <w:r w:rsidRPr="0073389C">
        <w:t>,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Poskytovateľ vykonáva následnú ex-post kontrolu pri všetkých VO, v rámci ktorých bola riadne ukončená druhá ex-</w:t>
      </w:r>
      <w:proofErr w:type="spellStart"/>
      <w:r w:rsidRPr="0073389C">
        <w:rPr>
          <w:lang w:eastAsia="x-none"/>
        </w:rPr>
        <w:t>ante</w:t>
      </w:r>
      <w:proofErr w:type="spellEnd"/>
      <w:r w:rsidRPr="0073389C">
        <w:rPr>
          <w:lang w:eastAsia="x-none"/>
        </w:rPr>
        <w:t xml:space="preserv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0B6406D"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w:t>
      </w:r>
    </w:p>
    <w:p w14:paraId="7A55D2F7" w14:textId="0B953EDA"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 xml:space="preserve">Prijímateľ predkladá poskytovateľovi  </w:t>
      </w:r>
      <w:r w:rsidR="00A85808" w:rsidRPr="0073389C">
        <w:rPr>
          <w:lang w:eastAsia="x-none"/>
        </w:rPr>
        <w:t>zmluv</w:t>
      </w:r>
      <w:r w:rsidR="00A85808">
        <w:rPr>
          <w:lang w:eastAsia="x-none"/>
        </w:rPr>
        <w:t>u</w:t>
      </w:r>
      <w:r w:rsidR="00A85808" w:rsidRPr="0073389C">
        <w:rPr>
          <w:lang w:eastAsia="x-none"/>
        </w:rPr>
        <w:t xml:space="preserve"> </w:t>
      </w:r>
      <w:r w:rsidRPr="0073389C">
        <w:rPr>
          <w:lang w:eastAsia="x-none"/>
        </w:rPr>
        <w:t xml:space="preserve">s úspešným uchádzačom </w:t>
      </w:r>
      <w:r w:rsidR="00A85808" w:rsidRPr="00A85808">
        <w:rPr>
          <w:lang w:eastAsia="x-none"/>
        </w:rPr>
        <w:t>cez ITMS 2014+ spôsobom, ktorý zabezpečí identifikáciu osôb, ktoré zmluvu podpísali, aby bolo možné overiť ich oprávnenosť konať v mene zmluvnej strany.</w:t>
      </w:r>
      <w:r w:rsidRPr="0073389C">
        <w:rPr>
          <w:lang w:eastAsia="x-none"/>
        </w:rPr>
        <w:t xml:space="preserve">. Túto zmluvu predkladá prijímateľ </w:t>
      </w:r>
      <w:r w:rsidR="00A85808" w:rsidRPr="00A85808">
        <w:rPr>
          <w:lang w:eastAsia="x-none"/>
        </w:rPr>
        <w:t>cez ITMS 2014+</w:t>
      </w:r>
      <w:r w:rsidR="00A85808">
        <w:rPr>
          <w:lang w:eastAsia="x-none"/>
        </w:rPr>
        <w:t xml:space="preserve"> </w:t>
      </w:r>
      <w:r w:rsidRPr="0073389C">
        <w:rPr>
          <w:lang w:eastAsia="x-none"/>
        </w:rPr>
        <w:t xml:space="preserve">vrátane všetkých jej príloh. Poskytovateľ je oprávnený v rámci podmienok zmluvy o NFP, resp. záväzných dokumentov, na ktoré zmluva o NFP odkazuje, určiť prijímateľovi výnimku z predkladania týchto príloh, </w:t>
      </w:r>
      <w:proofErr w:type="spellStart"/>
      <w:r w:rsidRPr="0073389C">
        <w:rPr>
          <w:lang w:eastAsia="x-none"/>
        </w:rPr>
        <w:t>t.j</w:t>
      </w:r>
      <w:proofErr w:type="spellEnd"/>
      <w:r w:rsidRPr="0073389C">
        <w:rPr>
          <w:lang w:eastAsia="x-none"/>
        </w:rPr>
        <w:t>.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18"/>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w:t>
      </w:r>
      <w:proofErr w:type="spellStart"/>
      <w:r w:rsidRPr="0073389C">
        <w:rPr>
          <w:rFonts w:ascii="Arial" w:hAnsi="Arial" w:cs="Arial"/>
          <w:sz w:val="19"/>
          <w:szCs w:val="19"/>
          <w:lang w:val="sk-SK"/>
        </w:rPr>
        <w:t>printscreen</w:t>
      </w:r>
      <w:proofErr w:type="spellEnd"/>
      <w:r w:rsidRPr="0073389C">
        <w:rPr>
          <w:rFonts w:ascii="Arial" w:hAnsi="Arial" w:cs="Arial"/>
          <w:sz w:val="19"/>
          <w:szCs w:val="19"/>
          <w:lang w:val="sk-SK"/>
        </w:rPr>
        <w:t>“);</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ktoré neboli predložené v rámci druhej ex-</w:t>
      </w:r>
      <w:proofErr w:type="spellStart"/>
      <w:r w:rsidRPr="0073389C">
        <w:rPr>
          <w:rFonts w:ascii="Arial" w:hAnsi="Arial" w:cs="Arial"/>
          <w:sz w:val="19"/>
          <w:szCs w:val="19"/>
          <w:lang w:val="sk-SK"/>
        </w:rPr>
        <w:t>ante</w:t>
      </w:r>
      <w:proofErr w:type="spellEnd"/>
      <w:r w:rsidRPr="0073389C">
        <w:rPr>
          <w:rFonts w:ascii="Arial" w:hAnsi="Arial" w:cs="Arial"/>
          <w:sz w:val="19"/>
          <w:szCs w:val="19"/>
          <w:lang w:val="sk-SK"/>
        </w:rPr>
        <w:t xml:space="preserv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7798EC76"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 xml:space="preserve">správy z kontroly VO a zašle </w:t>
      </w:r>
      <w:r w:rsidRPr="00B8656C">
        <w:rPr>
          <w:rFonts w:cs="Arial"/>
          <w:szCs w:val="19"/>
        </w:rPr>
        <w:lastRenderedPageBreak/>
        <w:t xml:space="preserve">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B8656C">
        <w:rPr>
          <w:rFonts w:cs="Arial"/>
          <w:szCs w:val="19"/>
        </w:rPr>
        <w:t>ŽoP</w:t>
      </w:r>
      <w:proofErr w:type="spellEnd"/>
      <w:r w:rsidRPr="00B8656C">
        <w:rPr>
          <w:rFonts w:cs="Arial"/>
          <w:szCs w:val="19"/>
        </w:rPr>
        <w:t>.</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 xml:space="preserve">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73389C">
        <w:rPr>
          <w:lang w:eastAsia="x-none"/>
        </w:rPr>
        <w:t>ŽoP</w:t>
      </w:r>
      <w:proofErr w:type="spellEnd"/>
      <w:r w:rsidRPr="0073389C">
        <w:rPr>
          <w:lang w:eastAsia="x-none"/>
        </w:rPr>
        <w:t>.</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018CC044"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t>Nepripustenie do financovania znamená, že všetky výdavky v prípade, že budú zahrnuté v </w:t>
      </w:r>
      <w:proofErr w:type="spellStart"/>
      <w:r w:rsidRPr="0073389C">
        <w:rPr>
          <w:lang w:eastAsia="x-none"/>
        </w:rPr>
        <w:t>ŽoP</w:t>
      </w:r>
      <w:proofErr w:type="spellEnd"/>
      <w:r w:rsidRPr="0073389C">
        <w:rPr>
          <w:lang w:eastAsia="x-none"/>
        </w:rPr>
        <w:t xml:space="preserve">,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určiť ex-</w:t>
      </w:r>
      <w:proofErr w:type="spellStart"/>
      <w:r w:rsidRPr="0073389C">
        <w:rPr>
          <w:lang w:eastAsia="x-none"/>
        </w:rPr>
        <w:t>ante</w:t>
      </w:r>
      <w:proofErr w:type="spellEnd"/>
      <w:r w:rsidRPr="0073389C">
        <w:rPr>
          <w:lang w:eastAsia="x-none"/>
        </w:rPr>
        <w:t xml:space="preserv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62A218B3"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w:t>
      </w:r>
      <w:r w:rsidR="00A85808" w:rsidRPr="00A85808">
        <w:t xml:space="preserve">za účelom ich kontroly </w:t>
      </w:r>
      <w:r w:rsidRPr="0073389C">
        <w:t xml:space="preserve">(pred podpisom oboma zmluvnými stranami) súvisiacich s výsledkom VO </w:t>
      </w:r>
      <w:r w:rsidR="00BC769F">
        <w:t xml:space="preserve">alebo obstarávania </w:t>
      </w:r>
      <w:r w:rsidRPr="0073389C">
        <w:t>spolufinancovaného z</w:t>
      </w:r>
      <w:r w:rsidR="00A85808">
        <w:t> </w:t>
      </w:r>
      <w:r w:rsidRPr="0073389C">
        <w:t>EŠIF</w:t>
      </w:r>
      <w:r w:rsidR="00A85808">
        <w:t>,</w:t>
      </w:r>
      <w:r w:rsidRPr="0073389C">
        <w:t xml:space="preserve"> </w:t>
      </w:r>
      <w:r w:rsidR="00A85808" w:rsidRPr="00A85808">
        <w:t xml:space="preserve">pri ktorých je </w:t>
      </w:r>
      <w:r w:rsidR="00A85808" w:rsidRPr="00AD07E2">
        <w:rPr>
          <w:b/>
        </w:rPr>
        <w:t>hodnota upraveného zmluvného plnenia rovnaká alebo vyššia ako 15 000 EUR bez DPH</w:t>
      </w:r>
      <w:r w:rsidR="00A85808" w:rsidRPr="00A85808">
        <w:t xml:space="preserve"> a/alebo ide o zmeny iné ako úpravu hodnoty zmluvného plnenia.</w:t>
      </w:r>
      <w:r w:rsidRPr="0073389C">
        <w:t xml:space="preserve">. Uvedená povinnosť sa vzťahuje aj na prípady, keď sa dodatok vzťahuje na časť výdavkov, ktoré nie sú oprávnenými výdavkami, avšak sú súčasťou zákazky, ktorá je spolufinancovaná z fondov EŠIF. </w:t>
      </w:r>
      <w:r w:rsidR="00A85808" w:rsidRPr="00A85808">
        <w:t>Uvedená povinnosť sa nevzťahuje na prípady, keď sa dodatkom menia identifikačné a kontaktné údaje zmluvných strán (napr. adresa sídla, kontaktné osoby, číslo bankového účtu a pod.).</w:t>
      </w:r>
      <w:r w:rsidR="00A85808">
        <w:t xml:space="preserve"> </w:t>
      </w:r>
      <w:r w:rsidR="00A85808" w:rsidRPr="00A85808">
        <w:t xml:space="preserve">V prípade, keď sa dodatkom menia identifikačné a kontaktné údaje zmluvných strán alebo sa mení len </w:t>
      </w:r>
      <w:r w:rsidR="00A85808" w:rsidRPr="00AD07E2">
        <w:rPr>
          <w:b/>
        </w:rPr>
        <w:t>hodnota upraveného zmluvného plnenia, ktorá je nižšia ako 15 000 EUR bez DPH</w:t>
      </w:r>
      <w:r w:rsidR="00A85808" w:rsidRPr="00A85808">
        <w:t xml:space="preserve">, je prijímateľ oprávnený predložiť takýto dodatok až </w:t>
      </w:r>
      <w:r w:rsidR="00A85808" w:rsidRPr="00AD07E2">
        <w:rPr>
          <w:b/>
        </w:rPr>
        <w:t>po jeho podpise</w:t>
      </w:r>
      <w:r w:rsidR="00A85808" w:rsidRPr="00A85808">
        <w:t xml:space="preserve"> oboma zmluvnými stranami, teda nie je povinný ho predložiť na schválenie pred jeho podpisom</w:t>
      </w:r>
    </w:p>
    <w:p w14:paraId="7A55D308" w14:textId="7E9BBBB6" w:rsidR="009D7F63" w:rsidRPr="0073389C" w:rsidRDefault="009D7F63" w:rsidP="009D7F63">
      <w:pPr>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w:t>
      </w:r>
    </w:p>
    <w:p w14:paraId="212E7F6E" w14:textId="5922E028" w:rsidR="00F25EBB" w:rsidRPr="0073389C" w:rsidRDefault="00F25EBB" w:rsidP="009D7F63">
      <w:pPr>
        <w:spacing w:before="120" w:after="120" w:line="288" w:lineRule="auto"/>
        <w:jc w:val="both"/>
        <w:rPr>
          <w:rFonts w:cs="Arial"/>
          <w:szCs w:val="19"/>
        </w:rPr>
      </w:pPr>
      <w:r w:rsidRPr="00F25EBB">
        <w:rPr>
          <w:rFonts w:cs="Arial"/>
          <w:szCs w:val="19"/>
        </w:rPr>
        <w:t xml:space="preserve">Lehota na výkon </w:t>
      </w:r>
      <w:r w:rsidRPr="00AD07E2">
        <w:rPr>
          <w:rFonts w:cs="Arial"/>
          <w:b/>
          <w:szCs w:val="19"/>
        </w:rPr>
        <w:t xml:space="preserve">kontroly návrhu dodatku je </w:t>
      </w:r>
      <w:r w:rsidR="00A85808" w:rsidRPr="00AD07E2">
        <w:rPr>
          <w:rFonts w:cs="Arial"/>
          <w:b/>
          <w:szCs w:val="19"/>
        </w:rPr>
        <w:t xml:space="preserve">10 </w:t>
      </w:r>
      <w:r w:rsidRPr="00AD07E2">
        <w:rPr>
          <w:rFonts w:cs="Arial"/>
          <w:b/>
          <w:szCs w:val="19"/>
        </w:rPr>
        <w:t>pracovných dní</w:t>
      </w:r>
      <w:r w:rsidRPr="00F25EBB">
        <w:rPr>
          <w:rFonts w:cs="Arial"/>
          <w:szCs w:val="19"/>
        </w:rPr>
        <w:t>.</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19"/>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 xml:space="preserve">návrh dodatku zmluvy s úspešným uchádzačom, ktorého prílohou je v prípade dodávky stavebných prác alebo tovarov aj podporné stanovisko stavebného dozoru alebo iného príslušného odborníka atď. Stanovisko by malo obsahovať dôvody, ktoré vedú k </w:t>
      </w:r>
      <w:proofErr w:type="spellStart"/>
      <w:r w:rsidRPr="0073389C">
        <w:rPr>
          <w:rFonts w:cs="Arial"/>
          <w:szCs w:val="19"/>
          <w:lang w:val="sk-SK"/>
        </w:rPr>
        <w:t>zazmluvneniu</w:t>
      </w:r>
      <w:proofErr w:type="spellEnd"/>
      <w:r w:rsidRPr="0073389C">
        <w:rPr>
          <w:rFonts w:cs="Arial"/>
          <w:szCs w:val="19"/>
          <w:lang w:val="sk-SK"/>
        </w:rPr>
        <w:t xml:space="preserve">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4F23555A" w14:textId="301B1BD6"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w:t>
      </w:r>
      <w:r w:rsidRPr="00AD07E2">
        <w:rPr>
          <w:rFonts w:cs="Arial"/>
          <w:b/>
          <w:szCs w:val="19"/>
        </w:rPr>
        <w:t xml:space="preserve">minimálne 5 pracovných dní a maximálne 10 pracovných dní </w:t>
      </w:r>
      <w:r w:rsidRPr="004A1434">
        <w:rPr>
          <w:rFonts w:cs="Arial"/>
          <w:szCs w:val="19"/>
        </w:rPr>
        <w:t xml:space="preserve">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00A85808">
        <w:rPr>
          <w:rFonts w:cs="Arial"/>
          <w:szCs w:val="19"/>
        </w:rPr>
        <w:t xml:space="preserve"> </w:t>
      </w:r>
      <w:r w:rsidRPr="004A1434">
        <w:rPr>
          <w:rFonts w:cs="Arial"/>
          <w:szCs w:val="19"/>
        </w:rPr>
        <w:t>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w:t>
      </w:r>
      <w:r w:rsidRPr="00AD07E2">
        <w:rPr>
          <w:rFonts w:cs="Arial"/>
          <w:b/>
          <w:szCs w:val="19"/>
        </w:rPr>
        <w:t>prijímateľa v návrhu správy z kontroly VO</w:t>
      </w:r>
      <w:r w:rsidRPr="004A1434">
        <w:rPr>
          <w:rFonts w:cs="Arial"/>
          <w:szCs w:val="19"/>
        </w:rPr>
        <w:t xml:space="preserve"> v primeranej lehote na odstránenie nedostatkov, zapracovanie pripomienok, zdôvodnenie nezapracovania pripomienok alebo podanie námietok k návrhu správy z kontroly. Poskytovateľ posúdi námietky k návrhu správy z kontroly VO a zašle prijímateľovi </w:t>
      </w:r>
      <w:r w:rsidRPr="00AD07E2">
        <w:rPr>
          <w:rFonts w:cs="Arial"/>
          <w:b/>
          <w:szCs w:val="19"/>
        </w:rPr>
        <w:t>správu z kontroly</w:t>
      </w:r>
      <w:r w:rsidRPr="004A1434">
        <w:rPr>
          <w:rFonts w:cs="Arial"/>
          <w:szCs w:val="19"/>
        </w:rPr>
        <w:t xml:space="preserve">,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2D1C3387"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w:t>
      </w:r>
      <w:proofErr w:type="spellStart"/>
      <w:r w:rsidRPr="00AE02EE">
        <w:rPr>
          <w:rFonts w:cs="Arial"/>
          <w:szCs w:val="19"/>
        </w:rPr>
        <w:t>ante</w:t>
      </w:r>
      <w:proofErr w:type="spellEnd"/>
      <w:r w:rsidRPr="00AE02EE">
        <w:rPr>
          <w:rFonts w:cs="Arial"/>
          <w:szCs w:val="19"/>
        </w:rPr>
        <w:t xml:space="preserve"> kontrole</w:t>
      </w:r>
      <w:r w:rsidR="00D077F7">
        <w:rPr>
          <w:rFonts w:cs="Arial"/>
          <w:szCs w:val="19"/>
        </w:rPr>
        <w:t xml:space="preserve"> </w:t>
      </w:r>
      <w:r w:rsidR="00D077F7" w:rsidRPr="00D077F7">
        <w:rPr>
          <w:rFonts w:cs="Arial"/>
          <w:szCs w:val="19"/>
        </w:rPr>
        <w:t xml:space="preserve">s výnimkou tých častí, ktoré upravujú kontrolu zákaziek </w:t>
      </w:r>
      <w:r w:rsidR="00756D3C">
        <w:rPr>
          <w:rFonts w:cs="Arial"/>
          <w:szCs w:val="19"/>
        </w:rPr>
        <w:t>zadávaných nadlimitným postupom</w:t>
      </w:r>
      <w:r w:rsidR="00756D3C" w:rsidRPr="00D077F7">
        <w:rPr>
          <w:rFonts w:cs="Arial"/>
          <w:szCs w:val="19"/>
        </w:rPr>
        <w:t xml:space="preserve"> </w:t>
      </w:r>
      <w:r w:rsidR="00D077F7" w:rsidRPr="00D077F7">
        <w:rPr>
          <w:rFonts w:cs="Arial"/>
          <w:szCs w:val="19"/>
        </w:rPr>
        <w:t xml:space="preserve">pred podpisom zmluvy zo strany ÚVO </w:t>
      </w:r>
      <w:r w:rsidR="00756D3C">
        <w:rPr>
          <w:rFonts w:cs="Arial"/>
          <w:szCs w:val="19"/>
        </w:rPr>
        <w:t>podľa</w:t>
      </w:r>
      <w:r w:rsidR="00D077F7" w:rsidRPr="00D077F7">
        <w:rPr>
          <w:rFonts w:cs="Arial"/>
          <w:szCs w:val="19"/>
        </w:rPr>
        <w:t xml:space="preserv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xml:space="preserve">. Až po kontrole tohto oznámenia a posúdení oprávnenosti použitia priameho rokovacieho konania je prijímateľ oprávnený začať realizovať tento postup. Po skončení procesov v rámci postupu priameho rokovacieho </w:t>
      </w:r>
      <w:r w:rsidRPr="009F4290">
        <w:lastRenderedPageBreak/>
        <w:t>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30765704"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 xml:space="preserve">kontrola </w:t>
      </w:r>
      <w:r w:rsidR="00A85808">
        <w:rPr>
          <w:b/>
        </w:rPr>
        <w:t xml:space="preserve">uzavretého </w:t>
      </w:r>
      <w:r w:rsidRPr="0073389C">
        <w:rPr>
          <w:b/>
        </w:rPr>
        <w:t>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20"/>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w:t>
      </w:r>
      <w:proofErr w:type="spellStart"/>
      <w:r w:rsidRPr="0073389C">
        <w:rPr>
          <w:rFonts w:cs="Arial"/>
          <w:szCs w:val="19"/>
          <w:lang w:val="sk-SK"/>
        </w:rPr>
        <w:t>printscreen</w:t>
      </w:r>
      <w:proofErr w:type="spellEnd"/>
      <w:r w:rsidRPr="0073389C">
        <w:rPr>
          <w:rFonts w:cs="Arial"/>
          <w:szCs w:val="19"/>
          <w:lang w:val="sk-SK"/>
        </w:rPr>
        <w:t xml:space="preserve">-u“).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1B07B171"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00A85808" w:rsidRPr="00A85808">
        <w:t>svojim obsahom spadá do kategórie povinne kontrolovaných návrhov dodatkov podľa pravidiel uvedených v bode e) tejto kapitoly</w:t>
      </w:r>
      <w:r w:rsidR="00A85808">
        <w:t>,</w:t>
      </w:r>
      <w:r w:rsidR="00A85808" w:rsidRPr="00A85808">
        <w:rPr>
          <w:b/>
        </w:rPr>
        <w:t xml:space="preserve"> </w:t>
      </w:r>
      <w:r w:rsidRPr="0073389C">
        <w:rPr>
          <w:b/>
        </w:rPr>
        <w:t>ktorý nebol predmetom kontroly</w:t>
      </w:r>
      <w:r w:rsidRPr="0073389C">
        <w:t xml:space="preserve"> pred jeho podpisom zo strany poskytovateľa, môže byť toto konanie prijímateľa považované za podstatné porušenie zmluvy o NFP. </w:t>
      </w:r>
    </w:p>
    <w:p w14:paraId="7A55D31A" w14:textId="3A2EF253" w:rsidR="009D7F63" w:rsidRPr="0073389C" w:rsidRDefault="009D7F63" w:rsidP="009D7F63">
      <w:pPr>
        <w:spacing w:before="120" w:after="120" w:line="288" w:lineRule="auto"/>
        <w:jc w:val="both"/>
      </w:pPr>
      <w:r w:rsidRPr="0073389C">
        <w:t xml:space="preserve">Poskytovateľ vykoná </w:t>
      </w:r>
      <w:r w:rsidRPr="00AD07E2">
        <w:rPr>
          <w:b/>
        </w:rPr>
        <w:t>kontrolu dodatku</w:t>
      </w:r>
      <w:r w:rsidRPr="0073389C">
        <w:t xml:space="preserve"> v lehote </w:t>
      </w:r>
      <w:r w:rsidR="00A85808" w:rsidRPr="00AD07E2">
        <w:rPr>
          <w:b/>
        </w:rPr>
        <w:t xml:space="preserve">5 </w:t>
      </w:r>
      <w:r w:rsidRPr="00AD07E2">
        <w:rPr>
          <w:b/>
        </w:rPr>
        <w:t>pracovných dní</w:t>
      </w:r>
      <w:r w:rsidR="00A85808" w:rsidRPr="00A85808">
        <w:rPr>
          <w:rFonts w:cs="Arial"/>
          <w:szCs w:val="19"/>
        </w:rPr>
        <w:t xml:space="preserve"> </w:t>
      </w:r>
      <w:r w:rsidR="00A85808" w:rsidRPr="00A85808">
        <w:t xml:space="preserve">ak dodatok bol predmetom aj kontroly návrhu dodatku pred jeho podpisom </w:t>
      </w:r>
      <w:r w:rsidR="00A85808" w:rsidRPr="00AD07E2">
        <w:rPr>
          <w:b/>
        </w:rPr>
        <w:t>a 15 pracovných dní</w:t>
      </w:r>
      <w:r w:rsidR="00A85808" w:rsidRPr="00A85808">
        <w:t>, ak dodatok nebol predmetom kontroly návrhu dodatku pred jeho podpisom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36133A5C"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w:t>
      </w:r>
      <w:r w:rsidRPr="00963E0D">
        <w:rPr>
          <w:rFonts w:cs="Arial"/>
          <w:szCs w:val="19"/>
        </w:rPr>
        <w:lastRenderedPageBreak/>
        <w:t xml:space="preserve">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963E0D">
        <w:rPr>
          <w:rFonts w:cs="Arial"/>
          <w:szCs w:val="19"/>
        </w:rPr>
        <w:t>ŽoP</w:t>
      </w:r>
      <w:proofErr w:type="spellEnd"/>
      <w:r w:rsidRPr="00963E0D">
        <w:rPr>
          <w:rFonts w:cs="Arial"/>
          <w:szCs w:val="19"/>
        </w:rPr>
        <w:t xml:space="preserve">.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2DF180C2"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 xml:space="preserve">postupuje podľa metodického pokynu CKO č. 5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w:t>
      </w:r>
      <w:proofErr w:type="spellStart"/>
      <w:r w:rsidRPr="00963E0D">
        <w:rPr>
          <w:rFonts w:cs="Arial"/>
          <w:szCs w:val="19"/>
        </w:rPr>
        <w:t>ŽoP</w:t>
      </w:r>
      <w:proofErr w:type="spellEnd"/>
      <w:r w:rsidRPr="00963E0D">
        <w:rPr>
          <w:rFonts w:cs="Arial"/>
          <w:szCs w:val="19"/>
        </w:rPr>
        <w:t>,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486CC1E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w:t>
      </w:r>
      <w:r w:rsidR="00D35E63">
        <w:t xml:space="preserve"> 5</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1810834B"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r w:rsidR="00A85808">
        <w:rPr>
          <w:b/>
        </w:rPr>
        <w:t xml:space="preserve"> </w:t>
      </w:r>
      <w:r w:rsidR="00A85808" w:rsidRPr="00A85808">
        <w:rPr>
          <w:b/>
        </w:rPr>
        <w:t>a zákaziek zadávaných v rámci dynamického nákupného systému</w:t>
      </w:r>
    </w:p>
    <w:p w14:paraId="6A576B24" w14:textId="574D216E" w:rsidR="007D11DA" w:rsidRDefault="007D11DA" w:rsidP="007D11DA">
      <w:pPr>
        <w:tabs>
          <w:tab w:val="left" w:pos="1014"/>
        </w:tabs>
        <w:spacing w:before="120" w:after="120" w:line="288" w:lineRule="auto"/>
        <w:jc w:val="both"/>
      </w:pPr>
      <w:r>
        <w:t xml:space="preserve">Predmetom kontroly je každá čiastková </w:t>
      </w:r>
      <w:r w:rsidR="00A85808">
        <w:t>zákazka zadávaná na základe</w:t>
      </w:r>
      <w:r>
        <w:t xml:space="preserve"> rámcovej dohody</w:t>
      </w:r>
      <w:r w:rsidR="00A85808">
        <w:t xml:space="preserve"> </w:t>
      </w:r>
      <w:r>
        <w:t xml:space="preserve"> </w:t>
      </w:r>
      <w:r w:rsidR="00A85808" w:rsidRPr="00A85808">
        <w:t>a každá zákazka zadávaná v rámci DNS</w:t>
      </w:r>
      <w:r>
        <w:t>,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50D270AC" w14:textId="5B5AA985" w:rsidR="00A85808" w:rsidRPr="00A85808" w:rsidRDefault="00A85808" w:rsidP="00852446">
      <w:pPr>
        <w:tabs>
          <w:tab w:val="left" w:pos="1014"/>
        </w:tabs>
        <w:spacing w:line="288" w:lineRule="auto"/>
        <w:jc w:val="both"/>
      </w:pPr>
      <w:r w:rsidRPr="00A85808">
        <w:t xml:space="preserve">Rámcová dohoda </w:t>
      </w:r>
      <w:r w:rsidR="009750E6" w:rsidRPr="001D4CC9">
        <w:t xml:space="preserve">je písomná dohoda medzi jedným alebo viacerými verejnými obstarávateľmi alebo jedným alebo viacerými obstarávateľmi na jednej strane a jedným alebo viacerými uchádzačmi na strane druhej a </w:t>
      </w:r>
      <w:r w:rsidRPr="00A85808">
        <w:t xml:space="preserve">určuje podmienky zadávania zákaziek počas jej platnosti, najmä čo sa týka ceny a </w:t>
      </w:r>
      <w:r w:rsidR="009750E6">
        <w:t>, ak je to možné, aj</w:t>
      </w:r>
      <w:r w:rsidR="009750E6" w:rsidRPr="00AC6E98">
        <w:t xml:space="preserve"> </w:t>
      </w:r>
      <w:r w:rsidRPr="00A85808">
        <w:t xml:space="preserve">predpokladaného množstva predmetu zákazky, t. j. pojem zadávanie zákaziek na základe rámcovej dohody subsumuje pod seba všetky čiastkové objednávky, čiastkové zmluvy, opätovné otvorenia súťaže atď. </w:t>
      </w:r>
    </w:p>
    <w:p w14:paraId="343953D9" w14:textId="77777777" w:rsidR="00A85808" w:rsidRPr="00A85808" w:rsidRDefault="00A85808" w:rsidP="00852446">
      <w:pPr>
        <w:tabs>
          <w:tab w:val="left" w:pos="1014"/>
        </w:tabs>
        <w:spacing w:line="288" w:lineRule="auto"/>
        <w:jc w:val="both"/>
      </w:pPr>
    </w:p>
    <w:p w14:paraId="16526BC0" w14:textId="77777777" w:rsidR="00A85808" w:rsidRPr="00A85808" w:rsidRDefault="00A85808"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85808">
        <w:rPr>
          <w:b/>
          <w:i/>
        </w:rPr>
        <w:t xml:space="preserve">Dôležité upozornenie: </w:t>
      </w:r>
      <w:r w:rsidRPr="00A85808">
        <w:t>Pri zadávaní zákazky na základe rámcovej dohody nemožno vykonať podstatné zmeny a doplnenia podmienok určených v rámcovej dohode.</w:t>
      </w:r>
    </w:p>
    <w:p w14:paraId="72FC55E6" w14:textId="77777777" w:rsidR="00A85808" w:rsidRPr="00A85808" w:rsidRDefault="00A85808" w:rsidP="00852446">
      <w:pPr>
        <w:tabs>
          <w:tab w:val="left" w:pos="1014"/>
        </w:tabs>
        <w:spacing w:line="288" w:lineRule="auto"/>
        <w:jc w:val="both"/>
      </w:pPr>
    </w:p>
    <w:p w14:paraId="55785EC0" w14:textId="77777777" w:rsidR="00A85808" w:rsidRDefault="00A85808" w:rsidP="00852446">
      <w:pPr>
        <w:tabs>
          <w:tab w:val="left" w:pos="1014"/>
        </w:tabs>
        <w:spacing w:line="288" w:lineRule="auto"/>
        <w:jc w:val="both"/>
      </w:pPr>
      <w:r w:rsidRPr="00A85808">
        <w:t>Ak má čiastková zákazka charakter objednávky, je objednávka evidovaná v ITMS 2014+. V prípade, ak má byť výsledkom zadávania čiastkovej zákazky na základe rámcovej dohody písomná zmluva, na základe ktorej sa zadávajú objednávky, eviduje sa v ITMS 2014+ iba čiastková zmluva a objednávky budú evidované na úrovni tejto čiastkovej zmluvy.</w:t>
      </w:r>
    </w:p>
    <w:p w14:paraId="74ABBA67" w14:textId="77777777" w:rsidR="009750E6" w:rsidRPr="00A85808" w:rsidRDefault="009750E6" w:rsidP="00852446">
      <w:pPr>
        <w:tabs>
          <w:tab w:val="left" w:pos="1014"/>
        </w:tabs>
        <w:spacing w:line="288" w:lineRule="auto"/>
        <w:jc w:val="both"/>
      </w:pPr>
    </w:p>
    <w:p w14:paraId="5A15A537" w14:textId="77777777" w:rsidR="009750E6" w:rsidRPr="001D4CC9" w:rsidRDefault="009750E6" w:rsidP="009750E6">
      <w:pPr>
        <w:spacing w:line="288" w:lineRule="auto"/>
        <w:jc w:val="both"/>
      </w:pPr>
      <w:r w:rsidRPr="001D4CC9">
        <w:lastRenderedPageBreak/>
        <w:t>Zákazky na základe rámcovej dohody je možné zadať počas trvania rámcovej dohody, pričom trvanie zákaziek zadaných na základe rámcovej dohody môže presiahnuť trvanie rámcovej dohody. Zákazky zadávané na základe rámcovej dohody, ktorých trvanie presiahne trvanie rámcovej dohody, možno zadať len na obdobie, ktoré je primerané, a to najmä s ohľadom na dĺžku trvania obdobných zákaziek zadávaných na základe tej istej rámcovej dohody (napr. ak boli čiastkové zákazky zadávané počas trvania rámcovej dohody uzavreté na obdobie 6 mesiacov, tak aj „posledná“ čiastková zákazka, ktorá presiahne trvanie rámcovej dohody, by mala byť zadaná na obdobie nepresahujúce 6 mesiacov).</w:t>
      </w:r>
    </w:p>
    <w:p w14:paraId="05D7D1E2" w14:textId="77777777" w:rsidR="00A85808" w:rsidRPr="00A85808" w:rsidRDefault="00A85808" w:rsidP="00852446">
      <w:pPr>
        <w:tabs>
          <w:tab w:val="left" w:pos="1014"/>
        </w:tabs>
        <w:spacing w:line="288" w:lineRule="auto"/>
        <w:jc w:val="both"/>
      </w:pPr>
    </w:p>
    <w:p w14:paraId="439B6E51" w14:textId="0BE2798A" w:rsidR="00A85808" w:rsidRPr="00A85808" w:rsidRDefault="00A85808" w:rsidP="00852446">
      <w:pPr>
        <w:tabs>
          <w:tab w:val="left" w:pos="1014"/>
        </w:tabs>
        <w:spacing w:line="288" w:lineRule="auto"/>
        <w:jc w:val="both"/>
      </w:pPr>
      <w:r w:rsidRPr="00A85808">
        <w:t xml:space="preserve">DNS je elektronický </w:t>
      </w:r>
      <w:r w:rsidR="009750E6" w:rsidRPr="006B69F9">
        <w:t>proces určený na obstarávanie tovaru, stavebných prác alebo služieb bežne dostupných na trhu definovaných minimálne v rozsahu skupiny podľa slovníka obstarávania, ktorých charakteristiky spĺňajú požiadavky verejného obstarávateľa</w:t>
      </w:r>
      <w:r w:rsidR="009750E6">
        <w:t xml:space="preserve"> </w:t>
      </w:r>
      <w:r w:rsidRPr="00A85808">
        <w:t>a na základe ktorého je možné zadávať čiastkové zákazky.</w:t>
      </w:r>
      <w:r w:rsidR="008E59E1" w:rsidRPr="008E59E1">
        <w:t xml:space="preserve"> Verejný obstarávateľ môže DNS rozdeliť do kategórií tovarov, stavebných prác alebo služieb, pričom v takom prípade môže uviesť primerané podmienky účasti pre každú kategóriu.</w:t>
      </w:r>
      <w:r w:rsidRPr="00A85808">
        <w:t xml:space="preserve"> DNS je </w:t>
      </w:r>
      <w:r w:rsidR="009750E6">
        <w:t xml:space="preserve">zriadený </w:t>
      </w:r>
      <w:r w:rsidRPr="00A85808">
        <w:t xml:space="preserve">na určitú dobu. Zadávaniu zákaziek v rámci DNS predchádza </w:t>
      </w:r>
      <w:r w:rsidR="00192379">
        <w:t>zriadenie</w:t>
      </w:r>
      <w:r w:rsidR="00192379" w:rsidRPr="004E0939">
        <w:t xml:space="preserve"> </w:t>
      </w:r>
      <w:r w:rsidRPr="00A85808">
        <w:t xml:space="preserve">DNS a zaradenie záujemcov do DNS, ktoré je možné len po </w:t>
      </w:r>
      <w:r w:rsidR="00192379">
        <w:t xml:space="preserve">predložení </w:t>
      </w:r>
      <w:r w:rsidRPr="00A85808">
        <w:t xml:space="preserve">žiadosti </w:t>
      </w:r>
      <w:r w:rsidR="00192379" w:rsidRPr="006B69F9">
        <w:t>o účasť záujemcu</w:t>
      </w:r>
      <w:r w:rsidR="00192379" w:rsidRPr="006B69F9" w:rsidDel="006B69F9">
        <w:t xml:space="preserve"> </w:t>
      </w:r>
      <w:r w:rsidRPr="00A85808">
        <w:t>a splnení podmienok účasti a požiadaviek stanovených v oznámení o vyhlásení verejného obstarávania a súťažných podkladoch.</w:t>
      </w:r>
      <w:r w:rsidR="00192379" w:rsidRPr="00192379">
        <w:t xml:space="preserve"> </w:t>
      </w:r>
      <w:r w:rsidR="00192379" w:rsidRPr="006B69F9">
        <w:t>V rámci DNS  nie je možné uzavrieť rámcovú dohodu.</w:t>
      </w:r>
    </w:p>
    <w:p w14:paraId="3CE40180" w14:textId="77777777" w:rsidR="00A85808" w:rsidRPr="00A85808" w:rsidRDefault="00A85808" w:rsidP="00852446">
      <w:pPr>
        <w:tabs>
          <w:tab w:val="left" w:pos="1014"/>
        </w:tabs>
        <w:spacing w:line="288" w:lineRule="auto"/>
        <w:jc w:val="both"/>
      </w:pPr>
    </w:p>
    <w:p w14:paraId="121A70CE" w14:textId="3B762DCD" w:rsidR="00A85808" w:rsidRPr="00A85808" w:rsidRDefault="00A85808" w:rsidP="00852446">
      <w:pPr>
        <w:tabs>
          <w:tab w:val="left" w:pos="1014"/>
        </w:tabs>
        <w:spacing w:line="288" w:lineRule="auto"/>
        <w:jc w:val="both"/>
      </w:pPr>
      <w:r w:rsidRPr="00A85808">
        <w:t xml:space="preserve">Pri zadávaní každej konkrétnej zákazky verejný obstarávateľ elektronicky prostredníctvom funkcionality DNS </w:t>
      </w:r>
      <w:r w:rsidR="003F548B">
        <w:t xml:space="preserve">pošle </w:t>
      </w:r>
      <w:r w:rsidRPr="00A85808">
        <w:t>v</w:t>
      </w:r>
      <w:r w:rsidR="003F548B">
        <w:t>ý</w:t>
      </w:r>
      <w:r w:rsidRPr="00A85808">
        <w:t>zv</w:t>
      </w:r>
      <w:r w:rsidR="003F548B">
        <w:t>u</w:t>
      </w:r>
      <w:r w:rsidRPr="00A85808">
        <w:t xml:space="preserve"> na </w:t>
      </w:r>
      <w:r w:rsidR="003F548B">
        <w:t>predkladanie</w:t>
      </w:r>
      <w:r w:rsidR="003F548B" w:rsidRPr="00A85808">
        <w:t xml:space="preserve"> </w:t>
      </w:r>
      <w:r w:rsidRPr="00A85808">
        <w:t>pon</w:t>
      </w:r>
      <w:r w:rsidR="003F548B">
        <w:t>ú</w:t>
      </w:r>
      <w:r w:rsidRPr="00A85808">
        <w:t>k všetký</w:t>
      </w:r>
      <w:r w:rsidR="003F548B">
        <w:t>m</w:t>
      </w:r>
      <w:r w:rsidRPr="00A85808">
        <w:t xml:space="preserve"> záujemco</w:t>
      </w:r>
      <w:r w:rsidR="003F548B">
        <w:t>m</w:t>
      </w:r>
      <w:r w:rsidRPr="00A85808">
        <w:t>, zaraden</w:t>
      </w:r>
      <w:r w:rsidR="003F548B">
        <w:t>ým</w:t>
      </w:r>
      <w:r w:rsidRPr="00A85808">
        <w:t xml:space="preserve"> do DNS, </w:t>
      </w:r>
      <w:r w:rsidR="003F548B" w:rsidRPr="006B69F9">
        <w:t>osobitne na každú zákazku, ktorá sa zadáva s využitím tohto systému alebo všetkým záujemcom zaradeným do určitej kategórie zodpovedajúcej zadávanej zákazke, ak bol DNS rozdelený do kategórií</w:t>
      </w:r>
      <w:r w:rsidRPr="00A85808">
        <w:t>. Ponuky predložené v lehote na predkladanie ponúk sa vyhodnocujú podľa kritérií uvedených v oznámení o vyhlásení verejného obstarávania, prípadne spresnených vo výzve na predkladanie ponúk.</w:t>
      </w:r>
    </w:p>
    <w:p w14:paraId="712DF199" w14:textId="77777777" w:rsidR="00A85808" w:rsidRDefault="00A85808" w:rsidP="00852446">
      <w:pPr>
        <w:tabs>
          <w:tab w:val="left" w:pos="1014"/>
        </w:tabs>
        <w:spacing w:line="288" w:lineRule="auto"/>
        <w:jc w:val="both"/>
      </w:pPr>
    </w:p>
    <w:p w14:paraId="4B8F49A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 xml:space="preserve">z pohľadu finančného limitu zákazku s nízkou hodnotou podľa § 117 ZVO, resp. zákazku podľa § 9 ods. 9 zákona č. 25/2006 Z. z., môže prijímateľ predložiť dokumentáciu na kontrolu aj súčasne so </w:t>
      </w:r>
      <w:proofErr w:type="spellStart"/>
      <w:r w:rsidRPr="00A85808">
        <w:t>ŽoP</w:t>
      </w:r>
      <w:proofErr w:type="spellEnd"/>
      <w:r w:rsidRPr="00A85808">
        <w:t>,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7B27E600" w14:textId="65E9D633" w:rsidR="00F84F81" w:rsidRPr="00F84F81" w:rsidRDefault="00F84F81" w:rsidP="00F84F81">
      <w:pPr>
        <w:tabs>
          <w:tab w:val="left" w:pos="1014"/>
        </w:tabs>
        <w:spacing w:before="120" w:after="120" w:line="288" w:lineRule="auto"/>
        <w:jc w:val="both"/>
      </w:pPr>
      <w:r w:rsidRPr="00F84F81">
        <w:t xml:space="preserve">Finančná kontrola čiastkových zákaziek zadávaných na základe rámcových dohôd  </w:t>
      </w:r>
      <w:r w:rsidR="00A85808" w:rsidRPr="00A85808">
        <w:t xml:space="preserve">a zákaziek zadávaných v rámci DNS </w:t>
      </w:r>
      <w:r w:rsidRPr="00F84F81">
        <w:t xml:space="preserve">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w:t>
      </w:r>
      <w:r w:rsidR="00A85808">
        <w:t xml:space="preserve">resp. </w:t>
      </w:r>
      <w:r w:rsidRPr="00F84F81">
        <w:t>výzvy na predkladanie ponúk do Vestníka VO na zverejnenie.</w:t>
      </w:r>
    </w:p>
    <w:p w14:paraId="6B442EB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 xml:space="preserve">z pohľadu finančného limitu zákazku s nízkou hodnotou podľa § 117 ZVO, resp. zákazku podľa § 9 ods. 9 zákona č. 25/2006 Z. z., môže prijímateľ predložiť dokumentáciu na kontrolu aj súčasne so </w:t>
      </w:r>
      <w:proofErr w:type="spellStart"/>
      <w:r w:rsidRPr="00A85808">
        <w:t>ŽoP</w:t>
      </w:r>
      <w:proofErr w:type="spellEnd"/>
      <w:r w:rsidRPr="00A85808">
        <w:t>,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5ECCF23D" w:rsidR="00F84F81" w:rsidRPr="00F84F81" w:rsidRDefault="00F84F81" w:rsidP="005B7173">
      <w:pPr>
        <w:numPr>
          <w:ilvl w:val="0"/>
          <w:numId w:val="99"/>
        </w:numPr>
        <w:tabs>
          <w:tab w:val="left" w:pos="1014"/>
        </w:tabs>
        <w:spacing w:before="120" w:after="120" w:line="288" w:lineRule="auto"/>
        <w:jc w:val="both"/>
      </w:pPr>
      <w:r w:rsidRPr="00F84F81">
        <w:t>druhú ex-</w:t>
      </w:r>
      <w:proofErr w:type="spellStart"/>
      <w:r w:rsidRPr="00F84F81">
        <w:t>ante</w:t>
      </w:r>
      <w:proofErr w:type="spellEnd"/>
      <w:r w:rsidRPr="00F84F81">
        <w:t xml:space="preserve"> kontrolu</w:t>
      </w:r>
      <w:r w:rsidR="00834537">
        <w:t xml:space="preserve"> a následnú ex-post kontrolu alebo</w:t>
      </w:r>
      <w:r w:rsidRPr="00F84F81">
        <w:t>,</w:t>
      </w:r>
    </w:p>
    <w:p w14:paraId="45C5B354" w14:textId="77777777" w:rsidR="00F84F81" w:rsidRPr="00F84F81" w:rsidRDefault="00F84F81" w:rsidP="005B7173">
      <w:pPr>
        <w:numPr>
          <w:ilvl w:val="0"/>
          <w:numId w:val="99"/>
        </w:numPr>
        <w:tabs>
          <w:tab w:val="left" w:pos="1014"/>
        </w:tabs>
        <w:spacing w:before="120" w:after="120" w:line="288" w:lineRule="auto"/>
        <w:jc w:val="both"/>
      </w:pPr>
      <w:r w:rsidRPr="00F84F81">
        <w:t>štandardnú ex-post kontrolu.</w:t>
      </w:r>
    </w:p>
    <w:p w14:paraId="09357208" w14:textId="6B33688A" w:rsidR="007D11DA" w:rsidRPr="00C12A2D" w:rsidRDefault="007D11DA" w:rsidP="007D11DA">
      <w:pPr>
        <w:tabs>
          <w:tab w:val="left" w:pos="1014"/>
        </w:tabs>
        <w:spacing w:before="120" w:after="120" w:line="288" w:lineRule="auto"/>
        <w:jc w:val="both"/>
      </w:pPr>
      <w:r w:rsidRPr="00C12A2D">
        <w:t xml:space="preserve">Nižšie uvedené členenie rámcových dohôd sa posudzuje podľa finančného limitu vzťahujúceho sa podľa ZVO na </w:t>
      </w:r>
      <w:r w:rsidR="00834537">
        <w:t>typ verejného obstarávateľa</w:t>
      </w:r>
      <w:r w:rsidRPr="00C12A2D">
        <w:t xml:space="preserve">, </w:t>
      </w:r>
      <w:r w:rsidR="00834537" w:rsidRPr="00C12A2D">
        <w:t>ktor</w:t>
      </w:r>
      <w:r w:rsidR="00834537">
        <w:t>ý</w:t>
      </w:r>
      <w:r w:rsidR="00834537" w:rsidRPr="00C12A2D">
        <w:t xml:space="preserve"> </w:t>
      </w:r>
      <w:r w:rsidRPr="00C12A2D">
        <w:t xml:space="preserve">predmetné VO </w:t>
      </w:r>
      <w:r w:rsidR="00834537">
        <w:t>realizuje</w:t>
      </w:r>
      <w:r w:rsidRPr="00C12A2D">
        <w:t>.</w:t>
      </w:r>
    </w:p>
    <w:p w14:paraId="62644943" w14:textId="77777777" w:rsidR="007D11DA" w:rsidRDefault="007D11DA" w:rsidP="007D11DA">
      <w:pPr>
        <w:tabs>
          <w:tab w:val="left" w:pos="1014"/>
        </w:tabs>
        <w:spacing w:before="120" w:after="120" w:line="288" w:lineRule="auto"/>
        <w:jc w:val="both"/>
      </w:pPr>
    </w:p>
    <w:p w14:paraId="3C5B7D8F" w14:textId="2E3E73CA"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lastRenderedPageBreak/>
        <w:t xml:space="preserve">Odporúčanie pre prijímateľa: </w:t>
      </w:r>
      <w:r w:rsidRPr="00697E52">
        <w:t xml:space="preserve">Prijímateľ čiastkovú zmluvu predkladá na kontrolu </w:t>
      </w:r>
      <w:r w:rsidR="00834537">
        <w:t>p</w:t>
      </w:r>
      <w:r w:rsidR="00834537" w:rsidRPr="00697E52">
        <w:t xml:space="preserve">oskytovateľovi </w:t>
      </w:r>
      <w:r w:rsidRPr="00697E52">
        <w:t>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5B7173">
      <w:pPr>
        <w:pStyle w:val="Odsekzoznamu"/>
        <w:numPr>
          <w:ilvl w:val="0"/>
          <w:numId w:val="87"/>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5334BD25" w14:textId="4B7534FE" w:rsidR="00834537" w:rsidRPr="00834537" w:rsidRDefault="007D11DA" w:rsidP="00834537">
      <w:pPr>
        <w:tabs>
          <w:tab w:val="left" w:pos="1014"/>
        </w:tabs>
        <w:spacing w:before="120" w:after="120" w:line="288" w:lineRule="auto"/>
        <w:jc w:val="both"/>
      </w:pPr>
      <w:r>
        <w:t xml:space="preserve">Poskytovateľ kontroluje postup zadávania čiastkových zákaziek z rámcovej dohody na základe dokumentácie predloženej prijímateľom </w:t>
      </w:r>
      <w:r w:rsidR="00834537" w:rsidRPr="00834537">
        <w:t xml:space="preserve">vo fáze po uzatvorení čiastkovej zmluvy (resp. zadaní a akceptácii objednávky) s dodávateľom (štandardná ex-post kontrola), pričom táto čiastková zmluva je už platná a účinná (okrem prípadov, kedy je účinnosť zmluvy viazaná na odkladaciu podmienku, ktorá ešte nenastala).  </w:t>
      </w:r>
    </w:p>
    <w:p w14:paraId="75001771" w14:textId="77777777" w:rsidR="00834537" w:rsidRPr="00834537" w:rsidRDefault="00834537" w:rsidP="00834537">
      <w:pPr>
        <w:tabs>
          <w:tab w:val="left" w:pos="1014"/>
        </w:tabs>
        <w:spacing w:before="120" w:after="120" w:line="288" w:lineRule="auto"/>
        <w:jc w:val="both"/>
      </w:pPr>
      <w:r w:rsidRPr="00834537">
        <w:t xml:space="preserve">Prijímateľ predkladá  poskytovateľovi kompletnú dokumentáciu zo zadávania čiastkovej zákazky na kontrolu cez ITMS 2014+ v súlade s pravidlami uvedenými pre štandardnú ex post kontrolu v bode c) tejto kapitoly. </w:t>
      </w:r>
    </w:p>
    <w:p w14:paraId="72F3CEAA" w14:textId="4AAF7060"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0E4C33DE" w14:textId="77777777" w:rsidR="007D11DA" w:rsidRDefault="007D11DA" w:rsidP="005B7173">
      <w:pPr>
        <w:pStyle w:val="Odsekzoznamu"/>
        <w:numPr>
          <w:ilvl w:val="0"/>
          <w:numId w:val="88"/>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209B9ED8" w:rsidR="007D11DA" w:rsidRDefault="007D11DA" w:rsidP="005B7173">
      <w:pPr>
        <w:pStyle w:val="Odsekzoznamu"/>
        <w:numPr>
          <w:ilvl w:val="0"/>
          <w:numId w:val="88"/>
        </w:numPr>
        <w:tabs>
          <w:tab w:val="left" w:pos="1014"/>
        </w:tabs>
        <w:spacing w:before="120" w:after="120" w:line="288" w:lineRule="auto"/>
        <w:jc w:val="both"/>
      </w:pPr>
      <w:r>
        <w:t>postup vedúci k uzatvoreniu čiastkových zmlúv na základe rámcovej dohody s jedným alebo s viacerými uchádzačmi</w:t>
      </w:r>
      <w:r w:rsidR="00834537">
        <w:t xml:space="preserve"> bez opätovného otvárania súťaže</w:t>
      </w:r>
      <w:r>
        <w:t xml:space="preserve">. </w:t>
      </w:r>
    </w:p>
    <w:p w14:paraId="571B7F5E" w14:textId="7413BC89" w:rsidR="007D11DA" w:rsidRDefault="007D11DA" w:rsidP="007D11DA">
      <w:pPr>
        <w:tabs>
          <w:tab w:val="left" w:pos="1014"/>
        </w:tabs>
        <w:spacing w:before="120" w:after="120" w:line="288" w:lineRule="auto"/>
        <w:jc w:val="both"/>
      </w:pPr>
      <w:r>
        <w:t xml:space="preserve">Poskytovateľ vykoná kontrolu pred podpisom čiastkovej zmluvy </w:t>
      </w:r>
      <w:r w:rsidRPr="00AD07E2">
        <w:rPr>
          <w:b/>
        </w:rPr>
        <w:t>v lehote 20 pracovných dní</w:t>
      </w:r>
      <w:r>
        <w:t>.</w:t>
      </w:r>
    </w:p>
    <w:p w14:paraId="59E4226E" w14:textId="77777777" w:rsidR="003F548B" w:rsidRDefault="003F548B" w:rsidP="003F548B">
      <w:pPr>
        <w:spacing w:line="288" w:lineRule="auto"/>
        <w:jc w:val="both"/>
      </w:pPr>
    </w:p>
    <w:p w14:paraId="38035FC9" w14:textId="3FC7F13B" w:rsidR="006B360C" w:rsidRDefault="003F548B" w:rsidP="00B72499">
      <w:pPr>
        <w:tabs>
          <w:tab w:val="left" w:pos="1014"/>
        </w:tabs>
        <w:spacing w:before="120" w:after="120" w:line="288" w:lineRule="auto"/>
        <w:jc w:val="both"/>
      </w:pPr>
      <w:r w:rsidRPr="00735615">
        <w:rPr>
          <w:b/>
          <w:i/>
        </w:rPr>
        <w:t>Dôležité upozornenie:</w:t>
      </w:r>
      <w:r w:rsidRPr="006B69F9">
        <w:rPr>
          <w:b/>
          <w:i/>
        </w:rPr>
        <w:t xml:space="preserve"> </w:t>
      </w:r>
      <w:r w:rsidRPr="003F548B">
        <w:t>Povinnosť prijímateľa podať podnet na ÚVO sa podľa § 169 ods. 2 ZVO nevzťahuje na zadávanie zákaziek na základe rámcovej dohody, aj keď sú v hodnote nadlimitnej zákazky a ich predpokladaná hodnota je rovnaká alebo vyššia ako 600 000 EUR bez DPH.</w:t>
      </w:r>
    </w:p>
    <w:p w14:paraId="311C27D3" w14:textId="77777777" w:rsidR="007D11DA" w:rsidRPr="00697E52" w:rsidRDefault="007D11DA" w:rsidP="005B7173">
      <w:pPr>
        <w:pStyle w:val="Odsekzoznamu"/>
        <w:numPr>
          <w:ilvl w:val="0"/>
          <w:numId w:val="87"/>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5B7173">
      <w:pPr>
        <w:pStyle w:val="Odsekzoznamu"/>
        <w:numPr>
          <w:ilvl w:val="0"/>
          <w:numId w:val="106"/>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2137B240"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w:t>
      </w:r>
      <w:proofErr w:type="spellStart"/>
      <w:r w:rsidR="00721741">
        <w:t>ante</w:t>
      </w:r>
      <w:proofErr w:type="spellEnd"/>
      <w:r w:rsidR="00721741">
        <w:t xml:space="preserve"> kontrola) </w:t>
      </w:r>
      <w:r>
        <w:t>aj po uzatvorení čiastkovej zmluvy (resp. zadaní a akceptácii objednávky) s úspešným uchádzačom</w:t>
      </w:r>
      <w:r w:rsidR="00721741">
        <w:t xml:space="preserve"> </w:t>
      </w:r>
      <w:r w:rsidR="00721741" w:rsidRPr="00721741">
        <w:t>(následná ex-post kontrola</w:t>
      </w:r>
      <w:r w:rsidR="00670B6A">
        <w:t>)</w:t>
      </w:r>
      <w:r w:rsidR="00721741" w:rsidRPr="00721741">
        <w:t xml:space="preserve"> </w:t>
      </w:r>
      <w:r w:rsidR="00670B6A" w:rsidRPr="00670B6A">
        <w:t xml:space="preserve">V prípadoch, ak bola čiastková zákazka z rámcovej dohody zadaná napr. ešte pred uzavretím zmluvy o poskytnutí NFP alebo </w:t>
      </w:r>
      <w:r w:rsidR="00670B6A" w:rsidRPr="00670B6A">
        <w:lastRenderedPageBreak/>
        <w:t>z iných objektívnych dôvodov vyplývajúcich z tejto príručky, vykoná sa jej finančná kontrola ako</w:t>
      </w:r>
      <w:r w:rsidR="00721741" w:rsidRPr="00721741">
        <w:t xml:space="preserve"> štandardná ex-post kontrola</w:t>
      </w:r>
      <w:r>
        <w:t>.</w:t>
      </w:r>
    </w:p>
    <w:p w14:paraId="47D89CF5" w14:textId="77777777" w:rsidR="003F548B" w:rsidRDefault="003F548B" w:rsidP="003F548B">
      <w:pPr>
        <w:spacing w:line="288" w:lineRule="auto"/>
        <w:jc w:val="both"/>
      </w:pPr>
    </w:p>
    <w:p w14:paraId="3A32BF10" w14:textId="5C0A47A2" w:rsidR="003F548B" w:rsidRPr="003F548B" w:rsidRDefault="003F548B" w:rsidP="00735615">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5615">
        <w:rPr>
          <w:b/>
          <w:i/>
        </w:rPr>
        <w:t xml:space="preserve">Dôležité upozornenie: </w:t>
      </w:r>
      <w:r w:rsidRPr="003F548B">
        <w:t>Povinnosť prijímateľa podať podnet na ÚVO sa podľa § 169 ods. 2 ZVO nevzťahuje na zadávanie zákaziek na základe rámcovej dohody, aj keď sú v hodnote nadlimitnej zákazky a ich predpokladaná hodnota je rovnaká</w:t>
      </w:r>
      <w:r w:rsidRPr="002869B8">
        <w:t xml:space="preserve"> alebo vyššia ako 600 000 EUR bez DPH.</w:t>
      </w:r>
    </w:p>
    <w:p w14:paraId="035D8620" w14:textId="77777777" w:rsidR="003F548B" w:rsidRDefault="003F548B" w:rsidP="007D11DA">
      <w:pPr>
        <w:tabs>
          <w:tab w:val="left" w:pos="1014"/>
        </w:tabs>
        <w:spacing w:before="120" w:after="120" w:line="288" w:lineRule="auto"/>
        <w:jc w:val="both"/>
      </w:pPr>
    </w:p>
    <w:p w14:paraId="4127C69E" w14:textId="70BDFF96" w:rsidR="00670B6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w:t>
      </w:r>
      <w:r>
        <w:t>pre druhú ex-</w:t>
      </w:r>
      <w:proofErr w:type="spellStart"/>
      <w:r w:rsidRPr="00670B6A">
        <w:t>ante</w:t>
      </w:r>
      <w:proofErr w:type="spellEnd"/>
      <w:r w:rsidRPr="00670B6A">
        <w:t xml:space="preserve"> kontrolu (v bode b) tejto kapitoly) a pre následnú</w:t>
      </w:r>
      <w:r>
        <w:t xml:space="preserve"> ex-</w:t>
      </w:r>
      <w:r w:rsidRPr="00670B6A">
        <w:t>post kontrolu (v bode d) tejto kapitoly).</w:t>
      </w:r>
      <w:r w:rsidR="007D11DA">
        <w:t xml:space="preserve"> </w:t>
      </w:r>
    </w:p>
    <w:p w14:paraId="627B1273" w14:textId="474EFF22" w:rsidR="007D11DA" w:rsidRDefault="007D11DA" w:rsidP="007D11DA">
      <w:pPr>
        <w:tabs>
          <w:tab w:val="left" w:pos="1014"/>
        </w:tabs>
        <w:spacing w:before="120" w:after="120" w:line="288" w:lineRule="auto"/>
        <w:jc w:val="both"/>
      </w:pPr>
      <w:r>
        <w:t xml:space="preserve">Predmetom kontroly pred podpisom čiastkovej zmluvy s dodávateľom, vykonávanej Poskytovateľom </w:t>
      </w:r>
      <w:r w:rsidR="00670B6A">
        <w:t>je</w:t>
      </w:r>
      <w:r>
        <w:t xml:space="preserve">: </w:t>
      </w:r>
    </w:p>
    <w:p w14:paraId="267FBD5D" w14:textId="2C8056F2" w:rsidR="007D11DA" w:rsidRDefault="007D11DA" w:rsidP="005B7173">
      <w:pPr>
        <w:pStyle w:val="Odsekzoznamu"/>
        <w:numPr>
          <w:ilvl w:val="0"/>
          <w:numId w:val="88"/>
        </w:numPr>
        <w:tabs>
          <w:tab w:val="left" w:pos="1014"/>
        </w:tabs>
        <w:spacing w:line="288" w:lineRule="auto"/>
        <w:jc w:val="both"/>
      </w:pPr>
    </w:p>
    <w:p w14:paraId="0D906EBB" w14:textId="77777777" w:rsidR="007D11DA" w:rsidRDefault="007D11DA" w:rsidP="005B7173">
      <w:pPr>
        <w:pStyle w:val="Odsekzoznamu"/>
        <w:numPr>
          <w:ilvl w:val="0"/>
          <w:numId w:val="88"/>
        </w:numPr>
        <w:tabs>
          <w:tab w:val="left" w:pos="1014"/>
        </w:tabs>
        <w:spacing w:line="288" w:lineRule="auto"/>
        <w:jc w:val="both"/>
      </w:pPr>
      <w:r>
        <w:t xml:space="preserve">postup vedúci k uzatvoreniu čiastkových zmlúv na základe rámcovej dohody. </w:t>
      </w:r>
    </w:p>
    <w:p w14:paraId="78F4BC85" w14:textId="0E6D01E5" w:rsidR="007D11DA" w:rsidRDefault="00670B6A" w:rsidP="007D11DA">
      <w:pPr>
        <w:tabs>
          <w:tab w:val="left" w:pos="1014"/>
        </w:tabs>
        <w:spacing w:before="120" w:after="120" w:line="288" w:lineRule="auto"/>
        <w:jc w:val="both"/>
      </w:pPr>
      <w:r w:rsidRPr="00670B6A">
        <w:t>Predmetom kontroly po podpise čiastkovej zmluvy s dodávateľom, vykonávanej Poskytovateľom sú:</w:t>
      </w:r>
    </w:p>
    <w:p w14:paraId="4707B9BA" w14:textId="6A49446F" w:rsidR="00670B6A" w:rsidRDefault="00670B6A" w:rsidP="005B7173">
      <w:pPr>
        <w:pStyle w:val="Odsekzoznamu"/>
        <w:numPr>
          <w:ilvl w:val="0"/>
          <w:numId w:val="112"/>
        </w:numPr>
        <w:tabs>
          <w:tab w:val="left" w:pos="1014"/>
        </w:tabs>
        <w:spacing w:before="120" w:after="120" w:line="288" w:lineRule="auto"/>
        <w:jc w:val="both"/>
      </w:pPr>
      <w:r w:rsidRPr="00670B6A">
        <w:t>čiastkové zmluvy (resp. objednávky) uzatvárané na základe rámcových dohôd s opätovným otváraním súťaže</w:t>
      </w:r>
      <w:r>
        <w:t>.</w:t>
      </w:r>
    </w:p>
    <w:p w14:paraId="5FF12A2F" w14:textId="2B51DB6C" w:rsidR="007D11DA" w:rsidRDefault="007D11DA" w:rsidP="007D11DA">
      <w:pPr>
        <w:tabs>
          <w:tab w:val="left" w:pos="1014"/>
        </w:tabs>
        <w:spacing w:before="120" w:after="120" w:line="288" w:lineRule="auto"/>
        <w:jc w:val="both"/>
      </w:pPr>
      <w:r>
        <w:t xml:space="preserve">Poskytovateľ vykoná kontrolu pred podpisom čiastkovej zmluvy </w:t>
      </w:r>
      <w:r w:rsidRPr="00AD07E2">
        <w:rPr>
          <w:b/>
        </w:rPr>
        <w:t>v lehote 20 pracovných dní</w:t>
      </w:r>
      <w:r>
        <w:t xml:space="preserve"> </w:t>
      </w:r>
      <w:r w:rsidR="00670B6A">
        <w:t>(podľa pravidiel druhej ex-</w:t>
      </w:r>
      <w:proofErr w:type="spellStart"/>
      <w:r w:rsidR="00670B6A" w:rsidRPr="00670B6A">
        <w:t>ante</w:t>
      </w:r>
      <w:proofErr w:type="spellEnd"/>
      <w:r w:rsidR="00670B6A" w:rsidRPr="00670B6A">
        <w:t xml:space="preserve"> kontroly)</w:t>
      </w:r>
      <w:r w:rsidR="00721741" w:rsidRPr="00721741" w:rsidDel="00525654">
        <w:t>.</w:t>
      </w:r>
    </w:p>
    <w:p w14:paraId="16BC6D0C" w14:textId="73B06377" w:rsidR="00670B6A" w:rsidRPr="00721741" w:rsidRDefault="00670B6A" w:rsidP="00721741">
      <w:pPr>
        <w:tabs>
          <w:tab w:val="left" w:pos="1014"/>
        </w:tabs>
        <w:spacing w:before="120" w:after="120" w:line="288" w:lineRule="auto"/>
        <w:jc w:val="both"/>
      </w:pPr>
    </w:p>
    <w:p w14:paraId="1CB76402" w14:textId="6330C7B1" w:rsidR="007D11DA" w:rsidRDefault="007D11DA" w:rsidP="007D11DA">
      <w:pPr>
        <w:tabs>
          <w:tab w:val="left" w:pos="1014"/>
        </w:tabs>
        <w:spacing w:before="120" w:after="120" w:line="288" w:lineRule="auto"/>
        <w:jc w:val="both"/>
      </w:pPr>
      <w:r>
        <w:t xml:space="preserve">Kontrolu po podpise čiastkovej zmluvy vykoná Poskytovateľ </w:t>
      </w:r>
      <w:r w:rsidRPr="00AD07E2">
        <w:rPr>
          <w:b/>
        </w:rPr>
        <w:t>v lehote 7 pracovných dní</w:t>
      </w:r>
      <w:r w:rsidR="00670B6A">
        <w:t xml:space="preserve"> </w:t>
      </w:r>
      <w:r w:rsidR="00670B6A" w:rsidRPr="00670B6A">
        <w:t xml:space="preserve">(podľa pravidiel </w:t>
      </w:r>
      <w:r w:rsidR="00670B6A">
        <w:t>následnej ex-</w:t>
      </w:r>
      <w:r w:rsidR="00670B6A" w:rsidRPr="00670B6A">
        <w:t xml:space="preserve">post kontroly), resp. </w:t>
      </w:r>
      <w:r w:rsidR="00670B6A" w:rsidRPr="00AD07E2">
        <w:rPr>
          <w:b/>
        </w:rPr>
        <w:t>20 pracovných dní</w:t>
      </w:r>
      <w:r w:rsidR="00670B6A" w:rsidRPr="00670B6A">
        <w:t xml:space="preserve"> </w:t>
      </w:r>
      <w:r w:rsidR="00670B6A">
        <w:t>(podľa pravidiel štandardnej ex-</w:t>
      </w:r>
      <w:r w:rsidR="00670B6A" w:rsidRPr="00670B6A">
        <w:t>post kontroly)</w:t>
      </w:r>
      <w:r>
        <w:t xml:space="preserve">.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5B7173">
      <w:pPr>
        <w:pStyle w:val="Odsekzoznamu"/>
        <w:numPr>
          <w:ilvl w:val="0"/>
          <w:numId w:val="106"/>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7E5B863D"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pričom táto čiastková zmluva je už platná a</w:t>
      </w:r>
      <w:r w:rsidR="00670B6A">
        <w:t> </w:t>
      </w:r>
      <w:r>
        <w:t>účinná</w:t>
      </w:r>
      <w:r w:rsidR="00670B6A">
        <w:t xml:space="preserve"> </w:t>
      </w:r>
      <w:r w:rsidR="00670B6A" w:rsidRPr="00670B6A">
        <w:t>(okrem prípadov, kedy je účinnosť zmluvy viazaná na odkladaciu podmienku, ktorá ešte nenastala)</w:t>
      </w:r>
      <w:r>
        <w:t xml:space="preserve">.  </w:t>
      </w:r>
    </w:p>
    <w:p w14:paraId="4907641B" w14:textId="1839C15B" w:rsidR="007D11D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pre štandardnú ex post kontrolu v bode c) tejto kapitoly. </w:t>
      </w:r>
      <w:r w:rsidR="007D11DA">
        <w:t xml:space="preserve">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7ABB88D0" w:rsidR="007D11DA" w:rsidRDefault="007D11DA" w:rsidP="007D11DA">
      <w:pPr>
        <w:tabs>
          <w:tab w:val="left" w:pos="1014"/>
        </w:tabs>
        <w:spacing w:before="120" w:after="120" w:line="288" w:lineRule="auto"/>
        <w:jc w:val="both"/>
      </w:pPr>
      <w:r w:rsidRPr="00AD07E2">
        <w:rPr>
          <w:b/>
        </w:rPr>
        <w:t>Poskytovateľ vykoná túto kontrolu v lehote 20 pracovných dní</w:t>
      </w:r>
      <w:r>
        <w:t xml:space="preserve"> </w:t>
      </w:r>
      <w:r w:rsidR="00670B6A">
        <w:t>(podľa pravidiel štandardnej ex-</w:t>
      </w:r>
      <w:r w:rsidR="00670B6A" w:rsidRPr="00670B6A">
        <w:t>post kontroly)</w:t>
      </w:r>
      <w:r>
        <w:t>.</w:t>
      </w:r>
    </w:p>
    <w:p w14:paraId="59FF4E45" w14:textId="77777777" w:rsidR="003F77E4" w:rsidRDefault="003F77E4" w:rsidP="007D11DA">
      <w:pPr>
        <w:tabs>
          <w:tab w:val="left" w:pos="1014"/>
        </w:tabs>
        <w:spacing w:before="120" w:after="120" w:line="288" w:lineRule="auto"/>
        <w:jc w:val="both"/>
      </w:pPr>
    </w:p>
    <w:p w14:paraId="5AC80C06" w14:textId="77777777" w:rsidR="003F77E4" w:rsidRPr="003F77E4" w:rsidRDefault="003F77E4" w:rsidP="005B7173">
      <w:pPr>
        <w:numPr>
          <w:ilvl w:val="0"/>
          <w:numId w:val="87"/>
        </w:numPr>
        <w:tabs>
          <w:tab w:val="left" w:pos="1014"/>
        </w:tabs>
        <w:spacing w:line="288" w:lineRule="auto"/>
        <w:jc w:val="both"/>
        <w:rPr>
          <w:b/>
        </w:rPr>
      </w:pPr>
      <w:r w:rsidRPr="003F77E4">
        <w:rPr>
          <w:b/>
        </w:rPr>
        <w:t>Dynamický nákupný systém</w:t>
      </w:r>
    </w:p>
    <w:p w14:paraId="65A1FBAD" w14:textId="77777777" w:rsidR="003F77E4" w:rsidRPr="003F77E4" w:rsidRDefault="003F77E4" w:rsidP="00852446">
      <w:pPr>
        <w:tabs>
          <w:tab w:val="left" w:pos="1014"/>
        </w:tabs>
        <w:spacing w:before="240" w:after="240" w:line="288" w:lineRule="auto"/>
        <w:jc w:val="both"/>
      </w:pPr>
      <w:r w:rsidRPr="003F77E4">
        <w:t>Na kontrolu/finančnú kontrolu DNS a zákaziek zadávaných v rámci DNS, sa primerane vzťahujú všeobecné ustanovenia k výkonu kontroly/finančnej kontroly verejného obstarávania podľa tejto príručky.</w:t>
      </w:r>
    </w:p>
    <w:p w14:paraId="63E71289" w14:textId="44FEF070" w:rsidR="003F77E4" w:rsidRPr="003F77E4" w:rsidRDefault="003F77E4" w:rsidP="00852446">
      <w:pPr>
        <w:tabs>
          <w:tab w:val="left" w:pos="1014"/>
        </w:tabs>
        <w:spacing w:before="240" w:after="240" w:line="288" w:lineRule="auto"/>
        <w:jc w:val="both"/>
      </w:pPr>
      <w:r w:rsidRPr="003F77E4">
        <w:t>Ak bude zriadenie DNS predmetom kontroly/finančnej kontroly zo strany poskytovateľa súčasne so zákazkou zadávanou v rámci DNS, poskytovateľ vykoná zároveň kontrolu zriadenia DNS podľa typu kontroly príslušného postupu zadávania zákazky uvedeného v kapitole 2.5.</w:t>
      </w:r>
      <w:r>
        <w:t>6</w:t>
      </w:r>
      <w:r w:rsidRPr="003F77E4">
        <w:t xml:space="preserve"> tejto príručky.</w:t>
      </w:r>
    </w:p>
    <w:p w14:paraId="63613A52" w14:textId="4E4596F9" w:rsidR="003F77E4" w:rsidRPr="003F77E4" w:rsidRDefault="003F77E4" w:rsidP="00852446">
      <w:pPr>
        <w:tabs>
          <w:tab w:val="left" w:pos="1014"/>
        </w:tabs>
        <w:spacing w:before="240" w:after="240" w:line="288" w:lineRule="auto"/>
        <w:jc w:val="both"/>
      </w:pPr>
      <w:r w:rsidRPr="003F77E4">
        <w:lastRenderedPageBreak/>
        <w:t>Pre aplikáciu správneho postupu pri výkone kontroly/finančnej kontroly verejného obstarávania je potrebné vychádzať z hodnoty zákazky zadávanej v rámci DNS, a následne postupovať primerane podľa kapitoly 2.5.</w:t>
      </w:r>
      <w:r>
        <w:t>6</w:t>
      </w:r>
      <w:r w:rsidRPr="003F77E4">
        <w:t>. tejto príručky.</w:t>
      </w:r>
    </w:p>
    <w:p w14:paraId="695BB81A" w14:textId="77777777" w:rsidR="003F77E4" w:rsidRDefault="003F77E4" w:rsidP="00852446">
      <w:pPr>
        <w:tabs>
          <w:tab w:val="left" w:pos="1014"/>
        </w:tabs>
        <w:spacing w:before="240" w:after="240" w:line="288" w:lineRule="auto"/>
        <w:jc w:val="both"/>
      </w:pPr>
      <w:r w:rsidRPr="003F77E4">
        <w:t>Pod pojmom „zmluvná hodnota zákazky“, sa tento účel rozumie skutočná hodnota zákazky v EUR bez DPH, ktorá bude/je predmetom zmluvy alebo objednávky.</w:t>
      </w:r>
    </w:p>
    <w:p w14:paraId="244529C6" w14:textId="7EB2AE95" w:rsidR="003F77E4" w:rsidRPr="003F77E4" w:rsidRDefault="003F77E4" w:rsidP="00852446">
      <w:pPr>
        <w:tabs>
          <w:tab w:val="left" w:pos="1014"/>
        </w:tabs>
        <w:spacing w:before="240" w:after="240" w:line="288" w:lineRule="auto"/>
        <w:jc w:val="both"/>
      </w:pPr>
      <w:r w:rsidRPr="003F77E4">
        <w:t>Predmetom kontroly/finančnej kontroly zákaziek zadávaných v rámci DNS je najmä kontrola súladu výzvy na predkladanie ponúk s oznámením o vyhlásení verejného obstarávania, súťažnými podkladmi a všeobecnými podmienkami používania DNS, ďalej kontrola postupu zadania zákazky v nadväznosti na § 60 a § 61 ZVO, s dôrazom na kontrolu postupu prijímateľa pri vyhodnotení predložených žiadostí o zaradenie do DNS a kontrolu vyhodnotenia ponúk podľa kritérií uvedených v oznámení o vyhlásení verejného obstarávania, prípadne spresnených vo výzve na predkladanie ponúk. Predmetom kontroly/finančnej kontroly je aj kontrola podpísania zmluvy oprávnenými osobami, ak sa vyžaduje písomná forma zmluvy, jej zverejnenie v súlade so zákonom č. 211/2000 Z. z. a pod.</w:t>
      </w:r>
    </w:p>
    <w:p w14:paraId="6934E183" w14:textId="77777777" w:rsidR="003F77E4" w:rsidRPr="003F77E4" w:rsidRDefault="003F77E4" w:rsidP="00852446">
      <w:pPr>
        <w:tabs>
          <w:tab w:val="left" w:pos="1014"/>
        </w:tabs>
        <w:spacing w:before="240" w:after="240" w:line="288" w:lineRule="auto"/>
        <w:jc w:val="both"/>
      </w:pPr>
      <w:r w:rsidRPr="003F77E4">
        <w:t>Prvá ex-</w:t>
      </w:r>
      <w:proofErr w:type="spellStart"/>
      <w:r w:rsidRPr="003F77E4">
        <w:t>ante</w:t>
      </w:r>
      <w:proofErr w:type="spellEnd"/>
      <w:r w:rsidRPr="003F77E4">
        <w:t xml:space="preserve"> kontrola sa v prípade kontroly/finančnej kontroly zákaziek zadávaných v rámci DNS nevykonáva.</w:t>
      </w:r>
    </w:p>
    <w:p w14:paraId="2CBC598C" w14:textId="77777777" w:rsidR="003F77E4" w:rsidRPr="003F77E4" w:rsidRDefault="003F77E4" w:rsidP="00852446">
      <w:pPr>
        <w:tabs>
          <w:tab w:val="left" w:pos="1014"/>
        </w:tabs>
        <w:spacing w:after="120" w:line="288" w:lineRule="auto"/>
        <w:jc w:val="both"/>
      </w:pPr>
    </w:p>
    <w:p w14:paraId="50C42C78"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rovnaká alebo vyššia ako finančný limit pre nadlimitnú zákazku v závislosti od typu obstarávajúceho subjektu a predmetu zákazky</w:t>
      </w:r>
    </w:p>
    <w:p w14:paraId="1E5CBF60" w14:textId="70957D55" w:rsidR="003F77E4" w:rsidRPr="003F77E4" w:rsidRDefault="003F77E4" w:rsidP="00852446">
      <w:pPr>
        <w:tabs>
          <w:tab w:val="left" w:pos="1014"/>
        </w:tabs>
        <w:spacing w:before="240" w:after="120" w:line="288" w:lineRule="auto"/>
        <w:jc w:val="both"/>
      </w:pPr>
      <w:r w:rsidRPr="003F77E4">
        <w:t>Poskytovateľ kontroluje postup zadávania zákaziek v rámci DNS na základe dokumentácie predloženej prijímateľom vo fáze pred podpisom zmluvy (druhá ex</w:t>
      </w:r>
      <w:r w:rsidR="00E2462F">
        <w:t xml:space="preserve"> </w:t>
      </w:r>
      <w:proofErr w:type="spellStart"/>
      <w:r w:rsidRPr="003F77E4">
        <w:t>ante</w:t>
      </w:r>
      <w:proofErr w:type="spellEnd"/>
      <w:r w:rsidRPr="003F77E4">
        <w:t xml:space="preserve"> kontrola) aj po podpise zmluvy s úspešným uchádzačom</w:t>
      </w:r>
      <w:r w:rsidRPr="003F77E4" w:rsidDel="007925A7">
        <w:t xml:space="preserve"> </w:t>
      </w:r>
      <w:r w:rsidRPr="003F77E4">
        <w:t xml:space="preserve"> (následná ex-post kontrola).</w:t>
      </w:r>
    </w:p>
    <w:p w14:paraId="4A607F7D" w14:textId="77777777" w:rsidR="003F77E4" w:rsidRDefault="003F77E4" w:rsidP="00852446">
      <w:pPr>
        <w:tabs>
          <w:tab w:val="left" w:pos="1014"/>
        </w:tabs>
        <w:spacing w:before="240" w:after="120" w:line="288" w:lineRule="auto"/>
        <w:jc w:val="both"/>
      </w:pPr>
      <w:r w:rsidRPr="003F77E4">
        <w:t>V prípadoch, ak bola zákazka v rámci DNS zadaná napr. ešte pred uzavretím zmluvy o poskytnutí NFP alebo z iných objektívnych dôvodov vyplývajúcich z tejto príručky, vykoná sa jej finančná kontrola ako štandardná ex-post kontrola.</w:t>
      </w:r>
    </w:p>
    <w:p w14:paraId="77A90CD3" w14:textId="77777777" w:rsidR="004E49C9" w:rsidRDefault="004E49C9" w:rsidP="00852446">
      <w:pPr>
        <w:tabs>
          <w:tab w:val="left" w:pos="1014"/>
        </w:tabs>
        <w:spacing w:before="240" w:after="120" w:line="288" w:lineRule="auto"/>
        <w:jc w:val="both"/>
      </w:pPr>
    </w:p>
    <w:p w14:paraId="70B711BF" w14:textId="747E4384" w:rsidR="004E49C9" w:rsidRDefault="002869B8" w:rsidP="00852446">
      <w:pPr>
        <w:tabs>
          <w:tab w:val="left" w:pos="1014"/>
        </w:tabs>
        <w:spacing w:before="240" w:after="120" w:line="288" w:lineRule="auto"/>
        <w:jc w:val="both"/>
      </w:pPr>
      <w:r w:rsidRPr="00735615">
        <w:rPr>
          <w:b/>
          <w:i/>
        </w:rPr>
        <w:t xml:space="preserve">Dôležité upozornenie: </w:t>
      </w:r>
      <w:r w:rsidRPr="002869B8">
        <w:t>Povinnosť prijímateľa podať podnet na ÚVO sa podľa § 169 ods. 2 ZVO nevzťahuje na zadávanie zákaziek v rámci dynamické</w:t>
      </w:r>
      <w:r w:rsidRPr="00F123E1">
        <w:t>ho nákupného systému, aj keď sú v hodnote nadlimitnej zákazky a ich predpokladaná hodnota je rovnaká alebo vyššia ako 600 000 EUR bez DPH.</w:t>
      </w:r>
    </w:p>
    <w:p w14:paraId="08DB5072" w14:textId="3D5D9B25" w:rsidR="003F77E4" w:rsidRPr="003F77E4" w:rsidRDefault="003F77E4" w:rsidP="00852446">
      <w:pPr>
        <w:tabs>
          <w:tab w:val="left" w:pos="1014"/>
        </w:tabs>
        <w:spacing w:before="240" w:after="120" w:line="288" w:lineRule="auto"/>
        <w:jc w:val="both"/>
      </w:pPr>
      <w:r w:rsidRPr="003F77E4">
        <w:t>Prijímateľ predkladá  poskytovateľovi kompletnú dokumentáciu zo zadávania zákaziek v rámci DNS na kontrolu cez ITMS 2014+ v súlade s pravidlami uvedenými pre druhú ex</w:t>
      </w:r>
      <w:r w:rsidR="00E2462F">
        <w:t xml:space="preserve"> </w:t>
      </w:r>
      <w:proofErr w:type="spellStart"/>
      <w:r w:rsidRPr="003F77E4">
        <w:t>ante</w:t>
      </w:r>
      <w:proofErr w:type="spellEnd"/>
      <w:r w:rsidRPr="003F77E4">
        <w:t xml:space="preserve"> kontrolu (v bode b) tejto kapitoly) a pre následnú ex post kontrolu (v bode d) tejto kapitoly).</w:t>
      </w:r>
    </w:p>
    <w:p w14:paraId="18F9CBF7" w14:textId="46BE6D6D" w:rsidR="003F77E4" w:rsidRPr="003F77E4" w:rsidRDefault="003F77E4" w:rsidP="00852446">
      <w:pPr>
        <w:tabs>
          <w:tab w:val="left" w:pos="1014"/>
        </w:tabs>
        <w:spacing w:before="240" w:after="120" w:line="288" w:lineRule="auto"/>
        <w:jc w:val="both"/>
      </w:pPr>
      <w:r w:rsidRPr="003F77E4">
        <w:t xml:space="preserve">V súlade s pravidlami druhej ex </w:t>
      </w:r>
      <w:proofErr w:type="spellStart"/>
      <w:r w:rsidRPr="003F77E4">
        <w:t>ante</w:t>
      </w:r>
      <w:proofErr w:type="spellEnd"/>
      <w:r w:rsidRPr="003F77E4">
        <w:t xml:space="preserve"> kontroly  prijímateľ predkladá dokumentáciu na kontrolu poskytovateľovi</w:t>
      </w:r>
      <w:r w:rsidR="005D74F8">
        <w:t>, ktorý</w:t>
      </w:r>
      <w:r>
        <w:t xml:space="preserve"> vykoná druhú ex-</w:t>
      </w:r>
      <w:proofErr w:type="spellStart"/>
      <w:r w:rsidRPr="003F77E4">
        <w:t>ante</w:t>
      </w:r>
      <w:proofErr w:type="spellEnd"/>
      <w:r w:rsidRPr="003F77E4">
        <w:t xml:space="preserve"> kontrolu zákazky </w:t>
      </w:r>
      <w:r w:rsidR="005D74F8">
        <w:t xml:space="preserve">zadávanej v rámci DNS </w:t>
      </w:r>
      <w:r w:rsidRPr="003F77E4">
        <w:t>a vydá návrh správy/správu z kontroly.</w:t>
      </w:r>
    </w:p>
    <w:p w14:paraId="5B27EB96" w14:textId="1278BB41" w:rsidR="003F77E4" w:rsidRPr="003F77E4" w:rsidRDefault="003F77E4" w:rsidP="00852446">
      <w:pPr>
        <w:tabs>
          <w:tab w:val="left" w:pos="1014"/>
        </w:tabs>
        <w:spacing w:before="240" w:after="120" w:line="288" w:lineRule="auto"/>
        <w:jc w:val="both"/>
      </w:pPr>
      <w:r w:rsidRPr="003F77E4">
        <w:t xml:space="preserve">Poskytovateľ vykoná </w:t>
      </w:r>
      <w:r w:rsidRPr="00AD07E2">
        <w:rPr>
          <w:b/>
        </w:rPr>
        <w:t>kontrolu pred podpisom</w:t>
      </w:r>
      <w:r w:rsidRPr="003F77E4">
        <w:t xml:space="preserve"> zmluvy s úspešným uchádzačom </w:t>
      </w:r>
      <w:r w:rsidRPr="00AD07E2">
        <w:rPr>
          <w:b/>
        </w:rPr>
        <w:t>v lehote 20 pracovných dní</w:t>
      </w:r>
      <w:r w:rsidRPr="003F77E4">
        <w:t xml:space="preserve"> (podľa pravidiel druhej ex</w:t>
      </w:r>
      <w:r w:rsidR="00AD5579">
        <w:t xml:space="preserve"> </w:t>
      </w:r>
      <w:proofErr w:type="spellStart"/>
      <w:r w:rsidRPr="003F77E4">
        <w:t>ante</w:t>
      </w:r>
      <w:proofErr w:type="spellEnd"/>
      <w:r w:rsidRPr="003F77E4">
        <w:t xml:space="preserve"> kontroly).</w:t>
      </w:r>
    </w:p>
    <w:p w14:paraId="16C1A418" w14:textId="3CA6A5F7" w:rsidR="003F77E4" w:rsidRPr="003F77E4" w:rsidRDefault="003F77E4" w:rsidP="00852446">
      <w:pPr>
        <w:tabs>
          <w:tab w:val="left" w:pos="1014"/>
        </w:tabs>
        <w:spacing w:before="240" w:after="120" w:line="288" w:lineRule="auto"/>
        <w:jc w:val="both"/>
      </w:pPr>
      <w:r w:rsidRPr="003F77E4">
        <w:t xml:space="preserve">Poskytovateľ vykoná </w:t>
      </w:r>
      <w:r w:rsidRPr="00AD07E2">
        <w:rPr>
          <w:b/>
        </w:rPr>
        <w:t>kontrolu po podpise</w:t>
      </w:r>
      <w:r w:rsidRPr="003F77E4">
        <w:t xml:space="preserve"> zmluvy s úspešným uchádzačom </w:t>
      </w:r>
      <w:r w:rsidRPr="00AD07E2">
        <w:rPr>
          <w:b/>
        </w:rPr>
        <w:t>v lehote 7 pracovných dní</w:t>
      </w:r>
      <w:r>
        <w:t xml:space="preserve"> (podľa pravidiel následnej ex-</w:t>
      </w:r>
      <w:r w:rsidRPr="003F77E4">
        <w:t xml:space="preserve">post kontroly), resp. </w:t>
      </w:r>
      <w:r w:rsidRPr="00AD07E2">
        <w:rPr>
          <w:b/>
        </w:rPr>
        <w:t>20 pracovných dní</w:t>
      </w:r>
      <w:r w:rsidRPr="003F77E4">
        <w:t xml:space="preserve"> </w:t>
      </w:r>
      <w:r>
        <w:t>(podľa pravidiel štandardnej ex-</w:t>
      </w:r>
      <w:r w:rsidRPr="003F77E4">
        <w:t>post kontroly).</w:t>
      </w:r>
    </w:p>
    <w:p w14:paraId="1DC0F2DB" w14:textId="77777777" w:rsidR="003F77E4" w:rsidRPr="003F77E4" w:rsidRDefault="003F77E4" w:rsidP="00852446">
      <w:pPr>
        <w:tabs>
          <w:tab w:val="left" w:pos="1014"/>
        </w:tabs>
        <w:spacing w:before="240" w:after="120" w:line="288" w:lineRule="auto"/>
        <w:jc w:val="both"/>
      </w:pPr>
    </w:p>
    <w:p w14:paraId="0E316FA3" w14:textId="77777777" w:rsidR="003F77E4" w:rsidRPr="003F77E4" w:rsidRDefault="003F77E4" w:rsidP="005B7173">
      <w:pPr>
        <w:numPr>
          <w:ilvl w:val="0"/>
          <w:numId w:val="113"/>
        </w:numPr>
        <w:tabs>
          <w:tab w:val="left" w:pos="1014"/>
        </w:tabs>
        <w:spacing w:after="120" w:line="288" w:lineRule="auto"/>
        <w:jc w:val="both"/>
        <w:rPr>
          <w:b/>
        </w:rPr>
      </w:pPr>
      <w:r w:rsidRPr="003F77E4">
        <w:rPr>
          <w:b/>
        </w:rPr>
        <w:lastRenderedPageBreak/>
        <w:t>Zákazka zadávaná v rámci DNS, ktorej hodnota je nižšia ako finančný limit pre nadlimitnú zákazku v závislosti od typu obstarávajúceho subjektu a predmetu zákazky</w:t>
      </w:r>
    </w:p>
    <w:p w14:paraId="19947CE9" w14:textId="3CB4591F" w:rsidR="003F77E4" w:rsidRPr="003F77E4" w:rsidRDefault="003F77E4" w:rsidP="00852446">
      <w:pPr>
        <w:tabs>
          <w:tab w:val="left" w:pos="1014"/>
        </w:tabs>
        <w:spacing w:after="120" w:line="288" w:lineRule="auto"/>
        <w:jc w:val="both"/>
      </w:pPr>
      <w:r w:rsidRPr="003F77E4">
        <w:t>Poskytovateľ kontroluje postup zadávania zákaziek v rámci DNS na základe dokumentácie predloženej prijímateľom vo fáze po uzatvorení čiastkovej zmluvy s dodávateľom (štandardná ex</w:t>
      </w:r>
      <w:r w:rsidR="00946586">
        <w:t xml:space="preserve"> </w:t>
      </w:r>
      <w:r w:rsidRPr="003F77E4">
        <w:t xml:space="preserve">post kontrola), pričom táto zmluva je už platná a účinná (okrem prípadov, kedy je účinnosť zmluvy viazaná na odkladaciu podmienku, ktorá ešte nenastala).  </w:t>
      </w:r>
    </w:p>
    <w:p w14:paraId="46B0F066" w14:textId="77777777" w:rsidR="003F77E4" w:rsidRPr="003F77E4" w:rsidRDefault="003F77E4" w:rsidP="00852446">
      <w:pPr>
        <w:tabs>
          <w:tab w:val="left" w:pos="1014"/>
        </w:tabs>
        <w:spacing w:after="120" w:line="288" w:lineRule="auto"/>
        <w:jc w:val="both"/>
      </w:pPr>
      <w:r w:rsidRPr="003F77E4">
        <w:t>Prijímateľ predkladá  poskytovateľovi kompletnú dokumentáciu zo zadávania zákaziek v rámci DNS na kontrolu cez ITMS 2014+ v súlade s pravidlami uvedenými pre štandardnú ex post kontrolu v bode c) tejto kapitoly.</w:t>
      </w:r>
    </w:p>
    <w:p w14:paraId="52FA7396" w14:textId="77777777" w:rsidR="003F77E4" w:rsidRPr="003F77E4" w:rsidRDefault="003F77E4" w:rsidP="00852446">
      <w:pPr>
        <w:tabs>
          <w:tab w:val="left" w:pos="1014"/>
        </w:tabs>
        <w:spacing w:after="120" w:line="288" w:lineRule="auto"/>
        <w:jc w:val="both"/>
      </w:pPr>
      <w:r w:rsidRPr="003F77E4">
        <w:t xml:space="preserve">Ak zmluvná hodnota zákazky zadanej v rámci DNS predstavuje z pohľadu finančného limitu zákazku s nízkou hodnotou podľa § 117 ZVO, môže prijímateľ predložiť dokumentáciu na kontrolu aj súčasne so </w:t>
      </w:r>
      <w:proofErr w:type="spellStart"/>
      <w:r w:rsidRPr="003F77E4">
        <w:t>ŽoP</w:t>
      </w:r>
      <w:proofErr w:type="spellEnd"/>
      <w:r w:rsidRPr="003F77E4">
        <w:t>, ktorá obsahuje deklarované výdavky súvisiace so zadaním predmetnej zákazky.</w:t>
      </w:r>
    </w:p>
    <w:p w14:paraId="133F7788" w14:textId="77777777" w:rsidR="003F77E4" w:rsidRPr="003F77E4" w:rsidRDefault="003F77E4" w:rsidP="00852446">
      <w:pPr>
        <w:tabs>
          <w:tab w:val="left" w:pos="1014"/>
        </w:tabs>
        <w:spacing w:after="120" w:line="288" w:lineRule="auto"/>
        <w:jc w:val="both"/>
      </w:pPr>
      <w:r w:rsidRPr="003F77E4">
        <w:t>Poskytovateľ vykoná túto kontrolu v lehote 20 pracovných dní (podľa pravidiel štandardnej ex post kontroly).</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w:t>
      </w:r>
      <w:proofErr w:type="spellStart"/>
      <w:r w:rsidRPr="00963E0D">
        <w:rPr>
          <w:rFonts w:cs="Arial"/>
          <w:szCs w:val="19"/>
        </w:rPr>
        <w:t>t.j</w:t>
      </w:r>
      <w:proofErr w:type="spellEnd"/>
      <w:r w:rsidRPr="00963E0D">
        <w:rPr>
          <w:rFonts w:cs="Arial"/>
          <w:szCs w:val="19"/>
        </w:rPr>
        <w:t>.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4DA2E18A"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w:t>
      </w:r>
      <w:r w:rsidR="003F77E4">
        <w:rPr>
          <w:rFonts w:cs="Arial"/>
          <w:szCs w:val="19"/>
        </w:rPr>
        <w:t>realizované nadlimitným postupom</w:t>
      </w:r>
      <w:r w:rsidRPr="00EF596F">
        <w:rPr>
          <w:rFonts w:cs="Arial"/>
          <w:szCs w:val="19"/>
        </w:rPr>
        <w:t xml:space="preserve">, COO, prostredníctvom ktorej prijímateľ nadobúda, resp. obstaráva tovary, stavebné práce alebo služby podľa prvého odseku tejto podkapitoly príručky (písm. </w:t>
      </w:r>
      <w:r w:rsidR="00D11BA9">
        <w:rPr>
          <w:rFonts w:cs="Arial"/>
          <w:szCs w:val="19"/>
        </w:rPr>
        <w:t>h</w:t>
      </w:r>
      <w:r w:rsidRPr="00EF596F">
        <w:rPr>
          <w:rFonts w:cs="Arial"/>
          <w:szCs w:val="19"/>
        </w:rPr>
        <w:t xml:space="preserve">)) alebo dotknutý poskytovateľ, ak je rovnakou právnickou osobou ako COO, predloží pripravované centrálne VO na ÚVO za účelom výkonu ex </w:t>
      </w:r>
      <w:proofErr w:type="spellStart"/>
      <w:r w:rsidRPr="00EF596F">
        <w:rPr>
          <w:rFonts w:cs="Arial"/>
          <w:szCs w:val="19"/>
        </w:rPr>
        <w:t>ante</w:t>
      </w:r>
      <w:proofErr w:type="spellEnd"/>
      <w:r w:rsidRPr="00EF596F">
        <w:rPr>
          <w:rFonts w:cs="Arial"/>
          <w:szCs w:val="19"/>
        </w:rPr>
        <w:t xml:space="preserve"> posúdenia podľa § 168 ZVO.  </w:t>
      </w:r>
    </w:p>
    <w:p w14:paraId="784E5A38" w14:textId="2AF10C0D" w:rsidR="00D11BA9" w:rsidRDefault="00D11BA9" w:rsidP="00EF596F">
      <w:pPr>
        <w:spacing w:before="120" w:after="120" w:line="288" w:lineRule="auto"/>
        <w:jc w:val="both"/>
        <w:rPr>
          <w:rFonts w:cs="Arial"/>
          <w:szCs w:val="19"/>
        </w:rPr>
      </w:pPr>
      <w:r w:rsidRPr="00D11BA9">
        <w:rPr>
          <w:rFonts w:cs="Arial"/>
          <w:szCs w:val="19"/>
        </w:rPr>
        <w:t>V prípade, že relevantné centrálne VO, ktoré identifikuje prijímateľ a úmysel čerpať z neho oznámi včas poskytovateľovi a COO, je realizované nadlimitným postupom, COO alebo poskytovateľ, ktorý je rovnakou právnickou osobou ako COO, zašle podnet na výkon kontroly na ÚVO podľa § 169 ods. 1 písm. b) v spojení s § 169 ods. 2 ZVO vo fáze pred uzavretím zmluvy, koncesnej zmluvy alebo rámcovej dohody, pred ukončením súťaže návrhov, alebo pred ukončením postupu inovatívneho partnerstva.</w:t>
      </w:r>
      <w:r w:rsidR="00AD52B8" w:rsidRPr="00AD52B8">
        <w:t xml:space="preserve"> </w:t>
      </w:r>
      <w:r w:rsidR="00AD52B8">
        <w:t>Ak ide o centrálne VO, ktoré nie je predmetom povinnej kontroly ÚVO podľa § 169 ods. 2 ZVO, COO zašle podnet na výkon kontroly na ÚVO podľa § 169 ods. 1 písm. b) ZVO.</w:t>
      </w:r>
    </w:p>
    <w:p w14:paraId="365B4EDD" w14:textId="77777777" w:rsidR="00D11BA9" w:rsidRPr="00D11BA9" w:rsidRDefault="00D11BA9" w:rsidP="00D11BA9">
      <w:pPr>
        <w:spacing w:before="120" w:after="120" w:line="288" w:lineRule="auto"/>
        <w:jc w:val="both"/>
        <w:rPr>
          <w:rFonts w:cs="Arial"/>
          <w:szCs w:val="19"/>
        </w:rPr>
      </w:pPr>
      <w:r w:rsidRPr="00D11BA9">
        <w:rPr>
          <w:rFonts w:cs="Arial"/>
          <w:szCs w:val="19"/>
        </w:rPr>
        <w:t>Poskytovateľ vo fáze pred podpisom zmluvy vykoná finančnú kontrolu iba vo väzbe na čiastkovú zmluvu, uzavretú na základe rámcovej dohody z pohľadu dodržania podmienok na uzavretie čiastkovej zmluvy a dodržania pravidiel hospodárnosti, pokiaľ je zmluvnou stranou čiastkovej zmluvy jeho prijímateľ a pokiaľ je hodnota čiastkovej zmluvy vo finančnom limite nadlimitnej zákazky. Povinnosti prijímateľa týkajúce sa finančnej kontroly čiastkových zákaziek zadávaných na základe rámcovej dohody, ktorá je výsledkom centrálneho VO, sa v kontexte vyššie uvedených špecifík  aplikujú podľa kapitoly 2.5.1 písm. g)  tejto príručky.</w:t>
      </w:r>
    </w:p>
    <w:p w14:paraId="2A593913" w14:textId="318D6C70" w:rsidR="00D11BA9" w:rsidRDefault="00D11BA9" w:rsidP="00EF596F">
      <w:pPr>
        <w:spacing w:before="120" w:after="120" w:line="288" w:lineRule="auto"/>
        <w:jc w:val="both"/>
        <w:rPr>
          <w:rFonts w:cs="Arial"/>
          <w:szCs w:val="19"/>
        </w:rPr>
      </w:pPr>
      <w:r w:rsidRPr="00D11BA9">
        <w:rPr>
          <w:rFonts w:cs="Arial"/>
          <w:szCs w:val="19"/>
        </w:rPr>
        <w:t xml:space="preserve">Štandardnú </w:t>
      </w:r>
      <w:r>
        <w:rPr>
          <w:rFonts w:cs="Arial"/>
          <w:szCs w:val="19"/>
        </w:rPr>
        <w:t>ex-</w:t>
      </w:r>
      <w:r w:rsidRPr="00D11BA9">
        <w:rPr>
          <w:rFonts w:cs="Arial"/>
          <w:szCs w:val="19"/>
        </w:rPr>
        <w:t>post kontrolu vykonávajú všetci poskytovatelia, ktorých prijímatelia sú účastníkmi rámcovej dohody, pričom postupujú analogicky ku  kapitole 2.5.</w:t>
      </w:r>
      <w:r>
        <w:rPr>
          <w:rFonts w:cs="Arial"/>
          <w:szCs w:val="19"/>
        </w:rPr>
        <w:t>6</w:t>
      </w:r>
      <w:r w:rsidRPr="00D11BA9">
        <w:rPr>
          <w:rFonts w:cs="Arial"/>
          <w:szCs w:val="19"/>
        </w:rPr>
        <w:t xml:space="preserve"> písm. c). Poskytovateľ, ktorý ako prvý ukončí štandardnú ex post kontrolu centrálneho VO realizovaného COO, informuje ostatných poskytovateľov o tejto skutočnosti. V prípade, že poskytovatelia, ktorých prijímatelia sú účastníkmi rámcovej dohody, identifikujú nedostatky s vplyvom alebo možným vplyvom na výsledok VO, uskutoční sa stretnutie týchto poskytovateľov, pričom pre tieto účely je možné využiť aj zasadnutie  Koordinačného výboru pre spoluprácu pri kontrole VO. Výsledkom stretnutia poskytovateľov,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w:t>
      </w:r>
    </w:p>
    <w:p w14:paraId="494C7487" w14:textId="151F2B06" w:rsidR="00D11BA9" w:rsidRDefault="00D11BA9" w:rsidP="00EF596F">
      <w:pPr>
        <w:spacing w:before="120" w:after="120" w:line="288" w:lineRule="auto"/>
        <w:jc w:val="both"/>
        <w:rPr>
          <w:rFonts w:cs="Arial"/>
          <w:szCs w:val="19"/>
        </w:rPr>
      </w:pPr>
      <w:r w:rsidRPr="00D11BA9">
        <w:rPr>
          <w:rFonts w:cs="Arial"/>
          <w:szCs w:val="19"/>
        </w:rPr>
        <w:lastRenderedPageBreak/>
        <w:t>Poskytovateľ zároveň informuje ostatných poskytovateľov, OA a CO o identifikovaní nedostatkov s vplyvom alebo možným vplyvom na výsledok VO prostredníctvom ITMS 2014+, nakoľko má poskytovateľ povinnosť evidovať každú kontrolu VO, a to spôsobom, že všetky kontroly čiastkových zákaziek zadávaných na základe rámcovej dohody sú evidované pod jedným objektom v ITMS 2014+, čo zabezpečí informovanosť ostatných poskytovateľov o ďalších prebiehajúcich kontrolách a ich záveroch.</w:t>
      </w:r>
    </w:p>
    <w:p w14:paraId="3E7E72FD" w14:textId="77777777" w:rsidR="00963E0D" w:rsidRPr="00963E0D" w:rsidRDefault="00963E0D" w:rsidP="00963E0D">
      <w:pPr>
        <w:spacing w:before="120" w:after="120" w:line="288" w:lineRule="auto"/>
        <w:jc w:val="both"/>
        <w:rPr>
          <w:rFonts w:cs="Arial"/>
          <w:szCs w:val="19"/>
        </w:rPr>
      </w:pPr>
    </w:p>
    <w:p w14:paraId="421396C5" w14:textId="048BD47F" w:rsidR="00D11BA9" w:rsidRPr="00D11BA9" w:rsidRDefault="007D11DA" w:rsidP="00D11BA9">
      <w:pPr>
        <w:spacing w:before="120" w:after="120" w:line="288" w:lineRule="auto"/>
        <w:jc w:val="both"/>
        <w:rPr>
          <w:rFonts w:cs="Arial"/>
          <w:b/>
          <w:i/>
          <w:szCs w:val="19"/>
        </w:rPr>
      </w:pPr>
      <w:r>
        <w:rPr>
          <w:rFonts w:cs="Arial"/>
          <w:b/>
          <w:szCs w:val="19"/>
        </w:rPr>
        <w:t>i</w:t>
      </w:r>
      <w:r w:rsidR="00963E0D" w:rsidRPr="00963E0D">
        <w:rPr>
          <w:rFonts w:cs="Arial"/>
          <w:b/>
          <w:szCs w:val="19"/>
        </w:rPr>
        <w:t xml:space="preserve">) Kontrola VO v rámci schvaľovacieho procesu </w:t>
      </w:r>
      <w:proofErr w:type="spellStart"/>
      <w:r w:rsidR="00963E0D" w:rsidRPr="00963E0D">
        <w:rPr>
          <w:rFonts w:cs="Arial"/>
          <w:b/>
          <w:szCs w:val="19"/>
        </w:rPr>
        <w:t>ŽoNFP</w:t>
      </w:r>
      <w:proofErr w:type="spellEnd"/>
      <w:r w:rsidR="00963E0D" w:rsidRPr="00963E0D">
        <w:rPr>
          <w:rFonts w:cs="Arial"/>
          <w:b/>
          <w:szCs w:val="19"/>
        </w:rPr>
        <w:t xml:space="preserve"> </w:t>
      </w:r>
      <w:r w:rsidR="00963E0D" w:rsidRPr="00963E0D">
        <w:rPr>
          <w:rFonts w:cs="Arial"/>
          <w:szCs w:val="19"/>
        </w:rPr>
        <w:t xml:space="preserve"> </w:t>
      </w:r>
      <w:r w:rsidR="00963E0D" w:rsidRPr="00963E0D">
        <w:rPr>
          <w:rFonts w:cs="Arial"/>
          <w:b/>
          <w:szCs w:val="19"/>
        </w:rPr>
        <w:t>alebo hodnotenia národného projektu</w:t>
      </w:r>
      <w:r w:rsidR="00D11BA9" w:rsidRPr="00D11BA9">
        <w:rPr>
          <w:rFonts w:cs="Arial"/>
          <w:b/>
          <w:i/>
          <w:szCs w:val="19"/>
        </w:rPr>
        <w:t xml:space="preserve"> alebo po ukončení schvaľovacieho procesu </w:t>
      </w:r>
      <w:proofErr w:type="spellStart"/>
      <w:r w:rsidR="00D11BA9" w:rsidRPr="00D11BA9">
        <w:rPr>
          <w:rFonts w:cs="Arial"/>
          <w:b/>
          <w:i/>
          <w:szCs w:val="19"/>
        </w:rPr>
        <w:t>ŽoNFP</w:t>
      </w:r>
      <w:proofErr w:type="spellEnd"/>
      <w:r w:rsidR="00D11BA9" w:rsidRPr="00D11BA9">
        <w:rPr>
          <w:rFonts w:cs="Arial"/>
          <w:b/>
          <w:i/>
          <w:szCs w:val="19"/>
        </w:rPr>
        <w:t xml:space="preserve"> a súčasne pred podpisom zmluvy o NFP</w:t>
      </w:r>
    </w:p>
    <w:p w14:paraId="23CC2F85" w14:textId="2F12F5D9" w:rsidR="00525654" w:rsidRPr="00B72499" w:rsidRDefault="00963E0D" w:rsidP="00AD07E2">
      <w:pPr>
        <w:pStyle w:val="Odsekzoznamu"/>
        <w:numPr>
          <w:ilvl w:val="0"/>
          <w:numId w:val="129"/>
        </w:numPr>
        <w:spacing w:before="120" w:after="120" w:line="288" w:lineRule="auto"/>
        <w:jc w:val="both"/>
        <w:rPr>
          <w:rFonts w:cs="Arial"/>
          <w:szCs w:val="19"/>
        </w:rPr>
      </w:pPr>
      <w:r w:rsidRPr="00B72499">
        <w:rPr>
          <w:rFonts w:cs="Arial"/>
          <w:szCs w:val="19"/>
        </w:rPr>
        <w:t xml:space="preserve">Poskytovateľ </w:t>
      </w:r>
      <w:r w:rsidR="006B360C" w:rsidRPr="00B72499">
        <w:rPr>
          <w:rFonts w:cs="Arial"/>
          <w:szCs w:val="19"/>
        </w:rPr>
        <w:t xml:space="preserve">môže </w:t>
      </w:r>
      <w:r w:rsidRPr="00B72499">
        <w:rPr>
          <w:rFonts w:cs="Arial"/>
          <w:szCs w:val="19"/>
        </w:rPr>
        <w:t>vykonáva</w:t>
      </w:r>
      <w:r w:rsidR="006B360C" w:rsidRPr="00B72499">
        <w:rPr>
          <w:rFonts w:cs="Arial"/>
          <w:szCs w:val="19"/>
        </w:rPr>
        <w:t>ť</w:t>
      </w:r>
      <w:r w:rsidRPr="00B72499">
        <w:rPr>
          <w:rFonts w:cs="Arial"/>
          <w:szCs w:val="19"/>
        </w:rPr>
        <w:t xml:space="preserve"> kontrolu VO v rámci schvaľovacieho procesu </w:t>
      </w:r>
      <w:proofErr w:type="spellStart"/>
      <w:r w:rsidRPr="00B72499">
        <w:rPr>
          <w:rFonts w:cs="Arial"/>
          <w:szCs w:val="19"/>
        </w:rPr>
        <w:t>ŽoNFP</w:t>
      </w:r>
      <w:proofErr w:type="spellEnd"/>
      <w:r w:rsidRPr="00B72499">
        <w:rPr>
          <w:rFonts w:cs="Arial"/>
          <w:szCs w:val="19"/>
        </w:rPr>
        <w:t xml:space="preserve"> alebo hodnotenia NP v prípade, ak poskytovateľ uvedie v rámci výzvy alebo záväzných podmienok ako podmienku poskytnutia príspevku</w:t>
      </w:r>
      <w:r w:rsidR="00525654" w:rsidRPr="00B72499">
        <w:rPr>
          <w:rFonts w:cs="Arial"/>
          <w:szCs w:val="19"/>
        </w:rPr>
        <w:t xml:space="preserve">, aby žiadateľ mal v čase predloženia </w:t>
      </w:r>
      <w:proofErr w:type="spellStart"/>
      <w:r w:rsidR="00525654" w:rsidRPr="00B72499">
        <w:rPr>
          <w:rFonts w:cs="Arial"/>
          <w:szCs w:val="19"/>
        </w:rPr>
        <w:t>ŽoNFP</w:t>
      </w:r>
      <w:proofErr w:type="spellEnd"/>
      <w:r w:rsidR="00525654" w:rsidRPr="00B72499">
        <w:rPr>
          <w:rFonts w:cs="Arial"/>
          <w:szCs w:val="19"/>
        </w:rPr>
        <w:t xml:space="preserve"> ukončené VO (vo fáze po podpise zmluvy s úspešným uchádzačom), alebo aby žiadateľ mal v čase predloženia </w:t>
      </w:r>
      <w:proofErr w:type="spellStart"/>
      <w:r w:rsidR="00525654" w:rsidRPr="00B72499">
        <w:rPr>
          <w:rFonts w:cs="Arial"/>
          <w:szCs w:val="19"/>
        </w:rPr>
        <w:t>ŽoNFP</w:t>
      </w:r>
      <w:proofErr w:type="spellEnd"/>
      <w:r w:rsidR="00525654" w:rsidRPr="00B72499">
        <w:rPr>
          <w:rFonts w:cs="Arial"/>
          <w:szCs w:val="19"/>
        </w:rPr>
        <w:t xml:space="preserve"> verejn</w:t>
      </w:r>
      <w:r w:rsidR="00525654" w:rsidRPr="00B41557">
        <w:rPr>
          <w:rFonts w:cs="Arial"/>
          <w:szCs w:val="19"/>
        </w:rPr>
        <w:t xml:space="preserve">é obstarávanie vo fáze pred podpisom zmluvy s úspešným uchádzačom (po vyhodnotení ponúk a po ukončení všetkých revíznych postupov). V tomto prípade je súčasťou výzvy aj informácia, že v schvaľovacom procese </w:t>
      </w:r>
      <w:proofErr w:type="spellStart"/>
      <w:r w:rsidR="00525654" w:rsidRPr="00B41557">
        <w:rPr>
          <w:rFonts w:cs="Arial"/>
          <w:szCs w:val="19"/>
        </w:rPr>
        <w:t>ŽoNFP</w:t>
      </w:r>
      <w:proofErr w:type="spellEnd"/>
      <w:r w:rsidR="00525654" w:rsidRPr="00B41557">
        <w:rPr>
          <w:rFonts w:cs="Arial"/>
          <w:szCs w:val="19"/>
        </w:rPr>
        <w:t xml:space="preserve"> bude vykonaná aj kontrola VO. </w:t>
      </w:r>
      <w:r w:rsidR="00761CCE" w:rsidRPr="006B69F9">
        <w:rPr>
          <w:rFonts w:cs="Arial"/>
          <w:szCs w:val="19"/>
        </w:rPr>
        <w:t>Prijímateľ predkladá dokumentáciu z VO spôsobom podľa kapitoly 2.</w:t>
      </w:r>
      <w:r w:rsidR="00761CCE">
        <w:rPr>
          <w:rFonts w:cs="Arial"/>
          <w:szCs w:val="19"/>
        </w:rPr>
        <w:t>4</w:t>
      </w:r>
      <w:r w:rsidR="00761CCE" w:rsidRPr="006B69F9">
        <w:rPr>
          <w:rFonts w:cs="Arial"/>
          <w:szCs w:val="19"/>
        </w:rPr>
        <w:t>.</w:t>
      </w:r>
      <w:r w:rsidR="00761CCE">
        <w:rPr>
          <w:rFonts w:cs="Arial"/>
          <w:szCs w:val="19"/>
        </w:rPr>
        <w:t xml:space="preserve"> </w:t>
      </w:r>
      <w:r w:rsidR="00525654" w:rsidRPr="00B41557">
        <w:rPr>
          <w:rFonts w:cs="Arial"/>
          <w:szCs w:val="19"/>
        </w:rPr>
        <w:t xml:space="preserve">Pre tento typ kontroly sa primerane použijú ustanovenia kapitoly 2.5.6. písm. b) o druhej ex </w:t>
      </w:r>
      <w:proofErr w:type="spellStart"/>
      <w:r w:rsidR="00525654" w:rsidRPr="00B41557">
        <w:rPr>
          <w:rFonts w:cs="Arial"/>
          <w:szCs w:val="19"/>
        </w:rPr>
        <w:t>ante</w:t>
      </w:r>
      <w:proofErr w:type="spellEnd"/>
      <w:r w:rsidR="00525654" w:rsidRPr="00B41557">
        <w:rPr>
          <w:rFonts w:cs="Arial"/>
          <w:szCs w:val="19"/>
        </w:rPr>
        <w:t xml:space="preserve"> kontrole a kapitoly 2.5.6. písm. c) o štandardnej ex post kontrole. </w:t>
      </w:r>
      <w:r w:rsidR="00D11BA9" w:rsidRPr="00B41557">
        <w:rPr>
          <w:rFonts w:cs="Arial"/>
          <w:szCs w:val="19"/>
        </w:rPr>
        <w:t xml:space="preserve"> Po podpise zmluvy o NFP poskytovateľ vykoná administratívnu finančnú kontrolu VO podľa § 8 zákona o finančnej kontrole s ohľadom na fázu, v akom sa predmetné VO nachádza v čase zaslania dokumentácie na kontrolu. Ak je postup zadávania zákazky vo fáze pred podpisom zmluvy s úspešným uchádzačom, poskytovateľ vykoná administratívnu finančnú kontrolu ako druhú</w:t>
      </w:r>
      <w:r w:rsidR="00D11BA9" w:rsidRPr="0062573B">
        <w:rPr>
          <w:rFonts w:cs="Arial"/>
          <w:szCs w:val="19"/>
        </w:rPr>
        <w:t xml:space="preserve"> ex</w:t>
      </w:r>
      <w:r w:rsidR="00BC1454" w:rsidRPr="0062573B">
        <w:rPr>
          <w:rFonts w:cs="Arial"/>
          <w:szCs w:val="19"/>
        </w:rPr>
        <w:t xml:space="preserve"> </w:t>
      </w:r>
      <w:proofErr w:type="spellStart"/>
      <w:r w:rsidR="00D11BA9" w:rsidRPr="00B65522">
        <w:rPr>
          <w:rFonts w:cs="Arial"/>
          <w:szCs w:val="19"/>
        </w:rPr>
        <w:t>ante</w:t>
      </w:r>
      <w:proofErr w:type="spellEnd"/>
      <w:r w:rsidR="00D11BA9" w:rsidRPr="00B65522">
        <w:rPr>
          <w:rFonts w:cs="Arial"/>
          <w:szCs w:val="19"/>
        </w:rPr>
        <w:t xml:space="preserve"> kontrolu - primerane použijú ustanovenia kapitoly 2.5.6. písm. b) o druh</w:t>
      </w:r>
      <w:r w:rsidR="00D11BA9" w:rsidRPr="00CE0F2A">
        <w:rPr>
          <w:rFonts w:cs="Arial"/>
          <w:szCs w:val="19"/>
        </w:rPr>
        <w:t>ej ex</w:t>
      </w:r>
      <w:r w:rsidR="00BC1454" w:rsidRPr="00CE0F2A">
        <w:rPr>
          <w:rFonts w:cs="Arial"/>
          <w:szCs w:val="19"/>
        </w:rPr>
        <w:t xml:space="preserve"> </w:t>
      </w:r>
      <w:proofErr w:type="spellStart"/>
      <w:r w:rsidR="00D11BA9" w:rsidRPr="00A24AD0">
        <w:rPr>
          <w:rFonts w:cs="Arial"/>
          <w:szCs w:val="19"/>
        </w:rPr>
        <w:t>ante</w:t>
      </w:r>
      <w:proofErr w:type="spellEnd"/>
      <w:r w:rsidR="00D11BA9" w:rsidRPr="00A24AD0">
        <w:rPr>
          <w:rFonts w:cs="Arial"/>
          <w:szCs w:val="19"/>
        </w:rPr>
        <w:t xml:space="preserve"> kontrole. Ak je postup zadávania zákazky vo fáze po podpise zmluvy s úspešným uchádzačom, poskytovateľ vykoná štandardnú ex-post kontrolu - 2.5.6. písm. c) o štandardnej ex-post kontrole. V rámci výkonu administratívnej finančnej kontroly môže </w:t>
      </w:r>
      <w:r w:rsidR="00D11BA9" w:rsidRPr="00F85AF8">
        <w:rPr>
          <w:rFonts w:cs="Arial"/>
          <w:szCs w:val="19"/>
        </w:rPr>
        <w:t>poskytovateľ zohľadniť závery z predchádzajúcej kontroly vykonanej pred podpisom zmluvy o</w:t>
      </w:r>
      <w:r w:rsidR="00BC1454" w:rsidRPr="004019DE">
        <w:rPr>
          <w:rFonts w:cs="Arial"/>
          <w:szCs w:val="19"/>
        </w:rPr>
        <w:t> </w:t>
      </w:r>
      <w:r w:rsidR="00D11BA9" w:rsidRPr="00891160">
        <w:rPr>
          <w:rFonts w:cs="Arial"/>
          <w:szCs w:val="19"/>
        </w:rPr>
        <w:t>NFP</w:t>
      </w:r>
      <w:r w:rsidR="00BC1454" w:rsidRPr="00891160">
        <w:rPr>
          <w:rFonts w:cs="Arial"/>
          <w:szCs w:val="19"/>
        </w:rPr>
        <w:t xml:space="preserve">. Poskytovateľ </w:t>
      </w:r>
      <w:r w:rsidR="00BC1454" w:rsidRPr="00981FE7">
        <w:t>však musí v každom prípade vy</w:t>
      </w:r>
      <w:r w:rsidR="00BC1454">
        <w:t>hotoviť výstup</w:t>
      </w:r>
      <w:r w:rsidR="00BC1454" w:rsidRPr="00981FE7">
        <w:t xml:space="preserve"> z tejto administratívnej finančnej kontroly s aktuálnym dátumom, pričom výstupom bude návrh správy z kontroly/správa z</w:t>
      </w:r>
      <w:r w:rsidR="00BC1454">
        <w:t> </w:t>
      </w:r>
      <w:r w:rsidR="00BC1454" w:rsidRPr="00981FE7">
        <w:t>kontroly</w:t>
      </w:r>
      <w:r w:rsidR="00BC1454">
        <w:t xml:space="preserve"> alebo záznam, ak bola administratívna finančná kontrola zastavená z dôvodov hodných osobitného zreteľa</w:t>
      </w:r>
      <w:r w:rsidR="00BC1454" w:rsidRPr="00981FE7">
        <w:t>.</w:t>
      </w:r>
    </w:p>
    <w:p w14:paraId="7E687725" w14:textId="746BAE4B" w:rsidR="00963E0D" w:rsidRPr="00A24AD0" w:rsidRDefault="00525654" w:rsidP="00AD07E2">
      <w:pPr>
        <w:pStyle w:val="Odsekzoznamu"/>
        <w:numPr>
          <w:ilvl w:val="0"/>
          <w:numId w:val="129"/>
        </w:numPr>
        <w:spacing w:before="120" w:after="120" w:line="288" w:lineRule="auto"/>
        <w:jc w:val="both"/>
        <w:rPr>
          <w:rFonts w:cs="Arial"/>
          <w:szCs w:val="19"/>
        </w:rPr>
      </w:pPr>
      <w:r w:rsidRPr="00B72499">
        <w:rPr>
          <w:rFonts w:cs="Arial"/>
          <w:szCs w:val="19"/>
        </w:rPr>
        <w:t xml:space="preserve">Poskytovateľ môže stanoviť podmienku poskytnutia príspevku aj takým spôsobom, aby žiadateľ mal v čase predloženia </w:t>
      </w:r>
      <w:proofErr w:type="spellStart"/>
      <w:r w:rsidRPr="00B72499">
        <w:rPr>
          <w:rFonts w:cs="Arial"/>
          <w:szCs w:val="19"/>
        </w:rPr>
        <w:t>ŽoNFP</w:t>
      </w:r>
      <w:proofErr w:type="spellEnd"/>
      <w:r w:rsidRPr="00B72499">
        <w:rPr>
          <w:rFonts w:cs="Arial"/>
          <w:szCs w:val="19"/>
        </w:rPr>
        <w:t xml:space="preserve"> ukončené verejné obstarávanie alebo verejné obstarávanie vo fáze pred podpisom zmluvy s úspešným uchádzačom (o čom rovnako informuje v rámci výzvy), ale kontrola VO bude vykonaná po ukončení schvaľovacieho procesu </w:t>
      </w:r>
      <w:proofErr w:type="spellStart"/>
      <w:r w:rsidRPr="00B72499">
        <w:rPr>
          <w:rFonts w:cs="Arial"/>
          <w:szCs w:val="19"/>
        </w:rPr>
        <w:t>ŽoNFP</w:t>
      </w:r>
      <w:proofErr w:type="spellEnd"/>
      <w:r w:rsidRPr="00B72499">
        <w:rPr>
          <w:rFonts w:cs="Arial"/>
          <w:szCs w:val="19"/>
        </w:rPr>
        <w:t xml:space="preserve">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w:t>
      </w:r>
      <w:r w:rsidR="00D11BA9" w:rsidRPr="00B41557">
        <w:rPr>
          <w:rFonts w:cs="Arial"/>
          <w:szCs w:val="19"/>
        </w:rPr>
        <w:t xml:space="preserve"> výstupu, ktorý môže mať formu</w:t>
      </w:r>
      <w:r w:rsidRPr="00B41557">
        <w:rPr>
          <w:rFonts w:cs="Arial"/>
          <w:szCs w:val="19"/>
        </w:rPr>
        <w:t xml:space="preserve"> správy z</w:t>
      </w:r>
      <w:r w:rsidR="00D11BA9" w:rsidRPr="00B41557">
        <w:rPr>
          <w:rFonts w:cs="Arial"/>
          <w:szCs w:val="19"/>
        </w:rPr>
        <w:t> </w:t>
      </w:r>
      <w:r w:rsidRPr="00B41557">
        <w:rPr>
          <w:rFonts w:cs="Arial"/>
          <w:szCs w:val="19"/>
        </w:rPr>
        <w:t>kontroly</w:t>
      </w:r>
      <w:r w:rsidR="00D11BA9" w:rsidRPr="00B41557">
        <w:rPr>
          <w:rFonts w:cs="Arial"/>
          <w:szCs w:val="19"/>
        </w:rPr>
        <w:t xml:space="preserve"> (nejde o správu z kontroly podľa zákona o finančnej kontrole)</w:t>
      </w:r>
      <w:r w:rsidRPr="00B41557">
        <w:rPr>
          <w:rFonts w:cs="Arial"/>
          <w:szCs w:val="19"/>
        </w:rPr>
        <w:t>. Podmienkou na predloženie návrhu Zmluvy o NFP úspešnému žiadateľovi by bolo tiež predloženie údajov potrebných na vypracovanie návrhu zmluvy o NFP v lehote určenej riadiacim orgánom. Pre tento typ kontroly sa primerane pou</w:t>
      </w:r>
      <w:r w:rsidRPr="0062573B">
        <w:rPr>
          <w:rFonts w:cs="Arial"/>
          <w:szCs w:val="19"/>
        </w:rPr>
        <w:t xml:space="preserve">žijú ustanovenia kapitoly 2.5.6. písm. b) o druhej ex </w:t>
      </w:r>
      <w:proofErr w:type="spellStart"/>
      <w:r w:rsidRPr="0062573B">
        <w:rPr>
          <w:rFonts w:cs="Arial"/>
          <w:szCs w:val="19"/>
        </w:rPr>
        <w:t>ante</w:t>
      </w:r>
      <w:proofErr w:type="spellEnd"/>
      <w:r w:rsidRPr="0062573B">
        <w:rPr>
          <w:rFonts w:cs="Arial"/>
          <w:szCs w:val="19"/>
        </w:rPr>
        <w:t xml:space="preserve"> kontrole a kapitoly 2.5.6. písm. c) o štandardnej ex post kontrole, ak ods. 2 neurčuje inak. </w:t>
      </w:r>
      <w:r w:rsidR="00D11BA9" w:rsidRPr="00B65522">
        <w:rPr>
          <w:rFonts w:cs="Arial"/>
          <w:szCs w:val="19"/>
        </w:rPr>
        <w:t>Po podpise zmluvy o NFP poskytovateľ vykoná administratívnu finančnú kontrolu VO podľa § 8 zákona o finančnej kontrole s ohľadom na fázu, v akej sa p</w:t>
      </w:r>
      <w:r w:rsidR="00D11BA9" w:rsidRPr="00CE0F2A">
        <w:rPr>
          <w:rFonts w:cs="Arial"/>
          <w:szCs w:val="19"/>
        </w:rPr>
        <w:t>redmetné VO nachádza. Ak je postup zadávania zákazky vo fáze pred podpisom zmluvy s úspešným uchádzačom, poskytovateľ vykoná administratívnu finančnú kontrolu ako druhú ex-</w:t>
      </w:r>
      <w:proofErr w:type="spellStart"/>
      <w:r w:rsidR="00D11BA9" w:rsidRPr="00CE0F2A">
        <w:rPr>
          <w:rFonts w:cs="Arial"/>
          <w:szCs w:val="19"/>
        </w:rPr>
        <w:t>ante</w:t>
      </w:r>
      <w:proofErr w:type="spellEnd"/>
      <w:r w:rsidR="00D11BA9" w:rsidRPr="00CE0F2A">
        <w:rPr>
          <w:rFonts w:cs="Arial"/>
          <w:szCs w:val="19"/>
        </w:rPr>
        <w:t xml:space="preserve"> kontrolu, ak je postup zadávania zákazky vo fáze po podpise zmluvy s úspešným uchádzačom, poskytovateľ vykoná štandardnú ex-post kontrolu. V rámci výkonu kontroly VO môže poskytovateľ zohľadniť závery z predchádzajúcej kontroly vykonanej pred podpisom zmluvy o NFP.</w:t>
      </w:r>
      <w:r w:rsidR="00630DFE">
        <w:rPr>
          <w:rFonts w:cs="Arial"/>
          <w:szCs w:val="19"/>
        </w:rPr>
        <w:t xml:space="preserve"> </w:t>
      </w:r>
      <w:r w:rsidR="00630DFE" w:rsidRPr="00630DFE">
        <w:rPr>
          <w:rFonts w:cs="Arial"/>
          <w:szCs w:val="19"/>
        </w:rPr>
        <w:t>Poskytovateľ však musí v každom prípade vyhotoviť výstup z tejto administratívnej finančnej kontroly s aktuálnym dátumom, pričom výstupom bude návrh správy z kontroly/správa z kontroly alebo záznam, ak bola administratívna finančná kontrola zastavená z dôvodov hodných osobitného zreteľa.</w:t>
      </w:r>
    </w:p>
    <w:p w14:paraId="08AFB650" w14:textId="42C4B321" w:rsidR="00963E0D" w:rsidRPr="00B65522" w:rsidRDefault="00525654" w:rsidP="00AD07E2">
      <w:pPr>
        <w:pStyle w:val="Odsekzoznamu"/>
        <w:numPr>
          <w:ilvl w:val="0"/>
          <w:numId w:val="129"/>
        </w:numPr>
        <w:spacing w:before="120" w:after="120" w:line="288" w:lineRule="auto"/>
        <w:jc w:val="both"/>
        <w:rPr>
          <w:rFonts w:cs="Arial"/>
          <w:szCs w:val="19"/>
        </w:rPr>
      </w:pPr>
      <w:r w:rsidRPr="00A24AD0">
        <w:rPr>
          <w:rFonts w:cs="Arial"/>
          <w:szCs w:val="19"/>
        </w:rPr>
        <w:lastRenderedPageBreak/>
        <w:t>V prípadoch uvedených v</w:t>
      </w:r>
      <w:r w:rsidR="008C41FE" w:rsidRPr="00F85AF8">
        <w:rPr>
          <w:rFonts w:cs="Arial"/>
          <w:szCs w:val="19"/>
        </w:rPr>
        <w:t xml:space="preserve"> </w:t>
      </w:r>
      <w:hyperlink w:anchor="kapitola_33727_ods_1" w:history="1">
        <w:r w:rsidR="008C41FE" w:rsidRPr="00B72499">
          <w:rPr>
            <w:rStyle w:val="Hypertextovprepojenie"/>
            <w:rFonts w:cs="Arial"/>
            <w:szCs w:val="19"/>
          </w:rPr>
          <w:t>ods. 1 a ods. 2</w:t>
        </w:r>
      </w:hyperlink>
      <w:r w:rsidR="00963E0D" w:rsidRPr="00B72499">
        <w:rPr>
          <w:rFonts w:cs="Arial"/>
          <w:szCs w:val="19"/>
        </w:rPr>
        <w:t xml:space="preserve"> poskytovateľ definuje podmienku poskytnutia príspevku výlučne na VO, ktorých hodnota v zmysle výsledku VO predstavuje minimálne 30 % z celkovej požadovanej hodnoty NFP. Pri VO, ktoré nebudú dosahovať </w:t>
      </w:r>
      <w:r w:rsidR="00963E0D" w:rsidRPr="00B41557">
        <w:rPr>
          <w:rFonts w:cs="Arial"/>
          <w:szCs w:val="19"/>
        </w:rPr>
        <w:t xml:space="preserve">túto hodnotu, nie je žiadateľ povinný mať </w:t>
      </w:r>
      <w:r w:rsidRPr="00B41557">
        <w:rPr>
          <w:rFonts w:cs="Arial"/>
          <w:szCs w:val="19"/>
        </w:rPr>
        <w:t>ukončené VO alebo VO pred podpisom zmluvy s úspešným uchádzačom</w:t>
      </w:r>
      <w:r w:rsidR="00963E0D" w:rsidRPr="00B41557">
        <w:rPr>
          <w:rFonts w:cs="Arial"/>
          <w:szCs w:val="19"/>
        </w:rPr>
        <w:t xml:space="preserve"> už v čase predkladania NP a pri týchto VO bude vykonaná kontrola až po podpise </w:t>
      </w:r>
      <w:r w:rsidR="006A58DC" w:rsidRPr="00B41557">
        <w:rPr>
          <w:rFonts w:cs="Arial"/>
          <w:szCs w:val="19"/>
        </w:rPr>
        <w:t>z</w:t>
      </w:r>
      <w:r w:rsidR="00963E0D" w:rsidRPr="00B41557">
        <w:rPr>
          <w:rFonts w:cs="Arial"/>
          <w:szCs w:val="19"/>
        </w:rPr>
        <w:t>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w:t>
      </w:r>
      <w:r w:rsidR="00963E0D" w:rsidRPr="0062573B">
        <w:rPr>
          <w:rFonts w:cs="Arial"/>
          <w:szCs w:val="19"/>
        </w:rPr>
        <w:t xml:space="preserve">ikuje poskytovateľ analogicky v zmysle postupov uvedených v jednotlivých písmenách a) až g) kapitoly 2.5.6  Typy </w:t>
      </w:r>
      <w:r w:rsidR="00E911B7" w:rsidRPr="00B65522">
        <w:rPr>
          <w:rFonts w:cs="Arial"/>
          <w:szCs w:val="19"/>
        </w:rPr>
        <w:t xml:space="preserve">finančnej </w:t>
      </w:r>
      <w:r w:rsidR="00963E0D" w:rsidRPr="00B65522">
        <w:rPr>
          <w:rFonts w:cs="Arial"/>
          <w:szCs w:val="19"/>
        </w:rPr>
        <w:t>kontroly VO.</w:t>
      </w:r>
    </w:p>
    <w:p w14:paraId="57F1D5E1" w14:textId="1031C529" w:rsidR="00963E0D" w:rsidRPr="00A24AD0" w:rsidRDefault="00963E0D" w:rsidP="00AD07E2">
      <w:pPr>
        <w:pStyle w:val="Odsekzoznamu"/>
        <w:numPr>
          <w:ilvl w:val="0"/>
          <w:numId w:val="129"/>
        </w:numPr>
        <w:spacing w:before="120" w:after="120" w:line="288" w:lineRule="auto"/>
        <w:jc w:val="both"/>
        <w:rPr>
          <w:rFonts w:cs="Arial"/>
          <w:szCs w:val="19"/>
        </w:rPr>
      </w:pPr>
      <w:r w:rsidRPr="00CE0F2A">
        <w:rPr>
          <w:rFonts w:cs="Arial"/>
          <w:szCs w:val="19"/>
        </w:rPr>
        <w:t xml:space="preserve">Predmetom </w:t>
      </w:r>
      <w:r w:rsidRPr="00A24AD0">
        <w:rPr>
          <w:rFonts w:cs="Arial"/>
          <w:szCs w:val="19"/>
        </w:rPr>
        <w:t xml:space="preserve">overenia podmienky poskytnutia príspevku týkajúcej sa VO musí byť aj kontrola vecného súladu predmetu obstarávania, návrhu zmluvných podmienok a iných údajov s predloženým projektom. </w:t>
      </w:r>
    </w:p>
    <w:p w14:paraId="3FD27BB4" w14:textId="7C68FDB6" w:rsidR="00525654" w:rsidRPr="00B41557" w:rsidRDefault="00525654" w:rsidP="00AD07E2">
      <w:pPr>
        <w:pStyle w:val="Odsekzoznamu"/>
        <w:numPr>
          <w:ilvl w:val="0"/>
          <w:numId w:val="129"/>
        </w:numPr>
        <w:spacing w:before="120" w:after="120" w:line="288" w:lineRule="auto"/>
        <w:jc w:val="both"/>
        <w:rPr>
          <w:rFonts w:cs="Arial"/>
          <w:szCs w:val="19"/>
        </w:rPr>
      </w:pPr>
      <w:r w:rsidRPr="00F85AF8">
        <w:rPr>
          <w:rFonts w:cs="Arial"/>
          <w:szCs w:val="19"/>
        </w:rPr>
        <w:t>Žiadateľ predkladá v rámci konania o </w:t>
      </w:r>
      <w:proofErr w:type="spellStart"/>
      <w:r w:rsidRPr="00F85AF8">
        <w:rPr>
          <w:rFonts w:cs="Arial"/>
          <w:szCs w:val="19"/>
        </w:rPr>
        <w:t>ŽoNFP</w:t>
      </w:r>
      <w:proofErr w:type="spellEnd"/>
      <w:r w:rsidRPr="00F85AF8">
        <w:rPr>
          <w:rFonts w:cs="Arial"/>
          <w:szCs w:val="19"/>
        </w:rPr>
        <w:t xml:space="preserve"> verejné obstarávanie vo fáze po podpise zmluvy s úspešným uchádzačom </w:t>
      </w:r>
      <w:r w:rsidRPr="004019DE">
        <w:rPr>
          <w:rFonts w:cs="Arial"/>
          <w:b/>
          <w:szCs w:val="19"/>
        </w:rPr>
        <w:t>po nadobudnutí  platnosti tejto zmluvy</w:t>
      </w:r>
      <w:r w:rsidRPr="00891160">
        <w:rPr>
          <w:rFonts w:cs="Arial"/>
          <w:szCs w:val="19"/>
        </w:rPr>
        <w:t xml:space="preserve">, vrátane všetkých dodatkov k tejto zmluve, resp. vo fáze pred podpisom zmluvy s úspešným uchádzačom po vyhodnotení ponúk a ukončení všetkých revíznych postupov, a to ako súčasť povinných príloh </w:t>
      </w:r>
      <w:proofErr w:type="spellStart"/>
      <w:r w:rsidRPr="00891160">
        <w:rPr>
          <w:rFonts w:cs="Arial"/>
          <w:szCs w:val="19"/>
        </w:rPr>
        <w:t>ŽoNFP</w:t>
      </w:r>
      <w:proofErr w:type="spellEnd"/>
      <w:r w:rsidRPr="00891160">
        <w:rPr>
          <w:rFonts w:cs="Arial"/>
          <w:szCs w:val="19"/>
        </w:rPr>
        <w:t>.</w:t>
      </w:r>
      <w:r w:rsidR="00B41557" w:rsidRPr="00B41557">
        <w:t xml:space="preserve"> </w:t>
      </w:r>
      <w:r w:rsidR="00B41557">
        <w:t>Žiadateľ je zároveň v prípade nadlimitných a podlimitných zákaziek verejného obstarávania povinný sprístupniť elektronickú podobu kompletnej dokumentácie pre účely výkonu kontroly/finančnej kontroly poskytovateľom, a to zriadením prístupu do elektronického prostriedku použitého na elektronickú komunikáciu (ak relevantné). Súčasťou elektronickej podoby dokumentácie sú aj auditné záznamy o všetkých úkonoch vykonaných v použitom elektronickom prostriedku.</w:t>
      </w:r>
    </w:p>
    <w:p w14:paraId="6A162282" w14:textId="0130B059" w:rsidR="00963E0D" w:rsidRPr="00A24AD0" w:rsidRDefault="00963E0D" w:rsidP="00AD07E2">
      <w:pPr>
        <w:pStyle w:val="Odsekzoznamu"/>
        <w:numPr>
          <w:ilvl w:val="0"/>
          <w:numId w:val="129"/>
        </w:numPr>
        <w:spacing w:before="120" w:after="120" w:line="288" w:lineRule="auto"/>
        <w:jc w:val="both"/>
        <w:rPr>
          <w:rFonts w:cs="Arial"/>
          <w:szCs w:val="19"/>
        </w:rPr>
      </w:pPr>
      <w:r w:rsidRPr="00B41557">
        <w:rPr>
          <w:rFonts w:cs="Arial"/>
          <w:szCs w:val="19"/>
        </w:rPr>
        <w:t xml:space="preserve">Závery kontroly prenesie poskytovateľ do výsledku posúdenia </w:t>
      </w:r>
      <w:proofErr w:type="spellStart"/>
      <w:r w:rsidRPr="00B41557">
        <w:rPr>
          <w:rFonts w:cs="Arial"/>
          <w:szCs w:val="19"/>
        </w:rPr>
        <w:t>ŽoNFP</w:t>
      </w:r>
      <w:proofErr w:type="spellEnd"/>
      <w:r w:rsidR="00525654" w:rsidRPr="00B41557">
        <w:rPr>
          <w:rFonts w:cs="Arial"/>
          <w:szCs w:val="19"/>
        </w:rPr>
        <w:t>, resp. NP, ak je kontrola VO vykonaná v rámci schvaľovacieho procesu žiadosti o NFP</w:t>
      </w:r>
      <w:r w:rsidRPr="00B41557">
        <w:rPr>
          <w:rFonts w:cs="Arial"/>
          <w:szCs w:val="19"/>
        </w:rPr>
        <w:t xml:space="preserve">. Výstupom kontroly VO nie je v tomto prípade správa z kontroly, ale rozhodnutie o schválení alebo neschválení </w:t>
      </w:r>
      <w:proofErr w:type="spellStart"/>
      <w:r w:rsidRPr="00B41557">
        <w:rPr>
          <w:rFonts w:cs="Arial"/>
          <w:szCs w:val="19"/>
        </w:rPr>
        <w:t>ŽoNFP</w:t>
      </w:r>
      <w:proofErr w:type="spellEnd"/>
      <w:r w:rsidR="00525654" w:rsidRPr="0062573B">
        <w:rPr>
          <w:rFonts w:cs="Arial"/>
          <w:szCs w:val="19"/>
        </w:rPr>
        <w:t xml:space="preserve">, resp. NP. V prípade uplatnenia postupu podľa ods. 2 </w:t>
      </w:r>
      <w:r w:rsidR="00D11BA9" w:rsidRPr="00B65522">
        <w:rPr>
          <w:rFonts w:cs="Arial"/>
          <w:szCs w:val="19"/>
        </w:rPr>
        <w:t xml:space="preserve">môže byť </w:t>
      </w:r>
      <w:r w:rsidR="00525654" w:rsidRPr="00B65522">
        <w:rPr>
          <w:rFonts w:cs="Arial"/>
          <w:szCs w:val="19"/>
        </w:rPr>
        <w:t>výstupom z kontroly VO návrh správy z kontroly VO/správa z kontroly VO</w:t>
      </w:r>
      <w:r w:rsidR="00D11BA9" w:rsidRPr="00CE0F2A">
        <w:rPr>
          <w:rFonts w:cs="Arial"/>
          <w:szCs w:val="19"/>
        </w:rPr>
        <w:t>, ale výstup z takejto kontroly nie je návrhom správy/správou z kontroly podľa zákona o finančnej kontrole</w:t>
      </w:r>
      <w:r w:rsidRPr="00A24AD0">
        <w:rPr>
          <w:rFonts w:cs="Arial"/>
          <w:szCs w:val="19"/>
        </w:rPr>
        <w:t xml:space="preserve">. </w:t>
      </w:r>
    </w:p>
    <w:p w14:paraId="6E36C83D" w14:textId="232EB105" w:rsidR="00963E0D" w:rsidRPr="00891160" w:rsidRDefault="00963E0D" w:rsidP="00AD07E2">
      <w:pPr>
        <w:pStyle w:val="Odsekzoznamu"/>
        <w:numPr>
          <w:ilvl w:val="0"/>
          <w:numId w:val="129"/>
        </w:numPr>
        <w:spacing w:before="120" w:after="120" w:line="288" w:lineRule="auto"/>
        <w:jc w:val="both"/>
        <w:rPr>
          <w:rFonts w:cs="Arial"/>
          <w:szCs w:val="19"/>
        </w:rPr>
      </w:pPr>
      <w:r w:rsidRPr="00A24AD0">
        <w:rPr>
          <w:rFonts w:cs="Arial"/>
          <w:szCs w:val="19"/>
        </w:rPr>
        <w:t xml:space="preserve">Kontrolu oprávnenosti výdavku z pohľadu jeho súladu s pravidlami, princípmi a postupmi VO vykoná poskytovateľ vo fáze kontroly príslušnej </w:t>
      </w:r>
      <w:proofErr w:type="spellStart"/>
      <w:r w:rsidRPr="00A24AD0">
        <w:rPr>
          <w:rFonts w:cs="Arial"/>
          <w:szCs w:val="19"/>
        </w:rPr>
        <w:t>ŽoP</w:t>
      </w:r>
      <w:proofErr w:type="spellEnd"/>
      <w:r w:rsidRPr="00A24AD0">
        <w:rPr>
          <w:rFonts w:cs="Arial"/>
          <w:szCs w:val="19"/>
        </w:rPr>
        <w:t>,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w:t>
      </w:r>
      <w:r w:rsidRPr="00F85AF8">
        <w:rPr>
          <w:rFonts w:cs="Arial"/>
          <w:szCs w:val="19"/>
        </w:rPr>
        <w:t xml:space="preserve"> neboli predmetom kontroly v rámci schvaľovacieho procesu </w:t>
      </w:r>
      <w:proofErr w:type="spellStart"/>
      <w:r w:rsidRPr="00F85AF8">
        <w:rPr>
          <w:rFonts w:cs="Arial"/>
          <w:szCs w:val="19"/>
        </w:rPr>
        <w:t>ŽoNFP</w:t>
      </w:r>
      <w:proofErr w:type="spellEnd"/>
      <w:r w:rsidRPr="00F85AF8">
        <w:rPr>
          <w:rFonts w:cs="Arial"/>
          <w:szCs w:val="19"/>
        </w:rPr>
        <w:t>, resp. NP, podliehajú kontrole v zmysle postu</w:t>
      </w:r>
      <w:r w:rsidRPr="004019DE">
        <w:rPr>
          <w:rFonts w:cs="Arial"/>
          <w:szCs w:val="19"/>
        </w:rPr>
        <w:t xml:space="preserve">pov uvedených v kapitole 2.5.6  Typy </w:t>
      </w:r>
      <w:r w:rsidR="00E911B7" w:rsidRPr="00891160">
        <w:rPr>
          <w:rFonts w:cs="Arial"/>
          <w:szCs w:val="19"/>
        </w:rPr>
        <w:t xml:space="preserve">finančnej </w:t>
      </w:r>
      <w:r w:rsidRPr="00891160">
        <w:rPr>
          <w:rFonts w:cs="Arial"/>
          <w:szCs w:val="19"/>
        </w:rPr>
        <w:t>kontroly VO – častiach e) a f) týkajúcich sa kontroly dodatkov.</w:t>
      </w:r>
    </w:p>
    <w:p w14:paraId="2532B89E" w14:textId="5050D5C7" w:rsidR="00FB16C6" w:rsidRDefault="00525654" w:rsidP="00AD07E2">
      <w:pPr>
        <w:pStyle w:val="Odsekzoznamu"/>
        <w:numPr>
          <w:ilvl w:val="0"/>
          <w:numId w:val="129"/>
        </w:numPr>
        <w:spacing w:before="120" w:after="120" w:line="288" w:lineRule="auto"/>
        <w:jc w:val="both"/>
        <w:rPr>
          <w:rFonts w:cs="Arial"/>
          <w:szCs w:val="19"/>
        </w:rPr>
      </w:pPr>
      <w:r w:rsidRPr="00891160">
        <w:rPr>
          <w:rFonts w:cs="Arial"/>
          <w:szCs w:val="19"/>
        </w:rPr>
        <w:t xml:space="preserve">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w:t>
      </w:r>
      <w:proofErr w:type="spellStart"/>
      <w:r w:rsidRPr="00891160">
        <w:rPr>
          <w:rFonts w:cs="Arial"/>
          <w:szCs w:val="19"/>
        </w:rPr>
        <w:t>ŽoNFP</w:t>
      </w:r>
      <w:proofErr w:type="spellEnd"/>
      <w:r w:rsidRPr="00891160">
        <w:rPr>
          <w:rFonts w:cs="Arial"/>
          <w:szCs w:val="19"/>
        </w:rPr>
        <w:t xml:space="preserve"> alebo uplatniť ex-</w:t>
      </w:r>
      <w:proofErr w:type="spellStart"/>
      <w:r w:rsidRPr="00891160">
        <w:rPr>
          <w:rFonts w:cs="Arial"/>
          <w:szCs w:val="19"/>
        </w:rPr>
        <w:t>ante</w:t>
      </w:r>
      <w:proofErr w:type="spellEnd"/>
      <w:r w:rsidRPr="00891160">
        <w:rPr>
          <w:rFonts w:cs="Arial"/>
          <w:szCs w:val="19"/>
        </w:rPr>
        <w:t xml:space="preserve"> finančnú opravu, ktorá bude zohľadnená pri vydaní rozhodnutia o schválení </w:t>
      </w:r>
      <w:proofErr w:type="spellStart"/>
      <w:r w:rsidRPr="00891160">
        <w:rPr>
          <w:rFonts w:cs="Arial"/>
          <w:szCs w:val="19"/>
        </w:rPr>
        <w:t>ŽoNFP</w:t>
      </w:r>
      <w:proofErr w:type="spellEnd"/>
      <w:r w:rsidRPr="00891160">
        <w:rPr>
          <w:rFonts w:cs="Arial"/>
          <w:szCs w:val="19"/>
        </w:rPr>
        <w:t>. Postup podľa predchádzajúcej vety uplatní</w:t>
      </w:r>
      <w:r w:rsidR="00FB16C6" w:rsidRPr="00891160">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sidRPr="00891160">
        <w:rPr>
          <w:rFonts w:cs="Arial"/>
          <w:szCs w:val="19"/>
        </w:rPr>
        <w:t xml:space="preserve"> Poskytovateľ je povinný konštatovať nesplnenie podmienky poskytnutia príspevku a rozhodnúť o neschválení </w:t>
      </w:r>
      <w:proofErr w:type="spellStart"/>
      <w:r w:rsidRPr="00891160">
        <w:rPr>
          <w:rFonts w:cs="Arial"/>
          <w:szCs w:val="19"/>
        </w:rPr>
        <w:t>ŽoNFP</w:t>
      </w:r>
      <w:proofErr w:type="spellEnd"/>
      <w:r w:rsidRPr="00891160">
        <w:rPr>
          <w:rFonts w:cs="Arial"/>
          <w:szCs w:val="19"/>
        </w:rPr>
        <w:t xml:space="preserve"> v prípade, že zistenia nedostatkov v rámci kontroly vecného súladu predmetu obstarávania sú takého závažného charakteru, že na riadnu realizáciu posudzovaného projektu nebude môcť žiadateľ využiť výsledok kontrolovaného VO.</w:t>
      </w:r>
    </w:p>
    <w:p w14:paraId="07DD47F3" w14:textId="43C69454" w:rsidR="00B41557" w:rsidRPr="00B41557" w:rsidRDefault="00B41557" w:rsidP="00AD07E2">
      <w:pPr>
        <w:pStyle w:val="Odsekzoznamu"/>
        <w:numPr>
          <w:ilvl w:val="0"/>
          <w:numId w:val="129"/>
        </w:numPr>
        <w:jc w:val="both"/>
        <w:rPr>
          <w:rFonts w:cs="Arial"/>
          <w:szCs w:val="19"/>
        </w:rPr>
      </w:pPr>
      <w:r w:rsidRPr="00B41557">
        <w:rPr>
          <w:rFonts w:cs="Arial"/>
          <w:szCs w:val="19"/>
        </w:rPr>
        <w:t xml:space="preserve">Poskytovateľ upozorňuje, že podmienky poskytnutia príspevku z hľadiska vyhlásenia alebo realizácie VO sú pre žiadateľov zadefinované špecificky v rámci výzvy na predloženie </w:t>
      </w:r>
      <w:proofErr w:type="spellStart"/>
      <w:r w:rsidRPr="00B41557">
        <w:rPr>
          <w:rFonts w:cs="Arial"/>
          <w:szCs w:val="19"/>
        </w:rPr>
        <w:t>ŽoNFP</w:t>
      </w:r>
      <w:proofErr w:type="spellEnd"/>
      <w:r w:rsidRPr="00B41557">
        <w:rPr>
          <w:rFonts w:cs="Arial"/>
          <w:szCs w:val="19"/>
        </w:rPr>
        <w:t>, resp. písomného vyzvania na predloženie projektu. Proces prípravy, realizácie a ďalšej kontroly VO sa odvíja od nastavených podmienok poskytnutia príspevku (napr. podmienka mať už zrealizované VO, vyhlásené VO na jednotlivé aktivity – riadenie projektu, stavebné práce, stavebný a iný dozor a pod.). Poskytovateľ postupuje pri výkone kontroly VO v zmysle pos</w:t>
      </w:r>
      <w:r>
        <w:rPr>
          <w:rFonts w:cs="Arial"/>
          <w:szCs w:val="19"/>
        </w:rPr>
        <w:t>tupov uvedených v kapitole 2.5.6</w:t>
      </w:r>
      <w:r w:rsidRPr="00B41557">
        <w:rPr>
          <w:rFonts w:cs="Arial"/>
          <w:szCs w:val="19"/>
        </w:rPr>
        <w:t xml:space="preserve">  Typy finančnej kontroly VO.</w:t>
      </w:r>
    </w:p>
    <w:p w14:paraId="5DB4DE1F" w14:textId="77777777" w:rsidR="00B41557" w:rsidRPr="00B41557" w:rsidRDefault="00B41557" w:rsidP="00AD07E2">
      <w:pPr>
        <w:pStyle w:val="Odsekzoznamu"/>
        <w:spacing w:before="120" w:after="120" w:line="288" w:lineRule="auto"/>
        <w:jc w:val="both"/>
        <w:rPr>
          <w:rFonts w:cs="Arial"/>
          <w:szCs w:val="19"/>
        </w:rPr>
      </w:pP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735615" w:rsidRDefault="007D11DA" w:rsidP="00963E0D">
      <w:pPr>
        <w:spacing w:before="120" w:after="120" w:line="288" w:lineRule="auto"/>
        <w:jc w:val="both"/>
        <w:rPr>
          <w:rFonts w:cs="Arial"/>
          <w:b/>
          <w:szCs w:val="19"/>
        </w:rPr>
      </w:pPr>
      <w:r w:rsidRPr="00735615">
        <w:rPr>
          <w:rFonts w:cs="Arial"/>
          <w:b/>
          <w:szCs w:val="19"/>
        </w:rPr>
        <w:t>j</w:t>
      </w:r>
      <w:r w:rsidR="00963E0D" w:rsidRPr="00735615">
        <w:rPr>
          <w:rFonts w:cs="Arial"/>
          <w:b/>
          <w:szCs w:val="19"/>
        </w:rPr>
        <w:t>) Kontrola verejného obstarávania národných projektov, veľkých projektov</w:t>
      </w:r>
      <w:r w:rsidR="007C13BB" w:rsidRPr="00735615">
        <w:rPr>
          <w:rFonts w:cs="Arial"/>
          <w:b/>
          <w:szCs w:val="19"/>
        </w:rPr>
        <w:t>, ktoré sú súčasťou zoznamu projektov a kontrola projektov technickej pomoci, pred podpisom zmluvy o NFP</w:t>
      </w:r>
    </w:p>
    <w:p w14:paraId="0B095B13" w14:textId="23CE1FB1" w:rsidR="009875A5" w:rsidRPr="00735615" w:rsidRDefault="00963E0D" w:rsidP="00963E0D">
      <w:pPr>
        <w:spacing w:before="120" w:after="120" w:line="288" w:lineRule="auto"/>
        <w:jc w:val="both"/>
        <w:rPr>
          <w:rFonts w:cs="Arial"/>
          <w:szCs w:val="19"/>
        </w:rPr>
      </w:pPr>
      <w:r w:rsidRPr="00735615">
        <w:rPr>
          <w:rFonts w:cs="Arial"/>
          <w:szCs w:val="19"/>
        </w:rPr>
        <w:t xml:space="preserve">Poskytovateľ </w:t>
      </w:r>
      <w:r w:rsidR="007C13BB" w:rsidRPr="00735615">
        <w:rPr>
          <w:rFonts w:cs="Arial"/>
          <w:szCs w:val="19"/>
        </w:rPr>
        <w:t xml:space="preserve">môže </w:t>
      </w:r>
      <w:r w:rsidRPr="00735615">
        <w:rPr>
          <w:rFonts w:cs="Arial"/>
          <w:szCs w:val="19"/>
        </w:rPr>
        <w:t>vykonáva</w:t>
      </w:r>
      <w:r w:rsidR="007C13BB" w:rsidRPr="00735615">
        <w:rPr>
          <w:rFonts w:cs="Arial"/>
          <w:szCs w:val="19"/>
        </w:rPr>
        <w:t>ť</w:t>
      </w:r>
      <w:r w:rsidRPr="00735615">
        <w:rPr>
          <w:rFonts w:cs="Arial"/>
          <w:szCs w:val="19"/>
        </w:rPr>
        <w:t xml:space="preserve"> kontrolu VO v rámci národných, veľkých projektov, ktoré sú súčasťou zoznamu projektov</w:t>
      </w:r>
      <w:r w:rsidR="009875A5" w:rsidRPr="00735615">
        <w:rPr>
          <w:rFonts w:cs="Arial"/>
          <w:szCs w:val="19"/>
        </w:rPr>
        <w:t xml:space="preserve"> a projektov technickej pomoci</w:t>
      </w:r>
      <w:r w:rsidRPr="00735615">
        <w:rPr>
          <w:rFonts w:cs="Arial"/>
          <w:szCs w:val="19"/>
        </w:rPr>
        <w:t xml:space="preserve"> ako prvú ex</w:t>
      </w:r>
      <w:r w:rsidR="00B1693B" w:rsidRPr="00735615">
        <w:rPr>
          <w:rFonts w:cs="Arial"/>
          <w:szCs w:val="19"/>
        </w:rPr>
        <w:t xml:space="preserve"> </w:t>
      </w:r>
      <w:proofErr w:type="spellStart"/>
      <w:r w:rsidRPr="00735615">
        <w:rPr>
          <w:rFonts w:cs="Arial"/>
          <w:szCs w:val="19"/>
        </w:rPr>
        <w:t>ante</w:t>
      </w:r>
      <w:proofErr w:type="spellEnd"/>
      <w:r w:rsidRPr="00735615">
        <w:rPr>
          <w:rFonts w:cs="Arial"/>
          <w:szCs w:val="19"/>
        </w:rPr>
        <w:t xml:space="preserve"> kontrolu, druhú ex</w:t>
      </w:r>
      <w:r w:rsidR="00B1693B" w:rsidRPr="00735615">
        <w:rPr>
          <w:rFonts w:cs="Arial"/>
          <w:szCs w:val="19"/>
        </w:rPr>
        <w:t xml:space="preserve"> </w:t>
      </w:r>
      <w:proofErr w:type="spellStart"/>
      <w:r w:rsidRPr="00735615">
        <w:rPr>
          <w:rFonts w:cs="Arial"/>
          <w:szCs w:val="19"/>
        </w:rPr>
        <w:t>ante</w:t>
      </w:r>
      <w:proofErr w:type="spellEnd"/>
      <w:r w:rsidRPr="00735615">
        <w:rPr>
          <w:rFonts w:cs="Arial"/>
          <w:szCs w:val="19"/>
        </w:rPr>
        <w:t xml:space="preserve"> kontrolu a následnú ex</w:t>
      </w:r>
      <w:r w:rsidR="00863220" w:rsidRPr="00735615">
        <w:rPr>
          <w:rFonts w:cs="Arial"/>
          <w:szCs w:val="19"/>
        </w:rPr>
        <w:t xml:space="preserve"> </w:t>
      </w:r>
      <w:r w:rsidRPr="00735615">
        <w:rPr>
          <w:rFonts w:cs="Arial"/>
          <w:szCs w:val="19"/>
        </w:rPr>
        <w:t>post kontrolu, prípadne podľa okolností aj ako štandardnú ex</w:t>
      </w:r>
      <w:r w:rsidR="00DC7489" w:rsidRPr="00735615">
        <w:rPr>
          <w:rFonts w:cs="Arial"/>
          <w:szCs w:val="19"/>
        </w:rPr>
        <w:t xml:space="preserve"> </w:t>
      </w:r>
      <w:r w:rsidRPr="00735615">
        <w:rPr>
          <w:rFonts w:cs="Arial"/>
          <w:szCs w:val="19"/>
        </w:rPr>
        <w:t xml:space="preserve">post kontrolu. </w:t>
      </w:r>
    </w:p>
    <w:p w14:paraId="37BED307" w14:textId="20FF6FC2" w:rsidR="009875A5" w:rsidRPr="00735615" w:rsidRDefault="009875A5" w:rsidP="00963E0D">
      <w:pPr>
        <w:spacing w:before="120" w:after="120" w:line="288" w:lineRule="auto"/>
        <w:jc w:val="both"/>
        <w:rPr>
          <w:rFonts w:cs="Arial"/>
          <w:szCs w:val="19"/>
        </w:rPr>
      </w:pPr>
      <w:r w:rsidRPr="00735615">
        <w:rPr>
          <w:rFonts w:cs="Arial"/>
          <w:szCs w:val="19"/>
        </w:rPr>
        <w:t xml:space="preserve">V tejto súvislosti dávame prijímateľovi do pozornosti usmernenie poskytovateľa k príprave individuálneho projektu, ktoré je zverejnené na webovom sídle </w:t>
      </w:r>
      <w:hyperlink r:id="rId20" w:history="1">
        <w:r w:rsidR="005C056B" w:rsidRPr="00735615">
          <w:rPr>
            <w:rStyle w:val="Hypertextovprepojenie"/>
            <w:rFonts w:cs="Arial"/>
            <w:szCs w:val="19"/>
          </w:rPr>
          <w:t>http://www.minv.sk/?usmernenia-riadiaceho-organu</w:t>
        </w:r>
      </w:hyperlink>
      <w:r w:rsidR="00DF5D23" w:rsidRPr="00735615">
        <w:rPr>
          <w:rStyle w:val="Hypertextovprepojenie"/>
          <w:rFonts w:cs="Arial"/>
          <w:color w:val="auto"/>
          <w:szCs w:val="19"/>
          <w:u w:val="none"/>
        </w:rPr>
        <w:t>, resp.</w:t>
      </w:r>
      <w:r w:rsidR="005B7659" w:rsidRPr="00735615">
        <w:rPr>
          <w:rStyle w:val="Hypertextovprepojenie"/>
          <w:rFonts w:cs="Arial"/>
          <w:color w:val="auto"/>
          <w:szCs w:val="19"/>
        </w:rPr>
        <w:t xml:space="preserve"> </w:t>
      </w:r>
      <w:r w:rsidR="005B7659" w:rsidRPr="00735615">
        <w:rPr>
          <w:rStyle w:val="Hypertextovprepojenie"/>
          <w:rFonts w:cs="Arial"/>
          <w:szCs w:val="19"/>
        </w:rPr>
        <w:t>http://www.reformuj.sk/dokument/usmernenia-riadiaceho-organu/</w:t>
      </w:r>
      <w:r w:rsidRPr="00735615">
        <w:rPr>
          <w:rFonts w:cs="Arial"/>
          <w:szCs w:val="19"/>
        </w:rPr>
        <w:t>.</w:t>
      </w:r>
    </w:p>
    <w:p w14:paraId="4E48F185" w14:textId="7A04A0F6" w:rsidR="005C056B" w:rsidRPr="00735615" w:rsidRDefault="00D11BA9" w:rsidP="00963E0D">
      <w:pPr>
        <w:spacing w:before="120" w:after="120" w:line="288" w:lineRule="auto"/>
        <w:jc w:val="both"/>
        <w:rPr>
          <w:rFonts w:cs="Arial"/>
          <w:szCs w:val="19"/>
        </w:rPr>
      </w:pPr>
      <w:r w:rsidRPr="00735615">
        <w:rPr>
          <w:rFonts w:cs="Arial"/>
          <w:szCs w:val="19"/>
        </w:rPr>
        <w:t>Výstupom z kontroly VO individuálnych projektov pred podpisom zmluvy o NFP môže byť návrh správy/správa z kontroly, ale výstup z takejto kontroly nie je návrhom správy/správou z kontroly podľa zákona o finančnej kontrole. Po podpise zmluvy o NFP poskytovateľ vykoná administratívnu finančnú kontrolu VO s ohľadom na fázu, v ak</w:t>
      </w:r>
      <w:r w:rsidR="00D37AEA" w:rsidRPr="00735615">
        <w:rPr>
          <w:rFonts w:cs="Arial"/>
          <w:szCs w:val="19"/>
        </w:rPr>
        <w:t>ej</w:t>
      </w:r>
      <w:r w:rsidRPr="00735615">
        <w:rPr>
          <w:rFonts w:cs="Arial"/>
          <w:szCs w:val="19"/>
        </w:rPr>
        <w:t xml:space="preserve"> sa predmetné VO nachádza. V rámci výkonu administratívnej finančnej kontroly môže poskytovateľ zohľadniť závery z predchádzajúcej kontroly vykonanej pred podpisom zmluvy o NFP.</w:t>
      </w:r>
      <w:r w:rsidR="005C056B" w:rsidRPr="00735615">
        <w:rPr>
          <w:rFonts w:cs="Arial"/>
          <w:szCs w:val="19"/>
        </w:rPr>
        <w:t xml:space="preserve"> </w:t>
      </w:r>
    </w:p>
    <w:p w14:paraId="6D1D89A2" w14:textId="381084EB" w:rsidR="00963E0D" w:rsidRPr="00963E0D" w:rsidRDefault="00963E0D" w:rsidP="00963E0D">
      <w:pPr>
        <w:spacing w:before="120" w:after="120" w:line="288" w:lineRule="auto"/>
        <w:jc w:val="both"/>
        <w:rPr>
          <w:rFonts w:cs="Arial"/>
          <w:szCs w:val="19"/>
        </w:rPr>
      </w:pPr>
      <w:r w:rsidRPr="00735615">
        <w:rPr>
          <w:rFonts w:cs="Arial"/>
          <w:szCs w:val="19"/>
        </w:rPr>
        <w:t xml:space="preserve">Postupy tejto kontroly aplikuje poskytovateľ analogicky v zmysle postupov uvedených v jednotlivých písmenách a) až h) kapitoly 2.5.6  Typy </w:t>
      </w:r>
      <w:r w:rsidR="00E911B7" w:rsidRPr="00735615">
        <w:rPr>
          <w:rFonts w:cs="Arial"/>
          <w:szCs w:val="19"/>
        </w:rPr>
        <w:t>finančnej</w:t>
      </w:r>
      <w:r w:rsidRPr="00735615">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75" w:name="_Toc440372884"/>
      <w:bookmarkStart w:id="176" w:name="_Toc4576203"/>
      <w:r w:rsidRPr="0073389C">
        <w:rPr>
          <w:lang w:val="sk-SK"/>
        </w:rPr>
        <w:t>Finančné opravy</w:t>
      </w:r>
      <w:bookmarkEnd w:id="175"/>
      <w:bookmarkEnd w:id="176"/>
    </w:p>
    <w:p w14:paraId="23F5118A" w14:textId="3ADAF371"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 xml:space="preserve">P, v Systéme riadenia EŠIF a v </w:t>
      </w:r>
      <w:r w:rsidR="005B1477">
        <w:rPr>
          <w:rFonts w:cs="Arial"/>
          <w:szCs w:val="19"/>
        </w:rPr>
        <w:t>m</w:t>
      </w:r>
      <w:r w:rsidRPr="00AE218A">
        <w:rPr>
          <w:rFonts w:cs="Arial"/>
          <w:szCs w:val="19"/>
        </w:rPr>
        <w:t>etodickom pokyne CKO č. 5.</w:t>
      </w:r>
    </w:p>
    <w:p w14:paraId="0BAE8E76" w14:textId="7C68142E"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v </w:t>
      </w:r>
      <w:r w:rsidR="00EF7652">
        <w:rPr>
          <w:rFonts w:cs="Arial"/>
          <w:szCs w:val="19"/>
        </w:rPr>
        <w:t>z</w:t>
      </w:r>
      <w:r w:rsidRPr="00AE218A">
        <w:rPr>
          <w:rFonts w:cs="Arial"/>
          <w:szCs w:val="19"/>
        </w:rPr>
        <w:t>mluve o NFP</w:t>
      </w:r>
      <w:r w:rsidR="00275986" w:rsidRPr="00275986">
        <w:rPr>
          <w:rFonts w:cs="Arial"/>
          <w:szCs w:val="19"/>
        </w:rPr>
        <w:t xml:space="preserve"> </w:t>
      </w:r>
      <w:r w:rsidR="00275986" w:rsidRPr="006B69F9">
        <w:rPr>
          <w:rFonts w:cs="Arial"/>
          <w:szCs w:val="19"/>
        </w:rPr>
        <w:t>a primerane aj podľa pravidiel v metodickom pokyne CKO č. 5</w:t>
      </w:r>
      <w:r w:rsidRPr="00AE218A">
        <w:rPr>
          <w:rFonts w:cs="Arial"/>
          <w:szCs w:val="19"/>
        </w:rPr>
        <w:t>.</w:t>
      </w:r>
    </w:p>
    <w:p w14:paraId="1CF7F5A2" w14:textId="77777777" w:rsidR="00275986" w:rsidRPr="006B69F9" w:rsidRDefault="00275986" w:rsidP="00275986">
      <w:pPr>
        <w:spacing w:before="120" w:after="120" w:line="288" w:lineRule="auto"/>
        <w:jc w:val="both"/>
        <w:rPr>
          <w:rFonts w:cs="Arial"/>
          <w:bCs/>
          <w:szCs w:val="19"/>
        </w:rPr>
      </w:pPr>
      <w:r w:rsidRPr="006B69F9">
        <w:rPr>
          <w:rFonts w:cs="Arial"/>
          <w:szCs w:val="19"/>
        </w:rPr>
        <w:t xml:space="preserve">Určenie finančných opráv sa riadi pravidlami, ktoré sú platné v čase vypracovania návrhu správy z kontroly. Poskytovateľ postupuje podľa metodického pokynu CKO č. 5, verzia 4 so zohľadnením zmien a doplnení uvedených v prílohe Rozhodnutia EK </w:t>
      </w:r>
      <w:r w:rsidRPr="006B69F9">
        <w:rPr>
          <w:rFonts w:cs="Arial"/>
          <w:bCs/>
          <w:szCs w:val="19"/>
        </w:rPr>
        <w:t xml:space="preserve">zo dňa 14.05.2019 č. C(2019) 3452, ak vypracoval návrh správy z kontroly/finančnej kontroly VO/obstarávania v období od 14.05.2019 do dátumu účinnosti verzie 5 metodického pokynu CKO č.5. </w:t>
      </w:r>
    </w:p>
    <w:p w14:paraId="3FC3AF08" w14:textId="51870F00" w:rsidR="00566C38" w:rsidRPr="00566C38" w:rsidRDefault="00275986" w:rsidP="00566C38">
      <w:pPr>
        <w:spacing w:before="120" w:after="120" w:line="288" w:lineRule="auto"/>
        <w:jc w:val="both"/>
        <w:rPr>
          <w:rFonts w:cs="Arial"/>
          <w:szCs w:val="19"/>
        </w:rPr>
      </w:pPr>
      <w:r w:rsidRPr="006B69F9">
        <w:rPr>
          <w:rFonts w:cs="Arial"/>
          <w:bCs/>
          <w:szCs w:val="19"/>
        </w:rPr>
        <w:t>V prípade zmeny Rozhodnutia EK, alebo jeho nahradenia iným normatívnym právnym aktom EÚ upravujúcim problematiku určenia finančných opráv pri nedodržaní pravidiel a postupov verejného obstarávania, bude poskytovateľ do momentu účinnosti aktualizovanej verzie metodického pokynu  CKO č. 5, postupovať podľa aktuálne platného metodického pokynu CKO č. 5, so zohľadnením zmien a doplnení uvedených v predmetnom normatívnom právnom akte EÚ.</w:t>
      </w:r>
      <w:r w:rsidR="00566C38"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w:t>
      </w:r>
      <w:r w:rsidRPr="00996CA2">
        <w:rPr>
          <w:rFonts w:cs="Arial"/>
          <w:szCs w:val="19"/>
        </w:rPr>
        <w:t>aktuálnej v čase vypracovania návrhu správy z kontroly</w:t>
      </w:r>
      <w:r w:rsidR="00566C38" w:rsidRPr="00566C38">
        <w:rPr>
          <w:rFonts w:cs="Arial"/>
          <w:szCs w:val="19"/>
        </w:rPr>
        <w:t xml:space="preserve">. </w:t>
      </w:r>
    </w:p>
    <w:p w14:paraId="511E9362" w14:textId="4364CC2C"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w:t>
      </w:r>
      <w:r w:rsidR="00827A18">
        <w:rPr>
          <w:rFonts w:cs="Arial"/>
          <w:szCs w:val="19"/>
        </w:rPr>
        <w:t>1</w:t>
      </w:r>
      <w:r w:rsidRPr="00566C38">
        <w:rPr>
          <w:rFonts w:cs="Arial"/>
          <w:szCs w:val="19"/>
        </w:rPr>
        <w:t xml:space="preserve"> MP CKO č. 5, </w:t>
      </w:r>
      <w:r w:rsidR="00275986" w:rsidRPr="00996CA2">
        <w:rPr>
          <w:rFonts w:cs="Arial"/>
          <w:szCs w:val="19"/>
        </w:rPr>
        <w:t>aktuálnej v čase vypracovania návrhu správy z kontroly</w:t>
      </w:r>
      <w:r w:rsidRPr="00566C38">
        <w:rPr>
          <w:rFonts w:cs="Arial"/>
          <w:szCs w:val="19"/>
        </w:rPr>
        <w:t xml:space="preserve">. </w:t>
      </w:r>
    </w:p>
    <w:p w14:paraId="1D0C9D24" w14:textId="1E9FEC13" w:rsidR="00064DDF" w:rsidRDefault="00566C38" w:rsidP="00064DDF">
      <w:pPr>
        <w:spacing w:before="120" w:after="120" w:line="288" w:lineRule="auto"/>
        <w:jc w:val="both"/>
        <w:rPr>
          <w:rFonts w:cs="Arial"/>
          <w:szCs w:val="19"/>
        </w:rPr>
      </w:pPr>
      <w:r w:rsidRPr="00566C38">
        <w:rPr>
          <w:rFonts w:cs="Arial"/>
          <w:szCs w:val="19"/>
        </w:rPr>
        <w:t xml:space="preserve">Poskytovateľ je oprávnený </w:t>
      </w:r>
      <w:r w:rsidR="00D37AEA">
        <w:rPr>
          <w:rFonts w:cs="Arial"/>
          <w:szCs w:val="19"/>
        </w:rPr>
        <w:t>uplatniť</w:t>
      </w:r>
      <w:r w:rsidR="00D37AEA" w:rsidRPr="00566C38">
        <w:rPr>
          <w:rFonts w:cs="Arial"/>
          <w:szCs w:val="19"/>
        </w:rPr>
        <w:t xml:space="preserve"> </w:t>
      </w:r>
      <w:r w:rsidRPr="00566C38">
        <w:rPr>
          <w:rFonts w:cs="Arial"/>
          <w:szCs w:val="19"/>
        </w:rPr>
        <w:t>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24E801C6" w14:textId="7CBA04F2" w:rsidR="00D37AEA" w:rsidRDefault="00D37AEA" w:rsidP="005B7173">
      <w:pPr>
        <w:pStyle w:val="Odsekzoznamu"/>
        <w:numPr>
          <w:ilvl w:val="0"/>
          <w:numId w:val="100"/>
        </w:numPr>
        <w:spacing w:before="120" w:after="120" w:line="288" w:lineRule="auto"/>
        <w:jc w:val="both"/>
        <w:rPr>
          <w:rFonts w:cs="Arial"/>
          <w:szCs w:val="19"/>
        </w:rPr>
      </w:pPr>
      <w:r>
        <w:rPr>
          <w:rFonts w:cs="Arial"/>
          <w:szCs w:val="19"/>
        </w:rPr>
        <w:t>Druhá ex</w:t>
      </w:r>
      <w:r w:rsidR="005B1477">
        <w:rPr>
          <w:rFonts w:cs="Arial"/>
          <w:szCs w:val="19"/>
        </w:rPr>
        <w:t xml:space="preserve"> </w:t>
      </w:r>
      <w:proofErr w:type="spellStart"/>
      <w:r>
        <w:rPr>
          <w:rFonts w:cs="Arial"/>
          <w:szCs w:val="19"/>
        </w:rPr>
        <w:t>ante</w:t>
      </w:r>
      <w:proofErr w:type="spellEnd"/>
      <w:r>
        <w:rPr>
          <w:rFonts w:cs="Arial"/>
          <w:szCs w:val="19"/>
        </w:rPr>
        <w:t xml:space="preserve"> kontrola,</w:t>
      </w:r>
    </w:p>
    <w:p w14:paraId="542E29E2" w14:textId="075CC263" w:rsidR="00064DDF" w:rsidRP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štandardná ex</w:t>
      </w:r>
      <w:r w:rsidR="005B1477">
        <w:rPr>
          <w:rFonts w:cs="Arial"/>
          <w:szCs w:val="19"/>
        </w:rPr>
        <w:t xml:space="preserve"> </w:t>
      </w:r>
      <w:r w:rsidRPr="00064DDF">
        <w:rPr>
          <w:rFonts w:cs="Arial"/>
          <w:szCs w:val="19"/>
        </w:rPr>
        <w:t>post kontrola,</w:t>
      </w:r>
    </w:p>
    <w:p w14:paraId="2CEFFC49" w14:textId="0C99F6DB"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následná ex</w:t>
      </w:r>
      <w:r w:rsidR="005B1477">
        <w:rPr>
          <w:rFonts w:cs="Arial"/>
          <w:szCs w:val="19"/>
        </w:rPr>
        <w:t xml:space="preserve"> </w:t>
      </w:r>
      <w:r w:rsidRPr="00064DDF">
        <w:rPr>
          <w:rFonts w:cs="Arial"/>
          <w:szCs w:val="19"/>
        </w:rPr>
        <w:t>post kontrola,</w:t>
      </w:r>
    </w:p>
    <w:p w14:paraId="70391DBE" w14:textId="77777777"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5B7173">
      <w:pPr>
        <w:pStyle w:val="Odsekzoznamu"/>
        <w:numPr>
          <w:ilvl w:val="0"/>
          <w:numId w:val="100"/>
        </w:numPr>
        <w:spacing w:before="120" w:after="120" w:line="288" w:lineRule="auto"/>
        <w:jc w:val="both"/>
        <w:rPr>
          <w:rFonts w:cs="Arial"/>
          <w:szCs w:val="19"/>
        </w:rPr>
      </w:pPr>
      <w:r w:rsidRPr="00064DDF">
        <w:rPr>
          <w:rFonts w:cs="Arial"/>
          <w:szCs w:val="19"/>
        </w:rPr>
        <w:lastRenderedPageBreak/>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228DB3A6" w14:textId="556FCAC9" w:rsidR="00D37AEA" w:rsidRPr="00D37AEA"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dodatkov pred podpisom (ak by nezrealizovanie zmien vyplývajúcich z dodatku preukázateľne spôsobilo nemožnosť splnenia pôvodnej zmluvy, alebo by táto skutočnosť znamenala pre prijímateľa neprimerané ťažkosti),</w:t>
      </w:r>
    </w:p>
    <w:p w14:paraId="4BA72217" w14:textId="77777777" w:rsidR="00D37AEA"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dodatkov po podpise</w:t>
      </w:r>
      <w:r w:rsidR="00D37AEA">
        <w:rPr>
          <w:rFonts w:cs="Arial"/>
          <w:szCs w:val="19"/>
        </w:rPr>
        <w:t>,</w:t>
      </w:r>
    </w:p>
    <w:p w14:paraId="0AC16499" w14:textId="77777777" w:rsidR="00D37AEA" w:rsidRPr="00D37AEA" w:rsidRDefault="00D37AEA" w:rsidP="005B7173">
      <w:pPr>
        <w:pStyle w:val="Odsekzoznamu"/>
        <w:numPr>
          <w:ilvl w:val="0"/>
          <w:numId w:val="100"/>
        </w:numPr>
        <w:rPr>
          <w:rFonts w:cs="Arial"/>
          <w:szCs w:val="19"/>
        </w:rPr>
      </w:pPr>
      <w:r w:rsidRPr="00D37AEA">
        <w:rPr>
          <w:rFonts w:cs="Arial"/>
          <w:szCs w:val="19"/>
        </w:rPr>
        <w:t>kontrola v rámci schvaľovacieho procesu Žiadosti o NFP (ak ju poskytovateľ vykonáva),</w:t>
      </w:r>
    </w:p>
    <w:p w14:paraId="4C1DB054" w14:textId="77777777" w:rsidR="00D37AEA" w:rsidRPr="00D37AEA" w:rsidRDefault="00D37AEA" w:rsidP="005B7173">
      <w:pPr>
        <w:pStyle w:val="Odsekzoznamu"/>
        <w:numPr>
          <w:ilvl w:val="0"/>
          <w:numId w:val="100"/>
        </w:numPr>
        <w:rPr>
          <w:rFonts w:cs="Arial"/>
          <w:szCs w:val="19"/>
        </w:rPr>
      </w:pPr>
      <w:r w:rsidRPr="00D37AEA">
        <w:rPr>
          <w:rFonts w:cs="Arial"/>
          <w:szCs w:val="19"/>
        </w:rPr>
        <w:t>kontrola verejného obstarávania národných projektov a veľkých projektov, ktoré sú súčasťou zoznamu projektov, kontrola projektov technickej pomoci, kontrola dopytovo-orientovaných projektov pred podpisom zmluvy o NFP,</w:t>
      </w:r>
    </w:p>
    <w:p w14:paraId="429C089A" w14:textId="428B516F" w:rsidR="00EC5388" w:rsidRPr="00064DDF"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verejného obstarávania realizovaného cez elektronické trhovisko</w:t>
      </w:r>
      <w:r w:rsidR="00566C38" w:rsidRPr="00064DDF">
        <w:rPr>
          <w:rFonts w:cs="Arial"/>
          <w:szCs w:val="19"/>
        </w:rPr>
        <w:t>.</w:t>
      </w:r>
    </w:p>
    <w:p w14:paraId="2C79729A" w14:textId="5B24BBF2" w:rsidR="00D37AEA" w:rsidRPr="00797780" w:rsidRDefault="00D37AEA" w:rsidP="00D37AEA">
      <w:pPr>
        <w:spacing w:line="288" w:lineRule="auto"/>
        <w:jc w:val="both"/>
        <w:rPr>
          <w:rFonts w:cs="Arial"/>
          <w:szCs w:val="19"/>
        </w:rPr>
      </w:pPr>
      <w:r>
        <w:rPr>
          <w:rFonts w:cs="Arial"/>
          <w:szCs w:val="19"/>
        </w:rPr>
        <w:t xml:space="preserve">Ex </w:t>
      </w:r>
      <w:proofErr w:type="spellStart"/>
      <w:r>
        <w:rPr>
          <w:rFonts w:cs="Arial"/>
          <w:szCs w:val="19"/>
        </w:rPr>
        <w:t>ante</w:t>
      </w:r>
      <w:proofErr w:type="spellEnd"/>
      <w:r>
        <w:rPr>
          <w:rFonts w:cs="Arial"/>
          <w:szCs w:val="19"/>
        </w:rPr>
        <w:t xml:space="preserve"> finančnú opravu v štádiu </w:t>
      </w:r>
      <w:r w:rsidRPr="007B6C23">
        <w:rPr>
          <w:rFonts w:cs="Arial"/>
          <w:b/>
          <w:szCs w:val="19"/>
        </w:rPr>
        <w:t>druhej ex</w:t>
      </w:r>
      <w:r w:rsidR="005B1477">
        <w:rPr>
          <w:rFonts w:cs="Arial"/>
          <w:b/>
          <w:szCs w:val="19"/>
        </w:rPr>
        <w:t xml:space="preserve"> </w:t>
      </w:r>
      <w:proofErr w:type="spellStart"/>
      <w:r w:rsidRPr="007B6C23">
        <w:rPr>
          <w:rFonts w:cs="Arial"/>
          <w:b/>
          <w:szCs w:val="19"/>
        </w:rPr>
        <w:t>ante</w:t>
      </w:r>
      <w:proofErr w:type="spellEnd"/>
      <w:r w:rsidRPr="007B6C23">
        <w:rPr>
          <w:rFonts w:cs="Arial"/>
          <w:b/>
          <w:szCs w:val="19"/>
        </w:rPr>
        <w:t xml:space="preserve"> kontroly VO</w:t>
      </w:r>
      <w:r>
        <w:rPr>
          <w:rFonts w:cs="Arial"/>
          <w:szCs w:val="19"/>
        </w:rPr>
        <w:t xml:space="preserve"> je možné aplikovať len  </w:t>
      </w:r>
      <w:r w:rsidRPr="00797780">
        <w:rPr>
          <w:rFonts w:cs="Arial"/>
          <w:szCs w:val="19"/>
        </w:rPr>
        <w:t>za predpokladu, že by opakovaním procesu VO vznikli dodatočné náklady</w:t>
      </w:r>
      <w:r w:rsidR="00275986" w:rsidRPr="00275986">
        <w:rPr>
          <w:rFonts w:cs="Arial"/>
          <w:szCs w:val="19"/>
        </w:rPr>
        <w:t xml:space="preserve"> </w:t>
      </w:r>
      <w:r w:rsidR="00275986">
        <w:rPr>
          <w:rFonts w:cs="Arial"/>
          <w:szCs w:val="19"/>
        </w:rPr>
        <w:t>a časové obmedzenia</w:t>
      </w:r>
      <w:r w:rsidRPr="00797780">
        <w:rPr>
          <w:rFonts w:cs="Arial"/>
          <w:szCs w:val="19"/>
        </w:rPr>
        <w:t>. Dôvody, ktoré je možné zohľadniť pri odôvodnení skutočnosti, že opakovaním procesu VO by vznikli dodatočné náklady</w:t>
      </w:r>
      <w:r w:rsidR="00275986" w:rsidRPr="00275986">
        <w:rPr>
          <w:rFonts w:cs="Arial"/>
          <w:szCs w:val="19"/>
        </w:rPr>
        <w:t xml:space="preserve"> </w:t>
      </w:r>
      <w:r w:rsidR="00275986">
        <w:rPr>
          <w:rFonts w:cs="Arial"/>
          <w:szCs w:val="19"/>
        </w:rPr>
        <w:t>a časové obmedzenia</w:t>
      </w:r>
      <w:r w:rsidRPr="00797780">
        <w:rPr>
          <w:rFonts w:cs="Arial"/>
          <w:szCs w:val="19"/>
        </w:rPr>
        <w:t>, sú najmä</w:t>
      </w:r>
      <w:r>
        <w:rPr>
          <w:rFonts w:cs="Arial"/>
          <w:szCs w:val="19"/>
        </w:rPr>
        <w:t>:</w:t>
      </w:r>
    </w:p>
    <w:p w14:paraId="4A2E4354"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riziko nesplnenia záväzku n+3, ak by reálne bolo ohrozené prepadnutie prostriedkov z fondov EÚ (spojené s rizikom, že budú prijímatelia oneskorene vyhlasovať verejné obstarávania), </w:t>
      </w:r>
    </w:p>
    <w:p w14:paraId="6BD9CEFF" w14:textId="2B4B1E4A"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w:t>
      </w:r>
      <w:r w:rsidR="00275986">
        <w:rPr>
          <w:rFonts w:cs="Arial"/>
          <w:szCs w:val="19"/>
        </w:rPr>
        <w:t>ide</w:t>
      </w:r>
      <w:r w:rsidRPr="002905A9">
        <w:rPr>
          <w:rFonts w:cs="Arial"/>
          <w:szCs w:val="19"/>
        </w:rPr>
        <w:t xml:space="preserve"> o verejné obstarávania v rámci veľkých alebo národných projektov, ktoré zároveň ovplyvňujú aj implementáciu iných projektov (alebo aj projekty, ktoré nie sú z kategórie národných alebo veľkých projektov, ale ovplyvňujú iné projekty), </w:t>
      </w:r>
    </w:p>
    <w:p w14:paraId="1DE6F28B"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by opakovanie procesu VO ohrozilo časový harmonogram realizácie projektu (napr. nebolo by možné realizovať výdavky počas obdobia oprávnenosti), </w:t>
      </w:r>
    </w:p>
    <w:p w14:paraId="3FF3732C" w14:textId="77777777" w:rsidR="00D37AEA" w:rsidRPr="002905A9"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by dodatočné náklady boli vyššie ako je suma ex </w:t>
      </w:r>
      <w:proofErr w:type="spellStart"/>
      <w:r w:rsidRPr="002905A9">
        <w:rPr>
          <w:rFonts w:cs="Arial"/>
          <w:szCs w:val="19"/>
        </w:rPr>
        <w:t>ante</w:t>
      </w:r>
      <w:proofErr w:type="spellEnd"/>
      <w:r w:rsidRPr="002905A9">
        <w:rPr>
          <w:rFonts w:cs="Arial"/>
          <w:szCs w:val="19"/>
        </w:rPr>
        <w:t xml:space="preserve"> finančnej opravy.</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5FEDF2BE" w:rsidR="00EC5388" w:rsidRP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w:t>
      </w:r>
      <w:r w:rsidR="005B1477">
        <w:rPr>
          <w:rFonts w:cs="Arial"/>
          <w:szCs w:val="19"/>
        </w:rPr>
        <w:t xml:space="preserve"> </w:t>
      </w:r>
      <w:proofErr w:type="spellStart"/>
      <w:r w:rsidRPr="00EC5388">
        <w:rPr>
          <w:rFonts w:cs="Arial"/>
          <w:szCs w:val="19"/>
        </w:rPr>
        <w:t>ante</w:t>
      </w:r>
      <w:proofErr w:type="spellEnd"/>
      <w:r w:rsidRPr="00EC5388">
        <w:rPr>
          <w:rFonts w:cs="Arial"/>
          <w:szCs w:val="19"/>
        </w:rPr>
        <w:t>;</w:t>
      </w:r>
    </w:p>
    <w:p w14:paraId="3218BAF4" w14:textId="46863EF6" w:rsid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w:t>
      </w:r>
      <w:r w:rsidR="005B1477">
        <w:rPr>
          <w:rFonts w:cs="Arial"/>
          <w:szCs w:val="19"/>
        </w:rPr>
        <w:t xml:space="preserve"> </w:t>
      </w:r>
      <w:r w:rsidRPr="00EC5388">
        <w:rPr>
          <w:rFonts w:cs="Arial"/>
          <w:szCs w:val="19"/>
        </w:rPr>
        <w:t>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w:t>
      </w:r>
      <w:proofErr w:type="spellStart"/>
      <w:r w:rsidRPr="00EC5388">
        <w:rPr>
          <w:rFonts w:cs="Arial"/>
          <w:b/>
          <w:szCs w:val="19"/>
        </w:rPr>
        <w:t>ante</w:t>
      </w:r>
      <w:proofErr w:type="spellEnd"/>
      <w:r w:rsidRPr="00EC5388">
        <w:rPr>
          <w:rFonts w:cs="Arial"/>
          <w:b/>
          <w:szCs w:val="19"/>
        </w:rPr>
        <w:t xml:space="preserve"> finančná oprava</w:t>
      </w:r>
    </w:p>
    <w:p w14:paraId="712D08F3" w14:textId="78D8D997" w:rsidR="00EC5388" w:rsidRPr="00AE218A" w:rsidRDefault="00EC5388" w:rsidP="00EC5388">
      <w:pPr>
        <w:spacing w:before="120" w:after="120" w:line="288" w:lineRule="auto"/>
        <w:jc w:val="both"/>
        <w:rPr>
          <w:rFonts w:cs="Arial"/>
          <w:szCs w:val="19"/>
        </w:rPr>
      </w:pPr>
      <w:r w:rsidRPr="00AE218A">
        <w:rPr>
          <w:rFonts w:cs="Arial"/>
          <w:szCs w:val="19"/>
        </w:rPr>
        <w:t>Ex</w:t>
      </w:r>
      <w:r w:rsidR="005B1477">
        <w:rPr>
          <w:rFonts w:cs="Arial"/>
          <w:szCs w:val="19"/>
        </w:rPr>
        <w:t xml:space="preserve"> </w:t>
      </w:r>
      <w:proofErr w:type="spellStart"/>
      <w:r w:rsidRPr="00AE218A">
        <w:rPr>
          <w:rFonts w:cs="Arial"/>
          <w:szCs w:val="19"/>
        </w:rPr>
        <w:t>ante</w:t>
      </w:r>
      <w:proofErr w:type="spellEnd"/>
      <w:r w:rsidRPr="00AE218A">
        <w:rPr>
          <w:rFonts w:cs="Arial"/>
          <w:szCs w:val="19"/>
        </w:rPr>
        <w:t xml:space="preserve"> finančná oprava je  individuálne zníženie hodnoty deklarovaných výdavkov z dôvodu zistení porušenia legislatívy SR alebo EÚ, najmä v oblasti VO. Výška individuálnej ex</w:t>
      </w:r>
      <w:r w:rsidR="005B1477">
        <w:rPr>
          <w:rFonts w:cs="Arial"/>
          <w:szCs w:val="19"/>
        </w:rPr>
        <w:t xml:space="preserve"> </w:t>
      </w:r>
      <w:proofErr w:type="spellStart"/>
      <w:r w:rsidRPr="00AE218A">
        <w:rPr>
          <w:rFonts w:cs="Arial"/>
          <w:szCs w:val="19"/>
        </w:rPr>
        <w:t>ante</w:t>
      </w:r>
      <w:proofErr w:type="spellEnd"/>
      <w:r w:rsidRPr="00AE218A">
        <w:rPr>
          <w:rFonts w:cs="Arial"/>
          <w:szCs w:val="19"/>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AE218A">
        <w:rPr>
          <w:rFonts w:cs="Arial"/>
          <w:szCs w:val="19"/>
        </w:rPr>
        <w:t>ŽoP</w:t>
      </w:r>
      <w:proofErr w:type="spellEnd"/>
      <w:r w:rsidRPr="00AE218A">
        <w:rPr>
          <w:rFonts w:cs="Arial"/>
          <w:szCs w:val="19"/>
        </w:rPr>
        <w:t>, v rámci ktorej boli nedostatky identifikované</w:t>
      </w:r>
      <w:r w:rsidR="00D37AEA" w:rsidRPr="00D37AEA">
        <w:rPr>
          <w:rFonts w:cs="Arial"/>
          <w:szCs w:val="19"/>
        </w:rPr>
        <w:t xml:space="preserve">(v rámci druhej ex </w:t>
      </w:r>
      <w:proofErr w:type="spellStart"/>
      <w:r w:rsidR="00D37AEA" w:rsidRPr="00D37AEA">
        <w:rPr>
          <w:rFonts w:cs="Arial"/>
          <w:szCs w:val="19"/>
        </w:rPr>
        <w:t>ante</w:t>
      </w:r>
      <w:proofErr w:type="spellEnd"/>
      <w:r w:rsidR="00D37AEA" w:rsidRPr="00D37AEA">
        <w:rPr>
          <w:rFonts w:cs="Arial"/>
          <w:szCs w:val="19"/>
        </w:rPr>
        <w:t xml:space="preserve"> kontroly alebo ex post kontroly). </w:t>
      </w:r>
      <w:r w:rsidR="005B1477">
        <w:rPr>
          <w:rFonts w:cs="Arial"/>
          <w:szCs w:val="19"/>
        </w:rPr>
        <w:br/>
      </w:r>
      <w:r w:rsidR="00D37AEA" w:rsidRPr="00D37AEA">
        <w:rPr>
          <w:rFonts w:cs="Arial"/>
          <w:szCs w:val="19"/>
        </w:rPr>
        <w:t>Ex</w:t>
      </w:r>
      <w:r w:rsidR="005B1477">
        <w:rPr>
          <w:rFonts w:cs="Arial"/>
          <w:szCs w:val="19"/>
        </w:rPr>
        <w:t xml:space="preserve"> </w:t>
      </w:r>
      <w:proofErr w:type="spellStart"/>
      <w:r w:rsidR="00D37AEA" w:rsidRPr="00D37AEA">
        <w:rPr>
          <w:rFonts w:cs="Arial"/>
          <w:szCs w:val="19"/>
        </w:rPr>
        <w:t>ante</w:t>
      </w:r>
      <w:proofErr w:type="spellEnd"/>
      <w:r w:rsidR="00D37AEA" w:rsidRPr="00D37AEA">
        <w:rPr>
          <w:rFonts w:cs="Arial"/>
          <w:szCs w:val="19"/>
        </w:rPr>
        <w:t xml:space="preserve"> finančná oprava sa v súlade so Systémom finančného riadenia uplatňuje priebežne v každom dotknutom deklarovanom/nárokovanom výdavku v </w:t>
      </w:r>
      <w:proofErr w:type="spellStart"/>
      <w:r w:rsidR="00D37AEA" w:rsidRPr="00D37AEA">
        <w:rPr>
          <w:rFonts w:cs="Arial"/>
          <w:szCs w:val="19"/>
        </w:rPr>
        <w:t>ŽoP</w:t>
      </w:r>
      <w:proofErr w:type="spellEnd"/>
      <w:r w:rsidR="00D37AEA" w:rsidRPr="00D37AEA">
        <w:rPr>
          <w:rFonts w:cs="Arial"/>
          <w:szCs w:val="19"/>
        </w:rPr>
        <w:t xml:space="preserve">, pričom prijímateľ musí preukázať 100 % finančné plnenie voči dodávateľovi. Výška navrhovanej ex </w:t>
      </w:r>
      <w:proofErr w:type="spellStart"/>
      <w:r w:rsidR="00D37AEA" w:rsidRPr="00D37AEA">
        <w:rPr>
          <w:rFonts w:cs="Arial"/>
          <w:szCs w:val="19"/>
        </w:rPr>
        <w:t>ante</w:t>
      </w:r>
      <w:proofErr w:type="spellEnd"/>
      <w:r w:rsidR="00D37AEA" w:rsidRPr="00D37AEA">
        <w:rPr>
          <w:rFonts w:cs="Arial"/>
          <w:szCs w:val="19"/>
        </w:rPr>
        <w:t xml:space="preserve"> finančnej opravy môže byť upravená v nadväznosti na výsledok prebiehajúceho konania (prebiehajúce posudzovanie súladu poskytovania príspevku s právnymi predpismi SR a EÚ a inými príslušnými podzákonnými, resp. zmluvami vykonávané vecne príslušnými orgánmi SR a EÚ, napr. ÚVO, Protimonopolný úrad SR, Európska komisia atď.), a to z dôvodu vzniku pochybností o správnosti, oprávnenosti a zákonnosti výdavkov</w:t>
      </w:r>
      <w:r w:rsidRPr="00AE218A">
        <w:rPr>
          <w:rFonts w:cs="Arial"/>
          <w:szCs w:val="19"/>
        </w:rPr>
        <w:t>.</w:t>
      </w:r>
    </w:p>
    <w:p w14:paraId="67BD4AC3" w14:textId="32207875"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alebo mohlo mať vplyv na výsledok VO,  určí výšku ex</w:t>
      </w:r>
      <w:r w:rsidR="005B1477">
        <w:rPr>
          <w:rFonts w:cs="Arial"/>
          <w:szCs w:val="19"/>
        </w:rPr>
        <w:t xml:space="preserve"> </w:t>
      </w:r>
      <w:proofErr w:type="spellStart"/>
      <w:r w:rsidRPr="00AE218A">
        <w:rPr>
          <w:rFonts w:cs="Arial"/>
          <w:szCs w:val="19"/>
        </w:rPr>
        <w:t>ante</w:t>
      </w:r>
      <w:proofErr w:type="spellEnd"/>
      <w:r w:rsidRPr="00AE218A">
        <w:rPr>
          <w:rFonts w:cs="Arial"/>
          <w:szCs w:val="19"/>
        </w:rPr>
        <w:t xml:space="preserve"> finančnej opravy, pričom na jej aplikovanie musia byť splnené nasledujúce podmienky</w:t>
      </w:r>
      <w:r w:rsidR="00D37AEA" w:rsidRPr="00D37AEA">
        <w:rPr>
          <w:rFonts w:cs="Arial"/>
          <w:szCs w:val="19"/>
        </w:rPr>
        <w:t>(týka sa primerane aj zákaziek, na ktoré sa ZVO nevzťahuje)</w:t>
      </w:r>
      <w:r w:rsidRPr="00AE218A">
        <w:rPr>
          <w:rFonts w:cs="Arial"/>
          <w:szCs w:val="19"/>
        </w:rPr>
        <w:t xml:space="preserve">: </w:t>
      </w:r>
    </w:p>
    <w:p w14:paraId="63E9F7AD" w14:textId="22B9EB0F"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w:t>
      </w:r>
      <w:r w:rsidR="005B1477">
        <w:rPr>
          <w:rFonts w:cs="Arial"/>
          <w:szCs w:val="19"/>
        </w:rPr>
        <w:t xml:space="preserve"> </w:t>
      </w:r>
      <w:proofErr w:type="spellStart"/>
      <w:r w:rsidRPr="00AE218A">
        <w:rPr>
          <w:rFonts w:cs="Arial"/>
          <w:szCs w:val="19"/>
        </w:rPr>
        <w:t>ante</w:t>
      </w:r>
      <w:proofErr w:type="spellEnd"/>
      <w:r w:rsidRPr="00AE218A">
        <w:rPr>
          <w:rFonts w:cs="Arial"/>
          <w:szCs w:val="19"/>
        </w:rPr>
        <w:t xml:space="preserve"> finančnou opravou ,</w:t>
      </w:r>
    </w:p>
    <w:p w14:paraId="21CF83B6" w14:textId="517B6E06"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prijímateľ preukáže, že disponuje finančnými zdrojmi, ktorými zabezpečí úhradu budúcich neoprávnených výdavkov minimálne vo výške navrhovanej ex</w:t>
      </w:r>
      <w:r w:rsidR="005B1477">
        <w:rPr>
          <w:rFonts w:cs="Arial"/>
          <w:szCs w:val="19"/>
        </w:rPr>
        <w:t xml:space="preserve"> </w:t>
      </w:r>
      <w:proofErr w:type="spellStart"/>
      <w:r w:rsidRPr="00AE218A">
        <w:rPr>
          <w:rFonts w:cs="Arial"/>
          <w:szCs w:val="19"/>
        </w:rPr>
        <w:t>ante</w:t>
      </w:r>
      <w:proofErr w:type="spellEnd"/>
      <w:r w:rsidRPr="00AE218A">
        <w:rPr>
          <w:rFonts w:cs="Arial"/>
          <w:szCs w:val="19"/>
        </w:rPr>
        <w:t xml:space="preserv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251BF5F5" w:rsidR="00EC5388" w:rsidRDefault="00EC5388" w:rsidP="00EC5388">
      <w:pPr>
        <w:spacing w:before="120" w:after="120" w:line="288" w:lineRule="auto"/>
        <w:ind w:left="851" w:hanging="284"/>
        <w:jc w:val="both"/>
        <w:rPr>
          <w:rFonts w:cs="Arial"/>
          <w:szCs w:val="19"/>
        </w:rPr>
      </w:pPr>
      <w:r>
        <w:rPr>
          <w:rFonts w:cs="Arial"/>
          <w:szCs w:val="19"/>
        </w:rPr>
        <w:lastRenderedPageBreak/>
        <w:t xml:space="preserve">c) </w:t>
      </w:r>
      <w:r w:rsidRPr="00AE218A">
        <w:rPr>
          <w:rFonts w:cs="Arial"/>
          <w:szCs w:val="19"/>
        </w:rPr>
        <w:t>v prípade, že v danej veci určenia ex</w:t>
      </w:r>
      <w:r w:rsidR="005B1477">
        <w:rPr>
          <w:rFonts w:cs="Arial"/>
          <w:szCs w:val="19"/>
        </w:rPr>
        <w:t xml:space="preserve"> </w:t>
      </w:r>
      <w:proofErr w:type="spellStart"/>
      <w:r w:rsidRPr="00AE218A">
        <w:rPr>
          <w:rFonts w:cs="Arial"/>
          <w:szCs w:val="19"/>
        </w:rPr>
        <w:t>ante</w:t>
      </w:r>
      <w:proofErr w:type="spellEnd"/>
      <w:r w:rsidRPr="00AE218A">
        <w:rPr>
          <w:rFonts w:cs="Arial"/>
          <w:szCs w:val="19"/>
        </w:rPr>
        <w:t xml:space="preserv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w:t>
      </w:r>
      <w:r w:rsidR="005B1477">
        <w:rPr>
          <w:rFonts w:cs="Arial"/>
          <w:szCs w:val="19"/>
        </w:rPr>
        <w:t xml:space="preserve"> </w:t>
      </w:r>
      <w:proofErr w:type="spellStart"/>
      <w:r w:rsidRPr="00AE218A">
        <w:rPr>
          <w:rFonts w:cs="Arial"/>
          <w:szCs w:val="19"/>
        </w:rPr>
        <w:t>ante</w:t>
      </w:r>
      <w:proofErr w:type="spellEnd"/>
      <w:r w:rsidRPr="00AE218A">
        <w:rPr>
          <w:rFonts w:cs="Arial"/>
          <w:szCs w:val="19"/>
        </w:rPr>
        <w:t xml:space="preserve"> finančnou opravou.</w:t>
      </w:r>
    </w:p>
    <w:p w14:paraId="5F193134" w14:textId="7BD5BB85" w:rsidR="00D37AEA" w:rsidRPr="00AE218A" w:rsidRDefault="00D37AEA" w:rsidP="00EC5388">
      <w:pPr>
        <w:spacing w:before="120" w:after="120" w:line="288" w:lineRule="auto"/>
        <w:ind w:left="851" w:hanging="284"/>
        <w:jc w:val="both"/>
        <w:rPr>
          <w:rFonts w:cs="Arial"/>
          <w:szCs w:val="19"/>
        </w:rPr>
      </w:pPr>
      <w:r>
        <w:rPr>
          <w:rFonts w:cs="Arial"/>
          <w:szCs w:val="19"/>
        </w:rPr>
        <w:t xml:space="preserve">d)  </w:t>
      </w:r>
      <w:r w:rsidRPr="00D37AEA">
        <w:rPr>
          <w:rFonts w:cs="Arial"/>
          <w:szCs w:val="19"/>
        </w:rPr>
        <w:t>v prípade, že prijímateľ súhlasí s navrhovanou ex</w:t>
      </w:r>
      <w:r w:rsidR="005B1477">
        <w:rPr>
          <w:rFonts w:cs="Arial"/>
          <w:szCs w:val="19"/>
        </w:rPr>
        <w:t xml:space="preserve"> </w:t>
      </w:r>
      <w:proofErr w:type="spellStart"/>
      <w:r w:rsidRPr="00D37AEA">
        <w:rPr>
          <w:rFonts w:cs="Arial"/>
          <w:szCs w:val="19"/>
        </w:rPr>
        <w:t>ante</w:t>
      </w:r>
      <w:proofErr w:type="spellEnd"/>
      <w:r w:rsidRPr="00D37AEA">
        <w:rPr>
          <w:rFonts w:cs="Arial"/>
          <w:szCs w:val="19"/>
        </w:rPr>
        <w:t xml:space="preserve"> finančnou opravou, ktorú poskytovateľ určil v rámci druhej ex</w:t>
      </w:r>
      <w:r w:rsidR="005B1477">
        <w:rPr>
          <w:rFonts w:cs="Arial"/>
          <w:szCs w:val="19"/>
        </w:rPr>
        <w:t xml:space="preserve"> </w:t>
      </w:r>
      <w:proofErr w:type="spellStart"/>
      <w:r w:rsidRPr="00D37AEA">
        <w:rPr>
          <w:rFonts w:cs="Arial"/>
          <w:szCs w:val="19"/>
        </w:rPr>
        <w:t>ante</w:t>
      </w:r>
      <w:proofErr w:type="spellEnd"/>
      <w:r w:rsidRPr="00D37AEA">
        <w:rPr>
          <w:rFonts w:cs="Arial"/>
          <w:szCs w:val="19"/>
        </w:rPr>
        <w:t xml:space="preserve"> kontroly, predloží prijímateľ odôvodnenie, že opakovaním procesu VO by vznikli dodatočné náklady</w:t>
      </w:r>
      <w:r w:rsidR="00275986" w:rsidRPr="00275986">
        <w:rPr>
          <w:rFonts w:cs="Arial"/>
          <w:szCs w:val="19"/>
        </w:rPr>
        <w:t xml:space="preserve"> </w:t>
      </w:r>
      <w:r w:rsidR="00275986">
        <w:rPr>
          <w:rFonts w:cs="Arial"/>
          <w:szCs w:val="19"/>
        </w:rPr>
        <w:t>a časové obmedzenia</w:t>
      </w:r>
      <w:r w:rsidRPr="00D37AEA">
        <w:rPr>
          <w:rFonts w:cs="Arial"/>
          <w:szCs w:val="19"/>
        </w:rPr>
        <w:t>, čo predstavuje podmienku na uplatnenie ex</w:t>
      </w:r>
      <w:r w:rsidR="005B1477">
        <w:rPr>
          <w:rFonts w:cs="Arial"/>
          <w:szCs w:val="19"/>
        </w:rPr>
        <w:t xml:space="preserve"> </w:t>
      </w:r>
      <w:proofErr w:type="spellStart"/>
      <w:r w:rsidRPr="00D37AEA">
        <w:rPr>
          <w:rFonts w:cs="Arial"/>
          <w:szCs w:val="19"/>
        </w:rPr>
        <w:t>ante</w:t>
      </w:r>
      <w:proofErr w:type="spellEnd"/>
      <w:r w:rsidRPr="00D37AEA">
        <w:rPr>
          <w:rFonts w:cs="Arial"/>
          <w:szCs w:val="19"/>
        </w:rPr>
        <w:t xml:space="preserve"> finančnej opravy</w:t>
      </w:r>
      <w:r>
        <w:rPr>
          <w:rFonts w:cs="Arial"/>
          <w:szCs w:val="19"/>
        </w:rPr>
        <w:t>.</w:t>
      </w:r>
    </w:p>
    <w:p w14:paraId="683D7B1B" w14:textId="0AF51251"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r w:rsidR="00D37AEA">
        <w:rPr>
          <w:rFonts w:cs="Arial"/>
          <w:szCs w:val="19"/>
        </w:rPr>
        <w:t xml:space="preserve"> </w:t>
      </w:r>
      <w:r w:rsidR="00D37AEA" w:rsidRPr="00D37AEA">
        <w:rPr>
          <w:rFonts w:cs="Arial"/>
          <w:szCs w:val="19"/>
        </w:rPr>
        <w:t>Poskytovateľ môže dodatok k zmluve o NFP uzavrieť súčasne so stanovením ex</w:t>
      </w:r>
      <w:r w:rsidR="005B1477">
        <w:rPr>
          <w:rFonts w:cs="Arial"/>
          <w:szCs w:val="19"/>
        </w:rPr>
        <w:t xml:space="preserve"> </w:t>
      </w:r>
      <w:proofErr w:type="spellStart"/>
      <w:r w:rsidR="00D37AEA" w:rsidRPr="00D37AEA">
        <w:rPr>
          <w:rFonts w:cs="Arial"/>
          <w:szCs w:val="19"/>
        </w:rPr>
        <w:t>ante</w:t>
      </w:r>
      <w:proofErr w:type="spellEnd"/>
      <w:r w:rsidR="00D37AEA" w:rsidRPr="00D37AEA">
        <w:rPr>
          <w:rFonts w:cs="Arial"/>
          <w:szCs w:val="19"/>
        </w:rPr>
        <w:t xml:space="preserve"> finančnej opravy alebo následne napr. spolu s inou okolnosťou vyžadujúcou zmenu zmluvy.</w:t>
      </w:r>
    </w:p>
    <w:p w14:paraId="19A8B984" w14:textId="022A2384"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Pri určovaní ex</w:t>
      </w:r>
      <w:r w:rsidR="005B1477">
        <w:rPr>
          <w:rFonts w:cs="Arial"/>
          <w:szCs w:val="19"/>
        </w:rPr>
        <w:t xml:space="preserve"> </w:t>
      </w:r>
      <w:proofErr w:type="spellStart"/>
      <w:r w:rsidRPr="00AE218A">
        <w:rPr>
          <w:rFonts w:cs="Arial"/>
          <w:szCs w:val="19"/>
        </w:rPr>
        <w:t>ante</w:t>
      </w:r>
      <w:proofErr w:type="spellEnd"/>
      <w:r w:rsidRPr="00AE218A">
        <w:rPr>
          <w:rFonts w:cs="Arial"/>
          <w:szCs w:val="19"/>
        </w:rPr>
        <w:t xml:space="preserve"> </w:t>
      </w:r>
      <w:r w:rsidR="00D519DF">
        <w:rPr>
          <w:rFonts w:cs="Arial"/>
          <w:szCs w:val="19"/>
        </w:rPr>
        <w:t>finančnej opravy</w:t>
      </w:r>
      <w:r w:rsidRPr="00AE218A">
        <w:rPr>
          <w:rFonts w:cs="Arial"/>
          <w:szCs w:val="19"/>
        </w:rPr>
        <w:t xml:space="preserve"> postupuje poskytovateľ v súlade pravidlami uvedenými v MP CKO č. 5.</w:t>
      </w:r>
    </w:p>
    <w:p w14:paraId="78E1B658" w14:textId="33ABB724"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Dôvody na udelenie ex</w:t>
      </w:r>
      <w:r w:rsidR="00E54477">
        <w:rPr>
          <w:rFonts w:cs="Arial"/>
          <w:szCs w:val="19"/>
        </w:rPr>
        <w:t xml:space="preserve"> </w:t>
      </w:r>
      <w:proofErr w:type="spellStart"/>
      <w:r w:rsidRPr="00AE218A">
        <w:rPr>
          <w:rFonts w:cs="Arial"/>
          <w:szCs w:val="19"/>
        </w:rPr>
        <w:t>ante</w:t>
      </w:r>
      <w:proofErr w:type="spellEnd"/>
      <w:r w:rsidRPr="00AE218A">
        <w:rPr>
          <w:rFonts w:cs="Arial"/>
          <w:szCs w:val="19"/>
        </w:rPr>
        <w:t xml:space="preserv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r w:rsidR="00D37AEA">
        <w:rPr>
          <w:rFonts w:cs="Arial"/>
          <w:szCs w:val="19"/>
        </w:rPr>
        <w:t xml:space="preserve"> </w:t>
      </w:r>
      <w:r w:rsidR="00D37AEA" w:rsidRPr="00D37AEA">
        <w:rPr>
          <w:rFonts w:cs="Arial"/>
          <w:szCs w:val="19"/>
        </w:rPr>
        <w:t>Poskytovateľ v návrhu správy z kontroly určí aj lehotu na podanie námietok min. 5 a max. 10 pracovných dní</w:t>
      </w:r>
      <w:r w:rsidR="00275986" w:rsidRPr="00275986">
        <w:rPr>
          <w:rFonts w:cs="Arial"/>
          <w:szCs w:val="19"/>
        </w:rPr>
        <w:t xml:space="preserve"> </w:t>
      </w:r>
      <w:r w:rsidR="00275986" w:rsidRPr="004B20FE">
        <w:rPr>
          <w:rFonts w:cs="Arial"/>
          <w:szCs w:val="19"/>
        </w:rPr>
        <w:t>od doručenia návrhu správy z</w:t>
      </w:r>
      <w:r w:rsidR="00275986">
        <w:rPr>
          <w:rFonts w:cs="Arial"/>
          <w:szCs w:val="19"/>
        </w:rPr>
        <w:t> </w:t>
      </w:r>
      <w:r w:rsidR="00275986" w:rsidRPr="004B20FE">
        <w:rPr>
          <w:rFonts w:cs="Arial"/>
          <w:szCs w:val="19"/>
        </w:rPr>
        <w:t>kontroly</w:t>
      </w:r>
      <w:r w:rsidR="00275986">
        <w:rPr>
          <w:rFonts w:cs="Arial"/>
          <w:szCs w:val="19"/>
        </w:rPr>
        <w:t>.</w:t>
      </w:r>
    </w:p>
    <w:p w14:paraId="061D536B" w14:textId="5922B119"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w:t>
      </w:r>
      <w:r w:rsidR="00D37AEA">
        <w:rPr>
          <w:rFonts w:cs="Arial"/>
          <w:szCs w:val="19"/>
        </w:rPr>
        <w:t xml:space="preserve"> tejto </w:t>
      </w:r>
      <w:r w:rsidR="008D1C11" w:rsidRPr="008D1C11">
        <w:rPr>
          <w:rFonts w:cs="Arial"/>
          <w:szCs w:val="19"/>
        </w:rPr>
        <w:t>kapitole  v bode 1 písm. a) až d), pokiaľ sa dané zistenia týkajú zákazky podľa § 117 ZVO</w:t>
      </w:r>
      <w:r w:rsidR="00275986" w:rsidRPr="00275986">
        <w:rPr>
          <w:rFonts w:cs="Arial"/>
          <w:szCs w:val="19"/>
        </w:rPr>
        <w:t xml:space="preserve"> </w:t>
      </w:r>
      <w:r w:rsidR="00275986" w:rsidRPr="00AA03A1">
        <w:rPr>
          <w:rFonts w:cs="Arial"/>
          <w:szCs w:val="19"/>
        </w:rPr>
        <w:t>alebo zákaziek podľa § 1 ods. 14 ZVO</w:t>
      </w:r>
      <w:r w:rsidR="008D1C11" w:rsidRPr="008D1C11">
        <w:rPr>
          <w:rFonts w:cs="Arial"/>
          <w:szCs w:val="19"/>
        </w:rPr>
        <w:t>. Aj v týchto prípadoch však poskytovateľ vyžaduje od prijímateľa súhlas s navrhovanou ex-</w:t>
      </w:r>
      <w:proofErr w:type="spellStart"/>
      <w:r w:rsidR="008D1C11" w:rsidRPr="008D1C11">
        <w:rPr>
          <w:rFonts w:cs="Arial"/>
          <w:szCs w:val="19"/>
        </w:rPr>
        <w:t>ante</w:t>
      </w:r>
      <w:proofErr w:type="spellEnd"/>
      <w:r w:rsidR="008D1C11" w:rsidRPr="008D1C11">
        <w:rPr>
          <w:rFonts w:cs="Arial"/>
          <w:szCs w:val="19"/>
        </w:rPr>
        <w:t xml:space="preserve"> finančnou opravou.</w:t>
      </w:r>
    </w:p>
    <w:p w14:paraId="2E15F6AE" w14:textId="006B7CBB"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Poskytovateľ zašle prijímateľovi spolu s návrhom ex-</w:t>
      </w:r>
      <w:proofErr w:type="spellStart"/>
      <w:r w:rsidRPr="00AE218A">
        <w:rPr>
          <w:rFonts w:cs="Arial"/>
          <w:szCs w:val="19"/>
        </w:rPr>
        <w:t>ante</w:t>
      </w:r>
      <w:proofErr w:type="spellEnd"/>
      <w:r w:rsidRPr="00AE218A">
        <w:rPr>
          <w:rFonts w:cs="Arial"/>
          <w:szCs w:val="19"/>
        </w:rPr>
        <w:t xml:space="preserve"> finančnej opravy aj znenie dodatku k </w:t>
      </w:r>
      <w:r w:rsidR="00E23756">
        <w:rPr>
          <w:rFonts w:cs="Arial"/>
          <w:szCs w:val="19"/>
        </w:rPr>
        <w:t>z</w:t>
      </w:r>
      <w:r w:rsidRPr="00AE218A">
        <w:rPr>
          <w:rFonts w:cs="Arial"/>
          <w:szCs w:val="19"/>
        </w:rPr>
        <w:t>mluve o NFP, ktoré nie je podpísané zo strany poskytovateľa</w:t>
      </w:r>
      <w:r w:rsidR="00D37AEA" w:rsidRPr="00D37AEA">
        <w:rPr>
          <w:rFonts w:cs="Arial"/>
          <w:szCs w:val="19"/>
        </w:rPr>
        <w:t xml:space="preserve"> uvedené platí len v prípade, že sa poskytovateľ rozhodne uzavrieť dodatok k zmluve o NFP spolu s udelením ex-</w:t>
      </w:r>
      <w:proofErr w:type="spellStart"/>
      <w:r w:rsidR="00D37AEA" w:rsidRPr="00D37AEA">
        <w:rPr>
          <w:rFonts w:cs="Arial"/>
          <w:szCs w:val="19"/>
        </w:rPr>
        <w:t>ante</w:t>
      </w:r>
      <w:proofErr w:type="spellEnd"/>
      <w:r w:rsidR="00D37AEA" w:rsidRPr="00D37AEA">
        <w:rPr>
          <w:rFonts w:cs="Arial"/>
          <w:szCs w:val="19"/>
        </w:rPr>
        <w:t xml:space="preserve"> finančnej opravy)</w:t>
      </w:r>
      <w:r w:rsidRPr="00AE218A">
        <w:rPr>
          <w:rFonts w:cs="Arial"/>
          <w:szCs w:val="19"/>
        </w:rPr>
        <w:t>. Prijímateľ je povinný v prípade akceptovania ex</w:t>
      </w:r>
      <w:r w:rsidR="00E54477">
        <w:rPr>
          <w:rFonts w:cs="Arial"/>
          <w:szCs w:val="19"/>
        </w:rPr>
        <w:t xml:space="preserve"> </w:t>
      </w:r>
      <w:proofErr w:type="spellStart"/>
      <w:r w:rsidRPr="00AE218A">
        <w:rPr>
          <w:rFonts w:cs="Arial"/>
          <w:szCs w:val="19"/>
        </w:rPr>
        <w:t>ante</w:t>
      </w:r>
      <w:proofErr w:type="spellEnd"/>
      <w:r w:rsidRPr="00AE218A">
        <w:rPr>
          <w:rFonts w:cs="Arial"/>
          <w:szCs w:val="19"/>
        </w:rPr>
        <w:t xml:space="preserve"> finančnej opravy zaslať poskytovateľovi podpísaný dodatok k </w:t>
      </w:r>
      <w:r w:rsidR="00E23756">
        <w:rPr>
          <w:rFonts w:cs="Arial"/>
          <w:szCs w:val="19"/>
        </w:rPr>
        <w:t>z</w:t>
      </w:r>
      <w:r w:rsidRPr="00AE218A">
        <w:rPr>
          <w:rFonts w:cs="Arial"/>
          <w:szCs w:val="19"/>
        </w:rPr>
        <w:t>mluve o NFP, spolu s ostatnými dokladmi preukazujúcimi splnenie ďalších podmienok určených poskytovateľom na udelenie ex</w:t>
      </w:r>
      <w:r w:rsidR="00E54477">
        <w:rPr>
          <w:rFonts w:cs="Arial"/>
          <w:szCs w:val="19"/>
        </w:rPr>
        <w:t xml:space="preserve"> </w:t>
      </w:r>
      <w:proofErr w:type="spellStart"/>
      <w:r w:rsidRPr="00AE218A">
        <w:rPr>
          <w:rFonts w:cs="Arial"/>
          <w:szCs w:val="19"/>
        </w:rPr>
        <w:t>ante</w:t>
      </w:r>
      <w:proofErr w:type="spellEnd"/>
      <w:r w:rsidRPr="00AE218A">
        <w:rPr>
          <w:rFonts w:cs="Arial"/>
          <w:szCs w:val="19"/>
        </w:rPr>
        <w:t xml:space="preserv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03F7F662" w14:textId="4A631B7B" w:rsidR="00EC5388" w:rsidRDefault="00F90A44" w:rsidP="00EC5388">
      <w:pPr>
        <w:spacing w:before="120" w:after="120" w:line="288" w:lineRule="auto"/>
        <w:jc w:val="both"/>
        <w:rPr>
          <w:rFonts w:cs="Arial"/>
          <w:b/>
          <w:szCs w:val="19"/>
        </w:rPr>
      </w:pPr>
      <w:r>
        <w:rPr>
          <w:rFonts w:cs="Arial"/>
          <w:szCs w:val="19"/>
        </w:rPr>
        <w:t xml:space="preserve"> </w:t>
      </w: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540409B8" w:rsidR="009D7F63" w:rsidRPr="0073389C" w:rsidRDefault="009D7F63" w:rsidP="009D7F63">
      <w:pPr>
        <w:spacing w:before="120" w:after="120" w:line="288" w:lineRule="auto"/>
        <w:jc w:val="both"/>
      </w:pPr>
      <w:r w:rsidRPr="0073389C">
        <w:t>V prípade ak poskytovateľ identifikuje porušenie pravidiel a postupov VO upravených v ZVO, resp. porušenie </w:t>
      </w:r>
      <w:r w:rsidR="00D37AEA" w:rsidRPr="0073389C">
        <w:t>legislatív</w:t>
      </w:r>
      <w:r w:rsidR="00D37AEA">
        <w:t>y</w:t>
      </w:r>
      <w:r w:rsidR="00D37AEA" w:rsidRPr="0073389C">
        <w:t xml:space="preserve"> </w:t>
      </w:r>
      <w:r w:rsidRPr="0073389C">
        <w:t xml:space="preserve">SR a EÚ, ktoré malo alebo mohlo mať vplyv na výsledok VO </w:t>
      </w:r>
      <w:r w:rsidRPr="0073389C">
        <w:rPr>
          <w:b/>
        </w:rPr>
        <w:t>až počas realizácie projektu</w:t>
      </w:r>
      <w:r w:rsidRPr="0073389C">
        <w:t>, po úhrade oprávnených výdavkov v </w:t>
      </w:r>
      <w:proofErr w:type="spellStart"/>
      <w:r w:rsidRPr="0073389C">
        <w:t>ŽoP</w:t>
      </w:r>
      <w:proofErr w:type="spellEnd"/>
      <w:r w:rsidRPr="0073389C">
        <w:t xml:space="preserve">, vzťahujúcou sa k nákladom projektu, ktoré vyplývajú z realizácie VO, poskytovateľ postupuje v zmysle § 41 </w:t>
      </w:r>
      <w:r w:rsidR="00120FED" w:rsidRPr="00120FED">
        <w:t xml:space="preserve">alebo § 41a </w:t>
      </w:r>
      <w:r w:rsidRPr="0073389C">
        <w:t>zákona o príspevku z</w:t>
      </w:r>
      <w:r w:rsidR="00BE69D2">
        <w:t> </w:t>
      </w:r>
      <w:r w:rsidRPr="0073389C">
        <w:t>EŠIF</w:t>
      </w:r>
      <w:r w:rsidR="00BE69D2" w:rsidRPr="00BE69D2">
        <w:t>.</w:t>
      </w:r>
    </w:p>
    <w:p w14:paraId="7A55D322" w14:textId="369CC7B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p>
    <w:p w14:paraId="65386DA0" w14:textId="77777777" w:rsidR="00EC5388" w:rsidRDefault="00EC5388" w:rsidP="009D7F63">
      <w:pPr>
        <w:spacing w:before="120" w:after="120" w:line="288" w:lineRule="auto"/>
        <w:jc w:val="both"/>
        <w:rPr>
          <w:rFonts w:cs="Arial"/>
          <w:szCs w:val="19"/>
        </w:rPr>
      </w:pPr>
    </w:p>
    <w:p w14:paraId="328F0ECA" w14:textId="7EBE34B5"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w:t>
      </w:r>
      <w:r w:rsidR="00D37AEA" w:rsidRPr="00D37AEA">
        <w:rPr>
          <w:rFonts w:cs="Arial"/>
          <w:szCs w:val="19"/>
        </w:rPr>
        <w:t>Postup poskytovateľa v zmysle príslušných ustanovení § 41 zákona o príspevku EŠIF pri nadlimitných alebo podlimitných zákazkách</w:t>
      </w:r>
      <w:r w:rsidR="00EC5388">
        <w:rPr>
          <w:rFonts w:cs="Arial"/>
          <w:szCs w:val="19"/>
        </w:rPr>
        <w:t>:</w:t>
      </w:r>
    </w:p>
    <w:p w14:paraId="1328F86A" w14:textId="3B8E4CE4" w:rsidR="0006412C" w:rsidRPr="0006412C" w:rsidRDefault="009D7F63" w:rsidP="0006412C">
      <w:pPr>
        <w:pStyle w:val="Odsekzoznamu"/>
        <w:numPr>
          <w:ilvl w:val="0"/>
          <w:numId w:val="42"/>
        </w:numPr>
        <w:spacing w:before="120" w:after="120" w:line="288" w:lineRule="auto"/>
        <w:ind w:left="567" w:hanging="283"/>
        <w:contextualSpacing w:val="0"/>
        <w:jc w:val="both"/>
      </w:pPr>
      <w:r w:rsidRPr="0073389C">
        <w:t>Ak poskytovateľ na základe vlastných zistení alebo na základe iného podnetu (napr. na základe výsledkov vládneho auditu, auditu EK</w:t>
      </w:r>
      <w:r w:rsidR="00D37AEA">
        <w:t>, certifikačného overovania, mediálneho podnetu</w:t>
      </w:r>
      <w:r w:rsidRPr="0073389C">
        <w:t xml:space="preserve"> a pod.) </w:t>
      </w:r>
      <w:r w:rsidR="00D37AEA">
        <w:t xml:space="preserve">zistí porušenie </w:t>
      </w:r>
      <w:r w:rsidRPr="0073389C">
        <w:t xml:space="preserve"> postupov VO, </w:t>
      </w:r>
      <w:r w:rsidR="00D37AEA" w:rsidRPr="00D37AEA">
        <w:t>s vplyvom alebo možným vplyvom na výsledok VO</w:t>
      </w:r>
      <w:r w:rsidR="00D37AEA">
        <w:t>,</w:t>
      </w:r>
      <w:r w:rsidR="00D37AEA" w:rsidRPr="00D37AEA">
        <w:t xml:space="preserve"> </w:t>
      </w:r>
      <w:r w:rsidRPr="0073389C">
        <w:t xml:space="preserve">ktoré už bolo zo strany poskytovateľa pripustené do financovania, </w:t>
      </w:r>
      <w:r w:rsidR="00D37AEA" w:rsidRPr="00D37AEA">
        <w:t xml:space="preserve">vyzve  prijímateľa na vrátenie poskytnutého príspevku </w:t>
      </w:r>
      <w:r w:rsidR="00D37AEA" w:rsidRPr="00D37AEA">
        <w:lastRenderedPageBreak/>
        <w:t xml:space="preserve">alebo jeho časti. Výzve poskytovateľa predchádza </w:t>
      </w:r>
      <w:r w:rsidRPr="0073389C">
        <w:t xml:space="preserve"> vykon</w:t>
      </w:r>
      <w:r w:rsidR="00D37AEA">
        <w:t>anie</w:t>
      </w:r>
      <w:r w:rsidRPr="0073389C">
        <w:t xml:space="preserve"> opätovn</w:t>
      </w:r>
      <w:r w:rsidR="00D37AEA">
        <w:t>ej</w:t>
      </w:r>
      <w:r w:rsidRPr="0073389C">
        <w:t xml:space="preserve"> </w:t>
      </w:r>
      <w:r w:rsidR="00E911B7">
        <w:t>finančn</w:t>
      </w:r>
      <w:r w:rsidR="00D37AEA">
        <w:t>ej</w:t>
      </w:r>
      <w:r w:rsidR="00E911B7">
        <w:t xml:space="preserve"> </w:t>
      </w:r>
      <w:r w:rsidRPr="0073389C">
        <w:t>kontrol</w:t>
      </w:r>
      <w:r w:rsidR="00D37AEA">
        <w:t>y</w:t>
      </w:r>
      <w:r w:rsidRPr="0073389C">
        <w:t xml:space="preserve"> VO</w:t>
      </w:r>
      <w:r w:rsidR="00120FED" w:rsidRPr="001F7F84">
        <w:rPr>
          <w:rFonts w:cs="Arial"/>
          <w:szCs w:val="19"/>
        </w:rPr>
        <w:t xml:space="preserve"> </w:t>
      </w:r>
      <w:r w:rsidR="0006412C">
        <w:t>v súlade s ustanoveniami</w:t>
      </w:r>
      <w:r w:rsidR="00120FED" w:rsidRPr="00120FED">
        <w:t xml:space="preserve"> zákona o finančnej kontrole</w:t>
      </w:r>
      <w:r w:rsidRPr="0073389C">
        <w:t xml:space="preserve">. </w:t>
      </w:r>
      <w:r w:rsidR="0006412C" w:rsidRPr="0006412C">
        <w:t xml:space="preserve">Z tejto kontroly vyhotovuje poskytovateľ návrh správy z kontroly a po vysporiadaní sa s prípadnými námietkami prijímateľa (na podanie námietok poskytne poskytovateľ prijímateľovi lehotu min. 5 a max. 10 pracovných dní), následne vyhotovuje správu z kontroly a sprievodný list, ktorý obsahuje aj: </w:t>
      </w:r>
    </w:p>
    <w:p w14:paraId="25CEAF7C" w14:textId="77777777" w:rsidR="0006412C" w:rsidRPr="0006412C" w:rsidRDefault="0006412C" w:rsidP="005B7173">
      <w:pPr>
        <w:pStyle w:val="Odsekzoznamu"/>
        <w:numPr>
          <w:ilvl w:val="0"/>
          <w:numId w:val="115"/>
        </w:numPr>
        <w:spacing w:before="120" w:after="120" w:line="288" w:lineRule="auto"/>
        <w:contextualSpacing w:val="0"/>
        <w:jc w:val="both"/>
      </w:pPr>
      <w:r w:rsidRPr="0006412C">
        <w:t>informáciu, že prijímateľ bude v zmysle záverov z opätovnej  finančnej kontroly VO vyzvaný na vrátenie NFP alebo jeho časti,</w:t>
      </w:r>
    </w:p>
    <w:p w14:paraId="052EEBA3" w14:textId="77777777" w:rsidR="0006412C" w:rsidRPr="0006412C" w:rsidRDefault="0006412C" w:rsidP="005B7173">
      <w:pPr>
        <w:pStyle w:val="Odsekzoznamu"/>
        <w:numPr>
          <w:ilvl w:val="0"/>
          <w:numId w:val="115"/>
        </w:numPr>
        <w:spacing w:before="120" w:after="120" w:line="288" w:lineRule="auto"/>
        <w:contextualSpacing w:val="0"/>
        <w:jc w:val="both"/>
      </w:pPr>
      <w:r w:rsidRPr="0006412C">
        <w:t>poučenie pre prijímateľa, že v prípade, ak neuhradí uvedenú výšku NFP v stanovenej lehote, bude poskytovateľ postupovať v zmysle § 41 alebo § 41a zákona o príspevku z EŠIF..</w:t>
      </w:r>
    </w:p>
    <w:p w14:paraId="7A55D323" w14:textId="7412798B" w:rsidR="009D7F63" w:rsidRPr="0073389C" w:rsidRDefault="0006412C" w:rsidP="00852446">
      <w:pPr>
        <w:pStyle w:val="Odsekzoznamu"/>
        <w:spacing w:before="120" w:after="120" w:line="288" w:lineRule="auto"/>
        <w:ind w:left="567"/>
        <w:contextualSpacing w:val="0"/>
        <w:jc w:val="both"/>
      </w:pPr>
      <w:r w:rsidRPr="0006412C">
        <w:t>Ak iný orgán ako poskytovateľ zistí porušenie pravidiel a postupov VO a poskytovateľ s týmto zistením nesúhlasí, podá podnet na ÚVO podľa § 169 ods. 3 písm. c) ZVO alebo 179a ZVO.</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5B7173">
      <w:pPr>
        <w:pStyle w:val="Odsekzoznamu"/>
        <w:numPr>
          <w:ilvl w:val="0"/>
          <w:numId w:val="101"/>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5B7173">
      <w:pPr>
        <w:pStyle w:val="Odsekzoznamu"/>
        <w:numPr>
          <w:ilvl w:val="0"/>
          <w:numId w:val="101"/>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7DE6981D"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w:t>
      </w:r>
      <w:r w:rsidR="0006412C" w:rsidRPr="0006412C">
        <w:t>za takéto porušenie vyzval prijímateľa prostredníctvom žiadosti o vrátenie vrátiť poskytnutý príspevok alebo jeho časť vzťahujúci sa na predmet zákazky, poskytovateľ podá podnet správnemu orgánu na konanie podľa § 41 ods. 5 a ods. 6 zákona o príspevku EŠIF. Správny orgán na základe tohto podnetu rozhodne o vrátení sumy</w:t>
      </w:r>
      <w:r w:rsidR="0006412C">
        <w:t xml:space="preserve"> uvedenej v žiadosti o vrátenie</w:t>
      </w:r>
      <w:r w:rsidRPr="0073389C">
        <w:t xml:space="preserve">.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w:t>
      </w:r>
      <w:proofErr w:type="spellStart"/>
      <w:r w:rsidRPr="0073389C">
        <w:t>t.j</w:t>
      </w:r>
      <w:proofErr w:type="spellEnd"/>
      <w:r w:rsidRPr="0073389C">
        <w:t xml:space="preserve">.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w:t>
      </w:r>
      <w:proofErr w:type="spellStart"/>
      <w:r w:rsidRPr="0073389C">
        <w:t>nasl</w:t>
      </w:r>
      <w:proofErr w:type="spellEnd"/>
      <w:r w:rsidRPr="0073389C">
        <w:t xml:space="preserve">. Správneho poriadku. </w:t>
      </w:r>
    </w:p>
    <w:p w14:paraId="7A55D32C" w14:textId="77777777" w:rsidR="009D7F63"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490BD52B" w14:textId="5764F29C" w:rsidR="0006412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 xml:space="preserve">Ak bolo v zmysle záverov kontroly ÚVO vykonanej na základe podnetu poskytovateľa zistené porušenie pravidiel a postupov VO, ktoré malo alebo mohlo mať vplyv na výsledok VO, poskytovateľ za takéto porušenie nevyzval prijímateľa prostredníctvom žiadosti o vrátenie vrátiť poskytnutý príspevok alebo jeho časť vzťahujúci sa na predmet zákazky, poskytovateľ vykoná opätovnú finančnú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je prijímateľ ich vyhodnotí a v prípade ich úplnej alebo </w:t>
      </w:r>
      <w:r w:rsidRPr="0006412C">
        <w:lastRenderedPageBreak/>
        <w:t>čiastočnej opodstatnenosti, zohľadní ich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1E7DB3BC" w14:textId="7A12C678" w:rsidR="0006412C" w:rsidRPr="0073389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V prípade, že ÚVO vykoná kontrolu VO, pričom však táto kontrola nie je vykonaná na základe podnetu poskytovateľa a v prípade, že ÚVO v rozhodnutí uvedie porušenia, ktoré mali alebo mohli mať vplyv na výsledok VO, poskytovateľ vykoná opätovnú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poskytovateľ ich vyhodnotí a v prípade ich úplnej alebo čiastočnej opodstatnenosti, zohľadní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671AA64F" w14:textId="032BF6CC"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w:t>
      </w:r>
      <w:r w:rsidR="0006412C" w:rsidRPr="0006412C">
        <w:rPr>
          <w:rFonts w:cs="Arial"/>
          <w:szCs w:val="19"/>
        </w:rPr>
        <w:t>Postup poskytovateľa v zmysle príslušných ustanovení § 41 zákona o príspevku EŠIF pri zákazkách s nízkou hodnotou</w:t>
      </w:r>
      <w:r w:rsidR="005D0624" w:rsidRPr="004B129C">
        <w:rPr>
          <w:rFonts w:cs="Arial"/>
          <w:szCs w:val="19"/>
        </w:rPr>
        <w:t>:</w:t>
      </w:r>
    </w:p>
    <w:p w14:paraId="046B0E5A" w14:textId="443B7485"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w:t>
      </w:r>
      <w:r w:rsidR="0006412C" w:rsidRPr="0006412C">
        <w:rPr>
          <w:rFonts w:cs="Arial"/>
          <w:szCs w:val="19"/>
        </w:rPr>
        <w:t>Ak poskytovateľ na základe vlastného podnetu alebo podnetu iného orgánu zistí porušenie pravidiel a postupov verejného obstarávania, ktoré malo alebo mohlo mať vplyv na výsledok verejného obstarávania, prostredníctvom žiadosti o vrátenie vyzve prijímateľa o vrátenie poskytnutého príspevku alebo jeho časti, ktorá sa vzťahuje na predmet zákazky. Ak prijímateľ nevráti poskytnutý príspevok alebo jeho časť na základe žiadosti o vrátenie, poskytovateľ podá podnet správnemu orgánu na konanie, ktorý na základe podnetu rozhodne o vrátení sumy uvedenej v žiadosti o vrátenie.</w:t>
      </w:r>
    </w:p>
    <w:p w14:paraId="7A55D32E" w14:textId="77777777" w:rsidR="009D7F63" w:rsidRPr="0073389C" w:rsidRDefault="009D7F63" w:rsidP="009D7F63">
      <w:pPr>
        <w:pStyle w:val="Nadpis3"/>
        <w:ind w:left="567" w:firstLine="0"/>
        <w:rPr>
          <w:lang w:val="sk-SK"/>
        </w:rPr>
      </w:pPr>
      <w:bookmarkStart w:id="177" w:name="_Toc440372885"/>
      <w:bookmarkStart w:id="178" w:name="_Toc4576204"/>
      <w:r w:rsidRPr="0073389C">
        <w:rPr>
          <w:lang w:val="sk-SK"/>
        </w:rPr>
        <w:t>Postupy vo verejnom obstarávaní</w:t>
      </w:r>
      <w:bookmarkEnd w:id="177"/>
      <w:bookmarkEnd w:id="178"/>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37A73ACF"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w:t>
      </w:r>
      <w:r w:rsidR="00E54477">
        <w:rPr>
          <w:rFonts w:cs="Arial"/>
          <w:szCs w:val="19"/>
        </w:rPr>
        <w:t xml:space="preserve"> </w:t>
      </w:r>
      <w:r w:rsidRPr="00AE02EE">
        <w:rPr>
          <w:rFonts w:cs="Arial"/>
          <w:szCs w:val="19"/>
        </w:rPr>
        <w:t>alebo služieb bežne dostupných na trhu</w:t>
      </w:r>
      <w:r w:rsidR="00E54477" w:rsidRPr="00E54477">
        <w:rPr>
          <w:rFonts w:cs="Arial"/>
          <w:szCs w:val="19"/>
        </w:rPr>
        <w:t xml:space="preserve"> </w:t>
      </w:r>
      <w:r w:rsidR="00E54477">
        <w:rPr>
          <w:rFonts w:cs="Arial"/>
          <w:szCs w:val="19"/>
        </w:rPr>
        <w:t>okrem služieb, ktorých predmetom je intelektuálne plnenie</w:t>
      </w:r>
      <w:r w:rsidRPr="00AE02EE">
        <w:rPr>
          <w:rFonts w:cs="Arial"/>
          <w:szCs w:val="19"/>
        </w:rPr>
        <w:t>,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3357C4DB" w14:textId="77777777" w:rsidR="00827A18" w:rsidRDefault="00827A18" w:rsidP="00AE02EE">
      <w:pPr>
        <w:tabs>
          <w:tab w:val="left" w:pos="1014"/>
        </w:tabs>
        <w:spacing w:before="120" w:after="120" w:line="288" w:lineRule="auto"/>
        <w:jc w:val="both"/>
        <w:rPr>
          <w:rFonts w:cs="Arial"/>
          <w:szCs w:val="19"/>
        </w:rPr>
      </w:pPr>
    </w:p>
    <w:p w14:paraId="1C1BF7E8" w14:textId="77777777" w:rsidR="00827A18" w:rsidRDefault="00827A18" w:rsidP="00827A18">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Pr>
          <w:b/>
          <w:i/>
        </w:rPr>
        <w:lastRenderedPageBreak/>
        <w:t xml:space="preserve">Dôležité upozornenie: </w:t>
      </w:r>
      <w:r>
        <w:t>V Obchodných podmienkach elektronického trhoviska, verzii 3.6 účinnej odo dňa 01.07.2019, sa z Trhového poriadku a zo Všeobecných zmluvných podmienok vypustili ustanovenia upravujúce Nadlimitné trhovisko, ktoré sa týmto zrušilo.</w:t>
      </w:r>
    </w:p>
    <w:p w14:paraId="1F36501D" w14:textId="6AF7A126"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Kontrola VO realizovaného postupom nadlimitnej verejnej súťaže zadávanej prostredníctvom elektronického trhoviska sa vykonáva analogicky ku kontrole zadávania nadlimitných zákaziek zadávaných postupom verejnej súťaže (prvá ex</w:t>
      </w:r>
      <w:r w:rsidR="00E54477">
        <w:rPr>
          <w:rFonts w:cs="Arial"/>
          <w:szCs w:val="19"/>
        </w:rPr>
        <w:t xml:space="preserve"> </w:t>
      </w:r>
      <w:proofErr w:type="spellStart"/>
      <w:r w:rsidRPr="00AE02EE">
        <w:rPr>
          <w:rFonts w:cs="Arial"/>
          <w:szCs w:val="19"/>
        </w:rPr>
        <w:t>ante</w:t>
      </w:r>
      <w:proofErr w:type="spellEnd"/>
      <w:r w:rsidRPr="00AE02EE">
        <w:rPr>
          <w:rFonts w:cs="Arial"/>
          <w:szCs w:val="19"/>
        </w:rPr>
        <w:t xml:space="preserve"> kontrola, druhá ex</w:t>
      </w:r>
      <w:r w:rsidR="00E54477">
        <w:rPr>
          <w:rFonts w:cs="Arial"/>
          <w:szCs w:val="19"/>
        </w:rPr>
        <w:t xml:space="preserve"> </w:t>
      </w:r>
      <w:proofErr w:type="spellStart"/>
      <w:r w:rsidRPr="00AE02EE">
        <w:rPr>
          <w:rFonts w:cs="Arial"/>
          <w:szCs w:val="19"/>
        </w:rPr>
        <w:t>ante</w:t>
      </w:r>
      <w:proofErr w:type="spellEnd"/>
      <w:r w:rsidRPr="00AE02EE">
        <w:rPr>
          <w:rFonts w:cs="Arial"/>
          <w:szCs w:val="19"/>
        </w:rPr>
        <w:t xml:space="preserve"> kontrola a následná ex-post kontrola) vrátane rozsahu, formy a spôsobu predkladania dokumentácie k VO so zohľadnením špecifík elektronického trhoviska.  </w:t>
      </w:r>
    </w:p>
    <w:p w14:paraId="01AC19EB" w14:textId="38EE1622"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w:t>
      </w:r>
      <w:r w:rsidR="00E54477">
        <w:rPr>
          <w:rFonts w:cs="Arial"/>
          <w:szCs w:val="19"/>
        </w:rPr>
        <w:t xml:space="preserve"> </w:t>
      </w:r>
      <w:proofErr w:type="spellStart"/>
      <w:r w:rsidRPr="00AE02EE">
        <w:rPr>
          <w:rFonts w:cs="Arial"/>
          <w:szCs w:val="19"/>
        </w:rPr>
        <w:t>ante</w:t>
      </w:r>
      <w:proofErr w:type="spellEnd"/>
      <w:r w:rsidRPr="00AE02EE">
        <w:rPr>
          <w:rFonts w:cs="Arial"/>
          <w:szCs w:val="19"/>
        </w:rPr>
        <w:t xml:space="preserv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w:t>
      </w:r>
      <w:proofErr w:type="spellStart"/>
      <w:r w:rsidRPr="00AE02EE">
        <w:rPr>
          <w:rFonts w:cs="Arial"/>
          <w:szCs w:val="19"/>
        </w:rPr>
        <w:t>ante</w:t>
      </w:r>
      <w:proofErr w:type="spellEnd"/>
      <w:r w:rsidRPr="00AE02EE">
        <w:rPr>
          <w:rFonts w:cs="Arial"/>
          <w:szCs w:val="19"/>
        </w:rPr>
        <w:t xml:space="preserve"> kontrola“:</w:t>
      </w:r>
    </w:p>
    <w:p w14:paraId="6E8FC2D5" w14:textId="77777777" w:rsidR="00AE02EE" w:rsidRPr="00AE02EE" w:rsidRDefault="00AE02EE" w:rsidP="005B7173">
      <w:pPr>
        <w:numPr>
          <w:ilvl w:val="0"/>
          <w:numId w:val="84"/>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5D14B8F5"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w:t>
      </w:r>
      <w:r w:rsidR="0006412C">
        <w:rPr>
          <w:rFonts w:cs="Arial"/>
          <w:szCs w:val="19"/>
          <w:u w:val="single"/>
        </w:rPr>
        <w:t>nižšia</w:t>
      </w:r>
      <w:r w:rsidRPr="0073389C">
        <w:rPr>
          <w:rFonts w:cs="Arial"/>
          <w:szCs w:val="19"/>
          <w:u w:val="single"/>
        </w:rPr>
        <w:t xml:space="preserve"> ako </w:t>
      </w:r>
      <w:r w:rsidR="0006412C" w:rsidRPr="0006412C">
        <w:rPr>
          <w:rFonts w:cs="Arial"/>
          <w:szCs w:val="19"/>
          <w:u w:val="single"/>
        </w:rPr>
        <w:t>pre nich relevantný finančný limit pre nadlimitnú zákazku</w:t>
      </w:r>
      <w:r w:rsidR="00662B41" w:rsidRPr="00662B41">
        <w:rPr>
          <w:rFonts w:cs="Arial"/>
          <w:szCs w:val="19"/>
          <w:u w:val="single"/>
        </w:rPr>
        <w:t>.</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630DFE">
        <w:rPr>
          <w:rFonts w:cs="Arial"/>
          <w:szCs w:val="19"/>
        </w:rPr>
        <w:t>111</w:t>
      </w:r>
      <w:r w:rsidR="00630DFE" w:rsidRPr="0073389C">
        <w:rPr>
          <w:rFonts w:cs="Arial"/>
          <w:szCs w:val="19"/>
        </w:rPr>
        <w:t xml:space="preserve"> </w:t>
      </w:r>
      <w:r w:rsidRPr="0073389C">
        <w:rPr>
          <w:rFonts w:cs="Arial"/>
          <w:szCs w:val="19"/>
        </w:rPr>
        <w:t>ZVO, ak ide o dodanie tovaru, alebo poskytnutie služby bežne dostupných na trhu</w:t>
      </w:r>
      <w:r w:rsidR="0006412C" w:rsidRPr="0006412C">
        <w:rPr>
          <w:rFonts w:cs="Arial"/>
          <w:szCs w:val="19"/>
        </w:rPr>
        <w:t xml:space="preserve"> okrem služby, ktorej predmetom je intelektuálne plnenie</w:t>
      </w:r>
      <w:r w:rsidRPr="0073389C">
        <w:rPr>
          <w:rFonts w:cs="Arial"/>
          <w:szCs w:val="19"/>
        </w:rPr>
        <w:t xml:space="preserve">. Bežná dostupnosť tovarov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02688419"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alebo služby na trhu sú na účely tohto zákona také tovary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7EA07398"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w:t>
      </w:r>
      <w:proofErr w:type="spellStart"/>
      <w:r w:rsidRPr="0073389C">
        <w:rPr>
          <w:rFonts w:cs="Arial"/>
          <w:szCs w:val="19"/>
        </w:rPr>
        <w:t>tovarmialebo</w:t>
      </w:r>
      <w:proofErr w:type="spellEnd"/>
      <w:r w:rsidRPr="0073389C">
        <w:rPr>
          <w:rFonts w:cs="Arial"/>
          <w:szCs w:val="19"/>
        </w:rPr>
        <w:t xml:space="preserve">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39F83AEB"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Cieľom definície tovarov, služieb bežne dostupných na trhu je vyjadriť bežnú dostupnosť ako stav, keď ide o také tovary</w:t>
      </w:r>
      <w:r w:rsidR="005F7912">
        <w:rPr>
          <w:rFonts w:cs="Arial"/>
          <w:szCs w:val="19"/>
        </w:rPr>
        <w:t xml:space="preserve"> alebo</w:t>
      </w:r>
      <w:r w:rsidRPr="0073389C">
        <w:rPr>
          <w:rFonts w:cs="Arial"/>
          <w:szCs w:val="19"/>
        </w:rPr>
        <w:t xml:space="preserve"> služby, ktoré sa dodávajú na trhu v rovnakej podobe, rovnakým spôsobom komukoľvek a nie sú špecificky upravené pre potreby verejného obstarávateľa v danom prípade. Ako príklad je možné uviesť software, ktorým je operačný systém, ktorý je bežným tovarom, keďže je v rovnakej podobe </w:t>
      </w:r>
      <w:r w:rsidRPr="0073389C">
        <w:rPr>
          <w:rFonts w:cs="Arial"/>
          <w:szCs w:val="19"/>
        </w:rPr>
        <w:lastRenderedPageBreak/>
        <w:t xml:space="preserve">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w:t>
      </w:r>
      <w:proofErr w:type="spellStart"/>
      <w:r w:rsidRPr="008A2C57">
        <w:rPr>
          <w:rFonts w:cs="Arial"/>
          <w:szCs w:val="19"/>
          <w:lang w:eastAsia="sk-SK"/>
        </w:rPr>
        <w:t>VO</w:t>
      </w:r>
      <w:proofErr w:type="spellEnd"/>
      <w:r w:rsidRPr="008A2C57">
        <w:rPr>
          <w:rFonts w:cs="Arial"/>
          <w:szCs w:val="19"/>
          <w:lang w:eastAsia="sk-SK"/>
        </w:rPr>
        <w:t xml:space="preserve">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534D7E08"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w:t>
      </w:r>
      <w:r w:rsidR="005F7EEE">
        <w:rPr>
          <w:rFonts w:cs="Arial"/>
          <w:szCs w:val="19"/>
        </w:rPr>
        <w:t xml:space="preserve"> alebo</w:t>
      </w:r>
      <w:r w:rsidR="00267484" w:rsidRPr="008A2C57">
        <w:rPr>
          <w:rFonts w:cs="Arial"/>
          <w:szCs w:val="19"/>
        </w:rPr>
        <w:t xml:space="preserve"> služieb vo vzťahu k zákonom určeným podmienkam. Táto kvalifikácia nemôže byť generalizovaná, ale vyžaduje sa skúmanie vždy ad hoc na konkrétny prípad tak, aby sa zohľadnili všetky vlastnosti dostupnosti dodávky</w:t>
      </w:r>
      <w:r w:rsidR="005F7EEE" w:rsidRPr="005F7EEE">
        <w:rPr>
          <w:rFonts w:cs="Arial"/>
          <w:szCs w:val="19"/>
        </w:rPr>
        <w:t xml:space="preserve"> </w:t>
      </w:r>
      <w:r w:rsidR="005F7EEE">
        <w:rPr>
          <w:rFonts w:cs="Arial"/>
          <w:szCs w:val="19"/>
        </w:rPr>
        <w:t>tovaru alebo</w:t>
      </w:r>
      <w:r w:rsidR="005F7EEE" w:rsidRPr="00703E20">
        <w:rPr>
          <w:rFonts w:cs="Arial"/>
          <w:szCs w:val="19"/>
        </w:rPr>
        <w:t xml:space="preserve"> </w:t>
      </w:r>
      <w:r w:rsidR="005F7EEE">
        <w:rPr>
          <w:rFonts w:cs="Arial"/>
          <w:szCs w:val="19"/>
        </w:rPr>
        <w:t>poskytnutia</w:t>
      </w:r>
      <w:r w:rsidR="00267484" w:rsidRPr="008A2C57">
        <w:rPr>
          <w:rFonts w:cs="Arial"/>
          <w:szCs w:val="19"/>
        </w:rPr>
        <w:t xml:space="preserve"> služby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03C97470"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w:t>
      </w:r>
      <w:r w:rsidR="0006412C">
        <w:rPr>
          <w:rFonts w:cs="Arial"/>
          <w:szCs w:val="19"/>
        </w:rPr>
        <w:t>vy</w:t>
      </w:r>
      <w:r w:rsidRPr="00672FF6">
        <w:rPr>
          <w:rFonts w:cs="Arial"/>
          <w:szCs w:val="19"/>
        </w:rPr>
        <w:t xml:space="preserve">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436431BC"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w:t>
      </w:r>
      <w:proofErr w:type="spellStart"/>
      <w:r w:rsidRPr="00927D81">
        <w:rPr>
          <w:rFonts w:cs="Arial"/>
          <w:szCs w:val="19"/>
        </w:rPr>
        <w:t>položkovitého</w:t>
      </w:r>
      <w:proofErr w:type="spellEnd"/>
      <w:r w:rsidRPr="00927D81">
        <w:rPr>
          <w:rFonts w:cs="Arial"/>
          <w:szCs w:val="19"/>
        </w:rPr>
        <w:t xml:space="preserve"> rozpočtu s uvedením jednotkových cien) tovarov</w:t>
      </w:r>
      <w:r w:rsidR="00630DFE">
        <w:rPr>
          <w:rFonts w:cs="Arial"/>
          <w:szCs w:val="19"/>
        </w:rPr>
        <w:t xml:space="preserve"> a</w:t>
      </w:r>
      <w:r w:rsidRPr="00927D81">
        <w:rPr>
          <w:rFonts w:cs="Arial"/>
          <w:szCs w:val="19"/>
        </w:rPr>
        <w:t> služieb zo strany úspešného uchádzača, ktorým preukáže splnenie požiadaviek na predmet zákazky. Uvedený opis (</w:t>
      </w:r>
      <w:proofErr w:type="spellStart"/>
      <w:r w:rsidRPr="00927D81">
        <w:rPr>
          <w:rFonts w:cs="Arial"/>
          <w:szCs w:val="19"/>
        </w:rPr>
        <w:t>položkovitý</w:t>
      </w:r>
      <w:proofErr w:type="spellEnd"/>
      <w:r w:rsidRPr="00927D81">
        <w:rPr>
          <w:rFonts w:cs="Arial"/>
          <w:szCs w:val="19"/>
        </w:rPr>
        <w:t xml:space="preserve"> rozpočet) tovarov</w:t>
      </w:r>
      <w:r w:rsidR="005F7EEE">
        <w:rPr>
          <w:rFonts w:cs="Arial"/>
          <w:szCs w:val="19"/>
        </w:rPr>
        <w:t xml:space="preserve"> a</w:t>
      </w:r>
      <w:r w:rsidRPr="00927D81">
        <w:rPr>
          <w:rFonts w:cs="Arial"/>
          <w:szCs w:val="19"/>
        </w:rPr>
        <w:t> služieb musí byť povinnou prílohou k zmluve automaticky uzatváranej systémom elektronického trhoviska.</w:t>
      </w:r>
    </w:p>
    <w:p w14:paraId="0ABAB576" w14:textId="2BF3703A"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14:paraId="57DC4D0D" w14:textId="77777777" w:rsidR="00B51264" w:rsidRPr="00672FF6" w:rsidRDefault="00B51264" w:rsidP="00A57973">
      <w:pPr>
        <w:tabs>
          <w:tab w:val="left" w:pos="1014"/>
        </w:tabs>
        <w:spacing w:before="120" w:after="120" w:line="288" w:lineRule="auto"/>
        <w:jc w:val="both"/>
        <w:rPr>
          <w:rFonts w:cs="Arial"/>
          <w:szCs w:val="19"/>
        </w:rPr>
      </w:pP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328DB530"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w:t>
      </w:r>
      <w:r w:rsidR="005F7EEE">
        <w:rPr>
          <w:rFonts w:cs="Arial"/>
          <w:szCs w:val="19"/>
        </w:rPr>
        <w:t xml:space="preserve"> </w:t>
      </w:r>
      <w:proofErr w:type="spellStart"/>
      <w:r w:rsidRPr="0073389C">
        <w:rPr>
          <w:rFonts w:cs="Arial"/>
          <w:szCs w:val="19"/>
        </w:rPr>
        <w:t>ante</w:t>
      </w:r>
      <w:proofErr w:type="spellEnd"/>
      <w:r w:rsidRPr="0073389C">
        <w:rPr>
          <w:rFonts w:cs="Arial"/>
          <w:szCs w:val="19"/>
        </w:rPr>
        <w:t xml:space="preserve"> kontrola“) a</w:t>
      </w:r>
      <w:r w:rsidR="005F7EEE" w:rsidRPr="005F7EEE">
        <w:rPr>
          <w:rFonts w:cs="Arial"/>
          <w:szCs w:val="19"/>
        </w:rPr>
        <w:t xml:space="preserve"> </w:t>
      </w:r>
      <w:r w:rsidR="005F7EEE">
        <w:rPr>
          <w:rFonts w:cs="Arial"/>
          <w:szCs w:val="19"/>
        </w:rPr>
        <w:t>následne</w:t>
      </w:r>
      <w:r w:rsidRPr="0073389C">
        <w:rPr>
          <w:rFonts w:cs="Arial"/>
          <w:szCs w:val="19"/>
        </w:rPr>
        <w:t xml:space="preserve">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w:t>
      </w:r>
      <w:proofErr w:type="spellStart"/>
      <w:r w:rsidRPr="0073389C">
        <w:rPr>
          <w:rFonts w:cs="Arial"/>
          <w:szCs w:val="19"/>
        </w:rPr>
        <w:t>ante</w:t>
      </w:r>
      <w:proofErr w:type="spellEnd"/>
      <w:r w:rsidRPr="0073389C">
        <w:rPr>
          <w:rFonts w:cs="Arial"/>
          <w:szCs w:val="19"/>
        </w:rPr>
        <w:t xml:space="preserv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w:t>
      </w:r>
      <w:proofErr w:type="spellStart"/>
      <w:r w:rsidRPr="0073389C">
        <w:rPr>
          <w:rFonts w:eastAsia="Times New Roman" w:cs="Arial"/>
          <w:color w:val="auto"/>
          <w:szCs w:val="19"/>
          <w:lang w:val="sk-SK" w:eastAsia="cs-CZ"/>
        </w:rPr>
        <w:t>print</w:t>
      </w:r>
      <w:proofErr w:type="spellEnd"/>
      <w:r w:rsidRPr="0073389C">
        <w:rPr>
          <w:rFonts w:eastAsia="Times New Roman" w:cs="Arial"/>
          <w:color w:val="auto"/>
          <w:szCs w:val="19"/>
          <w:lang w:val="sk-SK" w:eastAsia="cs-CZ"/>
        </w:rPr>
        <w:t xml:space="preserve"> </w:t>
      </w:r>
      <w:proofErr w:type="spellStart"/>
      <w:r w:rsidRPr="0073389C">
        <w:rPr>
          <w:rFonts w:eastAsia="Times New Roman" w:cs="Arial"/>
          <w:color w:val="auto"/>
          <w:szCs w:val="19"/>
          <w:lang w:val="sk-SK" w:eastAsia="cs-CZ"/>
        </w:rPr>
        <w:t>screen</w:t>
      </w:r>
      <w:proofErr w:type="spellEnd"/>
      <w:r w:rsidRPr="0073389C">
        <w:rPr>
          <w:rFonts w:eastAsia="Times New Roman" w:cs="Arial"/>
          <w:color w:val="auto"/>
          <w:szCs w:val="19"/>
          <w:lang w:val="sk-SK" w:eastAsia="cs-CZ"/>
        </w:rPr>
        <w:t>“).</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64331DA"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w:t>
      </w:r>
      <w:r w:rsidR="005F7EEE">
        <w:t>V prípade zistení v rámci vecnej kontroly verejného obstarávania, ktoré môžu</w:t>
      </w:r>
      <w:r w:rsidR="005F7EEE" w:rsidRPr="006D0974">
        <w:t xml:space="preserve"> mať vplyv na oprávnenosť výdavkov</w:t>
      </w:r>
      <w:r w:rsidR="005F7EEE">
        <w:t xml:space="preserve"> a nie je možné ich odstrániť, poskytovateľ v záveroch finančnej kontroly nepripustí výdavky súvisiace s VO do financovania v plnom rozsahu. </w:t>
      </w:r>
      <w:r w:rsidRPr="00771817">
        <w:rPr>
          <w:rFonts w:cs="Arial"/>
          <w:szCs w:val="19"/>
        </w:rPr>
        <w:t xml:space="preserve">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je </w:t>
      </w:r>
      <w:r w:rsidR="005F7EEE">
        <w:rPr>
          <w:rFonts w:cs="Arial"/>
          <w:szCs w:val="19"/>
        </w:rPr>
        <w:t xml:space="preserve">poskytovateľ </w:t>
      </w:r>
      <w:r w:rsidR="005F7EEE">
        <w:t>povinný postupovať podľa</w:t>
      </w:r>
      <w:r w:rsidR="005F7EEE" w:rsidRPr="00BB45A7">
        <w:t xml:space="preserve"> </w:t>
      </w:r>
      <w:r w:rsidR="005F7EEE">
        <w:t>metodického pokynu CKO č. 5</w:t>
      </w:r>
      <w:r w:rsidR="005F7EEE">
        <w:rPr>
          <w:rStyle w:val="Odkaznapoznmkupodiarou"/>
        </w:rPr>
        <w:footnoteReference w:id="121"/>
      </w:r>
      <w:r w:rsidR="005F7EEE">
        <w:t>, ktorý upravuje postup pri určení finančných opráv za porušenie pravidiel a postupov VO</w:t>
      </w:r>
      <w:r w:rsidRPr="00771817">
        <w:rPr>
          <w:rFonts w:cs="Arial"/>
          <w:szCs w:val="19"/>
        </w:rPr>
        <w:t>.</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735615">
        <w:rPr>
          <w:rFonts w:cs="Arial"/>
          <w:b/>
          <w:szCs w:val="19"/>
        </w:rPr>
        <w:t xml:space="preserve">Zákazky </w:t>
      </w:r>
      <w:r w:rsidR="009718D5" w:rsidRPr="0073561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300B8F31" w14:textId="71B51DD0" w:rsidR="0062573B" w:rsidRDefault="0062573B" w:rsidP="0062573B">
      <w:pPr>
        <w:tabs>
          <w:tab w:val="left" w:pos="1014"/>
        </w:tabs>
        <w:spacing w:before="120" w:after="120" w:line="288" w:lineRule="auto"/>
        <w:jc w:val="both"/>
      </w:pPr>
      <w:r>
        <w:rPr>
          <w:rFonts w:cs="Arial"/>
          <w:szCs w:val="19"/>
        </w:rPr>
        <w:t>Poskytovateľ</w:t>
      </w:r>
      <w:r>
        <w:t xml:space="preserve"> overuje pri kontrole zákaziek s nízkymi hodnotami podľa § 117 ZVO, či vynaložené náklady na obstaranie predmetu zákazky sú </w:t>
      </w:r>
      <w:r w:rsidRPr="00CC285F">
        <w:t>hospodárne</w:t>
      </w:r>
      <w:r>
        <w:t>. Zároveň p</w:t>
      </w:r>
      <w:r>
        <w:rPr>
          <w:rFonts w:cs="Arial"/>
          <w:szCs w:val="19"/>
        </w:rPr>
        <w:t>oskytovateľ</w:t>
      </w:r>
      <w:r>
        <w:t xml:space="preserve"> overí, či pri obstarávaní neboli porušené základné princípy VO a postupy uvedené v tejto časti kapitoly. Prijímateľ nesmie uzavrieť zmluvu s uchádzačom, ktorý nespĺňa podmienky účasti </w:t>
      </w:r>
      <w:r w:rsidR="00275986">
        <w:t xml:space="preserve">osobného postavenia </w:t>
      </w:r>
      <w:r>
        <w:t xml:space="preserve">podľa </w:t>
      </w:r>
      <w:hyperlink r:id="rId21" w:anchor="paragraf-32.odsek-1.pismeno-e" w:tooltip="Odkaz na predpis alebo ustanovenie" w:history="1">
        <w:r>
          <w:rPr>
            <w:rStyle w:val="Hypertextovprepojenie"/>
          </w:rPr>
          <w:t>§ 32 ods. 1 písm. e)</w:t>
        </w:r>
      </w:hyperlink>
      <w:r>
        <w:t xml:space="preserve"> a </w:t>
      </w:r>
      <w:hyperlink r:id="rId22" w:anchor="paragraf-32.odsek-1.pismeno-f" w:tooltip="Odkaz na predpis alebo ustanovenie" w:history="1">
        <w:r>
          <w:rPr>
            <w:rStyle w:val="Hypertextovprepojenie"/>
          </w:rPr>
          <w:t>f)</w:t>
        </w:r>
      </w:hyperlink>
      <w:r>
        <w:t xml:space="preserve"> ZVO alebo ak u neho existuje dôvod na vylúčenie podľa </w:t>
      </w:r>
      <w:hyperlink r:id="rId23" w:anchor="paragraf-40.odsek-6.pismeno-f" w:tooltip="Odkaz na predpis alebo ustanovenie" w:history="1">
        <w:r>
          <w:rPr>
            <w:rStyle w:val="Hypertextovprepojenie"/>
          </w:rPr>
          <w:t>§ 40 ods. 6 písm. f)</w:t>
        </w:r>
      </w:hyperlink>
      <w:r>
        <w:t xml:space="preserve"> ZVO (konflikt záujmov nemožno odstrániť inými účinnými opatreniami), ustanovenie § 11 ZVO tým nie je dotknuté. </w:t>
      </w:r>
    </w:p>
    <w:p w14:paraId="5AC7AB7C" w14:textId="437CC906" w:rsidR="001B3386" w:rsidRDefault="0062573B" w:rsidP="0062573B">
      <w:pPr>
        <w:tabs>
          <w:tab w:val="left" w:pos="1014"/>
        </w:tabs>
        <w:spacing w:before="120" w:after="120" w:line="288" w:lineRule="auto"/>
        <w:jc w:val="both"/>
        <w:rPr>
          <w:rFonts w:cs="Arial"/>
          <w:szCs w:val="19"/>
        </w:rPr>
      </w:pPr>
      <w:r>
        <w:t>Prijímateľ je povinný v zázname z prieskumu trhu uviesť, že preveril u oslovených záujemcov a uchádzačov, ktorí predložili ponuku, či sú oprávnení dodávať tovar, uskutočňovať stavebné práce alebo poskytovať službu, ktorá je predmetom zákazky a p</w:t>
      </w:r>
      <w:r>
        <w:rPr>
          <w:rFonts w:cs="Arial"/>
          <w:szCs w:val="19"/>
        </w:rPr>
        <w:t>oskytovateľ</w:t>
      </w:r>
      <w:r>
        <w:t xml:space="preserve"> skutočnosť, že oslovení záujemcovia</w:t>
      </w:r>
      <w:r w:rsidRPr="00565184">
        <w:t xml:space="preserve"> a uchádzači, ktorí predložili ponuku, sú oprávnení dodávať tovar, uskutočňovať stavebn</w:t>
      </w:r>
      <w:r>
        <w:t xml:space="preserve">é práce alebo poskytovať službu, overí v rámci výkonu finančnej kontroly VO. Prijímateľ zároveň na webovom sídle ÚVO overí, či oslovení záujemcovia </w:t>
      </w:r>
      <w:r>
        <w:lastRenderedPageBreak/>
        <w:t xml:space="preserve">a uchádzači, ktorí predložili ponuku, nemajú uložený zákaz účasti vo verejnom obstarávaní potvrdený konečným rozhodnutím v Slovenskej republike alebo v štáte sídla, miesta podnikania alebo obvyklého pobytu záujemcu/uchádzača. Pre tento účel uchováva v dokumentácii k zadávaniu zákazky </w:t>
      </w:r>
      <w:proofErr w:type="spellStart"/>
      <w:r>
        <w:t>printscreen</w:t>
      </w:r>
      <w:proofErr w:type="spellEnd"/>
      <w:r>
        <w:t xml:space="preserve"> z registra osôb so zákazom účasti.</w:t>
      </w:r>
      <w:r w:rsidR="001B3386">
        <w:rPr>
          <w:rFonts w:cs="Arial"/>
          <w:szCs w:val="19"/>
        </w:rPr>
        <w:t xml:space="preserve"> </w:t>
      </w:r>
    </w:p>
    <w:p w14:paraId="178A93AF" w14:textId="77777777" w:rsidR="00275986" w:rsidRPr="00AA03A1" w:rsidRDefault="00275986" w:rsidP="00275986">
      <w:pPr>
        <w:tabs>
          <w:tab w:val="left" w:pos="1014"/>
        </w:tabs>
        <w:spacing w:before="120" w:after="120" w:line="288" w:lineRule="auto"/>
        <w:jc w:val="both"/>
        <w:rPr>
          <w:rFonts w:cs="Arial"/>
          <w:szCs w:val="19"/>
        </w:rPr>
      </w:pPr>
      <w:r w:rsidRPr="00AA03A1">
        <w:rPr>
          <w:rFonts w:cs="Arial"/>
          <w:szCs w:val="19"/>
        </w:rPr>
        <w:t>Ak bola predložená viac ako jedna ponuka, prijímateľ vyhodnocuje splnenie požiadaviek na predmet zákazky a splnenie podmienok účasti (ak relevantné) po vyhodnotení ponúk na základe kritériá/kritérií na vyhodnotenie ponúk, a to iba v prípade uchádzača, ktorý sa umiestnil na prvom mieste v poradí. Ak dôjde k vylúčeniu tohto uchádzača, vyhodnotí sa následne splnenie podmienok účasti a požiadaviek na predmet zákazky u ďalšieho uchádzača v poradí tak, aby uchádzač umiestnený na prvom mieste v novo zostavenom poradí spĺňal podmienky účasti a požiadavky na predmet zákazky. Uvedené pravidlá nevylučujú, aby prijímateľ vyhodnotil splnenie požiadaviek na predmet zákazky a splnenie podmienok účasti v prípade všetkých uchádzačov, ktorí predložili ponuku.</w:t>
      </w:r>
    </w:p>
    <w:p w14:paraId="41374202" w14:textId="02A88511" w:rsidR="00C60417" w:rsidRDefault="00C60417" w:rsidP="00275986">
      <w:pPr>
        <w:tabs>
          <w:tab w:val="left" w:pos="1014"/>
        </w:tabs>
        <w:spacing w:before="120" w:after="120" w:line="288" w:lineRule="auto"/>
        <w:jc w:val="both"/>
      </w:pPr>
      <w:r>
        <w:t>Prijímateľ požiada dodávateľa o vysvetlenie alebo doplnenie dokladov predložených v ponuke, ak z predložených dokladov nemožno posúdiť ich platnosť, splnenie podmienky účasti alebo splnenie požiadavky na predmet zákazky. Ak dodávateľ v lehote určenej prijímateľom nedoručí vysvetlenie alebo doplnenie predložených dokladov, alebo ak aj napriek predloženému vysvetleniu ponuky podľa záverov prijímateľa nespĺňa podmienky účasti alebo požiadavky na predmet zákazky, prijímateľ ponuku tohto dodávateľa vylúči a vyhodnocuje splnenie podmienok účasti a požiadaviek na predmet zákazky u ďalšieho dodávateľa v poradí.</w:t>
      </w:r>
    </w:p>
    <w:p w14:paraId="3A5069A1" w14:textId="7FEC2EF3" w:rsidR="00275986" w:rsidRPr="00AA03A1" w:rsidRDefault="00275986" w:rsidP="00275986">
      <w:pPr>
        <w:tabs>
          <w:tab w:val="left" w:pos="1014"/>
        </w:tabs>
        <w:spacing w:before="120" w:after="120" w:line="288" w:lineRule="auto"/>
        <w:jc w:val="both"/>
        <w:rPr>
          <w:rFonts w:cs="Arial"/>
          <w:szCs w:val="19"/>
        </w:rPr>
      </w:pPr>
      <w:r w:rsidRPr="00AA03A1">
        <w:rPr>
          <w:rFonts w:cs="Arial"/>
          <w:szCs w:val="19"/>
        </w:rPr>
        <w:t>Ak uchádzač využije na preukázanie splnenia podmienok účasti finančného a ekonomického postavenia a technickej alebo odbornej spôsobilosti finančné zdroje, resp. technické a odborné kapacity inej osoby, bez ohľadu na ich právny vzťah, musí uchádzač prijímateľovi v ponuke preukázať, že pri plnení zákazky bude skutočne používať zdroje, resp. kapacity osoby, ktorú využije na preukázanie splnenia predmetných podmienok účasti. Skutočnosť podľa predchádzajúcej vety preukazuje uchádzač písomným čestným vyhlásením (prísľubom) takejto inej osoby, že v prípade potreby bude uchádzačovi k dispozícií na plnenie predmetu zákazky počas celého trvania zmluvného vzťahu alebo písomnou zmluvou uzavretou medzi uchádzačom a osobou, ktorej zdrojmi alebo kapacitami mieni uchádzač preukázať svoje finančné a ekonomické postavenie alebo technickú alebo odbornú spôsobilosť. Osoba, ktorej kapacity majú byť použité na preukázanie splnenia podmienok účasti technickej alebo odbornej spôsobilosti, musí preukázať splnenie podmienok účasti týkajúcich sa osobného postavenia podľa § 32 ods. 1 písm. e) ZVO vo vzťahu k tej časti predmetu zákazky, na ktorú boli kapacity uchádzačovi poskytnuté. Zároveň osoba, ktorej kapacity majú byť použité na preukázanie splnenia podmienok účasti finančného a ekonomického postavenia alebo technickej alebo odbornej spôsobilosti, musí preukázať splnenie podmienky účasti týkajúcej sa osobného postavenia podľa § 32 ods. 1 písm. f) ZVO a nesmie u tejto osoby existovať dôvod na vylúčenie podľa § 40 ods. 6 písm. f) ZVO (konflikt záujmov nemožno odstrániť inými účinnými opatreniami).</w:t>
      </w:r>
    </w:p>
    <w:p w14:paraId="39F12326" w14:textId="77777777" w:rsidR="00275986" w:rsidRDefault="00275986" w:rsidP="00275986">
      <w:pPr>
        <w:tabs>
          <w:tab w:val="left" w:pos="1014"/>
        </w:tabs>
        <w:spacing w:before="120" w:after="120" w:line="288" w:lineRule="auto"/>
        <w:jc w:val="both"/>
        <w:rPr>
          <w:rFonts w:cs="Arial"/>
          <w:szCs w:val="19"/>
        </w:rPr>
      </w:pPr>
      <w:r w:rsidRPr="00AA03A1">
        <w:rPr>
          <w:rFonts w:cs="Arial"/>
          <w:szCs w:val="19"/>
        </w:rPr>
        <w:t>Ak prijímateľ vo výzve na predkladanie ponúk vyžaduje, aby uchádzač v ponuke uviedol podiel zákazky, ktorý má v úmysle zadať subdodávateľom, navrhovaných subdodávateľov a predmety subdodávok, navrhovaný subdodávateľ musí preukázať splnenie podmienok účasti týkajúcich sa osobného postavenia podľa § 32 ods. 1 písm. e) ZVO vo vzťahu k tej časti predmetu zákazky, ktorú bude realizovať v subdodávke. Zároveň subdodávateľ musí preukázať splnenie podmienky účasti týkajúcej sa osobného postavenia podľa § 32 ods. 1 písm. f) ZVO a nesmie u tejto osoby existovať dôvod na vylúčenie podľa § 40 ods. 6 písm. f) ZVO (konflikt záujmov nemožno odstrániť inými účinnými opatreniami). Prijímateľ zároveň môže vo výzve na predkladanie ponúk vyžadovať, aby úspešný uchádzač v zmluve/rámcovej dohode najneskôr v čase jej uzavretia uviedol údaje o všetkých známych subdodávateľoch.</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15821E61"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w:t>
      </w:r>
      <w:r w:rsidR="0062573B">
        <w:rPr>
          <w:rFonts w:cs="Arial"/>
          <w:szCs w:val="19"/>
        </w:rPr>
        <w:t>v plnom rozsahu</w:t>
      </w:r>
      <w:r w:rsidR="0062573B" w:rsidRPr="00A57E12">
        <w:rPr>
          <w:rFonts w:cs="Arial"/>
          <w:szCs w:val="19"/>
        </w:rPr>
        <w:t xml:space="preserve"> </w:t>
      </w:r>
      <w:r w:rsidRPr="00A57E12">
        <w:rPr>
          <w:rFonts w:cs="Arial"/>
          <w:szCs w:val="19"/>
        </w:rPr>
        <w:t>iba v prípade, ak boli dodržané pravidlá a povinnosti uvádzané v tejto príručke a subsidiárne v SR EŠIF, ako aj v metodickom pokyne CKO č. 1</w:t>
      </w:r>
      <w:r w:rsidR="00B65522">
        <w:rPr>
          <w:rStyle w:val="Odkaznapoznmkupodiarou"/>
          <w:rFonts w:cs="Arial"/>
          <w:szCs w:val="19"/>
        </w:rPr>
        <w:footnoteReference w:id="122"/>
      </w:r>
      <w:r w:rsidRPr="00A57E12">
        <w:rPr>
          <w:rFonts w:cs="Arial"/>
          <w:szCs w:val="19"/>
        </w:rPr>
        <w:t xml:space="preserve">4, a to bez ohľadu na skutočnosť, či zákazku </w:t>
      </w:r>
      <w:r w:rsidRPr="00A57E12">
        <w:rPr>
          <w:rFonts w:cs="Arial"/>
          <w:szCs w:val="19"/>
        </w:rPr>
        <w:lastRenderedPageBreak/>
        <w:t xml:space="preserve">zrealizoval ešte pred schválením </w:t>
      </w:r>
      <w:proofErr w:type="spellStart"/>
      <w:r w:rsidRPr="00A57E12">
        <w:rPr>
          <w:rFonts w:cs="Arial"/>
          <w:szCs w:val="19"/>
        </w:rPr>
        <w:t>ŽoNFP</w:t>
      </w:r>
      <w:proofErr w:type="spellEnd"/>
      <w:r w:rsidRPr="00A57E12">
        <w:rPr>
          <w:rFonts w:cs="Arial"/>
          <w:szCs w:val="19"/>
        </w:rPr>
        <w:t xml:space="preserve">.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kontrolu verejného obstarávania zákazku, pri realizácii ktorej postupoval v rozpore s pravidlami uvedenými v Príručke pre prijímateľa</w:t>
      </w:r>
      <w:r w:rsidR="00CB3854" w:rsidRPr="00CB3854">
        <w:rPr>
          <w:rFonts w:cs="Arial"/>
          <w:szCs w:val="19"/>
        </w:rPr>
        <w:t xml:space="preserve"> </w:t>
      </w:r>
      <w:r w:rsidR="00CB3854" w:rsidRPr="00AA03A1">
        <w:rPr>
          <w:rFonts w:cs="Arial"/>
          <w:szCs w:val="19"/>
        </w:rPr>
        <w:t>a porušenie týchto pravidiel malo alebo mohlo mať vplyv na výsledok VO</w:t>
      </w:r>
      <w:r w:rsidRPr="00A57E12">
        <w:rPr>
          <w:rFonts w:cs="Arial"/>
          <w:szCs w:val="19"/>
        </w:rPr>
        <w:t xml:space="preserve">,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w:t>
      </w:r>
      <w:r w:rsidRPr="00A57E12">
        <w:rPr>
          <w:rFonts w:cs="Arial"/>
          <w:szCs w:val="19"/>
        </w:rPr>
        <w:t>.</w:t>
      </w:r>
    </w:p>
    <w:p w14:paraId="3D47A78A" w14:textId="15A5FE59"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14:paraId="746608EE" w14:textId="77777777" w:rsidR="00672FF6" w:rsidRDefault="00672FF6" w:rsidP="001B3386">
      <w:pPr>
        <w:tabs>
          <w:tab w:val="left" w:pos="1014"/>
        </w:tabs>
        <w:spacing w:before="120" w:after="120" w:line="288" w:lineRule="auto"/>
        <w:jc w:val="both"/>
        <w:rPr>
          <w:rFonts w:cs="Arial"/>
          <w:szCs w:val="19"/>
        </w:rPr>
      </w:pP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26C2335F"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na doplnenie</w:t>
      </w:r>
      <w:r w:rsidR="007D236C">
        <w:rPr>
          <w:rFonts w:cs="Arial"/>
          <w:szCs w:val="19"/>
          <w:lang w:eastAsia="x-none"/>
        </w:rPr>
        <w:t>,</w:t>
      </w:r>
      <w:r>
        <w:rPr>
          <w:rFonts w:cs="Arial"/>
          <w:szCs w:val="19"/>
          <w:lang w:eastAsia="x-none"/>
        </w:rPr>
        <w:t xml:space="preserv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B8687C">
        <w:rPr>
          <w:rFonts w:cs="Arial"/>
          <w:szCs w:val="19"/>
        </w:rPr>
        <w:t>ŽoP</w:t>
      </w:r>
      <w:proofErr w:type="spellEnd"/>
      <w:r w:rsidRPr="00B8687C">
        <w:rPr>
          <w:rFonts w:cs="Arial"/>
          <w:szCs w:val="19"/>
        </w:rPr>
        <w:t>.</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628C071B"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Nepripustenie do financovania znamená, že všetky výdavky v prípade, že budú zahrnuté v </w:t>
      </w:r>
      <w:proofErr w:type="spellStart"/>
      <w:r w:rsidRPr="00703E20">
        <w:rPr>
          <w:rFonts w:cs="Arial"/>
          <w:szCs w:val="19"/>
          <w:lang w:eastAsia="x-none"/>
        </w:rPr>
        <w:t>ŽoP</w:t>
      </w:r>
      <w:proofErr w:type="spellEnd"/>
      <w:r w:rsidRPr="00703E20">
        <w:rPr>
          <w:rFonts w:cs="Arial"/>
          <w:szCs w:val="19"/>
          <w:lang w:eastAsia="x-none"/>
        </w:rPr>
        <w:t xml:space="preserve">,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6AB1986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sa rovná, alebo presahuje </w:t>
      </w:r>
      <w:r w:rsidR="00D061DD">
        <w:rPr>
          <w:rFonts w:cs="Arial"/>
          <w:szCs w:val="19"/>
          <w:lang w:val="sk-SK"/>
        </w:rPr>
        <w:t>30</w:t>
      </w:r>
      <w:r w:rsidR="00D061DD" w:rsidRPr="0073389C">
        <w:rPr>
          <w:rFonts w:cs="Arial"/>
          <w:szCs w:val="19"/>
          <w:lang w:val="sk-SK"/>
        </w:rPr>
        <w:t xml:space="preserve"> </w:t>
      </w:r>
      <w:r w:rsidRPr="0073389C">
        <w:rPr>
          <w:rFonts w:cs="Arial"/>
          <w:szCs w:val="19"/>
          <w:lang w:val="sk-SK"/>
        </w:rPr>
        <w:t xml:space="preserve">000 EUR (ďalej len „zákazky nad </w:t>
      </w:r>
      <w:r w:rsidR="00281F08">
        <w:rPr>
          <w:rFonts w:cs="Arial"/>
          <w:szCs w:val="19"/>
          <w:lang w:val="sk-SK"/>
        </w:rPr>
        <w:t>30</w:t>
      </w:r>
      <w:r w:rsidR="00281F08" w:rsidRPr="0073389C">
        <w:rPr>
          <w:rFonts w:cs="Arial"/>
          <w:szCs w:val="19"/>
          <w:lang w:val="sk-SK"/>
        </w:rPr>
        <w:t xml:space="preserve"> </w:t>
      </w:r>
      <w:r w:rsidRPr="0073389C">
        <w:rPr>
          <w:rFonts w:cs="Arial"/>
          <w:szCs w:val="19"/>
          <w:lang w:val="sk-SK"/>
        </w:rPr>
        <w:t xml:space="preserve">000 EUR“); </w:t>
      </w:r>
    </w:p>
    <w:p w14:paraId="7A55D332" w14:textId="795DB0B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je nižšia ako </w:t>
      </w:r>
      <w:r w:rsidR="00D061DD">
        <w:rPr>
          <w:rFonts w:cs="Arial"/>
          <w:szCs w:val="19"/>
          <w:lang w:val="sk-SK"/>
        </w:rPr>
        <w:t>30</w:t>
      </w:r>
      <w:r w:rsidR="00D061DD" w:rsidRPr="0073389C">
        <w:rPr>
          <w:rFonts w:cs="Arial"/>
          <w:szCs w:val="19"/>
          <w:lang w:val="sk-SK"/>
        </w:rPr>
        <w:t xml:space="preserve"> </w:t>
      </w:r>
      <w:r w:rsidRPr="0073389C">
        <w:rPr>
          <w:rFonts w:cs="Arial"/>
          <w:szCs w:val="19"/>
          <w:lang w:val="sk-SK"/>
        </w:rPr>
        <w:t xml:space="preserve">000 EUR (ďalej len „zákazky do </w:t>
      </w:r>
      <w:r w:rsidR="00FF0C6D">
        <w:rPr>
          <w:rFonts w:cs="Arial"/>
          <w:szCs w:val="19"/>
          <w:lang w:val="sk-SK"/>
        </w:rPr>
        <w:t>30</w:t>
      </w:r>
      <w:r w:rsidR="00FF0C6D" w:rsidRPr="0073389C">
        <w:rPr>
          <w:rFonts w:cs="Arial"/>
          <w:szCs w:val="19"/>
          <w:lang w:val="sk-SK"/>
        </w:rPr>
        <w:t xml:space="preserve"> </w:t>
      </w:r>
      <w:r w:rsidRPr="0073389C">
        <w:rPr>
          <w:rFonts w:cs="Arial"/>
          <w:szCs w:val="19"/>
          <w:lang w:val="sk-SK"/>
        </w:rPr>
        <w:t>000 EUR“)</w:t>
      </w:r>
      <w:r w:rsidR="000E2751">
        <w:rPr>
          <w:rFonts w:cs="Arial"/>
          <w:szCs w:val="19"/>
          <w:lang w:val="sk-SK"/>
        </w:rPr>
        <w:t>.</w:t>
      </w:r>
      <w:r w:rsidRPr="0073389C">
        <w:rPr>
          <w:rFonts w:cs="Arial"/>
          <w:szCs w:val="19"/>
          <w:lang w:val="sk-SK"/>
        </w:rPr>
        <w:t xml:space="preserve"> </w:t>
      </w:r>
    </w:p>
    <w:p w14:paraId="6D27D528" w14:textId="7625F06F" w:rsidR="0006412C" w:rsidRPr="0006412C" w:rsidRDefault="0006412C" w:rsidP="0006412C">
      <w:pPr>
        <w:tabs>
          <w:tab w:val="left" w:pos="1014"/>
        </w:tabs>
        <w:spacing w:before="120" w:after="120" w:line="288" w:lineRule="auto"/>
        <w:jc w:val="both"/>
        <w:rPr>
          <w:b/>
        </w:rPr>
      </w:pPr>
      <w:r w:rsidRPr="00852446">
        <w:t>Lehota na výkon kontroly VO je</w:t>
      </w:r>
      <w:r w:rsidRPr="0006412C">
        <w:rPr>
          <w:b/>
        </w:rPr>
        <w:t xml:space="preserve"> 20 pracovných dní </w:t>
      </w:r>
      <w:r w:rsidRPr="00852446">
        <w:t xml:space="preserve">v prípade zákaziek nad </w:t>
      </w:r>
      <w:r w:rsidR="00FF0C6D">
        <w:t>30</w:t>
      </w:r>
      <w:r w:rsidR="00FF0C6D" w:rsidRPr="00852446">
        <w:t xml:space="preserve"> </w:t>
      </w:r>
      <w:r w:rsidRPr="00852446">
        <w:t>000 EUR</w:t>
      </w:r>
      <w:r w:rsidRPr="0006412C">
        <w:rPr>
          <w:b/>
        </w:rPr>
        <w:t xml:space="preserve"> a 15 pracovných dní v prípade </w:t>
      </w:r>
      <w:r w:rsidRPr="00852446">
        <w:t xml:space="preserve">zákaziek do </w:t>
      </w:r>
      <w:r w:rsidR="00FF0C6D">
        <w:t>30</w:t>
      </w:r>
      <w:r w:rsidR="00FF0C6D" w:rsidRPr="00852446">
        <w:t xml:space="preserve"> </w:t>
      </w:r>
      <w:r w:rsidRPr="00852446">
        <w:t>000 EUR.</w:t>
      </w:r>
    </w:p>
    <w:p w14:paraId="5EB168E4" w14:textId="7F350860"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w:t>
      </w:r>
      <w:r w:rsidR="0006412C" w:rsidRPr="0006412C">
        <w:t>kód projektu v ITMS2014+ (ak relevantné)</w:t>
      </w:r>
      <w:r w:rsidR="0006412C">
        <w:t xml:space="preserve">, </w:t>
      </w:r>
      <w:r w:rsidRPr="009F4290">
        <w:t>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0C28BE57" w14:textId="73758C21" w:rsidR="0006412C" w:rsidRPr="0006412C" w:rsidRDefault="0006412C" w:rsidP="0006412C">
      <w:pPr>
        <w:tabs>
          <w:tab w:val="left" w:pos="1014"/>
        </w:tabs>
        <w:spacing w:before="120" w:after="120" w:line="288" w:lineRule="auto"/>
        <w:jc w:val="both"/>
      </w:pPr>
      <w:r w:rsidRPr="0006412C">
        <w:t xml:space="preserve">V rámci finančnej kontroly zákaziek </w:t>
      </w:r>
      <w:r w:rsidR="007E444D" w:rsidRPr="007E444D">
        <w:t xml:space="preserve">s nízkou hodnotou </w:t>
      </w:r>
      <w:r w:rsidRPr="0006412C">
        <w:t xml:space="preserve">môže poskytovateľ vykonať kontrolu VO ako súčasť kontroly predmetného výdavku v rámci </w:t>
      </w:r>
      <w:proofErr w:type="spellStart"/>
      <w:r w:rsidRPr="0006412C">
        <w:t>ŽoP</w:t>
      </w:r>
      <w:proofErr w:type="spellEnd"/>
      <w:r w:rsidRPr="0006412C">
        <w:t xml:space="preserve">, kde poskytovateľ overí dodržanie pravidiel na zadávanie tohto typu zákazky v zmysle tejto kapitoly. Uvedeným nie je dotknutá povinnosť kontroly oprávnenosti výdavku v rámci kontroly deklarovaných výdavkov prijímateľa vo fáze </w:t>
      </w:r>
      <w:proofErr w:type="spellStart"/>
      <w:r w:rsidRPr="0006412C">
        <w:t>ŽoP</w:t>
      </w:r>
      <w:proofErr w:type="spellEnd"/>
      <w:r w:rsidRPr="0006412C">
        <w:t>.</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307D1BB5" w:rsidR="009D7F63" w:rsidRPr="0073389C" w:rsidRDefault="009D7F63" w:rsidP="009D7F63">
      <w:pPr>
        <w:tabs>
          <w:tab w:val="left" w:pos="1014"/>
        </w:tabs>
        <w:spacing w:before="120" w:after="120" w:line="288" w:lineRule="auto"/>
        <w:jc w:val="both"/>
        <w:rPr>
          <w:b/>
        </w:rPr>
      </w:pPr>
      <w:r w:rsidRPr="0073389C">
        <w:rPr>
          <w:b/>
        </w:rPr>
        <w:t xml:space="preserve">Zákazky nad </w:t>
      </w:r>
      <w:r w:rsidR="00FF0C6D">
        <w:rPr>
          <w:b/>
        </w:rPr>
        <w:t>30</w:t>
      </w:r>
      <w:r w:rsidR="00FF0C6D" w:rsidRPr="0073389C">
        <w:rPr>
          <w:b/>
        </w:rPr>
        <w:t xml:space="preserve"> </w:t>
      </w:r>
      <w:r w:rsidRPr="0073389C">
        <w:rPr>
          <w:b/>
        </w:rPr>
        <w:t>000 EUR</w:t>
      </w:r>
    </w:p>
    <w:p w14:paraId="02C45872" w14:textId="4A9CABE5" w:rsidR="000C039F" w:rsidRDefault="000C039F" w:rsidP="000C039F">
      <w:pPr>
        <w:tabs>
          <w:tab w:val="left" w:pos="1014"/>
        </w:tabs>
        <w:spacing w:before="120" w:after="120" w:line="288" w:lineRule="auto"/>
        <w:jc w:val="both"/>
        <w:rPr>
          <w:rFonts w:cs="Arial"/>
          <w:szCs w:val="19"/>
        </w:rPr>
      </w:pPr>
      <w:r>
        <w:t xml:space="preserve">Ak s ohľadom na predpokladanú hodnotu zákazky ide o zákazku s nízkou hodnotou, pravidlá podľa </w:t>
      </w:r>
      <w:r w:rsidR="00281F08">
        <w:t xml:space="preserve">tejto </w:t>
      </w:r>
      <w:proofErr w:type="spellStart"/>
      <w:r w:rsidR="00281F08">
        <w:t>podklapitoly</w:t>
      </w:r>
      <w:proofErr w:type="spellEnd"/>
      <w:r>
        <w:t xml:space="preserve"> sa týkajú tých zákaziek s nízkou hodnotou, ktorých predpokladaná hodnota zákazky sa rovná, alebo presahuje 30 000 EUR bez DPH, bez ohľadu na skutočnosť, či ide o bežne dostupné tovary, služby alebo stavebné práce.</w:t>
      </w:r>
    </w:p>
    <w:p w14:paraId="7A55D335" w14:textId="3F818310" w:rsidR="009D7F63" w:rsidRPr="0073389C" w:rsidRDefault="009D7F63" w:rsidP="009D7F63">
      <w:pPr>
        <w:tabs>
          <w:tab w:val="left" w:pos="1014"/>
        </w:tabs>
        <w:spacing w:before="120" w:after="120" w:line="288" w:lineRule="auto"/>
        <w:jc w:val="both"/>
      </w:pPr>
      <w:r w:rsidRPr="0073389C">
        <w:t xml:space="preserve"> </w:t>
      </w:r>
      <w:r w:rsidR="000C039F">
        <w:t>P</w:t>
      </w:r>
      <w:r w:rsidRPr="0073389C">
        <w:t xml:space="preserve">rijímateľ musí vykonať všetky ďalej uvedené úkony, ktoré majú zabezpečiť získanie čo najvyššieho počtu písomných ponúk na obstaranie tovarov, stavebných prác alebo služieb. </w:t>
      </w:r>
    </w:p>
    <w:p w14:paraId="7A55D336" w14:textId="18157C84" w:rsidR="009D7F63" w:rsidRPr="004A5C0C" w:rsidRDefault="00F877F0" w:rsidP="00852446">
      <w:pPr>
        <w:tabs>
          <w:tab w:val="left" w:pos="1014"/>
        </w:tabs>
        <w:spacing w:before="120" w:after="120" w:line="288" w:lineRule="auto"/>
        <w:jc w:val="both"/>
        <w:rPr>
          <w:rFonts w:cs="Arial"/>
          <w:szCs w:val="19"/>
        </w:rPr>
      </w:pPr>
      <w:r w:rsidRPr="0073389C">
        <w:rPr>
          <w:color w:val="FF0000"/>
        </w:rPr>
        <w:t xml:space="preserve"> </w:t>
      </w:r>
    </w:p>
    <w:p w14:paraId="7A55D337" w14:textId="4861CB11"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w:t>
      </w:r>
      <w:r w:rsidR="00281F08">
        <w:t>(</w:t>
      </w:r>
      <w:r w:rsidRPr="0073389C">
        <w:t xml:space="preserve">najmä s § </w:t>
      </w:r>
      <w:r w:rsidR="0058112B">
        <w:t>6</w:t>
      </w:r>
      <w:r w:rsidR="0058112B" w:rsidRPr="0073389C">
        <w:t xml:space="preserve"> </w:t>
      </w:r>
      <w:r w:rsidRPr="0073389C">
        <w:t xml:space="preserve">ods.1 ZVO a § </w:t>
      </w:r>
      <w:r w:rsidR="0058112B">
        <w:t>6</w:t>
      </w:r>
      <w:r w:rsidR="0058112B" w:rsidRPr="0073389C">
        <w:t xml:space="preserve"> </w:t>
      </w:r>
      <w:r w:rsidRPr="0073389C">
        <w:t xml:space="preserve">ods. </w:t>
      </w:r>
      <w:r w:rsidR="00281F08" w:rsidRPr="0073389C">
        <w:t>1</w:t>
      </w:r>
      <w:r w:rsidR="00281F08">
        <w:t>6</w:t>
      </w:r>
      <w:r w:rsidR="00281F08" w:rsidRPr="0073389C">
        <w:t xml:space="preserve"> </w:t>
      </w:r>
      <w:r w:rsidRPr="0073389C">
        <w:t xml:space="preserve">ZVO) a s ohľadom na skutočnosť, či ide o tovar, stavebnú prácu alebo službu, ktorá nie je bežne dostupná na trhu. </w:t>
      </w:r>
    </w:p>
    <w:p w14:paraId="7A55D338" w14:textId="32B951E0"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v rámci ktorej uvedie najmä svoju identifikáciu, jednoznačnú</w:t>
      </w:r>
      <w:r w:rsidR="000C039F">
        <w:rPr>
          <w:rFonts w:cs="Arial"/>
          <w:szCs w:val="19"/>
        </w:rPr>
        <w:t>, podrobnú</w:t>
      </w:r>
      <w:r w:rsidRPr="0073389C">
        <w:t xml:space="preserve"> a úplnú špecifikáciu predmetu zákazky opísanú nediskriminačným spôsobom v súlade s § </w:t>
      </w:r>
      <w:r w:rsidR="0058112B">
        <w:t>42</w:t>
      </w:r>
      <w:r w:rsidRPr="0073389C">
        <w:t xml:space="preserve"> ods. </w:t>
      </w:r>
      <w:r w:rsidR="0058112B">
        <w:t>3</w:t>
      </w:r>
      <w:r w:rsidRPr="0073389C">
        <w:t xml:space="preserve"> ZVO</w:t>
      </w:r>
      <w:r w:rsidR="00CB3854">
        <w:t xml:space="preserve"> (</w:t>
      </w:r>
      <w:r w:rsidR="00CB3854">
        <w:rPr>
          <w:rFonts w:cs="Arial"/>
          <w:szCs w:val="19"/>
        </w:rPr>
        <w:t>vrátane kódu CPV)</w:t>
      </w:r>
      <w:r w:rsidRPr="0073389C">
        <w:t xml:space="preserve">, podmienky účasti (ak ich stanovuje), </w:t>
      </w:r>
      <w:r w:rsidR="002F693B">
        <w:t>PHZ</w:t>
      </w:r>
      <w:r w:rsidRPr="0073389C">
        <w:t>, podmienky realizácie zmluvy (najmä lehotu na realizáciu zmluvy a miesto jej realizácie), kritériá na vyhodnotenie ponúk</w:t>
      </w:r>
      <w:r w:rsidR="000C039F" w:rsidRPr="000C039F">
        <w:t xml:space="preserve"> </w:t>
      </w:r>
      <w:r w:rsidR="000C039F">
        <w:t>a pravidlá ich uplatnenia</w:t>
      </w:r>
      <w:r w:rsidRPr="0073389C">
        <w:t xml:space="preserve">, presnú lehotu a adresu na predkladanie ponúk. </w:t>
      </w:r>
      <w:r w:rsidR="000C039F" w:rsidRPr="00B30D51">
        <w:t xml:space="preserve">Vo výzve </w:t>
      </w:r>
      <w:r w:rsidR="000C039F">
        <w:t xml:space="preserve">na predkladanie ponúk </w:t>
      </w:r>
      <w:r w:rsidR="000C039F" w:rsidRPr="00B30D51">
        <w:t>prijímateľ uvedie všetky okolnosti, ktoré budú dôležité na plnenie zmluvy a na vypracovanie ponuky.</w:t>
      </w:r>
    </w:p>
    <w:p w14:paraId="0669CCDF" w14:textId="395ECE77" w:rsidR="00CB3854" w:rsidRDefault="009D7F63" w:rsidP="009D7F63">
      <w:pPr>
        <w:tabs>
          <w:tab w:val="left" w:pos="1014"/>
        </w:tabs>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Túto </w:t>
      </w:r>
      <w:r w:rsidR="00D76DD9">
        <w:t>v</w:t>
      </w:r>
      <w:r w:rsidRPr="0073389C">
        <w:t xml:space="preserve">ýzvu na </w:t>
      </w:r>
      <w:r w:rsidR="0006412C">
        <w:t>predkladanie ponúk</w:t>
      </w:r>
      <w:r w:rsidR="0006412C" w:rsidRPr="0073389C">
        <w:t xml:space="preserve"> </w:t>
      </w:r>
      <w:r w:rsidR="0006412C">
        <w:t>je</w:t>
      </w:r>
      <w:r w:rsidR="0006412C" w:rsidRPr="0073389C">
        <w:t xml:space="preserve"> </w:t>
      </w:r>
      <w:r w:rsidRPr="0073389C">
        <w:t xml:space="preserve">prijímateľ </w:t>
      </w:r>
      <w:r w:rsidR="0006412C">
        <w:t xml:space="preserve">povinný zverejniť </w:t>
      </w:r>
      <w:r w:rsidRPr="0073389C">
        <w:t xml:space="preserve">na svojom webovom sídle </w:t>
      </w:r>
      <w:r w:rsidR="00B32509" w:rsidRPr="00B32509">
        <w:t xml:space="preserve">alebo inom vhodnom webovom sídle </w:t>
      </w:r>
      <w:r w:rsidR="0006412C" w:rsidRPr="0006412C">
        <w:t>(ak nedisponuje vlastným webovým sídlom). Minimálna lehota na predkladanie ponúk je</w:t>
      </w:r>
      <w:r w:rsidR="0006412C" w:rsidRPr="0006412C" w:rsidDel="0006412C">
        <w:t xml:space="preserve"> </w:t>
      </w:r>
      <w:r w:rsidRPr="0073389C">
        <w:rPr>
          <w:b/>
        </w:rPr>
        <w:t>minimálne 5</w:t>
      </w:r>
      <w:r w:rsidR="00275D14" w:rsidRPr="00275D14">
        <w:t xml:space="preserve"> </w:t>
      </w:r>
      <w:r w:rsidRPr="0073389C">
        <w:rPr>
          <w:b/>
        </w:rPr>
        <w:t xml:space="preserve">pracovných dní </w:t>
      </w:r>
      <w:r w:rsidR="0006412C" w:rsidRPr="0006412C">
        <w:rPr>
          <w:b/>
        </w:rPr>
        <w:t>odo dňa zverejnenia výzvy na predkladanie ponúk na webovom sídle prijímateľa alebo inom vhodnom webovom sídle</w:t>
      </w:r>
      <w:r w:rsidR="00B1362E" w:rsidRPr="00B1362E">
        <w:rPr>
          <w:b/>
        </w:rPr>
        <w:t xml:space="preserve"> </w:t>
      </w:r>
      <w:r w:rsidR="000C039F">
        <w:rPr>
          <w:b/>
        </w:rPr>
        <w:t>(</w:t>
      </w:r>
      <w:r w:rsidR="00B1362E" w:rsidRPr="00AD07E2">
        <w:t>pričom</w:t>
      </w:r>
      <w:r w:rsidRPr="0073389C">
        <w:t xml:space="preserve"> do lehoty sa nezapočítava deň zverejnenia</w:t>
      </w:r>
      <w:r w:rsidR="000C039F">
        <w:rPr>
          <w:rFonts w:cs="Arial"/>
          <w:szCs w:val="19"/>
        </w:rPr>
        <w:t xml:space="preserve">) </w:t>
      </w:r>
      <w:r w:rsidR="000C039F" w:rsidRPr="00E20535">
        <w:rPr>
          <w:rFonts w:cs="Arial"/>
          <w:szCs w:val="19"/>
        </w:rPr>
        <w:t xml:space="preserve">v prípade zákaziek na tovary a poskytnutie služieb a </w:t>
      </w:r>
      <w:r w:rsidR="000C039F" w:rsidRPr="005C323C">
        <w:rPr>
          <w:rFonts w:cs="Arial"/>
          <w:b/>
          <w:szCs w:val="19"/>
        </w:rPr>
        <w:t>minimálne 7 pracovných dní</w:t>
      </w:r>
      <w:r w:rsidR="000C039F" w:rsidRPr="00E20535">
        <w:rPr>
          <w:rFonts w:cs="Arial"/>
          <w:szCs w:val="19"/>
        </w:rPr>
        <w:t xml:space="preserve"> </w:t>
      </w:r>
      <w:r w:rsidR="000C039F">
        <w:rPr>
          <w:rFonts w:cs="Arial"/>
          <w:szCs w:val="19"/>
        </w:rPr>
        <w:t xml:space="preserve"> </w:t>
      </w:r>
      <w:r w:rsidR="000C039F" w:rsidRPr="00E20535">
        <w:rPr>
          <w:rFonts w:cs="Arial"/>
          <w:szCs w:val="19"/>
        </w:rPr>
        <w:t>v prípade zákaziek na uskutočnenie stavebných prác</w:t>
      </w:r>
      <w:r w:rsidR="00CB3854">
        <w:rPr>
          <w:rFonts w:cs="Arial"/>
          <w:szCs w:val="19"/>
        </w:rPr>
        <w:t>.</w:t>
      </w:r>
      <w:r w:rsidR="000C039F" w:rsidRPr="0073389C">
        <w:t xml:space="preserve"> </w:t>
      </w:r>
      <w:r w:rsidR="00CB3854" w:rsidRPr="00CB2921">
        <w:rPr>
          <w:rFonts w:cs="Arial"/>
          <w:b/>
          <w:szCs w:val="19"/>
        </w:rPr>
        <w:t>Prijímateľ</w:t>
      </w:r>
      <w:r w:rsidR="00CB3854" w:rsidRPr="00735615">
        <w:rPr>
          <w:rFonts w:cs="Arial"/>
          <w:b/>
          <w:szCs w:val="19"/>
        </w:rPr>
        <w:t xml:space="preserve"> </w:t>
      </w:r>
      <w:r w:rsidR="00CB3854" w:rsidRPr="00CB2921">
        <w:rPr>
          <w:rFonts w:cs="Arial"/>
          <w:b/>
          <w:szCs w:val="19"/>
        </w:rPr>
        <w:t>je povinný</w:t>
      </w:r>
      <w:r w:rsidR="00CB3854" w:rsidRPr="00CB3854">
        <w:rPr>
          <w:rFonts w:cs="Arial"/>
          <w:szCs w:val="19"/>
        </w:rPr>
        <w:t xml:space="preserve"> </w:t>
      </w:r>
      <w:r w:rsidR="00CB3854" w:rsidRPr="00CB2921">
        <w:rPr>
          <w:rFonts w:cs="Arial"/>
          <w:b/>
          <w:szCs w:val="19"/>
        </w:rPr>
        <w:t>zdokumentovať a archivovať</w:t>
      </w:r>
      <w:r w:rsidR="00CB3854" w:rsidRPr="00735615">
        <w:rPr>
          <w:rFonts w:cs="Arial"/>
          <w:szCs w:val="19"/>
        </w:rPr>
        <w:t xml:space="preserve"> </w:t>
      </w:r>
      <w:r w:rsidRPr="00735615">
        <w:rPr>
          <w:b/>
        </w:rPr>
        <w:t>toto zverejnenie hodnoverným spôsobom</w:t>
      </w:r>
      <w:r w:rsidR="00CB3854" w:rsidRPr="00735615">
        <w:rPr>
          <w:rFonts w:cs="Arial"/>
          <w:szCs w:val="19"/>
        </w:rPr>
        <w:t>,</w:t>
      </w:r>
      <w:r w:rsidR="00CB3854" w:rsidRPr="00AA03A1">
        <w:rPr>
          <w:rFonts w:cs="Arial"/>
          <w:b/>
          <w:szCs w:val="19"/>
        </w:rPr>
        <w:t xml:space="preserve"> </w:t>
      </w:r>
      <w:r w:rsidR="00CB3854" w:rsidRPr="00CB2921">
        <w:rPr>
          <w:rFonts w:cs="Arial"/>
          <w:b/>
          <w:szCs w:val="19"/>
        </w:rPr>
        <w:t>tak aby bol preukázateľný dátum zverejnenia a spätne overiteľná skutočnosť, že výzva na predkladanie ponúk bola zverejnená a dostupná vrátane všetkých príloh počas celej lehoty na predkladanie ponúk neobmedzene</w:t>
      </w:r>
      <w:r w:rsidR="00CB3854" w:rsidRPr="00735615">
        <w:rPr>
          <w:rFonts w:cs="Arial"/>
          <w:b/>
          <w:szCs w:val="19"/>
        </w:rPr>
        <w:t xml:space="preserve"> (napr. počas celej lehoty na predkladanie ponúk pravidelný</w:t>
      </w:r>
      <w:r w:rsidR="00CB3854" w:rsidRPr="008120B7">
        <w:rPr>
          <w:rFonts w:cs="Arial"/>
          <w:szCs w:val="19"/>
        </w:rPr>
        <w:t xml:space="preserve"> </w:t>
      </w:r>
      <w:proofErr w:type="spellStart"/>
      <w:r w:rsidR="00890AFF" w:rsidRPr="00890AFF">
        <w:t>printscreen</w:t>
      </w:r>
      <w:proofErr w:type="spellEnd"/>
      <w:r w:rsidR="00890AFF" w:rsidRPr="00890AFF">
        <w:t xml:space="preserve"> tej časti webového sídla, kde </w:t>
      </w:r>
      <w:r w:rsidR="00CB3854">
        <w:t>je</w:t>
      </w:r>
      <w:r w:rsidR="00CB3854" w:rsidRPr="00890AFF">
        <w:t xml:space="preserve"> </w:t>
      </w:r>
      <w:r w:rsidR="00890AFF" w:rsidRPr="00890AFF">
        <w:t xml:space="preserve">výzva na predkladanie ponúk zverejnená). </w:t>
      </w:r>
    </w:p>
    <w:p w14:paraId="2C1B7DEB" w14:textId="791540E2" w:rsidR="00CB3854" w:rsidRPr="00735615" w:rsidRDefault="00CB3854" w:rsidP="009D7F63">
      <w:pPr>
        <w:tabs>
          <w:tab w:val="left" w:pos="1014"/>
        </w:tabs>
        <w:spacing w:before="120" w:after="120" w:line="288" w:lineRule="auto"/>
        <w:jc w:val="both"/>
        <w:rPr>
          <w:b/>
        </w:rPr>
      </w:pPr>
      <w:r w:rsidRPr="00CB2921">
        <w:rPr>
          <w:rFonts w:cs="Arial"/>
          <w:b/>
          <w:bCs/>
          <w:szCs w:val="19"/>
        </w:rPr>
        <w:t>Prijímateľ je zároveň povinný predmetnú výzvu (vrátane príloh) nechať zverejnenú na pôvodnej adrese bez akýchk</w:t>
      </w:r>
      <w:r w:rsidRPr="00D2563E">
        <w:rPr>
          <w:rFonts w:cs="Arial"/>
          <w:b/>
          <w:bCs/>
          <w:szCs w:val="19"/>
        </w:rPr>
        <w:t>oľvek zmien. Požiadavka uvedená v predchádzajúcej vete sa vzťahuje aj na prípady, kedy výzva na predkladanie ponúk (vrátane príloh) bola zverejnená na internetovom úložisku prijímateľa, prípadne osoby poverenej uskutočnením VO. Účelom týchto opatrení je zabezpečiť primeranú úroveň transparentnosti uskutočnených prieskumov trhu aj pre budúce kontroly a audity.</w:t>
      </w:r>
    </w:p>
    <w:p w14:paraId="62A6B95D" w14:textId="23E53B2A" w:rsidR="00890AFF" w:rsidRDefault="00890AFF" w:rsidP="009D7F63">
      <w:pPr>
        <w:tabs>
          <w:tab w:val="left" w:pos="1014"/>
        </w:tabs>
        <w:spacing w:before="120" w:after="120" w:line="288" w:lineRule="auto"/>
        <w:jc w:val="both"/>
      </w:pPr>
      <w:r w:rsidRPr="00890AFF">
        <w:t>Lehota na predkladanie ponúk musí byť primeraná a musí zohľadniť zložitosť a charakter predmetu zákazky, čas nevyhnutne potrebný na vypracovanie a doručenie ponuky.</w:t>
      </w:r>
      <w:r w:rsidR="000C039F" w:rsidRPr="000C039F">
        <w:t xml:space="preserve"> </w:t>
      </w:r>
      <w:r w:rsidR="000C039F">
        <w:t>Do lehoty sa nezapočítava deň zverejnenia</w:t>
      </w:r>
      <w:r w:rsidR="000C039F" w:rsidRPr="004821AC">
        <w:rPr>
          <w:b/>
        </w:rPr>
        <w:t xml:space="preserve"> </w:t>
      </w:r>
      <w:r w:rsidR="000C039F">
        <w:t>(príklad: ak prijímateľ zverejní výzvu na predkladanie ponúk k zákazke na dodanie tovarov alebo poskytnutie služieb v utorok, minimálna lehota na predkladanie ponúk uplynie budúci týždeň v utorok</w:t>
      </w:r>
      <w:r w:rsidR="000C039F" w:rsidRPr="00BC29DE">
        <w:t xml:space="preserve"> </w:t>
      </w:r>
      <w:r w:rsidR="000C039F" w:rsidRPr="00722EA4">
        <w:t xml:space="preserve">o polnoci za predpokladu, že nejde o pracovný týždeň, v rámci ktorého je štátny sviatok. Prijímateľom sa však odporúča určiť lehotu nasledujúci pracovný deň, čo by </w:t>
      </w:r>
      <w:r w:rsidR="000C039F">
        <w:t>pri tomto modelovom prípade bola streda</w:t>
      </w:r>
      <w:r w:rsidR="000C039F" w:rsidRPr="00722EA4">
        <w:t xml:space="preserve"> v ľubovoľnú hodinu</w:t>
      </w:r>
      <w:r w:rsidR="000C039F">
        <w:t>)</w:t>
      </w:r>
      <w:r w:rsidR="000C039F" w:rsidRPr="009B603C">
        <w:t>.</w:t>
      </w:r>
    </w:p>
    <w:p w14:paraId="7A55D33A" w14:textId="77134FD4" w:rsidR="009D7F63" w:rsidRPr="0073389C" w:rsidRDefault="00890AFF" w:rsidP="009D7F63">
      <w:pPr>
        <w:tabs>
          <w:tab w:val="left" w:pos="1014"/>
        </w:tabs>
        <w:spacing w:before="120" w:after="120" w:line="288" w:lineRule="auto"/>
        <w:jc w:val="both"/>
      </w:pPr>
      <w:r>
        <w:t xml:space="preserve">Prijímateľ </w:t>
      </w:r>
      <w:r w:rsidR="009D7F63" w:rsidRPr="0073389C">
        <w:t xml:space="preserve">v deň zverejnenia </w:t>
      </w:r>
      <w:r w:rsidR="00D76DD9">
        <w:t>v</w:t>
      </w:r>
      <w:r w:rsidR="009D7F63" w:rsidRPr="0073389C">
        <w:t xml:space="preserve">ýzvy na </w:t>
      </w:r>
      <w:r w:rsidR="0006412C">
        <w:t>predkladanie ponúk</w:t>
      </w:r>
      <w:r w:rsidR="00950C3C" w:rsidRPr="0073389C">
        <w:t xml:space="preserve"> </w:t>
      </w:r>
      <w:r w:rsidR="009D7F63" w:rsidRPr="0073389C">
        <w:t>na svojom alebo inom vhodnom webovom sídle</w:t>
      </w:r>
      <w:r w:rsidR="00950C3C">
        <w:t xml:space="preserve"> </w:t>
      </w:r>
      <w:r w:rsidR="009D7F63" w:rsidRPr="0073389C">
        <w:t>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4"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w:t>
      </w:r>
      <w:r w:rsidR="000C039F">
        <w:rPr>
          <w:u w:val="single"/>
        </w:rPr>
        <w:t>, či 7</w:t>
      </w:r>
      <w:r w:rsidR="004A5C0C" w:rsidRPr="00C97A33">
        <w:rPr>
          <w:u w:val="single"/>
        </w:rPr>
        <w:t xml:space="preserve">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5" w:history="1">
        <w:r w:rsidR="000E5863" w:rsidRPr="004063F2">
          <w:rPr>
            <w:rStyle w:val="Hypertextovprepojenie"/>
            <w:color w:val="auto"/>
          </w:rPr>
          <w:t>vo.sep@minv.sk</w:t>
        </w:r>
      </w:hyperlink>
      <w:r w:rsidR="000E5863" w:rsidRPr="00DD30A9">
        <w:rPr>
          <w:u w:val="single"/>
        </w:rPr>
        <w:t>, nebude to dôvodom na vylúčenie výdavkov</w:t>
      </w:r>
      <w:r w:rsidR="00A71494" w:rsidRPr="00A71494">
        <w:t xml:space="preserve"> </w:t>
      </w:r>
      <w:r w:rsidR="00A71494" w:rsidRPr="00973CDE">
        <w:t>z financovania</w:t>
      </w:r>
      <w:r w:rsidR="000E5863" w:rsidRPr="00DD30A9">
        <w:rPr>
          <w:u w:val="single"/>
        </w:rPr>
        <w:t>, týkajúcich sa obstarávanej zákazky, v plnej miere.</w:t>
      </w:r>
      <w:r w:rsidR="000E5863" w:rsidRPr="00DD30A9">
        <w:rPr>
          <w:b/>
        </w:rPr>
        <w:t xml:space="preserve"> </w:t>
      </w:r>
      <w:r w:rsidR="00A71494" w:rsidRPr="00D33110">
        <w:rPr>
          <w:rFonts w:cs="Arial"/>
          <w:szCs w:val="19"/>
        </w:rPr>
        <w:t>Výzva na predkladanie ponúk musí byť zverejnená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14:paraId="58A4452F" w14:textId="0523811A" w:rsidR="004B2E39"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w:t>
      </w:r>
      <w:r w:rsidR="000C039F">
        <w:t>predkladanie ponúk</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14:paraId="78E4FE70" w14:textId="3E1C7C11" w:rsidR="004B2E39" w:rsidRDefault="004B2E39" w:rsidP="009D7F63">
      <w:pPr>
        <w:tabs>
          <w:tab w:val="left" w:pos="1014"/>
        </w:tabs>
        <w:spacing w:before="120" w:after="120" w:line="288" w:lineRule="auto"/>
        <w:jc w:val="both"/>
      </w:pPr>
      <w:r w:rsidRPr="004B2E39">
        <w:t xml:space="preserve">Toto predĺženie sa musí rovnako vykonať aj v ostatných dokumentoch, ktoré prijímateľ vypracoval za účelom vyhlásenia zadávania zákazky, najmä vo výzve na </w:t>
      </w:r>
      <w:r w:rsidR="00CB2921" w:rsidRPr="00CB2921">
        <w:t xml:space="preserve">predkladanie ponúk </w:t>
      </w:r>
      <w:r w:rsidRPr="004B2E39">
        <w:t xml:space="preserve"> zverejnenej na webovom sídle prijímateľa alebo inom vhodnom webovom sídle.</w:t>
      </w:r>
    </w:p>
    <w:p w14:paraId="7A55D33B" w14:textId="58CAA645"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w:t>
      </w:r>
      <w:r w:rsidR="00CB3854" w:rsidRPr="00C77906">
        <w:rPr>
          <w:rFonts w:cs="Arial"/>
          <w:szCs w:val="19"/>
        </w:rPr>
        <w:t>nedodržanie postupov zverejňovania zákazky a</w:t>
      </w:r>
      <w:r w:rsidR="00CB3854" w:rsidRPr="00703E20">
        <w:rPr>
          <w:rFonts w:cs="Arial"/>
          <w:szCs w:val="19"/>
        </w:rPr>
        <w:t xml:space="preserve"> </w:t>
      </w:r>
      <w:r w:rsidRPr="0073389C">
        <w:t xml:space="preserve">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14:paraId="61D72B69" w14:textId="5D38EB2C" w:rsidR="00AA1C85"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DA0B7D" w:rsidRPr="00AD07E2">
        <w:rPr>
          <w:b/>
          <w:u w:val="single"/>
        </w:rPr>
        <w:t>v ten istý deň</w:t>
      </w:r>
      <w:r w:rsidR="00DA0B7D" w:rsidRPr="00DA0B7D">
        <w:t xml:space="preserve"> ako zverejní výzvu na predkladanie ponúk) </w:t>
      </w:r>
      <w:r w:rsidR="0006412C" w:rsidRPr="0006412C">
        <w:t>na svojom webovom sídle alebo inom vhodnom webovom sídle</w:t>
      </w:r>
      <w:r w:rsidR="0006412C" w:rsidRPr="0006412C" w:rsidDel="0006412C">
        <w:t xml:space="preserve"> </w:t>
      </w:r>
      <w:r w:rsidR="00DA0B7D" w:rsidRPr="00DA0B7D">
        <w:t xml:space="preserve">zašle informácie o zverejnení zákazky na osobitný e-mailový kontakt </w:t>
      </w:r>
      <w:hyperlink r:id="rId26" w:history="1">
        <w:r w:rsidR="00DA0B7D" w:rsidRPr="008F0EC1">
          <w:rPr>
            <w:rStyle w:val="Hypertextovprepojenie"/>
          </w:rPr>
          <w:t>zakazkycko@vlada.gov.sk</w:t>
        </w:r>
      </w:hyperlink>
      <w:r w:rsidR="00DA0B7D">
        <w:t xml:space="preserve"> </w:t>
      </w:r>
      <w:r w:rsidRPr="0073389C">
        <w:t xml:space="preserve">povinný zaslať túto výzvu minimálne </w:t>
      </w:r>
      <w:r w:rsidR="000E2751">
        <w:t>3</w:t>
      </w:r>
      <w:r w:rsidR="000E2751" w:rsidRPr="0073389C">
        <w:t xml:space="preserve"> </w:t>
      </w:r>
      <w:r w:rsidRPr="0073389C">
        <w:t>vybraným záujemcom</w:t>
      </w:r>
      <w:r w:rsidR="00AA1C85" w:rsidRPr="00AA1C85">
        <w:t xml:space="preserve"> formou </w:t>
      </w:r>
      <w:r w:rsidR="00437094">
        <w:rPr>
          <w:rFonts w:cs="Arial"/>
          <w:szCs w:val="19"/>
        </w:rPr>
        <w:t>e-</w:t>
      </w:r>
      <w:r w:rsidR="00AA1C85" w:rsidRPr="00AA1C85">
        <w:t>mailovej komunikácie</w:t>
      </w:r>
      <w:r w:rsidRPr="0073389C">
        <w:t xml:space="preserve">. </w:t>
      </w:r>
    </w:p>
    <w:p w14:paraId="76034677" w14:textId="3AB1B2C1" w:rsidR="00AA1C85" w:rsidRDefault="00AA1C85" w:rsidP="00AA1C85">
      <w:pPr>
        <w:tabs>
          <w:tab w:val="left" w:pos="1014"/>
        </w:tabs>
        <w:spacing w:before="120" w:after="120" w:line="288" w:lineRule="auto"/>
        <w:jc w:val="both"/>
      </w:pPr>
      <w:r>
        <w:lastRenderedPageBreak/>
        <w:t xml:space="preserve">Pokiaľ prijímateľ nedodrží povinnosť zaslať túto výzvu </w:t>
      </w:r>
      <w:r w:rsidR="00FD5A49">
        <w:t xml:space="preserve">minimálne 3 </w:t>
      </w:r>
      <w:r>
        <w:t xml:space="preserve">vybraným záujemcom v tom istom dni ako o nej informuje zaslaním informácie na osobitný e-mailový kontakt zakazkycko@vlada.gov.sk, je povinný </w:t>
      </w:r>
      <w:r w:rsidR="00FD5A49" w:rsidRPr="00FD5A49">
        <w:t xml:space="preserve">splniť túto povinnosť bezodkladne po zistení tejto skutočnosti, a to ešte pred uplynutím pôvodnej lehoty na predkladanie ponúk a zároveň </w:t>
      </w:r>
      <w:r>
        <w:t>pristúpiť k primeranému predĺženiu lehoty na predkladanie ponúk</w:t>
      </w:r>
      <w:r w:rsidR="00FD5A49">
        <w:t xml:space="preserve">, </w:t>
      </w:r>
      <w:r w:rsidR="00FD5A49" w:rsidRPr="00FD5A49">
        <w:t>aby bola zachovaná jej pôvodne určená dĺžka aj pre oslovených vybraných potenciálnych záujemcov</w:t>
      </w:r>
      <w:r>
        <w:t>.</w:t>
      </w:r>
    </w:p>
    <w:p w14:paraId="7A55D33C" w14:textId="403188FA" w:rsidR="009D7F63" w:rsidRDefault="009D7F63" w:rsidP="009D7F63">
      <w:pPr>
        <w:tabs>
          <w:tab w:val="left" w:pos="1014"/>
        </w:tabs>
        <w:spacing w:before="120" w:after="120" w:line="288" w:lineRule="auto"/>
        <w:jc w:val="both"/>
      </w:pPr>
      <w:r w:rsidRPr="0073389C">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w:t>
      </w:r>
      <w:r w:rsidR="00CB3854" w:rsidRPr="00CB3854">
        <w:rPr>
          <w:rFonts w:cs="Arial"/>
          <w:szCs w:val="19"/>
        </w:rPr>
        <w:t xml:space="preserve"> </w:t>
      </w:r>
      <w:r w:rsidR="00CB3854" w:rsidRPr="00C77906">
        <w:rPr>
          <w:rFonts w:cs="Arial"/>
          <w:szCs w:val="19"/>
        </w:rPr>
        <w:t>formou náhľadu do Zoznamu hospodárskych subjektov alebo prostredníctvom portálu oversi.gov.sk</w:t>
      </w:r>
      <w:r w:rsidRPr="0073389C">
        <w:t xml:space="preserve">). </w:t>
      </w:r>
      <w:r w:rsidR="00FD5A49" w:rsidRPr="00FD5A49">
        <w:t xml:space="preserve">Oslovenie minimálne troch záujemcov, ktorí sú oprávnení dodávať tovary, uskutočňovať stavebné práce alebo poskytovať služby v rozsahu predmetu zákazky neznamená, že prijímateľ musí v lehote na predkladanie ponúk </w:t>
      </w:r>
      <w:proofErr w:type="spellStart"/>
      <w:r w:rsidR="00FD5A49" w:rsidRPr="00FD5A49">
        <w:t>obdržať</w:t>
      </w:r>
      <w:proofErr w:type="spellEnd"/>
      <w:r w:rsidR="00FD5A49" w:rsidRPr="00FD5A49">
        <w:t xml:space="preserve"> ponuky záujemcov, ktorých priamo oslovil. Zákazka môže byť realizovaná aj v prípade predloženia 1 alebo 2 ponúk. </w:t>
      </w:r>
      <w:r w:rsidRPr="0073389C">
        <w:t xml:space="preserve">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w:t>
      </w:r>
      <w:r w:rsidR="00FD5A49" w:rsidRPr="00FD5A49">
        <w:t>vypracovaná ešte pred vyhlásením zákazky</w:t>
      </w:r>
      <w:r w:rsidR="00D53C88" w:rsidRPr="00D53C88">
        <w:t xml:space="preserve"> a dôkazné bremeno preukázania skutočnosti, že na relevantnom trhu neexistuje viac ako 1 alebo 2 dodávatelia znáša prijímateľ. </w:t>
      </w:r>
      <w:r w:rsidR="00FD5A49" w:rsidRPr="00FD5A49">
        <w:t>Odôvodnenie k jedinečnému predmetu zákazky, resp. k predmetu zákazky, v rámci ktorého nie je možné vykonať prieskum trhu, musí byť súčasťou dokumentácie k zákazke.</w:t>
      </w:r>
      <w:r w:rsidR="00FD5A49">
        <w:t xml:space="preserve"> </w:t>
      </w:r>
      <w:r w:rsidR="00D53C88" w:rsidRPr="00D53C88">
        <w:t xml:space="preserve">Aj v tomto výnimočnom prípade je však povinnosťou prijímateľa zverejniť zákazku na webovom sídle a zaslať informáciu o tomto zverejnení na osobitný </w:t>
      </w:r>
      <w:r w:rsidR="00437094">
        <w:rPr>
          <w:rFonts w:cs="Arial"/>
          <w:szCs w:val="19"/>
        </w:rPr>
        <w:t>e-</w:t>
      </w:r>
      <w:r w:rsidR="00D53C88" w:rsidRPr="00D53C88">
        <w:t>mailový kontakt</w:t>
      </w:r>
      <w:r w:rsidR="00EF4612">
        <w:t xml:space="preserve"> </w:t>
      </w:r>
      <w:r w:rsidR="00EF4612" w:rsidRPr="00AD07E2">
        <w:rPr>
          <w:color w:val="00B0F0"/>
        </w:rPr>
        <w:t>zakazkycko@vlada.gov.sk.</w:t>
      </w:r>
      <w:r w:rsidR="00D53C88">
        <w:t xml:space="preserve"> </w:t>
      </w:r>
      <w:r w:rsidRPr="0073389C">
        <w:t xml:space="preserve"> </w:t>
      </w:r>
    </w:p>
    <w:p w14:paraId="36DA08EB" w14:textId="03216695" w:rsidR="00FD5A49" w:rsidRDefault="00FD5A49" w:rsidP="009D7F63">
      <w:pPr>
        <w:tabs>
          <w:tab w:val="left" w:pos="1014"/>
        </w:tabs>
        <w:spacing w:before="120" w:after="120" w:line="288" w:lineRule="auto"/>
        <w:jc w:val="both"/>
      </w:pPr>
      <w:r w:rsidRPr="00FD5A49">
        <w:t xml:space="preserve">Celý postup prijímateľa pri zadávaní zákazky bude zhrnutý v zápise z prieskumu trhu (vzor príloha č. 6), ktorého minimálne náležitosti sú nasledovné: identifikácia prijímateľa, názov zákazky, kód CPV, predmet zákazky, určenie kritéria/kritérií na vyhodnocovanie ponúk, spôsob vykonania prieskumu a identifikovanie podkladov, na základe ktorých boli ponuky vyhodnocované, zoznam oslovených záujemcov a dátum ich oslovenia, informácia o skutočnosti, </w:t>
      </w:r>
      <w:r w:rsidR="00437094">
        <w:t xml:space="preserve">že prijímateľ overil, </w:t>
      </w:r>
      <w:r w:rsidRPr="00FD5A49">
        <w:t xml:space="preserve">či sú oslovení záujemcovia </w:t>
      </w:r>
      <w:r w:rsidR="00437094" w:rsidRPr="001646DE">
        <w:t xml:space="preserve">a uchádzači, ktorí predložili ponuku, </w:t>
      </w:r>
      <w:r w:rsidRPr="00FD5A49">
        <w:t>oprávnení dodávať službu, tovar alebo prácu v rozsahu predmetu zákazky</w:t>
      </w:r>
      <w:r w:rsidR="00CB3854" w:rsidRPr="00CB3854">
        <w:t xml:space="preserve"> </w:t>
      </w:r>
      <w:r w:rsidR="00CB3854" w:rsidRPr="00C77906">
        <w:t xml:space="preserve">a že nemajú uložený zákaz účasti vo verejnom obstarávaní vrátane spôsobu  overenia (napr. webové sídlo </w:t>
      </w:r>
      <w:hyperlink r:id="rId27" w:history="1">
        <w:r w:rsidR="00CB3854" w:rsidRPr="00C77906">
          <w:rPr>
            <w:rStyle w:val="Hypertextovprepojenie"/>
          </w:rPr>
          <w:t>www.orsr.sk</w:t>
        </w:r>
      </w:hyperlink>
      <w:r w:rsidR="00CB3854" w:rsidRPr="00C77906">
        <w:t xml:space="preserve">, portál oversi.gov.sk alebo Zoznam hospodárskych subjektov, resp. v prípade zákazu účasti webové sídlo </w:t>
      </w:r>
      <w:hyperlink r:id="rId28" w:history="1">
        <w:r w:rsidR="00CB3854" w:rsidRPr="00C77906">
          <w:rPr>
            <w:rStyle w:val="Hypertextovprepojenie"/>
          </w:rPr>
          <w:t>UVO</w:t>
        </w:r>
      </w:hyperlink>
      <w:r w:rsidR="00CB3854" w:rsidRPr="00C77906">
        <w:t xml:space="preserve"> a pre tento účel prijímateľ uchováva v dokumentácii k zadávaniu zákazky </w:t>
      </w:r>
      <w:proofErr w:type="spellStart"/>
      <w:r w:rsidR="00CB3854" w:rsidRPr="00C77906">
        <w:t>printscreen</w:t>
      </w:r>
      <w:proofErr w:type="spellEnd"/>
      <w:r w:rsidR="00CB3854" w:rsidRPr="00C77906">
        <w:t xml:space="preserve"> z registra osôb so zákazom účasti)</w:t>
      </w:r>
      <w:r w:rsidRPr="00FD5A49">
        <w:t>, dátum vyhodnotenia ponúk, zoznam uchádzačov, ktorí predložili ponuku, identifikácia a vyhodnotenie splnenia jednotlivých podmienok účasti a návrhov na plnenie kritérií</w:t>
      </w:r>
      <w:r w:rsidR="00437094">
        <w:t xml:space="preserve"> na vyhodnotenie ponúk,</w:t>
      </w:r>
      <w:r w:rsidRPr="00FD5A49">
        <w:t xml:space="preserve"> identifikácia úspešného dodávateľa/poskytovateľa/zhotoviteľa, konečná zmluvná cena ponuky úspešného uchádzača (uviesť s DPH aj bez DPH; v prípade, že dodávateľ nie je platca DPH, uvedie sa konečná cena), spôsob vzniku záväzku (zmluva, objednávka...), meno, funkcia, dátum a podpis zodpovednej osoby/osôb, ktoré vykonali prieskum.</w:t>
      </w:r>
    </w:p>
    <w:p w14:paraId="7A55D33D" w14:textId="65D065CD" w:rsidR="009D7F63" w:rsidRPr="0073389C" w:rsidRDefault="009F4B10"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C77906">
        <w:rPr>
          <w:rFonts w:cs="Arial"/>
          <w:szCs w:val="19"/>
        </w:rPr>
        <w:t>Prijímateľ je povinný písomne (elektronicky) oznámiť všetkým uchádzačom, ktorí predložili ponuky, výsledok vyhodnotenia ponúk.</w:t>
      </w:r>
      <w:r w:rsidR="00A76000">
        <w:rPr>
          <w:rFonts w:cs="Arial"/>
          <w:szCs w:val="19"/>
        </w:rPr>
        <w:t xml:space="preserve"> </w:t>
      </w:r>
      <w:r w:rsidR="009D7F63" w:rsidRPr="0073389C">
        <w:rPr>
          <w:b/>
          <w:i/>
        </w:rPr>
        <w:t>Dôležité upozornenie:</w:t>
      </w:r>
      <w:r w:rsidR="009D7F63" w:rsidRPr="0073389C">
        <w:t xml:space="preserve"> Ak prijímateľovi nebude zo strany oslovených subjektov predložená žiadna ponuka, </w:t>
      </w:r>
      <w:r w:rsidR="00437094">
        <w:t>alebo ani jeden uchádzač, ktorý predložil ponuku, nesplnil podmienky účasti alebo požiadavky určené prijímateľom na predmet zákazky a prijímateľ</w:t>
      </w:r>
      <w:r w:rsidR="00437094" w:rsidRPr="0073389C">
        <w:t xml:space="preserve"> </w:t>
      </w:r>
      <w:r w:rsidR="009D7F63" w:rsidRPr="0073389C">
        <w:t xml:space="preserve">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009D7F63"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18D199D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lastRenderedPageBreak/>
        <w:t>Odporúčanie pre prijímateľa:</w:t>
      </w:r>
      <w:r w:rsidRPr="0073389C">
        <w:t xml:space="preserve"> Podrobné pravidlá zadávania zákaziek nad </w:t>
      </w:r>
      <w:r w:rsidR="00437094">
        <w:t>30</w:t>
      </w:r>
      <w:r w:rsidR="00437094" w:rsidRPr="0073389C">
        <w:t xml:space="preserve"> </w:t>
      </w:r>
      <w:r w:rsidRPr="0073389C">
        <w:t>000 EUR upravuje Metodický pokyn CKO č. 14</w:t>
      </w:r>
      <w:r w:rsidR="005C00EC">
        <w:t xml:space="preserve"> </w:t>
      </w:r>
      <w:r w:rsidR="005C00EC" w:rsidRPr="005C00EC">
        <w:t xml:space="preserve">k zadávaniu zákaziek v hodnote nad </w:t>
      </w:r>
      <w:r w:rsidR="00CB2921">
        <w:t>30</w:t>
      </w:r>
      <w:r w:rsidR="00CB2921" w:rsidRPr="005C00EC">
        <w:t xml:space="preserve"> </w:t>
      </w:r>
      <w:r w:rsidR="005C00EC" w:rsidRPr="005C00EC">
        <w:t>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4AECE47A" w:rsidR="009D7F63" w:rsidRPr="0073389C" w:rsidRDefault="009D7F63" w:rsidP="009D7F63">
      <w:pPr>
        <w:tabs>
          <w:tab w:val="left" w:pos="1014"/>
        </w:tabs>
        <w:spacing w:before="120" w:after="120" w:line="288" w:lineRule="auto"/>
        <w:jc w:val="both"/>
        <w:rPr>
          <w:b/>
        </w:rPr>
      </w:pPr>
      <w:r w:rsidRPr="0073389C">
        <w:rPr>
          <w:b/>
        </w:rPr>
        <w:t xml:space="preserve">Zákazky do </w:t>
      </w:r>
      <w:r w:rsidR="00437094">
        <w:rPr>
          <w:b/>
        </w:rPr>
        <w:t>30</w:t>
      </w:r>
      <w:r w:rsidR="00437094" w:rsidRPr="0073389C">
        <w:rPr>
          <w:b/>
        </w:rPr>
        <w:t xml:space="preserve"> </w:t>
      </w:r>
      <w:r w:rsidRPr="0073389C">
        <w:rPr>
          <w:b/>
        </w:rPr>
        <w:t>000 EUR</w:t>
      </w:r>
    </w:p>
    <w:p w14:paraId="7A55D341" w14:textId="6A8D3FDF"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281F08">
        <w:t>30</w:t>
      </w:r>
      <w:r w:rsidR="00281F08" w:rsidRPr="0073389C">
        <w:t xml:space="preserve"> </w:t>
      </w:r>
      <w:r w:rsidRPr="0073389C">
        <w:t xml:space="preserve">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352F1C6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 xml:space="preserve">(prijímateľ predloží poskytovateľovi podľa spôsobu vykonania prieskumu trhu </w:t>
      </w:r>
      <w:proofErr w:type="spellStart"/>
      <w:r w:rsidR="00C12A2D" w:rsidRPr="00F659B0">
        <w:t>printscreeny</w:t>
      </w:r>
      <w:proofErr w:type="spellEnd"/>
      <w:r w:rsidR="00C12A2D" w:rsidRPr="00F659B0">
        <w:t>,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živnostenskom registri</w:t>
      </w:r>
      <w:r w:rsidR="00B91912" w:rsidRPr="00B91912">
        <w:rPr>
          <w:rFonts w:cs="Arial"/>
          <w:szCs w:val="19"/>
        </w:rPr>
        <w:t xml:space="preserve"> </w:t>
      </w:r>
      <w:r w:rsidR="00B91912" w:rsidRPr="00C77906">
        <w:rPr>
          <w:rFonts w:cs="Arial"/>
          <w:szCs w:val="19"/>
        </w:rPr>
        <w:t>formou náhľadu do Zoznamu hospodárskych subjektov alebo prostredníctvom portálu oversi.gov.sk</w:t>
      </w:r>
      <w:r w:rsidRPr="0073389C">
        <w:t xml:space="preserve">).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w:t>
      </w:r>
      <w:r w:rsidR="00FD5A49" w:rsidRPr="00FD5A49">
        <w:t xml:space="preserve">vypracovaná ešte pred vyhlásením zákazky a dôkazné bremeno preukázania skutočnosti, že na relevantnom trhu neexistuje viac ako 1 alebo 2 dodávatelia znáša prijímateľ. Odôvodnenie k jedinečnému predmetu zákazky, </w:t>
      </w:r>
      <w:bookmarkStart w:id="179" w:name="_Hlk526716467"/>
      <w:r w:rsidR="00FD5A49" w:rsidRPr="00FD5A49">
        <w:t>resp. k predmetu zákazky, v rámci ktorého nie je možné vykonať prieskum trhu,</w:t>
      </w:r>
      <w:bookmarkEnd w:id="179"/>
      <w:r w:rsidR="00FD5A49" w:rsidRPr="00FD5A49">
        <w:t xml:space="preserve"> musí byť súčasťou dokumentácie k zákazke.</w:t>
      </w:r>
      <w:r w:rsidRPr="0073389C">
        <w:t xml:space="preserve">. </w:t>
      </w:r>
    </w:p>
    <w:p w14:paraId="265AB634" w14:textId="544EEF52"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w:t>
      </w:r>
      <w:r w:rsidR="00E368BC" w:rsidRPr="00E368BC">
        <w:t xml:space="preserve"> </w:t>
      </w:r>
      <w:r w:rsidR="00E368BC">
        <w:t>alebo ani jeden uchádzač, ktorý predložil ponuku, nesplnil podmienky účasti alebo požiadavky určené prijímateľom na predmet zákazky</w:t>
      </w:r>
      <w:r w:rsidRPr="004A5C0C">
        <w:t>,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9C04B30" w14:textId="5DEF85D3" w:rsidR="007E444D" w:rsidRDefault="009D7F63" w:rsidP="007E444D">
      <w:pPr>
        <w:tabs>
          <w:tab w:val="left" w:pos="1014"/>
        </w:tabs>
        <w:spacing w:before="120" w:after="120" w:line="288" w:lineRule="auto"/>
        <w:jc w:val="both"/>
      </w:pPr>
      <w:r w:rsidRPr="0073389C">
        <w:t>Celý postup zadávania zákazky zhrnie prijímateľ v zápise z prieskumu trhu (</w:t>
      </w:r>
      <w:r w:rsidR="007E444D">
        <w:t xml:space="preserve">vzor </w:t>
      </w:r>
      <w:r w:rsidRPr="0073389C">
        <w:t xml:space="preserve">príloha č. </w:t>
      </w:r>
      <w:r w:rsidR="001A6E82" w:rsidRPr="0073389C">
        <w:t>2</w:t>
      </w:r>
      <w:r w:rsidR="001A6E82">
        <w:t>5</w:t>
      </w:r>
      <w:r w:rsidRPr="0073389C">
        <w:t>)</w:t>
      </w:r>
      <w:r w:rsidR="00E368BC" w:rsidRPr="00E368BC">
        <w:rPr>
          <w:rFonts w:cs="Arial"/>
          <w:szCs w:val="19"/>
        </w:rPr>
        <w:t xml:space="preserve"> </w:t>
      </w:r>
      <w:r w:rsidR="00E368BC" w:rsidRPr="00703E20">
        <w:rPr>
          <w:rFonts w:cs="Arial"/>
          <w:szCs w:val="19"/>
        </w:rPr>
        <w:t>)</w:t>
      </w:r>
      <w:r w:rsidR="00E368BC">
        <w:rPr>
          <w:rFonts w:cs="Arial"/>
          <w:szCs w:val="19"/>
        </w:rPr>
        <w:t xml:space="preserve">, v ktorom uvedie najmä tieto skutočnosti: </w:t>
      </w:r>
      <w:r w:rsidR="00E368BC">
        <w:t>identifikácia prijímateľa, názov zákazky, kód CPV, predmet zákazky, určenie kritéria/kritérií na vyhodnocovanie ponúk (napr. najnižšia cena), spôsob vykonania prieskumu a identifikovanie podkladov, na základe ktorých boli ponuky vyhodnocované, zoznam oslovených záujemcov a dátum ich oslovenia alebo zoznam vyhodnocovaných záujemcov, informácia o skutočnosti, že prijímateľ overil, či sú oslovení alebo identifikovaní záujemcovia oprávnení dodávať službu, tovar alebo prácu v rozsahu predmetu zákazky</w:t>
      </w:r>
      <w:r w:rsidR="00E368BC" w:rsidRPr="0006132F">
        <w:t xml:space="preserve"> </w:t>
      </w:r>
      <w:r w:rsidR="00E368BC">
        <w:t>a že nemajú uložený zákaz účasti vo verejnom obstarávaní</w:t>
      </w:r>
      <w:r w:rsidR="00B91912">
        <w:t xml:space="preserve"> </w:t>
      </w:r>
      <w:r w:rsidR="00B91912" w:rsidRPr="00C77906">
        <w:t xml:space="preserve">vrátane spôsobu  overenia (napr. webové sídlo </w:t>
      </w:r>
      <w:hyperlink r:id="rId29" w:history="1">
        <w:r w:rsidR="00B91912" w:rsidRPr="00C77906">
          <w:rPr>
            <w:rStyle w:val="Hypertextovprepojenie"/>
          </w:rPr>
          <w:t>www.orsr.sk</w:t>
        </w:r>
      </w:hyperlink>
      <w:r w:rsidR="00B91912" w:rsidRPr="00C77906">
        <w:t xml:space="preserve">, portál oversi.gov.sk alebo Zoznam hospodárskych subjektov, resp. v prípade zákazu účasti webové sídlo </w:t>
      </w:r>
      <w:hyperlink r:id="rId30" w:history="1">
        <w:r w:rsidR="00B91912" w:rsidRPr="00C77906">
          <w:rPr>
            <w:rStyle w:val="Hypertextovprepojenie"/>
          </w:rPr>
          <w:t>UVO</w:t>
        </w:r>
      </w:hyperlink>
      <w:r w:rsidR="00B91912" w:rsidRPr="00C77906">
        <w:t xml:space="preserve"> a pre tento účel prijímateľ uchováva v dokumentácii k zadávaniu zákazky </w:t>
      </w:r>
      <w:proofErr w:type="spellStart"/>
      <w:r w:rsidR="00B91912" w:rsidRPr="00C77906">
        <w:t>printscreen</w:t>
      </w:r>
      <w:proofErr w:type="spellEnd"/>
      <w:r w:rsidR="00B91912" w:rsidRPr="00C77906">
        <w:t xml:space="preserve"> z registra osôb so zákazom účasti</w:t>
      </w:r>
      <w:r w:rsidR="006C2AFD">
        <w:t>)</w:t>
      </w:r>
      <w:r w:rsidR="00E368BC">
        <w:t>, dátum vyhodnotenia, v prípade, že boli záujemcovia oslovovaní, tak zoznam uchádzačov, ktorí predložili ponuku, identifikácia a vyhodnotenie splnenia jednotlivých podmienok účasti a návrhov na plnenie kritérií na vyhodnotenie ponúk, identifikácia úspešného dodávateľa/poskytovateľa/zhotoviteľa, konečná zmluvná cena ponuky úspešného uchádzača (uviesť s DPH aj bez DPH;</w:t>
      </w:r>
      <w:r w:rsidR="00E368BC" w:rsidRPr="0076740F">
        <w:t xml:space="preserve"> </w:t>
      </w:r>
      <w:r w:rsidR="00E368BC">
        <w:t>v prípade, že dodávateľ nie je platca DPH, uvedie sa konečná cena), spôsob vzniku záväzku (zmluva, objednávka...), meno, funkcia, dátum a podpis zodpovednej osoby/osôb, ktoré vykonali prieskum</w:t>
      </w:r>
      <w:r w:rsidR="005C00EC">
        <w:t>.</w:t>
      </w:r>
      <w:r w:rsidR="007E444D">
        <w:t xml:space="preserve"> Okrem prieskumu trhu je prijímateľ povinný v rámci dokumentácie z verejného obstarávania zaslať poskytovateľovi aj:</w:t>
      </w:r>
    </w:p>
    <w:p w14:paraId="611179DB"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lastRenderedPageBreak/>
        <w:t>plán obstarávaní tovarov, služieb alebo stavebných prác</w:t>
      </w:r>
      <w:r w:rsidRPr="001C336E">
        <w:t xml:space="preserve"> rovnakého charakteru ako je predmet príslušnej zákazky za kalendárny rok a celú dĺžku realizácie projektu/projektov, v ktorom bola/bude zákazka vyhlásená (</w:t>
      </w:r>
      <w:r w:rsidRPr="00957442">
        <w:rPr>
          <w:b/>
        </w:rPr>
        <w:t>vzor</w:t>
      </w:r>
      <w:r w:rsidRPr="001C336E">
        <w:t xml:space="preserve"> príloha č. </w:t>
      </w:r>
      <w:r w:rsidRPr="00957442">
        <w:rPr>
          <w:b/>
        </w:rPr>
        <w:t>20</w:t>
      </w:r>
      <w:r>
        <w:t>),</w:t>
      </w:r>
    </w:p>
    <w:p w14:paraId="767CA57D"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čestné vyhlásenie prijímateľa týkajúce sa konfliktu záujmov</w:t>
      </w:r>
      <w:r>
        <w:t xml:space="preserve"> (</w:t>
      </w:r>
      <w:r w:rsidRPr="00957442">
        <w:rPr>
          <w:b/>
        </w:rPr>
        <w:t>vzor</w:t>
      </w:r>
      <w:r>
        <w:t xml:space="preserve"> príloha č. </w:t>
      </w:r>
      <w:r w:rsidRPr="00957442">
        <w:rPr>
          <w:b/>
        </w:rPr>
        <w:t>28),</w:t>
      </w:r>
    </w:p>
    <w:p w14:paraId="26E5B1EF"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čestné vyhlásenie o zhode predloženej dokumentácie z VO s originálom dokumentácie a o úplnosti a kompletnosti dokladov</w:t>
      </w:r>
      <w:r>
        <w:t xml:space="preserve">, </w:t>
      </w:r>
      <w:r w:rsidRPr="00C515D3">
        <w:t>v predmetnom čestnom vyhlásení zároveň prijímateľ vyhlási, že si je vedomý, že na základe predloženej dokumentácie poskytovateľ rozhodne o pripustení, resp. nepripustení výdavkov do financovania, o ex-</w:t>
      </w:r>
      <w:proofErr w:type="spellStart"/>
      <w:r w:rsidRPr="00C515D3">
        <w:t>ante</w:t>
      </w:r>
      <w:proofErr w:type="spellEnd"/>
      <w:r w:rsidRPr="00C515D3">
        <w:t xml:space="preserve"> finančnej oprave, resp. o ďalších krokoch, ktoré budú potrebné na základe zistení poskytovateľa v rámci kontroly tejto dokumentácie k VO (</w:t>
      </w:r>
      <w:r w:rsidRPr="00957442">
        <w:rPr>
          <w:b/>
        </w:rPr>
        <w:t>vzor</w:t>
      </w:r>
      <w:r w:rsidRPr="00C515D3">
        <w:t xml:space="preserve"> príloha č. </w:t>
      </w:r>
      <w:r w:rsidRPr="00957442">
        <w:rPr>
          <w:b/>
        </w:rPr>
        <w:t xml:space="preserve">29), </w:t>
      </w:r>
    </w:p>
    <w:p w14:paraId="54E7EBAC"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rFonts w:cs="Arial"/>
          <w:i/>
        </w:rPr>
        <w:t>prevodník obstaraných položiek k rozpočtu projektu</w:t>
      </w:r>
      <w:r w:rsidRPr="00957442">
        <w:rPr>
          <w:rFonts w:cs="Arial"/>
        </w:rPr>
        <w:t xml:space="preserve"> (</w:t>
      </w:r>
      <w:r w:rsidRPr="00957442">
        <w:rPr>
          <w:rFonts w:cs="Arial"/>
          <w:b/>
        </w:rPr>
        <w:t>vzor</w:t>
      </w:r>
      <w:r w:rsidRPr="00957442">
        <w:rPr>
          <w:rFonts w:cs="Arial"/>
        </w:rPr>
        <w:t xml:space="preserve"> príloha č. </w:t>
      </w:r>
      <w:r w:rsidRPr="00957442">
        <w:rPr>
          <w:rFonts w:cs="Arial"/>
          <w:b/>
        </w:rPr>
        <w:t xml:space="preserve">40) </w:t>
      </w:r>
    </w:p>
    <w:p w14:paraId="60491B1F" w14:textId="77777777" w:rsidR="007E444D" w:rsidRPr="00957442" w:rsidRDefault="007E444D" w:rsidP="007E444D">
      <w:pPr>
        <w:tabs>
          <w:tab w:val="left" w:pos="1014"/>
        </w:tabs>
        <w:spacing w:before="120" w:after="120" w:line="288" w:lineRule="auto"/>
        <w:jc w:val="both"/>
        <w:rPr>
          <w:rFonts w:cs="Arial"/>
        </w:rPr>
      </w:pPr>
      <w:r w:rsidRPr="00957442">
        <w:rPr>
          <w:rFonts w:cs="Arial"/>
        </w:rPr>
        <w:t xml:space="preserve">a ďalej </w:t>
      </w:r>
      <w:r>
        <w:rPr>
          <w:rFonts w:cs="Arial"/>
        </w:rPr>
        <w:t>v prípade relevancie aj</w:t>
      </w:r>
      <w:r w:rsidRPr="00957442">
        <w:rPr>
          <w:rFonts w:cs="Arial"/>
        </w:rPr>
        <w:t>:</w:t>
      </w:r>
    </w:p>
    <w:p w14:paraId="6FA254D7" w14:textId="77777777" w:rsidR="007E444D" w:rsidRDefault="007E444D" w:rsidP="007E444D">
      <w:pPr>
        <w:pStyle w:val="Odsekzoznamu"/>
        <w:numPr>
          <w:ilvl w:val="0"/>
          <w:numId w:val="127"/>
        </w:numPr>
        <w:spacing w:after="200" w:line="276" w:lineRule="auto"/>
        <w:jc w:val="both"/>
      </w:pPr>
      <w:r>
        <w:t>z</w:t>
      </w:r>
      <w:r w:rsidRPr="003B3CE8">
        <w:t>áznam z určenia PHZ</w:t>
      </w:r>
      <w:r w:rsidRPr="0073389C">
        <w:t xml:space="preserve"> (</w:t>
      </w:r>
      <w:r w:rsidRPr="004B69AD">
        <w:rPr>
          <w:b/>
        </w:rPr>
        <w:t>vzor</w:t>
      </w:r>
      <w:r w:rsidRPr="0073389C">
        <w:t xml:space="preserve"> príloha č. </w:t>
      </w:r>
      <w:r w:rsidRPr="004B69AD">
        <w:rPr>
          <w:b/>
        </w:rPr>
        <w:t>21</w:t>
      </w:r>
      <w:r>
        <w:t>),</w:t>
      </w:r>
    </w:p>
    <w:p w14:paraId="419DC17A" w14:textId="77777777" w:rsidR="007E444D" w:rsidRDefault="007E444D" w:rsidP="007E444D">
      <w:pPr>
        <w:pStyle w:val="Odsekzoznamu"/>
        <w:numPr>
          <w:ilvl w:val="0"/>
          <w:numId w:val="127"/>
        </w:numPr>
        <w:spacing w:after="200" w:line="276" w:lineRule="auto"/>
        <w:jc w:val="both"/>
      </w:pPr>
      <w:r w:rsidRPr="00D05310">
        <w:t>výzvu na predloženie ponuky (</w:t>
      </w:r>
      <w:r w:rsidRPr="00957442">
        <w:rPr>
          <w:b/>
        </w:rPr>
        <w:t>vzor</w:t>
      </w:r>
      <w:r>
        <w:t xml:space="preserve"> </w:t>
      </w:r>
      <w:r w:rsidRPr="00D05310">
        <w:t xml:space="preserve">príloha č. </w:t>
      </w:r>
      <w:r w:rsidRPr="00957442">
        <w:rPr>
          <w:b/>
        </w:rPr>
        <w:t>24</w:t>
      </w:r>
      <w:r w:rsidRPr="00D05310">
        <w:t>)</w:t>
      </w:r>
      <w:r>
        <w:t>,</w:t>
      </w:r>
    </w:p>
    <w:p w14:paraId="5C144B72" w14:textId="77777777" w:rsidR="007E444D" w:rsidRDefault="007E444D" w:rsidP="007E444D">
      <w:pPr>
        <w:pStyle w:val="Odsekzoznamu"/>
        <w:numPr>
          <w:ilvl w:val="0"/>
          <w:numId w:val="127"/>
        </w:numPr>
        <w:spacing w:after="200" w:line="276" w:lineRule="auto"/>
        <w:jc w:val="both"/>
      </w:pPr>
      <w:r>
        <w:rPr>
          <w:rFonts w:cs="Arial"/>
        </w:rPr>
        <w:t>e</w:t>
      </w:r>
      <w:r w:rsidRPr="0073389C">
        <w:rPr>
          <w:rFonts w:cs="Arial"/>
        </w:rPr>
        <w:t>videnci</w:t>
      </w:r>
      <w:r>
        <w:rPr>
          <w:rFonts w:cs="Arial"/>
        </w:rPr>
        <w:t>u</w:t>
      </w:r>
      <w:r w:rsidRPr="0073389C">
        <w:rPr>
          <w:rFonts w:cs="Arial"/>
        </w:rPr>
        <w:t xml:space="preserve"> doručených ponúk</w:t>
      </w:r>
      <w:r>
        <w:rPr>
          <w:rFonts w:cs="Arial"/>
        </w:rPr>
        <w:t>,</w:t>
      </w:r>
    </w:p>
    <w:p w14:paraId="260E3F23" w14:textId="1766D929" w:rsidR="007E444D" w:rsidRPr="0037381A" w:rsidRDefault="007E444D" w:rsidP="0042029B">
      <w:pPr>
        <w:pStyle w:val="Odsekzoznamu"/>
        <w:numPr>
          <w:ilvl w:val="0"/>
          <w:numId w:val="127"/>
        </w:numPr>
        <w:spacing w:after="200" w:line="276" w:lineRule="auto"/>
        <w:jc w:val="both"/>
      </w:pPr>
      <w:r>
        <w:t>p</w:t>
      </w:r>
      <w:r w:rsidRPr="003B3CE8">
        <w:t>onuky jednotlivých uchádzačov, vrátane dokladu preukazujúceho čas a spôsob doručenia ponuky, (napr. doručenka, potvrdenie o doručení a prečítaní e-mailu</w:t>
      </w:r>
      <w:r>
        <w:t xml:space="preserve">, </w:t>
      </w:r>
      <w:r w:rsidRPr="003B3CE8">
        <w:t>...)</w:t>
      </w:r>
      <w:r>
        <w:t>, prípadne „</w:t>
      </w:r>
      <w:proofErr w:type="spellStart"/>
      <w:r w:rsidRPr="00F659B0">
        <w:t>print</w:t>
      </w:r>
      <w:proofErr w:type="spellEnd"/>
      <w:r>
        <w:t xml:space="preserve"> </w:t>
      </w:r>
      <w:proofErr w:type="spellStart"/>
      <w:r w:rsidRPr="00F659B0">
        <w:t>screen</w:t>
      </w:r>
      <w:proofErr w:type="spellEnd"/>
      <w:r>
        <w:t>“ z webového sídla dodávateľa,</w:t>
      </w:r>
    </w:p>
    <w:p w14:paraId="0B98E0A8" w14:textId="77777777" w:rsidR="007E444D" w:rsidRPr="009C1E89" w:rsidRDefault="007E444D" w:rsidP="007E444D">
      <w:pPr>
        <w:pStyle w:val="Odsekzoznamu"/>
        <w:numPr>
          <w:ilvl w:val="0"/>
          <w:numId w:val="127"/>
        </w:numPr>
        <w:spacing w:after="200" w:line="276" w:lineRule="auto"/>
        <w:jc w:val="both"/>
        <w:rPr>
          <w:rFonts w:cstheme="minorBidi"/>
        </w:rPr>
      </w:pPr>
      <w:r w:rsidRPr="009C1E89">
        <w:rPr>
          <w:rFonts w:cs="Arial"/>
        </w:rPr>
        <w:t>zmluv</w:t>
      </w:r>
      <w:r>
        <w:rPr>
          <w:rFonts w:cs="Arial"/>
        </w:rPr>
        <w:t>u</w:t>
      </w:r>
      <w:r w:rsidRPr="009C1E89">
        <w:rPr>
          <w:rFonts w:cs="Arial"/>
        </w:rPr>
        <w:t xml:space="preserve"> uzavret</w:t>
      </w:r>
      <w:r>
        <w:rPr>
          <w:rFonts w:cs="Arial"/>
        </w:rPr>
        <w:t>ú</w:t>
      </w:r>
      <w:r w:rsidRPr="009C1E89">
        <w:rPr>
          <w:rFonts w:cs="Arial"/>
        </w:rPr>
        <w:t xml:space="preserve"> medzi prijímateľom a úspešným uchádzačom;</w:t>
      </w:r>
    </w:p>
    <w:p w14:paraId="1B7B1A95" w14:textId="77777777" w:rsidR="00C258E0" w:rsidRDefault="007E444D" w:rsidP="0042029B">
      <w:pPr>
        <w:pStyle w:val="Odsekzoznamu"/>
        <w:numPr>
          <w:ilvl w:val="0"/>
          <w:numId w:val="127"/>
        </w:numPr>
        <w:spacing w:after="200" w:line="276" w:lineRule="auto"/>
        <w:jc w:val="both"/>
      </w:pPr>
      <w:r w:rsidRPr="00152AA3">
        <w:t>potvrdenie o zverejnení uzavretej zmluvy medzi prijímateľom a úspešným uchádzačom v CRZ, resp. na webovom sídle prijímateľa (uvedené zdokladuje na</w:t>
      </w:r>
      <w:r>
        <w:t>pr. predložením „</w:t>
      </w:r>
      <w:proofErr w:type="spellStart"/>
      <w:r>
        <w:t>print</w:t>
      </w:r>
      <w:proofErr w:type="spellEnd"/>
      <w:r>
        <w:t xml:space="preserve"> </w:t>
      </w:r>
      <w:proofErr w:type="spellStart"/>
      <w:r>
        <w:t>screen</w:t>
      </w:r>
      <w:proofErr w:type="spellEnd"/>
      <w:r>
        <w:t>“),</w:t>
      </w:r>
    </w:p>
    <w:p w14:paraId="7A55D344" w14:textId="5CB78C2F" w:rsidR="009D7F63" w:rsidRPr="0073389C" w:rsidRDefault="007E444D" w:rsidP="0042029B">
      <w:pPr>
        <w:pStyle w:val="Odsekzoznamu"/>
        <w:numPr>
          <w:ilvl w:val="0"/>
          <w:numId w:val="127"/>
        </w:numPr>
        <w:spacing w:after="200" w:line="276" w:lineRule="auto"/>
        <w:jc w:val="both"/>
      </w:pPr>
      <w:r>
        <w:t>informáciu o výsledku prieskumu trhu zaslanú uchádzačom, a pod.</w:t>
      </w:r>
    </w:p>
    <w:p w14:paraId="41AD9D3F" w14:textId="623DA944"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w:t>
      </w:r>
      <w:r w:rsidR="00837993">
        <w:rPr>
          <w:b/>
        </w:rPr>
        <w:t>30</w:t>
      </w:r>
      <w:r w:rsidR="00837993" w:rsidRPr="004A5C0C">
        <w:rPr>
          <w:b/>
        </w:rPr>
        <w:t xml:space="preserve"> </w:t>
      </w:r>
      <w:r w:rsidRPr="004A5C0C">
        <w:rPr>
          <w:b/>
        </w:rPr>
        <w:t xml:space="preserve">000 </w:t>
      </w:r>
      <w:r w:rsidR="00A15E8E">
        <w:rPr>
          <w:b/>
        </w:rPr>
        <w:t>EUR</w:t>
      </w:r>
      <w:r w:rsidR="00A15E8E" w:rsidRPr="004A5C0C">
        <w:rPr>
          <w:b/>
        </w:rPr>
        <w:t xml:space="preserve"> </w:t>
      </w:r>
      <w:r w:rsidRPr="004A5C0C">
        <w:rPr>
          <w:b/>
        </w:rPr>
        <w:t xml:space="preserve">bez DPH, </w:t>
      </w:r>
      <w:r w:rsidRPr="00DD30A9">
        <w:t xml:space="preserve">je možné určiť úspešného uchádzača na základe určenia predpokladanej hodnoty zákazky. Predpokladaná hodnota zákazky </w:t>
      </w:r>
      <w:r w:rsidR="00E368BC" w:rsidRPr="0036469F">
        <w:rPr>
          <w:rFonts w:cs="Arial"/>
          <w:szCs w:val="19"/>
        </w:rPr>
        <w:t>a úspešný uchádzač musí byť určený</w:t>
      </w:r>
      <w:r w:rsidR="00E368BC" w:rsidRPr="00DD30A9" w:rsidDel="00E368BC">
        <w:t xml:space="preserve"> </w:t>
      </w:r>
      <w:r w:rsidRPr="00DD30A9">
        <w:t>oslovením minimálne troch potenciálnych záujemcov alebo ich identifikovaním napr. cez webové rozhranie, pričom oslovovaní alebo identifikovaní dodávatelia musia byť subjekty, ktoré sú oprávnené dodávať službu, tovar alebo prácu v rozsahu predmetu zákazky.</w:t>
      </w:r>
      <w:r w:rsidR="00FD5A49" w:rsidRPr="00FD5A49">
        <w:rPr>
          <w:rFonts w:cs="Arial"/>
          <w:szCs w:val="19"/>
        </w:rPr>
        <w:t xml:space="preserve"> </w:t>
      </w:r>
      <w:r w:rsidR="00FD5A49" w:rsidRPr="00FD5A49">
        <w:t xml:space="preserve">V prípade voľby tohto postupu musí prijímateľ disponovať minimálne </w:t>
      </w:r>
      <w:r w:rsidR="006C2AFD">
        <w:t>dvomi</w:t>
      </w:r>
      <w:r w:rsidR="006C2AFD" w:rsidRPr="00FD5A49">
        <w:t xml:space="preserve"> </w:t>
      </w:r>
      <w:r w:rsidR="00FD5A49" w:rsidRPr="00FD5A49">
        <w:t xml:space="preserve">ponukami, nakoľko okrem úspešného uchádzača určuje zároveň predpokladanú hodnotu zákazky. Z uvedeného dôvodu sa prijímateľovi odporúča osloviť aj viac ako troch potenciálnych dodávateľov. </w:t>
      </w:r>
      <w:r w:rsidR="00E368BC" w:rsidRPr="0036469F">
        <w:rPr>
          <w:rFonts w:cs="Arial"/>
          <w:szCs w:val="19"/>
        </w:rPr>
        <w:t xml:space="preserve">Prijímateľ vo výzve na predkladanie ponúk ani v sprievodnom </w:t>
      </w:r>
      <w:r w:rsidR="00E368BC">
        <w:rPr>
          <w:rFonts w:cs="Arial"/>
          <w:szCs w:val="19"/>
        </w:rPr>
        <w:t>e-</w:t>
      </w:r>
      <w:r w:rsidR="00E368BC" w:rsidRPr="0036469F">
        <w:rPr>
          <w:rFonts w:cs="Arial"/>
          <w:szCs w:val="19"/>
        </w:rPr>
        <w:t>maile v tomto prípade neuvádza, že ide o určenie predpokladanej hodnoty zákazky.</w:t>
      </w:r>
      <w:r w:rsidR="00E368BC">
        <w:rPr>
          <w:rFonts w:cs="Arial"/>
          <w:szCs w:val="19"/>
        </w:rPr>
        <w:t xml:space="preserve"> </w:t>
      </w:r>
      <w:r w:rsidR="00FD5A49" w:rsidRPr="00FD5A49">
        <w:t xml:space="preserve">Ak prijímateľovi neboli predložené </w:t>
      </w:r>
      <w:r w:rsidR="006C2AFD">
        <w:t>dve</w:t>
      </w:r>
      <w:r w:rsidR="006C2AFD" w:rsidRPr="00FD5A49">
        <w:t xml:space="preserve"> </w:t>
      </w:r>
      <w:r w:rsidR="00FD5A49" w:rsidRPr="00FD5A49">
        <w:t>cenové ponuky, je možné pre účely určenia predpokladanej hodnoty zákazky použiť aj cenové ponuky identifikované cez webové rozhranie.</w:t>
      </w:r>
      <w:r w:rsidR="00E368BC" w:rsidRPr="00E368BC">
        <w:rPr>
          <w:rFonts w:cs="Arial"/>
          <w:szCs w:val="19"/>
        </w:rPr>
        <w:t xml:space="preserve"> </w:t>
      </w:r>
      <w:r w:rsidR="00E368BC" w:rsidRPr="0036469F">
        <w:rPr>
          <w:rFonts w:cs="Arial"/>
          <w:szCs w:val="19"/>
        </w:rPr>
        <w:t xml:space="preserve">Ak bola predložená iba jedna cenová ponuka, prijímateľ môže dohľadať </w:t>
      </w:r>
      <w:r w:rsidR="006632F3">
        <w:rPr>
          <w:rFonts w:cs="Arial"/>
          <w:szCs w:val="19"/>
        </w:rPr>
        <w:t>minimálne jednu ďalšiu ponuku</w:t>
      </w:r>
      <w:r w:rsidR="006632F3" w:rsidRPr="0036469F">
        <w:rPr>
          <w:rFonts w:cs="Arial"/>
          <w:szCs w:val="19"/>
        </w:rPr>
        <w:t xml:space="preserve"> </w:t>
      </w:r>
      <w:r w:rsidR="00E368BC" w:rsidRPr="0036469F">
        <w:rPr>
          <w:rFonts w:cs="Arial"/>
          <w:szCs w:val="19"/>
        </w:rPr>
        <w:t>na webe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t>
      </w:r>
    </w:p>
    <w:p w14:paraId="1A4CE8D9" w14:textId="77777777" w:rsidR="006632F3" w:rsidRPr="00A413D3" w:rsidRDefault="006632F3" w:rsidP="006632F3">
      <w:pPr>
        <w:pStyle w:val="Default"/>
        <w:spacing w:before="200"/>
        <w:jc w:val="both"/>
        <w:rPr>
          <w:rFonts w:ascii="Arial" w:hAnsi="Arial" w:cs="Arial"/>
          <w:color w:val="auto"/>
          <w:sz w:val="19"/>
          <w:szCs w:val="19"/>
          <w:lang w:val="sk-SK"/>
        </w:rPr>
      </w:pPr>
      <w:r w:rsidRPr="00C77906">
        <w:rPr>
          <w:rFonts w:ascii="Arial" w:hAnsi="Arial" w:cs="Arial"/>
          <w:color w:val="auto"/>
          <w:sz w:val="19"/>
          <w:szCs w:val="19"/>
          <w:lang w:val="sk-SK"/>
        </w:rPr>
        <w:t>V prípade zákaziek s nízkou hodnotou, ktorých predpokladaná hodnota je do 30 000 EUR bez DPH, je možné sa v prípade technických špecifikácií uvedených v opise predmetu zákazky odvolávať na konkrétneho výrobcu, výrobný postup, obchodné označenie, patent, typ, oblasť alebo miesto pôvodu alebo výroby za predpokladu, že všetci potenciálni identifikovaní dodávatelia (napr. prostredníctvom internetového prieskumu) sú preukázateľne spôsobilí dodať predmet zákazky spĺňajúci všetky určené technické špecifikácie.</w:t>
      </w:r>
    </w:p>
    <w:p w14:paraId="1C1DA4C5" w14:textId="77777777" w:rsidR="006632F3" w:rsidRDefault="006632F3" w:rsidP="009D7F63">
      <w:pPr>
        <w:tabs>
          <w:tab w:val="left" w:pos="1014"/>
        </w:tabs>
        <w:spacing w:before="120" w:after="120" w:line="288" w:lineRule="auto"/>
        <w:jc w:val="both"/>
      </w:pPr>
    </w:p>
    <w:p w14:paraId="4F78C592" w14:textId="434B2878" w:rsidR="00A15E8E" w:rsidRPr="00DD30A9" w:rsidRDefault="00A15E8E" w:rsidP="009D7F63">
      <w:pPr>
        <w:tabs>
          <w:tab w:val="left" w:pos="1014"/>
        </w:tabs>
        <w:spacing w:before="120" w:after="120" w:line="288" w:lineRule="auto"/>
        <w:jc w:val="both"/>
      </w:pPr>
      <w:r w:rsidRPr="00A15E8E">
        <w:rPr>
          <w:b/>
        </w:rPr>
        <w:t>V prípade zákaziek s nízkou hodnotou</w:t>
      </w:r>
      <w:r w:rsidR="00E368BC" w:rsidRPr="00E368BC">
        <w:rPr>
          <w:rFonts w:cs="Arial"/>
          <w:b/>
          <w:szCs w:val="19"/>
        </w:rPr>
        <w:t xml:space="preserve"> </w:t>
      </w:r>
      <w:r w:rsidR="00E368BC" w:rsidRPr="0036469F">
        <w:rPr>
          <w:rFonts w:cs="Arial"/>
          <w:b/>
          <w:szCs w:val="19"/>
        </w:rPr>
        <w:t>vyhlásených do 31.12.2018</w:t>
      </w:r>
      <w:r w:rsidRPr="00A15E8E">
        <w:rPr>
          <w:b/>
        </w:rPr>
        <w:t xml:space="preserve">, ktorých hodnota je do </w:t>
      </w:r>
      <w:r w:rsidR="00FD5A49">
        <w:rPr>
          <w:b/>
        </w:rPr>
        <w:t>5</w:t>
      </w:r>
      <w:r w:rsidR="00FD5A49" w:rsidRPr="00A15E8E">
        <w:rPr>
          <w:b/>
        </w:rPr>
        <w:t> </w:t>
      </w:r>
      <w:r w:rsidRPr="00A15E8E">
        <w:rPr>
          <w:b/>
        </w:rPr>
        <w:t>000 EUR bez DPH</w:t>
      </w:r>
      <w:r w:rsidRPr="00A15E8E">
        <w:t xml:space="preserve">, </w:t>
      </w:r>
      <w:r w:rsidR="00E368BC">
        <w:t>bolo</w:t>
      </w:r>
      <w:r w:rsidR="00E368BC" w:rsidRPr="00A15E8E">
        <w:t xml:space="preserve"> </w:t>
      </w:r>
      <w:r w:rsidRPr="00A15E8E">
        <w:t xml:space="preserve">možné určiť úspešného uchádzača priamym zadaním, ak poskytovateľ vo vzťahu k predmetu zákazky určil na dané výdavky finančné limity, </w:t>
      </w:r>
      <w:r w:rsidR="006632F3">
        <w:rPr>
          <w:rFonts w:cs="Arial"/>
          <w:szCs w:val="19"/>
        </w:rPr>
        <w:t xml:space="preserve">percentuálne limity alebo </w:t>
      </w:r>
      <w:proofErr w:type="spellStart"/>
      <w:r w:rsidR="006632F3">
        <w:rPr>
          <w:rFonts w:cs="Arial"/>
          <w:szCs w:val="19"/>
        </w:rPr>
        <w:t>benchmarky</w:t>
      </w:r>
      <w:proofErr w:type="spellEnd"/>
      <w:r w:rsidR="006632F3">
        <w:rPr>
          <w:rFonts w:cs="Arial"/>
          <w:szCs w:val="19"/>
        </w:rPr>
        <w:t>,</w:t>
      </w:r>
      <w:r w:rsidR="006632F3" w:rsidRPr="00233090">
        <w:rPr>
          <w:rFonts w:cs="Arial"/>
          <w:szCs w:val="19"/>
        </w:rPr>
        <w:t xml:space="preserve"> </w:t>
      </w:r>
      <w:r w:rsidRPr="00A15E8E">
        <w:t>ktoré zohľadňujú dodržanie pravidiel hospodárnosti v súlade s metodickým pokynom</w:t>
      </w:r>
      <w:r w:rsidR="00E368BC" w:rsidRPr="00E368BC">
        <w:rPr>
          <w:rFonts w:cs="Arial"/>
          <w:szCs w:val="19"/>
        </w:rPr>
        <w:t xml:space="preserve"> </w:t>
      </w:r>
      <w:r w:rsidR="00E368BC" w:rsidRPr="00517B0A">
        <w:rPr>
          <w:rFonts w:cs="Arial"/>
          <w:szCs w:val="19"/>
        </w:rPr>
        <w:t xml:space="preserve">CKO č. 18 </w:t>
      </w:r>
      <w:r w:rsidRPr="00A15E8E">
        <w:t xml:space="preserve"> </w:t>
      </w:r>
      <w:r w:rsidR="00E368BC" w:rsidRPr="00AD07E2">
        <w:t>k overovaniu hospodárnosti výdavkov</w:t>
      </w:r>
      <w:r w:rsidRPr="00A15E8E">
        <w:t>.</w:t>
      </w:r>
      <w:r w:rsidR="00D4111C" w:rsidRPr="00D4111C">
        <w:t xml:space="preserve"> </w:t>
      </w:r>
      <w:r w:rsidR="00D4111C" w:rsidRPr="008A3851">
        <w:t xml:space="preserve">Uvedené pravidlo sa týka aj zákaziek do 5 000 EUR bez DPH, ktoré boli vyhlásené po 31.12.2018, pričom prijímateľ uplatnil postup zadávania zákazky s nízkou hodnotou, nakoľko očakával, že v priebehu </w:t>
      </w:r>
      <w:r w:rsidR="00D4111C" w:rsidRPr="008A3851">
        <w:lastRenderedPageBreak/>
        <w:t>kalendárneho roka hodnota obstarávaných tovarov, stavebných prác alebo služieb presiahne 5 000 EUR bez DPH</w:t>
      </w:r>
      <w:r w:rsidR="006632F3" w:rsidRPr="006632F3">
        <w:t xml:space="preserve"> </w:t>
      </w:r>
      <w:r w:rsidR="006632F3" w:rsidRPr="00F30224">
        <w:t>a tak by nebol oprávnený uplatniť výnimku podľa § 1 ods. 14 ZVO. Postup podľa predošlej vety je možné uplatniť iba v prípade, ak celková hodnota predmetných zákaziek v priebehu kalendárneho roka je nižšia ako 30 000 EUR bez DPH. V prípade, že výdavky prijímateľa na rovnaké alebo podobné tovary/služby/práce tvoriace jeden logický celok (ktorého PHZ by sa podľa ZVO mala spočítať za účelom určenia finančného limitu zákazky) plánované v príslušnom rozpočte projektu prijímateľa (resp. viacerých projektov), presahujúceho jeden kalendárny rok, spolu s takýmito výdavkami financovanými z vlastných zdrojov prijímateľa majú hodnotu 30 000 EUR a viac, nie je možné zadať zákazku priamym zadaním podľa vyššie uvedeného postupu</w:t>
      </w:r>
      <w:r w:rsidR="00D4111C" w:rsidRPr="008A3851">
        <w:t>.</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 xml:space="preserve">V súvislosti s vydaním výkladového stanoviska ÚVO k stanoveniu lehoty na prijímanie žiadostí o súťažné podklady, upozorňujeme prijímateľov, že nemôžu obmedzovať lehotu na prijímanie žiadostí o súťažné podklady, </w:t>
      </w:r>
      <w:proofErr w:type="spellStart"/>
      <w:r w:rsidRPr="00A57E12">
        <w:t>t.j</w:t>
      </w:r>
      <w:proofErr w:type="spellEnd"/>
      <w:r w:rsidRPr="00A57E12">
        <w:t>. sú povinní ponechať lehotu na prijímanie žiadostí o súťažné podklady totožnú s lehotou na predkladanie ponúk.</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F85AF8" w:rsidRDefault="009D7F63" w:rsidP="009D7F63">
      <w:pPr>
        <w:pStyle w:val="Nadpis3"/>
        <w:ind w:left="567" w:firstLine="0"/>
        <w:rPr>
          <w:lang w:val="sk-SK"/>
        </w:rPr>
      </w:pPr>
      <w:bookmarkStart w:id="180" w:name="_Toc440372886"/>
      <w:bookmarkStart w:id="181" w:name="_Toc4576205"/>
      <w:r w:rsidRPr="00F85AF8">
        <w:rPr>
          <w:lang w:val="sk-SK"/>
        </w:rPr>
        <w:t>Zákazky nespadajúce pod zákon o verejnom obstarávaní</w:t>
      </w:r>
      <w:bookmarkEnd w:id="180"/>
      <w:bookmarkEnd w:id="181"/>
    </w:p>
    <w:p w14:paraId="7A55D364" w14:textId="1F542212"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Aj v prípadoch, kedy zadávanie zákaziek na dodanie tovarov, prác alebo služieb nespadá pod ZVO, postupuje prijímateľ pri ich obstarávaní v súlade so Zmluvou o fungovaní EÚ a to najmä v súlade s jej princípmi</w:t>
      </w:r>
      <w:r w:rsidR="00FD5A49">
        <w:t>,</w:t>
      </w:r>
      <w:r w:rsidRPr="0073389C">
        <w:t xml:space="preserve"> ktorými sú - voľný pohyb tovaru, právo usadenia, voľný pohyb služieb, zákaz diskriminácie, rovnaké zaobchádzanie, transparentnosť, proporcionalita a vzájomné uznávanie dokladov. Rovnako dodržiava aj princíp zákonnosti. </w:t>
      </w:r>
    </w:p>
    <w:p w14:paraId="7A55D365" w14:textId="7833E96E"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w:t>
      </w:r>
      <w:r w:rsidR="00CE0F2A">
        <w:t>4</w:t>
      </w:r>
      <w:r w:rsidR="00372AD7" w:rsidRPr="0073389C">
        <w:t xml:space="preserve"> </w:t>
      </w:r>
      <w:r w:rsidR="009D7F63" w:rsidRPr="0073389C">
        <w:t>ZVO (ďalej len „zákazky z výnimky“)</w:t>
      </w:r>
      <w:r w:rsidR="00FD5A49" w:rsidRPr="00FD5A49">
        <w:rPr>
          <w:szCs w:val="19"/>
        </w:rPr>
        <w:t xml:space="preserve"> </w:t>
      </w:r>
      <w:r w:rsidR="00FD5A49" w:rsidRPr="00FD5A49">
        <w:t>o postupy pri obstarávaní zákazky vyhlásenej osobou, ktorej verejný obstarávateľ poskytne 50% a menej finančných prostriedkov na dodanie tovaru, uskutočnenie stavebných prác, poskytnutie služieb z NFP</w:t>
      </w:r>
      <w:r w:rsidR="00F85AF8" w:rsidRPr="00F85AF8">
        <w:rPr>
          <w:szCs w:val="19"/>
        </w:rPr>
        <w:t xml:space="preserve"> </w:t>
      </w:r>
      <w:r w:rsidR="00F85AF8">
        <w:rPr>
          <w:szCs w:val="19"/>
        </w:rPr>
        <w:t>a</w:t>
      </w:r>
      <w:r w:rsidR="00FD5A49" w:rsidRPr="00FD5A49">
        <w:t xml:space="preserve"> o zákazky </w:t>
      </w:r>
      <w:r w:rsidR="00F85AF8" w:rsidRPr="00B415B4">
        <w:rPr>
          <w:szCs w:val="19"/>
        </w:rPr>
        <w:t>zadávané osobou podľa</w:t>
      </w:r>
      <w:r w:rsidR="00FD5A49" w:rsidRPr="00FD5A49">
        <w:t xml:space="preserve"> § 8 ods. 2 ZVO</w:t>
      </w:r>
      <w:r w:rsidR="00F85AF8" w:rsidRPr="00B415B4">
        <w:rPr>
          <w:szCs w:val="19"/>
        </w:rPr>
        <w:t>(ďalej</w:t>
      </w:r>
      <w:r w:rsidR="00F85AF8">
        <w:rPr>
          <w:szCs w:val="19"/>
        </w:rPr>
        <w:t xml:space="preserve"> sa tieto označujú</w:t>
      </w:r>
      <w:r w:rsidR="00F85AF8" w:rsidRPr="00B415B4">
        <w:rPr>
          <w:szCs w:val="19"/>
        </w:rPr>
        <w:t xml:space="preserve"> aj ako „zákazky nespadajúce pod ZVO“)</w:t>
      </w:r>
      <w:r w:rsidR="00FD5A49" w:rsidRPr="00FD5A49">
        <w:t>. Výnimka pre osoby podľa § 8 ods. 2 ZVO neplatí, ak ide o zákazku na uskutočnenie stavebných prác alebo zákazku na poskytnutie služby, ktorá súvisí s týmito stavebnými prácami, ktorej predpokladaná hodnota je vyššia ako finančný limit podľa § 5 ods. 2 ZVO a na ktorú verejný obstarávateľ poskytne viac ako 50% finančných prostriedkov</w:t>
      </w:r>
      <w:r w:rsidR="00FD5A49">
        <w:t>.</w:t>
      </w:r>
      <w:r w:rsidR="009D7F63" w:rsidRPr="0073389C">
        <w:t xml:space="preserve"> </w:t>
      </w:r>
    </w:p>
    <w:p w14:paraId="7A55D367" w14:textId="7A8F255B" w:rsidR="009D7F63" w:rsidRPr="0073389C" w:rsidRDefault="009D7F63" w:rsidP="009D7F63">
      <w:pPr>
        <w:tabs>
          <w:tab w:val="left" w:pos="1014"/>
        </w:tabs>
        <w:spacing w:before="120" w:after="120" w:line="288" w:lineRule="auto"/>
        <w:jc w:val="both"/>
      </w:pPr>
      <w:r w:rsidRPr="0073389C">
        <w:t>Povinnosti a postupy pri realizácii a kontrole takýchto zákaziek</w:t>
      </w:r>
      <w:r w:rsidR="00F85AF8" w:rsidRPr="00F85AF8">
        <w:rPr>
          <w:rFonts w:cs="Arial"/>
          <w:szCs w:val="19"/>
        </w:rPr>
        <w:t xml:space="preserve"> </w:t>
      </w:r>
      <w:r w:rsidR="00F85AF8">
        <w:rPr>
          <w:rFonts w:cs="Arial"/>
          <w:szCs w:val="19"/>
        </w:rPr>
        <w:t>nespadajúcich pod ZVO</w:t>
      </w:r>
      <w:r w:rsidR="00F85AF8" w:rsidRPr="00703E20">
        <w:rPr>
          <w:rFonts w:cs="Arial"/>
          <w:szCs w:val="19"/>
        </w:rPr>
        <w:t xml:space="preserve"> upravuje</w:t>
      </w:r>
      <w:r w:rsidRPr="0073389C">
        <w:t xml:space="preserve"> CKO  v metodickom pokyne č. 12</w:t>
      </w:r>
      <w:r w:rsidR="005C00EC">
        <w:t xml:space="preserve"> </w:t>
      </w:r>
      <w:r w:rsidR="005C00EC" w:rsidRPr="005C00EC">
        <w:t>k zadávaniu zákaziek nespadajúcich pod zákon o verejnom obstarávaní</w:t>
      </w:r>
      <w:r w:rsidR="00F85AF8">
        <w:rPr>
          <w:rStyle w:val="Odkaznapoznmkupodiarou"/>
          <w:rFonts w:cs="Arial"/>
          <w:szCs w:val="19"/>
        </w:rPr>
        <w:footnoteReference w:id="123"/>
      </w:r>
      <w:r w:rsidR="00F85AF8">
        <w:rPr>
          <w:rFonts w:cs="Arial"/>
          <w:szCs w:val="19"/>
        </w:rPr>
        <w:t xml:space="preserve"> </w:t>
      </w:r>
      <w:r w:rsidR="00F85AF8" w:rsidRPr="00446301">
        <w:rPr>
          <w:rFonts w:cs="Arial"/>
          <w:szCs w:val="19"/>
        </w:rPr>
        <w:t>(ďalej aj ako „metodický pokyn CKO č. 12“)</w:t>
      </w:r>
      <w:r w:rsidRPr="0073389C">
        <w:t>.</w:t>
      </w:r>
    </w:p>
    <w:p w14:paraId="7A55D368" w14:textId="6DFADA7D"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sa vzťahujú na všetky zákazky nespadajúce pod ZVO, ktoré budú spolufinancované z fondov EFRR, ESF, KF, ENRF a programy EÚS, bez ohľadu na skutočnosť, či ich zrealizoval prijímateľ ešte pred schválením </w:t>
      </w:r>
      <w:proofErr w:type="spellStart"/>
      <w:r w:rsidRPr="0073389C">
        <w:t>ŽoNFP</w:t>
      </w:r>
      <w:proofErr w:type="spellEnd"/>
      <w:r w:rsidRPr="0073389C">
        <w:t xml:space="preserve">, alebo až po schválení tejto </w:t>
      </w:r>
      <w:proofErr w:type="spellStart"/>
      <w:r w:rsidRPr="0073389C">
        <w:t>ŽoNFP</w:t>
      </w:r>
      <w:proofErr w:type="spellEnd"/>
      <w:r w:rsidRPr="00874BCC">
        <w:t xml:space="preserve">. </w:t>
      </w:r>
      <w:r w:rsidR="00F85AF8" w:rsidRPr="00231027">
        <w:rPr>
          <w:rFonts w:cs="Arial"/>
          <w:szCs w:val="19"/>
        </w:rPr>
        <w:t xml:space="preserve">Pokiaľ prijímateľ predloží </w:t>
      </w:r>
      <w:r w:rsidR="00F85AF8">
        <w:rPr>
          <w:rFonts w:cs="Arial"/>
          <w:szCs w:val="19"/>
        </w:rPr>
        <w:t>poskytovateľovi</w:t>
      </w:r>
      <w:r w:rsidR="00F85AF8" w:rsidRPr="00231027">
        <w:rPr>
          <w:rFonts w:cs="Arial"/>
          <w:szCs w:val="19"/>
        </w:rPr>
        <w:t xml:space="preserve"> dokumentáciu z procesu zadávania zákazky nespadajúcej pod ZVO, pri ktorej obstarávaní nepostupoval podľa pravidiel uvedených </w:t>
      </w:r>
      <w:r w:rsidR="00F85AF8" w:rsidRPr="00446301">
        <w:rPr>
          <w:rFonts w:cs="Arial"/>
          <w:szCs w:val="19"/>
        </w:rPr>
        <w:t xml:space="preserve">v metodickom pokyne č. 12 a v tejto </w:t>
      </w:r>
      <w:r w:rsidR="00F85AF8" w:rsidRPr="00874BCC">
        <w:rPr>
          <w:rFonts w:cs="Arial"/>
          <w:szCs w:val="19"/>
        </w:rPr>
        <w:t xml:space="preserve">príručke a porušenie týchto pravidiel malo alebo mohlo mať vplyv na výsledok zadávania zákazky, je </w:t>
      </w:r>
      <w:r w:rsidR="00F85AF8" w:rsidRPr="001C0CF9">
        <w:rPr>
          <w:rFonts w:cs="Arial"/>
          <w:szCs w:val="19"/>
        </w:rPr>
        <w:t xml:space="preserve">poskytovateľ </w:t>
      </w:r>
      <w:r w:rsidR="00517DEE" w:rsidRPr="001C0CF9">
        <w:rPr>
          <w:rFonts w:cs="Arial"/>
          <w:szCs w:val="19"/>
        </w:rPr>
        <w:t>vylúči výdavky takéhoto obstarávania z financovania v plnom rozsahu, ak ide o zadávanie zákazky vo finančno</w:t>
      </w:r>
      <w:r w:rsidR="00517DEE" w:rsidRPr="00874BCC">
        <w:rPr>
          <w:rFonts w:cs="Arial"/>
          <w:szCs w:val="19"/>
        </w:rPr>
        <w:t xml:space="preserve">m limite nadlimitnej zákazky alebo podlimitnej zákazky. V tomto prípade </w:t>
      </w:r>
      <w:r w:rsidR="00517DEE" w:rsidRPr="00874BCC">
        <w:rPr>
          <w:rFonts w:cs="Arial"/>
          <w:szCs w:val="19"/>
        </w:rPr>
        <w:lastRenderedPageBreak/>
        <w:t>zároveň odporučí prijímateľovi postupovať pri zadaní predmetnej zákazky v zmysle postupov a pravidiel ZVO. V prípade zákazky vo finančnom limite zákazky s nízkou hodnotou sa postupuje</w:t>
      </w:r>
      <w:r w:rsidR="00F85AF8" w:rsidRPr="00874BCC">
        <w:rPr>
          <w:rFonts w:cs="Arial"/>
          <w:szCs w:val="19"/>
        </w:rPr>
        <w:t xml:space="preserve"> na</w:t>
      </w:r>
      <w:r w:rsidR="00F85AF8" w:rsidRPr="00231027">
        <w:rPr>
          <w:rFonts w:cs="Arial"/>
          <w:szCs w:val="19"/>
        </w:rPr>
        <w:t xml:space="preserve"> základe analógie a proporcionality podľa metodického pokynu CKO č. 5.</w:t>
      </w:r>
    </w:p>
    <w:p w14:paraId="7A55D369" w14:textId="0CEF0454"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w:t>
      </w:r>
      <w:r w:rsidR="00FD5A49">
        <w:t>,</w:t>
      </w:r>
      <w:r w:rsidR="00FD5A49" w:rsidRPr="00FD5A49">
        <w:rPr>
          <w:rFonts w:cs="Arial"/>
          <w:szCs w:val="19"/>
        </w:rPr>
        <w:t xml:space="preserve"> </w:t>
      </w:r>
      <w:r w:rsidR="00FD5A49" w:rsidRPr="00FD5A49">
        <w:t>pričom zákonná možnosť uplatnenia výnimky spod pôsobnosti ZVO sa vykladá reštriktívne</w:t>
      </w:r>
      <w:r w:rsidRPr="0073389C">
        <w:t xml:space="preserve">. </w:t>
      </w:r>
      <w:r w:rsidR="00B43B92" w:rsidRPr="00C02D66">
        <w:rPr>
          <w:rFonts w:cs="Arial"/>
          <w:szCs w:val="19"/>
        </w:rPr>
        <w:t xml:space="preserve">V prípade, že </w:t>
      </w:r>
      <w:r w:rsidR="00B43B92">
        <w:rPr>
          <w:rFonts w:cs="Arial"/>
          <w:szCs w:val="19"/>
        </w:rPr>
        <w:t>poskytovateľ</w:t>
      </w:r>
      <w:r w:rsidR="00B43B92" w:rsidRPr="00C02D66">
        <w:rPr>
          <w:rFonts w:cs="Arial"/>
          <w:szCs w:val="19"/>
        </w:rPr>
        <w:t xml:space="preserve"> identifikuje takéto neoprávnené použitie zadávania zákaziek, </w:t>
      </w:r>
      <w:r w:rsidR="00B06D25" w:rsidRPr="00B2338E">
        <w:rPr>
          <w:rFonts w:cs="Arial"/>
          <w:szCs w:val="19"/>
        </w:rPr>
        <w:t>pričom prijímateľ sa vyhol použitiu postupov zadávania nadlimitných alebo podlimitných zákaziek,</w:t>
      </w:r>
      <w:r w:rsidR="00B06D25">
        <w:rPr>
          <w:rFonts w:cs="Arial"/>
          <w:szCs w:val="19"/>
        </w:rPr>
        <w:t xml:space="preserve"> </w:t>
      </w:r>
      <w:r w:rsidR="00B43B92" w:rsidRPr="00C02D66">
        <w:rPr>
          <w:rFonts w:cs="Arial"/>
          <w:szCs w:val="19"/>
        </w:rPr>
        <w:t>je povinný výdavky vyplývajúce z takéhoto obstarávania vylúčiť z financovania v plnom rozsahu</w:t>
      </w:r>
      <w:r w:rsidR="00B43B92" w:rsidRPr="00874BCC">
        <w:rPr>
          <w:rFonts w:cs="Arial"/>
          <w:szCs w:val="19"/>
        </w:rPr>
        <w:t>.</w:t>
      </w:r>
      <w:r w:rsidR="005E75E9" w:rsidRPr="00874BCC">
        <w:rPr>
          <w:rFonts w:cs="Arial"/>
          <w:szCs w:val="19"/>
        </w:rPr>
        <w:t xml:space="preserve"> V tomto prípade zároveň poskytovateľ odporučí prijímateľovi postupovať pri zadaní predmetnej zákazky v zmysle postupov a pravidiel ZVO. V prípade, že sa prijímateľ vyhol použitiu postupov zadávania zákaziek s nízkou hodnotou, postupuje poskytovateľ na zák</w:t>
      </w:r>
      <w:r w:rsidR="005E75E9" w:rsidRPr="001C0CF9">
        <w:rPr>
          <w:rFonts w:cs="Arial"/>
          <w:szCs w:val="19"/>
        </w:rPr>
        <w:t>lade analógie a proporcionality podľa metodického pokynu CKO č. 5.</w:t>
      </w:r>
    </w:p>
    <w:p w14:paraId="0FD8FD58" w14:textId="77777777" w:rsidR="00FD5A49" w:rsidRDefault="00FD5A49" w:rsidP="00852446">
      <w:pPr>
        <w:pStyle w:val="Odsekzoznamu"/>
        <w:spacing w:before="120" w:after="120" w:line="288" w:lineRule="auto"/>
        <w:ind w:left="0"/>
        <w:contextualSpacing w:val="0"/>
        <w:jc w:val="both"/>
      </w:pPr>
    </w:p>
    <w:p w14:paraId="47263F22" w14:textId="25894226" w:rsidR="00FD5A49" w:rsidRPr="00852446" w:rsidRDefault="00FD5A49" w:rsidP="00852446">
      <w:pPr>
        <w:pStyle w:val="Odsekzoznamu"/>
        <w:spacing w:before="120" w:after="120" w:line="288" w:lineRule="auto"/>
        <w:ind w:left="0"/>
        <w:contextualSpacing w:val="0"/>
        <w:jc w:val="both"/>
      </w:pPr>
      <w:r w:rsidRPr="00852446">
        <w:t>Na zákazky, ktoré nespadajú</w:t>
      </w:r>
      <w:r w:rsidR="00B43B92">
        <w:t>ce</w:t>
      </w:r>
      <w:r w:rsidRPr="00852446">
        <w:t xml:space="preserve"> pod ZVO, vrátane zákaziek vyhlásených osobou, ktorej verejný obstarávateľ poskytne 50% a menej finančných prostriedkov na dodanie tovaru, uskutočnenie stavebných prác, poskytnutie služieb z NFP sa primerane vzťahuje kapitola 2.5.</w:t>
      </w:r>
      <w:r>
        <w:t>10</w:t>
      </w:r>
      <w:r w:rsidRPr="00852446">
        <w:t xml:space="preserve"> tejto Príručky, ako aj metodický pokyn CKO č. 13 k posudzovaniu konfliktu záujmov v procese VO vrátane jeho príloh v aktuálnom znení.</w:t>
      </w:r>
      <w:r w:rsidR="00B43B92" w:rsidRPr="00B43B92">
        <w:rPr>
          <w:rFonts w:cs="Arial"/>
          <w:szCs w:val="19"/>
        </w:rPr>
        <w:t xml:space="preserve"> </w:t>
      </w:r>
      <w:r w:rsidR="00B43B92" w:rsidRPr="00E076FB">
        <w:rPr>
          <w:rFonts w:cs="Arial"/>
          <w:szCs w:val="19"/>
        </w:rPr>
        <w:t>Prijímateľ je povinný každé zadanie zákazky, na ktorú sa ZVO nevzťahuje riadne odôvodniť (</w:t>
      </w:r>
      <w:r w:rsidR="00B43B92">
        <w:rPr>
          <w:rFonts w:cs="Arial"/>
          <w:szCs w:val="19"/>
        </w:rPr>
        <w:t>n</w:t>
      </w:r>
      <w:r w:rsidR="00B43B92" w:rsidRPr="00E076FB">
        <w:rPr>
          <w:rFonts w:cs="Arial"/>
          <w:szCs w:val="19"/>
        </w:rPr>
        <w:t>a</w:t>
      </w:r>
      <w:r w:rsidR="00B43B92">
        <w:rPr>
          <w:rFonts w:cs="Arial"/>
          <w:szCs w:val="19"/>
        </w:rPr>
        <w:t>j</w:t>
      </w:r>
      <w:r w:rsidR="00B43B92" w:rsidRPr="00E076FB">
        <w:rPr>
          <w:rFonts w:cs="Arial"/>
          <w:szCs w:val="19"/>
        </w:rPr>
        <w:t xml:space="preserve">mä naplnenie reštriktívne vykladaných ustanovení ZVO, na ktoré sa pri danom postupe prijímateľ odvoláva) a podložiť relevantnou dokumentáciou, pričom odôvodnenie aj príslušnú dokumentáciu predkladá na kontrolu </w:t>
      </w:r>
      <w:r w:rsidR="00B43B92">
        <w:rPr>
          <w:rFonts w:cs="Arial"/>
          <w:szCs w:val="19"/>
        </w:rPr>
        <w:t>poskytovateľovi.</w:t>
      </w:r>
    </w:p>
    <w:p w14:paraId="33E1B80E" w14:textId="77777777" w:rsidR="00FD5A49" w:rsidRDefault="00FD5A49" w:rsidP="00852446">
      <w:pPr>
        <w:pStyle w:val="Odsekzoznamu"/>
        <w:tabs>
          <w:tab w:val="left" w:pos="1014"/>
        </w:tabs>
        <w:spacing w:before="120" w:after="120" w:line="288" w:lineRule="auto"/>
        <w:ind w:left="0"/>
        <w:contextualSpacing w:val="0"/>
        <w:jc w:val="both"/>
        <w:rPr>
          <w:b/>
        </w:rPr>
      </w:pPr>
    </w:p>
    <w:p w14:paraId="7A55D36A" w14:textId="2150CD53" w:rsidR="009D7F63" w:rsidRPr="0073389C" w:rsidRDefault="009D7F63" w:rsidP="005B7173">
      <w:pPr>
        <w:pStyle w:val="Odsekzoznamu"/>
        <w:numPr>
          <w:ilvl w:val="0"/>
          <w:numId w:val="116"/>
        </w:numPr>
        <w:tabs>
          <w:tab w:val="left" w:pos="1014"/>
        </w:tabs>
        <w:spacing w:before="120" w:after="120" w:line="288" w:lineRule="auto"/>
        <w:contextualSpacing w:val="0"/>
        <w:jc w:val="both"/>
        <w:rPr>
          <w:b/>
        </w:rPr>
      </w:pPr>
      <w:r w:rsidRPr="0073389C">
        <w:rPr>
          <w:b/>
        </w:rPr>
        <w:t>Pravidlá uplatňujúce sa pri zadávaní a kontrole zákaziek z výnimky</w:t>
      </w:r>
    </w:p>
    <w:p w14:paraId="7A55D36B" w14:textId="4B9CD1BD"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00B43B92" w:rsidRPr="00735615">
        <w:rPr>
          <w:rFonts w:cs="Arial"/>
          <w:szCs w:val="19"/>
        </w:rPr>
        <w:t xml:space="preserve">Pri zadávaní zákaziek spadajúcich pod výnimky podľa § 1 ods. 2 až 14 ZVO (okrem zákaziek zadávaných vnútorným obstarávaním, pre ktoré sú určené pravidlá v časti B. tejto kapitoly) je prijímateľ povinný postupovať primárne podľa pravidiel relevantných pre tento typ zákaziek uvedených v tejto príručke a podľa pravidiel uvedených v kapitole č. 3 Metodického pokynu CKO č. 12 </w:t>
      </w:r>
      <w:r w:rsidR="00B43B92" w:rsidRPr="00CB2921">
        <w:rPr>
          <w:rFonts w:cs="Arial"/>
          <w:szCs w:val="19"/>
        </w:rPr>
        <w:t xml:space="preserve">k zadávaniu zákaziek nespadajúcich pod zákon o verejnom obstarávaní </w:t>
      </w:r>
      <w:r w:rsidR="00B43B92" w:rsidRPr="00735615">
        <w:rPr>
          <w:rFonts w:cs="Arial"/>
          <w:szCs w:val="19"/>
          <w:u w:val="single"/>
        </w:rPr>
        <w:t>v rozsahu, ktorý nie je v rozpore s pravidlami tejto príručky</w:t>
      </w:r>
      <w:r w:rsidR="00B43B92" w:rsidRPr="00735615">
        <w:rPr>
          <w:rFonts w:cs="Arial"/>
          <w:szCs w:val="19"/>
        </w:rPr>
        <w:t>. Z tohto dôvodu táto kapitola nepredstavuje vyčerpávajúci výklad pravidiel uplatňujúcich sa pri zákazkách nespadajúcich pod ZVO.</w:t>
      </w:r>
      <w:r w:rsidRPr="00CB2921">
        <w:t xml:space="preserve"> S ohľadom </w:t>
      </w:r>
      <w:r w:rsidRPr="0073389C">
        <w:t xml:space="preserve">na dodržanie princípov uvedených v metodickom pokyne CKO č. 12 </w:t>
      </w:r>
      <w:r w:rsidR="005C00EC" w:rsidRPr="005C00EC">
        <w:t xml:space="preserve">k zadávaniu zákaziek nespadajúcich pod zákon o verejnom obstarávaní </w:t>
      </w:r>
      <w:r w:rsidRPr="0073389C">
        <w:t>prijímateľ zabezpečí aj pri takýchto zákazkách transparentnosť a preukázateľnosť všetkých úkonov ako aj hospodárnosť výdavkov. Každé použitie výnimky</w:t>
      </w:r>
      <w:r w:rsidR="009B2C3C">
        <w:t xml:space="preserve"> je prijímateľ</w:t>
      </w:r>
      <w:r w:rsidRPr="0073389C">
        <w:t xml:space="preserve"> </w:t>
      </w:r>
      <w:r w:rsidR="009B2C3C" w:rsidRPr="00676DD6">
        <w:t>povinný riadne zdôvodniť a podložiť relevantnou dokumentáciou</w:t>
      </w:r>
      <w:r w:rsidR="009B2C3C">
        <w:t xml:space="preserve"> s výnimkou prípadov, ak</w:t>
      </w:r>
      <w:r w:rsidR="009B2C3C" w:rsidRPr="004B21CB">
        <w:t xml:space="preserve"> priamo zo znenia názvu predmetu zákazky,</w:t>
      </w:r>
      <w:r w:rsidR="009B2C3C">
        <w:t xml:space="preserve"> alebo z postavenia dodávateľa</w:t>
      </w:r>
      <w:r w:rsidR="009B2C3C" w:rsidRPr="004B21CB">
        <w:t xml:space="preserve"> </w:t>
      </w:r>
      <w:r w:rsidR="009B2C3C">
        <w:t xml:space="preserve">(napr. podľa § 1 ods. 12 písm. u) ZVO) </w:t>
      </w:r>
      <w:r w:rsidR="009B2C3C" w:rsidRPr="004B21CB">
        <w:t>nevyplýva oprávnenosť použitia výnimky zo ZVO</w:t>
      </w:r>
      <w:r w:rsidR="009B2C3C" w:rsidRPr="00676DD6">
        <w:t>.</w:t>
      </w:r>
      <w:r w:rsidRPr="0073389C">
        <w:t xml:space="preserve">. </w:t>
      </w:r>
    </w:p>
    <w:p w14:paraId="4759437F" w14:textId="3C06E087" w:rsidR="00AA6A7C" w:rsidRDefault="00AA6A7C" w:rsidP="009D7F63">
      <w:pPr>
        <w:tabs>
          <w:tab w:val="left" w:pos="1014"/>
        </w:tabs>
        <w:spacing w:before="120" w:after="120" w:line="288" w:lineRule="auto"/>
        <w:jc w:val="both"/>
      </w:pPr>
      <w:r w:rsidRPr="00AA6A7C">
        <w:t xml:space="preserve">Pravidlá uvedené v tejto časti </w:t>
      </w:r>
      <w:r w:rsidR="00B43B92">
        <w:rPr>
          <w:rFonts w:cs="Arial"/>
          <w:szCs w:val="19"/>
        </w:rPr>
        <w:t xml:space="preserve">kapitoly 2.5.9 príručky </w:t>
      </w:r>
      <w:r w:rsidRPr="00AA6A7C">
        <w:t>sa nevzťahujú na uzatváranie pracovných zmlúv, dohôd o prácach vykonávaných mimo pracovného pomeru alebo obdobného pracovného vzťahu v zmysle § 1 ods. 2 písm. e) ZVO.</w:t>
      </w:r>
    </w:p>
    <w:p w14:paraId="7676B567" w14:textId="41A96621" w:rsidR="00280BB0" w:rsidRPr="00280BB0" w:rsidRDefault="009D7F63" w:rsidP="00280BB0">
      <w:pPr>
        <w:tabs>
          <w:tab w:val="left" w:pos="1014"/>
        </w:tabs>
        <w:spacing w:before="120" w:after="120" w:line="288" w:lineRule="auto"/>
        <w:jc w:val="both"/>
      </w:pPr>
      <w:r w:rsidRPr="00874BCC">
        <w:t>Je potrebné, aby prijímateľ vykonal prieskum trhu</w:t>
      </w:r>
      <w:r w:rsidR="005E75E9" w:rsidRPr="00874BCC">
        <w:t xml:space="preserve"> (pričom hospodárnosť prijímateľ preukáže na základe predložených cenových ponúk)</w:t>
      </w:r>
      <w:r w:rsidRPr="00874BCC">
        <w:t>.</w:t>
      </w:r>
      <w:r w:rsidRPr="0073389C">
        <w:t xml:space="preserve">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r w:rsidR="00280BB0" w:rsidRPr="00280BB0">
        <w:t>Vo výnimočných prípadoch, kedy môže ísť o jedinečný predmet zákazky, môže prijímateľ osloviť/identifikovať aj menej ako troch záujemcov, pričom táto výnimka musí byť zo strany prijímateľa riadne zdôvodnená a vypracovaná ešte pred vyhlásením zákazky a dôkazné bremeno preukázania skutočnosti, že na relevantnom trhu neexistuje viac ako 1 alebo 2 dodávatelia znáša prijímateľ. Odôvodnenie k jedinečnému predmetu zákazky, resp. k predmetu zákazky, v rámci ktorého nie je možné vykonať prieskum trhu, musí byť súčasťou dokumentácie k zákazke.</w:t>
      </w:r>
    </w:p>
    <w:p w14:paraId="2958E783" w14:textId="4A90EEE5" w:rsidR="00111724" w:rsidRDefault="00111724" w:rsidP="009D7F63">
      <w:pPr>
        <w:tabs>
          <w:tab w:val="left" w:pos="1014"/>
        </w:tabs>
        <w:spacing w:before="120" w:after="120" w:line="288" w:lineRule="auto"/>
        <w:jc w:val="both"/>
      </w:pPr>
    </w:p>
    <w:p w14:paraId="7A55D374" w14:textId="2F6E63F8" w:rsidR="009D7F63" w:rsidRPr="0073389C" w:rsidRDefault="00111724" w:rsidP="00852446">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B43B92" w:rsidRPr="00B43B92">
        <w:rPr>
          <w:rFonts w:cs="Arial"/>
          <w:szCs w:val="19"/>
        </w:rPr>
        <w:t xml:space="preserve"> </w:t>
      </w:r>
      <w:r w:rsidR="00B43B92" w:rsidRPr="0068047A">
        <w:rPr>
          <w:rFonts w:cs="Arial"/>
          <w:szCs w:val="19"/>
        </w:rPr>
        <w:t>hodnote zákazky a náročnosti vypracovania ponuky</w:t>
      </w:r>
      <w:r w:rsidR="003D6254">
        <w:t>,</w:t>
      </w:r>
      <w:r w:rsidR="009D7F63" w:rsidRPr="0073389C">
        <w:t xml:space="preserve"> </w:t>
      </w:r>
      <w:r w:rsidR="003D6254">
        <w:t xml:space="preserve">avšak </w:t>
      </w:r>
      <w:r w:rsidR="009D7F63" w:rsidRPr="0073389C">
        <w:t xml:space="preserve">minimálne </w:t>
      </w:r>
      <w:r w:rsidR="003D6254">
        <w:t>3</w:t>
      </w:r>
      <w:r w:rsidR="003D6254" w:rsidRPr="0073389C">
        <w:t xml:space="preserve"> </w:t>
      </w:r>
      <w:r w:rsidR="003D6254" w:rsidRPr="0073389C">
        <w:lastRenderedPageBreak/>
        <w:t>pracovn</w:t>
      </w:r>
      <w:r w:rsidR="003D6254">
        <w:t>é</w:t>
      </w:r>
      <w:r w:rsidR="003D6254" w:rsidRPr="0073389C">
        <w:t xml:space="preserve"> </w:t>
      </w:r>
      <w:r w:rsidR="009D7F63" w:rsidRPr="0073389C">
        <w:t>dn</w:t>
      </w:r>
      <w:r w:rsidR="003D6254">
        <w:t>i</w:t>
      </w:r>
      <w:r w:rsidR="00B43B92" w:rsidRPr="00B43B92">
        <w:rPr>
          <w:rFonts w:cs="Arial"/>
          <w:szCs w:val="19"/>
        </w:rPr>
        <w:t xml:space="preserve"> </w:t>
      </w:r>
      <w:r w:rsidR="00B43B92" w:rsidRPr="0068047A">
        <w:rPr>
          <w:rFonts w:cs="Arial"/>
          <w:szCs w:val="19"/>
        </w:rPr>
        <w:t>od oslovenia potenciálnych dodávateľov</w:t>
      </w:r>
      <w:r w:rsidR="009D7F63" w:rsidRPr="0073389C">
        <w:t xml:space="preserve">. </w:t>
      </w:r>
      <w:r w:rsidR="00280BB0" w:rsidRPr="00280BB0">
        <w:t xml:space="preserve">Prijímateľ môže pre tento účel využiť vzor prílohy </w:t>
      </w:r>
      <w:r w:rsidR="00280BB0">
        <w:t xml:space="preserve">č. 24 </w:t>
      </w:r>
      <w:r w:rsidR="009D7F63" w:rsidRPr="0073389C">
        <w:t xml:space="preserve">Výzva na predloženie ponuky </w:t>
      </w:r>
    </w:p>
    <w:p w14:paraId="7A55D375" w14:textId="1E9BC903" w:rsidR="009D7F63" w:rsidRPr="0073389C" w:rsidRDefault="009D7F63" w:rsidP="009D7F63">
      <w:pPr>
        <w:autoSpaceDE w:val="0"/>
        <w:autoSpaceDN w:val="0"/>
        <w:adjustRightInd w:val="0"/>
        <w:spacing w:before="120" w:after="120" w:line="288" w:lineRule="auto"/>
        <w:jc w:val="both"/>
      </w:pPr>
      <w:r w:rsidRPr="0073389C">
        <w:t>Prijímateľ pri vyhodnotení prieskumu trhu v súlade s </w:t>
      </w:r>
      <w:r w:rsidR="00280BB0">
        <w:t>podmienkami stanovenými vo výzve na predloženie ponúk</w:t>
      </w:r>
      <w:r w:rsidRPr="0073389C">
        <w:t xml:space="preserve"> a skúma splnenie podmienok účasti a vyhodnocuje ponuky v súlade s kritériami stanovenými vo </w:t>
      </w:r>
      <w:r w:rsidR="00D76DD9">
        <w:t>v</w:t>
      </w:r>
      <w:r w:rsidRPr="0073389C">
        <w:t>ýzve na predkladanie ponúk</w:t>
      </w:r>
      <w:r w:rsidR="00E85179" w:rsidRPr="00E85179">
        <w:rPr>
          <w:rFonts w:cs="Arial"/>
          <w:szCs w:val="19"/>
        </w:rPr>
        <w:t xml:space="preserve"> </w:t>
      </w:r>
      <w:r w:rsidR="00E85179" w:rsidRPr="00B2338E">
        <w:rPr>
          <w:rFonts w:cs="Arial"/>
          <w:szCs w:val="19"/>
        </w:rPr>
        <w:t>a uzatvorí zmluvu/zadá objednávku v súlade s výzvou na predkladanie ponúk a s ponukou úspešného dodávateľa</w:t>
      </w:r>
      <w:r w:rsidRPr="0073389C">
        <w:t>. Prijímateľ vyhotoví zápis z</w:t>
      </w:r>
      <w:r w:rsidR="00B43B92">
        <w:t> </w:t>
      </w:r>
      <w:r w:rsidRPr="0073389C">
        <w:t>prieskumu</w:t>
      </w:r>
      <w:r w:rsidR="00B43B92">
        <w:t xml:space="preserve"> trhu</w:t>
      </w:r>
      <w:r w:rsidRPr="0073389C">
        <w:rPr>
          <w:i/>
        </w:rPr>
        <w:t xml:space="preserve"> </w:t>
      </w:r>
      <w:r w:rsidRPr="0073389C">
        <w:t xml:space="preserve">(príloha č. </w:t>
      </w:r>
      <w:r w:rsidR="001A6E82" w:rsidRPr="0073389C">
        <w:t>2</w:t>
      </w:r>
      <w:r w:rsidR="001A6E82">
        <w:t>5</w:t>
      </w:r>
      <w:r w:rsidRPr="0073389C">
        <w:t xml:space="preserve">). </w:t>
      </w:r>
    </w:p>
    <w:p w14:paraId="33CAF6ED" w14:textId="6D43049D" w:rsidR="00280BB0" w:rsidRPr="0042029B" w:rsidRDefault="00280BB0" w:rsidP="00280BB0">
      <w:pPr>
        <w:autoSpaceDE w:val="0"/>
        <w:autoSpaceDN w:val="0"/>
        <w:adjustRightInd w:val="0"/>
        <w:spacing w:before="120" w:after="120" w:line="288" w:lineRule="auto"/>
        <w:jc w:val="both"/>
      </w:pPr>
      <w:r w:rsidRPr="0042029B">
        <w:t>V prípade výnimky, ktorá nie je viazaná na finančný limit, nie je povinnosťou prijímateľa predložiť určenie a výpočet predpokladanej hodnoty zákazky. Obdobne v prípade výnimiek, ktoré sú viazané na finančné limity podlimitných zákaziek</w:t>
      </w:r>
      <w:r w:rsidR="004019DE">
        <w:t>,</w:t>
      </w:r>
      <w:r w:rsidRPr="0042029B">
        <w:t xml:space="preserve"> zákaziek s nízkou hodnotou</w:t>
      </w:r>
      <w:r w:rsidR="004019DE" w:rsidRPr="004019DE">
        <w:rPr>
          <w:rFonts w:cs="Arial"/>
          <w:szCs w:val="19"/>
        </w:rPr>
        <w:t xml:space="preserve"> </w:t>
      </w:r>
      <w:r w:rsidR="004019DE" w:rsidRPr="00407515">
        <w:rPr>
          <w:rFonts w:cs="Arial"/>
          <w:szCs w:val="19"/>
        </w:rPr>
        <w:t>a</w:t>
      </w:r>
      <w:r w:rsidR="004019DE" w:rsidRPr="00AB6258">
        <w:rPr>
          <w:rFonts w:cs="Arial"/>
          <w:szCs w:val="19"/>
        </w:rPr>
        <w:t> zákaziek podľa § 1 ods. 14 ZVO</w:t>
      </w:r>
      <w:r w:rsidRPr="0042029B">
        <w:t>, nie je potrebné určovať predpokladanú hodnotu zákazky, ale rozhodujúce je, aby zmluva, ktorá je uzatvorená s úspešným uchádzačom, bola vo finančnom limite, ktorý je spojený s možnosťou uplatnenia predmetnej výnimky</w:t>
      </w:r>
      <w:r w:rsidR="004019DE" w:rsidRPr="00AB6258">
        <w:rPr>
          <w:rFonts w:cs="Arial"/>
          <w:szCs w:val="19"/>
        </w:rPr>
        <w:t>(finančné limity sú uvádzané v EUR bez DPH)</w:t>
      </w:r>
      <w:r w:rsidRPr="0042029B">
        <w:t>. Prijímateľ pri zadávaní podlimitnej zákazky</w:t>
      </w:r>
      <w:r w:rsidR="00B43B92">
        <w:t>,</w:t>
      </w:r>
      <w:r w:rsidRPr="0042029B">
        <w:t xml:space="preserve"> zákazky s nízkou hodnotou</w:t>
      </w:r>
      <w:r w:rsidR="00B43B92" w:rsidRPr="00B43B92">
        <w:rPr>
          <w:rFonts w:cs="Arial"/>
          <w:szCs w:val="19"/>
        </w:rPr>
        <w:t xml:space="preserve"> </w:t>
      </w:r>
      <w:r w:rsidR="00B43B92" w:rsidRPr="00407515">
        <w:rPr>
          <w:rFonts w:cs="Arial"/>
          <w:szCs w:val="19"/>
        </w:rPr>
        <w:t>a</w:t>
      </w:r>
      <w:r w:rsidR="00B43B92" w:rsidRPr="00AB6258">
        <w:rPr>
          <w:rFonts w:cs="Arial"/>
          <w:szCs w:val="19"/>
        </w:rPr>
        <w:t> zákaziek podľa § 1 ods. 14 ZVO</w:t>
      </w:r>
      <w:r w:rsidRPr="0042029B">
        <w:t xml:space="preserve"> v režime výnimky nesmie zákazku umelo rozdeliť s cieľom vyhnúť sa pravidlám a postupom VO.</w:t>
      </w:r>
    </w:p>
    <w:p w14:paraId="0C6FA0E4" w14:textId="3E583106" w:rsidR="00280BB0" w:rsidRDefault="00280BB0" w:rsidP="00280BB0">
      <w:pPr>
        <w:autoSpaceDE w:val="0"/>
        <w:autoSpaceDN w:val="0"/>
        <w:adjustRightInd w:val="0"/>
        <w:spacing w:before="120" w:after="120" w:line="288" w:lineRule="auto"/>
        <w:jc w:val="both"/>
      </w:pPr>
      <w:r w:rsidRPr="0042029B">
        <w:t xml:space="preserve">Prieskum trhu slúži pre overenie hospodárnosti výdavkov zákazky, pričom </w:t>
      </w:r>
      <w:r w:rsidR="00AA04BE">
        <w:t>na</w:t>
      </w:r>
      <w:r w:rsidR="00AA04BE" w:rsidRPr="0042029B">
        <w:t xml:space="preserve"> </w:t>
      </w:r>
      <w:r w:rsidRPr="0042029B">
        <w:t>tento účel je možné aktuálnu cenovú ponuku hospodárskeho subjektu, v prospech ktorého bude zadaná zákazka v režime výnimky, porovnať s </w:t>
      </w:r>
      <w:r w:rsidR="000364DD">
        <w:t> inou cenovou ponukou alebo ponukami na rovnaký alebo porovnateľný predmet zákazky</w:t>
      </w:r>
      <w:r w:rsidR="000364DD" w:rsidRPr="0042029B" w:rsidDel="000364DD">
        <w:t xml:space="preserve"> </w:t>
      </w:r>
      <w:r w:rsidRPr="0042029B">
        <w:t>, ktoré nie sú staršie ako 6 mesiacov v porovnaní s </w:t>
      </w:r>
      <w:r w:rsidR="00AA04BE" w:rsidRPr="0068047A">
        <w:rPr>
          <w:rFonts w:cs="Arial"/>
          <w:szCs w:val="19"/>
        </w:rPr>
        <w:t>dátumom vyhotovenia cenovej ponuky</w:t>
      </w:r>
      <w:r w:rsidR="00AA04BE" w:rsidRPr="0042029B" w:rsidDel="00AA04BE">
        <w:t xml:space="preserve"> </w:t>
      </w:r>
      <w:r w:rsidRPr="0042029B">
        <w:t xml:space="preserve">hospodárskeho subjektu, ktorému sa zadáva zákazka. </w:t>
      </w:r>
      <w:r w:rsidR="00AA04BE" w:rsidRPr="00407515">
        <w:rPr>
          <w:rFonts w:cs="Arial"/>
          <w:szCs w:val="19"/>
        </w:rPr>
        <w:t>Ak sa cenová ponuka hospodárskeho subjektu, v prospech ktorého má byť zadaná zákazka, porovnáva s </w:t>
      </w:r>
      <w:r w:rsidR="000364DD" w:rsidRPr="00407515">
        <w:rPr>
          <w:rFonts w:cs="Arial"/>
          <w:szCs w:val="19"/>
        </w:rPr>
        <w:t>cenov</w:t>
      </w:r>
      <w:r w:rsidR="000364DD">
        <w:rPr>
          <w:rFonts w:cs="Arial"/>
          <w:szCs w:val="19"/>
        </w:rPr>
        <w:t>ou</w:t>
      </w:r>
      <w:r w:rsidR="000364DD" w:rsidRPr="00407515">
        <w:rPr>
          <w:rFonts w:cs="Arial"/>
          <w:szCs w:val="19"/>
        </w:rPr>
        <w:t xml:space="preserve"> </w:t>
      </w:r>
      <w:r w:rsidR="00AA04BE" w:rsidRPr="00407515">
        <w:rPr>
          <w:rFonts w:cs="Arial"/>
          <w:szCs w:val="19"/>
        </w:rPr>
        <w:t>ponuk</w:t>
      </w:r>
      <w:r w:rsidR="000364DD">
        <w:rPr>
          <w:rFonts w:cs="Arial"/>
          <w:szCs w:val="19"/>
        </w:rPr>
        <w:t>ou alebo ponukami</w:t>
      </w:r>
      <w:r w:rsidR="00AA04BE" w:rsidRPr="00407515">
        <w:rPr>
          <w:rFonts w:cs="Arial"/>
          <w:szCs w:val="19"/>
        </w:rPr>
        <w:t xml:space="preserve"> na rovnaké alebo porovnateľné predmety zákazky, ktoré boli výsledkom postupu VO alebo obstarávania, musí ísť o postupy zadávania zákaziek, v rámci ktorých neboli identifikované porušenia pravidiel a postupov podľa platnej legislatívy a metodických pokynov CKO, ktoré mali alebo mohli mať vplyv na výsledok zadávania zákazky. </w:t>
      </w:r>
      <w:r w:rsidRPr="0042029B">
        <w:t xml:space="preserve">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overenia hospodárnosti tak, že </w:t>
      </w:r>
      <w:r w:rsidR="000364DD">
        <w:t>okrem cenovej ponuky hospodárskeho subjektu, v prospech ktorého má byť zadaná zákazka, osloví so žiadosťou o predloženie cenovej ponuky minimálne ďalšie dva hospodárske subjekty alebo ak nedisponuje cenovou</w:t>
      </w:r>
      <w:r w:rsidR="000364DD" w:rsidRPr="009F1BF2">
        <w:t xml:space="preserve"> </w:t>
      </w:r>
      <w:r w:rsidR="000364DD">
        <w:t>ponukou</w:t>
      </w:r>
      <w:r w:rsidR="000364DD" w:rsidRPr="009F1BF2">
        <w:t xml:space="preserve"> hospodárskeho subjektu, v prospech ktorého má byť zadaná zákazka</w:t>
      </w:r>
      <w:r w:rsidR="000364DD">
        <w:t>, osloví v rámci prieskumu trhu so žiadosťou o predloženie cenovej ponuky minimálne tri relevantné hospodárske subjekty.</w:t>
      </w:r>
      <w:r w:rsidR="000364DD" w:rsidRPr="000364DD">
        <w:t xml:space="preserve"> </w:t>
      </w:r>
      <w:r w:rsidR="000364DD">
        <w:t xml:space="preserve">Následne prijímateľ </w:t>
      </w:r>
      <w:r w:rsidRPr="0042029B">
        <w:t xml:space="preserve">aktuálnu cenovú ponuku hospodárskeho subjektu, v prospech ktorého bude zadaná zákazka v režime výnimky, porovná s cenovými ponukami </w:t>
      </w:r>
      <w:r w:rsidR="00AA04BE" w:rsidRPr="00407515">
        <w:rPr>
          <w:rFonts w:cs="Arial"/>
          <w:szCs w:val="19"/>
        </w:rPr>
        <w:t xml:space="preserve">na rovnaké alebo porovnateľné predmety zákazky </w:t>
      </w:r>
      <w:r w:rsidRPr="0042029B">
        <w:t>minimálne</w:t>
      </w:r>
      <w:r w:rsidR="004543D0">
        <w:t xml:space="preserve"> jedného</w:t>
      </w:r>
      <w:r w:rsidRPr="0042029B">
        <w:t xml:space="preserve"> ďalš</w:t>
      </w:r>
      <w:r w:rsidR="004543D0">
        <w:t>ieho</w:t>
      </w:r>
      <w:r w:rsidRPr="0042029B">
        <w:t xml:space="preserve"> hospodársk</w:t>
      </w:r>
      <w:r w:rsidR="004543D0">
        <w:t>eho</w:t>
      </w:r>
      <w:r w:rsidRPr="0042029B">
        <w:t xml:space="preserve"> subjekt</w:t>
      </w:r>
      <w:r w:rsidR="004543D0">
        <w:t>u (ak nebolo doručených viac cenových ponúk)</w:t>
      </w:r>
      <w:r w:rsidRPr="0042029B">
        <w:t xml:space="preserve">. </w:t>
      </w:r>
      <w:r w:rsidR="004543D0">
        <w:t>H</w:t>
      </w:r>
      <w:r w:rsidRPr="0042029B">
        <w:t>ospodárske subjekty</w:t>
      </w:r>
      <w:r w:rsidR="004543D0">
        <w:t>,</w:t>
      </w:r>
      <w:r w:rsidR="004543D0" w:rsidRPr="004543D0">
        <w:t xml:space="preserve"> </w:t>
      </w:r>
      <w:r w:rsidR="004543D0">
        <w:t>ktoré sú účastníkmi prieskumu trhu,</w:t>
      </w:r>
      <w:r w:rsidRPr="0042029B">
        <w:t xml:space="preserve"> musia byť oprávnené dodávať tovar, poskytovať služby, alebo realizovať stavebné práce, ktoré tvoria predmet zákazky.</w:t>
      </w:r>
      <w:r w:rsidR="004543D0">
        <w:t xml:space="preserve"> </w:t>
      </w:r>
    </w:p>
    <w:p w14:paraId="1C946420" w14:textId="195F1A53" w:rsidR="00E55485" w:rsidRPr="0042029B" w:rsidRDefault="00E55485" w:rsidP="00280BB0">
      <w:pPr>
        <w:autoSpaceDE w:val="0"/>
        <w:autoSpaceDN w:val="0"/>
        <w:adjustRightInd w:val="0"/>
        <w:spacing w:before="120" w:after="120" w:line="288" w:lineRule="auto"/>
        <w:jc w:val="both"/>
      </w:pPr>
      <w:r w:rsidRPr="00B2338E">
        <w:rPr>
          <w:rFonts w:cs="Arial"/>
          <w:szCs w:val="19"/>
        </w:rPr>
        <w:t xml:space="preserve">Ak je zákazka v režime výnimky (napr. zadanie zákazky na poskytnutie služby verejnej vysokej škole vo finančnom limite podlimitnej zákazky), tak po identifikovaní verejnej vysokej školy, ktorej plánuje prijímateľ zadať zákazku, sa preukazuje hospodárnosť prieskumom trhu tak, že </w:t>
      </w:r>
      <w:r w:rsidR="00A03D1D">
        <w:t xml:space="preserve">prijímateľ osloví alebo identifikuje (napr. v CRZ) minimálne ďalšie dva hospodárske subjekty a </w:t>
      </w:r>
      <w:r w:rsidRPr="00B2338E">
        <w:rPr>
          <w:rFonts w:cs="Arial"/>
          <w:szCs w:val="19"/>
        </w:rPr>
        <w:t>cenovú ponuku verejnej vysokej školy porovnáva prijímateľ s cenov</w:t>
      </w:r>
      <w:r w:rsidR="00A03D1D">
        <w:rPr>
          <w:rFonts w:cs="Arial"/>
          <w:szCs w:val="19"/>
        </w:rPr>
        <w:t>ou</w:t>
      </w:r>
      <w:r w:rsidRPr="00B2338E">
        <w:rPr>
          <w:rFonts w:cs="Arial"/>
          <w:szCs w:val="19"/>
        </w:rPr>
        <w:t xml:space="preserve"> </w:t>
      </w:r>
      <w:proofErr w:type="spellStart"/>
      <w:r w:rsidRPr="00B2338E">
        <w:rPr>
          <w:rFonts w:cs="Arial"/>
          <w:szCs w:val="19"/>
        </w:rPr>
        <w:t>ponuk</w:t>
      </w:r>
      <w:r w:rsidR="00A03D1D">
        <w:rPr>
          <w:rFonts w:cs="Arial"/>
          <w:szCs w:val="19"/>
        </w:rPr>
        <w:t>ou</w:t>
      </w:r>
      <w:r w:rsidRPr="00B2338E">
        <w:rPr>
          <w:rFonts w:cs="Arial"/>
          <w:szCs w:val="19"/>
        </w:rPr>
        <w:t>i</w:t>
      </w:r>
      <w:proofErr w:type="spellEnd"/>
      <w:r w:rsidRPr="00B2338E">
        <w:rPr>
          <w:rFonts w:cs="Arial"/>
          <w:szCs w:val="19"/>
        </w:rPr>
        <w:t xml:space="preserve"> </w:t>
      </w:r>
      <w:r w:rsidR="00A03D1D">
        <w:t xml:space="preserve">(ak bola v rámci prieskumu trhu doručená iba jedna ďalšia ponuka) alebo ponukami </w:t>
      </w:r>
      <w:r w:rsidRPr="00B2338E">
        <w:rPr>
          <w:rFonts w:cs="Arial"/>
          <w:szCs w:val="19"/>
        </w:rPr>
        <w:t xml:space="preserve">iných hospodárskych subjektov, ktoré pôsobia na trhu v danej oblasti, pričom to nemusia byť nevyhnutne len </w:t>
      </w:r>
      <w:r w:rsidR="00A03D1D">
        <w:rPr>
          <w:rFonts w:cs="Arial"/>
          <w:szCs w:val="19"/>
        </w:rPr>
        <w:t xml:space="preserve">iné </w:t>
      </w:r>
      <w:r w:rsidRPr="00B2338E">
        <w:rPr>
          <w:rFonts w:cs="Arial"/>
          <w:szCs w:val="19"/>
        </w:rPr>
        <w:t xml:space="preserve">verejné vysoké školy, ale môžu to byť aj </w:t>
      </w:r>
      <w:r w:rsidR="00A03D1D">
        <w:rPr>
          <w:rFonts w:cs="Arial"/>
          <w:szCs w:val="19"/>
        </w:rPr>
        <w:t xml:space="preserve">iné </w:t>
      </w:r>
      <w:r w:rsidRPr="00B2338E">
        <w:rPr>
          <w:rFonts w:cs="Arial"/>
          <w:szCs w:val="19"/>
        </w:rPr>
        <w:t>obchodné spoločnosti, ktoré sú oprávnené dodávať tovar, poskytovať služby, alebo realizovať stavebné práce, ktoré tvoria predmet zákazky.</w:t>
      </w:r>
    </w:p>
    <w:p w14:paraId="6DA756E1" w14:textId="23D0DB44" w:rsidR="00C43500" w:rsidRDefault="00C43500" w:rsidP="009D7F63">
      <w:pPr>
        <w:autoSpaceDE w:val="0"/>
        <w:autoSpaceDN w:val="0"/>
        <w:adjustRightInd w:val="0"/>
        <w:spacing w:before="120" w:after="120" w:line="288" w:lineRule="auto"/>
        <w:jc w:val="both"/>
      </w:pPr>
      <w:r w:rsidRPr="00C340D9">
        <w:rPr>
          <w:b/>
          <w:i/>
          <w:color w:val="FF0000"/>
        </w:rPr>
        <w:t>Povinnosť prijímateľa:</w:t>
      </w:r>
      <w:r w:rsidR="00AA04BE" w:rsidRPr="00AA04BE">
        <w:rPr>
          <w:rFonts w:cs="Arial"/>
          <w:szCs w:val="19"/>
        </w:rPr>
        <w:t xml:space="preserve"> </w:t>
      </w:r>
      <w:r w:rsidR="00AA04BE">
        <w:rPr>
          <w:rFonts w:cs="Arial"/>
          <w:szCs w:val="19"/>
        </w:rPr>
        <w:t>V</w:t>
      </w:r>
      <w:r w:rsidR="00AA04BE" w:rsidRPr="00517B0A">
        <w:rPr>
          <w:rFonts w:cs="Arial"/>
          <w:szCs w:val="19"/>
        </w:rPr>
        <w:t xml:space="preserve"> prípade zadávania zákazky </w:t>
      </w:r>
      <w:r w:rsidR="00AA04BE" w:rsidRPr="0068047A">
        <w:rPr>
          <w:rFonts w:cs="Arial"/>
          <w:szCs w:val="19"/>
        </w:rPr>
        <w:t>podľa § 1 ods. 2 písm. c) ZVO na nadobúdanie existujúcich stavieb alebo nájom existujúcich stavieb a iných nehnuteľností alebo nadobúdanie práv k nim akýmkoľvek spôsobom financovania je</w:t>
      </w:r>
      <w:r w:rsidRPr="00C340D9">
        <w:rPr>
          <w:b/>
          <w:i/>
          <w:color w:val="FF0000"/>
        </w:rPr>
        <w:t xml:space="preserve"> </w:t>
      </w:r>
      <w:r w:rsidR="00AA04BE">
        <w:t>p</w:t>
      </w:r>
      <w:r w:rsidR="00280BB0" w:rsidRPr="0042029B">
        <w:t>rijímateľ je povinný vykonať prieskum trhu, ktorým sa má preukázať hospodárnosť</w:t>
      </w:r>
      <w:r w:rsidR="00AA04BE" w:rsidRPr="00AA04BE">
        <w:rPr>
          <w:rFonts w:cs="Arial"/>
          <w:szCs w:val="19"/>
        </w:rPr>
        <w:t xml:space="preserve"> </w:t>
      </w:r>
      <w:r w:rsidR="00AA04BE" w:rsidRPr="0068047A">
        <w:rPr>
          <w:rFonts w:cs="Arial"/>
          <w:szCs w:val="19"/>
        </w:rPr>
        <w:t>alebo sa hospodárnosť výdavkov overí na základe znaleckého posudku</w:t>
      </w:r>
      <w:r w:rsidR="00280BB0" w:rsidRPr="0042029B">
        <w:t xml:space="preserve">. </w:t>
      </w:r>
      <w:r w:rsidR="00A03D1D" w:rsidRPr="004B21CB">
        <w:t xml:space="preserve">Znalecký posudok </w:t>
      </w:r>
      <w:r w:rsidR="00A03D1D">
        <w:t xml:space="preserve">(ak sa použije na preukázanie hospodárnosti) </w:t>
      </w:r>
      <w:r w:rsidR="00A03D1D" w:rsidRPr="004B21CB">
        <w:t>preukazujúci hospodárnosť zadania zá</w:t>
      </w:r>
      <w:r w:rsidR="00A03D1D">
        <w:t>kazky, nesmie byť v čase uzavretia</w:t>
      </w:r>
      <w:r w:rsidR="00A03D1D" w:rsidRPr="004B21CB">
        <w:t xml:space="preserve"> nájomnej zmluvy starší ako 6 mesiacov</w:t>
      </w:r>
      <w:r w:rsidR="00A03D1D">
        <w:t>.</w:t>
      </w:r>
      <w:r w:rsidR="00A03D1D" w:rsidRPr="001B411C">
        <w:t xml:space="preserve"> </w:t>
      </w:r>
      <w:r w:rsidRPr="001B411C">
        <w:t>Ak prijíma</w:t>
      </w:r>
      <w:r w:rsidRPr="001F7F84">
        <w:t xml:space="preserve">teľ zadá zákazku na nadobúdanie existujúcich stavieb alebo nájom existujúcich stavieb a iných nehnuteľností </w:t>
      </w:r>
      <w:r w:rsidR="00AA04BE" w:rsidRPr="0068047A">
        <w:rPr>
          <w:rFonts w:cs="Arial"/>
          <w:szCs w:val="19"/>
        </w:rPr>
        <w:t xml:space="preserve">prieskumom trhu </w:t>
      </w:r>
      <w:r w:rsidRPr="001F7F84">
        <w:t xml:space="preserve">uchádzačovi, ktorý neponúkne najnižšiu cenu, musí svoje rozhodnutie o zadaní zákazky riadne odôvodniť s ohľadom na </w:t>
      </w:r>
      <w:r w:rsidRPr="001F7F84">
        <w:lastRenderedPageBreak/>
        <w:t>dodržanie pravidiel hospodárnosti.</w:t>
      </w:r>
      <w:r w:rsidR="00AA04BE" w:rsidRPr="0068047A">
        <w:rPr>
          <w:rFonts w:cs="Arial"/>
          <w:szCs w:val="19"/>
        </w:rPr>
        <w:t xml:space="preserve"> Informácia</w:t>
      </w:r>
      <w:r w:rsidR="00AA04BE" w:rsidRPr="003C06CA">
        <w:rPr>
          <w:rFonts w:cs="Arial"/>
          <w:szCs w:val="19"/>
        </w:rPr>
        <w:t xml:space="preserve"> o možnosti zadať zákazku uchádzačovi, ktorý neponúkne najnižšiu cenu, bude súčasťou výzvy na predkladanie ponúk, ak prijímateľ osloví min. 3 vybraných záujemcov so žiadosťou o predloženie ponuky, pričom prijímateľ uvedie vo výzve na predkladanie ponúk skutočnosti, ktoré v tomto prípade môže zohľadniť (ak by vyhodnotil ako úspešného, uchádzača s vyššou cenou). </w:t>
      </w:r>
      <w:r w:rsidRPr="001F7F84">
        <w:t>V rámci prieskumu trhu má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w:t>
      </w:r>
      <w:r w:rsidR="00AA04BE" w:rsidRPr="00AA04BE">
        <w:rPr>
          <w:rFonts w:cs="Arial"/>
          <w:szCs w:val="19"/>
        </w:rPr>
        <w:t xml:space="preserve"> </w:t>
      </w:r>
      <w:r w:rsidR="00AA04BE" w:rsidRPr="003C06CA">
        <w:rPr>
          <w:rFonts w:cs="Arial"/>
          <w:szCs w:val="19"/>
        </w:rPr>
        <w:t>a princípy uvedené v tejto kapitole príručky</w:t>
      </w:r>
      <w:r w:rsidRPr="001F7F84">
        <w:t xml:space="preserve">. Pre účely preukázania hospodárnosti výdavkov je možné využiť aj inštitút znaleckého posudku, ktorý </w:t>
      </w:r>
      <w:r w:rsidR="00AA04BE" w:rsidRPr="003C06CA">
        <w:rPr>
          <w:rFonts w:cs="Arial"/>
          <w:szCs w:val="19"/>
        </w:rPr>
        <w:t>v tomto prípade môže nahradiť</w:t>
      </w:r>
      <w:r w:rsidR="00AA04BE">
        <w:t xml:space="preserve"> </w:t>
      </w:r>
      <w:r w:rsidRPr="001F7F84">
        <w:t>prieskum trhu.</w:t>
      </w:r>
      <w:r w:rsidR="00AA04BE" w:rsidRPr="00AA04BE">
        <w:rPr>
          <w:rFonts w:cs="Arial"/>
          <w:szCs w:val="19"/>
        </w:rPr>
        <w:t xml:space="preserve"> </w:t>
      </w:r>
      <w:r w:rsidR="00AA04BE" w:rsidRPr="003C06CA">
        <w:rPr>
          <w:rFonts w:cs="Arial"/>
          <w:szCs w:val="19"/>
        </w:rPr>
        <w:t xml:space="preserve">Náklady na </w:t>
      </w:r>
      <w:r w:rsidR="00AA04BE">
        <w:rPr>
          <w:rFonts w:cs="Arial"/>
          <w:szCs w:val="19"/>
        </w:rPr>
        <w:t xml:space="preserve">vyhotovenie </w:t>
      </w:r>
      <w:r w:rsidR="00AA04BE" w:rsidRPr="003C06CA">
        <w:rPr>
          <w:rFonts w:cs="Arial"/>
          <w:szCs w:val="19"/>
        </w:rPr>
        <w:t>znaleck</w:t>
      </w:r>
      <w:r w:rsidR="00AA04BE">
        <w:rPr>
          <w:rFonts w:cs="Arial"/>
          <w:szCs w:val="19"/>
        </w:rPr>
        <w:t>ého posudku</w:t>
      </w:r>
      <w:r w:rsidR="00AA04BE" w:rsidRPr="003C06CA">
        <w:rPr>
          <w:rFonts w:cs="Arial"/>
          <w:szCs w:val="19"/>
        </w:rPr>
        <w:t xml:space="preserve"> znáša prijímateľ.</w:t>
      </w:r>
    </w:p>
    <w:p w14:paraId="7C990398" w14:textId="486E98D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r w:rsidR="00280BB0">
        <w:t xml:space="preserve"> </w:t>
      </w:r>
      <w:r w:rsidR="00280BB0" w:rsidRPr="00280BB0">
        <w:t>Obdobne zákazky spojené s dodaním hnuteľného tovaru (napr. kancelárske vybavenie prenajatých priestorov) nespadajú pod režim výnimky podľa § 1 ods. 2 písm. c) ZVO.</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07BE610C" w14:textId="5B591D02" w:rsidR="00280BB0" w:rsidRPr="00280BB0" w:rsidRDefault="00914736" w:rsidP="00280BB0">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w:t>
      </w:r>
      <w:r w:rsidR="00280BB0">
        <w:t>, písm. q)</w:t>
      </w:r>
      <w:r w:rsidRPr="001F7F84">
        <w:t xml:space="preserve"> alebo písm. </w:t>
      </w:r>
      <w:r w:rsidR="00280BB0">
        <w:t>u</w:t>
      </w:r>
      <w:r w:rsidRPr="001F7F84">
        <w:t>) ZVO je prijímateľ povinný vykonať deklaratórny prieskum</w:t>
      </w:r>
      <w:r w:rsidR="00280BB0">
        <w:t xml:space="preserve"> na overenie hospodárnosti</w:t>
      </w:r>
      <w:r w:rsidRPr="001F7F84">
        <w:t>, ktorým preukáže, že zákazka, ktorá bude zadaná priamo dodávateľovi v zmysle § 1 ods. 12 písm. d)</w:t>
      </w:r>
      <w:r w:rsidR="00280BB0">
        <w:t>, písm. q)</w:t>
      </w:r>
      <w:r w:rsidRPr="001F7F84">
        <w:t xml:space="preserve"> alebo písm. </w:t>
      </w:r>
      <w:r w:rsidR="00280BB0">
        <w:t>u</w:t>
      </w:r>
      <w:r w:rsidRPr="001F7F84">
        <w:t xml:space="preserve">) ZVO je hospodárnejšia oproti výsledkom zisteným v rámci prieskumu trhu. </w:t>
      </w:r>
      <w:r w:rsidR="00280BB0" w:rsidRPr="00280BB0">
        <w:t xml:space="preserve">Deklaratórny prieskum trhu na overenie hospodárnosti môže prijímateľ vykonať ako: </w:t>
      </w:r>
    </w:p>
    <w:p w14:paraId="2D9DC41B" w14:textId="2C5C0E85" w:rsidR="00280BB0" w:rsidRPr="00280BB0" w:rsidRDefault="00280BB0" w:rsidP="005B7173">
      <w:pPr>
        <w:numPr>
          <w:ilvl w:val="0"/>
          <w:numId w:val="117"/>
        </w:numPr>
        <w:autoSpaceDE w:val="0"/>
        <w:autoSpaceDN w:val="0"/>
        <w:adjustRightInd w:val="0"/>
        <w:spacing w:line="288" w:lineRule="auto"/>
        <w:jc w:val="both"/>
      </w:pPr>
      <w:r w:rsidRPr="00280BB0">
        <w:t>prieskum trhu</w:t>
      </w:r>
      <w:r w:rsidR="00AA04BE" w:rsidRPr="00AA04BE">
        <w:rPr>
          <w:rFonts w:cs="Arial"/>
          <w:szCs w:val="19"/>
        </w:rPr>
        <w:t xml:space="preserve"> </w:t>
      </w:r>
      <w:r w:rsidR="00AA04BE">
        <w:rPr>
          <w:rFonts w:cs="Arial"/>
          <w:szCs w:val="19"/>
        </w:rPr>
        <w:t>oslovením potenciálnych dodávateľov</w:t>
      </w:r>
      <w:r w:rsidRPr="00280BB0">
        <w:t xml:space="preserve">, </w:t>
      </w:r>
    </w:p>
    <w:p w14:paraId="187902DF" w14:textId="77777777" w:rsidR="00280BB0" w:rsidRPr="00280BB0" w:rsidRDefault="00280BB0" w:rsidP="005B7173">
      <w:pPr>
        <w:numPr>
          <w:ilvl w:val="0"/>
          <w:numId w:val="117"/>
        </w:numPr>
        <w:autoSpaceDE w:val="0"/>
        <w:autoSpaceDN w:val="0"/>
        <w:adjustRightInd w:val="0"/>
        <w:spacing w:line="288" w:lineRule="auto"/>
        <w:jc w:val="both"/>
      </w:pPr>
      <w:r w:rsidRPr="00280BB0">
        <w:t xml:space="preserve">porovnanie s predchádzajúcim alebo aktuálnym plnením na rovnaký alebo porovnateľný predmet zákazky, </w:t>
      </w:r>
    </w:p>
    <w:p w14:paraId="756FEE4A" w14:textId="630A43E0" w:rsidR="00280BB0" w:rsidRPr="00280BB0" w:rsidRDefault="00280BB0" w:rsidP="005B7173">
      <w:pPr>
        <w:numPr>
          <w:ilvl w:val="0"/>
          <w:numId w:val="117"/>
        </w:numPr>
        <w:autoSpaceDE w:val="0"/>
        <w:autoSpaceDN w:val="0"/>
        <w:adjustRightInd w:val="0"/>
        <w:spacing w:line="288" w:lineRule="auto"/>
        <w:jc w:val="both"/>
      </w:pPr>
      <w:r w:rsidRPr="00280BB0">
        <w:t>prieskum trhu prostredníctvom informácií z webu (napr. zverejnené cenníky)</w:t>
      </w:r>
      <w:r w:rsidR="00AA04BE" w:rsidRPr="00AA04BE">
        <w:rPr>
          <w:rFonts w:cs="Arial"/>
          <w:szCs w:val="19"/>
        </w:rPr>
        <w:t xml:space="preserve"> </w:t>
      </w:r>
      <w:r w:rsidR="00AA04BE">
        <w:rPr>
          <w:rFonts w:cs="Arial"/>
          <w:szCs w:val="19"/>
        </w:rPr>
        <w:t>alebo prostredníctvom iným spôsobom identifikovaných relevantných cenových ponúk potenciálnych dodávateľov</w:t>
      </w:r>
      <w:r w:rsidRPr="00280BB0">
        <w:t>.</w:t>
      </w:r>
    </w:p>
    <w:p w14:paraId="5B26727D" w14:textId="401A9BFB" w:rsidR="00803DB1" w:rsidRPr="00803DB1" w:rsidRDefault="00803DB1" w:rsidP="00874BCC">
      <w:pPr>
        <w:autoSpaceDE w:val="0"/>
        <w:autoSpaceDN w:val="0"/>
        <w:adjustRightInd w:val="0"/>
        <w:spacing w:before="120" w:after="120" w:line="288" w:lineRule="auto"/>
        <w:jc w:val="both"/>
        <w:rPr>
          <w:rFonts w:cs="Arial"/>
          <w:szCs w:val="19"/>
        </w:rPr>
      </w:pPr>
      <w:r>
        <w:t xml:space="preserve">V prípade zadávania zákazky podľa § 1 ods. 12 písm. q) ZVO, ktorej predmetom je poskytnutie služieb, ktorých odberateľom je akýkoľvek verejný obstarávateľ a dodávateľom verejný obstarávateľ prostredníctvom svojho </w:t>
      </w:r>
      <w:r w:rsidRPr="007353F8">
        <w:t>účelové</w:t>
      </w:r>
      <w:r>
        <w:t>ho</w:t>
      </w:r>
      <w:r w:rsidRPr="007353F8">
        <w:t xml:space="preserve"> zariadenia v majetku štátu na zabezpečenie aktivít ministerstiev, ich podriadených organizácií a ostatných orgánov štátnej správy</w:t>
      </w:r>
      <w:r>
        <w:t>, ktoré priamo poskytuje službu tvoriacu predmet zákazky (napr. stravovacie služby</w:t>
      </w:r>
      <w:r w:rsidRPr="00BF445E">
        <w:t xml:space="preserve"> poskytuje verejný obstarávateľ prostredníctvom svojich vlastných zamestnancov</w:t>
      </w:r>
      <w:r>
        <w:t>), sa nevyžaduje</w:t>
      </w:r>
      <w:r w:rsidRPr="007353F8">
        <w:t xml:space="preserve"> vykonanie prieskumu trhu</w:t>
      </w:r>
      <w:r>
        <w:t xml:space="preserve">. Cenové ponuky účelových zariadení sú spravidla výhodnejšie ako cenové ponuky komerčných hospodárskych subjektov na tento typ služieb (napr. zákazky na organizovanie podujatí), a tak prieskum trhu predstavuje zbytočnú administratívnu záťaž pre prijímateľov. Povinnosť využívať účelové zariadenia vyplýva pre verejných obstarávateľov podľa § 7 ods. 1 písm. a) ZVO z Uznesenia vlády č. 344/2011 </w:t>
      </w:r>
      <w:r w:rsidRPr="00993457">
        <w:t>k povinnosti využívať účelové zariadenia v majetku štátu na zabezpečenie aktivít ministerstiev, ich podriadených organizácií a ostatných orgánov štátnej správy</w:t>
      </w:r>
      <w:r>
        <w:t>.</w:t>
      </w:r>
      <w:r w:rsidRPr="00733AD9">
        <w:t xml:space="preserve"> </w:t>
      </w:r>
      <w:r>
        <w:t>Uvedené nezbavuje prijímateľa pri zadávaní zákazky tohto typu postupovať tak, aby vynaložené náklady na predmet zákazky boli v čase zadávania zákazky hospodárne.</w:t>
      </w:r>
    </w:p>
    <w:p w14:paraId="766B757B" w14:textId="1D61AE2C" w:rsidR="00803DB1" w:rsidRDefault="00803DB1" w:rsidP="00803DB1">
      <w:pPr>
        <w:autoSpaceDE w:val="0"/>
        <w:autoSpaceDN w:val="0"/>
        <w:adjustRightInd w:val="0"/>
        <w:spacing w:before="120" w:after="120" w:line="288" w:lineRule="auto"/>
        <w:jc w:val="both"/>
      </w:pPr>
      <w:r>
        <w:t>V prípade zákaziek nespadajúcich pod ZVO (napr. zákazky podľa § 1 ods. 4 ZVO alebo podľa § 1 ods. 12 písm. v) ZVO), ktoré súvisia s</w:t>
      </w:r>
      <w:r w:rsidRPr="00993457">
        <w:t xml:space="preserve"> </w:t>
      </w:r>
      <w:r>
        <w:t>mimoriadnou situáciou spôsobenou</w:t>
      </w:r>
      <w:r w:rsidRPr="00993457">
        <w:t xml:space="preserve"> </w:t>
      </w:r>
      <w:r>
        <w:t>šírením vírusu</w:t>
      </w:r>
      <w:r w:rsidRPr="00993457">
        <w:t xml:space="preserve"> COVID-19</w:t>
      </w:r>
      <w:r>
        <w:t xml:space="preserve">, t. j. týkajú sa  </w:t>
      </w:r>
      <w:r w:rsidRPr="00281F58">
        <w:t>napr. neodkladných nákupo</w:t>
      </w:r>
      <w:r>
        <w:t>v</w:t>
      </w:r>
      <w:r w:rsidRPr="00281F58">
        <w:t xml:space="preserve"> zdravotníckych pomôcok, príp. osobných ochranných pomôcok akými sú rúška, respirátory, pľúcne ventilátory, či dezinfekcie</w:t>
      </w:r>
      <w:r>
        <w:t xml:space="preserve">, </w:t>
      </w:r>
      <w:r w:rsidRPr="0019674A">
        <w:t>sa nevyžaduje vykonanie prieskumu trhu</w:t>
      </w:r>
      <w:r>
        <w:t xml:space="preserve"> podľa odseku 4</w:t>
      </w:r>
      <w:r w:rsidRPr="0019674A">
        <w:t xml:space="preserve">, nakoľko prijímateľ má z dôvodu ochrany verejného zdravia záujem zabezpečiť realizáciu týchto typov zákaziek bezodkladne. Uvedené nezbavuje prijímateľa pri zadávaní zákazky tohto typu postupovať tak, aby </w:t>
      </w:r>
      <w:r w:rsidRPr="0019674A">
        <w:lastRenderedPageBreak/>
        <w:t>vynaložené náklady na predmet zákazky boli v čase zadávania zákazky hospodárne.</w:t>
      </w:r>
      <w:r w:rsidRPr="003007A1">
        <w:t xml:space="preserve"> </w:t>
      </w:r>
      <w:r>
        <w:t xml:space="preserve">V prípadoch podľa tohto odseku musí vždy existovať </w:t>
      </w:r>
      <w:r w:rsidRPr="0019674A">
        <w:t>p</w:t>
      </w:r>
      <w:r w:rsidRPr="003007A1">
        <w:t xml:space="preserve">ríčinná súvislosť medzi </w:t>
      </w:r>
      <w:r>
        <w:t xml:space="preserve">mimoriadnou situáciou spôsobenou šírením vírusu COVID-19 </w:t>
      </w:r>
      <w:r w:rsidRPr="003007A1">
        <w:t xml:space="preserve">a mimoriadnou naliehavosťou </w:t>
      </w:r>
      <w:r>
        <w:t xml:space="preserve">obstarať predmet zákazky, a tým </w:t>
      </w:r>
      <w:r w:rsidRPr="003007A1">
        <w:t xml:space="preserve">uspokojiť bezprostredné potreby </w:t>
      </w:r>
      <w:r>
        <w:t xml:space="preserve">prijímateľa </w:t>
      </w:r>
      <w:r w:rsidRPr="003007A1">
        <w:t>vo veľmi krátkom čase.</w:t>
      </w:r>
    </w:p>
    <w:p w14:paraId="6DC72E46" w14:textId="471428C5" w:rsidR="00280BB0" w:rsidRPr="00AD07E2" w:rsidRDefault="00AA04BE" w:rsidP="00AD07E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AD07E2">
        <w:rPr>
          <w:b/>
          <w:i/>
        </w:rPr>
        <w:t xml:space="preserve">Dôležité upozornenie: </w:t>
      </w:r>
      <w:r w:rsidR="00280BB0" w:rsidRPr="001549ED">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r w:rsidR="00280BB0" w:rsidRPr="00AD07E2">
        <w:rPr>
          <w:b/>
          <w:i/>
        </w:rPr>
        <w:t>.</w:t>
      </w:r>
    </w:p>
    <w:p w14:paraId="7DF99203" w14:textId="0864258F" w:rsidR="00280BB0" w:rsidRPr="00280BB0" w:rsidRDefault="00280BB0" w:rsidP="00280BB0">
      <w:pPr>
        <w:autoSpaceDE w:val="0"/>
        <w:autoSpaceDN w:val="0"/>
        <w:adjustRightInd w:val="0"/>
        <w:spacing w:before="120" w:after="120" w:line="288" w:lineRule="auto"/>
        <w:jc w:val="both"/>
      </w:pPr>
      <w:r w:rsidRPr="00280BB0">
        <w:t>V prípade zákaziek</w:t>
      </w:r>
      <w:r w:rsidR="00AA04BE" w:rsidRPr="00AA04BE">
        <w:rPr>
          <w:rFonts w:cs="Arial"/>
          <w:szCs w:val="19"/>
        </w:rPr>
        <w:t xml:space="preserve"> </w:t>
      </w:r>
      <w:r w:rsidR="00AA04BE" w:rsidRPr="003C06CA">
        <w:rPr>
          <w:rFonts w:cs="Arial"/>
          <w:szCs w:val="19"/>
        </w:rPr>
        <w:t>nespadajúcich pod ZVO, ktoré nie sú zákazkami podľa § 1 ods. 14 ZVO</w:t>
      </w:r>
      <w:r w:rsidRPr="00280BB0">
        <w:t>, je možné určiť úspešného uchádzača priamym zadaním (týka sa aj prípadov, ktoré sú spájané s povinným prieskumom trhu), ak poskytovateľ vo vzťahu k predmetu zákazky určil na dané výdavky finančné limity</w:t>
      </w:r>
      <w:r w:rsidR="00AA04BE" w:rsidRPr="00AA04BE">
        <w:rPr>
          <w:rFonts w:cs="Arial"/>
          <w:szCs w:val="19"/>
        </w:rPr>
        <w:t xml:space="preserve"> </w:t>
      </w:r>
      <w:r w:rsidR="00AA04BE" w:rsidRPr="00226B82">
        <w:rPr>
          <w:rFonts w:cs="Arial"/>
          <w:szCs w:val="19"/>
        </w:rPr>
        <w:t xml:space="preserve">percentuálne limity alebo </w:t>
      </w:r>
      <w:proofErr w:type="spellStart"/>
      <w:r w:rsidR="00AA04BE" w:rsidRPr="00226B82">
        <w:rPr>
          <w:rFonts w:cs="Arial"/>
          <w:szCs w:val="19"/>
        </w:rPr>
        <w:t>benchmarky</w:t>
      </w:r>
      <w:proofErr w:type="spellEnd"/>
      <w:r w:rsidRPr="00280BB0">
        <w:t>, ktoré zohľadňujú dodržanie pravidiel hospodárnosti v súlade s metodickým pokynom CKO č. 18 k overovaniu hospodárnosti výdavkov.</w:t>
      </w:r>
    </w:p>
    <w:p w14:paraId="7A1343EB" w14:textId="32A96BC7" w:rsidR="00914736" w:rsidRDefault="00AA04BE" w:rsidP="009D7F63">
      <w:pPr>
        <w:autoSpaceDE w:val="0"/>
        <w:autoSpaceDN w:val="0"/>
        <w:adjustRightInd w:val="0"/>
        <w:spacing w:before="120" w:after="120" w:line="288" w:lineRule="auto"/>
        <w:jc w:val="both"/>
        <w:rPr>
          <w:rFonts w:cs="Arial"/>
          <w:szCs w:val="19"/>
        </w:rPr>
      </w:pPr>
      <w:r w:rsidRPr="00226B82">
        <w:rPr>
          <w:rFonts w:cs="Arial"/>
          <w:szCs w:val="19"/>
        </w:rPr>
        <w:t>Od 1.1.2019 je účinná novela ZVO, ktorá zaviedla novú kategóriu zákaziek, na ktoré sa nevzťahuje pôsobnosť ZVO, tzv. „zákazky malého rozsahu“ podľa § 1 ods. 14 ZVO, ktorých predpokladaná hodnota je nižšia ako 5 000 EUR v priebehu kalendárneho roka alebo počas platnosti zmluvy, ak sa zmluva uzatvára na dlhšie obdobie ako jeden kalendárny rok. V prípade zákaziek do 5 000 EUR</w:t>
      </w:r>
      <w:r w:rsidR="00E50572">
        <w:rPr>
          <w:rFonts w:cs="Arial"/>
          <w:szCs w:val="19"/>
        </w:rPr>
        <w:t xml:space="preserve"> bez DPH</w:t>
      </w:r>
      <w:r w:rsidRPr="00226B82">
        <w:rPr>
          <w:rFonts w:cs="Arial"/>
          <w:szCs w:val="19"/>
        </w:rPr>
        <w:t xml:space="preserve">, ktoré spĺňajú podmienky podľa § 1 ods. 14 ZVO, je možné určiť úspešného uchádzača priamym zadaním, pričom hospodárnosť bude overená v rámci finančnej kontroly. </w:t>
      </w:r>
      <w:r>
        <w:rPr>
          <w:rFonts w:cs="Arial"/>
          <w:szCs w:val="19"/>
        </w:rPr>
        <w:t>Poskytovateľ</w:t>
      </w:r>
      <w:r w:rsidRPr="00226B82">
        <w:rPr>
          <w:rFonts w:cs="Arial"/>
          <w:szCs w:val="19"/>
        </w:rPr>
        <w:t xml:space="preserve"> v rámci kontroly takto vznik</w:t>
      </w:r>
      <w:r>
        <w:rPr>
          <w:rFonts w:cs="Arial"/>
          <w:szCs w:val="19"/>
        </w:rPr>
        <w:t>n</w:t>
      </w:r>
      <w:r w:rsidRPr="00226B82">
        <w:rPr>
          <w:rFonts w:cs="Arial"/>
          <w:szCs w:val="19"/>
        </w:rPr>
        <w:t>utých výdavkov využije primerané nástroje na overenie hospodárnosti.</w:t>
      </w:r>
    </w:p>
    <w:p w14:paraId="4D4B761A" w14:textId="77777777" w:rsidR="00E50572" w:rsidRDefault="00E50572" w:rsidP="00E50572">
      <w:pPr>
        <w:autoSpaceDE w:val="0"/>
        <w:autoSpaceDN w:val="0"/>
        <w:adjustRightInd w:val="0"/>
        <w:spacing w:line="288" w:lineRule="auto"/>
        <w:jc w:val="both"/>
        <w:rPr>
          <w:rFonts w:cs="Arial"/>
          <w:szCs w:val="19"/>
        </w:rPr>
      </w:pPr>
      <w:r w:rsidRPr="00E50572">
        <w:rPr>
          <w:rFonts w:cs="Arial"/>
          <w:b/>
          <w:i/>
          <w:color w:val="FF0000"/>
          <w:szCs w:val="19"/>
        </w:rPr>
        <w:t>Povinnosť prijímateľa:</w:t>
      </w:r>
      <w:r w:rsidRPr="00735615">
        <w:rPr>
          <w:rFonts w:cs="Arial"/>
          <w:b/>
          <w:i/>
          <w:color w:val="FF0000"/>
          <w:szCs w:val="19"/>
        </w:rPr>
        <w:t xml:space="preserve"> </w:t>
      </w:r>
      <w:r w:rsidRPr="00B2338E">
        <w:rPr>
          <w:rFonts w:cs="Arial"/>
          <w:szCs w:val="19"/>
        </w:rPr>
        <w:t>Prijímateľ je pri zadávaní zákazky do 5 000 EUR bez DPH podľa § 1 ods. 14 ZVO povinný predložiť poskytovateľovi vyhlásenie, že v priebehu kalendárneho roka neobstará rovnaký predmet zákazky v celkovej hodnote vyššej ako 5 000 EUR bez DPH.</w:t>
      </w:r>
    </w:p>
    <w:p w14:paraId="707AA01B" w14:textId="77777777" w:rsidR="00AA04BE" w:rsidRDefault="00AA04BE" w:rsidP="009D7F63">
      <w:pPr>
        <w:autoSpaceDE w:val="0"/>
        <w:autoSpaceDN w:val="0"/>
        <w:adjustRightInd w:val="0"/>
        <w:spacing w:before="120" w:after="120" w:line="288" w:lineRule="auto"/>
        <w:jc w:val="both"/>
        <w:rPr>
          <w:b/>
          <w:i/>
          <w:color w:val="FF0000"/>
        </w:rPr>
      </w:pPr>
    </w:p>
    <w:p w14:paraId="0E766E85" w14:textId="3F6B6A51" w:rsidR="00AA04BE" w:rsidRPr="001F7F84" w:rsidRDefault="00AA04BE" w:rsidP="00AA04BE">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008D5DB2" w:rsidRPr="00851049">
        <w:rPr>
          <w:rFonts w:cs="Arial"/>
          <w:szCs w:val="19"/>
        </w:rPr>
        <w:t>V prípade, že výdavky prijímateľa na rovnaké alebo podobné tovary/služby/práce tvoriace jeden logický celok (ktorého PHZ by sa podľa ZVO mala spočítať za účelom určenia finančného limitu zákazky) plánované v príslušnom rozpočte projektu prijímateľa (resp. viacerých projektov), presahujúceho jeden kalendárny rok, spolu s takýmito výdavkami financovanými z vlastných zdrojov prijímateľa majú hodnotu 5 000 EUR a viac a nejde o zákazku nespadajúcu pod ZVO, ktorá je výnimkou aj podľa § 1 ods. 2 až 13 ZVO, nejde o tzv. „zákazku malého rozsahu“, ale o zákazku s nízkou hodnotou.</w:t>
      </w:r>
    </w:p>
    <w:p w14:paraId="147CAFF1" w14:textId="77777777" w:rsidR="00AA04BE" w:rsidRDefault="00AA04BE" w:rsidP="009D7F63">
      <w:pPr>
        <w:autoSpaceDE w:val="0"/>
        <w:autoSpaceDN w:val="0"/>
        <w:adjustRightInd w:val="0"/>
        <w:spacing w:before="120" w:after="120" w:line="288" w:lineRule="auto"/>
        <w:jc w:val="both"/>
        <w:rPr>
          <w:b/>
          <w:i/>
          <w:color w:val="00B0F0"/>
        </w:rPr>
      </w:pPr>
    </w:p>
    <w:p w14:paraId="7A55D377" w14:textId="6EEA75E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w:t>
      </w:r>
      <w:r w:rsidR="005A6FA5">
        <w:rPr>
          <w:rFonts w:cs="Arial"/>
          <w:szCs w:val="19"/>
        </w:rPr>
        <w:t>/alebo</w:t>
      </w:r>
      <w:r w:rsidR="005A6FA5" w:rsidRPr="00703E20">
        <w:rPr>
          <w:rFonts w:cs="Arial"/>
          <w:szCs w:val="19"/>
        </w:rPr>
        <w:t> </w:t>
      </w:r>
      <w:r w:rsidRPr="0073389C">
        <w:t xml:space="preserve"> po podpise zmluvy s úspešným uchádzačom. </w:t>
      </w:r>
    </w:p>
    <w:p w14:paraId="7A55D378" w14:textId="44A4E6D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Prijímateľ predloží na kontrolu zákazky po vykonaní prieskumu trhu</w:t>
      </w:r>
      <w:r w:rsidR="00280BB0">
        <w:t xml:space="preserve"> (ak sa realizuje)</w:t>
      </w:r>
      <w:r w:rsidRPr="0073389C">
        <w:t xml:space="preserve">, v ktorých ponuka úspešného </w:t>
      </w:r>
      <w:r w:rsidR="00CE76DF">
        <w:rPr>
          <w:rFonts w:cs="Arial"/>
          <w:szCs w:val="19"/>
        </w:rPr>
        <w:t>dodávateľa</w:t>
      </w:r>
      <w:r w:rsidRPr="0073389C">
        <w:t xml:space="preserve"> je rovn</w:t>
      </w:r>
      <w:r w:rsidR="00CE76DF">
        <w:t>ak</w:t>
      </w:r>
      <w:r w:rsidRPr="0073389C">
        <w:t xml:space="preserve">á alebo vyššia ako </w:t>
      </w:r>
      <w:r w:rsidR="001549ED">
        <w:t>15</w:t>
      </w:r>
      <w:r w:rsidR="00CE76DF" w:rsidRPr="0073389C">
        <w:t> </w:t>
      </w:r>
      <w:r w:rsidRPr="0073389C">
        <w:t xml:space="preserve">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w:t>
      </w:r>
      <w:r w:rsidR="00CE76DF" w:rsidRPr="0068047A">
        <w:rPr>
          <w:rFonts w:cs="Arial"/>
          <w:szCs w:val="19"/>
        </w:rPr>
        <w:t>dodávateľom</w:t>
      </w:r>
      <w:r w:rsidR="00D642ED">
        <w:t xml:space="preserve"> </w:t>
      </w:r>
      <w:r w:rsidR="00D642ED" w:rsidRPr="00D642ED">
        <w:t>analogicky k druhej ex-</w:t>
      </w:r>
      <w:proofErr w:type="spellStart"/>
      <w:r w:rsidR="00D642ED" w:rsidRPr="00D642ED">
        <w:t>ante</w:t>
      </w:r>
      <w:proofErr w:type="spellEnd"/>
      <w:r w:rsidR="00D642ED" w:rsidRPr="00D642ED">
        <w:t xml:space="preserve"> kontrole a</w:t>
      </w:r>
      <w:r w:rsidR="004A5C0C">
        <w:t xml:space="preserve"> následne </w:t>
      </w:r>
      <w:r w:rsidR="00D642ED" w:rsidRPr="00D642ED">
        <w:rPr>
          <w:b/>
        </w:rPr>
        <w:t>po podpise zmluvy</w:t>
      </w:r>
      <w:r w:rsidR="00D642ED" w:rsidRPr="00D642ED">
        <w:t xml:space="preserve"> analogicky k následnej ex-post kontrole. Ak ponuka úspešného </w:t>
      </w:r>
      <w:r w:rsidR="00CE76DF" w:rsidRPr="0068047A">
        <w:rPr>
          <w:rFonts w:cs="Arial"/>
          <w:szCs w:val="19"/>
        </w:rPr>
        <w:t>dodávateľa</w:t>
      </w:r>
      <w:r w:rsidR="00D642ED" w:rsidRPr="00D642ED">
        <w:t xml:space="preserve"> je nižšia ako </w:t>
      </w:r>
      <w:r w:rsidR="001549ED">
        <w:t>15</w:t>
      </w:r>
      <w:r w:rsidR="00CE76DF" w:rsidRPr="00D642ED">
        <w:t> </w:t>
      </w:r>
      <w:r w:rsidR="00D642ED" w:rsidRPr="00D642ED">
        <w:t>000 EUR bez DPH, prijímateľ takúto zákazku predkladá na kontrolu VO až po podpise zmluvy s </w:t>
      </w:r>
      <w:r w:rsidR="00CE76DF">
        <w:rPr>
          <w:rFonts w:cs="Arial"/>
          <w:szCs w:val="19"/>
        </w:rPr>
        <w:t>dodávateľom</w:t>
      </w:r>
      <w:r w:rsidR="00D642ED" w:rsidRPr="00D642ED">
        <w:t xml:space="preserve"> analogicky k postupu pri štandardnej ex-post kontrole</w:t>
      </w:r>
      <w:r w:rsidRPr="0073389C">
        <w:t xml:space="preserve">. </w:t>
      </w:r>
    </w:p>
    <w:p w14:paraId="7A55D379" w14:textId="05387DEE" w:rsidR="009D7F63" w:rsidRPr="0073389C" w:rsidRDefault="00CE76DF" w:rsidP="009D7F63">
      <w:pPr>
        <w:autoSpaceDE w:val="0"/>
        <w:autoSpaceDN w:val="0"/>
        <w:adjustRightInd w:val="0"/>
        <w:spacing w:before="120" w:after="120" w:line="288" w:lineRule="auto"/>
        <w:jc w:val="both"/>
      </w:pPr>
      <w:r>
        <w:rPr>
          <w:rFonts w:cs="Arial"/>
          <w:szCs w:val="19"/>
        </w:rPr>
        <w:t>Minimálny r</w:t>
      </w:r>
      <w:r w:rsidR="009D7F63" w:rsidRPr="0073389C">
        <w:t xml:space="preserve">ozsah predkladanej dokumentácie na </w:t>
      </w:r>
      <w:r w:rsidR="005F5EA3">
        <w:t>finančnú</w:t>
      </w:r>
      <w:r w:rsidR="009D7F63" w:rsidRPr="0073389C">
        <w:t xml:space="preserve"> kontrolu</w:t>
      </w:r>
      <w:r w:rsidR="00D642ED">
        <w:t xml:space="preserve"> VO</w:t>
      </w:r>
      <w:r w:rsidR="009D7F63" w:rsidRPr="0073389C">
        <w:t xml:space="preserve"> pred podpisom zmluvy:</w:t>
      </w:r>
    </w:p>
    <w:p w14:paraId="7A55D37A"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0894B92"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výzva na predkladanie ponúk, vrátane potvrdenia o doručení </w:t>
      </w:r>
      <w:r w:rsidR="00CE76DF">
        <w:rPr>
          <w:rFonts w:cs="Arial"/>
          <w:szCs w:val="19"/>
        </w:rPr>
        <w:t>potenciálnym</w:t>
      </w:r>
      <w:r w:rsidR="00CE76DF" w:rsidRPr="0073389C">
        <w:t xml:space="preserve"> </w:t>
      </w:r>
      <w:r w:rsidRPr="0073389C">
        <w:t>dodávateľom</w:t>
      </w:r>
      <w:r w:rsidR="00CE76DF">
        <w:t xml:space="preserve"> </w:t>
      </w:r>
      <w:r w:rsidR="00CE76DF">
        <w:rPr>
          <w:rFonts w:cs="Arial"/>
          <w:szCs w:val="19"/>
        </w:rPr>
        <w:t xml:space="preserve">(ak bol prieskum trhu vykonaný oslovením potenciálnych dodávateľov oprávnených dodávať tovar/poskytovať </w:t>
      </w:r>
      <w:r w:rsidR="00CE76DF">
        <w:rPr>
          <w:rFonts w:cs="Arial"/>
          <w:szCs w:val="19"/>
        </w:rPr>
        <w:lastRenderedPageBreak/>
        <w:t>službu/vykonávať práce, inak len opis požadovaného predmetu a kritériá na vyhodnotenie cenových ponúk)</w:t>
      </w:r>
      <w:r w:rsidRPr="0073389C">
        <w:t>,</w:t>
      </w:r>
    </w:p>
    <w:p w14:paraId="7A55D37C" w14:textId="41E2CA18"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CE76DF" w:rsidRPr="00CE76DF">
        <w:rPr>
          <w:rFonts w:cs="Arial"/>
          <w:szCs w:val="19"/>
        </w:rPr>
        <w:t xml:space="preserve"> </w:t>
      </w:r>
      <w:r w:rsidR="00CE76DF">
        <w:rPr>
          <w:rFonts w:cs="Arial"/>
          <w:szCs w:val="19"/>
        </w:rPr>
        <w:t>ak bol prieskum trhu vykonaný oslovením potenciálnych dodávateľov (inak len identifikované relevantné cenové ponuky potenciálnych dodávateľov oprávnených dodávať tovar/poskytovať službu/vykonávať práce)</w:t>
      </w:r>
      <w:r w:rsidR="00274E05">
        <w:t>,</w:t>
      </w:r>
    </w:p>
    <w:p w14:paraId="7A55D37D" w14:textId="0E8B1991"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zápisnica z </w:t>
      </w:r>
      <w:r w:rsidR="00CE76DF">
        <w:rPr>
          <w:rFonts w:cs="Arial"/>
          <w:szCs w:val="19"/>
        </w:rPr>
        <w:t xml:space="preserve">vykonaného prieskumu trhu (vrátane </w:t>
      </w:r>
      <w:r w:rsidRPr="0073389C">
        <w:t>vyhodnotenia ponúk</w:t>
      </w:r>
      <w:r w:rsidR="00CE76DF">
        <w:t>)</w:t>
      </w:r>
      <w:r w:rsidRPr="0073389C">
        <w:t>,</w:t>
      </w:r>
    </w:p>
    <w:p w14:paraId="7A55D37E" w14:textId="6343D34C"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návrh zmluvy s úspešným </w:t>
      </w:r>
      <w:r w:rsidR="00CE76DF">
        <w:rPr>
          <w:rFonts w:cs="Arial"/>
          <w:szCs w:val="19"/>
        </w:rPr>
        <w:t>dodávateľom (alebo objednávky)</w:t>
      </w:r>
      <w:r w:rsidRPr="0073389C">
        <w:t>,</w:t>
      </w:r>
    </w:p>
    <w:p w14:paraId="7A55D37F" w14:textId="684EBA21"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r w:rsidR="00CE76DF">
        <w:t xml:space="preserve"> </w:t>
      </w:r>
      <w:r w:rsidR="00CE76DF">
        <w:rPr>
          <w:rFonts w:cs="Arial"/>
          <w:szCs w:val="19"/>
        </w:rPr>
        <w:t>(ak bol prieskum trhu vykonaný oslovením potenciálnych dodávateľov)</w:t>
      </w:r>
      <w:r w:rsidRPr="0073389C">
        <w:t>.</w:t>
      </w:r>
    </w:p>
    <w:p w14:paraId="7A55D380" w14:textId="3C0E0185" w:rsidR="009D7F63" w:rsidRPr="0073389C" w:rsidRDefault="00CE76DF" w:rsidP="009D7F63">
      <w:pPr>
        <w:autoSpaceDE w:val="0"/>
        <w:autoSpaceDN w:val="0"/>
        <w:adjustRightInd w:val="0"/>
        <w:spacing w:before="120" w:after="120" w:line="288" w:lineRule="auto"/>
      </w:pPr>
      <w:r>
        <w:rPr>
          <w:rFonts w:cs="Arial"/>
          <w:szCs w:val="19"/>
        </w:rPr>
        <w:t>Minimálny r</w:t>
      </w:r>
      <w:r w:rsidR="009D7F63" w:rsidRPr="0073389C">
        <w:t xml:space="preserve">ozsah predkladanej dokumentácie na </w:t>
      </w:r>
      <w:r w:rsidR="005F5EA3">
        <w:t xml:space="preserve">finančnú </w:t>
      </w:r>
      <w:r w:rsidR="009D7F63" w:rsidRPr="0073389C">
        <w:t>kontrolu</w:t>
      </w:r>
      <w:r w:rsidR="00D642ED">
        <w:t xml:space="preserve"> VO</w:t>
      </w:r>
      <w:r w:rsidR="009D7F63" w:rsidRPr="0073389C">
        <w:t xml:space="preserve"> po podpise zmluvy:</w:t>
      </w:r>
    </w:p>
    <w:p w14:paraId="7A55D381" w14:textId="005D2F46"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 xml:space="preserve">Zmluva  uzavretá medzi prijímateľom a úspešným </w:t>
      </w:r>
      <w:r w:rsidR="00CE76DF">
        <w:rPr>
          <w:rFonts w:cs="Arial"/>
          <w:szCs w:val="19"/>
        </w:rPr>
        <w:t>dodávateľom (alebo objednávky a jej akceptácie dodávateľom)</w:t>
      </w:r>
      <w:r w:rsidRPr="0073389C">
        <w:t>,</w:t>
      </w:r>
    </w:p>
    <w:p w14:paraId="7A55D382" w14:textId="1112CDA1"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w:t>
      </w:r>
      <w:r w:rsidR="00CE76DF">
        <w:rPr>
          <w:rFonts w:cs="Arial"/>
          <w:szCs w:val="19"/>
        </w:rPr>
        <w:t>– podľa legislatívnych povinností vzťahujúcich sa na prijímateľa</w:t>
      </w:r>
      <w:r w:rsidR="00CE76DF" w:rsidRPr="00703E20">
        <w:rPr>
          <w:rFonts w:cs="Arial"/>
          <w:szCs w:val="19"/>
        </w:rPr>
        <w:t xml:space="preserve"> </w:t>
      </w:r>
      <w:r w:rsidRPr="0073389C">
        <w:t>(uvedené zdokladuje napr. predložením „</w:t>
      </w:r>
      <w:proofErr w:type="spellStart"/>
      <w:r w:rsidRPr="0073389C">
        <w:t>print</w:t>
      </w:r>
      <w:proofErr w:type="spellEnd"/>
      <w:r w:rsidRPr="0073389C">
        <w:t xml:space="preserve"> </w:t>
      </w:r>
      <w:proofErr w:type="spellStart"/>
      <w:r w:rsidRPr="0073389C">
        <w:t>screenu</w:t>
      </w:r>
      <w:proofErr w:type="spellEnd"/>
      <w:r w:rsidRPr="0073389C">
        <w:t xml:space="preserve">“), </w:t>
      </w:r>
    </w:p>
    <w:p w14:paraId="7A55D383" w14:textId="77777777"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11EB4FBF" w:rsidR="00E56F7C" w:rsidRPr="00852446"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u w:val="single"/>
        </w:rPr>
      </w:pPr>
      <w:r w:rsidRPr="00E56F7C">
        <w:rPr>
          <w:b/>
          <w:i/>
        </w:rPr>
        <w:t xml:space="preserve">Dôležité upozornenie: </w:t>
      </w:r>
      <w:r w:rsidRPr="00E56F7C">
        <w:t>V prípade uskutočnenia osobného prieskumu trhu u</w:t>
      </w:r>
      <w:r w:rsidR="00280BB0">
        <w:t xml:space="preserve"> potenciálnych </w:t>
      </w:r>
      <w:r w:rsidR="00280BB0" w:rsidRPr="00E56F7C">
        <w:t>dodávateľ</w:t>
      </w:r>
      <w:r w:rsidR="00280BB0">
        <w:t>ov</w:t>
      </w:r>
      <w:r w:rsidR="00280BB0" w:rsidRPr="00E56F7C">
        <w:t xml:space="preserve"> </w:t>
      </w:r>
      <w:r w:rsidRPr="00E56F7C">
        <w:t>je prijímateľ povinný tento prieskum hodnoverne zdokumentov</w:t>
      </w:r>
      <w:r w:rsidRPr="00C047D6">
        <w:t>ať, napr. vyhotovením fotografií, ktoré preukážu cenu predmetu zákazky v čase uskutočňovania prieskumu</w:t>
      </w:r>
      <w:r w:rsidR="00D60F2D">
        <w:t xml:space="preserve"> a/alebo</w:t>
      </w:r>
      <w:r w:rsidRPr="00C047D6">
        <w:t xml:space="preserve"> zápis</w:t>
      </w:r>
      <w:r w:rsidR="00D60F2D">
        <w:t>om</w:t>
      </w:r>
      <w:r w:rsidRPr="00C047D6">
        <w:t xml:space="preserve"> z rokovania potvrdenými oboma stranami. </w:t>
      </w:r>
      <w:r w:rsidRPr="00852446">
        <w:rPr>
          <w:u w:val="single"/>
        </w:rPr>
        <w:t>Poskytovateľ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7A55D385" w14:textId="4DED7716" w:rsidR="009D7F63" w:rsidRDefault="004A5C0C" w:rsidP="009D7F63">
      <w:pPr>
        <w:autoSpaceDE w:val="0"/>
        <w:autoSpaceDN w:val="0"/>
        <w:adjustRightInd w:val="0"/>
        <w:spacing w:before="120" w:after="120" w:line="288" w:lineRule="auto"/>
        <w:jc w:val="both"/>
      </w:pP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podľa čl. 3</w:t>
      </w:r>
      <w:r w:rsidR="00047055">
        <w:t>3</w:t>
      </w:r>
      <w:r w:rsidRPr="004A5C0C">
        <w:t xml:space="preserve"> nariadenia </w:t>
      </w:r>
      <w:r w:rsidR="00047055">
        <w:t>2018/1046</w:t>
      </w:r>
      <w:r w:rsidR="00803DB1">
        <w:rPr>
          <w:rStyle w:val="Odkaznapoznmkupodiarou"/>
        </w:rPr>
        <w:footnoteReference w:id="124"/>
      </w:r>
      <w:r w:rsidRPr="004A5C0C">
        <w:t xml:space="preserve"> v riadiacej dokumentácii ku konkrétnej výzve/vyzvaniu v Príručke k oprávnenosti výdavkov, v ktorej sú stanovené finančné a percentuálne limity oprávnených výdavkov.</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54C85503"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zadávaných vnútorným obstarávaním</w:t>
      </w:r>
      <w:r w:rsidR="00803DB1">
        <w:rPr>
          <w:b/>
        </w:rPr>
        <w:t xml:space="preserve"> </w:t>
      </w:r>
      <w:r w:rsidR="00803DB1">
        <w:t xml:space="preserve">-  </w:t>
      </w:r>
      <w:r w:rsidR="00803DB1">
        <w:br/>
        <w:t>in-</w:t>
      </w:r>
      <w:proofErr w:type="spellStart"/>
      <w:r w:rsidR="00803DB1">
        <w:t>house</w:t>
      </w:r>
      <w:proofErr w:type="spellEnd"/>
      <w:r w:rsidR="00803DB1">
        <w:t xml:space="preserve"> zákazky</w:t>
      </w:r>
    </w:p>
    <w:p w14:paraId="7A55D387" w14:textId="71950967"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„in-</w:t>
      </w:r>
      <w:proofErr w:type="spellStart"/>
      <w:r w:rsidR="009D7F63" w:rsidRPr="0073389C">
        <w:t>house</w:t>
      </w:r>
      <w:proofErr w:type="spellEnd"/>
      <w:r w:rsidR="009D7F63" w:rsidRPr="0073389C">
        <w:t xml:space="preserve"> </w:t>
      </w:r>
      <w:r>
        <w:t>zákazky</w:t>
      </w:r>
      <w:r w:rsidR="009D7F63" w:rsidRPr="0073389C">
        <w:t xml:space="preserve">“) </w:t>
      </w:r>
      <w:r w:rsidRPr="00312317">
        <w:t xml:space="preserve">sú upravené v § 1 ods. 4 </w:t>
      </w:r>
      <w:r w:rsidR="00803DB1">
        <w:t>až 9 ZVO</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lastRenderedPageBreak/>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41A996C1"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Pokiaľ verejný obstarávateľ zadá zákazku s peňažným plnením (za odplatu) právnickej osobe v súlade s § 1 ods. 8  ZVO je pre možnos</w:t>
      </w:r>
      <w:r w:rsidR="00280BB0">
        <w:rPr>
          <w:rFonts w:cs="Arial"/>
          <w:szCs w:val="19"/>
        </w:rPr>
        <w:t>ť</w:t>
      </w:r>
      <w:r w:rsidRPr="001F7F84">
        <w:rPr>
          <w:rFonts w:cs="Arial"/>
          <w:szCs w:val="19"/>
        </w:rPr>
        <w:t xml:space="preserve">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5B7173">
      <w:pPr>
        <w:pStyle w:val="Odsekzoznamu"/>
        <w:numPr>
          <w:ilvl w:val="0"/>
          <w:numId w:val="102"/>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35B2A92C" w14:textId="77777777" w:rsidR="00803DB1" w:rsidRDefault="00803DB1" w:rsidP="009D7F63">
      <w:pPr>
        <w:autoSpaceDE w:val="0"/>
        <w:autoSpaceDN w:val="0"/>
        <w:adjustRightInd w:val="0"/>
        <w:spacing w:before="120" w:after="120" w:line="288" w:lineRule="auto"/>
        <w:jc w:val="both"/>
      </w:pPr>
      <w:r>
        <w:t>Verejný obstarávateľ môže zadať in-</w:t>
      </w:r>
      <w:proofErr w:type="spellStart"/>
      <w:r>
        <w:t>house</w:t>
      </w:r>
      <w:proofErr w:type="spellEnd"/>
      <w:r>
        <w:t xml:space="preserve"> zákazku právnickej osobe len na vykonávanie tých činností týkajúcich sa dodania tovaru, uskutočnenia stavebných prác alebo poskytnutia služieb, ktoré je právnická osoba oprávnená vykonávať (napr. na základe výpisu z Obchodného registra), resp. ktoré je oprávnený vykonávať dodávateľ právnickej osoby na základe výsledku postupu zadávania zákazky, ktorý bol v súlade so ZVO.</w:t>
      </w:r>
    </w:p>
    <w:p w14:paraId="7A55D38D" w14:textId="7D96B8AA" w:rsidR="009D7F63" w:rsidRPr="0073389C" w:rsidRDefault="009D7F63" w:rsidP="009D7F63">
      <w:pPr>
        <w:autoSpaceDE w:val="0"/>
        <w:autoSpaceDN w:val="0"/>
        <w:adjustRightInd w:val="0"/>
        <w:spacing w:before="120" w:after="120" w:line="288" w:lineRule="auto"/>
        <w:jc w:val="both"/>
      </w:pPr>
      <w:r w:rsidRPr="0073389C">
        <w:t xml:space="preserve">Splnenie uvedených podmienok je potrebné posudzovať podľa pokynov a pravidiel, </w:t>
      </w:r>
      <w:r w:rsidRPr="001C0CF9">
        <w:t>stanovených v</w:t>
      </w:r>
      <w:r w:rsidR="00BE69D2" w:rsidRPr="001C0CF9">
        <w:t xml:space="preserve"> §</w:t>
      </w:r>
      <w:r w:rsidR="003D1DD7" w:rsidRPr="001C0CF9">
        <w:t xml:space="preserve"> </w:t>
      </w:r>
      <w:r w:rsidR="00BE69D2" w:rsidRPr="001C0CF9">
        <w:t>1 ods</w:t>
      </w:r>
      <w:r w:rsidR="00BE69D2">
        <w:t xml:space="preserve">. 4 až </w:t>
      </w:r>
      <w:r w:rsidR="00803DB1">
        <w:t xml:space="preserve">9 </w:t>
      </w:r>
      <w:r w:rsidR="00BE69D2">
        <w:t>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22094F0B"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r w:rsidR="00280BB0">
        <w:t>.</w:t>
      </w:r>
      <w:r w:rsidRPr="0073389C">
        <w:t>,</w:t>
      </w:r>
    </w:p>
    <w:p w14:paraId="7A55D391" w14:textId="14D677F5" w:rsidR="009D7F63" w:rsidRDefault="001874BF"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lastRenderedPageBreak/>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w:t>
      </w:r>
      <w:proofErr w:type="spellStart"/>
      <w:r w:rsidRPr="0073389C">
        <w:rPr>
          <w:b/>
        </w:rPr>
        <w:t>house</w:t>
      </w:r>
      <w:proofErr w:type="spellEnd"/>
      <w:r w:rsidRPr="0073389C">
        <w:rPr>
          <w:b/>
        </w:rPr>
        <w:t>“ zákaziek a horizontálnych zákaziek</w:t>
      </w:r>
    </w:p>
    <w:p w14:paraId="7A55D399" w14:textId="03DAADCA"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kontrolu VO zákazky po vykonaní prieskumu trhu, v ktorých ponuka úspešného uchádzača je rovn</w:t>
      </w:r>
      <w:r w:rsidR="00D60F2D">
        <w:t>ak</w:t>
      </w:r>
      <w:r w:rsidR="00367E6F" w:rsidRPr="00367E6F">
        <w:t xml:space="preserve">á alebo vyššia ako </w:t>
      </w:r>
      <w:r w:rsidR="001549ED">
        <w:t>15</w:t>
      </w:r>
      <w:r w:rsidR="00D60F2D" w:rsidRPr="00367E6F">
        <w:t> </w:t>
      </w:r>
      <w:r w:rsidR="00367E6F" w:rsidRPr="00367E6F">
        <w:t xml:space="preserve">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w:t>
      </w:r>
      <w:proofErr w:type="spellStart"/>
      <w:r w:rsidR="00367E6F" w:rsidRPr="00367E6F">
        <w:t>ante</w:t>
      </w:r>
      <w:proofErr w:type="spellEnd"/>
      <w:r w:rsidR="00367E6F" w:rsidRPr="00367E6F">
        <w:t xml:space="preserv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1549ED">
        <w:t>15</w:t>
      </w:r>
      <w:r w:rsidR="00D60F2D" w:rsidRPr="00367E6F">
        <w:t> </w:t>
      </w:r>
      <w:r w:rsidR="00367E6F" w:rsidRPr="00367E6F">
        <w:t xml:space="preserve">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w:t>
      </w:r>
      <w:proofErr w:type="spellStart"/>
      <w:r w:rsidRPr="0073389C">
        <w:t>house</w:t>
      </w:r>
      <w:proofErr w:type="spellEnd"/>
      <w:r w:rsidRPr="0073389C">
        <w:t xml:space="preserve"> zákazky alebo horizontálnej zákazky,</w:t>
      </w:r>
    </w:p>
    <w:p w14:paraId="7A55D39C" w14:textId="346E16A8"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návrh zmluvy (v prípade ex-</w:t>
      </w:r>
      <w:proofErr w:type="spellStart"/>
      <w:r w:rsidRPr="0073389C">
        <w:t>ante</w:t>
      </w:r>
      <w:proofErr w:type="spellEnd"/>
      <w:r w:rsidRPr="0073389C">
        <w:t xml:space="preserv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2D43C971"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w:t>
      </w:r>
      <w:r w:rsidR="00D60F2D">
        <w:rPr>
          <w:rFonts w:cs="Arial"/>
          <w:szCs w:val="19"/>
        </w:rPr>
        <w:t>metodického pokynu</w:t>
      </w:r>
      <w:r w:rsidR="00D60F2D" w:rsidRPr="00344006">
        <w:rPr>
          <w:rFonts w:cs="Arial"/>
          <w:szCs w:val="19"/>
        </w:rPr>
        <w:t xml:space="preserve"> </w:t>
      </w:r>
      <w:r w:rsidR="00D60F2D">
        <w:rPr>
          <w:rFonts w:cs="Arial"/>
          <w:szCs w:val="19"/>
        </w:rPr>
        <w:t>CKO</w:t>
      </w:r>
      <w:r w:rsidRPr="0073389C">
        <w:t xml:space="preserve"> č. 12–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00B4886"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w:t>
      </w:r>
      <w:r w:rsidR="00D60F2D">
        <w:rPr>
          <w:rFonts w:cs="Arial"/>
          <w:szCs w:val="19"/>
        </w:rPr>
        <w:t>metodického pokynu</w:t>
      </w:r>
      <w:r w:rsidR="00D60F2D" w:rsidRPr="00344006">
        <w:rPr>
          <w:rFonts w:cs="Arial"/>
          <w:szCs w:val="19"/>
        </w:rPr>
        <w:t xml:space="preserve"> </w:t>
      </w:r>
      <w:r w:rsidR="00D60F2D">
        <w:rPr>
          <w:rFonts w:cs="Arial"/>
          <w:szCs w:val="19"/>
        </w:rPr>
        <w:t>CKO</w:t>
      </w:r>
      <w:r w:rsidR="00D60F2D" w:rsidRPr="0073389C" w:rsidDel="00D60F2D">
        <w:t xml:space="preserve"> </w:t>
      </w:r>
      <w:r w:rsidRPr="0073389C">
        <w:t xml:space="preserve">č. 12– napr. zriaďovacia listina vrátane všetkých relevantných dodatkov, výpis z OR SR nie starší ako 3 mesiace ku dňu predloženia dokumentácie, výpis z centrálneho depozitára cenných papierov, </w:t>
      </w:r>
    </w:p>
    <w:p w14:paraId="7A55D39F" w14:textId="1A37428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w:t>
      </w:r>
      <w:r w:rsidR="00D60F2D">
        <w:rPr>
          <w:rFonts w:cs="Arial"/>
          <w:szCs w:val="19"/>
        </w:rPr>
        <w:t>metodického pokynu</w:t>
      </w:r>
      <w:r w:rsidR="00D60F2D" w:rsidRPr="00344006">
        <w:rPr>
          <w:rFonts w:cs="Arial"/>
          <w:szCs w:val="19"/>
        </w:rPr>
        <w:t xml:space="preserve"> </w:t>
      </w:r>
      <w:r w:rsidR="00D60F2D">
        <w:rPr>
          <w:rFonts w:cs="Arial"/>
          <w:szCs w:val="19"/>
        </w:rPr>
        <w:t>CKO</w:t>
      </w:r>
      <w:r w:rsidRPr="0073389C">
        <w:t xml:space="preserve"> č. 12 - napr. výročné správy, auditné správy, účtovná závierka, analytická evidencia v účtovníctve a pod. za posledné tri ukončené účtovné obdobia</w:t>
      </w:r>
      <w:r w:rsidR="00E24496">
        <w:rPr>
          <w:rFonts w:cs="Arial"/>
          <w:szCs w:val="19"/>
        </w:rPr>
        <w:t>(</w:t>
      </w:r>
      <w:r w:rsidR="00C40808">
        <w:rPr>
          <w:rFonts w:eastAsiaTheme="minorHAnsi"/>
        </w:rPr>
        <w:t>ak sú dostupné, v závislosti od vzniku alebo začatia prevádzkovania činnosti)</w:t>
      </w:r>
      <w:r w:rsidR="00E24496">
        <w:rPr>
          <w:rFonts w:cs="Arial"/>
          <w:szCs w:val="19"/>
        </w:rPr>
        <w:t>)</w:t>
      </w:r>
      <w:r w:rsidRPr="0073389C">
        <w:t xml:space="preserve">, alebo podnikateľský plán v prípade, </w:t>
      </w:r>
      <w:r w:rsidR="00C40808">
        <w:t xml:space="preserve">v prípade </w:t>
      </w:r>
      <w:r w:rsidRPr="0073389C">
        <w:t>že tieto doklady nie sú z dôvodu momentu vzniku subjektu dostupné,</w:t>
      </w:r>
    </w:p>
    <w:p w14:paraId="7A55D3A0" w14:textId="534399BC"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w:t>
      </w:r>
      <w:r w:rsidR="00E24496">
        <w:rPr>
          <w:rFonts w:cs="Arial"/>
          <w:szCs w:val="19"/>
        </w:rPr>
        <w:t>metodickom pokyne</w:t>
      </w:r>
      <w:r w:rsidR="00E24496" w:rsidRPr="00344006">
        <w:rPr>
          <w:rFonts w:cs="Arial"/>
          <w:szCs w:val="19"/>
        </w:rPr>
        <w:t xml:space="preserve"> </w:t>
      </w:r>
      <w:r w:rsidR="00E24496">
        <w:rPr>
          <w:rFonts w:cs="Arial"/>
          <w:szCs w:val="19"/>
        </w:rPr>
        <w:t xml:space="preserve">CKO </w:t>
      </w:r>
      <w:r w:rsidRPr="0073389C">
        <w:t xml:space="preserve">č. 12 (príloha č. </w:t>
      </w:r>
      <w:r w:rsidR="001A6E82" w:rsidRPr="0073389C">
        <w:t>3</w:t>
      </w:r>
      <w:r w:rsidR="001A6E82">
        <w:t>0</w:t>
      </w:r>
      <w:r w:rsidRPr="0073389C">
        <w:t xml:space="preserve">), </w:t>
      </w:r>
    </w:p>
    <w:p w14:paraId="7A55D3A1" w14:textId="1352172B"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preukázanie hospodárnosti v nadväznosti na povinnosť </w:t>
      </w:r>
      <w:r w:rsidR="00312317">
        <w:t xml:space="preserve">dodržať princíp </w:t>
      </w:r>
      <w:r w:rsidRPr="0073389C">
        <w:t xml:space="preserve">hospodárnosti vyplývajúcej zo zákona o finančnej kontrole </w:t>
      </w:r>
      <w:r w:rsidR="00C40808">
        <w:t xml:space="preserve">a audite </w:t>
      </w:r>
      <w:r w:rsidRPr="0073389C">
        <w:t>a zo zákona o rozpočtových pravidlách,</w:t>
      </w:r>
    </w:p>
    <w:p w14:paraId="7A55D3A2" w14:textId="4575F138"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splnenie podmienky uvedenej v </w:t>
      </w:r>
      <w:r w:rsidR="00E24496">
        <w:rPr>
          <w:rFonts w:cs="Arial"/>
          <w:szCs w:val="19"/>
        </w:rPr>
        <w:t>metodickom pokyne</w:t>
      </w:r>
      <w:r w:rsidR="00E24496" w:rsidRPr="00344006">
        <w:rPr>
          <w:rFonts w:cs="Arial"/>
          <w:szCs w:val="19"/>
        </w:rPr>
        <w:t xml:space="preserve"> </w:t>
      </w:r>
      <w:r w:rsidR="00E24496">
        <w:rPr>
          <w:rFonts w:cs="Arial"/>
          <w:szCs w:val="19"/>
        </w:rPr>
        <w:t>CKO</w:t>
      </w:r>
      <w:r w:rsidRPr="0073389C">
        <w:t xml:space="preserve"> č. 12</w:t>
      </w:r>
      <w:r w:rsidR="00367E6F" w:rsidRPr="00367E6F">
        <w:rPr>
          <w:rFonts w:cs="Arial"/>
          <w:szCs w:val="19"/>
        </w:rPr>
        <w:t xml:space="preserve"> </w:t>
      </w:r>
      <w:r w:rsidR="00367E6F" w:rsidRPr="00367E6F">
        <w:t>nespadajúcich pod zákon o verejnom obstarávaní</w:t>
      </w:r>
      <w:r w:rsidRPr="0073389C">
        <w:t xml:space="preserve">, (najmä preukázanie reálnej spolupráce a spoločného cieľa (napr. na základe schválenej žiadosti o NFP, dohody/memoranda o spolupráci, </w:t>
      </w:r>
      <w:r w:rsidR="00765CB1" w:rsidRPr="00765CB1">
        <w:t xml:space="preserve">štatútu, zakladateľskej listiny </w:t>
      </w:r>
      <w:r w:rsidR="00765CB1">
        <w:t xml:space="preserve">a </w:t>
      </w:r>
      <w:r w:rsidRPr="0073389C">
        <w:t xml:space="preserve">pod.), preukázanie verejného záujmu (napr. preukázaním nekomerčnej povahy spolupráce, legislatívne určenými činnosťami subjektov a pod.), preukázanie nižšieho ako 20 % podielu činností na otvorenom trhu (napr. prostredníctvom dokladov uvedených v </w:t>
      </w:r>
      <w:r w:rsidR="00E24496">
        <w:rPr>
          <w:rFonts w:cs="Arial"/>
          <w:szCs w:val="19"/>
        </w:rPr>
        <w:t>metodickom pokyne</w:t>
      </w:r>
      <w:r w:rsidR="00E24496" w:rsidRPr="00344006">
        <w:rPr>
          <w:rFonts w:cs="Arial"/>
          <w:szCs w:val="19"/>
        </w:rPr>
        <w:t xml:space="preserve"> </w:t>
      </w:r>
      <w:r w:rsidR="00E24496">
        <w:rPr>
          <w:rFonts w:cs="Arial"/>
          <w:szCs w:val="19"/>
        </w:rPr>
        <w:t xml:space="preserve">CKO </w:t>
      </w:r>
      <w:r w:rsidRPr="0073389C">
        <w:t xml:space="preserve">č. 12), preukázanie výšky nákladov v zmysle </w:t>
      </w:r>
      <w:r w:rsidR="00E24496">
        <w:rPr>
          <w:rFonts w:cs="Arial"/>
          <w:szCs w:val="19"/>
        </w:rPr>
        <w:t>metodického pokynu</w:t>
      </w:r>
      <w:r w:rsidR="00E24496" w:rsidRPr="00344006">
        <w:rPr>
          <w:rFonts w:cs="Arial"/>
          <w:szCs w:val="19"/>
        </w:rPr>
        <w:t xml:space="preserve"> </w:t>
      </w:r>
      <w:r w:rsidR="00E24496">
        <w:rPr>
          <w:rFonts w:cs="Arial"/>
          <w:szCs w:val="19"/>
        </w:rPr>
        <w:t xml:space="preserve">CKO </w:t>
      </w:r>
      <w:r w:rsidRPr="0073389C">
        <w:t xml:space="preserve">č. 12, </w:t>
      </w:r>
    </w:p>
    <w:p w14:paraId="7A55D3A3" w14:textId="6E9E5F42" w:rsidR="009D7F63" w:rsidRPr="0073389C" w:rsidRDefault="00312317"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w:t>
      </w:r>
      <w:proofErr w:type="spellStart"/>
      <w:r w:rsidRPr="00312317">
        <w:t>house</w:t>
      </w:r>
      <w:proofErr w:type="spellEnd"/>
      <w:r w:rsidRPr="00312317">
        <w:t xml:space="preserv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výdavkov súvisiacich so zadávaním in-</w:t>
      </w:r>
      <w:proofErr w:type="spellStart"/>
      <w:r w:rsidR="00AD3E78" w:rsidRPr="00AD3E78">
        <w:rPr>
          <w:color w:val="000000"/>
        </w:rPr>
        <w:t>house</w:t>
      </w:r>
      <w:proofErr w:type="spellEnd"/>
      <w:r w:rsidR="00AD3E78" w:rsidRPr="00AD3E78">
        <w:rPr>
          <w:color w:val="000000"/>
        </w:rPr>
        <w:t xml:space="preserv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w:t>
      </w:r>
      <w:proofErr w:type="spellStart"/>
      <w:r w:rsidR="00E56F7C" w:rsidRPr="00E56F7C">
        <w:rPr>
          <w:color w:val="000000"/>
        </w:rPr>
        <w:t>house</w:t>
      </w:r>
      <w:proofErr w:type="spellEnd"/>
      <w:r w:rsidR="00E56F7C" w:rsidRPr="00E56F7C">
        <w:rPr>
          <w:color w:val="000000"/>
        </w:rPr>
        <w:t>“ zákazky)</w:t>
      </w:r>
      <w:r w:rsidR="00AD3E78">
        <w:rPr>
          <w:color w:val="000000"/>
        </w:rPr>
        <w:t xml:space="preserve">. </w:t>
      </w:r>
      <w:r w:rsidR="00AD3E78" w:rsidRPr="00AD3E78">
        <w:rPr>
          <w:color w:val="000000"/>
        </w:rPr>
        <w:t xml:space="preserve">Vyhodnotením ich indikatívnych ponúk prijímateľ preukazuje hospodárnosť predmetných výdavkov tak, že výdavky súvisiace so </w:t>
      </w:r>
      <w:r w:rsidR="00AD3E78" w:rsidRPr="00AD3E78">
        <w:rPr>
          <w:color w:val="000000"/>
        </w:rPr>
        <w:lastRenderedPageBreak/>
        <w:t>zadávaním in-</w:t>
      </w:r>
      <w:proofErr w:type="spellStart"/>
      <w:r w:rsidR="00AD3E78" w:rsidRPr="00AD3E78">
        <w:rPr>
          <w:color w:val="000000"/>
        </w:rPr>
        <w:t>house</w:t>
      </w:r>
      <w:proofErr w:type="spellEnd"/>
      <w:r w:rsidR="00AD3E78" w:rsidRPr="00AD3E78">
        <w:rPr>
          <w:color w:val="000000"/>
        </w:rPr>
        <w:t xml:space="preserv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w:t>
      </w:r>
      <w:proofErr w:type="spellStart"/>
      <w:r w:rsidRPr="001F7F84">
        <w:t>house</w:t>
      </w:r>
      <w:proofErr w:type="spellEnd"/>
      <w:r w:rsidRPr="001F7F84">
        <w:t>“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w:t>
      </w:r>
      <w:proofErr w:type="spellStart"/>
      <w:r w:rsidRPr="001F7F84">
        <w:t>house</w:t>
      </w:r>
      <w:proofErr w:type="spellEnd"/>
      <w:r w:rsidRPr="001F7F84">
        <w:t>“ zákazky).</w:t>
      </w:r>
    </w:p>
    <w:p w14:paraId="7A55D3B0" w14:textId="5840740A"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analogicky vo vzťahu k druhej ex-</w:t>
      </w:r>
      <w:proofErr w:type="spellStart"/>
      <w:r w:rsidRPr="0073389C">
        <w:rPr>
          <w:color w:val="000000"/>
        </w:rPr>
        <w:t>ante</w:t>
      </w:r>
      <w:proofErr w:type="spellEnd"/>
      <w:r w:rsidRPr="0073389C">
        <w:rPr>
          <w:color w:val="000000"/>
        </w:rPr>
        <w:t xml:space="preserve"> kontrole a k štandardnej/následnej ex-post kontrole, v závislosti od hodnoty zákazky. </w:t>
      </w:r>
    </w:p>
    <w:p w14:paraId="0BCA3135" w14:textId="77777777" w:rsidR="00765CB1" w:rsidRPr="0073389C" w:rsidRDefault="00765CB1" w:rsidP="009D7F63">
      <w:pPr>
        <w:autoSpaceDE w:val="0"/>
        <w:autoSpaceDN w:val="0"/>
        <w:adjustRightInd w:val="0"/>
        <w:spacing w:before="120" w:after="120" w:line="288" w:lineRule="auto"/>
        <w:jc w:val="both"/>
        <w:rPr>
          <w:color w:val="000000"/>
        </w:rPr>
      </w:pPr>
    </w:p>
    <w:p w14:paraId="5BA45403" w14:textId="426730DC" w:rsidR="00765CB1" w:rsidRPr="00852446" w:rsidRDefault="00765CB1" w:rsidP="005B7173">
      <w:pPr>
        <w:pStyle w:val="Odsekzoznamu"/>
        <w:numPr>
          <w:ilvl w:val="0"/>
          <w:numId w:val="116"/>
        </w:numPr>
        <w:autoSpaceDE w:val="0"/>
        <w:autoSpaceDN w:val="0"/>
        <w:adjustRightInd w:val="0"/>
        <w:spacing w:before="120" w:after="120" w:line="288" w:lineRule="auto"/>
        <w:contextualSpacing w:val="0"/>
        <w:jc w:val="both"/>
        <w:rPr>
          <w:b/>
        </w:rPr>
      </w:pPr>
      <w:r w:rsidRPr="00852446">
        <w:rPr>
          <w:b/>
        </w:rPr>
        <w:t>Pravidlá obstarávania a kontroly zákaziek zadávaných osobou, ktorej poskytne verejný obstarávateľ 50% a menej finančných prostriedkov na dodanie tovaru, uskutočnenie stavebných prác a poskytnutie služieb z NFP</w:t>
      </w:r>
    </w:p>
    <w:p w14:paraId="5BFD991F" w14:textId="13589F9A"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Na základe zákona č. 269/2018 Z. z. o zabezpečovaní kvality vysokoškolského vzdelávania a o zmene a doplnení zákona č. 343/2015 Z. z. o verejnom obstarávaní a o zmene a doplnení niektorých zákonov v znení neskorších predpisov, ktorý nadobudol účinnosť dňa 26.9.2018, boli vypustené spod pôsobnosti ZVO tie prípady, ak verejný obstarávateľ poskytne osobe, ktorá nie je verejným obstarávateľom ani obstarávateľom časť finančných prostriedkov predstavujúcich percentuálny podiel rovnaký alebo nižší ako 50 % finančných prostriedkov na dodanie tovaru, uskutočnenie stavebných prác a poskytnutie služieb.</w:t>
      </w:r>
    </w:p>
    <w:p w14:paraId="257A4E0F" w14:textId="1CE08EA0"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Poskytovateľ definuje </w:t>
      </w:r>
      <w:r w:rsidR="00E24496">
        <w:rPr>
          <w:color w:val="000000"/>
        </w:rPr>
        <w:t xml:space="preserve">presnejšie </w:t>
      </w:r>
      <w:r w:rsidRPr="00765CB1">
        <w:rPr>
          <w:color w:val="000000"/>
        </w:rPr>
        <w:t>pravidlá vzťahujúce sa na obstarávanie týchto zákaziek v rámci jednotlivých výziev/vyzvaní na predkladanie žiadostí o NFP.</w:t>
      </w:r>
    </w:p>
    <w:p w14:paraId="60114E3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Zákazky zadávané osobami, ktorým poskytne verejný obstarávateľ 50% a menej finančných prostriedkov na dodanie tovaru, uskutočnenie stavebných prác a poskytnutie služieb z NFP sa delia na:</w:t>
      </w:r>
    </w:p>
    <w:p w14:paraId="02D23B1C" w14:textId="77777777" w:rsid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852446">
        <w:rPr>
          <w:color w:val="000000"/>
        </w:rPr>
        <w:t>zákazky, ktorých hodnota bez DPH sa rovná, alebo presahuje 100 000 eur (ďalej len „</w:t>
      </w:r>
      <w:r w:rsidRPr="00852446">
        <w:rPr>
          <w:b/>
          <w:color w:val="000000"/>
        </w:rPr>
        <w:t>zákazky nad 100 000 eur</w:t>
      </w:r>
      <w:r w:rsidRPr="00852446">
        <w:rPr>
          <w:color w:val="000000"/>
        </w:rPr>
        <w:t>“),</w:t>
      </w:r>
    </w:p>
    <w:p w14:paraId="58FE0EA0" w14:textId="56326162" w:rsidR="00765CB1" w:rsidRP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765CB1">
        <w:rPr>
          <w:color w:val="000000"/>
        </w:rPr>
        <w:t>zákazky, ktorých hodnota bez DPH je nižšia ako 100 000 eur (ďalej len „</w:t>
      </w:r>
      <w:r w:rsidRPr="00852446">
        <w:rPr>
          <w:b/>
          <w:color w:val="000000"/>
        </w:rPr>
        <w:t>zákazky do 100 000 eur</w:t>
      </w:r>
      <w:r w:rsidRPr="00765CB1">
        <w:rPr>
          <w:color w:val="000000"/>
        </w:rPr>
        <w:t>“).</w:t>
      </w:r>
    </w:p>
    <w:p w14:paraId="2583EE63" w14:textId="18A7AD2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tohto typu nie je potrebné v osobitnom postupe určovať predpokladanú hodnotu zákazky, ale rozhodujúce je, aby zmluva, ktorá je uzatvorená  s úspešným dodávateľom, bola vo finančnom limite, ktorý je spojený s možnosťou uplatnenia postupu podľa </w:t>
      </w:r>
      <w:r w:rsidR="00E5073A">
        <w:rPr>
          <w:rFonts w:cs="Arial"/>
          <w:szCs w:val="19"/>
        </w:rPr>
        <w:t>metodického pokynu</w:t>
      </w:r>
      <w:r w:rsidR="00E5073A" w:rsidRPr="00765CB1" w:rsidDel="00E5073A">
        <w:rPr>
          <w:color w:val="000000"/>
        </w:rPr>
        <w:t xml:space="preserve"> </w:t>
      </w:r>
      <w:r w:rsidRPr="00765CB1">
        <w:rPr>
          <w:color w:val="000000"/>
        </w:rPr>
        <w:t>č. 12.</w:t>
      </w:r>
    </w:p>
    <w:p w14:paraId="515D12C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nad 100 000 eur</w:t>
      </w:r>
      <w:r w:rsidRPr="00765CB1">
        <w:rPr>
          <w:color w:val="000000"/>
        </w:rPr>
        <w:t xml:space="preserve"> musí byť plnenie založené na písomnom zmluvnom vzťahu. Dokumentáciu na kontrolu obstarávania predkladá prijímateľ pred podpisom zmluvy s úspešným uchádzačom na ex </w:t>
      </w:r>
      <w:proofErr w:type="spellStart"/>
      <w:r w:rsidRPr="00765CB1">
        <w:rPr>
          <w:color w:val="000000"/>
        </w:rPr>
        <w:t>ante</w:t>
      </w:r>
      <w:proofErr w:type="spellEnd"/>
      <w:r w:rsidRPr="00765CB1">
        <w:rPr>
          <w:color w:val="000000"/>
        </w:rPr>
        <w:t xml:space="preserve"> kontrolu (analogicky k pravidlám týkajúcim sa v tejto Príručke druhej ex </w:t>
      </w:r>
      <w:proofErr w:type="spellStart"/>
      <w:r w:rsidRPr="00765CB1">
        <w:rPr>
          <w:color w:val="000000"/>
        </w:rPr>
        <w:t>ante</w:t>
      </w:r>
      <w:proofErr w:type="spellEnd"/>
      <w:r w:rsidRPr="00765CB1">
        <w:rPr>
          <w:color w:val="000000"/>
        </w:rPr>
        <w:t xml:space="preserve"> kontroly) a po podpise zmluvy s úspešným uchádzačom (analogicky k pravidlám týkajúcim sa v tejto Príručke následnej ex post kontroly).</w:t>
      </w:r>
    </w:p>
    <w:p w14:paraId="7AA6025A"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do 100 000 eur</w:t>
      </w:r>
      <w:r w:rsidRPr="00765CB1">
        <w:rPr>
          <w:color w:val="000000"/>
        </w:rPr>
        <w:t xml:space="preserve"> nie je povinnosťou uzavrieť písomnú zmluvu, prijímateľ môže predložiť aj objednávku, ktorá v tomto prípade pre potreby finančnej kontroly obstarávania nahrádza písomný zmluvný vzťah. Dokumentáciu na kontrolu obstarávania predkladá prijímateľ po podpise zmluvy s úspešným dodávateľom (analogicky k pravidlám týkajúcim sa v tejto Príručke štandardnej ex post kontroly).</w:t>
      </w:r>
    </w:p>
    <w:p w14:paraId="4DB54163"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 xml:space="preserve">Medzi minimálne povinné náležitosti objednávky, tak aby táto spĺňala minimálne náležitosti písomného zmluvného vzťahu patrí najmä: dátum jej vyhotovenia, kompletné a správne identifikačné údaje objednávateľa a dodávateľa (t. j.  obchodné meno/ názov, IČO, adresu sídla, príp. kontaktné miesta), jednoznačnú špecifikáciu predmetu zákazky,  dohodnutú cenu (bez DPH, výška DPH a cena s DPH; v prípade, že dodávateľ nie je platca DPH, uvedie sa konečná cena), lehotu a miesto plnenia,  kód projektu v ITMS 2014+ (ak relevantné), ďalšie náležitosti podľa požiadaviek objednávateľa. Na objednávke je potrebné zaznamenanie potvrdenia o jej prijatí dodávateľom, resp. musí byť predložená iná </w:t>
      </w:r>
      <w:r w:rsidRPr="00852446">
        <w:lastRenderedPageBreak/>
        <w:t>relevantná dokumentácia preukazujúca prevzatie záväzku dodávateľa dodať tovar, uskutočniť stavebné práce alebo poskytnúť službu za podmienok určených v objednávke.</w:t>
      </w:r>
    </w:p>
    <w:p w14:paraId="3D9A5532" w14:textId="77777777" w:rsidR="00765CB1" w:rsidRPr="00765CB1" w:rsidRDefault="00765CB1" w:rsidP="00765CB1">
      <w:pPr>
        <w:autoSpaceDE w:val="0"/>
        <w:autoSpaceDN w:val="0"/>
        <w:adjustRightInd w:val="0"/>
        <w:spacing w:before="120" w:after="120" w:line="288" w:lineRule="auto"/>
        <w:jc w:val="both"/>
        <w:rPr>
          <w:color w:val="000000"/>
        </w:rPr>
      </w:pPr>
      <w:r w:rsidRPr="00852446">
        <w:rPr>
          <w:b/>
          <w:i/>
          <w:color w:val="FF0000"/>
        </w:rPr>
        <w:t>Povinnosť prijímateľa:</w:t>
      </w:r>
      <w:r w:rsidRPr="00765CB1">
        <w:rPr>
          <w:color w:val="000000"/>
        </w:rPr>
        <w:t xml:space="preserve"> Prijímateľ je povinný pri výbere úspešného dodávateľa zabezpečiť dodržiavanie nasledujúcich princípov, ktorými sú:</w:t>
      </w:r>
    </w:p>
    <w:p w14:paraId="0802AFB2"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852446">
        <w:rPr>
          <w:color w:val="000000"/>
        </w:rPr>
        <w:t>rovnaké zaobchádzanie a nediskriminácia hospodárskych subjektov,</w:t>
      </w:r>
    </w:p>
    <w:p w14:paraId="2509B2AA"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transparentnosť, vrátane vylúčenia konfliktu záujmov,</w:t>
      </w:r>
    </w:p>
    <w:p w14:paraId="33171898" w14:textId="4DF924E1"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hospodárnosť a</w:t>
      </w:r>
      <w:r>
        <w:rPr>
          <w:color w:val="000000"/>
        </w:rPr>
        <w:t> </w:t>
      </w:r>
      <w:r w:rsidRPr="00765CB1">
        <w:rPr>
          <w:color w:val="000000"/>
        </w:rPr>
        <w:t>efektívnosť</w:t>
      </w:r>
      <w:r>
        <w:rPr>
          <w:color w:val="000000"/>
        </w:rPr>
        <w:t>,</w:t>
      </w:r>
    </w:p>
    <w:p w14:paraId="37521E35" w14:textId="18175085" w:rsidR="00765CB1" w:rsidRP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proporcionalita.</w:t>
      </w:r>
    </w:p>
    <w:p w14:paraId="645D9D4F" w14:textId="77777777" w:rsidR="00765CB1" w:rsidRPr="00765CB1" w:rsidRDefault="00765CB1" w:rsidP="00765CB1">
      <w:pPr>
        <w:autoSpaceDE w:val="0"/>
        <w:autoSpaceDN w:val="0"/>
        <w:adjustRightInd w:val="0"/>
        <w:spacing w:before="120" w:after="120" w:line="288" w:lineRule="auto"/>
        <w:jc w:val="both"/>
        <w:rPr>
          <w:color w:val="000000"/>
        </w:rPr>
      </w:pPr>
    </w:p>
    <w:p w14:paraId="7668D988"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 obstarávaní zákaziek tohto typu je prijímateľ povinný vykonať prieskum trhu, ktorého pravidlá sú upravené nižšie v závislosti od hodnoty zákazky.</w:t>
      </w:r>
    </w:p>
    <w:p w14:paraId="2F6E1D95" w14:textId="77777777" w:rsidR="00765CB1" w:rsidRPr="00765CB1" w:rsidRDefault="00765CB1" w:rsidP="00765CB1">
      <w:pPr>
        <w:autoSpaceDE w:val="0"/>
        <w:autoSpaceDN w:val="0"/>
        <w:adjustRightInd w:val="0"/>
        <w:spacing w:before="120" w:after="120" w:line="288" w:lineRule="auto"/>
        <w:jc w:val="both"/>
        <w:rPr>
          <w:color w:val="000000"/>
        </w:rPr>
      </w:pPr>
    </w:p>
    <w:p w14:paraId="2E71BB9D"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vo výzve na predkladanie ponúk:</w:t>
      </w:r>
    </w:p>
    <w:p w14:paraId="1A395936"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 xml:space="preserve">uvedie presnú identifikáciu prijímateľa, ktorý zadáva zákazku, </w:t>
      </w:r>
    </w:p>
    <w:p w14:paraId="5E13A9CB" w14:textId="487EE8D5"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 xml:space="preserve">jednoznačne, jasne </w:t>
      </w:r>
      <w:r w:rsidR="00E5073A">
        <w:t>, úplne</w:t>
      </w:r>
      <w:r w:rsidR="00E5073A" w:rsidRPr="000F2009">
        <w:t xml:space="preserve"> </w:t>
      </w:r>
      <w:r w:rsidRPr="00765CB1">
        <w:rPr>
          <w:color w:val="000000"/>
        </w:rPr>
        <w:t xml:space="preserve">a určito vymedzí celý predmet  zákazky (presne stanoví špecifikáciu tovaru alebo poskytovaných služieb, popíše parametre tovaru/poskytovaných služieb; pri stavebných prácach vymedzí </w:t>
      </w:r>
      <w:proofErr w:type="spellStart"/>
      <w:r w:rsidRPr="00765CB1">
        <w:rPr>
          <w:color w:val="000000"/>
        </w:rPr>
        <w:t>položkovite</w:t>
      </w:r>
      <w:proofErr w:type="spellEnd"/>
      <w:r w:rsidRPr="00765CB1">
        <w:rPr>
          <w:color w:val="000000"/>
        </w:rPr>
        <w:t xml:space="preserve"> materiál, uvedie mernú jednotku, množstvo, uvedie požadovaný rozsah prác atď.), určí lehotu a miesto dodania predmetu zákazky; </w:t>
      </w:r>
    </w:p>
    <w:p w14:paraId="27AD6530"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určí technické požiadavky v opise predmetu zákazky. V prípade, ak technické požiadavky v opise predmetu zákazky odkazujú na konkrétny produkt a ak by tým dochádzalo k znevýhodneniu alebo k vylúčeniu určitých záujemcov alebo tovarov, musí byť opis zákazky v tejto časti doplnený slovami „alebo ekvivalentný“ (pozn. uvedené pravidlo platí iba pre zákazky nad 100 000 eur, nakoľko výzvy</w:t>
      </w:r>
      <w:r w:rsidRPr="009541EB">
        <w:rPr>
          <w:color w:val="000000"/>
        </w:rPr>
        <w:t xml:space="preserve"> na predkladanie ponúk v prípade týchto zákaziek sú zverejňované);</w:t>
      </w:r>
    </w:p>
    <w:p w14:paraId="34776DA6" w14:textId="73AA6FCE" w:rsidR="00765CB1" w:rsidRDefault="00E5073A" w:rsidP="005B7173">
      <w:pPr>
        <w:pStyle w:val="Odsekzoznamu"/>
        <w:numPr>
          <w:ilvl w:val="0"/>
          <w:numId w:val="120"/>
        </w:numPr>
        <w:autoSpaceDE w:val="0"/>
        <w:autoSpaceDN w:val="0"/>
        <w:adjustRightInd w:val="0"/>
        <w:spacing w:before="120" w:after="120" w:line="288" w:lineRule="auto"/>
        <w:jc w:val="both"/>
        <w:rPr>
          <w:color w:val="000000"/>
        </w:rPr>
      </w:pPr>
      <w:r>
        <w:t>môže</w:t>
      </w:r>
      <w:r w:rsidRPr="00765CB1">
        <w:rPr>
          <w:color w:val="000000"/>
        </w:rPr>
        <w:t xml:space="preserve"> </w:t>
      </w:r>
      <w:r w:rsidR="00765CB1" w:rsidRPr="00765CB1">
        <w:rPr>
          <w:color w:val="000000"/>
        </w:rPr>
        <w:t>vyžad</w:t>
      </w:r>
      <w:r>
        <w:rPr>
          <w:color w:val="000000"/>
        </w:rPr>
        <w:t>ovať</w:t>
      </w:r>
      <w:r w:rsidR="00765CB1" w:rsidRPr="00765CB1">
        <w:rPr>
          <w:color w:val="000000"/>
        </w:rPr>
        <w:t xml:space="preserve"> od potenciálnych dodávateľov doklad o oprávnení dodávať tovar, uskutočňovať stavebné práce alebo poskytovať službu v rozsahu, ktorý zodpovedá predmetu  zákazky iba v prípade, ak nie je oprávnený použiť údaje z informačných systémov verejnej správy podľa osobitného predpisu</w:t>
      </w:r>
      <w:r w:rsidRPr="000F2009">
        <w:rPr>
          <w:rFonts w:eastAsiaTheme="majorEastAsia"/>
          <w:vertAlign w:val="superscript"/>
        </w:rPr>
        <w:footnoteReference w:id="125"/>
      </w:r>
      <w:r>
        <w:rPr>
          <w:bCs/>
          <w:szCs w:val="28"/>
        </w:rPr>
        <w:t xml:space="preserve"> </w:t>
      </w:r>
      <w:r>
        <w:t>(ak prijímateľ uvedené nevyžaduje od potenciálnych dodávateľov, ich oprávnenie realizovať predmet zákazky je povinný overiť prijímateľ v procese vyhodnotenia ponúk)</w:t>
      </w:r>
      <w:r w:rsidR="00765CB1" w:rsidRPr="00765CB1">
        <w:rPr>
          <w:color w:val="000000"/>
        </w:rPr>
        <w:t>;</w:t>
      </w:r>
    </w:p>
    <w:p w14:paraId="1775F00C" w14:textId="64B64162" w:rsidR="00765CB1" w:rsidRP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môže požadovať na preukázanie podmienok účasti týkajúcich sa finančného a ekonomického postavenia a technickej spôsobilosti alebo odbornej spôsobilosti predloženie dokladov, a to najmä:</w:t>
      </w:r>
    </w:p>
    <w:p w14:paraId="2286AFFD" w14:textId="60B02995" w:rsidR="00765CB1" w:rsidRPr="00852446"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prehľad o celkovom obrate a ak je to vhodné, prehľad o dosiahnutom obrate                    v oblasti, ktorej sa predmet  zákazky alebo koncesie týka, najviac za posledné tri hospodárske roky,</w:t>
      </w:r>
    </w:p>
    <w:p w14:paraId="72FE47C7"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852446">
        <w:rPr>
          <w:color w:val="000000"/>
        </w:rPr>
        <w:t>požiadavka na výšku obratu za hospodársky rok nesmie presiahnuť dvojnásobok hodnoty danej položky v rozpočte projektu, vypočítanú na obdobie 12 mesiacov, ak je trvanie zmluvy dlhšie ako 12 mesiacov,</w:t>
      </w:r>
    </w:p>
    <w:p w14:paraId="595604EA"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požiadavka na výšku obratu za hospodársky rok nesmie presiahnuť dvojnásobok hodnoty danej položky v rozpočte projektu, ak je trvanie zmluvy kratšie ako 12 mesiacov,</w:t>
      </w:r>
    </w:p>
    <w:p w14:paraId="38287B30" w14:textId="54076BA9" w:rsidR="00765CB1" w:rsidRP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ak prijímateľ vyžaduje obrat za viac ako jeden hospodársky rok, jeho výšku môže určiť iba súhrnne za určené obdobie;</w:t>
      </w:r>
    </w:p>
    <w:p w14:paraId="0DD8E524"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 xml:space="preserve">zoznam dodávok tovaru alebo poskytnutých služieb za predchádzajúce tri roky od vyhlásenia zákazky s uvedením cien, lehôt dodania a odberateľov; </w:t>
      </w:r>
    </w:p>
    <w:p w14:paraId="40B3BAC7"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 xml:space="preserve">zoznam stavebných prác uskutočnených za predchádzajúcich päť rokov od vyhlásenia zákazky s uvedením cien, miest a lehôt uskutočnenia stavebných prác; </w:t>
      </w:r>
    </w:p>
    <w:p w14:paraId="4D88292A"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ak ide o stavebné práce alebo služby, údaje o vzdelaní a odbornej praxi alebo o odbornej kvalifikácií osôb určených na plnenie zmluvy,</w:t>
      </w:r>
    </w:p>
    <w:p w14:paraId="065EFDD0" w14:textId="7BA0213F" w:rsidR="00765CB1" w:rsidRP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lastRenderedPageBreak/>
        <w:t>údaje o strojovom, prevádzkovom alebo technickom vybavení, ktoré má uchádzač alebo záujemca k dispozícií na uskutočnenie stavebných prác alebo na poskytnutie služby</w:t>
      </w:r>
    </w:p>
    <w:p w14:paraId="5EB2D91E" w14:textId="49286ACB" w:rsidR="00765CB1" w:rsidRPr="00765CB1" w:rsidRDefault="00765CB1" w:rsidP="00852446">
      <w:pPr>
        <w:autoSpaceDE w:val="0"/>
        <w:autoSpaceDN w:val="0"/>
        <w:adjustRightInd w:val="0"/>
        <w:spacing w:before="120" w:after="120" w:line="288" w:lineRule="auto"/>
        <w:ind w:left="633"/>
        <w:jc w:val="both"/>
        <w:rPr>
          <w:color w:val="000000"/>
        </w:rPr>
      </w:pPr>
      <w:r w:rsidRPr="00765CB1">
        <w:rPr>
          <w:color w:val="000000"/>
        </w:rPr>
        <w:t>Potenciálny dodávateľ môže predbežne nahradiť doklady na preukázanie splnenia podmienok účasti finančného a ekonomického postavenia a technickej spôsobilosti alebo odbornej spôsobilosti čestným vyhlásením, pričom na požiadanie poskytne prijímateľovi doklady, ktoré čestným vyhlásením nahradil; potenciálny dodávateľ, ktorý bol vyhodnotený ako úspešný je povinný pred podpisom zmluvy/zadaním objednávky predložiť všetky doklady, ktoré predbežne nahradil čestným vyhlásením; potenciálny dodávateľ doručí doklady prijímateľovi do piatich pracovných dní odo dňa doručenia žiadosti, ak prijímateľ neurčil dlhšiu lehotu; ak potenciálny dodávateľ nedoručí doklady v stanovenej lehote, jeho ponuka nebude prijatá a ako úspešný bude vyhodnotený potenciálny dodávateľ, ktorý sa umiestnil ako druhý v poradí;</w:t>
      </w:r>
    </w:p>
    <w:p w14:paraId="44606A6F"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 xml:space="preserve">stanoví nediskriminačné kritériá pre vyhodnotenie ponúk, ktoré súvisia s predmetom zákazky  a ich relatívnu váhu (pozn.: v prípade určenia kritéria na vyhodnotenie ponúk „najnižšia cena“, nie je potrebné uvádzať </w:t>
      </w:r>
      <w:proofErr w:type="spellStart"/>
      <w:r w:rsidRPr="00852446">
        <w:rPr>
          <w:color w:val="000000"/>
        </w:rPr>
        <w:t>váhovosť</w:t>
      </w:r>
      <w:proofErr w:type="spellEnd"/>
      <w:r w:rsidRPr="00852446">
        <w:rPr>
          <w:color w:val="000000"/>
        </w:rPr>
        <w:t>),</w:t>
      </w:r>
    </w:p>
    <w:p w14:paraId="4092C7C4"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stanoví lehotu na predkladanie ponúk, ktorá musí byť primeraná a musí zohľadniť zložitosť a charakter predmetu zákazky, čas nevyhnutne potrebný na vypracovanie a doručenie ponuky,</w:t>
      </w:r>
    </w:p>
    <w:p w14:paraId="0B4FB018" w14:textId="5A067834"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uvedie miesto a spôsob predkladania ponúk, napr. min. 2 adresy elektronickej komunikácie, na ktoré sa ponuky predkladajú;</w:t>
      </w:r>
    </w:p>
    <w:p w14:paraId="1A80E7F1" w14:textId="7E150B98" w:rsidR="00E5073A" w:rsidRPr="009541EB" w:rsidRDefault="00E5073A" w:rsidP="005B7173">
      <w:pPr>
        <w:pStyle w:val="Odsekzoznamu"/>
        <w:numPr>
          <w:ilvl w:val="0"/>
          <w:numId w:val="120"/>
        </w:numPr>
        <w:autoSpaceDE w:val="0"/>
        <w:autoSpaceDN w:val="0"/>
        <w:adjustRightInd w:val="0"/>
        <w:spacing w:before="120" w:after="120" w:line="288" w:lineRule="auto"/>
        <w:jc w:val="both"/>
        <w:rPr>
          <w:color w:val="000000"/>
        </w:rPr>
      </w:pPr>
      <w:r w:rsidRPr="006E1C21">
        <w:t>vyžaduje, aby úspešný dodávateľ v zmluve alebo rámcovej dohode najneskôr  v čase jej uzavretia uviedol údaje o všetkých známych subdodávateľoch, údaje o osobe oprávnenej konať za subdodávateľa v rozsahu meno a priezvisko, adresa pobytu, dátum narodenia, ak ide o subdodávateľa, ktorý má povinnosť zápisu do registra partnerov verejného sektora.</w:t>
      </w:r>
    </w:p>
    <w:p w14:paraId="0B233348" w14:textId="7321DDEB"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Ponuka potenciálneho dodávateľa musí byť predložená v slovenskom alebo českom jazyku. Ak má tento sídlo mimo územia Slovenskej republiky, doklady a dokumenty tvoriace súčasť ponuky musia byť predložené v pôvodnom jazyku a súčasne musia byť preložené do slovenského jazyka</w:t>
      </w:r>
      <w:r w:rsidR="00E50572">
        <w:rPr>
          <w:color w:val="000000"/>
        </w:rPr>
        <w:t xml:space="preserve"> </w:t>
      </w:r>
      <w:r w:rsidR="00E50572" w:rsidRPr="00B2338E">
        <w:t>(nevyžaduje sa úradný preklad)</w:t>
      </w:r>
      <w:r w:rsidRPr="00765CB1">
        <w:rPr>
          <w:color w:val="000000"/>
        </w:rPr>
        <w:t xml:space="preserve">, okrem dokladov predložených v českom jazyku. </w:t>
      </w:r>
    </w:p>
    <w:p w14:paraId="60730B39" w14:textId="1CC99255" w:rsidR="00765CB1" w:rsidRPr="00765CB1" w:rsidRDefault="00E50572" w:rsidP="00765CB1">
      <w:pPr>
        <w:autoSpaceDE w:val="0"/>
        <w:autoSpaceDN w:val="0"/>
        <w:adjustRightInd w:val="0"/>
        <w:spacing w:before="120" w:after="120" w:line="288" w:lineRule="auto"/>
        <w:jc w:val="both"/>
        <w:rPr>
          <w:color w:val="000000"/>
        </w:rPr>
      </w:pPr>
      <w:r w:rsidRPr="00B2338E">
        <w:t>Ak bola predložená viac ako jedna ponuka, prijímateľ vyhodnocuje splnenie požiadaviek na predmet zákazky a splnenie podmienok účasti (ak relevantné) po vyhodnotení ponúk na základe kritériá/kritérií na vyhodnotenie ponúk, a to iba v prípade dodávateľa, ktorý sa umiestnil na prvom mieste v poradí. Uvedené pravidlá nevylučujú, aby prijímateľ vyhodnotil splnenie požiadaviek na predmet zákazky a splnenie podmienok účasti v prípade všetkých dodávateľov, ktorí predložili ponuku</w:t>
      </w:r>
      <w:r w:rsidRPr="001C0CF9">
        <w:t xml:space="preserve">. </w:t>
      </w:r>
      <w:r w:rsidR="00517DEE" w:rsidRPr="001C0CF9">
        <w:t xml:space="preserve">Prijímateľ požiada dodávateľa o vysvetlenie alebo doplnenie dokladov predložených v ponuke, ak z predložených dokladov nemožno posúdiť ich platnosť, splnenie podmienky účasti alebo splnenie požiadavky na predmet zákazky. Ak dodávateľ v lehote určenej prijímateľom nedoručí vysvetlenie alebo doplnenie predložených dokladov, alebo ak aj napriek predloženému vysvetleniu ponuky podľa záverov prijímateľa nespĺňa podmienky účasti alebo požiadavky na predmet zákazky, prijímateľ ponuku tohto dodávateľa vylúči a vyhodnocuje splnenie podmienok účasti a požiadaviek na predmet zákazky u ďalšieho dodávateľa v poradí. </w:t>
      </w:r>
      <w:r w:rsidR="00765CB1" w:rsidRPr="001C0CF9">
        <w:rPr>
          <w:color w:val="000000"/>
        </w:rPr>
        <w:t>Prijímateľ je po</w:t>
      </w:r>
      <w:r w:rsidR="00765CB1" w:rsidRPr="00765CB1">
        <w:rPr>
          <w:color w:val="000000"/>
        </w:rPr>
        <w:t xml:space="preserve">vinný uzatvoriť zmluvu/zadať objednávku v súlade s výzvou  na predkladanie ponúk a s ponukou úspešného dodávateľa. </w:t>
      </w:r>
    </w:p>
    <w:p w14:paraId="3882812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môže zrušiť použitý postup zadávania zákazky, ak</w:t>
      </w:r>
    </w:p>
    <w:p w14:paraId="3E4FF2D5" w14:textId="77777777" w:rsid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852446">
        <w:rPr>
          <w:color w:val="000000"/>
        </w:rPr>
        <w:t>ani jeden potenciálny dodávateľ nesplnil podmienky uvedené vo výzve  na predkladanie ponúk,</w:t>
      </w:r>
    </w:p>
    <w:p w14:paraId="1FCC749C" w14:textId="1C23AA80" w:rsidR="00765CB1" w:rsidRP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9541EB">
        <w:rPr>
          <w:color w:val="000000"/>
        </w:rPr>
        <w:t>ak sa zmenili okolnosti, za ktorých sa vyhlásilo obstarávanie (pozn. tieto okolnosti je prijímateľ povinný pomenovať a odôvodniť zrušenie postupu zadávania zákazky).</w:t>
      </w:r>
    </w:p>
    <w:p w14:paraId="01A24D6F" w14:textId="77777777" w:rsidR="00765CB1" w:rsidRPr="00765CB1" w:rsidRDefault="00765CB1" w:rsidP="00765CB1">
      <w:pPr>
        <w:autoSpaceDE w:val="0"/>
        <w:autoSpaceDN w:val="0"/>
        <w:adjustRightInd w:val="0"/>
        <w:spacing w:before="120" w:after="120" w:line="288" w:lineRule="auto"/>
        <w:jc w:val="both"/>
        <w:rPr>
          <w:color w:val="000000"/>
        </w:rPr>
      </w:pPr>
    </w:p>
    <w:p w14:paraId="4A81424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nad 100 000 eur je lehota na výkon kontroly na ex </w:t>
      </w:r>
      <w:proofErr w:type="spellStart"/>
      <w:r w:rsidRPr="00765CB1">
        <w:rPr>
          <w:color w:val="000000"/>
        </w:rPr>
        <w:t>ante</w:t>
      </w:r>
      <w:proofErr w:type="spellEnd"/>
      <w:r w:rsidRPr="00765CB1">
        <w:rPr>
          <w:color w:val="000000"/>
        </w:rPr>
        <w:t xml:space="preserve"> kontrolu </w:t>
      </w:r>
      <w:r w:rsidRPr="00852446">
        <w:rPr>
          <w:b/>
          <w:color w:val="000000"/>
        </w:rPr>
        <w:t>20 pracovných dní</w:t>
      </w:r>
      <w:r w:rsidRPr="00765CB1">
        <w:rPr>
          <w:color w:val="000000"/>
        </w:rPr>
        <w:t xml:space="preserve">, lehota na výkon následnej ex post kontroly je </w:t>
      </w:r>
      <w:r w:rsidRPr="00852446">
        <w:rPr>
          <w:b/>
          <w:color w:val="000000"/>
        </w:rPr>
        <w:t>7 pracovných dní</w:t>
      </w:r>
      <w:r w:rsidRPr="00765CB1">
        <w:rPr>
          <w:color w:val="000000"/>
        </w:rPr>
        <w:t>.</w:t>
      </w:r>
    </w:p>
    <w:p w14:paraId="5BD765C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 V prípade zákaziek do 100 000 eur je lehota na výkon (štandardnej) ex post kontroly </w:t>
      </w:r>
      <w:r w:rsidRPr="00852446">
        <w:rPr>
          <w:b/>
          <w:color w:val="000000"/>
        </w:rPr>
        <w:t>15 pracovných dní</w:t>
      </w:r>
      <w:r w:rsidRPr="00765CB1">
        <w:rPr>
          <w:color w:val="000000"/>
        </w:rPr>
        <w:t>.</w:t>
      </w:r>
    </w:p>
    <w:p w14:paraId="716987A5" w14:textId="4ED1D27E" w:rsidR="00765CB1" w:rsidRPr="00765CB1" w:rsidRDefault="00E5073A" w:rsidP="00765CB1">
      <w:pPr>
        <w:autoSpaceDE w:val="0"/>
        <w:autoSpaceDN w:val="0"/>
        <w:adjustRightInd w:val="0"/>
        <w:spacing w:before="120" w:after="120" w:line="288" w:lineRule="auto"/>
        <w:jc w:val="both"/>
        <w:rPr>
          <w:color w:val="000000"/>
        </w:rPr>
      </w:pPr>
      <w:r w:rsidRPr="00A54D9E">
        <w:t xml:space="preserve">Lehoty na výkon finančnej kontroly obstarávania začínajú pre </w:t>
      </w:r>
      <w:r>
        <w:t>poskytovateľa</w:t>
      </w:r>
      <w:r w:rsidRPr="00A54D9E">
        <w:t xml:space="preserve"> plynúť dňom nasledujúcim po dni </w:t>
      </w:r>
      <w:r>
        <w:t>zaevidovania</w:t>
      </w:r>
      <w:r w:rsidRPr="00476FB7">
        <w:t xml:space="preserve"> prijatej žiadosti prijímateľa o vykonanie kontroly/finančnej kontroly a predložení </w:t>
      </w:r>
      <w:r w:rsidRPr="00476FB7">
        <w:lastRenderedPageBreak/>
        <w:t xml:space="preserve">dokumentácie </w:t>
      </w:r>
      <w:r>
        <w:t xml:space="preserve">k </w:t>
      </w:r>
      <w:r w:rsidRPr="00476FB7">
        <w:t xml:space="preserve">obstarávaniu </w:t>
      </w:r>
      <w:r>
        <w:t>poskytovateľovi</w:t>
      </w:r>
      <w:r w:rsidRPr="00476FB7">
        <w:t xml:space="preserve"> cez ITMS2014+.</w:t>
      </w:r>
      <w:r>
        <w:t xml:space="preserve"> </w:t>
      </w:r>
      <w:r w:rsidRPr="00A54D9E">
        <w:t xml:space="preserve">Ak dokumentácia nie je kompletná, požiada </w:t>
      </w:r>
      <w:r>
        <w:t>poskytovateľa</w:t>
      </w:r>
      <w:r w:rsidRPr="00A54D9E">
        <w:t xml:space="preserve"> o jej doplnenie a lehota na výkon finančnej kontroly obstarávania sa prerušuje. </w:t>
      </w:r>
      <w:r>
        <w:t xml:space="preserve">Dňom nasledujúcim po dni doručenia vysvetlenia alebo doplnenia dokumentácie pokračuje plynutie lehoty na výkon kontroly/finančnej kontroly obstarávania. </w:t>
      </w:r>
      <w:r w:rsidRPr="00A54D9E">
        <w:t xml:space="preserve">Rovnako v prípade podania námietok, resp. plynutia lehoty na podanie námietok voči skutočnostiam uvedeným v návrhu správy z kontroly, sa lehota na výkon finančnej kontroly obstarávania prerušuje. Prijímateľ má možnosť </w:t>
      </w:r>
      <w:proofErr w:type="spellStart"/>
      <w:r w:rsidRPr="00A54D9E">
        <w:t>späťvzatia</w:t>
      </w:r>
      <w:proofErr w:type="spellEnd"/>
      <w:r w:rsidRPr="00A54D9E">
        <w:t xml:space="preserve"> dokumentácie k obstarávaniu, ktorá bola predložená </w:t>
      </w:r>
      <w:r>
        <w:t>poskytovateľovi</w:t>
      </w:r>
      <w:r w:rsidRPr="00A54D9E">
        <w:t xml:space="preserve"> za účelom výkonu finančnej kontroly obstarávania, a to so súhlasom </w:t>
      </w:r>
      <w:r>
        <w:t>poskytovateľa</w:t>
      </w:r>
      <w:r w:rsidRPr="00A54D9E">
        <w:t xml:space="preserve">. </w:t>
      </w:r>
      <w:r w:rsidRPr="00E20B59">
        <w:t xml:space="preserve">V prípadoch </w:t>
      </w:r>
      <w:proofErr w:type="spellStart"/>
      <w:r w:rsidRPr="00E20B59">
        <w:t>späťvzatia</w:t>
      </w:r>
      <w:proofErr w:type="spellEnd"/>
      <w:r w:rsidRPr="00E20B59">
        <w:t xml:space="preserve"> dokumentácie ide o dôvod hodný osobitného zreteľa a </w:t>
      </w:r>
      <w:r>
        <w:t>poskytovateľ</w:t>
      </w:r>
      <w:r w:rsidRPr="00E20B59">
        <w:t xml:space="preserve"> zastaví administratívnu finančnú kontrolu vyhotovením záznamu. </w:t>
      </w:r>
      <w:r w:rsidRPr="00A54D9E">
        <w:t>Ak prijímateľ opätovne predloží dokumentáciu na finančnú kontrolu, lehoty začínajú plynúť odznovu.</w:t>
      </w:r>
    </w:p>
    <w:p w14:paraId="7885AFC9"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Prijímateľ nemôže „umelo“ rozdeliť predmet zákazky na samostatné časti s cieľom vyhnúť sa použitiu postupov spojených so zadávaním zákaziek nad 100 000 eur.</w:t>
      </w:r>
    </w:p>
    <w:p w14:paraId="3BB5B31F" w14:textId="77777777" w:rsidR="00765CB1" w:rsidRDefault="00765CB1" w:rsidP="00765CB1">
      <w:pPr>
        <w:autoSpaceDE w:val="0"/>
        <w:autoSpaceDN w:val="0"/>
        <w:adjustRightInd w:val="0"/>
        <w:spacing w:before="120" w:after="120" w:line="288" w:lineRule="auto"/>
        <w:jc w:val="both"/>
        <w:rPr>
          <w:color w:val="000000"/>
        </w:rPr>
      </w:pPr>
    </w:p>
    <w:p w14:paraId="496549A6" w14:textId="50AD75ED" w:rsidR="00E5073A" w:rsidRPr="00852446" w:rsidRDefault="00E5073A" w:rsidP="00E5073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FB50C0">
        <w:rPr>
          <w:rFonts w:cs="Arial"/>
          <w:color w:val="000000"/>
          <w:szCs w:val="19"/>
        </w:rPr>
        <w:t>Výzva na predkladanie ponúk a záznam z prieskumu trhu musí byť zverejnený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14:paraId="50362CE6" w14:textId="77777777" w:rsidR="00E5073A" w:rsidRPr="00765CB1" w:rsidRDefault="00E5073A" w:rsidP="00765CB1">
      <w:pPr>
        <w:autoSpaceDE w:val="0"/>
        <w:autoSpaceDN w:val="0"/>
        <w:adjustRightInd w:val="0"/>
        <w:spacing w:before="120" w:after="120" w:line="288" w:lineRule="auto"/>
        <w:jc w:val="both"/>
        <w:rPr>
          <w:color w:val="000000"/>
        </w:rPr>
      </w:pPr>
    </w:p>
    <w:p w14:paraId="44A584E7" w14:textId="6C902C57" w:rsidR="00765CB1" w:rsidRPr="00852446" w:rsidRDefault="00765CB1" w:rsidP="00852446">
      <w:pPr>
        <w:autoSpaceDE w:val="0"/>
        <w:autoSpaceDN w:val="0"/>
        <w:adjustRightInd w:val="0"/>
        <w:spacing w:before="120" w:after="120" w:line="288" w:lineRule="auto"/>
        <w:ind w:firstLine="142"/>
        <w:jc w:val="both"/>
        <w:rPr>
          <w:b/>
          <w:color w:val="000000"/>
        </w:rPr>
      </w:pPr>
      <w:r w:rsidRPr="00852446">
        <w:rPr>
          <w:b/>
          <w:color w:val="000000"/>
        </w:rPr>
        <w:t>E.1</w:t>
      </w:r>
      <w:r w:rsidRPr="00852446">
        <w:rPr>
          <w:b/>
          <w:color w:val="000000"/>
        </w:rPr>
        <w:tab/>
        <w:t xml:space="preserve">Zákazky nad 100 000 </w:t>
      </w:r>
      <w:r w:rsidR="001549ED">
        <w:rPr>
          <w:b/>
          <w:color w:val="000000"/>
        </w:rPr>
        <w:t>EUR</w:t>
      </w:r>
    </w:p>
    <w:p w14:paraId="73F6D7E0" w14:textId="72020535"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852446">
        <w:rPr>
          <w:color w:val="000000"/>
        </w:rPr>
        <w:t xml:space="preserve">Zákazky nad 100 000 </w:t>
      </w:r>
      <w:r w:rsidR="001549ED">
        <w:rPr>
          <w:color w:val="000000"/>
        </w:rPr>
        <w:t>EUR</w:t>
      </w:r>
      <w:r w:rsidR="001549ED" w:rsidRPr="00852446">
        <w:rPr>
          <w:color w:val="000000"/>
        </w:rPr>
        <w:t xml:space="preserve"> </w:t>
      </w:r>
      <w:r w:rsidRPr="00852446">
        <w:rPr>
          <w:color w:val="000000"/>
        </w:rPr>
        <w:t>na účely tejto kapitoly sú zákazky zadávané osobou, ktorej verejný obstarávateľ poskytne 50% a menej finančných prostriedkov z NFP na tovary, stavebné práce alebo služby</w:t>
      </w:r>
      <w:r w:rsidR="001549ED">
        <w:rPr>
          <w:color w:val="000000"/>
        </w:rPr>
        <w:t xml:space="preserve"> a ktorých hodnota je nad 100 000 EUR</w:t>
      </w:r>
      <w:r w:rsidRPr="00852446">
        <w:rPr>
          <w:color w:val="000000"/>
        </w:rPr>
        <w:t>. V prípade zákaziek nad 100 000 eur prijímateľ musí vykonať všetky ďalej uvedené úkony, ktoré majú zabezpečiť získanie čo najvyššieho počtu písomných ponúk na obstaranie tovarov, stavebných prác alebo služieb. Za písomnú ponuku sa považuje aj ponuka podaná elektronicky (napr. formou e-mailovej komunikácie). Súčasťou dokumentácie musia byť doklady potvrdzujúce kroky uchádzačov v súlade s podmienkami uvedenými vo výzve na predkladanie ponúk.</w:t>
      </w:r>
    </w:p>
    <w:p w14:paraId="754476AA" w14:textId="45F58039"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povinný zverejniť výzvu na predkladanie ponúk na svojom webovom sídle/alebo inom vhodnom webovom sídle. Minimálna lehota na predkladanie ponúk je 7 pracovných dní odo dňa zverejnenia výzvy na predkladanie ponúk na webovom sídle prijímateľa v prípade zákaziek na tovary a poskytnutie služieb a minimálne 12 pracovných dní v prípade zákaziek na uskutočnenie stavebných prác</w:t>
      </w:r>
      <w:r w:rsidR="00E5073A" w:rsidRPr="00B4199C">
        <w:t>(do lehoty sa nezapočítava deň zverejnenia, čo znamená, že lehota pre záujemcov o zákazku musí byť minimálne celých 7 pracovných dní, resp. 12 pracovných dní).  Príklad: Prijímateľ zverejní výzvu na predkladanie ponúk k zákazke na dodanie tovarov v pondelok, minimálna lehota na predkladanie ponúk uplynie najskôr budúci týždeň v stredu o polnoci za predpokladu, že nejde o pracovný týždeň, v rámci ktorého je štátny sviatok. Prijímateľom sa však odporúča určiť lehotu nasledujúci pracovný deň, čo by pri tomto modelovom prípade bol štvrtok v ľubovoľnú hodinu</w:t>
      </w:r>
      <w:r w:rsidRPr="009541EB">
        <w:rPr>
          <w:color w:val="000000"/>
        </w:rPr>
        <w:t xml:space="preserve">. Prijímateľ je povinný zdokumentovať toto zverejnenie hodnoverným spôsobom (spravidla </w:t>
      </w:r>
      <w:proofErr w:type="spellStart"/>
      <w:r w:rsidRPr="009541EB">
        <w:rPr>
          <w:color w:val="000000"/>
        </w:rPr>
        <w:t>printscreen</w:t>
      </w:r>
      <w:proofErr w:type="spellEnd"/>
      <w:r w:rsidRPr="009541EB">
        <w:rPr>
          <w:color w:val="000000"/>
        </w:rPr>
        <w:t xml:space="preserve"> tej časti webového sídla, kde bola výzva na predkladanie ponúk zverejnená</w:t>
      </w:r>
      <w:r w:rsidR="00E5073A">
        <w:rPr>
          <w:color w:val="000000"/>
        </w:rPr>
        <w:t>;</w:t>
      </w:r>
      <w:r w:rsidR="00E5073A" w:rsidRPr="00E5073A">
        <w:t xml:space="preserve"> </w:t>
      </w:r>
      <w:r w:rsidR="00E5073A">
        <w:t xml:space="preserve">z </w:t>
      </w:r>
      <w:proofErr w:type="spellStart"/>
      <w:r w:rsidR="00E5073A">
        <w:t>printscreenu</w:t>
      </w:r>
      <w:proofErr w:type="spellEnd"/>
      <w:r w:rsidR="00E5073A" w:rsidRPr="00E20B59">
        <w:t xml:space="preserve"> bude jednoznačne zrejmý dátum zverejnenia výzvy, ktorý musí byť zhodný s dátumom oslovenia minimálne troch potenciálnych dodávateľov a zaslaním informácie o zverejnení výzvy na osobitný mailový kontakt zakazkycko@vlada.gov.sk</w:t>
      </w:r>
      <w:r w:rsidRPr="009541EB">
        <w:rPr>
          <w:color w:val="000000"/>
        </w:rPr>
        <w:t xml:space="preserve">). Zadávanie tejto zákazky je realizované zverejnením výzvy na predkladanie ponúk, v rámci ktorej prijímateľ uvedie najmä náležitosti </w:t>
      </w:r>
      <w:r w:rsidR="00023031">
        <w:t>uvedené v časti E.</w:t>
      </w:r>
      <w:r w:rsidR="00023031">
        <w:rPr>
          <w:color w:val="000000"/>
        </w:rPr>
        <w:t xml:space="preserve"> tejto</w:t>
      </w:r>
      <w:r w:rsidRPr="009541EB">
        <w:rPr>
          <w:color w:val="000000"/>
        </w:rPr>
        <w:t xml:space="preserve"> kapitoly </w:t>
      </w:r>
      <w:r w:rsidR="00023031">
        <w:rPr>
          <w:color w:val="000000"/>
        </w:rPr>
        <w:t>príručky</w:t>
      </w:r>
      <w:r w:rsidRPr="009541EB">
        <w:rPr>
          <w:color w:val="000000"/>
        </w:rPr>
        <w:t xml:space="preserve">. </w:t>
      </w:r>
    </w:p>
    <w:p w14:paraId="3D81D083" w14:textId="2541DD99"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Prijímateľ je povinný v ten istý deň ako zverejní výzvu na predkladanie ponúk na svojom webovom sídle, zaslať informáciu o tomto zverejnení </w:t>
      </w:r>
      <w:r w:rsidR="001549ED" w:rsidRPr="001549ED">
        <w:rPr>
          <w:color w:val="000000"/>
        </w:rPr>
        <w:t>(príloha č.</w:t>
      </w:r>
      <w:r w:rsidR="001549ED">
        <w:rPr>
          <w:color w:val="000000"/>
        </w:rPr>
        <w:t xml:space="preserve">23) </w:t>
      </w:r>
      <w:r w:rsidRPr="009541EB">
        <w:rPr>
          <w:color w:val="000000"/>
        </w:rPr>
        <w:t>aj na osobitný mailový kontakt zakazkycko@vlada.gov.sk. Táto informácia bude následne zverejnená na webovom sídle www.partnerskadohoda.gov.sk</w:t>
      </w:r>
      <w:r w:rsidR="009541EB" w:rsidRPr="009541EB">
        <w:rPr>
          <w:color w:val="000000"/>
        </w:rPr>
        <w:t>.</w:t>
      </w:r>
      <w:r w:rsidRPr="009541EB">
        <w:rPr>
          <w:color w:val="000000"/>
        </w:rPr>
        <w:t xml:space="preserve"> </w:t>
      </w:r>
    </w:p>
    <w:p w14:paraId="5D8363A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Informácia o tomto zverejnení je tvorená štruktúrou údajov, ktoré je prijímateľ povinný dodržať, pričom ich popis tvorí prílohu tohto metodického pokynu. Túto riadne vyplnenú prílohu zasiela prijímateľ v prílohe e-mailu na e-mailový kontakt uvedený v odseku 3 tejto kapitoly. </w:t>
      </w:r>
      <w:proofErr w:type="spellStart"/>
      <w:r w:rsidRPr="009541EB">
        <w:rPr>
          <w:color w:val="000000"/>
        </w:rPr>
        <w:t>Zverejňovateľ</w:t>
      </w:r>
      <w:proofErr w:type="spellEnd"/>
      <w:r w:rsidRPr="009541EB">
        <w:rPr>
          <w:color w:val="000000"/>
        </w:rPr>
        <w:t xml:space="preserve"> (Úrad vlády SR) zabezpečí zverejnenie na webovom sídle www.partnerskadohoda.gov.sk  v záložke „CKO”, „Zákazky </w:t>
      </w:r>
      <w:r w:rsidRPr="009541EB">
        <w:rPr>
          <w:color w:val="000000"/>
        </w:rPr>
        <w:lastRenderedPageBreak/>
        <w:t>povinne zverejňované na www.partnerskadohoda.gov.sk”, pričom zákazky budú zverejňované v členení na tovary, služby a stavebné práce a najnovšie zákazky budú zverejnené ako prvé v poradí.</w:t>
      </w:r>
    </w:p>
    <w:p w14:paraId="7FC90820" w14:textId="77777777" w:rsidR="009541EB" w:rsidRDefault="009541EB"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V</w:t>
      </w:r>
      <w:r w:rsidR="00765CB1" w:rsidRPr="009541EB">
        <w:rPr>
          <w:color w:val="000000"/>
        </w:rPr>
        <w:t xml:space="preserve"> prípade, že prijímateľ v rámci tejto štruktúry údajov poskytne nepresné, chybné alebo zavádzajúce informácie, ktoré nevedú k spoľahlivému identifikovaniu predmetnej zákazky, je toto považované za nesplnenie oznamovacej povinnosti. </w:t>
      </w:r>
    </w:p>
    <w:p w14:paraId="54D10FA8"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Je dôležité, aby mal prijímateľ vždy archivovanú dokumentáciu o zaslaní tejto informácie.</w:t>
      </w:r>
    </w:p>
    <w:p w14:paraId="4E726139"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 xml:space="preserve">V prípade, že prijímateľ nedodrží povinnosť zaslania informácie na osobitný e-mailový kontakt zakazkycko@vlada.gov.sk v ten istý deň ako zverejní výzvu na predkladanie ponúk a túto informáciu zašle neskôr (avšak v lehote na predkladanie ponúk), je povinný predĺžiť lehotu na predkladanie ponúk o dobu omeškania zaslania informácie na osobitný mailový kontakt (informácia zaslaná </w:t>
      </w:r>
      <w:proofErr w:type="spellStart"/>
      <w:r w:rsidRPr="009541EB">
        <w:rPr>
          <w:color w:val="000000"/>
        </w:rPr>
        <w:t>zverejňovateľovi</w:t>
      </w:r>
      <w:proofErr w:type="spellEnd"/>
      <w:r w:rsidRPr="009541EB">
        <w:rPr>
          <w:color w:val="000000"/>
        </w:rPr>
        <w:t xml:space="preserve"> už má obsahovať túto predĺženú lehotu). Toto predĺženie sa musí rovnako vykonať aj v ostatných dokumentoch, ktoré prijímateľ vypracoval za účelom vyhlásenia zadávania zákazky, najmä vo výzve na predkladanie ponúk zverejnenej na webovom sídle prijímateľa alebo inom vhodnom webovom sídle. V prípade predlžovania lehoty na prekladanie ponúk je prijímateľ povinný toto predĺženie preukázateľne oznámiť všetkým osloveným potenciálnym dodávateľom.</w:t>
      </w:r>
    </w:p>
    <w:p w14:paraId="5F83D41E"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Prijímateľ je súčasne so zverejnením výzvy na predkladanie ponúk a jej zaslaním na zverejnenie, zároveň povinný zaslať túto výzvu minimálne trom vybraným potenciálnym dodávateľom. Uvedené úkony musia byť realizované v rovnaký deň.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zakazkycko@vlada.gov.sk, vo veci predĺženia lehoty na predkladanie ponúk postupuje obdobne ako je uvedené v bode 7 tejto podkapitoly. Oslovenie minimálne troch potenciálnych dodávateľov, ktorí sú oprávnení dodávať tovary, uskutočňovať stavebné práce alebo poskytovať služby v rozsahu predmetu zákazky neznamená, že prijímateľ musí v lehote na predkladanie ponúk </w:t>
      </w:r>
      <w:proofErr w:type="spellStart"/>
      <w:r w:rsidRPr="009541EB">
        <w:rPr>
          <w:color w:val="000000"/>
        </w:rPr>
        <w:t>obdržať</w:t>
      </w:r>
      <w:proofErr w:type="spellEnd"/>
      <w:r w:rsidRPr="009541EB">
        <w:rPr>
          <w:color w:val="000000"/>
        </w:rPr>
        <w:t xml:space="preserve"> ponuky od potenciálnych dodávateľov, ktorých priamo oslovil. Zákazka môže byť realizovaná aj v prípade predloženia 1 alebo 2 ponúk.</w:t>
      </w:r>
    </w:p>
    <w:p w14:paraId="41FC0C81" w14:textId="0E7461A5"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 xml:space="preserve">Vo výnimočných prípadoch, kedy ide o jedinečný predmet zákazky, môže prijímateľ osloviť aj menej ako troch potenciálnych dodávateľov, pričom táto výnimka musí byť  zo strany prijímateľa riadne zdôvodnená a podložená ešte pred vyhlásením zákazky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odporúčame využiť pre účely preukázania hospodárnosti inštitút odborného alebo znaleckého posudku. Aj v tomto výnimočnom prípade je však povinnosťou prijímateľa zverejniť zákazku na webovom sídle a zaslať informáciu o tomto zverejnení na osobitný mailový kontakt </w:t>
      </w:r>
      <w:hyperlink r:id="rId31" w:history="1">
        <w:r w:rsidR="009541EB" w:rsidRPr="00852446">
          <w:rPr>
            <w:rStyle w:val="Hypertextovprepojenie"/>
          </w:rPr>
          <w:t>zakazkycko@vlada.gov.sk</w:t>
        </w:r>
      </w:hyperlink>
      <w:r w:rsidRPr="009541EB">
        <w:rPr>
          <w:color w:val="000000"/>
        </w:rPr>
        <w:t>.</w:t>
      </w:r>
    </w:p>
    <w:p w14:paraId="2E9D4EF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Ak prijímateľovi nebude predložená žiadna ponuka a splnil všetky postupy uvedené v predchádzajúcich odsekoch, je oprávnený vyzvať na rokovanie min. 3 potenciálnych dodávateľov, s ktorými rokuje o zadaní </w:t>
      </w:r>
      <w:r w:rsidRPr="005B2DE9">
        <w:rPr>
          <w:color w:val="000000"/>
        </w:rPr>
        <w:t xml:space="preserve">zákazky.  Predmetom týchto rokovaní nemôže byť zúženie predmetu zákazky, úprava podmienok účasti, podmienok realizácie zákazky ani kritérií na vyhodnotenie ponúk uvedených vo výzve na predkladanie ponúk. Z rokovania je prijímateľ povinný vyhotoviť zápis,  </w:t>
      </w:r>
      <w:r w:rsidRPr="009541EB">
        <w:rPr>
          <w:color w:val="000000"/>
        </w:rPr>
        <w:t>ako aj zdôvodniť výber záujemcu alebo záujemcov, ktorí boli vyzvaní na rokovanie. Prijímateľ je oprávnený vyzvať na rokovanie aj menej ako troch potenciálnych dodávateľov, pričom táto výnimka musí byť zo strany prijímateľa riadne zdôvodnená a prijímateľ nesie dôkazné bremeno preukázania skutočnosti, že na relevantnom trhu neexistuje viac ako 1 alebo 2 dodávatelia. Odôvodnenie tejto skutočnosti musí byť súčasťou dokumentácie k zákazke.</w:t>
      </w:r>
    </w:p>
    <w:p w14:paraId="34BCECCE" w14:textId="341BAA19"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Celý postup prijímateľa pri zadávaní zákazky bude zhrnutý v zázname z prieskumu trhu (vzor príloha č. </w:t>
      </w:r>
      <w:r w:rsidR="009541EB" w:rsidRPr="009541EB">
        <w:rPr>
          <w:color w:val="000000"/>
        </w:rPr>
        <w:t>25</w:t>
      </w:r>
      <w:r w:rsidR="00023031" w:rsidRPr="00023031">
        <w:t xml:space="preserve"> </w:t>
      </w:r>
      <w:r w:rsidR="00023031">
        <w:t>doplnená o povinné náležitosti podľa kapitoly 7.1 ods. 10 metodického pokynu CKO č. 12</w:t>
      </w:r>
      <w:r w:rsidRPr="009541EB">
        <w:rPr>
          <w:color w:val="000000"/>
        </w:rPr>
        <w:t>).</w:t>
      </w:r>
    </w:p>
    <w:p w14:paraId="45B3102A"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lastRenderedPageBreak/>
        <w:t>Záznam z prieskumu trhu musí byť zverejnený na webovom sídle prijímateľa alebo inom vhodnom webovom sídle do 5 pracovných dní od dátumu vyhodnotenia ponúk.</w:t>
      </w:r>
    </w:p>
    <w:p w14:paraId="03BEB7C3" w14:textId="40ED49AF" w:rsidR="00765CB1" w:rsidRP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nesmie uzavrieť zmluvu, koncesnú zmluvu alebo rámcovú dohodu 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469C6C1C" w14:textId="77777777" w:rsidR="00765CB1" w:rsidRPr="00765CB1" w:rsidRDefault="00765CB1" w:rsidP="00765CB1">
      <w:pPr>
        <w:autoSpaceDE w:val="0"/>
        <w:autoSpaceDN w:val="0"/>
        <w:adjustRightInd w:val="0"/>
        <w:spacing w:before="120" w:after="120" w:line="288" w:lineRule="auto"/>
        <w:jc w:val="both"/>
        <w:rPr>
          <w:color w:val="000000"/>
        </w:rPr>
      </w:pPr>
    </w:p>
    <w:p w14:paraId="79EC57D1"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E.2</w:t>
      </w:r>
      <w:r w:rsidRPr="00852446">
        <w:rPr>
          <w:b/>
          <w:color w:val="000000"/>
        </w:rPr>
        <w:tab/>
        <w:t>Zákazky do 100 000 eur</w:t>
      </w:r>
    </w:p>
    <w:p w14:paraId="7AF1F178" w14:textId="77777777" w:rsidR="00765CB1" w:rsidRPr="00765CB1" w:rsidRDefault="00765CB1" w:rsidP="00765CB1">
      <w:pPr>
        <w:autoSpaceDE w:val="0"/>
        <w:autoSpaceDN w:val="0"/>
        <w:adjustRightInd w:val="0"/>
        <w:spacing w:before="120" w:after="120" w:line="288" w:lineRule="auto"/>
        <w:jc w:val="both"/>
        <w:rPr>
          <w:color w:val="000000"/>
        </w:rPr>
      </w:pPr>
    </w:p>
    <w:p w14:paraId="7D414B62" w14:textId="7AAA2F6A"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852446">
        <w:rPr>
          <w:color w:val="000000"/>
        </w:rPr>
        <w:t>Pri zadávaní zákaziek do 100 000 eur je prijímateľ povinný zaslať výzvu na predkladanie ponúk minimálne trom vybraným potenciálnym dodávateľom</w:t>
      </w:r>
      <w:r w:rsidR="00B71474">
        <w:rPr>
          <w:color w:val="000000"/>
        </w:rPr>
        <w:t xml:space="preserve"> </w:t>
      </w:r>
      <w:r w:rsidR="00B71474" w:rsidRPr="002A5F3A">
        <w:t>alebo identifikovať minimálne troch potenciálnych dodávateľov a ich cenové ponuky (napr. cez webové rozhranie)</w:t>
      </w:r>
      <w:r w:rsidR="00B71474" w:rsidRPr="00A54D9E">
        <w:t>.</w:t>
      </w:r>
      <w:r w:rsidRPr="00852446">
        <w:rPr>
          <w:color w:val="000000"/>
        </w:rPr>
        <w:t>. Oslovovaní</w:t>
      </w:r>
      <w:r w:rsidR="00B71474">
        <w:rPr>
          <w:color w:val="000000"/>
        </w:rPr>
        <w:t>/</w:t>
      </w:r>
      <w:r w:rsidR="00B71474" w:rsidRPr="00B71474">
        <w:t xml:space="preserve"> </w:t>
      </w:r>
      <w:r w:rsidR="00B71474">
        <w:t>identifikovaní</w:t>
      </w:r>
      <w:r w:rsidRPr="00852446">
        <w:rPr>
          <w:color w:val="000000"/>
        </w:rPr>
        <w:t xml:space="preserve">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w:t>
      </w:r>
      <w:r w:rsidR="009B2C3C" w:rsidRPr="00783BC3">
        <w:t>V prípade zaslania výzvy na predkladanie ponúk</w:t>
      </w:r>
      <w:r w:rsidR="009B2C3C">
        <w:t>, je p</w:t>
      </w:r>
      <w:r w:rsidRPr="00852446">
        <w:rPr>
          <w:color w:val="000000"/>
        </w:rPr>
        <w:t xml:space="preserve">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Minimálna lehota </w:t>
      </w:r>
      <w:r w:rsidRPr="009541EB">
        <w:rPr>
          <w:color w:val="000000"/>
        </w:rPr>
        <w:t>na predkladanie ponúk je 7 pracovných dní odo dňa oslovenia minimálne troch potenciálnych dodávateľov</w:t>
      </w:r>
      <w:r w:rsidR="00023031">
        <w:t>(do lehoty sa nezapočítava deň</w:t>
      </w:r>
      <w:r w:rsidR="009B2C3C">
        <w:t xml:space="preserve"> oslovenia</w:t>
      </w:r>
      <w:r w:rsidR="00023031" w:rsidRPr="00722EA4">
        <w:t>, čo znamená, že lehota pre záujemcov o zák</w:t>
      </w:r>
      <w:r w:rsidR="00023031">
        <w:t>azku musí byť minimálne celých 7</w:t>
      </w:r>
      <w:r w:rsidR="00023031" w:rsidRPr="00722EA4">
        <w:t xml:space="preserve"> pracovných dní</w:t>
      </w:r>
      <w:r w:rsidR="00023031">
        <w:t>)</w:t>
      </w:r>
      <w:r w:rsidRPr="009541EB">
        <w:rPr>
          <w:color w:val="000000"/>
        </w:rPr>
        <w:t xml:space="preserve">. </w:t>
      </w:r>
      <w:r w:rsidR="00B71474">
        <w:rPr>
          <w:color w:val="000000"/>
        </w:rPr>
        <w:t xml:space="preserve"> </w:t>
      </w:r>
      <w:r w:rsidR="009B2C3C">
        <w:rPr>
          <w:color w:val="000000"/>
        </w:rPr>
        <w:t xml:space="preserve"> </w:t>
      </w:r>
    </w:p>
    <w:p w14:paraId="048EC529" w14:textId="77777777" w:rsidR="00E50572" w:rsidRPr="00735615" w:rsidRDefault="00765CB1" w:rsidP="00E50572">
      <w:pPr>
        <w:pStyle w:val="Odsekzoznamu"/>
        <w:numPr>
          <w:ilvl w:val="0"/>
          <w:numId w:val="125"/>
        </w:numPr>
        <w:autoSpaceDE w:val="0"/>
        <w:autoSpaceDN w:val="0"/>
        <w:adjustRightInd w:val="0"/>
        <w:spacing w:line="288" w:lineRule="auto"/>
        <w:ind w:left="426"/>
        <w:rPr>
          <w:color w:val="000000"/>
        </w:rPr>
      </w:pPr>
      <w:r w:rsidRPr="009541EB">
        <w:rPr>
          <w:color w:val="000000"/>
        </w:rPr>
        <w:t>V prípade zákaziek do 100 000 eur nie je potrebné predloženie písomných ponúk, avšak prijímateľ musí zdôvodniť výber úspešného dodávateľa na základe prieskumu trhu  (napr. formou faxu, web stránky, katalógov, cenových ponúk, atď. okrem telefonického prieskumu). Tento prieskum musí byť riadne zdokumentovaný a musí byť z neho hodnoverne zrejmý výsledok výberu úspešného uchádzača. Pri tomto spôsobe vykonania prieskumu trhu je prijímateľ povinný  identifikovať minimálne troch potenciálnych dodávateľov a ich cenové ponuky (napr. cez webové rozhranie). Identifikovaní dodávatelia musia byť subjekty, ktoré sú oprávnené dodávať tovar, uskutočňovať stavebné práce alebo poskytovať služby v rozsahu predmetu zákazky (identifikácia prebieha najmä cez informácie verejne uvedené obchodnom registri alebo živnostenskom registri).</w:t>
      </w:r>
      <w:r w:rsidR="00E50572" w:rsidRPr="00E50572">
        <w:t xml:space="preserve"> </w:t>
      </w:r>
    </w:p>
    <w:p w14:paraId="3CD34579" w14:textId="4ECEF103" w:rsidR="009541EB" w:rsidRPr="00E50572" w:rsidRDefault="00E50572" w:rsidP="00E50572">
      <w:pPr>
        <w:pStyle w:val="Odsekzoznamu"/>
        <w:numPr>
          <w:ilvl w:val="0"/>
          <w:numId w:val="125"/>
        </w:numPr>
        <w:autoSpaceDE w:val="0"/>
        <w:autoSpaceDN w:val="0"/>
        <w:adjustRightInd w:val="0"/>
        <w:spacing w:before="120" w:after="120" w:line="288" w:lineRule="auto"/>
        <w:ind w:left="426"/>
        <w:jc w:val="both"/>
        <w:rPr>
          <w:color w:val="000000"/>
        </w:rPr>
      </w:pPr>
      <w:r w:rsidRPr="00E50572">
        <w:rPr>
          <w:color w:val="000000"/>
        </w:rPr>
        <w:t>V prípade zákaziek do 100 000 eur</w:t>
      </w:r>
      <w:r w:rsidRPr="00100E0C">
        <w:rPr>
          <w:color w:val="000000"/>
        </w:rPr>
        <w:t xml:space="preserve"> je možné sa v prípade technických špecifikácií uvedených vo výzve na predkladanie ponúk odvolávať na konkrétneho výrobcu, výrobný postup, obchodné označenie, patent, typ, oblasť alebo miesto pôvodu alebo výroby za predpokladu, že všetci potenciálni dodávatelia oslovení s výzvou na predkladanie ponúk sú spôsobilí dodať predmet zákazky spĺňajúci určené technické špecifikácie.</w:t>
      </w:r>
    </w:p>
    <w:p w14:paraId="7BF0B2D8" w14:textId="7BB10116"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Výber úspešného dodávateľa prebieha na základe vyhodnotenia informácií  a dokumentácie predloženej záujemcami, alebo informácií zistenými inými spôsobmi ako je predloženie ponuky (napr. údajmi na webových sídlach záujemcov, informáciami identifikovanými v katalógoch a pod., okrem telefonického prieskumu), pričom prijímateľ je povinný vyhodnotiť ponuky v súlade s podmienkami a kritériami, ktoré si pre tento účel</w:t>
      </w:r>
      <w:r w:rsidR="00023031" w:rsidRPr="00023031">
        <w:t xml:space="preserve"> </w:t>
      </w:r>
      <w:r w:rsidR="00023031">
        <w:t>vopred</w:t>
      </w:r>
      <w:r w:rsidRPr="009541EB">
        <w:rPr>
          <w:color w:val="000000"/>
        </w:rPr>
        <w:t xml:space="preserve"> určil. Vo výnimočných prípadoch, kedy môže ísť o jedinečný predmet zákazky môže prijímateľ osloviť/identifikovať aj menej ako troch potenciálnych dodávateľov, pričom táto výnimka musí byť zo strany prijímateľa riadne zdôvodnená a podložená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sa odporúča využiť pre účely preukázania hospodárnosti inštitút odborného alebo znaleckého posudku.</w:t>
      </w:r>
      <w:r w:rsidR="009541EB" w:rsidRPr="009541EB">
        <w:rPr>
          <w:color w:val="000000"/>
        </w:rPr>
        <w:t xml:space="preserve"> </w:t>
      </w:r>
    </w:p>
    <w:p w14:paraId="0E2A9E32"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Ak prijímateľ oslovil na základe výzvy na predkladanie ponúk minimálne troch potenciálnych dodávateľov a v stanovenej lehote na predkladanie ponúk nebola predložená žiadna ponuka, je oprávnený vyzvať na rokovanie jedného alebo viacerých potenciálnych dodávateľov, s ktorými rokuje o zadaní zákazky. Predmetom týchto rokovaní nemôže byť zúženie predmetu zákazky alebo iná úprava </w:t>
      </w:r>
      <w:r w:rsidRPr="009541EB">
        <w:rPr>
          <w:color w:val="000000"/>
        </w:rPr>
        <w:lastRenderedPageBreak/>
        <w:t>podmienok realizácie zákazky ani úprava kritérií na vyhodnotenie ponúk. Z rokovania je prijímateľ povinný vyhotoviť zápis, ako aj zdôvodniť výber záujemcu alebo záujemcov, ktorí boli vyzvaní na rokovanie.</w:t>
      </w:r>
    </w:p>
    <w:p w14:paraId="49BDFE0E"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Pri zákazkách do 100 000 eur nie je prijímateľ povinný zverejňovať zadávanie takejto zákazky na svojom webovom sídle. Týmto ni</w:t>
      </w:r>
      <w:r w:rsidRPr="005B2DE9">
        <w:rPr>
          <w:color w:val="000000"/>
        </w:rPr>
        <w:t>e je dotknutá povinnosť prijímateľa dodržať pri obstarávaní takejto zákazky základné princípy a ostatné povinnosti týkajúce sa kapitoly E.</w:t>
      </w:r>
    </w:p>
    <w:p w14:paraId="598CC964" w14:textId="3818241A"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Náležitosti záznamu z prieskumu trhu sú uvedené v prílohe č. </w:t>
      </w:r>
      <w:r w:rsidR="009541EB" w:rsidRPr="009541EB">
        <w:rPr>
          <w:color w:val="000000"/>
        </w:rPr>
        <w:t>25</w:t>
      </w:r>
      <w:r w:rsidRPr="009541EB">
        <w:rPr>
          <w:color w:val="000000"/>
        </w:rPr>
        <w:t xml:space="preserve"> tejto príručky</w:t>
      </w:r>
      <w:r w:rsidR="00023031" w:rsidRPr="00023031">
        <w:t xml:space="preserve"> </w:t>
      </w:r>
      <w:r w:rsidR="00023031">
        <w:t>a v kapitole 7.2 ods. 7 metodického pokynu CKO č. 12</w:t>
      </w:r>
      <w:r w:rsidRPr="009541EB">
        <w:rPr>
          <w:color w:val="000000"/>
        </w:rPr>
        <w:t>.</w:t>
      </w:r>
    </w:p>
    <w:p w14:paraId="62E9DD2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745394E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V rámci kontroly zákaziek do 100 000 eur môže poskytovateľ vykonať kontrolu obstarávania ako súčasť kontroly predmetného výdavku v rámci </w:t>
      </w:r>
      <w:proofErr w:type="spellStart"/>
      <w:r w:rsidRPr="009541EB">
        <w:rPr>
          <w:color w:val="000000"/>
        </w:rPr>
        <w:t>ŽoP</w:t>
      </w:r>
      <w:proofErr w:type="spellEnd"/>
      <w:r w:rsidRPr="009541EB">
        <w:rPr>
          <w:color w:val="000000"/>
        </w:rPr>
        <w:t>.</w:t>
      </w:r>
    </w:p>
    <w:p w14:paraId="63ED9082" w14:textId="7644D8C8" w:rsidR="00765CB1" w:rsidRP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V prípade zákaziek, ktorých hodnota je do 10 000 EUR bez DPH, je možné určiť úspešného uchádzača priamym zadaním (týka sa aj prípadov, ktoré sú spájané s povinným prieskumom trhu), ak poskytovateľ vo vzťahu k predmetu zákazky určil na dané výdavky finančné limity, ktoré zohľadňujú dodržanie pravidiel hospodárnosti v súlade s metodickým pokynom CKO č. 18 k overovaniu hospodárnosti výdavkov. V prípade priameho zadania zákazky do </w:t>
      </w:r>
      <w:r w:rsidR="00023031">
        <w:rPr>
          <w:color w:val="000000"/>
        </w:rPr>
        <w:t>10</w:t>
      </w:r>
      <w:r w:rsidRPr="009541EB">
        <w:rPr>
          <w:color w:val="000000"/>
        </w:rPr>
        <w:t xml:space="preserve"> 000 eur bez DPH nemusí byť výsledkom zmluva alebo objednávka,  postačuje účtovný doklad, napr. faktúra, pokladničné bloky, dodacie listy v prípadoch, že dodanie tovaru nie je zdokladované priamo na faktúre. Prijímateľ v prípade zákaziek tohto typu nevyhotovuje záznam z prieskumu trhu.</w:t>
      </w:r>
    </w:p>
    <w:p w14:paraId="2BCDA478" w14:textId="77777777" w:rsidR="00765CB1" w:rsidRPr="00765CB1" w:rsidRDefault="00765CB1" w:rsidP="00765CB1">
      <w:pPr>
        <w:autoSpaceDE w:val="0"/>
        <w:autoSpaceDN w:val="0"/>
        <w:adjustRightInd w:val="0"/>
        <w:spacing w:before="120" w:after="120" w:line="288" w:lineRule="auto"/>
        <w:jc w:val="both"/>
        <w:rPr>
          <w:color w:val="000000"/>
        </w:rPr>
      </w:pPr>
    </w:p>
    <w:p w14:paraId="0B2B4FE3"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E.3</w:t>
      </w:r>
      <w:r w:rsidRPr="00852446">
        <w:rPr>
          <w:b/>
          <w:color w:val="000000"/>
        </w:rPr>
        <w:tab/>
        <w:t>Prechodné ustanovenia ku kapitole E.</w:t>
      </w:r>
    </w:p>
    <w:p w14:paraId="17A46519" w14:textId="77777777" w:rsidR="00765CB1" w:rsidRPr="00765CB1" w:rsidRDefault="00765CB1" w:rsidP="00765CB1">
      <w:pPr>
        <w:autoSpaceDE w:val="0"/>
        <w:autoSpaceDN w:val="0"/>
        <w:adjustRightInd w:val="0"/>
        <w:spacing w:before="120" w:after="120" w:line="288" w:lineRule="auto"/>
        <w:jc w:val="both"/>
        <w:rPr>
          <w:color w:val="000000"/>
        </w:rPr>
      </w:pPr>
    </w:p>
    <w:p w14:paraId="18C73B5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a bol použitý niektorý z postupov podľa metodického pokynu CKO č. 12, verzia 3, postup prijímateľa posudzuje poskytovateľ podľa pravidiel uvedených v metodickom pokyne CKO č. 12, verzia 3.</w:t>
      </w:r>
    </w:p>
    <w:p w14:paraId="2E3B2DA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prostredníctvom EKS, postup prijímateľa posudzuje poskytovateľ podľa pravidiel uvedených v kapitole, ktorá upravuje kontrolu verejného obstarávania realizovaného cez elektronické trhovisko.</w:t>
      </w:r>
    </w:p>
    <w:p w14:paraId="2F522A7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podlimitným postupom bez využitia elektronického trhoviska so zverejnením výzvy na predkladanie ponúk vo vestníku, pričom ešte nebolo úspešnému uchádzačovi odoslané oznámenie, že jeho ponuka sa prijíma, je prijímateľ povinný zrušiť postup zadávania zákazky.</w:t>
      </w:r>
    </w:p>
    <w:p w14:paraId="7E34F5AB"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postupom zadávania zákazky s nízkou hodnotou, postup prijímateľa posudzuje poskytovateľ podľa pravidiel uvedených v kapitole týkajúcej sa zadávania zákazky nad 15 000 eur, resp. zadávania zákazky do 15 000 eur v a Metodickom pokyne CKO č. 14.</w:t>
      </w:r>
    </w:p>
    <w:p w14:paraId="486BE7A9" w14:textId="09FBEDAC" w:rsidR="00100E0C" w:rsidRDefault="00765CB1" w:rsidP="00100E0C">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pred 26.9.2018 podľa ZVO a zákazka bola  ukončená podpisom zmluvy/rámcovej dohody s úspešným uchádzačom, je táto osoba povinná v prípade zmien zmluvy/rámcovej dohody postupovať podľa § 18 ZVO.</w:t>
      </w:r>
    </w:p>
    <w:p w14:paraId="20D99150" w14:textId="77777777" w:rsidR="00100E0C" w:rsidRDefault="00100E0C" w:rsidP="00100E0C">
      <w:pPr>
        <w:autoSpaceDE w:val="0"/>
        <w:autoSpaceDN w:val="0"/>
        <w:adjustRightInd w:val="0"/>
        <w:spacing w:before="120" w:after="120" w:line="288" w:lineRule="auto"/>
        <w:jc w:val="both"/>
        <w:rPr>
          <w:rFonts w:eastAsiaTheme="minorHAnsi"/>
        </w:rPr>
      </w:pPr>
    </w:p>
    <w:p w14:paraId="6EA3110A" w14:textId="77777777" w:rsidR="00100E0C" w:rsidRPr="00B2338E" w:rsidRDefault="00100E0C" w:rsidP="00735615">
      <w:pPr>
        <w:pStyle w:val="Odsekzoznamu"/>
        <w:numPr>
          <w:ilvl w:val="0"/>
          <w:numId w:val="116"/>
        </w:numPr>
        <w:autoSpaceDE w:val="0"/>
        <w:autoSpaceDN w:val="0"/>
        <w:adjustRightInd w:val="0"/>
        <w:spacing w:before="240" w:after="240" w:line="288" w:lineRule="auto"/>
        <w:contextualSpacing w:val="0"/>
        <w:jc w:val="both"/>
        <w:rPr>
          <w:rFonts w:cs="Arial"/>
          <w:b/>
          <w:szCs w:val="19"/>
        </w:rPr>
      </w:pPr>
      <w:r w:rsidRPr="00B2338E">
        <w:rPr>
          <w:rFonts w:cs="Arial"/>
          <w:b/>
          <w:szCs w:val="19"/>
        </w:rPr>
        <w:t xml:space="preserve"> Všeobecné pravidlá pre zmeny zmluvy uzavretej v režime výnimky zo ZVO</w:t>
      </w:r>
    </w:p>
    <w:p w14:paraId="00D193E3" w14:textId="3A6C4F92" w:rsidR="00100E0C" w:rsidRPr="00B2338E" w:rsidRDefault="00100E0C" w:rsidP="00100E0C">
      <w:pPr>
        <w:spacing w:after="200" w:line="276" w:lineRule="auto"/>
        <w:jc w:val="both"/>
        <w:rPr>
          <w:rFonts w:eastAsiaTheme="minorHAnsi" w:cs="Arial"/>
          <w:color w:val="000000"/>
          <w:szCs w:val="19"/>
        </w:rPr>
      </w:pPr>
      <w:r w:rsidRPr="00B2338E">
        <w:rPr>
          <w:rFonts w:eastAsiaTheme="minorHAnsi" w:cs="Arial"/>
          <w:color w:val="000000"/>
          <w:szCs w:val="19"/>
        </w:rPr>
        <w:t>Zmluvu/rámcovú dohodu, ktorá bola uzavretá ako výsledok postupu zadávania zákazky, na ktorú sa nevzťahuje pôsobnosť ZVO možno zmeniť počas jej trvania bez nového obstarávania, ak:</w:t>
      </w:r>
    </w:p>
    <w:p w14:paraId="03232AA2" w14:textId="77777777"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pôvodná zmluva, rámcová dohoda obsahuje jasné, presné a jednoznačné podmienky jej úpravy, napr. pravidlá na nahradenie pôvodného dodávateľa novým dodávateľom, pravidlá na úpravy ceny alebo opcie, rozsah, povahu možných úprav a opcií a podmienky ich uplatnenia; nemožno určiť takú podmienku, ktorou by sa menil charakter zmluvy/rámcovej dohody</w:t>
      </w:r>
    </w:p>
    <w:p w14:paraId="7727410C" w14:textId="6DE9E586"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ide o doplňujúce tovary, stavebné práce alebo služby, ktoré sú nevyhnutné, nie sú zahrnuté do pôvodnej zmluvy/rámcovej dohody a poskytuje ich pôvodný dodávateľ, pričom v tomto prípade je potrebné overiť hospodárnosť výdavkov spojených s doplňujúcimi tovarmi, stavebnými prácami alebo službami na základe nástrojov uvedených v MP CKO č. 18 k overovaniu hospodárnosti výdavkov,</w:t>
      </w:r>
    </w:p>
    <w:p w14:paraId="37F7578A" w14:textId="32515E56"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potreba zmeny vyplynula z nepredvídateľných okolností a zmenou sa nemení charakter zmluvy/rámcovej dohody; v tomto prípade je potrebné overiť hospodárnosť výdavkov iba v tom prípade, ak ide o nové tovary, stavebné práce alebo služby (prijímateľ využije nástroje uvedené v MP CKO č. 18 k overovaniu hospodárnosti výdavkov); ak sú predmetom zmeny zmluvy/rámcovej dohody tovary, stavebné práce alebo služby rovnakého charakteru, ako bol predmet zákazky obstarávania (napr. v dôsledku živelnej pohromy je spôsobená škoda na tovare alebo prebiehajúcich stavebných prácach a predmetom dodatku vyplývajúceho z nepredvídateľných okolností je nákup/realizácia identických tovarov/stavebných prác, ktoré boli súčasťou pôvodnej zmluvy a v rámci dodatku nakúpených za rovnakú cenu), v rámci ktorého už bola overená hospodárnosť, prijímateľ nie je povinný overovať hospodárnosť opakovane,</w:t>
      </w:r>
    </w:p>
    <w:p w14:paraId="26E62320" w14:textId="77777777"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ide o nahradenie pôvodného dodávateľa novým dodávateľom na základe skutočnosti, že iný hospodársky subjekt, ktorý spĺňa pôvodne určené podmienky obstarávania, je právnym nástupcom pôvodného dodávateľa v dôsledku jeho reorganizácie, vrátane zlúčenia a splynutia alebo úpadku, za predpokladu, že pôvodná zmluva, rámcová dohoda sa podstatne nemení a cieľom zmeny nie je vyhnúť sa použitiu postupov a pravidiel podľa ZVO,</w:t>
      </w:r>
    </w:p>
    <w:p w14:paraId="65DE3BDE" w14:textId="77777777"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nedochádza k podstatnej zmene pôvodnej zmluvy, rámcovej dohody bez ohľadu na hodnotu tejto zmeny.</w:t>
      </w:r>
    </w:p>
    <w:p w14:paraId="19ABAB29" w14:textId="77777777" w:rsidR="00100E0C" w:rsidRPr="00B2338E" w:rsidRDefault="00100E0C" w:rsidP="00100E0C">
      <w:pPr>
        <w:spacing w:after="200" w:line="276" w:lineRule="auto"/>
        <w:jc w:val="both"/>
        <w:rPr>
          <w:rFonts w:eastAsiaTheme="minorHAnsi" w:cs="Arial"/>
          <w:color w:val="000000"/>
          <w:szCs w:val="19"/>
        </w:rPr>
      </w:pPr>
    </w:p>
    <w:p w14:paraId="69D212DE" w14:textId="77777777" w:rsidR="00100E0C" w:rsidRPr="00B2338E" w:rsidRDefault="00100E0C" w:rsidP="00100E0C">
      <w:pPr>
        <w:spacing w:after="200" w:line="276" w:lineRule="auto"/>
        <w:jc w:val="both"/>
        <w:rPr>
          <w:rFonts w:eastAsiaTheme="minorHAnsi" w:cs="Arial"/>
          <w:color w:val="000000"/>
          <w:szCs w:val="19"/>
        </w:rPr>
      </w:pPr>
      <w:r w:rsidRPr="00B2338E">
        <w:rPr>
          <w:rFonts w:eastAsiaTheme="minorHAnsi" w:cs="Arial"/>
          <w:color w:val="000000"/>
          <w:szCs w:val="19"/>
        </w:rPr>
        <w:t>Podstatnou zmenou pôvodnej zmluvy/rámcovej dohody sa rozumie taká zmena, ktorou sa najmä:</w:t>
      </w:r>
    </w:p>
    <w:p w14:paraId="3B2AB9B9" w14:textId="77777777" w:rsidR="00100E0C" w:rsidRPr="00B2338E" w:rsidRDefault="00100E0C" w:rsidP="00100E0C">
      <w:pPr>
        <w:numPr>
          <w:ilvl w:val="1"/>
          <w:numId w:val="136"/>
        </w:numPr>
        <w:spacing w:after="200" w:line="276" w:lineRule="auto"/>
        <w:ind w:left="709"/>
        <w:contextualSpacing/>
        <w:jc w:val="both"/>
        <w:rPr>
          <w:rFonts w:cs="Arial"/>
          <w:color w:val="000000"/>
          <w:szCs w:val="19"/>
        </w:rPr>
      </w:pPr>
      <w:r w:rsidRPr="00B2338E">
        <w:rPr>
          <w:rFonts w:cs="Arial"/>
          <w:color w:val="000000"/>
          <w:szCs w:val="19"/>
        </w:rPr>
        <w:t xml:space="preserve">dopĺňajú alebo menia podstatným spôsobom podmienky, ktoré by v pôvodnom postupe obstarávania umožnili účasť iných hospodárskych subjektov, alebo ktoré by umožnili prijať inú ponuku ako pôvodne prijatú ponuku, </w:t>
      </w:r>
    </w:p>
    <w:p w14:paraId="7123B756" w14:textId="77777777" w:rsidR="00100E0C" w:rsidRPr="00B2338E" w:rsidRDefault="00100E0C" w:rsidP="00100E0C">
      <w:pPr>
        <w:numPr>
          <w:ilvl w:val="1"/>
          <w:numId w:val="136"/>
        </w:numPr>
        <w:spacing w:after="200" w:line="276" w:lineRule="auto"/>
        <w:ind w:left="709"/>
        <w:contextualSpacing/>
        <w:jc w:val="both"/>
        <w:rPr>
          <w:rFonts w:cs="Arial"/>
          <w:color w:val="000000"/>
          <w:szCs w:val="19"/>
        </w:rPr>
      </w:pPr>
      <w:r w:rsidRPr="00B2338E">
        <w:rPr>
          <w:rFonts w:cs="Arial"/>
          <w:color w:val="000000"/>
          <w:szCs w:val="19"/>
        </w:rPr>
        <w:t xml:space="preserve"> zvyšuje cena za predmet zákazky spôsobom, ktorý pôvodná zmluva/rámcová dohoda neupravovala, resp. sa zvyšuje cena za predmet zákazky bez uvedenia dôvodu a bez poskytnutie protiplnenia vo forme doplňujúcich tovarov, stavebných prác alebo služieb, ktoré súvisia s predmetom pôvodnej zákazky.</w:t>
      </w:r>
    </w:p>
    <w:p w14:paraId="023D42E0" w14:textId="77777777" w:rsidR="00100E0C" w:rsidRPr="00B2338E" w:rsidRDefault="00100E0C" w:rsidP="00100E0C">
      <w:pPr>
        <w:ind w:left="709"/>
        <w:contextualSpacing/>
        <w:jc w:val="both"/>
        <w:rPr>
          <w:rFonts w:cs="Arial"/>
          <w:color w:val="000000"/>
          <w:szCs w:val="19"/>
        </w:rPr>
      </w:pPr>
    </w:p>
    <w:p w14:paraId="033B3CC2" w14:textId="77777777" w:rsidR="00100E0C" w:rsidRPr="00B2338E" w:rsidRDefault="00100E0C" w:rsidP="00100E0C">
      <w:pPr>
        <w:spacing w:after="200" w:line="276" w:lineRule="auto"/>
        <w:jc w:val="both"/>
        <w:rPr>
          <w:rFonts w:eastAsiaTheme="minorHAnsi" w:cs="Arial"/>
          <w:color w:val="000000"/>
          <w:szCs w:val="19"/>
        </w:rPr>
      </w:pPr>
      <w:r w:rsidRPr="00B2338E">
        <w:rPr>
          <w:rFonts w:eastAsiaTheme="minorHAnsi" w:cs="Arial"/>
          <w:color w:val="000000"/>
          <w:szCs w:val="19"/>
        </w:rPr>
        <w:t>Zmluvu/rámcovú dohodu možno zmeniť počas jej trvania bez nového obstarávania aj vtedy, ak hodnota dodatku/dodatkov je nižšia ako:</w:t>
      </w:r>
    </w:p>
    <w:p w14:paraId="1296867E" w14:textId="77777777" w:rsidR="00100E0C" w:rsidRPr="00B2338E" w:rsidRDefault="00100E0C" w:rsidP="00100E0C">
      <w:pPr>
        <w:numPr>
          <w:ilvl w:val="0"/>
          <w:numId w:val="137"/>
        </w:numPr>
        <w:spacing w:after="200" w:line="276" w:lineRule="auto"/>
        <w:contextualSpacing/>
        <w:jc w:val="both"/>
        <w:rPr>
          <w:rFonts w:cs="Arial"/>
          <w:color w:val="000000"/>
          <w:szCs w:val="19"/>
        </w:rPr>
      </w:pPr>
      <w:r w:rsidRPr="00B2338E">
        <w:rPr>
          <w:rFonts w:cs="Arial"/>
          <w:color w:val="000000"/>
          <w:szCs w:val="19"/>
        </w:rPr>
        <w:t>20 % hodnoty pôvodnej zmluvy alebo rámcovej dohody, ak ide o zákazku na uskutočnenie stavebných prác,</w:t>
      </w:r>
    </w:p>
    <w:p w14:paraId="33B25A19" w14:textId="77777777" w:rsidR="00100E0C" w:rsidRPr="00B2338E" w:rsidRDefault="00100E0C" w:rsidP="00100E0C">
      <w:pPr>
        <w:numPr>
          <w:ilvl w:val="0"/>
          <w:numId w:val="137"/>
        </w:numPr>
        <w:spacing w:after="200" w:line="276" w:lineRule="auto"/>
        <w:contextualSpacing/>
        <w:jc w:val="both"/>
        <w:rPr>
          <w:rFonts w:cs="Arial"/>
          <w:color w:val="000000"/>
          <w:szCs w:val="19"/>
        </w:rPr>
      </w:pPr>
      <w:r w:rsidRPr="00B2338E">
        <w:rPr>
          <w:rFonts w:cs="Arial"/>
          <w:color w:val="000000"/>
          <w:szCs w:val="19"/>
        </w:rPr>
        <w:t>15 % hodnoty pôvodnej zmluvy alebo rámcovej dohody, ak ide o zákazku na dodanie tovaru alebo na poskytnutie služby.</w:t>
      </w:r>
    </w:p>
    <w:p w14:paraId="5C374A7D" w14:textId="77777777" w:rsidR="00100E0C" w:rsidRPr="00B2338E" w:rsidRDefault="00100E0C" w:rsidP="00100E0C">
      <w:pPr>
        <w:ind w:left="720"/>
        <w:contextualSpacing/>
        <w:jc w:val="both"/>
        <w:rPr>
          <w:rFonts w:cs="Arial"/>
          <w:color w:val="000000"/>
          <w:szCs w:val="19"/>
        </w:rPr>
      </w:pPr>
    </w:p>
    <w:p w14:paraId="50318A21" w14:textId="77777777" w:rsidR="00100E0C" w:rsidRPr="00B2338E" w:rsidRDefault="00100E0C" w:rsidP="00100E0C">
      <w:pPr>
        <w:spacing w:after="200" w:line="276" w:lineRule="auto"/>
        <w:jc w:val="both"/>
        <w:rPr>
          <w:rFonts w:eastAsiaTheme="minorHAnsi" w:cs="Arial"/>
          <w:color w:val="000000"/>
          <w:szCs w:val="19"/>
        </w:rPr>
      </w:pPr>
      <w:r w:rsidRPr="00B2338E">
        <w:rPr>
          <w:rFonts w:eastAsiaTheme="minorHAnsi" w:cs="Arial"/>
          <w:color w:val="000000"/>
          <w:szCs w:val="19"/>
        </w:rPr>
        <w:t xml:space="preserve">Zmena zmluvy/rámcovej dohody musí byť písomná, zmenou sa  nesmie meniť charakter zmluvy/rámcovej dohody. Zmeny zmluvy/rámcovej dohody nie je možné vykonať, ak by sa prijímateľ vyhol použitiu postupov podľa ZVO, napr. uzavrel by dodatok k zmluve v režime výnimky, ktorá je viazaná na finančný limit podlimitnej </w:t>
      </w:r>
      <w:r w:rsidRPr="00B2338E">
        <w:rPr>
          <w:rFonts w:eastAsiaTheme="minorHAnsi" w:cs="Arial"/>
          <w:color w:val="000000"/>
          <w:szCs w:val="19"/>
        </w:rPr>
        <w:lastRenderedPageBreak/>
        <w:t>zákazky a zákazky s nízkou hodnotou (§ 1 ods. 12 ZVO) a zmena zmluvy by navýšila cenu za predmet zákazky do hodnoty nadlimitného postupu zadávania zákazky.</w:t>
      </w:r>
    </w:p>
    <w:p w14:paraId="178D0356" w14:textId="77777777" w:rsidR="00100E0C" w:rsidRPr="00703E20" w:rsidRDefault="00100E0C" w:rsidP="00100E0C">
      <w:pPr>
        <w:autoSpaceDE w:val="0"/>
        <w:autoSpaceDN w:val="0"/>
        <w:adjustRightInd w:val="0"/>
        <w:spacing w:before="120" w:after="120" w:line="288" w:lineRule="auto"/>
        <w:jc w:val="both"/>
        <w:rPr>
          <w:rFonts w:cs="Arial"/>
          <w:color w:val="000000"/>
          <w:szCs w:val="19"/>
        </w:rPr>
      </w:pPr>
      <w:r w:rsidRPr="00B2338E">
        <w:rPr>
          <w:rFonts w:eastAsiaTheme="minorHAnsi" w:cs="Arial"/>
          <w:color w:val="000000"/>
          <w:szCs w:val="19"/>
        </w:rPr>
        <w:t>Na kontrolu dodatkov (vrátane lehôt spojených s výkonom kontroly) sa primerane vzťahujú pravidlá upravené v kapitole 2.</w:t>
      </w:r>
      <w:r>
        <w:rPr>
          <w:rFonts w:eastAsiaTheme="minorHAnsi" w:cs="Arial"/>
          <w:color w:val="000000"/>
          <w:szCs w:val="19"/>
        </w:rPr>
        <w:t>5</w:t>
      </w:r>
      <w:r w:rsidRPr="00B2338E">
        <w:rPr>
          <w:rFonts w:eastAsiaTheme="minorHAnsi" w:cs="Arial"/>
          <w:color w:val="000000"/>
          <w:szCs w:val="19"/>
        </w:rPr>
        <w:t>.</w:t>
      </w:r>
      <w:r>
        <w:rPr>
          <w:rFonts w:eastAsiaTheme="minorHAnsi" w:cs="Arial"/>
          <w:color w:val="000000"/>
          <w:szCs w:val="19"/>
        </w:rPr>
        <w:t>1 e) a f)</w:t>
      </w:r>
      <w:r w:rsidRPr="00B2338E">
        <w:rPr>
          <w:rFonts w:eastAsiaTheme="minorHAnsi" w:cs="Arial"/>
          <w:color w:val="000000"/>
          <w:szCs w:val="19"/>
        </w:rPr>
        <w:t xml:space="preserve"> tejto Príručky.</w:t>
      </w:r>
    </w:p>
    <w:p w14:paraId="4D4E1560" w14:textId="77777777" w:rsidR="00100E0C" w:rsidRPr="00765CB1" w:rsidRDefault="00100E0C" w:rsidP="00765CB1">
      <w:pPr>
        <w:autoSpaceDE w:val="0"/>
        <w:autoSpaceDN w:val="0"/>
        <w:adjustRightInd w:val="0"/>
        <w:spacing w:before="120" w:after="120" w:line="288" w:lineRule="auto"/>
        <w:jc w:val="both"/>
        <w:rPr>
          <w:color w:val="000000"/>
        </w:rPr>
      </w:pPr>
    </w:p>
    <w:p w14:paraId="7A55D3B2" w14:textId="55D548C5" w:rsidR="009D7F63" w:rsidRPr="0073389C" w:rsidRDefault="009D7F63" w:rsidP="009D7F63">
      <w:pPr>
        <w:pStyle w:val="Nadpis3"/>
        <w:ind w:left="567" w:firstLine="0"/>
        <w:rPr>
          <w:lang w:val="sk-SK"/>
        </w:rPr>
      </w:pPr>
      <w:bookmarkStart w:id="182" w:name="_Toc440372887"/>
      <w:bookmarkStart w:id="183" w:name="_Toc4576206"/>
      <w:r w:rsidRPr="0073389C">
        <w:rPr>
          <w:lang w:val="sk-SK"/>
        </w:rPr>
        <w:t>Konflikt záujmov</w:t>
      </w:r>
      <w:bookmarkEnd w:id="182"/>
      <w:bookmarkEnd w:id="183"/>
    </w:p>
    <w:p w14:paraId="1459F1AC" w14:textId="18860512"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w:t>
      </w:r>
      <w:r w:rsidR="009541EB">
        <w:rPr>
          <w:rFonts w:cs="Arial"/>
          <w:color w:val="000000"/>
          <w:szCs w:val="19"/>
        </w:rPr>
        <w:t>/prijímateľ</w:t>
      </w:r>
      <w:r w:rsidRPr="00B71B44">
        <w:rPr>
          <w:rFonts w:cs="Arial"/>
          <w:color w:val="000000"/>
          <w:szCs w:val="19"/>
        </w:rPr>
        <w:t xml:space="preserve"> povinný zabezpečiť, aby vo verejnom obstarávaní nedošlo ku konfliktu záujmov, ktorý by mohol narušiť alebo obmedziť hospodársku súťaž alebo porušiť princíp transparentnosti a princíp rovnakého zaobchádzania.</w:t>
      </w:r>
    </w:p>
    <w:p w14:paraId="305BDD17" w14:textId="7BB8AC98" w:rsidR="009541EB" w:rsidRDefault="009541EB" w:rsidP="00081D9F">
      <w:pPr>
        <w:autoSpaceDE w:val="0"/>
        <w:autoSpaceDN w:val="0"/>
        <w:adjustRightInd w:val="0"/>
        <w:spacing w:before="120" w:after="120" w:line="288" w:lineRule="auto"/>
        <w:jc w:val="both"/>
        <w:rPr>
          <w:rFonts w:cs="Arial"/>
          <w:color w:val="000000"/>
          <w:szCs w:val="19"/>
        </w:rPr>
      </w:pPr>
      <w:r w:rsidRPr="00852446">
        <w:rPr>
          <w:rFonts w:cs="Arial"/>
          <w:b/>
          <w:i/>
          <w:color w:val="FF0000"/>
          <w:szCs w:val="19"/>
        </w:rPr>
        <w:t>Povinnosť prijímateľa</w:t>
      </w:r>
      <w:r w:rsidRPr="009541EB">
        <w:rPr>
          <w:rFonts w:cs="Arial"/>
          <w:b/>
          <w:i/>
          <w:color w:val="000000"/>
          <w:szCs w:val="19"/>
        </w:rPr>
        <w:t>:</w:t>
      </w:r>
      <w:r w:rsidRPr="009541EB">
        <w:rPr>
          <w:rFonts w:cs="Arial"/>
          <w:color w:val="000000"/>
          <w:szCs w:val="19"/>
        </w:rPr>
        <w:t xml:space="preserve"> Prijímateľ je povinný sa oboznámiť s   MP CKO č. 13 k posudzovaniu konfliktu záujmov v procese VO vrátane jeho príloh v aktuálnom znení.</w:t>
      </w:r>
    </w:p>
    <w:p w14:paraId="619D2644" w14:textId="03B1A4D3"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w:t>
      </w:r>
      <w:r w:rsidR="009541EB">
        <w:rPr>
          <w:rFonts w:cs="Arial"/>
          <w:color w:val="000000"/>
          <w:szCs w:val="19"/>
        </w:rPr>
        <w:t xml:space="preserve"> a § 51 ZVO</w:t>
      </w:r>
      <w:r w:rsidRPr="00B71B44">
        <w:rPr>
          <w:rFonts w:cs="Arial"/>
          <w:color w:val="000000"/>
          <w:szCs w:val="19"/>
        </w:rPr>
        <w:t xml:space="preserve"> .</w:t>
      </w:r>
    </w:p>
    <w:p w14:paraId="7A55D3B3" w14:textId="156D79D0"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w:t>
      </w:r>
      <w:r w:rsidR="009541EB">
        <w:rPr>
          <w:color w:val="000000"/>
        </w:rPr>
        <w:t>zamestnanci</w:t>
      </w:r>
      <w:r w:rsidRPr="0073389C">
        <w:rPr>
          <w:color w:val="000000"/>
        </w:rPr>
        <w:t xml:space="preserve"> </w:t>
      </w:r>
      <w:r w:rsidR="00582010">
        <w:rPr>
          <w:color w:val="000000"/>
        </w:rPr>
        <w:t>prijímateľa</w:t>
      </w:r>
      <w:r w:rsidR="00582010" w:rsidRPr="0073389C">
        <w:rPr>
          <w:color w:val="000000"/>
        </w:rPr>
        <w:t xml:space="preserve"> </w:t>
      </w:r>
      <w:r w:rsidRPr="0073389C">
        <w:rPr>
          <w:color w:val="000000"/>
        </w:rPr>
        <w:t>alebo</w:t>
      </w:r>
      <w:r w:rsidR="009541EB" w:rsidRPr="009541EB">
        <w:rPr>
          <w:rFonts w:cs="Arial"/>
          <w:color w:val="000000"/>
          <w:szCs w:val="19"/>
        </w:rPr>
        <w:t xml:space="preserve"> </w:t>
      </w:r>
      <w:r w:rsidR="009541EB" w:rsidRPr="009541EB">
        <w:rPr>
          <w:color w:val="000000"/>
        </w:rPr>
        <w:t>zamestnanci, resp. iné spolupracujúce osoby na strane</w:t>
      </w:r>
      <w:r w:rsidRPr="0073389C">
        <w:rPr>
          <w:color w:val="000000"/>
        </w:rPr>
        <w:t xml:space="preserve">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r w:rsidR="005B2DE9">
        <w:rPr>
          <w:color w:val="000000"/>
        </w:rPr>
        <w:t>/obstarávania</w:t>
      </w:r>
      <w:r w:rsidRPr="0073389C">
        <w:rPr>
          <w:color w:val="000000"/>
        </w:rPr>
        <w:t>.</w:t>
      </w:r>
    </w:p>
    <w:p w14:paraId="35D0BFB0" w14:textId="77777777" w:rsidR="005B2DE9" w:rsidRDefault="005B2DE9" w:rsidP="009D7F63">
      <w:pPr>
        <w:autoSpaceDE w:val="0"/>
        <w:autoSpaceDN w:val="0"/>
        <w:adjustRightInd w:val="0"/>
        <w:spacing w:before="120" w:after="120" w:line="288" w:lineRule="auto"/>
        <w:jc w:val="both"/>
        <w:rPr>
          <w:color w:val="000000"/>
        </w:rPr>
      </w:pPr>
      <w:r w:rsidRPr="005B2DE9">
        <w:rPr>
          <w:color w:val="000000"/>
        </w:rPr>
        <w:t>V zmysle ustanovenia § 23 ods. 2 ZVO je konflikt záujmov definovaný v nasledovnom rozsahu: „Konflikt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7A55D3B4" w14:textId="23E6E2F3"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w:t>
      </w:r>
      <w:proofErr w:type="spellStart"/>
      <w:r w:rsidRPr="0073389C">
        <w:rPr>
          <w:color w:val="000000"/>
        </w:rPr>
        <w:t>t.j</w:t>
      </w:r>
      <w:proofErr w:type="spellEnd"/>
      <w:r w:rsidRPr="0073389C">
        <w:rPr>
          <w:color w:val="000000"/>
        </w:rPr>
        <w:t xml:space="preserve">. </w:t>
      </w:r>
      <w:r w:rsidR="005B2DE9">
        <w:rPr>
          <w:color w:val="000000"/>
        </w:rPr>
        <w:t xml:space="preserve">subjektívny </w:t>
      </w:r>
      <w:r w:rsidRPr="0073389C">
        <w:rPr>
          <w:color w:val="000000"/>
        </w:rPr>
        <w:t xml:space="preserve">záujem </w:t>
      </w:r>
      <w:r w:rsidR="005B2DE9">
        <w:rPr>
          <w:color w:val="000000"/>
        </w:rPr>
        <w:t xml:space="preserve">zainteresovanej osoby </w:t>
      </w:r>
      <w:r w:rsidRPr="0073389C">
        <w:rPr>
          <w:color w:val="000000"/>
        </w:rPr>
        <w:t xml:space="preserve">odporujúci verejnému záujmu), ktorý možno vnímať ako ohrozenie nestrannosti a nezávislosti v súvislosti s daným postupom VO, sa týka </w:t>
      </w:r>
      <w:r w:rsidR="005B2DE9" w:rsidRPr="005B2DE9">
        <w:rPr>
          <w:color w:val="000000"/>
        </w:rPr>
        <w:t>zainteresovaných osôb, ktorých definícia v ustanovení § 23 ods. 3 ZVO je nasledovná</w:t>
      </w:r>
      <w:r w:rsidRPr="0073389C">
        <w:rPr>
          <w:color w:val="000000"/>
        </w:rPr>
        <w:t>:</w:t>
      </w:r>
    </w:p>
    <w:p w14:paraId="7A55D3B5" w14:textId="2BE78826"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zamestnanec obstarávateľa, ktorý sa podieľa na príprave alebo realizácii verejného obstarávania alebo iná osoba, ktorá poskytuje obstarávateľovi podpornú činnosť vo verejnom obstarávaní a ktorá sa podieľa na príprave alebo realizácii verejného obstarávania alebo</w:t>
      </w:r>
      <w:r w:rsidR="009D7F63" w:rsidRPr="0073389C">
        <w:t xml:space="preserve">, </w:t>
      </w:r>
    </w:p>
    <w:p w14:paraId="7A55D3B6" w14:textId="7F80F3CA"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osoba s rozhodovacími právomocami obstarávateľa, ktorá môže ovplyvniť výsledok verejného obstarávania bez toho, aby sa nevyhnutne podieľala na jeho príprave alebo realizácii</w:t>
      </w:r>
      <w:r w:rsidR="009D7F63" w:rsidRPr="0073389C">
        <w:t>,</w:t>
      </w:r>
    </w:p>
    <w:p w14:paraId="128B0049" w14:textId="77777777" w:rsidR="005B2DE9" w:rsidRDefault="005B2DE9" w:rsidP="005B2DE9">
      <w:pPr>
        <w:spacing w:before="120" w:after="120"/>
        <w:jc w:val="both"/>
      </w:pPr>
      <w:r>
        <w:t xml:space="preserve">Okruh osôb na strane obstarávateľa, ktoré môžu byť v konflikte záujmov sa vzťahuje na zainteresované osoby, ktoré sa podieľajú na príprave alebo realizácii VO, medzi ktoré patria najmä osoby zabezpečujúce proces verejného obstarávania a vyhodnotenie  ponúk, osoby podieľajúce sa vypracovaní opisu predmetu zákazky, návrhu podmienok účasti, kritérií na vyhodnotenie ponúk a zmluvných podmienok, pričom zainteresovanou osobou sú zamestnanci obstarávateľa podieľajúci sa na vyššie uvedených činnostiach, ako aj tretie osoby, ktoré externe zabezpečujú služby vo verejnom obstarávaní alebo akékoľvek podporné činnosti vo verejnom obstarávaní. Zainteresovanými osobami sú aj osoby s rozhodovacími právomocami, ktoré môže ovplyvniť výsledok VO najmä z titulu svojej funkcie vedúceho zamestnanca. </w:t>
      </w:r>
    </w:p>
    <w:p w14:paraId="7996A784" w14:textId="77777777" w:rsidR="005B2DE9" w:rsidRDefault="005B2DE9" w:rsidP="005B2DE9">
      <w:pPr>
        <w:spacing w:before="120" w:after="120"/>
        <w:jc w:val="both"/>
      </w:pPr>
      <w:r>
        <w:t xml:space="preserve">Je povinnosťou </w:t>
      </w:r>
      <w:r w:rsidRPr="00F45BE7">
        <w:t xml:space="preserve">zainteresovanej </w:t>
      </w:r>
      <w:r w:rsidRPr="00BC0BFD">
        <w:t>o</w:t>
      </w:r>
      <w:r w:rsidRPr="00F45BE7">
        <w:t>soby</w:t>
      </w:r>
      <w:r w:rsidRPr="00BC0BFD">
        <w:t xml:space="preserve"> </w:t>
      </w:r>
      <w:r>
        <w:t xml:space="preserve">písomne </w:t>
      </w:r>
      <w:r w:rsidRPr="00BC0BFD">
        <w:t>oznámi</w:t>
      </w:r>
      <w:r>
        <w:t>ť</w:t>
      </w:r>
      <w:r w:rsidRPr="00BC0BFD">
        <w:t xml:space="preserve"> </w:t>
      </w:r>
      <w:r>
        <w:t>prijímateľovi</w:t>
      </w:r>
      <w:r w:rsidRPr="00BC0BFD">
        <w:t xml:space="preserve"> akýkoľvek konflikt záujmov </w:t>
      </w:r>
      <w:r>
        <w:t xml:space="preserve">vo vzťahu k hospodárskemu subjektu, ktorý sa zúčastňuje prípravných trhových konzultácií, </w:t>
      </w:r>
      <w:r w:rsidRPr="00BC0BFD">
        <w:t>vo vzťahu k</w:t>
      </w:r>
      <w:r>
        <w:t xml:space="preserve"> uchádzačovi</w:t>
      </w:r>
      <w:r w:rsidRPr="00BC0BFD">
        <w:t>/</w:t>
      </w:r>
      <w:r>
        <w:t>záujemcovi</w:t>
      </w:r>
      <w:r w:rsidRPr="00F45BE7">
        <w:t xml:space="preserve"> alebo ich subdodávate</w:t>
      </w:r>
      <w:r>
        <w:t xml:space="preserve">ľom </w:t>
      </w:r>
      <w:r w:rsidRPr="00BC0BFD">
        <w:t xml:space="preserve">bezodkladne po tom, ako sa o konflikte záujmov dozvie. </w:t>
      </w:r>
      <w:r>
        <w:t>Prijímateľ je následne povinný</w:t>
      </w:r>
      <w:r w:rsidRPr="00C313B5">
        <w:t xml:space="preserve"> prijať primerané opatrenia a vykonať nápravu, ak </w:t>
      </w:r>
      <w:r>
        <w:t>bol zistený</w:t>
      </w:r>
      <w:r w:rsidRPr="00C313B5">
        <w:t xml:space="preserve"> konflikt záujmov</w:t>
      </w:r>
      <w:r>
        <w:t>, a to najmä vylúčiť zainteresovanú osobu</w:t>
      </w:r>
      <w:r w:rsidRPr="00C313B5">
        <w:t xml:space="preserve"> z procesu prípravy alebo realizácie ver</w:t>
      </w:r>
      <w:r>
        <w:t>ejného obstarávania (napr. nahradiť člena komisie na vyhodnotenie ponúk, ku ktorému sa viaže konflikt záujmov inou osobou) alebo upraviť jej povinnosti a zodpovednosť</w:t>
      </w:r>
      <w:r w:rsidRPr="00C313B5">
        <w:t xml:space="preserve"> s cieľom zabrániť pretrvávaniu konfliktu záujmov. </w:t>
      </w:r>
      <w:r>
        <w:t xml:space="preserve">Prijímateľ je povinný písomne zdokumentovať všetky skutočnosti súvisiace s konfliktom záujmov a s prijatými opatreniami a uvedené archivovať ako súčasť dokumentácie k VO.  </w:t>
      </w:r>
    </w:p>
    <w:p w14:paraId="23A5593B" w14:textId="77777777" w:rsidR="005B2DE9" w:rsidRDefault="005B2DE9" w:rsidP="005B2DE9">
      <w:pPr>
        <w:autoSpaceDE w:val="0"/>
        <w:autoSpaceDN w:val="0"/>
        <w:adjustRightInd w:val="0"/>
        <w:spacing w:before="120" w:after="120" w:line="288" w:lineRule="auto"/>
        <w:jc w:val="both"/>
      </w:pPr>
      <w:r>
        <w:lastRenderedPageBreak/>
        <w:t>V prípade, že nie je možné zabrániť pretrvávajúcemu konfliktu záujmov, a to najmä v prípadoch, keď sa jedná o zainteresovanú osobu s rozhodovacími právomocami,</w:t>
      </w:r>
      <w:r w:rsidRPr="00702FA5">
        <w:t xml:space="preserve"> ktorá môže ovplyvniť výsledok </w:t>
      </w:r>
      <w:r>
        <w:t>VO, prijímateľ uplatní sankciu vylúčenia uchádzača</w:t>
      </w:r>
      <w:r w:rsidRPr="00BC0BFD">
        <w:t>/</w:t>
      </w:r>
      <w:r>
        <w:t>záujemcu podľa § 40 ods. 6 písm. f</w:t>
      </w:r>
      <w:r w:rsidRPr="00BC0BFD">
        <w:t xml:space="preserve">) </w:t>
      </w:r>
      <w:r>
        <w:t>ZVO, nakoľko konflikt záujmov nemožno odstrániť inými účinnými opatreniami.</w:t>
      </w:r>
    </w:p>
    <w:p w14:paraId="37085897" w14:textId="195D0407" w:rsidR="005B2DE9" w:rsidRDefault="005B2DE9" w:rsidP="005B2DE9">
      <w:pPr>
        <w:autoSpaceDE w:val="0"/>
        <w:autoSpaceDN w:val="0"/>
        <w:adjustRightInd w:val="0"/>
        <w:spacing w:before="120" w:after="120" w:line="288" w:lineRule="auto"/>
        <w:jc w:val="both"/>
        <w:rPr>
          <w:color w:val="000000"/>
        </w:rPr>
      </w:pPr>
      <w:r w:rsidRPr="003A6FC7">
        <w:t>Medzi najzávažnejšie prípady konfliktu záujmov patria prípady, ak zainteresovaná osoba je blízkou osobou podľa § 116 a § 117 Občianskeho zákonníka vo vzťahu k uchádzačovi záujemcovi/subdodávateľovi alebo ak zainteresovaná osoba zároveň vystupuje na strane uchádzača</w:t>
      </w:r>
      <w:r w:rsidRPr="003A6FC7">
        <w:rPr>
          <w:lang w:val="en-GB"/>
        </w:rPr>
        <w:t>/</w:t>
      </w:r>
      <w:r w:rsidRPr="003A6FC7">
        <w:t>záujemcu/subdodávateľa alebo ak je v konflikte záujmov člen komisie na vyhodnotenie ponúk, pričom nebol z komisie vylúčený a nahradený nominovaným náhradníkom.</w:t>
      </w:r>
    </w:p>
    <w:p w14:paraId="7A55D3C3" w14:textId="1FB485F4" w:rsidR="009D7F63" w:rsidRPr="00852446" w:rsidRDefault="005B2DE9" w:rsidP="00852446">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b/>
          <w:i/>
          <w:color w:val="000000"/>
        </w:rPr>
      </w:pPr>
      <w:r w:rsidRPr="005B2DE9">
        <w:rPr>
          <w:b/>
          <w:i/>
          <w:color w:val="000000"/>
        </w:rPr>
        <w:t xml:space="preserve">Dôležité upozornenie: </w:t>
      </w:r>
      <w:r w:rsidR="009D7F63" w:rsidRPr="00852446">
        <w:rPr>
          <w:b/>
          <w:i/>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15E4EB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p>
    <w:p w14:paraId="674C32F2" w14:textId="25D4F0DE" w:rsidR="005B2DE9" w:rsidRDefault="005B2DE9" w:rsidP="009D7F63">
      <w:pPr>
        <w:autoSpaceDE w:val="0"/>
        <w:autoSpaceDN w:val="0"/>
        <w:adjustRightInd w:val="0"/>
        <w:spacing w:before="120" w:after="120" w:line="288" w:lineRule="auto"/>
        <w:jc w:val="both"/>
        <w:rPr>
          <w:color w:val="000000"/>
        </w:rPr>
      </w:pPr>
      <w:r w:rsidRPr="005B2DE9">
        <w:rPr>
          <w:color w:val="000000"/>
        </w:rPr>
        <w:t>Poskytovateľ na základe verejne dostupných informácií alebo na základe podnetov tretích strán a medializovaných prípadov pri kontrole VO preveruje prepojenosť osôb vystupujúcich na strane prijímateľa a dodávateľa, partnera, užívateľa (štatutárny orgán, konatelia, spoločníci, fyzické osoby). V prípade zistenia konfliktu záujmu bude poskytovateľ postupovať v zmysle ods. 12) § 46 Zákona o príspevku z EŠIF.</w:t>
      </w:r>
    </w:p>
    <w:p w14:paraId="7A55D3C5" w14:textId="0767C41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w:t>
      </w:r>
      <w:r w:rsidR="005B2DE9" w:rsidRPr="005B2DE9">
        <w:rPr>
          <w:rFonts w:cs="Arial"/>
          <w:color w:val="000000"/>
          <w:szCs w:val="19"/>
        </w:rPr>
        <w:t xml:space="preserve"> </w:t>
      </w:r>
      <w:r w:rsidR="005B2DE9" w:rsidRPr="005B2DE9">
        <w:rPr>
          <w:color w:val="000000"/>
        </w:rPr>
        <w:t>za účelom stanovenia PHZ, resp. pri realizácií prípravných trhových konzultácií</w:t>
      </w:r>
      <w:r w:rsidRPr="0073389C">
        <w:rPr>
          <w:color w:val="000000"/>
        </w:rPr>
        <w:t>. Prijímateľ sa musí snažiť získať čo najvýhodnejšiu ponuku a práve za týmto účelom musí aj konať. Nesmie sa dostať do konfliktu záujmov.</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3627CDA2"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 xml:space="preserve">Prijímateľ zabezpečí v každej etape postupu verejného obstarávania (príprava, hodnotenie a ukončenie), aby osoba zodpovedná za </w:t>
      </w:r>
      <w:r w:rsidR="005B2DE9">
        <w:rPr>
          <w:rFonts w:cs="Arial"/>
          <w:szCs w:val="19"/>
        </w:rPr>
        <w:t xml:space="preserve">verejné </w:t>
      </w:r>
      <w:r w:rsidRPr="00796597">
        <w:rPr>
          <w:rFonts w:cs="Arial"/>
          <w:szCs w:val="19"/>
        </w:rPr>
        <w:t xml:space="preserve">obstarávanie požiadala každú osobou (vrátane externých </w:t>
      </w:r>
      <w:proofErr w:type="spellStart"/>
      <w:r w:rsidRPr="00796597">
        <w:rPr>
          <w:rFonts w:cs="Arial"/>
          <w:szCs w:val="19"/>
        </w:rPr>
        <w:t>expertou</w:t>
      </w:r>
      <w:proofErr w:type="spellEnd"/>
      <w:r w:rsidRPr="00796597">
        <w:rPr>
          <w:rFonts w:cs="Arial"/>
          <w:szCs w:val="19"/>
        </w:rPr>
        <w:t xml:space="preserve">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7A79E62" w14:textId="44E943A7" w:rsidR="005B2DE9" w:rsidRDefault="005B2DE9" w:rsidP="005B2DE9">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t>P</w:t>
      </w:r>
      <w:r w:rsidRPr="0073389C">
        <w:t xml:space="preserve">rijímateľ je povinný </w:t>
      </w:r>
      <w:r w:rsidRPr="0073389C">
        <w:rPr>
          <w:i/>
        </w:rPr>
        <w:t xml:space="preserve">čestne </w:t>
      </w:r>
      <w:r>
        <w:rPr>
          <w:i/>
        </w:rPr>
        <w:t>vy</w:t>
      </w:r>
      <w:r w:rsidRPr="0073389C">
        <w:rPr>
          <w:i/>
        </w:rPr>
        <w:t>hlásiť</w:t>
      </w:r>
      <w:r w:rsidRPr="0073389C">
        <w:t xml:space="preserve"> (príloha č. 2</w:t>
      </w:r>
      <w:r>
        <w:t>8</w:t>
      </w:r>
      <w:r w:rsidRPr="0073389C">
        <w:t>), že v predmetnom VO nenastali skutočnosti, uvedené ako “</w:t>
      </w:r>
      <w:r w:rsidRPr="0073389C">
        <w:rPr>
          <w:b/>
        </w:rPr>
        <w:t>rizikové indikátory</w:t>
      </w:r>
      <w:r w:rsidRPr="0073389C">
        <w:t>” v tejto príručke resp. v MP CKO č. 13</w:t>
      </w:r>
      <w:r w:rsidRPr="008F2496">
        <w:rPr>
          <w:rFonts w:cs="Arial"/>
          <w:szCs w:val="19"/>
        </w:rPr>
        <w:t xml:space="preserve"> </w:t>
      </w:r>
      <w:r w:rsidRPr="008F2496">
        <w:t>k posudzovaniu konfliktu záujmov v procese verejného obstarávania</w:t>
      </w:r>
      <w:r w:rsidRPr="0073389C">
        <w:rPr>
          <w:color w:val="7030A0"/>
        </w:rPr>
        <w:t xml:space="preserve">. </w:t>
      </w:r>
      <w:r w:rsidRPr="0073389C">
        <w:rPr>
          <w:color w:val="000000"/>
        </w:rPr>
        <w:t xml:space="preserve">V tomto čestnom </w:t>
      </w:r>
      <w:r>
        <w:rPr>
          <w:color w:val="000000"/>
        </w:rPr>
        <w:t>vy</w:t>
      </w:r>
      <w:r w:rsidRPr="0073389C">
        <w:rPr>
          <w:color w:val="000000"/>
        </w:rPr>
        <w:t xml:space="preserve">hlásení </w:t>
      </w:r>
      <w:r>
        <w:rPr>
          <w:color w:val="000000"/>
        </w:rPr>
        <w:t>p</w:t>
      </w:r>
      <w:r w:rsidRPr="0073389C">
        <w:rPr>
          <w:color w:val="000000"/>
        </w:rPr>
        <w:t xml:space="preserve">rijímateľ okrem iného </w:t>
      </w:r>
      <w:r>
        <w:rPr>
          <w:color w:val="000000"/>
        </w:rPr>
        <w:t>vy</w:t>
      </w:r>
      <w:r w:rsidRPr="0073389C">
        <w:rPr>
          <w:color w:val="000000"/>
        </w:rPr>
        <w:t xml:space="preserve">hlasuje, že v prípade ak podľa jeho vedomostí, nastane v danom </w:t>
      </w:r>
      <w:r>
        <w:rPr>
          <w:color w:val="000000"/>
        </w:rPr>
        <w:t>verejnom obstarávaní/obstarávaní</w:t>
      </w:r>
      <w:r w:rsidRPr="0073389C">
        <w:rPr>
          <w:color w:val="000000"/>
        </w:rPr>
        <w:t xml:space="preserve"> konflikt záujmov, bude o uvedenej skutočnosti bezodkladne písomne informovať </w:t>
      </w:r>
      <w:r>
        <w:rPr>
          <w:color w:val="000000"/>
        </w:rPr>
        <w:t>P</w:t>
      </w:r>
      <w:r w:rsidRPr="0073389C">
        <w:rPr>
          <w:color w:val="000000"/>
        </w:rPr>
        <w:t xml:space="preserve">oskytovateľa. </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26"/>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xml:space="preserve">– všetky atribúty </w:t>
            </w:r>
            <w:r w:rsidR="001325C0" w:rsidRPr="001325C0">
              <w:lastRenderedPageBreak/>
              <w:t>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lastRenderedPageBreak/>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27"/>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 xml:space="preserve">(napr. </w:t>
            </w:r>
            <w:proofErr w:type="spellStart"/>
            <w:r w:rsidRPr="0073389C">
              <w:t>spolukonatelia</w:t>
            </w:r>
            <w:proofErr w:type="spellEnd"/>
            <w:r w:rsidRPr="0073389C">
              <w:t>/členovia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28"/>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29"/>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spoločnosť, ktorá sa uchádza o účasť vo </w:t>
            </w:r>
            <w:proofErr w:type="spellStart"/>
            <w:r w:rsidRPr="0073389C">
              <w:t>VO</w:t>
            </w:r>
            <w:proofErr w:type="spellEnd"/>
            <w:r w:rsidRPr="0073389C">
              <w:t xml:space="preserve"> bola vytvorená tesne pred vyhlásením  VO, resp. bol upravený predmet jej podnikania</w:t>
            </w:r>
            <w:r w:rsidR="001325C0">
              <w:t>, alebo</w:t>
            </w:r>
          </w:p>
          <w:p w14:paraId="7A55D3F3" w14:textId="01A0967F" w:rsidR="009D7F63" w:rsidRPr="0073389C" w:rsidRDefault="009D7F63" w:rsidP="005B7173">
            <w:pPr>
              <w:pStyle w:val="Odsekzoznamu"/>
              <w:numPr>
                <w:ilvl w:val="0"/>
                <w:numId w:val="44"/>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lastRenderedPageBreak/>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5B7173">
            <w:pPr>
              <w:pStyle w:val="Odsekzoznamu"/>
              <w:keepNext/>
              <w:keepLines/>
              <w:numPr>
                <w:ilvl w:val="0"/>
                <w:numId w:val="45"/>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5B7173">
            <w:pPr>
              <w:pStyle w:val="Odsekzoznamu"/>
              <w:keepNext/>
              <w:keepLines/>
              <w:numPr>
                <w:ilvl w:val="0"/>
                <w:numId w:val="45"/>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w:t>
            </w:r>
            <w:proofErr w:type="spellStart"/>
            <w:r w:rsidRPr="0073389C">
              <w:t>VO</w:t>
            </w:r>
            <w:proofErr w:type="spellEnd"/>
            <w:r w:rsidRPr="0073389C">
              <w:t xml:space="preserve">,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lastRenderedPageBreak/>
              <w:t xml:space="preserve">napríklad cieľovej skupine, ktorej osoby sa školení, resp. dodávky služieb mali zúčastniť, ale z rôznych </w:t>
            </w:r>
            <w:r w:rsidRPr="0073389C">
              <w:lastRenderedPageBreak/>
              <w:t>dôvodov sa na školení, resp. na dodávke služieb nezúčastnili (napríklad namiesto školení vykonávali závislú prácu pre zamestnávateľa)</w:t>
            </w:r>
          </w:p>
          <w:p w14:paraId="7A55D44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lastRenderedPageBreak/>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1195CEDC" w14:textId="5C6843E5"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w:t>
      </w:r>
      <w:r w:rsidR="00F41EF2">
        <w:lastRenderedPageBreak/>
        <w:t>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84" w:name="_Toc410907878"/>
      <w:bookmarkStart w:id="185" w:name="_Toc440372888"/>
      <w:bookmarkStart w:id="186" w:name="_Toc4576207"/>
      <w:r w:rsidRPr="0073389C">
        <w:rPr>
          <w:lang w:val="sk-SK"/>
        </w:rPr>
        <w:t>Informačný systém (ITMS2014+)</w:t>
      </w:r>
      <w:bookmarkEnd w:id="184"/>
      <w:bookmarkEnd w:id="185"/>
      <w:bookmarkEnd w:id="186"/>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w:t>
      </w:r>
      <w:proofErr w:type="spellStart"/>
      <w:r w:rsidRPr="0073389C">
        <w:t>DataCentrom</w:t>
      </w:r>
      <w:proofErr w:type="spellEnd"/>
      <w:r w:rsidRPr="0073389C">
        <w:t>.</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proofErr w:type="spellStart"/>
      <w:r w:rsidRPr="0073389C">
        <w:rPr>
          <w:rFonts w:cs="Arial"/>
          <w:szCs w:val="19"/>
          <w:lang w:val="sk-SK"/>
        </w:rPr>
        <w:t>reportovacia</w:t>
      </w:r>
      <w:proofErr w:type="spellEnd"/>
      <w:r w:rsidRPr="0073389C">
        <w:rPr>
          <w:rFonts w:cs="Arial"/>
          <w:szCs w:val="19"/>
          <w:lang w:val="sk-SK"/>
        </w:rPr>
        <w:t xml:space="preserve">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30"/>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w:t>
      </w:r>
      <w:proofErr w:type="spellStart"/>
      <w:r w:rsidRPr="0073389C">
        <w:t>DataCentrum</w:t>
      </w:r>
      <w:proofErr w:type="spellEnd"/>
      <w:r w:rsidRPr="0073389C">
        <w:t>,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87" w:name="_Toc440372889"/>
      <w:bookmarkStart w:id="188" w:name="_Toc4576208"/>
      <w:r w:rsidRPr="0073389C">
        <w:rPr>
          <w:lang w:val="sk-SK"/>
        </w:rPr>
        <w:lastRenderedPageBreak/>
        <w:t>Informovanie a komunikácia</w:t>
      </w:r>
      <w:bookmarkEnd w:id="187"/>
      <w:bookmarkEnd w:id="188"/>
    </w:p>
    <w:p w14:paraId="7A55D477" w14:textId="607631E5"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r w:rsidR="005B7659">
        <w:rPr>
          <w:rStyle w:val="Hypertextovprepojenie"/>
        </w:rPr>
        <w:t>www.reformuj.sk</w:t>
      </w:r>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 xml:space="preserve">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w:t>
      </w:r>
      <w:proofErr w:type="spellStart"/>
      <w:r w:rsidRPr="0073389C">
        <w:t>napr</w:t>
      </w:r>
      <w:proofErr w:type="spellEnd"/>
      <w:r w:rsidRPr="0073389C">
        <w:t>:</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lastRenderedPageBreak/>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89" w:name="_Toc440372890"/>
      <w:bookmarkStart w:id="190" w:name="_Toc4576209"/>
      <w:bookmarkStart w:id="191" w:name="_Toc410907880"/>
      <w:r w:rsidRPr="0073389C">
        <w:rPr>
          <w:rFonts w:ascii="Arial" w:hAnsi="Arial"/>
          <w:lang w:val="sk-SK"/>
        </w:rPr>
        <w:lastRenderedPageBreak/>
        <w:t>Kontrola a overovanie oprávnenosti výdavkov</w:t>
      </w:r>
      <w:bookmarkEnd w:id="189"/>
      <w:bookmarkEnd w:id="190"/>
      <w:r w:rsidRPr="0073389C">
        <w:rPr>
          <w:rFonts w:ascii="Arial" w:hAnsi="Arial"/>
          <w:lang w:val="sk-SK"/>
        </w:rPr>
        <w:t xml:space="preserve"> </w:t>
      </w:r>
      <w:bookmarkEnd w:id="191"/>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w:t>
      </w:r>
      <w:proofErr w:type="spellStart"/>
      <w:r w:rsidRPr="0073389C">
        <w:t>ŽoP</w:t>
      </w:r>
      <w:proofErr w:type="spellEnd"/>
      <w:r w:rsidRPr="0073389C">
        <w:t xml:space="preserve">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w:t>
      </w:r>
      <w:proofErr w:type="spellStart"/>
      <w:r w:rsidRPr="0073389C">
        <w:rPr>
          <w:rFonts w:ascii="Arial" w:hAnsi="Arial" w:cs="Arial"/>
          <w:color w:val="auto"/>
          <w:sz w:val="19"/>
          <w:szCs w:val="19"/>
          <w:lang w:val="sk-SK"/>
        </w:rPr>
        <w:t>t.j</w:t>
      </w:r>
      <w:proofErr w:type="spellEnd"/>
      <w:r w:rsidRPr="0073389C">
        <w:rPr>
          <w:rFonts w:ascii="Arial" w:hAnsi="Arial" w:cs="Arial"/>
          <w:color w:val="auto"/>
          <w:sz w:val="19"/>
          <w:szCs w:val="19"/>
          <w:lang w:val="sk-SK"/>
        </w:rPr>
        <w:t xml:space="preserve">.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192" w:name="_Toc410907881"/>
      <w:bookmarkStart w:id="193" w:name="_Toc440372891"/>
      <w:bookmarkStart w:id="194" w:name="_Toc4576210"/>
      <w:r w:rsidRPr="0073389C">
        <w:rPr>
          <w:lang w:val="sk-SK"/>
        </w:rPr>
        <w:t xml:space="preserve">Administratívna </w:t>
      </w:r>
      <w:r w:rsidR="00F17DE9">
        <w:rPr>
          <w:lang w:val="sk-SK"/>
        </w:rPr>
        <w:t xml:space="preserve">finančná </w:t>
      </w:r>
      <w:r w:rsidRPr="0073389C">
        <w:rPr>
          <w:lang w:val="sk-SK"/>
        </w:rPr>
        <w:t>kontrola</w:t>
      </w:r>
      <w:bookmarkEnd w:id="192"/>
      <w:bookmarkEnd w:id="193"/>
      <w:bookmarkEnd w:id="194"/>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w:t>
      </w:r>
      <w:proofErr w:type="spellStart"/>
      <w:r w:rsidRPr="0073389C">
        <w:t>ŽoP</w:t>
      </w:r>
      <w:proofErr w:type="spellEnd"/>
      <w:r w:rsidRPr="0073389C">
        <w:t xml:space="preserve"> </w:t>
      </w:r>
      <w:r w:rsidR="002D4DD9" w:rsidRPr="0073389C">
        <w:t>prijímateľa</w:t>
      </w:r>
      <w:r w:rsidRPr="0073389C">
        <w:t xml:space="preserve"> (vrátane relevantnej podpornej dokumentácie, ktorá tvorí prílohu </w:t>
      </w:r>
      <w:proofErr w:type="spellStart"/>
      <w:r w:rsidRPr="0073389C">
        <w:t>ŽoP</w:t>
      </w:r>
      <w:proofErr w:type="spellEnd"/>
      <w:r w:rsidRPr="0073389C">
        <w:t xml:space="preserve">)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w:t>
      </w:r>
      <w:proofErr w:type="spellStart"/>
      <w:r w:rsidRPr="0073389C">
        <w:t>ŽoP</w:t>
      </w:r>
      <w:proofErr w:type="spellEnd"/>
      <w:r w:rsidRPr="0073389C">
        <w:t xml:space="preserve"> overí, </w:t>
      </w:r>
      <w:proofErr w:type="spellStart"/>
      <w:r w:rsidRPr="0073389C">
        <w:t>či</w:t>
      </w:r>
      <w:proofErr w:type="spellEnd"/>
      <w:r w:rsidRPr="0073389C">
        <w:t xml:space="preserve"> vo </w:t>
      </w:r>
      <w:r w:rsidR="002D4DD9" w:rsidRPr="0073389C">
        <w:t>vzťahu</w:t>
      </w:r>
      <w:r w:rsidRPr="0073389C">
        <w:t xml:space="preserve"> k zmluve o NFP sú predmetné výdavky a ostatné </w:t>
      </w:r>
      <w:r w:rsidR="002D4DD9" w:rsidRPr="0073389C">
        <w:t>skutočnosti</w:t>
      </w:r>
      <w:r w:rsidRPr="0073389C">
        <w:t xml:space="preserve"> uvedené v </w:t>
      </w:r>
      <w:proofErr w:type="spellStart"/>
      <w:r w:rsidRPr="0073389C">
        <w:t>ŽoP</w:t>
      </w:r>
      <w:proofErr w:type="spellEnd"/>
      <w:r w:rsidRPr="0073389C">
        <w:t xml:space="preserve"> správne zaevidované vo všetkých relevantných poliach, kompletné, správne v zmysle S</w:t>
      </w:r>
      <w:r w:rsidR="00D32840">
        <w:t>FR</w:t>
      </w:r>
      <w:r w:rsidR="001038CE">
        <w:t xml:space="preserve"> </w:t>
      </w:r>
      <w:r w:rsidRPr="0073389C">
        <w:t xml:space="preserve">a </w:t>
      </w:r>
      <w:proofErr w:type="spellStart"/>
      <w:r w:rsidRPr="0073389C">
        <w:t>či</w:t>
      </w:r>
      <w:proofErr w:type="spellEnd"/>
      <w:r w:rsidRPr="0073389C">
        <w:t xml:space="preserve">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w:t>
      </w:r>
      <w:proofErr w:type="spellStart"/>
      <w:r w:rsidR="009D7F63" w:rsidRPr="0073389C">
        <w:t>t.j</w:t>
      </w:r>
      <w:proofErr w:type="spellEnd"/>
      <w:r w:rsidR="009D7F63" w:rsidRPr="0073389C">
        <w:t xml:space="preserve">.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w:t>
      </w:r>
      <w:proofErr w:type="spellStart"/>
      <w:r w:rsidR="009D7F63" w:rsidRPr="0073389C">
        <w:t>dodávateľsko</w:t>
      </w:r>
      <w:proofErr w:type="spellEnd"/>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07AF93BA"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A76D72B"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7A55D4AB" w14:textId="48188485"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168A634"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7A55D4AF" w14:textId="3F771C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7A55D4B0" w14:textId="337367DE"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7A55D4B1" w14:textId="362EA6E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7A55D4B2" w14:textId="1D0835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A55D4B3" w14:textId="4069514A"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w:t>
      </w:r>
      <w:proofErr w:type="spellStart"/>
      <w:r w:rsidRPr="0073389C">
        <w:t>ŽoP</w:t>
      </w:r>
      <w:proofErr w:type="spellEnd"/>
      <w:r w:rsidRPr="0073389C">
        <w:t xml:space="preserve"> musia </w:t>
      </w:r>
      <w:r w:rsidR="00D62B87" w:rsidRPr="0073389C">
        <w:t>spĺňať</w:t>
      </w:r>
      <w:r w:rsidRPr="0073389C">
        <w:t xml:space="preserve">̌ najmä tieto podmienky: </w:t>
      </w:r>
    </w:p>
    <w:p w14:paraId="7A55D4B4" w14:textId="3A9479C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A55D4B5" w14:textId="64203A0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w:t>
      </w:r>
      <w:proofErr w:type="spellStart"/>
      <w:r w:rsidRPr="0073389C">
        <w:t>ŽoNFP</w:t>
      </w:r>
      <w:proofErr w:type="spellEnd"/>
      <w:r w:rsidRPr="0073389C">
        <w:t xml:space="preserve">, podmienok schémy pomoci de </w:t>
      </w:r>
      <w:proofErr w:type="spellStart"/>
      <w:r w:rsidRPr="0073389C">
        <w:t>minimis</w:t>
      </w:r>
      <w:proofErr w:type="spellEnd"/>
      <w:r w:rsidRPr="0073389C">
        <w:t xml:space="preserve">,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7A55D4B6" w14:textId="7933EC6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7A55D4B7" w14:textId="09EB45A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w:t>
      </w:r>
      <w:proofErr w:type="spellStart"/>
      <w:r w:rsidRPr="0073389C">
        <w:t>t.j</w:t>
      </w:r>
      <w:proofErr w:type="spellEnd"/>
      <w:r w:rsidRPr="0073389C">
        <w:t xml:space="preserve">. zodpovedá obvyklým cenám v danom mieste a </w:t>
      </w:r>
      <w:r w:rsidR="00D62B87" w:rsidRPr="0073389C">
        <w:t>čase</w:t>
      </w:r>
      <w:r w:rsidRPr="0073389C">
        <w:t xml:space="preserve"> a zodpovedá potrebám projektu;</w:t>
      </w:r>
    </w:p>
    <w:p w14:paraId="7A55D4B8" w14:textId="6808225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574DC727" w14:textId="36EAA519"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71A3DC03"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musí byť kontrola celej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195" w:name="_Toc410907882"/>
      <w:bookmarkStart w:id="196" w:name="_Toc440372892"/>
      <w:bookmarkStart w:id="197" w:name="_Toc4576211"/>
      <w:r>
        <w:rPr>
          <w:lang w:val="sk-SK"/>
        </w:rPr>
        <w:t>Finančná k</w:t>
      </w:r>
      <w:r w:rsidR="009D7F63" w:rsidRPr="0073389C">
        <w:rPr>
          <w:lang w:val="sk-SK"/>
        </w:rPr>
        <w:t>ontrola na mieste</w:t>
      </w:r>
      <w:bookmarkEnd w:id="195"/>
      <w:bookmarkEnd w:id="196"/>
      <w:bookmarkEnd w:id="197"/>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w:t>
      </w:r>
      <w:proofErr w:type="spellStart"/>
      <w:r w:rsidR="00614746">
        <w:rPr>
          <w:rFonts w:ascii="Arial" w:hAnsi="Arial" w:cs="Arial"/>
          <w:sz w:val="19"/>
          <w:szCs w:val="19"/>
          <w:lang w:val="sk-SK"/>
        </w:rPr>
        <w:t>FKnM</w:t>
      </w:r>
      <w:proofErr w:type="spellEnd"/>
      <w:r w:rsidR="00614746">
        <w:rPr>
          <w:rFonts w:ascii="Arial" w:hAnsi="Arial" w:cs="Arial"/>
          <w:sz w:val="19"/>
          <w:szCs w:val="19"/>
          <w:lang w:val="sk-SK"/>
        </w:rPr>
        <w:t>“)</w:t>
      </w:r>
      <w:r w:rsidR="004D412F">
        <w:rPr>
          <w:rFonts w:ascii="Arial" w:hAnsi="Arial" w:cs="Arial"/>
          <w:sz w:val="19"/>
          <w:szCs w:val="19"/>
          <w:lang w:val="sk-SK"/>
        </w:rPr>
        <w:t xml:space="preserve"> </w:t>
      </w:r>
      <w:r w:rsidRPr="0073389C">
        <w:rPr>
          <w:rFonts w:ascii="Arial" w:hAnsi="Arial" w:cs="Arial"/>
          <w:sz w:val="19"/>
          <w:szCs w:val="19"/>
          <w:lang w:val="sk-SK"/>
        </w:rPr>
        <w:t xml:space="preserve">je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súlad s podmienkami štátnej pomoci/pomoci de </w:t>
      </w:r>
      <w:proofErr w:type="spellStart"/>
      <w:r w:rsidRPr="008C4A60">
        <w:rPr>
          <w:color w:val="000000"/>
          <w:sz w:val="18"/>
          <w:szCs w:val="18"/>
        </w:rPr>
        <w:t>minimis</w:t>
      </w:r>
      <w:proofErr w:type="spellEnd"/>
      <w:r w:rsidRPr="008C4A60">
        <w:rPr>
          <w:color w:val="000000"/>
          <w:sz w:val="18"/>
          <w:szCs w:val="18"/>
        </w:rPr>
        <w:t xml:space="preserve"> a požiadavka na udržateľný rozvoj, rovnosť príležitostí a nediskrimináciu;</w:t>
      </w:r>
    </w:p>
    <w:p w14:paraId="1177FEA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w:t>
      </w:r>
      <w:proofErr w:type="spellStart"/>
      <w:r w:rsidR="009D7F63" w:rsidRPr="0073389C">
        <w:rPr>
          <w:rFonts w:ascii="Arial" w:hAnsi="Arial" w:cs="Arial"/>
          <w:sz w:val="19"/>
          <w:szCs w:val="19"/>
          <w:lang w:val="sk-SK"/>
        </w:rPr>
        <w:t>t.j</w:t>
      </w:r>
      <w:proofErr w:type="spellEnd"/>
      <w:r w:rsidR="009D7F63" w:rsidRPr="0073389C">
        <w:rPr>
          <w:rFonts w:ascii="Arial" w:hAnsi="Arial" w:cs="Arial"/>
          <w:sz w:val="19"/>
          <w:szCs w:val="19"/>
          <w:lang w:val="sk-SK"/>
        </w:rPr>
        <w:t>.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66915065"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w:t>
      </w:r>
      <w:proofErr w:type="spellStart"/>
      <w:r w:rsidRPr="0073389C">
        <w:rPr>
          <w:rFonts w:cs="Arial"/>
          <w:szCs w:val="19"/>
          <w:lang w:val="sk-SK"/>
        </w:rPr>
        <w:t>ŽoP</w:t>
      </w:r>
      <w:proofErr w:type="spellEnd"/>
      <w:r w:rsidRPr="0073389C">
        <w:rPr>
          <w:rFonts w:cs="Arial"/>
          <w:szCs w:val="19"/>
          <w:lang w:val="sk-SK"/>
        </w:rPr>
        <w:t xml:space="preserve">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w:t>
      </w:r>
      <w:proofErr w:type="spellStart"/>
      <w:r w:rsidR="00E12851">
        <w:rPr>
          <w:rFonts w:cs="Arial"/>
          <w:szCs w:val="19"/>
          <w:lang w:val="sk-SK"/>
        </w:rPr>
        <w:t>ide</w:t>
      </w:r>
      <w:r w:rsidRPr="0073389C">
        <w:rPr>
          <w:rFonts w:cs="Arial"/>
          <w:szCs w:val="19"/>
          <w:lang w:val="sk-SK"/>
        </w:rPr>
        <w:t>o</w:t>
      </w:r>
      <w:proofErr w:type="spellEnd"/>
      <w:r w:rsidRPr="0073389C">
        <w:rPr>
          <w:rFonts w:cs="Arial"/>
          <w:szCs w:val="19"/>
          <w:lang w:val="sk-SK"/>
        </w:rPr>
        <w:t xml:space="preserve">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poskytnutia štátnej pomoci/pomoci de </w:t>
      </w:r>
      <w:proofErr w:type="spellStart"/>
      <w:r w:rsidRPr="0073389C">
        <w:rPr>
          <w:rFonts w:cs="Arial"/>
          <w:szCs w:val="19"/>
          <w:lang w:val="sk-SK"/>
        </w:rPr>
        <w:t>minimis</w:t>
      </w:r>
      <w:proofErr w:type="spellEnd"/>
      <w:r w:rsidRPr="0073389C">
        <w:rPr>
          <w:rFonts w:cs="Arial"/>
          <w:szCs w:val="19"/>
          <w:lang w:val="sk-SK"/>
        </w:rPr>
        <w:t>;</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219B86AB"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C57DC5" w:rsidRPr="00771817" w:rsidDel="00C57DC5">
        <w:rPr>
          <w:rFonts w:cs="Arial"/>
          <w:color w:val="auto"/>
          <w:szCs w:val="19"/>
          <w:lang w:val="sk-SK"/>
        </w:rPr>
        <w:t xml:space="preserve"> </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8"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99" w:name="_Toc440372893"/>
      <w:bookmarkStart w:id="200" w:name="_Toc4576212"/>
      <w:r w:rsidRPr="0073389C">
        <w:rPr>
          <w:rFonts w:ascii="Arial" w:hAnsi="Arial"/>
          <w:lang w:val="sk-SK"/>
        </w:rPr>
        <w:lastRenderedPageBreak/>
        <w:t>Pr</w:t>
      </w:r>
      <w:r>
        <w:rPr>
          <w:rFonts w:ascii="Arial" w:hAnsi="Arial"/>
          <w:lang w:val="sk-SK"/>
        </w:rPr>
        <w:t>echodné a záverečné ustanovenia</w:t>
      </w:r>
      <w:bookmarkEnd w:id="199"/>
      <w:bookmarkEnd w:id="200"/>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w:t>
      </w:r>
      <w:proofErr w:type="spellStart"/>
      <w:r w:rsidRPr="008A2C57">
        <w:rPr>
          <w:rFonts w:cs="Arial"/>
          <w:szCs w:val="19"/>
          <w:lang w:eastAsia="sk-SK"/>
        </w:rPr>
        <w:t>t.j</w:t>
      </w:r>
      <w:proofErr w:type="spellEnd"/>
      <w:r w:rsidRPr="008A2C57">
        <w:rPr>
          <w:rFonts w:cs="Arial"/>
          <w:szCs w:val="19"/>
          <w:lang w:eastAsia="sk-SK"/>
        </w:rPr>
        <w:t xml:space="preserve">.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w:t>
      </w:r>
      <w:proofErr w:type="spellStart"/>
      <w:r w:rsidR="002300CB" w:rsidRPr="008A2C57">
        <w:rPr>
          <w:rFonts w:cs="Arial"/>
          <w:szCs w:val="19"/>
          <w:lang w:eastAsia="sk-SK"/>
        </w:rPr>
        <w:t>zákazok</w:t>
      </w:r>
      <w:proofErr w:type="spellEnd"/>
      <w:r w:rsidR="002300CB" w:rsidRPr="008A2C57">
        <w:rPr>
          <w:rFonts w:cs="Arial"/>
          <w:szCs w:val="19"/>
          <w:lang w:eastAsia="sk-SK"/>
        </w:rPr>
        <w:t xml:space="preserve">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proofErr w:type="spellStart"/>
      <w:r w:rsidR="00374862" w:rsidRPr="008A2C57">
        <w:rPr>
          <w:szCs w:val="19"/>
        </w:rPr>
        <w:t>t.j</w:t>
      </w:r>
      <w:proofErr w:type="spellEnd"/>
      <w:r w:rsidR="00374862" w:rsidRPr="008A2C57">
        <w:rPr>
          <w:szCs w:val="19"/>
        </w:rPr>
        <w:t>. na postup zadávania zákazky začatý po 17.04.2016</w:t>
      </w:r>
      <w:r w:rsidR="002300CB" w:rsidRPr="008A2C57">
        <w:rPr>
          <w:szCs w:val="19"/>
        </w:rPr>
        <w:t>)</w:t>
      </w:r>
      <w:r w:rsidR="00374862" w:rsidRPr="008A2C57">
        <w:rPr>
          <w:szCs w:val="19"/>
        </w:rPr>
        <w:t xml:space="preserve">. Pokiaľ bol postup zadávania zákazky začatý do 17.04.2016 vrátane, v súlade s § 187 zákona č. 343/2015 Z. z. o verejnom obstarávaní a o zmene a doplnení niektorých zákonov sa VO dokončí podľa zákona č.  25/2006 Z. z., </w:t>
      </w:r>
      <w:proofErr w:type="spellStart"/>
      <w:r w:rsidR="00374862" w:rsidRPr="008A2C57">
        <w:rPr>
          <w:szCs w:val="19"/>
        </w:rPr>
        <w:t>t.j</w:t>
      </w:r>
      <w:proofErr w:type="spellEnd"/>
      <w:r w:rsidR="00374862" w:rsidRPr="008A2C57">
        <w:rPr>
          <w:szCs w:val="19"/>
        </w:rPr>
        <w:t>.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201" w:name="_Toc440372894"/>
      <w:bookmarkStart w:id="202" w:name="_Toc4576213"/>
      <w:r w:rsidRPr="0073389C">
        <w:rPr>
          <w:rFonts w:ascii="Arial" w:hAnsi="Arial"/>
          <w:lang w:val="sk-SK"/>
        </w:rPr>
        <w:lastRenderedPageBreak/>
        <w:t>Prílohy</w:t>
      </w:r>
      <w:bookmarkEnd w:id="198"/>
      <w:bookmarkEnd w:id="201"/>
      <w:bookmarkEnd w:id="202"/>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w:t>
      </w:r>
      <w:proofErr w:type="spellStart"/>
      <w:r w:rsidRPr="002255EE">
        <w:rPr>
          <w:rFonts w:ascii="Arial" w:hAnsi="Arial" w:cs="Arial"/>
          <w:sz w:val="19"/>
          <w:szCs w:val="19"/>
          <w:lang w:val="sk-SK"/>
        </w:rPr>
        <w:t>ŽoP</w:t>
      </w:r>
      <w:proofErr w:type="spellEnd"/>
      <w:r w:rsidRPr="002255EE">
        <w:rPr>
          <w:rFonts w:ascii="Arial" w:hAnsi="Arial" w:cs="Arial"/>
          <w:sz w:val="19"/>
          <w:szCs w:val="19"/>
          <w:lang w:val="sk-SK"/>
        </w:rPr>
        <w:t xml:space="preserve">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w:t>
      </w:r>
      <w:proofErr w:type="spellStart"/>
      <w:r w:rsidR="009D7F63" w:rsidRPr="002255EE">
        <w:rPr>
          <w:rFonts w:ascii="Arial" w:hAnsi="Arial" w:cs="Arial"/>
          <w:sz w:val="19"/>
          <w:szCs w:val="19"/>
          <w:lang w:val="sk-SK"/>
        </w:rPr>
        <w:t>ŽoP</w:t>
      </w:r>
      <w:proofErr w:type="spellEnd"/>
      <w:r w:rsidR="009D7F63" w:rsidRPr="002255EE">
        <w:rPr>
          <w:rFonts w:ascii="Arial" w:hAnsi="Arial" w:cs="Arial"/>
          <w:sz w:val="19"/>
          <w:szCs w:val="19"/>
          <w:lang w:val="sk-SK"/>
        </w:rPr>
        <w:t>)</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w:t>
      </w:r>
      <w:proofErr w:type="spellStart"/>
      <w:r w:rsidR="00F2335A">
        <w:rPr>
          <w:rFonts w:ascii="Arial" w:hAnsi="Arial" w:cs="Arial"/>
          <w:sz w:val="19"/>
          <w:szCs w:val="19"/>
          <w:lang w:val="sk-SK"/>
        </w:rPr>
        <w:t>ŽoP</w:t>
      </w:r>
      <w:proofErr w:type="spellEnd"/>
    </w:p>
    <w:p w14:paraId="7A55D510" w14:textId="0445C76E" w:rsidR="009D7F63"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xml:space="preserve"> Plán predkladania </w:t>
      </w:r>
      <w:proofErr w:type="spellStart"/>
      <w:r>
        <w:rPr>
          <w:rFonts w:ascii="Arial" w:hAnsi="Arial" w:cs="Arial"/>
          <w:sz w:val="19"/>
          <w:szCs w:val="19"/>
          <w:lang w:val="sk-SK"/>
        </w:rPr>
        <w:t>ŽoP</w:t>
      </w:r>
      <w:proofErr w:type="spellEnd"/>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23049A85"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41C590A" w14:textId="21E47BF6"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400505AB" w:rsidR="00AE2E88" w:rsidRDefault="00A161AA"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footerReference w:type="default" r:id="rId32"/>
      <w:footerReference w:type="first" r:id="rId33"/>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04C67B" w14:textId="77777777" w:rsidR="0077664D" w:rsidRDefault="0077664D">
      <w:r>
        <w:separator/>
      </w:r>
    </w:p>
    <w:p w14:paraId="293F321B" w14:textId="77777777" w:rsidR="0077664D" w:rsidRDefault="0077664D"/>
  </w:endnote>
  <w:endnote w:type="continuationSeparator" w:id="0">
    <w:p w14:paraId="4576E289" w14:textId="77777777" w:rsidR="0077664D" w:rsidRDefault="0077664D">
      <w:r>
        <w:continuationSeparator/>
      </w:r>
    </w:p>
    <w:p w14:paraId="7CDD8067" w14:textId="77777777" w:rsidR="0077664D" w:rsidRDefault="0077664D"/>
  </w:endnote>
  <w:endnote w:type="continuationNotice" w:id="1">
    <w:p w14:paraId="3AFB3F83" w14:textId="77777777" w:rsidR="0077664D" w:rsidRDefault="007766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A44133" w:rsidRDefault="00A44133">
    <w:pPr>
      <w:pStyle w:val="Pta"/>
      <w:jc w:val="right"/>
    </w:pPr>
    <w:r>
      <w:fldChar w:fldCharType="begin"/>
    </w:r>
    <w:r>
      <w:instrText xml:space="preserve"> PAGE   \* MERGEFORMAT </w:instrText>
    </w:r>
    <w:r>
      <w:fldChar w:fldCharType="separate"/>
    </w:r>
    <w:r w:rsidR="00757BD3">
      <w:rPr>
        <w:noProof/>
      </w:rPr>
      <w:t>21</w:t>
    </w:r>
    <w:r>
      <w:rPr>
        <w:noProof/>
      </w:rPr>
      <w:fldChar w:fldCharType="end"/>
    </w:r>
  </w:p>
  <w:p w14:paraId="5596B515" w14:textId="77777777" w:rsidR="00A44133" w:rsidRPr="003530AF" w:rsidRDefault="00A44133"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A44133" w:rsidRDefault="00A44133">
        <w:pPr>
          <w:pStyle w:val="Pta"/>
          <w:jc w:val="right"/>
        </w:pPr>
        <w:r>
          <w:fldChar w:fldCharType="begin"/>
        </w:r>
        <w:r>
          <w:instrText>PAGE   \* MERGEFORMAT</w:instrText>
        </w:r>
        <w:r>
          <w:fldChar w:fldCharType="separate"/>
        </w:r>
        <w:r w:rsidR="00757BD3" w:rsidRPr="00757BD3">
          <w:rPr>
            <w:noProof/>
            <w:lang w:val="sk-SK"/>
          </w:rPr>
          <w:t>1</w:t>
        </w:r>
        <w:r>
          <w:fldChar w:fldCharType="end"/>
        </w:r>
      </w:p>
    </w:sdtContent>
  </w:sdt>
  <w:p w14:paraId="3B48FDCA" w14:textId="77777777" w:rsidR="00A44133" w:rsidRDefault="00A4413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CAC539" w14:textId="77777777" w:rsidR="0077664D" w:rsidRDefault="0077664D">
      <w:r>
        <w:separator/>
      </w:r>
    </w:p>
    <w:p w14:paraId="7FFCF95D" w14:textId="77777777" w:rsidR="0077664D" w:rsidRDefault="0077664D"/>
  </w:footnote>
  <w:footnote w:type="continuationSeparator" w:id="0">
    <w:p w14:paraId="7C3A8C08" w14:textId="77777777" w:rsidR="0077664D" w:rsidRDefault="0077664D">
      <w:r>
        <w:continuationSeparator/>
      </w:r>
    </w:p>
    <w:p w14:paraId="6D1B1553" w14:textId="77777777" w:rsidR="0077664D" w:rsidRDefault="0077664D"/>
  </w:footnote>
  <w:footnote w:type="continuationNotice" w:id="1">
    <w:p w14:paraId="0CF92A9A" w14:textId="77777777" w:rsidR="0077664D" w:rsidRDefault="0077664D"/>
  </w:footnote>
  <w:footnote w:id="2">
    <w:p w14:paraId="7A55D546" w14:textId="77777777" w:rsidR="00A44133" w:rsidRPr="009D7F63" w:rsidRDefault="00A44133"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A44133" w:rsidRPr="009D7F63" w:rsidRDefault="00A44133"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proofErr w:type="spellStart"/>
      <w:r w:rsidRPr="009D7F63">
        <w:rPr>
          <w:rFonts w:cs="Arial"/>
          <w:szCs w:val="16"/>
        </w:rPr>
        <w:t>mluvy</w:t>
      </w:r>
      <w:proofErr w:type="spellEnd"/>
      <w:r w:rsidRPr="009D7F63">
        <w:rPr>
          <w:rFonts w:cs="Arial"/>
          <w:szCs w:val="16"/>
        </w:rPr>
        <w:t xml:space="preserve"> o NFP</w:t>
      </w:r>
    </w:p>
  </w:footnote>
  <w:footnote w:id="4">
    <w:p w14:paraId="7A55D548" w14:textId="77777777" w:rsidR="00A44133" w:rsidRPr="009D7F63" w:rsidRDefault="00A44133"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w:t>
      </w:r>
      <w:proofErr w:type="spellStart"/>
      <w:r w:rsidRPr="009D7F63">
        <w:rPr>
          <w:rFonts w:cs="Arial"/>
          <w:szCs w:val="16"/>
        </w:rPr>
        <w:t>minimis</w:t>
      </w:r>
      <w:proofErr w:type="spellEnd"/>
    </w:p>
  </w:footnote>
  <w:footnote w:id="5">
    <w:p w14:paraId="6C6136E4" w14:textId="42EB9E47" w:rsidR="00A44133" w:rsidRPr="00735615" w:rsidRDefault="00A44133">
      <w:pPr>
        <w:pStyle w:val="Textpoznmkypodiarou"/>
        <w:rPr>
          <w:lang w:val="sk-SK"/>
        </w:rPr>
      </w:pPr>
      <w:r>
        <w:rPr>
          <w:rStyle w:val="Odkaznapoznmkupodiarou"/>
        </w:rPr>
        <w:footnoteRef/>
      </w:r>
      <w:r>
        <w:t xml:space="preserve"> Systém ITMS2014+ umožňuje predloženie nasledovných formulárov: Žiadosti o aktiváciu konta; Žiadosti o nenávratný finančný príspevok; Žiadosti o platbu; Monitorovacej správy projektu; Hlásenia o začatí alebo konci realizácie aktivít; Všeobecnej komunikácie.</w:t>
      </w:r>
    </w:p>
  </w:footnote>
  <w:footnote w:id="6">
    <w:p w14:paraId="335D2BCE" w14:textId="1B8ED7A4" w:rsidR="00A44133" w:rsidRPr="00EA00BD" w:rsidRDefault="00A44133" w:rsidP="00702314">
      <w:pPr>
        <w:pStyle w:val="Textpoznmkypodiarou"/>
        <w:jc w:val="both"/>
        <w:rPr>
          <w:rFonts w:cs="Arial"/>
          <w:szCs w:val="16"/>
        </w:rPr>
      </w:pPr>
      <w:r w:rsidRPr="00EA00BD">
        <w:rPr>
          <w:rFonts w:cs="Arial"/>
          <w:szCs w:val="16"/>
        </w:rPr>
        <w:footnoteRef/>
      </w:r>
      <w:r w:rsidRPr="000814A8">
        <w:rPr>
          <w:rFonts w:cs="Arial"/>
          <w:szCs w:val="16"/>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 xml:space="preserve">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w:t>
      </w:r>
      <w:proofErr w:type="spellStart"/>
      <w:r w:rsidRPr="00EA00BD">
        <w:rPr>
          <w:rFonts w:cs="Arial"/>
          <w:szCs w:val="16"/>
        </w:rPr>
        <w:t>t.j</w:t>
      </w:r>
      <w:proofErr w:type="spellEnd"/>
      <w:r w:rsidRPr="00EA00BD">
        <w:rPr>
          <w:rFonts w:cs="Arial"/>
          <w:szCs w:val="16"/>
        </w:rPr>
        <w:t>. najmä priradiť osobný spis zamestnanca, jeho mzdové náležitosti a preukázanie účtovných dokladov k uhradeným mzdám za zamestnanca.</w:t>
      </w:r>
    </w:p>
    <w:p w14:paraId="18665116" w14:textId="77777777" w:rsidR="00A44133" w:rsidRPr="00EA00BD" w:rsidRDefault="00A44133" w:rsidP="00702314">
      <w:pPr>
        <w:pStyle w:val="Textpoznmkypodiarou"/>
        <w:jc w:val="both"/>
        <w:rPr>
          <w:szCs w:val="16"/>
          <w:lang w:val="sk-SK"/>
        </w:rPr>
      </w:pPr>
    </w:p>
    <w:p w14:paraId="0B34EF74" w14:textId="1C895A37" w:rsidR="00A44133" w:rsidRPr="00EA00BD" w:rsidRDefault="00A44133">
      <w:pPr>
        <w:pStyle w:val="Textpoznmkypodiarou"/>
        <w:rPr>
          <w:lang w:val="sk-SK"/>
        </w:rPr>
      </w:pPr>
    </w:p>
  </w:footnote>
  <w:footnote w:id="7">
    <w:p w14:paraId="2CF18677" w14:textId="611E159C" w:rsidR="00A44133" w:rsidRPr="0063712E" w:rsidRDefault="00A44133" w:rsidP="0063712E">
      <w:pPr>
        <w:pStyle w:val="Textpoznmkypodiarou"/>
        <w:jc w:val="both"/>
        <w:rPr>
          <w:lang w:val="sk-SK"/>
        </w:rPr>
      </w:pPr>
      <w:r>
        <w:rPr>
          <w:rStyle w:val="Odkaznapoznmkupodiarou"/>
        </w:rPr>
        <w:footnoteRef/>
      </w:r>
      <w:r>
        <w:t xml:space="preserve"> </w:t>
      </w:r>
      <w:r>
        <w:rPr>
          <w:lang w:val="sk-SK"/>
        </w:rPr>
        <w:t xml:space="preserve">Prijímateľ môže pre doručenie informácie o začatí realizácie hlavných aktivít projektu v písomnej forme využiť aj štandardný postup doručením: a) v listinnej podobe poštou, kuriérskou službou  alebo osobne do podateľne; b) v elektronickej podobe prostredníctvom </w:t>
      </w:r>
      <w:r w:rsidRPr="00616000">
        <w:rPr>
          <w:lang w:val="sk-SK"/>
        </w:rPr>
        <w:t>Ústredného portálu verejnej správy slovensko.sk podpísaný  oprávnenou osobou kvalif</w:t>
      </w:r>
      <w:r>
        <w:rPr>
          <w:lang w:val="sk-SK"/>
        </w:rPr>
        <w:t xml:space="preserve">ikovaným elektronickým podpisom. </w:t>
      </w:r>
      <w:r w:rsidRPr="00616000">
        <w:rPr>
          <w:lang w:val="sk-SK"/>
        </w:rPr>
        <w:t xml:space="preserve"> V tomto prípade odporúčame využiť funkcionalitu ITMS2014+</w:t>
      </w:r>
      <w:r>
        <w:rPr>
          <w:lang w:val="sk-SK"/>
        </w:rPr>
        <w:t>.</w:t>
      </w:r>
    </w:p>
  </w:footnote>
  <w:footnote w:id="8">
    <w:p w14:paraId="7A55D549" w14:textId="77777777" w:rsidR="00A44133" w:rsidRPr="009D7F63" w:rsidRDefault="00A44133"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9">
    <w:p w14:paraId="753533B6" w14:textId="4FAEE210" w:rsidR="00A44133" w:rsidRPr="0063712E" w:rsidRDefault="00A44133">
      <w:pPr>
        <w:pStyle w:val="Textpoznmkypodiarou"/>
        <w:rPr>
          <w:lang w:val="sk-SK"/>
        </w:rPr>
      </w:pPr>
      <w:r>
        <w:rPr>
          <w:rStyle w:val="Odkaznapoznmkupodiarou"/>
        </w:rPr>
        <w:footnoteRef/>
      </w:r>
      <w:r>
        <w:t xml:space="preserve"> </w:t>
      </w:r>
      <w:r>
        <w:rPr>
          <w:lang w:val="sk-SK"/>
        </w:rPr>
        <w:t xml:space="preserve">V tomto prípade odporúčame využiť funkcionalitu ITMS2014+, ktorá umožňuje podanie formuláru v elektronickej podobe priamo z prostredia ITMS2014+ postupom popísaným v Usmernení CKO č. 6 k elektronickej komunikácii v systéme ITMS2014+. </w:t>
      </w:r>
    </w:p>
  </w:footnote>
  <w:footnote w:id="10">
    <w:p w14:paraId="440A1364" w14:textId="5D093E76" w:rsidR="00A44133" w:rsidRPr="003911A6" w:rsidRDefault="00A44133">
      <w:pPr>
        <w:pStyle w:val="Textpoznmkypodiarou"/>
        <w:rPr>
          <w:del w:id="33"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11">
    <w:p w14:paraId="28C505C7" w14:textId="115896DC" w:rsidR="00A44133" w:rsidRPr="00F20EE9" w:rsidRDefault="00A44133">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12">
    <w:p w14:paraId="08D19436" w14:textId="667CCAA7" w:rsidR="00A44133" w:rsidRPr="005D70A1" w:rsidRDefault="00A44133">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3">
    <w:p w14:paraId="0DDD8E63" w14:textId="622450AC" w:rsidR="00A44133" w:rsidRPr="00EA330D" w:rsidRDefault="00A44133"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4">
    <w:p w14:paraId="24E471AF" w14:textId="4B30A851" w:rsidR="00A44133" w:rsidRPr="00852446" w:rsidRDefault="00A44133"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5">
    <w:p w14:paraId="6CC7BD3B" w14:textId="5832019B" w:rsidR="00A44133" w:rsidRPr="00E25071" w:rsidRDefault="00A44133"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6">
    <w:p w14:paraId="34E3F994" w14:textId="05E366E0" w:rsidR="00A44133" w:rsidRPr="00EA00BD" w:rsidRDefault="00A44133">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17">
    <w:p w14:paraId="7A55D54A" w14:textId="77777777" w:rsidR="00A44133" w:rsidRPr="009D7F63" w:rsidRDefault="00A44133"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8">
    <w:p w14:paraId="7A55D54B" w14:textId="77777777" w:rsidR="00A44133" w:rsidRPr="009D7F63" w:rsidRDefault="00A4413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9">
    <w:p w14:paraId="356452D0" w14:textId="6C4EE198" w:rsidR="00A44133" w:rsidRPr="007D7535" w:rsidRDefault="00A44133" w:rsidP="008D2E36">
      <w:pPr>
        <w:pStyle w:val="Textpoznmkypodiarou"/>
        <w:rPr>
          <w:lang w:val="sk-SK"/>
        </w:rPr>
      </w:pPr>
      <w:r>
        <w:rPr>
          <w:rStyle w:val="Odkaznapoznmkupodiarou"/>
        </w:rPr>
        <w:footnoteRef/>
      </w:r>
      <w:r>
        <w:t xml:space="preserve"> </w:t>
      </w:r>
      <w:r>
        <w:rPr>
          <w:lang w:val="sk-SK"/>
        </w:rPr>
        <w:t>S</w:t>
      </w:r>
      <w:proofErr w:type="spellStart"/>
      <w:r w:rsidRPr="007D7535">
        <w:rPr>
          <w:rStyle w:val="Odkaznavysvetlivku"/>
          <w:rFonts w:cs="Arial"/>
          <w:szCs w:val="16"/>
          <w:vertAlign w:val="baseline"/>
        </w:rPr>
        <w:t>lúži</w:t>
      </w:r>
      <w:proofErr w:type="spellEnd"/>
      <w:r w:rsidRPr="009B66D5">
        <w:rPr>
          <w:rFonts w:cs="Arial"/>
          <w:szCs w:val="16"/>
        </w:rPr>
        <w:t xml:space="preserve"> na realizáciu príjmov/výdavkov projektu cez rozpočet subjektu/prijímateľa</w:t>
      </w:r>
      <w:r>
        <w:rPr>
          <w:rFonts w:cs="Arial"/>
          <w:szCs w:val="16"/>
          <w:lang w:val="sk-SK"/>
        </w:rPr>
        <w:t>.</w:t>
      </w:r>
    </w:p>
  </w:footnote>
  <w:footnote w:id="20">
    <w:p w14:paraId="7A55D54C" w14:textId="77777777" w:rsidR="00A44133" w:rsidRPr="009D7F63" w:rsidRDefault="00A44133"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A44133" w:rsidRPr="009D7F63" w:rsidRDefault="00A4413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A44133" w:rsidRPr="009D7F63" w:rsidRDefault="00A4413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A44133" w:rsidRPr="009D7F63" w:rsidRDefault="00A4413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A44133" w:rsidRPr="009D7F63" w:rsidRDefault="00A44133" w:rsidP="00C8683A">
      <w:pPr>
        <w:pStyle w:val="Textpoznmkypodiarou"/>
        <w:rPr>
          <w:rFonts w:cs="Arial"/>
          <w:szCs w:val="16"/>
          <w:lang w:val="sk-SK"/>
        </w:rPr>
      </w:pPr>
      <w:r w:rsidRPr="009D7F63">
        <w:rPr>
          <w:rFonts w:cs="Arial"/>
          <w:szCs w:val="16"/>
          <w:lang w:val="sk-SK" w:eastAsia="cs-CZ"/>
        </w:rPr>
        <w:t>4. pohonné hmoty.</w:t>
      </w:r>
    </w:p>
  </w:footnote>
  <w:footnote w:id="21">
    <w:p w14:paraId="0C902E3E" w14:textId="77777777" w:rsidR="00A44133" w:rsidRPr="009D7F63" w:rsidRDefault="00A44133"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A44133" w:rsidRPr="009D7F63" w:rsidRDefault="00A4413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A44133" w:rsidRPr="009D7F63" w:rsidRDefault="00A4413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A44133" w:rsidRPr="009D7F63" w:rsidRDefault="00A4413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A44133" w:rsidRPr="00041D2E" w:rsidRDefault="00A44133" w:rsidP="00041D2E">
      <w:pPr>
        <w:pStyle w:val="Textpoznmkypodiarou"/>
        <w:rPr>
          <w:lang w:val="sk-SK"/>
        </w:rPr>
      </w:pPr>
      <w:r w:rsidRPr="009D7F63">
        <w:rPr>
          <w:rFonts w:cs="Arial"/>
          <w:szCs w:val="16"/>
          <w:lang w:val="sk-SK" w:eastAsia="cs-CZ"/>
        </w:rPr>
        <w:t>4. pohonné hmoty.</w:t>
      </w:r>
    </w:p>
  </w:footnote>
  <w:footnote w:id="22">
    <w:p w14:paraId="7A55D551" w14:textId="77777777" w:rsidR="00A44133" w:rsidRPr="009D7F63" w:rsidRDefault="00A44133"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3">
    <w:p w14:paraId="6EF08F5D" w14:textId="77777777" w:rsidR="00A44133" w:rsidRDefault="00A44133" w:rsidP="004F34F5">
      <w:pPr>
        <w:pStyle w:val="Textpoznmkypodiarou"/>
        <w:jc w:val="both"/>
        <w:rPr>
          <w:szCs w:val="16"/>
        </w:rPr>
      </w:pPr>
      <w:r>
        <w:rPr>
          <w:rStyle w:val="Odkaznapoznmkupodiarou"/>
        </w:rPr>
        <w:footnoteRef/>
      </w:r>
      <w:r>
        <w:t xml:space="preserve"> V prípade obstarania tovarov a služieb podľa ZVO, kedy sa zákon na príslušnú zákazku nevzťahuje (uplatnenie výnimky na nákup tovarov, resp. služieb zo zahraničia) môže byť za podmienky dodržania hospodárnosti, efektívnosti, účelnosti a účinnosti použitia verejných financií v rámci uplatnenia záväzkového alebo spotrebiteľského práva použitý aj iný právny rámec ako právny rámec SR.</w:t>
      </w:r>
    </w:p>
    <w:p w14:paraId="68908FFB" w14:textId="3B89EA26" w:rsidR="00A44133" w:rsidRPr="00735615" w:rsidRDefault="00A44133" w:rsidP="00735615">
      <w:pPr>
        <w:pStyle w:val="Textpoznmkypodiarou"/>
        <w:jc w:val="both"/>
        <w:rPr>
          <w:lang w:val="sk-SK"/>
        </w:rPr>
      </w:pPr>
      <w:r>
        <w:t>Rovnako v prípadoch kedy je uplatnený postup, kde služby predstavujú náhradu oprávnených nákladov spolupráce členského štátu s medzinárodnou organizáciou a tieto nie sú považované za zákazku podľa ZVO, je možné použiť aj iný právny rámec ako právny rámec SR</w:t>
      </w:r>
      <w:r>
        <w:rPr>
          <w:lang w:val="sk-SK"/>
        </w:rPr>
        <w:t>.</w:t>
      </w:r>
    </w:p>
  </w:footnote>
  <w:footnote w:id="24">
    <w:p w14:paraId="7A55D552" w14:textId="77777777" w:rsidR="00A44133" w:rsidRPr="009D7F63" w:rsidRDefault="00A44133"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25">
    <w:p w14:paraId="7A55D553" w14:textId="77777777" w:rsidR="00A44133" w:rsidRPr="009D7F63" w:rsidRDefault="00A44133"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proofErr w:type="spellStart"/>
      <w:r w:rsidRPr="009D7F63">
        <w:rPr>
          <w:rFonts w:cs="Arial"/>
          <w:szCs w:val="16"/>
        </w:rPr>
        <w:t>Vysúťaženie</w:t>
      </w:r>
      <w:proofErr w:type="spellEnd"/>
      <w:r w:rsidRPr="009D7F63">
        <w:rPr>
          <w:rFonts w:cs="Arial"/>
          <w:szCs w:val="16"/>
        </w:rPr>
        <w:t xml:space="preserv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26">
    <w:p w14:paraId="2415F5CC" w14:textId="68E1CA8B" w:rsidR="00A44133" w:rsidRDefault="00A44133"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 xml:space="preserve">Výdavky, ktoré vznikli na základe volania a zasielania </w:t>
      </w:r>
      <w:proofErr w:type="spellStart"/>
      <w:r w:rsidRPr="00EA3D40">
        <w:rPr>
          <w:rFonts w:ascii="Arial" w:hAnsi="Arial" w:cs="Arial"/>
          <w:sz w:val="16"/>
          <w:szCs w:val="16"/>
        </w:rPr>
        <w:t>sms</w:t>
      </w:r>
      <w:proofErr w:type="spellEnd"/>
      <w:r w:rsidRPr="00EA3D40">
        <w:rPr>
          <w:rFonts w:ascii="Arial" w:hAnsi="Arial" w:cs="Arial"/>
          <w:sz w:val="16"/>
          <w:szCs w:val="16"/>
        </w:rPr>
        <w:t xml:space="preserve"> správ na </w:t>
      </w:r>
      <w:proofErr w:type="spellStart"/>
      <w:r w:rsidRPr="00EA3D40">
        <w:rPr>
          <w:rFonts w:ascii="Arial" w:hAnsi="Arial" w:cs="Arial"/>
          <w:sz w:val="16"/>
          <w:szCs w:val="16"/>
        </w:rPr>
        <w:t>infolinky</w:t>
      </w:r>
      <w:proofErr w:type="spellEnd"/>
      <w:r w:rsidRPr="00EA3D40">
        <w:rPr>
          <w:rFonts w:ascii="Arial" w:hAnsi="Arial" w:cs="Arial"/>
          <w:sz w:val="16"/>
          <w:szCs w:val="16"/>
        </w:rPr>
        <w:t xml:space="preserve"> a </w:t>
      </w:r>
      <w:proofErr w:type="spellStart"/>
      <w:r w:rsidRPr="00EA3D40">
        <w:rPr>
          <w:rFonts w:ascii="Arial" w:hAnsi="Arial" w:cs="Arial"/>
          <w:sz w:val="16"/>
          <w:szCs w:val="16"/>
        </w:rPr>
        <w:t>audiotextové</w:t>
      </w:r>
      <w:proofErr w:type="spellEnd"/>
      <w:r w:rsidRPr="00EA3D40">
        <w:rPr>
          <w:rFonts w:ascii="Arial" w:hAnsi="Arial" w:cs="Arial"/>
          <w:sz w:val="16"/>
          <w:szCs w:val="16"/>
        </w:rPr>
        <w:t xml:space="preserve"> čísla sú neoprávnené, taktiež výdavky, ktoré vznikli nad rámec </w:t>
      </w:r>
      <w:proofErr w:type="spellStart"/>
      <w:r w:rsidRPr="00EA3D40">
        <w:rPr>
          <w:rFonts w:ascii="Arial" w:hAnsi="Arial" w:cs="Arial"/>
          <w:sz w:val="16"/>
          <w:szCs w:val="16"/>
        </w:rPr>
        <w:t>zazmluvneného</w:t>
      </w:r>
      <w:proofErr w:type="spellEnd"/>
      <w:r w:rsidRPr="00EA3D40">
        <w:rPr>
          <w:rFonts w:ascii="Arial" w:hAnsi="Arial" w:cs="Arial"/>
          <w:sz w:val="16"/>
          <w:szCs w:val="16"/>
        </w:rPr>
        <w:t xml:space="preserve">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A44133" w:rsidRPr="009D7F63" w:rsidRDefault="00A44133">
      <w:pPr>
        <w:pStyle w:val="Textpoznmkypodiarou"/>
        <w:rPr>
          <w:rFonts w:cs="Arial"/>
          <w:szCs w:val="16"/>
          <w:lang w:val="sk-SK"/>
        </w:rPr>
      </w:pPr>
    </w:p>
  </w:footnote>
  <w:footnote w:id="27">
    <w:p w14:paraId="0C95FB20" w14:textId="18795564" w:rsidR="00A44133" w:rsidRPr="002D4628" w:rsidRDefault="00A44133" w:rsidP="00735615">
      <w:pPr>
        <w:pStyle w:val="Textpoznmkypodiarou"/>
        <w:jc w:val="both"/>
        <w:rPr>
          <w:lang w:val="sk-SK"/>
        </w:rPr>
      </w:pPr>
      <w:r>
        <w:rPr>
          <w:rStyle w:val="Odkaznapoznmkupodiarou"/>
        </w:rPr>
        <w:footnoteRef/>
      </w:r>
      <w:r>
        <w:t xml:space="preserve"> </w:t>
      </w:r>
      <w:r>
        <w:rPr>
          <w:rFonts w:cs="Arial"/>
          <w:szCs w:val="19"/>
        </w:rPr>
        <w:t>Vo výnimočných prípadoch a na základe objektívne zdôvodnenej situácie, ktorá môže mať za následok nemožnosť realizovať schválený projekt, oprávnenú/-é aktivitu/-y projektu alebo ich podstatné časti, môže Poskytovateľ na základe posúdenia žiadosti o zmenu zmluvy vyjadriť písomný súhlas s realizáciou tejto zmeny projektu na základe uzavretej vhodnej zmluvy o spolupráci pri realizovaní projektu medzi prijímateľom a spolupracujúcim subjektom. Na základe takejto zmluvy môžu vznikať oprávnené výdavky projektu (predovšetkým personálne výdavky) na úrovni spolupracujúceho subjektu, za ktoré nesie plnú vecnú aj právnu zodpovednosť prijímateľ. Táto situácia môže nastať výhradne</w:t>
      </w:r>
      <w:r w:rsidRPr="002D4628">
        <w:t xml:space="preserve"> v čase realizácie projektu</w:t>
      </w:r>
      <w:r>
        <w:rPr>
          <w:rFonts w:cs="Arial"/>
          <w:szCs w:val="19"/>
        </w:rPr>
        <w:t>,</w:t>
      </w:r>
      <w:r w:rsidRPr="002D4628">
        <w:t xml:space="preserve"> po </w:t>
      </w:r>
      <w:r>
        <w:rPr>
          <w:rFonts w:cs="Arial"/>
          <w:szCs w:val="19"/>
        </w:rPr>
        <w:t xml:space="preserve">nadobudnutí </w:t>
      </w:r>
      <w:r w:rsidRPr="002D4628">
        <w:t>účinnosti Zmluvy o</w:t>
      </w:r>
      <w:r>
        <w:rPr>
          <w:rFonts w:cs="Arial"/>
          <w:szCs w:val="19"/>
        </w:rPr>
        <w:t> </w:t>
      </w:r>
      <w:r w:rsidRPr="002D4628">
        <w:t>NFP/ Rozhodnutia NFP</w:t>
      </w:r>
      <w:r>
        <w:rPr>
          <w:rFonts w:cs="Arial"/>
          <w:szCs w:val="19"/>
        </w:rPr>
        <w:t>,</w:t>
      </w:r>
      <w:r w:rsidRPr="002D4628">
        <w:t xml:space="preserve"> v</w:t>
      </w:r>
      <w:r>
        <w:rPr>
          <w:rFonts w:cs="Arial"/>
          <w:szCs w:val="19"/>
        </w:rPr>
        <w:t> </w:t>
      </w:r>
      <w:r w:rsidRPr="002D4628">
        <w:t>súlade s podmienkou oprávnenosti výdavkov realizácie projektu dotknutej výzvy/vyzvania</w:t>
      </w:r>
      <w:r>
        <w:rPr>
          <w:rFonts w:cs="Arial"/>
          <w:szCs w:val="19"/>
          <w:lang w:val="sk-SK"/>
        </w:rPr>
        <w:t>.</w:t>
      </w:r>
    </w:p>
  </w:footnote>
  <w:footnote w:id="28">
    <w:p w14:paraId="7A55D555" w14:textId="77777777" w:rsidR="00A44133" w:rsidRPr="009D7F63" w:rsidRDefault="00A44133" w:rsidP="00735615">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w:t>
      </w:r>
      <w:proofErr w:type="spellStart"/>
      <w:r w:rsidRPr="009D7F63">
        <w:rPr>
          <w:rFonts w:cs="Arial"/>
          <w:szCs w:val="16"/>
        </w:rPr>
        <w:t>predfinancovania</w:t>
      </w:r>
      <w:proofErr w:type="spellEnd"/>
      <w:r w:rsidRPr="009D7F63">
        <w:rPr>
          <w:rFonts w:cs="Arial"/>
          <w:szCs w:val="16"/>
        </w:rPr>
        <w:t>.</w:t>
      </w:r>
    </w:p>
  </w:footnote>
  <w:footnote w:id="29">
    <w:p w14:paraId="0274D41C" w14:textId="77777777" w:rsidR="00A44133" w:rsidRPr="006E4CC8" w:rsidRDefault="00A44133"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A44133" w:rsidRPr="007F7349" w:rsidRDefault="00A44133"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A44133" w:rsidRPr="007F7349" w:rsidRDefault="00A44133"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A44133" w:rsidRPr="007F7349" w:rsidRDefault="00A44133"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A44133" w:rsidRPr="00F41F62" w:rsidRDefault="00A44133"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30">
    <w:p w14:paraId="7A55D556" w14:textId="77777777" w:rsidR="00A44133" w:rsidRPr="009D7F63" w:rsidRDefault="00A44133"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31">
    <w:p w14:paraId="2C0A5128" w14:textId="77777777" w:rsidR="00A44133" w:rsidRDefault="00A44133"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w:t>
      </w:r>
      <w:proofErr w:type="spellStart"/>
      <w:r>
        <w:rPr>
          <w:lang w:val="sk-SK"/>
        </w:rPr>
        <w:t>keteringových</w:t>
      </w:r>
      <w:proofErr w:type="spellEnd"/>
      <w:r>
        <w:rPr>
          <w:lang w:val="sk-SK"/>
        </w:rPr>
        <w:t xml:space="preserve"> služieb.</w:t>
      </w:r>
    </w:p>
  </w:footnote>
  <w:footnote w:id="32">
    <w:p w14:paraId="7E1B0128" w14:textId="77777777" w:rsidR="00A44133" w:rsidRDefault="00A44133"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33">
    <w:p w14:paraId="6D0863AC" w14:textId="77777777" w:rsidR="00A44133" w:rsidRDefault="00A44133"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34">
    <w:p w14:paraId="4FEE481D" w14:textId="479E076B" w:rsidR="00A44133" w:rsidRPr="004F28ED" w:rsidRDefault="00A44133">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35">
    <w:p w14:paraId="798714CE" w14:textId="77777777" w:rsidR="00A44133" w:rsidRPr="00E1641D" w:rsidRDefault="00A44133" w:rsidP="00346CD1">
      <w:pPr>
        <w:pStyle w:val="Textpoznmkypodiarou"/>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36">
    <w:p w14:paraId="4E3626C9" w14:textId="77777777" w:rsidR="00A44133" w:rsidRPr="0029658C" w:rsidRDefault="00A44133" w:rsidP="00346CD1">
      <w:pPr>
        <w:pStyle w:val="Default"/>
        <w:jc w:val="both"/>
        <w:rPr>
          <w:szCs w:val="16"/>
          <w:lang w:val="x-none"/>
        </w:rPr>
      </w:pPr>
      <w:r w:rsidRPr="00E1641D">
        <w:rPr>
          <w:rStyle w:val="Odkaznapoznmkupodiarou"/>
          <w:lang w:val="sk-SK"/>
        </w:rPr>
        <w:footnoteRef/>
      </w:r>
      <w:r w:rsidRPr="00E1641D">
        <w:rPr>
          <w:rFonts w:ascii="Arial" w:hAnsi="Arial"/>
          <w:color w:val="auto"/>
          <w:sz w:val="16"/>
          <w:szCs w:val="16"/>
          <w:lang w:val="sk-SK" w:eastAsia="x-none"/>
        </w:rPr>
        <w:t>Index sa vypočíta ako priemerná hodnota ročných indexov</w:t>
      </w:r>
      <w:r w:rsidRPr="0029658C">
        <w:rPr>
          <w:rFonts w:ascii="Arial" w:hAnsi="Arial"/>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37">
    <w:p w14:paraId="44935447" w14:textId="77777777" w:rsidR="00A44133" w:rsidRDefault="00A44133" w:rsidP="00A052EC">
      <w:pPr>
        <w:pStyle w:val="Default"/>
        <w:jc w:val="both"/>
        <w:rPr>
          <w:rFonts w:ascii="Arial" w:hAnsi="Arial"/>
          <w:color w:val="auto"/>
          <w:sz w:val="16"/>
          <w:szCs w:val="16"/>
          <w:lang w:val="sk-SK" w:eastAsia="x-none"/>
        </w:rPr>
      </w:pPr>
      <w:r>
        <w:rPr>
          <w:rStyle w:val="Odkaznapoznmkupodiarou"/>
        </w:rPr>
        <w:footnoteRef/>
      </w:r>
      <w:proofErr w:type="spellStart"/>
      <w:r>
        <w:rPr>
          <w:rFonts w:ascii="Arial" w:hAnsi="Arial"/>
          <w:color w:val="auto"/>
          <w:sz w:val="16"/>
          <w:szCs w:val="16"/>
          <w:lang w:val="sk-SK" w:eastAsia="x-none"/>
        </w:rPr>
        <w:t>T.j</w:t>
      </w:r>
      <w:proofErr w:type="spellEnd"/>
      <w:r>
        <w:rPr>
          <w:rFonts w:ascii="Arial" w:hAnsi="Arial"/>
          <w:color w:val="auto"/>
          <w:sz w:val="16"/>
          <w:szCs w:val="16"/>
          <w:lang w:val="sk-SK" w:eastAsia="x-none"/>
        </w:rPr>
        <w:t xml:space="preserve">.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6314F378" w14:textId="77777777" w:rsidR="00A44133" w:rsidRPr="0029658C" w:rsidRDefault="00A44133" w:rsidP="00A052EC">
      <w:pPr>
        <w:pStyle w:val="Default"/>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w:t>
      </w:r>
      <w:proofErr w:type="spellStart"/>
      <w:r>
        <w:rPr>
          <w:rFonts w:ascii="Arial" w:hAnsi="Arial"/>
          <w:color w:val="auto"/>
          <w:sz w:val="16"/>
          <w:szCs w:val="16"/>
          <w:lang w:val="sk-SK" w:eastAsia="x-none"/>
        </w:rPr>
        <w:t>ŽoNFP</w:t>
      </w:r>
      <w:proofErr w:type="spellEnd"/>
      <w:r>
        <w:rPr>
          <w:rFonts w:ascii="Arial" w:hAnsi="Arial"/>
          <w:color w:val="auto"/>
          <w:sz w:val="16"/>
          <w:szCs w:val="16"/>
          <w:lang w:val="sk-SK" w:eastAsia="x-none"/>
        </w:rPr>
        <w:t xml:space="preserve"> (buď ako priemerná/</w:t>
      </w:r>
      <w:proofErr w:type="spellStart"/>
      <w:r>
        <w:rPr>
          <w:rFonts w:ascii="Arial" w:hAnsi="Arial"/>
          <w:color w:val="auto"/>
          <w:sz w:val="16"/>
          <w:szCs w:val="16"/>
          <w:lang w:val="sk-SK" w:eastAsia="x-none"/>
        </w:rPr>
        <w:t>mediánová</w:t>
      </w:r>
      <w:proofErr w:type="spellEnd"/>
      <w:r>
        <w:rPr>
          <w:rFonts w:ascii="Arial" w:hAnsi="Arial"/>
          <w:color w:val="auto"/>
          <w:sz w:val="16"/>
          <w:szCs w:val="16"/>
          <w:lang w:val="sk-SK" w:eastAsia="x-none"/>
        </w:rPr>
        <w:t xml:space="preserve"> alebo ako maximálna v závislosti od mzdovej politiky predloženej v </w:t>
      </w:r>
      <w:proofErr w:type="spellStart"/>
      <w:r>
        <w:rPr>
          <w:rFonts w:ascii="Arial" w:hAnsi="Arial"/>
          <w:color w:val="auto"/>
          <w:sz w:val="16"/>
          <w:szCs w:val="16"/>
          <w:lang w:val="sk-SK" w:eastAsia="x-none"/>
        </w:rPr>
        <w:t>ŽoNFP</w:t>
      </w:r>
      <w:proofErr w:type="spellEnd"/>
      <w:r>
        <w:rPr>
          <w:rFonts w:ascii="Arial" w:hAnsi="Arial"/>
          <w:color w:val="auto"/>
          <w:sz w:val="16"/>
          <w:szCs w:val="16"/>
          <w:lang w:val="sk-SK" w:eastAsia="x-none"/>
        </w:rPr>
        <w:t xml:space="preserve">).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38">
    <w:p w14:paraId="35CD2DF8" w14:textId="77777777" w:rsidR="00A44133" w:rsidRPr="00765644" w:rsidRDefault="00A44133" w:rsidP="00A052E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39">
    <w:p w14:paraId="6D897E76" w14:textId="77777777" w:rsidR="00A44133" w:rsidRDefault="00A44133" w:rsidP="006A2DA0">
      <w:pPr>
        <w:pStyle w:val="Textpoznmkypodiarou"/>
        <w:jc w:val="both"/>
        <w:rPr>
          <w:lang w:val="sk-SK"/>
        </w:rPr>
      </w:pPr>
      <w:r>
        <w:rPr>
          <w:rStyle w:val="Odkaznapoznmkupodiarou"/>
        </w:rPr>
        <w:footnoteRef/>
      </w:r>
      <w:r>
        <w:rPr>
          <w:lang w:val="sk-SK"/>
        </w:rPr>
        <w:t xml:space="preserve">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w:t>
      </w:r>
      <w:proofErr w:type="spellStart"/>
      <w:r>
        <w:rPr>
          <w:lang w:val="sk-SK"/>
        </w:rPr>
        <w:t>regulérneho</w:t>
      </w:r>
      <w:proofErr w:type="spellEnd"/>
      <w:r>
        <w:rPr>
          <w:lang w:val="sk-SK"/>
        </w:rPr>
        <w:t xml:space="preserve"> výstupu projektu. Všetky podstatné pracovné podklady a záznamy k projektovým výstupom ako aj samotné výstupy projektu, v prípade ak je to relevantné, je prijímateľ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4EC559A5" w14:textId="77777777" w:rsidR="00A44133" w:rsidRDefault="00A44133"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040CF4A0" w14:textId="77777777" w:rsidR="00A44133" w:rsidRPr="00033E1E" w:rsidRDefault="00A44133" w:rsidP="006A2DA0">
      <w:pPr>
        <w:pStyle w:val="Textpoznmkypodiarou"/>
        <w:jc w:val="both"/>
        <w:rPr>
          <w:lang w:val="sk-SK"/>
        </w:rPr>
      </w:pPr>
      <w:r>
        <w:t>Oprávnený pracovný čas, ktorý je určujúci pre stanovenie oprávnenej časti mzdy, predstavuje iba reálne odpracovaný čas (</w:t>
      </w:r>
      <w:proofErr w:type="spellStart"/>
      <w:r>
        <w:t>t.j</w:t>
      </w:r>
      <w:proofErr w:type="spellEnd"/>
      <w:r>
        <w:t>.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40">
    <w:p w14:paraId="5DB7D518" w14:textId="2C548220" w:rsidR="00A44133" w:rsidRPr="00867B4C" w:rsidRDefault="00A44133" w:rsidP="0099542E">
      <w:pPr>
        <w:autoSpaceDE w:val="0"/>
        <w:autoSpaceDN w:val="0"/>
        <w:adjustRightInd w:val="0"/>
        <w:jc w:val="both"/>
      </w:pPr>
      <w:r>
        <w:rPr>
          <w:rStyle w:val="Odkaznapoznmkupodiarou"/>
        </w:rPr>
        <w:footnoteRef/>
      </w:r>
      <w:proofErr w:type="spellStart"/>
      <w:r w:rsidRPr="0099542E">
        <w:rPr>
          <w:sz w:val="16"/>
          <w:szCs w:val="20"/>
          <w:lang w:eastAsia="x-none"/>
        </w:rPr>
        <w:t>T.j</w:t>
      </w:r>
      <w:proofErr w:type="spellEnd"/>
      <w:r w:rsidRPr="0099542E">
        <w:rPr>
          <w:sz w:val="16"/>
          <w:szCs w:val="20"/>
          <w:lang w:eastAsia="x-none"/>
        </w:rPr>
        <w:t xml:space="preserve">.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41">
    <w:p w14:paraId="5E4D76D1" w14:textId="69503A48" w:rsidR="00A44133" w:rsidRPr="00EA00BD" w:rsidRDefault="00A44133" w:rsidP="00EA00BD">
      <w:pPr>
        <w:pStyle w:val="Textpoznmkypodiarou"/>
        <w:jc w:val="both"/>
        <w:rPr>
          <w:lang w:val="sk-SK"/>
        </w:rPr>
      </w:pPr>
      <w:r>
        <w:rPr>
          <w:rStyle w:val="Odkaznapoznmkupodiarou"/>
        </w:rPr>
        <w:footnoteRef/>
      </w:r>
      <w:r>
        <w:rPr>
          <w:lang w:val="sk-SK"/>
        </w:rPr>
        <w:t>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w:t>
      </w:r>
      <w:proofErr w:type="spellStart"/>
      <w:r>
        <w:rPr>
          <w:lang w:val="sk-SK"/>
        </w:rPr>
        <w:t>nému</w:t>
      </w:r>
      <w:proofErr w:type="spellEnd"/>
      <w:r>
        <w:rPr>
          <w:lang w:val="sk-SK"/>
        </w:rPr>
        <w:t xml:space="preserve">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42">
    <w:p w14:paraId="5543C8B0" w14:textId="54874846" w:rsidR="00A44133" w:rsidRPr="00EA00BD" w:rsidRDefault="00A44133"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43">
    <w:p w14:paraId="3B927676" w14:textId="0B338479" w:rsidR="00A44133" w:rsidRPr="00965E93" w:rsidRDefault="00A44133"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44">
    <w:p w14:paraId="7A55D557" w14:textId="52DFEF6A" w:rsidR="00A44133" w:rsidRPr="009D7F63" w:rsidRDefault="00A44133"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45">
    <w:p w14:paraId="7A55D558" w14:textId="77777777" w:rsidR="00A44133" w:rsidRPr="009D7F63" w:rsidRDefault="00A44133"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6">
    <w:p w14:paraId="17C29017" w14:textId="77777777" w:rsidR="00A44133" w:rsidRPr="009D7F63" w:rsidRDefault="00A4413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47">
    <w:p w14:paraId="7A55D559" w14:textId="77777777" w:rsidR="00A44133" w:rsidRPr="009D7F63" w:rsidRDefault="00A4413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A44133" w:rsidRPr="009D7F63" w:rsidRDefault="00A44133"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8">
    <w:p w14:paraId="7A55D55B" w14:textId="77777777" w:rsidR="00A44133" w:rsidRPr="009D7F63" w:rsidRDefault="00A4413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9">
    <w:p w14:paraId="7A55D55C" w14:textId="77777777" w:rsidR="00A44133" w:rsidRPr="009D7F63" w:rsidRDefault="00A4413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50">
    <w:p w14:paraId="7A55D55D" w14:textId="77777777" w:rsidR="00A44133" w:rsidRPr="009D7F63" w:rsidRDefault="00A4413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A44133" w:rsidRPr="009D7F63" w:rsidRDefault="00A44133"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51">
    <w:p w14:paraId="7A55D55F" w14:textId="333E477A" w:rsidR="00A44133" w:rsidRPr="00062F88" w:rsidRDefault="00A44133"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52">
    <w:p w14:paraId="02F4C726" w14:textId="77777777" w:rsidR="00A44133" w:rsidRDefault="00A44133" w:rsidP="009B4AEF">
      <w:pPr>
        <w:pStyle w:val="Textpoznmkypodiarou"/>
        <w:jc w:val="both"/>
      </w:pPr>
      <w:r>
        <w:rPr>
          <w:rStyle w:val="Odkaznapoznmkupodiarou"/>
        </w:rPr>
        <w:footnoteRef/>
      </w:r>
      <w:r>
        <w:t xml:space="preserve"> Priznanie odmeny príslušnému zamestnancovi musí byť náležite zdôvodnené.</w:t>
      </w:r>
    </w:p>
  </w:footnote>
  <w:footnote w:id="53">
    <w:p w14:paraId="04763B2B" w14:textId="5A5D2FAF" w:rsidR="00A44133" w:rsidRPr="00F72B7B" w:rsidRDefault="00A44133"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54">
    <w:p w14:paraId="0388B3E2" w14:textId="69806EBB" w:rsidR="00A44133" w:rsidRDefault="00A44133"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w:t>
      </w:r>
      <w:r>
        <w:rPr>
          <w:lang w:val="sk-SK"/>
        </w:rPr>
        <w:t>bežný</w:t>
      </w:r>
      <w:r>
        <w:t xml:space="preserve"> rok, oprávnená výška mesačnej odmeny vychádza z počtu odpracovaných mesiacov v </w:t>
      </w:r>
      <w:r>
        <w:rPr>
          <w:lang w:val="sk-SK"/>
        </w:rPr>
        <w:t>bežnom</w:t>
      </w:r>
      <w:r>
        <w:t xml:space="preserve">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55">
    <w:p w14:paraId="2E6985A0" w14:textId="72937051" w:rsidR="00A44133" w:rsidRDefault="00A44133" w:rsidP="009B4AEF">
      <w:pPr>
        <w:pStyle w:val="Textpoznmkypodiarou"/>
        <w:jc w:val="both"/>
      </w:pPr>
      <w:r>
        <w:rPr>
          <w:rStyle w:val="Odkaznapoznmkupodiarou"/>
        </w:rPr>
        <w:footnoteRef/>
      </w:r>
      <w:r>
        <w:t xml:space="preserve"> Kumulovaná výška priznaných odmien za </w:t>
      </w:r>
      <w:r>
        <w:rPr>
          <w:lang w:val="sk-SK"/>
        </w:rPr>
        <w:t>bežný</w:t>
      </w:r>
      <w:r>
        <w:t xml:space="preserve"> rok musí pomerne zodpovedať počtu odpracovaných mesiacov príslušného zamestnanca za </w:t>
      </w:r>
      <w:r>
        <w:rPr>
          <w:lang w:val="sk-SK"/>
        </w:rPr>
        <w:t>bežný</w:t>
      </w:r>
      <w:r>
        <w:t xml:space="preserve"> rok (napr. ak príslušný zamestnanec odpracoval 8 mesiacov za </w:t>
      </w:r>
      <w:r>
        <w:rPr>
          <w:lang w:val="sk-SK"/>
        </w:rPr>
        <w:t>bežný</w:t>
      </w:r>
      <w:r>
        <w:t xml:space="preserve"> rok, oprávnená výška odmeny bude 1/8 vyššie uvedeného ročného limitu</w:t>
      </w:r>
      <w:r>
        <w:rPr>
          <w:lang w:val="sk-SK"/>
        </w:rPr>
        <w:t>)</w:t>
      </w:r>
      <w:r>
        <w:t xml:space="preserve">. </w:t>
      </w:r>
    </w:p>
  </w:footnote>
  <w:footnote w:id="56">
    <w:p w14:paraId="7A55D560" w14:textId="5738DA04" w:rsidR="00A44133" w:rsidRPr="00027286" w:rsidRDefault="00A44133"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57">
    <w:p w14:paraId="15B0D0EB" w14:textId="3E15725B" w:rsidR="00A44133" w:rsidRPr="00AF0A84" w:rsidRDefault="00A44133">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58">
    <w:p w14:paraId="7A55D564" w14:textId="77777777" w:rsidR="00A44133" w:rsidRPr="009D7F63" w:rsidRDefault="00A4413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59">
    <w:p w14:paraId="73803B02" w14:textId="0362DBBB" w:rsidR="00A44133" w:rsidRDefault="00A44133"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Poľsko – 145 EUR, Rumunsko – 170 EUR, Slovinsko 110 EUR, Španielsko – 125 EUR, Švédsko – 160 EUR, Anglicko – 175 EUR, Chorvátsko – 120 EUR, Nórsko – 140 EUR.</w:t>
      </w:r>
    </w:p>
    <w:p w14:paraId="6A48E5FC" w14:textId="715760FA" w:rsidR="00A44133" w:rsidRPr="00B275B2" w:rsidRDefault="00A44133" w:rsidP="00AB15E6">
      <w:pPr>
        <w:pStyle w:val="Textpoznmkypodiarou"/>
        <w:jc w:val="both"/>
        <w:rPr>
          <w:lang w:val="sk-SK"/>
        </w:rPr>
      </w:pPr>
      <w:r>
        <w:rPr>
          <w:lang w:val="sk-SK"/>
        </w:rPr>
        <w:t xml:space="preserve"> </w:t>
      </w:r>
    </w:p>
  </w:footnote>
  <w:footnote w:id="60">
    <w:p w14:paraId="75442DCC" w14:textId="77777777" w:rsidR="00A44133" w:rsidRPr="001277DD" w:rsidRDefault="00A4413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61">
    <w:p w14:paraId="539DE3AB" w14:textId="19EBEE7A" w:rsidR="00A44133" w:rsidRPr="00EA00BD" w:rsidRDefault="00A44133"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62">
    <w:p w14:paraId="6B33FB00" w14:textId="77777777" w:rsidR="00A44133" w:rsidRPr="001277DD" w:rsidRDefault="00A44133"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63">
    <w:p w14:paraId="44310DB6" w14:textId="77777777" w:rsidR="00A44133" w:rsidRPr="001277DD" w:rsidRDefault="00A44133"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64">
    <w:p w14:paraId="28E7C95F" w14:textId="0B437969" w:rsidR="00A44133" w:rsidRPr="001277DD" w:rsidRDefault="00A44133"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65">
    <w:p w14:paraId="250CEFBD" w14:textId="33B32087" w:rsidR="00A44133" w:rsidRPr="00923BC1" w:rsidRDefault="00A44133"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w:t>
      </w:r>
      <w:proofErr w:type="spellStart"/>
      <w:r w:rsidRPr="00347407">
        <w:rPr>
          <w:rFonts w:cs="Arial"/>
          <w:szCs w:val="16"/>
          <w:lang w:eastAsia="en-US"/>
        </w:rPr>
        <w:t>value</w:t>
      </w:r>
      <w:proofErr w:type="spellEnd"/>
      <w:r w:rsidRPr="00347407">
        <w:rPr>
          <w:rFonts w:cs="Arial"/>
          <w:szCs w:val="16"/>
          <w:lang w:eastAsia="en-US"/>
        </w:rPr>
        <w:t xml:space="preserve"> </w:t>
      </w:r>
      <w:proofErr w:type="spellStart"/>
      <w:r w:rsidRPr="00347407">
        <w:rPr>
          <w:rFonts w:cs="Arial"/>
          <w:szCs w:val="16"/>
          <w:lang w:eastAsia="en-US"/>
        </w:rPr>
        <w:t>for</w:t>
      </w:r>
      <w:proofErr w:type="spellEnd"/>
      <w:r w:rsidRPr="00347407">
        <w:rPr>
          <w:rFonts w:cs="Arial"/>
          <w:szCs w:val="16"/>
          <w:lang w:eastAsia="en-US"/>
        </w:rPr>
        <w:t xml:space="preserve"> </w:t>
      </w:r>
      <w:proofErr w:type="spellStart"/>
      <w:r w:rsidRPr="00347407">
        <w:rPr>
          <w:rFonts w:cs="Arial"/>
          <w:szCs w:val="16"/>
          <w:lang w:eastAsia="en-US"/>
        </w:rPr>
        <w:t>money</w:t>
      </w:r>
      <w:proofErr w:type="spellEnd"/>
      <w:r w:rsidRPr="00347407">
        <w:rPr>
          <w:rFonts w:cs="Arial"/>
          <w:szCs w:val="16"/>
          <w:lang w:eastAsia="en-US"/>
        </w:rPr>
        <w:t>“</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66">
    <w:p w14:paraId="414F1A43" w14:textId="265724BA" w:rsidR="00A44133" w:rsidRPr="00772F95" w:rsidRDefault="00A44133"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67">
    <w:p w14:paraId="0C4735BA" w14:textId="1928CC24" w:rsidR="00A44133" w:rsidRPr="008A522F" w:rsidRDefault="00A44133"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68">
    <w:p w14:paraId="038A96C2" w14:textId="13120178" w:rsidR="00A44133" w:rsidRPr="00CE0C11" w:rsidRDefault="00A44133"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69">
    <w:p w14:paraId="59C496F8" w14:textId="77777777" w:rsidR="00A44133" w:rsidRPr="00621D47" w:rsidRDefault="00A44133"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70">
    <w:p w14:paraId="70BE8EFD" w14:textId="4D3737B4" w:rsidR="00A44133" w:rsidRPr="00391F1C" w:rsidRDefault="00A44133"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w:t>
      </w:r>
      <w:proofErr w:type="spellStart"/>
      <w:r>
        <w:rPr>
          <w:szCs w:val="22"/>
        </w:rPr>
        <w:t>prefinancoval</w:t>
      </w:r>
      <w:proofErr w:type="spellEnd"/>
      <w:r>
        <w:rPr>
          <w:szCs w:val="22"/>
        </w:rPr>
        <w:t xml:space="preserve">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71">
    <w:p w14:paraId="7A55D567" w14:textId="77777777" w:rsidR="00A44133" w:rsidRPr="009D7F63" w:rsidRDefault="00A44133"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72">
    <w:p w14:paraId="7A55D568" w14:textId="77777777" w:rsidR="00A44133" w:rsidRPr="009D7F63" w:rsidRDefault="00A44133"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73">
    <w:p w14:paraId="7A55D569" w14:textId="77777777" w:rsidR="00A44133" w:rsidRPr="009D7F63" w:rsidRDefault="00A44133"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74">
    <w:p w14:paraId="7A55D56A" w14:textId="77777777" w:rsidR="00A44133" w:rsidRPr="009D7F63" w:rsidRDefault="00A44133"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75">
    <w:p w14:paraId="7A55D56B" w14:textId="77777777" w:rsidR="00A44133" w:rsidRPr="009D7F63" w:rsidRDefault="00A44133"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76">
    <w:p w14:paraId="7A55D56E" w14:textId="416A13B1" w:rsidR="00A44133" w:rsidRPr="009D7F63" w:rsidRDefault="00A44133"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77">
    <w:p w14:paraId="7DAB27E8" w14:textId="77777777" w:rsidR="00A44133" w:rsidRPr="00405EED" w:rsidRDefault="00A44133"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78">
    <w:p w14:paraId="7A55D570" w14:textId="36F68E99" w:rsidR="00A44133" w:rsidRPr="009D7F63" w:rsidRDefault="00A44133"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w:t>
      </w:r>
      <w:proofErr w:type="spellStart"/>
      <w:r w:rsidRPr="009D7F63">
        <w:rPr>
          <w:rFonts w:cs="Arial"/>
          <w:szCs w:val="16"/>
        </w:rPr>
        <w:t>value</w:t>
      </w:r>
      <w:proofErr w:type="spellEnd"/>
      <w:r w:rsidRPr="009D7F63">
        <w:rPr>
          <w:rFonts w:cs="Arial"/>
          <w:szCs w:val="16"/>
        </w:rPr>
        <w:t xml:space="preserve"> </w:t>
      </w:r>
      <w:proofErr w:type="spellStart"/>
      <w:r w:rsidRPr="009D7F63">
        <w:rPr>
          <w:rFonts w:cs="Arial"/>
          <w:szCs w:val="16"/>
        </w:rPr>
        <w:t>for</w:t>
      </w:r>
      <w:proofErr w:type="spellEnd"/>
      <w:r w:rsidRPr="009D7F63">
        <w:rPr>
          <w:rFonts w:cs="Arial"/>
          <w:szCs w:val="16"/>
        </w:rPr>
        <w:t xml:space="preserve"> </w:t>
      </w:r>
      <w:proofErr w:type="spellStart"/>
      <w:r w:rsidRPr="009D7F63">
        <w:rPr>
          <w:rFonts w:cs="Arial"/>
          <w:szCs w:val="16"/>
        </w:rPr>
        <w:t>money</w:t>
      </w:r>
      <w:proofErr w:type="spellEnd"/>
      <w:r w:rsidRPr="009D7F63">
        <w:rPr>
          <w:rFonts w:cs="Arial"/>
          <w:szCs w:val="16"/>
        </w:rPr>
        <w:t xml:space="preserve">“. </w:t>
      </w:r>
      <w:r>
        <w:rPr>
          <w:rFonts w:cs="Arial"/>
          <w:szCs w:val="16"/>
          <w:lang w:val="sk-SK"/>
        </w:rPr>
        <w:t>P</w:t>
      </w:r>
      <w:proofErr w:type="spellStart"/>
      <w:r w:rsidRPr="009D7F63">
        <w:rPr>
          <w:rFonts w:cs="Arial"/>
          <w:szCs w:val="16"/>
        </w:rPr>
        <w:t>odmienky</w:t>
      </w:r>
      <w:proofErr w:type="spellEnd"/>
      <w:r w:rsidRPr="009D7F63">
        <w:rPr>
          <w:rFonts w:cs="Arial"/>
          <w:szCs w:val="16"/>
        </w:rPr>
        <w:t>,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79">
    <w:p w14:paraId="7A55D571" w14:textId="77777777" w:rsidR="00A44133" w:rsidRPr="009D7F63" w:rsidRDefault="00A44133"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w:t>
      </w:r>
      <w:proofErr w:type="spellStart"/>
      <w:r w:rsidRPr="009D7F63">
        <w:rPr>
          <w:rFonts w:cs="Arial"/>
          <w:szCs w:val="16"/>
        </w:rPr>
        <w:t>value</w:t>
      </w:r>
      <w:proofErr w:type="spellEnd"/>
      <w:r w:rsidRPr="009D7F63">
        <w:rPr>
          <w:rFonts w:cs="Arial"/>
          <w:szCs w:val="16"/>
        </w:rPr>
        <w:t xml:space="preserve"> </w:t>
      </w:r>
      <w:proofErr w:type="spellStart"/>
      <w:r w:rsidRPr="009D7F63">
        <w:rPr>
          <w:rFonts w:cs="Arial"/>
          <w:szCs w:val="16"/>
        </w:rPr>
        <w:t>for</w:t>
      </w:r>
      <w:proofErr w:type="spellEnd"/>
      <w:r w:rsidRPr="009D7F63">
        <w:rPr>
          <w:rFonts w:cs="Arial"/>
          <w:szCs w:val="16"/>
        </w:rPr>
        <w:t xml:space="preserve"> </w:t>
      </w:r>
      <w:proofErr w:type="spellStart"/>
      <w:r w:rsidRPr="009D7F63">
        <w:rPr>
          <w:rFonts w:cs="Arial"/>
          <w:szCs w:val="16"/>
        </w:rPr>
        <w:t>money</w:t>
      </w:r>
      <w:proofErr w:type="spellEnd"/>
      <w:r w:rsidRPr="009D7F63">
        <w:rPr>
          <w:rFonts w:cs="Arial"/>
          <w:szCs w:val="16"/>
        </w:rPr>
        <w:t xml:space="preserve">“. </w:t>
      </w:r>
    </w:p>
  </w:footnote>
  <w:footnote w:id="80">
    <w:p w14:paraId="7A55D575" w14:textId="2BC95C86" w:rsidR="00A44133" w:rsidRPr="009D7F63" w:rsidRDefault="00A44133"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81">
    <w:p w14:paraId="7A55D578" w14:textId="77777777" w:rsidR="00A44133" w:rsidRPr="009D7F63" w:rsidRDefault="00A44133"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82">
    <w:p w14:paraId="4F8F3C8B" w14:textId="77777777" w:rsidR="00A44133" w:rsidRPr="009D7F63" w:rsidRDefault="00A44133"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83">
    <w:p w14:paraId="451277DD" w14:textId="77777777" w:rsidR="00A44133" w:rsidRPr="009D7F63" w:rsidRDefault="00A44133"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84">
    <w:p w14:paraId="7A55D579" w14:textId="67088258" w:rsidR="00A44133" w:rsidRPr="009D7F63" w:rsidRDefault="00A44133"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85">
    <w:p w14:paraId="45573155" w14:textId="14B40576" w:rsidR="00A44133" w:rsidRPr="001A7C8D" w:rsidRDefault="00A44133">
      <w:pPr>
        <w:pStyle w:val="Textpoznmkypodiarou"/>
        <w:rPr>
          <w:lang w:val="sk-SK"/>
        </w:rPr>
      </w:pPr>
      <w:r>
        <w:rPr>
          <w:rStyle w:val="Odkaznapoznmkupodiarou"/>
        </w:rPr>
        <w:footnoteRef/>
      </w:r>
      <w:r>
        <w:t xml:space="preserve"> V zmysle ustanovenia § 22 ods. 2 zákona o finančnej kontrole</w:t>
      </w:r>
    </w:p>
  </w:footnote>
  <w:footnote w:id="86">
    <w:p w14:paraId="7A55D57A" w14:textId="77777777" w:rsidR="00A44133" w:rsidRPr="009D7F63" w:rsidRDefault="00A44133"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A44133" w:rsidRPr="009D7F63" w:rsidRDefault="00A44133">
      <w:pPr>
        <w:pStyle w:val="Textpoznmkypodiarou"/>
        <w:rPr>
          <w:rFonts w:cs="Arial"/>
          <w:szCs w:val="16"/>
          <w:lang w:val="sk-SK"/>
        </w:rPr>
      </w:pPr>
    </w:p>
  </w:footnote>
  <w:footnote w:id="87">
    <w:p w14:paraId="7A55D57D" w14:textId="46D54323" w:rsidR="00A44133" w:rsidRPr="009D7F63" w:rsidRDefault="00A4413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Monitorovacie údaje sú prílohou pri </w:t>
      </w:r>
      <w:proofErr w:type="spellStart"/>
      <w:r w:rsidRPr="009D7F63">
        <w:rPr>
          <w:rFonts w:cs="Arial"/>
          <w:szCs w:val="16"/>
          <w:lang w:val="sk-SK"/>
        </w:rPr>
        <w:t>ŽoP</w:t>
      </w:r>
      <w:proofErr w:type="spellEnd"/>
      <w:r w:rsidRPr="009D7F63">
        <w:rPr>
          <w:rFonts w:cs="Arial"/>
          <w:szCs w:val="16"/>
          <w:lang w:val="sk-SK"/>
        </w:rPr>
        <w:t xml:space="preserve"> formou </w:t>
      </w:r>
      <w:proofErr w:type="spellStart"/>
      <w:r w:rsidRPr="009D7F63">
        <w:rPr>
          <w:rFonts w:cs="Arial"/>
          <w:szCs w:val="16"/>
          <w:lang w:val="sk-SK"/>
        </w:rPr>
        <w:t>predfinancovania</w:t>
      </w:r>
      <w:proofErr w:type="spellEnd"/>
      <w:r w:rsidRPr="009D7F63">
        <w:rPr>
          <w:rFonts w:cs="Arial"/>
          <w:szCs w:val="16"/>
          <w:lang w:val="sk-SK"/>
        </w:rPr>
        <w:t>, zúčtovania zálohovej platby a refundácie.</w:t>
      </w:r>
    </w:p>
  </w:footnote>
  <w:footnote w:id="88">
    <w:p w14:paraId="6E6BEF4A" w14:textId="15DCB6CC" w:rsidR="00A44133" w:rsidRPr="0063712E" w:rsidRDefault="00A44133">
      <w:pPr>
        <w:pStyle w:val="Textpoznmkypodiarou"/>
        <w:rPr>
          <w:lang w:val="sk-SK"/>
        </w:rPr>
      </w:pPr>
      <w:r>
        <w:rPr>
          <w:rStyle w:val="Odkaznapoznmkupodiarou"/>
        </w:rPr>
        <w:footnoteRef/>
      </w:r>
      <w:r>
        <w:t xml:space="preserve"> Odosielateľovi správy</w:t>
      </w:r>
      <w:r>
        <w:rPr>
          <w:lang w:val="sk-SK"/>
        </w:rPr>
        <w:t xml:space="preserve"> (</w:t>
      </w:r>
      <w:proofErr w:type="spellStart"/>
      <w:r>
        <w:rPr>
          <w:lang w:val="sk-SK"/>
        </w:rPr>
        <w:t>ŽoP</w:t>
      </w:r>
      <w:proofErr w:type="spellEnd"/>
      <w:r>
        <w:rPr>
          <w:lang w:val="sk-SK"/>
        </w:rPr>
        <w:t>)</w:t>
      </w:r>
      <w:r>
        <w:t xml:space="preserve"> sa do schránky prijatých správ na portáli slovensko.sk doručí potvrdenie o odoslaní a elektronická doručenka</w:t>
      </w:r>
    </w:p>
  </w:footnote>
  <w:footnote w:id="89">
    <w:p w14:paraId="6971E3E9" w14:textId="135A47C8" w:rsidR="00A44133" w:rsidRPr="0063712E" w:rsidRDefault="00A44133">
      <w:pPr>
        <w:pStyle w:val="Textpoznmkypodiarou"/>
        <w:rPr>
          <w:lang w:val="sk-SK"/>
        </w:rPr>
      </w:pPr>
      <w:r>
        <w:rPr>
          <w:rStyle w:val="Odkaznapoznmkupodiarou"/>
        </w:rPr>
        <w:footnoteRef/>
      </w:r>
      <w:r>
        <w:t xml:space="preserve"> </w:t>
      </w:r>
      <w:r>
        <w:rPr>
          <w:lang w:val="sk-SK"/>
        </w:rPr>
        <w:t>Nasledujúca časť Všeobecných pokynov k </w:t>
      </w:r>
      <w:proofErr w:type="spellStart"/>
      <w:r>
        <w:rPr>
          <w:lang w:val="sk-SK"/>
        </w:rPr>
        <w:t>ŽoP</w:t>
      </w:r>
      <w:proofErr w:type="spellEnd"/>
      <w:r>
        <w:rPr>
          <w:lang w:val="sk-SK"/>
        </w:rPr>
        <w:t xml:space="preserve">  sa pri zasielaní </w:t>
      </w:r>
      <w:proofErr w:type="spellStart"/>
      <w:r>
        <w:rPr>
          <w:lang w:val="sk-SK"/>
        </w:rPr>
        <w:t>ŽoP</w:t>
      </w:r>
      <w:proofErr w:type="spellEnd"/>
      <w:r>
        <w:rPr>
          <w:lang w:val="sk-SK"/>
        </w:rPr>
        <w:t xml:space="preserve"> v elektronickej podobe uplatňuje primerane</w:t>
      </w:r>
    </w:p>
  </w:footnote>
  <w:footnote w:id="90">
    <w:p w14:paraId="7A55D580" w14:textId="77777777" w:rsidR="00A44133" w:rsidRPr="009D7F63" w:rsidRDefault="00A44133"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91">
    <w:p w14:paraId="7A55D581" w14:textId="77777777" w:rsidR="00A44133" w:rsidRPr="009D7F63" w:rsidRDefault="00A4413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92">
    <w:p w14:paraId="7A55D582" w14:textId="77777777" w:rsidR="00A44133" w:rsidRPr="009D7F63" w:rsidRDefault="00A44133"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93">
    <w:p w14:paraId="112A0AD7" w14:textId="77777777" w:rsidR="00A44133" w:rsidRDefault="00A44133"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14EEA303" w14:textId="77777777" w:rsidR="00A44133" w:rsidRPr="0029658C" w:rsidRDefault="00A44133" w:rsidP="006A2DA0">
      <w:pPr>
        <w:pStyle w:val="Textpoznmkypodiarou"/>
        <w:jc w:val="both"/>
        <w:rPr>
          <w:lang w:val="sk-SK"/>
        </w:rPr>
      </w:pPr>
      <w:r>
        <w:t>Oprávnený pracovný čas, ktorý je určujúci pre stanovenie oprávnenej časti mzdy, predstavuje iba reálne odpracovaný čas (</w:t>
      </w:r>
      <w:proofErr w:type="spellStart"/>
      <w:r>
        <w:t>t.j</w:t>
      </w:r>
      <w:proofErr w:type="spellEnd"/>
      <w:r>
        <w:t>.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94">
    <w:p w14:paraId="7A55D583" w14:textId="052EABFD" w:rsidR="00A44133" w:rsidRPr="009D7F63" w:rsidRDefault="00A44133"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proofErr w:type="spellStart"/>
      <w:r w:rsidRPr="009D7F63">
        <w:rPr>
          <w:rFonts w:ascii="Arial" w:hAnsi="Arial" w:cs="Arial"/>
          <w:sz w:val="16"/>
          <w:szCs w:val="16"/>
        </w:rPr>
        <w:t>ákonníka</w:t>
      </w:r>
      <w:proofErr w:type="spellEnd"/>
      <w:r w:rsidRPr="009D7F63">
        <w:rPr>
          <w:rFonts w:ascii="Arial" w:hAnsi="Arial" w:cs="Arial"/>
          <w:sz w:val="16"/>
          <w:szCs w:val="16"/>
        </w:rPr>
        <w:t xml:space="preserve"> práce, zákona o výkone práce vo verejnom záujme, resp. zákona o štátnej službe a obsahujú všetky náležitosti pracovnej zmluvy/dohody podľa týchto zákonov. Zmluva/dohoda alebo ich prílohy ďalej obsahujú aj:</w:t>
      </w:r>
    </w:p>
    <w:p w14:paraId="7A55D584" w14:textId="207C5F87" w:rsidR="00A44133" w:rsidRPr="009D7F63" w:rsidRDefault="00A44133"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7A55D585" w14:textId="6B81D9DC" w:rsidR="00A44133" w:rsidRPr="009D7F63" w:rsidRDefault="00A44133"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A44133" w:rsidRPr="002D4DD9" w:rsidRDefault="00A44133" w:rsidP="009D7F63">
      <w:pPr>
        <w:pStyle w:val="Zoznamsodrkami"/>
        <w:spacing w:before="0" w:after="0"/>
        <w:contextualSpacing/>
        <w:rPr>
          <w:rFonts w:ascii="Arial" w:hAnsi="Arial" w:cs="Arial"/>
          <w:sz w:val="16"/>
          <w:szCs w:val="16"/>
        </w:rPr>
      </w:pPr>
      <w:r w:rsidRPr="009D7F63">
        <w:rPr>
          <w:rFonts w:ascii="Arial" w:hAnsi="Arial" w:cs="Arial"/>
          <w:sz w:val="16"/>
          <w:szCs w:val="16"/>
        </w:rPr>
        <w:t xml:space="preserve">V prípade, ak v pracovnej zmluve, resp. dodatku k pracovnej zmluve a obdobných dokumentoch nie je špecifikovaná pracovná doba, prestávky v práci a pod., je potrebné doložiť k </w:t>
      </w:r>
      <w:proofErr w:type="spellStart"/>
      <w:r w:rsidRPr="009D7F63">
        <w:rPr>
          <w:rFonts w:ascii="Arial" w:hAnsi="Arial" w:cs="Arial"/>
          <w:sz w:val="16"/>
          <w:szCs w:val="16"/>
        </w:rPr>
        <w:t>ŽoP</w:t>
      </w:r>
      <w:proofErr w:type="spellEnd"/>
      <w:r w:rsidRPr="009D7F63">
        <w:rPr>
          <w:rFonts w:ascii="Arial" w:hAnsi="Arial" w:cs="Arial"/>
          <w:sz w:val="16"/>
          <w:szCs w:val="16"/>
        </w:rPr>
        <w:t xml:space="preserve">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95">
    <w:p w14:paraId="7A55D587" w14:textId="77777777" w:rsidR="00A44133" w:rsidRPr="002D4DD9" w:rsidRDefault="00A44133"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96">
    <w:p w14:paraId="7A55D588" w14:textId="4BFF8B46" w:rsidR="00A44133" w:rsidRPr="00666AC8" w:rsidRDefault="00A44133"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p>
  </w:footnote>
  <w:footnote w:id="97">
    <w:p w14:paraId="7A55D58A" w14:textId="010C8D03" w:rsidR="00A44133" w:rsidRPr="002D4DD9" w:rsidRDefault="00A44133"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w:t>
      </w:r>
    </w:p>
  </w:footnote>
  <w:footnote w:id="98">
    <w:p w14:paraId="7A55D58B" w14:textId="36DE3BCF" w:rsidR="00A44133" w:rsidRPr="002D4DD9" w:rsidRDefault="00A44133"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w:t>
      </w:r>
      <w:r>
        <w:rPr>
          <w:rFonts w:cs="Arial"/>
          <w:szCs w:val="16"/>
          <w:lang w:val="sk-SK"/>
        </w:rPr>
        <w:t>.</w:t>
      </w:r>
    </w:p>
  </w:footnote>
  <w:footnote w:id="99">
    <w:p w14:paraId="7A55D58E" w14:textId="5905C154" w:rsidR="00A44133" w:rsidRPr="009D7F63" w:rsidRDefault="00A4413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100">
    <w:p w14:paraId="21B88E63" w14:textId="22F7DF87" w:rsidR="00A44133" w:rsidRPr="00DB1B99" w:rsidRDefault="00A44133" w:rsidP="00DB1B99">
      <w:pPr>
        <w:pStyle w:val="Textpoznmkypodiarou"/>
        <w:jc w:val="both"/>
        <w:rPr>
          <w:lang w:val="sk-SK"/>
        </w:rPr>
      </w:pPr>
      <w:r>
        <w:rPr>
          <w:rStyle w:val="Odkaznapoznmkupodiarou"/>
        </w:rPr>
        <w:footnoteRef/>
      </w:r>
      <w:r>
        <w:t xml:space="preserve"> </w:t>
      </w:r>
      <w:r w:rsidRPr="0042029B">
        <w:rPr>
          <w:lang w:val="sk-SK"/>
        </w:rPr>
        <w:t xml:space="preserve">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w:t>
      </w:r>
      <w:proofErr w:type="spellStart"/>
      <w:r w:rsidRPr="0042029B">
        <w:rPr>
          <w:lang w:val="sk-SK"/>
        </w:rPr>
        <w:t>FKnM</w:t>
      </w:r>
      <w:proofErr w:type="spellEnd"/>
      <w:r w:rsidRPr="0042029B">
        <w:rPr>
          <w:lang w:val="sk-SK"/>
        </w:rPr>
        <w:t xml:space="preserve">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101">
    <w:p w14:paraId="346F9881" w14:textId="38882892" w:rsidR="00A44133" w:rsidRPr="002D4DD9" w:rsidRDefault="00A44133"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102">
    <w:p w14:paraId="18F68BE6" w14:textId="77777777" w:rsidR="00A44133" w:rsidRPr="009D7F63" w:rsidRDefault="00A44133"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103">
    <w:p w14:paraId="7B8CA6F4" w14:textId="45EE5A5E" w:rsidR="00A44133" w:rsidRPr="00DD30A9" w:rsidRDefault="00A44133" w:rsidP="00DD30A9">
      <w:pPr>
        <w:pStyle w:val="Textpoznmkypodiarou"/>
        <w:jc w:val="both"/>
        <w:rPr>
          <w:lang w:val="sk-SK"/>
        </w:rPr>
      </w:pPr>
      <w:r>
        <w:rPr>
          <w:rStyle w:val="Odkaznapoznmkupodiarou"/>
        </w:rPr>
        <w:footnoteRef/>
      </w:r>
      <w:r>
        <w:t xml:space="preserve"> </w:t>
      </w:r>
      <w:r w:rsidRPr="009A3563">
        <w:rPr>
          <w:lang w:val="sk-SK"/>
        </w:rPr>
        <w:t xml:space="preserve">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w:t>
      </w:r>
      <w:proofErr w:type="spellStart"/>
      <w:r w:rsidRPr="009A3563">
        <w:rPr>
          <w:lang w:val="sk-SK"/>
        </w:rPr>
        <w:t>FKnM</w:t>
      </w:r>
      <w:proofErr w:type="spellEnd"/>
      <w:r w:rsidRPr="009A3563">
        <w:rPr>
          <w:lang w:val="sk-SK"/>
        </w:rPr>
        <w:t xml:space="preserve">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104">
    <w:p w14:paraId="245656D0" w14:textId="34CF1211" w:rsidR="00A44133" w:rsidRPr="009D7F63" w:rsidRDefault="00A44133"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05">
    <w:p w14:paraId="1BAE06D9" w14:textId="3DB56B7A" w:rsidR="00A44133" w:rsidRPr="008D4874" w:rsidRDefault="00A44133">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6">
    <w:p w14:paraId="06A0F700" w14:textId="0A8847BF" w:rsidR="00A44133" w:rsidRPr="00A9227A" w:rsidRDefault="00A44133"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7">
    <w:p w14:paraId="7A55D594" w14:textId="7255982C" w:rsidR="00A44133" w:rsidRPr="009D7F63" w:rsidRDefault="00A4413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proofErr w:type="spellStart"/>
      <w:r w:rsidRPr="009D7F63">
        <w:rPr>
          <w:rFonts w:cs="Arial"/>
          <w:szCs w:val="16"/>
        </w:rPr>
        <w:t>mluve</w:t>
      </w:r>
      <w:proofErr w:type="spellEnd"/>
      <w:r w:rsidRPr="009D7F63">
        <w:rPr>
          <w:rFonts w:cs="Arial"/>
          <w:szCs w:val="16"/>
        </w:rPr>
        <w:t xml:space="preserve"> o NFP. V prípade odchýlky môže byť Prijímateľ vyzvaný k zdôvodneniu nesúladu parametrov uvedených v komentári rozpočtu. </w:t>
      </w:r>
    </w:p>
  </w:footnote>
  <w:footnote w:id="108">
    <w:p w14:paraId="7A55D597" w14:textId="7291098D" w:rsidR="00A44133" w:rsidRPr="009D7F63" w:rsidRDefault="00A4413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09">
    <w:p w14:paraId="7A55D598" w14:textId="1F811B32" w:rsidR="00A44133" w:rsidRPr="009D7F63" w:rsidRDefault="00A4413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10">
    <w:p w14:paraId="7A55D599" w14:textId="36FD13E6" w:rsidR="00A44133" w:rsidRPr="009D7F63" w:rsidRDefault="00A4413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111">
    <w:p w14:paraId="155B50B0" w14:textId="6BA108FC" w:rsidR="00A44133" w:rsidRPr="001D76D4" w:rsidRDefault="00A44133">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112">
    <w:p w14:paraId="56611CD7" w14:textId="77777777" w:rsidR="00A44133" w:rsidRPr="00D11AEC" w:rsidRDefault="00A44133" w:rsidP="003E60A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hyperlink r:id="rId2" w:history="1">
        <w:r w:rsidRPr="00F94B95">
          <w:rPr>
            <w:rStyle w:val="Hypertextovprepojenie"/>
            <w:sz w:val="16"/>
          </w:rPr>
          <w:t>http://www.uvo.gov.sk/legislativametodika-dohlad/metodicke-usmernenia/vseobecne-metodicke-usmernenia-zakon-c-252006-z-z--4bc.html</w:t>
        </w:r>
      </w:hyperlink>
      <w:r>
        <w:rPr>
          <w:lang w:val="sk-SK"/>
        </w:rPr>
        <w:t xml:space="preserve"> </w:t>
      </w:r>
      <w:r>
        <w:rPr>
          <w:rFonts w:cs="Arial"/>
          <w:szCs w:val="16"/>
          <w:lang w:val="sk-SK"/>
        </w:rPr>
        <w:t xml:space="preserve"> a </w:t>
      </w:r>
      <w:hyperlink r:id="rId3" w:history="1">
        <w:r w:rsidRPr="008C5544">
          <w:rPr>
            <w:rStyle w:val="Hypertextovprepojenie"/>
            <w:rFonts w:cs="Arial"/>
            <w:sz w:val="16"/>
            <w:szCs w:val="16"/>
            <w:lang w:val="sk-SK"/>
          </w:rPr>
          <w:t>http://www.uvo.gov.sk/legislativametodika-dohlad/metodicke-usmernenia/vseobecne-metodicke-usmernenia-zakon-c-3432015-z-z--51e.html</w:t>
        </w:r>
      </w:hyperlink>
      <w:r>
        <w:rPr>
          <w:rFonts w:cs="Arial"/>
          <w:szCs w:val="16"/>
          <w:lang w:val="sk-SK"/>
        </w:rPr>
        <w:t xml:space="preserve"> </w:t>
      </w:r>
    </w:p>
  </w:footnote>
  <w:footnote w:id="113">
    <w:p w14:paraId="0396C946" w14:textId="77777777" w:rsidR="00A44133" w:rsidRPr="006C27A0" w:rsidRDefault="00A44133" w:rsidP="00FB2A78">
      <w:pPr>
        <w:pStyle w:val="Textpoznmkypodiarou"/>
        <w:rPr>
          <w:lang w:val="sk-SK"/>
        </w:rPr>
      </w:pPr>
      <w:r>
        <w:rPr>
          <w:rStyle w:val="Odkaznapoznmkupodiarou"/>
        </w:rPr>
        <w:footnoteRef/>
      </w:r>
      <w:r>
        <w:t xml:space="preserve"> </w:t>
      </w:r>
      <w:r w:rsidRPr="00071622">
        <w:t xml:space="preserve">Vyhláška Úradu pre verejné obstarávanie č. 118/2018 </w:t>
      </w:r>
      <w:proofErr w:type="spellStart"/>
      <w:r w:rsidRPr="00071622">
        <w:t>Z.z</w:t>
      </w:r>
      <w:proofErr w:type="spellEnd"/>
      <w:r w:rsidRPr="00071622">
        <w:t>., ktorou sa ustanovuje finančný limit pre nadlimitnú zákazku, finančný limit pre nadlimitnú koncesiu a finančný limit pri súťaži návrhov a od 1.1.2020 nadobúda účinnosť nová vyhláška Úradu pre verejné obstarávanie upravujúca aktuálne finančné limity pre nadlimitné zákazky</w:t>
      </w:r>
    </w:p>
  </w:footnote>
  <w:footnote w:id="114">
    <w:p w14:paraId="7A55D59B" w14:textId="77777777" w:rsidR="00A44133" w:rsidRPr="009D7F63" w:rsidRDefault="00A44133"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A44133" w:rsidRPr="009D7F63" w:rsidRDefault="00A44133"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A44133" w:rsidRPr="009D7F63" w:rsidRDefault="00A44133" w:rsidP="009D7F63">
      <w:pPr>
        <w:pStyle w:val="Textpoznmkypodiarou"/>
        <w:rPr>
          <w:rFonts w:cs="Arial"/>
          <w:szCs w:val="16"/>
        </w:rPr>
      </w:pPr>
    </w:p>
  </w:footnote>
  <w:footnote w:id="115">
    <w:p w14:paraId="7758003D" w14:textId="22D7C67A" w:rsidR="00A44133" w:rsidRPr="00E70656" w:rsidRDefault="00A44133">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16">
    <w:p w14:paraId="7A55D59E" w14:textId="77777777" w:rsidR="00A44133" w:rsidRPr="009D7F63" w:rsidRDefault="00A4413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17">
    <w:p w14:paraId="7A55D59F" w14:textId="18D969C9" w:rsidR="00A44133" w:rsidRPr="009D7F63" w:rsidRDefault="00A4413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Metodické pokyny CKO nájdete na stránke: </w:t>
      </w:r>
      <w:hyperlink r:id="rId5" w:history="1">
        <w:r w:rsidRPr="00E275A6">
          <w:rPr>
            <w:rStyle w:val="Hypertextovprepojenie"/>
            <w:rFonts w:cs="Arial"/>
            <w:sz w:val="16"/>
            <w:szCs w:val="16"/>
            <w:lang w:val="sk-SK"/>
          </w:rPr>
          <w:t>http://www.partnerskadohoda.gov.sk/metodicke-pokyny-cko/</w:t>
        </w:r>
      </w:hyperlink>
    </w:p>
  </w:footnote>
  <w:footnote w:id="118">
    <w:p w14:paraId="6D173C29" w14:textId="4A3D54D6" w:rsidR="00A44133" w:rsidRPr="00963E0D" w:rsidRDefault="00A4413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A86C72">
        <w:t>https://www.uvo.gov.sk/verejny-obstaravatel-obstaravatel/vseobecne-informacie/zoznam-kompletnej-dokumentacie-55c.html</w:t>
      </w:r>
    </w:p>
  </w:footnote>
  <w:footnote w:id="119">
    <w:p w14:paraId="17304A12" w14:textId="40A4FD60" w:rsidR="00A44133" w:rsidRPr="00963E0D" w:rsidRDefault="00A4413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20">
    <w:p w14:paraId="169A4593" w14:textId="2DEC6A0A" w:rsidR="00A44133" w:rsidRPr="00963E0D" w:rsidRDefault="00A4413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A86C72">
        <w:t>https://www.uvo.gov.sk/verejny-obstaravatel-obstaravatel/vseobecne-informacie/zoznam-kompletnej-dokumentacie-55c.html</w:t>
      </w:r>
    </w:p>
  </w:footnote>
  <w:footnote w:id="121">
    <w:p w14:paraId="1BDDBEB1" w14:textId="77777777" w:rsidR="00A44133" w:rsidRDefault="00A44133" w:rsidP="005F7EEE">
      <w:pPr>
        <w:pStyle w:val="Textpoznmkypodiarou"/>
        <w:jc w:val="both"/>
      </w:pPr>
      <w:r>
        <w:rPr>
          <w:rStyle w:val="Odkaznapoznmkupodiarou"/>
        </w:rPr>
        <w:footnoteRef/>
      </w:r>
      <w:r>
        <w:t xml:space="preserve"> </w:t>
      </w:r>
      <w:r w:rsidRPr="003B7874">
        <w:t>MP CKO č. 5 k určovaniu finančných opráv, ktoré má riadiaci orgán uplatňovať pri nedodržaní pravidiel a postupov verejného obstarávania</w:t>
      </w:r>
    </w:p>
  </w:footnote>
  <w:footnote w:id="122">
    <w:p w14:paraId="3229AB39" w14:textId="77777777" w:rsidR="00A44133" w:rsidRPr="007430F0" w:rsidRDefault="00A44133" w:rsidP="00B65522">
      <w:pPr>
        <w:pStyle w:val="Textpoznmkypodiarou"/>
        <w:rPr>
          <w:lang w:val="sk-SK"/>
        </w:rPr>
      </w:pPr>
      <w:r>
        <w:rPr>
          <w:rStyle w:val="Odkaznapoznmkupodiarou"/>
        </w:rPr>
        <w:footnoteRef/>
      </w:r>
      <w:r>
        <w:t xml:space="preserve"> </w:t>
      </w:r>
      <w:r w:rsidRPr="007430F0">
        <w:rPr>
          <w:szCs w:val="16"/>
          <w:lang w:val="sk-SK"/>
        </w:rPr>
        <w:t>Metodický</w:t>
      </w:r>
      <w:r>
        <w:rPr>
          <w:szCs w:val="16"/>
          <w:lang w:val="sk-SK"/>
        </w:rPr>
        <w:t xml:space="preserve"> pokyn CKO č. 14 k zadávaniu zákaziek s nízkou hodnotou na 30 000 EUR</w:t>
      </w:r>
    </w:p>
  </w:footnote>
  <w:footnote w:id="123">
    <w:p w14:paraId="5D3734F5" w14:textId="77777777" w:rsidR="00A44133" w:rsidRPr="0068047A" w:rsidRDefault="00A44133" w:rsidP="00F85AF8">
      <w:pPr>
        <w:pStyle w:val="Textpoznmkypodiarou"/>
        <w:rPr>
          <w:szCs w:val="16"/>
          <w:lang w:val="sk-SK"/>
        </w:rPr>
      </w:pPr>
      <w:r>
        <w:rPr>
          <w:rStyle w:val="Odkaznapoznmkupodiarou"/>
        </w:rPr>
        <w:footnoteRef/>
      </w:r>
      <w:r>
        <w:t xml:space="preserve"> </w:t>
      </w:r>
      <w:r>
        <w:rPr>
          <w:lang w:val="sk-SK"/>
        </w:rPr>
        <w:t xml:space="preserve">Metodický pokyn CKO č. 12 </w:t>
      </w:r>
      <w:r w:rsidRPr="009B5A7E">
        <w:rPr>
          <w:rFonts w:cs="Arial"/>
          <w:szCs w:val="19"/>
        </w:rPr>
        <w:t>k zadávaniu zákaziek nespadajúcich pod zákon o verejnom obstarávaní</w:t>
      </w:r>
      <w:r>
        <w:rPr>
          <w:rFonts w:cs="Arial"/>
          <w:szCs w:val="19"/>
          <w:lang w:val="sk-SK"/>
        </w:rPr>
        <w:t xml:space="preserve"> je zverejnený v aktuálnom znení na stránke </w:t>
      </w:r>
      <w:hyperlink r:id="rId6" w:history="1">
        <w:r w:rsidRPr="0068047A">
          <w:rPr>
            <w:color w:val="0000FF"/>
            <w:szCs w:val="16"/>
            <w:u w:val="single"/>
            <w:lang w:val="sk-SK" w:eastAsia="en-US"/>
          </w:rPr>
          <w:t>https://www.partnerskadohoda.gov.sk/metodicke-pokyny-cko-a-uv-sr/</w:t>
        </w:r>
      </w:hyperlink>
    </w:p>
  </w:footnote>
  <w:footnote w:id="124">
    <w:p w14:paraId="29FE53F2" w14:textId="79CF24AC" w:rsidR="00A44133" w:rsidRPr="00803DB1" w:rsidRDefault="00A44133">
      <w:pPr>
        <w:pStyle w:val="Textpoznmkypodiarou"/>
        <w:rPr>
          <w:lang w:val="sk-SK"/>
        </w:rPr>
      </w:pPr>
      <w:r>
        <w:rPr>
          <w:rStyle w:val="Odkaznapoznmkupodiarou"/>
        </w:rPr>
        <w:footnoteRef/>
      </w:r>
      <w:r>
        <w:t xml:space="preserve"> NARIADENIE EURÓPSKEHO PARLAMENTU A RADY (EÚ, </w:t>
      </w:r>
      <w:proofErr w:type="spellStart"/>
      <w:r>
        <w:t>Euratom</w:t>
      </w:r>
      <w:proofErr w:type="spellEnd"/>
      <w:r>
        <w:t xml:space="preserve">)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t>Euratom</w:t>
      </w:r>
      <w:proofErr w:type="spellEnd"/>
      <w:r>
        <w:t>) č.</w:t>
      </w:r>
      <w:r w:rsidRPr="00803DB1">
        <w:t xml:space="preserve"> 966/2012</w:t>
      </w:r>
    </w:p>
  </w:footnote>
  <w:footnote w:id="125">
    <w:p w14:paraId="5059A7A3" w14:textId="77777777" w:rsidR="00A44133" w:rsidRDefault="00A44133" w:rsidP="00E5073A">
      <w:pPr>
        <w:pStyle w:val="Textpoznmkypodiarou"/>
        <w:jc w:val="both"/>
      </w:pPr>
      <w:r>
        <w:rPr>
          <w:rStyle w:val="Odkaznapoznmkupodiarou"/>
          <w:rFonts w:eastAsiaTheme="majorEastAsia"/>
        </w:rPr>
        <w:footnoteRef/>
      </w:r>
      <w:r>
        <w:t xml:space="preserve"> </w:t>
      </w:r>
      <w:r w:rsidRPr="004751EC">
        <w:t>§ 1 ods. 3 zákona č. 177/2018 Z. z. o niektorých opatreniach na znižovanie administratívnej záťaže využívaním informačných systémov verejnej správy a o zmene a doplnení niektorých zákonov (zákon proti byrokracii)</w:t>
      </w:r>
    </w:p>
  </w:footnote>
  <w:footnote w:id="126">
    <w:p w14:paraId="2A432946" w14:textId="35C29B09" w:rsidR="00A44133" w:rsidRPr="001325C0" w:rsidRDefault="00A44133">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27">
    <w:p w14:paraId="19A2FB50" w14:textId="3C8C6416" w:rsidR="00A44133" w:rsidRPr="001325C0" w:rsidRDefault="00A44133">
      <w:pPr>
        <w:pStyle w:val="Textpoznmkypodiarou"/>
        <w:rPr>
          <w:lang w:val="sk-SK"/>
        </w:rPr>
      </w:pPr>
      <w:r>
        <w:rPr>
          <w:rStyle w:val="Odkaznapoznmkupodiarou"/>
        </w:rPr>
        <w:footnoteRef/>
      </w:r>
      <w:r>
        <w:t xml:space="preserve"> </w:t>
      </w:r>
      <w:r w:rsidRPr="001325C0">
        <w:t xml:space="preserve">Na účely definovania rodinného príslušníka alebo príbuzného sa použije § 117 zákona č. 40/1964 Zb. Občiansky zákonník v znení neskorších predpisov, </w:t>
      </w:r>
      <w:proofErr w:type="spellStart"/>
      <w:r w:rsidRPr="001325C0">
        <w:t>t.j</w:t>
      </w:r>
      <w:proofErr w:type="spellEnd"/>
      <w:r w:rsidRPr="001325C0">
        <w:t>. je ním príbuzný v priamom rade, ako aj príbuzný v pobočnom rade</w:t>
      </w:r>
    </w:p>
  </w:footnote>
  <w:footnote w:id="128">
    <w:p w14:paraId="6CF6D88E" w14:textId="77777777" w:rsidR="00A44133" w:rsidRPr="001325C0" w:rsidRDefault="00A44133"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A44133" w:rsidRPr="001325C0" w:rsidRDefault="00A44133">
      <w:pPr>
        <w:pStyle w:val="Textpoznmkypodiarou"/>
        <w:rPr>
          <w:lang w:val="sk-SK"/>
        </w:rPr>
      </w:pPr>
    </w:p>
  </w:footnote>
  <w:footnote w:id="129">
    <w:p w14:paraId="60152099" w14:textId="6522BB22" w:rsidR="00A44133" w:rsidRPr="00DF0865" w:rsidRDefault="00A44133">
      <w:pPr>
        <w:pStyle w:val="Textpoznmkypodiarou"/>
        <w:rPr>
          <w:lang w:val="sk-SK"/>
        </w:rPr>
      </w:pPr>
      <w:r>
        <w:rPr>
          <w:rStyle w:val="Odkaznapoznmkupodiarou"/>
        </w:rPr>
        <w:footnoteRef/>
      </w:r>
      <w:r>
        <w:rPr>
          <w:lang w:val="sk-SK"/>
        </w:rPr>
        <w:t xml:space="preserve"> </w:t>
      </w:r>
      <w:r w:rsidRPr="00DF0865">
        <w:t xml:space="preserve">Na účely definovania rodinného príslušníka alebo príbuzného sa použije § 117 zákona č. 40/1964 Zb. Občiansky zákonník v znení neskorších predpisov, </w:t>
      </w:r>
      <w:proofErr w:type="spellStart"/>
      <w:r w:rsidRPr="00DF0865">
        <w:t>t.j</w:t>
      </w:r>
      <w:proofErr w:type="spellEnd"/>
      <w:r w:rsidRPr="00DF0865">
        <w:t>. je ním príbuzný v priamom rade, ako aj príbuzný v pobočnom rade</w:t>
      </w:r>
      <w:r>
        <w:t xml:space="preserve"> </w:t>
      </w:r>
    </w:p>
  </w:footnote>
  <w:footnote w:id="130">
    <w:p w14:paraId="7A55D5A3" w14:textId="77777777" w:rsidR="00A44133" w:rsidRPr="009D7F63" w:rsidRDefault="00A44133"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2A4E36"/>
    <w:multiLevelType w:val="hybridMultilevel"/>
    <w:tmpl w:val="01C89C7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5">
    <w:nsid w:val="0D360CB3"/>
    <w:multiLevelType w:val="hybridMultilevel"/>
    <w:tmpl w:val="72664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0D645E0A"/>
    <w:multiLevelType w:val="hybridMultilevel"/>
    <w:tmpl w:val="4C68A170"/>
    <w:lvl w:ilvl="0" w:tplc="041B0017">
      <w:start w:val="1"/>
      <w:numFmt w:val="lowerLetter"/>
      <w:lvlText w:val="%1)"/>
      <w:lvlJc w:val="left"/>
      <w:pPr>
        <w:ind w:left="1571" w:hanging="360"/>
      </w:pPr>
    </w:lvl>
    <w:lvl w:ilvl="1" w:tplc="041B0017">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7">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0">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2">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4">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0">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2">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1ED501CE"/>
    <w:multiLevelType w:val="hybridMultilevel"/>
    <w:tmpl w:val="15A6F3B4"/>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3F06849"/>
    <w:multiLevelType w:val="hybridMultilevel"/>
    <w:tmpl w:val="B18CF19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5">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6">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0">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2D8F1423"/>
    <w:multiLevelType w:val="hybridMultilevel"/>
    <w:tmpl w:val="77EE665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5">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7">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8">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853123E"/>
    <w:multiLevelType w:val="hybridMultilevel"/>
    <w:tmpl w:val="8C7C1328"/>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4EAC6BDC">
      <w:start w:val="13"/>
      <w:numFmt w:val="bullet"/>
      <w:lvlText w:val="-"/>
      <w:lvlJc w:val="left"/>
      <w:pPr>
        <w:ind w:left="1069" w:hanging="360"/>
      </w:pPr>
      <w:rPr>
        <w:rFonts w:ascii="Times New Roman" w:eastAsia="Times New Roman" w:hAnsi="Times New Roman" w:cs="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1">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4">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3F7B055B"/>
    <w:multiLevelType w:val="multilevel"/>
    <w:tmpl w:val="04090025"/>
    <w:lvl w:ilvl="0">
      <w:start w:val="1"/>
      <w:numFmt w:val="decimal"/>
      <w:pStyle w:val="Nadpis1"/>
      <w:lvlText w:val="%1"/>
      <w:lvlJc w:val="left"/>
      <w:pPr>
        <w:ind w:left="716"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7">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0">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468E705C"/>
    <w:multiLevelType w:val="hybridMultilevel"/>
    <w:tmpl w:val="79DC859E"/>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2">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3">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74">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5">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8">
    <w:nsid w:val="4BD02523"/>
    <w:multiLevelType w:val="hybridMultilevel"/>
    <w:tmpl w:val="B02AAB58"/>
    <w:lvl w:ilvl="0" w:tplc="041B000F">
      <w:start w:val="1"/>
      <w:numFmt w:val="decimal"/>
      <w:lvlText w:val="%1."/>
      <w:lvlJc w:val="left"/>
      <w:pPr>
        <w:ind w:left="1004" w:hanging="360"/>
      </w:pPr>
    </w:lvl>
    <w:lvl w:ilvl="1" w:tplc="BC583132">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9">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8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1">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4">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85">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1">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98">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1">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3">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9">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673F296D"/>
    <w:multiLevelType w:val="hybridMultilevel"/>
    <w:tmpl w:val="0B22697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1">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5">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18">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21">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25">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9">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1">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33">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nsid w:val="7C7B589B"/>
    <w:multiLevelType w:val="hybridMultilevel"/>
    <w:tmpl w:val="252EA9FA"/>
    <w:lvl w:ilvl="0" w:tplc="53820406">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7">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8">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6"/>
  </w:num>
  <w:num w:numId="2">
    <w:abstractNumId w:val="26"/>
  </w:num>
  <w:num w:numId="3">
    <w:abstractNumId w:val="105"/>
  </w:num>
  <w:num w:numId="4">
    <w:abstractNumId w:val="21"/>
  </w:num>
  <w:num w:numId="5">
    <w:abstractNumId w:val="47"/>
  </w:num>
  <w:num w:numId="6">
    <w:abstractNumId w:val="134"/>
  </w:num>
  <w:num w:numId="7">
    <w:abstractNumId w:val="133"/>
  </w:num>
  <w:num w:numId="8">
    <w:abstractNumId w:val="93"/>
  </w:num>
  <w:num w:numId="9">
    <w:abstractNumId w:val="113"/>
  </w:num>
  <w:num w:numId="10">
    <w:abstractNumId w:val="58"/>
  </w:num>
  <w:num w:numId="11">
    <w:abstractNumId w:val="90"/>
  </w:num>
  <w:num w:numId="12">
    <w:abstractNumId w:val="122"/>
  </w:num>
  <w:num w:numId="13">
    <w:abstractNumId w:val="1"/>
  </w:num>
  <w:num w:numId="14">
    <w:abstractNumId w:val="31"/>
  </w:num>
  <w:num w:numId="15">
    <w:abstractNumId w:val="69"/>
  </w:num>
  <w:num w:numId="16">
    <w:abstractNumId w:val="8"/>
  </w:num>
  <w:num w:numId="17">
    <w:abstractNumId w:val="9"/>
  </w:num>
  <w:num w:numId="18">
    <w:abstractNumId w:val="65"/>
  </w:num>
  <w:num w:numId="19">
    <w:abstractNumId w:val="96"/>
  </w:num>
  <w:num w:numId="20">
    <w:abstractNumId w:val="28"/>
  </w:num>
  <w:num w:numId="21">
    <w:abstractNumId w:val="67"/>
  </w:num>
  <w:num w:numId="22">
    <w:abstractNumId w:val="81"/>
  </w:num>
  <w:num w:numId="23">
    <w:abstractNumId w:val="106"/>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85"/>
  </w:num>
  <w:num w:numId="28">
    <w:abstractNumId w:val="84"/>
  </w:num>
  <w:num w:numId="29">
    <w:abstractNumId w:val="114"/>
  </w:num>
  <w:num w:numId="30">
    <w:abstractNumId w:val="91"/>
  </w:num>
  <w:num w:numId="31">
    <w:abstractNumId w:val="129"/>
  </w:num>
  <w:num w:numId="32">
    <w:abstractNumId w:val="109"/>
  </w:num>
  <w:num w:numId="33">
    <w:abstractNumId w:val="118"/>
  </w:num>
  <w:num w:numId="34">
    <w:abstractNumId w:val="124"/>
  </w:num>
  <w:num w:numId="35">
    <w:abstractNumId w:val="46"/>
  </w:num>
  <w:num w:numId="36">
    <w:abstractNumId w:val="57"/>
  </w:num>
  <w:num w:numId="37">
    <w:abstractNumId w:val="54"/>
  </w:num>
  <w:num w:numId="38">
    <w:abstractNumId w:val="63"/>
  </w:num>
  <w:num w:numId="39">
    <w:abstractNumId w:val="79"/>
  </w:num>
  <w:num w:numId="40">
    <w:abstractNumId w:val="128"/>
  </w:num>
  <w:num w:numId="41">
    <w:abstractNumId w:val="2"/>
  </w:num>
  <w:num w:numId="42">
    <w:abstractNumId w:val="61"/>
  </w:num>
  <w:num w:numId="43">
    <w:abstractNumId w:val="5"/>
  </w:num>
  <w:num w:numId="44">
    <w:abstractNumId w:val="40"/>
  </w:num>
  <w:num w:numId="45">
    <w:abstractNumId w:val="102"/>
  </w:num>
  <w:num w:numId="46">
    <w:abstractNumId w:val="112"/>
  </w:num>
  <w:num w:numId="47">
    <w:abstractNumId w:val="59"/>
  </w:num>
  <w:num w:numId="48">
    <w:abstractNumId w:val="123"/>
  </w:num>
  <w:num w:numId="49">
    <w:abstractNumId w:val="39"/>
  </w:num>
  <w:num w:numId="50">
    <w:abstractNumId w:val="22"/>
  </w:num>
  <w:num w:numId="51">
    <w:abstractNumId w:val="11"/>
  </w:num>
  <w:num w:numId="52">
    <w:abstractNumId w:val="43"/>
  </w:num>
  <w:num w:numId="53">
    <w:abstractNumId w:val="27"/>
  </w:num>
  <w:num w:numId="54">
    <w:abstractNumId w:val="19"/>
  </w:num>
  <w:num w:numId="55">
    <w:abstractNumId w:val="88"/>
  </w:num>
  <w:num w:numId="56">
    <w:abstractNumId w:val="62"/>
  </w:num>
  <w:num w:numId="57">
    <w:abstractNumId w:val="48"/>
  </w:num>
  <w:num w:numId="58">
    <w:abstractNumId w:val="99"/>
  </w:num>
  <w:num w:numId="59">
    <w:abstractNumId w:val="107"/>
  </w:num>
  <w:num w:numId="60">
    <w:abstractNumId w:val="75"/>
  </w:num>
  <w:num w:numId="61">
    <w:abstractNumId w:val="6"/>
  </w:num>
  <w:num w:numId="62">
    <w:abstractNumId w:val="38"/>
  </w:num>
  <w:num w:numId="63">
    <w:abstractNumId w:val="45"/>
  </w:num>
  <w:num w:numId="64">
    <w:abstractNumId w:val="18"/>
  </w:num>
  <w:num w:numId="65">
    <w:abstractNumId w:val="87"/>
  </w:num>
  <w:num w:numId="66">
    <w:abstractNumId w:val="20"/>
  </w:num>
  <w:num w:numId="67">
    <w:abstractNumId w:val="126"/>
  </w:num>
  <w:num w:numId="68">
    <w:abstractNumId w:val="68"/>
  </w:num>
  <w:num w:numId="69">
    <w:abstractNumId w:val="35"/>
  </w:num>
  <w:num w:numId="70">
    <w:abstractNumId w:val="119"/>
  </w:num>
  <w:num w:numId="71">
    <w:abstractNumId w:val="17"/>
  </w:num>
  <w:num w:numId="72">
    <w:abstractNumId w:val="131"/>
  </w:num>
  <w:num w:numId="73">
    <w:abstractNumId w:val="23"/>
  </w:num>
  <w:num w:numId="74">
    <w:abstractNumId w:val="130"/>
  </w:num>
  <w:num w:numId="75">
    <w:abstractNumId w:val="49"/>
  </w:num>
  <w:num w:numId="76">
    <w:abstractNumId w:val="135"/>
  </w:num>
  <w:num w:numId="77">
    <w:abstractNumId w:val="50"/>
  </w:num>
  <w:num w:numId="78">
    <w:abstractNumId w:val="32"/>
  </w:num>
  <w:num w:numId="79">
    <w:abstractNumId w:val="116"/>
  </w:num>
  <w:num w:numId="80">
    <w:abstractNumId w:val="73"/>
  </w:num>
  <w:num w:numId="81">
    <w:abstractNumId w:val="12"/>
  </w:num>
  <w:num w:numId="82">
    <w:abstractNumId w:val="36"/>
  </w:num>
  <w:num w:numId="83">
    <w:abstractNumId w:val="25"/>
  </w:num>
  <w:num w:numId="84">
    <w:abstractNumId w:val="92"/>
  </w:num>
  <w:num w:numId="85">
    <w:abstractNumId w:val="70"/>
  </w:num>
  <w:num w:numId="86">
    <w:abstractNumId w:val="42"/>
  </w:num>
  <w:num w:numId="87">
    <w:abstractNumId w:val="3"/>
  </w:num>
  <w:num w:numId="88">
    <w:abstractNumId w:val="127"/>
  </w:num>
  <w:num w:numId="89">
    <w:abstractNumId w:val="14"/>
  </w:num>
  <w:num w:numId="90">
    <w:abstractNumId w:val="56"/>
  </w:num>
  <w:num w:numId="91">
    <w:abstractNumId w:val="103"/>
  </w:num>
  <w:num w:numId="92">
    <w:abstractNumId w:val="98"/>
  </w:num>
  <w:num w:numId="93">
    <w:abstractNumId w:val="51"/>
  </w:num>
  <w:num w:numId="94">
    <w:abstractNumId w:val="80"/>
  </w:num>
  <w:num w:numId="95">
    <w:abstractNumId w:val="4"/>
  </w:num>
  <w:num w:numId="96">
    <w:abstractNumId w:val="83"/>
  </w:num>
  <w:num w:numId="97">
    <w:abstractNumId w:val="117"/>
  </w:num>
  <w:num w:numId="98">
    <w:abstractNumId w:val="104"/>
  </w:num>
  <w:num w:numId="99">
    <w:abstractNumId w:val="13"/>
  </w:num>
  <w:num w:numId="100">
    <w:abstractNumId w:val="76"/>
  </w:num>
  <w:num w:numId="101">
    <w:abstractNumId w:val="132"/>
  </w:num>
  <w:num w:numId="102">
    <w:abstractNumId w:val="74"/>
  </w:num>
  <w:num w:numId="103">
    <w:abstractNumId w:val="77"/>
  </w:num>
  <w:num w:numId="104">
    <w:abstractNumId w:val="33"/>
  </w:num>
  <w:num w:numId="105">
    <w:abstractNumId w:val="101"/>
  </w:num>
  <w:num w:numId="106">
    <w:abstractNumId w:val="121"/>
  </w:num>
  <w:num w:numId="107">
    <w:abstractNumId w:val="71"/>
  </w:num>
  <w:num w:numId="108">
    <w:abstractNumId w:val="29"/>
  </w:num>
  <w:num w:numId="109">
    <w:abstractNumId w:val="137"/>
  </w:num>
  <w:num w:numId="110">
    <w:abstractNumId w:val="86"/>
  </w:num>
  <w:num w:numId="111">
    <w:abstractNumId w:val="82"/>
  </w:num>
  <w:num w:numId="112">
    <w:abstractNumId w:val="115"/>
  </w:num>
  <w:num w:numId="113">
    <w:abstractNumId w:val="53"/>
  </w:num>
  <w:num w:numId="114">
    <w:abstractNumId w:val="72"/>
  </w:num>
  <w:num w:numId="115">
    <w:abstractNumId w:val="10"/>
  </w:num>
  <w:num w:numId="116">
    <w:abstractNumId w:val="7"/>
  </w:num>
  <w:num w:numId="117">
    <w:abstractNumId w:val="108"/>
  </w:num>
  <w:num w:numId="118">
    <w:abstractNumId w:val="97"/>
  </w:num>
  <w:num w:numId="119">
    <w:abstractNumId w:val="125"/>
  </w:num>
  <w:num w:numId="120">
    <w:abstractNumId w:val="111"/>
  </w:num>
  <w:num w:numId="121">
    <w:abstractNumId w:val="64"/>
  </w:num>
  <w:num w:numId="122">
    <w:abstractNumId w:val="52"/>
  </w:num>
  <w:num w:numId="123">
    <w:abstractNumId w:val="138"/>
  </w:num>
  <w:num w:numId="124">
    <w:abstractNumId w:val="41"/>
  </w:num>
  <w:num w:numId="125">
    <w:abstractNumId w:val="95"/>
  </w:num>
  <w:num w:numId="126">
    <w:abstractNumId w:val="30"/>
  </w:num>
  <w:num w:numId="127">
    <w:abstractNumId w:val="55"/>
  </w:num>
  <w:num w:numId="128">
    <w:abstractNumId w:val="94"/>
  </w:num>
  <w:num w:numId="129">
    <w:abstractNumId w:val="44"/>
  </w:num>
  <w:num w:numId="130">
    <w:abstractNumId w:val="34"/>
  </w:num>
  <w:num w:numId="131">
    <w:abstractNumId w:val="136"/>
  </w:num>
  <w:num w:numId="132">
    <w:abstractNumId w:val="60"/>
  </w:num>
  <w:num w:numId="133">
    <w:abstractNumId w:val="37"/>
  </w:num>
  <w:num w:numId="134">
    <w:abstractNumId w:val="89"/>
  </w:num>
  <w:num w:numId="135">
    <w:abstractNumId w:val="78"/>
  </w:num>
  <w:num w:numId="136">
    <w:abstractNumId w:val="16"/>
  </w:num>
  <w:num w:numId="137">
    <w:abstractNumId w:val="15"/>
  </w:num>
  <w:num w:numId="138">
    <w:abstractNumId w:val="110"/>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GrammaticalError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B20"/>
    <w:rsid w:val="00003B82"/>
    <w:rsid w:val="00003E89"/>
    <w:rsid w:val="000044DF"/>
    <w:rsid w:val="00004CD8"/>
    <w:rsid w:val="00004F58"/>
    <w:rsid w:val="00005011"/>
    <w:rsid w:val="00005C8D"/>
    <w:rsid w:val="000064C7"/>
    <w:rsid w:val="000067C4"/>
    <w:rsid w:val="00006D7F"/>
    <w:rsid w:val="00006FBC"/>
    <w:rsid w:val="00007692"/>
    <w:rsid w:val="00007FF4"/>
    <w:rsid w:val="000106A5"/>
    <w:rsid w:val="00010B20"/>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0D0"/>
    <w:rsid w:val="0002218E"/>
    <w:rsid w:val="000223B8"/>
    <w:rsid w:val="0002295C"/>
    <w:rsid w:val="00022C78"/>
    <w:rsid w:val="00023031"/>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16C"/>
    <w:rsid w:val="000303FB"/>
    <w:rsid w:val="000304FA"/>
    <w:rsid w:val="00030C0A"/>
    <w:rsid w:val="00030C5B"/>
    <w:rsid w:val="000310F7"/>
    <w:rsid w:val="00031457"/>
    <w:rsid w:val="000314F5"/>
    <w:rsid w:val="00032219"/>
    <w:rsid w:val="00032417"/>
    <w:rsid w:val="00032465"/>
    <w:rsid w:val="00033016"/>
    <w:rsid w:val="00033319"/>
    <w:rsid w:val="00033C04"/>
    <w:rsid w:val="00033F4A"/>
    <w:rsid w:val="00034716"/>
    <w:rsid w:val="00034A36"/>
    <w:rsid w:val="00034E03"/>
    <w:rsid w:val="0003557C"/>
    <w:rsid w:val="0003598D"/>
    <w:rsid w:val="00035D7A"/>
    <w:rsid w:val="000364DD"/>
    <w:rsid w:val="00036BD8"/>
    <w:rsid w:val="00036C37"/>
    <w:rsid w:val="00036DB2"/>
    <w:rsid w:val="00036E4D"/>
    <w:rsid w:val="000370EE"/>
    <w:rsid w:val="00037CF2"/>
    <w:rsid w:val="00037E1B"/>
    <w:rsid w:val="000400B6"/>
    <w:rsid w:val="00040373"/>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242"/>
    <w:rsid w:val="000508B0"/>
    <w:rsid w:val="00050F84"/>
    <w:rsid w:val="000512FF"/>
    <w:rsid w:val="00051598"/>
    <w:rsid w:val="00051A82"/>
    <w:rsid w:val="00052155"/>
    <w:rsid w:val="000524BE"/>
    <w:rsid w:val="000527E6"/>
    <w:rsid w:val="00052951"/>
    <w:rsid w:val="000531DD"/>
    <w:rsid w:val="000534D6"/>
    <w:rsid w:val="00053553"/>
    <w:rsid w:val="000538A0"/>
    <w:rsid w:val="00053ED1"/>
    <w:rsid w:val="00054333"/>
    <w:rsid w:val="000543D6"/>
    <w:rsid w:val="00055486"/>
    <w:rsid w:val="00055BC3"/>
    <w:rsid w:val="00055F7A"/>
    <w:rsid w:val="00056BC3"/>
    <w:rsid w:val="00056E8E"/>
    <w:rsid w:val="000573B5"/>
    <w:rsid w:val="00057969"/>
    <w:rsid w:val="0005799D"/>
    <w:rsid w:val="00057DD1"/>
    <w:rsid w:val="00060426"/>
    <w:rsid w:val="0006086F"/>
    <w:rsid w:val="00060961"/>
    <w:rsid w:val="00060C6C"/>
    <w:rsid w:val="00060D25"/>
    <w:rsid w:val="00061BA9"/>
    <w:rsid w:val="000623F2"/>
    <w:rsid w:val="000627E6"/>
    <w:rsid w:val="00062854"/>
    <w:rsid w:val="00062F88"/>
    <w:rsid w:val="00063A25"/>
    <w:rsid w:val="00063DFD"/>
    <w:rsid w:val="0006412C"/>
    <w:rsid w:val="000643D3"/>
    <w:rsid w:val="00064638"/>
    <w:rsid w:val="000647EC"/>
    <w:rsid w:val="00064894"/>
    <w:rsid w:val="00064DDF"/>
    <w:rsid w:val="000653DA"/>
    <w:rsid w:val="00065B6C"/>
    <w:rsid w:val="00065C76"/>
    <w:rsid w:val="0006646D"/>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622"/>
    <w:rsid w:val="00071987"/>
    <w:rsid w:val="0007255C"/>
    <w:rsid w:val="00072BED"/>
    <w:rsid w:val="00072DE5"/>
    <w:rsid w:val="00073209"/>
    <w:rsid w:val="000733AD"/>
    <w:rsid w:val="00073471"/>
    <w:rsid w:val="000735FD"/>
    <w:rsid w:val="00073791"/>
    <w:rsid w:val="00073908"/>
    <w:rsid w:val="000740DE"/>
    <w:rsid w:val="000743C8"/>
    <w:rsid w:val="00074543"/>
    <w:rsid w:val="0007494C"/>
    <w:rsid w:val="00074D2F"/>
    <w:rsid w:val="00074E7D"/>
    <w:rsid w:val="000751E9"/>
    <w:rsid w:val="000754B9"/>
    <w:rsid w:val="0007555C"/>
    <w:rsid w:val="00075C1E"/>
    <w:rsid w:val="0007626F"/>
    <w:rsid w:val="000765C3"/>
    <w:rsid w:val="00076A57"/>
    <w:rsid w:val="00076EC0"/>
    <w:rsid w:val="000777A9"/>
    <w:rsid w:val="00077FB0"/>
    <w:rsid w:val="0008051F"/>
    <w:rsid w:val="00080933"/>
    <w:rsid w:val="00080E75"/>
    <w:rsid w:val="00081220"/>
    <w:rsid w:val="000814A8"/>
    <w:rsid w:val="000818F8"/>
    <w:rsid w:val="00081B61"/>
    <w:rsid w:val="00081D9F"/>
    <w:rsid w:val="00081FC1"/>
    <w:rsid w:val="000822CA"/>
    <w:rsid w:val="000824D7"/>
    <w:rsid w:val="00082BA9"/>
    <w:rsid w:val="00082DF1"/>
    <w:rsid w:val="00083000"/>
    <w:rsid w:val="00083192"/>
    <w:rsid w:val="000834A4"/>
    <w:rsid w:val="00083547"/>
    <w:rsid w:val="00083C26"/>
    <w:rsid w:val="0008428B"/>
    <w:rsid w:val="00084575"/>
    <w:rsid w:val="00084681"/>
    <w:rsid w:val="00085070"/>
    <w:rsid w:val="00085367"/>
    <w:rsid w:val="000854D0"/>
    <w:rsid w:val="000854EC"/>
    <w:rsid w:val="00085554"/>
    <w:rsid w:val="0008794A"/>
    <w:rsid w:val="00090D59"/>
    <w:rsid w:val="0009110C"/>
    <w:rsid w:val="00091A23"/>
    <w:rsid w:val="00091E4F"/>
    <w:rsid w:val="000922B4"/>
    <w:rsid w:val="0009249B"/>
    <w:rsid w:val="0009277D"/>
    <w:rsid w:val="00092CE0"/>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A7D72"/>
    <w:rsid w:val="000B024D"/>
    <w:rsid w:val="000B0A1D"/>
    <w:rsid w:val="000B0BB1"/>
    <w:rsid w:val="000B1D63"/>
    <w:rsid w:val="000B1E6A"/>
    <w:rsid w:val="000B2403"/>
    <w:rsid w:val="000B36A9"/>
    <w:rsid w:val="000B3D21"/>
    <w:rsid w:val="000B3DA3"/>
    <w:rsid w:val="000B3E1C"/>
    <w:rsid w:val="000B4396"/>
    <w:rsid w:val="000B4445"/>
    <w:rsid w:val="000B448F"/>
    <w:rsid w:val="000B47CC"/>
    <w:rsid w:val="000B487A"/>
    <w:rsid w:val="000B4C3F"/>
    <w:rsid w:val="000B4DEF"/>
    <w:rsid w:val="000B520F"/>
    <w:rsid w:val="000B5E70"/>
    <w:rsid w:val="000B61B5"/>
    <w:rsid w:val="000B669E"/>
    <w:rsid w:val="000B66A1"/>
    <w:rsid w:val="000B6D6B"/>
    <w:rsid w:val="000B701E"/>
    <w:rsid w:val="000B7161"/>
    <w:rsid w:val="000B7751"/>
    <w:rsid w:val="000B7965"/>
    <w:rsid w:val="000B7C9A"/>
    <w:rsid w:val="000B7E76"/>
    <w:rsid w:val="000C000D"/>
    <w:rsid w:val="000C039F"/>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30D"/>
    <w:rsid w:val="000C73ED"/>
    <w:rsid w:val="000C7A5D"/>
    <w:rsid w:val="000D0210"/>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9B0"/>
    <w:rsid w:val="000D4EAA"/>
    <w:rsid w:val="000D5517"/>
    <w:rsid w:val="000D5577"/>
    <w:rsid w:val="000D64B3"/>
    <w:rsid w:val="000D680B"/>
    <w:rsid w:val="000D6CD4"/>
    <w:rsid w:val="000D7C5D"/>
    <w:rsid w:val="000D7DB9"/>
    <w:rsid w:val="000E0C7E"/>
    <w:rsid w:val="000E0DE2"/>
    <w:rsid w:val="000E0E71"/>
    <w:rsid w:val="000E12B3"/>
    <w:rsid w:val="000E14C2"/>
    <w:rsid w:val="000E2751"/>
    <w:rsid w:val="000E35D3"/>
    <w:rsid w:val="000E3D7A"/>
    <w:rsid w:val="000E3DB2"/>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4C77"/>
    <w:rsid w:val="000F5174"/>
    <w:rsid w:val="000F5700"/>
    <w:rsid w:val="000F5793"/>
    <w:rsid w:val="000F5FC0"/>
    <w:rsid w:val="000F620B"/>
    <w:rsid w:val="000F684D"/>
    <w:rsid w:val="000F6D86"/>
    <w:rsid w:val="000F70CD"/>
    <w:rsid w:val="000F7236"/>
    <w:rsid w:val="000F7397"/>
    <w:rsid w:val="000F78B5"/>
    <w:rsid w:val="00100931"/>
    <w:rsid w:val="00100E0C"/>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5EE7"/>
    <w:rsid w:val="001061DC"/>
    <w:rsid w:val="00106380"/>
    <w:rsid w:val="00106510"/>
    <w:rsid w:val="001072C6"/>
    <w:rsid w:val="001072D3"/>
    <w:rsid w:val="0010743E"/>
    <w:rsid w:val="00110014"/>
    <w:rsid w:val="0011037A"/>
    <w:rsid w:val="0011069A"/>
    <w:rsid w:val="001107FE"/>
    <w:rsid w:val="00110B85"/>
    <w:rsid w:val="00111724"/>
    <w:rsid w:val="001128CA"/>
    <w:rsid w:val="00112CCE"/>
    <w:rsid w:val="00112D38"/>
    <w:rsid w:val="001144FB"/>
    <w:rsid w:val="00114CB3"/>
    <w:rsid w:val="0011528C"/>
    <w:rsid w:val="001155EE"/>
    <w:rsid w:val="00115A2F"/>
    <w:rsid w:val="00115CEF"/>
    <w:rsid w:val="001165FB"/>
    <w:rsid w:val="0011692E"/>
    <w:rsid w:val="0011695F"/>
    <w:rsid w:val="001176EF"/>
    <w:rsid w:val="00117BF4"/>
    <w:rsid w:val="001201C0"/>
    <w:rsid w:val="001206DF"/>
    <w:rsid w:val="00120A50"/>
    <w:rsid w:val="00120B9A"/>
    <w:rsid w:val="00120FED"/>
    <w:rsid w:val="001212D6"/>
    <w:rsid w:val="00121570"/>
    <w:rsid w:val="001217D9"/>
    <w:rsid w:val="00121938"/>
    <w:rsid w:val="00121A92"/>
    <w:rsid w:val="00121BF8"/>
    <w:rsid w:val="00121E0B"/>
    <w:rsid w:val="00121EBC"/>
    <w:rsid w:val="00122865"/>
    <w:rsid w:val="00122CEF"/>
    <w:rsid w:val="00123250"/>
    <w:rsid w:val="0012336B"/>
    <w:rsid w:val="00123D3D"/>
    <w:rsid w:val="00123F3F"/>
    <w:rsid w:val="00123F5E"/>
    <w:rsid w:val="00124228"/>
    <w:rsid w:val="001244B0"/>
    <w:rsid w:val="00124E6D"/>
    <w:rsid w:val="00124F19"/>
    <w:rsid w:val="0012580E"/>
    <w:rsid w:val="00125927"/>
    <w:rsid w:val="00125B3D"/>
    <w:rsid w:val="00125C24"/>
    <w:rsid w:val="001276C5"/>
    <w:rsid w:val="00127A89"/>
    <w:rsid w:val="00130936"/>
    <w:rsid w:val="00130AD9"/>
    <w:rsid w:val="00130CFA"/>
    <w:rsid w:val="00130FFA"/>
    <w:rsid w:val="00131297"/>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4AE"/>
    <w:rsid w:val="00137558"/>
    <w:rsid w:val="0013764A"/>
    <w:rsid w:val="00137817"/>
    <w:rsid w:val="00137B33"/>
    <w:rsid w:val="0014042C"/>
    <w:rsid w:val="001407FE"/>
    <w:rsid w:val="00140CE3"/>
    <w:rsid w:val="00140EA8"/>
    <w:rsid w:val="0014162C"/>
    <w:rsid w:val="00141705"/>
    <w:rsid w:val="00141B0E"/>
    <w:rsid w:val="00141B59"/>
    <w:rsid w:val="001420EC"/>
    <w:rsid w:val="001420F5"/>
    <w:rsid w:val="0014261F"/>
    <w:rsid w:val="00142948"/>
    <w:rsid w:val="001429B2"/>
    <w:rsid w:val="001429D0"/>
    <w:rsid w:val="001430EB"/>
    <w:rsid w:val="00143AD7"/>
    <w:rsid w:val="001440E5"/>
    <w:rsid w:val="00144248"/>
    <w:rsid w:val="0014439F"/>
    <w:rsid w:val="00144C4E"/>
    <w:rsid w:val="0014525C"/>
    <w:rsid w:val="001452B6"/>
    <w:rsid w:val="001456CE"/>
    <w:rsid w:val="001463A1"/>
    <w:rsid w:val="00146657"/>
    <w:rsid w:val="001471BE"/>
    <w:rsid w:val="0014799B"/>
    <w:rsid w:val="00147E0C"/>
    <w:rsid w:val="00150853"/>
    <w:rsid w:val="001509EB"/>
    <w:rsid w:val="00151D4D"/>
    <w:rsid w:val="00152083"/>
    <w:rsid w:val="0015249A"/>
    <w:rsid w:val="00152AF4"/>
    <w:rsid w:val="001532F6"/>
    <w:rsid w:val="001536FA"/>
    <w:rsid w:val="0015434D"/>
    <w:rsid w:val="001549ED"/>
    <w:rsid w:val="00155321"/>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765"/>
    <w:rsid w:val="001717E4"/>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5F79"/>
    <w:rsid w:val="00176343"/>
    <w:rsid w:val="0017656A"/>
    <w:rsid w:val="001765D5"/>
    <w:rsid w:val="00176D7E"/>
    <w:rsid w:val="0017789F"/>
    <w:rsid w:val="00177B63"/>
    <w:rsid w:val="00180AAE"/>
    <w:rsid w:val="00180C06"/>
    <w:rsid w:val="00181671"/>
    <w:rsid w:val="0018179C"/>
    <w:rsid w:val="001818D2"/>
    <w:rsid w:val="00182536"/>
    <w:rsid w:val="00182989"/>
    <w:rsid w:val="00182C05"/>
    <w:rsid w:val="00182CBF"/>
    <w:rsid w:val="0018303A"/>
    <w:rsid w:val="001837F9"/>
    <w:rsid w:val="00184031"/>
    <w:rsid w:val="0018478B"/>
    <w:rsid w:val="00184791"/>
    <w:rsid w:val="00185080"/>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379"/>
    <w:rsid w:val="00192867"/>
    <w:rsid w:val="00192F34"/>
    <w:rsid w:val="001939D3"/>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672"/>
    <w:rsid w:val="001B295E"/>
    <w:rsid w:val="001B2D6D"/>
    <w:rsid w:val="001B3120"/>
    <w:rsid w:val="001B3386"/>
    <w:rsid w:val="001B3A72"/>
    <w:rsid w:val="001B411C"/>
    <w:rsid w:val="001B42EC"/>
    <w:rsid w:val="001B46EA"/>
    <w:rsid w:val="001B4C46"/>
    <w:rsid w:val="001B5626"/>
    <w:rsid w:val="001B56EE"/>
    <w:rsid w:val="001B5750"/>
    <w:rsid w:val="001B57CA"/>
    <w:rsid w:val="001B57D6"/>
    <w:rsid w:val="001B6925"/>
    <w:rsid w:val="001B6C64"/>
    <w:rsid w:val="001B6E17"/>
    <w:rsid w:val="001B717B"/>
    <w:rsid w:val="001B74CF"/>
    <w:rsid w:val="001C0497"/>
    <w:rsid w:val="001C08A1"/>
    <w:rsid w:val="001C0CF9"/>
    <w:rsid w:val="001C0D3F"/>
    <w:rsid w:val="001C1268"/>
    <w:rsid w:val="001C1849"/>
    <w:rsid w:val="001C1954"/>
    <w:rsid w:val="001C1B30"/>
    <w:rsid w:val="001C1F0B"/>
    <w:rsid w:val="001C21D3"/>
    <w:rsid w:val="001C28BD"/>
    <w:rsid w:val="001C2EF4"/>
    <w:rsid w:val="001C3332"/>
    <w:rsid w:val="001C3382"/>
    <w:rsid w:val="001C3BB0"/>
    <w:rsid w:val="001C3C2F"/>
    <w:rsid w:val="001C44CA"/>
    <w:rsid w:val="001C44F5"/>
    <w:rsid w:val="001C46CF"/>
    <w:rsid w:val="001C47DE"/>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12B8"/>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94"/>
    <w:rsid w:val="001E0598"/>
    <w:rsid w:val="001E05E2"/>
    <w:rsid w:val="001E0F6D"/>
    <w:rsid w:val="001E143A"/>
    <w:rsid w:val="001E1915"/>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240A"/>
    <w:rsid w:val="001F2A24"/>
    <w:rsid w:val="001F303B"/>
    <w:rsid w:val="001F364C"/>
    <w:rsid w:val="001F3C6B"/>
    <w:rsid w:val="001F3CA3"/>
    <w:rsid w:val="001F3DF5"/>
    <w:rsid w:val="001F3F48"/>
    <w:rsid w:val="001F4430"/>
    <w:rsid w:val="001F4E16"/>
    <w:rsid w:val="001F5146"/>
    <w:rsid w:val="001F60D9"/>
    <w:rsid w:val="001F66B1"/>
    <w:rsid w:val="001F6709"/>
    <w:rsid w:val="001F6828"/>
    <w:rsid w:val="001F6E20"/>
    <w:rsid w:val="001F6FFC"/>
    <w:rsid w:val="001F73A1"/>
    <w:rsid w:val="001F7670"/>
    <w:rsid w:val="001F7AAE"/>
    <w:rsid w:val="001F7B91"/>
    <w:rsid w:val="001F7F84"/>
    <w:rsid w:val="00200264"/>
    <w:rsid w:val="00200770"/>
    <w:rsid w:val="00200780"/>
    <w:rsid w:val="00200C61"/>
    <w:rsid w:val="00200FB9"/>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EEA"/>
    <w:rsid w:val="00207FCC"/>
    <w:rsid w:val="002102B1"/>
    <w:rsid w:val="002102BC"/>
    <w:rsid w:val="00210C02"/>
    <w:rsid w:val="00210E5E"/>
    <w:rsid w:val="0021107C"/>
    <w:rsid w:val="0021123E"/>
    <w:rsid w:val="00211BF6"/>
    <w:rsid w:val="00211C12"/>
    <w:rsid w:val="00211E36"/>
    <w:rsid w:val="0021200F"/>
    <w:rsid w:val="0021247D"/>
    <w:rsid w:val="00212A8A"/>
    <w:rsid w:val="00212CD1"/>
    <w:rsid w:val="00213203"/>
    <w:rsid w:val="0021355F"/>
    <w:rsid w:val="00213684"/>
    <w:rsid w:val="00215466"/>
    <w:rsid w:val="00215CFC"/>
    <w:rsid w:val="00215D0B"/>
    <w:rsid w:val="00216302"/>
    <w:rsid w:val="0021643E"/>
    <w:rsid w:val="002164B9"/>
    <w:rsid w:val="00216A38"/>
    <w:rsid w:val="00216A51"/>
    <w:rsid w:val="00216EBA"/>
    <w:rsid w:val="00217115"/>
    <w:rsid w:val="002171BB"/>
    <w:rsid w:val="00217AA1"/>
    <w:rsid w:val="00220042"/>
    <w:rsid w:val="00220277"/>
    <w:rsid w:val="0022055C"/>
    <w:rsid w:val="002205B9"/>
    <w:rsid w:val="002205F8"/>
    <w:rsid w:val="002207DD"/>
    <w:rsid w:val="00220928"/>
    <w:rsid w:val="00220CBF"/>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6F1C"/>
    <w:rsid w:val="00227757"/>
    <w:rsid w:val="00227E16"/>
    <w:rsid w:val="00227E3D"/>
    <w:rsid w:val="00227EDD"/>
    <w:rsid w:val="002300CB"/>
    <w:rsid w:val="002304E6"/>
    <w:rsid w:val="002317C7"/>
    <w:rsid w:val="0023193D"/>
    <w:rsid w:val="00231C06"/>
    <w:rsid w:val="00231C9E"/>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1B3C"/>
    <w:rsid w:val="00242FB6"/>
    <w:rsid w:val="00244626"/>
    <w:rsid w:val="0024484F"/>
    <w:rsid w:val="002452B7"/>
    <w:rsid w:val="0024576C"/>
    <w:rsid w:val="0024615E"/>
    <w:rsid w:val="00246358"/>
    <w:rsid w:val="00246530"/>
    <w:rsid w:val="0024660C"/>
    <w:rsid w:val="00246A18"/>
    <w:rsid w:val="00247155"/>
    <w:rsid w:val="00247852"/>
    <w:rsid w:val="00247BFB"/>
    <w:rsid w:val="00247F9D"/>
    <w:rsid w:val="0025058F"/>
    <w:rsid w:val="00250DB3"/>
    <w:rsid w:val="002510F3"/>
    <w:rsid w:val="0025131A"/>
    <w:rsid w:val="0025146A"/>
    <w:rsid w:val="00251889"/>
    <w:rsid w:val="002526AA"/>
    <w:rsid w:val="00252807"/>
    <w:rsid w:val="00252AC1"/>
    <w:rsid w:val="00252BE0"/>
    <w:rsid w:val="00252D59"/>
    <w:rsid w:val="002531E0"/>
    <w:rsid w:val="00253675"/>
    <w:rsid w:val="002539E1"/>
    <w:rsid w:val="00253BF6"/>
    <w:rsid w:val="00253DEB"/>
    <w:rsid w:val="0025419B"/>
    <w:rsid w:val="002548F4"/>
    <w:rsid w:val="0025493F"/>
    <w:rsid w:val="00254B54"/>
    <w:rsid w:val="002550C1"/>
    <w:rsid w:val="002550F5"/>
    <w:rsid w:val="002557C9"/>
    <w:rsid w:val="00255D9C"/>
    <w:rsid w:val="002560F9"/>
    <w:rsid w:val="00256785"/>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334"/>
    <w:rsid w:val="00267484"/>
    <w:rsid w:val="00267952"/>
    <w:rsid w:val="00267EF8"/>
    <w:rsid w:val="002703A8"/>
    <w:rsid w:val="002706D6"/>
    <w:rsid w:val="00270716"/>
    <w:rsid w:val="00270992"/>
    <w:rsid w:val="002709D2"/>
    <w:rsid w:val="00270C89"/>
    <w:rsid w:val="00270DC5"/>
    <w:rsid w:val="002710A1"/>
    <w:rsid w:val="0027192A"/>
    <w:rsid w:val="00271FD5"/>
    <w:rsid w:val="002721C8"/>
    <w:rsid w:val="00272DDD"/>
    <w:rsid w:val="00272EE5"/>
    <w:rsid w:val="002730CB"/>
    <w:rsid w:val="00273108"/>
    <w:rsid w:val="00273E39"/>
    <w:rsid w:val="00273E7B"/>
    <w:rsid w:val="0027405B"/>
    <w:rsid w:val="002746F7"/>
    <w:rsid w:val="00274E01"/>
    <w:rsid w:val="00274E05"/>
    <w:rsid w:val="00274ECC"/>
    <w:rsid w:val="002754D1"/>
    <w:rsid w:val="00275986"/>
    <w:rsid w:val="00275D14"/>
    <w:rsid w:val="00275E00"/>
    <w:rsid w:val="00276090"/>
    <w:rsid w:val="002763AB"/>
    <w:rsid w:val="002763BD"/>
    <w:rsid w:val="002771FC"/>
    <w:rsid w:val="00277213"/>
    <w:rsid w:val="00277273"/>
    <w:rsid w:val="002779D9"/>
    <w:rsid w:val="00277B9E"/>
    <w:rsid w:val="00277C68"/>
    <w:rsid w:val="00280722"/>
    <w:rsid w:val="00280A28"/>
    <w:rsid w:val="00280BB0"/>
    <w:rsid w:val="00280C33"/>
    <w:rsid w:val="00281143"/>
    <w:rsid w:val="002811F2"/>
    <w:rsid w:val="00281B3D"/>
    <w:rsid w:val="00281B8F"/>
    <w:rsid w:val="00281F08"/>
    <w:rsid w:val="0028248E"/>
    <w:rsid w:val="00282591"/>
    <w:rsid w:val="00282CAB"/>
    <w:rsid w:val="00282F65"/>
    <w:rsid w:val="00283586"/>
    <w:rsid w:val="002835FF"/>
    <w:rsid w:val="00283AD7"/>
    <w:rsid w:val="00283B03"/>
    <w:rsid w:val="00283B0A"/>
    <w:rsid w:val="00284048"/>
    <w:rsid w:val="00284061"/>
    <w:rsid w:val="0028416A"/>
    <w:rsid w:val="00284255"/>
    <w:rsid w:val="002846B1"/>
    <w:rsid w:val="00284B27"/>
    <w:rsid w:val="00285265"/>
    <w:rsid w:val="002853F8"/>
    <w:rsid w:val="00285CCF"/>
    <w:rsid w:val="00285EAC"/>
    <w:rsid w:val="002865E7"/>
    <w:rsid w:val="00286952"/>
    <w:rsid w:val="002869B8"/>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3E46"/>
    <w:rsid w:val="002A4AF5"/>
    <w:rsid w:val="002A4BF8"/>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AE4"/>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28"/>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2DE"/>
    <w:rsid w:val="002E06B3"/>
    <w:rsid w:val="002E082D"/>
    <w:rsid w:val="002E0980"/>
    <w:rsid w:val="002E0A41"/>
    <w:rsid w:val="002E10B1"/>
    <w:rsid w:val="002E17A0"/>
    <w:rsid w:val="002E1D0D"/>
    <w:rsid w:val="002E1D57"/>
    <w:rsid w:val="002E20FE"/>
    <w:rsid w:val="002E21F3"/>
    <w:rsid w:val="002E2446"/>
    <w:rsid w:val="002E2481"/>
    <w:rsid w:val="002E278D"/>
    <w:rsid w:val="002E2814"/>
    <w:rsid w:val="002E28CE"/>
    <w:rsid w:val="002E32BC"/>
    <w:rsid w:val="002E351D"/>
    <w:rsid w:val="002E3856"/>
    <w:rsid w:val="002E3CCD"/>
    <w:rsid w:val="002E3F7C"/>
    <w:rsid w:val="002E410E"/>
    <w:rsid w:val="002E4316"/>
    <w:rsid w:val="002E4440"/>
    <w:rsid w:val="002E49D4"/>
    <w:rsid w:val="002E4B5C"/>
    <w:rsid w:val="002E4C40"/>
    <w:rsid w:val="002E4E50"/>
    <w:rsid w:val="002E4E93"/>
    <w:rsid w:val="002E4FDE"/>
    <w:rsid w:val="002E54DD"/>
    <w:rsid w:val="002E56C8"/>
    <w:rsid w:val="002E5882"/>
    <w:rsid w:val="002E5BAC"/>
    <w:rsid w:val="002E6B80"/>
    <w:rsid w:val="002E7084"/>
    <w:rsid w:val="002E7650"/>
    <w:rsid w:val="002E7EC9"/>
    <w:rsid w:val="002F0121"/>
    <w:rsid w:val="002F0342"/>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1A14"/>
    <w:rsid w:val="00301D4D"/>
    <w:rsid w:val="003023FB"/>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3E1F"/>
    <w:rsid w:val="0031415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27EDD"/>
    <w:rsid w:val="00330366"/>
    <w:rsid w:val="0033144E"/>
    <w:rsid w:val="003314F6"/>
    <w:rsid w:val="00331AA2"/>
    <w:rsid w:val="00331B5B"/>
    <w:rsid w:val="003324C5"/>
    <w:rsid w:val="00332A61"/>
    <w:rsid w:val="00332C62"/>
    <w:rsid w:val="003332EF"/>
    <w:rsid w:val="003342EC"/>
    <w:rsid w:val="00334533"/>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3AC"/>
    <w:rsid w:val="003415A5"/>
    <w:rsid w:val="00341C78"/>
    <w:rsid w:val="00341E79"/>
    <w:rsid w:val="003424EA"/>
    <w:rsid w:val="00342A84"/>
    <w:rsid w:val="00342CDE"/>
    <w:rsid w:val="00342D37"/>
    <w:rsid w:val="00343B7D"/>
    <w:rsid w:val="00344FB3"/>
    <w:rsid w:val="00344FDD"/>
    <w:rsid w:val="0034546E"/>
    <w:rsid w:val="003457B8"/>
    <w:rsid w:val="003458F7"/>
    <w:rsid w:val="00345EA5"/>
    <w:rsid w:val="00345EF7"/>
    <w:rsid w:val="0034629E"/>
    <w:rsid w:val="00346752"/>
    <w:rsid w:val="00346985"/>
    <w:rsid w:val="00346AE5"/>
    <w:rsid w:val="00346CD1"/>
    <w:rsid w:val="00346DA0"/>
    <w:rsid w:val="0034702F"/>
    <w:rsid w:val="00347136"/>
    <w:rsid w:val="00347194"/>
    <w:rsid w:val="00347239"/>
    <w:rsid w:val="003472BD"/>
    <w:rsid w:val="00347388"/>
    <w:rsid w:val="00347407"/>
    <w:rsid w:val="00347C45"/>
    <w:rsid w:val="00350973"/>
    <w:rsid w:val="00350A79"/>
    <w:rsid w:val="00350D93"/>
    <w:rsid w:val="00350DAC"/>
    <w:rsid w:val="003512CD"/>
    <w:rsid w:val="0035150F"/>
    <w:rsid w:val="00351D2B"/>
    <w:rsid w:val="00351E13"/>
    <w:rsid w:val="00352C25"/>
    <w:rsid w:val="00352E8D"/>
    <w:rsid w:val="00352EEF"/>
    <w:rsid w:val="003530AF"/>
    <w:rsid w:val="00353929"/>
    <w:rsid w:val="0035422B"/>
    <w:rsid w:val="00354650"/>
    <w:rsid w:val="003548EB"/>
    <w:rsid w:val="0035493E"/>
    <w:rsid w:val="00354E64"/>
    <w:rsid w:val="00354FB7"/>
    <w:rsid w:val="00355C29"/>
    <w:rsid w:val="00355CD9"/>
    <w:rsid w:val="003562A0"/>
    <w:rsid w:val="003566EA"/>
    <w:rsid w:val="003569BD"/>
    <w:rsid w:val="003569EE"/>
    <w:rsid w:val="00357753"/>
    <w:rsid w:val="003577E0"/>
    <w:rsid w:val="00357851"/>
    <w:rsid w:val="0035794D"/>
    <w:rsid w:val="0036009D"/>
    <w:rsid w:val="003601E6"/>
    <w:rsid w:val="00360204"/>
    <w:rsid w:val="00360EB6"/>
    <w:rsid w:val="0036236B"/>
    <w:rsid w:val="00362839"/>
    <w:rsid w:val="00362BC5"/>
    <w:rsid w:val="00362F83"/>
    <w:rsid w:val="003631CC"/>
    <w:rsid w:val="003635F6"/>
    <w:rsid w:val="00363781"/>
    <w:rsid w:val="003639C7"/>
    <w:rsid w:val="00363B7E"/>
    <w:rsid w:val="00363FEA"/>
    <w:rsid w:val="003649F8"/>
    <w:rsid w:val="0036563C"/>
    <w:rsid w:val="00365850"/>
    <w:rsid w:val="00365975"/>
    <w:rsid w:val="00365F6D"/>
    <w:rsid w:val="00366834"/>
    <w:rsid w:val="003669AF"/>
    <w:rsid w:val="00366D80"/>
    <w:rsid w:val="003671F0"/>
    <w:rsid w:val="003672C3"/>
    <w:rsid w:val="00367544"/>
    <w:rsid w:val="00367928"/>
    <w:rsid w:val="00367E6F"/>
    <w:rsid w:val="00367EF8"/>
    <w:rsid w:val="00367F27"/>
    <w:rsid w:val="00370739"/>
    <w:rsid w:val="00371430"/>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4F59"/>
    <w:rsid w:val="00375271"/>
    <w:rsid w:val="003754B1"/>
    <w:rsid w:val="00375C69"/>
    <w:rsid w:val="00376C28"/>
    <w:rsid w:val="003777E5"/>
    <w:rsid w:val="00377836"/>
    <w:rsid w:val="003778ED"/>
    <w:rsid w:val="0037794F"/>
    <w:rsid w:val="00377C90"/>
    <w:rsid w:val="00377D3B"/>
    <w:rsid w:val="00377DA2"/>
    <w:rsid w:val="00377DD5"/>
    <w:rsid w:val="00380CB2"/>
    <w:rsid w:val="00380E73"/>
    <w:rsid w:val="00380F77"/>
    <w:rsid w:val="00381206"/>
    <w:rsid w:val="00381676"/>
    <w:rsid w:val="00381D2F"/>
    <w:rsid w:val="0038216F"/>
    <w:rsid w:val="0038243A"/>
    <w:rsid w:val="003825A5"/>
    <w:rsid w:val="0038263D"/>
    <w:rsid w:val="00382936"/>
    <w:rsid w:val="00383C79"/>
    <w:rsid w:val="0038462D"/>
    <w:rsid w:val="00384FFC"/>
    <w:rsid w:val="00385275"/>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694B"/>
    <w:rsid w:val="00396FB2"/>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6B51"/>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4DA7"/>
    <w:rsid w:val="003B55C6"/>
    <w:rsid w:val="003B564C"/>
    <w:rsid w:val="003B5B43"/>
    <w:rsid w:val="003B61E9"/>
    <w:rsid w:val="003B6F5E"/>
    <w:rsid w:val="003B71D1"/>
    <w:rsid w:val="003B73F3"/>
    <w:rsid w:val="003B791E"/>
    <w:rsid w:val="003B7AD8"/>
    <w:rsid w:val="003B7CBB"/>
    <w:rsid w:val="003B7EE7"/>
    <w:rsid w:val="003C0922"/>
    <w:rsid w:val="003C0A8F"/>
    <w:rsid w:val="003C0B55"/>
    <w:rsid w:val="003C0EFA"/>
    <w:rsid w:val="003C16A5"/>
    <w:rsid w:val="003C1900"/>
    <w:rsid w:val="003C1B4F"/>
    <w:rsid w:val="003C1CB1"/>
    <w:rsid w:val="003C1D0B"/>
    <w:rsid w:val="003C286B"/>
    <w:rsid w:val="003C2E2F"/>
    <w:rsid w:val="003C328F"/>
    <w:rsid w:val="003C3480"/>
    <w:rsid w:val="003C372A"/>
    <w:rsid w:val="003C3869"/>
    <w:rsid w:val="003C38A4"/>
    <w:rsid w:val="003C3AAC"/>
    <w:rsid w:val="003C470E"/>
    <w:rsid w:val="003C5086"/>
    <w:rsid w:val="003C5746"/>
    <w:rsid w:val="003C5FDB"/>
    <w:rsid w:val="003C6377"/>
    <w:rsid w:val="003C688A"/>
    <w:rsid w:val="003C6AFC"/>
    <w:rsid w:val="003C6E8B"/>
    <w:rsid w:val="003C7C88"/>
    <w:rsid w:val="003C7F68"/>
    <w:rsid w:val="003D04C8"/>
    <w:rsid w:val="003D0A0B"/>
    <w:rsid w:val="003D0A59"/>
    <w:rsid w:val="003D0ECB"/>
    <w:rsid w:val="003D1052"/>
    <w:rsid w:val="003D1376"/>
    <w:rsid w:val="003D140B"/>
    <w:rsid w:val="003D1609"/>
    <w:rsid w:val="003D162B"/>
    <w:rsid w:val="003D19D7"/>
    <w:rsid w:val="003D1C71"/>
    <w:rsid w:val="003D1C82"/>
    <w:rsid w:val="003D1DD7"/>
    <w:rsid w:val="003D1EA3"/>
    <w:rsid w:val="003D1FE8"/>
    <w:rsid w:val="003D2459"/>
    <w:rsid w:val="003D2976"/>
    <w:rsid w:val="003D2B51"/>
    <w:rsid w:val="003D2CE8"/>
    <w:rsid w:val="003D2CF8"/>
    <w:rsid w:val="003D2D61"/>
    <w:rsid w:val="003D375A"/>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4D1"/>
    <w:rsid w:val="003D7597"/>
    <w:rsid w:val="003E050D"/>
    <w:rsid w:val="003E06ED"/>
    <w:rsid w:val="003E07AA"/>
    <w:rsid w:val="003E0ABD"/>
    <w:rsid w:val="003E1348"/>
    <w:rsid w:val="003E154B"/>
    <w:rsid w:val="003E1FFC"/>
    <w:rsid w:val="003E245B"/>
    <w:rsid w:val="003E2E6B"/>
    <w:rsid w:val="003E2F47"/>
    <w:rsid w:val="003E33A9"/>
    <w:rsid w:val="003E37B5"/>
    <w:rsid w:val="003E39CA"/>
    <w:rsid w:val="003E4693"/>
    <w:rsid w:val="003E4866"/>
    <w:rsid w:val="003E4BC1"/>
    <w:rsid w:val="003E4CCB"/>
    <w:rsid w:val="003E554F"/>
    <w:rsid w:val="003E60AF"/>
    <w:rsid w:val="003E6203"/>
    <w:rsid w:val="003E6CC2"/>
    <w:rsid w:val="003E74DE"/>
    <w:rsid w:val="003E74FA"/>
    <w:rsid w:val="003E75C2"/>
    <w:rsid w:val="003E775E"/>
    <w:rsid w:val="003E7C84"/>
    <w:rsid w:val="003F036D"/>
    <w:rsid w:val="003F0555"/>
    <w:rsid w:val="003F0676"/>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6FE"/>
    <w:rsid w:val="003F490B"/>
    <w:rsid w:val="003F548B"/>
    <w:rsid w:val="003F548D"/>
    <w:rsid w:val="003F54AC"/>
    <w:rsid w:val="003F5736"/>
    <w:rsid w:val="003F601C"/>
    <w:rsid w:val="003F626E"/>
    <w:rsid w:val="003F672D"/>
    <w:rsid w:val="003F6A6C"/>
    <w:rsid w:val="003F717C"/>
    <w:rsid w:val="003F76F4"/>
    <w:rsid w:val="003F77E4"/>
    <w:rsid w:val="004016F0"/>
    <w:rsid w:val="00401899"/>
    <w:rsid w:val="004019DE"/>
    <w:rsid w:val="00402075"/>
    <w:rsid w:val="00402129"/>
    <w:rsid w:val="0040246A"/>
    <w:rsid w:val="004025BA"/>
    <w:rsid w:val="00402DEA"/>
    <w:rsid w:val="0040309B"/>
    <w:rsid w:val="004036F6"/>
    <w:rsid w:val="00403C58"/>
    <w:rsid w:val="00403E06"/>
    <w:rsid w:val="00403E86"/>
    <w:rsid w:val="00403F3B"/>
    <w:rsid w:val="004040B0"/>
    <w:rsid w:val="004044A4"/>
    <w:rsid w:val="00404A2A"/>
    <w:rsid w:val="00404BD0"/>
    <w:rsid w:val="004056A2"/>
    <w:rsid w:val="00405978"/>
    <w:rsid w:val="00405A32"/>
    <w:rsid w:val="00405EED"/>
    <w:rsid w:val="004063F2"/>
    <w:rsid w:val="0040641A"/>
    <w:rsid w:val="00406757"/>
    <w:rsid w:val="004068CA"/>
    <w:rsid w:val="00406FD8"/>
    <w:rsid w:val="00407291"/>
    <w:rsid w:val="00407296"/>
    <w:rsid w:val="004077C4"/>
    <w:rsid w:val="00407A10"/>
    <w:rsid w:val="00407B17"/>
    <w:rsid w:val="00407CF7"/>
    <w:rsid w:val="00407DCB"/>
    <w:rsid w:val="00410160"/>
    <w:rsid w:val="00410C6B"/>
    <w:rsid w:val="00410D56"/>
    <w:rsid w:val="004118A5"/>
    <w:rsid w:val="00411D74"/>
    <w:rsid w:val="00411D87"/>
    <w:rsid w:val="00412726"/>
    <w:rsid w:val="004127EC"/>
    <w:rsid w:val="00412A84"/>
    <w:rsid w:val="00412CB8"/>
    <w:rsid w:val="004132E7"/>
    <w:rsid w:val="004138A6"/>
    <w:rsid w:val="00413EB8"/>
    <w:rsid w:val="00413ED9"/>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707C"/>
    <w:rsid w:val="004173D0"/>
    <w:rsid w:val="004178CD"/>
    <w:rsid w:val="0041791C"/>
    <w:rsid w:val="00417B5B"/>
    <w:rsid w:val="00417B99"/>
    <w:rsid w:val="0042029B"/>
    <w:rsid w:val="004206D2"/>
    <w:rsid w:val="00420F50"/>
    <w:rsid w:val="00420F96"/>
    <w:rsid w:val="0042148A"/>
    <w:rsid w:val="00421D77"/>
    <w:rsid w:val="00421DB4"/>
    <w:rsid w:val="004221C7"/>
    <w:rsid w:val="004228E6"/>
    <w:rsid w:val="004229DA"/>
    <w:rsid w:val="00422ECD"/>
    <w:rsid w:val="00422F8C"/>
    <w:rsid w:val="004235B0"/>
    <w:rsid w:val="0042368D"/>
    <w:rsid w:val="0042370B"/>
    <w:rsid w:val="00424082"/>
    <w:rsid w:val="0042442A"/>
    <w:rsid w:val="00424B94"/>
    <w:rsid w:val="00424EF7"/>
    <w:rsid w:val="004257D7"/>
    <w:rsid w:val="00425CD2"/>
    <w:rsid w:val="0042644A"/>
    <w:rsid w:val="004267D9"/>
    <w:rsid w:val="00426AC3"/>
    <w:rsid w:val="0042793D"/>
    <w:rsid w:val="00427FEF"/>
    <w:rsid w:val="004306B9"/>
    <w:rsid w:val="004306BE"/>
    <w:rsid w:val="00430AE4"/>
    <w:rsid w:val="00430F03"/>
    <w:rsid w:val="00431254"/>
    <w:rsid w:val="0043146E"/>
    <w:rsid w:val="0043198F"/>
    <w:rsid w:val="00432304"/>
    <w:rsid w:val="00432476"/>
    <w:rsid w:val="00432638"/>
    <w:rsid w:val="004327C6"/>
    <w:rsid w:val="004328C2"/>
    <w:rsid w:val="004328E4"/>
    <w:rsid w:val="00433E0B"/>
    <w:rsid w:val="00433EE7"/>
    <w:rsid w:val="00434257"/>
    <w:rsid w:val="00434B5D"/>
    <w:rsid w:val="00434F2E"/>
    <w:rsid w:val="0043548F"/>
    <w:rsid w:val="00435D45"/>
    <w:rsid w:val="00436121"/>
    <w:rsid w:val="00436526"/>
    <w:rsid w:val="004365EB"/>
    <w:rsid w:val="00436CEA"/>
    <w:rsid w:val="00436D66"/>
    <w:rsid w:val="00437094"/>
    <w:rsid w:val="0043783A"/>
    <w:rsid w:val="0044060D"/>
    <w:rsid w:val="00440F9B"/>
    <w:rsid w:val="0044155C"/>
    <w:rsid w:val="00441561"/>
    <w:rsid w:val="00441746"/>
    <w:rsid w:val="004418D0"/>
    <w:rsid w:val="004419A7"/>
    <w:rsid w:val="00442073"/>
    <w:rsid w:val="00442403"/>
    <w:rsid w:val="00442478"/>
    <w:rsid w:val="00442D7E"/>
    <w:rsid w:val="00442ED1"/>
    <w:rsid w:val="00442FDB"/>
    <w:rsid w:val="00443644"/>
    <w:rsid w:val="0044377D"/>
    <w:rsid w:val="00444424"/>
    <w:rsid w:val="004445E7"/>
    <w:rsid w:val="00445661"/>
    <w:rsid w:val="004456DC"/>
    <w:rsid w:val="00445B9F"/>
    <w:rsid w:val="00445CC0"/>
    <w:rsid w:val="004473BF"/>
    <w:rsid w:val="0044761F"/>
    <w:rsid w:val="00450344"/>
    <w:rsid w:val="004503DA"/>
    <w:rsid w:val="00450647"/>
    <w:rsid w:val="004506D5"/>
    <w:rsid w:val="004508B6"/>
    <w:rsid w:val="00450CAD"/>
    <w:rsid w:val="00450EC1"/>
    <w:rsid w:val="00451E96"/>
    <w:rsid w:val="00453006"/>
    <w:rsid w:val="004539AA"/>
    <w:rsid w:val="00453E4C"/>
    <w:rsid w:val="0045429D"/>
    <w:rsid w:val="004543D0"/>
    <w:rsid w:val="00454946"/>
    <w:rsid w:val="0045514B"/>
    <w:rsid w:val="00455529"/>
    <w:rsid w:val="00455568"/>
    <w:rsid w:val="00455C50"/>
    <w:rsid w:val="00455D65"/>
    <w:rsid w:val="004562EE"/>
    <w:rsid w:val="00456D94"/>
    <w:rsid w:val="00457A73"/>
    <w:rsid w:val="0046005C"/>
    <w:rsid w:val="004602D7"/>
    <w:rsid w:val="00460337"/>
    <w:rsid w:val="00460378"/>
    <w:rsid w:val="00460483"/>
    <w:rsid w:val="00460926"/>
    <w:rsid w:val="00460E83"/>
    <w:rsid w:val="0046138F"/>
    <w:rsid w:val="00462023"/>
    <w:rsid w:val="00462B66"/>
    <w:rsid w:val="00462D28"/>
    <w:rsid w:val="00463313"/>
    <w:rsid w:val="00463344"/>
    <w:rsid w:val="00463533"/>
    <w:rsid w:val="0046377D"/>
    <w:rsid w:val="00463D71"/>
    <w:rsid w:val="00464551"/>
    <w:rsid w:val="00464629"/>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19E"/>
    <w:rsid w:val="00474527"/>
    <w:rsid w:val="004745AF"/>
    <w:rsid w:val="004747D4"/>
    <w:rsid w:val="00474893"/>
    <w:rsid w:val="00474A8C"/>
    <w:rsid w:val="004751E9"/>
    <w:rsid w:val="00475892"/>
    <w:rsid w:val="00475E48"/>
    <w:rsid w:val="00475F3C"/>
    <w:rsid w:val="0047601B"/>
    <w:rsid w:val="0047616A"/>
    <w:rsid w:val="00476AA0"/>
    <w:rsid w:val="00477641"/>
    <w:rsid w:val="004779C2"/>
    <w:rsid w:val="00477CCC"/>
    <w:rsid w:val="00480327"/>
    <w:rsid w:val="00480471"/>
    <w:rsid w:val="00480ACD"/>
    <w:rsid w:val="00480D9E"/>
    <w:rsid w:val="00481880"/>
    <w:rsid w:val="00481C12"/>
    <w:rsid w:val="00481EA2"/>
    <w:rsid w:val="00481F5B"/>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6E02"/>
    <w:rsid w:val="00497046"/>
    <w:rsid w:val="004973D7"/>
    <w:rsid w:val="00497425"/>
    <w:rsid w:val="00497CFC"/>
    <w:rsid w:val="00497D19"/>
    <w:rsid w:val="00497EA6"/>
    <w:rsid w:val="004A049A"/>
    <w:rsid w:val="004A1434"/>
    <w:rsid w:val="004A1494"/>
    <w:rsid w:val="004A1D06"/>
    <w:rsid w:val="004A1F79"/>
    <w:rsid w:val="004A2007"/>
    <w:rsid w:val="004A2034"/>
    <w:rsid w:val="004A25BE"/>
    <w:rsid w:val="004A263A"/>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E39"/>
    <w:rsid w:val="004B3064"/>
    <w:rsid w:val="004B38EE"/>
    <w:rsid w:val="004B4384"/>
    <w:rsid w:val="004B4FFD"/>
    <w:rsid w:val="004B53E6"/>
    <w:rsid w:val="004B6129"/>
    <w:rsid w:val="004B6310"/>
    <w:rsid w:val="004B6416"/>
    <w:rsid w:val="004B64F6"/>
    <w:rsid w:val="004B67CC"/>
    <w:rsid w:val="004B6A26"/>
    <w:rsid w:val="004B6A9B"/>
    <w:rsid w:val="004B6D62"/>
    <w:rsid w:val="004B72D2"/>
    <w:rsid w:val="004B73FD"/>
    <w:rsid w:val="004B7995"/>
    <w:rsid w:val="004B7AF5"/>
    <w:rsid w:val="004C0023"/>
    <w:rsid w:val="004C06C8"/>
    <w:rsid w:val="004C0726"/>
    <w:rsid w:val="004C08E8"/>
    <w:rsid w:val="004C1000"/>
    <w:rsid w:val="004C1428"/>
    <w:rsid w:val="004C1E53"/>
    <w:rsid w:val="004C2086"/>
    <w:rsid w:val="004C2130"/>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A01"/>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53C"/>
    <w:rsid w:val="004E0A5E"/>
    <w:rsid w:val="004E0FC1"/>
    <w:rsid w:val="004E10FB"/>
    <w:rsid w:val="004E2ACA"/>
    <w:rsid w:val="004E2E28"/>
    <w:rsid w:val="004E2F98"/>
    <w:rsid w:val="004E30E9"/>
    <w:rsid w:val="004E33E6"/>
    <w:rsid w:val="004E3753"/>
    <w:rsid w:val="004E3FB2"/>
    <w:rsid w:val="004E4504"/>
    <w:rsid w:val="004E457E"/>
    <w:rsid w:val="004E46A2"/>
    <w:rsid w:val="004E48E8"/>
    <w:rsid w:val="004E49C9"/>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4F5"/>
    <w:rsid w:val="004F3504"/>
    <w:rsid w:val="004F37D4"/>
    <w:rsid w:val="004F3922"/>
    <w:rsid w:val="004F5296"/>
    <w:rsid w:val="004F6344"/>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3AC0"/>
    <w:rsid w:val="00504718"/>
    <w:rsid w:val="00504A4F"/>
    <w:rsid w:val="00504ECA"/>
    <w:rsid w:val="00505140"/>
    <w:rsid w:val="0050522F"/>
    <w:rsid w:val="00505316"/>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1DC7"/>
    <w:rsid w:val="005122B5"/>
    <w:rsid w:val="00512FE0"/>
    <w:rsid w:val="005130DD"/>
    <w:rsid w:val="00513960"/>
    <w:rsid w:val="00513A1A"/>
    <w:rsid w:val="00513A25"/>
    <w:rsid w:val="005140D9"/>
    <w:rsid w:val="00514221"/>
    <w:rsid w:val="005153BC"/>
    <w:rsid w:val="00515B75"/>
    <w:rsid w:val="00515E23"/>
    <w:rsid w:val="0051642E"/>
    <w:rsid w:val="0051655E"/>
    <w:rsid w:val="00516943"/>
    <w:rsid w:val="00517DEE"/>
    <w:rsid w:val="00517E0F"/>
    <w:rsid w:val="00520A16"/>
    <w:rsid w:val="00520D3E"/>
    <w:rsid w:val="00520D9B"/>
    <w:rsid w:val="00521222"/>
    <w:rsid w:val="00521CFB"/>
    <w:rsid w:val="0052260B"/>
    <w:rsid w:val="0052279F"/>
    <w:rsid w:val="005229BB"/>
    <w:rsid w:val="00522BEC"/>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627"/>
    <w:rsid w:val="005408C4"/>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4A4"/>
    <w:rsid w:val="005548CA"/>
    <w:rsid w:val="00554970"/>
    <w:rsid w:val="005557D5"/>
    <w:rsid w:val="005557FA"/>
    <w:rsid w:val="00555E6F"/>
    <w:rsid w:val="00556189"/>
    <w:rsid w:val="0055628F"/>
    <w:rsid w:val="005563BC"/>
    <w:rsid w:val="00556C5C"/>
    <w:rsid w:val="00556DB3"/>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5BA"/>
    <w:rsid w:val="00564C0A"/>
    <w:rsid w:val="005650CE"/>
    <w:rsid w:val="0056520A"/>
    <w:rsid w:val="005652B0"/>
    <w:rsid w:val="005655F8"/>
    <w:rsid w:val="00565CAE"/>
    <w:rsid w:val="005668B8"/>
    <w:rsid w:val="00566C38"/>
    <w:rsid w:val="00567ACF"/>
    <w:rsid w:val="00567B0A"/>
    <w:rsid w:val="00567BFD"/>
    <w:rsid w:val="00567E07"/>
    <w:rsid w:val="0057057D"/>
    <w:rsid w:val="00570775"/>
    <w:rsid w:val="00570A3C"/>
    <w:rsid w:val="00570AE1"/>
    <w:rsid w:val="00570C84"/>
    <w:rsid w:val="00570CC0"/>
    <w:rsid w:val="00570EDC"/>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4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469A"/>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18D7"/>
    <w:rsid w:val="00592859"/>
    <w:rsid w:val="00592FE0"/>
    <w:rsid w:val="005935F3"/>
    <w:rsid w:val="005936FF"/>
    <w:rsid w:val="005940A7"/>
    <w:rsid w:val="0059478B"/>
    <w:rsid w:val="00594863"/>
    <w:rsid w:val="005949E2"/>
    <w:rsid w:val="00594C0C"/>
    <w:rsid w:val="005951B6"/>
    <w:rsid w:val="005954CC"/>
    <w:rsid w:val="005964CA"/>
    <w:rsid w:val="00596582"/>
    <w:rsid w:val="00596743"/>
    <w:rsid w:val="00596796"/>
    <w:rsid w:val="00597199"/>
    <w:rsid w:val="00597284"/>
    <w:rsid w:val="00597885"/>
    <w:rsid w:val="005979B7"/>
    <w:rsid w:val="005979E1"/>
    <w:rsid w:val="00597CB6"/>
    <w:rsid w:val="005A0664"/>
    <w:rsid w:val="005A0CB8"/>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6FA5"/>
    <w:rsid w:val="005A72AB"/>
    <w:rsid w:val="005A750C"/>
    <w:rsid w:val="005A7D62"/>
    <w:rsid w:val="005A7EC1"/>
    <w:rsid w:val="005B01BB"/>
    <w:rsid w:val="005B08A1"/>
    <w:rsid w:val="005B1215"/>
    <w:rsid w:val="005B13D4"/>
    <w:rsid w:val="005B1477"/>
    <w:rsid w:val="005B15B7"/>
    <w:rsid w:val="005B18CF"/>
    <w:rsid w:val="005B19C6"/>
    <w:rsid w:val="005B1A8B"/>
    <w:rsid w:val="005B203E"/>
    <w:rsid w:val="005B2493"/>
    <w:rsid w:val="005B2575"/>
    <w:rsid w:val="005B2DE9"/>
    <w:rsid w:val="005B3164"/>
    <w:rsid w:val="005B3E66"/>
    <w:rsid w:val="005B4CAD"/>
    <w:rsid w:val="005B4CBA"/>
    <w:rsid w:val="005B4E16"/>
    <w:rsid w:val="005B5500"/>
    <w:rsid w:val="005B57ED"/>
    <w:rsid w:val="005B5A86"/>
    <w:rsid w:val="005B5C10"/>
    <w:rsid w:val="005B63EF"/>
    <w:rsid w:val="005B658C"/>
    <w:rsid w:val="005B6C20"/>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33D"/>
    <w:rsid w:val="005C47C8"/>
    <w:rsid w:val="005C50A4"/>
    <w:rsid w:val="005C5C0B"/>
    <w:rsid w:val="005C5DDC"/>
    <w:rsid w:val="005C6432"/>
    <w:rsid w:val="005C64E2"/>
    <w:rsid w:val="005C67A9"/>
    <w:rsid w:val="005C6D3B"/>
    <w:rsid w:val="005C6EC6"/>
    <w:rsid w:val="005C766A"/>
    <w:rsid w:val="005C7EAB"/>
    <w:rsid w:val="005D0624"/>
    <w:rsid w:val="005D0A4F"/>
    <w:rsid w:val="005D1BFD"/>
    <w:rsid w:val="005D2C35"/>
    <w:rsid w:val="005D314F"/>
    <w:rsid w:val="005D3D44"/>
    <w:rsid w:val="005D4B2D"/>
    <w:rsid w:val="005D4EE3"/>
    <w:rsid w:val="005D51D9"/>
    <w:rsid w:val="005D5451"/>
    <w:rsid w:val="005D55BD"/>
    <w:rsid w:val="005D6000"/>
    <w:rsid w:val="005D604F"/>
    <w:rsid w:val="005D670E"/>
    <w:rsid w:val="005D70A1"/>
    <w:rsid w:val="005D74F8"/>
    <w:rsid w:val="005D7B9B"/>
    <w:rsid w:val="005E02F1"/>
    <w:rsid w:val="005E051A"/>
    <w:rsid w:val="005E0D17"/>
    <w:rsid w:val="005E1B57"/>
    <w:rsid w:val="005E215D"/>
    <w:rsid w:val="005E3330"/>
    <w:rsid w:val="005E37DE"/>
    <w:rsid w:val="005E3DBE"/>
    <w:rsid w:val="005E421D"/>
    <w:rsid w:val="005E44E8"/>
    <w:rsid w:val="005E4740"/>
    <w:rsid w:val="005E5A69"/>
    <w:rsid w:val="005E5BF8"/>
    <w:rsid w:val="005E5E18"/>
    <w:rsid w:val="005E6061"/>
    <w:rsid w:val="005E6319"/>
    <w:rsid w:val="005E643E"/>
    <w:rsid w:val="005E6851"/>
    <w:rsid w:val="005E6C97"/>
    <w:rsid w:val="005E6F58"/>
    <w:rsid w:val="005E75E9"/>
    <w:rsid w:val="005E77C0"/>
    <w:rsid w:val="005E7D55"/>
    <w:rsid w:val="005F0693"/>
    <w:rsid w:val="005F0849"/>
    <w:rsid w:val="005F10F8"/>
    <w:rsid w:val="005F1143"/>
    <w:rsid w:val="005F12FA"/>
    <w:rsid w:val="005F1360"/>
    <w:rsid w:val="005F16AB"/>
    <w:rsid w:val="005F1AB2"/>
    <w:rsid w:val="005F1E04"/>
    <w:rsid w:val="005F243B"/>
    <w:rsid w:val="005F2C73"/>
    <w:rsid w:val="005F3291"/>
    <w:rsid w:val="005F3BBA"/>
    <w:rsid w:val="005F3C3C"/>
    <w:rsid w:val="005F429B"/>
    <w:rsid w:val="005F4AB9"/>
    <w:rsid w:val="005F4D43"/>
    <w:rsid w:val="005F4F3D"/>
    <w:rsid w:val="005F5C6C"/>
    <w:rsid w:val="005F5EA3"/>
    <w:rsid w:val="005F775A"/>
    <w:rsid w:val="005F7912"/>
    <w:rsid w:val="005F7D1A"/>
    <w:rsid w:val="005F7EEE"/>
    <w:rsid w:val="005F7F64"/>
    <w:rsid w:val="005F7F8E"/>
    <w:rsid w:val="0060029F"/>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2D6B"/>
    <w:rsid w:val="00612EE0"/>
    <w:rsid w:val="0061357E"/>
    <w:rsid w:val="006140FA"/>
    <w:rsid w:val="00614307"/>
    <w:rsid w:val="00614746"/>
    <w:rsid w:val="006147A3"/>
    <w:rsid w:val="006147C5"/>
    <w:rsid w:val="00614BFC"/>
    <w:rsid w:val="006159D2"/>
    <w:rsid w:val="00615AC7"/>
    <w:rsid w:val="00615B2D"/>
    <w:rsid w:val="00615C3A"/>
    <w:rsid w:val="00616000"/>
    <w:rsid w:val="006162A9"/>
    <w:rsid w:val="00616CE3"/>
    <w:rsid w:val="00616F42"/>
    <w:rsid w:val="00617706"/>
    <w:rsid w:val="00621251"/>
    <w:rsid w:val="006218BD"/>
    <w:rsid w:val="00621957"/>
    <w:rsid w:val="00621B33"/>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73B"/>
    <w:rsid w:val="00625919"/>
    <w:rsid w:val="00625C2A"/>
    <w:rsid w:val="006260B1"/>
    <w:rsid w:val="00626463"/>
    <w:rsid w:val="006266E4"/>
    <w:rsid w:val="0062736D"/>
    <w:rsid w:val="006273A6"/>
    <w:rsid w:val="00627B35"/>
    <w:rsid w:val="00627C7E"/>
    <w:rsid w:val="00627F92"/>
    <w:rsid w:val="00630662"/>
    <w:rsid w:val="00630DFE"/>
    <w:rsid w:val="00630EE9"/>
    <w:rsid w:val="00631B15"/>
    <w:rsid w:val="00631C47"/>
    <w:rsid w:val="00631EA1"/>
    <w:rsid w:val="0063226E"/>
    <w:rsid w:val="006325AF"/>
    <w:rsid w:val="006327CF"/>
    <w:rsid w:val="006327E6"/>
    <w:rsid w:val="006328F5"/>
    <w:rsid w:val="0063290F"/>
    <w:rsid w:val="006329AE"/>
    <w:rsid w:val="006329C7"/>
    <w:rsid w:val="00633266"/>
    <w:rsid w:val="00633B83"/>
    <w:rsid w:val="00633DAC"/>
    <w:rsid w:val="00634987"/>
    <w:rsid w:val="00634E49"/>
    <w:rsid w:val="006357A9"/>
    <w:rsid w:val="00635B64"/>
    <w:rsid w:val="00635BB5"/>
    <w:rsid w:val="00635D33"/>
    <w:rsid w:val="006368D7"/>
    <w:rsid w:val="0063694E"/>
    <w:rsid w:val="00636BED"/>
    <w:rsid w:val="00636C0F"/>
    <w:rsid w:val="0063712E"/>
    <w:rsid w:val="006375FE"/>
    <w:rsid w:val="00637A59"/>
    <w:rsid w:val="00637C5E"/>
    <w:rsid w:val="00637DE4"/>
    <w:rsid w:val="006401E5"/>
    <w:rsid w:val="00640205"/>
    <w:rsid w:val="00640289"/>
    <w:rsid w:val="00640326"/>
    <w:rsid w:val="00640413"/>
    <w:rsid w:val="006405AA"/>
    <w:rsid w:val="00640A58"/>
    <w:rsid w:val="0064173D"/>
    <w:rsid w:val="0064241F"/>
    <w:rsid w:val="006424D6"/>
    <w:rsid w:val="00642A18"/>
    <w:rsid w:val="00642A8B"/>
    <w:rsid w:val="00642FB0"/>
    <w:rsid w:val="006433ED"/>
    <w:rsid w:val="00643753"/>
    <w:rsid w:val="006438A6"/>
    <w:rsid w:val="00644A67"/>
    <w:rsid w:val="00644FA0"/>
    <w:rsid w:val="00644FA4"/>
    <w:rsid w:val="006451E8"/>
    <w:rsid w:val="006457E8"/>
    <w:rsid w:val="00645BD2"/>
    <w:rsid w:val="00646FF6"/>
    <w:rsid w:val="00646FFA"/>
    <w:rsid w:val="0064768F"/>
    <w:rsid w:val="00647715"/>
    <w:rsid w:val="0064775B"/>
    <w:rsid w:val="006505DE"/>
    <w:rsid w:val="00650DB6"/>
    <w:rsid w:val="0065135E"/>
    <w:rsid w:val="0065174C"/>
    <w:rsid w:val="00652463"/>
    <w:rsid w:val="00652B82"/>
    <w:rsid w:val="00652CEC"/>
    <w:rsid w:val="00652E37"/>
    <w:rsid w:val="00653204"/>
    <w:rsid w:val="0065389F"/>
    <w:rsid w:val="00653C36"/>
    <w:rsid w:val="00653DCB"/>
    <w:rsid w:val="006545A0"/>
    <w:rsid w:val="006552A6"/>
    <w:rsid w:val="0065534E"/>
    <w:rsid w:val="006555E5"/>
    <w:rsid w:val="00655BF0"/>
    <w:rsid w:val="006560A9"/>
    <w:rsid w:val="00656554"/>
    <w:rsid w:val="00656971"/>
    <w:rsid w:val="00656D55"/>
    <w:rsid w:val="006572A3"/>
    <w:rsid w:val="0065738A"/>
    <w:rsid w:val="006577A2"/>
    <w:rsid w:val="00657C95"/>
    <w:rsid w:val="006600BF"/>
    <w:rsid w:val="00660164"/>
    <w:rsid w:val="00660B38"/>
    <w:rsid w:val="00660F15"/>
    <w:rsid w:val="006620EF"/>
    <w:rsid w:val="006621C0"/>
    <w:rsid w:val="006623B0"/>
    <w:rsid w:val="00662488"/>
    <w:rsid w:val="00662B41"/>
    <w:rsid w:val="00662CF6"/>
    <w:rsid w:val="006632F3"/>
    <w:rsid w:val="006636F0"/>
    <w:rsid w:val="006639B8"/>
    <w:rsid w:val="00664561"/>
    <w:rsid w:val="00664641"/>
    <w:rsid w:val="0066562F"/>
    <w:rsid w:val="00665FF9"/>
    <w:rsid w:val="00666AC8"/>
    <w:rsid w:val="00667313"/>
    <w:rsid w:val="006678DA"/>
    <w:rsid w:val="00667A53"/>
    <w:rsid w:val="00667C12"/>
    <w:rsid w:val="00670284"/>
    <w:rsid w:val="006705A5"/>
    <w:rsid w:val="0067095A"/>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571"/>
    <w:rsid w:val="0067602B"/>
    <w:rsid w:val="0067648B"/>
    <w:rsid w:val="006765DB"/>
    <w:rsid w:val="00676BCF"/>
    <w:rsid w:val="00676BDC"/>
    <w:rsid w:val="00676C50"/>
    <w:rsid w:val="00676D26"/>
    <w:rsid w:val="00676E31"/>
    <w:rsid w:val="00676F77"/>
    <w:rsid w:val="006770B3"/>
    <w:rsid w:val="0067737B"/>
    <w:rsid w:val="00677384"/>
    <w:rsid w:val="00677767"/>
    <w:rsid w:val="0068003C"/>
    <w:rsid w:val="00680A98"/>
    <w:rsid w:val="00680C8B"/>
    <w:rsid w:val="00680D0B"/>
    <w:rsid w:val="00680E39"/>
    <w:rsid w:val="00681189"/>
    <w:rsid w:val="006814BB"/>
    <w:rsid w:val="0068166A"/>
    <w:rsid w:val="00681BA3"/>
    <w:rsid w:val="006828A4"/>
    <w:rsid w:val="00682B40"/>
    <w:rsid w:val="00682DBF"/>
    <w:rsid w:val="006839FC"/>
    <w:rsid w:val="00683D6C"/>
    <w:rsid w:val="00683F31"/>
    <w:rsid w:val="006844AE"/>
    <w:rsid w:val="0068463D"/>
    <w:rsid w:val="00684752"/>
    <w:rsid w:val="006849CA"/>
    <w:rsid w:val="00684FFD"/>
    <w:rsid w:val="006853DD"/>
    <w:rsid w:val="0068564C"/>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56C"/>
    <w:rsid w:val="006939A5"/>
    <w:rsid w:val="0069413B"/>
    <w:rsid w:val="0069425A"/>
    <w:rsid w:val="00694363"/>
    <w:rsid w:val="00694375"/>
    <w:rsid w:val="00694449"/>
    <w:rsid w:val="006945CA"/>
    <w:rsid w:val="006945CD"/>
    <w:rsid w:val="00694A32"/>
    <w:rsid w:val="0069512A"/>
    <w:rsid w:val="00695D78"/>
    <w:rsid w:val="00695F9E"/>
    <w:rsid w:val="006966E8"/>
    <w:rsid w:val="00696B30"/>
    <w:rsid w:val="00696D46"/>
    <w:rsid w:val="00696EC9"/>
    <w:rsid w:val="006972A2"/>
    <w:rsid w:val="00697310"/>
    <w:rsid w:val="006977B2"/>
    <w:rsid w:val="00697E52"/>
    <w:rsid w:val="006A044E"/>
    <w:rsid w:val="006A050F"/>
    <w:rsid w:val="006A06A4"/>
    <w:rsid w:val="006A06B9"/>
    <w:rsid w:val="006A09D3"/>
    <w:rsid w:val="006A0B17"/>
    <w:rsid w:val="006A0CA0"/>
    <w:rsid w:val="006A0F6E"/>
    <w:rsid w:val="006A185F"/>
    <w:rsid w:val="006A2332"/>
    <w:rsid w:val="006A2C84"/>
    <w:rsid w:val="006A2DA0"/>
    <w:rsid w:val="006A3280"/>
    <w:rsid w:val="006A3931"/>
    <w:rsid w:val="006A3BBA"/>
    <w:rsid w:val="006A3FA6"/>
    <w:rsid w:val="006A494E"/>
    <w:rsid w:val="006A4AD1"/>
    <w:rsid w:val="006A4AF5"/>
    <w:rsid w:val="006A4E3D"/>
    <w:rsid w:val="006A5612"/>
    <w:rsid w:val="006A58DC"/>
    <w:rsid w:val="006A65BF"/>
    <w:rsid w:val="006A75CB"/>
    <w:rsid w:val="006A7611"/>
    <w:rsid w:val="006A7705"/>
    <w:rsid w:val="006A7B9C"/>
    <w:rsid w:val="006B033F"/>
    <w:rsid w:val="006B0728"/>
    <w:rsid w:val="006B081B"/>
    <w:rsid w:val="006B099D"/>
    <w:rsid w:val="006B09EE"/>
    <w:rsid w:val="006B1076"/>
    <w:rsid w:val="006B19E4"/>
    <w:rsid w:val="006B1F58"/>
    <w:rsid w:val="006B227E"/>
    <w:rsid w:val="006B280D"/>
    <w:rsid w:val="006B2821"/>
    <w:rsid w:val="006B29B8"/>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44D"/>
    <w:rsid w:val="006C167D"/>
    <w:rsid w:val="006C1BEC"/>
    <w:rsid w:val="006C1E79"/>
    <w:rsid w:val="006C1E8E"/>
    <w:rsid w:val="006C206A"/>
    <w:rsid w:val="006C2645"/>
    <w:rsid w:val="006C279E"/>
    <w:rsid w:val="006C296C"/>
    <w:rsid w:val="006C2AFD"/>
    <w:rsid w:val="006C2BF6"/>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53FF"/>
    <w:rsid w:val="006E64A2"/>
    <w:rsid w:val="006E6C06"/>
    <w:rsid w:val="006E7454"/>
    <w:rsid w:val="006E753F"/>
    <w:rsid w:val="006E76EE"/>
    <w:rsid w:val="006E7A2C"/>
    <w:rsid w:val="006E7AFE"/>
    <w:rsid w:val="006E7C56"/>
    <w:rsid w:val="006F0C86"/>
    <w:rsid w:val="006F0E7A"/>
    <w:rsid w:val="006F0EA9"/>
    <w:rsid w:val="006F0EBE"/>
    <w:rsid w:val="006F10E8"/>
    <w:rsid w:val="006F183C"/>
    <w:rsid w:val="006F1F1D"/>
    <w:rsid w:val="006F24DA"/>
    <w:rsid w:val="006F2520"/>
    <w:rsid w:val="006F273A"/>
    <w:rsid w:val="006F2C90"/>
    <w:rsid w:val="006F35E8"/>
    <w:rsid w:val="006F3981"/>
    <w:rsid w:val="006F3BFC"/>
    <w:rsid w:val="006F3CE3"/>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47CC"/>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424"/>
    <w:rsid w:val="00712531"/>
    <w:rsid w:val="00713278"/>
    <w:rsid w:val="0071335C"/>
    <w:rsid w:val="00713EF7"/>
    <w:rsid w:val="00713FBA"/>
    <w:rsid w:val="00714770"/>
    <w:rsid w:val="007151CF"/>
    <w:rsid w:val="007156C6"/>
    <w:rsid w:val="007156E3"/>
    <w:rsid w:val="007158DD"/>
    <w:rsid w:val="007166AE"/>
    <w:rsid w:val="00716F4B"/>
    <w:rsid w:val="007172BA"/>
    <w:rsid w:val="00717328"/>
    <w:rsid w:val="00720C57"/>
    <w:rsid w:val="00720E90"/>
    <w:rsid w:val="00721741"/>
    <w:rsid w:val="0072184C"/>
    <w:rsid w:val="007218BC"/>
    <w:rsid w:val="00721EF6"/>
    <w:rsid w:val="00722340"/>
    <w:rsid w:val="007223B7"/>
    <w:rsid w:val="007228D4"/>
    <w:rsid w:val="00723679"/>
    <w:rsid w:val="00723D18"/>
    <w:rsid w:val="0072500F"/>
    <w:rsid w:val="007251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1E9A"/>
    <w:rsid w:val="00732626"/>
    <w:rsid w:val="0073290B"/>
    <w:rsid w:val="00732EDD"/>
    <w:rsid w:val="0073389C"/>
    <w:rsid w:val="00733B1E"/>
    <w:rsid w:val="00733BAF"/>
    <w:rsid w:val="00733DFB"/>
    <w:rsid w:val="0073418C"/>
    <w:rsid w:val="00734E0B"/>
    <w:rsid w:val="007352BE"/>
    <w:rsid w:val="007355D0"/>
    <w:rsid w:val="00735615"/>
    <w:rsid w:val="00736511"/>
    <w:rsid w:val="00736D4F"/>
    <w:rsid w:val="00736F83"/>
    <w:rsid w:val="00736FD4"/>
    <w:rsid w:val="00737589"/>
    <w:rsid w:val="00737592"/>
    <w:rsid w:val="00737A7E"/>
    <w:rsid w:val="00737B72"/>
    <w:rsid w:val="00737DD2"/>
    <w:rsid w:val="007403EA"/>
    <w:rsid w:val="0074051A"/>
    <w:rsid w:val="00740565"/>
    <w:rsid w:val="0074076F"/>
    <w:rsid w:val="0074082C"/>
    <w:rsid w:val="00740B7A"/>
    <w:rsid w:val="0074101F"/>
    <w:rsid w:val="00741244"/>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71A"/>
    <w:rsid w:val="00752BD0"/>
    <w:rsid w:val="00752E41"/>
    <w:rsid w:val="00753A70"/>
    <w:rsid w:val="00753B05"/>
    <w:rsid w:val="00753CA2"/>
    <w:rsid w:val="00753F0D"/>
    <w:rsid w:val="00754599"/>
    <w:rsid w:val="0075469C"/>
    <w:rsid w:val="00754903"/>
    <w:rsid w:val="00754C9C"/>
    <w:rsid w:val="00754FE6"/>
    <w:rsid w:val="00755063"/>
    <w:rsid w:val="007554D4"/>
    <w:rsid w:val="007556CE"/>
    <w:rsid w:val="00755CCA"/>
    <w:rsid w:val="0075678A"/>
    <w:rsid w:val="00756D3C"/>
    <w:rsid w:val="007578C5"/>
    <w:rsid w:val="00757BD3"/>
    <w:rsid w:val="00757F37"/>
    <w:rsid w:val="0076012A"/>
    <w:rsid w:val="00760222"/>
    <w:rsid w:val="0076046E"/>
    <w:rsid w:val="0076110D"/>
    <w:rsid w:val="0076115B"/>
    <w:rsid w:val="00761383"/>
    <w:rsid w:val="00761C4C"/>
    <w:rsid w:val="00761CCE"/>
    <w:rsid w:val="00761EAD"/>
    <w:rsid w:val="00761F07"/>
    <w:rsid w:val="00762353"/>
    <w:rsid w:val="00762C5E"/>
    <w:rsid w:val="00762DB4"/>
    <w:rsid w:val="0076410A"/>
    <w:rsid w:val="007641A6"/>
    <w:rsid w:val="00764B78"/>
    <w:rsid w:val="00764B9A"/>
    <w:rsid w:val="00765B0C"/>
    <w:rsid w:val="00765BFD"/>
    <w:rsid w:val="00765CB1"/>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62E"/>
    <w:rsid w:val="00774DF5"/>
    <w:rsid w:val="00774EA9"/>
    <w:rsid w:val="00775636"/>
    <w:rsid w:val="00775CFE"/>
    <w:rsid w:val="007763FE"/>
    <w:rsid w:val="007765C4"/>
    <w:rsid w:val="0077664D"/>
    <w:rsid w:val="00776697"/>
    <w:rsid w:val="00776A8A"/>
    <w:rsid w:val="00777423"/>
    <w:rsid w:val="0077771C"/>
    <w:rsid w:val="007778F9"/>
    <w:rsid w:val="00777B34"/>
    <w:rsid w:val="00777E6E"/>
    <w:rsid w:val="007809CA"/>
    <w:rsid w:val="00780D9E"/>
    <w:rsid w:val="00780F98"/>
    <w:rsid w:val="007817BD"/>
    <w:rsid w:val="00781B17"/>
    <w:rsid w:val="0078250C"/>
    <w:rsid w:val="0078296F"/>
    <w:rsid w:val="00782C97"/>
    <w:rsid w:val="00782E16"/>
    <w:rsid w:val="00783127"/>
    <w:rsid w:val="00783902"/>
    <w:rsid w:val="00783A20"/>
    <w:rsid w:val="00783ACB"/>
    <w:rsid w:val="00783DEF"/>
    <w:rsid w:val="00784165"/>
    <w:rsid w:val="007846A8"/>
    <w:rsid w:val="00784AB1"/>
    <w:rsid w:val="00784B57"/>
    <w:rsid w:val="0078507F"/>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420"/>
    <w:rsid w:val="00796597"/>
    <w:rsid w:val="00797630"/>
    <w:rsid w:val="00797CA5"/>
    <w:rsid w:val="007A0459"/>
    <w:rsid w:val="007A0798"/>
    <w:rsid w:val="007A0A13"/>
    <w:rsid w:val="007A11D1"/>
    <w:rsid w:val="007A1253"/>
    <w:rsid w:val="007A1AEE"/>
    <w:rsid w:val="007A1C3C"/>
    <w:rsid w:val="007A1F5B"/>
    <w:rsid w:val="007A2C93"/>
    <w:rsid w:val="007A2F6F"/>
    <w:rsid w:val="007A2FE6"/>
    <w:rsid w:val="007A3F8D"/>
    <w:rsid w:val="007A3FF0"/>
    <w:rsid w:val="007A42F0"/>
    <w:rsid w:val="007A44D3"/>
    <w:rsid w:val="007A4CA6"/>
    <w:rsid w:val="007A4E8A"/>
    <w:rsid w:val="007A5186"/>
    <w:rsid w:val="007A54C8"/>
    <w:rsid w:val="007A58F6"/>
    <w:rsid w:val="007A59C2"/>
    <w:rsid w:val="007A6325"/>
    <w:rsid w:val="007A65A7"/>
    <w:rsid w:val="007A660E"/>
    <w:rsid w:val="007A6A91"/>
    <w:rsid w:val="007A6C13"/>
    <w:rsid w:val="007B0026"/>
    <w:rsid w:val="007B0464"/>
    <w:rsid w:val="007B0759"/>
    <w:rsid w:val="007B0B36"/>
    <w:rsid w:val="007B14F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520F"/>
    <w:rsid w:val="007B5322"/>
    <w:rsid w:val="007B559B"/>
    <w:rsid w:val="007B5A32"/>
    <w:rsid w:val="007B5CEB"/>
    <w:rsid w:val="007B5DF6"/>
    <w:rsid w:val="007B5E5B"/>
    <w:rsid w:val="007B5F7C"/>
    <w:rsid w:val="007B605E"/>
    <w:rsid w:val="007B6DEA"/>
    <w:rsid w:val="007B7551"/>
    <w:rsid w:val="007B75F6"/>
    <w:rsid w:val="007B77CC"/>
    <w:rsid w:val="007C00B1"/>
    <w:rsid w:val="007C0277"/>
    <w:rsid w:val="007C097B"/>
    <w:rsid w:val="007C0AF5"/>
    <w:rsid w:val="007C0EC3"/>
    <w:rsid w:val="007C0F76"/>
    <w:rsid w:val="007C13BB"/>
    <w:rsid w:val="007C1906"/>
    <w:rsid w:val="007C1980"/>
    <w:rsid w:val="007C1B0C"/>
    <w:rsid w:val="007C245A"/>
    <w:rsid w:val="007C2AE0"/>
    <w:rsid w:val="007C2AED"/>
    <w:rsid w:val="007C3819"/>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36C"/>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5FFA"/>
    <w:rsid w:val="007D6010"/>
    <w:rsid w:val="007D62A1"/>
    <w:rsid w:val="007D6B84"/>
    <w:rsid w:val="007D6C43"/>
    <w:rsid w:val="007D6CC2"/>
    <w:rsid w:val="007D6D19"/>
    <w:rsid w:val="007D7991"/>
    <w:rsid w:val="007E01AC"/>
    <w:rsid w:val="007E0F10"/>
    <w:rsid w:val="007E1017"/>
    <w:rsid w:val="007E12F6"/>
    <w:rsid w:val="007E1486"/>
    <w:rsid w:val="007E1CD7"/>
    <w:rsid w:val="007E1D00"/>
    <w:rsid w:val="007E1EA9"/>
    <w:rsid w:val="007E216F"/>
    <w:rsid w:val="007E243E"/>
    <w:rsid w:val="007E247B"/>
    <w:rsid w:val="007E26C8"/>
    <w:rsid w:val="007E2E5E"/>
    <w:rsid w:val="007E3782"/>
    <w:rsid w:val="007E37BB"/>
    <w:rsid w:val="007E3869"/>
    <w:rsid w:val="007E3D4F"/>
    <w:rsid w:val="007E436B"/>
    <w:rsid w:val="007E444D"/>
    <w:rsid w:val="007E4E79"/>
    <w:rsid w:val="007E5D8D"/>
    <w:rsid w:val="007E614B"/>
    <w:rsid w:val="007E6877"/>
    <w:rsid w:val="007E728A"/>
    <w:rsid w:val="007E742B"/>
    <w:rsid w:val="007E7D6C"/>
    <w:rsid w:val="007F00D1"/>
    <w:rsid w:val="007F01C4"/>
    <w:rsid w:val="007F059F"/>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08F"/>
    <w:rsid w:val="007F52F7"/>
    <w:rsid w:val="007F558C"/>
    <w:rsid w:val="007F60A4"/>
    <w:rsid w:val="007F6594"/>
    <w:rsid w:val="007F66C3"/>
    <w:rsid w:val="007F6E8C"/>
    <w:rsid w:val="007F7219"/>
    <w:rsid w:val="007F761F"/>
    <w:rsid w:val="007F77C1"/>
    <w:rsid w:val="007F7A00"/>
    <w:rsid w:val="007F7D12"/>
    <w:rsid w:val="007F7FBF"/>
    <w:rsid w:val="008002A1"/>
    <w:rsid w:val="008008CA"/>
    <w:rsid w:val="008009FF"/>
    <w:rsid w:val="0080116A"/>
    <w:rsid w:val="008011E2"/>
    <w:rsid w:val="00801743"/>
    <w:rsid w:val="00801B86"/>
    <w:rsid w:val="00802C4F"/>
    <w:rsid w:val="0080361F"/>
    <w:rsid w:val="00803DB1"/>
    <w:rsid w:val="00803F1A"/>
    <w:rsid w:val="0080412D"/>
    <w:rsid w:val="00804576"/>
    <w:rsid w:val="008047B2"/>
    <w:rsid w:val="008049F1"/>
    <w:rsid w:val="00804F25"/>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671"/>
    <w:rsid w:val="00812984"/>
    <w:rsid w:val="00812B59"/>
    <w:rsid w:val="00813C9C"/>
    <w:rsid w:val="0081409F"/>
    <w:rsid w:val="00814670"/>
    <w:rsid w:val="0081492E"/>
    <w:rsid w:val="00814B1D"/>
    <w:rsid w:val="00814BFC"/>
    <w:rsid w:val="00815470"/>
    <w:rsid w:val="00815A40"/>
    <w:rsid w:val="00817272"/>
    <w:rsid w:val="00817D0D"/>
    <w:rsid w:val="0082019F"/>
    <w:rsid w:val="008201A2"/>
    <w:rsid w:val="00820318"/>
    <w:rsid w:val="00820CA3"/>
    <w:rsid w:val="00820DED"/>
    <w:rsid w:val="00821A36"/>
    <w:rsid w:val="00821B5D"/>
    <w:rsid w:val="0082258E"/>
    <w:rsid w:val="00822655"/>
    <w:rsid w:val="00823396"/>
    <w:rsid w:val="00824614"/>
    <w:rsid w:val="008247DD"/>
    <w:rsid w:val="0082520C"/>
    <w:rsid w:val="00825B0B"/>
    <w:rsid w:val="00825E27"/>
    <w:rsid w:val="008272E5"/>
    <w:rsid w:val="0082781E"/>
    <w:rsid w:val="00827A18"/>
    <w:rsid w:val="0083151D"/>
    <w:rsid w:val="00831824"/>
    <w:rsid w:val="00831FF3"/>
    <w:rsid w:val="008324CE"/>
    <w:rsid w:val="0083263F"/>
    <w:rsid w:val="00832B23"/>
    <w:rsid w:val="00832ED6"/>
    <w:rsid w:val="00832FAC"/>
    <w:rsid w:val="00833197"/>
    <w:rsid w:val="00833A5F"/>
    <w:rsid w:val="00833C33"/>
    <w:rsid w:val="00834537"/>
    <w:rsid w:val="008350B5"/>
    <w:rsid w:val="0083514B"/>
    <w:rsid w:val="00836462"/>
    <w:rsid w:val="00836835"/>
    <w:rsid w:val="008368CE"/>
    <w:rsid w:val="00836B04"/>
    <w:rsid w:val="00837135"/>
    <w:rsid w:val="0083730A"/>
    <w:rsid w:val="00837993"/>
    <w:rsid w:val="008379A9"/>
    <w:rsid w:val="00837FA0"/>
    <w:rsid w:val="008400AB"/>
    <w:rsid w:val="008404E8"/>
    <w:rsid w:val="0084082D"/>
    <w:rsid w:val="008416F1"/>
    <w:rsid w:val="00842275"/>
    <w:rsid w:val="00842524"/>
    <w:rsid w:val="00842791"/>
    <w:rsid w:val="00842833"/>
    <w:rsid w:val="00842A00"/>
    <w:rsid w:val="00842B68"/>
    <w:rsid w:val="0084342F"/>
    <w:rsid w:val="00843A9C"/>
    <w:rsid w:val="00843B20"/>
    <w:rsid w:val="0084408F"/>
    <w:rsid w:val="008440AB"/>
    <w:rsid w:val="0084426E"/>
    <w:rsid w:val="00844B7C"/>
    <w:rsid w:val="0084545B"/>
    <w:rsid w:val="00845789"/>
    <w:rsid w:val="0084578B"/>
    <w:rsid w:val="00845F73"/>
    <w:rsid w:val="0084621D"/>
    <w:rsid w:val="00846426"/>
    <w:rsid w:val="00846844"/>
    <w:rsid w:val="00846ECE"/>
    <w:rsid w:val="00847181"/>
    <w:rsid w:val="00847CA7"/>
    <w:rsid w:val="00847D0D"/>
    <w:rsid w:val="00847D5C"/>
    <w:rsid w:val="00847FB7"/>
    <w:rsid w:val="008502C7"/>
    <w:rsid w:val="008503A8"/>
    <w:rsid w:val="00850EDD"/>
    <w:rsid w:val="00850FA2"/>
    <w:rsid w:val="008510AB"/>
    <w:rsid w:val="00851661"/>
    <w:rsid w:val="00851E5C"/>
    <w:rsid w:val="00851ECB"/>
    <w:rsid w:val="00852446"/>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775"/>
    <w:rsid w:val="008609DD"/>
    <w:rsid w:val="00860B07"/>
    <w:rsid w:val="00861061"/>
    <w:rsid w:val="008610B4"/>
    <w:rsid w:val="008611DB"/>
    <w:rsid w:val="0086126D"/>
    <w:rsid w:val="008615B1"/>
    <w:rsid w:val="0086172D"/>
    <w:rsid w:val="00861C4B"/>
    <w:rsid w:val="00861D37"/>
    <w:rsid w:val="00861D55"/>
    <w:rsid w:val="00862116"/>
    <w:rsid w:val="008624EB"/>
    <w:rsid w:val="00863220"/>
    <w:rsid w:val="00863D7C"/>
    <w:rsid w:val="00864433"/>
    <w:rsid w:val="008646BC"/>
    <w:rsid w:val="00864DCA"/>
    <w:rsid w:val="00864E30"/>
    <w:rsid w:val="00865414"/>
    <w:rsid w:val="00865602"/>
    <w:rsid w:val="0086577C"/>
    <w:rsid w:val="0086688B"/>
    <w:rsid w:val="00866C54"/>
    <w:rsid w:val="00866E63"/>
    <w:rsid w:val="00867253"/>
    <w:rsid w:val="00867707"/>
    <w:rsid w:val="00867B4C"/>
    <w:rsid w:val="00867D1D"/>
    <w:rsid w:val="00867FF7"/>
    <w:rsid w:val="0087003B"/>
    <w:rsid w:val="00870BE4"/>
    <w:rsid w:val="00871245"/>
    <w:rsid w:val="00871F71"/>
    <w:rsid w:val="00872271"/>
    <w:rsid w:val="008724A1"/>
    <w:rsid w:val="00872B41"/>
    <w:rsid w:val="00872BB8"/>
    <w:rsid w:val="0087345A"/>
    <w:rsid w:val="00873BD1"/>
    <w:rsid w:val="0087432D"/>
    <w:rsid w:val="00874529"/>
    <w:rsid w:val="00874BCC"/>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0F49"/>
    <w:rsid w:val="008813EE"/>
    <w:rsid w:val="0088145A"/>
    <w:rsid w:val="00881E11"/>
    <w:rsid w:val="008821C9"/>
    <w:rsid w:val="00882891"/>
    <w:rsid w:val="00882DE8"/>
    <w:rsid w:val="008831F4"/>
    <w:rsid w:val="008832B5"/>
    <w:rsid w:val="0088392D"/>
    <w:rsid w:val="00883C93"/>
    <w:rsid w:val="00883FA6"/>
    <w:rsid w:val="00884F3E"/>
    <w:rsid w:val="00885064"/>
    <w:rsid w:val="00886B51"/>
    <w:rsid w:val="00886D5D"/>
    <w:rsid w:val="008870BC"/>
    <w:rsid w:val="008872A6"/>
    <w:rsid w:val="008879F8"/>
    <w:rsid w:val="0089027E"/>
    <w:rsid w:val="008905FD"/>
    <w:rsid w:val="00890AFF"/>
    <w:rsid w:val="00891160"/>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7AD"/>
    <w:rsid w:val="00895CB0"/>
    <w:rsid w:val="00895EFD"/>
    <w:rsid w:val="00896742"/>
    <w:rsid w:val="00896953"/>
    <w:rsid w:val="008A047E"/>
    <w:rsid w:val="008A09EC"/>
    <w:rsid w:val="008A0B25"/>
    <w:rsid w:val="008A0C3A"/>
    <w:rsid w:val="008A0CE1"/>
    <w:rsid w:val="008A1A13"/>
    <w:rsid w:val="008A1B7D"/>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4C0"/>
    <w:rsid w:val="008A682E"/>
    <w:rsid w:val="008A69E2"/>
    <w:rsid w:val="008A6E87"/>
    <w:rsid w:val="008A71B2"/>
    <w:rsid w:val="008A7985"/>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549E"/>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2DFD"/>
    <w:rsid w:val="008C3017"/>
    <w:rsid w:val="008C3031"/>
    <w:rsid w:val="008C3256"/>
    <w:rsid w:val="008C35E7"/>
    <w:rsid w:val="008C3B3D"/>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5DB2"/>
    <w:rsid w:val="008D6336"/>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E7C"/>
    <w:rsid w:val="008E2FD8"/>
    <w:rsid w:val="008E33F3"/>
    <w:rsid w:val="008E39ED"/>
    <w:rsid w:val="008E3BB9"/>
    <w:rsid w:val="008E3DFE"/>
    <w:rsid w:val="008E41A1"/>
    <w:rsid w:val="008E4721"/>
    <w:rsid w:val="008E4E07"/>
    <w:rsid w:val="008E5107"/>
    <w:rsid w:val="008E59E1"/>
    <w:rsid w:val="008E628B"/>
    <w:rsid w:val="008E6769"/>
    <w:rsid w:val="008E69AD"/>
    <w:rsid w:val="008E6C02"/>
    <w:rsid w:val="008E6EA9"/>
    <w:rsid w:val="008E7105"/>
    <w:rsid w:val="008E7300"/>
    <w:rsid w:val="008E7432"/>
    <w:rsid w:val="008E75D4"/>
    <w:rsid w:val="008E7AC6"/>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1AB"/>
    <w:rsid w:val="008F4C12"/>
    <w:rsid w:val="008F4F7B"/>
    <w:rsid w:val="008F5611"/>
    <w:rsid w:val="008F583A"/>
    <w:rsid w:val="008F5878"/>
    <w:rsid w:val="008F63C7"/>
    <w:rsid w:val="008F6AE6"/>
    <w:rsid w:val="008F7E85"/>
    <w:rsid w:val="00900322"/>
    <w:rsid w:val="009005E4"/>
    <w:rsid w:val="00900826"/>
    <w:rsid w:val="00901374"/>
    <w:rsid w:val="009016BA"/>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08D"/>
    <w:rsid w:val="009222A7"/>
    <w:rsid w:val="00922A0E"/>
    <w:rsid w:val="00922FCF"/>
    <w:rsid w:val="009230C3"/>
    <w:rsid w:val="009234C3"/>
    <w:rsid w:val="00923BC1"/>
    <w:rsid w:val="0092444B"/>
    <w:rsid w:val="00924461"/>
    <w:rsid w:val="00924489"/>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A15"/>
    <w:rsid w:val="00933C1D"/>
    <w:rsid w:val="00933C9A"/>
    <w:rsid w:val="00934072"/>
    <w:rsid w:val="00934766"/>
    <w:rsid w:val="00934910"/>
    <w:rsid w:val="00935030"/>
    <w:rsid w:val="009351C6"/>
    <w:rsid w:val="0093522F"/>
    <w:rsid w:val="00935360"/>
    <w:rsid w:val="009356CC"/>
    <w:rsid w:val="0093573A"/>
    <w:rsid w:val="00935A00"/>
    <w:rsid w:val="00935DC2"/>
    <w:rsid w:val="00936036"/>
    <w:rsid w:val="0093607A"/>
    <w:rsid w:val="00936089"/>
    <w:rsid w:val="00936ABD"/>
    <w:rsid w:val="00936C83"/>
    <w:rsid w:val="00937019"/>
    <w:rsid w:val="0093709E"/>
    <w:rsid w:val="0093742B"/>
    <w:rsid w:val="0094008C"/>
    <w:rsid w:val="00940198"/>
    <w:rsid w:val="0094026B"/>
    <w:rsid w:val="009415FF"/>
    <w:rsid w:val="0094161B"/>
    <w:rsid w:val="009417B0"/>
    <w:rsid w:val="00941920"/>
    <w:rsid w:val="00941A40"/>
    <w:rsid w:val="00941E7F"/>
    <w:rsid w:val="00941FC3"/>
    <w:rsid w:val="00942318"/>
    <w:rsid w:val="00942523"/>
    <w:rsid w:val="009429D0"/>
    <w:rsid w:val="00943069"/>
    <w:rsid w:val="009431DC"/>
    <w:rsid w:val="00943768"/>
    <w:rsid w:val="00943DD7"/>
    <w:rsid w:val="009447B9"/>
    <w:rsid w:val="00944AE4"/>
    <w:rsid w:val="00944B40"/>
    <w:rsid w:val="009456A5"/>
    <w:rsid w:val="00946586"/>
    <w:rsid w:val="009465D7"/>
    <w:rsid w:val="00947245"/>
    <w:rsid w:val="009473DA"/>
    <w:rsid w:val="00950575"/>
    <w:rsid w:val="00950AEE"/>
    <w:rsid w:val="00950C3C"/>
    <w:rsid w:val="00950C87"/>
    <w:rsid w:val="009514EA"/>
    <w:rsid w:val="009516DC"/>
    <w:rsid w:val="00952159"/>
    <w:rsid w:val="0095248F"/>
    <w:rsid w:val="00952586"/>
    <w:rsid w:val="0095270F"/>
    <w:rsid w:val="009527A2"/>
    <w:rsid w:val="0095349D"/>
    <w:rsid w:val="009541EB"/>
    <w:rsid w:val="00954ACE"/>
    <w:rsid w:val="00954BE3"/>
    <w:rsid w:val="00954EA9"/>
    <w:rsid w:val="00955DFB"/>
    <w:rsid w:val="0095601B"/>
    <w:rsid w:val="0095649D"/>
    <w:rsid w:val="009565FF"/>
    <w:rsid w:val="00956973"/>
    <w:rsid w:val="00956980"/>
    <w:rsid w:val="00956A88"/>
    <w:rsid w:val="00957006"/>
    <w:rsid w:val="0095721B"/>
    <w:rsid w:val="0095730C"/>
    <w:rsid w:val="00957896"/>
    <w:rsid w:val="00957B19"/>
    <w:rsid w:val="009608FA"/>
    <w:rsid w:val="00960F6B"/>
    <w:rsid w:val="009610E1"/>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5FF2"/>
    <w:rsid w:val="00966154"/>
    <w:rsid w:val="0096663C"/>
    <w:rsid w:val="00966753"/>
    <w:rsid w:val="009675D0"/>
    <w:rsid w:val="00967A21"/>
    <w:rsid w:val="00967B43"/>
    <w:rsid w:val="00970782"/>
    <w:rsid w:val="009709A1"/>
    <w:rsid w:val="00970F6A"/>
    <w:rsid w:val="009710B4"/>
    <w:rsid w:val="009718D5"/>
    <w:rsid w:val="009719B7"/>
    <w:rsid w:val="00971D19"/>
    <w:rsid w:val="00972164"/>
    <w:rsid w:val="009722F8"/>
    <w:rsid w:val="00972737"/>
    <w:rsid w:val="00972A6B"/>
    <w:rsid w:val="00972ABB"/>
    <w:rsid w:val="00972C0D"/>
    <w:rsid w:val="00972CBE"/>
    <w:rsid w:val="00972CDF"/>
    <w:rsid w:val="009739AC"/>
    <w:rsid w:val="00973B43"/>
    <w:rsid w:val="00973F9F"/>
    <w:rsid w:val="00974315"/>
    <w:rsid w:val="009746A1"/>
    <w:rsid w:val="00974980"/>
    <w:rsid w:val="00974C5C"/>
    <w:rsid w:val="0097503D"/>
    <w:rsid w:val="009750E6"/>
    <w:rsid w:val="009751E7"/>
    <w:rsid w:val="009754B9"/>
    <w:rsid w:val="0097608B"/>
    <w:rsid w:val="009763D1"/>
    <w:rsid w:val="00976F3B"/>
    <w:rsid w:val="00977918"/>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6934"/>
    <w:rsid w:val="00996973"/>
    <w:rsid w:val="009969EC"/>
    <w:rsid w:val="00996B6C"/>
    <w:rsid w:val="009974B4"/>
    <w:rsid w:val="00997944"/>
    <w:rsid w:val="00997DF4"/>
    <w:rsid w:val="009A0528"/>
    <w:rsid w:val="009A0658"/>
    <w:rsid w:val="009A0DAE"/>
    <w:rsid w:val="009A16CA"/>
    <w:rsid w:val="009A1EBF"/>
    <w:rsid w:val="009A1F8B"/>
    <w:rsid w:val="009A2054"/>
    <w:rsid w:val="009A27FA"/>
    <w:rsid w:val="009A3563"/>
    <w:rsid w:val="009A3B71"/>
    <w:rsid w:val="009A3DB2"/>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91F"/>
    <w:rsid w:val="009B2A5C"/>
    <w:rsid w:val="009B2C3C"/>
    <w:rsid w:val="009B3269"/>
    <w:rsid w:val="009B4AEF"/>
    <w:rsid w:val="009B5708"/>
    <w:rsid w:val="009B5A3C"/>
    <w:rsid w:val="009B5B97"/>
    <w:rsid w:val="009B5D33"/>
    <w:rsid w:val="009B626C"/>
    <w:rsid w:val="009B679C"/>
    <w:rsid w:val="009B6D66"/>
    <w:rsid w:val="009B73A0"/>
    <w:rsid w:val="009B73F5"/>
    <w:rsid w:val="009C0263"/>
    <w:rsid w:val="009C0886"/>
    <w:rsid w:val="009C0939"/>
    <w:rsid w:val="009C098D"/>
    <w:rsid w:val="009C1147"/>
    <w:rsid w:val="009C14E2"/>
    <w:rsid w:val="009C17FB"/>
    <w:rsid w:val="009C2947"/>
    <w:rsid w:val="009C340B"/>
    <w:rsid w:val="009C3914"/>
    <w:rsid w:val="009C3F6C"/>
    <w:rsid w:val="009C414E"/>
    <w:rsid w:val="009C4906"/>
    <w:rsid w:val="009C4C06"/>
    <w:rsid w:val="009C4DB8"/>
    <w:rsid w:val="009C5087"/>
    <w:rsid w:val="009C52B1"/>
    <w:rsid w:val="009C5EFE"/>
    <w:rsid w:val="009C63C2"/>
    <w:rsid w:val="009C68E2"/>
    <w:rsid w:val="009C6CD6"/>
    <w:rsid w:val="009C6E13"/>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9D2"/>
    <w:rsid w:val="009E2A8B"/>
    <w:rsid w:val="009E3B3A"/>
    <w:rsid w:val="009E3F33"/>
    <w:rsid w:val="009E4096"/>
    <w:rsid w:val="009E429E"/>
    <w:rsid w:val="009E479A"/>
    <w:rsid w:val="009E4A1F"/>
    <w:rsid w:val="009E53B8"/>
    <w:rsid w:val="009E5404"/>
    <w:rsid w:val="009E58E8"/>
    <w:rsid w:val="009E5C98"/>
    <w:rsid w:val="009E604C"/>
    <w:rsid w:val="009E6935"/>
    <w:rsid w:val="009E6FE9"/>
    <w:rsid w:val="009F0A28"/>
    <w:rsid w:val="009F0A6A"/>
    <w:rsid w:val="009F0CD6"/>
    <w:rsid w:val="009F152F"/>
    <w:rsid w:val="009F1BCA"/>
    <w:rsid w:val="009F1F82"/>
    <w:rsid w:val="009F27ED"/>
    <w:rsid w:val="009F2A5A"/>
    <w:rsid w:val="009F2CE8"/>
    <w:rsid w:val="009F2E56"/>
    <w:rsid w:val="009F30F5"/>
    <w:rsid w:val="009F31BC"/>
    <w:rsid w:val="009F3DEE"/>
    <w:rsid w:val="009F4290"/>
    <w:rsid w:val="009F4429"/>
    <w:rsid w:val="009F4B10"/>
    <w:rsid w:val="009F4C61"/>
    <w:rsid w:val="009F4DF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A66"/>
    <w:rsid w:val="00A00ACA"/>
    <w:rsid w:val="00A010AF"/>
    <w:rsid w:val="00A01DA7"/>
    <w:rsid w:val="00A028FD"/>
    <w:rsid w:val="00A02E8E"/>
    <w:rsid w:val="00A03429"/>
    <w:rsid w:val="00A0350F"/>
    <w:rsid w:val="00A03989"/>
    <w:rsid w:val="00A03CB8"/>
    <w:rsid w:val="00A03D1D"/>
    <w:rsid w:val="00A03D26"/>
    <w:rsid w:val="00A03EFC"/>
    <w:rsid w:val="00A040F1"/>
    <w:rsid w:val="00A0414C"/>
    <w:rsid w:val="00A04191"/>
    <w:rsid w:val="00A04279"/>
    <w:rsid w:val="00A04868"/>
    <w:rsid w:val="00A04BFA"/>
    <w:rsid w:val="00A04D2A"/>
    <w:rsid w:val="00A04EE7"/>
    <w:rsid w:val="00A050ED"/>
    <w:rsid w:val="00A052AA"/>
    <w:rsid w:val="00A052EC"/>
    <w:rsid w:val="00A0573F"/>
    <w:rsid w:val="00A05828"/>
    <w:rsid w:val="00A05CDD"/>
    <w:rsid w:val="00A0681B"/>
    <w:rsid w:val="00A06919"/>
    <w:rsid w:val="00A06A00"/>
    <w:rsid w:val="00A07536"/>
    <w:rsid w:val="00A07ED1"/>
    <w:rsid w:val="00A106FF"/>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8CC"/>
    <w:rsid w:val="00A23913"/>
    <w:rsid w:val="00A23E6D"/>
    <w:rsid w:val="00A240B9"/>
    <w:rsid w:val="00A24AD0"/>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8CD"/>
    <w:rsid w:val="00A35C94"/>
    <w:rsid w:val="00A361CB"/>
    <w:rsid w:val="00A3639D"/>
    <w:rsid w:val="00A36C9C"/>
    <w:rsid w:val="00A37465"/>
    <w:rsid w:val="00A3784E"/>
    <w:rsid w:val="00A3793A"/>
    <w:rsid w:val="00A4017F"/>
    <w:rsid w:val="00A40201"/>
    <w:rsid w:val="00A40230"/>
    <w:rsid w:val="00A408BF"/>
    <w:rsid w:val="00A411B4"/>
    <w:rsid w:val="00A41349"/>
    <w:rsid w:val="00A41DD3"/>
    <w:rsid w:val="00A42288"/>
    <w:rsid w:val="00A43A30"/>
    <w:rsid w:val="00A44133"/>
    <w:rsid w:val="00A44425"/>
    <w:rsid w:val="00A44436"/>
    <w:rsid w:val="00A44714"/>
    <w:rsid w:val="00A449E3"/>
    <w:rsid w:val="00A44A5D"/>
    <w:rsid w:val="00A44C26"/>
    <w:rsid w:val="00A461FC"/>
    <w:rsid w:val="00A4628B"/>
    <w:rsid w:val="00A46637"/>
    <w:rsid w:val="00A46FFA"/>
    <w:rsid w:val="00A47F6A"/>
    <w:rsid w:val="00A5020F"/>
    <w:rsid w:val="00A50A40"/>
    <w:rsid w:val="00A50F57"/>
    <w:rsid w:val="00A5273B"/>
    <w:rsid w:val="00A52A8E"/>
    <w:rsid w:val="00A533A1"/>
    <w:rsid w:val="00A5421C"/>
    <w:rsid w:val="00A54746"/>
    <w:rsid w:val="00A54BD7"/>
    <w:rsid w:val="00A54D62"/>
    <w:rsid w:val="00A54DDD"/>
    <w:rsid w:val="00A55067"/>
    <w:rsid w:val="00A553F1"/>
    <w:rsid w:val="00A56D76"/>
    <w:rsid w:val="00A577B4"/>
    <w:rsid w:val="00A57973"/>
    <w:rsid w:val="00A57E12"/>
    <w:rsid w:val="00A57E51"/>
    <w:rsid w:val="00A6002A"/>
    <w:rsid w:val="00A60416"/>
    <w:rsid w:val="00A605CA"/>
    <w:rsid w:val="00A60741"/>
    <w:rsid w:val="00A608AB"/>
    <w:rsid w:val="00A60BD2"/>
    <w:rsid w:val="00A60E8A"/>
    <w:rsid w:val="00A60FAE"/>
    <w:rsid w:val="00A6150F"/>
    <w:rsid w:val="00A62935"/>
    <w:rsid w:val="00A62A29"/>
    <w:rsid w:val="00A62AD0"/>
    <w:rsid w:val="00A6328C"/>
    <w:rsid w:val="00A63392"/>
    <w:rsid w:val="00A634C8"/>
    <w:rsid w:val="00A63DDE"/>
    <w:rsid w:val="00A63EA7"/>
    <w:rsid w:val="00A64620"/>
    <w:rsid w:val="00A64CCC"/>
    <w:rsid w:val="00A65A71"/>
    <w:rsid w:val="00A65C6E"/>
    <w:rsid w:val="00A65C8E"/>
    <w:rsid w:val="00A66361"/>
    <w:rsid w:val="00A667D8"/>
    <w:rsid w:val="00A66A99"/>
    <w:rsid w:val="00A67256"/>
    <w:rsid w:val="00A672C4"/>
    <w:rsid w:val="00A672FF"/>
    <w:rsid w:val="00A674D1"/>
    <w:rsid w:val="00A675F0"/>
    <w:rsid w:val="00A67788"/>
    <w:rsid w:val="00A67B8D"/>
    <w:rsid w:val="00A70535"/>
    <w:rsid w:val="00A711F4"/>
    <w:rsid w:val="00A713E6"/>
    <w:rsid w:val="00A71494"/>
    <w:rsid w:val="00A71B73"/>
    <w:rsid w:val="00A72E43"/>
    <w:rsid w:val="00A7336C"/>
    <w:rsid w:val="00A73382"/>
    <w:rsid w:val="00A734B0"/>
    <w:rsid w:val="00A734EE"/>
    <w:rsid w:val="00A737D2"/>
    <w:rsid w:val="00A738A9"/>
    <w:rsid w:val="00A7391F"/>
    <w:rsid w:val="00A73A95"/>
    <w:rsid w:val="00A73B44"/>
    <w:rsid w:val="00A751E6"/>
    <w:rsid w:val="00A75978"/>
    <w:rsid w:val="00A75AD7"/>
    <w:rsid w:val="00A76000"/>
    <w:rsid w:val="00A761B3"/>
    <w:rsid w:val="00A7681F"/>
    <w:rsid w:val="00A802B1"/>
    <w:rsid w:val="00A80568"/>
    <w:rsid w:val="00A8066B"/>
    <w:rsid w:val="00A8074F"/>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B33"/>
    <w:rsid w:val="00A91C18"/>
    <w:rsid w:val="00A91CA5"/>
    <w:rsid w:val="00A9227A"/>
    <w:rsid w:val="00A93044"/>
    <w:rsid w:val="00A93470"/>
    <w:rsid w:val="00A93795"/>
    <w:rsid w:val="00A94FDC"/>
    <w:rsid w:val="00A9515A"/>
    <w:rsid w:val="00A952C1"/>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4BE"/>
    <w:rsid w:val="00AA0568"/>
    <w:rsid w:val="00AA0981"/>
    <w:rsid w:val="00AA1060"/>
    <w:rsid w:val="00AA1ADC"/>
    <w:rsid w:val="00AA1C85"/>
    <w:rsid w:val="00AA2316"/>
    <w:rsid w:val="00AA2718"/>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FE2"/>
    <w:rsid w:val="00AB47D1"/>
    <w:rsid w:val="00AB4B3A"/>
    <w:rsid w:val="00AB4EDA"/>
    <w:rsid w:val="00AB55E0"/>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2CCE"/>
    <w:rsid w:val="00AC3040"/>
    <w:rsid w:val="00AC3154"/>
    <w:rsid w:val="00AC57FD"/>
    <w:rsid w:val="00AC5AB0"/>
    <w:rsid w:val="00AC6581"/>
    <w:rsid w:val="00AC6E50"/>
    <w:rsid w:val="00AC6FFA"/>
    <w:rsid w:val="00AC70E4"/>
    <w:rsid w:val="00AC7621"/>
    <w:rsid w:val="00AC7747"/>
    <w:rsid w:val="00AC7E15"/>
    <w:rsid w:val="00AD07E2"/>
    <w:rsid w:val="00AD16CB"/>
    <w:rsid w:val="00AD1AAF"/>
    <w:rsid w:val="00AD2134"/>
    <w:rsid w:val="00AD234A"/>
    <w:rsid w:val="00AD27E9"/>
    <w:rsid w:val="00AD2AB4"/>
    <w:rsid w:val="00AD2E3F"/>
    <w:rsid w:val="00AD3AB8"/>
    <w:rsid w:val="00AD3B83"/>
    <w:rsid w:val="00AD3E6A"/>
    <w:rsid w:val="00AD3E78"/>
    <w:rsid w:val="00AD411A"/>
    <w:rsid w:val="00AD41A1"/>
    <w:rsid w:val="00AD52B8"/>
    <w:rsid w:val="00AD53AB"/>
    <w:rsid w:val="00AD5432"/>
    <w:rsid w:val="00AD5562"/>
    <w:rsid w:val="00AD5579"/>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D5D"/>
    <w:rsid w:val="00B00E0D"/>
    <w:rsid w:val="00B0190A"/>
    <w:rsid w:val="00B0190C"/>
    <w:rsid w:val="00B01DCE"/>
    <w:rsid w:val="00B024C5"/>
    <w:rsid w:val="00B02AF6"/>
    <w:rsid w:val="00B02F35"/>
    <w:rsid w:val="00B03535"/>
    <w:rsid w:val="00B037E1"/>
    <w:rsid w:val="00B04438"/>
    <w:rsid w:val="00B044F5"/>
    <w:rsid w:val="00B04BC5"/>
    <w:rsid w:val="00B05451"/>
    <w:rsid w:val="00B05A18"/>
    <w:rsid w:val="00B05D15"/>
    <w:rsid w:val="00B067E1"/>
    <w:rsid w:val="00B06D25"/>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7A5"/>
    <w:rsid w:val="00B14FDB"/>
    <w:rsid w:val="00B1502F"/>
    <w:rsid w:val="00B15F58"/>
    <w:rsid w:val="00B16067"/>
    <w:rsid w:val="00B1667C"/>
    <w:rsid w:val="00B1693B"/>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5992"/>
    <w:rsid w:val="00B261BA"/>
    <w:rsid w:val="00B26337"/>
    <w:rsid w:val="00B26AB7"/>
    <w:rsid w:val="00B26B5C"/>
    <w:rsid w:val="00B26D11"/>
    <w:rsid w:val="00B26D31"/>
    <w:rsid w:val="00B270D6"/>
    <w:rsid w:val="00B27108"/>
    <w:rsid w:val="00B275B2"/>
    <w:rsid w:val="00B27B38"/>
    <w:rsid w:val="00B30659"/>
    <w:rsid w:val="00B3087A"/>
    <w:rsid w:val="00B30F80"/>
    <w:rsid w:val="00B3113C"/>
    <w:rsid w:val="00B318C6"/>
    <w:rsid w:val="00B32509"/>
    <w:rsid w:val="00B33312"/>
    <w:rsid w:val="00B33892"/>
    <w:rsid w:val="00B344E8"/>
    <w:rsid w:val="00B34D9C"/>
    <w:rsid w:val="00B351B9"/>
    <w:rsid w:val="00B35408"/>
    <w:rsid w:val="00B3605D"/>
    <w:rsid w:val="00B3675D"/>
    <w:rsid w:val="00B367F2"/>
    <w:rsid w:val="00B36B06"/>
    <w:rsid w:val="00B3797D"/>
    <w:rsid w:val="00B37F6D"/>
    <w:rsid w:val="00B40210"/>
    <w:rsid w:val="00B409AD"/>
    <w:rsid w:val="00B41557"/>
    <w:rsid w:val="00B4244B"/>
    <w:rsid w:val="00B42C95"/>
    <w:rsid w:val="00B42CEB"/>
    <w:rsid w:val="00B4332C"/>
    <w:rsid w:val="00B43943"/>
    <w:rsid w:val="00B43B92"/>
    <w:rsid w:val="00B43CC5"/>
    <w:rsid w:val="00B4406D"/>
    <w:rsid w:val="00B445BA"/>
    <w:rsid w:val="00B446A5"/>
    <w:rsid w:val="00B449FC"/>
    <w:rsid w:val="00B44AFF"/>
    <w:rsid w:val="00B461DD"/>
    <w:rsid w:val="00B475C9"/>
    <w:rsid w:val="00B478AC"/>
    <w:rsid w:val="00B50230"/>
    <w:rsid w:val="00B50275"/>
    <w:rsid w:val="00B50459"/>
    <w:rsid w:val="00B50E09"/>
    <w:rsid w:val="00B51264"/>
    <w:rsid w:val="00B514D1"/>
    <w:rsid w:val="00B5151E"/>
    <w:rsid w:val="00B51B03"/>
    <w:rsid w:val="00B51C6B"/>
    <w:rsid w:val="00B51E89"/>
    <w:rsid w:val="00B525C0"/>
    <w:rsid w:val="00B525F3"/>
    <w:rsid w:val="00B52BB0"/>
    <w:rsid w:val="00B52C8A"/>
    <w:rsid w:val="00B53445"/>
    <w:rsid w:val="00B536C0"/>
    <w:rsid w:val="00B53F45"/>
    <w:rsid w:val="00B54364"/>
    <w:rsid w:val="00B54F5B"/>
    <w:rsid w:val="00B5584A"/>
    <w:rsid w:val="00B55870"/>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2A3"/>
    <w:rsid w:val="00B6346F"/>
    <w:rsid w:val="00B638A9"/>
    <w:rsid w:val="00B64838"/>
    <w:rsid w:val="00B64E8A"/>
    <w:rsid w:val="00B6511E"/>
    <w:rsid w:val="00B6538B"/>
    <w:rsid w:val="00B65522"/>
    <w:rsid w:val="00B659E3"/>
    <w:rsid w:val="00B66541"/>
    <w:rsid w:val="00B66982"/>
    <w:rsid w:val="00B66B8D"/>
    <w:rsid w:val="00B66C6C"/>
    <w:rsid w:val="00B670CC"/>
    <w:rsid w:val="00B67265"/>
    <w:rsid w:val="00B67818"/>
    <w:rsid w:val="00B67A31"/>
    <w:rsid w:val="00B67CE8"/>
    <w:rsid w:val="00B67E15"/>
    <w:rsid w:val="00B67E94"/>
    <w:rsid w:val="00B703A8"/>
    <w:rsid w:val="00B70613"/>
    <w:rsid w:val="00B71474"/>
    <w:rsid w:val="00B7214D"/>
    <w:rsid w:val="00B72499"/>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0975"/>
    <w:rsid w:val="00B80D94"/>
    <w:rsid w:val="00B81C59"/>
    <w:rsid w:val="00B82168"/>
    <w:rsid w:val="00B82292"/>
    <w:rsid w:val="00B8285B"/>
    <w:rsid w:val="00B82961"/>
    <w:rsid w:val="00B82B66"/>
    <w:rsid w:val="00B83092"/>
    <w:rsid w:val="00B83300"/>
    <w:rsid w:val="00B83528"/>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0DFA"/>
    <w:rsid w:val="00B91389"/>
    <w:rsid w:val="00B91912"/>
    <w:rsid w:val="00B91EC2"/>
    <w:rsid w:val="00B92214"/>
    <w:rsid w:val="00B92A83"/>
    <w:rsid w:val="00B9332E"/>
    <w:rsid w:val="00B9414D"/>
    <w:rsid w:val="00B94B80"/>
    <w:rsid w:val="00B94C06"/>
    <w:rsid w:val="00B958F0"/>
    <w:rsid w:val="00B95F68"/>
    <w:rsid w:val="00B961B1"/>
    <w:rsid w:val="00B96300"/>
    <w:rsid w:val="00B967C2"/>
    <w:rsid w:val="00B968B2"/>
    <w:rsid w:val="00B970AB"/>
    <w:rsid w:val="00B970FB"/>
    <w:rsid w:val="00BA041D"/>
    <w:rsid w:val="00BA0FF4"/>
    <w:rsid w:val="00BA1020"/>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7BF"/>
    <w:rsid w:val="00BB095D"/>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5FE8"/>
    <w:rsid w:val="00BB649C"/>
    <w:rsid w:val="00BB6A98"/>
    <w:rsid w:val="00BB71C5"/>
    <w:rsid w:val="00BB74DA"/>
    <w:rsid w:val="00BB75AF"/>
    <w:rsid w:val="00BB7680"/>
    <w:rsid w:val="00BB7FCA"/>
    <w:rsid w:val="00BC0885"/>
    <w:rsid w:val="00BC0E9F"/>
    <w:rsid w:val="00BC103F"/>
    <w:rsid w:val="00BC1454"/>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51C"/>
    <w:rsid w:val="00BD1932"/>
    <w:rsid w:val="00BD1D5F"/>
    <w:rsid w:val="00BD22A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3F"/>
    <w:rsid w:val="00BF74B6"/>
    <w:rsid w:val="00BF776A"/>
    <w:rsid w:val="00BF7859"/>
    <w:rsid w:val="00BF7A74"/>
    <w:rsid w:val="00C0124D"/>
    <w:rsid w:val="00C01A6B"/>
    <w:rsid w:val="00C01C08"/>
    <w:rsid w:val="00C0210A"/>
    <w:rsid w:val="00C022D6"/>
    <w:rsid w:val="00C0260C"/>
    <w:rsid w:val="00C02934"/>
    <w:rsid w:val="00C02B42"/>
    <w:rsid w:val="00C03150"/>
    <w:rsid w:val="00C03358"/>
    <w:rsid w:val="00C03581"/>
    <w:rsid w:val="00C03639"/>
    <w:rsid w:val="00C040B1"/>
    <w:rsid w:val="00C04422"/>
    <w:rsid w:val="00C047D6"/>
    <w:rsid w:val="00C04FC2"/>
    <w:rsid w:val="00C0528B"/>
    <w:rsid w:val="00C05618"/>
    <w:rsid w:val="00C05940"/>
    <w:rsid w:val="00C059AD"/>
    <w:rsid w:val="00C05C51"/>
    <w:rsid w:val="00C05CC7"/>
    <w:rsid w:val="00C05F55"/>
    <w:rsid w:val="00C05F87"/>
    <w:rsid w:val="00C05FCE"/>
    <w:rsid w:val="00C0630D"/>
    <w:rsid w:val="00C064D9"/>
    <w:rsid w:val="00C0665C"/>
    <w:rsid w:val="00C072E9"/>
    <w:rsid w:val="00C0773C"/>
    <w:rsid w:val="00C07985"/>
    <w:rsid w:val="00C07DDC"/>
    <w:rsid w:val="00C07E7C"/>
    <w:rsid w:val="00C1077C"/>
    <w:rsid w:val="00C10B76"/>
    <w:rsid w:val="00C10F37"/>
    <w:rsid w:val="00C10F92"/>
    <w:rsid w:val="00C113A9"/>
    <w:rsid w:val="00C1181B"/>
    <w:rsid w:val="00C1294D"/>
    <w:rsid w:val="00C12A2D"/>
    <w:rsid w:val="00C13C2D"/>
    <w:rsid w:val="00C14013"/>
    <w:rsid w:val="00C141AA"/>
    <w:rsid w:val="00C1431C"/>
    <w:rsid w:val="00C14497"/>
    <w:rsid w:val="00C148B0"/>
    <w:rsid w:val="00C14A75"/>
    <w:rsid w:val="00C14C9D"/>
    <w:rsid w:val="00C15591"/>
    <w:rsid w:val="00C15DDE"/>
    <w:rsid w:val="00C1685A"/>
    <w:rsid w:val="00C16B1B"/>
    <w:rsid w:val="00C16DA0"/>
    <w:rsid w:val="00C16E56"/>
    <w:rsid w:val="00C16F04"/>
    <w:rsid w:val="00C17135"/>
    <w:rsid w:val="00C175A1"/>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3E82"/>
    <w:rsid w:val="00C2412C"/>
    <w:rsid w:val="00C24148"/>
    <w:rsid w:val="00C256BE"/>
    <w:rsid w:val="00C258E0"/>
    <w:rsid w:val="00C2599E"/>
    <w:rsid w:val="00C2640A"/>
    <w:rsid w:val="00C265FA"/>
    <w:rsid w:val="00C2699B"/>
    <w:rsid w:val="00C26AFF"/>
    <w:rsid w:val="00C270B2"/>
    <w:rsid w:val="00C276BE"/>
    <w:rsid w:val="00C2776E"/>
    <w:rsid w:val="00C27B8C"/>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808"/>
    <w:rsid w:val="00C40954"/>
    <w:rsid w:val="00C40AD6"/>
    <w:rsid w:val="00C40D0B"/>
    <w:rsid w:val="00C40EBA"/>
    <w:rsid w:val="00C40ED7"/>
    <w:rsid w:val="00C41654"/>
    <w:rsid w:val="00C41823"/>
    <w:rsid w:val="00C41D1B"/>
    <w:rsid w:val="00C41F25"/>
    <w:rsid w:val="00C4276F"/>
    <w:rsid w:val="00C42B90"/>
    <w:rsid w:val="00C42D08"/>
    <w:rsid w:val="00C4343D"/>
    <w:rsid w:val="00C43500"/>
    <w:rsid w:val="00C444B3"/>
    <w:rsid w:val="00C445B3"/>
    <w:rsid w:val="00C445C2"/>
    <w:rsid w:val="00C4496F"/>
    <w:rsid w:val="00C44D39"/>
    <w:rsid w:val="00C4557E"/>
    <w:rsid w:val="00C45668"/>
    <w:rsid w:val="00C45CE7"/>
    <w:rsid w:val="00C46405"/>
    <w:rsid w:val="00C46EA8"/>
    <w:rsid w:val="00C46F4D"/>
    <w:rsid w:val="00C47255"/>
    <w:rsid w:val="00C477B0"/>
    <w:rsid w:val="00C477FA"/>
    <w:rsid w:val="00C47D9E"/>
    <w:rsid w:val="00C50230"/>
    <w:rsid w:val="00C510FE"/>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31"/>
    <w:rsid w:val="00C568FD"/>
    <w:rsid w:val="00C56BC3"/>
    <w:rsid w:val="00C56E9B"/>
    <w:rsid w:val="00C56F04"/>
    <w:rsid w:val="00C57815"/>
    <w:rsid w:val="00C578E0"/>
    <w:rsid w:val="00C57DC5"/>
    <w:rsid w:val="00C6030F"/>
    <w:rsid w:val="00C6039F"/>
    <w:rsid w:val="00C60417"/>
    <w:rsid w:val="00C6051A"/>
    <w:rsid w:val="00C606E2"/>
    <w:rsid w:val="00C6072B"/>
    <w:rsid w:val="00C60815"/>
    <w:rsid w:val="00C60CFD"/>
    <w:rsid w:val="00C60DD7"/>
    <w:rsid w:val="00C61611"/>
    <w:rsid w:val="00C618D5"/>
    <w:rsid w:val="00C619B2"/>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C0C"/>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4649"/>
    <w:rsid w:val="00C8486A"/>
    <w:rsid w:val="00C84AD8"/>
    <w:rsid w:val="00C84D97"/>
    <w:rsid w:val="00C853A5"/>
    <w:rsid w:val="00C855B1"/>
    <w:rsid w:val="00C86607"/>
    <w:rsid w:val="00C8683A"/>
    <w:rsid w:val="00C870F9"/>
    <w:rsid w:val="00C8717F"/>
    <w:rsid w:val="00C87446"/>
    <w:rsid w:val="00C87533"/>
    <w:rsid w:val="00C878BC"/>
    <w:rsid w:val="00C87C31"/>
    <w:rsid w:val="00C901B0"/>
    <w:rsid w:val="00C9022F"/>
    <w:rsid w:val="00C903D1"/>
    <w:rsid w:val="00C90720"/>
    <w:rsid w:val="00C907D0"/>
    <w:rsid w:val="00C90B27"/>
    <w:rsid w:val="00C90EF8"/>
    <w:rsid w:val="00C90F13"/>
    <w:rsid w:val="00C90FF6"/>
    <w:rsid w:val="00C91095"/>
    <w:rsid w:val="00C9151E"/>
    <w:rsid w:val="00C9178C"/>
    <w:rsid w:val="00C92A1F"/>
    <w:rsid w:val="00C92BE6"/>
    <w:rsid w:val="00C93115"/>
    <w:rsid w:val="00C9370F"/>
    <w:rsid w:val="00C93888"/>
    <w:rsid w:val="00C93A9F"/>
    <w:rsid w:val="00C94748"/>
    <w:rsid w:val="00C95B37"/>
    <w:rsid w:val="00C9625B"/>
    <w:rsid w:val="00C96792"/>
    <w:rsid w:val="00C976C1"/>
    <w:rsid w:val="00C97A0D"/>
    <w:rsid w:val="00C97A33"/>
    <w:rsid w:val="00CA01E2"/>
    <w:rsid w:val="00CA0961"/>
    <w:rsid w:val="00CA1332"/>
    <w:rsid w:val="00CA16B2"/>
    <w:rsid w:val="00CA1B3C"/>
    <w:rsid w:val="00CA1DEE"/>
    <w:rsid w:val="00CA1EF2"/>
    <w:rsid w:val="00CA20BE"/>
    <w:rsid w:val="00CA2336"/>
    <w:rsid w:val="00CA2738"/>
    <w:rsid w:val="00CA2CC9"/>
    <w:rsid w:val="00CA2F82"/>
    <w:rsid w:val="00CA3154"/>
    <w:rsid w:val="00CA3395"/>
    <w:rsid w:val="00CA3480"/>
    <w:rsid w:val="00CA3C9F"/>
    <w:rsid w:val="00CA3E20"/>
    <w:rsid w:val="00CA4705"/>
    <w:rsid w:val="00CA4943"/>
    <w:rsid w:val="00CA4960"/>
    <w:rsid w:val="00CA4B13"/>
    <w:rsid w:val="00CA4B4E"/>
    <w:rsid w:val="00CA4C26"/>
    <w:rsid w:val="00CA4D4A"/>
    <w:rsid w:val="00CA5224"/>
    <w:rsid w:val="00CA53F3"/>
    <w:rsid w:val="00CA56B7"/>
    <w:rsid w:val="00CA5CAB"/>
    <w:rsid w:val="00CA697B"/>
    <w:rsid w:val="00CA6A29"/>
    <w:rsid w:val="00CA6FBB"/>
    <w:rsid w:val="00CA742A"/>
    <w:rsid w:val="00CA7FCE"/>
    <w:rsid w:val="00CB0293"/>
    <w:rsid w:val="00CB05C2"/>
    <w:rsid w:val="00CB13FD"/>
    <w:rsid w:val="00CB1C8A"/>
    <w:rsid w:val="00CB21B9"/>
    <w:rsid w:val="00CB28CF"/>
    <w:rsid w:val="00CB2921"/>
    <w:rsid w:val="00CB2A99"/>
    <w:rsid w:val="00CB33A3"/>
    <w:rsid w:val="00CB37F8"/>
    <w:rsid w:val="00CB3854"/>
    <w:rsid w:val="00CB3F46"/>
    <w:rsid w:val="00CB40D6"/>
    <w:rsid w:val="00CB4603"/>
    <w:rsid w:val="00CB491A"/>
    <w:rsid w:val="00CB4D82"/>
    <w:rsid w:val="00CB59CC"/>
    <w:rsid w:val="00CB5B29"/>
    <w:rsid w:val="00CB667C"/>
    <w:rsid w:val="00CB68E0"/>
    <w:rsid w:val="00CB6BB6"/>
    <w:rsid w:val="00CB6F0A"/>
    <w:rsid w:val="00CB778D"/>
    <w:rsid w:val="00CB7BA5"/>
    <w:rsid w:val="00CB7DAE"/>
    <w:rsid w:val="00CC0152"/>
    <w:rsid w:val="00CC0386"/>
    <w:rsid w:val="00CC04B1"/>
    <w:rsid w:val="00CC08EE"/>
    <w:rsid w:val="00CC0C60"/>
    <w:rsid w:val="00CC1210"/>
    <w:rsid w:val="00CC17AE"/>
    <w:rsid w:val="00CC193F"/>
    <w:rsid w:val="00CC1AB8"/>
    <w:rsid w:val="00CC1EFC"/>
    <w:rsid w:val="00CC2373"/>
    <w:rsid w:val="00CC25E6"/>
    <w:rsid w:val="00CC3329"/>
    <w:rsid w:val="00CC35BE"/>
    <w:rsid w:val="00CC3BA3"/>
    <w:rsid w:val="00CC3FB2"/>
    <w:rsid w:val="00CC4956"/>
    <w:rsid w:val="00CC514B"/>
    <w:rsid w:val="00CC53E9"/>
    <w:rsid w:val="00CC5402"/>
    <w:rsid w:val="00CC5712"/>
    <w:rsid w:val="00CC5DD6"/>
    <w:rsid w:val="00CC633A"/>
    <w:rsid w:val="00CC6969"/>
    <w:rsid w:val="00CC75FB"/>
    <w:rsid w:val="00CC76D2"/>
    <w:rsid w:val="00CC78BC"/>
    <w:rsid w:val="00CC7DDB"/>
    <w:rsid w:val="00CD03A4"/>
    <w:rsid w:val="00CD0AA8"/>
    <w:rsid w:val="00CD1101"/>
    <w:rsid w:val="00CD1873"/>
    <w:rsid w:val="00CD199D"/>
    <w:rsid w:val="00CD1E81"/>
    <w:rsid w:val="00CD1EE2"/>
    <w:rsid w:val="00CD2357"/>
    <w:rsid w:val="00CD2BBF"/>
    <w:rsid w:val="00CD2D77"/>
    <w:rsid w:val="00CD3123"/>
    <w:rsid w:val="00CD3981"/>
    <w:rsid w:val="00CD3EC9"/>
    <w:rsid w:val="00CD44BA"/>
    <w:rsid w:val="00CD4DB2"/>
    <w:rsid w:val="00CD4ECC"/>
    <w:rsid w:val="00CD57AE"/>
    <w:rsid w:val="00CD5FF0"/>
    <w:rsid w:val="00CD6077"/>
    <w:rsid w:val="00CD6080"/>
    <w:rsid w:val="00CD60A6"/>
    <w:rsid w:val="00CD6240"/>
    <w:rsid w:val="00CD679D"/>
    <w:rsid w:val="00CD6870"/>
    <w:rsid w:val="00CD6C3B"/>
    <w:rsid w:val="00CD75A3"/>
    <w:rsid w:val="00CD7B31"/>
    <w:rsid w:val="00CD7E26"/>
    <w:rsid w:val="00CE00BE"/>
    <w:rsid w:val="00CE0136"/>
    <w:rsid w:val="00CE04BC"/>
    <w:rsid w:val="00CE0F2A"/>
    <w:rsid w:val="00CE1046"/>
    <w:rsid w:val="00CE1761"/>
    <w:rsid w:val="00CE17BA"/>
    <w:rsid w:val="00CE1FBE"/>
    <w:rsid w:val="00CE269B"/>
    <w:rsid w:val="00CE2E96"/>
    <w:rsid w:val="00CE2EAE"/>
    <w:rsid w:val="00CE301E"/>
    <w:rsid w:val="00CE34C2"/>
    <w:rsid w:val="00CE3FEB"/>
    <w:rsid w:val="00CE47B7"/>
    <w:rsid w:val="00CE4B16"/>
    <w:rsid w:val="00CE4E01"/>
    <w:rsid w:val="00CE56E1"/>
    <w:rsid w:val="00CE5A81"/>
    <w:rsid w:val="00CE6043"/>
    <w:rsid w:val="00CE6423"/>
    <w:rsid w:val="00CE6503"/>
    <w:rsid w:val="00CE6552"/>
    <w:rsid w:val="00CE6C5C"/>
    <w:rsid w:val="00CE6E9B"/>
    <w:rsid w:val="00CE73FC"/>
    <w:rsid w:val="00CE76DF"/>
    <w:rsid w:val="00CE775E"/>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150"/>
    <w:rsid w:val="00D01551"/>
    <w:rsid w:val="00D02A81"/>
    <w:rsid w:val="00D03101"/>
    <w:rsid w:val="00D031C6"/>
    <w:rsid w:val="00D03440"/>
    <w:rsid w:val="00D039FB"/>
    <w:rsid w:val="00D03D1C"/>
    <w:rsid w:val="00D03F7F"/>
    <w:rsid w:val="00D040FA"/>
    <w:rsid w:val="00D04337"/>
    <w:rsid w:val="00D04339"/>
    <w:rsid w:val="00D04407"/>
    <w:rsid w:val="00D049A5"/>
    <w:rsid w:val="00D05D1C"/>
    <w:rsid w:val="00D05DC1"/>
    <w:rsid w:val="00D05DFF"/>
    <w:rsid w:val="00D061DD"/>
    <w:rsid w:val="00D06AC9"/>
    <w:rsid w:val="00D06B71"/>
    <w:rsid w:val="00D06CBA"/>
    <w:rsid w:val="00D077F7"/>
    <w:rsid w:val="00D07DAD"/>
    <w:rsid w:val="00D10722"/>
    <w:rsid w:val="00D108DC"/>
    <w:rsid w:val="00D1104D"/>
    <w:rsid w:val="00D111B5"/>
    <w:rsid w:val="00D11568"/>
    <w:rsid w:val="00D115B1"/>
    <w:rsid w:val="00D11BA9"/>
    <w:rsid w:val="00D11C1D"/>
    <w:rsid w:val="00D12012"/>
    <w:rsid w:val="00D12944"/>
    <w:rsid w:val="00D1329B"/>
    <w:rsid w:val="00D13384"/>
    <w:rsid w:val="00D1430A"/>
    <w:rsid w:val="00D150FE"/>
    <w:rsid w:val="00D154D7"/>
    <w:rsid w:val="00D15902"/>
    <w:rsid w:val="00D1638B"/>
    <w:rsid w:val="00D16A39"/>
    <w:rsid w:val="00D17360"/>
    <w:rsid w:val="00D20978"/>
    <w:rsid w:val="00D20C43"/>
    <w:rsid w:val="00D20FD8"/>
    <w:rsid w:val="00D21209"/>
    <w:rsid w:val="00D218EA"/>
    <w:rsid w:val="00D22203"/>
    <w:rsid w:val="00D2249E"/>
    <w:rsid w:val="00D22CC1"/>
    <w:rsid w:val="00D24486"/>
    <w:rsid w:val="00D244EE"/>
    <w:rsid w:val="00D24609"/>
    <w:rsid w:val="00D249C3"/>
    <w:rsid w:val="00D2517B"/>
    <w:rsid w:val="00D254FB"/>
    <w:rsid w:val="00D2563E"/>
    <w:rsid w:val="00D25938"/>
    <w:rsid w:val="00D25A6D"/>
    <w:rsid w:val="00D25E29"/>
    <w:rsid w:val="00D262A4"/>
    <w:rsid w:val="00D26B6F"/>
    <w:rsid w:val="00D26E37"/>
    <w:rsid w:val="00D272DE"/>
    <w:rsid w:val="00D273E8"/>
    <w:rsid w:val="00D27792"/>
    <w:rsid w:val="00D27A8E"/>
    <w:rsid w:val="00D27CAE"/>
    <w:rsid w:val="00D27CB6"/>
    <w:rsid w:val="00D30279"/>
    <w:rsid w:val="00D3030C"/>
    <w:rsid w:val="00D30579"/>
    <w:rsid w:val="00D3100C"/>
    <w:rsid w:val="00D31955"/>
    <w:rsid w:val="00D31AC1"/>
    <w:rsid w:val="00D31BFA"/>
    <w:rsid w:val="00D32840"/>
    <w:rsid w:val="00D33B3A"/>
    <w:rsid w:val="00D33C86"/>
    <w:rsid w:val="00D33E75"/>
    <w:rsid w:val="00D346E8"/>
    <w:rsid w:val="00D34A39"/>
    <w:rsid w:val="00D35CC4"/>
    <w:rsid w:val="00D35E63"/>
    <w:rsid w:val="00D361F3"/>
    <w:rsid w:val="00D368AB"/>
    <w:rsid w:val="00D372BF"/>
    <w:rsid w:val="00D373D7"/>
    <w:rsid w:val="00D37971"/>
    <w:rsid w:val="00D37AEA"/>
    <w:rsid w:val="00D37C0E"/>
    <w:rsid w:val="00D40C96"/>
    <w:rsid w:val="00D4111C"/>
    <w:rsid w:val="00D41171"/>
    <w:rsid w:val="00D417EF"/>
    <w:rsid w:val="00D419AB"/>
    <w:rsid w:val="00D428C8"/>
    <w:rsid w:val="00D42E00"/>
    <w:rsid w:val="00D4322E"/>
    <w:rsid w:val="00D436BE"/>
    <w:rsid w:val="00D4448D"/>
    <w:rsid w:val="00D4467F"/>
    <w:rsid w:val="00D44BD3"/>
    <w:rsid w:val="00D44DA3"/>
    <w:rsid w:val="00D45062"/>
    <w:rsid w:val="00D45295"/>
    <w:rsid w:val="00D45ACF"/>
    <w:rsid w:val="00D45E7A"/>
    <w:rsid w:val="00D45EB6"/>
    <w:rsid w:val="00D46BCD"/>
    <w:rsid w:val="00D472A7"/>
    <w:rsid w:val="00D476F2"/>
    <w:rsid w:val="00D47728"/>
    <w:rsid w:val="00D502D1"/>
    <w:rsid w:val="00D50945"/>
    <w:rsid w:val="00D50A04"/>
    <w:rsid w:val="00D50CD2"/>
    <w:rsid w:val="00D519DF"/>
    <w:rsid w:val="00D51F8C"/>
    <w:rsid w:val="00D52444"/>
    <w:rsid w:val="00D5262D"/>
    <w:rsid w:val="00D527C7"/>
    <w:rsid w:val="00D52837"/>
    <w:rsid w:val="00D52A89"/>
    <w:rsid w:val="00D535D4"/>
    <w:rsid w:val="00D53B82"/>
    <w:rsid w:val="00D53C88"/>
    <w:rsid w:val="00D53E24"/>
    <w:rsid w:val="00D542DF"/>
    <w:rsid w:val="00D543C8"/>
    <w:rsid w:val="00D54581"/>
    <w:rsid w:val="00D54717"/>
    <w:rsid w:val="00D548A4"/>
    <w:rsid w:val="00D55920"/>
    <w:rsid w:val="00D55D90"/>
    <w:rsid w:val="00D56B79"/>
    <w:rsid w:val="00D57297"/>
    <w:rsid w:val="00D60F2D"/>
    <w:rsid w:val="00D610CE"/>
    <w:rsid w:val="00D61556"/>
    <w:rsid w:val="00D615B9"/>
    <w:rsid w:val="00D6170F"/>
    <w:rsid w:val="00D62225"/>
    <w:rsid w:val="00D6293E"/>
    <w:rsid w:val="00D62B87"/>
    <w:rsid w:val="00D630B1"/>
    <w:rsid w:val="00D631FE"/>
    <w:rsid w:val="00D63A61"/>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CFE"/>
    <w:rsid w:val="00D76DD9"/>
    <w:rsid w:val="00D773D8"/>
    <w:rsid w:val="00D77BB1"/>
    <w:rsid w:val="00D80B10"/>
    <w:rsid w:val="00D80C31"/>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29"/>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6E4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05C"/>
    <w:rsid w:val="00DA32AE"/>
    <w:rsid w:val="00DA3470"/>
    <w:rsid w:val="00DA3A41"/>
    <w:rsid w:val="00DA3DFD"/>
    <w:rsid w:val="00DA5734"/>
    <w:rsid w:val="00DA5757"/>
    <w:rsid w:val="00DA5FD1"/>
    <w:rsid w:val="00DA60C8"/>
    <w:rsid w:val="00DA665E"/>
    <w:rsid w:val="00DA671B"/>
    <w:rsid w:val="00DA67E2"/>
    <w:rsid w:val="00DA6A7E"/>
    <w:rsid w:val="00DA6FA3"/>
    <w:rsid w:val="00DA7632"/>
    <w:rsid w:val="00DA7AFD"/>
    <w:rsid w:val="00DB01A3"/>
    <w:rsid w:val="00DB0C33"/>
    <w:rsid w:val="00DB11EB"/>
    <w:rsid w:val="00DB141B"/>
    <w:rsid w:val="00DB1B99"/>
    <w:rsid w:val="00DB1EE6"/>
    <w:rsid w:val="00DB1F65"/>
    <w:rsid w:val="00DB209F"/>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489"/>
    <w:rsid w:val="00DC7630"/>
    <w:rsid w:val="00DC785A"/>
    <w:rsid w:val="00DC7C19"/>
    <w:rsid w:val="00DD0321"/>
    <w:rsid w:val="00DD0AA1"/>
    <w:rsid w:val="00DD1155"/>
    <w:rsid w:val="00DD1333"/>
    <w:rsid w:val="00DD1A71"/>
    <w:rsid w:val="00DD1BA5"/>
    <w:rsid w:val="00DD1C63"/>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30E"/>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CD2"/>
    <w:rsid w:val="00DF4F7B"/>
    <w:rsid w:val="00DF5383"/>
    <w:rsid w:val="00DF544E"/>
    <w:rsid w:val="00DF5577"/>
    <w:rsid w:val="00DF5D23"/>
    <w:rsid w:val="00DF609C"/>
    <w:rsid w:val="00DF6B9A"/>
    <w:rsid w:val="00DF7500"/>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52A"/>
    <w:rsid w:val="00E046D8"/>
    <w:rsid w:val="00E047AE"/>
    <w:rsid w:val="00E048B0"/>
    <w:rsid w:val="00E04C93"/>
    <w:rsid w:val="00E0540A"/>
    <w:rsid w:val="00E0547A"/>
    <w:rsid w:val="00E059B4"/>
    <w:rsid w:val="00E05D90"/>
    <w:rsid w:val="00E05DFA"/>
    <w:rsid w:val="00E065AC"/>
    <w:rsid w:val="00E0694C"/>
    <w:rsid w:val="00E07746"/>
    <w:rsid w:val="00E0774C"/>
    <w:rsid w:val="00E07ECA"/>
    <w:rsid w:val="00E07F5B"/>
    <w:rsid w:val="00E10202"/>
    <w:rsid w:val="00E1030B"/>
    <w:rsid w:val="00E1054E"/>
    <w:rsid w:val="00E10C04"/>
    <w:rsid w:val="00E125CB"/>
    <w:rsid w:val="00E1275F"/>
    <w:rsid w:val="00E12851"/>
    <w:rsid w:val="00E12AC6"/>
    <w:rsid w:val="00E12F10"/>
    <w:rsid w:val="00E13479"/>
    <w:rsid w:val="00E135DC"/>
    <w:rsid w:val="00E13C1A"/>
    <w:rsid w:val="00E13CCE"/>
    <w:rsid w:val="00E1411A"/>
    <w:rsid w:val="00E14C2C"/>
    <w:rsid w:val="00E16312"/>
    <w:rsid w:val="00E16B50"/>
    <w:rsid w:val="00E170BD"/>
    <w:rsid w:val="00E17426"/>
    <w:rsid w:val="00E17F1F"/>
    <w:rsid w:val="00E17FCD"/>
    <w:rsid w:val="00E202DA"/>
    <w:rsid w:val="00E20497"/>
    <w:rsid w:val="00E205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496"/>
    <w:rsid w:val="00E245FE"/>
    <w:rsid w:val="00E2462F"/>
    <w:rsid w:val="00E24DD1"/>
    <w:rsid w:val="00E25071"/>
    <w:rsid w:val="00E2543B"/>
    <w:rsid w:val="00E25454"/>
    <w:rsid w:val="00E25E6F"/>
    <w:rsid w:val="00E2665E"/>
    <w:rsid w:val="00E26AA3"/>
    <w:rsid w:val="00E26CCF"/>
    <w:rsid w:val="00E275A6"/>
    <w:rsid w:val="00E27925"/>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C71"/>
    <w:rsid w:val="00E33FFB"/>
    <w:rsid w:val="00E34A10"/>
    <w:rsid w:val="00E34D5E"/>
    <w:rsid w:val="00E34F0D"/>
    <w:rsid w:val="00E35080"/>
    <w:rsid w:val="00E3540B"/>
    <w:rsid w:val="00E360E2"/>
    <w:rsid w:val="00E368BC"/>
    <w:rsid w:val="00E369DA"/>
    <w:rsid w:val="00E36D49"/>
    <w:rsid w:val="00E36D81"/>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572"/>
    <w:rsid w:val="00E5073A"/>
    <w:rsid w:val="00E5084E"/>
    <w:rsid w:val="00E50BC9"/>
    <w:rsid w:val="00E50FF1"/>
    <w:rsid w:val="00E5103B"/>
    <w:rsid w:val="00E51A8F"/>
    <w:rsid w:val="00E51F33"/>
    <w:rsid w:val="00E52032"/>
    <w:rsid w:val="00E521F2"/>
    <w:rsid w:val="00E53156"/>
    <w:rsid w:val="00E533C0"/>
    <w:rsid w:val="00E538ED"/>
    <w:rsid w:val="00E5394F"/>
    <w:rsid w:val="00E53FED"/>
    <w:rsid w:val="00E540B7"/>
    <w:rsid w:val="00E54477"/>
    <w:rsid w:val="00E5526B"/>
    <w:rsid w:val="00E55485"/>
    <w:rsid w:val="00E554FB"/>
    <w:rsid w:val="00E55A2F"/>
    <w:rsid w:val="00E55ACE"/>
    <w:rsid w:val="00E55B8B"/>
    <w:rsid w:val="00E55C38"/>
    <w:rsid w:val="00E56954"/>
    <w:rsid w:val="00E56C27"/>
    <w:rsid w:val="00E56E69"/>
    <w:rsid w:val="00E56F7C"/>
    <w:rsid w:val="00E572B1"/>
    <w:rsid w:val="00E5740D"/>
    <w:rsid w:val="00E575D3"/>
    <w:rsid w:val="00E57ECE"/>
    <w:rsid w:val="00E60279"/>
    <w:rsid w:val="00E6119B"/>
    <w:rsid w:val="00E613DB"/>
    <w:rsid w:val="00E61650"/>
    <w:rsid w:val="00E622A5"/>
    <w:rsid w:val="00E62ACD"/>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8A8"/>
    <w:rsid w:val="00E73DF9"/>
    <w:rsid w:val="00E7405E"/>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2B4"/>
    <w:rsid w:val="00E8341E"/>
    <w:rsid w:val="00E836FA"/>
    <w:rsid w:val="00E840D7"/>
    <w:rsid w:val="00E847CA"/>
    <w:rsid w:val="00E84AF1"/>
    <w:rsid w:val="00E85179"/>
    <w:rsid w:val="00E853EE"/>
    <w:rsid w:val="00E86852"/>
    <w:rsid w:val="00E86CC3"/>
    <w:rsid w:val="00E86D9B"/>
    <w:rsid w:val="00E86F96"/>
    <w:rsid w:val="00E87279"/>
    <w:rsid w:val="00E8739A"/>
    <w:rsid w:val="00E87DE3"/>
    <w:rsid w:val="00E900CE"/>
    <w:rsid w:val="00E90488"/>
    <w:rsid w:val="00E907BE"/>
    <w:rsid w:val="00E90D75"/>
    <w:rsid w:val="00E911B7"/>
    <w:rsid w:val="00E91EAE"/>
    <w:rsid w:val="00E92482"/>
    <w:rsid w:val="00E927CF"/>
    <w:rsid w:val="00E92A2D"/>
    <w:rsid w:val="00E9354C"/>
    <w:rsid w:val="00E9383A"/>
    <w:rsid w:val="00E93C7D"/>
    <w:rsid w:val="00E93D39"/>
    <w:rsid w:val="00E94353"/>
    <w:rsid w:val="00E945AA"/>
    <w:rsid w:val="00E94AF4"/>
    <w:rsid w:val="00E94B31"/>
    <w:rsid w:val="00E94DCA"/>
    <w:rsid w:val="00E955BD"/>
    <w:rsid w:val="00E95A9F"/>
    <w:rsid w:val="00E95B5E"/>
    <w:rsid w:val="00E965EE"/>
    <w:rsid w:val="00E96E4C"/>
    <w:rsid w:val="00E97529"/>
    <w:rsid w:val="00E97F4A"/>
    <w:rsid w:val="00E97FC0"/>
    <w:rsid w:val="00EA002F"/>
    <w:rsid w:val="00EA00BD"/>
    <w:rsid w:val="00EA0459"/>
    <w:rsid w:val="00EA04FB"/>
    <w:rsid w:val="00EA09BF"/>
    <w:rsid w:val="00EA09DD"/>
    <w:rsid w:val="00EA0BE8"/>
    <w:rsid w:val="00EA0C99"/>
    <w:rsid w:val="00EA100E"/>
    <w:rsid w:val="00EA11E6"/>
    <w:rsid w:val="00EA1587"/>
    <w:rsid w:val="00EA1A1D"/>
    <w:rsid w:val="00EA216D"/>
    <w:rsid w:val="00EA27CC"/>
    <w:rsid w:val="00EA2BE7"/>
    <w:rsid w:val="00EA330D"/>
    <w:rsid w:val="00EA37A6"/>
    <w:rsid w:val="00EA37F5"/>
    <w:rsid w:val="00EA3957"/>
    <w:rsid w:val="00EA3C65"/>
    <w:rsid w:val="00EA3D40"/>
    <w:rsid w:val="00EA3EB9"/>
    <w:rsid w:val="00EA3ED8"/>
    <w:rsid w:val="00EA4707"/>
    <w:rsid w:val="00EA4CB8"/>
    <w:rsid w:val="00EA4D23"/>
    <w:rsid w:val="00EA4EBD"/>
    <w:rsid w:val="00EA57FB"/>
    <w:rsid w:val="00EA592C"/>
    <w:rsid w:val="00EA5D2B"/>
    <w:rsid w:val="00EA5DC6"/>
    <w:rsid w:val="00EA5EA8"/>
    <w:rsid w:val="00EA61D8"/>
    <w:rsid w:val="00EA61F9"/>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4F10"/>
    <w:rsid w:val="00EB4F31"/>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570"/>
    <w:rsid w:val="00EC3F60"/>
    <w:rsid w:val="00EC4569"/>
    <w:rsid w:val="00EC4BDB"/>
    <w:rsid w:val="00EC4C51"/>
    <w:rsid w:val="00EC5388"/>
    <w:rsid w:val="00EC5498"/>
    <w:rsid w:val="00EC593D"/>
    <w:rsid w:val="00EC5C2A"/>
    <w:rsid w:val="00EC5C6C"/>
    <w:rsid w:val="00EC5C98"/>
    <w:rsid w:val="00EC6577"/>
    <w:rsid w:val="00EC6799"/>
    <w:rsid w:val="00EC6FBF"/>
    <w:rsid w:val="00EC7816"/>
    <w:rsid w:val="00EC795A"/>
    <w:rsid w:val="00EC7CEF"/>
    <w:rsid w:val="00ED03C8"/>
    <w:rsid w:val="00ED0943"/>
    <w:rsid w:val="00ED14F6"/>
    <w:rsid w:val="00ED1B50"/>
    <w:rsid w:val="00ED1D79"/>
    <w:rsid w:val="00ED2832"/>
    <w:rsid w:val="00ED2ABC"/>
    <w:rsid w:val="00ED2B17"/>
    <w:rsid w:val="00ED34A9"/>
    <w:rsid w:val="00ED34C0"/>
    <w:rsid w:val="00ED39F8"/>
    <w:rsid w:val="00ED3C74"/>
    <w:rsid w:val="00ED3F2B"/>
    <w:rsid w:val="00ED49EF"/>
    <w:rsid w:val="00ED4A35"/>
    <w:rsid w:val="00ED53FB"/>
    <w:rsid w:val="00ED6066"/>
    <w:rsid w:val="00ED682D"/>
    <w:rsid w:val="00ED6A1B"/>
    <w:rsid w:val="00ED6B25"/>
    <w:rsid w:val="00EE0111"/>
    <w:rsid w:val="00EE0832"/>
    <w:rsid w:val="00EE0B0C"/>
    <w:rsid w:val="00EE0F08"/>
    <w:rsid w:val="00EE1752"/>
    <w:rsid w:val="00EE182D"/>
    <w:rsid w:val="00EE19EE"/>
    <w:rsid w:val="00EE1D0D"/>
    <w:rsid w:val="00EE1D49"/>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0FC0"/>
    <w:rsid w:val="00EF1C64"/>
    <w:rsid w:val="00EF1D82"/>
    <w:rsid w:val="00EF2066"/>
    <w:rsid w:val="00EF2628"/>
    <w:rsid w:val="00EF2BCB"/>
    <w:rsid w:val="00EF2F55"/>
    <w:rsid w:val="00EF35DA"/>
    <w:rsid w:val="00EF3696"/>
    <w:rsid w:val="00EF3AF8"/>
    <w:rsid w:val="00EF414D"/>
    <w:rsid w:val="00EF41E0"/>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587"/>
    <w:rsid w:val="00EF7652"/>
    <w:rsid w:val="00EF7817"/>
    <w:rsid w:val="00EF7B0F"/>
    <w:rsid w:val="00F0027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5D51"/>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3E1"/>
    <w:rsid w:val="00F12B5C"/>
    <w:rsid w:val="00F12BFB"/>
    <w:rsid w:val="00F13168"/>
    <w:rsid w:val="00F1322F"/>
    <w:rsid w:val="00F13278"/>
    <w:rsid w:val="00F13F3C"/>
    <w:rsid w:val="00F13FF9"/>
    <w:rsid w:val="00F14793"/>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1BF"/>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249A"/>
    <w:rsid w:val="00F33BC6"/>
    <w:rsid w:val="00F33DDB"/>
    <w:rsid w:val="00F34603"/>
    <w:rsid w:val="00F34C2B"/>
    <w:rsid w:val="00F34F0B"/>
    <w:rsid w:val="00F34FD0"/>
    <w:rsid w:val="00F35307"/>
    <w:rsid w:val="00F35321"/>
    <w:rsid w:val="00F35371"/>
    <w:rsid w:val="00F358AC"/>
    <w:rsid w:val="00F36504"/>
    <w:rsid w:val="00F406EF"/>
    <w:rsid w:val="00F40C74"/>
    <w:rsid w:val="00F41178"/>
    <w:rsid w:val="00F41658"/>
    <w:rsid w:val="00F41875"/>
    <w:rsid w:val="00F41EF2"/>
    <w:rsid w:val="00F41F27"/>
    <w:rsid w:val="00F41F62"/>
    <w:rsid w:val="00F421E9"/>
    <w:rsid w:val="00F42952"/>
    <w:rsid w:val="00F42B9D"/>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030"/>
    <w:rsid w:val="00F5054B"/>
    <w:rsid w:val="00F5089A"/>
    <w:rsid w:val="00F51820"/>
    <w:rsid w:val="00F51A52"/>
    <w:rsid w:val="00F51BE5"/>
    <w:rsid w:val="00F5267E"/>
    <w:rsid w:val="00F53825"/>
    <w:rsid w:val="00F538F2"/>
    <w:rsid w:val="00F5410A"/>
    <w:rsid w:val="00F54938"/>
    <w:rsid w:val="00F54DFD"/>
    <w:rsid w:val="00F54F85"/>
    <w:rsid w:val="00F550E2"/>
    <w:rsid w:val="00F55BE1"/>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C86"/>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AF8"/>
    <w:rsid w:val="00F85BD5"/>
    <w:rsid w:val="00F85DDA"/>
    <w:rsid w:val="00F864B6"/>
    <w:rsid w:val="00F86A2B"/>
    <w:rsid w:val="00F86CC8"/>
    <w:rsid w:val="00F86DFA"/>
    <w:rsid w:val="00F87338"/>
    <w:rsid w:val="00F87512"/>
    <w:rsid w:val="00F877F0"/>
    <w:rsid w:val="00F87915"/>
    <w:rsid w:val="00F9051D"/>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512"/>
    <w:rsid w:val="00F95657"/>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39D"/>
    <w:rsid w:val="00FA1843"/>
    <w:rsid w:val="00FA2BBC"/>
    <w:rsid w:val="00FA2E42"/>
    <w:rsid w:val="00FA2E79"/>
    <w:rsid w:val="00FA39A5"/>
    <w:rsid w:val="00FA3CE1"/>
    <w:rsid w:val="00FA3F95"/>
    <w:rsid w:val="00FA4B20"/>
    <w:rsid w:val="00FA4BF9"/>
    <w:rsid w:val="00FA5082"/>
    <w:rsid w:val="00FA5AC1"/>
    <w:rsid w:val="00FA5BE8"/>
    <w:rsid w:val="00FA5EF3"/>
    <w:rsid w:val="00FA5FD7"/>
    <w:rsid w:val="00FA62C1"/>
    <w:rsid w:val="00FA640A"/>
    <w:rsid w:val="00FA6979"/>
    <w:rsid w:val="00FA6F58"/>
    <w:rsid w:val="00FA74FC"/>
    <w:rsid w:val="00FA7852"/>
    <w:rsid w:val="00FA7B07"/>
    <w:rsid w:val="00FB062E"/>
    <w:rsid w:val="00FB082D"/>
    <w:rsid w:val="00FB16C6"/>
    <w:rsid w:val="00FB1F93"/>
    <w:rsid w:val="00FB212B"/>
    <w:rsid w:val="00FB26F5"/>
    <w:rsid w:val="00FB2A78"/>
    <w:rsid w:val="00FB2DAB"/>
    <w:rsid w:val="00FB321F"/>
    <w:rsid w:val="00FB33D8"/>
    <w:rsid w:val="00FB3771"/>
    <w:rsid w:val="00FB38DD"/>
    <w:rsid w:val="00FB3C92"/>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21D9"/>
    <w:rsid w:val="00FC25FC"/>
    <w:rsid w:val="00FC2706"/>
    <w:rsid w:val="00FC275A"/>
    <w:rsid w:val="00FC2858"/>
    <w:rsid w:val="00FC2D4A"/>
    <w:rsid w:val="00FC2EC9"/>
    <w:rsid w:val="00FC31BD"/>
    <w:rsid w:val="00FC33FD"/>
    <w:rsid w:val="00FC3721"/>
    <w:rsid w:val="00FC3C85"/>
    <w:rsid w:val="00FC41B7"/>
    <w:rsid w:val="00FC42F8"/>
    <w:rsid w:val="00FC4322"/>
    <w:rsid w:val="00FC44C9"/>
    <w:rsid w:val="00FC4921"/>
    <w:rsid w:val="00FC4C02"/>
    <w:rsid w:val="00FC4DC2"/>
    <w:rsid w:val="00FC5128"/>
    <w:rsid w:val="00FC5A9D"/>
    <w:rsid w:val="00FC62AE"/>
    <w:rsid w:val="00FC6468"/>
    <w:rsid w:val="00FC68F8"/>
    <w:rsid w:val="00FC723A"/>
    <w:rsid w:val="00FD00B0"/>
    <w:rsid w:val="00FD0603"/>
    <w:rsid w:val="00FD0CF4"/>
    <w:rsid w:val="00FD1AB7"/>
    <w:rsid w:val="00FD1ECF"/>
    <w:rsid w:val="00FD1F0E"/>
    <w:rsid w:val="00FD2207"/>
    <w:rsid w:val="00FD2560"/>
    <w:rsid w:val="00FD2701"/>
    <w:rsid w:val="00FD278C"/>
    <w:rsid w:val="00FD2BDF"/>
    <w:rsid w:val="00FD35E9"/>
    <w:rsid w:val="00FD3EF2"/>
    <w:rsid w:val="00FD432E"/>
    <w:rsid w:val="00FD5234"/>
    <w:rsid w:val="00FD5A49"/>
    <w:rsid w:val="00FD5B36"/>
    <w:rsid w:val="00FD609C"/>
    <w:rsid w:val="00FD60E9"/>
    <w:rsid w:val="00FD6620"/>
    <w:rsid w:val="00FD74A7"/>
    <w:rsid w:val="00FD7BC6"/>
    <w:rsid w:val="00FD7D7C"/>
    <w:rsid w:val="00FD7E98"/>
    <w:rsid w:val="00FE024C"/>
    <w:rsid w:val="00FE07E4"/>
    <w:rsid w:val="00FE08C9"/>
    <w:rsid w:val="00FE0EAA"/>
    <w:rsid w:val="00FE156B"/>
    <w:rsid w:val="00FE1607"/>
    <w:rsid w:val="00FE1FAE"/>
    <w:rsid w:val="00FE228B"/>
    <w:rsid w:val="00FE2536"/>
    <w:rsid w:val="00FE2865"/>
    <w:rsid w:val="00FE343F"/>
    <w:rsid w:val="00FE3D56"/>
    <w:rsid w:val="00FE4103"/>
    <w:rsid w:val="00FE41F1"/>
    <w:rsid w:val="00FE44B0"/>
    <w:rsid w:val="00FE46AF"/>
    <w:rsid w:val="00FE4FFC"/>
    <w:rsid w:val="00FE5983"/>
    <w:rsid w:val="00FE5B66"/>
    <w:rsid w:val="00FE5FF4"/>
    <w:rsid w:val="00FE63B8"/>
    <w:rsid w:val="00FE6689"/>
    <w:rsid w:val="00FE69AF"/>
    <w:rsid w:val="00FE7016"/>
    <w:rsid w:val="00FE7044"/>
    <w:rsid w:val="00FE723A"/>
    <w:rsid w:val="00FE77D1"/>
    <w:rsid w:val="00FE7987"/>
    <w:rsid w:val="00FF01C9"/>
    <w:rsid w:val="00FF01D7"/>
    <w:rsid w:val="00FF07EA"/>
    <w:rsid w:val="00FF0C6D"/>
    <w:rsid w:val="00FF104B"/>
    <w:rsid w:val="00FF10CF"/>
    <w:rsid w:val="00FF1252"/>
    <w:rsid w:val="00FF1E4C"/>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4B"/>
    <w:rsid w:val="00FF3D23"/>
    <w:rsid w:val="00FF3F1E"/>
    <w:rsid w:val="00FF43B1"/>
    <w:rsid w:val="00FF4932"/>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FB73B061-4D35-4D2A-87A1-D7D43C048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574"/>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656689339">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59796087">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mailto:vo.sep@minv.sk" TargetMode="External"/><Relationship Id="rId26" Type="http://schemas.openxmlformats.org/officeDocument/2006/relationships/hyperlink" Target="mailto:zakazkycko@vlada.gov.sk" TargetMode="External"/><Relationship Id="rId3" Type="http://schemas.openxmlformats.org/officeDocument/2006/relationships/customXml" Target="../customXml/item3.xml"/><Relationship Id="rId21" Type="http://schemas.openxmlformats.org/officeDocument/2006/relationships/hyperlink" Target="https://www.slov-lex.sk/pravne-predpisy/SK/ZZ/2015/343/20190101"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hyperlink" Target="http://www.partnerskadohoda.gov.sk" TargetMode="External"/><Relationship Id="rId25" Type="http://schemas.openxmlformats.org/officeDocument/2006/relationships/hyperlink" Target="mailto:vo.sep@minv.sk"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zbierka.sk/sk/predpisy/401-2012-z-z.p-34960.pdf" TargetMode="External"/><Relationship Id="rId20" Type="http://schemas.openxmlformats.org/officeDocument/2006/relationships/hyperlink" Target="http://www.minv.sk/?usmernenia-riadiaceho-organu" TargetMode="External"/><Relationship Id="rId29" Type="http://schemas.openxmlformats.org/officeDocument/2006/relationships/hyperlink" Target="http://www.orsr.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vo.sep@minv.sk"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employment.gov.sk/filemanager/opatrenie-248_2012zz.pdf" TargetMode="External"/><Relationship Id="rId23" Type="http://schemas.openxmlformats.org/officeDocument/2006/relationships/hyperlink" Target="https://www.slov-lex.sk/pravne-predpisy/SK/ZZ/2015/343/20190101" TargetMode="External"/><Relationship Id="rId28" Type="http://schemas.openxmlformats.org/officeDocument/2006/relationships/hyperlink" Target="http://www.uvo.gov.sk" TargetMode="External"/><Relationship Id="rId10" Type="http://schemas.openxmlformats.org/officeDocument/2006/relationships/endnotes" Target="endnotes.xml"/><Relationship Id="rId19" Type="http://schemas.openxmlformats.org/officeDocument/2006/relationships/hyperlink" Target="mailto:vo.sep@minv.sk" TargetMode="External"/><Relationship Id="rId31" Type="http://schemas.openxmlformats.org/officeDocument/2006/relationships/hyperlink" Target="mailto:zakazkycko@vlada.gov.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s://www.slov-lex.sk/pravne-predpisy/SK/ZZ/2015/343/20190101" TargetMode="External"/><Relationship Id="rId27" Type="http://schemas.openxmlformats.org/officeDocument/2006/relationships/hyperlink" Target="http://www.orsr.sk" TargetMode="External"/><Relationship Id="rId30" Type="http://schemas.openxmlformats.org/officeDocument/2006/relationships/hyperlink" Target="http://www.uvo.gov.sk"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3432015-z-z--51e.html" TargetMode="External"/><Relationship Id="rId2" Type="http://schemas.openxmlformats.org/officeDocument/2006/relationships/hyperlink" Target="http://www.uvo.gov.sk/legislativametodika-dohlad/metodicke-usmernenia/vseobecne-metodicke-usmernenia-zakon-c-252006-z-z--4bc.html" TargetMode="External"/><Relationship Id="rId1" Type="http://schemas.openxmlformats.org/officeDocument/2006/relationships/hyperlink" Target="https://ec.europa.eu/europeaid/sites/devco/files/perdiems-2017-03-17_en.pdf" TargetMode="External"/><Relationship Id="rId6" Type="http://schemas.openxmlformats.org/officeDocument/2006/relationships/hyperlink" Target="https://www.partnerskadohoda.gov.sk/metodicke-pokyny-cko-a-uv-sr/" TargetMode="External"/><Relationship Id="rId5" Type="http://schemas.openxmlformats.org/officeDocument/2006/relationships/hyperlink" Target="http://www.partnerskadohoda.gov.sk/metodicke-pokyny-cko/"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D95716-EE23-403D-AA66-FB0576B85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4.xml><?xml version="1.0" encoding="utf-8"?>
<ds:datastoreItem xmlns:ds="http://schemas.openxmlformats.org/officeDocument/2006/customXml" ds:itemID="{BD3A1282-ACFC-4C38-821E-2F46CD4F1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176</Pages>
  <Words>92304</Words>
  <Characters>526133</Characters>
  <Application>Microsoft Office Word</Application>
  <DocSecurity>0</DocSecurity>
  <Lines>4384</Lines>
  <Paragraphs>1234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617203</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Zuzana Hušeková</cp:lastModifiedBy>
  <cp:revision>3</cp:revision>
  <cp:lastPrinted>2019-12-13T08:09:00Z</cp:lastPrinted>
  <dcterms:created xsi:type="dcterms:W3CDTF">2020-05-28T08:43:00Z</dcterms:created>
  <dcterms:modified xsi:type="dcterms:W3CDTF">2020-05-28T08:46:00Z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