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D64F2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5E6B425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7D7A58" w:rsidRPr="00B2461A" w14:paraId="6C5A376D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9390AA6" w14:textId="77777777" w:rsidR="007D7A58" w:rsidRPr="00F45858" w:rsidRDefault="007D7A58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D7A58" w14:paraId="6A5B6CF7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5C0D487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04A2888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D7A58" w14:paraId="71054C2C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07031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B185F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7D7A58" w14:paraId="56DE33A0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3482B3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32ADF6B4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6025503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256F71F8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3F73FFB3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29C4CBF4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28428AD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731939A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1C605F97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7DD109D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7741BEE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067D655D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83FED70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0784A367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54C12121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13A6441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6C8E7BF2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3135D41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79168D2F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7133369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D7A58" w14:paraId="17E8563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020E1B5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87F93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1541307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62A4B8961AB14ACEA61D1545AB652C20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016ACB10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8FCDE4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5249835D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74023C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2A9015B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8A5A9C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ECAF0CE8DF5E40668EE1701DF1C2E14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6FB141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5EFF9A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0C9B6079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9415E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BDCCF0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0FF333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B0F30E7E1AB74C71966D023416D59A6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495D49A8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ADF891A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FD0B402" w14:textId="77777777" w:rsidR="007D7A58" w:rsidRDefault="007D7A58" w:rsidP="007D7A58"/>
    <w:p w14:paraId="0C91EDCC" w14:textId="77777777" w:rsidR="007D7A58" w:rsidRDefault="007D7A58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CBB228D" w14:textId="77777777" w:rsidTr="00491806">
        <w:trPr>
          <w:jc w:val="center"/>
        </w:trPr>
        <w:tc>
          <w:tcPr>
            <w:tcW w:w="580" w:type="dxa"/>
            <w:shd w:val="clear" w:color="auto" w:fill="B2A1C7" w:themeFill="accent4" w:themeFillTint="99"/>
            <w:vAlign w:val="center"/>
          </w:tcPr>
          <w:p w14:paraId="6D6B17B2" w14:textId="77777777" w:rsidR="00E41960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765" w:type="dxa"/>
            <w:shd w:val="clear" w:color="auto" w:fill="B2A1C7" w:themeFill="accent4" w:themeFillTint="99"/>
            <w:vAlign w:val="center"/>
          </w:tcPr>
          <w:p w14:paraId="4078F94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28" w:type="dxa"/>
            <w:shd w:val="clear" w:color="auto" w:fill="B2A1C7" w:themeFill="accent4" w:themeFillTint="99"/>
            <w:vAlign w:val="center"/>
          </w:tcPr>
          <w:p w14:paraId="7BFF1A8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021" w:type="dxa"/>
            <w:shd w:val="clear" w:color="auto" w:fill="B2A1C7" w:themeFill="accent4" w:themeFillTint="99"/>
            <w:vAlign w:val="center"/>
          </w:tcPr>
          <w:p w14:paraId="04A9F78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788BB8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413" w:type="dxa"/>
            <w:shd w:val="clear" w:color="auto" w:fill="B2A1C7" w:themeFill="accent4" w:themeFillTint="99"/>
            <w:vAlign w:val="center"/>
          </w:tcPr>
          <w:p w14:paraId="238FBFB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7D241F67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80" w:type="dxa"/>
            <w:vAlign w:val="center"/>
          </w:tcPr>
          <w:p w14:paraId="12296F37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65" w:type="dxa"/>
            <w:vAlign w:val="center"/>
          </w:tcPr>
          <w:p w14:paraId="5A9C4B5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28" w:type="dxa"/>
            <w:vAlign w:val="center"/>
          </w:tcPr>
          <w:p w14:paraId="3903824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56A9BBA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891CC8A" w14:textId="77777777" w:rsidR="0059399A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07EE7BCE34574679A46A3FA82ED7916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C60AB2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934CB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04F2D5E3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040AE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50D0B55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80" w:type="dxa"/>
            <w:vAlign w:val="center"/>
          </w:tcPr>
          <w:p w14:paraId="6DD5B59D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65" w:type="dxa"/>
            <w:vAlign w:val="center"/>
          </w:tcPr>
          <w:p w14:paraId="3AA54A56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28" w:type="dxa"/>
            <w:vAlign w:val="center"/>
          </w:tcPr>
          <w:p w14:paraId="72219A4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0E28C295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BD7C82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C5E71C7" w14:textId="77777777" w:rsidR="0059399A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556168007"/>
                <w:placeholder>
                  <w:docPart w:val="99B65BB9567F4DFEB5AD25576F87E827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E3F9E0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99D8DD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57462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4B2AFFD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BA695E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9FC7CA4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80" w:type="dxa"/>
            <w:vAlign w:val="center"/>
          </w:tcPr>
          <w:p w14:paraId="71CA04A6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65" w:type="dxa"/>
            <w:vAlign w:val="center"/>
          </w:tcPr>
          <w:p w14:paraId="6E215507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28" w:type="dxa"/>
            <w:vAlign w:val="center"/>
          </w:tcPr>
          <w:p w14:paraId="0FC7F025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1021" w:type="dxa"/>
            <w:vAlign w:val="center"/>
          </w:tcPr>
          <w:p w14:paraId="04548600" w14:textId="77777777" w:rsidR="0059399A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39235952"/>
                <w:placeholder>
                  <w:docPart w:val="30C31F68BA8E4199BD02DFD9BE268BCD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39A55736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170F88B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29C0F7D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80" w:type="dxa"/>
            <w:vAlign w:val="center"/>
          </w:tcPr>
          <w:p w14:paraId="76468733" w14:textId="77777777" w:rsidR="0059399A" w:rsidRPr="0059399A" w:rsidRDefault="00EC3E39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ABDB7C0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65" w:type="dxa"/>
            <w:vAlign w:val="center"/>
          </w:tcPr>
          <w:p w14:paraId="2B3EFCEB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28" w:type="dxa"/>
            <w:vAlign w:val="center"/>
          </w:tcPr>
          <w:p w14:paraId="2A7997BE" w14:textId="76762562" w:rsidR="0059399A" w:rsidRPr="0059399A" w:rsidRDefault="00EC3E3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 w:rsidR="007D7A5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021" w:type="dxa"/>
            <w:vAlign w:val="center"/>
          </w:tcPr>
          <w:p w14:paraId="15BF1BBC" w14:textId="77777777" w:rsidR="0059399A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001394931"/>
                <w:placeholder>
                  <w:docPart w:val="B4CCD6A8CBFF4A0EB2C72E1F1CE38CCB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5F97A841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581E9EDA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AF113D3" w14:textId="16C1E3E3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58"/>
        <w:gridCol w:w="17"/>
        <w:gridCol w:w="12"/>
        <w:gridCol w:w="1302"/>
        <w:gridCol w:w="224"/>
        <w:gridCol w:w="139"/>
        <w:gridCol w:w="59"/>
        <w:gridCol w:w="1045"/>
        <w:gridCol w:w="206"/>
        <w:gridCol w:w="1240"/>
        <w:gridCol w:w="378"/>
        <w:gridCol w:w="2611"/>
      </w:tblGrid>
      <w:tr w:rsidR="007411DF" w:rsidRPr="00F45858" w14:paraId="6843C97F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D92773E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36F56D73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3"/>
            <w:shd w:val="clear" w:color="auto" w:fill="B2A1C7" w:themeFill="accent4" w:themeFillTint="99"/>
            <w:vAlign w:val="center"/>
          </w:tcPr>
          <w:p w14:paraId="0074AC26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4"/>
            <w:shd w:val="clear" w:color="auto" w:fill="B2A1C7" w:themeFill="accent4" w:themeFillTint="99"/>
            <w:vAlign w:val="center"/>
          </w:tcPr>
          <w:p w14:paraId="16FCD95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4"/>
            <w:shd w:val="clear" w:color="auto" w:fill="B2A1C7" w:themeFill="accent4" w:themeFillTint="99"/>
            <w:vAlign w:val="center"/>
          </w:tcPr>
          <w:p w14:paraId="7D2AA689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6E44A834" w14:textId="77777777" w:rsidTr="00491806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0B95E8C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10FD364" w14:textId="77777777" w:rsidR="00C861CB" w:rsidRPr="00F45858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3"/>
                <w:shd w:val="clear" w:color="auto" w:fill="auto"/>
                <w:vAlign w:val="center"/>
              </w:tcPr>
              <w:p w14:paraId="272D668A" w14:textId="77777777" w:rsidR="00C861CB" w:rsidRPr="00F45858" w:rsidRDefault="007411DF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4"/>
                <w:shd w:val="clear" w:color="auto" w:fill="auto"/>
                <w:vAlign w:val="center"/>
              </w:tcPr>
              <w:p w14:paraId="13C3935A" w14:textId="77777777" w:rsidR="00C861CB" w:rsidRPr="00F45858" w:rsidRDefault="00C861C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4"/>
            <w:shd w:val="clear" w:color="auto" w:fill="auto"/>
            <w:vAlign w:val="center"/>
          </w:tcPr>
          <w:p w14:paraId="50F8A7A8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347C7558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5AF5BA5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1FFB7C2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4"/>
            <w:shd w:val="clear" w:color="auto" w:fill="B2A1C7" w:themeFill="accent4" w:themeFillTint="99"/>
            <w:vAlign w:val="center"/>
          </w:tcPr>
          <w:p w14:paraId="0DD662A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7494220B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71EAFDB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gridSpan w:val="2"/>
            <w:shd w:val="clear" w:color="auto" w:fill="B2A1C7" w:themeFill="accent4" w:themeFillTint="99"/>
            <w:vAlign w:val="center"/>
          </w:tcPr>
          <w:p w14:paraId="5F149A9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2B8FD78A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25AE718F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3047447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3919F740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42F155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D516759" w14:textId="77777777" w:rsidR="007411DF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321424040"/>
                <w:placeholder>
                  <w:docPart w:val="EF08B3E1741B490B94A28A24D1CF5A83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6F6672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35E0D26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0CF4CE4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69B36B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0E6DC2AC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484C8BAB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B97045A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2B8EB362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1C8483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2B1E73A" w14:textId="77777777" w:rsidR="007411DF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495382702"/>
                <w:placeholder>
                  <w:docPart w:val="8B3F096C4BB043F9ABA39F81E6FA1DA8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1E0069A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10E0D287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BF94FC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752FE6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18BB58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3B5D0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3863FE3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23D1F922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494F4D1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ohľadom na časové, finančné a vecné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024E417B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0F32CD66" w14:textId="77777777" w:rsidR="007411DF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22675173"/>
                <w:placeholder>
                  <w:docPart w:val="F3DBF35EE3EC486F912D092597DE4991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2AFE810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gridSpan w:val="2"/>
            <w:vAlign w:val="center"/>
          </w:tcPr>
          <w:p w14:paraId="00A7974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799057AB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57F15FB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2025" w:type="dxa"/>
            <w:gridSpan w:val="3"/>
            <w:shd w:val="clear" w:color="auto" w:fill="B2A1C7" w:themeFill="accent4" w:themeFillTint="99"/>
            <w:vAlign w:val="center"/>
          </w:tcPr>
          <w:p w14:paraId="61F1813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2"/>
            <w:shd w:val="clear" w:color="auto" w:fill="B2A1C7" w:themeFill="accent4" w:themeFillTint="99"/>
            <w:vAlign w:val="center"/>
          </w:tcPr>
          <w:p w14:paraId="08F7DCE0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4"/>
            <w:shd w:val="clear" w:color="auto" w:fill="B2A1C7" w:themeFill="accent4" w:themeFillTint="99"/>
            <w:vAlign w:val="center"/>
          </w:tcPr>
          <w:p w14:paraId="27E13D71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3"/>
            <w:shd w:val="clear" w:color="auto" w:fill="B2A1C7" w:themeFill="accent4" w:themeFillTint="99"/>
            <w:vAlign w:val="center"/>
          </w:tcPr>
          <w:p w14:paraId="06FED72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62A33B8F" w14:textId="77777777" w:rsidTr="00491806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18021E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3"/>
            <w:shd w:val="clear" w:color="auto" w:fill="auto"/>
            <w:vAlign w:val="center"/>
          </w:tcPr>
          <w:p w14:paraId="1BA23CAB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2"/>
                <w:shd w:val="clear" w:color="auto" w:fill="auto"/>
                <w:vAlign w:val="center"/>
              </w:tcPr>
              <w:p w14:paraId="39FE2F1C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4"/>
                <w:shd w:val="clear" w:color="auto" w:fill="auto"/>
                <w:vAlign w:val="center"/>
              </w:tcPr>
              <w:p w14:paraId="6762077B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3"/>
            <w:shd w:val="clear" w:color="auto" w:fill="auto"/>
            <w:vAlign w:val="center"/>
          </w:tcPr>
          <w:p w14:paraId="36C5F05F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323973DD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2B30CEFE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0" w:type="dxa"/>
            <w:gridSpan w:val="2"/>
            <w:shd w:val="clear" w:color="auto" w:fill="B2A1C7" w:themeFill="accent4" w:themeFillTint="99"/>
            <w:vAlign w:val="center"/>
          </w:tcPr>
          <w:p w14:paraId="0A81AB4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5"/>
            <w:shd w:val="clear" w:color="auto" w:fill="B2A1C7" w:themeFill="accent4" w:themeFillTint="99"/>
            <w:vAlign w:val="center"/>
          </w:tcPr>
          <w:p w14:paraId="2B94CE2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gridSpan w:val="2"/>
            <w:shd w:val="clear" w:color="auto" w:fill="B2A1C7" w:themeFill="accent4" w:themeFillTint="99"/>
            <w:vAlign w:val="center"/>
          </w:tcPr>
          <w:p w14:paraId="06B5CF0B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gridSpan w:val="2"/>
            <w:shd w:val="clear" w:color="auto" w:fill="B2A1C7" w:themeFill="accent4" w:themeFillTint="99"/>
            <w:vAlign w:val="center"/>
          </w:tcPr>
          <w:p w14:paraId="07D48BCD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0003F0CC" w14:textId="77777777" w:rsidR="00B737E5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7AC33C3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11EB023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gridSpan w:val="2"/>
            <w:vAlign w:val="center"/>
          </w:tcPr>
          <w:p w14:paraId="715827F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5E02DB0B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2E9A0F7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4EF861" w14:textId="77777777" w:rsidR="008509C4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72176754"/>
                <w:placeholder>
                  <w:docPart w:val="F02B0B663E404FD196A101B22B8AE7D0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5B9B800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78B376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2D9405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386F073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5B78C2A5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2EEB403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gridSpan w:val="2"/>
            <w:vAlign w:val="center"/>
          </w:tcPr>
          <w:p w14:paraId="120C27A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775ABE35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6F3FF774" w14:textId="77777777" w:rsidR="008509C4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32313254"/>
                <w:placeholder>
                  <w:docPart w:val="DBFF212048E44EA1A05E55F026833CF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04051541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520D18AF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2D02250" w14:textId="0C8641FE" w:rsidR="008509C4" w:rsidRDefault="008509C4" w:rsidP="00892721">
      <w:pPr>
        <w:spacing w:after="0"/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3A4F85A2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CF15CF3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72879810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56E18A1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57B339A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02776AF9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0A239254" w14:textId="77777777" w:rsidTr="00491806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7C6740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335D97F8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289BC8C1" w14:textId="77777777" w:rsidR="008509C4" w:rsidRPr="00F45858" w:rsidRDefault="00DE7F5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B716EC6" w14:textId="77777777" w:rsidR="008509C4" w:rsidRPr="00F45858" w:rsidRDefault="008509C4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49B399E4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27C75AF9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1B15378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5ADBE9D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1A72012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43861E2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0B3F2F7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120D6AD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64C2CB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25F9B8C8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78329E9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48FA905F" w14:textId="77777777" w:rsidR="008509C4" w:rsidRPr="0059399A" w:rsidRDefault="00DE7F5B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81690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A7D7B6" w14:textId="77777777" w:rsidR="008509C4" w:rsidRPr="0059399A" w:rsidRDefault="002541E3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704895744"/>
                <w:placeholder>
                  <w:docPart w:val="B8B5D1448FC34D7AA71F9B4D63A17C9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C0B3F9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0693D2A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70055D7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DF36F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91604E0" w14:textId="62BE39FF" w:rsidR="008509C4" w:rsidRDefault="008509C4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F3C0534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0CC5E703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18652D32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5CA06EA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11C324C4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066629FB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382D0BFA" w14:textId="77777777" w:rsidTr="001F5F8E">
        <w:trPr>
          <w:jc w:val="center"/>
        </w:trPr>
        <w:tc>
          <w:tcPr>
            <w:tcW w:w="3103" w:type="dxa"/>
          </w:tcPr>
          <w:p w14:paraId="7C8394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5EEBB5E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13AEE8F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6166F5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33313609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01F2C44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0963B57B" w14:textId="77777777" w:rsidTr="001F5F8E">
        <w:trPr>
          <w:jc w:val="center"/>
        </w:trPr>
        <w:tc>
          <w:tcPr>
            <w:tcW w:w="9747" w:type="dxa"/>
            <w:gridSpan w:val="5"/>
          </w:tcPr>
          <w:p w14:paraId="08B7AC9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BE2675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5135E6C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4ACCBD22" w14:textId="77777777" w:rsidTr="001F5F8E">
        <w:trPr>
          <w:jc w:val="center"/>
        </w:trPr>
        <w:tc>
          <w:tcPr>
            <w:tcW w:w="9747" w:type="dxa"/>
            <w:gridSpan w:val="5"/>
          </w:tcPr>
          <w:p w14:paraId="57A407D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6D88E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B80A3E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1BE97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082781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DB98E5D" w14:textId="55D5FD2B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29779C7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C12AB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5E314" w14:textId="7D8BFB79" w:rsidR="00D8591E" w:rsidRPr="0059399A" w:rsidRDefault="00D8591E" w:rsidP="00717C62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455B0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A2F5F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A90003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666E5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4A0E8AFC" w14:textId="77777777" w:rsidTr="00DB07E0">
        <w:trPr>
          <w:trHeight w:val="41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DD71C97" w14:textId="03F22D52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07094F1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201B0CC" w14:textId="77777777" w:rsidTr="00DB07E0">
        <w:trPr>
          <w:trHeight w:val="1126"/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E62E75F" w14:textId="77777777" w:rsidR="00575446" w:rsidRPr="00575446" w:rsidRDefault="00575446" w:rsidP="005754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75446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13531C41" w14:textId="77777777" w:rsidR="00575446" w:rsidRPr="00575446" w:rsidRDefault="00575446" w:rsidP="005754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C2C4B8" w14:textId="7F40BBC7" w:rsidR="00D8591E" w:rsidRPr="0059399A" w:rsidRDefault="00575446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1530E6">
              <w:t xml:space="preserve"> </w:t>
            </w:r>
            <w:r w:rsidR="001530E6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1530E6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1530E6" w:rsidRPr="0022168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3B9F466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E82F97" w14:textId="067A49D2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77697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EAED05C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85C674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BF41AA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06937F0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337C1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A9FD2D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EC2D6DE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F93A8E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5108B3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3B9EAB9" w14:textId="37CEFEF1" w:rsidR="00D8591E" w:rsidRPr="0059399A" w:rsidRDefault="00D8591E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1282E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16</w:t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E6EA083" w14:textId="3351BA1C" w:rsidR="00D8591E" w:rsidRPr="0059399A" w:rsidRDefault="00575446" w:rsidP="001F5F8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543488F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6BAB89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44773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5F74C6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E76BDC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5C2E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6E1A31A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540FB7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0A44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C248BC1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93B0A5D" w14:textId="5C71692C" w:rsidR="00D8591E" w:rsidRPr="00575446" w:rsidRDefault="00D8591E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57544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Pr="00575446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097D9B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2AC288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1127369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BE24634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60BDC4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19BDBF8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352AEE3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908B1C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00DA6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6C2C4E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A4CF6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D97F8CD" w14:textId="62E6362A" w:rsidR="00D8591E" w:rsidRPr="0059399A" w:rsidRDefault="001530E6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0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2A30B99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0C1294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93B7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EEEF88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B410C5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D59B2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510A97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CDA07F4" w14:textId="77777777" w:rsidR="00D8591E" w:rsidRDefault="00D8591E">
      <w:pPr>
        <w:rPr>
          <w:rFonts w:ascii="Arial" w:hAnsi="Arial" w:cs="Arial"/>
          <w:sz w:val="19"/>
          <w:szCs w:val="19"/>
        </w:rPr>
      </w:pPr>
    </w:p>
    <w:p w14:paraId="136FF555" w14:textId="77777777" w:rsidR="0059399A" w:rsidRDefault="0059399A">
      <w:pPr>
        <w:rPr>
          <w:rFonts w:ascii="Arial" w:hAnsi="Arial" w:cs="Arial"/>
          <w:sz w:val="19"/>
          <w:szCs w:val="19"/>
        </w:rPr>
      </w:pPr>
    </w:p>
    <w:p w14:paraId="0365477A" w14:textId="3B4E910D" w:rsidR="007D7A58" w:rsidRDefault="007D7A58">
      <w:pPr>
        <w:rPr>
          <w:rFonts w:ascii="Arial" w:hAnsi="Arial" w:cs="Arial"/>
          <w:sz w:val="19"/>
          <w:szCs w:val="19"/>
        </w:rPr>
      </w:pPr>
    </w:p>
    <w:p w14:paraId="4B313F19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7FF0AC6C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0AFC791F" w14:textId="7C0A7CA5" w:rsidR="00A508AE" w:rsidDel="00434841" w:rsidRDefault="00A508AE">
      <w:pPr>
        <w:rPr>
          <w:del w:id="0" w:author="Zuzana Hušeková" w:date="2020-04-16T14:33:00Z"/>
          <w:rFonts w:ascii="Arial" w:hAnsi="Arial" w:cs="Arial"/>
          <w:sz w:val="19"/>
          <w:szCs w:val="19"/>
        </w:rPr>
      </w:pPr>
    </w:p>
    <w:p w14:paraId="099B1C38" w14:textId="4768A131" w:rsidR="00FB3A4F" w:rsidDel="00434841" w:rsidRDefault="00FB3A4F">
      <w:pPr>
        <w:rPr>
          <w:del w:id="1" w:author="Zuzana Hušeková" w:date="2020-04-16T14:33:00Z"/>
          <w:rFonts w:ascii="Arial" w:hAnsi="Arial" w:cs="Arial"/>
          <w:sz w:val="19"/>
          <w:szCs w:val="19"/>
        </w:rPr>
      </w:pPr>
    </w:p>
    <w:p w14:paraId="400CD588" w14:textId="77777777" w:rsidR="00FB3A4F" w:rsidDel="00434841" w:rsidRDefault="00FB3A4F">
      <w:pPr>
        <w:rPr>
          <w:del w:id="2" w:author="Zuzana Hušeková" w:date="2020-04-16T14:33:00Z"/>
          <w:rFonts w:ascii="Arial" w:hAnsi="Arial" w:cs="Arial"/>
          <w:sz w:val="19"/>
          <w:szCs w:val="19"/>
        </w:rPr>
      </w:pPr>
    </w:p>
    <w:p w14:paraId="4870BD7C" w14:textId="77777777" w:rsidR="00FB3A4F" w:rsidDel="00434841" w:rsidRDefault="00FB3A4F">
      <w:pPr>
        <w:rPr>
          <w:del w:id="3" w:author="Zuzana Hušeková" w:date="2020-04-16T14:33:00Z"/>
          <w:rFonts w:ascii="Arial" w:hAnsi="Arial" w:cs="Arial"/>
          <w:sz w:val="19"/>
          <w:szCs w:val="19"/>
        </w:rPr>
      </w:pPr>
    </w:p>
    <w:p w14:paraId="5497BED0" w14:textId="77777777" w:rsidR="00FB3A4F" w:rsidDel="00434841" w:rsidRDefault="00FB3A4F">
      <w:pPr>
        <w:rPr>
          <w:del w:id="4" w:author="Zuzana Hušeková" w:date="2020-04-16T14:33:00Z"/>
          <w:rFonts w:ascii="Arial" w:hAnsi="Arial" w:cs="Arial"/>
          <w:sz w:val="19"/>
          <w:szCs w:val="19"/>
        </w:rPr>
      </w:pPr>
    </w:p>
    <w:p w14:paraId="05A091EA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54FADC55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2CA11CD7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BDC25BE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A508AE" w:rsidRPr="00B2461A" w14:paraId="3E333F33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7A0C85D" w14:textId="77777777" w:rsidR="00A508AE" w:rsidRPr="00F45858" w:rsidRDefault="00A508AE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A508AE" w14:paraId="39349B44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F0C4FD5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265F831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A508AE" w14:paraId="01BDF8E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323542F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4057C218" w14:textId="59D61DB9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A508AE" w14:paraId="0DBF5AE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03464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48AC1C1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E0EAA26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01102080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62BB7F47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526C01C9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23A25391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56C9A6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0E57A85F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148D67D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0FD58B8F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6A8BB39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53E2F98F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458CD3DE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14:paraId="71DEC7B1" w14:textId="77777777" w:rsidTr="001317EE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52234FC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2FB93A00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6FF2D34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FC16C19" w14:textId="636F3B2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3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519F9332" w14:textId="46FEA27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</w:p>
        </w:tc>
      </w:tr>
      <w:tr w:rsidR="00FB3A4F" w14:paraId="4574767C" w14:textId="77777777" w:rsidTr="00DD0E2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A9FCC0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F633D21" w14:textId="720A2156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D2CD5E3" w14:textId="7FE81B4D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511808949"/>
            <w:placeholder>
              <w:docPart w:val="36E068063653443EB8E3CCE4EB8111D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FE2EB1E" w14:textId="535E8E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C16101A" w14:textId="07270B2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13E3B58F" w14:textId="77777777" w:rsidTr="00ED0B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FF24000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B8E0862" w14:textId="60BEC2E8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2E45CEA" w14:textId="1A4FFB3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</w:t>
            </w:r>
            <w:r w:rsidRPr="00E17400">
              <w:rPr>
                <w:rFonts w:ascii="Arial" w:hAnsi="Arial" w:cs="Arial"/>
                <w:sz w:val="19"/>
                <w:szCs w:val="19"/>
              </w:rPr>
              <w:lastRenderedPageBreak/>
              <w:t>a PO 2</w:t>
            </w:r>
          </w:p>
        </w:tc>
        <w:sdt>
          <w:sdtPr>
            <w:rPr>
              <w:b/>
            </w:rPr>
            <w:id w:val="-1493404816"/>
            <w:placeholder>
              <w:docPart w:val="505FD14E21494403AF444800B60A997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3D4AD53F" w14:textId="6D808E91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DCD3129" w14:textId="3C2D9F7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034A8C08" w14:textId="77777777" w:rsidTr="00AE37E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1B8FA41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0655825" w14:textId="1494FC9C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AF356AF" w14:textId="4190541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-637186381"/>
            <w:placeholder>
              <w:docPart w:val="B4D58D2816804C2B869E9AF02499F5F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6FD5B9B0" w14:textId="37122F4A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517035" w14:textId="3C71ABB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DEABC29" w14:textId="77777777" w:rsidR="00A508AE" w:rsidRDefault="00A508AE" w:rsidP="00A508AE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75"/>
        <w:gridCol w:w="213"/>
        <w:gridCol w:w="35"/>
        <w:gridCol w:w="17"/>
        <w:gridCol w:w="12"/>
        <w:gridCol w:w="1172"/>
        <w:gridCol w:w="130"/>
        <w:gridCol w:w="159"/>
        <w:gridCol w:w="65"/>
        <w:gridCol w:w="139"/>
        <w:gridCol w:w="59"/>
        <w:gridCol w:w="2500"/>
        <w:gridCol w:w="80"/>
        <w:gridCol w:w="32"/>
        <w:gridCol w:w="2811"/>
        <w:gridCol w:w="19"/>
        <w:gridCol w:w="53"/>
      </w:tblGrid>
      <w:tr w:rsidR="00A508AE" w:rsidRPr="00517659" w14:paraId="326A5EBF" w14:textId="77777777" w:rsidTr="009D3E7B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114166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75" w:type="dxa"/>
            <w:shd w:val="clear" w:color="auto" w:fill="B2A1C7" w:themeFill="accent4" w:themeFillTint="99"/>
            <w:vAlign w:val="center"/>
          </w:tcPr>
          <w:p w14:paraId="14F347E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38" w:type="dxa"/>
            <w:gridSpan w:val="7"/>
            <w:shd w:val="clear" w:color="auto" w:fill="B2A1C7" w:themeFill="accent4" w:themeFillTint="99"/>
            <w:vAlign w:val="center"/>
          </w:tcPr>
          <w:p w14:paraId="541A0EFB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58" w:type="dxa"/>
            <w:gridSpan w:val="9"/>
            <w:shd w:val="clear" w:color="auto" w:fill="B2A1C7" w:themeFill="accent4" w:themeFillTint="99"/>
            <w:vAlign w:val="center"/>
          </w:tcPr>
          <w:p w14:paraId="06BD9784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14:paraId="6B942A2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35C19D4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75" w:type="dxa"/>
            <w:vAlign w:val="center"/>
          </w:tcPr>
          <w:p w14:paraId="5FBB891A" w14:textId="2BDFF158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7"/>
            <w:vAlign w:val="center"/>
          </w:tcPr>
          <w:p w14:paraId="3887A242" w14:textId="78E5621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46688276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61C37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7535A56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E2130E5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75" w:type="dxa"/>
            <w:vAlign w:val="center"/>
          </w:tcPr>
          <w:p w14:paraId="02E66108" w14:textId="2BB3990B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38" w:type="dxa"/>
            <w:gridSpan w:val="7"/>
            <w:vAlign w:val="center"/>
          </w:tcPr>
          <w:p w14:paraId="5B252986" w14:textId="25A7C2E4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3BB6EDAC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C8B0DB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32E3E77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26189879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5" w:type="dxa"/>
            <w:vAlign w:val="center"/>
          </w:tcPr>
          <w:p w14:paraId="189E2B42" w14:textId="41F7DD5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38" w:type="dxa"/>
            <w:gridSpan w:val="7"/>
            <w:vAlign w:val="center"/>
          </w:tcPr>
          <w:p w14:paraId="06EE3987" w14:textId="6012368C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5758" w:type="dxa"/>
            <w:gridSpan w:val="9"/>
            <w:vAlign w:val="center"/>
          </w:tcPr>
          <w:p w14:paraId="7C21AC82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066D74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6C33C454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18FFAD46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5" w:type="dxa"/>
            <w:vAlign w:val="center"/>
          </w:tcPr>
          <w:p w14:paraId="23A7197E" w14:textId="2AA8D9F0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38" w:type="dxa"/>
            <w:gridSpan w:val="7"/>
            <w:vAlign w:val="center"/>
          </w:tcPr>
          <w:p w14:paraId="5C89C00D" w14:textId="3042366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5758" w:type="dxa"/>
            <w:gridSpan w:val="9"/>
            <w:vAlign w:val="center"/>
          </w:tcPr>
          <w:p w14:paraId="2B99A54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1F9680BF" w14:textId="77777777" w:rsidTr="004C205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45EB9DB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43" w:type="dxa"/>
            <w:gridSpan w:val="4"/>
            <w:shd w:val="clear" w:color="auto" w:fill="B2A1C7" w:themeFill="accent4" w:themeFillTint="99"/>
            <w:vAlign w:val="center"/>
          </w:tcPr>
          <w:p w14:paraId="010CDD54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31" w:type="dxa"/>
            <w:gridSpan w:val="4"/>
            <w:shd w:val="clear" w:color="auto" w:fill="B2A1C7" w:themeFill="accent4" w:themeFillTint="99"/>
            <w:vAlign w:val="center"/>
          </w:tcPr>
          <w:p w14:paraId="6593A007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922" w:type="dxa"/>
            <w:gridSpan w:val="5"/>
            <w:shd w:val="clear" w:color="auto" w:fill="B2A1C7" w:themeFill="accent4" w:themeFillTint="99"/>
            <w:vAlign w:val="center"/>
          </w:tcPr>
          <w:p w14:paraId="3F547ADE" w14:textId="379F987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923" w:type="dxa"/>
            <w:gridSpan w:val="3"/>
            <w:shd w:val="clear" w:color="auto" w:fill="B2A1C7" w:themeFill="accent4" w:themeFillTint="99"/>
            <w:vAlign w:val="center"/>
          </w:tcPr>
          <w:p w14:paraId="6B6F1571" w14:textId="62169C2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vertAlign w:val="superscript"/>
              </w:rPr>
              <w:t>23</w:t>
            </w:r>
          </w:p>
        </w:tc>
      </w:tr>
      <w:tr w:rsidR="00FB3A4F" w:rsidRPr="00F45858" w14:paraId="0CB9F755" w14:textId="77777777" w:rsidTr="009F275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6BD5DA0E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14:paraId="061B2D8C" w14:textId="003D442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13837219"/>
            <w:placeholder>
              <w:docPart w:val="E423EF9264CE40518B8FFDD92FBA4C6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4"/>
                <w:shd w:val="clear" w:color="auto" w:fill="auto"/>
                <w:vAlign w:val="center"/>
              </w:tcPr>
              <w:p w14:paraId="5BAEFB0C" w14:textId="20A04282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-223141945"/>
            <w:placeholder>
              <w:docPart w:val="E8517D48D5E94EFA8022FBE57314EBC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922" w:type="dxa"/>
                <w:gridSpan w:val="5"/>
                <w:shd w:val="clear" w:color="auto" w:fill="auto"/>
                <w:vAlign w:val="center"/>
              </w:tcPr>
              <w:p w14:paraId="04DE7E31" w14:textId="32B2371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923" w:type="dxa"/>
            <w:gridSpan w:val="3"/>
            <w:shd w:val="clear" w:color="auto" w:fill="auto"/>
            <w:vAlign w:val="center"/>
          </w:tcPr>
          <w:p w14:paraId="62E1D51F" w14:textId="6E8BD104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3D848A1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5522F0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4CE2ED6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677" w:type="dxa"/>
            <w:gridSpan w:val="6"/>
            <w:shd w:val="clear" w:color="auto" w:fill="B2A1C7" w:themeFill="accent4" w:themeFillTint="99"/>
            <w:vAlign w:val="center"/>
          </w:tcPr>
          <w:p w14:paraId="38BA0AF7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82" w:type="dxa"/>
            <w:gridSpan w:val="5"/>
            <w:shd w:val="clear" w:color="auto" w:fill="B2A1C7" w:themeFill="accent4" w:themeFillTint="99"/>
            <w:vAlign w:val="center"/>
          </w:tcPr>
          <w:p w14:paraId="54438650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2236AB6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20B1BAAB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0" w:type="dxa"/>
            <w:gridSpan w:val="5"/>
            <w:vAlign w:val="center"/>
          </w:tcPr>
          <w:p w14:paraId="5D52FBB3" w14:textId="0D77CE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8004220"/>
            <w:placeholder>
              <w:docPart w:val="64E11351FB4741D9852F2BDF18EB6FA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538EEA1A" w14:textId="776CFC1C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2CB7CCC0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D24100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572"/>
          <w:jc w:val="center"/>
        </w:trPr>
        <w:tc>
          <w:tcPr>
            <w:tcW w:w="556" w:type="dxa"/>
            <w:vAlign w:val="center"/>
          </w:tcPr>
          <w:p w14:paraId="265A7D7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0" w:type="dxa"/>
            <w:gridSpan w:val="5"/>
            <w:vAlign w:val="center"/>
          </w:tcPr>
          <w:p w14:paraId="788BF90C" w14:textId="5BC17A4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82761275"/>
            <w:placeholder>
              <w:docPart w:val="771287EFEDBF45349B625F0095AFA5E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2CDE31C1" w14:textId="080208F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3277E4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0A0E318A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650"/>
          <w:jc w:val="center"/>
        </w:trPr>
        <w:tc>
          <w:tcPr>
            <w:tcW w:w="556" w:type="dxa"/>
            <w:vAlign w:val="center"/>
          </w:tcPr>
          <w:p w14:paraId="6B86E8A0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0" w:type="dxa"/>
            <w:gridSpan w:val="5"/>
            <w:vAlign w:val="center"/>
          </w:tcPr>
          <w:p w14:paraId="3197427A" w14:textId="7721DE1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786505604"/>
            <w:placeholder>
              <w:docPart w:val="87DB3AC3CB7B494AB21078179DF3A25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12DE2202" w14:textId="0886D7D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ECB587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7BC0AB23" w14:textId="77777777" w:rsidTr="00914E41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D8F404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1972" w:type="dxa"/>
            <w:gridSpan w:val="6"/>
            <w:shd w:val="clear" w:color="auto" w:fill="B2A1C7" w:themeFill="accent4" w:themeFillTint="99"/>
            <w:vAlign w:val="center"/>
          </w:tcPr>
          <w:p w14:paraId="5BA249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6" w:type="dxa"/>
            <w:gridSpan w:val="4"/>
            <w:shd w:val="clear" w:color="auto" w:fill="B2A1C7" w:themeFill="accent4" w:themeFillTint="99"/>
            <w:vAlign w:val="center"/>
          </w:tcPr>
          <w:p w14:paraId="7BF6EF8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10" w:type="dxa"/>
            <w:gridSpan w:val="5"/>
            <w:shd w:val="clear" w:color="auto" w:fill="B2A1C7" w:themeFill="accent4" w:themeFillTint="99"/>
            <w:vAlign w:val="center"/>
          </w:tcPr>
          <w:p w14:paraId="3FDC4C8F" w14:textId="1B29A2C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1" w:type="dxa"/>
            <w:shd w:val="clear" w:color="auto" w:fill="B2A1C7" w:themeFill="accent4" w:themeFillTint="99"/>
            <w:vAlign w:val="center"/>
          </w:tcPr>
          <w:p w14:paraId="4B50F480" w14:textId="509C727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27A1D774" w14:textId="77777777" w:rsidTr="00707EC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972595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72" w:type="dxa"/>
            <w:gridSpan w:val="6"/>
            <w:shd w:val="clear" w:color="auto" w:fill="auto"/>
            <w:vAlign w:val="center"/>
          </w:tcPr>
          <w:p w14:paraId="22DA7A15" w14:textId="29B6EC93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53670677"/>
            <w:placeholder>
              <w:docPart w:val="951ADE0D186A4E9FA164CACD30DA13B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4"/>
                <w:shd w:val="clear" w:color="auto" w:fill="auto"/>
                <w:vAlign w:val="center"/>
              </w:tcPr>
              <w:p w14:paraId="328A4DCC" w14:textId="544BFB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-26416680"/>
            <w:placeholder>
              <w:docPart w:val="5D1C84265A2B4D43BC62E06B7C5CBE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0" w:type="dxa"/>
                <w:gridSpan w:val="5"/>
                <w:shd w:val="clear" w:color="auto" w:fill="auto"/>
                <w:vAlign w:val="center"/>
              </w:tcPr>
              <w:p w14:paraId="5A2D6B8F" w14:textId="33C8C3C0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1" w:type="dxa"/>
            <w:shd w:val="clear" w:color="auto" w:fill="auto"/>
            <w:vAlign w:val="center"/>
          </w:tcPr>
          <w:p w14:paraId="7ED76099" w14:textId="3B8AE2D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446FAAE3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06D339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703EE09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736" w:type="dxa"/>
            <w:gridSpan w:val="7"/>
            <w:shd w:val="clear" w:color="auto" w:fill="B2A1C7" w:themeFill="accent4" w:themeFillTint="99"/>
            <w:vAlign w:val="center"/>
          </w:tcPr>
          <w:p w14:paraId="373AB2AF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23" w:type="dxa"/>
            <w:gridSpan w:val="4"/>
            <w:shd w:val="clear" w:color="auto" w:fill="B2A1C7" w:themeFill="accent4" w:themeFillTint="99"/>
            <w:vAlign w:val="center"/>
          </w:tcPr>
          <w:p w14:paraId="61E5B578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4EA5F71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0AFBAEB2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0" w:type="dxa"/>
            <w:gridSpan w:val="5"/>
            <w:vAlign w:val="center"/>
          </w:tcPr>
          <w:p w14:paraId="7469892D" w14:textId="1BAAF6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478183571"/>
            <w:placeholder>
              <w:docPart w:val="B29513C98D2B4DD2BFFC1A121E53F08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0FC06B20" w14:textId="16A26423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3DA7421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DF4E61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50053D2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0" w:type="dxa"/>
            <w:gridSpan w:val="5"/>
            <w:vAlign w:val="center"/>
          </w:tcPr>
          <w:p w14:paraId="74077DB8" w14:textId="4B22C6C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77383271"/>
            <w:placeholder>
              <w:docPart w:val="892855B57FBE40DEA8AD4016885B1AA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5E6EEE68" w14:textId="0D223C5A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0BD01A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68C25E8A" w14:textId="77777777" w:rsidTr="00A41C4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72AEC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54CC1B8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473" w:type="dxa"/>
            <w:gridSpan w:val="4"/>
            <w:shd w:val="clear" w:color="auto" w:fill="B2A1C7" w:themeFill="accent4" w:themeFillTint="99"/>
            <w:vAlign w:val="center"/>
          </w:tcPr>
          <w:p w14:paraId="3549628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43" w:type="dxa"/>
            <w:gridSpan w:val="5"/>
            <w:shd w:val="clear" w:color="auto" w:fill="B2A1C7" w:themeFill="accent4" w:themeFillTint="99"/>
            <w:vAlign w:val="center"/>
          </w:tcPr>
          <w:p w14:paraId="7DDD7976" w14:textId="423889F6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7"/>
            </w:r>
          </w:p>
        </w:tc>
        <w:tc>
          <w:tcPr>
            <w:tcW w:w="2843" w:type="dxa"/>
            <w:gridSpan w:val="2"/>
            <w:shd w:val="clear" w:color="auto" w:fill="B2A1C7" w:themeFill="accent4" w:themeFillTint="99"/>
            <w:vAlign w:val="center"/>
          </w:tcPr>
          <w:p w14:paraId="5B550C36" w14:textId="54AD314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5FB92D10" w14:textId="77777777" w:rsidTr="006F10C3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03B1B5B2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0" w:type="dxa"/>
            <w:gridSpan w:val="5"/>
            <w:shd w:val="clear" w:color="auto" w:fill="auto"/>
            <w:vAlign w:val="center"/>
          </w:tcPr>
          <w:p w14:paraId="53940DCF" w14:textId="1CCFD6DB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21206100"/>
            <w:placeholder>
              <w:docPart w:val="8884895B731846878B9C6901407D43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4"/>
                <w:shd w:val="clear" w:color="auto" w:fill="auto"/>
                <w:vAlign w:val="center"/>
              </w:tcPr>
              <w:p w14:paraId="71E2951D" w14:textId="6E2699F7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2A668B35E14F466E964BE7B4060426B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43" w:type="dxa"/>
                <w:gridSpan w:val="5"/>
                <w:shd w:val="clear" w:color="auto" w:fill="auto"/>
                <w:vAlign w:val="center"/>
              </w:tcPr>
              <w:p w14:paraId="1EAAE9D3" w14:textId="6AD704F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43" w:type="dxa"/>
            <w:gridSpan w:val="2"/>
            <w:shd w:val="clear" w:color="auto" w:fill="auto"/>
            <w:vAlign w:val="center"/>
          </w:tcPr>
          <w:p w14:paraId="1C7F6E5A" w14:textId="53C744E5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1674A72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E02ABC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08" w:type="dxa"/>
            <w:gridSpan w:val="3"/>
            <w:shd w:val="clear" w:color="auto" w:fill="B2A1C7" w:themeFill="accent4" w:themeFillTint="99"/>
            <w:vAlign w:val="center"/>
          </w:tcPr>
          <w:p w14:paraId="27840F5D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5" w:type="dxa"/>
            <w:gridSpan w:val="6"/>
            <w:shd w:val="clear" w:color="auto" w:fill="B2A1C7" w:themeFill="accent4" w:themeFillTint="99"/>
            <w:vAlign w:val="center"/>
          </w:tcPr>
          <w:p w14:paraId="104E2D1E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686" w:type="dxa"/>
            <w:gridSpan w:val="7"/>
            <w:shd w:val="clear" w:color="auto" w:fill="B2A1C7" w:themeFill="accent4" w:themeFillTint="99"/>
            <w:vAlign w:val="center"/>
          </w:tcPr>
          <w:p w14:paraId="2225929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13669352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143C90C1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8" w:type="dxa"/>
            <w:gridSpan w:val="3"/>
            <w:vAlign w:val="center"/>
          </w:tcPr>
          <w:p w14:paraId="728A07F0" w14:textId="42F50FBD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33375293"/>
            <w:placeholder>
              <w:docPart w:val="48A8B937D6EE4CC38D1ECF097EEE4E7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6"/>
                <w:vAlign w:val="center"/>
              </w:tcPr>
              <w:p w14:paraId="345F7B7F" w14:textId="1B4F9D28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86" w:type="dxa"/>
            <w:gridSpan w:val="7"/>
            <w:vAlign w:val="center"/>
          </w:tcPr>
          <w:p w14:paraId="4E1193F9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FC2E898" w14:textId="77777777" w:rsidTr="009D3E7B">
        <w:trPr>
          <w:gridAfter w:val="1"/>
          <w:wAfter w:w="53" w:type="dxa"/>
          <w:jc w:val="center"/>
        </w:trPr>
        <w:tc>
          <w:tcPr>
            <w:tcW w:w="9694" w:type="dxa"/>
            <w:gridSpan w:val="18"/>
            <w:shd w:val="clear" w:color="auto" w:fill="B2A1C7" w:themeFill="accent4" w:themeFillTint="99"/>
          </w:tcPr>
          <w:p w14:paraId="612E7ECA" w14:textId="21852619" w:rsidR="00A508AE" w:rsidRPr="0059399A" w:rsidRDefault="00D81B7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A508AE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8"/>
            </w:r>
            <w:r w:rsidR="00A508AE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A508AE" w:rsidRPr="0059399A" w14:paraId="5DFD38B5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51904F20" w14:textId="77777777" w:rsidR="00434841" w:rsidRDefault="00434841" w:rsidP="00434841">
            <w:pPr>
              <w:rPr>
                <w:ins w:id="5" w:author="Zuzana Hušeková" w:date="2020-04-16T14:34:00Z"/>
                <w:rFonts w:ascii="Arial" w:hAnsi="Arial" w:cs="Arial"/>
                <w:sz w:val="19"/>
                <w:szCs w:val="19"/>
              </w:rPr>
            </w:pPr>
            <w:ins w:id="6" w:author="Zuzana Hušeková" w:date="2020-04-16T14:34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Príspevok navrhovaného projektu k cieľom a výsledkom OP a PO? Individuálny názor odborného hodnotiteľa na celkovú kvalitu časti 1. Príspevok navrhovaného projektu k cieľom a výsledkom OP a PO:</w:t>
              </w:r>
            </w:ins>
          </w:p>
          <w:p w14:paraId="0361E790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34841" w:rsidRPr="0059399A" w14:paraId="7228AD85" w14:textId="77777777" w:rsidTr="009D3E7B">
        <w:trPr>
          <w:gridAfter w:val="1"/>
          <w:wAfter w:w="53" w:type="dxa"/>
          <w:trHeight w:val="1492"/>
          <w:jc w:val="center"/>
          <w:ins w:id="7" w:author="Zuzana Hušeková" w:date="2020-04-16T14:34:00Z"/>
        </w:trPr>
        <w:tc>
          <w:tcPr>
            <w:tcW w:w="9694" w:type="dxa"/>
            <w:gridSpan w:val="18"/>
          </w:tcPr>
          <w:p w14:paraId="181ED6F2" w14:textId="14705DF3" w:rsidR="00434841" w:rsidRDefault="00434841" w:rsidP="00434841">
            <w:pPr>
              <w:rPr>
                <w:ins w:id="8" w:author="Zuzana Hušeková" w:date="2020-04-16T14:34:00Z"/>
                <w:rFonts w:ascii="Arial" w:hAnsi="Arial" w:cs="Arial"/>
                <w:sz w:val="19"/>
                <w:szCs w:val="19"/>
              </w:rPr>
            </w:pPr>
            <w:ins w:id="9" w:author="Zuzana Hušeková" w:date="2020-04-16T14:34:00Z">
              <w:r w:rsidRPr="006B19A1">
                <w:rPr>
                  <w:rFonts w:ascii="Arial" w:hAnsi="Arial" w:cs="Arial"/>
                  <w:sz w:val="19"/>
                  <w:szCs w:val="19"/>
                </w:rPr>
                <w:lastRenderedPageBreak/>
                <w:t>Sú naplnené všetky podmienky hodnotenej oblasti Navrhovaný spôsob realizácie projektu? Individuálny názor odborného hodnotiteľa na celkovú kvalitu časti 2.Navrhovaný spôsob realizácie projektu:</w:t>
              </w:r>
            </w:ins>
          </w:p>
        </w:tc>
      </w:tr>
      <w:tr w:rsidR="00434841" w:rsidRPr="0059399A" w14:paraId="7194319B" w14:textId="77777777" w:rsidTr="009D3E7B">
        <w:trPr>
          <w:gridAfter w:val="1"/>
          <w:wAfter w:w="53" w:type="dxa"/>
          <w:trHeight w:val="1492"/>
          <w:jc w:val="center"/>
          <w:ins w:id="10" w:author="Zuzana Hušeková" w:date="2020-04-16T14:34:00Z"/>
        </w:trPr>
        <w:tc>
          <w:tcPr>
            <w:tcW w:w="9694" w:type="dxa"/>
            <w:gridSpan w:val="18"/>
          </w:tcPr>
          <w:p w14:paraId="04A14057" w14:textId="223B37D7" w:rsidR="00434841" w:rsidRDefault="00434841" w:rsidP="00434841">
            <w:pPr>
              <w:rPr>
                <w:ins w:id="11" w:author="Zuzana Hušeková" w:date="2020-04-16T14:35:00Z"/>
                <w:rFonts w:ascii="Arial" w:hAnsi="Arial" w:cs="Arial"/>
                <w:sz w:val="19"/>
                <w:szCs w:val="19"/>
              </w:rPr>
            </w:pPr>
            <w:ins w:id="12" w:author="Zuzana Hušeková" w:date="2020-04-16T14:35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Administratívna a prevádzková kapacita žiadateľa? Individuálny názor odborného hodnotiteľa na celkovú kvalitu časti 3. Administratívna a prevádzková kapacita žiadateľa</w:t>
              </w:r>
            </w:ins>
            <w:ins w:id="13" w:author="Zuzana Hušeková" w:date="2020-04-16T15:33:00Z">
              <w:r w:rsidR="0022438B">
                <w:rPr>
                  <w:rFonts w:ascii="Arial" w:hAnsi="Arial" w:cs="Arial"/>
                  <w:sz w:val="19"/>
                  <w:szCs w:val="19"/>
                </w:rPr>
                <w:t>:</w:t>
              </w:r>
            </w:ins>
            <w:bookmarkStart w:id="14" w:name="_GoBack"/>
            <w:bookmarkEnd w:id="14"/>
          </w:p>
          <w:p w14:paraId="2959B57C" w14:textId="77777777" w:rsidR="00434841" w:rsidRPr="006B19A1" w:rsidRDefault="00434841" w:rsidP="00434841">
            <w:pPr>
              <w:rPr>
                <w:ins w:id="15" w:author="Zuzana Hušeková" w:date="2020-04-16T14:34:00Z"/>
                <w:rFonts w:ascii="Arial" w:hAnsi="Arial" w:cs="Arial"/>
                <w:sz w:val="19"/>
                <w:szCs w:val="19"/>
              </w:rPr>
            </w:pPr>
          </w:p>
        </w:tc>
      </w:tr>
      <w:tr w:rsidR="00434841" w:rsidRPr="0059399A" w14:paraId="3B729792" w14:textId="77777777" w:rsidTr="009D3E7B">
        <w:trPr>
          <w:gridAfter w:val="1"/>
          <w:wAfter w:w="53" w:type="dxa"/>
          <w:trHeight w:val="1492"/>
          <w:jc w:val="center"/>
          <w:ins w:id="16" w:author="Zuzana Hušeková" w:date="2020-04-16T14:34:00Z"/>
        </w:trPr>
        <w:tc>
          <w:tcPr>
            <w:tcW w:w="9694" w:type="dxa"/>
            <w:gridSpan w:val="18"/>
          </w:tcPr>
          <w:p w14:paraId="42CF3544" w14:textId="77777777" w:rsidR="0022438B" w:rsidRDefault="0022438B" w:rsidP="0022438B">
            <w:pPr>
              <w:rPr>
                <w:ins w:id="17" w:author="Zuzana Hušeková" w:date="2020-04-16T15:33:00Z"/>
                <w:rFonts w:ascii="Arial" w:hAnsi="Arial" w:cs="Arial"/>
                <w:sz w:val="19"/>
                <w:szCs w:val="19"/>
              </w:rPr>
            </w:pPr>
            <w:ins w:id="18" w:author="Zuzana Hušeková" w:date="2020-04-16T15:33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Finančná a ekonomická stránka projektu? Individuálny názor odborného hodnotiteľa na celkovú kvalitu časti 4. Finančná a ekonomická stránka projektu:</w:t>
              </w:r>
            </w:ins>
          </w:p>
          <w:p w14:paraId="7C3940A9" w14:textId="77777777" w:rsidR="00434841" w:rsidRPr="006B19A1" w:rsidRDefault="00434841" w:rsidP="00434841">
            <w:pPr>
              <w:rPr>
                <w:ins w:id="19" w:author="Zuzana Hušeková" w:date="2020-04-16T14:34:00Z"/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4D7C990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567556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9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6E913C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770D437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755C81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78EDD77D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72F7811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1E8A1AEC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4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</w:tcPr>
          <w:p w14:paraId="33379A84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31E1444" w14:textId="77777777" w:rsidR="00A508AE" w:rsidRPr="0059399A" w:rsidRDefault="00A508AE" w:rsidP="00A508AE">
      <w:pPr>
        <w:rPr>
          <w:rFonts w:ascii="Arial" w:hAnsi="Arial" w:cs="Arial"/>
          <w:sz w:val="19"/>
          <w:szCs w:val="19"/>
        </w:rPr>
      </w:pPr>
    </w:p>
    <w:p w14:paraId="0D4834FB" w14:textId="77777777" w:rsidR="007D7A58" w:rsidRPr="0059399A" w:rsidRDefault="007D7A58" w:rsidP="00A508AE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7D7A58" w:rsidRPr="0059399A" w:rsidSect="00CE525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51500" w14:textId="77777777" w:rsidR="002541E3" w:rsidRDefault="002541E3" w:rsidP="00F45858">
      <w:pPr>
        <w:spacing w:after="0" w:line="240" w:lineRule="auto"/>
      </w:pPr>
      <w:r>
        <w:separator/>
      </w:r>
    </w:p>
  </w:endnote>
  <w:endnote w:type="continuationSeparator" w:id="0">
    <w:p w14:paraId="756CCDC0" w14:textId="77777777" w:rsidR="002541E3" w:rsidRDefault="002541E3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102F7F17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38B">
          <w:rPr>
            <w:noProof/>
          </w:rPr>
          <w:t>5</w:t>
        </w:r>
        <w:r>
          <w:fldChar w:fldCharType="end"/>
        </w:r>
      </w:p>
    </w:sdtContent>
  </w:sdt>
  <w:p w14:paraId="092B4743" w14:textId="77777777" w:rsidR="00DE7F5B" w:rsidRDefault="00DE7F5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19BDE" w14:textId="41C2368E" w:rsidR="00F0553F" w:rsidRPr="00F13BFA" w:rsidRDefault="00F13BFA" w:rsidP="00F13BFA">
    <w:pPr>
      <w:pStyle w:val="Pta"/>
      <w:jc w:val="center"/>
    </w:pPr>
    <w:r>
      <w:rPr>
        <w:i/>
        <w:sz w:val="20"/>
        <w:szCs w:val="20"/>
      </w:rPr>
      <w:t xml:space="preserve">Platnosť: </w:t>
    </w:r>
    <w:ins w:id="20" w:author="Zuzana Hušeková" w:date="2020-04-16T14:32:00Z">
      <w:r w:rsidR="00434841">
        <w:rPr>
          <w:i/>
          <w:sz w:val="20"/>
          <w:szCs w:val="20"/>
        </w:rPr>
        <w:t>1</w:t>
      </w:r>
    </w:ins>
    <w:ins w:id="21" w:author="Zuzana Hušeková" w:date="2020-04-16T14:33:00Z">
      <w:r w:rsidR="00434841">
        <w:rPr>
          <w:i/>
          <w:sz w:val="20"/>
          <w:szCs w:val="20"/>
        </w:rPr>
        <w:t>7</w:t>
      </w:r>
    </w:ins>
    <w:del w:id="22" w:author="Zuzana Hušeková" w:date="2020-04-16T14:33:00Z">
      <w:r w:rsidR="00B33954" w:rsidDel="00434841">
        <w:rPr>
          <w:i/>
          <w:sz w:val="20"/>
          <w:szCs w:val="20"/>
        </w:rPr>
        <w:delText>13</w:delText>
      </w:r>
    </w:del>
    <w:r w:rsidR="00575446">
      <w:rPr>
        <w:i/>
        <w:sz w:val="20"/>
        <w:szCs w:val="20"/>
      </w:rPr>
      <w:t>.</w:t>
    </w:r>
    <w:ins w:id="23" w:author="Zuzana Hušeková" w:date="2020-04-16T14:33:00Z">
      <w:r w:rsidR="00434841">
        <w:rPr>
          <w:i/>
          <w:sz w:val="20"/>
          <w:szCs w:val="20"/>
        </w:rPr>
        <w:t>04</w:t>
      </w:r>
    </w:ins>
    <w:del w:id="24" w:author="Zuzana Hušeková" w:date="2020-04-16T14:33:00Z">
      <w:r w:rsidR="00B33954" w:rsidDel="00434841">
        <w:rPr>
          <w:i/>
          <w:sz w:val="20"/>
          <w:szCs w:val="20"/>
        </w:rPr>
        <w:delText>12</w:delText>
      </w:r>
    </w:del>
    <w:r>
      <w:rPr>
        <w:i/>
        <w:sz w:val="20"/>
        <w:szCs w:val="20"/>
      </w:rPr>
      <w:t>.20</w:t>
    </w:r>
    <w:ins w:id="25" w:author="Zuzana Hušeková" w:date="2020-04-16T14:33:00Z">
      <w:r w:rsidR="00434841">
        <w:rPr>
          <w:i/>
          <w:sz w:val="20"/>
          <w:szCs w:val="20"/>
        </w:rPr>
        <w:t>20</w:t>
      </w:r>
    </w:ins>
    <w:del w:id="26" w:author="Zuzana Hušeková" w:date="2020-04-16T14:33:00Z">
      <w:r w:rsidDel="00434841">
        <w:rPr>
          <w:i/>
          <w:sz w:val="20"/>
          <w:szCs w:val="20"/>
        </w:rPr>
        <w:delText>1</w:delText>
      </w:r>
      <w:r w:rsidR="00FB3A4F" w:rsidDel="00434841">
        <w:rPr>
          <w:i/>
          <w:sz w:val="20"/>
          <w:szCs w:val="20"/>
        </w:rPr>
        <w:delText>8</w:delText>
      </w:r>
    </w:del>
    <w:r>
      <w:rPr>
        <w:i/>
        <w:sz w:val="20"/>
        <w:szCs w:val="20"/>
      </w:rPr>
      <w:t xml:space="preserve">, účinnosť: </w:t>
    </w:r>
    <w:ins w:id="27" w:author="Zuzana Hušeková" w:date="2020-04-16T14:33:00Z">
      <w:r w:rsidR="00434841">
        <w:rPr>
          <w:i/>
          <w:sz w:val="20"/>
          <w:szCs w:val="20"/>
        </w:rPr>
        <w:t>17</w:t>
      </w:r>
    </w:ins>
    <w:del w:id="28" w:author="Zuzana Hušeková" w:date="2020-04-16T14:33:00Z">
      <w:r w:rsidR="00B33954" w:rsidDel="00434841">
        <w:rPr>
          <w:i/>
          <w:sz w:val="20"/>
          <w:szCs w:val="20"/>
        </w:rPr>
        <w:delText>13</w:delText>
      </w:r>
    </w:del>
    <w:r w:rsidR="00575446">
      <w:rPr>
        <w:i/>
        <w:sz w:val="20"/>
        <w:szCs w:val="20"/>
      </w:rPr>
      <w:t>.</w:t>
    </w:r>
    <w:ins w:id="29" w:author="Zuzana Hušeková" w:date="2020-04-16T14:33:00Z">
      <w:r w:rsidR="00434841">
        <w:rPr>
          <w:i/>
          <w:sz w:val="20"/>
          <w:szCs w:val="20"/>
        </w:rPr>
        <w:t>04</w:t>
      </w:r>
    </w:ins>
    <w:del w:id="30" w:author="Zuzana Hušeková" w:date="2020-04-16T14:33:00Z">
      <w:r w:rsidR="00B33954" w:rsidDel="00434841">
        <w:rPr>
          <w:i/>
          <w:sz w:val="20"/>
          <w:szCs w:val="20"/>
        </w:rPr>
        <w:delText>12</w:delText>
      </w:r>
    </w:del>
    <w:r w:rsidR="00575446">
      <w:rPr>
        <w:i/>
        <w:sz w:val="20"/>
        <w:szCs w:val="20"/>
      </w:rPr>
      <w:t>.20</w:t>
    </w:r>
    <w:ins w:id="31" w:author="Zuzana Hušeková" w:date="2020-04-16T14:33:00Z">
      <w:r w:rsidR="00434841">
        <w:rPr>
          <w:i/>
          <w:sz w:val="20"/>
          <w:szCs w:val="20"/>
        </w:rPr>
        <w:t>20</w:t>
      </w:r>
    </w:ins>
    <w:del w:id="32" w:author="Zuzana Hušeková" w:date="2020-04-16T14:33:00Z">
      <w:r w:rsidR="00575446" w:rsidDel="00434841">
        <w:rPr>
          <w:i/>
          <w:sz w:val="20"/>
          <w:szCs w:val="20"/>
        </w:rPr>
        <w:delText>1</w:delText>
      </w:r>
      <w:r w:rsidR="00FB3A4F" w:rsidDel="00434841">
        <w:rPr>
          <w:i/>
          <w:sz w:val="20"/>
          <w:szCs w:val="20"/>
        </w:rPr>
        <w:delText>8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29E08" w14:textId="77777777" w:rsidR="002541E3" w:rsidRDefault="002541E3" w:rsidP="00F45858">
      <w:pPr>
        <w:spacing w:after="0" w:line="240" w:lineRule="auto"/>
      </w:pPr>
      <w:r>
        <w:separator/>
      </w:r>
    </w:p>
  </w:footnote>
  <w:footnote w:type="continuationSeparator" w:id="0">
    <w:p w14:paraId="1D56AE84" w14:textId="77777777" w:rsidR="002541E3" w:rsidRDefault="002541E3" w:rsidP="00F45858">
      <w:pPr>
        <w:spacing w:after="0" w:line="240" w:lineRule="auto"/>
      </w:pPr>
      <w:r>
        <w:continuationSeparator/>
      </w:r>
    </w:p>
  </w:footnote>
  <w:footnote w:id="1">
    <w:p w14:paraId="44969774" w14:textId="517FC1AE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7C615A" w:rsidRPr="007C615A">
        <w:t xml:space="preserve"> </w:t>
      </w:r>
      <w:r w:rsidR="007C615A" w:rsidRPr="009163B9">
        <w:t>Vo vzore  sú používané skratky a pojmy zavedené v Systéme riadenia európskych štrukturálnych a investičných fondov.</w:t>
      </w:r>
    </w:p>
  </w:footnote>
  <w:footnote w:id="2">
    <w:p w14:paraId="603D181A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22D28AEB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02281B50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57AC798B" w14:textId="7C6AA778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</w:t>
      </w:r>
      <w:r w:rsidR="00730E93" w:rsidRPr="00A20BD7">
        <w:t>(pri vylučovacích a bodovaných hodnotiacich kritériách)</w:t>
      </w:r>
      <w:r w:rsidR="00730E93">
        <w:t xml:space="preserve"> </w:t>
      </w:r>
      <w:r w:rsidRPr="0005646C">
        <w:t xml:space="preserve">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46C08039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6203E4EB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4A71FFE2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12726C41" w14:textId="056D2E0A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C74951">
        <w:t>, resp. ďalším</w:t>
      </w:r>
      <w:r w:rsidRPr="00A66794">
        <w:t xml:space="preserve"> odborným hodnotiteľom</w:t>
      </w:r>
      <w:r w:rsidR="00C74951">
        <w:t xml:space="preserve"> (ďalej len „tretí hodnotiteľ“)</w:t>
      </w:r>
      <w:r>
        <w:t>.</w:t>
      </w:r>
    </w:p>
  </w:footnote>
  <w:footnote w:id="10">
    <w:p w14:paraId="4AAFA359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3EE2C873" w14:textId="0174079A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43F4A925" w14:textId="4E1876F5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717C62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13">
    <w:p w14:paraId="6E722DDA" w14:textId="50306114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4">
    <w:p w14:paraId="59E795F4" w14:textId="77777777" w:rsidR="001530E6" w:rsidRDefault="001530E6" w:rsidP="001530E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5ED2A3D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1596EE84" w14:textId="77777777" w:rsidR="00575446" w:rsidRPr="00D52730" w:rsidRDefault="00575446" w:rsidP="00575446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438919EE" w14:textId="77777777" w:rsidR="0054774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4774E">
        <w:t xml:space="preserve">Uviesť meno a priezvisko. </w:t>
      </w:r>
    </w:p>
    <w:p w14:paraId="1C09DAB1" w14:textId="4DE1C6EE" w:rsidR="00D8591E" w:rsidRDefault="0054774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1282E">
        <w:t>Aplikuje sa v prípade postupu podľa kapitoly 3.2.1.2, odsek 6 Systému riadenia EŠIF, t.j. a</w:t>
      </w:r>
      <w:r w:rsidR="0051282E"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391EBBB6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9">
    <w:p w14:paraId="2494479A" w14:textId="77777777" w:rsidR="001530E6" w:rsidRDefault="001530E6" w:rsidP="001530E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20">
    <w:p w14:paraId="678BAA65" w14:textId="77777777" w:rsidR="001530E6" w:rsidRDefault="001530E6" w:rsidP="001530E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1">
    <w:p w14:paraId="63FC6AB7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2">
    <w:p w14:paraId="6596CB9D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3">
    <w:p w14:paraId="3D3C5DAB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FE24C8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4">
    <w:p w14:paraId="31AAACEE" w14:textId="77777777" w:rsidR="00FB3A4F" w:rsidRPr="0005646C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5">
    <w:p w14:paraId="00A9B008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8D2D45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6">
    <w:p w14:paraId="27561A46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D3AC231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7">
    <w:p w14:paraId="0E116E63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DC476D3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8">
    <w:p w14:paraId="6E649271" w14:textId="77777777" w:rsidR="00A508AE" w:rsidRPr="0005646C" w:rsidRDefault="00A508AE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9">
    <w:p w14:paraId="2352FE20" w14:textId="77777777" w:rsidR="00A508AE" w:rsidRDefault="00A508AE" w:rsidP="00A508A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75310" w14:textId="77777777" w:rsidR="00CE525B" w:rsidRDefault="00CE525B">
    <w:pPr>
      <w:pStyle w:val="Hlavika"/>
    </w:pPr>
  </w:p>
  <w:p w14:paraId="7D8A6D8B" w14:textId="77777777" w:rsidR="00CE525B" w:rsidRDefault="00CE525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ED23" w14:textId="77777777" w:rsidR="00F0553F" w:rsidRDefault="00F0553F" w:rsidP="00F0553F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3220DBBE" wp14:editId="319AE1B7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A4D68" w14:textId="591E2684" w:rsidR="00CE525B" w:rsidRPr="00F0553F" w:rsidRDefault="00F0553F" w:rsidP="00F0553F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9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34621"/>
    <w:rsid w:val="00044A32"/>
    <w:rsid w:val="000471D2"/>
    <w:rsid w:val="000642F6"/>
    <w:rsid w:val="00082DC8"/>
    <w:rsid w:val="001115AA"/>
    <w:rsid w:val="001530E6"/>
    <w:rsid w:val="001649AC"/>
    <w:rsid w:val="00190AB6"/>
    <w:rsid w:val="001D7553"/>
    <w:rsid w:val="00221687"/>
    <w:rsid w:val="0022438B"/>
    <w:rsid w:val="002541E3"/>
    <w:rsid w:val="00255A28"/>
    <w:rsid w:val="002D6933"/>
    <w:rsid w:val="003049A2"/>
    <w:rsid w:val="00353F05"/>
    <w:rsid w:val="003624A2"/>
    <w:rsid w:val="00373A4D"/>
    <w:rsid w:val="00400865"/>
    <w:rsid w:val="0041445A"/>
    <w:rsid w:val="00434841"/>
    <w:rsid w:val="00460C07"/>
    <w:rsid w:val="00491806"/>
    <w:rsid w:val="0051282E"/>
    <w:rsid w:val="0054774E"/>
    <w:rsid w:val="00575446"/>
    <w:rsid w:val="0059399A"/>
    <w:rsid w:val="00633A09"/>
    <w:rsid w:val="00683355"/>
    <w:rsid w:val="00717C62"/>
    <w:rsid w:val="00730E93"/>
    <w:rsid w:val="007411DF"/>
    <w:rsid w:val="00752E7D"/>
    <w:rsid w:val="00787B74"/>
    <w:rsid w:val="007C1109"/>
    <w:rsid w:val="007C615A"/>
    <w:rsid w:val="007D7A58"/>
    <w:rsid w:val="008509C4"/>
    <w:rsid w:val="00892721"/>
    <w:rsid w:val="008E72EE"/>
    <w:rsid w:val="009B0740"/>
    <w:rsid w:val="00A1783C"/>
    <w:rsid w:val="00A508AE"/>
    <w:rsid w:val="00B12D8C"/>
    <w:rsid w:val="00B33954"/>
    <w:rsid w:val="00B737E5"/>
    <w:rsid w:val="00C74951"/>
    <w:rsid w:val="00C861CB"/>
    <w:rsid w:val="00CE525B"/>
    <w:rsid w:val="00D81B7B"/>
    <w:rsid w:val="00D8591E"/>
    <w:rsid w:val="00DA11F1"/>
    <w:rsid w:val="00DB07E0"/>
    <w:rsid w:val="00DE7F5B"/>
    <w:rsid w:val="00E41960"/>
    <w:rsid w:val="00EB0726"/>
    <w:rsid w:val="00EB7DE1"/>
    <w:rsid w:val="00EC3E39"/>
    <w:rsid w:val="00F0553F"/>
    <w:rsid w:val="00F13BFA"/>
    <w:rsid w:val="00F4429B"/>
    <w:rsid w:val="00F45858"/>
    <w:rsid w:val="00F46DD6"/>
    <w:rsid w:val="00F70C09"/>
    <w:rsid w:val="00FA6268"/>
    <w:rsid w:val="00FB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87B63"/>
  <w15:docId w15:val="{68A609C4-03CC-4895-BE60-FAA6EC11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0A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0AB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0AB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C1634D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C1634D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C1634D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C1634D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C1634D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C1634D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C1634D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C1634D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C1634D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C1634D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C1634D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C1634D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7EE7BCE34574679A46A3FA82ED791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2791C1-70E1-47B3-8073-29758F55F723}"/>
      </w:docPartPr>
      <w:docPartBody>
        <w:p w:rsidR="004E7CA3" w:rsidRDefault="00C1634D" w:rsidP="00C1634D">
          <w:pPr>
            <w:pStyle w:val="07EE7BCE34574679A46A3FA82ED791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9B65BB9567F4DFEB5AD25576F87E8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BE4098-9576-442C-BB3E-A54F9F0AD6B9}"/>
      </w:docPartPr>
      <w:docPartBody>
        <w:p w:rsidR="004E7CA3" w:rsidRDefault="00C1634D" w:rsidP="00C1634D">
          <w:pPr>
            <w:pStyle w:val="99B65BB9567F4DFEB5AD25576F87E82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0C31F68BA8E4199BD02DFD9BE268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E84F5-0B59-46A6-B5FA-44F12363894F}"/>
      </w:docPartPr>
      <w:docPartBody>
        <w:p w:rsidR="004E7CA3" w:rsidRDefault="00C1634D" w:rsidP="00C1634D">
          <w:pPr>
            <w:pStyle w:val="30C31F68BA8E4199BD02DFD9BE268BC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CCD6A8CBFF4A0EB2C72E1F1CE38C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F9BAD5-FF9F-419E-89B4-0AA602EF05B5}"/>
      </w:docPartPr>
      <w:docPartBody>
        <w:p w:rsidR="004E7CA3" w:rsidRDefault="00C1634D" w:rsidP="00C1634D">
          <w:pPr>
            <w:pStyle w:val="B4CCD6A8CBFF4A0EB2C72E1F1CE38C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F08B3E1741B490B94A28A24D1CF5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C03A1-55CF-4D15-93CB-F861D76BA9ED}"/>
      </w:docPartPr>
      <w:docPartBody>
        <w:p w:rsidR="004E7CA3" w:rsidRDefault="00C1634D" w:rsidP="00C1634D">
          <w:pPr>
            <w:pStyle w:val="EF08B3E1741B490B94A28A24D1CF5A8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B3F096C4BB043F9ABA39F81E6FA1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833E48-76C8-4F92-93B0-A2A66C8BE108}"/>
      </w:docPartPr>
      <w:docPartBody>
        <w:p w:rsidR="004E7CA3" w:rsidRDefault="00C1634D" w:rsidP="00C1634D">
          <w:pPr>
            <w:pStyle w:val="8B3F096C4BB043F9ABA39F81E6FA1D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3DBF35EE3EC486F912D092597DE4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8E00C-2A11-4F46-9AA7-F178A523735F}"/>
      </w:docPartPr>
      <w:docPartBody>
        <w:p w:rsidR="004E7CA3" w:rsidRDefault="00C1634D" w:rsidP="00C1634D">
          <w:pPr>
            <w:pStyle w:val="F3DBF35EE3EC486F912D092597DE499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02B0B663E404FD196A101B22B8AE7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43883D-A4CF-4466-BD00-95963B6402A7}"/>
      </w:docPartPr>
      <w:docPartBody>
        <w:p w:rsidR="004E7CA3" w:rsidRDefault="00C1634D" w:rsidP="00C1634D">
          <w:pPr>
            <w:pStyle w:val="F02B0B663E404FD196A101B22B8AE7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BFF212048E44EA1A05E55F026833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F327C-3529-4FD3-9AFE-09BF12004D61}"/>
      </w:docPartPr>
      <w:docPartBody>
        <w:p w:rsidR="004E7CA3" w:rsidRDefault="00C1634D" w:rsidP="00C1634D">
          <w:pPr>
            <w:pStyle w:val="DBFF212048E44EA1A05E55F026833CF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8B5D1448FC34D7AA71F9B4D63A17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D460F-5D7D-4405-B3E5-39173A82B572}"/>
      </w:docPartPr>
      <w:docPartBody>
        <w:p w:rsidR="004E7CA3" w:rsidRDefault="00C1634D" w:rsidP="00C1634D">
          <w:pPr>
            <w:pStyle w:val="B8B5D1448FC34D7AA71F9B4D63A17C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A4B8961AB14ACEA61D1545AB65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D8A9DF-B1D4-493F-AFD6-D6FABFEBAD25}"/>
      </w:docPartPr>
      <w:docPartBody>
        <w:p w:rsidR="006843A9" w:rsidRDefault="00C24B6F" w:rsidP="00C24B6F">
          <w:pPr>
            <w:pStyle w:val="62A4B8961AB14ACEA61D1545AB652C2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CAF0CE8DF5E40668EE1701DF1C2E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F2232B-CAA1-4AA7-BA60-261C656D66FE}"/>
      </w:docPartPr>
      <w:docPartBody>
        <w:p w:rsidR="006843A9" w:rsidRDefault="00C24B6F" w:rsidP="00C24B6F">
          <w:pPr>
            <w:pStyle w:val="ECAF0CE8DF5E40668EE1701DF1C2E14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0F30E7E1AB74C71966D023416D59A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9DE0A-7DA5-47BB-9EF7-96C5B7A7CF54}"/>
      </w:docPartPr>
      <w:docPartBody>
        <w:p w:rsidR="006843A9" w:rsidRDefault="00C24B6F" w:rsidP="00C24B6F">
          <w:pPr>
            <w:pStyle w:val="B0F30E7E1AB74C71966D023416D59A6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4E11351FB4741D9852F2BDF18EB6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2CC83-989C-4044-899E-63ABB98B10F3}"/>
      </w:docPartPr>
      <w:docPartBody>
        <w:p w:rsidR="006843A9" w:rsidRDefault="00C24B6F" w:rsidP="00C24B6F">
          <w:pPr>
            <w:pStyle w:val="64E11351FB4741D9852F2BDF18EB6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71287EFEDBF45349B625F0095AF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3AFA2-AE52-4AA9-807A-522244F24311}"/>
      </w:docPartPr>
      <w:docPartBody>
        <w:p w:rsidR="006843A9" w:rsidRDefault="00C24B6F" w:rsidP="00C24B6F">
          <w:pPr>
            <w:pStyle w:val="771287EFEDBF45349B625F0095AFA5E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7DB3AC3CB7B494AB21078179DF3A2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C2FE66-B10D-4204-9244-3380A9E4F2CA}"/>
      </w:docPartPr>
      <w:docPartBody>
        <w:p w:rsidR="006843A9" w:rsidRDefault="00C24B6F" w:rsidP="00C24B6F">
          <w:pPr>
            <w:pStyle w:val="87DB3AC3CB7B494AB21078179DF3A25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29513C98D2B4DD2BFFC1A121E53F0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376D7-8D53-45B1-97DB-BE5E8D278053}"/>
      </w:docPartPr>
      <w:docPartBody>
        <w:p w:rsidR="006843A9" w:rsidRDefault="00C24B6F" w:rsidP="00C24B6F">
          <w:pPr>
            <w:pStyle w:val="B29513C98D2B4DD2BFFC1A121E53F08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2855B57FBE40DEA8AD4016885B1A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76A8F-AE98-4233-95FA-EDAA27296FCC}"/>
      </w:docPartPr>
      <w:docPartBody>
        <w:p w:rsidR="006843A9" w:rsidRDefault="00C24B6F" w:rsidP="00C24B6F">
          <w:pPr>
            <w:pStyle w:val="892855B57FBE40DEA8AD4016885B1A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8A8B937D6EE4CC38D1ECF097EEE4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ED3F0C-04AE-4718-8077-A6AF9616CD03}"/>
      </w:docPartPr>
      <w:docPartBody>
        <w:p w:rsidR="006843A9" w:rsidRDefault="00C24B6F" w:rsidP="00C24B6F">
          <w:pPr>
            <w:pStyle w:val="48A8B937D6EE4CC38D1ECF097EEE4E7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423EF9264CE40518B8FFDD92FBA4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C5649-FF0C-4923-960A-80640E391374}"/>
      </w:docPartPr>
      <w:docPartBody>
        <w:p w:rsidR="00290CC1" w:rsidRDefault="0050150A" w:rsidP="0050150A">
          <w:pPr>
            <w:pStyle w:val="E423EF9264CE40518B8FFDD92FBA4C6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51ADE0D186A4E9FA164CACD30DA13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EF3367-A476-4699-ACC0-A55EF6B85EBF}"/>
      </w:docPartPr>
      <w:docPartBody>
        <w:p w:rsidR="00290CC1" w:rsidRDefault="0050150A" w:rsidP="0050150A">
          <w:pPr>
            <w:pStyle w:val="951ADE0D186A4E9FA164CACD30DA13B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884895B731846878B9C6901407D43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E9E6DF-E229-4A38-B4FC-98364D799D84}"/>
      </w:docPartPr>
      <w:docPartBody>
        <w:p w:rsidR="00290CC1" w:rsidRDefault="0050150A" w:rsidP="0050150A">
          <w:pPr>
            <w:pStyle w:val="8884895B731846878B9C6901407D43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A668B35E14F466E964BE7B4060426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869EA1-94F9-436F-B9BE-B0C4B09BF97E}"/>
      </w:docPartPr>
      <w:docPartBody>
        <w:p w:rsidR="00290CC1" w:rsidRDefault="0050150A" w:rsidP="0050150A">
          <w:pPr>
            <w:pStyle w:val="2A668B35E14F466E964BE7B4060426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D1C84265A2B4D43BC62E06B7C5CB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2047E6-DAFB-428E-9A45-679F394F2CE7}"/>
      </w:docPartPr>
      <w:docPartBody>
        <w:p w:rsidR="00290CC1" w:rsidRDefault="0050150A" w:rsidP="0050150A">
          <w:pPr>
            <w:pStyle w:val="5D1C84265A2B4D43BC62E06B7C5CBE5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8517D48D5E94EFA8022FBE57314EB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55EFB-7172-48B2-9629-66AD53257B7B}"/>
      </w:docPartPr>
      <w:docPartBody>
        <w:p w:rsidR="00290CC1" w:rsidRDefault="0050150A" w:rsidP="0050150A">
          <w:pPr>
            <w:pStyle w:val="E8517D48D5E94EFA8022FBE57314EB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6E068063653443EB8E3CCE4EB811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68FF6-D1B4-4E54-921B-0BE7B9430754}"/>
      </w:docPartPr>
      <w:docPartBody>
        <w:p w:rsidR="00290CC1" w:rsidRDefault="0050150A" w:rsidP="0050150A">
          <w:pPr>
            <w:pStyle w:val="36E068063653443EB8E3CCE4EB8111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5FD14E21494403AF444800B60A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79434-6E57-4A2A-BA7D-DEED9409A5FE}"/>
      </w:docPartPr>
      <w:docPartBody>
        <w:p w:rsidR="00290CC1" w:rsidRDefault="0050150A" w:rsidP="0050150A">
          <w:pPr>
            <w:pStyle w:val="505FD14E21494403AF444800B60A997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D58D2816804C2B869E9AF02499F5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73FCD-2381-41E6-9FC7-E8DCD12F6126}"/>
      </w:docPartPr>
      <w:docPartBody>
        <w:p w:rsidR="00290CC1" w:rsidRDefault="0050150A" w:rsidP="0050150A">
          <w:pPr>
            <w:pStyle w:val="B4D58D2816804C2B869E9AF02499F5F2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1F7A12"/>
    <w:rsid w:val="00290CC1"/>
    <w:rsid w:val="00323E19"/>
    <w:rsid w:val="00417D9F"/>
    <w:rsid w:val="00445D8A"/>
    <w:rsid w:val="00494082"/>
    <w:rsid w:val="004E7CA3"/>
    <w:rsid w:val="0050150A"/>
    <w:rsid w:val="00622977"/>
    <w:rsid w:val="006843A9"/>
    <w:rsid w:val="009E2DF4"/>
    <w:rsid w:val="00A37A8E"/>
    <w:rsid w:val="00AF3304"/>
    <w:rsid w:val="00B826FF"/>
    <w:rsid w:val="00C1634D"/>
    <w:rsid w:val="00C24B6F"/>
    <w:rsid w:val="00D35333"/>
    <w:rsid w:val="00E17FA5"/>
    <w:rsid w:val="00E23A94"/>
    <w:rsid w:val="00E435C1"/>
    <w:rsid w:val="00EB0ED8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1162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0150A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07EE7BCE34574679A46A3FA82ED7916A">
    <w:name w:val="07EE7BCE34574679A46A3FA82ED7916A"/>
    <w:rsid w:val="00C1634D"/>
  </w:style>
  <w:style w:type="paragraph" w:customStyle="1" w:styleId="99B65BB9567F4DFEB5AD25576F87E827">
    <w:name w:val="99B65BB9567F4DFEB5AD25576F87E827"/>
    <w:rsid w:val="00C1634D"/>
  </w:style>
  <w:style w:type="paragraph" w:customStyle="1" w:styleId="30C31F68BA8E4199BD02DFD9BE268BCD">
    <w:name w:val="30C31F68BA8E4199BD02DFD9BE268BCD"/>
    <w:rsid w:val="00C1634D"/>
  </w:style>
  <w:style w:type="paragraph" w:customStyle="1" w:styleId="B4CCD6A8CBFF4A0EB2C72E1F1CE38CCB">
    <w:name w:val="B4CCD6A8CBFF4A0EB2C72E1F1CE38CCB"/>
    <w:rsid w:val="00C1634D"/>
  </w:style>
  <w:style w:type="paragraph" w:customStyle="1" w:styleId="EF08B3E1741B490B94A28A24D1CF5A83">
    <w:name w:val="EF08B3E1741B490B94A28A24D1CF5A83"/>
    <w:rsid w:val="00C1634D"/>
  </w:style>
  <w:style w:type="paragraph" w:customStyle="1" w:styleId="8B3F096C4BB043F9ABA39F81E6FA1DA8">
    <w:name w:val="8B3F096C4BB043F9ABA39F81E6FA1DA8"/>
    <w:rsid w:val="00C1634D"/>
  </w:style>
  <w:style w:type="paragraph" w:customStyle="1" w:styleId="F3DBF35EE3EC486F912D092597DE4991">
    <w:name w:val="F3DBF35EE3EC486F912D092597DE4991"/>
    <w:rsid w:val="00C1634D"/>
  </w:style>
  <w:style w:type="paragraph" w:customStyle="1" w:styleId="F02B0B663E404FD196A101B22B8AE7D0">
    <w:name w:val="F02B0B663E404FD196A101B22B8AE7D0"/>
    <w:rsid w:val="00C1634D"/>
  </w:style>
  <w:style w:type="paragraph" w:customStyle="1" w:styleId="DBFF212048E44EA1A05E55F026833CFF">
    <w:name w:val="DBFF212048E44EA1A05E55F026833CFF"/>
    <w:rsid w:val="00C1634D"/>
  </w:style>
  <w:style w:type="paragraph" w:customStyle="1" w:styleId="B8B5D1448FC34D7AA71F9B4D63A17C9F">
    <w:name w:val="B8B5D1448FC34D7AA71F9B4D63A17C9F"/>
    <w:rsid w:val="00C1634D"/>
  </w:style>
  <w:style w:type="paragraph" w:customStyle="1" w:styleId="C9F5FA7C628A473EBFBFD994AABBF670">
    <w:name w:val="C9F5FA7C628A473EBFBFD994AABBF670"/>
    <w:rsid w:val="00D35333"/>
    <w:pPr>
      <w:spacing w:after="160" w:line="259" w:lineRule="auto"/>
    </w:pPr>
  </w:style>
  <w:style w:type="paragraph" w:customStyle="1" w:styleId="30191B9783F4420FB5A0356327924358">
    <w:name w:val="30191B9783F4420FB5A0356327924358"/>
    <w:rsid w:val="00B826FF"/>
    <w:pPr>
      <w:spacing w:after="160" w:line="259" w:lineRule="auto"/>
    </w:pPr>
  </w:style>
  <w:style w:type="paragraph" w:customStyle="1" w:styleId="C86CDBBDD1CE440F9675269F7ABA48F0">
    <w:name w:val="C86CDBBDD1CE440F9675269F7ABA48F0"/>
    <w:rsid w:val="00B826FF"/>
    <w:pPr>
      <w:spacing w:after="160" w:line="259" w:lineRule="auto"/>
    </w:pPr>
  </w:style>
  <w:style w:type="paragraph" w:customStyle="1" w:styleId="62A4B8961AB14ACEA61D1545AB652C20">
    <w:name w:val="62A4B8961AB14ACEA61D1545AB652C20"/>
    <w:rsid w:val="00C24B6F"/>
    <w:pPr>
      <w:spacing w:after="160" w:line="259" w:lineRule="auto"/>
    </w:pPr>
  </w:style>
  <w:style w:type="paragraph" w:customStyle="1" w:styleId="ECAF0CE8DF5E40668EE1701DF1C2E14D">
    <w:name w:val="ECAF0CE8DF5E40668EE1701DF1C2E14D"/>
    <w:rsid w:val="00C24B6F"/>
    <w:pPr>
      <w:spacing w:after="160" w:line="259" w:lineRule="auto"/>
    </w:pPr>
  </w:style>
  <w:style w:type="paragraph" w:customStyle="1" w:styleId="B0F30E7E1AB74C71966D023416D59A66">
    <w:name w:val="B0F30E7E1AB74C71966D023416D59A66"/>
    <w:rsid w:val="00C24B6F"/>
    <w:pPr>
      <w:spacing w:after="160" w:line="259" w:lineRule="auto"/>
    </w:pPr>
  </w:style>
  <w:style w:type="paragraph" w:customStyle="1" w:styleId="B856FEE51E294E678C766DEAD3B751A8">
    <w:name w:val="B856FEE51E294E678C766DEAD3B751A8"/>
    <w:rsid w:val="00C24B6F"/>
    <w:pPr>
      <w:spacing w:after="160" w:line="259" w:lineRule="auto"/>
    </w:pPr>
  </w:style>
  <w:style w:type="paragraph" w:customStyle="1" w:styleId="E803A01457274F64A9B2877F5F635A35">
    <w:name w:val="E803A01457274F64A9B2877F5F635A35"/>
    <w:rsid w:val="00C24B6F"/>
    <w:pPr>
      <w:spacing w:after="160" w:line="259" w:lineRule="auto"/>
    </w:pPr>
  </w:style>
  <w:style w:type="paragraph" w:customStyle="1" w:styleId="CE01232579F3436EB0B0D9D3B771D15B">
    <w:name w:val="CE01232579F3436EB0B0D9D3B771D15B"/>
    <w:rsid w:val="00C24B6F"/>
    <w:pPr>
      <w:spacing w:after="160" w:line="259" w:lineRule="auto"/>
    </w:pPr>
  </w:style>
  <w:style w:type="paragraph" w:customStyle="1" w:styleId="7C897C4BC9D94061B404A48FCF690441">
    <w:name w:val="7C897C4BC9D94061B404A48FCF690441"/>
    <w:rsid w:val="00C24B6F"/>
    <w:pPr>
      <w:spacing w:after="160" w:line="259" w:lineRule="auto"/>
    </w:pPr>
  </w:style>
  <w:style w:type="paragraph" w:customStyle="1" w:styleId="422D4058F0634B379326038B3A34D078">
    <w:name w:val="422D4058F0634B379326038B3A34D078"/>
    <w:rsid w:val="00C24B6F"/>
    <w:pPr>
      <w:spacing w:after="160" w:line="259" w:lineRule="auto"/>
    </w:pPr>
  </w:style>
  <w:style w:type="paragraph" w:customStyle="1" w:styleId="2CC85CDD8731464B8B674D05C149E998">
    <w:name w:val="2CC85CDD8731464B8B674D05C149E998"/>
    <w:rsid w:val="00C24B6F"/>
    <w:pPr>
      <w:spacing w:after="160" w:line="259" w:lineRule="auto"/>
    </w:pPr>
  </w:style>
  <w:style w:type="paragraph" w:customStyle="1" w:styleId="93A3C86A9CA942EDACC2872F6CD01487">
    <w:name w:val="93A3C86A9CA942EDACC2872F6CD01487"/>
    <w:rsid w:val="00C24B6F"/>
    <w:pPr>
      <w:spacing w:after="160" w:line="259" w:lineRule="auto"/>
    </w:pPr>
  </w:style>
  <w:style w:type="paragraph" w:customStyle="1" w:styleId="1141739C60CA47CB8037827A694B8A9B">
    <w:name w:val="1141739C60CA47CB8037827A694B8A9B"/>
    <w:rsid w:val="00C24B6F"/>
    <w:pPr>
      <w:spacing w:after="160" w:line="259" w:lineRule="auto"/>
    </w:pPr>
  </w:style>
  <w:style w:type="paragraph" w:customStyle="1" w:styleId="816ED5B0A155472EA8885E3497ECBF99">
    <w:name w:val="816ED5B0A155472EA8885E3497ECBF99"/>
    <w:rsid w:val="00C24B6F"/>
    <w:pPr>
      <w:spacing w:after="160" w:line="259" w:lineRule="auto"/>
    </w:pPr>
  </w:style>
  <w:style w:type="paragraph" w:customStyle="1" w:styleId="79807CD9CF9E4474A79CD0BADAB07269">
    <w:name w:val="79807CD9CF9E4474A79CD0BADAB07269"/>
    <w:rsid w:val="00C24B6F"/>
    <w:pPr>
      <w:spacing w:after="160" w:line="259" w:lineRule="auto"/>
    </w:pPr>
  </w:style>
  <w:style w:type="paragraph" w:customStyle="1" w:styleId="A2AFB4EB381145E8A2131587D825CF94">
    <w:name w:val="A2AFB4EB381145E8A2131587D825CF94"/>
    <w:rsid w:val="00C24B6F"/>
    <w:pPr>
      <w:spacing w:after="160" w:line="259" w:lineRule="auto"/>
    </w:pPr>
  </w:style>
  <w:style w:type="paragraph" w:customStyle="1" w:styleId="FA07865046804188AB72094253917EF1">
    <w:name w:val="FA07865046804188AB72094253917EF1"/>
    <w:rsid w:val="00C24B6F"/>
    <w:pPr>
      <w:spacing w:after="160" w:line="259" w:lineRule="auto"/>
    </w:pPr>
  </w:style>
  <w:style w:type="paragraph" w:customStyle="1" w:styleId="665A34F96F6443F59D3DD58883C30E94">
    <w:name w:val="665A34F96F6443F59D3DD58883C30E94"/>
    <w:rsid w:val="00C24B6F"/>
    <w:pPr>
      <w:spacing w:after="160" w:line="259" w:lineRule="auto"/>
    </w:pPr>
  </w:style>
  <w:style w:type="paragraph" w:customStyle="1" w:styleId="89D5ADC2194246859D958A11C92C6B47">
    <w:name w:val="89D5ADC2194246859D958A11C92C6B47"/>
    <w:rsid w:val="00C24B6F"/>
    <w:pPr>
      <w:spacing w:after="160" w:line="259" w:lineRule="auto"/>
    </w:pPr>
  </w:style>
  <w:style w:type="paragraph" w:customStyle="1" w:styleId="0D639BD7756A45019F006CE97BCE173E">
    <w:name w:val="0D639BD7756A45019F006CE97BCE173E"/>
    <w:rsid w:val="00C24B6F"/>
    <w:pPr>
      <w:spacing w:after="160" w:line="259" w:lineRule="auto"/>
    </w:pPr>
  </w:style>
  <w:style w:type="paragraph" w:customStyle="1" w:styleId="C3C7F8506C1846A5950B50295737C7A0">
    <w:name w:val="C3C7F8506C1846A5950B50295737C7A0"/>
    <w:rsid w:val="00C24B6F"/>
    <w:pPr>
      <w:spacing w:after="160" w:line="259" w:lineRule="auto"/>
    </w:pPr>
  </w:style>
  <w:style w:type="paragraph" w:customStyle="1" w:styleId="D0376F7EE35149A2A89AE956CBE3DE7A">
    <w:name w:val="D0376F7EE35149A2A89AE956CBE3DE7A"/>
    <w:rsid w:val="00C24B6F"/>
    <w:pPr>
      <w:spacing w:after="160" w:line="259" w:lineRule="auto"/>
    </w:pPr>
  </w:style>
  <w:style w:type="paragraph" w:customStyle="1" w:styleId="4CC668C047334DB39B641B2EF8587442">
    <w:name w:val="4CC668C047334DB39B641B2EF8587442"/>
    <w:rsid w:val="00C24B6F"/>
    <w:pPr>
      <w:spacing w:after="160" w:line="259" w:lineRule="auto"/>
    </w:pPr>
  </w:style>
  <w:style w:type="paragraph" w:customStyle="1" w:styleId="6C4FDB98A80744758A4CD945FCBAEC66">
    <w:name w:val="6C4FDB98A80744758A4CD945FCBAEC66"/>
    <w:rsid w:val="00C24B6F"/>
    <w:pPr>
      <w:spacing w:after="160" w:line="259" w:lineRule="auto"/>
    </w:pPr>
  </w:style>
  <w:style w:type="paragraph" w:customStyle="1" w:styleId="358A6BC1E7274DE5B891B547E6B48FE4">
    <w:name w:val="358A6BC1E7274DE5B891B547E6B48FE4"/>
    <w:rsid w:val="00C24B6F"/>
    <w:pPr>
      <w:spacing w:after="160" w:line="259" w:lineRule="auto"/>
    </w:pPr>
  </w:style>
  <w:style w:type="paragraph" w:customStyle="1" w:styleId="708C664E21084A6880B01B1540DBB05A">
    <w:name w:val="708C664E21084A6880B01B1540DBB05A"/>
    <w:rsid w:val="00C24B6F"/>
    <w:pPr>
      <w:spacing w:after="160" w:line="259" w:lineRule="auto"/>
    </w:pPr>
  </w:style>
  <w:style w:type="paragraph" w:customStyle="1" w:styleId="AB773B5033CD444EB9A24020FC9238E2">
    <w:name w:val="AB773B5033CD444EB9A24020FC9238E2"/>
    <w:rsid w:val="00C24B6F"/>
    <w:pPr>
      <w:spacing w:after="160" w:line="259" w:lineRule="auto"/>
    </w:pPr>
  </w:style>
  <w:style w:type="paragraph" w:customStyle="1" w:styleId="B150F118D0A54B65956D5E7DDD34BFC0">
    <w:name w:val="B150F118D0A54B65956D5E7DDD34BFC0"/>
    <w:rsid w:val="00C24B6F"/>
    <w:pPr>
      <w:spacing w:after="160" w:line="259" w:lineRule="auto"/>
    </w:pPr>
  </w:style>
  <w:style w:type="paragraph" w:customStyle="1" w:styleId="BD9A5241163F4E1D8B8708A356165990">
    <w:name w:val="BD9A5241163F4E1D8B8708A356165990"/>
    <w:rsid w:val="00C24B6F"/>
    <w:pPr>
      <w:spacing w:after="160" w:line="259" w:lineRule="auto"/>
    </w:pPr>
  </w:style>
  <w:style w:type="paragraph" w:customStyle="1" w:styleId="E9A99351AE074DF5A24B1FA1FCC744A8">
    <w:name w:val="E9A99351AE074DF5A24B1FA1FCC744A8"/>
    <w:rsid w:val="00C24B6F"/>
    <w:pPr>
      <w:spacing w:after="160" w:line="259" w:lineRule="auto"/>
    </w:pPr>
  </w:style>
  <w:style w:type="paragraph" w:customStyle="1" w:styleId="BE68E70A8E6048429E38B2AF49C8D8AF">
    <w:name w:val="BE68E70A8E6048429E38B2AF49C8D8AF"/>
    <w:rsid w:val="00C24B6F"/>
    <w:pPr>
      <w:spacing w:after="160" w:line="259" w:lineRule="auto"/>
    </w:pPr>
  </w:style>
  <w:style w:type="paragraph" w:customStyle="1" w:styleId="F3697F1C93854414BD856F6A3F7AA4B2">
    <w:name w:val="F3697F1C93854414BD856F6A3F7AA4B2"/>
    <w:rsid w:val="00C24B6F"/>
    <w:pPr>
      <w:spacing w:after="160" w:line="259" w:lineRule="auto"/>
    </w:pPr>
  </w:style>
  <w:style w:type="paragraph" w:customStyle="1" w:styleId="493133E5B52B43C296C16E32B67293BD">
    <w:name w:val="493133E5B52B43C296C16E32B67293BD"/>
    <w:rsid w:val="00C24B6F"/>
    <w:pPr>
      <w:spacing w:after="160" w:line="259" w:lineRule="auto"/>
    </w:pPr>
  </w:style>
  <w:style w:type="paragraph" w:customStyle="1" w:styleId="0AC0B865F42A4C2CAD9EDE2ED5CBB264">
    <w:name w:val="0AC0B865F42A4C2CAD9EDE2ED5CBB264"/>
    <w:rsid w:val="00C24B6F"/>
    <w:pPr>
      <w:spacing w:after="160" w:line="259" w:lineRule="auto"/>
    </w:pPr>
  </w:style>
  <w:style w:type="paragraph" w:customStyle="1" w:styleId="2DEFA3BC752449C2B186CB7698E6D4B4">
    <w:name w:val="2DEFA3BC752449C2B186CB7698E6D4B4"/>
    <w:rsid w:val="00C24B6F"/>
    <w:pPr>
      <w:spacing w:after="160" w:line="259" w:lineRule="auto"/>
    </w:pPr>
  </w:style>
  <w:style w:type="paragraph" w:customStyle="1" w:styleId="5F03B40C86714ECBA421EEFCDA7AC747">
    <w:name w:val="5F03B40C86714ECBA421EEFCDA7AC747"/>
    <w:rsid w:val="00C24B6F"/>
    <w:pPr>
      <w:spacing w:after="160" w:line="259" w:lineRule="auto"/>
    </w:pPr>
  </w:style>
  <w:style w:type="paragraph" w:customStyle="1" w:styleId="5CD004433D0449B8854B7F72AB2BF855">
    <w:name w:val="5CD004433D0449B8854B7F72AB2BF855"/>
    <w:rsid w:val="00C24B6F"/>
    <w:pPr>
      <w:spacing w:after="160" w:line="259" w:lineRule="auto"/>
    </w:pPr>
  </w:style>
  <w:style w:type="paragraph" w:customStyle="1" w:styleId="ECF9EE2247154FBE905FC45F7259D50C">
    <w:name w:val="ECF9EE2247154FBE905FC45F7259D50C"/>
    <w:rsid w:val="00C24B6F"/>
    <w:pPr>
      <w:spacing w:after="160" w:line="259" w:lineRule="auto"/>
    </w:pPr>
  </w:style>
  <w:style w:type="paragraph" w:customStyle="1" w:styleId="64E11351FB4741D9852F2BDF18EB6FAC">
    <w:name w:val="64E11351FB4741D9852F2BDF18EB6FAC"/>
    <w:rsid w:val="00C24B6F"/>
    <w:pPr>
      <w:spacing w:after="160" w:line="259" w:lineRule="auto"/>
    </w:pPr>
  </w:style>
  <w:style w:type="paragraph" w:customStyle="1" w:styleId="771287EFEDBF45349B625F0095AFA5E5">
    <w:name w:val="771287EFEDBF45349B625F0095AFA5E5"/>
    <w:rsid w:val="00C24B6F"/>
    <w:pPr>
      <w:spacing w:after="160" w:line="259" w:lineRule="auto"/>
    </w:pPr>
  </w:style>
  <w:style w:type="paragraph" w:customStyle="1" w:styleId="87DB3AC3CB7B494AB21078179DF3A25E">
    <w:name w:val="87DB3AC3CB7B494AB21078179DF3A25E"/>
    <w:rsid w:val="00C24B6F"/>
    <w:pPr>
      <w:spacing w:after="160" w:line="259" w:lineRule="auto"/>
    </w:pPr>
  </w:style>
  <w:style w:type="paragraph" w:customStyle="1" w:styleId="D67112FC9D0A4A078B7F8A2E7B973B2B">
    <w:name w:val="D67112FC9D0A4A078B7F8A2E7B973B2B"/>
    <w:rsid w:val="00C24B6F"/>
    <w:pPr>
      <w:spacing w:after="160" w:line="259" w:lineRule="auto"/>
    </w:pPr>
  </w:style>
  <w:style w:type="paragraph" w:customStyle="1" w:styleId="B29513C98D2B4DD2BFFC1A121E53F08C">
    <w:name w:val="B29513C98D2B4DD2BFFC1A121E53F08C"/>
    <w:rsid w:val="00C24B6F"/>
    <w:pPr>
      <w:spacing w:after="160" w:line="259" w:lineRule="auto"/>
    </w:pPr>
  </w:style>
  <w:style w:type="paragraph" w:customStyle="1" w:styleId="892855B57FBE40DEA8AD4016885B1AA8">
    <w:name w:val="892855B57FBE40DEA8AD4016885B1AA8"/>
    <w:rsid w:val="00C24B6F"/>
    <w:pPr>
      <w:spacing w:after="160" w:line="259" w:lineRule="auto"/>
    </w:pPr>
  </w:style>
  <w:style w:type="paragraph" w:customStyle="1" w:styleId="6F7E6CAB3FD7487CB2A0104454E556CD">
    <w:name w:val="6F7E6CAB3FD7487CB2A0104454E556CD"/>
    <w:rsid w:val="00C24B6F"/>
    <w:pPr>
      <w:spacing w:after="160" w:line="259" w:lineRule="auto"/>
    </w:pPr>
  </w:style>
  <w:style w:type="paragraph" w:customStyle="1" w:styleId="48A8B937D6EE4CC38D1ECF097EEE4E78">
    <w:name w:val="48A8B937D6EE4CC38D1ECF097EEE4E78"/>
    <w:rsid w:val="00C24B6F"/>
    <w:pPr>
      <w:spacing w:after="160" w:line="259" w:lineRule="auto"/>
    </w:pPr>
  </w:style>
  <w:style w:type="paragraph" w:customStyle="1" w:styleId="BC9CA8D5D7824FCCB59E7E462AA06E2A">
    <w:name w:val="BC9CA8D5D7824FCCB59E7E462AA06E2A"/>
    <w:rsid w:val="0050150A"/>
    <w:pPr>
      <w:spacing w:after="160" w:line="259" w:lineRule="auto"/>
    </w:pPr>
  </w:style>
  <w:style w:type="paragraph" w:customStyle="1" w:styleId="E423EF9264CE40518B8FFDD92FBA4C63">
    <w:name w:val="E423EF9264CE40518B8FFDD92FBA4C63"/>
    <w:rsid w:val="0050150A"/>
    <w:pPr>
      <w:spacing w:after="160" w:line="259" w:lineRule="auto"/>
    </w:pPr>
  </w:style>
  <w:style w:type="paragraph" w:customStyle="1" w:styleId="88AC4C075BB54BF09EF6A10A2E2F1F2F">
    <w:name w:val="88AC4C075BB54BF09EF6A10A2E2F1F2F"/>
    <w:rsid w:val="0050150A"/>
    <w:pPr>
      <w:spacing w:after="160" w:line="259" w:lineRule="auto"/>
    </w:pPr>
  </w:style>
  <w:style w:type="paragraph" w:customStyle="1" w:styleId="951ADE0D186A4E9FA164CACD30DA13B9">
    <w:name w:val="951ADE0D186A4E9FA164CACD30DA13B9"/>
    <w:rsid w:val="0050150A"/>
    <w:pPr>
      <w:spacing w:after="160" w:line="259" w:lineRule="auto"/>
    </w:pPr>
  </w:style>
  <w:style w:type="paragraph" w:customStyle="1" w:styleId="6930691040E849BE9D1ACE8BDADD44F5">
    <w:name w:val="6930691040E849BE9D1ACE8BDADD44F5"/>
    <w:rsid w:val="0050150A"/>
    <w:pPr>
      <w:spacing w:after="160" w:line="259" w:lineRule="auto"/>
    </w:pPr>
  </w:style>
  <w:style w:type="paragraph" w:customStyle="1" w:styleId="8884895B731846878B9C6901407D431E">
    <w:name w:val="8884895B731846878B9C6901407D431E"/>
    <w:rsid w:val="0050150A"/>
    <w:pPr>
      <w:spacing w:after="160" w:line="259" w:lineRule="auto"/>
    </w:pPr>
  </w:style>
  <w:style w:type="paragraph" w:customStyle="1" w:styleId="2A668B35E14F466E964BE7B4060426B6">
    <w:name w:val="2A668B35E14F466E964BE7B4060426B6"/>
    <w:rsid w:val="0050150A"/>
    <w:pPr>
      <w:spacing w:after="160" w:line="259" w:lineRule="auto"/>
    </w:pPr>
  </w:style>
  <w:style w:type="paragraph" w:customStyle="1" w:styleId="5D1C84265A2B4D43BC62E06B7C5CBE50">
    <w:name w:val="5D1C84265A2B4D43BC62E06B7C5CBE50"/>
    <w:rsid w:val="0050150A"/>
    <w:pPr>
      <w:spacing w:after="160" w:line="259" w:lineRule="auto"/>
    </w:pPr>
  </w:style>
  <w:style w:type="paragraph" w:customStyle="1" w:styleId="E8517D48D5E94EFA8022FBE57314EBC3">
    <w:name w:val="E8517D48D5E94EFA8022FBE57314EBC3"/>
    <w:rsid w:val="0050150A"/>
    <w:pPr>
      <w:spacing w:after="160" w:line="259" w:lineRule="auto"/>
    </w:pPr>
  </w:style>
  <w:style w:type="paragraph" w:customStyle="1" w:styleId="36E068063653443EB8E3CCE4EB8111D0">
    <w:name w:val="36E068063653443EB8E3CCE4EB8111D0"/>
    <w:rsid w:val="0050150A"/>
    <w:pPr>
      <w:spacing w:after="160" w:line="259" w:lineRule="auto"/>
    </w:pPr>
  </w:style>
  <w:style w:type="paragraph" w:customStyle="1" w:styleId="505FD14E21494403AF444800B60A997C">
    <w:name w:val="505FD14E21494403AF444800B60A997C"/>
    <w:rsid w:val="0050150A"/>
    <w:pPr>
      <w:spacing w:after="160" w:line="259" w:lineRule="auto"/>
    </w:pPr>
  </w:style>
  <w:style w:type="paragraph" w:customStyle="1" w:styleId="B4D58D2816804C2B869E9AF02499F5F2">
    <w:name w:val="B4D58D2816804C2B869E9AF02499F5F2"/>
    <w:rsid w:val="005015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6C80A-E5A6-460A-A4EC-F4E9B9275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0442E0-5D8D-492A-B118-ED12E2BA50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FF636F-B5D1-4EC7-80DF-A08A96D47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5050F9-0448-4C26-9C76-A4BCBBD2B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Zuzana Hušeková</cp:lastModifiedBy>
  <cp:revision>33</cp:revision>
  <cp:lastPrinted>2015-10-14T08:15:00Z</cp:lastPrinted>
  <dcterms:created xsi:type="dcterms:W3CDTF">2015-10-14T08:48:00Z</dcterms:created>
  <dcterms:modified xsi:type="dcterms:W3CDTF">2020-04-16T13:33:00Z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