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C74B26" w14:textId="77777777" w:rsidR="00DE57DE" w:rsidRPr="00DE57DE" w:rsidRDefault="00DE57DE" w:rsidP="00DE57DE">
      <w:pPr>
        <w:jc w:val="center"/>
        <w:rPr>
          <w:rFonts w:cs="Arial"/>
          <w:caps/>
          <w:sz w:val="28"/>
          <w:szCs w:val="28"/>
          <w:lang w:val="sk-SK" w:eastAsia="sk-SK"/>
        </w:rPr>
      </w:pPr>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4611BE44" wp14:editId="31BD1AA9">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5F9AA866" w14:textId="77777777" w:rsidR="00DE57DE" w:rsidRPr="00DE57DE" w:rsidRDefault="00DE57DE" w:rsidP="00DE57DE">
      <w:pPr>
        <w:jc w:val="center"/>
        <w:rPr>
          <w:rFonts w:cs="Arial"/>
          <w:caps/>
          <w:sz w:val="28"/>
          <w:szCs w:val="28"/>
          <w:lang w:val="sk-SK" w:eastAsia="sk-SK"/>
        </w:rPr>
      </w:pPr>
    </w:p>
    <w:p w14:paraId="4B3B48B7" w14:textId="77777777" w:rsidR="00DE57DE" w:rsidRPr="00DE57DE" w:rsidRDefault="00DE57DE" w:rsidP="00DE57DE">
      <w:pPr>
        <w:jc w:val="center"/>
        <w:rPr>
          <w:rFonts w:cs="Arial"/>
          <w:b/>
          <w:bCs/>
          <w:smallCaps/>
          <w:sz w:val="28"/>
          <w:szCs w:val="28"/>
          <w:lang w:val="sk-SK" w:eastAsia="sk-SK"/>
        </w:rPr>
      </w:pPr>
    </w:p>
    <w:p w14:paraId="3C617164" w14:textId="77777777" w:rsidR="00DE57DE" w:rsidRPr="00DE57DE" w:rsidRDefault="00DE57DE" w:rsidP="00DE57DE">
      <w:pPr>
        <w:jc w:val="center"/>
        <w:rPr>
          <w:rFonts w:cs="Arial"/>
          <w:b/>
          <w:bCs/>
          <w:smallCaps/>
          <w:sz w:val="28"/>
          <w:szCs w:val="28"/>
          <w:lang w:val="sk-SK" w:eastAsia="sk-SK"/>
        </w:rPr>
      </w:pPr>
    </w:p>
    <w:p w14:paraId="0147EC2A"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3F3BAAC6"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6F134B84" w14:textId="77777777" w:rsidR="00DE57DE" w:rsidRPr="00DE57DE" w:rsidRDefault="00DE57DE" w:rsidP="00DE57DE">
      <w:pPr>
        <w:rPr>
          <w:rFonts w:cs="Arial"/>
          <w:b/>
          <w:smallCaps/>
          <w:sz w:val="32"/>
          <w:szCs w:val="52"/>
          <w:lang w:val="sk-SK" w:eastAsia="sk-SK"/>
        </w:rPr>
      </w:pPr>
    </w:p>
    <w:p w14:paraId="5244E73C" w14:textId="77777777" w:rsidR="00DE57DE" w:rsidRPr="00DE57DE" w:rsidRDefault="00DE57DE" w:rsidP="00DE57DE">
      <w:pPr>
        <w:rPr>
          <w:rFonts w:cs="Arial"/>
          <w:b/>
          <w:smallCaps/>
          <w:sz w:val="32"/>
          <w:szCs w:val="52"/>
          <w:lang w:val="sk-SK" w:eastAsia="sk-SK"/>
        </w:rPr>
      </w:pPr>
    </w:p>
    <w:p w14:paraId="3867D25F" w14:textId="77777777" w:rsidR="00DE57DE" w:rsidRPr="00DE57DE" w:rsidRDefault="00DE57DE" w:rsidP="00DE57DE">
      <w:pPr>
        <w:ind w:right="289"/>
        <w:jc w:val="center"/>
        <w:rPr>
          <w:rFonts w:eastAsia="Arial Unicode MS" w:cs="Arial"/>
          <w:bCs/>
          <w:sz w:val="40"/>
          <w:szCs w:val="40"/>
          <w:lang w:val="sk-SK"/>
        </w:rPr>
      </w:pPr>
    </w:p>
    <w:p w14:paraId="01FE5DBB" w14:textId="77777777" w:rsidR="00DE57DE" w:rsidRPr="00DE57DE" w:rsidRDefault="00DE57DE" w:rsidP="00DE57DE">
      <w:pPr>
        <w:ind w:right="289"/>
        <w:jc w:val="center"/>
        <w:rPr>
          <w:rFonts w:eastAsia="Arial Unicode MS" w:cs="Arial"/>
          <w:bCs/>
          <w:sz w:val="40"/>
          <w:szCs w:val="40"/>
          <w:lang w:val="sk-SK"/>
        </w:rPr>
      </w:pPr>
    </w:p>
    <w:p w14:paraId="165E92E5"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45362B5E" w14:textId="77777777" w:rsidR="00DE57DE" w:rsidRPr="00DE57DE" w:rsidRDefault="00DE57DE" w:rsidP="00DE57DE">
      <w:pPr>
        <w:ind w:right="289"/>
        <w:jc w:val="center"/>
        <w:rPr>
          <w:rFonts w:eastAsia="Arial Unicode MS" w:cs="Arial"/>
          <w:bCs/>
          <w:color w:val="003889"/>
          <w:sz w:val="28"/>
          <w:szCs w:val="28"/>
          <w:lang w:val="sk-SK"/>
        </w:rPr>
      </w:pPr>
    </w:p>
    <w:p w14:paraId="4A2A8D4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5D7A348E"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343F1709" w14:textId="77777777" w:rsidR="00DE57DE" w:rsidRPr="00DE57DE" w:rsidRDefault="00DE57DE" w:rsidP="00DE57DE">
      <w:pPr>
        <w:rPr>
          <w:rFonts w:cs="Arial"/>
          <w:b/>
          <w:sz w:val="28"/>
          <w:szCs w:val="28"/>
          <w:lang w:val="sk-SK" w:eastAsia="sk-SK"/>
        </w:rPr>
      </w:pPr>
    </w:p>
    <w:p w14:paraId="736379E0" w14:textId="77777777" w:rsidR="00DE57DE" w:rsidRPr="00DE57DE" w:rsidRDefault="00DE57DE" w:rsidP="00DE57DE">
      <w:pPr>
        <w:rPr>
          <w:rFonts w:cs="Arial"/>
          <w:b/>
          <w:sz w:val="28"/>
          <w:szCs w:val="28"/>
          <w:lang w:val="sk-SK" w:eastAsia="sk-SK"/>
        </w:rPr>
      </w:pPr>
    </w:p>
    <w:p w14:paraId="4A477CC3" w14:textId="77777777" w:rsidR="00DE57DE" w:rsidRPr="00DE57DE" w:rsidRDefault="00DE57DE" w:rsidP="00DE57DE">
      <w:pPr>
        <w:rPr>
          <w:rFonts w:cs="Arial"/>
          <w:b/>
          <w:sz w:val="28"/>
          <w:szCs w:val="28"/>
          <w:lang w:val="sk-SK" w:eastAsia="sk-SK"/>
        </w:rPr>
      </w:pPr>
    </w:p>
    <w:p w14:paraId="338A1E61" w14:textId="77777777" w:rsidR="00DE57DE" w:rsidRPr="00DE57DE" w:rsidRDefault="00DE57DE" w:rsidP="00DE57DE">
      <w:pPr>
        <w:rPr>
          <w:rFonts w:cs="Arial"/>
          <w:b/>
          <w:sz w:val="28"/>
          <w:szCs w:val="28"/>
          <w:lang w:val="sk-SK" w:eastAsia="sk-SK"/>
        </w:rPr>
      </w:pPr>
    </w:p>
    <w:p w14:paraId="54BC4B66" w14:textId="77777777" w:rsidR="00DE57DE" w:rsidRPr="00DE57DE" w:rsidRDefault="00DE57DE" w:rsidP="00DE57DE">
      <w:pPr>
        <w:spacing w:line="360" w:lineRule="auto"/>
        <w:rPr>
          <w:rFonts w:cs="Arial"/>
          <w:sz w:val="20"/>
          <w:szCs w:val="20"/>
          <w:lang w:val="sk-SK" w:eastAsia="sk-SK"/>
        </w:rPr>
      </w:pPr>
    </w:p>
    <w:p w14:paraId="56A571ED" w14:textId="77777777" w:rsidR="00DE57DE" w:rsidRPr="00DE57DE" w:rsidRDefault="00DE57DE" w:rsidP="00DE57DE">
      <w:pPr>
        <w:spacing w:line="360" w:lineRule="auto"/>
        <w:rPr>
          <w:rFonts w:cs="Arial"/>
          <w:sz w:val="20"/>
          <w:szCs w:val="20"/>
          <w:lang w:val="sk-SK" w:eastAsia="sk-SK"/>
        </w:rPr>
      </w:pPr>
    </w:p>
    <w:p w14:paraId="24108431" w14:textId="77777777" w:rsidR="00DE57DE" w:rsidRPr="00DE57DE" w:rsidRDefault="00DE57DE" w:rsidP="00DE57DE">
      <w:pPr>
        <w:spacing w:line="360" w:lineRule="auto"/>
        <w:rPr>
          <w:rFonts w:cs="Arial"/>
          <w:sz w:val="20"/>
          <w:szCs w:val="20"/>
          <w:lang w:val="sk-SK" w:eastAsia="sk-SK"/>
        </w:rPr>
      </w:pPr>
    </w:p>
    <w:p w14:paraId="28ABFF47"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696D1876" w14:textId="77777777" w:rsidR="00DA281A" w:rsidRDefault="00DA281A" w:rsidP="00DA281A">
      <w:pPr>
        <w:tabs>
          <w:tab w:val="left" w:pos="6804"/>
          <w:tab w:val="left" w:leader="dot" w:pos="9071"/>
        </w:tabs>
        <w:spacing w:line="360" w:lineRule="auto"/>
        <w:rPr>
          <w:rFonts w:ascii="Verdana" w:hAnsi="Verdana"/>
          <w:sz w:val="20"/>
          <w:szCs w:val="20"/>
          <w:lang w:val="sk-SK" w:eastAsia="cs-CZ"/>
        </w:rPr>
      </w:pPr>
      <w:del w:id="0" w:author="Zuzana Hušeková" w:date="2020-04-16T14:44:00Z">
        <w:r w:rsidDel="00B70CB9">
          <w:rPr>
            <w:rFonts w:ascii="Verdana" w:hAnsi="Verdana"/>
            <w:sz w:val="20"/>
            <w:szCs w:val="20"/>
            <w:lang w:val="sk-SK" w:eastAsia="cs-CZ"/>
          </w:rPr>
          <w:delText>JUDr. Matúš Dubovský</w:delText>
        </w:r>
      </w:del>
      <w:ins w:id="1" w:author="Zuzana Hušeková" w:date="2020-04-16T14:44:00Z">
        <w:r w:rsidR="00B70CB9">
          <w:rPr>
            <w:rFonts w:ascii="Verdana" w:hAnsi="Verdana"/>
            <w:sz w:val="20"/>
            <w:szCs w:val="20"/>
            <w:lang w:val="sk-SK" w:eastAsia="cs-CZ"/>
          </w:rPr>
          <w:t>Ing. Peter Vlček, PhD.</w:t>
        </w:r>
      </w:ins>
      <w:r>
        <w:rPr>
          <w:rFonts w:ascii="Verdana" w:hAnsi="Verdana"/>
          <w:sz w:val="20"/>
          <w:szCs w:val="20"/>
          <w:lang w:val="sk-SK" w:eastAsia="cs-CZ"/>
        </w:rPr>
        <w:t xml:space="preserve"> </w:t>
      </w:r>
      <w:r>
        <w:rPr>
          <w:rFonts w:ascii="Verdana" w:hAnsi="Verdana"/>
          <w:sz w:val="20"/>
          <w:szCs w:val="20"/>
          <w:lang w:val="sk-SK" w:eastAsia="cs-CZ"/>
        </w:rPr>
        <w:tab/>
        <w:t>..............................</w:t>
      </w:r>
    </w:p>
    <w:p w14:paraId="1950669F" w14:textId="77777777"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metodiky</w:t>
      </w:r>
      <w:r w:rsidR="00DD75CF" w:rsidRPr="00DD75CF">
        <w:rPr>
          <w:rFonts w:ascii="Verdana" w:hAnsi="Verdana"/>
          <w:sz w:val="20"/>
          <w:szCs w:val="20"/>
          <w:lang w:val="sk-SK" w:eastAsia="cs-CZ"/>
        </w:rPr>
        <w:t xml:space="preserve"> </w:t>
      </w:r>
      <w:r w:rsidR="00DD75CF">
        <w:rPr>
          <w:rFonts w:ascii="Verdana" w:hAnsi="Verdana"/>
          <w:sz w:val="20"/>
          <w:szCs w:val="20"/>
          <w:lang w:val="sk-SK" w:eastAsia="cs-CZ"/>
        </w:rPr>
        <w:t xml:space="preserve">a prípravy projektov </w:t>
      </w:r>
      <w:del w:id="2" w:author="Zuzana Hušeková" w:date="2020-04-16T14:44:00Z">
        <w:r w:rsidR="00DD75CF" w:rsidDel="00B70CB9">
          <w:rPr>
            <w:rFonts w:ascii="Verdana" w:hAnsi="Verdana"/>
            <w:sz w:val="20"/>
            <w:szCs w:val="20"/>
            <w:lang w:val="sk-SK" w:eastAsia="cs-CZ"/>
          </w:rPr>
          <w:delText>programovania</w:delText>
        </w:r>
      </w:del>
    </w:p>
    <w:p w14:paraId="3C7DAFFD"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3" w:author="Zuzana Hušeková" w:date="2020-04-16T14:44:00Z">
        <w:r w:rsidR="00D433A4" w:rsidDel="00B70CB9">
          <w:rPr>
            <w:rFonts w:ascii="Verdana" w:hAnsi="Verdana"/>
            <w:sz w:val="20"/>
            <w:szCs w:val="20"/>
            <w:lang w:val="sk-SK" w:eastAsia="cs-CZ"/>
          </w:rPr>
          <w:delText>13</w:delText>
        </w:r>
      </w:del>
      <w:ins w:id="4" w:author="Zuzana Hušeková" w:date="2020-04-16T14:44:00Z">
        <w:r w:rsidR="00B70CB9">
          <w:rPr>
            <w:rFonts w:ascii="Verdana" w:hAnsi="Verdana"/>
            <w:sz w:val="20"/>
            <w:szCs w:val="20"/>
            <w:lang w:val="sk-SK" w:eastAsia="cs-CZ"/>
          </w:rPr>
          <w:t>17</w:t>
        </w:r>
      </w:ins>
      <w:r w:rsidR="008C3FAB" w:rsidRPr="008C3FAB">
        <w:rPr>
          <w:rFonts w:ascii="Verdana" w:hAnsi="Verdana"/>
          <w:sz w:val="20"/>
          <w:szCs w:val="20"/>
          <w:lang w:val="sk-SK" w:eastAsia="cs-CZ"/>
        </w:rPr>
        <w:t xml:space="preserve">. </w:t>
      </w:r>
      <w:del w:id="5" w:author="Zuzana Hušeková" w:date="2020-04-16T14:44:00Z">
        <w:r w:rsidR="00D433A4" w:rsidDel="00B70CB9">
          <w:rPr>
            <w:rFonts w:ascii="Verdana" w:hAnsi="Verdana"/>
            <w:sz w:val="20"/>
            <w:szCs w:val="20"/>
            <w:lang w:val="sk-SK" w:eastAsia="cs-CZ"/>
          </w:rPr>
          <w:delText>12</w:delText>
        </w:r>
      </w:del>
      <w:ins w:id="6" w:author="Zuzana Hušeková" w:date="2020-04-16T14:44:00Z">
        <w:r w:rsidR="00B70CB9">
          <w:rPr>
            <w:rFonts w:ascii="Verdana" w:hAnsi="Verdana"/>
            <w:sz w:val="20"/>
            <w:szCs w:val="20"/>
            <w:lang w:val="sk-SK" w:eastAsia="cs-CZ"/>
          </w:rPr>
          <w:t>04</w:t>
        </w:r>
      </w:ins>
      <w:r w:rsidR="008C3FAB" w:rsidRPr="008C3FAB">
        <w:rPr>
          <w:rFonts w:ascii="Verdana" w:hAnsi="Verdana"/>
          <w:sz w:val="20"/>
          <w:szCs w:val="20"/>
          <w:lang w:val="sk-SK" w:eastAsia="cs-CZ"/>
        </w:rPr>
        <w:t xml:space="preserve">. </w:t>
      </w:r>
      <w:del w:id="7" w:author="Zuzana Hušeková" w:date="2020-04-16T14:45:00Z">
        <w:r w:rsidR="0097766A" w:rsidRPr="008C3FAB" w:rsidDel="00B70CB9">
          <w:rPr>
            <w:rFonts w:ascii="Verdana" w:hAnsi="Verdana"/>
            <w:sz w:val="20"/>
            <w:szCs w:val="20"/>
            <w:lang w:val="sk-SK" w:eastAsia="cs-CZ"/>
          </w:rPr>
          <w:delText>20</w:delText>
        </w:r>
        <w:r w:rsidR="0097766A" w:rsidDel="00B70CB9">
          <w:rPr>
            <w:rFonts w:ascii="Verdana" w:hAnsi="Verdana"/>
            <w:sz w:val="20"/>
            <w:szCs w:val="20"/>
            <w:lang w:val="sk-SK" w:eastAsia="cs-CZ"/>
          </w:rPr>
          <w:delText>1</w:delText>
        </w:r>
        <w:r w:rsidR="00CF1B36" w:rsidDel="00B70CB9">
          <w:rPr>
            <w:rFonts w:ascii="Verdana" w:hAnsi="Verdana"/>
            <w:sz w:val="20"/>
            <w:szCs w:val="20"/>
            <w:lang w:val="sk-SK" w:eastAsia="cs-CZ"/>
          </w:rPr>
          <w:delText>9</w:delText>
        </w:r>
      </w:del>
      <w:ins w:id="8" w:author="Zuzana Hušeková" w:date="2020-04-16T14:45:00Z">
        <w:r w:rsidR="00B70CB9" w:rsidRPr="008C3FAB">
          <w:rPr>
            <w:rFonts w:ascii="Verdana" w:hAnsi="Verdana"/>
            <w:sz w:val="20"/>
            <w:szCs w:val="20"/>
            <w:lang w:val="sk-SK" w:eastAsia="cs-CZ"/>
          </w:rPr>
          <w:t>20</w:t>
        </w:r>
        <w:r w:rsidR="00B70CB9">
          <w:rPr>
            <w:rFonts w:ascii="Verdana" w:hAnsi="Verdana"/>
            <w:sz w:val="20"/>
            <w:szCs w:val="20"/>
            <w:lang w:val="sk-SK" w:eastAsia="cs-CZ"/>
          </w:rPr>
          <w:t>20</w:t>
        </w:r>
      </w:ins>
    </w:p>
    <w:p w14:paraId="3CD548AA" w14:textId="77777777" w:rsidR="00DA281A" w:rsidRDefault="00DA281A" w:rsidP="00DA281A">
      <w:pPr>
        <w:spacing w:line="360" w:lineRule="auto"/>
        <w:rPr>
          <w:rFonts w:ascii="Verdana" w:hAnsi="Verdana"/>
          <w:sz w:val="20"/>
          <w:szCs w:val="20"/>
          <w:lang w:val="sk-SK" w:eastAsia="cs-CZ"/>
        </w:rPr>
      </w:pPr>
    </w:p>
    <w:p w14:paraId="5D516DBC"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17EBA62F" w14:textId="77777777" w:rsidR="00DA281A" w:rsidRDefault="00DD75CF" w:rsidP="00DA281A">
      <w:pPr>
        <w:tabs>
          <w:tab w:val="left" w:pos="6804"/>
        </w:tabs>
        <w:spacing w:line="360" w:lineRule="auto"/>
        <w:ind w:left="425" w:hanging="425"/>
        <w:rPr>
          <w:rFonts w:ascii="Verdana" w:hAnsi="Verdana"/>
          <w:sz w:val="20"/>
          <w:szCs w:val="20"/>
          <w:lang w:val="sk-SK" w:eastAsia="cs-CZ"/>
        </w:rPr>
      </w:pPr>
      <w:r w:rsidRPr="00DD75CF">
        <w:rPr>
          <w:rFonts w:ascii="Verdana" w:hAnsi="Verdana"/>
          <w:sz w:val="20"/>
          <w:szCs w:val="20"/>
          <w:lang w:val="sk-SK" w:eastAsia="cs-CZ"/>
        </w:rPr>
        <w:t>JUDr. Matúš Dubovský</w:t>
      </w:r>
      <w:r w:rsidR="00DA281A">
        <w:rPr>
          <w:rFonts w:ascii="Verdana" w:hAnsi="Verdana"/>
          <w:sz w:val="20"/>
          <w:szCs w:val="20"/>
          <w:lang w:val="sk-SK" w:eastAsia="cs-CZ"/>
        </w:rPr>
        <w:tab/>
        <w:t>..............................</w:t>
      </w:r>
    </w:p>
    <w:p w14:paraId="4653073B" w14:textId="77777777" w:rsidR="00B70CB9" w:rsidRDefault="00B70CB9" w:rsidP="00B70CB9">
      <w:pPr>
        <w:tabs>
          <w:tab w:val="left" w:pos="1134"/>
          <w:tab w:val="left" w:pos="6946"/>
        </w:tabs>
        <w:spacing w:line="360" w:lineRule="auto"/>
        <w:ind w:left="425" w:hanging="425"/>
        <w:rPr>
          <w:ins w:id="9" w:author="Zuzana Hušeková" w:date="2020-04-16T14:45:00Z"/>
          <w:rFonts w:ascii="Verdana" w:hAnsi="Verdana"/>
          <w:sz w:val="20"/>
          <w:szCs w:val="20"/>
          <w:lang w:val="sk-SK" w:eastAsia="cs-CZ"/>
        </w:rPr>
      </w:pPr>
      <w:ins w:id="10" w:author="Zuzana Hušeková" w:date="2020-04-16T14:45:00Z">
        <w:r>
          <w:rPr>
            <w:rFonts w:ascii="Verdana" w:hAnsi="Verdana"/>
            <w:sz w:val="20"/>
            <w:szCs w:val="20"/>
            <w:lang w:val="sk-SK" w:eastAsia="cs-CZ"/>
          </w:rPr>
          <w:t>riaditeľ odboru operačného programu Efektívna verejná správa</w:t>
        </w:r>
      </w:ins>
    </w:p>
    <w:p w14:paraId="7A493813" w14:textId="77777777" w:rsidR="00DD75CF" w:rsidRDefault="00DD75CF" w:rsidP="00DA281A">
      <w:pPr>
        <w:tabs>
          <w:tab w:val="left" w:pos="1134"/>
          <w:tab w:val="left" w:pos="6946"/>
        </w:tabs>
        <w:spacing w:line="360" w:lineRule="auto"/>
        <w:ind w:left="425" w:hanging="425"/>
        <w:rPr>
          <w:rFonts w:ascii="Verdana" w:hAnsi="Verdana"/>
          <w:sz w:val="20"/>
          <w:szCs w:val="20"/>
          <w:lang w:val="sk-SK" w:eastAsia="cs-CZ"/>
        </w:rPr>
      </w:pPr>
      <w:del w:id="11" w:author="Zuzana Hušeková" w:date="2020-04-16T14:45:00Z">
        <w:r w:rsidRPr="00DD75CF" w:rsidDel="00B70CB9">
          <w:rPr>
            <w:rFonts w:ascii="Verdana" w:hAnsi="Verdana"/>
            <w:sz w:val="20"/>
            <w:szCs w:val="20"/>
            <w:lang w:val="sk-SK" w:eastAsia="cs-CZ"/>
          </w:rPr>
          <w:delText>poverený</w:delText>
        </w:r>
      </w:del>
      <w:r w:rsidRPr="00DD75CF">
        <w:rPr>
          <w:rFonts w:ascii="Verdana" w:hAnsi="Verdana"/>
          <w:sz w:val="20"/>
          <w:szCs w:val="20"/>
          <w:lang w:val="sk-SK" w:eastAsia="cs-CZ"/>
        </w:rPr>
        <w:t xml:space="preserve"> </w:t>
      </w:r>
    </w:p>
    <w:p w14:paraId="65F92258" w14:textId="77777777" w:rsidR="00DA281A" w:rsidDel="00B70CB9" w:rsidRDefault="00DA281A" w:rsidP="00DA281A">
      <w:pPr>
        <w:tabs>
          <w:tab w:val="left" w:pos="1134"/>
          <w:tab w:val="left" w:pos="6946"/>
        </w:tabs>
        <w:spacing w:line="360" w:lineRule="auto"/>
        <w:ind w:left="425" w:hanging="425"/>
        <w:rPr>
          <w:del w:id="12" w:author="Zuzana Hušeková" w:date="2020-04-16T14:45:00Z"/>
          <w:rFonts w:ascii="Verdana" w:hAnsi="Verdana"/>
          <w:sz w:val="20"/>
          <w:szCs w:val="20"/>
          <w:lang w:val="sk-SK" w:eastAsia="cs-CZ"/>
        </w:rPr>
      </w:pPr>
      <w:del w:id="13" w:author="Zuzana Hušeková" w:date="2020-04-16T14:45:00Z">
        <w:r w:rsidDel="00B70CB9">
          <w:rPr>
            <w:rFonts w:ascii="Verdana" w:hAnsi="Verdana"/>
            <w:sz w:val="20"/>
            <w:szCs w:val="20"/>
            <w:lang w:val="sk-SK" w:eastAsia="cs-CZ"/>
          </w:rPr>
          <w:delText>riad</w:delText>
        </w:r>
        <w:r w:rsidR="00750845" w:rsidDel="00B70CB9">
          <w:rPr>
            <w:rFonts w:ascii="Verdana" w:hAnsi="Verdana"/>
            <w:sz w:val="20"/>
            <w:szCs w:val="20"/>
            <w:lang w:val="sk-SK" w:eastAsia="cs-CZ"/>
          </w:rPr>
          <w:delText>ením</w:delText>
        </w:r>
        <w:r w:rsidDel="00B70CB9">
          <w:rPr>
            <w:rFonts w:ascii="Verdana" w:hAnsi="Verdana"/>
            <w:sz w:val="20"/>
            <w:szCs w:val="20"/>
            <w:lang w:val="sk-SK" w:eastAsia="cs-CZ"/>
          </w:rPr>
          <w:delText xml:space="preserve"> odboru operačného programu Efektívna verejná správa</w:delText>
        </w:r>
      </w:del>
    </w:p>
    <w:p w14:paraId="21A7641C"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14" w:author="Zuzana Hušeková" w:date="2020-04-16T14:45:00Z">
        <w:r w:rsidR="00D433A4" w:rsidDel="00B70CB9">
          <w:rPr>
            <w:rFonts w:ascii="Verdana" w:hAnsi="Verdana"/>
            <w:sz w:val="20"/>
            <w:szCs w:val="20"/>
            <w:lang w:val="sk-SK" w:eastAsia="cs-CZ"/>
          </w:rPr>
          <w:delText>13</w:delText>
        </w:r>
      </w:del>
      <w:ins w:id="15" w:author="Zuzana Hušeková" w:date="2020-04-16T14:45:00Z">
        <w:r w:rsidR="00B70CB9">
          <w:rPr>
            <w:rFonts w:ascii="Verdana" w:hAnsi="Verdana"/>
            <w:sz w:val="20"/>
            <w:szCs w:val="20"/>
            <w:lang w:val="sk-SK" w:eastAsia="cs-CZ"/>
          </w:rPr>
          <w:t>17</w:t>
        </w:r>
      </w:ins>
      <w:r w:rsidR="008C3FAB" w:rsidRPr="008C3FAB">
        <w:rPr>
          <w:rFonts w:ascii="Verdana" w:hAnsi="Verdana"/>
          <w:sz w:val="20"/>
          <w:szCs w:val="20"/>
          <w:lang w:val="sk-SK" w:eastAsia="cs-CZ"/>
        </w:rPr>
        <w:t xml:space="preserve">. </w:t>
      </w:r>
      <w:del w:id="16" w:author="Zuzana Hušeková" w:date="2020-04-16T14:46:00Z">
        <w:r w:rsidR="00D433A4" w:rsidDel="00B70CB9">
          <w:rPr>
            <w:rFonts w:ascii="Verdana" w:hAnsi="Verdana"/>
            <w:sz w:val="20"/>
            <w:szCs w:val="20"/>
            <w:lang w:val="sk-SK" w:eastAsia="cs-CZ"/>
          </w:rPr>
          <w:delText>12</w:delText>
        </w:r>
      </w:del>
      <w:ins w:id="17" w:author="Zuzana Hušeková" w:date="2020-04-16T14:46:00Z">
        <w:r w:rsidR="00B70CB9">
          <w:rPr>
            <w:rFonts w:ascii="Verdana" w:hAnsi="Verdana"/>
            <w:sz w:val="20"/>
            <w:szCs w:val="20"/>
            <w:lang w:val="sk-SK" w:eastAsia="cs-CZ"/>
          </w:rPr>
          <w:t>04</w:t>
        </w:r>
      </w:ins>
      <w:r w:rsidR="008C3FAB" w:rsidRPr="008C3FAB">
        <w:rPr>
          <w:rFonts w:ascii="Verdana" w:hAnsi="Verdana"/>
          <w:sz w:val="20"/>
          <w:szCs w:val="20"/>
          <w:lang w:val="sk-SK" w:eastAsia="cs-CZ"/>
        </w:rPr>
        <w:t xml:space="preserve">. </w:t>
      </w:r>
      <w:del w:id="18" w:author="Zuzana Hušeková" w:date="2020-04-16T14:46:00Z">
        <w:r w:rsidR="0097766A" w:rsidDel="00B70CB9">
          <w:rPr>
            <w:rFonts w:ascii="Verdana" w:hAnsi="Verdana"/>
            <w:sz w:val="20"/>
            <w:szCs w:val="20"/>
            <w:lang w:val="sk-SK" w:eastAsia="cs-CZ"/>
          </w:rPr>
          <w:delText>201</w:delText>
        </w:r>
        <w:r w:rsidR="00CF1B36" w:rsidDel="00B70CB9">
          <w:rPr>
            <w:rFonts w:ascii="Verdana" w:hAnsi="Verdana"/>
            <w:sz w:val="20"/>
            <w:szCs w:val="20"/>
            <w:lang w:val="sk-SK" w:eastAsia="cs-CZ"/>
          </w:rPr>
          <w:delText>9</w:delText>
        </w:r>
      </w:del>
      <w:ins w:id="19" w:author="Zuzana Hušeková" w:date="2020-04-16T14:46:00Z">
        <w:r w:rsidR="00B70CB9">
          <w:rPr>
            <w:rFonts w:ascii="Verdana" w:hAnsi="Verdana"/>
            <w:sz w:val="20"/>
            <w:szCs w:val="20"/>
            <w:lang w:val="sk-SK" w:eastAsia="cs-CZ"/>
          </w:rPr>
          <w:t>2020</w:t>
        </w:r>
      </w:ins>
    </w:p>
    <w:p w14:paraId="2DB84D5B"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127C64F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93A2774"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 xml:space="preserve">JUDr. Adela </w:t>
      </w:r>
      <w:proofErr w:type="spellStart"/>
      <w:r>
        <w:rPr>
          <w:rFonts w:ascii="Verdana" w:hAnsi="Verdana"/>
          <w:sz w:val="20"/>
          <w:szCs w:val="20"/>
          <w:lang w:val="sk-SK" w:eastAsia="cs-CZ"/>
        </w:rPr>
        <w:t>Danišková</w:t>
      </w:r>
      <w:proofErr w:type="spellEnd"/>
      <w:r>
        <w:rPr>
          <w:rFonts w:ascii="Verdana" w:hAnsi="Verdana"/>
          <w:sz w:val="20"/>
          <w:szCs w:val="20"/>
          <w:lang w:val="sk-SK" w:eastAsia="cs-CZ"/>
        </w:rPr>
        <w:tab/>
        <w:t>..............................</w:t>
      </w:r>
    </w:p>
    <w:p w14:paraId="5708712B"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79EA6B44"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20" w:author="Zuzana Hušeková" w:date="2020-04-16T14:46:00Z">
        <w:r w:rsidR="00D433A4" w:rsidDel="00B70CB9">
          <w:rPr>
            <w:rFonts w:ascii="Verdana" w:hAnsi="Verdana"/>
            <w:sz w:val="20"/>
            <w:szCs w:val="20"/>
            <w:lang w:val="sk-SK" w:eastAsia="cs-CZ"/>
          </w:rPr>
          <w:delText>13</w:delText>
        </w:r>
      </w:del>
      <w:ins w:id="21" w:author="Zuzana Hušeková" w:date="2020-04-16T14:46:00Z">
        <w:r w:rsidR="00B70CB9">
          <w:rPr>
            <w:rFonts w:ascii="Verdana" w:hAnsi="Verdana"/>
            <w:sz w:val="20"/>
            <w:szCs w:val="20"/>
            <w:lang w:val="sk-SK" w:eastAsia="cs-CZ"/>
          </w:rPr>
          <w:t>17</w:t>
        </w:r>
      </w:ins>
      <w:r w:rsidR="008C3FAB" w:rsidRPr="008C3FAB">
        <w:rPr>
          <w:rFonts w:ascii="Verdana" w:hAnsi="Verdana"/>
          <w:sz w:val="20"/>
          <w:szCs w:val="20"/>
          <w:lang w:val="sk-SK" w:eastAsia="cs-CZ"/>
        </w:rPr>
        <w:t xml:space="preserve">. </w:t>
      </w:r>
      <w:del w:id="22" w:author="Zuzana Hušeková" w:date="2020-04-16T14:46:00Z">
        <w:r w:rsidR="00D433A4" w:rsidDel="00B70CB9">
          <w:rPr>
            <w:rFonts w:ascii="Verdana" w:hAnsi="Verdana"/>
            <w:sz w:val="20"/>
            <w:szCs w:val="20"/>
            <w:lang w:val="sk-SK" w:eastAsia="cs-CZ"/>
          </w:rPr>
          <w:delText>12</w:delText>
        </w:r>
      </w:del>
      <w:ins w:id="23" w:author="Zuzana Hušeková" w:date="2020-04-16T14:46:00Z">
        <w:r w:rsidR="00B70CB9">
          <w:rPr>
            <w:rFonts w:ascii="Verdana" w:hAnsi="Verdana"/>
            <w:sz w:val="20"/>
            <w:szCs w:val="20"/>
            <w:lang w:val="sk-SK" w:eastAsia="cs-CZ"/>
          </w:rPr>
          <w:t>04</w:t>
        </w:r>
      </w:ins>
      <w:r w:rsidR="008C3FAB" w:rsidRPr="008C3FAB">
        <w:rPr>
          <w:rFonts w:ascii="Verdana" w:hAnsi="Verdana"/>
          <w:sz w:val="20"/>
          <w:szCs w:val="20"/>
          <w:lang w:val="sk-SK" w:eastAsia="cs-CZ"/>
        </w:rPr>
        <w:t xml:space="preserve">. </w:t>
      </w:r>
      <w:del w:id="24" w:author="Zuzana Hušeková" w:date="2020-04-16T14:46:00Z">
        <w:r w:rsidR="0097766A" w:rsidDel="00B70CB9">
          <w:rPr>
            <w:rFonts w:ascii="Verdana" w:hAnsi="Verdana"/>
            <w:sz w:val="20"/>
            <w:szCs w:val="20"/>
            <w:lang w:val="sk-SK" w:eastAsia="cs-CZ"/>
          </w:rPr>
          <w:delText>201</w:delText>
        </w:r>
        <w:r w:rsidR="00CF1B36" w:rsidDel="00B70CB9">
          <w:rPr>
            <w:rFonts w:ascii="Verdana" w:hAnsi="Verdana"/>
            <w:sz w:val="20"/>
            <w:szCs w:val="20"/>
            <w:lang w:val="sk-SK" w:eastAsia="cs-CZ"/>
          </w:rPr>
          <w:delText>9</w:delText>
        </w:r>
      </w:del>
      <w:ins w:id="25" w:author="Zuzana Hušeková" w:date="2020-04-16T14:46:00Z">
        <w:r w:rsidR="00B70CB9">
          <w:rPr>
            <w:rFonts w:ascii="Verdana" w:hAnsi="Verdana"/>
            <w:sz w:val="20"/>
            <w:szCs w:val="20"/>
            <w:lang w:val="sk-SK" w:eastAsia="cs-CZ"/>
          </w:rPr>
          <w:t>2020</w:t>
        </w:r>
      </w:ins>
    </w:p>
    <w:p w14:paraId="3121F81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7F36F226" w14:textId="77777777"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del w:id="26" w:author="Zuzana Hušeková" w:date="2020-04-16T14:46:00Z">
        <w:r w:rsidR="00CF1B36" w:rsidDel="00B70CB9">
          <w:rPr>
            <w:rFonts w:ascii="Verdana" w:hAnsi="Verdana"/>
            <w:sz w:val="20"/>
            <w:szCs w:val="20"/>
            <w:lang w:val="sk-SK" w:eastAsia="cs-CZ"/>
          </w:rPr>
          <w:delText>5</w:delText>
        </w:r>
      </w:del>
      <w:ins w:id="27" w:author="Zuzana Hušeková" w:date="2020-04-16T14:46:00Z">
        <w:r w:rsidR="00B70CB9">
          <w:rPr>
            <w:rFonts w:ascii="Verdana" w:hAnsi="Verdana"/>
            <w:sz w:val="20"/>
            <w:szCs w:val="20"/>
            <w:lang w:val="sk-SK" w:eastAsia="cs-CZ"/>
          </w:rPr>
          <w:t>6</w:t>
        </w:r>
      </w:ins>
      <w:r w:rsidR="00CF1B36">
        <w:rPr>
          <w:rFonts w:ascii="Verdana" w:hAnsi="Verdana"/>
          <w:sz w:val="20"/>
          <w:szCs w:val="20"/>
          <w:lang w:val="sk-SK" w:eastAsia="cs-CZ"/>
        </w:rPr>
        <w:t>.0</w:t>
      </w:r>
      <w:r>
        <w:rPr>
          <w:rFonts w:ascii="Verdana" w:hAnsi="Verdana"/>
          <w:sz w:val="20"/>
          <w:szCs w:val="20"/>
          <w:lang w:val="sk-SK" w:eastAsia="cs-CZ"/>
        </w:rPr>
        <w:t xml:space="preserve">; platnosť od: </w:t>
      </w:r>
      <w:del w:id="28" w:author="Zuzana Hušeková" w:date="2020-04-16T14:46:00Z">
        <w:r w:rsidR="00D433A4" w:rsidDel="00B70CB9">
          <w:rPr>
            <w:rFonts w:ascii="Verdana" w:hAnsi="Verdana"/>
            <w:sz w:val="20"/>
            <w:szCs w:val="20"/>
            <w:lang w:val="sk-SK" w:eastAsia="cs-CZ"/>
          </w:rPr>
          <w:delText>13</w:delText>
        </w:r>
      </w:del>
      <w:ins w:id="29" w:author="Zuzana Hušeková" w:date="2020-04-16T14:46:00Z">
        <w:r w:rsidR="00B70CB9">
          <w:rPr>
            <w:rFonts w:ascii="Verdana" w:hAnsi="Verdana"/>
            <w:sz w:val="20"/>
            <w:szCs w:val="20"/>
            <w:lang w:val="sk-SK" w:eastAsia="cs-CZ"/>
          </w:rPr>
          <w:t>17</w:t>
        </w:r>
      </w:ins>
      <w:r w:rsidR="008C3FAB" w:rsidRPr="008C3FAB">
        <w:rPr>
          <w:rFonts w:ascii="Verdana" w:hAnsi="Verdana"/>
          <w:sz w:val="20"/>
          <w:szCs w:val="20"/>
          <w:lang w:val="sk-SK" w:eastAsia="cs-CZ"/>
        </w:rPr>
        <w:t xml:space="preserve">. </w:t>
      </w:r>
      <w:del w:id="30" w:author="Zuzana Hušeková" w:date="2020-04-16T14:46:00Z">
        <w:r w:rsidR="00D433A4" w:rsidDel="00B70CB9">
          <w:rPr>
            <w:rFonts w:ascii="Verdana" w:hAnsi="Verdana"/>
            <w:sz w:val="20"/>
            <w:szCs w:val="20"/>
            <w:lang w:val="sk-SK" w:eastAsia="cs-CZ"/>
          </w:rPr>
          <w:delText>12</w:delText>
        </w:r>
      </w:del>
      <w:ins w:id="31" w:author="Zuzana Hušeková" w:date="2020-04-16T14:46:00Z">
        <w:r w:rsidR="00B70CB9">
          <w:rPr>
            <w:rFonts w:ascii="Verdana" w:hAnsi="Verdana"/>
            <w:sz w:val="20"/>
            <w:szCs w:val="20"/>
            <w:lang w:val="sk-SK" w:eastAsia="cs-CZ"/>
          </w:rPr>
          <w:t>04</w:t>
        </w:r>
      </w:ins>
      <w:r w:rsidR="008C3FAB" w:rsidRPr="008C3FAB">
        <w:rPr>
          <w:rFonts w:ascii="Verdana" w:hAnsi="Verdana"/>
          <w:sz w:val="20"/>
          <w:szCs w:val="20"/>
          <w:lang w:val="sk-SK" w:eastAsia="cs-CZ"/>
        </w:rPr>
        <w:t xml:space="preserve">. </w:t>
      </w:r>
      <w:del w:id="32" w:author="Zuzana Hušeková" w:date="2020-04-16T14:46:00Z">
        <w:r w:rsidR="008C3FAB" w:rsidRPr="008C3FAB" w:rsidDel="00B70CB9">
          <w:rPr>
            <w:rFonts w:ascii="Verdana" w:hAnsi="Verdana"/>
            <w:sz w:val="20"/>
            <w:szCs w:val="20"/>
            <w:lang w:val="sk-SK" w:eastAsia="cs-CZ"/>
          </w:rPr>
          <w:delText>201</w:delText>
        </w:r>
        <w:r w:rsidR="00CF1B36" w:rsidDel="00B70CB9">
          <w:rPr>
            <w:rFonts w:ascii="Verdana" w:hAnsi="Verdana"/>
            <w:sz w:val="20"/>
            <w:szCs w:val="20"/>
            <w:lang w:val="sk-SK" w:eastAsia="cs-CZ"/>
          </w:rPr>
          <w:delText>9</w:delText>
        </w:r>
      </w:del>
      <w:ins w:id="33" w:author="Zuzana Hušeková" w:date="2020-04-16T14:46:00Z">
        <w:r w:rsidR="00B70CB9" w:rsidRPr="008C3FAB">
          <w:rPr>
            <w:rFonts w:ascii="Verdana" w:hAnsi="Verdana"/>
            <w:sz w:val="20"/>
            <w:szCs w:val="20"/>
            <w:lang w:val="sk-SK" w:eastAsia="cs-CZ"/>
          </w:rPr>
          <w:t>20</w:t>
        </w:r>
        <w:r w:rsidR="00B70CB9">
          <w:rPr>
            <w:rFonts w:ascii="Verdana" w:hAnsi="Verdana"/>
            <w:sz w:val="20"/>
            <w:szCs w:val="20"/>
            <w:lang w:val="sk-SK" w:eastAsia="cs-CZ"/>
          </w:rPr>
          <w:t>20</w:t>
        </w:r>
      </w:ins>
      <w:r>
        <w:rPr>
          <w:rFonts w:ascii="Verdana" w:hAnsi="Verdana"/>
          <w:sz w:val="20"/>
          <w:szCs w:val="20"/>
          <w:lang w:val="sk-SK" w:eastAsia="cs-CZ"/>
        </w:rPr>
        <w:t xml:space="preserve">, účinnosť od: </w:t>
      </w:r>
      <w:del w:id="34" w:author="Zuzana Hušeková" w:date="2020-04-16T14:46:00Z">
        <w:r w:rsidR="00D433A4" w:rsidDel="00B70CB9">
          <w:rPr>
            <w:rFonts w:ascii="Verdana" w:hAnsi="Verdana"/>
            <w:sz w:val="20"/>
            <w:szCs w:val="20"/>
            <w:lang w:val="sk-SK" w:eastAsia="cs-CZ"/>
          </w:rPr>
          <w:delText>13</w:delText>
        </w:r>
      </w:del>
      <w:ins w:id="35" w:author="Zuzana Hušeková" w:date="2020-04-16T14:46:00Z">
        <w:r w:rsidR="00B70CB9">
          <w:rPr>
            <w:rFonts w:ascii="Verdana" w:hAnsi="Verdana"/>
            <w:sz w:val="20"/>
            <w:szCs w:val="20"/>
            <w:lang w:val="sk-SK" w:eastAsia="cs-CZ"/>
          </w:rPr>
          <w:t>17</w:t>
        </w:r>
      </w:ins>
      <w:r w:rsidR="008C3FAB" w:rsidRPr="008C3FAB">
        <w:rPr>
          <w:rFonts w:ascii="Verdana" w:hAnsi="Verdana"/>
          <w:sz w:val="20"/>
          <w:szCs w:val="20"/>
          <w:lang w:val="sk-SK" w:eastAsia="cs-CZ"/>
        </w:rPr>
        <w:t xml:space="preserve">. </w:t>
      </w:r>
      <w:del w:id="36" w:author="Zuzana Hušeková" w:date="2020-04-16T14:46:00Z">
        <w:r w:rsidR="00D433A4" w:rsidDel="00B70CB9">
          <w:rPr>
            <w:rFonts w:ascii="Verdana" w:hAnsi="Verdana"/>
            <w:sz w:val="20"/>
            <w:szCs w:val="20"/>
            <w:lang w:val="sk-SK" w:eastAsia="cs-CZ"/>
          </w:rPr>
          <w:delText>12</w:delText>
        </w:r>
      </w:del>
      <w:ins w:id="37" w:author="Zuzana Hušeková" w:date="2020-04-16T14:46:00Z">
        <w:r w:rsidR="00B70CB9">
          <w:rPr>
            <w:rFonts w:ascii="Verdana" w:hAnsi="Verdana"/>
            <w:sz w:val="20"/>
            <w:szCs w:val="20"/>
            <w:lang w:val="sk-SK" w:eastAsia="cs-CZ"/>
          </w:rPr>
          <w:t>04</w:t>
        </w:r>
      </w:ins>
      <w:r w:rsidR="008C3FAB" w:rsidRPr="008C3FAB">
        <w:rPr>
          <w:rFonts w:ascii="Verdana" w:hAnsi="Verdana"/>
          <w:sz w:val="20"/>
          <w:szCs w:val="20"/>
          <w:lang w:val="sk-SK" w:eastAsia="cs-CZ"/>
        </w:rPr>
        <w:t xml:space="preserve">. </w:t>
      </w:r>
      <w:del w:id="38" w:author="Zuzana Hušeková" w:date="2020-04-16T14:46:00Z">
        <w:r w:rsidR="008C3FAB" w:rsidRPr="008C3FAB" w:rsidDel="00B70CB9">
          <w:rPr>
            <w:rFonts w:ascii="Verdana" w:hAnsi="Verdana"/>
            <w:sz w:val="20"/>
            <w:szCs w:val="20"/>
            <w:lang w:val="sk-SK" w:eastAsia="cs-CZ"/>
          </w:rPr>
          <w:delText>201</w:delText>
        </w:r>
        <w:r w:rsidR="00CF1B36" w:rsidDel="00B70CB9">
          <w:rPr>
            <w:rFonts w:ascii="Verdana" w:hAnsi="Verdana"/>
            <w:sz w:val="20"/>
            <w:szCs w:val="20"/>
            <w:lang w:val="sk-SK" w:eastAsia="cs-CZ"/>
          </w:rPr>
          <w:delText>9</w:delText>
        </w:r>
      </w:del>
      <w:ins w:id="39" w:author="Zuzana Hušeková" w:date="2020-04-16T14:46:00Z">
        <w:r w:rsidR="00B70CB9" w:rsidRPr="008C3FAB">
          <w:rPr>
            <w:rFonts w:ascii="Verdana" w:hAnsi="Verdana"/>
            <w:sz w:val="20"/>
            <w:szCs w:val="20"/>
            <w:lang w:val="sk-SK" w:eastAsia="cs-CZ"/>
          </w:rPr>
          <w:t>20</w:t>
        </w:r>
        <w:r w:rsidR="00B70CB9">
          <w:rPr>
            <w:rFonts w:ascii="Verdana" w:hAnsi="Verdana"/>
            <w:sz w:val="20"/>
            <w:szCs w:val="20"/>
            <w:lang w:val="sk-SK" w:eastAsia="cs-CZ"/>
          </w:rPr>
          <w:t>20</w:t>
        </w:r>
      </w:ins>
    </w:p>
    <w:p w14:paraId="79F4A8AB" w14:textId="77777777" w:rsidR="00DE57DE" w:rsidRPr="00DE57DE" w:rsidRDefault="00DE57DE" w:rsidP="00DE57DE">
      <w:pPr>
        <w:spacing w:line="360" w:lineRule="auto"/>
        <w:rPr>
          <w:rFonts w:ascii="Verdana" w:hAnsi="Verdana"/>
          <w:sz w:val="18"/>
          <w:szCs w:val="18"/>
          <w:lang w:val="sk-SK" w:eastAsia="sk-SK"/>
        </w:rPr>
      </w:pPr>
    </w:p>
    <w:p w14:paraId="39F7948B" w14:textId="77777777" w:rsidR="00F13B33" w:rsidRPr="0017594C" w:rsidRDefault="00F13B33" w:rsidP="00B72620">
      <w:pPr>
        <w:pStyle w:val="Nadpis1"/>
        <w:numPr>
          <w:ilvl w:val="0"/>
          <w:numId w:val="0"/>
        </w:numPr>
        <w:jc w:val="both"/>
        <w:rPr>
          <w:lang w:val="sk-SK"/>
        </w:rPr>
      </w:pPr>
      <w:bookmarkStart w:id="40" w:name="_Toc440375085"/>
      <w:bookmarkStart w:id="41" w:name="_Toc37941422"/>
      <w:r w:rsidRPr="0017594C">
        <w:rPr>
          <w:lang w:val="sk-SK"/>
        </w:rPr>
        <w:lastRenderedPageBreak/>
        <w:t>Obsah</w:t>
      </w:r>
      <w:bookmarkEnd w:id="40"/>
      <w:bookmarkEnd w:id="41"/>
    </w:p>
    <w:p w14:paraId="04E208CC" w14:textId="77777777" w:rsidR="00F01BA1" w:rsidRDefault="00B04E83">
      <w:pPr>
        <w:pStyle w:val="Obsah1"/>
        <w:tabs>
          <w:tab w:val="right" w:leader="dot" w:pos="9060"/>
        </w:tabs>
        <w:rPr>
          <w:ins w:id="42" w:author="Zuzana Hušeková" w:date="2020-04-16T14:56:00Z"/>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ins w:id="43" w:author="Zuzana Hušeková" w:date="2020-04-16T14:56:00Z">
        <w:r w:rsidR="00F01BA1" w:rsidRPr="007B540F">
          <w:rPr>
            <w:rStyle w:val="Hypertextovprepojenie"/>
            <w:noProof/>
          </w:rPr>
          <w:fldChar w:fldCharType="begin"/>
        </w:r>
        <w:r w:rsidR="00F01BA1" w:rsidRPr="007B540F">
          <w:rPr>
            <w:rStyle w:val="Hypertextovprepojenie"/>
            <w:noProof/>
          </w:rPr>
          <w:instrText xml:space="preserve"> </w:instrText>
        </w:r>
        <w:r w:rsidR="00F01BA1">
          <w:rPr>
            <w:noProof/>
          </w:rPr>
          <w:instrText>HYPERLINK \l "_Toc37941422"</w:instrText>
        </w:r>
        <w:r w:rsidR="00F01BA1" w:rsidRPr="007B540F">
          <w:rPr>
            <w:rStyle w:val="Hypertextovprepojenie"/>
            <w:noProof/>
          </w:rPr>
          <w:instrText xml:space="preserve"> </w:instrText>
        </w:r>
        <w:r w:rsidR="00F01BA1" w:rsidRPr="007B540F">
          <w:rPr>
            <w:rStyle w:val="Hypertextovprepojenie"/>
            <w:noProof/>
          </w:rPr>
          <w:fldChar w:fldCharType="separate"/>
        </w:r>
        <w:r w:rsidR="00F01BA1" w:rsidRPr="007B540F">
          <w:rPr>
            <w:rStyle w:val="Hypertextovprepojenie"/>
            <w:noProof/>
            <w:lang w:val="sk-SK"/>
          </w:rPr>
          <w:t>Obsah</w:t>
        </w:r>
        <w:r w:rsidR="00F01BA1">
          <w:rPr>
            <w:noProof/>
            <w:webHidden/>
          </w:rPr>
          <w:tab/>
        </w:r>
        <w:r w:rsidR="00F01BA1">
          <w:rPr>
            <w:noProof/>
            <w:webHidden/>
          </w:rPr>
          <w:fldChar w:fldCharType="begin"/>
        </w:r>
        <w:r w:rsidR="00F01BA1">
          <w:rPr>
            <w:noProof/>
            <w:webHidden/>
          </w:rPr>
          <w:instrText xml:space="preserve"> PAGEREF _Toc37941422 \h </w:instrText>
        </w:r>
      </w:ins>
      <w:r w:rsidR="00F01BA1">
        <w:rPr>
          <w:noProof/>
          <w:webHidden/>
        </w:rPr>
      </w:r>
      <w:r w:rsidR="00F01BA1">
        <w:rPr>
          <w:noProof/>
          <w:webHidden/>
        </w:rPr>
        <w:fldChar w:fldCharType="separate"/>
      </w:r>
      <w:ins w:id="44" w:author="Zuzana Hušeková" w:date="2020-04-16T14:56:00Z">
        <w:r w:rsidR="00F01BA1">
          <w:rPr>
            <w:noProof/>
            <w:webHidden/>
          </w:rPr>
          <w:t>2</w:t>
        </w:r>
        <w:r w:rsidR="00F01BA1">
          <w:rPr>
            <w:noProof/>
            <w:webHidden/>
          </w:rPr>
          <w:fldChar w:fldCharType="end"/>
        </w:r>
        <w:r w:rsidR="00F01BA1" w:rsidRPr="007B540F">
          <w:rPr>
            <w:rStyle w:val="Hypertextovprepojenie"/>
            <w:noProof/>
          </w:rPr>
          <w:fldChar w:fldCharType="end"/>
        </w:r>
      </w:ins>
    </w:p>
    <w:p w14:paraId="6E781BD3" w14:textId="77777777" w:rsidR="00F01BA1" w:rsidRDefault="00F01BA1">
      <w:pPr>
        <w:pStyle w:val="Obsah1"/>
        <w:tabs>
          <w:tab w:val="left" w:pos="482"/>
          <w:tab w:val="right" w:leader="dot" w:pos="9060"/>
        </w:tabs>
        <w:rPr>
          <w:ins w:id="45" w:author="Zuzana Hušeková" w:date="2020-04-16T14:56:00Z"/>
          <w:rFonts w:asciiTheme="minorHAnsi" w:eastAsiaTheme="minorEastAsia" w:hAnsiTheme="minorHAnsi" w:cstheme="minorBidi"/>
          <w:noProof/>
          <w:sz w:val="22"/>
          <w:szCs w:val="22"/>
          <w:lang w:val="sk-SK" w:eastAsia="sk-SK"/>
        </w:rPr>
      </w:pPr>
      <w:ins w:id="46" w:author="Zuzana Hušeková" w:date="2020-04-16T14:56:00Z">
        <w:r w:rsidRPr="007B540F">
          <w:rPr>
            <w:rStyle w:val="Hypertextovprepojenie"/>
            <w:noProof/>
          </w:rPr>
          <w:fldChar w:fldCharType="begin"/>
        </w:r>
        <w:r w:rsidRPr="007B540F">
          <w:rPr>
            <w:rStyle w:val="Hypertextovprepojenie"/>
            <w:noProof/>
          </w:rPr>
          <w:instrText xml:space="preserve"> </w:instrText>
        </w:r>
        <w:r>
          <w:rPr>
            <w:noProof/>
          </w:rPr>
          <w:instrText>HYPERLINK \l "_Toc37941423"</w:instrText>
        </w:r>
        <w:r w:rsidRPr="007B540F">
          <w:rPr>
            <w:rStyle w:val="Hypertextovprepojenie"/>
            <w:noProof/>
          </w:rPr>
          <w:instrText xml:space="preserve"> </w:instrText>
        </w:r>
        <w:r w:rsidRPr="007B540F">
          <w:rPr>
            <w:rStyle w:val="Hypertextovprepojenie"/>
            <w:noProof/>
          </w:rPr>
          <w:fldChar w:fldCharType="separate"/>
        </w:r>
        <w:r w:rsidRPr="007B540F">
          <w:rPr>
            <w:rStyle w:val="Hypertextovprepojenie"/>
            <w:noProof/>
            <w:lang w:val="sk-SK"/>
          </w:rPr>
          <w:t>1</w:t>
        </w:r>
        <w:r>
          <w:rPr>
            <w:rFonts w:asciiTheme="minorHAnsi" w:eastAsiaTheme="minorEastAsia" w:hAnsiTheme="minorHAnsi" w:cstheme="minorBidi"/>
            <w:noProof/>
            <w:sz w:val="22"/>
            <w:szCs w:val="22"/>
            <w:lang w:val="sk-SK" w:eastAsia="sk-SK"/>
          </w:rPr>
          <w:tab/>
        </w:r>
        <w:r w:rsidRPr="007B540F">
          <w:rPr>
            <w:rStyle w:val="Hypertextovprepojenie"/>
            <w:noProof/>
            <w:lang w:val="sk-SK"/>
          </w:rPr>
          <w:t>Úvod</w:t>
        </w:r>
        <w:r>
          <w:rPr>
            <w:noProof/>
            <w:webHidden/>
          </w:rPr>
          <w:tab/>
        </w:r>
        <w:r>
          <w:rPr>
            <w:noProof/>
            <w:webHidden/>
          </w:rPr>
          <w:fldChar w:fldCharType="begin"/>
        </w:r>
        <w:r>
          <w:rPr>
            <w:noProof/>
            <w:webHidden/>
          </w:rPr>
          <w:instrText xml:space="preserve"> PAGEREF _Toc37941423 \h </w:instrText>
        </w:r>
      </w:ins>
      <w:r>
        <w:rPr>
          <w:noProof/>
          <w:webHidden/>
        </w:rPr>
      </w:r>
      <w:r>
        <w:rPr>
          <w:noProof/>
          <w:webHidden/>
        </w:rPr>
        <w:fldChar w:fldCharType="separate"/>
      </w:r>
      <w:ins w:id="47" w:author="Zuzana Hušeková" w:date="2020-04-16T14:56:00Z">
        <w:r>
          <w:rPr>
            <w:noProof/>
            <w:webHidden/>
          </w:rPr>
          <w:t>4</w:t>
        </w:r>
        <w:r>
          <w:rPr>
            <w:noProof/>
            <w:webHidden/>
          </w:rPr>
          <w:fldChar w:fldCharType="end"/>
        </w:r>
        <w:r w:rsidRPr="007B540F">
          <w:rPr>
            <w:rStyle w:val="Hypertextovprepojenie"/>
            <w:noProof/>
          </w:rPr>
          <w:fldChar w:fldCharType="end"/>
        </w:r>
      </w:ins>
    </w:p>
    <w:p w14:paraId="10D063D1" w14:textId="77777777" w:rsidR="00F01BA1" w:rsidRDefault="00F01BA1">
      <w:pPr>
        <w:pStyle w:val="Obsah2"/>
        <w:tabs>
          <w:tab w:val="left" w:pos="960"/>
          <w:tab w:val="right" w:leader="dot" w:pos="9060"/>
        </w:tabs>
        <w:rPr>
          <w:ins w:id="48" w:author="Zuzana Hušeková" w:date="2020-04-16T14:56:00Z"/>
          <w:rFonts w:asciiTheme="minorHAnsi" w:eastAsiaTheme="minorEastAsia" w:hAnsiTheme="minorHAnsi" w:cstheme="minorBidi"/>
          <w:noProof/>
          <w:sz w:val="22"/>
          <w:szCs w:val="22"/>
          <w:lang w:val="sk-SK" w:eastAsia="sk-SK"/>
        </w:rPr>
      </w:pPr>
      <w:ins w:id="49" w:author="Zuzana Hušeková" w:date="2020-04-16T14:56:00Z">
        <w:r w:rsidRPr="007B540F">
          <w:rPr>
            <w:rStyle w:val="Hypertextovprepojenie"/>
            <w:noProof/>
          </w:rPr>
          <w:fldChar w:fldCharType="begin"/>
        </w:r>
        <w:r w:rsidRPr="007B540F">
          <w:rPr>
            <w:rStyle w:val="Hypertextovprepojenie"/>
            <w:noProof/>
          </w:rPr>
          <w:instrText xml:space="preserve"> </w:instrText>
        </w:r>
        <w:r>
          <w:rPr>
            <w:noProof/>
          </w:rPr>
          <w:instrText>HYPERLINK \l "_Toc37941424"</w:instrText>
        </w:r>
        <w:r w:rsidRPr="007B540F">
          <w:rPr>
            <w:rStyle w:val="Hypertextovprepojenie"/>
            <w:noProof/>
          </w:rPr>
          <w:instrText xml:space="preserve"> </w:instrText>
        </w:r>
        <w:r w:rsidRPr="007B540F">
          <w:rPr>
            <w:rStyle w:val="Hypertextovprepojenie"/>
            <w:noProof/>
          </w:rPr>
          <w:fldChar w:fldCharType="separate"/>
        </w:r>
        <w:r w:rsidRPr="007B540F">
          <w:rPr>
            <w:rStyle w:val="Hypertextovprepojenie"/>
            <w:noProof/>
            <w:lang w:val="sk-SK"/>
            <w14:scene3d>
              <w14:camera w14:prst="orthographicFront"/>
              <w14:lightRig w14:rig="threePt" w14:dir="t">
                <w14:rot w14:lat="0" w14:lon="0" w14:rev="0"/>
              </w14:lightRig>
            </w14:scene3d>
          </w:rPr>
          <w:t>1.1</w:t>
        </w:r>
        <w:r>
          <w:rPr>
            <w:rFonts w:asciiTheme="minorHAnsi" w:eastAsiaTheme="minorEastAsia" w:hAnsiTheme="minorHAnsi" w:cstheme="minorBidi"/>
            <w:noProof/>
            <w:sz w:val="22"/>
            <w:szCs w:val="22"/>
            <w:lang w:val="sk-SK" w:eastAsia="sk-SK"/>
          </w:rPr>
          <w:tab/>
        </w:r>
        <w:r w:rsidRPr="007B540F">
          <w:rPr>
            <w:rStyle w:val="Hypertextovprepojenie"/>
            <w:noProof/>
            <w:lang w:val="sk-SK"/>
          </w:rPr>
          <w:t>Cieľ príručky</w:t>
        </w:r>
        <w:r>
          <w:rPr>
            <w:noProof/>
            <w:webHidden/>
          </w:rPr>
          <w:tab/>
        </w:r>
        <w:r>
          <w:rPr>
            <w:noProof/>
            <w:webHidden/>
          </w:rPr>
          <w:fldChar w:fldCharType="begin"/>
        </w:r>
        <w:r>
          <w:rPr>
            <w:noProof/>
            <w:webHidden/>
          </w:rPr>
          <w:instrText xml:space="preserve"> PAGEREF _Toc37941424 \h </w:instrText>
        </w:r>
      </w:ins>
      <w:r>
        <w:rPr>
          <w:noProof/>
          <w:webHidden/>
        </w:rPr>
      </w:r>
      <w:r>
        <w:rPr>
          <w:noProof/>
          <w:webHidden/>
        </w:rPr>
        <w:fldChar w:fldCharType="separate"/>
      </w:r>
      <w:ins w:id="50" w:author="Zuzana Hušeková" w:date="2020-04-16T14:56:00Z">
        <w:r>
          <w:rPr>
            <w:noProof/>
            <w:webHidden/>
          </w:rPr>
          <w:t>4</w:t>
        </w:r>
        <w:r>
          <w:rPr>
            <w:noProof/>
            <w:webHidden/>
          </w:rPr>
          <w:fldChar w:fldCharType="end"/>
        </w:r>
        <w:r w:rsidRPr="007B540F">
          <w:rPr>
            <w:rStyle w:val="Hypertextovprepojenie"/>
            <w:noProof/>
          </w:rPr>
          <w:fldChar w:fldCharType="end"/>
        </w:r>
      </w:ins>
    </w:p>
    <w:p w14:paraId="25920DA3" w14:textId="77777777" w:rsidR="00F01BA1" w:rsidRDefault="00F01BA1">
      <w:pPr>
        <w:pStyle w:val="Obsah2"/>
        <w:tabs>
          <w:tab w:val="left" w:pos="960"/>
          <w:tab w:val="right" w:leader="dot" w:pos="9060"/>
        </w:tabs>
        <w:rPr>
          <w:ins w:id="51" w:author="Zuzana Hušeková" w:date="2020-04-16T14:56:00Z"/>
          <w:rFonts w:asciiTheme="minorHAnsi" w:eastAsiaTheme="minorEastAsia" w:hAnsiTheme="minorHAnsi" w:cstheme="minorBidi"/>
          <w:noProof/>
          <w:sz w:val="22"/>
          <w:szCs w:val="22"/>
          <w:lang w:val="sk-SK" w:eastAsia="sk-SK"/>
        </w:rPr>
      </w:pPr>
      <w:ins w:id="52" w:author="Zuzana Hušeková" w:date="2020-04-16T14:56:00Z">
        <w:r w:rsidRPr="007B540F">
          <w:rPr>
            <w:rStyle w:val="Hypertextovprepojenie"/>
            <w:noProof/>
          </w:rPr>
          <w:fldChar w:fldCharType="begin"/>
        </w:r>
        <w:r w:rsidRPr="007B540F">
          <w:rPr>
            <w:rStyle w:val="Hypertextovprepojenie"/>
            <w:noProof/>
          </w:rPr>
          <w:instrText xml:space="preserve"> </w:instrText>
        </w:r>
        <w:r>
          <w:rPr>
            <w:noProof/>
          </w:rPr>
          <w:instrText>HYPERLINK \l "_Toc37941425"</w:instrText>
        </w:r>
        <w:r w:rsidRPr="007B540F">
          <w:rPr>
            <w:rStyle w:val="Hypertextovprepojenie"/>
            <w:noProof/>
          </w:rPr>
          <w:instrText xml:space="preserve"> </w:instrText>
        </w:r>
        <w:r w:rsidRPr="007B540F">
          <w:rPr>
            <w:rStyle w:val="Hypertextovprepojenie"/>
            <w:noProof/>
          </w:rPr>
          <w:fldChar w:fldCharType="separate"/>
        </w:r>
        <w:r w:rsidRPr="007B540F">
          <w:rPr>
            <w:rStyle w:val="Hypertextovprepojenie"/>
            <w:noProof/>
            <w:lang w:val="sk-SK"/>
            <w14:scene3d>
              <w14:camera w14:prst="orthographicFront"/>
              <w14:lightRig w14:rig="threePt" w14:dir="t">
                <w14:rot w14:lat="0" w14:lon="0" w14:rev="0"/>
              </w14:lightRig>
            </w14:scene3d>
          </w:rPr>
          <w:t>1.2</w:t>
        </w:r>
        <w:r>
          <w:rPr>
            <w:rFonts w:asciiTheme="minorHAnsi" w:eastAsiaTheme="minorEastAsia" w:hAnsiTheme="minorHAnsi" w:cstheme="minorBidi"/>
            <w:noProof/>
            <w:sz w:val="22"/>
            <w:szCs w:val="22"/>
            <w:lang w:val="sk-SK" w:eastAsia="sk-SK"/>
          </w:rPr>
          <w:tab/>
        </w:r>
        <w:r w:rsidRPr="007B540F">
          <w:rPr>
            <w:rStyle w:val="Hypertextovprepojenie"/>
            <w:noProof/>
            <w:lang w:val="sk-SK"/>
          </w:rPr>
          <w:t>Zoznam použitých skratiek</w:t>
        </w:r>
        <w:r>
          <w:rPr>
            <w:noProof/>
            <w:webHidden/>
          </w:rPr>
          <w:tab/>
        </w:r>
        <w:r>
          <w:rPr>
            <w:noProof/>
            <w:webHidden/>
          </w:rPr>
          <w:fldChar w:fldCharType="begin"/>
        </w:r>
        <w:r>
          <w:rPr>
            <w:noProof/>
            <w:webHidden/>
          </w:rPr>
          <w:instrText xml:space="preserve"> PAGEREF _Toc37941425 \h </w:instrText>
        </w:r>
      </w:ins>
      <w:r>
        <w:rPr>
          <w:noProof/>
          <w:webHidden/>
        </w:rPr>
      </w:r>
      <w:r>
        <w:rPr>
          <w:noProof/>
          <w:webHidden/>
        </w:rPr>
        <w:fldChar w:fldCharType="separate"/>
      </w:r>
      <w:ins w:id="53" w:author="Zuzana Hušeková" w:date="2020-04-16T14:56:00Z">
        <w:r>
          <w:rPr>
            <w:noProof/>
            <w:webHidden/>
          </w:rPr>
          <w:t>4</w:t>
        </w:r>
        <w:r>
          <w:rPr>
            <w:noProof/>
            <w:webHidden/>
          </w:rPr>
          <w:fldChar w:fldCharType="end"/>
        </w:r>
        <w:r w:rsidRPr="007B540F">
          <w:rPr>
            <w:rStyle w:val="Hypertextovprepojenie"/>
            <w:noProof/>
          </w:rPr>
          <w:fldChar w:fldCharType="end"/>
        </w:r>
      </w:ins>
    </w:p>
    <w:p w14:paraId="6F21EF58" w14:textId="77777777" w:rsidR="00F01BA1" w:rsidRDefault="00F01BA1">
      <w:pPr>
        <w:pStyle w:val="Obsah2"/>
        <w:tabs>
          <w:tab w:val="left" w:pos="960"/>
          <w:tab w:val="right" w:leader="dot" w:pos="9060"/>
        </w:tabs>
        <w:rPr>
          <w:ins w:id="54" w:author="Zuzana Hušeková" w:date="2020-04-16T14:56:00Z"/>
          <w:rFonts w:asciiTheme="minorHAnsi" w:eastAsiaTheme="minorEastAsia" w:hAnsiTheme="minorHAnsi" w:cstheme="minorBidi"/>
          <w:noProof/>
          <w:sz w:val="22"/>
          <w:szCs w:val="22"/>
          <w:lang w:val="sk-SK" w:eastAsia="sk-SK"/>
        </w:rPr>
      </w:pPr>
      <w:ins w:id="55" w:author="Zuzana Hušeková" w:date="2020-04-16T14:56:00Z">
        <w:r w:rsidRPr="007B540F">
          <w:rPr>
            <w:rStyle w:val="Hypertextovprepojenie"/>
            <w:noProof/>
          </w:rPr>
          <w:fldChar w:fldCharType="begin"/>
        </w:r>
        <w:r w:rsidRPr="007B540F">
          <w:rPr>
            <w:rStyle w:val="Hypertextovprepojenie"/>
            <w:noProof/>
          </w:rPr>
          <w:instrText xml:space="preserve"> </w:instrText>
        </w:r>
        <w:r>
          <w:rPr>
            <w:noProof/>
          </w:rPr>
          <w:instrText>HYPERLINK \l "_Toc37941426"</w:instrText>
        </w:r>
        <w:r w:rsidRPr="007B540F">
          <w:rPr>
            <w:rStyle w:val="Hypertextovprepojenie"/>
            <w:noProof/>
          </w:rPr>
          <w:instrText xml:space="preserve"> </w:instrText>
        </w:r>
        <w:r w:rsidRPr="007B540F">
          <w:rPr>
            <w:rStyle w:val="Hypertextovprepojenie"/>
            <w:noProof/>
          </w:rPr>
          <w:fldChar w:fldCharType="separate"/>
        </w:r>
        <w:r w:rsidRPr="007B540F">
          <w:rPr>
            <w:rStyle w:val="Hypertextovprepojenie"/>
            <w:noProof/>
            <w:lang w:val="sk-SK"/>
            <w14:scene3d>
              <w14:camera w14:prst="orthographicFront"/>
              <w14:lightRig w14:rig="threePt" w14:dir="t">
                <w14:rot w14:lat="0" w14:lon="0" w14:rev="0"/>
              </w14:lightRig>
            </w14:scene3d>
          </w:rPr>
          <w:t>1.3</w:t>
        </w:r>
        <w:r>
          <w:rPr>
            <w:rFonts w:asciiTheme="minorHAnsi" w:eastAsiaTheme="minorEastAsia" w:hAnsiTheme="minorHAnsi" w:cstheme="minorBidi"/>
            <w:noProof/>
            <w:sz w:val="22"/>
            <w:szCs w:val="22"/>
            <w:lang w:val="sk-SK" w:eastAsia="sk-SK"/>
          </w:rPr>
          <w:tab/>
        </w:r>
        <w:r w:rsidRPr="007B540F">
          <w:rPr>
            <w:rStyle w:val="Hypertextovprepojenie"/>
            <w:noProof/>
            <w:lang w:val="sk-SK"/>
          </w:rPr>
          <w:t>Definícia pojmov</w:t>
        </w:r>
        <w:r>
          <w:rPr>
            <w:noProof/>
            <w:webHidden/>
          </w:rPr>
          <w:tab/>
        </w:r>
        <w:r>
          <w:rPr>
            <w:noProof/>
            <w:webHidden/>
          </w:rPr>
          <w:fldChar w:fldCharType="begin"/>
        </w:r>
        <w:r>
          <w:rPr>
            <w:noProof/>
            <w:webHidden/>
          </w:rPr>
          <w:instrText xml:space="preserve"> PAGEREF _Toc37941426 \h </w:instrText>
        </w:r>
      </w:ins>
      <w:r>
        <w:rPr>
          <w:noProof/>
          <w:webHidden/>
        </w:rPr>
      </w:r>
      <w:r>
        <w:rPr>
          <w:noProof/>
          <w:webHidden/>
        </w:rPr>
        <w:fldChar w:fldCharType="separate"/>
      </w:r>
      <w:ins w:id="56" w:author="Zuzana Hušeková" w:date="2020-04-16T14:56:00Z">
        <w:r>
          <w:rPr>
            <w:noProof/>
            <w:webHidden/>
          </w:rPr>
          <w:t>5</w:t>
        </w:r>
        <w:r>
          <w:rPr>
            <w:noProof/>
            <w:webHidden/>
          </w:rPr>
          <w:fldChar w:fldCharType="end"/>
        </w:r>
        <w:r w:rsidRPr="007B540F">
          <w:rPr>
            <w:rStyle w:val="Hypertextovprepojenie"/>
            <w:noProof/>
          </w:rPr>
          <w:fldChar w:fldCharType="end"/>
        </w:r>
      </w:ins>
    </w:p>
    <w:p w14:paraId="03E7E79A" w14:textId="77777777" w:rsidR="00F01BA1" w:rsidRDefault="00F01BA1">
      <w:pPr>
        <w:pStyle w:val="Obsah1"/>
        <w:tabs>
          <w:tab w:val="left" w:pos="482"/>
          <w:tab w:val="right" w:leader="dot" w:pos="9060"/>
        </w:tabs>
        <w:rPr>
          <w:ins w:id="57" w:author="Zuzana Hušeková" w:date="2020-04-16T14:56:00Z"/>
          <w:rFonts w:asciiTheme="minorHAnsi" w:eastAsiaTheme="minorEastAsia" w:hAnsiTheme="minorHAnsi" w:cstheme="minorBidi"/>
          <w:noProof/>
          <w:sz w:val="22"/>
          <w:szCs w:val="22"/>
          <w:lang w:val="sk-SK" w:eastAsia="sk-SK"/>
        </w:rPr>
      </w:pPr>
      <w:ins w:id="58" w:author="Zuzana Hušeková" w:date="2020-04-16T14:56:00Z">
        <w:r w:rsidRPr="007B540F">
          <w:rPr>
            <w:rStyle w:val="Hypertextovprepojenie"/>
            <w:noProof/>
          </w:rPr>
          <w:fldChar w:fldCharType="begin"/>
        </w:r>
        <w:r w:rsidRPr="007B540F">
          <w:rPr>
            <w:rStyle w:val="Hypertextovprepojenie"/>
            <w:noProof/>
          </w:rPr>
          <w:instrText xml:space="preserve"> </w:instrText>
        </w:r>
        <w:r>
          <w:rPr>
            <w:noProof/>
          </w:rPr>
          <w:instrText>HYPERLINK \l "_Toc37941427"</w:instrText>
        </w:r>
        <w:r w:rsidRPr="007B540F">
          <w:rPr>
            <w:rStyle w:val="Hypertextovprepojenie"/>
            <w:noProof/>
          </w:rPr>
          <w:instrText xml:space="preserve"> </w:instrText>
        </w:r>
        <w:r w:rsidRPr="007B540F">
          <w:rPr>
            <w:rStyle w:val="Hypertextovprepojenie"/>
            <w:noProof/>
          </w:rPr>
          <w:fldChar w:fldCharType="separate"/>
        </w:r>
        <w:r w:rsidRPr="007B540F">
          <w:rPr>
            <w:rStyle w:val="Hypertextovprepojenie"/>
            <w:noProof/>
            <w:lang w:val="sk-SK"/>
          </w:rPr>
          <w:t>2</w:t>
        </w:r>
        <w:r>
          <w:rPr>
            <w:rFonts w:asciiTheme="minorHAnsi" w:eastAsiaTheme="minorEastAsia" w:hAnsiTheme="minorHAnsi" w:cstheme="minorBidi"/>
            <w:noProof/>
            <w:sz w:val="22"/>
            <w:szCs w:val="22"/>
            <w:lang w:val="sk-SK" w:eastAsia="sk-SK"/>
          </w:rPr>
          <w:tab/>
        </w:r>
        <w:r w:rsidRPr="007B540F">
          <w:rPr>
            <w:rStyle w:val="Hypertextovprepojenie"/>
            <w:noProof/>
            <w:lang w:val="sk-SK"/>
          </w:rPr>
          <w:t>Schvaľovanie žiadostí o NFP</w:t>
        </w:r>
        <w:r>
          <w:rPr>
            <w:noProof/>
            <w:webHidden/>
          </w:rPr>
          <w:tab/>
        </w:r>
        <w:r>
          <w:rPr>
            <w:noProof/>
            <w:webHidden/>
          </w:rPr>
          <w:fldChar w:fldCharType="begin"/>
        </w:r>
        <w:r>
          <w:rPr>
            <w:noProof/>
            <w:webHidden/>
          </w:rPr>
          <w:instrText xml:space="preserve"> PAGEREF _Toc37941427 \h </w:instrText>
        </w:r>
      </w:ins>
      <w:r>
        <w:rPr>
          <w:noProof/>
          <w:webHidden/>
        </w:rPr>
      </w:r>
      <w:r>
        <w:rPr>
          <w:noProof/>
          <w:webHidden/>
        </w:rPr>
        <w:fldChar w:fldCharType="separate"/>
      </w:r>
      <w:ins w:id="59" w:author="Zuzana Hušeková" w:date="2020-04-16T14:56:00Z">
        <w:r>
          <w:rPr>
            <w:noProof/>
            <w:webHidden/>
          </w:rPr>
          <w:t>10</w:t>
        </w:r>
        <w:r>
          <w:rPr>
            <w:noProof/>
            <w:webHidden/>
          </w:rPr>
          <w:fldChar w:fldCharType="end"/>
        </w:r>
        <w:r w:rsidRPr="007B540F">
          <w:rPr>
            <w:rStyle w:val="Hypertextovprepojenie"/>
            <w:noProof/>
          </w:rPr>
          <w:fldChar w:fldCharType="end"/>
        </w:r>
      </w:ins>
    </w:p>
    <w:p w14:paraId="72ACB052" w14:textId="77777777" w:rsidR="00F01BA1" w:rsidRDefault="00F01BA1">
      <w:pPr>
        <w:pStyle w:val="Obsah2"/>
        <w:tabs>
          <w:tab w:val="left" w:pos="960"/>
          <w:tab w:val="right" w:leader="dot" w:pos="9060"/>
        </w:tabs>
        <w:rPr>
          <w:ins w:id="60" w:author="Zuzana Hušeková" w:date="2020-04-16T14:56:00Z"/>
          <w:rFonts w:asciiTheme="minorHAnsi" w:eastAsiaTheme="minorEastAsia" w:hAnsiTheme="minorHAnsi" w:cstheme="minorBidi"/>
          <w:noProof/>
          <w:sz w:val="22"/>
          <w:szCs w:val="22"/>
          <w:lang w:val="sk-SK" w:eastAsia="sk-SK"/>
        </w:rPr>
      </w:pPr>
      <w:ins w:id="61" w:author="Zuzana Hušeková" w:date="2020-04-16T14:56:00Z">
        <w:r w:rsidRPr="007B540F">
          <w:rPr>
            <w:rStyle w:val="Hypertextovprepojenie"/>
            <w:noProof/>
          </w:rPr>
          <w:fldChar w:fldCharType="begin"/>
        </w:r>
        <w:r w:rsidRPr="007B540F">
          <w:rPr>
            <w:rStyle w:val="Hypertextovprepojenie"/>
            <w:noProof/>
          </w:rPr>
          <w:instrText xml:space="preserve"> </w:instrText>
        </w:r>
        <w:r>
          <w:rPr>
            <w:noProof/>
          </w:rPr>
          <w:instrText>HYPERLINK \l "_Toc37941428"</w:instrText>
        </w:r>
        <w:r w:rsidRPr="007B540F">
          <w:rPr>
            <w:rStyle w:val="Hypertextovprepojenie"/>
            <w:noProof/>
          </w:rPr>
          <w:instrText xml:space="preserve"> </w:instrText>
        </w:r>
        <w:r w:rsidRPr="007B540F">
          <w:rPr>
            <w:rStyle w:val="Hypertextovprepojenie"/>
            <w:noProof/>
          </w:rPr>
          <w:fldChar w:fldCharType="separate"/>
        </w:r>
        <w:r w:rsidRPr="007B540F">
          <w:rPr>
            <w:rStyle w:val="Hypertextovprepojenie"/>
            <w:noProof/>
            <w:lang w:val="sk-SK"/>
            <w14:scene3d>
              <w14:camera w14:prst="orthographicFront"/>
              <w14:lightRig w14:rig="threePt" w14:dir="t">
                <w14:rot w14:lat="0" w14:lon="0" w14:rev="0"/>
              </w14:lightRig>
            </w14:scene3d>
          </w:rPr>
          <w:t>2.1</w:t>
        </w:r>
        <w:r>
          <w:rPr>
            <w:rFonts w:asciiTheme="minorHAnsi" w:eastAsiaTheme="minorEastAsia" w:hAnsiTheme="minorHAnsi" w:cstheme="minorBidi"/>
            <w:noProof/>
            <w:sz w:val="22"/>
            <w:szCs w:val="22"/>
            <w:lang w:val="sk-SK" w:eastAsia="sk-SK"/>
          </w:rPr>
          <w:tab/>
        </w:r>
        <w:r w:rsidRPr="007B540F">
          <w:rPr>
            <w:rStyle w:val="Hypertextovprepojenie"/>
            <w:noProof/>
            <w:lang w:val="sk-SK"/>
          </w:rPr>
          <w:t>Administratívne overenie žiadostí o NFP</w:t>
        </w:r>
        <w:r>
          <w:rPr>
            <w:noProof/>
            <w:webHidden/>
          </w:rPr>
          <w:tab/>
        </w:r>
        <w:r>
          <w:rPr>
            <w:noProof/>
            <w:webHidden/>
          </w:rPr>
          <w:fldChar w:fldCharType="begin"/>
        </w:r>
        <w:r>
          <w:rPr>
            <w:noProof/>
            <w:webHidden/>
          </w:rPr>
          <w:instrText xml:space="preserve"> PAGEREF _Toc37941428 \h </w:instrText>
        </w:r>
      </w:ins>
      <w:r>
        <w:rPr>
          <w:noProof/>
          <w:webHidden/>
        </w:rPr>
      </w:r>
      <w:r>
        <w:rPr>
          <w:noProof/>
          <w:webHidden/>
        </w:rPr>
        <w:fldChar w:fldCharType="separate"/>
      </w:r>
      <w:ins w:id="62" w:author="Zuzana Hušeková" w:date="2020-04-16T14:56:00Z">
        <w:r>
          <w:rPr>
            <w:noProof/>
            <w:webHidden/>
          </w:rPr>
          <w:t>10</w:t>
        </w:r>
        <w:r>
          <w:rPr>
            <w:noProof/>
            <w:webHidden/>
          </w:rPr>
          <w:fldChar w:fldCharType="end"/>
        </w:r>
        <w:r w:rsidRPr="007B540F">
          <w:rPr>
            <w:rStyle w:val="Hypertextovprepojenie"/>
            <w:noProof/>
          </w:rPr>
          <w:fldChar w:fldCharType="end"/>
        </w:r>
      </w:ins>
    </w:p>
    <w:p w14:paraId="65F52E86" w14:textId="77777777" w:rsidR="00F01BA1" w:rsidRDefault="00F01BA1">
      <w:pPr>
        <w:pStyle w:val="Obsah2"/>
        <w:tabs>
          <w:tab w:val="left" w:pos="960"/>
          <w:tab w:val="right" w:leader="dot" w:pos="9060"/>
        </w:tabs>
        <w:rPr>
          <w:ins w:id="63" w:author="Zuzana Hušeková" w:date="2020-04-16T14:56:00Z"/>
          <w:rFonts w:asciiTheme="minorHAnsi" w:eastAsiaTheme="minorEastAsia" w:hAnsiTheme="minorHAnsi" w:cstheme="minorBidi"/>
          <w:noProof/>
          <w:sz w:val="22"/>
          <w:szCs w:val="22"/>
          <w:lang w:val="sk-SK" w:eastAsia="sk-SK"/>
        </w:rPr>
      </w:pPr>
      <w:ins w:id="64" w:author="Zuzana Hušeková" w:date="2020-04-16T14:56:00Z">
        <w:r w:rsidRPr="007B540F">
          <w:rPr>
            <w:rStyle w:val="Hypertextovprepojenie"/>
            <w:noProof/>
          </w:rPr>
          <w:fldChar w:fldCharType="begin"/>
        </w:r>
        <w:r w:rsidRPr="007B540F">
          <w:rPr>
            <w:rStyle w:val="Hypertextovprepojenie"/>
            <w:noProof/>
          </w:rPr>
          <w:instrText xml:space="preserve"> </w:instrText>
        </w:r>
        <w:r>
          <w:rPr>
            <w:noProof/>
          </w:rPr>
          <w:instrText>HYPERLINK \l "_Toc37941429"</w:instrText>
        </w:r>
        <w:r w:rsidRPr="007B540F">
          <w:rPr>
            <w:rStyle w:val="Hypertextovprepojenie"/>
            <w:noProof/>
          </w:rPr>
          <w:instrText xml:space="preserve"> </w:instrText>
        </w:r>
        <w:r w:rsidRPr="007B540F">
          <w:rPr>
            <w:rStyle w:val="Hypertextovprepojenie"/>
            <w:noProof/>
          </w:rPr>
          <w:fldChar w:fldCharType="separate"/>
        </w:r>
        <w:r w:rsidRPr="007B540F">
          <w:rPr>
            <w:rStyle w:val="Hypertextovprepojenie"/>
            <w:noProof/>
            <w:lang w:val="sk-SK"/>
            <w14:scene3d>
              <w14:camera w14:prst="orthographicFront"/>
              <w14:lightRig w14:rig="threePt" w14:dir="t">
                <w14:rot w14:lat="0" w14:lon="0" w14:rev="0"/>
              </w14:lightRig>
            </w14:scene3d>
          </w:rPr>
          <w:t>2.2</w:t>
        </w:r>
        <w:r>
          <w:rPr>
            <w:rFonts w:asciiTheme="minorHAnsi" w:eastAsiaTheme="minorEastAsia" w:hAnsiTheme="minorHAnsi" w:cstheme="minorBidi"/>
            <w:noProof/>
            <w:sz w:val="22"/>
            <w:szCs w:val="22"/>
            <w:lang w:val="sk-SK" w:eastAsia="sk-SK"/>
          </w:rPr>
          <w:tab/>
        </w:r>
        <w:r w:rsidRPr="007B540F">
          <w:rPr>
            <w:rStyle w:val="Hypertextovprepojenie"/>
            <w:noProof/>
            <w:lang w:val="sk-SK"/>
          </w:rPr>
          <w:t>Odborné hodnotenie a výber žiadostí o NFP</w:t>
        </w:r>
        <w:r>
          <w:rPr>
            <w:noProof/>
            <w:webHidden/>
          </w:rPr>
          <w:tab/>
        </w:r>
        <w:r>
          <w:rPr>
            <w:noProof/>
            <w:webHidden/>
          </w:rPr>
          <w:fldChar w:fldCharType="begin"/>
        </w:r>
        <w:r>
          <w:rPr>
            <w:noProof/>
            <w:webHidden/>
          </w:rPr>
          <w:instrText xml:space="preserve"> PAGEREF _Toc37941429 \h </w:instrText>
        </w:r>
      </w:ins>
      <w:r>
        <w:rPr>
          <w:noProof/>
          <w:webHidden/>
        </w:rPr>
      </w:r>
      <w:r>
        <w:rPr>
          <w:noProof/>
          <w:webHidden/>
        </w:rPr>
        <w:fldChar w:fldCharType="separate"/>
      </w:r>
      <w:ins w:id="65" w:author="Zuzana Hušeková" w:date="2020-04-16T14:56:00Z">
        <w:r>
          <w:rPr>
            <w:noProof/>
            <w:webHidden/>
          </w:rPr>
          <w:t>10</w:t>
        </w:r>
        <w:r>
          <w:rPr>
            <w:noProof/>
            <w:webHidden/>
          </w:rPr>
          <w:fldChar w:fldCharType="end"/>
        </w:r>
        <w:r w:rsidRPr="007B540F">
          <w:rPr>
            <w:rStyle w:val="Hypertextovprepojenie"/>
            <w:noProof/>
          </w:rPr>
          <w:fldChar w:fldCharType="end"/>
        </w:r>
      </w:ins>
    </w:p>
    <w:p w14:paraId="0A06CAE3" w14:textId="77777777" w:rsidR="00F01BA1" w:rsidRDefault="00F01BA1">
      <w:pPr>
        <w:pStyle w:val="Obsah2"/>
        <w:tabs>
          <w:tab w:val="left" w:pos="960"/>
          <w:tab w:val="right" w:leader="dot" w:pos="9060"/>
        </w:tabs>
        <w:rPr>
          <w:ins w:id="66" w:author="Zuzana Hušeková" w:date="2020-04-16T14:56:00Z"/>
          <w:rFonts w:asciiTheme="minorHAnsi" w:eastAsiaTheme="minorEastAsia" w:hAnsiTheme="minorHAnsi" w:cstheme="minorBidi"/>
          <w:noProof/>
          <w:sz w:val="22"/>
          <w:szCs w:val="22"/>
          <w:lang w:val="sk-SK" w:eastAsia="sk-SK"/>
        </w:rPr>
      </w:pPr>
      <w:ins w:id="67" w:author="Zuzana Hušeková" w:date="2020-04-16T14:56:00Z">
        <w:r w:rsidRPr="007B540F">
          <w:rPr>
            <w:rStyle w:val="Hypertextovprepojenie"/>
            <w:noProof/>
          </w:rPr>
          <w:fldChar w:fldCharType="begin"/>
        </w:r>
        <w:r w:rsidRPr="007B540F">
          <w:rPr>
            <w:rStyle w:val="Hypertextovprepojenie"/>
            <w:noProof/>
          </w:rPr>
          <w:instrText xml:space="preserve"> </w:instrText>
        </w:r>
        <w:r>
          <w:rPr>
            <w:noProof/>
          </w:rPr>
          <w:instrText>HYPERLINK \l "_Toc37941430"</w:instrText>
        </w:r>
        <w:r w:rsidRPr="007B540F">
          <w:rPr>
            <w:rStyle w:val="Hypertextovprepojenie"/>
            <w:noProof/>
          </w:rPr>
          <w:instrText xml:space="preserve"> </w:instrText>
        </w:r>
        <w:r w:rsidRPr="007B540F">
          <w:rPr>
            <w:rStyle w:val="Hypertextovprepojenie"/>
            <w:noProof/>
          </w:rPr>
          <w:fldChar w:fldCharType="separate"/>
        </w:r>
        <w:r w:rsidRPr="007B540F">
          <w:rPr>
            <w:rStyle w:val="Hypertextovprepojenie"/>
            <w:noProof/>
            <w:lang w:val="sk-SK"/>
            <w14:scene3d>
              <w14:camera w14:prst="orthographicFront"/>
              <w14:lightRig w14:rig="threePt" w14:dir="t">
                <w14:rot w14:lat="0" w14:lon="0" w14:rev="0"/>
              </w14:lightRig>
            </w14:scene3d>
          </w:rPr>
          <w:t>2.3</w:t>
        </w:r>
        <w:r>
          <w:rPr>
            <w:rFonts w:asciiTheme="minorHAnsi" w:eastAsiaTheme="minorEastAsia" w:hAnsiTheme="minorHAnsi" w:cstheme="minorBidi"/>
            <w:noProof/>
            <w:sz w:val="22"/>
            <w:szCs w:val="22"/>
            <w:lang w:val="sk-SK" w:eastAsia="sk-SK"/>
          </w:rPr>
          <w:tab/>
        </w:r>
        <w:r w:rsidRPr="007B540F">
          <w:rPr>
            <w:rStyle w:val="Hypertextovprepojenie"/>
            <w:noProof/>
            <w:lang w:val="sk-SK"/>
          </w:rPr>
          <w:t>Vydávanie rozhodnutí</w:t>
        </w:r>
        <w:r>
          <w:rPr>
            <w:noProof/>
            <w:webHidden/>
          </w:rPr>
          <w:tab/>
        </w:r>
        <w:r>
          <w:rPr>
            <w:noProof/>
            <w:webHidden/>
          </w:rPr>
          <w:fldChar w:fldCharType="begin"/>
        </w:r>
        <w:r>
          <w:rPr>
            <w:noProof/>
            <w:webHidden/>
          </w:rPr>
          <w:instrText xml:space="preserve"> PAGEREF _Toc37941430 \h </w:instrText>
        </w:r>
      </w:ins>
      <w:r>
        <w:rPr>
          <w:noProof/>
          <w:webHidden/>
        </w:rPr>
      </w:r>
      <w:r>
        <w:rPr>
          <w:noProof/>
          <w:webHidden/>
        </w:rPr>
        <w:fldChar w:fldCharType="separate"/>
      </w:r>
      <w:ins w:id="68" w:author="Zuzana Hušeková" w:date="2020-04-16T14:56:00Z">
        <w:r>
          <w:rPr>
            <w:noProof/>
            <w:webHidden/>
          </w:rPr>
          <w:t>10</w:t>
        </w:r>
        <w:r>
          <w:rPr>
            <w:noProof/>
            <w:webHidden/>
          </w:rPr>
          <w:fldChar w:fldCharType="end"/>
        </w:r>
        <w:r w:rsidRPr="007B540F">
          <w:rPr>
            <w:rStyle w:val="Hypertextovprepojenie"/>
            <w:noProof/>
          </w:rPr>
          <w:fldChar w:fldCharType="end"/>
        </w:r>
      </w:ins>
    </w:p>
    <w:p w14:paraId="41A211C6" w14:textId="77777777" w:rsidR="00F01BA1" w:rsidRDefault="00F01BA1">
      <w:pPr>
        <w:pStyle w:val="Obsah1"/>
        <w:tabs>
          <w:tab w:val="left" w:pos="482"/>
          <w:tab w:val="right" w:leader="dot" w:pos="9060"/>
        </w:tabs>
        <w:rPr>
          <w:ins w:id="69" w:author="Zuzana Hušeková" w:date="2020-04-16T14:56:00Z"/>
          <w:rFonts w:asciiTheme="minorHAnsi" w:eastAsiaTheme="minorEastAsia" w:hAnsiTheme="minorHAnsi" w:cstheme="minorBidi"/>
          <w:noProof/>
          <w:sz w:val="22"/>
          <w:szCs w:val="22"/>
          <w:lang w:val="sk-SK" w:eastAsia="sk-SK"/>
        </w:rPr>
      </w:pPr>
      <w:ins w:id="70" w:author="Zuzana Hušeková" w:date="2020-04-16T14:56:00Z">
        <w:r w:rsidRPr="007B540F">
          <w:rPr>
            <w:rStyle w:val="Hypertextovprepojenie"/>
            <w:noProof/>
          </w:rPr>
          <w:fldChar w:fldCharType="begin"/>
        </w:r>
        <w:r w:rsidRPr="007B540F">
          <w:rPr>
            <w:rStyle w:val="Hypertextovprepojenie"/>
            <w:noProof/>
          </w:rPr>
          <w:instrText xml:space="preserve"> </w:instrText>
        </w:r>
        <w:r>
          <w:rPr>
            <w:noProof/>
          </w:rPr>
          <w:instrText>HYPERLINK \l "_Toc37941431"</w:instrText>
        </w:r>
        <w:r w:rsidRPr="007B540F">
          <w:rPr>
            <w:rStyle w:val="Hypertextovprepojenie"/>
            <w:noProof/>
          </w:rPr>
          <w:instrText xml:space="preserve"> </w:instrText>
        </w:r>
        <w:r w:rsidRPr="007B540F">
          <w:rPr>
            <w:rStyle w:val="Hypertextovprepojenie"/>
            <w:noProof/>
          </w:rPr>
          <w:fldChar w:fldCharType="separate"/>
        </w:r>
        <w:r w:rsidRPr="007B540F">
          <w:rPr>
            <w:rStyle w:val="Hypertextovprepojenie"/>
            <w:noProof/>
            <w:lang w:val="sk-SK"/>
          </w:rPr>
          <w:t>3</w:t>
        </w:r>
        <w:r>
          <w:rPr>
            <w:rFonts w:asciiTheme="minorHAnsi" w:eastAsiaTheme="minorEastAsia" w:hAnsiTheme="minorHAnsi" w:cstheme="minorBidi"/>
            <w:noProof/>
            <w:sz w:val="22"/>
            <w:szCs w:val="22"/>
            <w:lang w:val="sk-SK" w:eastAsia="sk-SK"/>
          </w:rPr>
          <w:tab/>
        </w:r>
        <w:r w:rsidRPr="007B540F">
          <w:rPr>
            <w:rStyle w:val="Hypertextovprepojenie"/>
            <w:noProof/>
            <w:lang w:val="sk-SK"/>
          </w:rPr>
          <w:t>Popis procesov odborného hodnotenia</w:t>
        </w:r>
        <w:r>
          <w:rPr>
            <w:noProof/>
            <w:webHidden/>
          </w:rPr>
          <w:tab/>
        </w:r>
        <w:r>
          <w:rPr>
            <w:noProof/>
            <w:webHidden/>
          </w:rPr>
          <w:fldChar w:fldCharType="begin"/>
        </w:r>
        <w:r>
          <w:rPr>
            <w:noProof/>
            <w:webHidden/>
          </w:rPr>
          <w:instrText xml:space="preserve"> PAGEREF _Toc37941431 \h </w:instrText>
        </w:r>
      </w:ins>
      <w:r>
        <w:rPr>
          <w:noProof/>
          <w:webHidden/>
        </w:rPr>
      </w:r>
      <w:r>
        <w:rPr>
          <w:noProof/>
          <w:webHidden/>
        </w:rPr>
        <w:fldChar w:fldCharType="separate"/>
      </w:r>
      <w:ins w:id="71" w:author="Zuzana Hušeková" w:date="2020-04-16T14:56:00Z">
        <w:r>
          <w:rPr>
            <w:noProof/>
            <w:webHidden/>
          </w:rPr>
          <w:t>11</w:t>
        </w:r>
        <w:r>
          <w:rPr>
            <w:noProof/>
            <w:webHidden/>
          </w:rPr>
          <w:fldChar w:fldCharType="end"/>
        </w:r>
        <w:r w:rsidRPr="007B540F">
          <w:rPr>
            <w:rStyle w:val="Hypertextovprepojenie"/>
            <w:noProof/>
          </w:rPr>
          <w:fldChar w:fldCharType="end"/>
        </w:r>
      </w:ins>
    </w:p>
    <w:p w14:paraId="0190B253" w14:textId="77777777" w:rsidR="00F01BA1" w:rsidRDefault="00F01BA1">
      <w:pPr>
        <w:pStyle w:val="Obsah2"/>
        <w:tabs>
          <w:tab w:val="left" w:pos="960"/>
          <w:tab w:val="right" w:leader="dot" w:pos="9060"/>
        </w:tabs>
        <w:rPr>
          <w:ins w:id="72" w:author="Zuzana Hušeková" w:date="2020-04-16T14:56:00Z"/>
          <w:rFonts w:asciiTheme="minorHAnsi" w:eastAsiaTheme="minorEastAsia" w:hAnsiTheme="minorHAnsi" w:cstheme="minorBidi"/>
          <w:noProof/>
          <w:sz w:val="22"/>
          <w:szCs w:val="22"/>
          <w:lang w:val="sk-SK" w:eastAsia="sk-SK"/>
        </w:rPr>
      </w:pPr>
      <w:ins w:id="73" w:author="Zuzana Hušeková" w:date="2020-04-16T14:56:00Z">
        <w:r w:rsidRPr="007B540F">
          <w:rPr>
            <w:rStyle w:val="Hypertextovprepojenie"/>
            <w:noProof/>
          </w:rPr>
          <w:fldChar w:fldCharType="begin"/>
        </w:r>
        <w:r w:rsidRPr="007B540F">
          <w:rPr>
            <w:rStyle w:val="Hypertextovprepojenie"/>
            <w:noProof/>
          </w:rPr>
          <w:instrText xml:space="preserve"> </w:instrText>
        </w:r>
        <w:r>
          <w:rPr>
            <w:noProof/>
          </w:rPr>
          <w:instrText>HYPERLINK \l "_Toc37941432"</w:instrText>
        </w:r>
        <w:r w:rsidRPr="007B540F">
          <w:rPr>
            <w:rStyle w:val="Hypertextovprepojenie"/>
            <w:noProof/>
          </w:rPr>
          <w:instrText xml:space="preserve"> </w:instrText>
        </w:r>
        <w:r w:rsidRPr="007B540F">
          <w:rPr>
            <w:rStyle w:val="Hypertextovprepojenie"/>
            <w:noProof/>
          </w:rPr>
          <w:fldChar w:fldCharType="separate"/>
        </w:r>
        <w:r w:rsidRPr="007B540F">
          <w:rPr>
            <w:rStyle w:val="Hypertextovprepojenie"/>
            <w:noProof/>
            <w:lang w:val="sk-SK"/>
            <w14:scene3d>
              <w14:camera w14:prst="orthographicFront"/>
              <w14:lightRig w14:rig="threePt" w14:dir="t">
                <w14:rot w14:lat="0" w14:lon="0" w14:rev="0"/>
              </w14:lightRig>
            </w14:scene3d>
          </w:rPr>
          <w:t>3.1</w:t>
        </w:r>
        <w:r>
          <w:rPr>
            <w:rFonts w:asciiTheme="minorHAnsi" w:eastAsiaTheme="minorEastAsia" w:hAnsiTheme="minorHAnsi" w:cstheme="minorBidi"/>
            <w:noProof/>
            <w:sz w:val="22"/>
            <w:szCs w:val="22"/>
            <w:lang w:val="sk-SK" w:eastAsia="sk-SK"/>
          </w:rPr>
          <w:tab/>
        </w:r>
        <w:r w:rsidRPr="007B540F">
          <w:rPr>
            <w:rStyle w:val="Hypertextovprepojenie"/>
            <w:noProof/>
            <w:lang w:val="sk-SK"/>
          </w:rPr>
          <w:t>Kritériá pre výber projektov</w:t>
        </w:r>
        <w:r>
          <w:rPr>
            <w:noProof/>
            <w:webHidden/>
          </w:rPr>
          <w:tab/>
        </w:r>
        <w:r>
          <w:rPr>
            <w:noProof/>
            <w:webHidden/>
          </w:rPr>
          <w:fldChar w:fldCharType="begin"/>
        </w:r>
        <w:r>
          <w:rPr>
            <w:noProof/>
            <w:webHidden/>
          </w:rPr>
          <w:instrText xml:space="preserve"> PAGEREF _Toc37941432 \h </w:instrText>
        </w:r>
      </w:ins>
      <w:r>
        <w:rPr>
          <w:noProof/>
          <w:webHidden/>
        </w:rPr>
      </w:r>
      <w:r>
        <w:rPr>
          <w:noProof/>
          <w:webHidden/>
        </w:rPr>
        <w:fldChar w:fldCharType="separate"/>
      </w:r>
      <w:ins w:id="74" w:author="Zuzana Hušeková" w:date="2020-04-16T14:56:00Z">
        <w:r>
          <w:rPr>
            <w:noProof/>
            <w:webHidden/>
          </w:rPr>
          <w:t>11</w:t>
        </w:r>
        <w:r>
          <w:rPr>
            <w:noProof/>
            <w:webHidden/>
          </w:rPr>
          <w:fldChar w:fldCharType="end"/>
        </w:r>
        <w:r w:rsidRPr="007B540F">
          <w:rPr>
            <w:rStyle w:val="Hypertextovprepojenie"/>
            <w:noProof/>
          </w:rPr>
          <w:fldChar w:fldCharType="end"/>
        </w:r>
      </w:ins>
    </w:p>
    <w:p w14:paraId="2715C204" w14:textId="77777777" w:rsidR="00F01BA1" w:rsidRDefault="00F01BA1">
      <w:pPr>
        <w:pStyle w:val="Obsah2"/>
        <w:tabs>
          <w:tab w:val="left" w:pos="960"/>
          <w:tab w:val="right" w:leader="dot" w:pos="9060"/>
        </w:tabs>
        <w:rPr>
          <w:ins w:id="75" w:author="Zuzana Hušeková" w:date="2020-04-16T14:56:00Z"/>
          <w:rFonts w:asciiTheme="minorHAnsi" w:eastAsiaTheme="minorEastAsia" w:hAnsiTheme="minorHAnsi" w:cstheme="minorBidi"/>
          <w:noProof/>
          <w:sz w:val="22"/>
          <w:szCs w:val="22"/>
          <w:lang w:val="sk-SK" w:eastAsia="sk-SK"/>
        </w:rPr>
      </w:pPr>
      <w:ins w:id="76" w:author="Zuzana Hušeková" w:date="2020-04-16T14:56:00Z">
        <w:r w:rsidRPr="007B540F">
          <w:rPr>
            <w:rStyle w:val="Hypertextovprepojenie"/>
            <w:noProof/>
          </w:rPr>
          <w:fldChar w:fldCharType="begin"/>
        </w:r>
        <w:r w:rsidRPr="007B540F">
          <w:rPr>
            <w:rStyle w:val="Hypertextovprepojenie"/>
            <w:noProof/>
          </w:rPr>
          <w:instrText xml:space="preserve"> </w:instrText>
        </w:r>
        <w:r>
          <w:rPr>
            <w:noProof/>
          </w:rPr>
          <w:instrText>HYPERLINK \l "_Toc37941433"</w:instrText>
        </w:r>
        <w:r w:rsidRPr="007B540F">
          <w:rPr>
            <w:rStyle w:val="Hypertextovprepojenie"/>
            <w:noProof/>
          </w:rPr>
          <w:instrText xml:space="preserve"> </w:instrText>
        </w:r>
        <w:r w:rsidRPr="007B540F">
          <w:rPr>
            <w:rStyle w:val="Hypertextovprepojenie"/>
            <w:noProof/>
          </w:rPr>
          <w:fldChar w:fldCharType="separate"/>
        </w:r>
        <w:r w:rsidRPr="007B540F">
          <w:rPr>
            <w:rStyle w:val="Hypertextovprepojenie"/>
            <w:noProof/>
            <w:lang w:val="sk-SK"/>
            <w14:scene3d>
              <w14:camera w14:prst="orthographicFront"/>
              <w14:lightRig w14:rig="threePt" w14:dir="t">
                <w14:rot w14:lat="0" w14:lon="0" w14:rev="0"/>
              </w14:lightRig>
            </w14:scene3d>
          </w:rPr>
          <w:t>3.2</w:t>
        </w:r>
        <w:r>
          <w:rPr>
            <w:rFonts w:asciiTheme="minorHAnsi" w:eastAsiaTheme="minorEastAsia" w:hAnsiTheme="minorHAnsi" w:cstheme="minorBidi"/>
            <w:noProof/>
            <w:sz w:val="22"/>
            <w:szCs w:val="22"/>
            <w:lang w:val="sk-SK" w:eastAsia="sk-SK"/>
          </w:rPr>
          <w:tab/>
        </w:r>
        <w:r w:rsidRPr="007B540F">
          <w:rPr>
            <w:rStyle w:val="Hypertextovprepojenie"/>
            <w:noProof/>
            <w:lang w:val="sk-SK"/>
          </w:rPr>
          <w:t>Výber odborných hodnotiteľov</w:t>
        </w:r>
        <w:r>
          <w:rPr>
            <w:noProof/>
            <w:webHidden/>
          </w:rPr>
          <w:tab/>
        </w:r>
        <w:r>
          <w:rPr>
            <w:noProof/>
            <w:webHidden/>
          </w:rPr>
          <w:fldChar w:fldCharType="begin"/>
        </w:r>
        <w:r>
          <w:rPr>
            <w:noProof/>
            <w:webHidden/>
          </w:rPr>
          <w:instrText xml:space="preserve"> PAGEREF _Toc37941433 \h </w:instrText>
        </w:r>
      </w:ins>
      <w:r>
        <w:rPr>
          <w:noProof/>
          <w:webHidden/>
        </w:rPr>
      </w:r>
      <w:r>
        <w:rPr>
          <w:noProof/>
          <w:webHidden/>
        </w:rPr>
        <w:fldChar w:fldCharType="separate"/>
      </w:r>
      <w:ins w:id="77" w:author="Zuzana Hušeková" w:date="2020-04-16T14:56:00Z">
        <w:r>
          <w:rPr>
            <w:noProof/>
            <w:webHidden/>
          </w:rPr>
          <w:t>11</w:t>
        </w:r>
        <w:r>
          <w:rPr>
            <w:noProof/>
            <w:webHidden/>
          </w:rPr>
          <w:fldChar w:fldCharType="end"/>
        </w:r>
        <w:r w:rsidRPr="007B540F">
          <w:rPr>
            <w:rStyle w:val="Hypertextovprepojenie"/>
            <w:noProof/>
          </w:rPr>
          <w:fldChar w:fldCharType="end"/>
        </w:r>
      </w:ins>
    </w:p>
    <w:p w14:paraId="08C0DF36" w14:textId="77777777" w:rsidR="00F01BA1" w:rsidRDefault="00F01BA1">
      <w:pPr>
        <w:pStyle w:val="Obsah2"/>
        <w:tabs>
          <w:tab w:val="left" w:pos="960"/>
          <w:tab w:val="right" w:leader="dot" w:pos="9060"/>
        </w:tabs>
        <w:rPr>
          <w:ins w:id="78" w:author="Zuzana Hušeková" w:date="2020-04-16T14:56:00Z"/>
          <w:rFonts w:asciiTheme="minorHAnsi" w:eastAsiaTheme="minorEastAsia" w:hAnsiTheme="minorHAnsi" w:cstheme="minorBidi"/>
          <w:noProof/>
          <w:sz w:val="22"/>
          <w:szCs w:val="22"/>
          <w:lang w:val="sk-SK" w:eastAsia="sk-SK"/>
        </w:rPr>
      </w:pPr>
      <w:ins w:id="79" w:author="Zuzana Hušeková" w:date="2020-04-16T14:56:00Z">
        <w:r w:rsidRPr="007B540F">
          <w:rPr>
            <w:rStyle w:val="Hypertextovprepojenie"/>
            <w:noProof/>
          </w:rPr>
          <w:fldChar w:fldCharType="begin"/>
        </w:r>
        <w:r w:rsidRPr="007B540F">
          <w:rPr>
            <w:rStyle w:val="Hypertextovprepojenie"/>
            <w:noProof/>
          </w:rPr>
          <w:instrText xml:space="preserve"> </w:instrText>
        </w:r>
        <w:r>
          <w:rPr>
            <w:noProof/>
          </w:rPr>
          <w:instrText>HYPERLINK \l "_Toc37941434"</w:instrText>
        </w:r>
        <w:r w:rsidRPr="007B540F">
          <w:rPr>
            <w:rStyle w:val="Hypertextovprepojenie"/>
            <w:noProof/>
          </w:rPr>
          <w:instrText xml:space="preserve"> </w:instrText>
        </w:r>
        <w:r w:rsidRPr="007B540F">
          <w:rPr>
            <w:rStyle w:val="Hypertextovprepojenie"/>
            <w:noProof/>
          </w:rPr>
          <w:fldChar w:fldCharType="separate"/>
        </w:r>
        <w:r w:rsidRPr="007B540F">
          <w:rPr>
            <w:rStyle w:val="Hypertextovprepojenie"/>
            <w:noProof/>
            <w:lang w:val="sk-SK"/>
            <w14:scene3d>
              <w14:camera w14:prst="orthographicFront"/>
              <w14:lightRig w14:rig="threePt" w14:dir="t">
                <w14:rot w14:lat="0" w14:lon="0" w14:rev="0"/>
              </w14:lightRig>
            </w14:scene3d>
          </w:rPr>
          <w:t>3.3</w:t>
        </w:r>
        <w:r>
          <w:rPr>
            <w:rFonts w:asciiTheme="minorHAnsi" w:eastAsiaTheme="minorEastAsia" w:hAnsiTheme="minorHAnsi" w:cstheme="minorBidi"/>
            <w:noProof/>
            <w:sz w:val="22"/>
            <w:szCs w:val="22"/>
            <w:lang w:val="sk-SK" w:eastAsia="sk-SK"/>
          </w:rPr>
          <w:tab/>
        </w:r>
        <w:r w:rsidRPr="007B540F">
          <w:rPr>
            <w:rStyle w:val="Hypertextovprepojenie"/>
            <w:noProof/>
            <w:lang w:val="sk-SK"/>
          </w:rPr>
          <w:t>Školenie odborných hodnotiteľov</w:t>
        </w:r>
        <w:r>
          <w:rPr>
            <w:noProof/>
            <w:webHidden/>
          </w:rPr>
          <w:tab/>
        </w:r>
        <w:r>
          <w:rPr>
            <w:noProof/>
            <w:webHidden/>
          </w:rPr>
          <w:fldChar w:fldCharType="begin"/>
        </w:r>
        <w:r>
          <w:rPr>
            <w:noProof/>
            <w:webHidden/>
          </w:rPr>
          <w:instrText xml:space="preserve"> PAGEREF _Toc37941434 \h </w:instrText>
        </w:r>
      </w:ins>
      <w:r>
        <w:rPr>
          <w:noProof/>
          <w:webHidden/>
        </w:rPr>
      </w:r>
      <w:r>
        <w:rPr>
          <w:noProof/>
          <w:webHidden/>
        </w:rPr>
        <w:fldChar w:fldCharType="separate"/>
      </w:r>
      <w:ins w:id="80" w:author="Zuzana Hušeková" w:date="2020-04-16T14:56:00Z">
        <w:r>
          <w:rPr>
            <w:noProof/>
            <w:webHidden/>
          </w:rPr>
          <w:t>12</w:t>
        </w:r>
        <w:r>
          <w:rPr>
            <w:noProof/>
            <w:webHidden/>
          </w:rPr>
          <w:fldChar w:fldCharType="end"/>
        </w:r>
        <w:r w:rsidRPr="007B540F">
          <w:rPr>
            <w:rStyle w:val="Hypertextovprepojenie"/>
            <w:noProof/>
          </w:rPr>
          <w:fldChar w:fldCharType="end"/>
        </w:r>
      </w:ins>
    </w:p>
    <w:p w14:paraId="6A3FCBBB" w14:textId="77777777" w:rsidR="00F01BA1" w:rsidRDefault="00F01BA1">
      <w:pPr>
        <w:pStyle w:val="Obsah2"/>
        <w:tabs>
          <w:tab w:val="left" w:pos="960"/>
          <w:tab w:val="right" w:leader="dot" w:pos="9060"/>
        </w:tabs>
        <w:rPr>
          <w:ins w:id="81" w:author="Zuzana Hušeková" w:date="2020-04-16T14:56:00Z"/>
          <w:rFonts w:asciiTheme="minorHAnsi" w:eastAsiaTheme="minorEastAsia" w:hAnsiTheme="minorHAnsi" w:cstheme="minorBidi"/>
          <w:noProof/>
          <w:sz w:val="22"/>
          <w:szCs w:val="22"/>
          <w:lang w:val="sk-SK" w:eastAsia="sk-SK"/>
        </w:rPr>
      </w:pPr>
      <w:ins w:id="82" w:author="Zuzana Hušeková" w:date="2020-04-16T14:56:00Z">
        <w:r w:rsidRPr="007B540F">
          <w:rPr>
            <w:rStyle w:val="Hypertextovprepojenie"/>
            <w:noProof/>
          </w:rPr>
          <w:fldChar w:fldCharType="begin"/>
        </w:r>
        <w:r w:rsidRPr="007B540F">
          <w:rPr>
            <w:rStyle w:val="Hypertextovprepojenie"/>
            <w:noProof/>
          </w:rPr>
          <w:instrText xml:space="preserve"> </w:instrText>
        </w:r>
        <w:r>
          <w:rPr>
            <w:noProof/>
          </w:rPr>
          <w:instrText>HYPERLINK \l "_Toc37941435"</w:instrText>
        </w:r>
        <w:r w:rsidRPr="007B540F">
          <w:rPr>
            <w:rStyle w:val="Hypertextovprepojenie"/>
            <w:noProof/>
          </w:rPr>
          <w:instrText xml:space="preserve"> </w:instrText>
        </w:r>
        <w:r w:rsidRPr="007B540F">
          <w:rPr>
            <w:rStyle w:val="Hypertextovprepojenie"/>
            <w:noProof/>
          </w:rPr>
          <w:fldChar w:fldCharType="separate"/>
        </w:r>
        <w:r w:rsidRPr="007B540F">
          <w:rPr>
            <w:rStyle w:val="Hypertextovprepojenie"/>
            <w:noProof/>
            <w:lang w:val="sk-SK"/>
            <w14:scene3d>
              <w14:camera w14:prst="orthographicFront"/>
              <w14:lightRig w14:rig="threePt" w14:dir="t">
                <w14:rot w14:lat="0" w14:lon="0" w14:rev="0"/>
              </w14:lightRig>
            </w14:scene3d>
          </w:rPr>
          <w:t>3.4</w:t>
        </w:r>
        <w:r>
          <w:rPr>
            <w:rFonts w:asciiTheme="minorHAnsi" w:eastAsiaTheme="minorEastAsia" w:hAnsiTheme="minorHAnsi" w:cstheme="minorBidi"/>
            <w:noProof/>
            <w:sz w:val="22"/>
            <w:szCs w:val="22"/>
            <w:lang w:val="sk-SK" w:eastAsia="sk-SK"/>
          </w:rPr>
          <w:tab/>
        </w:r>
        <w:r w:rsidRPr="007B540F">
          <w:rPr>
            <w:rStyle w:val="Hypertextovprepojenie"/>
            <w:noProof/>
            <w:lang w:val="sk-SK"/>
          </w:rPr>
          <w:t>Organizačné a technické zabezpečenie priebehu odborného hodnotenia</w:t>
        </w:r>
        <w:r>
          <w:rPr>
            <w:noProof/>
            <w:webHidden/>
          </w:rPr>
          <w:tab/>
        </w:r>
        <w:r>
          <w:rPr>
            <w:noProof/>
            <w:webHidden/>
          </w:rPr>
          <w:fldChar w:fldCharType="begin"/>
        </w:r>
        <w:r>
          <w:rPr>
            <w:noProof/>
            <w:webHidden/>
          </w:rPr>
          <w:instrText xml:space="preserve"> PAGEREF _Toc37941435 \h </w:instrText>
        </w:r>
      </w:ins>
      <w:r>
        <w:rPr>
          <w:noProof/>
          <w:webHidden/>
        </w:rPr>
      </w:r>
      <w:r>
        <w:rPr>
          <w:noProof/>
          <w:webHidden/>
        </w:rPr>
        <w:fldChar w:fldCharType="separate"/>
      </w:r>
      <w:ins w:id="83" w:author="Zuzana Hušeková" w:date="2020-04-16T14:56:00Z">
        <w:r>
          <w:rPr>
            <w:noProof/>
            <w:webHidden/>
          </w:rPr>
          <w:t>12</w:t>
        </w:r>
        <w:r>
          <w:rPr>
            <w:noProof/>
            <w:webHidden/>
          </w:rPr>
          <w:fldChar w:fldCharType="end"/>
        </w:r>
        <w:r w:rsidRPr="007B540F">
          <w:rPr>
            <w:rStyle w:val="Hypertextovprepojenie"/>
            <w:noProof/>
          </w:rPr>
          <w:fldChar w:fldCharType="end"/>
        </w:r>
      </w:ins>
    </w:p>
    <w:p w14:paraId="2C77B477" w14:textId="77777777" w:rsidR="00F01BA1" w:rsidRDefault="00F01BA1">
      <w:pPr>
        <w:pStyle w:val="Obsah2"/>
        <w:tabs>
          <w:tab w:val="left" w:pos="960"/>
          <w:tab w:val="right" w:leader="dot" w:pos="9060"/>
        </w:tabs>
        <w:rPr>
          <w:ins w:id="84" w:author="Zuzana Hušeková" w:date="2020-04-16T14:56:00Z"/>
          <w:rFonts w:asciiTheme="minorHAnsi" w:eastAsiaTheme="minorEastAsia" w:hAnsiTheme="minorHAnsi" w:cstheme="minorBidi"/>
          <w:noProof/>
          <w:sz w:val="22"/>
          <w:szCs w:val="22"/>
          <w:lang w:val="sk-SK" w:eastAsia="sk-SK"/>
        </w:rPr>
      </w:pPr>
      <w:ins w:id="85" w:author="Zuzana Hušeková" w:date="2020-04-16T14:56:00Z">
        <w:r w:rsidRPr="007B540F">
          <w:rPr>
            <w:rStyle w:val="Hypertextovprepojenie"/>
            <w:noProof/>
          </w:rPr>
          <w:fldChar w:fldCharType="begin"/>
        </w:r>
        <w:r w:rsidRPr="007B540F">
          <w:rPr>
            <w:rStyle w:val="Hypertextovprepojenie"/>
            <w:noProof/>
          </w:rPr>
          <w:instrText xml:space="preserve"> </w:instrText>
        </w:r>
        <w:r>
          <w:rPr>
            <w:noProof/>
          </w:rPr>
          <w:instrText>HYPERLINK \l "_Toc37941436"</w:instrText>
        </w:r>
        <w:r w:rsidRPr="007B540F">
          <w:rPr>
            <w:rStyle w:val="Hypertextovprepojenie"/>
            <w:noProof/>
          </w:rPr>
          <w:instrText xml:space="preserve"> </w:instrText>
        </w:r>
        <w:r w:rsidRPr="007B540F">
          <w:rPr>
            <w:rStyle w:val="Hypertextovprepojenie"/>
            <w:noProof/>
          </w:rPr>
          <w:fldChar w:fldCharType="separate"/>
        </w:r>
        <w:r w:rsidRPr="007B540F">
          <w:rPr>
            <w:rStyle w:val="Hypertextovprepojenie"/>
            <w:noProof/>
            <w:lang w:val="sk-SK"/>
            <w14:scene3d>
              <w14:camera w14:prst="orthographicFront"/>
              <w14:lightRig w14:rig="threePt" w14:dir="t">
                <w14:rot w14:lat="0" w14:lon="0" w14:rev="0"/>
              </w14:lightRig>
            </w14:scene3d>
          </w:rPr>
          <w:t>3.5</w:t>
        </w:r>
        <w:r>
          <w:rPr>
            <w:rFonts w:asciiTheme="minorHAnsi" w:eastAsiaTheme="minorEastAsia" w:hAnsiTheme="minorHAnsi" w:cstheme="minorBidi"/>
            <w:noProof/>
            <w:sz w:val="22"/>
            <w:szCs w:val="22"/>
            <w:lang w:val="sk-SK" w:eastAsia="sk-SK"/>
          </w:rPr>
          <w:tab/>
        </w:r>
        <w:r w:rsidRPr="007B540F">
          <w:rPr>
            <w:rStyle w:val="Hypertextovprepojenie"/>
            <w:noProof/>
            <w:lang w:val="sk-SK"/>
          </w:rPr>
          <w:t>Spôsob vypracovania, odovzdávania a zadávania výstupov z odborného hodnotenia zo strany odborného hodnotiteľa</w:t>
        </w:r>
        <w:r>
          <w:rPr>
            <w:noProof/>
            <w:webHidden/>
          </w:rPr>
          <w:tab/>
        </w:r>
        <w:r>
          <w:rPr>
            <w:noProof/>
            <w:webHidden/>
          </w:rPr>
          <w:fldChar w:fldCharType="begin"/>
        </w:r>
        <w:r>
          <w:rPr>
            <w:noProof/>
            <w:webHidden/>
          </w:rPr>
          <w:instrText xml:space="preserve"> PAGEREF _Toc37941436 \h </w:instrText>
        </w:r>
      </w:ins>
      <w:r>
        <w:rPr>
          <w:noProof/>
          <w:webHidden/>
        </w:rPr>
      </w:r>
      <w:r>
        <w:rPr>
          <w:noProof/>
          <w:webHidden/>
        </w:rPr>
        <w:fldChar w:fldCharType="separate"/>
      </w:r>
      <w:ins w:id="86" w:author="Zuzana Hušeková" w:date="2020-04-16T14:56:00Z">
        <w:r>
          <w:rPr>
            <w:noProof/>
            <w:webHidden/>
          </w:rPr>
          <w:t>15</w:t>
        </w:r>
        <w:r>
          <w:rPr>
            <w:noProof/>
            <w:webHidden/>
          </w:rPr>
          <w:fldChar w:fldCharType="end"/>
        </w:r>
        <w:r w:rsidRPr="007B540F">
          <w:rPr>
            <w:rStyle w:val="Hypertextovprepojenie"/>
            <w:noProof/>
          </w:rPr>
          <w:fldChar w:fldCharType="end"/>
        </w:r>
      </w:ins>
    </w:p>
    <w:p w14:paraId="07530E34" w14:textId="77777777" w:rsidR="00F01BA1" w:rsidRDefault="00F01BA1">
      <w:pPr>
        <w:pStyle w:val="Obsah2"/>
        <w:tabs>
          <w:tab w:val="left" w:pos="960"/>
          <w:tab w:val="right" w:leader="dot" w:pos="9060"/>
        </w:tabs>
        <w:rPr>
          <w:ins w:id="87" w:author="Zuzana Hušeková" w:date="2020-04-16T14:56:00Z"/>
          <w:rFonts w:asciiTheme="minorHAnsi" w:eastAsiaTheme="minorEastAsia" w:hAnsiTheme="minorHAnsi" w:cstheme="minorBidi"/>
          <w:noProof/>
          <w:sz w:val="22"/>
          <w:szCs w:val="22"/>
          <w:lang w:val="sk-SK" w:eastAsia="sk-SK"/>
        </w:rPr>
      </w:pPr>
      <w:ins w:id="88" w:author="Zuzana Hušeková" w:date="2020-04-16T14:56:00Z">
        <w:r w:rsidRPr="007B540F">
          <w:rPr>
            <w:rStyle w:val="Hypertextovprepojenie"/>
            <w:noProof/>
          </w:rPr>
          <w:fldChar w:fldCharType="begin"/>
        </w:r>
        <w:r w:rsidRPr="007B540F">
          <w:rPr>
            <w:rStyle w:val="Hypertextovprepojenie"/>
            <w:noProof/>
          </w:rPr>
          <w:instrText xml:space="preserve"> </w:instrText>
        </w:r>
        <w:r>
          <w:rPr>
            <w:noProof/>
          </w:rPr>
          <w:instrText>HYPERLINK \l "_Toc37941437"</w:instrText>
        </w:r>
        <w:r w:rsidRPr="007B540F">
          <w:rPr>
            <w:rStyle w:val="Hypertextovprepojenie"/>
            <w:noProof/>
          </w:rPr>
          <w:instrText xml:space="preserve"> </w:instrText>
        </w:r>
        <w:r w:rsidRPr="007B540F">
          <w:rPr>
            <w:rStyle w:val="Hypertextovprepojenie"/>
            <w:noProof/>
          </w:rPr>
          <w:fldChar w:fldCharType="separate"/>
        </w:r>
        <w:r w:rsidRPr="007B540F">
          <w:rPr>
            <w:rStyle w:val="Hypertextovprepojenie"/>
            <w:noProof/>
            <w:lang w:val="sk-SK"/>
            <w14:scene3d>
              <w14:camera w14:prst="orthographicFront"/>
              <w14:lightRig w14:rig="threePt" w14:dir="t">
                <w14:rot w14:lat="0" w14:lon="0" w14:rev="0"/>
              </w14:lightRig>
            </w14:scene3d>
          </w:rPr>
          <w:t>3.6</w:t>
        </w:r>
        <w:r>
          <w:rPr>
            <w:rFonts w:asciiTheme="minorHAnsi" w:eastAsiaTheme="minorEastAsia" w:hAnsiTheme="minorHAnsi" w:cstheme="minorBidi"/>
            <w:noProof/>
            <w:sz w:val="22"/>
            <w:szCs w:val="22"/>
            <w:lang w:val="sk-SK" w:eastAsia="sk-SK"/>
          </w:rPr>
          <w:tab/>
        </w:r>
        <w:r w:rsidRPr="007B540F">
          <w:rPr>
            <w:rStyle w:val="Hypertextovprepojenie"/>
            <w:noProof/>
            <w:lang w:val="sk-SK"/>
          </w:rPr>
          <w:t>Postupy uplatňované v prípadoch nezhody odborných hodnotiteľov</w:t>
        </w:r>
        <w:r>
          <w:rPr>
            <w:noProof/>
            <w:webHidden/>
          </w:rPr>
          <w:tab/>
        </w:r>
        <w:r>
          <w:rPr>
            <w:noProof/>
            <w:webHidden/>
          </w:rPr>
          <w:fldChar w:fldCharType="begin"/>
        </w:r>
        <w:r>
          <w:rPr>
            <w:noProof/>
            <w:webHidden/>
          </w:rPr>
          <w:instrText xml:space="preserve"> PAGEREF _Toc37941437 \h </w:instrText>
        </w:r>
      </w:ins>
      <w:r>
        <w:rPr>
          <w:noProof/>
          <w:webHidden/>
        </w:rPr>
      </w:r>
      <w:r>
        <w:rPr>
          <w:noProof/>
          <w:webHidden/>
        </w:rPr>
        <w:fldChar w:fldCharType="separate"/>
      </w:r>
      <w:ins w:id="89" w:author="Zuzana Hušeková" w:date="2020-04-16T14:56:00Z">
        <w:r>
          <w:rPr>
            <w:noProof/>
            <w:webHidden/>
          </w:rPr>
          <w:t>16</w:t>
        </w:r>
        <w:r>
          <w:rPr>
            <w:noProof/>
            <w:webHidden/>
          </w:rPr>
          <w:fldChar w:fldCharType="end"/>
        </w:r>
        <w:r w:rsidRPr="007B540F">
          <w:rPr>
            <w:rStyle w:val="Hypertextovprepojenie"/>
            <w:noProof/>
          </w:rPr>
          <w:fldChar w:fldCharType="end"/>
        </w:r>
      </w:ins>
    </w:p>
    <w:p w14:paraId="1854939F" w14:textId="77777777" w:rsidR="00F01BA1" w:rsidRDefault="00F01BA1">
      <w:pPr>
        <w:pStyle w:val="Obsah2"/>
        <w:tabs>
          <w:tab w:val="left" w:pos="960"/>
          <w:tab w:val="right" w:leader="dot" w:pos="9060"/>
        </w:tabs>
        <w:rPr>
          <w:ins w:id="90" w:author="Zuzana Hušeková" w:date="2020-04-16T14:56:00Z"/>
          <w:rFonts w:asciiTheme="minorHAnsi" w:eastAsiaTheme="minorEastAsia" w:hAnsiTheme="minorHAnsi" w:cstheme="minorBidi"/>
          <w:noProof/>
          <w:sz w:val="22"/>
          <w:szCs w:val="22"/>
          <w:lang w:val="sk-SK" w:eastAsia="sk-SK"/>
        </w:rPr>
      </w:pPr>
      <w:ins w:id="91" w:author="Zuzana Hušeková" w:date="2020-04-16T14:56:00Z">
        <w:r w:rsidRPr="007B540F">
          <w:rPr>
            <w:rStyle w:val="Hypertextovprepojenie"/>
            <w:noProof/>
          </w:rPr>
          <w:fldChar w:fldCharType="begin"/>
        </w:r>
        <w:r w:rsidRPr="007B540F">
          <w:rPr>
            <w:rStyle w:val="Hypertextovprepojenie"/>
            <w:noProof/>
          </w:rPr>
          <w:instrText xml:space="preserve"> </w:instrText>
        </w:r>
        <w:r>
          <w:rPr>
            <w:noProof/>
          </w:rPr>
          <w:instrText>HYPERLINK \l "_Toc37941438"</w:instrText>
        </w:r>
        <w:r w:rsidRPr="007B540F">
          <w:rPr>
            <w:rStyle w:val="Hypertextovprepojenie"/>
            <w:noProof/>
          </w:rPr>
          <w:instrText xml:space="preserve"> </w:instrText>
        </w:r>
        <w:r w:rsidRPr="007B540F">
          <w:rPr>
            <w:rStyle w:val="Hypertextovprepojenie"/>
            <w:noProof/>
          </w:rPr>
          <w:fldChar w:fldCharType="separate"/>
        </w:r>
        <w:r w:rsidRPr="007B540F">
          <w:rPr>
            <w:rStyle w:val="Hypertextovprepojenie"/>
            <w:noProof/>
            <w:lang w:val="sk-SK"/>
            <w14:scene3d>
              <w14:camera w14:prst="orthographicFront"/>
              <w14:lightRig w14:rig="threePt" w14:dir="t">
                <w14:rot w14:lat="0" w14:lon="0" w14:rev="0"/>
              </w14:lightRig>
            </w14:scene3d>
          </w:rPr>
          <w:t>3.7</w:t>
        </w:r>
        <w:r>
          <w:rPr>
            <w:rFonts w:asciiTheme="minorHAnsi" w:eastAsiaTheme="minorEastAsia" w:hAnsiTheme="minorHAnsi" w:cstheme="minorBidi"/>
            <w:noProof/>
            <w:sz w:val="22"/>
            <w:szCs w:val="22"/>
            <w:lang w:val="sk-SK" w:eastAsia="sk-SK"/>
          </w:rPr>
          <w:tab/>
        </w:r>
        <w:r w:rsidRPr="007B540F">
          <w:rPr>
            <w:rStyle w:val="Hypertextovprepojenie"/>
            <w:noProof/>
            <w:lang w:val="sk-SK"/>
          </w:rPr>
          <w:t>Overenie činnosti hodnotiteľov</w:t>
        </w:r>
        <w:r>
          <w:rPr>
            <w:noProof/>
            <w:webHidden/>
          </w:rPr>
          <w:tab/>
        </w:r>
        <w:r>
          <w:rPr>
            <w:noProof/>
            <w:webHidden/>
          </w:rPr>
          <w:fldChar w:fldCharType="begin"/>
        </w:r>
        <w:r>
          <w:rPr>
            <w:noProof/>
            <w:webHidden/>
          </w:rPr>
          <w:instrText xml:space="preserve"> PAGEREF _Toc37941438 \h </w:instrText>
        </w:r>
      </w:ins>
      <w:r>
        <w:rPr>
          <w:noProof/>
          <w:webHidden/>
        </w:rPr>
      </w:r>
      <w:r>
        <w:rPr>
          <w:noProof/>
          <w:webHidden/>
        </w:rPr>
        <w:fldChar w:fldCharType="separate"/>
      </w:r>
      <w:ins w:id="92" w:author="Zuzana Hušeková" w:date="2020-04-16T14:56:00Z">
        <w:r>
          <w:rPr>
            <w:noProof/>
            <w:webHidden/>
          </w:rPr>
          <w:t>16</w:t>
        </w:r>
        <w:r>
          <w:rPr>
            <w:noProof/>
            <w:webHidden/>
          </w:rPr>
          <w:fldChar w:fldCharType="end"/>
        </w:r>
        <w:r w:rsidRPr="007B540F">
          <w:rPr>
            <w:rStyle w:val="Hypertextovprepojenie"/>
            <w:noProof/>
          </w:rPr>
          <w:fldChar w:fldCharType="end"/>
        </w:r>
      </w:ins>
    </w:p>
    <w:p w14:paraId="7FAFED1C" w14:textId="77777777" w:rsidR="00F01BA1" w:rsidRDefault="00F01BA1">
      <w:pPr>
        <w:pStyle w:val="Obsah2"/>
        <w:tabs>
          <w:tab w:val="left" w:pos="960"/>
          <w:tab w:val="right" w:leader="dot" w:pos="9060"/>
        </w:tabs>
        <w:rPr>
          <w:ins w:id="93" w:author="Zuzana Hušeková" w:date="2020-04-16T14:56:00Z"/>
          <w:rFonts w:asciiTheme="minorHAnsi" w:eastAsiaTheme="minorEastAsia" w:hAnsiTheme="minorHAnsi" w:cstheme="minorBidi"/>
          <w:noProof/>
          <w:sz w:val="22"/>
          <w:szCs w:val="22"/>
          <w:lang w:val="sk-SK" w:eastAsia="sk-SK"/>
        </w:rPr>
      </w:pPr>
      <w:ins w:id="94" w:author="Zuzana Hušeková" w:date="2020-04-16T14:56:00Z">
        <w:r w:rsidRPr="007B540F">
          <w:rPr>
            <w:rStyle w:val="Hypertextovprepojenie"/>
            <w:noProof/>
          </w:rPr>
          <w:fldChar w:fldCharType="begin"/>
        </w:r>
        <w:r w:rsidRPr="007B540F">
          <w:rPr>
            <w:rStyle w:val="Hypertextovprepojenie"/>
            <w:noProof/>
          </w:rPr>
          <w:instrText xml:space="preserve"> </w:instrText>
        </w:r>
        <w:r>
          <w:rPr>
            <w:noProof/>
          </w:rPr>
          <w:instrText>HYPERLINK \l "_Toc37941439"</w:instrText>
        </w:r>
        <w:r w:rsidRPr="007B540F">
          <w:rPr>
            <w:rStyle w:val="Hypertextovprepojenie"/>
            <w:noProof/>
          </w:rPr>
          <w:instrText xml:space="preserve"> </w:instrText>
        </w:r>
        <w:r w:rsidRPr="007B540F">
          <w:rPr>
            <w:rStyle w:val="Hypertextovprepojenie"/>
            <w:noProof/>
          </w:rPr>
          <w:fldChar w:fldCharType="separate"/>
        </w:r>
        <w:r w:rsidRPr="007B540F">
          <w:rPr>
            <w:rStyle w:val="Hypertextovprepojenie"/>
            <w:noProof/>
            <w:lang w:val="sk-SK"/>
            <w14:scene3d>
              <w14:camera w14:prst="orthographicFront"/>
              <w14:lightRig w14:rig="threePt" w14:dir="t">
                <w14:rot w14:lat="0" w14:lon="0" w14:rev="0"/>
              </w14:lightRig>
            </w14:scene3d>
          </w:rPr>
          <w:t>3.8</w:t>
        </w:r>
        <w:r>
          <w:rPr>
            <w:rFonts w:asciiTheme="minorHAnsi" w:eastAsiaTheme="minorEastAsia" w:hAnsiTheme="minorHAnsi" w:cstheme="minorBidi"/>
            <w:noProof/>
            <w:sz w:val="22"/>
            <w:szCs w:val="22"/>
            <w:lang w:val="sk-SK" w:eastAsia="sk-SK"/>
          </w:rPr>
          <w:tab/>
        </w:r>
        <w:r w:rsidRPr="007B540F">
          <w:rPr>
            <w:rStyle w:val="Hypertextovprepojenie"/>
            <w:noProof/>
            <w:lang w:val="sk-SK"/>
          </w:rPr>
          <w:t>Účasť partnerov na odbornom hodnotení</w:t>
        </w:r>
        <w:r>
          <w:rPr>
            <w:noProof/>
            <w:webHidden/>
          </w:rPr>
          <w:tab/>
        </w:r>
        <w:r>
          <w:rPr>
            <w:noProof/>
            <w:webHidden/>
          </w:rPr>
          <w:fldChar w:fldCharType="begin"/>
        </w:r>
        <w:r>
          <w:rPr>
            <w:noProof/>
            <w:webHidden/>
          </w:rPr>
          <w:instrText xml:space="preserve"> PAGEREF _Toc37941439 \h </w:instrText>
        </w:r>
      </w:ins>
      <w:r>
        <w:rPr>
          <w:noProof/>
          <w:webHidden/>
        </w:rPr>
      </w:r>
      <w:r>
        <w:rPr>
          <w:noProof/>
          <w:webHidden/>
        </w:rPr>
        <w:fldChar w:fldCharType="separate"/>
      </w:r>
      <w:ins w:id="95" w:author="Zuzana Hušeková" w:date="2020-04-16T14:56:00Z">
        <w:r>
          <w:rPr>
            <w:noProof/>
            <w:webHidden/>
          </w:rPr>
          <w:t>17</w:t>
        </w:r>
        <w:r>
          <w:rPr>
            <w:noProof/>
            <w:webHidden/>
          </w:rPr>
          <w:fldChar w:fldCharType="end"/>
        </w:r>
        <w:r w:rsidRPr="007B540F">
          <w:rPr>
            <w:rStyle w:val="Hypertextovprepojenie"/>
            <w:noProof/>
          </w:rPr>
          <w:fldChar w:fldCharType="end"/>
        </w:r>
      </w:ins>
    </w:p>
    <w:p w14:paraId="1B284DC6" w14:textId="77777777" w:rsidR="00F01BA1" w:rsidRDefault="00F01BA1">
      <w:pPr>
        <w:pStyle w:val="Obsah2"/>
        <w:tabs>
          <w:tab w:val="left" w:pos="960"/>
          <w:tab w:val="right" w:leader="dot" w:pos="9060"/>
        </w:tabs>
        <w:rPr>
          <w:ins w:id="96" w:author="Zuzana Hušeková" w:date="2020-04-16T14:56:00Z"/>
          <w:rFonts w:asciiTheme="minorHAnsi" w:eastAsiaTheme="minorEastAsia" w:hAnsiTheme="minorHAnsi" w:cstheme="minorBidi"/>
          <w:noProof/>
          <w:sz w:val="22"/>
          <w:szCs w:val="22"/>
          <w:lang w:val="sk-SK" w:eastAsia="sk-SK"/>
        </w:rPr>
      </w:pPr>
      <w:ins w:id="97" w:author="Zuzana Hušeková" w:date="2020-04-16T14:56:00Z">
        <w:r w:rsidRPr="007B540F">
          <w:rPr>
            <w:rStyle w:val="Hypertextovprepojenie"/>
            <w:noProof/>
          </w:rPr>
          <w:fldChar w:fldCharType="begin"/>
        </w:r>
        <w:r w:rsidRPr="007B540F">
          <w:rPr>
            <w:rStyle w:val="Hypertextovprepojenie"/>
            <w:noProof/>
          </w:rPr>
          <w:instrText xml:space="preserve"> </w:instrText>
        </w:r>
        <w:r>
          <w:rPr>
            <w:noProof/>
          </w:rPr>
          <w:instrText>HYPERLINK \l "_Toc37941440"</w:instrText>
        </w:r>
        <w:r w:rsidRPr="007B540F">
          <w:rPr>
            <w:rStyle w:val="Hypertextovprepojenie"/>
            <w:noProof/>
          </w:rPr>
          <w:instrText xml:space="preserve"> </w:instrText>
        </w:r>
        <w:r w:rsidRPr="007B540F">
          <w:rPr>
            <w:rStyle w:val="Hypertextovprepojenie"/>
            <w:noProof/>
          </w:rPr>
          <w:fldChar w:fldCharType="separate"/>
        </w:r>
        <w:r w:rsidRPr="007B540F">
          <w:rPr>
            <w:rStyle w:val="Hypertextovprepojenie"/>
            <w:noProof/>
            <w:lang w:val="sk-SK"/>
            <w14:scene3d>
              <w14:camera w14:prst="orthographicFront"/>
              <w14:lightRig w14:rig="threePt" w14:dir="t">
                <w14:rot w14:lat="0" w14:lon="0" w14:rev="0"/>
              </w14:lightRig>
            </w14:scene3d>
          </w:rPr>
          <w:t>3.9</w:t>
        </w:r>
        <w:r>
          <w:rPr>
            <w:rFonts w:asciiTheme="minorHAnsi" w:eastAsiaTheme="minorEastAsia" w:hAnsiTheme="minorHAnsi" w:cstheme="minorBidi"/>
            <w:noProof/>
            <w:sz w:val="22"/>
            <w:szCs w:val="22"/>
            <w:lang w:val="sk-SK" w:eastAsia="sk-SK"/>
          </w:rPr>
          <w:tab/>
        </w:r>
        <w:r w:rsidRPr="007B540F">
          <w:rPr>
            <w:rStyle w:val="Hypertextovprepojenie"/>
            <w:noProof/>
            <w:lang w:val="sk-SK"/>
          </w:rPr>
          <w:t>Odborné hodnotenie na diaľku</w:t>
        </w:r>
        <w:r>
          <w:rPr>
            <w:noProof/>
            <w:webHidden/>
          </w:rPr>
          <w:tab/>
        </w:r>
        <w:r>
          <w:rPr>
            <w:noProof/>
            <w:webHidden/>
          </w:rPr>
          <w:fldChar w:fldCharType="begin"/>
        </w:r>
        <w:r>
          <w:rPr>
            <w:noProof/>
            <w:webHidden/>
          </w:rPr>
          <w:instrText xml:space="preserve"> PAGEREF _Toc37941440 \h </w:instrText>
        </w:r>
      </w:ins>
      <w:r>
        <w:rPr>
          <w:noProof/>
          <w:webHidden/>
        </w:rPr>
      </w:r>
      <w:r>
        <w:rPr>
          <w:noProof/>
          <w:webHidden/>
        </w:rPr>
        <w:fldChar w:fldCharType="separate"/>
      </w:r>
      <w:ins w:id="98" w:author="Zuzana Hušeková" w:date="2020-04-16T14:56:00Z">
        <w:r>
          <w:rPr>
            <w:noProof/>
            <w:webHidden/>
          </w:rPr>
          <w:t>18</w:t>
        </w:r>
        <w:r>
          <w:rPr>
            <w:noProof/>
            <w:webHidden/>
          </w:rPr>
          <w:fldChar w:fldCharType="end"/>
        </w:r>
        <w:r w:rsidRPr="007B540F">
          <w:rPr>
            <w:rStyle w:val="Hypertextovprepojenie"/>
            <w:noProof/>
          </w:rPr>
          <w:fldChar w:fldCharType="end"/>
        </w:r>
      </w:ins>
    </w:p>
    <w:p w14:paraId="75FA73D2" w14:textId="77777777" w:rsidR="00F01BA1" w:rsidRDefault="00F01BA1">
      <w:pPr>
        <w:pStyle w:val="Obsah2"/>
        <w:tabs>
          <w:tab w:val="right" w:leader="dot" w:pos="9060"/>
        </w:tabs>
        <w:rPr>
          <w:ins w:id="99" w:author="Zuzana Hušeková" w:date="2020-04-16T14:56:00Z"/>
          <w:rFonts w:asciiTheme="minorHAnsi" w:eastAsiaTheme="minorEastAsia" w:hAnsiTheme="minorHAnsi" w:cstheme="minorBidi"/>
          <w:noProof/>
          <w:sz w:val="22"/>
          <w:szCs w:val="22"/>
          <w:lang w:val="sk-SK" w:eastAsia="sk-SK"/>
        </w:rPr>
      </w:pPr>
      <w:ins w:id="100" w:author="Zuzana Hušeková" w:date="2020-04-16T14:56:00Z">
        <w:r w:rsidRPr="007B540F">
          <w:rPr>
            <w:rStyle w:val="Hypertextovprepojenie"/>
            <w:noProof/>
          </w:rPr>
          <w:fldChar w:fldCharType="begin"/>
        </w:r>
        <w:r w:rsidRPr="007B540F">
          <w:rPr>
            <w:rStyle w:val="Hypertextovprepojenie"/>
            <w:noProof/>
          </w:rPr>
          <w:instrText xml:space="preserve"> </w:instrText>
        </w:r>
        <w:r>
          <w:rPr>
            <w:noProof/>
          </w:rPr>
          <w:instrText>HYPERLINK \l "_Toc37941444"</w:instrText>
        </w:r>
        <w:r w:rsidRPr="007B540F">
          <w:rPr>
            <w:rStyle w:val="Hypertextovprepojenie"/>
            <w:noProof/>
          </w:rPr>
          <w:instrText xml:space="preserve"> </w:instrText>
        </w:r>
        <w:r w:rsidRPr="007B540F">
          <w:rPr>
            <w:rStyle w:val="Hypertextovprepojenie"/>
            <w:noProof/>
          </w:rPr>
          <w:fldChar w:fldCharType="separate"/>
        </w:r>
        <w:r w:rsidRPr="007B540F">
          <w:rPr>
            <w:rStyle w:val="Hypertextovprepojenie"/>
            <w:noProof/>
            <w:lang w:val="sk-SK"/>
          </w:rPr>
          <w:t>Kapitola 3.4  v prípade diaľkového hodnotenia.</w:t>
        </w:r>
        <w:r>
          <w:rPr>
            <w:noProof/>
            <w:webHidden/>
          </w:rPr>
          <w:tab/>
        </w:r>
        <w:r>
          <w:rPr>
            <w:noProof/>
            <w:webHidden/>
          </w:rPr>
          <w:fldChar w:fldCharType="begin"/>
        </w:r>
        <w:r>
          <w:rPr>
            <w:noProof/>
            <w:webHidden/>
          </w:rPr>
          <w:instrText xml:space="preserve"> PAGEREF _Toc37941444 \h </w:instrText>
        </w:r>
      </w:ins>
      <w:r>
        <w:rPr>
          <w:noProof/>
          <w:webHidden/>
        </w:rPr>
      </w:r>
      <w:r>
        <w:rPr>
          <w:noProof/>
          <w:webHidden/>
        </w:rPr>
        <w:fldChar w:fldCharType="separate"/>
      </w:r>
      <w:ins w:id="101" w:author="Zuzana Hušeková" w:date="2020-04-16T14:56:00Z">
        <w:r>
          <w:rPr>
            <w:noProof/>
            <w:webHidden/>
          </w:rPr>
          <w:t>18</w:t>
        </w:r>
        <w:r>
          <w:rPr>
            <w:noProof/>
            <w:webHidden/>
          </w:rPr>
          <w:fldChar w:fldCharType="end"/>
        </w:r>
        <w:r w:rsidRPr="007B540F">
          <w:rPr>
            <w:rStyle w:val="Hypertextovprepojenie"/>
            <w:noProof/>
          </w:rPr>
          <w:fldChar w:fldCharType="end"/>
        </w:r>
      </w:ins>
    </w:p>
    <w:p w14:paraId="7DCFE894" w14:textId="77777777" w:rsidR="00F01BA1" w:rsidRDefault="00F01BA1">
      <w:pPr>
        <w:pStyle w:val="Obsah1"/>
        <w:tabs>
          <w:tab w:val="left" w:pos="482"/>
          <w:tab w:val="right" w:leader="dot" w:pos="9060"/>
        </w:tabs>
        <w:rPr>
          <w:ins w:id="102" w:author="Zuzana Hušeková" w:date="2020-04-16T14:56:00Z"/>
          <w:rFonts w:asciiTheme="minorHAnsi" w:eastAsiaTheme="minorEastAsia" w:hAnsiTheme="minorHAnsi" w:cstheme="minorBidi"/>
          <w:noProof/>
          <w:sz w:val="22"/>
          <w:szCs w:val="22"/>
          <w:lang w:val="sk-SK" w:eastAsia="sk-SK"/>
        </w:rPr>
      </w:pPr>
      <w:ins w:id="103" w:author="Zuzana Hušeková" w:date="2020-04-16T14:56:00Z">
        <w:r w:rsidRPr="007B540F">
          <w:rPr>
            <w:rStyle w:val="Hypertextovprepojenie"/>
            <w:noProof/>
          </w:rPr>
          <w:fldChar w:fldCharType="begin"/>
        </w:r>
        <w:r w:rsidRPr="007B540F">
          <w:rPr>
            <w:rStyle w:val="Hypertextovprepojenie"/>
            <w:noProof/>
          </w:rPr>
          <w:instrText xml:space="preserve"> </w:instrText>
        </w:r>
        <w:r>
          <w:rPr>
            <w:noProof/>
          </w:rPr>
          <w:instrText>HYPERLINK \l "_Toc37941447"</w:instrText>
        </w:r>
        <w:r w:rsidRPr="007B540F">
          <w:rPr>
            <w:rStyle w:val="Hypertextovprepojenie"/>
            <w:noProof/>
          </w:rPr>
          <w:instrText xml:space="preserve"> </w:instrText>
        </w:r>
        <w:r w:rsidRPr="007B540F">
          <w:rPr>
            <w:rStyle w:val="Hypertextovprepojenie"/>
            <w:noProof/>
          </w:rPr>
          <w:fldChar w:fldCharType="separate"/>
        </w:r>
        <w:r w:rsidRPr="007B540F">
          <w:rPr>
            <w:rStyle w:val="Hypertextovprepojenie"/>
            <w:noProof/>
            <w:lang w:val="sk-SK"/>
          </w:rPr>
          <w:t>4</w:t>
        </w:r>
        <w:r>
          <w:rPr>
            <w:rFonts w:asciiTheme="minorHAnsi" w:eastAsiaTheme="minorEastAsia" w:hAnsiTheme="minorHAnsi" w:cstheme="minorBidi"/>
            <w:noProof/>
            <w:sz w:val="22"/>
            <w:szCs w:val="22"/>
            <w:lang w:val="sk-SK" w:eastAsia="sk-SK"/>
          </w:rPr>
          <w:tab/>
        </w:r>
        <w:r w:rsidRPr="007B540F">
          <w:rPr>
            <w:rStyle w:val="Hypertextovprepojenie"/>
            <w:noProof/>
            <w:lang w:val="sk-SK"/>
          </w:rPr>
          <w:t>Spôsob vyhodnotenia jednotlivých kritérií pre výber projektov</w:t>
        </w:r>
        <w:r>
          <w:rPr>
            <w:noProof/>
            <w:webHidden/>
          </w:rPr>
          <w:tab/>
        </w:r>
        <w:r>
          <w:rPr>
            <w:noProof/>
            <w:webHidden/>
          </w:rPr>
          <w:fldChar w:fldCharType="begin"/>
        </w:r>
        <w:r>
          <w:rPr>
            <w:noProof/>
            <w:webHidden/>
          </w:rPr>
          <w:instrText xml:space="preserve"> PAGEREF _Toc37941447 \h </w:instrText>
        </w:r>
      </w:ins>
      <w:r>
        <w:rPr>
          <w:noProof/>
          <w:webHidden/>
        </w:rPr>
      </w:r>
      <w:r>
        <w:rPr>
          <w:noProof/>
          <w:webHidden/>
        </w:rPr>
        <w:fldChar w:fldCharType="separate"/>
      </w:r>
      <w:ins w:id="104" w:author="Zuzana Hušeková" w:date="2020-04-16T14:56:00Z">
        <w:r>
          <w:rPr>
            <w:noProof/>
            <w:webHidden/>
          </w:rPr>
          <w:t>20</w:t>
        </w:r>
        <w:r>
          <w:rPr>
            <w:noProof/>
            <w:webHidden/>
          </w:rPr>
          <w:fldChar w:fldCharType="end"/>
        </w:r>
        <w:r w:rsidRPr="007B540F">
          <w:rPr>
            <w:rStyle w:val="Hypertextovprepojenie"/>
            <w:noProof/>
          </w:rPr>
          <w:fldChar w:fldCharType="end"/>
        </w:r>
      </w:ins>
    </w:p>
    <w:p w14:paraId="2C1A81F5" w14:textId="77777777" w:rsidR="00F01BA1" w:rsidRDefault="00F01BA1">
      <w:pPr>
        <w:pStyle w:val="Obsah2"/>
        <w:tabs>
          <w:tab w:val="left" w:pos="960"/>
          <w:tab w:val="right" w:leader="dot" w:pos="9060"/>
        </w:tabs>
        <w:rPr>
          <w:ins w:id="105" w:author="Zuzana Hušeková" w:date="2020-04-16T14:56:00Z"/>
          <w:rFonts w:asciiTheme="minorHAnsi" w:eastAsiaTheme="minorEastAsia" w:hAnsiTheme="minorHAnsi" w:cstheme="minorBidi"/>
          <w:noProof/>
          <w:sz w:val="22"/>
          <w:szCs w:val="22"/>
          <w:lang w:val="sk-SK" w:eastAsia="sk-SK"/>
        </w:rPr>
      </w:pPr>
      <w:ins w:id="106" w:author="Zuzana Hušeková" w:date="2020-04-16T14:56:00Z">
        <w:r w:rsidRPr="007B540F">
          <w:rPr>
            <w:rStyle w:val="Hypertextovprepojenie"/>
            <w:noProof/>
          </w:rPr>
          <w:fldChar w:fldCharType="begin"/>
        </w:r>
        <w:r w:rsidRPr="007B540F">
          <w:rPr>
            <w:rStyle w:val="Hypertextovprepojenie"/>
            <w:noProof/>
          </w:rPr>
          <w:instrText xml:space="preserve"> </w:instrText>
        </w:r>
        <w:r>
          <w:rPr>
            <w:noProof/>
          </w:rPr>
          <w:instrText>HYPERLINK \l "_Toc37941448"</w:instrText>
        </w:r>
        <w:r w:rsidRPr="007B540F">
          <w:rPr>
            <w:rStyle w:val="Hypertextovprepojenie"/>
            <w:noProof/>
          </w:rPr>
          <w:instrText xml:space="preserve"> </w:instrText>
        </w:r>
        <w:r w:rsidRPr="007B540F">
          <w:rPr>
            <w:rStyle w:val="Hypertextovprepojenie"/>
            <w:noProof/>
          </w:rPr>
          <w:fldChar w:fldCharType="separate"/>
        </w:r>
        <w:r w:rsidRPr="007B540F">
          <w:rPr>
            <w:rStyle w:val="Hypertextovprepojenie"/>
            <w:noProof/>
            <w:lang w:val="sk-SK"/>
            <w14:scene3d>
              <w14:camera w14:prst="orthographicFront"/>
              <w14:lightRig w14:rig="threePt" w14:dir="t">
                <w14:rot w14:lat="0" w14:lon="0" w14:rev="0"/>
              </w14:lightRig>
            </w14:scene3d>
          </w:rPr>
          <w:t>4.1</w:t>
        </w:r>
        <w:r>
          <w:rPr>
            <w:rFonts w:asciiTheme="minorHAnsi" w:eastAsiaTheme="minorEastAsia" w:hAnsiTheme="minorHAnsi" w:cstheme="minorBidi"/>
            <w:noProof/>
            <w:sz w:val="22"/>
            <w:szCs w:val="22"/>
            <w:lang w:val="sk-SK" w:eastAsia="sk-SK"/>
          </w:rPr>
          <w:tab/>
        </w:r>
        <w:r w:rsidRPr="007B540F">
          <w:rPr>
            <w:rStyle w:val="Hypertextovprepojenie"/>
            <w:noProof/>
            <w:lang w:val="sk-SK"/>
          </w:rPr>
          <w:t>Hodnotiace kritériá žiadosti o nenávratný finančný príspevok</w:t>
        </w:r>
        <w:r>
          <w:rPr>
            <w:noProof/>
            <w:webHidden/>
          </w:rPr>
          <w:tab/>
        </w:r>
        <w:r>
          <w:rPr>
            <w:noProof/>
            <w:webHidden/>
          </w:rPr>
          <w:fldChar w:fldCharType="begin"/>
        </w:r>
        <w:r>
          <w:rPr>
            <w:noProof/>
            <w:webHidden/>
          </w:rPr>
          <w:instrText xml:space="preserve"> PAGEREF _Toc37941448 \h </w:instrText>
        </w:r>
      </w:ins>
      <w:r>
        <w:rPr>
          <w:noProof/>
          <w:webHidden/>
        </w:rPr>
      </w:r>
      <w:r>
        <w:rPr>
          <w:noProof/>
          <w:webHidden/>
        </w:rPr>
        <w:fldChar w:fldCharType="separate"/>
      </w:r>
      <w:ins w:id="107" w:author="Zuzana Hušeková" w:date="2020-04-16T14:56:00Z">
        <w:r>
          <w:rPr>
            <w:noProof/>
            <w:webHidden/>
          </w:rPr>
          <w:t>20</w:t>
        </w:r>
        <w:r>
          <w:rPr>
            <w:noProof/>
            <w:webHidden/>
          </w:rPr>
          <w:fldChar w:fldCharType="end"/>
        </w:r>
        <w:r w:rsidRPr="007B540F">
          <w:rPr>
            <w:rStyle w:val="Hypertextovprepojenie"/>
            <w:noProof/>
          </w:rPr>
          <w:fldChar w:fldCharType="end"/>
        </w:r>
      </w:ins>
    </w:p>
    <w:p w14:paraId="0FF86827" w14:textId="77777777" w:rsidR="00F01BA1" w:rsidRDefault="00F01BA1">
      <w:pPr>
        <w:pStyle w:val="Obsah2"/>
        <w:tabs>
          <w:tab w:val="left" w:pos="960"/>
          <w:tab w:val="right" w:leader="dot" w:pos="9060"/>
        </w:tabs>
        <w:rPr>
          <w:ins w:id="108" w:author="Zuzana Hušeková" w:date="2020-04-16T14:56:00Z"/>
          <w:rFonts w:asciiTheme="minorHAnsi" w:eastAsiaTheme="minorEastAsia" w:hAnsiTheme="minorHAnsi" w:cstheme="minorBidi"/>
          <w:noProof/>
          <w:sz w:val="22"/>
          <w:szCs w:val="22"/>
          <w:lang w:val="sk-SK" w:eastAsia="sk-SK"/>
        </w:rPr>
      </w:pPr>
      <w:ins w:id="109" w:author="Zuzana Hušeková" w:date="2020-04-16T14:56:00Z">
        <w:r w:rsidRPr="007B540F">
          <w:rPr>
            <w:rStyle w:val="Hypertextovprepojenie"/>
            <w:noProof/>
          </w:rPr>
          <w:fldChar w:fldCharType="begin"/>
        </w:r>
        <w:r w:rsidRPr="007B540F">
          <w:rPr>
            <w:rStyle w:val="Hypertextovprepojenie"/>
            <w:noProof/>
          </w:rPr>
          <w:instrText xml:space="preserve"> </w:instrText>
        </w:r>
        <w:r>
          <w:rPr>
            <w:noProof/>
          </w:rPr>
          <w:instrText>HYPERLINK \l "_Toc37941449"</w:instrText>
        </w:r>
        <w:r w:rsidRPr="007B540F">
          <w:rPr>
            <w:rStyle w:val="Hypertextovprepojenie"/>
            <w:noProof/>
          </w:rPr>
          <w:instrText xml:space="preserve"> </w:instrText>
        </w:r>
        <w:r w:rsidRPr="007B540F">
          <w:rPr>
            <w:rStyle w:val="Hypertextovprepojenie"/>
            <w:noProof/>
          </w:rPr>
          <w:fldChar w:fldCharType="separate"/>
        </w:r>
        <w:r w:rsidRPr="007B540F">
          <w:rPr>
            <w:rStyle w:val="Hypertextovprepojenie"/>
            <w:noProof/>
            <w:lang w:val="sk-SK"/>
            <w14:scene3d>
              <w14:camera w14:prst="orthographicFront"/>
              <w14:lightRig w14:rig="threePt" w14:dir="t">
                <w14:rot w14:lat="0" w14:lon="0" w14:rev="0"/>
              </w14:lightRig>
            </w14:scene3d>
          </w:rPr>
          <w:t>4.2</w:t>
        </w:r>
        <w:r>
          <w:rPr>
            <w:rFonts w:asciiTheme="minorHAnsi" w:eastAsiaTheme="minorEastAsia" w:hAnsiTheme="minorHAnsi" w:cstheme="minorBidi"/>
            <w:noProof/>
            <w:sz w:val="22"/>
            <w:szCs w:val="22"/>
            <w:lang w:val="sk-SK" w:eastAsia="sk-SK"/>
          </w:rPr>
          <w:tab/>
        </w:r>
        <w:r w:rsidRPr="007B540F">
          <w:rPr>
            <w:rStyle w:val="Hypertextovprepojenie"/>
            <w:noProof/>
            <w:lang w:val="sk-SK"/>
          </w:rPr>
          <w:t>Spôsob vyhodnotenia jednotlivých kritérií pre výber projektov</w:t>
        </w:r>
        <w:r>
          <w:rPr>
            <w:noProof/>
            <w:webHidden/>
          </w:rPr>
          <w:tab/>
        </w:r>
        <w:r>
          <w:rPr>
            <w:noProof/>
            <w:webHidden/>
          </w:rPr>
          <w:fldChar w:fldCharType="begin"/>
        </w:r>
        <w:r>
          <w:rPr>
            <w:noProof/>
            <w:webHidden/>
          </w:rPr>
          <w:instrText xml:space="preserve"> PAGEREF _Toc37941449 \h </w:instrText>
        </w:r>
      </w:ins>
      <w:r>
        <w:rPr>
          <w:noProof/>
          <w:webHidden/>
        </w:rPr>
      </w:r>
      <w:r>
        <w:rPr>
          <w:noProof/>
          <w:webHidden/>
        </w:rPr>
        <w:fldChar w:fldCharType="separate"/>
      </w:r>
      <w:ins w:id="110" w:author="Zuzana Hušeková" w:date="2020-04-16T14:56:00Z">
        <w:r>
          <w:rPr>
            <w:noProof/>
            <w:webHidden/>
          </w:rPr>
          <w:t>21</w:t>
        </w:r>
        <w:r>
          <w:rPr>
            <w:noProof/>
            <w:webHidden/>
          </w:rPr>
          <w:fldChar w:fldCharType="end"/>
        </w:r>
        <w:r w:rsidRPr="007B540F">
          <w:rPr>
            <w:rStyle w:val="Hypertextovprepojenie"/>
            <w:noProof/>
          </w:rPr>
          <w:fldChar w:fldCharType="end"/>
        </w:r>
      </w:ins>
    </w:p>
    <w:p w14:paraId="47C052F8" w14:textId="77777777" w:rsidR="00F01BA1" w:rsidRDefault="00F01BA1">
      <w:pPr>
        <w:pStyle w:val="Obsah2"/>
        <w:tabs>
          <w:tab w:val="left" w:pos="960"/>
          <w:tab w:val="right" w:leader="dot" w:pos="9060"/>
        </w:tabs>
        <w:rPr>
          <w:ins w:id="111" w:author="Zuzana Hušeková" w:date="2020-04-16T14:56:00Z"/>
          <w:rFonts w:asciiTheme="minorHAnsi" w:eastAsiaTheme="minorEastAsia" w:hAnsiTheme="minorHAnsi" w:cstheme="minorBidi"/>
          <w:noProof/>
          <w:sz w:val="22"/>
          <w:szCs w:val="22"/>
          <w:lang w:val="sk-SK" w:eastAsia="sk-SK"/>
        </w:rPr>
      </w:pPr>
      <w:ins w:id="112" w:author="Zuzana Hušeková" w:date="2020-04-16T14:56:00Z">
        <w:r w:rsidRPr="007B540F">
          <w:rPr>
            <w:rStyle w:val="Hypertextovprepojenie"/>
            <w:noProof/>
          </w:rPr>
          <w:lastRenderedPageBreak/>
          <w:fldChar w:fldCharType="begin"/>
        </w:r>
        <w:r w:rsidRPr="007B540F">
          <w:rPr>
            <w:rStyle w:val="Hypertextovprepojenie"/>
            <w:noProof/>
          </w:rPr>
          <w:instrText xml:space="preserve"> </w:instrText>
        </w:r>
        <w:r>
          <w:rPr>
            <w:noProof/>
          </w:rPr>
          <w:instrText>HYPERLINK \l "_Toc37941450"</w:instrText>
        </w:r>
        <w:r w:rsidRPr="007B540F">
          <w:rPr>
            <w:rStyle w:val="Hypertextovprepojenie"/>
            <w:noProof/>
          </w:rPr>
          <w:instrText xml:space="preserve"> </w:instrText>
        </w:r>
        <w:r w:rsidRPr="007B540F">
          <w:rPr>
            <w:rStyle w:val="Hypertextovprepojenie"/>
            <w:noProof/>
          </w:rPr>
          <w:fldChar w:fldCharType="separate"/>
        </w:r>
        <w:r w:rsidRPr="007B540F">
          <w:rPr>
            <w:rStyle w:val="Hypertextovprepojenie"/>
            <w:noProof/>
            <w:lang w:val="sk-SK"/>
            <w14:scene3d>
              <w14:camera w14:prst="orthographicFront"/>
              <w14:lightRig w14:rig="threePt" w14:dir="t">
                <w14:rot w14:lat="0" w14:lon="0" w14:rev="0"/>
              </w14:lightRig>
            </w14:scene3d>
          </w:rPr>
          <w:t>4.3</w:t>
        </w:r>
        <w:r>
          <w:rPr>
            <w:rFonts w:asciiTheme="minorHAnsi" w:eastAsiaTheme="minorEastAsia" w:hAnsiTheme="minorHAnsi" w:cstheme="minorBidi"/>
            <w:noProof/>
            <w:sz w:val="22"/>
            <w:szCs w:val="22"/>
            <w:lang w:val="sk-SK" w:eastAsia="sk-SK"/>
          </w:rPr>
          <w:tab/>
        </w:r>
        <w:r w:rsidRPr="007B540F">
          <w:rPr>
            <w:rStyle w:val="Hypertextovprepojenie"/>
            <w:noProof/>
            <w:lang w:val="sk-SK"/>
          </w:rPr>
          <w:t>Spôsob vyhodnotenia hodnotiacich kritérií pre posúdenie súladu s horizontálnymi princípmi</w:t>
        </w:r>
        <w:r>
          <w:rPr>
            <w:noProof/>
            <w:webHidden/>
          </w:rPr>
          <w:tab/>
        </w:r>
        <w:r>
          <w:rPr>
            <w:noProof/>
            <w:webHidden/>
          </w:rPr>
          <w:fldChar w:fldCharType="begin"/>
        </w:r>
        <w:r>
          <w:rPr>
            <w:noProof/>
            <w:webHidden/>
          </w:rPr>
          <w:instrText xml:space="preserve"> PAGEREF _Toc37941450 \h </w:instrText>
        </w:r>
      </w:ins>
      <w:r>
        <w:rPr>
          <w:noProof/>
          <w:webHidden/>
        </w:rPr>
      </w:r>
      <w:r>
        <w:rPr>
          <w:noProof/>
          <w:webHidden/>
        </w:rPr>
        <w:fldChar w:fldCharType="separate"/>
      </w:r>
      <w:ins w:id="113" w:author="Zuzana Hušeková" w:date="2020-04-16T14:56:00Z">
        <w:r>
          <w:rPr>
            <w:noProof/>
            <w:webHidden/>
          </w:rPr>
          <w:t>22</w:t>
        </w:r>
        <w:r>
          <w:rPr>
            <w:noProof/>
            <w:webHidden/>
          </w:rPr>
          <w:fldChar w:fldCharType="end"/>
        </w:r>
        <w:r w:rsidRPr="007B540F">
          <w:rPr>
            <w:rStyle w:val="Hypertextovprepojenie"/>
            <w:noProof/>
          </w:rPr>
          <w:fldChar w:fldCharType="end"/>
        </w:r>
      </w:ins>
    </w:p>
    <w:p w14:paraId="383BD3C7" w14:textId="77777777" w:rsidR="00F01BA1" w:rsidRDefault="00F01BA1">
      <w:pPr>
        <w:pStyle w:val="Obsah3"/>
        <w:tabs>
          <w:tab w:val="left" w:pos="1320"/>
          <w:tab w:val="right" w:leader="dot" w:pos="9060"/>
        </w:tabs>
        <w:rPr>
          <w:ins w:id="114" w:author="Zuzana Hušeková" w:date="2020-04-16T14:56:00Z"/>
          <w:rFonts w:asciiTheme="minorHAnsi" w:eastAsiaTheme="minorEastAsia" w:hAnsiTheme="minorHAnsi" w:cstheme="minorBidi"/>
          <w:noProof/>
          <w:sz w:val="22"/>
          <w:szCs w:val="22"/>
          <w:lang w:val="sk-SK" w:eastAsia="sk-SK"/>
        </w:rPr>
      </w:pPr>
      <w:ins w:id="115" w:author="Zuzana Hušeková" w:date="2020-04-16T14:56:00Z">
        <w:r w:rsidRPr="007B540F">
          <w:rPr>
            <w:rStyle w:val="Hypertextovprepojenie"/>
            <w:noProof/>
          </w:rPr>
          <w:fldChar w:fldCharType="begin"/>
        </w:r>
        <w:r w:rsidRPr="007B540F">
          <w:rPr>
            <w:rStyle w:val="Hypertextovprepojenie"/>
            <w:noProof/>
          </w:rPr>
          <w:instrText xml:space="preserve"> </w:instrText>
        </w:r>
        <w:r>
          <w:rPr>
            <w:noProof/>
          </w:rPr>
          <w:instrText>HYPERLINK \l "_Toc37941451"</w:instrText>
        </w:r>
        <w:r w:rsidRPr="007B540F">
          <w:rPr>
            <w:rStyle w:val="Hypertextovprepojenie"/>
            <w:noProof/>
          </w:rPr>
          <w:instrText xml:space="preserve"> </w:instrText>
        </w:r>
        <w:r w:rsidRPr="007B540F">
          <w:rPr>
            <w:rStyle w:val="Hypertextovprepojenie"/>
            <w:noProof/>
          </w:rPr>
          <w:fldChar w:fldCharType="separate"/>
        </w:r>
        <w:r w:rsidRPr="007B540F">
          <w:rPr>
            <w:rStyle w:val="Hypertextovprepojenie"/>
            <w:noProof/>
            <w:lang w:val="sk-SK"/>
          </w:rPr>
          <w:t>4.3.1</w:t>
        </w:r>
        <w:r>
          <w:rPr>
            <w:rFonts w:asciiTheme="minorHAnsi" w:eastAsiaTheme="minorEastAsia" w:hAnsiTheme="minorHAnsi" w:cstheme="minorBidi"/>
            <w:noProof/>
            <w:sz w:val="22"/>
            <w:szCs w:val="22"/>
            <w:lang w:val="sk-SK" w:eastAsia="sk-SK"/>
          </w:rPr>
          <w:tab/>
        </w:r>
        <w:r w:rsidRPr="007B540F">
          <w:rPr>
            <w:rStyle w:val="Hypertextovprepojenie"/>
            <w:noProof/>
            <w:lang w:val="sk-SK"/>
          </w:rPr>
          <w:t>Vyhodnotenie horizontálneho princípu Udržateľný rozvoj</w:t>
        </w:r>
        <w:r>
          <w:rPr>
            <w:noProof/>
            <w:webHidden/>
          </w:rPr>
          <w:tab/>
        </w:r>
        <w:r>
          <w:rPr>
            <w:noProof/>
            <w:webHidden/>
          </w:rPr>
          <w:fldChar w:fldCharType="begin"/>
        </w:r>
        <w:r>
          <w:rPr>
            <w:noProof/>
            <w:webHidden/>
          </w:rPr>
          <w:instrText xml:space="preserve"> PAGEREF _Toc37941451 \h </w:instrText>
        </w:r>
      </w:ins>
      <w:r>
        <w:rPr>
          <w:noProof/>
          <w:webHidden/>
        </w:rPr>
      </w:r>
      <w:r>
        <w:rPr>
          <w:noProof/>
          <w:webHidden/>
        </w:rPr>
        <w:fldChar w:fldCharType="separate"/>
      </w:r>
      <w:ins w:id="116" w:author="Zuzana Hušeková" w:date="2020-04-16T14:56:00Z">
        <w:r>
          <w:rPr>
            <w:noProof/>
            <w:webHidden/>
          </w:rPr>
          <w:t>22</w:t>
        </w:r>
        <w:r>
          <w:rPr>
            <w:noProof/>
            <w:webHidden/>
          </w:rPr>
          <w:fldChar w:fldCharType="end"/>
        </w:r>
        <w:r w:rsidRPr="007B540F">
          <w:rPr>
            <w:rStyle w:val="Hypertextovprepojenie"/>
            <w:noProof/>
          </w:rPr>
          <w:fldChar w:fldCharType="end"/>
        </w:r>
      </w:ins>
    </w:p>
    <w:p w14:paraId="6A385168" w14:textId="77777777" w:rsidR="00F01BA1" w:rsidRDefault="00F01BA1">
      <w:pPr>
        <w:pStyle w:val="Obsah3"/>
        <w:tabs>
          <w:tab w:val="left" w:pos="1320"/>
          <w:tab w:val="right" w:leader="dot" w:pos="9060"/>
        </w:tabs>
        <w:rPr>
          <w:ins w:id="117" w:author="Zuzana Hušeková" w:date="2020-04-16T14:56:00Z"/>
          <w:rFonts w:asciiTheme="minorHAnsi" w:eastAsiaTheme="minorEastAsia" w:hAnsiTheme="minorHAnsi" w:cstheme="minorBidi"/>
          <w:noProof/>
          <w:sz w:val="22"/>
          <w:szCs w:val="22"/>
          <w:lang w:val="sk-SK" w:eastAsia="sk-SK"/>
        </w:rPr>
      </w:pPr>
      <w:ins w:id="118" w:author="Zuzana Hušeková" w:date="2020-04-16T14:56:00Z">
        <w:r w:rsidRPr="007B540F">
          <w:rPr>
            <w:rStyle w:val="Hypertextovprepojenie"/>
            <w:noProof/>
          </w:rPr>
          <w:fldChar w:fldCharType="begin"/>
        </w:r>
        <w:r w:rsidRPr="007B540F">
          <w:rPr>
            <w:rStyle w:val="Hypertextovprepojenie"/>
            <w:noProof/>
          </w:rPr>
          <w:instrText xml:space="preserve"> </w:instrText>
        </w:r>
        <w:r>
          <w:rPr>
            <w:noProof/>
          </w:rPr>
          <w:instrText>HYPERLINK \l "_Toc37941452"</w:instrText>
        </w:r>
        <w:r w:rsidRPr="007B540F">
          <w:rPr>
            <w:rStyle w:val="Hypertextovprepojenie"/>
            <w:noProof/>
          </w:rPr>
          <w:instrText xml:space="preserve"> </w:instrText>
        </w:r>
        <w:r w:rsidRPr="007B540F">
          <w:rPr>
            <w:rStyle w:val="Hypertextovprepojenie"/>
            <w:noProof/>
          </w:rPr>
          <w:fldChar w:fldCharType="separate"/>
        </w:r>
        <w:r w:rsidRPr="007B540F">
          <w:rPr>
            <w:rStyle w:val="Hypertextovprepojenie"/>
            <w:noProof/>
            <w:lang w:val="sk-SK"/>
          </w:rPr>
          <w:t>4.3.2</w:t>
        </w:r>
        <w:r>
          <w:rPr>
            <w:rFonts w:asciiTheme="minorHAnsi" w:eastAsiaTheme="minorEastAsia" w:hAnsiTheme="minorHAnsi" w:cstheme="minorBidi"/>
            <w:noProof/>
            <w:sz w:val="22"/>
            <w:szCs w:val="22"/>
            <w:lang w:val="sk-SK" w:eastAsia="sk-SK"/>
          </w:rPr>
          <w:tab/>
        </w:r>
        <w:r w:rsidRPr="007B540F">
          <w:rPr>
            <w:rStyle w:val="Hypertextovprepojenie"/>
            <w:noProof/>
            <w:lang w:val="sk-SK"/>
          </w:rPr>
          <w:t>Vyhodnotenie horizontálnych princípov Rovnosť mužov a žien a Nediskriminácia</w:t>
        </w:r>
        <w:r>
          <w:rPr>
            <w:noProof/>
            <w:webHidden/>
          </w:rPr>
          <w:tab/>
        </w:r>
        <w:r>
          <w:rPr>
            <w:noProof/>
            <w:webHidden/>
          </w:rPr>
          <w:fldChar w:fldCharType="begin"/>
        </w:r>
        <w:r>
          <w:rPr>
            <w:noProof/>
            <w:webHidden/>
          </w:rPr>
          <w:instrText xml:space="preserve"> PAGEREF _Toc37941452 \h </w:instrText>
        </w:r>
      </w:ins>
      <w:r>
        <w:rPr>
          <w:noProof/>
          <w:webHidden/>
        </w:rPr>
      </w:r>
      <w:r>
        <w:rPr>
          <w:noProof/>
          <w:webHidden/>
        </w:rPr>
        <w:fldChar w:fldCharType="separate"/>
      </w:r>
      <w:ins w:id="119" w:author="Zuzana Hušeková" w:date="2020-04-16T14:56:00Z">
        <w:r>
          <w:rPr>
            <w:noProof/>
            <w:webHidden/>
          </w:rPr>
          <w:t>23</w:t>
        </w:r>
        <w:r>
          <w:rPr>
            <w:noProof/>
            <w:webHidden/>
          </w:rPr>
          <w:fldChar w:fldCharType="end"/>
        </w:r>
        <w:r w:rsidRPr="007B540F">
          <w:rPr>
            <w:rStyle w:val="Hypertextovprepojenie"/>
            <w:noProof/>
          </w:rPr>
          <w:fldChar w:fldCharType="end"/>
        </w:r>
      </w:ins>
    </w:p>
    <w:p w14:paraId="0D97F400" w14:textId="77777777" w:rsidR="00F01BA1" w:rsidRDefault="00F01BA1">
      <w:pPr>
        <w:pStyle w:val="Obsah1"/>
        <w:tabs>
          <w:tab w:val="left" w:pos="482"/>
          <w:tab w:val="right" w:leader="dot" w:pos="9060"/>
        </w:tabs>
        <w:rPr>
          <w:ins w:id="120" w:author="Zuzana Hušeková" w:date="2020-04-16T14:56:00Z"/>
          <w:rFonts w:asciiTheme="minorHAnsi" w:eastAsiaTheme="minorEastAsia" w:hAnsiTheme="minorHAnsi" w:cstheme="minorBidi"/>
          <w:noProof/>
          <w:sz w:val="22"/>
          <w:szCs w:val="22"/>
          <w:lang w:val="sk-SK" w:eastAsia="sk-SK"/>
        </w:rPr>
      </w:pPr>
      <w:ins w:id="121" w:author="Zuzana Hušeková" w:date="2020-04-16T14:56:00Z">
        <w:r w:rsidRPr="007B540F">
          <w:rPr>
            <w:rStyle w:val="Hypertextovprepojenie"/>
            <w:noProof/>
          </w:rPr>
          <w:fldChar w:fldCharType="begin"/>
        </w:r>
        <w:r w:rsidRPr="007B540F">
          <w:rPr>
            <w:rStyle w:val="Hypertextovprepojenie"/>
            <w:noProof/>
          </w:rPr>
          <w:instrText xml:space="preserve"> </w:instrText>
        </w:r>
        <w:r>
          <w:rPr>
            <w:noProof/>
          </w:rPr>
          <w:instrText>HYPERLINK \l "_Toc37941453"</w:instrText>
        </w:r>
        <w:r w:rsidRPr="007B540F">
          <w:rPr>
            <w:rStyle w:val="Hypertextovprepojenie"/>
            <w:noProof/>
          </w:rPr>
          <w:instrText xml:space="preserve"> </w:instrText>
        </w:r>
        <w:r w:rsidRPr="007B540F">
          <w:rPr>
            <w:rStyle w:val="Hypertextovprepojenie"/>
            <w:noProof/>
          </w:rPr>
          <w:fldChar w:fldCharType="separate"/>
        </w:r>
        <w:r w:rsidRPr="007B540F">
          <w:rPr>
            <w:rStyle w:val="Hypertextovprepojenie"/>
            <w:noProof/>
            <w:lang w:val="sk-SK"/>
          </w:rPr>
          <w:t>5</w:t>
        </w:r>
        <w:r>
          <w:rPr>
            <w:rFonts w:asciiTheme="minorHAnsi" w:eastAsiaTheme="minorEastAsia" w:hAnsiTheme="minorHAnsi" w:cstheme="minorBidi"/>
            <w:noProof/>
            <w:sz w:val="22"/>
            <w:szCs w:val="22"/>
            <w:lang w:val="sk-SK" w:eastAsia="sk-SK"/>
          </w:rPr>
          <w:tab/>
        </w:r>
        <w:r w:rsidRPr="007B540F">
          <w:rPr>
            <w:rStyle w:val="Hypertextovprepojenie"/>
            <w:noProof/>
            <w:lang w:val="sk-SK"/>
          </w:rPr>
          <w:t>Prechodné a záverečné ustanovenia</w:t>
        </w:r>
        <w:r>
          <w:rPr>
            <w:noProof/>
            <w:webHidden/>
          </w:rPr>
          <w:tab/>
        </w:r>
        <w:r>
          <w:rPr>
            <w:noProof/>
            <w:webHidden/>
          </w:rPr>
          <w:fldChar w:fldCharType="begin"/>
        </w:r>
        <w:r>
          <w:rPr>
            <w:noProof/>
            <w:webHidden/>
          </w:rPr>
          <w:instrText xml:space="preserve"> PAGEREF _Toc37941453 \h </w:instrText>
        </w:r>
      </w:ins>
      <w:r>
        <w:rPr>
          <w:noProof/>
          <w:webHidden/>
        </w:rPr>
      </w:r>
      <w:r>
        <w:rPr>
          <w:noProof/>
          <w:webHidden/>
        </w:rPr>
        <w:fldChar w:fldCharType="separate"/>
      </w:r>
      <w:ins w:id="122" w:author="Zuzana Hušeková" w:date="2020-04-16T14:56:00Z">
        <w:r>
          <w:rPr>
            <w:noProof/>
            <w:webHidden/>
          </w:rPr>
          <w:t>26</w:t>
        </w:r>
        <w:r>
          <w:rPr>
            <w:noProof/>
            <w:webHidden/>
          </w:rPr>
          <w:fldChar w:fldCharType="end"/>
        </w:r>
        <w:r w:rsidRPr="007B540F">
          <w:rPr>
            <w:rStyle w:val="Hypertextovprepojenie"/>
            <w:noProof/>
          </w:rPr>
          <w:fldChar w:fldCharType="end"/>
        </w:r>
      </w:ins>
    </w:p>
    <w:p w14:paraId="19786916" w14:textId="77777777" w:rsidR="00F01BA1" w:rsidRDefault="00F01BA1">
      <w:pPr>
        <w:pStyle w:val="Obsah1"/>
        <w:tabs>
          <w:tab w:val="left" w:pos="482"/>
          <w:tab w:val="right" w:leader="dot" w:pos="9060"/>
        </w:tabs>
        <w:rPr>
          <w:ins w:id="123" w:author="Zuzana Hušeková" w:date="2020-04-16T14:56:00Z"/>
          <w:rFonts w:asciiTheme="minorHAnsi" w:eastAsiaTheme="minorEastAsia" w:hAnsiTheme="minorHAnsi" w:cstheme="minorBidi"/>
          <w:noProof/>
          <w:sz w:val="22"/>
          <w:szCs w:val="22"/>
          <w:lang w:val="sk-SK" w:eastAsia="sk-SK"/>
        </w:rPr>
      </w:pPr>
      <w:ins w:id="124" w:author="Zuzana Hušeková" w:date="2020-04-16T14:56:00Z">
        <w:r w:rsidRPr="007B540F">
          <w:rPr>
            <w:rStyle w:val="Hypertextovprepojenie"/>
            <w:noProof/>
          </w:rPr>
          <w:fldChar w:fldCharType="begin"/>
        </w:r>
        <w:r w:rsidRPr="007B540F">
          <w:rPr>
            <w:rStyle w:val="Hypertextovprepojenie"/>
            <w:noProof/>
          </w:rPr>
          <w:instrText xml:space="preserve"> </w:instrText>
        </w:r>
        <w:r>
          <w:rPr>
            <w:noProof/>
          </w:rPr>
          <w:instrText>HYPERLINK \l "_Toc37941454"</w:instrText>
        </w:r>
        <w:r w:rsidRPr="007B540F">
          <w:rPr>
            <w:rStyle w:val="Hypertextovprepojenie"/>
            <w:noProof/>
          </w:rPr>
          <w:instrText xml:space="preserve"> </w:instrText>
        </w:r>
        <w:r w:rsidRPr="007B540F">
          <w:rPr>
            <w:rStyle w:val="Hypertextovprepojenie"/>
            <w:noProof/>
          </w:rPr>
          <w:fldChar w:fldCharType="separate"/>
        </w:r>
        <w:r w:rsidRPr="007B540F">
          <w:rPr>
            <w:rStyle w:val="Hypertextovprepojenie"/>
            <w:noProof/>
            <w:lang w:val="sk-SK"/>
          </w:rPr>
          <w:t>6</w:t>
        </w:r>
        <w:r>
          <w:rPr>
            <w:rFonts w:asciiTheme="minorHAnsi" w:eastAsiaTheme="minorEastAsia" w:hAnsiTheme="minorHAnsi" w:cstheme="minorBidi"/>
            <w:noProof/>
            <w:sz w:val="22"/>
            <w:szCs w:val="22"/>
            <w:lang w:val="sk-SK" w:eastAsia="sk-SK"/>
          </w:rPr>
          <w:tab/>
        </w:r>
        <w:r w:rsidRPr="007B540F">
          <w:rPr>
            <w:rStyle w:val="Hypertextovprepojenie"/>
            <w:noProof/>
            <w:lang w:val="sk-SK"/>
          </w:rPr>
          <w:t>Prílohy</w:t>
        </w:r>
        <w:r>
          <w:rPr>
            <w:noProof/>
            <w:webHidden/>
          </w:rPr>
          <w:tab/>
        </w:r>
        <w:r>
          <w:rPr>
            <w:noProof/>
            <w:webHidden/>
          </w:rPr>
          <w:fldChar w:fldCharType="begin"/>
        </w:r>
        <w:r>
          <w:rPr>
            <w:noProof/>
            <w:webHidden/>
          </w:rPr>
          <w:instrText xml:space="preserve"> PAGEREF _Toc37941454 \h </w:instrText>
        </w:r>
      </w:ins>
      <w:r>
        <w:rPr>
          <w:noProof/>
          <w:webHidden/>
        </w:rPr>
      </w:r>
      <w:r>
        <w:rPr>
          <w:noProof/>
          <w:webHidden/>
        </w:rPr>
        <w:fldChar w:fldCharType="separate"/>
      </w:r>
      <w:ins w:id="125" w:author="Zuzana Hušeková" w:date="2020-04-16T14:56:00Z">
        <w:r>
          <w:rPr>
            <w:noProof/>
            <w:webHidden/>
          </w:rPr>
          <w:t>27</w:t>
        </w:r>
        <w:r>
          <w:rPr>
            <w:noProof/>
            <w:webHidden/>
          </w:rPr>
          <w:fldChar w:fldCharType="end"/>
        </w:r>
        <w:r w:rsidRPr="007B540F">
          <w:rPr>
            <w:rStyle w:val="Hypertextovprepojenie"/>
            <w:noProof/>
          </w:rPr>
          <w:fldChar w:fldCharType="end"/>
        </w:r>
      </w:ins>
    </w:p>
    <w:p w14:paraId="6A0A6C0A" w14:textId="77777777" w:rsidR="00561FA9" w:rsidDel="00F01BA1" w:rsidRDefault="00561FA9">
      <w:pPr>
        <w:pStyle w:val="Obsah1"/>
        <w:tabs>
          <w:tab w:val="right" w:leader="dot" w:pos="9060"/>
        </w:tabs>
        <w:rPr>
          <w:del w:id="126" w:author="Zuzana Hušeková" w:date="2020-04-16T14:56:00Z"/>
          <w:rFonts w:asciiTheme="minorHAnsi" w:eastAsiaTheme="minorEastAsia" w:hAnsiTheme="minorHAnsi" w:cstheme="minorBidi"/>
          <w:noProof/>
          <w:sz w:val="22"/>
          <w:szCs w:val="22"/>
          <w:lang w:val="sk-SK" w:eastAsia="sk-SK"/>
        </w:rPr>
      </w:pPr>
    </w:p>
    <w:p w14:paraId="2CDFA9C7" w14:textId="77777777" w:rsidR="00561FA9" w:rsidDel="00F01BA1" w:rsidRDefault="00561FA9">
      <w:pPr>
        <w:pStyle w:val="Obsah1"/>
        <w:tabs>
          <w:tab w:val="left" w:pos="482"/>
          <w:tab w:val="right" w:leader="dot" w:pos="9060"/>
        </w:tabs>
        <w:rPr>
          <w:del w:id="127" w:author="Zuzana Hušeková" w:date="2020-04-16T14:56:00Z"/>
          <w:rFonts w:asciiTheme="minorHAnsi" w:eastAsiaTheme="minorEastAsia" w:hAnsiTheme="minorHAnsi" w:cstheme="minorBidi"/>
          <w:noProof/>
          <w:sz w:val="22"/>
          <w:szCs w:val="22"/>
          <w:lang w:val="sk-SK" w:eastAsia="sk-SK"/>
        </w:rPr>
      </w:pPr>
      <w:del w:id="128" w:author="Zuzana Hušeková" w:date="2020-04-16T14:56:00Z">
        <w:r w:rsidRPr="00F01BA1" w:rsidDel="00F01BA1">
          <w:rPr>
            <w:rPrChange w:id="129" w:author="Zuzana Hušeková" w:date="2020-04-16T14:56:00Z">
              <w:rPr>
                <w:rStyle w:val="Hypertextovprepojenie"/>
                <w:noProof/>
                <w:lang w:val="sk-SK"/>
              </w:rPr>
            </w:rPrChange>
          </w:rPr>
          <w:delText>1</w:delText>
        </w:r>
        <w:r w:rsidDel="00F01BA1">
          <w:rPr>
            <w:rFonts w:asciiTheme="minorHAnsi" w:eastAsiaTheme="minorEastAsia" w:hAnsiTheme="minorHAnsi" w:cstheme="minorBidi"/>
            <w:noProof/>
            <w:sz w:val="22"/>
            <w:szCs w:val="22"/>
            <w:lang w:val="sk-SK" w:eastAsia="sk-SK"/>
          </w:rPr>
          <w:tab/>
        </w:r>
        <w:r w:rsidRPr="00F01BA1" w:rsidDel="00F01BA1">
          <w:rPr>
            <w:rPrChange w:id="130" w:author="Zuzana Hušeková" w:date="2020-04-16T14:56:00Z">
              <w:rPr>
                <w:rStyle w:val="Hypertextovprepojenie"/>
                <w:noProof/>
                <w:lang w:val="sk-SK"/>
              </w:rPr>
            </w:rPrChange>
          </w:rPr>
          <w:delText>Úvod</w:delText>
        </w:r>
        <w:r w:rsidDel="00F01BA1">
          <w:rPr>
            <w:noProof/>
            <w:webHidden/>
          </w:rPr>
          <w:tab/>
        </w:r>
        <w:r w:rsidR="007C7A02" w:rsidDel="00F01BA1">
          <w:rPr>
            <w:noProof/>
            <w:webHidden/>
          </w:rPr>
          <w:delText>5</w:delText>
        </w:r>
      </w:del>
    </w:p>
    <w:p w14:paraId="1B811196" w14:textId="77777777" w:rsidR="00561FA9" w:rsidDel="00F01BA1" w:rsidRDefault="00561FA9">
      <w:pPr>
        <w:pStyle w:val="Obsah2"/>
        <w:tabs>
          <w:tab w:val="left" w:pos="960"/>
          <w:tab w:val="right" w:leader="dot" w:pos="9060"/>
        </w:tabs>
        <w:rPr>
          <w:del w:id="131" w:author="Zuzana Hušeková" w:date="2020-04-16T14:56:00Z"/>
          <w:rFonts w:asciiTheme="minorHAnsi" w:eastAsiaTheme="minorEastAsia" w:hAnsiTheme="minorHAnsi" w:cstheme="minorBidi"/>
          <w:noProof/>
          <w:sz w:val="22"/>
          <w:szCs w:val="22"/>
          <w:lang w:val="sk-SK" w:eastAsia="sk-SK"/>
        </w:rPr>
      </w:pPr>
      <w:del w:id="132" w:author="Zuzana Hušeková" w:date="2020-04-16T14:56:00Z">
        <w:r w:rsidRPr="00F01BA1" w:rsidDel="00F01BA1">
          <w:rPr>
            <w:rPrChange w:id="133" w:author="Zuzana Hušeková" w:date="2020-04-16T14:56:00Z">
              <w:rPr>
                <w:rStyle w:val="Hypertextovprepojenie"/>
                <w:noProof/>
                <w:lang w:val="sk-SK"/>
                <w14:scene3d>
                  <w14:camera w14:prst="orthographicFront"/>
                  <w14:lightRig w14:rig="threePt" w14:dir="t">
                    <w14:rot w14:lat="0" w14:lon="0" w14:rev="0"/>
                  </w14:lightRig>
                </w14:scene3d>
              </w:rPr>
            </w:rPrChange>
          </w:rPr>
          <w:delText>1.1</w:delText>
        </w:r>
        <w:r w:rsidDel="00F01BA1">
          <w:rPr>
            <w:rFonts w:asciiTheme="minorHAnsi" w:eastAsiaTheme="minorEastAsia" w:hAnsiTheme="minorHAnsi" w:cstheme="minorBidi"/>
            <w:noProof/>
            <w:sz w:val="22"/>
            <w:szCs w:val="22"/>
            <w:lang w:val="sk-SK" w:eastAsia="sk-SK"/>
          </w:rPr>
          <w:tab/>
        </w:r>
        <w:r w:rsidRPr="00F01BA1" w:rsidDel="00F01BA1">
          <w:rPr>
            <w:rPrChange w:id="134" w:author="Zuzana Hušeková" w:date="2020-04-16T14:56:00Z">
              <w:rPr>
                <w:rStyle w:val="Hypertextovprepojenie"/>
                <w:noProof/>
                <w:lang w:val="sk-SK"/>
              </w:rPr>
            </w:rPrChange>
          </w:rPr>
          <w:delText>Cieľ príručky</w:delText>
        </w:r>
        <w:r w:rsidDel="00F01BA1">
          <w:rPr>
            <w:noProof/>
            <w:webHidden/>
          </w:rPr>
          <w:tab/>
        </w:r>
        <w:r w:rsidR="007C7A02" w:rsidDel="00F01BA1">
          <w:rPr>
            <w:noProof/>
            <w:webHidden/>
          </w:rPr>
          <w:delText>5</w:delText>
        </w:r>
      </w:del>
    </w:p>
    <w:p w14:paraId="418C563F" w14:textId="77777777" w:rsidR="00561FA9" w:rsidDel="00F01BA1" w:rsidRDefault="00561FA9">
      <w:pPr>
        <w:pStyle w:val="Obsah2"/>
        <w:tabs>
          <w:tab w:val="left" w:pos="960"/>
          <w:tab w:val="right" w:leader="dot" w:pos="9060"/>
        </w:tabs>
        <w:rPr>
          <w:del w:id="135" w:author="Zuzana Hušeková" w:date="2020-04-16T14:56:00Z"/>
          <w:rFonts w:asciiTheme="minorHAnsi" w:eastAsiaTheme="minorEastAsia" w:hAnsiTheme="minorHAnsi" w:cstheme="minorBidi"/>
          <w:noProof/>
          <w:sz w:val="22"/>
          <w:szCs w:val="22"/>
          <w:lang w:val="sk-SK" w:eastAsia="sk-SK"/>
        </w:rPr>
      </w:pPr>
      <w:del w:id="136" w:author="Zuzana Hušeková" w:date="2020-04-16T14:56:00Z">
        <w:r w:rsidRPr="00F01BA1" w:rsidDel="00F01BA1">
          <w:rPr>
            <w:rPrChange w:id="137" w:author="Zuzana Hušeková" w:date="2020-04-16T14:56:00Z">
              <w:rPr>
                <w:rStyle w:val="Hypertextovprepojenie"/>
                <w:noProof/>
                <w:lang w:val="sk-SK"/>
                <w14:scene3d>
                  <w14:camera w14:prst="orthographicFront"/>
                  <w14:lightRig w14:rig="threePt" w14:dir="t">
                    <w14:rot w14:lat="0" w14:lon="0" w14:rev="0"/>
                  </w14:lightRig>
                </w14:scene3d>
              </w:rPr>
            </w:rPrChange>
          </w:rPr>
          <w:delText>1.2</w:delText>
        </w:r>
        <w:r w:rsidDel="00F01BA1">
          <w:rPr>
            <w:rFonts w:asciiTheme="minorHAnsi" w:eastAsiaTheme="minorEastAsia" w:hAnsiTheme="minorHAnsi" w:cstheme="minorBidi"/>
            <w:noProof/>
            <w:sz w:val="22"/>
            <w:szCs w:val="22"/>
            <w:lang w:val="sk-SK" w:eastAsia="sk-SK"/>
          </w:rPr>
          <w:tab/>
        </w:r>
        <w:r w:rsidRPr="00F01BA1" w:rsidDel="00F01BA1">
          <w:rPr>
            <w:rPrChange w:id="138" w:author="Zuzana Hušeková" w:date="2020-04-16T14:56:00Z">
              <w:rPr>
                <w:rStyle w:val="Hypertextovprepojenie"/>
                <w:noProof/>
                <w:lang w:val="sk-SK"/>
              </w:rPr>
            </w:rPrChange>
          </w:rPr>
          <w:delText>Zoznam použitých skratiek</w:delText>
        </w:r>
        <w:r w:rsidDel="00F01BA1">
          <w:rPr>
            <w:noProof/>
            <w:webHidden/>
          </w:rPr>
          <w:tab/>
        </w:r>
        <w:r w:rsidR="007C7A02" w:rsidDel="00F01BA1">
          <w:rPr>
            <w:noProof/>
            <w:webHidden/>
          </w:rPr>
          <w:delText>5</w:delText>
        </w:r>
      </w:del>
    </w:p>
    <w:p w14:paraId="3FD595EA" w14:textId="77777777" w:rsidR="00561FA9" w:rsidDel="00F01BA1" w:rsidRDefault="00561FA9">
      <w:pPr>
        <w:pStyle w:val="Obsah2"/>
        <w:tabs>
          <w:tab w:val="left" w:pos="960"/>
          <w:tab w:val="right" w:leader="dot" w:pos="9060"/>
        </w:tabs>
        <w:rPr>
          <w:del w:id="139" w:author="Zuzana Hušeková" w:date="2020-04-16T14:56:00Z"/>
          <w:rFonts w:asciiTheme="minorHAnsi" w:eastAsiaTheme="minorEastAsia" w:hAnsiTheme="minorHAnsi" w:cstheme="minorBidi"/>
          <w:noProof/>
          <w:sz w:val="22"/>
          <w:szCs w:val="22"/>
          <w:lang w:val="sk-SK" w:eastAsia="sk-SK"/>
        </w:rPr>
      </w:pPr>
      <w:del w:id="140" w:author="Zuzana Hušeková" w:date="2020-04-16T14:56:00Z">
        <w:r w:rsidRPr="00F01BA1" w:rsidDel="00F01BA1">
          <w:rPr>
            <w:rPrChange w:id="141" w:author="Zuzana Hušeková" w:date="2020-04-16T14:56:00Z">
              <w:rPr>
                <w:rStyle w:val="Hypertextovprepojenie"/>
                <w:noProof/>
                <w:lang w:val="sk-SK"/>
                <w14:scene3d>
                  <w14:camera w14:prst="orthographicFront"/>
                  <w14:lightRig w14:rig="threePt" w14:dir="t">
                    <w14:rot w14:lat="0" w14:lon="0" w14:rev="0"/>
                  </w14:lightRig>
                </w14:scene3d>
              </w:rPr>
            </w:rPrChange>
          </w:rPr>
          <w:delText>1.3</w:delText>
        </w:r>
        <w:r w:rsidDel="00F01BA1">
          <w:rPr>
            <w:rFonts w:asciiTheme="minorHAnsi" w:eastAsiaTheme="minorEastAsia" w:hAnsiTheme="minorHAnsi" w:cstheme="minorBidi"/>
            <w:noProof/>
            <w:sz w:val="22"/>
            <w:szCs w:val="22"/>
            <w:lang w:val="sk-SK" w:eastAsia="sk-SK"/>
          </w:rPr>
          <w:tab/>
        </w:r>
        <w:r w:rsidRPr="00F01BA1" w:rsidDel="00F01BA1">
          <w:rPr>
            <w:rPrChange w:id="142" w:author="Zuzana Hušeková" w:date="2020-04-16T14:56:00Z">
              <w:rPr>
                <w:rStyle w:val="Hypertextovprepojenie"/>
                <w:noProof/>
                <w:lang w:val="sk-SK"/>
              </w:rPr>
            </w:rPrChange>
          </w:rPr>
          <w:delText>Definícia pojmov</w:delText>
        </w:r>
        <w:r w:rsidDel="00F01BA1">
          <w:rPr>
            <w:noProof/>
            <w:webHidden/>
          </w:rPr>
          <w:tab/>
        </w:r>
        <w:r w:rsidR="007C7A02" w:rsidDel="00F01BA1">
          <w:rPr>
            <w:noProof/>
            <w:webHidden/>
          </w:rPr>
          <w:delText>6</w:delText>
        </w:r>
      </w:del>
    </w:p>
    <w:p w14:paraId="7FE5027A" w14:textId="77777777" w:rsidR="00561FA9" w:rsidDel="00F01BA1" w:rsidRDefault="00561FA9">
      <w:pPr>
        <w:pStyle w:val="Obsah1"/>
        <w:tabs>
          <w:tab w:val="left" w:pos="482"/>
          <w:tab w:val="right" w:leader="dot" w:pos="9060"/>
        </w:tabs>
        <w:rPr>
          <w:del w:id="143" w:author="Zuzana Hušeková" w:date="2020-04-16T14:56:00Z"/>
          <w:rFonts w:asciiTheme="minorHAnsi" w:eastAsiaTheme="minorEastAsia" w:hAnsiTheme="minorHAnsi" w:cstheme="minorBidi"/>
          <w:noProof/>
          <w:sz w:val="22"/>
          <w:szCs w:val="22"/>
          <w:lang w:val="sk-SK" w:eastAsia="sk-SK"/>
        </w:rPr>
      </w:pPr>
      <w:del w:id="144" w:author="Zuzana Hušeková" w:date="2020-04-16T14:56:00Z">
        <w:r w:rsidRPr="00F01BA1" w:rsidDel="00F01BA1">
          <w:rPr>
            <w:rPrChange w:id="145" w:author="Zuzana Hušeková" w:date="2020-04-16T14:56:00Z">
              <w:rPr>
                <w:rStyle w:val="Hypertextovprepojenie"/>
                <w:noProof/>
                <w:lang w:val="sk-SK"/>
              </w:rPr>
            </w:rPrChange>
          </w:rPr>
          <w:delText>2</w:delText>
        </w:r>
        <w:r w:rsidDel="00F01BA1">
          <w:rPr>
            <w:rFonts w:asciiTheme="minorHAnsi" w:eastAsiaTheme="minorEastAsia" w:hAnsiTheme="minorHAnsi" w:cstheme="minorBidi"/>
            <w:noProof/>
            <w:sz w:val="22"/>
            <w:szCs w:val="22"/>
            <w:lang w:val="sk-SK" w:eastAsia="sk-SK"/>
          </w:rPr>
          <w:tab/>
        </w:r>
        <w:r w:rsidRPr="00F01BA1" w:rsidDel="00F01BA1">
          <w:rPr>
            <w:rPrChange w:id="146" w:author="Zuzana Hušeková" w:date="2020-04-16T14:56:00Z">
              <w:rPr>
                <w:rStyle w:val="Hypertextovprepojenie"/>
                <w:noProof/>
                <w:lang w:val="sk-SK"/>
              </w:rPr>
            </w:rPrChange>
          </w:rPr>
          <w:delText>Schvaľovanie žiadostí o NFP</w:delText>
        </w:r>
        <w:r w:rsidDel="00F01BA1">
          <w:rPr>
            <w:noProof/>
            <w:webHidden/>
          </w:rPr>
          <w:tab/>
        </w:r>
        <w:r w:rsidR="007C7A02" w:rsidDel="00F01BA1">
          <w:rPr>
            <w:noProof/>
            <w:webHidden/>
          </w:rPr>
          <w:delText>11</w:delText>
        </w:r>
      </w:del>
    </w:p>
    <w:p w14:paraId="0F9D05AC" w14:textId="77777777" w:rsidR="00561FA9" w:rsidDel="00F01BA1" w:rsidRDefault="00561FA9">
      <w:pPr>
        <w:pStyle w:val="Obsah2"/>
        <w:tabs>
          <w:tab w:val="left" w:pos="960"/>
          <w:tab w:val="right" w:leader="dot" w:pos="9060"/>
        </w:tabs>
        <w:rPr>
          <w:del w:id="147" w:author="Zuzana Hušeková" w:date="2020-04-16T14:56:00Z"/>
          <w:rFonts w:asciiTheme="minorHAnsi" w:eastAsiaTheme="minorEastAsia" w:hAnsiTheme="minorHAnsi" w:cstheme="minorBidi"/>
          <w:noProof/>
          <w:sz w:val="22"/>
          <w:szCs w:val="22"/>
          <w:lang w:val="sk-SK" w:eastAsia="sk-SK"/>
        </w:rPr>
      </w:pPr>
      <w:del w:id="148" w:author="Zuzana Hušeková" w:date="2020-04-16T14:56:00Z">
        <w:r w:rsidRPr="00F01BA1" w:rsidDel="00F01BA1">
          <w:rPr>
            <w:rPrChange w:id="149" w:author="Zuzana Hušeková" w:date="2020-04-16T14:56:00Z">
              <w:rPr>
                <w:rStyle w:val="Hypertextovprepojenie"/>
                <w:noProof/>
                <w:lang w:val="sk-SK"/>
                <w14:scene3d>
                  <w14:camera w14:prst="orthographicFront"/>
                  <w14:lightRig w14:rig="threePt" w14:dir="t">
                    <w14:rot w14:lat="0" w14:lon="0" w14:rev="0"/>
                  </w14:lightRig>
                </w14:scene3d>
              </w:rPr>
            </w:rPrChange>
          </w:rPr>
          <w:delText>2.1</w:delText>
        </w:r>
        <w:r w:rsidDel="00F01BA1">
          <w:rPr>
            <w:rFonts w:asciiTheme="minorHAnsi" w:eastAsiaTheme="minorEastAsia" w:hAnsiTheme="minorHAnsi" w:cstheme="minorBidi"/>
            <w:noProof/>
            <w:sz w:val="22"/>
            <w:szCs w:val="22"/>
            <w:lang w:val="sk-SK" w:eastAsia="sk-SK"/>
          </w:rPr>
          <w:tab/>
        </w:r>
        <w:r w:rsidRPr="00F01BA1" w:rsidDel="00F01BA1">
          <w:rPr>
            <w:rPrChange w:id="150" w:author="Zuzana Hušeková" w:date="2020-04-16T14:56:00Z">
              <w:rPr>
                <w:rStyle w:val="Hypertextovprepojenie"/>
                <w:noProof/>
                <w:lang w:val="sk-SK"/>
              </w:rPr>
            </w:rPrChange>
          </w:rPr>
          <w:delText>Administratívne overenie žiadostí o NFP</w:delText>
        </w:r>
        <w:r w:rsidDel="00F01BA1">
          <w:rPr>
            <w:noProof/>
            <w:webHidden/>
          </w:rPr>
          <w:tab/>
        </w:r>
        <w:r w:rsidR="007C7A02" w:rsidDel="00F01BA1">
          <w:rPr>
            <w:noProof/>
            <w:webHidden/>
          </w:rPr>
          <w:delText>11</w:delText>
        </w:r>
      </w:del>
    </w:p>
    <w:p w14:paraId="15EF5AFF" w14:textId="77777777" w:rsidR="00561FA9" w:rsidDel="00F01BA1" w:rsidRDefault="00561FA9">
      <w:pPr>
        <w:pStyle w:val="Obsah2"/>
        <w:tabs>
          <w:tab w:val="left" w:pos="960"/>
          <w:tab w:val="right" w:leader="dot" w:pos="9060"/>
        </w:tabs>
        <w:rPr>
          <w:del w:id="151" w:author="Zuzana Hušeková" w:date="2020-04-16T14:56:00Z"/>
          <w:rFonts w:asciiTheme="minorHAnsi" w:eastAsiaTheme="minorEastAsia" w:hAnsiTheme="minorHAnsi" w:cstheme="minorBidi"/>
          <w:noProof/>
          <w:sz w:val="22"/>
          <w:szCs w:val="22"/>
          <w:lang w:val="sk-SK" w:eastAsia="sk-SK"/>
        </w:rPr>
      </w:pPr>
      <w:del w:id="152" w:author="Zuzana Hušeková" w:date="2020-04-16T14:56:00Z">
        <w:r w:rsidRPr="00F01BA1" w:rsidDel="00F01BA1">
          <w:rPr>
            <w:rPrChange w:id="153" w:author="Zuzana Hušeková" w:date="2020-04-16T14:56:00Z">
              <w:rPr>
                <w:rStyle w:val="Hypertextovprepojenie"/>
                <w:noProof/>
                <w:lang w:val="sk-SK"/>
                <w14:scene3d>
                  <w14:camera w14:prst="orthographicFront"/>
                  <w14:lightRig w14:rig="threePt" w14:dir="t">
                    <w14:rot w14:lat="0" w14:lon="0" w14:rev="0"/>
                  </w14:lightRig>
                </w14:scene3d>
              </w:rPr>
            </w:rPrChange>
          </w:rPr>
          <w:delText>2.2</w:delText>
        </w:r>
        <w:r w:rsidDel="00F01BA1">
          <w:rPr>
            <w:rFonts w:asciiTheme="minorHAnsi" w:eastAsiaTheme="minorEastAsia" w:hAnsiTheme="minorHAnsi" w:cstheme="minorBidi"/>
            <w:noProof/>
            <w:sz w:val="22"/>
            <w:szCs w:val="22"/>
            <w:lang w:val="sk-SK" w:eastAsia="sk-SK"/>
          </w:rPr>
          <w:tab/>
        </w:r>
        <w:r w:rsidRPr="00F01BA1" w:rsidDel="00F01BA1">
          <w:rPr>
            <w:rPrChange w:id="154" w:author="Zuzana Hušeková" w:date="2020-04-16T14:56:00Z">
              <w:rPr>
                <w:rStyle w:val="Hypertextovprepojenie"/>
                <w:noProof/>
                <w:lang w:val="sk-SK"/>
              </w:rPr>
            </w:rPrChange>
          </w:rPr>
          <w:delText>Odborné hodnotenie a výber žiadostí o NFP</w:delText>
        </w:r>
        <w:r w:rsidDel="00F01BA1">
          <w:rPr>
            <w:noProof/>
            <w:webHidden/>
          </w:rPr>
          <w:tab/>
        </w:r>
        <w:r w:rsidR="007C7A02" w:rsidDel="00F01BA1">
          <w:rPr>
            <w:noProof/>
            <w:webHidden/>
          </w:rPr>
          <w:delText>11</w:delText>
        </w:r>
      </w:del>
    </w:p>
    <w:p w14:paraId="1A82B55E" w14:textId="77777777" w:rsidR="00561FA9" w:rsidDel="00F01BA1" w:rsidRDefault="00561FA9">
      <w:pPr>
        <w:pStyle w:val="Obsah2"/>
        <w:tabs>
          <w:tab w:val="left" w:pos="960"/>
          <w:tab w:val="right" w:leader="dot" w:pos="9060"/>
        </w:tabs>
        <w:rPr>
          <w:del w:id="155" w:author="Zuzana Hušeková" w:date="2020-04-16T14:56:00Z"/>
          <w:rFonts w:asciiTheme="minorHAnsi" w:eastAsiaTheme="minorEastAsia" w:hAnsiTheme="minorHAnsi" w:cstheme="minorBidi"/>
          <w:noProof/>
          <w:sz w:val="22"/>
          <w:szCs w:val="22"/>
          <w:lang w:val="sk-SK" w:eastAsia="sk-SK"/>
        </w:rPr>
      </w:pPr>
      <w:del w:id="156" w:author="Zuzana Hušeková" w:date="2020-04-16T14:56:00Z">
        <w:r w:rsidRPr="00F01BA1" w:rsidDel="00F01BA1">
          <w:rPr>
            <w:rPrChange w:id="157" w:author="Zuzana Hušeková" w:date="2020-04-16T14:56:00Z">
              <w:rPr>
                <w:rStyle w:val="Hypertextovprepojenie"/>
                <w:noProof/>
                <w:lang w:val="sk-SK"/>
                <w14:scene3d>
                  <w14:camera w14:prst="orthographicFront"/>
                  <w14:lightRig w14:rig="threePt" w14:dir="t">
                    <w14:rot w14:lat="0" w14:lon="0" w14:rev="0"/>
                  </w14:lightRig>
                </w14:scene3d>
              </w:rPr>
            </w:rPrChange>
          </w:rPr>
          <w:delText>2.3</w:delText>
        </w:r>
        <w:r w:rsidDel="00F01BA1">
          <w:rPr>
            <w:rFonts w:asciiTheme="minorHAnsi" w:eastAsiaTheme="minorEastAsia" w:hAnsiTheme="minorHAnsi" w:cstheme="minorBidi"/>
            <w:noProof/>
            <w:sz w:val="22"/>
            <w:szCs w:val="22"/>
            <w:lang w:val="sk-SK" w:eastAsia="sk-SK"/>
          </w:rPr>
          <w:tab/>
        </w:r>
        <w:r w:rsidRPr="00F01BA1" w:rsidDel="00F01BA1">
          <w:rPr>
            <w:rPrChange w:id="158" w:author="Zuzana Hušeková" w:date="2020-04-16T14:56:00Z">
              <w:rPr>
                <w:rStyle w:val="Hypertextovprepojenie"/>
                <w:noProof/>
                <w:lang w:val="sk-SK"/>
              </w:rPr>
            </w:rPrChange>
          </w:rPr>
          <w:delText>Vydávanie rozhodnutí</w:delText>
        </w:r>
        <w:r w:rsidDel="00F01BA1">
          <w:rPr>
            <w:noProof/>
            <w:webHidden/>
          </w:rPr>
          <w:tab/>
        </w:r>
        <w:r w:rsidR="007C7A02" w:rsidDel="00F01BA1">
          <w:rPr>
            <w:noProof/>
            <w:webHidden/>
          </w:rPr>
          <w:delText>11</w:delText>
        </w:r>
      </w:del>
    </w:p>
    <w:p w14:paraId="23748AA0" w14:textId="77777777" w:rsidR="00561FA9" w:rsidDel="00F01BA1" w:rsidRDefault="00561FA9">
      <w:pPr>
        <w:pStyle w:val="Obsah1"/>
        <w:tabs>
          <w:tab w:val="left" w:pos="482"/>
          <w:tab w:val="right" w:leader="dot" w:pos="9060"/>
        </w:tabs>
        <w:rPr>
          <w:del w:id="159" w:author="Zuzana Hušeková" w:date="2020-04-16T14:56:00Z"/>
          <w:rFonts w:asciiTheme="minorHAnsi" w:eastAsiaTheme="minorEastAsia" w:hAnsiTheme="minorHAnsi" w:cstheme="minorBidi"/>
          <w:noProof/>
          <w:sz w:val="22"/>
          <w:szCs w:val="22"/>
          <w:lang w:val="sk-SK" w:eastAsia="sk-SK"/>
        </w:rPr>
      </w:pPr>
      <w:del w:id="160" w:author="Zuzana Hušeková" w:date="2020-04-16T14:56:00Z">
        <w:r w:rsidRPr="00F01BA1" w:rsidDel="00F01BA1">
          <w:rPr>
            <w:rPrChange w:id="161" w:author="Zuzana Hušeková" w:date="2020-04-16T14:56:00Z">
              <w:rPr>
                <w:rStyle w:val="Hypertextovprepojenie"/>
                <w:noProof/>
                <w:lang w:val="sk-SK"/>
              </w:rPr>
            </w:rPrChange>
          </w:rPr>
          <w:delText>3</w:delText>
        </w:r>
        <w:r w:rsidDel="00F01BA1">
          <w:rPr>
            <w:rFonts w:asciiTheme="minorHAnsi" w:eastAsiaTheme="minorEastAsia" w:hAnsiTheme="minorHAnsi" w:cstheme="minorBidi"/>
            <w:noProof/>
            <w:sz w:val="22"/>
            <w:szCs w:val="22"/>
            <w:lang w:val="sk-SK" w:eastAsia="sk-SK"/>
          </w:rPr>
          <w:tab/>
        </w:r>
        <w:r w:rsidRPr="00F01BA1" w:rsidDel="00F01BA1">
          <w:rPr>
            <w:rPrChange w:id="162" w:author="Zuzana Hušeková" w:date="2020-04-16T14:56:00Z">
              <w:rPr>
                <w:rStyle w:val="Hypertextovprepojenie"/>
                <w:noProof/>
                <w:lang w:val="sk-SK"/>
              </w:rPr>
            </w:rPrChange>
          </w:rPr>
          <w:delText>Popis procesov odborného hodnotenia</w:delText>
        </w:r>
        <w:r w:rsidDel="00F01BA1">
          <w:rPr>
            <w:noProof/>
            <w:webHidden/>
          </w:rPr>
          <w:tab/>
        </w:r>
        <w:r w:rsidR="007C7A02" w:rsidDel="00F01BA1">
          <w:rPr>
            <w:noProof/>
            <w:webHidden/>
          </w:rPr>
          <w:delText>12</w:delText>
        </w:r>
      </w:del>
    </w:p>
    <w:p w14:paraId="48F6EDCC" w14:textId="77777777" w:rsidR="00561FA9" w:rsidDel="00F01BA1" w:rsidRDefault="00561FA9">
      <w:pPr>
        <w:pStyle w:val="Obsah2"/>
        <w:tabs>
          <w:tab w:val="left" w:pos="960"/>
          <w:tab w:val="right" w:leader="dot" w:pos="9060"/>
        </w:tabs>
        <w:rPr>
          <w:del w:id="163" w:author="Zuzana Hušeková" w:date="2020-04-16T14:56:00Z"/>
          <w:rFonts w:asciiTheme="minorHAnsi" w:eastAsiaTheme="minorEastAsia" w:hAnsiTheme="minorHAnsi" w:cstheme="minorBidi"/>
          <w:noProof/>
          <w:sz w:val="22"/>
          <w:szCs w:val="22"/>
          <w:lang w:val="sk-SK" w:eastAsia="sk-SK"/>
        </w:rPr>
      </w:pPr>
      <w:del w:id="164" w:author="Zuzana Hušeková" w:date="2020-04-16T14:56:00Z">
        <w:r w:rsidRPr="00F01BA1" w:rsidDel="00F01BA1">
          <w:rPr>
            <w:rPrChange w:id="165" w:author="Zuzana Hušeková" w:date="2020-04-16T14:56:00Z">
              <w:rPr>
                <w:rStyle w:val="Hypertextovprepojenie"/>
                <w:noProof/>
                <w:lang w:val="sk-SK"/>
                <w14:scene3d>
                  <w14:camera w14:prst="orthographicFront"/>
                  <w14:lightRig w14:rig="threePt" w14:dir="t">
                    <w14:rot w14:lat="0" w14:lon="0" w14:rev="0"/>
                  </w14:lightRig>
                </w14:scene3d>
              </w:rPr>
            </w:rPrChange>
          </w:rPr>
          <w:delText>3.1</w:delText>
        </w:r>
        <w:r w:rsidDel="00F01BA1">
          <w:rPr>
            <w:rFonts w:asciiTheme="minorHAnsi" w:eastAsiaTheme="minorEastAsia" w:hAnsiTheme="minorHAnsi" w:cstheme="minorBidi"/>
            <w:noProof/>
            <w:sz w:val="22"/>
            <w:szCs w:val="22"/>
            <w:lang w:val="sk-SK" w:eastAsia="sk-SK"/>
          </w:rPr>
          <w:tab/>
        </w:r>
        <w:r w:rsidRPr="00F01BA1" w:rsidDel="00F01BA1">
          <w:rPr>
            <w:rPrChange w:id="166" w:author="Zuzana Hušeková" w:date="2020-04-16T14:56:00Z">
              <w:rPr>
                <w:rStyle w:val="Hypertextovprepojenie"/>
                <w:noProof/>
                <w:lang w:val="sk-SK"/>
              </w:rPr>
            </w:rPrChange>
          </w:rPr>
          <w:delText>Kritériá pre výber projektov</w:delText>
        </w:r>
        <w:r w:rsidDel="00F01BA1">
          <w:rPr>
            <w:noProof/>
            <w:webHidden/>
          </w:rPr>
          <w:tab/>
        </w:r>
        <w:r w:rsidR="007C7A02" w:rsidDel="00F01BA1">
          <w:rPr>
            <w:noProof/>
            <w:webHidden/>
          </w:rPr>
          <w:delText>12</w:delText>
        </w:r>
      </w:del>
    </w:p>
    <w:p w14:paraId="440D8480" w14:textId="77777777" w:rsidR="00561FA9" w:rsidDel="00F01BA1" w:rsidRDefault="00561FA9">
      <w:pPr>
        <w:pStyle w:val="Obsah2"/>
        <w:tabs>
          <w:tab w:val="left" w:pos="960"/>
          <w:tab w:val="right" w:leader="dot" w:pos="9060"/>
        </w:tabs>
        <w:rPr>
          <w:del w:id="167" w:author="Zuzana Hušeková" w:date="2020-04-16T14:56:00Z"/>
          <w:rFonts w:asciiTheme="minorHAnsi" w:eastAsiaTheme="minorEastAsia" w:hAnsiTheme="minorHAnsi" w:cstheme="minorBidi"/>
          <w:noProof/>
          <w:sz w:val="22"/>
          <w:szCs w:val="22"/>
          <w:lang w:val="sk-SK" w:eastAsia="sk-SK"/>
        </w:rPr>
      </w:pPr>
      <w:del w:id="168" w:author="Zuzana Hušeková" w:date="2020-04-16T14:56:00Z">
        <w:r w:rsidRPr="00F01BA1" w:rsidDel="00F01BA1">
          <w:rPr>
            <w:rPrChange w:id="169" w:author="Zuzana Hušeková" w:date="2020-04-16T14:56:00Z">
              <w:rPr>
                <w:rStyle w:val="Hypertextovprepojenie"/>
                <w:noProof/>
                <w:lang w:val="sk-SK"/>
                <w14:scene3d>
                  <w14:camera w14:prst="orthographicFront"/>
                  <w14:lightRig w14:rig="threePt" w14:dir="t">
                    <w14:rot w14:lat="0" w14:lon="0" w14:rev="0"/>
                  </w14:lightRig>
                </w14:scene3d>
              </w:rPr>
            </w:rPrChange>
          </w:rPr>
          <w:delText>3.2</w:delText>
        </w:r>
        <w:r w:rsidDel="00F01BA1">
          <w:rPr>
            <w:rFonts w:asciiTheme="minorHAnsi" w:eastAsiaTheme="minorEastAsia" w:hAnsiTheme="minorHAnsi" w:cstheme="minorBidi"/>
            <w:noProof/>
            <w:sz w:val="22"/>
            <w:szCs w:val="22"/>
            <w:lang w:val="sk-SK" w:eastAsia="sk-SK"/>
          </w:rPr>
          <w:tab/>
        </w:r>
        <w:r w:rsidRPr="00F01BA1" w:rsidDel="00F01BA1">
          <w:rPr>
            <w:rPrChange w:id="170" w:author="Zuzana Hušeková" w:date="2020-04-16T14:56:00Z">
              <w:rPr>
                <w:rStyle w:val="Hypertextovprepojenie"/>
                <w:noProof/>
                <w:lang w:val="sk-SK"/>
              </w:rPr>
            </w:rPrChange>
          </w:rPr>
          <w:delText>Výber odborných hodnotiteľov</w:delText>
        </w:r>
        <w:r w:rsidDel="00F01BA1">
          <w:rPr>
            <w:noProof/>
            <w:webHidden/>
          </w:rPr>
          <w:tab/>
        </w:r>
        <w:r w:rsidR="007C7A02" w:rsidDel="00F01BA1">
          <w:rPr>
            <w:noProof/>
            <w:webHidden/>
          </w:rPr>
          <w:delText>12</w:delText>
        </w:r>
      </w:del>
    </w:p>
    <w:p w14:paraId="55A0F0B9" w14:textId="77777777" w:rsidR="00561FA9" w:rsidDel="00F01BA1" w:rsidRDefault="00561FA9">
      <w:pPr>
        <w:pStyle w:val="Obsah2"/>
        <w:tabs>
          <w:tab w:val="left" w:pos="960"/>
          <w:tab w:val="right" w:leader="dot" w:pos="9060"/>
        </w:tabs>
        <w:rPr>
          <w:del w:id="171" w:author="Zuzana Hušeková" w:date="2020-04-16T14:56:00Z"/>
          <w:rFonts w:asciiTheme="minorHAnsi" w:eastAsiaTheme="minorEastAsia" w:hAnsiTheme="minorHAnsi" w:cstheme="minorBidi"/>
          <w:noProof/>
          <w:sz w:val="22"/>
          <w:szCs w:val="22"/>
          <w:lang w:val="sk-SK" w:eastAsia="sk-SK"/>
        </w:rPr>
      </w:pPr>
      <w:del w:id="172" w:author="Zuzana Hušeková" w:date="2020-04-16T14:56:00Z">
        <w:r w:rsidRPr="00F01BA1" w:rsidDel="00F01BA1">
          <w:rPr>
            <w:rPrChange w:id="173" w:author="Zuzana Hušeková" w:date="2020-04-16T14:56:00Z">
              <w:rPr>
                <w:rStyle w:val="Hypertextovprepojenie"/>
                <w:noProof/>
                <w:lang w:val="sk-SK"/>
                <w14:scene3d>
                  <w14:camera w14:prst="orthographicFront"/>
                  <w14:lightRig w14:rig="threePt" w14:dir="t">
                    <w14:rot w14:lat="0" w14:lon="0" w14:rev="0"/>
                  </w14:lightRig>
                </w14:scene3d>
              </w:rPr>
            </w:rPrChange>
          </w:rPr>
          <w:delText>3.3</w:delText>
        </w:r>
        <w:r w:rsidDel="00F01BA1">
          <w:rPr>
            <w:rFonts w:asciiTheme="minorHAnsi" w:eastAsiaTheme="minorEastAsia" w:hAnsiTheme="minorHAnsi" w:cstheme="minorBidi"/>
            <w:noProof/>
            <w:sz w:val="22"/>
            <w:szCs w:val="22"/>
            <w:lang w:val="sk-SK" w:eastAsia="sk-SK"/>
          </w:rPr>
          <w:tab/>
        </w:r>
        <w:r w:rsidRPr="00F01BA1" w:rsidDel="00F01BA1">
          <w:rPr>
            <w:rPrChange w:id="174" w:author="Zuzana Hušeková" w:date="2020-04-16T14:56:00Z">
              <w:rPr>
                <w:rStyle w:val="Hypertextovprepojenie"/>
                <w:noProof/>
                <w:lang w:val="sk-SK"/>
              </w:rPr>
            </w:rPrChange>
          </w:rPr>
          <w:delText>Školenie odborných hodnotiteľov</w:delText>
        </w:r>
        <w:r w:rsidDel="00F01BA1">
          <w:rPr>
            <w:noProof/>
            <w:webHidden/>
          </w:rPr>
          <w:tab/>
        </w:r>
        <w:r w:rsidR="007C7A02" w:rsidDel="00F01BA1">
          <w:rPr>
            <w:noProof/>
            <w:webHidden/>
          </w:rPr>
          <w:delText>13</w:delText>
        </w:r>
      </w:del>
    </w:p>
    <w:p w14:paraId="1A3FDB53" w14:textId="77777777" w:rsidR="00561FA9" w:rsidDel="00F01BA1" w:rsidRDefault="00561FA9">
      <w:pPr>
        <w:pStyle w:val="Obsah2"/>
        <w:tabs>
          <w:tab w:val="left" w:pos="960"/>
          <w:tab w:val="right" w:leader="dot" w:pos="9060"/>
        </w:tabs>
        <w:rPr>
          <w:del w:id="175" w:author="Zuzana Hušeková" w:date="2020-04-16T14:56:00Z"/>
          <w:rFonts w:asciiTheme="minorHAnsi" w:eastAsiaTheme="minorEastAsia" w:hAnsiTheme="minorHAnsi" w:cstheme="minorBidi"/>
          <w:noProof/>
          <w:sz w:val="22"/>
          <w:szCs w:val="22"/>
          <w:lang w:val="sk-SK" w:eastAsia="sk-SK"/>
        </w:rPr>
      </w:pPr>
      <w:del w:id="176" w:author="Zuzana Hušeková" w:date="2020-04-16T14:56:00Z">
        <w:r w:rsidRPr="00F01BA1" w:rsidDel="00F01BA1">
          <w:rPr>
            <w:rPrChange w:id="177" w:author="Zuzana Hušeková" w:date="2020-04-16T14:56:00Z">
              <w:rPr>
                <w:rStyle w:val="Hypertextovprepojenie"/>
                <w:noProof/>
                <w:lang w:val="sk-SK"/>
                <w14:scene3d>
                  <w14:camera w14:prst="orthographicFront"/>
                  <w14:lightRig w14:rig="threePt" w14:dir="t">
                    <w14:rot w14:lat="0" w14:lon="0" w14:rev="0"/>
                  </w14:lightRig>
                </w14:scene3d>
              </w:rPr>
            </w:rPrChange>
          </w:rPr>
          <w:delText>3.4</w:delText>
        </w:r>
        <w:r w:rsidDel="00F01BA1">
          <w:rPr>
            <w:rFonts w:asciiTheme="minorHAnsi" w:eastAsiaTheme="minorEastAsia" w:hAnsiTheme="minorHAnsi" w:cstheme="minorBidi"/>
            <w:noProof/>
            <w:sz w:val="22"/>
            <w:szCs w:val="22"/>
            <w:lang w:val="sk-SK" w:eastAsia="sk-SK"/>
          </w:rPr>
          <w:tab/>
        </w:r>
        <w:r w:rsidRPr="00F01BA1" w:rsidDel="00F01BA1">
          <w:rPr>
            <w:rPrChange w:id="178" w:author="Zuzana Hušeková" w:date="2020-04-16T14:56:00Z">
              <w:rPr>
                <w:rStyle w:val="Hypertextovprepojenie"/>
                <w:noProof/>
                <w:lang w:val="sk-SK"/>
              </w:rPr>
            </w:rPrChange>
          </w:rPr>
          <w:delText>Organizačné a technické zabezpečenie priebehu odborného hodnotenia</w:delText>
        </w:r>
        <w:r w:rsidDel="00F01BA1">
          <w:rPr>
            <w:noProof/>
            <w:webHidden/>
          </w:rPr>
          <w:tab/>
        </w:r>
        <w:r w:rsidR="007C7A02" w:rsidDel="00F01BA1">
          <w:rPr>
            <w:noProof/>
            <w:webHidden/>
          </w:rPr>
          <w:delText>13</w:delText>
        </w:r>
      </w:del>
    </w:p>
    <w:p w14:paraId="1ECDCB22" w14:textId="77777777" w:rsidR="00561FA9" w:rsidDel="00F01BA1" w:rsidRDefault="00561FA9">
      <w:pPr>
        <w:pStyle w:val="Obsah2"/>
        <w:tabs>
          <w:tab w:val="left" w:pos="960"/>
          <w:tab w:val="right" w:leader="dot" w:pos="9060"/>
        </w:tabs>
        <w:rPr>
          <w:del w:id="179" w:author="Zuzana Hušeková" w:date="2020-04-16T14:56:00Z"/>
          <w:rFonts w:asciiTheme="minorHAnsi" w:eastAsiaTheme="minorEastAsia" w:hAnsiTheme="minorHAnsi" w:cstheme="minorBidi"/>
          <w:noProof/>
          <w:sz w:val="22"/>
          <w:szCs w:val="22"/>
          <w:lang w:val="sk-SK" w:eastAsia="sk-SK"/>
        </w:rPr>
      </w:pPr>
      <w:del w:id="180" w:author="Zuzana Hušeková" w:date="2020-04-16T14:56:00Z">
        <w:r w:rsidRPr="00F01BA1" w:rsidDel="00F01BA1">
          <w:rPr>
            <w:rPrChange w:id="181" w:author="Zuzana Hušeková" w:date="2020-04-16T14:56:00Z">
              <w:rPr>
                <w:rStyle w:val="Hypertextovprepojenie"/>
                <w:noProof/>
                <w:lang w:val="sk-SK"/>
                <w14:scene3d>
                  <w14:camera w14:prst="orthographicFront"/>
                  <w14:lightRig w14:rig="threePt" w14:dir="t">
                    <w14:rot w14:lat="0" w14:lon="0" w14:rev="0"/>
                  </w14:lightRig>
                </w14:scene3d>
              </w:rPr>
            </w:rPrChange>
          </w:rPr>
          <w:delText>3.5</w:delText>
        </w:r>
        <w:r w:rsidDel="00F01BA1">
          <w:rPr>
            <w:rFonts w:asciiTheme="minorHAnsi" w:eastAsiaTheme="minorEastAsia" w:hAnsiTheme="minorHAnsi" w:cstheme="minorBidi"/>
            <w:noProof/>
            <w:sz w:val="22"/>
            <w:szCs w:val="22"/>
            <w:lang w:val="sk-SK" w:eastAsia="sk-SK"/>
          </w:rPr>
          <w:tab/>
        </w:r>
        <w:r w:rsidRPr="00F01BA1" w:rsidDel="00F01BA1">
          <w:rPr>
            <w:rPrChange w:id="182" w:author="Zuzana Hušeková" w:date="2020-04-16T14:56:00Z">
              <w:rPr>
                <w:rStyle w:val="Hypertextovprepojenie"/>
                <w:noProof/>
                <w:lang w:val="sk-SK"/>
              </w:rPr>
            </w:rPrChange>
          </w:rPr>
          <w:delText>Spôsob vypracovania, odovzdávania a zadávania výstupov z odborného hodnotenia zo strany odborného hodnotiteľa</w:delText>
        </w:r>
        <w:r w:rsidDel="00F01BA1">
          <w:rPr>
            <w:noProof/>
            <w:webHidden/>
          </w:rPr>
          <w:tab/>
        </w:r>
        <w:r w:rsidR="007C7A02" w:rsidDel="00F01BA1">
          <w:rPr>
            <w:noProof/>
            <w:webHidden/>
          </w:rPr>
          <w:delText>16</w:delText>
        </w:r>
      </w:del>
    </w:p>
    <w:p w14:paraId="57F691DF" w14:textId="77777777" w:rsidR="00561FA9" w:rsidDel="00F01BA1" w:rsidRDefault="00561FA9">
      <w:pPr>
        <w:pStyle w:val="Obsah2"/>
        <w:tabs>
          <w:tab w:val="left" w:pos="960"/>
          <w:tab w:val="right" w:leader="dot" w:pos="9060"/>
        </w:tabs>
        <w:rPr>
          <w:del w:id="183" w:author="Zuzana Hušeková" w:date="2020-04-16T14:56:00Z"/>
          <w:rFonts w:asciiTheme="minorHAnsi" w:eastAsiaTheme="minorEastAsia" w:hAnsiTheme="minorHAnsi" w:cstheme="minorBidi"/>
          <w:noProof/>
          <w:sz w:val="22"/>
          <w:szCs w:val="22"/>
          <w:lang w:val="sk-SK" w:eastAsia="sk-SK"/>
        </w:rPr>
      </w:pPr>
      <w:del w:id="184" w:author="Zuzana Hušeková" w:date="2020-04-16T14:56:00Z">
        <w:r w:rsidRPr="00F01BA1" w:rsidDel="00F01BA1">
          <w:rPr>
            <w:rPrChange w:id="185" w:author="Zuzana Hušeková" w:date="2020-04-16T14:56:00Z">
              <w:rPr>
                <w:rStyle w:val="Hypertextovprepojenie"/>
                <w:noProof/>
                <w:lang w:val="sk-SK"/>
                <w14:scene3d>
                  <w14:camera w14:prst="orthographicFront"/>
                  <w14:lightRig w14:rig="threePt" w14:dir="t">
                    <w14:rot w14:lat="0" w14:lon="0" w14:rev="0"/>
                  </w14:lightRig>
                </w14:scene3d>
              </w:rPr>
            </w:rPrChange>
          </w:rPr>
          <w:delText>3.6</w:delText>
        </w:r>
        <w:r w:rsidDel="00F01BA1">
          <w:rPr>
            <w:rFonts w:asciiTheme="minorHAnsi" w:eastAsiaTheme="minorEastAsia" w:hAnsiTheme="minorHAnsi" w:cstheme="minorBidi"/>
            <w:noProof/>
            <w:sz w:val="22"/>
            <w:szCs w:val="22"/>
            <w:lang w:val="sk-SK" w:eastAsia="sk-SK"/>
          </w:rPr>
          <w:tab/>
        </w:r>
        <w:r w:rsidRPr="00F01BA1" w:rsidDel="00F01BA1">
          <w:rPr>
            <w:rPrChange w:id="186" w:author="Zuzana Hušeková" w:date="2020-04-16T14:56:00Z">
              <w:rPr>
                <w:rStyle w:val="Hypertextovprepojenie"/>
                <w:noProof/>
                <w:lang w:val="sk-SK"/>
              </w:rPr>
            </w:rPrChange>
          </w:rPr>
          <w:delText>Postupy uplatňované v prípadoch nezhody odborných hodnotiteľov</w:delText>
        </w:r>
        <w:r w:rsidDel="00F01BA1">
          <w:rPr>
            <w:noProof/>
            <w:webHidden/>
          </w:rPr>
          <w:tab/>
        </w:r>
        <w:r w:rsidR="007C7A02" w:rsidDel="00F01BA1">
          <w:rPr>
            <w:noProof/>
            <w:webHidden/>
          </w:rPr>
          <w:delText>17</w:delText>
        </w:r>
      </w:del>
    </w:p>
    <w:p w14:paraId="2946EC88" w14:textId="77777777" w:rsidR="00561FA9" w:rsidDel="00F01BA1" w:rsidRDefault="00561FA9">
      <w:pPr>
        <w:pStyle w:val="Obsah2"/>
        <w:tabs>
          <w:tab w:val="left" w:pos="960"/>
          <w:tab w:val="right" w:leader="dot" w:pos="9060"/>
        </w:tabs>
        <w:rPr>
          <w:del w:id="187" w:author="Zuzana Hušeková" w:date="2020-04-16T14:56:00Z"/>
          <w:rFonts w:asciiTheme="minorHAnsi" w:eastAsiaTheme="minorEastAsia" w:hAnsiTheme="minorHAnsi" w:cstheme="minorBidi"/>
          <w:noProof/>
          <w:sz w:val="22"/>
          <w:szCs w:val="22"/>
          <w:lang w:val="sk-SK" w:eastAsia="sk-SK"/>
        </w:rPr>
      </w:pPr>
      <w:del w:id="188" w:author="Zuzana Hušeková" w:date="2020-04-16T14:56:00Z">
        <w:r w:rsidRPr="00F01BA1" w:rsidDel="00F01BA1">
          <w:rPr>
            <w:rPrChange w:id="189" w:author="Zuzana Hušeková" w:date="2020-04-16T14:56:00Z">
              <w:rPr>
                <w:rStyle w:val="Hypertextovprepojenie"/>
                <w:noProof/>
                <w:lang w:val="sk-SK"/>
                <w14:scene3d>
                  <w14:camera w14:prst="orthographicFront"/>
                  <w14:lightRig w14:rig="threePt" w14:dir="t">
                    <w14:rot w14:lat="0" w14:lon="0" w14:rev="0"/>
                  </w14:lightRig>
                </w14:scene3d>
              </w:rPr>
            </w:rPrChange>
          </w:rPr>
          <w:delText>3.7</w:delText>
        </w:r>
        <w:r w:rsidDel="00F01BA1">
          <w:rPr>
            <w:rFonts w:asciiTheme="minorHAnsi" w:eastAsiaTheme="minorEastAsia" w:hAnsiTheme="minorHAnsi" w:cstheme="minorBidi"/>
            <w:noProof/>
            <w:sz w:val="22"/>
            <w:szCs w:val="22"/>
            <w:lang w:val="sk-SK" w:eastAsia="sk-SK"/>
          </w:rPr>
          <w:tab/>
        </w:r>
        <w:r w:rsidRPr="00F01BA1" w:rsidDel="00F01BA1">
          <w:rPr>
            <w:rPrChange w:id="190" w:author="Zuzana Hušeková" w:date="2020-04-16T14:56:00Z">
              <w:rPr>
                <w:rStyle w:val="Hypertextovprepojenie"/>
                <w:noProof/>
                <w:lang w:val="sk-SK"/>
              </w:rPr>
            </w:rPrChange>
          </w:rPr>
          <w:delText>Overenie činnosti hodnotiteľov</w:delText>
        </w:r>
        <w:r w:rsidDel="00F01BA1">
          <w:rPr>
            <w:noProof/>
            <w:webHidden/>
          </w:rPr>
          <w:tab/>
        </w:r>
        <w:r w:rsidR="007C7A02" w:rsidDel="00F01BA1">
          <w:rPr>
            <w:noProof/>
            <w:webHidden/>
          </w:rPr>
          <w:delText>17</w:delText>
        </w:r>
      </w:del>
    </w:p>
    <w:p w14:paraId="20ECF30D" w14:textId="77777777" w:rsidR="00561FA9" w:rsidDel="00F01BA1" w:rsidRDefault="00561FA9">
      <w:pPr>
        <w:pStyle w:val="Obsah2"/>
        <w:tabs>
          <w:tab w:val="left" w:pos="960"/>
          <w:tab w:val="right" w:leader="dot" w:pos="9060"/>
        </w:tabs>
        <w:rPr>
          <w:del w:id="191" w:author="Zuzana Hušeková" w:date="2020-04-16T14:56:00Z"/>
          <w:rFonts w:asciiTheme="minorHAnsi" w:eastAsiaTheme="minorEastAsia" w:hAnsiTheme="minorHAnsi" w:cstheme="minorBidi"/>
          <w:noProof/>
          <w:sz w:val="22"/>
          <w:szCs w:val="22"/>
          <w:lang w:val="sk-SK" w:eastAsia="sk-SK"/>
        </w:rPr>
      </w:pPr>
      <w:del w:id="192" w:author="Zuzana Hušeková" w:date="2020-04-16T14:56:00Z">
        <w:r w:rsidRPr="00F01BA1" w:rsidDel="00F01BA1">
          <w:rPr>
            <w:rPrChange w:id="193" w:author="Zuzana Hušeková" w:date="2020-04-16T14:56:00Z">
              <w:rPr>
                <w:rStyle w:val="Hypertextovprepojenie"/>
                <w:noProof/>
                <w:lang w:val="sk-SK"/>
                <w14:scene3d>
                  <w14:camera w14:prst="orthographicFront"/>
                  <w14:lightRig w14:rig="threePt" w14:dir="t">
                    <w14:rot w14:lat="0" w14:lon="0" w14:rev="0"/>
                  </w14:lightRig>
                </w14:scene3d>
              </w:rPr>
            </w:rPrChange>
          </w:rPr>
          <w:delText>3.8</w:delText>
        </w:r>
        <w:r w:rsidDel="00F01BA1">
          <w:rPr>
            <w:rFonts w:asciiTheme="minorHAnsi" w:eastAsiaTheme="minorEastAsia" w:hAnsiTheme="minorHAnsi" w:cstheme="minorBidi"/>
            <w:noProof/>
            <w:sz w:val="22"/>
            <w:szCs w:val="22"/>
            <w:lang w:val="sk-SK" w:eastAsia="sk-SK"/>
          </w:rPr>
          <w:tab/>
        </w:r>
        <w:r w:rsidRPr="00F01BA1" w:rsidDel="00F01BA1">
          <w:rPr>
            <w:rPrChange w:id="194" w:author="Zuzana Hušeková" w:date="2020-04-16T14:56:00Z">
              <w:rPr>
                <w:rStyle w:val="Hypertextovprepojenie"/>
                <w:noProof/>
                <w:lang w:val="sk-SK"/>
              </w:rPr>
            </w:rPrChange>
          </w:rPr>
          <w:delText>Účasť partnerov na odbornom hodnotení</w:delText>
        </w:r>
        <w:r w:rsidDel="00F01BA1">
          <w:rPr>
            <w:noProof/>
            <w:webHidden/>
          </w:rPr>
          <w:tab/>
        </w:r>
        <w:r w:rsidR="007C7A02" w:rsidDel="00F01BA1">
          <w:rPr>
            <w:noProof/>
            <w:webHidden/>
          </w:rPr>
          <w:delText>18</w:delText>
        </w:r>
      </w:del>
    </w:p>
    <w:p w14:paraId="3D3504CD" w14:textId="77777777" w:rsidR="00561FA9" w:rsidDel="00F01BA1" w:rsidRDefault="00561FA9">
      <w:pPr>
        <w:pStyle w:val="Obsah1"/>
        <w:tabs>
          <w:tab w:val="left" w:pos="482"/>
          <w:tab w:val="right" w:leader="dot" w:pos="9060"/>
        </w:tabs>
        <w:rPr>
          <w:del w:id="195" w:author="Zuzana Hušeková" w:date="2020-04-16T14:56:00Z"/>
          <w:rFonts w:asciiTheme="minorHAnsi" w:eastAsiaTheme="minorEastAsia" w:hAnsiTheme="minorHAnsi" w:cstheme="minorBidi"/>
          <w:noProof/>
          <w:sz w:val="22"/>
          <w:szCs w:val="22"/>
          <w:lang w:val="sk-SK" w:eastAsia="sk-SK"/>
        </w:rPr>
      </w:pPr>
      <w:del w:id="196" w:author="Zuzana Hušeková" w:date="2020-04-16T14:56:00Z">
        <w:r w:rsidRPr="00F01BA1" w:rsidDel="00F01BA1">
          <w:rPr>
            <w:rPrChange w:id="197" w:author="Zuzana Hušeková" w:date="2020-04-16T14:56:00Z">
              <w:rPr>
                <w:rStyle w:val="Hypertextovprepojenie"/>
                <w:noProof/>
                <w:lang w:val="sk-SK"/>
              </w:rPr>
            </w:rPrChange>
          </w:rPr>
          <w:delText>4</w:delText>
        </w:r>
        <w:r w:rsidDel="00F01BA1">
          <w:rPr>
            <w:rFonts w:asciiTheme="minorHAnsi" w:eastAsiaTheme="minorEastAsia" w:hAnsiTheme="minorHAnsi" w:cstheme="minorBidi"/>
            <w:noProof/>
            <w:sz w:val="22"/>
            <w:szCs w:val="22"/>
            <w:lang w:val="sk-SK" w:eastAsia="sk-SK"/>
          </w:rPr>
          <w:tab/>
        </w:r>
        <w:r w:rsidRPr="00F01BA1" w:rsidDel="00F01BA1">
          <w:rPr>
            <w:rPrChange w:id="198" w:author="Zuzana Hušeková" w:date="2020-04-16T14:56:00Z">
              <w:rPr>
                <w:rStyle w:val="Hypertextovprepojenie"/>
                <w:noProof/>
                <w:lang w:val="sk-SK"/>
              </w:rPr>
            </w:rPrChange>
          </w:rPr>
          <w:delText>Spôsob vyhodnotenia jednotlivých kritérií pre výber projektov</w:delText>
        </w:r>
        <w:r w:rsidDel="00F01BA1">
          <w:rPr>
            <w:noProof/>
            <w:webHidden/>
          </w:rPr>
          <w:tab/>
        </w:r>
        <w:r w:rsidR="007C7A02" w:rsidDel="00F01BA1">
          <w:rPr>
            <w:noProof/>
            <w:webHidden/>
          </w:rPr>
          <w:delText>20</w:delText>
        </w:r>
      </w:del>
    </w:p>
    <w:p w14:paraId="36060676" w14:textId="77777777" w:rsidR="00561FA9" w:rsidDel="00F01BA1" w:rsidRDefault="00561FA9">
      <w:pPr>
        <w:pStyle w:val="Obsah2"/>
        <w:tabs>
          <w:tab w:val="left" w:pos="960"/>
          <w:tab w:val="right" w:leader="dot" w:pos="9060"/>
        </w:tabs>
        <w:rPr>
          <w:del w:id="199" w:author="Zuzana Hušeková" w:date="2020-04-16T14:56:00Z"/>
          <w:rFonts w:asciiTheme="minorHAnsi" w:eastAsiaTheme="minorEastAsia" w:hAnsiTheme="minorHAnsi" w:cstheme="minorBidi"/>
          <w:noProof/>
          <w:sz w:val="22"/>
          <w:szCs w:val="22"/>
          <w:lang w:val="sk-SK" w:eastAsia="sk-SK"/>
        </w:rPr>
      </w:pPr>
      <w:del w:id="200" w:author="Zuzana Hušeková" w:date="2020-04-16T14:56:00Z">
        <w:r w:rsidRPr="00F01BA1" w:rsidDel="00F01BA1">
          <w:rPr>
            <w:rPrChange w:id="201" w:author="Zuzana Hušeková" w:date="2020-04-16T14:56:00Z">
              <w:rPr>
                <w:rStyle w:val="Hypertextovprepojenie"/>
                <w:noProof/>
                <w:lang w:val="sk-SK"/>
                <w14:scene3d>
                  <w14:camera w14:prst="orthographicFront"/>
                  <w14:lightRig w14:rig="threePt" w14:dir="t">
                    <w14:rot w14:lat="0" w14:lon="0" w14:rev="0"/>
                  </w14:lightRig>
                </w14:scene3d>
              </w:rPr>
            </w:rPrChange>
          </w:rPr>
          <w:delText>4.1</w:delText>
        </w:r>
        <w:r w:rsidDel="00F01BA1">
          <w:rPr>
            <w:rFonts w:asciiTheme="minorHAnsi" w:eastAsiaTheme="minorEastAsia" w:hAnsiTheme="minorHAnsi" w:cstheme="minorBidi"/>
            <w:noProof/>
            <w:sz w:val="22"/>
            <w:szCs w:val="22"/>
            <w:lang w:val="sk-SK" w:eastAsia="sk-SK"/>
          </w:rPr>
          <w:tab/>
        </w:r>
        <w:r w:rsidRPr="00F01BA1" w:rsidDel="00F01BA1">
          <w:rPr>
            <w:rPrChange w:id="202" w:author="Zuzana Hušeková" w:date="2020-04-16T14:56:00Z">
              <w:rPr>
                <w:rStyle w:val="Hypertextovprepojenie"/>
                <w:noProof/>
                <w:lang w:val="sk-SK"/>
              </w:rPr>
            </w:rPrChange>
          </w:rPr>
          <w:delText>Hodnotiace kritériá žiadosti o nenávratný finančný príspevok</w:delText>
        </w:r>
        <w:r w:rsidDel="00F01BA1">
          <w:rPr>
            <w:noProof/>
            <w:webHidden/>
          </w:rPr>
          <w:tab/>
        </w:r>
        <w:r w:rsidR="007C7A02" w:rsidDel="00F01BA1">
          <w:rPr>
            <w:noProof/>
            <w:webHidden/>
          </w:rPr>
          <w:delText>20</w:delText>
        </w:r>
      </w:del>
    </w:p>
    <w:p w14:paraId="2032BC7A" w14:textId="77777777" w:rsidR="00561FA9" w:rsidDel="00F01BA1" w:rsidRDefault="00561FA9">
      <w:pPr>
        <w:pStyle w:val="Obsah2"/>
        <w:tabs>
          <w:tab w:val="left" w:pos="960"/>
          <w:tab w:val="right" w:leader="dot" w:pos="9060"/>
        </w:tabs>
        <w:rPr>
          <w:del w:id="203" w:author="Zuzana Hušeková" w:date="2020-04-16T14:56:00Z"/>
          <w:rFonts w:asciiTheme="minorHAnsi" w:eastAsiaTheme="minorEastAsia" w:hAnsiTheme="minorHAnsi" w:cstheme="minorBidi"/>
          <w:noProof/>
          <w:sz w:val="22"/>
          <w:szCs w:val="22"/>
          <w:lang w:val="sk-SK" w:eastAsia="sk-SK"/>
        </w:rPr>
      </w:pPr>
      <w:del w:id="204" w:author="Zuzana Hušeková" w:date="2020-04-16T14:56:00Z">
        <w:r w:rsidRPr="00F01BA1" w:rsidDel="00F01BA1">
          <w:rPr>
            <w:rPrChange w:id="205" w:author="Zuzana Hušeková" w:date="2020-04-16T14:56:00Z">
              <w:rPr>
                <w:rStyle w:val="Hypertextovprepojenie"/>
                <w:noProof/>
                <w:lang w:val="sk-SK"/>
                <w14:scene3d>
                  <w14:camera w14:prst="orthographicFront"/>
                  <w14:lightRig w14:rig="threePt" w14:dir="t">
                    <w14:rot w14:lat="0" w14:lon="0" w14:rev="0"/>
                  </w14:lightRig>
                </w14:scene3d>
              </w:rPr>
            </w:rPrChange>
          </w:rPr>
          <w:delText>4.2</w:delText>
        </w:r>
        <w:r w:rsidDel="00F01BA1">
          <w:rPr>
            <w:rFonts w:asciiTheme="minorHAnsi" w:eastAsiaTheme="minorEastAsia" w:hAnsiTheme="minorHAnsi" w:cstheme="minorBidi"/>
            <w:noProof/>
            <w:sz w:val="22"/>
            <w:szCs w:val="22"/>
            <w:lang w:val="sk-SK" w:eastAsia="sk-SK"/>
          </w:rPr>
          <w:tab/>
        </w:r>
        <w:r w:rsidRPr="00F01BA1" w:rsidDel="00F01BA1">
          <w:rPr>
            <w:rPrChange w:id="206" w:author="Zuzana Hušeková" w:date="2020-04-16T14:56:00Z">
              <w:rPr>
                <w:rStyle w:val="Hypertextovprepojenie"/>
                <w:noProof/>
                <w:lang w:val="sk-SK"/>
              </w:rPr>
            </w:rPrChange>
          </w:rPr>
          <w:delText>Spôsob vyhodnotenia jednotlivých kritérií pre výber projektov</w:delText>
        </w:r>
        <w:r w:rsidDel="00F01BA1">
          <w:rPr>
            <w:noProof/>
            <w:webHidden/>
          </w:rPr>
          <w:tab/>
        </w:r>
        <w:r w:rsidR="007C7A02" w:rsidDel="00F01BA1">
          <w:rPr>
            <w:noProof/>
            <w:webHidden/>
          </w:rPr>
          <w:delText>21</w:delText>
        </w:r>
      </w:del>
    </w:p>
    <w:p w14:paraId="55756577" w14:textId="77777777" w:rsidR="00561FA9" w:rsidDel="00F01BA1" w:rsidRDefault="00561FA9">
      <w:pPr>
        <w:pStyle w:val="Obsah2"/>
        <w:tabs>
          <w:tab w:val="left" w:pos="960"/>
          <w:tab w:val="right" w:leader="dot" w:pos="9060"/>
        </w:tabs>
        <w:rPr>
          <w:del w:id="207" w:author="Zuzana Hušeková" w:date="2020-04-16T14:56:00Z"/>
          <w:rFonts w:asciiTheme="minorHAnsi" w:eastAsiaTheme="minorEastAsia" w:hAnsiTheme="minorHAnsi" w:cstheme="minorBidi"/>
          <w:noProof/>
          <w:sz w:val="22"/>
          <w:szCs w:val="22"/>
          <w:lang w:val="sk-SK" w:eastAsia="sk-SK"/>
        </w:rPr>
      </w:pPr>
      <w:del w:id="208" w:author="Zuzana Hušeková" w:date="2020-04-16T14:56:00Z">
        <w:r w:rsidRPr="00F01BA1" w:rsidDel="00F01BA1">
          <w:rPr>
            <w:rPrChange w:id="209" w:author="Zuzana Hušeková" w:date="2020-04-16T14:56:00Z">
              <w:rPr>
                <w:rStyle w:val="Hypertextovprepojenie"/>
                <w:noProof/>
                <w:lang w:val="sk-SK"/>
                <w14:scene3d>
                  <w14:camera w14:prst="orthographicFront"/>
                  <w14:lightRig w14:rig="threePt" w14:dir="t">
                    <w14:rot w14:lat="0" w14:lon="0" w14:rev="0"/>
                  </w14:lightRig>
                </w14:scene3d>
              </w:rPr>
            </w:rPrChange>
          </w:rPr>
          <w:lastRenderedPageBreak/>
          <w:delText>4.3</w:delText>
        </w:r>
        <w:r w:rsidDel="00F01BA1">
          <w:rPr>
            <w:rFonts w:asciiTheme="minorHAnsi" w:eastAsiaTheme="minorEastAsia" w:hAnsiTheme="minorHAnsi" w:cstheme="minorBidi"/>
            <w:noProof/>
            <w:sz w:val="22"/>
            <w:szCs w:val="22"/>
            <w:lang w:val="sk-SK" w:eastAsia="sk-SK"/>
          </w:rPr>
          <w:tab/>
        </w:r>
        <w:r w:rsidRPr="00F01BA1" w:rsidDel="00F01BA1">
          <w:rPr>
            <w:rPrChange w:id="210" w:author="Zuzana Hušeková" w:date="2020-04-16T14:56:00Z">
              <w:rPr>
                <w:rStyle w:val="Hypertextovprepojenie"/>
                <w:noProof/>
                <w:lang w:val="sk-SK"/>
              </w:rPr>
            </w:rPrChange>
          </w:rPr>
          <w:delText>Spôsob vyhodnotenia hodnotiacich kritérií pre posúdenie súladu s horizontálnymi princípmi</w:delText>
        </w:r>
        <w:r w:rsidDel="00F01BA1">
          <w:rPr>
            <w:noProof/>
            <w:webHidden/>
          </w:rPr>
          <w:tab/>
        </w:r>
        <w:r w:rsidR="007C7A02" w:rsidDel="00F01BA1">
          <w:rPr>
            <w:noProof/>
            <w:webHidden/>
          </w:rPr>
          <w:delText>22</w:delText>
        </w:r>
      </w:del>
    </w:p>
    <w:p w14:paraId="13C27B92" w14:textId="77777777" w:rsidR="00561FA9" w:rsidDel="00F01BA1" w:rsidRDefault="00561FA9">
      <w:pPr>
        <w:pStyle w:val="Obsah3"/>
        <w:tabs>
          <w:tab w:val="left" w:pos="1320"/>
          <w:tab w:val="right" w:leader="dot" w:pos="9060"/>
        </w:tabs>
        <w:rPr>
          <w:del w:id="211" w:author="Zuzana Hušeková" w:date="2020-04-16T14:56:00Z"/>
          <w:rFonts w:asciiTheme="minorHAnsi" w:eastAsiaTheme="minorEastAsia" w:hAnsiTheme="minorHAnsi" w:cstheme="minorBidi"/>
          <w:noProof/>
          <w:sz w:val="22"/>
          <w:szCs w:val="22"/>
          <w:lang w:val="sk-SK" w:eastAsia="sk-SK"/>
        </w:rPr>
      </w:pPr>
      <w:del w:id="212" w:author="Zuzana Hušeková" w:date="2020-04-16T14:56:00Z">
        <w:r w:rsidRPr="00F01BA1" w:rsidDel="00F01BA1">
          <w:rPr>
            <w:rPrChange w:id="213" w:author="Zuzana Hušeková" w:date="2020-04-16T14:56:00Z">
              <w:rPr>
                <w:rStyle w:val="Hypertextovprepojenie"/>
                <w:noProof/>
                <w:lang w:val="sk-SK"/>
              </w:rPr>
            </w:rPrChange>
          </w:rPr>
          <w:delText>4.3.1</w:delText>
        </w:r>
        <w:r w:rsidDel="00F01BA1">
          <w:rPr>
            <w:rFonts w:asciiTheme="minorHAnsi" w:eastAsiaTheme="minorEastAsia" w:hAnsiTheme="minorHAnsi" w:cstheme="minorBidi"/>
            <w:noProof/>
            <w:sz w:val="22"/>
            <w:szCs w:val="22"/>
            <w:lang w:val="sk-SK" w:eastAsia="sk-SK"/>
          </w:rPr>
          <w:tab/>
        </w:r>
        <w:r w:rsidRPr="00F01BA1" w:rsidDel="00F01BA1">
          <w:rPr>
            <w:rPrChange w:id="214" w:author="Zuzana Hušeková" w:date="2020-04-16T14:56:00Z">
              <w:rPr>
                <w:rStyle w:val="Hypertextovprepojenie"/>
                <w:noProof/>
                <w:lang w:val="sk-SK"/>
              </w:rPr>
            </w:rPrChange>
          </w:rPr>
          <w:delText>Vyhodnotenie horizontálneho princípu Udržateľný rozvoj</w:delText>
        </w:r>
        <w:r w:rsidDel="00F01BA1">
          <w:rPr>
            <w:noProof/>
            <w:webHidden/>
          </w:rPr>
          <w:tab/>
        </w:r>
        <w:r w:rsidR="007C7A02" w:rsidDel="00F01BA1">
          <w:rPr>
            <w:noProof/>
            <w:webHidden/>
          </w:rPr>
          <w:delText>22</w:delText>
        </w:r>
      </w:del>
    </w:p>
    <w:p w14:paraId="270B54C0" w14:textId="77777777" w:rsidR="00561FA9" w:rsidDel="00F01BA1" w:rsidRDefault="00561FA9">
      <w:pPr>
        <w:pStyle w:val="Obsah3"/>
        <w:tabs>
          <w:tab w:val="left" w:pos="1320"/>
          <w:tab w:val="right" w:leader="dot" w:pos="9060"/>
        </w:tabs>
        <w:rPr>
          <w:del w:id="215" w:author="Zuzana Hušeková" w:date="2020-04-16T14:56:00Z"/>
          <w:rFonts w:asciiTheme="minorHAnsi" w:eastAsiaTheme="minorEastAsia" w:hAnsiTheme="minorHAnsi" w:cstheme="minorBidi"/>
          <w:noProof/>
          <w:sz w:val="22"/>
          <w:szCs w:val="22"/>
          <w:lang w:val="sk-SK" w:eastAsia="sk-SK"/>
        </w:rPr>
      </w:pPr>
      <w:del w:id="216" w:author="Zuzana Hušeková" w:date="2020-04-16T14:56:00Z">
        <w:r w:rsidRPr="00F01BA1" w:rsidDel="00F01BA1">
          <w:rPr>
            <w:rPrChange w:id="217" w:author="Zuzana Hušeková" w:date="2020-04-16T14:56:00Z">
              <w:rPr>
                <w:rStyle w:val="Hypertextovprepojenie"/>
                <w:noProof/>
                <w:lang w:val="sk-SK"/>
              </w:rPr>
            </w:rPrChange>
          </w:rPr>
          <w:delText>4.3.2</w:delText>
        </w:r>
        <w:r w:rsidDel="00F01BA1">
          <w:rPr>
            <w:rFonts w:asciiTheme="minorHAnsi" w:eastAsiaTheme="minorEastAsia" w:hAnsiTheme="minorHAnsi" w:cstheme="minorBidi"/>
            <w:noProof/>
            <w:sz w:val="22"/>
            <w:szCs w:val="22"/>
            <w:lang w:val="sk-SK" w:eastAsia="sk-SK"/>
          </w:rPr>
          <w:tab/>
        </w:r>
        <w:r w:rsidRPr="00F01BA1" w:rsidDel="00F01BA1">
          <w:rPr>
            <w:rPrChange w:id="218" w:author="Zuzana Hušeková" w:date="2020-04-16T14:56:00Z">
              <w:rPr>
                <w:rStyle w:val="Hypertextovprepojenie"/>
                <w:noProof/>
                <w:lang w:val="sk-SK"/>
              </w:rPr>
            </w:rPrChange>
          </w:rPr>
          <w:delText>Vyhodnotenie horizontálnych princípov Rovnosť mužov a žien a Nediskriminácia</w:delText>
        </w:r>
        <w:r w:rsidDel="00F01BA1">
          <w:rPr>
            <w:noProof/>
            <w:webHidden/>
          </w:rPr>
          <w:tab/>
        </w:r>
        <w:r w:rsidR="007C7A02" w:rsidDel="00F01BA1">
          <w:rPr>
            <w:noProof/>
            <w:webHidden/>
          </w:rPr>
          <w:delText>23</w:delText>
        </w:r>
      </w:del>
    </w:p>
    <w:p w14:paraId="78BF12E0" w14:textId="77777777" w:rsidR="00561FA9" w:rsidDel="00F01BA1" w:rsidRDefault="00561FA9">
      <w:pPr>
        <w:pStyle w:val="Obsah1"/>
        <w:tabs>
          <w:tab w:val="left" w:pos="482"/>
          <w:tab w:val="right" w:leader="dot" w:pos="9060"/>
        </w:tabs>
        <w:rPr>
          <w:del w:id="219" w:author="Zuzana Hušeková" w:date="2020-04-16T14:56:00Z"/>
          <w:rFonts w:asciiTheme="minorHAnsi" w:eastAsiaTheme="minorEastAsia" w:hAnsiTheme="minorHAnsi" w:cstheme="minorBidi"/>
          <w:noProof/>
          <w:sz w:val="22"/>
          <w:szCs w:val="22"/>
          <w:lang w:val="sk-SK" w:eastAsia="sk-SK"/>
        </w:rPr>
      </w:pPr>
      <w:del w:id="220" w:author="Zuzana Hušeková" w:date="2020-04-16T14:56:00Z">
        <w:r w:rsidRPr="00F01BA1" w:rsidDel="00F01BA1">
          <w:rPr>
            <w:rPrChange w:id="221" w:author="Zuzana Hušeková" w:date="2020-04-16T14:56:00Z">
              <w:rPr>
                <w:rStyle w:val="Hypertextovprepojenie"/>
                <w:noProof/>
                <w:lang w:val="sk-SK"/>
              </w:rPr>
            </w:rPrChange>
          </w:rPr>
          <w:delText>5</w:delText>
        </w:r>
        <w:r w:rsidDel="00F01BA1">
          <w:rPr>
            <w:rFonts w:asciiTheme="minorHAnsi" w:eastAsiaTheme="minorEastAsia" w:hAnsiTheme="minorHAnsi" w:cstheme="minorBidi"/>
            <w:noProof/>
            <w:sz w:val="22"/>
            <w:szCs w:val="22"/>
            <w:lang w:val="sk-SK" w:eastAsia="sk-SK"/>
          </w:rPr>
          <w:tab/>
        </w:r>
        <w:r w:rsidRPr="00F01BA1" w:rsidDel="00F01BA1">
          <w:rPr>
            <w:rPrChange w:id="222" w:author="Zuzana Hušeková" w:date="2020-04-16T14:56:00Z">
              <w:rPr>
                <w:rStyle w:val="Hypertextovprepojenie"/>
                <w:noProof/>
                <w:lang w:val="sk-SK"/>
              </w:rPr>
            </w:rPrChange>
          </w:rPr>
          <w:delText>Prechodné a záverečné ustanovenia</w:delText>
        </w:r>
        <w:r w:rsidDel="00F01BA1">
          <w:rPr>
            <w:noProof/>
            <w:webHidden/>
          </w:rPr>
          <w:tab/>
        </w:r>
        <w:r w:rsidR="007C7A02" w:rsidDel="00F01BA1">
          <w:rPr>
            <w:noProof/>
            <w:webHidden/>
          </w:rPr>
          <w:delText>26</w:delText>
        </w:r>
      </w:del>
    </w:p>
    <w:p w14:paraId="5544265E" w14:textId="77777777" w:rsidR="00561FA9" w:rsidDel="00F01BA1" w:rsidRDefault="00561FA9">
      <w:pPr>
        <w:pStyle w:val="Obsah1"/>
        <w:tabs>
          <w:tab w:val="left" w:pos="482"/>
          <w:tab w:val="right" w:leader="dot" w:pos="9060"/>
        </w:tabs>
        <w:rPr>
          <w:del w:id="223" w:author="Zuzana Hušeková" w:date="2020-04-16T14:56:00Z"/>
          <w:rFonts w:asciiTheme="minorHAnsi" w:eastAsiaTheme="minorEastAsia" w:hAnsiTheme="minorHAnsi" w:cstheme="minorBidi"/>
          <w:noProof/>
          <w:sz w:val="22"/>
          <w:szCs w:val="22"/>
          <w:lang w:val="sk-SK" w:eastAsia="sk-SK"/>
        </w:rPr>
      </w:pPr>
      <w:del w:id="224" w:author="Zuzana Hušeková" w:date="2020-04-16T14:56:00Z">
        <w:r w:rsidRPr="00F01BA1" w:rsidDel="00F01BA1">
          <w:rPr>
            <w:rPrChange w:id="225" w:author="Zuzana Hušeková" w:date="2020-04-16T14:56:00Z">
              <w:rPr>
                <w:rStyle w:val="Hypertextovprepojenie"/>
                <w:noProof/>
                <w:lang w:val="sk-SK"/>
              </w:rPr>
            </w:rPrChange>
          </w:rPr>
          <w:delText>6</w:delText>
        </w:r>
        <w:r w:rsidDel="00F01BA1">
          <w:rPr>
            <w:rFonts w:asciiTheme="minorHAnsi" w:eastAsiaTheme="minorEastAsia" w:hAnsiTheme="minorHAnsi" w:cstheme="minorBidi"/>
            <w:noProof/>
            <w:sz w:val="22"/>
            <w:szCs w:val="22"/>
            <w:lang w:val="sk-SK" w:eastAsia="sk-SK"/>
          </w:rPr>
          <w:tab/>
        </w:r>
        <w:r w:rsidRPr="00F01BA1" w:rsidDel="00F01BA1">
          <w:rPr>
            <w:rPrChange w:id="226" w:author="Zuzana Hušeková" w:date="2020-04-16T14:56:00Z">
              <w:rPr>
                <w:rStyle w:val="Hypertextovprepojenie"/>
                <w:noProof/>
                <w:lang w:val="sk-SK"/>
              </w:rPr>
            </w:rPrChange>
          </w:rPr>
          <w:delText>Prílohy</w:delText>
        </w:r>
        <w:r w:rsidDel="00F01BA1">
          <w:rPr>
            <w:noProof/>
            <w:webHidden/>
          </w:rPr>
          <w:tab/>
        </w:r>
        <w:r w:rsidR="007C7A02" w:rsidDel="00F01BA1">
          <w:rPr>
            <w:noProof/>
            <w:webHidden/>
          </w:rPr>
          <w:delText>27</w:delText>
        </w:r>
      </w:del>
    </w:p>
    <w:p w14:paraId="3280BBE4"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227" w:name="_Toc37941423"/>
      <w:r w:rsidR="0015128C" w:rsidRPr="0017594C">
        <w:rPr>
          <w:lang w:val="sk-SK"/>
        </w:rPr>
        <w:t>Úvod</w:t>
      </w:r>
      <w:bookmarkEnd w:id="227"/>
    </w:p>
    <w:p w14:paraId="0FB4E835" w14:textId="77777777" w:rsidR="0015128C" w:rsidRPr="00B519B4" w:rsidRDefault="00425889" w:rsidP="00B72620">
      <w:pPr>
        <w:pStyle w:val="Nadpis2"/>
        <w:jc w:val="both"/>
        <w:rPr>
          <w:lang w:val="sk-SK"/>
        </w:rPr>
      </w:pPr>
      <w:bookmarkStart w:id="228" w:name="_Toc37941424"/>
      <w:r w:rsidRPr="0017594C">
        <w:rPr>
          <w:lang w:val="sk-SK"/>
        </w:rPr>
        <w:t>Cieľ prí</w:t>
      </w:r>
      <w:r w:rsidR="0015128C" w:rsidRPr="00B519B4">
        <w:rPr>
          <w:lang w:val="sk-SK"/>
        </w:rPr>
        <w:t>ručky</w:t>
      </w:r>
      <w:bookmarkEnd w:id="228"/>
    </w:p>
    <w:p w14:paraId="2A3CEC95" w14:textId="77777777"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7E4CD3DC"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proofErr w:type="spellStart"/>
      <w:r w:rsidR="0040378E" w:rsidRPr="0017594C">
        <w:rPr>
          <w:lang w:val="sk-SK"/>
        </w:rPr>
        <w:t>Žo</w:t>
      </w:r>
      <w:r w:rsidR="002B1F7E" w:rsidRPr="0017594C">
        <w:rPr>
          <w:lang w:val="sk-SK"/>
        </w:rPr>
        <w:t>NFP</w:t>
      </w:r>
      <w:proofErr w:type="spellEnd"/>
      <w:r w:rsidR="005330AD">
        <w:rPr>
          <w:lang w:val="sk-SK"/>
        </w:rPr>
        <w:t>“</w:t>
      </w:r>
      <w:r w:rsidR="005564F8">
        <w:rPr>
          <w:lang w:val="sk-SK"/>
        </w:rPr>
        <w:t>)</w:t>
      </w:r>
      <w:r w:rsidR="002B1F7E" w:rsidRPr="0017594C">
        <w:rPr>
          <w:lang w:val="sk-SK"/>
        </w:rPr>
        <w:t xml:space="preserve"> so stanovenými kritériami pre výber projektov schválenými pre OP EVS. </w:t>
      </w:r>
    </w:p>
    <w:p w14:paraId="6468A6EA"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w:t>
      </w:r>
      <w:proofErr w:type="spellStart"/>
      <w:r w:rsidR="002B1F7E" w:rsidRPr="00B519B4">
        <w:rPr>
          <w:lang w:val="sk-SK"/>
        </w:rPr>
        <w:t>ŽoNFP</w:t>
      </w:r>
      <w:proofErr w:type="spellEnd"/>
      <w:r w:rsidR="002B1F7E" w:rsidRPr="00B519B4">
        <w:rPr>
          <w:lang w:val="sk-SK"/>
        </w:rPr>
        <w:t xml:space="preserve">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1DD852ED" w14:textId="77777777"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EF2018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proofErr w:type="spellStart"/>
      <w:r w:rsidR="003B58C1" w:rsidRPr="0017594C">
        <w:rPr>
          <w:sz w:val="19"/>
          <w:szCs w:val="48"/>
          <w:lang w:val="sk-SK"/>
        </w:rPr>
        <w:t>ŽoNFP</w:t>
      </w:r>
      <w:proofErr w:type="spellEnd"/>
      <w:r w:rsidR="003B58C1" w:rsidRPr="0017594C">
        <w:rPr>
          <w:sz w:val="19"/>
          <w:szCs w:val="48"/>
          <w:lang w:val="sk-SK"/>
        </w:rPr>
        <w:t xml:space="preserve">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75305633"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proofErr w:type="spellStart"/>
      <w:r w:rsidR="009F61C3">
        <w:rPr>
          <w:lang w:val="sk-SK"/>
        </w:rPr>
        <w:t>Riadiace</w:t>
      </w:r>
      <w:r w:rsidR="007253E1">
        <w:rPr>
          <w:lang w:val="sk-SK"/>
        </w:rPr>
        <w:t>h</w:t>
      </w:r>
      <w:proofErr w:type="spellEnd"/>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5A67E666"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5EFECB44" w14:textId="77777777" w:rsidR="008979DA" w:rsidRPr="0017594C" w:rsidRDefault="008979DA" w:rsidP="008979DA">
      <w:pPr>
        <w:pStyle w:val="BodyText1"/>
        <w:spacing w:before="120" w:after="120" w:line="288" w:lineRule="auto"/>
        <w:jc w:val="both"/>
        <w:rPr>
          <w:color w:val="auto"/>
          <w:szCs w:val="24"/>
          <w:lang w:val="sk-SK"/>
        </w:rPr>
      </w:pPr>
    </w:p>
    <w:p w14:paraId="6FC8E557" w14:textId="77777777" w:rsidR="00B72620" w:rsidRPr="0017594C" w:rsidRDefault="00B72620" w:rsidP="008979DA">
      <w:pPr>
        <w:pStyle w:val="Nadpis2"/>
        <w:jc w:val="both"/>
        <w:rPr>
          <w:lang w:val="sk-SK"/>
        </w:rPr>
      </w:pPr>
      <w:bookmarkStart w:id="229" w:name="_Toc37941425"/>
      <w:r w:rsidRPr="0017594C">
        <w:rPr>
          <w:lang w:val="sk-SK"/>
        </w:rPr>
        <w:t>Zoznam použitých skratiek</w:t>
      </w:r>
      <w:bookmarkEnd w:id="229"/>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4BB9DE69" w14:textId="77777777" w:rsidTr="008979DA">
        <w:trPr>
          <w:trHeight w:val="305"/>
        </w:trPr>
        <w:tc>
          <w:tcPr>
            <w:tcW w:w="1588" w:type="dxa"/>
            <w:shd w:val="clear" w:color="auto" w:fill="FFFFFF"/>
          </w:tcPr>
          <w:p w14:paraId="09131B31"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3D06DF8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1919F77F" w14:textId="77777777" w:rsidTr="008979DA">
        <w:trPr>
          <w:trHeight w:val="305"/>
        </w:trPr>
        <w:tc>
          <w:tcPr>
            <w:tcW w:w="1588" w:type="dxa"/>
            <w:shd w:val="clear" w:color="auto" w:fill="FFFFFF"/>
          </w:tcPr>
          <w:p w14:paraId="34964D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539E52F"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A546DA" w14:textId="77777777" w:rsidTr="008979DA">
        <w:trPr>
          <w:trHeight w:val="305"/>
        </w:trPr>
        <w:tc>
          <w:tcPr>
            <w:tcW w:w="1588" w:type="dxa"/>
            <w:shd w:val="clear" w:color="auto" w:fill="FFFFFF"/>
          </w:tcPr>
          <w:p w14:paraId="14387830"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556793FD"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78D698D9" w14:textId="77777777" w:rsidTr="008979DA">
        <w:trPr>
          <w:trHeight w:val="305"/>
        </w:trPr>
        <w:tc>
          <w:tcPr>
            <w:tcW w:w="1588" w:type="dxa"/>
            <w:shd w:val="clear" w:color="auto" w:fill="FFFFFF"/>
          </w:tcPr>
          <w:p w14:paraId="3C9BC8E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3F77FAA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747DD1" w14:textId="77777777" w:rsidTr="008979DA">
        <w:trPr>
          <w:trHeight w:val="305"/>
        </w:trPr>
        <w:tc>
          <w:tcPr>
            <w:tcW w:w="1588" w:type="dxa"/>
            <w:shd w:val="clear" w:color="auto" w:fill="FFFFFF"/>
          </w:tcPr>
          <w:p w14:paraId="5BB2BD0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730AD403"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2CF34907" w14:textId="77777777" w:rsidTr="008979DA">
        <w:trPr>
          <w:trHeight w:val="305"/>
        </w:trPr>
        <w:tc>
          <w:tcPr>
            <w:tcW w:w="1588" w:type="dxa"/>
            <w:shd w:val="clear" w:color="auto" w:fill="FFFFFF"/>
          </w:tcPr>
          <w:p w14:paraId="6D0B5ED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EŠIF</w:t>
            </w:r>
          </w:p>
        </w:tc>
        <w:tc>
          <w:tcPr>
            <w:tcW w:w="6945" w:type="dxa"/>
            <w:shd w:val="clear" w:color="auto" w:fill="FFFFFF"/>
          </w:tcPr>
          <w:p w14:paraId="684151FD"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FD8B10D" w14:textId="77777777" w:rsidTr="008979DA">
        <w:trPr>
          <w:trHeight w:val="305"/>
        </w:trPr>
        <w:tc>
          <w:tcPr>
            <w:tcW w:w="1588" w:type="dxa"/>
            <w:shd w:val="clear" w:color="auto" w:fill="FFFFFF"/>
          </w:tcPr>
          <w:p w14:paraId="0C455D8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EÚ</w:t>
            </w:r>
          </w:p>
        </w:tc>
        <w:tc>
          <w:tcPr>
            <w:tcW w:w="6945" w:type="dxa"/>
            <w:shd w:val="clear" w:color="auto" w:fill="FFFFFF"/>
          </w:tcPr>
          <w:p w14:paraId="5C219833"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4131FD0A" w14:textId="77777777" w:rsidTr="008979DA">
        <w:trPr>
          <w:trHeight w:val="305"/>
        </w:trPr>
        <w:tc>
          <w:tcPr>
            <w:tcW w:w="1588" w:type="dxa"/>
            <w:shd w:val="clear" w:color="auto" w:fill="FFFFFF"/>
          </w:tcPr>
          <w:p w14:paraId="070CEF0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1639C47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503DEC75" w14:textId="77777777" w:rsidTr="008979DA">
        <w:trPr>
          <w:trHeight w:val="305"/>
        </w:trPr>
        <w:tc>
          <w:tcPr>
            <w:tcW w:w="1588" w:type="dxa"/>
            <w:shd w:val="clear" w:color="auto" w:fill="FFFFFF"/>
          </w:tcPr>
          <w:p w14:paraId="35C5483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6C7143A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C584EC1" w14:textId="77777777" w:rsidTr="008979DA">
        <w:trPr>
          <w:trHeight w:val="305"/>
        </w:trPr>
        <w:tc>
          <w:tcPr>
            <w:tcW w:w="1588" w:type="dxa"/>
            <w:shd w:val="clear" w:color="auto" w:fill="FFFFFF"/>
          </w:tcPr>
          <w:p w14:paraId="72A52FB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4624C9A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5D96EF2C" w14:textId="77777777" w:rsidTr="008979DA">
        <w:trPr>
          <w:trHeight w:val="305"/>
        </w:trPr>
        <w:tc>
          <w:tcPr>
            <w:tcW w:w="1588" w:type="dxa"/>
            <w:shd w:val="clear" w:color="auto" w:fill="FFFFFF"/>
          </w:tcPr>
          <w:p w14:paraId="32D2021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3DA77DE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186EDB2E" w14:textId="77777777" w:rsidTr="008979DA">
        <w:trPr>
          <w:trHeight w:val="305"/>
        </w:trPr>
        <w:tc>
          <w:tcPr>
            <w:tcW w:w="1588" w:type="dxa"/>
            <w:shd w:val="clear" w:color="auto" w:fill="FFFFFF"/>
          </w:tcPr>
          <w:p w14:paraId="0262516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10DA0E9A"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58D78535" w14:textId="77777777" w:rsidTr="008979DA">
        <w:tc>
          <w:tcPr>
            <w:tcW w:w="1588" w:type="dxa"/>
            <w:shd w:val="clear" w:color="auto" w:fill="FFFFFF"/>
          </w:tcPr>
          <w:p w14:paraId="6FDB24C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451F323F"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2876BFD8" w14:textId="77777777" w:rsidTr="008979DA">
        <w:trPr>
          <w:trHeight w:val="305"/>
        </w:trPr>
        <w:tc>
          <w:tcPr>
            <w:tcW w:w="1588" w:type="dxa"/>
            <w:shd w:val="clear" w:color="auto" w:fill="FFFFFF"/>
          </w:tcPr>
          <w:p w14:paraId="5F1E38C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257584D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A2BB08B" w14:textId="77777777" w:rsidTr="008979DA">
        <w:trPr>
          <w:trHeight w:val="305"/>
        </w:trPr>
        <w:tc>
          <w:tcPr>
            <w:tcW w:w="1588" w:type="dxa"/>
            <w:shd w:val="clear" w:color="auto" w:fill="FFFFFF"/>
          </w:tcPr>
          <w:p w14:paraId="6EAA85B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1ED91C9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4D9B1C7E" w14:textId="77777777" w:rsidTr="008979DA">
        <w:trPr>
          <w:trHeight w:val="305"/>
        </w:trPr>
        <w:tc>
          <w:tcPr>
            <w:tcW w:w="1588" w:type="dxa"/>
            <w:shd w:val="clear" w:color="auto" w:fill="FFFFFF"/>
          </w:tcPr>
          <w:p w14:paraId="4920817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7F146CB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177F13A5" w14:textId="77777777" w:rsidTr="008979DA">
        <w:trPr>
          <w:trHeight w:val="305"/>
        </w:trPr>
        <w:tc>
          <w:tcPr>
            <w:tcW w:w="1588" w:type="dxa"/>
            <w:shd w:val="clear" w:color="auto" w:fill="FFFFFF"/>
          </w:tcPr>
          <w:p w14:paraId="52A0E5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8647D9"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45108C7F" w14:textId="77777777" w:rsidTr="008979DA">
        <w:trPr>
          <w:trHeight w:val="305"/>
        </w:trPr>
        <w:tc>
          <w:tcPr>
            <w:tcW w:w="1588" w:type="dxa"/>
            <w:shd w:val="clear" w:color="auto" w:fill="FFFFFF"/>
          </w:tcPr>
          <w:p w14:paraId="0121632F" w14:textId="77777777" w:rsidR="0006399E" w:rsidRPr="0017594C" w:rsidRDefault="0006399E" w:rsidP="008979DA">
            <w:pPr>
              <w:autoSpaceDE w:val="0"/>
              <w:autoSpaceDN w:val="0"/>
              <w:adjustRightInd w:val="0"/>
              <w:spacing w:line="288" w:lineRule="auto"/>
              <w:jc w:val="both"/>
              <w:rPr>
                <w:color w:val="000000"/>
                <w:szCs w:val="48"/>
                <w:lang w:val="sk-SK"/>
              </w:rPr>
            </w:pPr>
            <w:proofErr w:type="spellStart"/>
            <w:r>
              <w:rPr>
                <w:color w:val="000000"/>
                <w:szCs w:val="48"/>
                <w:lang w:val="sk-SK"/>
              </w:rPr>
              <w:t>OMaH</w:t>
            </w:r>
            <w:proofErr w:type="spellEnd"/>
            <w:r>
              <w:rPr>
                <w:color w:val="000000"/>
                <w:szCs w:val="48"/>
                <w:lang w:val="sk-SK"/>
              </w:rPr>
              <w:t xml:space="preserve"> </w:t>
            </w:r>
          </w:p>
        </w:tc>
        <w:tc>
          <w:tcPr>
            <w:tcW w:w="6945" w:type="dxa"/>
            <w:shd w:val="clear" w:color="auto" w:fill="FFFFFF"/>
          </w:tcPr>
          <w:p w14:paraId="78E6B090"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2C9137E2" w14:textId="77777777" w:rsidTr="008979DA">
        <w:trPr>
          <w:trHeight w:val="305"/>
        </w:trPr>
        <w:tc>
          <w:tcPr>
            <w:tcW w:w="1588" w:type="dxa"/>
            <w:shd w:val="clear" w:color="auto" w:fill="FFFFFF"/>
          </w:tcPr>
          <w:p w14:paraId="26EABB6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162535E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44888AA2" w14:textId="77777777" w:rsidTr="008979DA">
        <w:trPr>
          <w:trHeight w:val="305"/>
        </w:trPr>
        <w:tc>
          <w:tcPr>
            <w:tcW w:w="1588" w:type="dxa"/>
            <w:shd w:val="clear" w:color="auto" w:fill="FFFFFF"/>
          </w:tcPr>
          <w:p w14:paraId="5A199A9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234C634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D8AA987" w14:textId="77777777" w:rsidTr="008979DA">
        <w:tc>
          <w:tcPr>
            <w:tcW w:w="1588" w:type="dxa"/>
            <w:shd w:val="clear" w:color="auto" w:fill="FFFFFF"/>
          </w:tcPr>
          <w:p w14:paraId="453B306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ABCF18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3E08E9B2" w14:textId="77777777" w:rsidTr="008979DA">
        <w:trPr>
          <w:trHeight w:val="305"/>
        </w:trPr>
        <w:tc>
          <w:tcPr>
            <w:tcW w:w="1588" w:type="dxa"/>
            <w:shd w:val="clear" w:color="auto" w:fill="FFFFFF"/>
          </w:tcPr>
          <w:p w14:paraId="1B965F96"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72DDB22A"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3B1FDB01" w14:textId="77777777" w:rsidTr="008979DA">
        <w:trPr>
          <w:trHeight w:val="223"/>
        </w:trPr>
        <w:tc>
          <w:tcPr>
            <w:tcW w:w="1588" w:type="dxa"/>
            <w:shd w:val="clear" w:color="auto" w:fill="FFFFFF"/>
          </w:tcPr>
          <w:p w14:paraId="76FA35F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77F6336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1A6298A2" w14:textId="77777777" w:rsidTr="008979DA">
        <w:tc>
          <w:tcPr>
            <w:tcW w:w="1588" w:type="dxa"/>
            <w:shd w:val="clear" w:color="auto" w:fill="FFFFFF"/>
          </w:tcPr>
          <w:p w14:paraId="5021795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2F383554"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264B6777" w14:textId="77777777" w:rsidTr="008979DA">
        <w:trPr>
          <w:trHeight w:val="305"/>
        </w:trPr>
        <w:tc>
          <w:tcPr>
            <w:tcW w:w="1588" w:type="dxa"/>
            <w:shd w:val="clear" w:color="auto" w:fill="FFFFFF"/>
          </w:tcPr>
          <w:p w14:paraId="53862C6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5D627C6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6F179729" w14:textId="77777777" w:rsidTr="008979DA">
        <w:trPr>
          <w:trHeight w:val="305"/>
        </w:trPr>
        <w:tc>
          <w:tcPr>
            <w:tcW w:w="1588" w:type="dxa"/>
            <w:shd w:val="clear" w:color="auto" w:fill="FFFFFF"/>
          </w:tcPr>
          <w:p w14:paraId="35CD173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1800BB2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5676210A" w14:textId="77777777" w:rsidTr="008979DA">
        <w:trPr>
          <w:trHeight w:val="305"/>
        </w:trPr>
        <w:tc>
          <w:tcPr>
            <w:tcW w:w="1588" w:type="dxa"/>
            <w:shd w:val="clear" w:color="auto" w:fill="FFFFFF"/>
          </w:tcPr>
          <w:p w14:paraId="770EE63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11A3DD86"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30D3C5F" w14:textId="77777777" w:rsidTr="008979DA">
        <w:trPr>
          <w:trHeight w:val="305"/>
        </w:trPr>
        <w:tc>
          <w:tcPr>
            <w:tcW w:w="1588" w:type="dxa"/>
            <w:shd w:val="clear" w:color="auto" w:fill="FFFFFF"/>
          </w:tcPr>
          <w:p w14:paraId="0CDE61CA" w14:textId="77777777" w:rsidR="00B72620" w:rsidRPr="0017594C" w:rsidRDefault="00B72620" w:rsidP="008979DA">
            <w:pPr>
              <w:autoSpaceDE w:val="0"/>
              <w:autoSpaceDN w:val="0"/>
              <w:adjustRightInd w:val="0"/>
              <w:spacing w:line="288" w:lineRule="auto"/>
              <w:jc w:val="both"/>
              <w:rPr>
                <w:color w:val="000000"/>
                <w:szCs w:val="48"/>
                <w:lang w:val="sk-SK"/>
              </w:rPr>
            </w:pPr>
            <w:proofErr w:type="spellStart"/>
            <w:r w:rsidRPr="0017594C">
              <w:rPr>
                <w:color w:val="000000"/>
                <w:szCs w:val="48"/>
                <w:lang w:val="sk-SK"/>
              </w:rPr>
              <w:t>ŽoNFP</w:t>
            </w:r>
            <w:proofErr w:type="spellEnd"/>
          </w:p>
        </w:tc>
        <w:tc>
          <w:tcPr>
            <w:tcW w:w="6945" w:type="dxa"/>
            <w:shd w:val="clear" w:color="auto" w:fill="FFFFFF"/>
          </w:tcPr>
          <w:p w14:paraId="4A5A3E1A"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2DD1C295" w14:textId="77777777" w:rsidR="00B72620" w:rsidRPr="0017594C" w:rsidRDefault="00B72620" w:rsidP="00B72620">
      <w:pPr>
        <w:pStyle w:val="Nadpis3"/>
        <w:numPr>
          <w:ilvl w:val="0"/>
          <w:numId w:val="0"/>
        </w:numPr>
        <w:ind w:left="720"/>
        <w:rPr>
          <w:lang w:val="sk-SK"/>
        </w:rPr>
      </w:pPr>
    </w:p>
    <w:p w14:paraId="63229F34" w14:textId="77777777" w:rsidR="007B68E0" w:rsidRPr="00B519B4" w:rsidRDefault="00A70FC1" w:rsidP="008979DA">
      <w:pPr>
        <w:pStyle w:val="Nadpis2"/>
        <w:spacing w:line="288" w:lineRule="auto"/>
        <w:jc w:val="both"/>
        <w:rPr>
          <w:lang w:val="sk-SK"/>
        </w:rPr>
      </w:pPr>
      <w:bookmarkStart w:id="230" w:name="_Toc37941426"/>
      <w:r w:rsidRPr="0017594C">
        <w:rPr>
          <w:lang w:val="sk-SK"/>
        </w:rPr>
        <w:t>Definícia pojmov</w:t>
      </w:r>
      <w:bookmarkEnd w:id="230"/>
    </w:p>
    <w:p w14:paraId="42426CE6" w14:textId="77777777"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w:t>
      </w:r>
      <w:proofErr w:type="spellStart"/>
      <w:r w:rsidR="00EF70AF">
        <w:rPr>
          <w:rFonts w:cs="Arial"/>
          <w:szCs w:val="19"/>
          <w:lang w:val="sk-SK"/>
        </w:rPr>
        <w:t>informatizíciu</w:t>
      </w:r>
      <w:proofErr w:type="spellEnd"/>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95899B0"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 xml:space="preserve">ktorým je </w:t>
      </w:r>
      <w:proofErr w:type="spellStart"/>
      <w:r w:rsidRPr="00A01ADD">
        <w:rPr>
          <w:color w:val="auto"/>
          <w:lang w:val="sk-SK"/>
        </w:rPr>
        <w:t>proklientsky</w:t>
      </w:r>
      <w:proofErr w:type="spellEnd"/>
      <w:r w:rsidRPr="00A01ADD">
        <w:rPr>
          <w:color w:val="auto"/>
          <w:lang w:val="sk-SK"/>
        </w:rPr>
        <w:t xml:space="preserve"> orientovaná, transparentná verejná správa, poskytujúca svoje služby rýchlo, efektívne a kvalitne, v záujme podpory udržateľného rastu, tvorby pracovných miest a sociálnej inklúzie.</w:t>
      </w:r>
    </w:p>
    <w:p w14:paraId="270C9828" w14:textId="77777777" w:rsidR="00DC645F" w:rsidRPr="00B07271" w:rsidRDefault="00933101" w:rsidP="00B07271">
      <w:pPr>
        <w:pStyle w:val="Bulletslevel1"/>
        <w:numPr>
          <w:ilvl w:val="0"/>
          <w:numId w:val="13"/>
        </w:numPr>
        <w:spacing w:line="288" w:lineRule="auto"/>
        <w:jc w:val="both"/>
        <w:rPr>
          <w:rFonts w:cs="Arial"/>
          <w:b/>
          <w:szCs w:val="19"/>
          <w:lang w:val="sk-SK"/>
        </w:rPr>
      </w:pPr>
      <w:r w:rsidRPr="008562C0">
        <w:rPr>
          <w:rFonts w:cs="Arial"/>
          <w:b/>
          <w:szCs w:val="19"/>
          <w:lang w:val="sk-SK"/>
        </w:rPr>
        <w:t>Cieľová skupina</w:t>
      </w:r>
      <w:r w:rsidRPr="00B07271">
        <w:rPr>
          <w:rFonts w:cs="Arial"/>
          <w:b/>
          <w:szCs w:val="19"/>
          <w:lang w:val="sk-SK"/>
        </w:rPr>
        <w:t xml:space="preserve"> </w:t>
      </w:r>
      <w:r w:rsidRPr="00B07271">
        <w:rPr>
          <w:rFonts w:cs="Arial"/>
          <w:szCs w:val="19"/>
          <w:lang w:val="sk-SK"/>
        </w:rPr>
        <w:t>– osoby, v prospech ktorých sa realizuje projekt.</w:t>
      </w:r>
    </w:p>
    <w:p w14:paraId="2935F83F" w14:textId="77777777" w:rsidR="00933101" w:rsidRPr="00B07271" w:rsidRDefault="00933101" w:rsidP="00B0727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Európsky sociálny fond </w:t>
      </w:r>
      <w:r w:rsidRPr="00B07271">
        <w:rPr>
          <w:rFonts w:cs="Arial"/>
          <w:b/>
          <w:szCs w:val="19"/>
          <w:lang w:val="sk-SK"/>
        </w:rPr>
        <w:t xml:space="preserve">(ďalej aj "ESF") </w:t>
      </w:r>
      <w:r w:rsidRPr="00B07271">
        <w:rPr>
          <w:rFonts w:cs="Arial"/>
          <w:szCs w:val="19"/>
          <w:lang w:val="sk-SK"/>
        </w:rPr>
        <w:t xml:space="preserve">–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w:t>
      </w:r>
      <w:r w:rsidRPr="00B07271">
        <w:rPr>
          <w:rFonts w:cs="Arial"/>
          <w:szCs w:val="19"/>
          <w:lang w:val="sk-SK"/>
        </w:rPr>
        <w:lastRenderedPageBreak/>
        <w:t>a podporuje rodovú rovnosť, nediskrimináciu a rovnaké príležitosti, čím prispieva k prioritám Únie, pokiaľ ide o posilňovanie hospodárskej, sociálnej a územnej súdržnosti.</w:t>
      </w:r>
    </w:p>
    <w:p w14:paraId="168147D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78AD59AB"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w:t>
      </w:r>
      <w:proofErr w:type="spellStart"/>
      <w:r w:rsidRPr="008562C0">
        <w:rPr>
          <w:rFonts w:cs="Arial"/>
          <w:b/>
          <w:szCs w:val="19"/>
          <w:lang w:val="sk-SK"/>
        </w:rPr>
        <w:t>efficiency</w:t>
      </w:r>
      <w:proofErr w:type="spellEnd"/>
      <w:r w:rsidRPr="008562C0">
        <w:rPr>
          <w:rFonts w:cs="Arial"/>
          <w:b/>
          <w:szCs w:val="19"/>
          <w:lang w:val="sk-SK"/>
        </w:rPr>
        <w:t>)</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2D55E42B"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531F0097"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w:t>
      </w:r>
      <w:proofErr w:type="spellStart"/>
      <w:r w:rsidR="00493719" w:rsidRPr="00493719">
        <w:rPr>
          <w:szCs w:val="19"/>
          <w:lang w:val="sk-SK"/>
        </w:rPr>
        <w:t>ŽoNFP</w:t>
      </w:r>
      <w:proofErr w:type="spellEnd"/>
      <w:r w:rsidR="00493719" w:rsidRPr="00493719">
        <w:rPr>
          <w:szCs w:val="19"/>
          <w:lang w:val="sk-SK"/>
        </w:rPr>
        <w:t xml:space="preserve">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676678D2"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w:t>
      </w:r>
      <w:proofErr w:type="spellStart"/>
      <w:r w:rsidRPr="008562C0">
        <w:rPr>
          <w:rFonts w:cs="Arial"/>
          <w:szCs w:val="19"/>
          <w:lang w:val="sk-SK"/>
        </w:rPr>
        <w:t>predrealizačnú</w:t>
      </w:r>
      <w:proofErr w:type="spellEnd"/>
      <w:r w:rsidRPr="008562C0">
        <w:rPr>
          <w:rFonts w:cs="Arial"/>
          <w:szCs w:val="19"/>
          <w:lang w:val="sk-SK"/>
        </w:rPr>
        <w:t xml:space="preserve">, realizačnú či </w:t>
      </w:r>
      <w:proofErr w:type="spellStart"/>
      <w:r w:rsidRPr="008562C0">
        <w:rPr>
          <w:rFonts w:cs="Arial"/>
          <w:szCs w:val="19"/>
          <w:lang w:val="sk-SK"/>
        </w:rPr>
        <w:t>porealizačnú</w:t>
      </w:r>
      <w:proofErr w:type="spellEnd"/>
      <w:r w:rsidRPr="008562C0">
        <w:rPr>
          <w:rFonts w:cs="Arial"/>
          <w:szCs w:val="19"/>
          <w:lang w:val="sk-SK"/>
        </w:rPr>
        <w:t xml:space="preserve"> fázu projektu sú minimálne možné a pritom sa ešte stále dosiahne účel, ktorý chce žiadateľ dosiahnuť.</w:t>
      </w:r>
    </w:p>
    <w:p w14:paraId="6135F39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w:t>
      </w:r>
      <w:proofErr w:type="spellStart"/>
      <w:r w:rsidRPr="008562C0">
        <w:rPr>
          <w:rFonts w:cs="Arial"/>
          <w:szCs w:val="19"/>
          <w:lang w:val="sk-SK"/>
        </w:rPr>
        <w:t>public</w:t>
      </w:r>
      <w:proofErr w:type="spellEnd"/>
      <w:r w:rsidRPr="008562C0">
        <w:rPr>
          <w:rFonts w:cs="Arial"/>
          <w:szCs w:val="19"/>
          <w:lang w:val="sk-SK"/>
        </w:rPr>
        <w:t>) a neverejnou (</w:t>
      </w:r>
      <w:proofErr w:type="spellStart"/>
      <w:r w:rsidRPr="008562C0">
        <w:rPr>
          <w:rFonts w:cs="Arial"/>
          <w:szCs w:val="19"/>
          <w:lang w:val="sk-SK"/>
        </w:rPr>
        <w:t>private</w:t>
      </w:r>
      <w:proofErr w:type="spellEnd"/>
      <w:r w:rsidRPr="008562C0">
        <w:rPr>
          <w:rFonts w:cs="Arial"/>
          <w:szCs w:val="19"/>
          <w:lang w:val="sk-SK"/>
        </w:rPr>
        <w:t>) časťou. Obe časti pracujú nad jednou spoločnou databázou. Subjekt zodpovedný za pre</w:t>
      </w:r>
      <w:r>
        <w:rPr>
          <w:rFonts w:cs="Arial"/>
          <w:szCs w:val="19"/>
          <w:lang w:val="sk-SK"/>
        </w:rPr>
        <w:t xml:space="preserve">vádzku ITMS2014+ je </w:t>
      </w:r>
      <w:proofErr w:type="spellStart"/>
      <w:r>
        <w:rPr>
          <w:rFonts w:cs="Arial"/>
          <w:szCs w:val="19"/>
          <w:lang w:val="sk-SK"/>
        </w:rPr>
        <w:t>DataCentrum</w:t>
      </w:r>
      <w:proofErr w:type="spellEnd"/>
      <w:r>
        <w:rPr>
          <w:rFonts w:cs="Arial"/>
          <w:szCs w:val="19"/>
          <w:lang w:val="sk-SK"/>
        </w:rPr>
        <w:t>.</w:t>
      </w:r>
    </w:p>
    <w:p w14:paraId="6DCDF55D"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114ADC03"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7FE70FDD" w14:textId="77777777"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 xml:space="preserve">projekt realizovaný na návrh </w:t>
      </w:r>
      <w:proofErr w:type="spellStart"/>
      <w:r w:rsidR="001C5D7A" w:rsidRPr="00336DA5">
        <w:t>poskytovateľa</w:t>
      </w:r>
      <w:proofErr w:type="spellEnd"/>
      <w:r w:rsidR="001C5D7A" w:rsidRPr="00336DA5">
        <w:t xml:space="preserve"> </w:t>
      </w:r>
      <w:proofErr w:type="spellStart"/>
      <w:r w:rsidR="001C5D7A" w:rsidRPr="00336DA5">
        <w:t>prijímateľom</w:t>
      </w:r>
      <w:proofErr w:type="spellEnd"/>
      <w:r w:rsidR="001C5D7A" w:rsidRPr="00336DA5">
        <w:t xml:space="preserve">, </w:t>
      </w:r>
      <w:proofErr w:type="spellStart"/>
      <w:r w:rsidR="001C5D7A" w:rsidRPr="00336DA5">
        <w:t>ktorý</w:t>
      </w:r>
      <w:proofErr w:type="spellEnd"/>
      <w:r w:rsidR="001C5D7A" w:rsidRPr="00336DA5">
        <w:t xml:space="preserve"> je určený v programe, jeho </w:t>
      </w:r>
      <w:proofErr w:type="spellStart"/>
      <w:r w:rsidR="001C5D7A" w:rsidRPr="00336DA5">
        <w:t>kompetencie</w:t>
      </w:r>
      <w:proofErr w:type="spellEnd"/>
      <w:r w:rsidR="001C5D7A" w:rsidRPr="00336DA5">
        <w:t xml:space="preserve"> </w:t>
      </w:r>
      <w:proofErr w:type="spellStart"/>
      <w:r w:rsidR="001C5D7A" w:rsidRPr="00336DA5">
        <w:t>vyplývajú</w:t>
      </w:r>
      <w:proofErr w:type="spellEnd"/>
      <w:r w:rsidR="001C5D7A" w:rsidRPr="00336DA5">
        <w:t xml:space="preserve"> z </w:t>
      </w:r>
      <w:proofErr w:type="spellStart"/>
      <w:r w:rsidR="001C5D7A" w:rsidRPr="00336DA5">
        <w:t>osobitných</w:t>
      </w:r>
      <w:proofErr w:type="spellEnd"/>
      <w:r w:rsidR="001C5D7A" w:rsidRPr="00336DA5">
        <w:t xml:space="preserve"> </w:t>
      </w:r>
      <w:proofErr w:type="spellStart"/>
      <w:r w:rsidR="001C5D7A" w:rsidRPr="00336DA5">
        <w:t>predpisov</w:t>
      </w:r>
      <w:proofErr w:type="spellEnd"/>
      <w:r w:rsidR="001C5D7A" w:rsidRPr="00336DA5">
        <w:t xml:space="preserve"> (</w:t>
      </w:r>
      <w:proofErr w:type="spellStart"/>
      <w:r w:rsidR="001C5D7A" w:rsidRPr="00336DA5">
        <w:t>napr</w:t>
      </w:r>
      <w:proofErr w:type="spellEnd"/>
      <w:r w:rsidR="001C5D7A" w:rsidRPr="00336DA5">
        <w:t xml:space="preserve">. zákona č. </w:t>
      </w:r>
      <w:proofErr w:type="gramStart"/>
      <w:r w:rsidR="001C5D7A" w:rsidRPr="00336DA5">
        <w:t>453/2003 Z. z., zákona</w:t>
      </w:r>
      <w:proofErr w:type="gramEnd"/>
      <w:r w:rsidR="001C5D7A" w:rsidRPr="00336DA5">
        <w:t xml:space="preserve"> č. 575/2001 Z. z., zákona č. 125/2006 Z. z.). </w:t>
      </w:r>
      <w:proofErr w:type="spellStart"/>
      <w:r w:rsidR="001C5D7A" w:rsidRPr="00336DA5">
        <w:t>Zoznam</w:t>
      </w:r>
      <w:proofErr w:type="spellEnd"/>
      <w:r w:rsidR="001C5D7A" w:rsidRPr="00336DA5">
        <w:t xml:space="preserve"> </w:t>
      </w:r>
      <w:proofErr w:type="spellStart"/>
      <w:r w:rsidR="001C5D7A" w:rsidRPr="00336DA5">
        <w:t>národných</w:t>
      </w:r>
      <w:proofErr w:type="spellEnd"/>
      <w:r w:rsidR="001C5D7A" w:rsidRPr="00336DA5">
        <w:t xml:space="preserve"> </w:t>
      </w:r>
      <w:proofErr w:type="spellStart"/>
      <w:r w:rsidR="001C5D7A" w:rsidRPr="00336DA5">
        <w:t>projektov</w:t>
      </w:r>
      <w:proofErr w:type="spellEnd"/>
      <w:r w:rsidR="001C5D7A" w:rsidRPr="00336DA5">
        <w:t xml:space="preserve"> </w:t>
      </w:r>
      <w:proofErr w:type="spellStart"/>
      <w:r w:rsidR="001C5D7A" w:rsidRPr="00336DA5">
        <w:t>schvaľuje</w:t>
      </w:r>
      <w:proofErr w:type="spellEnd"/>
      <w:r w:rsidR="001C5D7A" w:rsidRPr="00336DA5">
        <w:t xml:space="preserve"> monitorovací výbor </w:t>
      </w:r>
      <w:proofErr w:type="spellStart"/>
      <w:r w:rsidR="001C5D7A" w:rsidRPr="00336DA5">
        <w:t>alebo</w:t>
      </w:r>
      <w:proofErr w:type="spellEnd"/>
      <w:r w:rsidR="001C5D7A" w:rsidRPr="00336DA5">
        <w:t xml:space="preserve"> </w:t>
      </w:r>
      <w:proofErr w:type="spellStart"/>
      <w:r w:rsidR="001C5D7A" w:rsidRPr="00336DA5">
        <w:t>komisia</w:t>
      </w:r>
      <w:proofErr w:type="spellEnd"/>
      <w:r w:rsidR="001C5D7A" w:rsidRPr="00336DA5">
        <w:t xml:space="preserve"> </w:t>
      </w:r>
      <w:proofErr w:type="spellStart"/>
      <w:r w:rsidR="001C5D7A" w:rsidRPr="00336DA5">
        <w:t>zriadená</w:t>
      </w:r>
      <w:proofErr w:type="spellEnd"/>
      <w:r w:rsidR="001C5D7A" w:rsidRPr="00336DA5">
        <w:t xml:space="preserve"> </w:t>
      </w:r>
      <w:proofErr w:type="spellStart"/>
      <w:r w:rsidR="001C5D7A" w:rsidRPr="00336DA5">
        <w:t>riadiacim</w:t>
      </w:r>
      <w:proofErr w:type="spellEnd"/>
      <w:r w:rsidR="001C5D7A" w:rsidRPr="00336DA5">
        <w:t xml:space="preserve"> </w:t>
      </w:r>
      <w:proofErr w:type="spellStart"/>
      <w:r w:rsidR="001C5D7A" w:rsidRPr="00336DA5">
        <w:t>orgánom</w:t>
      </w:r>
      <w:proofErr w:type="spellEnd"/>
      <w:r w:rsidR="001C5D7A" w:rsidRPr="00336DA5">
        <w:t xml:space="preserve"> </w:t>
      </w:r>
      <w:proofErr w:type="spellStart"/>
      <w:r w:rsidR="001C5D7A" w:rsidRPr="00336DA5">
        <w:t>pri</w:t>
      </w:r>
      <w:proofErr w:type="spellEnd"/>
      <w:r w:rsidR="001C5D7A" w:rsidRPr="00336DA5">
        <w:t xml:space="preserve"> </w:t>
      </w:r>
      <w:proofErr w:type="spellStart"/>
      <w:r w:rsidR="001C5D7A" w:rsidRPr="00336DA5">
        <w:t>monitorovacom</w:t>
      </w:r>
      <w:proofErr w:type="spellEnd"/>
      <w:r w:rsidR="001C5D7A" w:rsidRPr="00336DA5">
        <w:t xml:space="preserve"> výbore.</w:t>
      </w:r>
    </w:p>
    <w:p w14:paraId="5E589B00"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83F49D0"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EFF58DF" w14:textId="77777777"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25015894"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w:t>
      </w:r>
      <w:proofErr w:type="spellStart"/>
      <w:r w:rsidR="006D192F" w:rsidRPr="006D192F">
        <w:rPr>
          <w:szCs w:val="19"/>
          <w:lang w:val="sk-SK"/>
        </w:rPr>
        <w:t>výkonávať</w:t>
      </w:r>
      <w:proofErr w:type="spellEnd"/>
      <w:r w:rsidRPr="006D192F">
        <w:rPr>
          <w:szCs w:val="19"/>
          <w:lang w:val="sk-SK"/>
        </w:rPr>
        <w:t xml:space="preserve"> odborné</w:t>
      </w:r>
      <w:r w:rsidRPr="0016282B">
        <w:rPr>
          <w:lang w:val="sk-SK"/>
        </w:rPr>
        <w:t xml:space="preserve"> hodnotenia </w:t>
      </w:r>
      <w:proofErr w:type="spellStart"/>
      <w:r w:rsidR="006D192F" w:rsidRPr="006D192F">
        <w:rPr>
          <w:szCs w:val="19"/>
          <w:lang w:val="sk-SK"/>
        </w:rPr>
        <w:t>Ž</w:t>
      </w:r>
      <w:r w:rsidRPr="006D192F">
        <w:rPr>
          <w:szCs w:val="19"/>
          <w:lang w:val="sk-SK"/>
        </w:rPr>
        <w:t>oNFP</w:t>
      </w:r>
      <w:proofErr w:type="spellEnd"/>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w:t>
      </w:r>
      <w:proofErr w:type="spellStart"/>
      <w:r w:rsidR="006D192F" w:rsidRPr="006D192F">
        <w:rPr>
          <w:szCs w:val="19"/>
          <w:lang w:val="sk-SK"/>
        </w:rPr>
        <w:t>ŽoNFP</w:t>
      </w:r>
      <w:proofErr w:type="spellEnd"/>
      <w:r w:rsidR="006D192F" w:rsidRPr="006D192F">
        <w:rPr>
          <w:szCs w:val="19"/>
          <w:lang w:val="sk-SK"/>
        </w:rPr>
        <w:t xml:space="preserve"> prostredníctvom náhodného výberu (</w:t>
      </w:r>
      <w:proofErr w:type="spellStart"/>
      <w:r w:rsidR="006D192F" w:rsidRPr="006D192F">
        <w:rPr>
          <w:szCs w:val="19"/>
          <w:lang w:val="sk-SK"/>
        </w:rPr>
        <w:t>prednodstne</w:t>
      </w:r>
      <w:proofErr w:type="spellEnd"/>
      <w:r w:rsidR="006D192F" w:rsidRPr="006D192F">
        <w:rPr>
          <w:szCs w:val="19"/>
          <w:lang w:val="sk-SK"/>
        </w:rPr>
        <w:t xml:space="preserv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3FAFD918" w14:textId="77777777"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5828317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18FE10C6"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w:t>
      </w:r>
      <w:proofErr w:type="spellStart"/>
      <w:r w:rsidRPr="008562C0">
        <w:rPr>
          <w:rFonts w:cs="Arial"/>
          <w:szCs w:val="19"/>
          <w:lang w:val="sk-SK"/>
        </w:rPr>
        <w:t>pododsek</w:t>
      </w:r>
      <w:proofErr w:type="spellEnd"/>
      <w:r w:rsidRPr="008562C0">
        <w:rPr>
          <w:rFonts w:cs="Arial"/>
          <w:szCs w:val="19"/>
          <w:lang w:val="sk-SK"/>
        </w:rPr>
        <w:t xml:space="preserve">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65D649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68CAED93"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fondov </w:t>
      </w:r>
      <w:r w:rsidRPr="008562C0">
        <w:rPr>
          <w:szCs w:val="19"/>
          <w:lang w:val="sk-SK"/>
        </w:rPr>
        <w:lastRenderedPageBreak/>
        <w:t xml:space="preserve">s cieľom efektívne a účinne dosahovať ciele stratégie Európa 2020. </w:t>
      </w:r>
      <w:r w:rsidRPr="008562C0">
        <w:rPr>
          <w:rFonts w:cs="Arial"/>
          <w:szCs w:val="19"/>
          <w:lang w:val="sk-SK"/>
        </w:rPr>
        <w:t>Partnerskú dohodu schvaľuje Európska komisia.</w:t>
      </w:r>
    </w:p>
    <w:p w14:paraId="4C091597" w14:textId="77777777"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w:t>
      </w:r>
      <w:proofErr w:type="spellStart"/>
      <w:r w:rsidR="00933101" w:rsidRPr="00C60D75">
        <w:rPr>
          <w:b/>
          <w:lang w:val="sk-SK"/>
        </w:rPr>
        <w:t>minimis</w:t>
      </w:r>
      <w:proofErr w:type="spellEnd"/>
      <w:r w:rsidR="00933101" w:rsidRPr="00C60D75">
        <w:rPr>
          <w:b/>
          <w:lang w:val="sk-SK"/>
        </w:rPr>
        <w:t xml:space="preserve"> </w:t>
      </w:r>
      <w:r w:rsidR="00C60D75" w:rsidRPr="00C60D75">
        <w:rPr>
          <w:lang w:val="sk-SK"/>
        </w:rPr>
        <w:t>–</w:t>
      </w:r>
      <w:r w:rsidR="00933101" w:rsidRPr="00C60D75">
        <w:rPr>
          <w:lang w:val="sk-SK"/>
        </w:rPr>
        <w:t xml:space="preserve"> </w:t>
      </w:r>
      <w:r w:rsidR="00662531" w:rsidRPr="0073389C">
        <w:rPr>
          <w:rFonts w:cs="Arial"/>
          <w:szCs w:val="19"/>
          <w:lang w:val="sk-SK"/>
        </w:rPr>
        <w:t xml:space="preserve">pomoc poskytnutá jedinému podniku (v zmysle čl. 2, ods. 2 nariadenia Komisie (EÚ) č. 1407/2013), ktorá neprekročí súhrnne 200 000 EUR v priebehu troch fiškálnych rokov a jej poskytnutie je v súlade s právnym predpisom EÚ o poskytnutí pomoci "de </w:t>
      </w:r>
      <w:proofErr w:type="spellStart"/>
      <w:r w:rsidR="00662531" w:rsidRPr="0073389C">
        <w:rPr>
          <w:rFonts w:cs="Arial"/>
          <w:szCs w:val="19"/>
          <w:lang w:val="sk-SK"/>
        </w:rPr>
        <w:t>minimis</w:t>
      </w:r>
      <w:proofErr w:type="spellEnd"/>
      <w:r w:rsidR="00662531" w:rsidRPr="0073389C">
        <w:rPr>
          <w:rFonts w:cs="Arial"/>
          <w:szCs w:val="19"/>
          <w:lang w:val="sk-SK"/>
        </w:rPr>
        <w:t xml:space="preserve">". Celková pomoc "de </w:t>
      </w:r>
      <w:proofErr w:type="spellStart"/>
      <w:r w:rsidR="00662531" w:rsidRPr="0073389C">
        <w:rPr>
          <w:rFonts w:cs="Arial"/>
          <w:szCs w:val="19"/>
          <w:lang w:val="sk-SK"/>
        </w:rPr>
        <w:t>minimis</w:t>
      </w:r>
      <w:proofErr w:type="spellEnd"/>
      <w:r w:rsidR="00662531" w:rsidRPr="0073389C">
        <w:rPr>
          <w:rFonts w:cs="Arial"/>
          <w:szCs w:val="19"/>
          <w:lang w:val="sk-SK"/>
        </w:rPr>
        <w:t xml:space="preserve">" poskytnutá jedinému podniku (v zmysle čl. 2, ods. 2 nariadenia Komisie (EÚ) č. 1407/2013) pôsobiacemu v sektore cestnej nákladnej dopravy v prenájme alebo za úhradu nesmie prekročiť 100 000 EUR v priebehu troch fiškálnych rokov. Výška pomoci "de </w:t>
      </w:r>
      <w:proofErr w:type="spellStart"/>
      <w:r w:rsidR="00662531" w:rsidRPr="0073389C">
        <w:rPr>
          <w:rFonts w:cs="Arial"/>
          <w:szCs w:val="19"/>
          <w:lang w:val="sk-SK"/>
        </w:rPr>
        <w:t>minimis</w:t>
      </w:r>
      <w:proofErr w:type="spellEnd"/>
      <w:r w:rsidR="00662531" w:rsidRPr="0073389C">
        <w:rPr>
          <w:rFonts w:cs="Arial"/>
          <w:szCs w:val="19"/>
          <w:lang w:val="sk-SK"/>
        </w:rPr>
        <w:t>" pre jeden podnik, ktorý poskytuje služby všeobecného hospodárskeho záujmu, nesmie prekročiť 500 000 EUR v priebehu troch fiškálnych rokov</w:t>
      </w:r>
      <w:r w:rsidR="00933101" w:rsidRPr="00C60D75">
        <w:rPr>
          <w:lang w:val="sk-SK"/>
        </w:rPr>
        <w:t>.</w:t>
      </w:r>
    </w:p>
    <w:p w14:paraId="138E1EFF" w14:textId="77777777"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 xml:space="preserve">súkromná alebo verejná právnická osoba, zodpovedná za začatie alebo za začatie a implementáciu operácií. V kontexte schém štátnej pomoci a schém pomoci "de </w:t>
      </w:r>
      <w:proofErr w:type="spellStart"/>
      <w:r w:rsidR="0018029D" w:rsidRPr="0073389C">
        <w:rPr>
          <w:rFonts w:cs="Arial"/>
          <w:szCs w:val="19"/>
          <w:lang w:val="sk-SK"/>
        </w:rPr>
        <w:t>minimis</w:t>
      </w:r>
      <w:proofErr w:type="spellEnd"/>
      <w:r w:rsidR="0018029D" w:rsidRPr="0073389C">
        <w:rPr>
          <w:rFonts w:cs="Arial"/>
          <w:szCs w:val="19"/>
          <w:lang w:val="sk-SK"/>
        </w:rPr>
        <w:t>"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w:t>
      </w:r>
      <w:proofErr w:type="spellStart"/>
      <w:r w:rsidR="0018029D" w:rsidRPr="0073389C">
        <w:rPr>
          <w:rFonts w:cs="Arial"/>
          <w:szCs w:val="19"/>
          <w:lang w:val="sk-SK"/>
        </w:rPr>
        <w:t>minimis</w:t>
      </w:r>
      <w:proofErr w:type="spellEnd"/>
      <w:r w:rsidR="0018029D" w:rsidRPr="0073389C">
        <w:rPr>
          <w:rFonts w:cs="Arial"/>
          <w:szCs w:val="19"/>
          <w:lang w:val="sk-SK"/>
        </w:rPr>
        <w:t>" je dátum, kedy je prijímateľovi priznané zákonné právo prijať pomoc v súlade s uplatniteľným vnútroštátnym právnym poriadkom</w:t>
      </w:r>
      <w:r w:rsidRPr="008562C0">
        <w:rPr>
          <w:rFonts w:cs="Arial"/>
          <w:szCs w:val="19"/>
          <w:lang w:val="sk-SK"/>
        </w:rPr>
        <w:t>.</w:t>
      </w:r>
    </w:p>
    <w:p w14:paraId="4E47C7A5" w14:textId="77777777"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32C2E8D2"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7A6A9EFF"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67628D40"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2"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4AD1D0C0"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6E42434B"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7F1C8383"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proofErr w:type="spellStart"/>
      <w:r w:rsidR="00E30025" w:rsidRPr="0073389C">
        <w:rPr>
          <w:rFonts w:cs="Arial"/>
          <w:szCs w:val="19"/>
          <w:lang w:val="sk-SK"/>
        </w:rPr>
        <w:t>EŠIF</w:t>
      </w:r>
      <w:r w:rsidR="00E30025">
        <w:rPr>
          <w:rFonts w:cs="Arial"/>
          <w:szCs w:val="19"/>
          <w:lang w:val="sk-SK"/>
        </w:rPr>
        <w:t>.</w:t>
      </w:r>
      <w:r w:rsidRPr="008562C0">
        <w:rPr>
          <w:rFonts w:cs="Arial"/>
          <w:szCs w:val="19"/>
          <w:lang w:val="sk-SK"/>
        </w:rPr>
        <w:t>Pre</w:t>
      </w:r>
      <w:proofErr w:type="spellEnd"/>
      <w:r w:rsidRPr="008562C0">
        <w:rPr>
          <w:rFonts w:cs="Arial"/>
          <w:szCs w:val="19"/>
          <w:lang w:val="sk-SK"/>
        </w:rPr>
        <w:t xml:space="preserv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3EE2EC1"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638466D2"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w:t>
      </w:r>
      <w:proofErr w:type="spellStart"/>
      <w:r w:rsidRPr="00AE0190">
        <w:rPr>
          <w:szCs w:val="19"/>
          <w:lang w:val="sk-SK"/>
        </w:rPr>
        <w:t>ŽoNFP</w:t>
      </w:r>
      <w:proofErr w:type="spellEnd"/>
      <w:r w:rsidRPr="00AE0190">
        <w:rPr>
          <w:szCs w:val="19"/>
          <w:lang w:val="sk-SK"/>
        </w:rPr>
        <w:t xml:space="preserve">“)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696975C8" w14:textId="77777777" w:rsidR="00574428" w:rsidRPr="0017594C" w:rsidRDefault="00574428" w:rsidP="008979DA">
      <w:pPr>
        <w:pStyle w:val="Nadpis1"/>
        <w:jc w:val="both"/>
        <w:rPr>
          <w:lang w:val="sk-SK"/>
        </w:rPr>
      </w:pPr>
      <w:bookmarkStart w:id="231" w:name="_Toc37941427"/>
      <w:r w:rsidRPr="0017594C">
        <w:rPr>
          <w:lang w:val="sk-SK"/>
        </w:rPr>
        <w:lastRenderedPageBreak/>
        <w:t>Schvaľovanie žiadostí o</w:t>
      </w:r>
      <w:r w:rsidR="00DF2BBA" w:rsidRPr="0017594C">
        <w:rPr>
          <w:lang w:val="sk-SK"/>
        </w:rPr>
        <w:t> </w:t>
      </w:r>
      <w:r w:rsidRPr="0017594C">
        <w:rPr>
          <w:lang w:val="sk-SK"/>
        </w:rPr>
        <w:t>NFP</w:t>
      </w:r>
      <w:bookmarkEnd w:id="231"/>
    </w:p>
    <w:p w14:paraId="0DD85E4A"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w:t>
      </w:r>
      <w:proofErr w:type="spellStart"/>
      <w:r>
        <w:rPr>
          <w:lang w:val="sk-SK"/>
        </w:rPr>
        <w:t>hodnotiacoch</w:t>
      </w:r>
      <w:proofErr w:type="spellEnd"/>
      <w:r>
        <w:rPr>
          <w:lang w:val="sk-SK"/>
        </w:rPr>
        <w:t xml:space="preserve"> kritérií </w:t>
      </w:r>
      <w:r w:rsidRPr="0017594C">
        <w:rPr>
          <w:lang w:val="sk-SK"/>
        </w:rPr>
        <w:t xml:space="preserve">prílohou tejto príručky </w:t>
      </w:r>
      <w:r w:rsidRPr="0016282B">
        <w:rPr>
          <w:lang w:val="sk-SK"/>
        </w:rPr>
        <w:t>(príloha č. 1)</w:t>
      </w:r>
      <w:r w:rsidRPr="0017594C">
        <w:rPr>
          <w:lang w:val="sk-SK"/>
        </w:rPr>
        <w:t>.</w:t>
      </w:r>
    </w:p>
    <w:p w14:paraId="40A5EE30" w14:textId="77777777" w:rsidR="00933101" w:rsidRPr="0017594C" w:rsidRDefault="00933101" w:rsidP="00933101">
      <w:pPr>
        <w:pStyle w:val="BodyText1"/>
        <w:spacing w:line="288" w:lineRule="auto"/>
        <w:jc w:val="both"/>
        <w:rPr>
          <w:lang w:val="sk-SK"/>
        </w:rPr>
      </w:pPr>
    </w:p>
    <w:p w14:paraId="38AF6ED8" w14:textId="77777777" w:rsidR="00933101" w:rsidRDefault="00933101" w:rsidP="00933101">
      <w:pPr>
        <w:pStyle w:val="BodyText1"/>
        <w:spacing w:line="288" w:lineRule="auto"/>
        <w:jc w:val="both"/>
        <w:rPr>
          <w:lang w:val="sk-SK"/>
        </w:rPr>
      </w:pPr>
      <w:r w:rsidRPr="0017594C">
        <w:rPr>
          <w:lang w:val="sk-SK"/>
        </w:rPr>
        <w:t xml:space="preserve">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 Žiadosti o NFP sú predkladané elektronicky prostredníctvom verejnej časti ITMS2014+ a v písomnej (tlačenej) forme na adresu určenú vo výzve (pri národných projektoch </w:t>
      </w:r>
      <w:r>
        <w:rPr>
          <w:lang w:val="sk-SK"/>
        </w:rPr>
        <w:t>(</w:t>
      </w:r>
      <w:r w:rsidRPr="007253E1">
        <w:rPr>
          <w:lang w:val="sk-SK"/>
        </w:rPr>
        <w:t xml:space="preserve">ďalej aj </w:t>
      </w:r>
      <w:r>
        <w:rPr>
          <w:lang w:val="sk-SK"/>
        </w:rPr>
        <w:t xml:space="preserve">„NP“) </w:t>
      </w:r>
      <w:r w:rsidRPr="0017594C">
        <w:rPr>
          <w:lang w:val="sk-SK"/>
        </w:rPr>
        <w:t>príjem žiadosti o NFP prebieha na základe vyzvania). Žiadosti o NFP po doručení na oddelenie monitorovania a hodnotenia (</w:t>
      </w:r>
      <w:r w:rsidRPr="009A2E87">
        <w:rPr>
          <w:lang w:val="sk-SK"/>
        </w:rPr>
        <w:t xml:space="preserve">ďalej aj </w:t>
      </w:r>
      <w:r>
        <w:rPr>
          <w:lang w:val="sk-SK"/>
        </w:rPr>
        <w:t>„</w:t>
      </w:r>
      <w:proofErr w:type="spellStart"/>
      <w:r w:rsidRPr="0017594C">
        <w:rPr>
          <w:lang w:val="sk-SK"/>
        </w:rPr>
        <w:t>OMaH</w:t>
      </w:r>
      <w:proofErr w:type="spellEnd"/>
      <w:r>
        <w:rPr>
          <w:lang w:val="sk-SK"/>
        </w:rPr>
        <w:t>“</w:t>
      </w:r>
      <w:r w:rsidRPr="0017594C">
        <w:rPr>
          <w:lang w:val="sk-SK"/>
        </w:rPr>
        <w:t xml:space="preserve">) prechádzajú procesom administratívneho overovania a v prípade splnenia všetkých podmienok poskytnutia príspevku, ktorých overenie je súčasťou administratívneho overenia, je </w:t>
      </w:r>
      <w:proofErr w:type="spellStart"/>
      <w:r w:rsidRPr="0017594C">
        <w:rPr>
          <w:lang w:val="sk-SK"/>
        </w:rPr>
        <w:t>ŽoNFP</w:t>
      </w:r>
      <w:proofErr w:type="spellEnd"/>
      <w:r w:rsidRPr="0017594C">
        <w:rPr>
          <w:lang w:val="sk-SK"/>
        </w:rPr>
        <w:t xml:space="preserve"> postúpená na odborné hodnotenie. Poslednú (neobligatórnu) časť celého procesu schvaľovania žiadostí o NFP predstavujú opravné prostriedky.</w:t>
      </w:r>
    </w:p>
    <w:p w14:paraId="3D3C3248" w14:textId="77777777" w:rsidR="00273D41" w:rsidRPr="0017594C" w:rsidRDefault="002D391E" w:rsidP="00512842">
      <w:pPr>
        <w:pStyle w:val="BodyText1"/>
        <w:spacing w:line="288" w:lineRule="auto"/>
        <w:jc w:val="both"/>
        <w:rPr>
          <w:lang w:val="sk-SK"/>
        </w:rPr>
      </w:pPr>
      <w:r w:rsidRPr="0017594C">
        <w:rPr>
          <w:lang w:val="sk-SK"/>
        </w:rPr>
        <w:t xml:space="preserve"> </w:t>
      </w:r>
    </w:p>
    <w:p w14:paraId="4961B784" w14:textId="77777777" w:rsidR="008C5965" w:rsidRPr="0017594C" w:rsidRDefault="002D391E" w:rsidP="008979DA">
      <w:pPr>
        <w:pStyle w:val="Nadpis2"/>
        <w:spacing w:line="288" w:lineRule="auto"/>
        <w:jc w:val="both"/>
        <w:rPr>
          <w:lang w:val="sk-SK"/>
        </w:rPr>
      </w:pPr>
      <w:bookmarkStart w:id="232" w:name="_Toc37941428"/>
      <w:r w:rsidRPr="0017594C">
        <w:rPr>
          <w:lang w:val="sk-SK"/>
        </w:rPr>
        <w:t>Administratívne overenie</w:t>
      </w:r>
      <w:r w:rsidR="008C5965" w:rsidRPr="0017594C">
        <w:rPr>
          <w:lang w:val="sk-SK"/>
        </w:rPr>
        <w:t xml:space="preserve"> žiadostí o NFP</w:t>
      </w:r>
      <w:bookmarkEnd w:id="232"/>
    </w:p>
    <w:p w14:paraId="44CA281B" w14:textId="77777777" w:rsidR="00933101" w:rsidRDefault="00933101" w:rsidP="00933101">
      <w:pPr>
        <w:pStyle w:val="BodyText1"/>
        <w:spacing w:line="288" w:lineRule="auto"/>
        <w:jc w:val="both"/>
        <w:rPr>
          <w:lang w:val="sk-SK"/>
        </w:rPr>
      </w:pPr>
      <w:r w:rsidRPr="0017594C">
        <w:rPr>
          <w:lang w:val="sk-SK"/>
        </w:rPr>
        <w:t xml:space="preserve">V prvej fáze schvaľovania žiadostí o NFP zodpovední pracovníci RO overujú splnenie podmienky doručenia </w:t>
      </w:r>
      <w:proofErr w:type="spellStart"/>
      <w:r w:rsidRPr="0017594C">
        <w:rPr>
          <w:lang w:val="sk-SK"/>
        </w:rPr>
        <w:t>ŽoNFP</w:t>
      </w:r>
      <w:proofErr w:type="spellEnd"/>
      <w:r w:rsidRPr="0017594C">
        <w:rPr>
          <w:lang w:val="sk-SK"/>
        </w:rPr>
        <w:t xml:space="preserve"> riadne, včas a vo forme určenej RO. Následne je overené splnenie všetkých vo výzve definovaných podmienok poskytnutia pomoci. V prípade ich splnenia je </w:t>
      </w:r>
      <w:proofErr w:type="spellStart"/>
      <w:r w:rsidRPr="0017594C">
        <w:rPr>
          <w:lang w:val="sk-SK"/>
        </w:rPr>
        <w:t>ŽoNFP</w:t>
      </w:r>
      <w:proofErr w:type="spellEnd"/>
      <w:r w:rsidRPr="0017594C">
        <w:rPr>
          <w:lang w:val="sk-SK"/>
        </w:rPr>
        <w:t xml:space="preserve"> postúpená na odborné hodnotenie.</w:t>
      </w:r>
    </w:p>
    <w:p w14:paraId="1A7175E4" w14:textId="77777777" w:rsidR="00933101" w:rsidRDefault="00933101" w:rsidP="00933101">
      <w:pPr>
        <w:pStyle w:val="BodyText1"/>
        <w:spacing w:line="288" w:lineRule="auto"/>
        <w:jc w:val="both"/>
        <w:rPr>
          <w:lang w:val="sk-SK"/>
        </w:rPr>
      </w:pPr>
    </w:p>
    <w:p w14:paraId="0DC47CC1" w14:textId="77777777" w:rsidR="00F55126" w:rsidRPr="0017594C" w:rsidRDefault="008C5965" w:rsidP="008979DA">
      <w:pPr>
        <w:pStyle w:val="Nadpis2"/>
        <w:spacing w:line="288" w:lineRule="auto"/>
        <w:jc w:val="both"/>
        <w:rPr>
          <w:lang w:val="sk-SK"/>
        </w:rPr>
      </w:pPr>
      <w:bookmarkStart w:id="233" w:name="_Toc37941429"/>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233"/>
    </w:p>
    <w:p w14:paraId="45F2B22F"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w:t>
      </w:r>
      <w:proofErr w:type="spellStart"/>
      <w:r w:rsidRPr="0017594C">
        <w:rPr>
          <w:rFonts w:cs="Times New Roman"/>
          <w:sz w:val="19"/>
          <w:szCs w:val="19"/>
          <w:lang w:val="sk-SK"/>
        </w:rPr>
        <w:t>ŽoNFP</w:t>
      </w:r>
      <w:proofErr w:type="spellEnd"/>
      <w:r w:rsidRPr="0017594C">
        <w:rPr>
          <w:rFonts w:cs="Times New Roman"/>
          <w:sz w:val="19"/>
          <w:szCs w:val="19"/>
          <w:lang w:val="sk-SK"/>
        </w:rPr>
        <w:t xml:space="preserve"> je vykonať odborné, objektívne, nezávislé a transparentné posúdenie súladu </w:t>
      </w:r>
      <w:proofErr w:type="spellStart"/>
      <w:r w:rsidRPr="0017594C">
        <w:rPr>
          <w:rFonts w:cs="Times New Roman"/>
          <w:sz w:val="19"/>
          <w:szCs w:val="19"/>
          <w:lang w:val="sk-SK"/>
        </w:rPr>
        <w:t>ŽoNFP</w:t>
      </w:r>
      <w:proofErr w:type="spellEnd"/>
      <w:r w:rsidRPr="0017594C">
        <w:rPr>
          <w:rFonts w:cs="Times New Roman"/>
          <w:sz w:val="19"/>
          <w:szCs w:val="19"/>
          <w:lang w:val="sk-SK"/>
        </w:rPr>
        <w:t xml:space="preserve">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AAA862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w:t>
      </w:r>
      <w:proofErr w:type="spellStart"/>
      <w:r w:rsidRPr="0017594C">
        <w:rPr>
          <w:szCs w:val="19"/>
          <w:lang w:val="sk-SK"/>
        </w:rPr>
        <w:t>ŽoNFP</w:t>
      </w:r>
      <w:proofErr w:type="spellEnd"/>
      <w:r w:rsidRPr="0017594C">
        <w:rPr>
          <w:szCs w:val="19"/>
          <w:lang w:val="sk-SK"/>
        </w:rPr>
        <w:t xml:space="preserve"> sú bližšie popísané v ďalšej časti tejto príručky.</w:t>
      </w:r>
    </w:p>
    <w:p w14:paraId="4AE927CF" w14:textId="77777777" w:rsidR="00ED341A" w:rsidRPr="0017594C" w:rsidRDefault="00ED341A" w:rsidP="00512842">
      <w:pPr>
        <w:pStyle w:val="BodyText1"/>
        <w:spacing w:before="120" w:after="120" w:line="288" w:lineRule="auto"/>
        <w:jc w:val="both"/>
        <w:rPr>
          <w:szCs w:val="19"/>
          <w:lang w:val="sk-SK"/>
        </w:rPr>
      </w:pPr>
    </w:p>
    <w:p w14:paraId="6DA91F64" w14:textId="77777777" w:rsidR="00EF3988" w:rsidRPr="0017594C" w:rsidRDefault="008C5965" w:rsidP="008979DA">
      <w:pPr>
        <w:pStyle w:val="Nadpis2"/>
        <w:spacing w:line="288" w:lineRule="auto"/>
        <w:jc w:val="both"/>
        <w:rPr>
          <w:lang w:val="sk-SK"/>
        </w:rPr>
      </w:pPr>
      <w:bookmarkStart w:id="234" w:name="_Toc37941430"/>
      <w:r w:rsidRPr="0017594C">
        <w:rPr>
          <w:lang w:val="sk-SK"/>
        </w:rPr>
        <w:t>Vydávanie rozhodnutí</w:t>
      </w:r>
      <w:bookmarkEnd w:id="234"/>
    </w:p>
    <w:p w14:paraId="0C262E73" w14:textId="77777777" w:rsidR="00933101" w:rsidRPr="0017594C" w:rsidRDefault="00933101" w:rsidP="00933101">
      <w:pPr>
        <w:pStyle w:val="Default"/>
        <w:spacing w:line="288" w:lineRule="auto"/>
        <w:jc w:val="both"/>
        <w:rPr>
          <w:rFonts w:cs="Times New Roman"/>
          <w:sz w:val="19"/>
          <w:szCs w:val="48"/>
          <w:lang w:val="sk-SK"/>
        </w:rPr>
      </w:pPr>
      <w:proofErr w:type="spellStart"/>
      <w:r w:rsidRPr="0017594C">
        <w:rPr>
          <w:rFonts w:cs="Times New Roman"/>
          <w:sz w:val="19"/>
          <w:szCs w:val="48"/>
          <w:lang w:val="sk-SK"/>
        </w:rPr>
        <w:t>ŽoNFP</w:t>
      </w:r>
      <w:proofErr w:type="spellEnd"/>
      <w:r w:rsidRPr="0017594C">
        <w:rPr>
          <w:rFonts w:cs="Times New Roman"/>
          <w:sz w:val="19"/>
          <w:szCs w:val="48"/>
          <w:lang w:val="sk-SK"/>
        </w:rPr>
        <w:t xml:space="preserve">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 xml:space="preserve">Rozhodnutím o schválení </w:t>
      </w:r>
      <w:proofErr w:type="spellStart"/>
      <w:r w:rsidRPr="0017594C">
        <w:rPr>
          <w:sz w:val="19"/>
          <w:szCs w:val="48"/>
          <w:lang w:val="sk-SK"/>
        </w:rPr>
        <w:t>ŽoNFP</w:t>
      </w:r>
      <w:proofErr w:type="spellEnd"/>
      <w:r w:rsidRPr="0017594C">
        <w:rPr>
          <w:sz w:val="19"/>
          <w:szCs w:val="48"/>
          <w:lang w:val="sk-SK"/>
        </w:rPr>
        <w:t xml:space="preserve">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2FD0B3A4"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74886774" w14:textId="77777777" w:rsidR="008323D6" w:rsidRPr="0017594C" w:rsidRDefault="008323D6" w:rsidP="00512842">
      <w:pPr>
        <w:pStyle w:val="BodyText1"/>
        <w:jc w:val="both"/>
        <w:rPr>
          <w:lang w:val="sk-SK"/>
        </w:rPr>
      </w:pPr>
    </w:p>
    <w:p w14:paraId="2FF5B4EB" w14:textId="77777777" w:rsidR="00AF05C9" w:rsidRPr="0017594C" w:rsidRDefault="00A570A0" w:rsidP="008979DA">
      <w:pPr>
        <w:pStyle w:val="Nadpis1"/>
        <w:ind w:left="426" w:hanging="426"/>
        <w:rPr>
          <w:lang w:val="sk-SK"/>
        </w:rPr>
      </w:pPr>
      <w:bookmarkStart w:id="235" w:name="_Toc37941431"/>
      <w:r w:rsidRPr="0017594C">
        <w:rPr>
          <w:lang w:val="sk-SK"/>
        </w:rPr>
        <w:lastRenderedPageBreak/>
        <w:t>P</w:t>
      </w:r>
      <w:r w:rsidR="00AF05C9" w:rsidRPr="0017594C">
        <w:rPr>
          <w:lang w:val="sk-SK"/>
        </w:rPr>
        <w:t>opis procesov odborného hodnotenia</w:t>
      </w:r>
      <w:bookmarkEnd w:id="235"/>
    </w:p>
    <w:p w14:paraId="002A64E1"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 xml:space="preserve">Samotnému výkonu odborného hodnotenia </w:t>
      </w:r>
      <w:proofErr w:type="spellStart"/>
      <w:r w:rsidRPr="00BC275B">
        <w:rPr>
          <w:rFonts w:asciiTheme="minorHAnsi" w:hAnsiTheme="minorHAnsi" w:cstheme="minorHAnsi"/>
          <w:szCs w:val="19"/>
          <w:lang w:val="sk-SK"/>
        </w:rPr>
        <w:t>ŽoNFP</w:t>
      </w:r>
      <w:proofErr w:type="spellEnd"/>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756CC67B"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6907461B"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571977E9"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 xml:space="preserve">v k </w:t>
      </w:r>
      <w:proofErr w:type="spellStart"/>
      <w:r w:rsidR="00E96739" w:rsidRPr="00BC275B">
        <w:rPr>
          <w:rFonts w:asciiTheme="minorHAnsi" w:eastAsia="Times" w:hAnsiTheme="minorHAnsi" w:cstheme="minorHAnsi"/>
          <w:color w:val="000000"/>
          <w:szCs w:val="20"/>
          <w:lang w:val="sk-SK"/>
        </w:rPr>
        <w:t>ŽoNFP</w:t>
      </w:r>
      <w:proofErr w:type="spellEnd"/>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71A1A63"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F72FB4B"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491F2FFB" w14:textId="7777777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4C8091D1"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7B66CC66" w14:textId="77777777" w:rsidR="00D46D27" w:rsidRPr="00B519B4" w:rsidRDefault="00DE0666" w:rsidP="004F7705">
      <w:pPr>
        <w:pStyle w:val="Nadpis2"/>
        <w:jc w:val="both"/>
        <w:rPr>
          <w:lang w:val="sk-SK"/>
        </w:rPr>
      </w:pPr>
      <w:bookmarkStart w:id="236" w:name="_Toc37941432"/>
      <w:r w:rsidRPr="0017594C">
        <w:rPr>
          <w:lang w:val="sk-SK"/>
        </w:rPr>
        <w:t>Kritér</w:t>
      </w:r>
      <w:r w:rsidR="00D46D27" w:rsidRPr="00B519B4">
        <w:rPr>
          <w:lang w:val="sk-SK"/>
        </w:rPr>
        <w:t>iá pre výber projektov</w:t>
      </w:r>
      <w:bookmarkEnd w:id="236"/>
    </w:p>
    <w:p w14:paraId="31BC5E37"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 xml:space="preserve">a projektov TP uplatňovaných pri výbere </w:t>
      </w:r>
      <w:proofErr w:type="spellStart"/>
      <w:r w:rsidR="00DE0666" w:rsidRPr="0017594C">
        <w:rPr>
          <w:szCs w:val="19"/>
          <w:lang w:val="sk-SK"/>
        </w:rPr>
        <w:t>ŽoNFP</w:t>
      </w:r>
      <w:proofErr w:type="spellEnd"/>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227732E2"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51E7C5D7" w14:textId="77777777" w:rsidR="00DE0666" w:rsidRPr="0017594C" w:rsidRDefault="00DE0666" w:rsidP="00BC454A">
      <w:pPr>
        <w:pStyle w:val="Nadpis2"/>
        <w:jc w:val="both"/>
        <w:rPr>
          <w:lang w:val="sk-SK"/>
        </w:rPr>
      </w:pPr>
      <w:bookmarkStart w:id="237" w:name="_Toc37941433"/>
      <w:r w:rsidRPr="0017594C">
        <w:rPr>
          <w:lang w:val="sk-SK"/>
        </w:rPr>
        <w:t>Výber odborných hodnotiteľov</w:t>
      </w:r>
      <w:bookmarkEnd w:id="237"/>
    </w:p>
    <w:p w14:paraId="439DBCB8" w14:textId="77777777"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3" w:history="1">
        <w:r w:rsidR="00B3573C" w:rsidRPr="00B3573C">
          <w:rPr>
            <w:rStyle w:val="Hypertextovprepojenie"/>
            <w:lang w:val="sk-SK"/>
          </w:rPr>
          <w:t>eufondy@vlada.gov.sk</w:t>
        </w:r>
      </w:hyperlink>
      <w:r w:rsidR="00B3573C" w:rsidRPr="00B3573C">
        <w:rPr>
          <w:szCs w:val="19"/>
          <w:lang w:val="sk-SK"/>
        </w:rPr>
        <w:t xml:space="preserve">(na základe informácie bude </w:t>
      </w:r>
      <w:proofErr w:type="spellStart"/>
      <w:r w:rsidR="00B3573C" w:rsidRPr="00B3573C">
        <w:rPr>
          <w:szCs w:val="19"/>
          <w:lang w:val="sk-SK"/>
        </w:rPr>
        <w:t>link</w:t>
      </w:r>
      <w:proofErr w:type="spellEnd"/>
      <w:r w:rsidR="00B3573C" w:rsidRPr="00B3573C">
        <w:rPr>
          <w:szCs w:val="19"/>
          <w:lang w:val="sk-SK"/>
        </w:rPr>
        <w:t xml:space="preserve"> na výzvu zverejnený na webovom sídle </w:t>
      </w:r>
      <w:hyperlink r:id="rId14" w:history="1">
        <w:r w:rsidR="00B3573C" w:rsidRPr="00B3573C">
          <w:rPr>
            <w:rStyle w:val="Hypertextovprepojenie"/>
            <w:szCs w:val="19"/>
            <w:lang w:val="sk-SK"/>
          </w:rPr>
          <w:t>www.partnerskadohoda.gov.sk</w:t>
        </w:r>
      </w:hyperlink>
      <w:r w:rsidR="00B3573C" w:rsidRPr="00B3573C">
        <w:rPr>
          <w:szCs w:val="19"/>
          <w:u w:val="single"/>
          <w:lang w:val="sk-SK"/>
        </w:rPr>
        <w:t>)</w:t>
      </w:r>
      <w:r w:rsidRPr="0017594C">
        <w:rPr>
          <w:szCs w:val="19"/>
          <w:lang w:val="sk-SK"/>
        </w:rPr>
        <w:t>.</w:t>
      </w:r>
    </w:p>
    <w:p w14:paraId="155DC31A" w14:textId="77777777"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w:t>
      </w:r>
      <w:proofErr w:type="spellStart"/>
      <w:r w:rsidR="00E5099E">
        <w:rPr>
          <w:szCs w:val="19"/>
        </w:rPr>
        <w:t>spĺňajúce</w:t>
      </w:r>
      <w:proofErr w:type="spellEnd"/>
      <w:r w:rsidR="00E5099E">
        <w:rPr>
          <w:szCs w:val="19"/>
        </w:rPr>
        <w:t xml:space="preserve"> </w:t>
      </w:r>
      <w:proofErr w:type="spellStart"/>
      <w:r w:rsidR="00E5099E">
        <w:rPr>
          <w:szCs w:val="19"/>
        </w:rPr>
        <w:t>minimálne</w:t>
      </w:r>
      <w:proofErr w:type="spellEnd"/>
      <w:r w:rsidR="00E5099E">
        <w:rPr>
          <w:szCs w:val="19"/>
        </w:rPr>
        <w:t xml:space="preserve"> </w:t>
      </w:r>
      <w:proofErr w:type="spellStart"/>
      <w:r w:rsidR="00E5099E">
        <w:rPr>
          <w:szCs w:val="19"/>
        </w:rPr>
        <w:t>štandardy</w:t>
      </w:r>
      <w:proofErr w:type="spellEnd"/>
      <w:r w:rsidR="00E5099E">
        <w:rPr>
          <w:szCs w:val="19"/>
        </w:rPr>
        <w:t xml:space="preserve"> </w:t>
      </w:r>
      <w:proofErr w:type="spellStart"/>
      <w:r w:rsidR="00E5099E">
        <w:rPr>
          <w:szCs w:val="19"/>
        </w:rPr>
        <w:t>podľa</w:t>
      </w:r>
      <w:proofErr w:type="spellEnd"/>
      <w:r w:rsidR="00E5099E">
        <w:rPr>
          <w:szCs w:val="19"/>
        </w:rPr>
        <w:t xml:space="preserve"> MP CKO č. 29 k </w:t>
      </w:r>
      <w:proofErr w:type="spellStart"/>
      <w:r w:rsidR="00E5099E">
        <w:rPr>
          <w:szCs w:val="19"/>
        </w:rPr>
        <w:t>výberu</w:t>
      </w:r>
      <w:proofErr w:type="spellEnd"/>
      <w:r w:rsidR="00E5099E">
        <w:rPr>
          <w:szCs w:val="19"/>
        </w:rPr>
        <w:t xml:space="preserve"> </w:t>
      </w:r>
      <w:proofErr w:type="spellStart"/>
      <w:r w:rsidR="00E5099E">
        <w:rPr>
          <w:szCs w:val="19"/>
        </w:rPr>
        <w:t>odborných</w:t>
      </w:r>
      <w:proofErr w:type="spellEnd"/>
      <w:r w:rsidR="00E5099E">
        <w:rPr>
          <w:szCs w:val="19"/>
        </w:rPr>
        <w:t xml:space="preserve"> </w:t>
      </w:r>
      <w:proofErr w:type="spellStart"/>
      <w:r w:rsidR="004B6E82">
        <w:rPr>
          <w:szCs w:val="19"/>
        </w:rPr>
        <w:t>hodnotiteľov</w:t>
      </w:r>
      <w:proofErr w:type="spellEnd"/>
      <w:r w:rsidRPr="007B21BF">
        <w:rPr>
          <w:rFonts w:cs="Arial"/>
          <w:szCs w:val="19"/>
          <w:lang w:val="sk-SK"/>
        </w:rPr>
        <w:t>.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w:t>
      </w:r>
      <w:r w:rsidRPr="00C75924">
        <w:rPr>
          <w:rFonts w:cs="Arial"/>
          <w:szCs w:val="19"/>
          <w:lang w:val="sk-SK"/>
        </w:rPr>
        <w:t xml:space="preserve">. </w:t>
      </w:r>
    </w:p>
    <w:p w14:paraId="49127145"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63904014" w14:textId="77777777" w:rsidR="00E61290" w:rsidRPr="007B21BF" w:rsidRDefault="00D7430E" w:rsidP="00E61290">
      <w:pPr>
        <w:spacing w:before="120" w:after="120" w:line="288" w:lineRule="auto"/>
        <w:jc w:val="both"/>
        <w:rPr>
          <w:rFonts w:cs="Arial"/>
          <w:szCs w:val="19"/>
          <w:lang w:val="sk-SK"/>
        </w:rPr>
      </w:pPr>
      <w:proofErr w:type="spellStart"/>
      <w:r>
        <w:rPr>
          <w:szCs w:val="19"/>
        </w:rPr>
        <w:t>O</w:t>
      </w:r>
      <w:r w:rsidRPr="001C44C7">
        <w:rPr>
          <w:szCs w:val="19"/>
        </w:rPr>
        <w:t>dborn</w:t>
      </w:r>
      <w:r>
        <w:rPr>
          <w:szCs w:val="19"/>
        </w:rPr>
        <w:t>í</w:t>
      </w:r>
      <w:proofErr w:type="spellEnd"/>
      <w:r w:rsidRPr="001C44C7">
        <w:rPr>
          <w:szCs w:val="19"/>
        </w:rPr>
        <w:t xml:space="preserve"> </w:t>
      </w:r>
      <w:proofErr w:type="spellStart"/>
      <w:r w:rsidRPr="001C44C7">
        <w:rPr>
          <w:szCs w:val="19"/>
        </w:rPr>
        <w:t>hodnotite</w:t>
      </w:r>
      <w:r>
        <w:rPr>
          <w:szCs w:val="19"/>
        </w:rPr>
        <w:t>lia</w:t>
      </w:r>
      <w:proofErr w:type="spellEnd"/>
      <w:r w:rsidRPr="001C44C7">
        <w:rPr>
          <w:szCs w:val="19"/>
        </w:rPr>
        <w:t xml:space="preserve">, </w:t>
      </w:r>
      <w:proofErr w:type="spellStart"/>
      <w:r w:rsidRPr="001C44C7">
        <w:rPr>
          <w:szCs w:val="19"/>
        </w:rPr>
        <w:t>ktorí</w:t>
      </w:r>
      <w:proofErr w:type="spellEnd"/>
      <w:r w:rsidRPr="001C44C7">
        <w:rPr>
          <w:szCs w:val="19"/>
        </w:rPr>
        <w:t xml:space="preserve"> </w:t>
      </w:r>
      <w:proofErr w:type="spellStart"/>
      <w:r w:rsidRPr="001C44C7">
        <w:rPr>
          <w:szCs w:val="19"/>
        </w:rPr>
        <w:t>splnili</w:t>
      </w:r>
      <w:proofErr w:type="spellEnd"/>
      <w:r w:rsidRPr="001C44C7">
        <w:rPr>
          <w:szCs w:val="19"/>
        </w:rPr>
        <w:t xml:space="preserve"> </w:t>
      </w:r>
      <w:proofErr w:type="spellStart"/>
      <w:r w:rsidRPr="001C44C7">
        <w:rPr>
          <w:szCs w:val="19"/>
        </w:rPr>
        <w:t>podmienky</w:t>
      </w:r>
      <w:proofErr w:type="spellEnd"/>
      <w:r w:rsidRPr="001C44C7">
        <w:rPr>
          <w:szCs w:val="19"/>
        </w:rPr>
        <w:t xml:space="preserve"> v </w:t>
      </w:r>
      <w:proofErr w:type="spellStart"/>
      <w:r w:rsidRPr="001C44C7">
        <w:rPr>
          <w:szCs w:val="19"/>
        </w:rPr>
        <w:t>zmysle</w:t>
      </w:r>
      <w:proofErr w:type="spellEnd"/>
      <w:r w:rsidRPr="001C44C7">
        <w:rPr>
          <w:szCs w:val="19"/>
        </w:rPr>
        <w:t xml:space="preserve"> </w:t>
      </w:r>
      <w:proofErr w:type="spellStart"/>
      <w:r w:rsidRPr="001C44C7">
        <w:rPr>
          <w:szCs w:val="19"/>
        </w:rPr>
        <w:t>vyhlásenej</w:t>
      </w:r>
      <w:proofErr w:type="spellEnd"/>
      <w:r w:rsidRPr="001C44C7">
        <w:rPr>
          <w:szCs w:val="19"/>
        </w:rPr>
        <w:t xml:space="preserve"> </w:t>
      </w:r>
      <w:proofErr w:type="spellStart"/>
      <w:r w:rsidRPr="001C44C7">
        <w:rPr>
          <w:szCs w:val="19"/>
        </w:rPr>
        <w:t>výzvy</w:t>
      </w:r>
      <w:proofErr w:type="spellEnd"/>
      <w:r w:rsidRPr="001C44C7">
        <w:rPr>
          <w:szCs w:val="19"/>
        </w:rPr>
        <w:t xml:space="preserve"> </w:t>
      </w:r>
      <w:proofErr w:type="spellStart"/>
      <w:proofErr w:type="gramStart"/>
      <w:r w:rsidRPr="001C44C7">
        <w:rPr>
          <w:szCs w:val="19"/>
        </w:rPr>
        <w:t>na</w:t>
      </w:r>
      <w:proofErr w:type="spellEnd"/>
      <w:proofErr w:type="gramEnd"/>
      <w:r w:rsidRPr="001C44C7">
        <w:rPr>
          <w:szCs w:val="19"/>
        </w:rPr>
        <w:t xml:space="preserve"> </w:t>
      </w:r>
      <w:proofErr w:type="spellStart"/>
      <w:r w:rsidRPr="001C44C7">
        <w:rPr>
          <w:szCs w:val="19"/>
        </w:rPr>
        <w:t>výber</w:t>
      </w:r>
      <w:proofErr w:type="spellEnd"/>
      <w:r w:rsidRPr="001C44C7">
        <w:rPr>
          <w:szCs w:val="19"/>
        </w:rPr>
        <w:t xml:space="preserve"> </w:t>
      </w:r>
      <w:proofErr w:type="spellStart"/>
      <w:r w:rsidRPr="001C44C7">
        <w:rPr>
          <w:szCs w:val="19"/>
        </w:rPr>
        <w:t>odborných</w:t>
      </w:r>
      <w:proofErr w:type="spellEnd"/>
      <w:r w:rsidRPr="001C44C7">
        <w:rPr>
          <w:szCs w:val="19"/>
        </w:rPr>
        <w:t xml:space="preserve"> </w:t>
      </w:r>
      <w:proofErr w:type="spellStart"/>
      <w:r w:rsidRPr="001C44C7">
        <w:rPr>
          <w:szCs w:val="19"/>
        </w:rPr>
        <w:t>hodnotiteľov</w:t>
      </w:r>
      <w:proofErr w:type="spellEnd"/>
      <w:r>
        <w:rPr>
          <w:szCs w:val="19"/>
        </w:rPr>
        <w:t xml:space="preserve"> </w:t>
      </w:r>
      <w:proofErr w:type="spellStart"/>
      <w:r>
        <w:rPr>
          <w:szCs w:val="19"/>
        </w:rPr>
        <w:t>budú</w:t>
      </w:r>
      <w:proofErr w:type="spellEnd"/>
      <w:r>
        <w:rPr>
          <w:szCs w:val="19"/>
        </w:rPr>
        <w:t xml:space="preserve"> </w:t>
      </w:r>
      <w:proofErr w:type="spellStart"/>
      <w:r>
        <w:rPr>
          <w:szCs w:val="19"/>
        </w:rPr>
        <w:t>zaradení</w:t>
      </w:r>
      <w:proofErr w:type="spellEnd"/>
      <w:r>
        <w:rPr>
          <w:szCs w:val="19"/>
        </w:rPr>
        <w:t xml:space="preserve"> do </w:t>
      </w:r>
      <w:proofErr w:type="spellStart"/>
      <w:r>
        <w:rPr>
          <w:szCs w:val="19"/>
        </w:rPr>
        <w:t>základného</w:t>
      </w:r>
      <w:proofErr w:type="spellEnd"/>
      <w:r>
        <w:rPr>
          <w:szCs w:val="19"/>
        </w:rPr>
        <w:t xml:space="preserve"> </w:t>
      </w:r>
      <w:proofErr w:type="spellStart"/>
      <w:r>
        <w:rPr>
          <w:szCs w:val="19"/>
        </w:rPr>
        <w:t>zoznamu</w:t>
      </w:r>
      <w:proofErr w:type="spellEnd"/>
      <w:r>
        <w:rPr>
          <w:szCs w:val="19"/>
        </w:rPr>
        <w:t xml:space="preserve"> </w:t>
      </w:r>
      <w:proofErr w:type="spellStart"/>
      <w:r>
        <w:rPr>
          <w:szCs w:val="19"/>
        </w:rPr>
        <w:t>odborných</w:t>
      </w:r>
      <w:proofErr w:type="spellEnd"/>
      <w:r>
        <w:rPr>
          <w:szCs w:val="19"/>
        </w:rPr>
        <w:t xml:space="preserve"> </w:t>
      </w:r>
      <w:proofErr w:type="spellStart"/>
      <w:r>
        <w:rPr>
          <w:szCs w:val="19"/>
        </w:rPr>
        <w:t>hodnotiteľov</w:t>
      </w:r>
      <w:proofErr w:type="spellEnd"/>
      <w:r>
        <w:rPr>
          <w:szCs w:val="19"/>
        </w:rPr>
        <w:t xml:space="preserve">. Pre </w:t>
      </w:r>
      <w:proofErr w:type="spellStart"/>
      <w:r>
        <w:rPr>
          <w:szCs w:val="19"/>
        </w:rPr>
        <w:t>odborné</w:t>
      </w:r>
      <w:proofErr w:type="spellEnd"/>
      <w:r>
        <w:rPr>
          <w:szCs w:val="19"/>
        </w:rPr>
        <w:t xml:space="preserve"> </w:t>
      </w:r>
      <w:proofErr w:type="spellStart"/>
      <w:r>
        <w:rPr>
          <w:szCs w:val="19"/>
        </w:rPr>
        <w:t>hodnotenie</w:t>
      </w:r>
      <w:proofErr w:type="spellEnd"/>
      <w:r>
        <w:rPr>
          <w:szCs w:val="19"/>
        </w:rPr>
        <w:t xml:space="preserve"> </w:t>
      </w:r>
      <w:proofErr w:type="spellStart"/>
      <w:r w:rsidRPr="001C44C7">
        <w:rPr>
          <w:szCs w:val="19"/>
        </w:rPr>
        <w:t>konkrétnej</w:t>
      </w:r>
      <w:proofErr w:type="spellEnd"/>
      <w:r w:rsidRPr="001C44C7">
        <w:rPr>
          <w:szCs w:val="19"/>
        </w:rPr>
        <w:t xml:space="preserve"> </w:t>
      </w:r>
      <w:proofErr w:type="spellStart"/>
      <w:r w:rsidRPr="001C44C7">
        <w:rPr>
          <w:szCs w:val="19"/>
        </w:rPr>
        <w:t>výzvy</w:t>
      </w:r>
      <w:proofErr w:type="spellEnd"/>
      <w:r>
        <w:rPr>
          <w:szCs w:val="19"/>
        </w:rPr>
        <w:t xml:space="preserve"> </w:t>
      </w:r>
      <w:proofErr w:type="spellStart"/>
      <w:r>
        <w:rPr>
          <w:szCs w:val="19"/>
        </w:rPr>
        <w:t>vyberie</w:t>
      </w:r>
      <w:proofErr w:type="spellEnd"/>
      <w:r>
        <w:rPr>
          <w:szCs w:val="19"/>
        </w:rPr>
        <w:t xml:space="preserve"> VO </w:t>
      </w:r>
      <w:proofErr w:type="spellStart"/>
      <w:r>
        <w:rPr>
          <w:szCs w:val="19"/>
        </w:rPr>
        <w:t>MaH</w:t>
      </w:r>
      <w:proofErr w:type="spellEnd"/>
      <w:r w:rsidRPr="001C44C7">
        <w:rPr>
          <w:szCs w:val="19"/>
        </w:rPr>
        <w:t xml:space="preserve"> v </w:t>
      </w:r>
      <w:proofErr w:type="spellStart"/>
      <w:r w:rsidRPr="001C44C7">
        <w:rPr>
          <w:szCs w:val="19"/>
        </w:rPr>
        <w:t>spolupráci</w:t>
      </w:r>
      <w:proofErr w:type="spellEnd"/>
      <w:r w:rsidRPr="001C44C7">
        <w:rPr>
          <w:szCs w:val="19"/>
        </w:rPr>
        <w:t xml:space="preserve"> s VO </w:t>
      </w:r>
      <w:proofErr w:type="spellStart"/>
      <w:r w:rsidRPr="001C44C7">
        <w:rPr>
          <w:szCs w:val="19"/>
        </w:rPr>
        <w:t>PaM</w:t>
      </w:r>
      <w:proofErr w:type="spellEnd"/>
      <w:r w:rsidRPr="001C44C7">
        <w:rPr>
          <w:szCs w:val="19"/>
        </w:rPr>
        <w:t xml:space="preserve"> </w:t>
      </w:r>
      <w:proofErr w:type="spellStart"/>
      <w:r>
        <w:rPr>
          <w:szCs w:val="19"/>
        </w:rPr>
        <w:t>zo</w:t>
      </w:r>
      <w:proofErr w:type="spellEnd"/>
      <w:r>
        <w:rPr>
          <w:szCs w:val="19"/>
        </w:rPr>
        <w:t xml:space="preserve"> </w:t>
      </w:r>
      <w:proofErr w:type="spellStart"/>
      <w:r>
        <w:rPr>
          <w:szCs w:val="19"/>
        </w:rPr>
        <w:t>základného</w:t>
      </w:r>
      <w:proofErr w:type="spellEnd"/>
      <w:r>
        <w:rPr>
          <w:szCs w:val="19"/>
        </w:rPr>
        <w:t xml:space="preserve"> </w:t>
      </w:r>
      <w:proofErr w:type="spellStart"/>
      <w:r>
        <w:rPr>
          <w:szCs w:val="19"/>
        </w:rPr>
        <w:t>zoznamu</w:t>
      </w:r>
      <w:proofErr w:type="spellEnd"/>
      <w:r>
        <w:rPr>
          <w:szCs w:val="19"/>
        </w:rPr>
        <w:t xml:space="preserve"> </w:t>
      </w:r>
      <w:proofErr w:type="spellStart"/>
      <w:r>
        <w:rPr>
          <w:szCs w:val="19"/>
        </w:rPr>
        <w:t>všetkých</w:t>
      </w:r>
      <w:proofErr w:type="spellEnd"/>
      <w:r>
        <w:rPr>
          <w:szCs w:val="19"/>
        </w:rPr>
        <w:t xml:space="preserve"> </w:t>
      </w:r>
      <w:proofErr w:type="spellStart"/>
      <w:r w:rsidRPr="001C44C7">
        <w:rPr>
          <w:szCs w:val="19"/>
        </w:rPr>
        <w:t>odborných</w:t>
      </w:r>
      <w:proofErr w:type="spellEnd"/>
      <w:r w:rsidRPr="001C44C7">
        <w:rPr>
          <w:szCs w:val="19"/>
        </w:rPr>
        <w:t xml:space="preserve"> </w:t>
      </w:r>
      <w:proofErr w:type="spellStart"/>
      <w:r w:rsidRPr="001C44C7">
        <w:rPr>
          <w:szCs w:val="19"/>
        </w:rPr>
        <w:t>hodnotiteľov</w:t>
      </w:r>
      <w:proofErr w:type="spellEnd"/>
      <w:r w:rsidRPr="001C44C7">
        <w:rPr>
          <w:szCs w:val="19"/>
        </w:rPr>
        <w:t xml:space="preserve"> </w:t>
      </w:r>
      <w:proofErr w:type="spellStart"/>
      <w:r>
        <w:rPr>
          <w:szCs w:val="19"/>
        </w:rPr>
        <w:t>podľa</w:t>
      </w:r>
      <w:proofErr w:type="spellEnd"/>
      <w:r>
        <w:rPr>
          <w:szCs w:val="19"/>
        </w:rPr>
        <w:t xml:space="preserve"> </w:t>
      </w:r>
      <w:proofErr w:type="spellStart"/>
      <w:r>
        <w:rPr>
          <w:szCs w:val="19"/>
        </w:rPr>
        <w:t>oblasti</w:t>
      </w:r>
      <w:proofErr w:type="spellEnd"/>
      <w:r>
        <w:rPr>
          <w:szCs w:val="19"/>
        </w:rPr>
        <w:t xml:space="preserve"> </w:t>
      </w:r>
      <w:proofErr w:type="spellStart"/>
      <w:r>
        <w:rPr>
          <w:szCs w:val="19"/>
        </w:rPr>
        <w:t>ich</w:t>
      </w:r>
      <w:proofErr w:type="spellEnd"/>
      <w:r>
        <w:rPr>
          <w:szCs w:val="19"/>
        </w:rPr>
        <w:t xml:space="preserve"> </w:t>
      </w:r>
      <w:proofErr w:type="spellStart"/>
      <w:r>
        <w:rPr>
          <w:szCs w:val="19"/>
        </w:rPr>
        <w:t>špecifickej</w:t>
      </w:r>
      <w:proofErr w:type="spellEnd"/>
      <w:r>
        <w:rPr>
          <w:szCs w:val="19"/>
        </w:rPr>
        <w:t xml:space="preserve"> </w:t>
      </w:r>
      <w:proofErr w:type="spellStart"/>
      <w:r>
        <w:rPr>
          <w:szCs w:val="19"/>
        </w:rPr>
        <w:t>odbornosti</w:t>
      </w:r>
      <w:proofErr w:type="spellEnd"/>
      <w:r w:rsidRPr="001C44C7">
        <w:rPr>
          <w:szCs w:val="19"/>
        </w:rPr>
        <w:t>.</w:t>
      </w:r>
      <w:r w:rsidR="00E61290" w:rsidRPr="007B21BF">
        <w:rPr>
          <w:rFonts w:cs="Arial"/>
          <w:szCs w:val="19"/>
          <w:lang w:val="sk-SK"/>
        </w:rPr>
        <w:t xml:space="preserve"> </w:t>
      </w:r>
    </w:p>
    <w:p w14:paraId="2FF71B34" w14:textId="77777777" w:rsidR="009A3D44" w:rsidRDefault="00341A7D" w:rsidP="00E61290">
      <w:pPr>
        <w:spacing w:before="120" w:after="120" w:line="288" w:lineRule="auto"/>
        <w:jc w:val="both"/>
        <w:rPr>
          <w:rFonts w:cs="Arial"/>
          <w:szCs w:val="19"/>
          <w:lang w:val="sk-SK"/>
        </w:rPr>
      </w:pPr>
      <w:r>
        <w:rPr>
          <w:szCs w:val="19"/>
        </w:rPr>
        <w:t xml:space="preserve">VO </w:t>
      </w:r>
      <w:proofErr w:type="spellStart"/>
      <w:r>
        <w:rPr>
          <w:szCs w:val="19"/>
        </w:rPr>
        <w:t>MaH</w:t>
      </w:r>
      <w:proofErr w:type="spellEnd"/>
      <w:r>
        <w:rPr>
          <w:szCs w:val="19"/>
        </w:rPr>
        <w:t xml:space="preserve"> </w:t>
      </w:r>
      <w:proofErr w:type="spellStart"/>
      <w:r w:rsidR="00B61D2E">
        <w:rPr>
          <w:szCs w:val="19"/>
        </w:rPr>
        <w:t>zabezpečí</w:t>
      </w:r>
      <w:proofErr w:type="spellEnd"/>
      <w:r w:rsidR="00B61D2E">
        <w:rPr>
          <w:szCs w:val="19"/>
        </w:rPr>
        <w:t xml:space="preserve"> </w:t>
      </w:r>
      <w:proofErr w:type="spellStart"/>
      <w:r>
        <w:rPr>
          <w:szCs w:val="19"/>
        </w:rPr>
        <w:t>výber</w:t>
      </w:r>
      <w:proofErr w:type="spellEnd"/>
      <w:r>
        <w:rPr>
          <w:szCs w:val="19"/>
        </w:rPr>
        <w:t xml:space="preserve"> </w:t>
      </w:r>
      <w:proofErr w:type="spellStart"/>
      <w:r>
        <w:rPr>
          <w:szCs w:val="19"/>
        </w:rPr>
        <w:t>odborných</w:t>
      </w:r>
      <w:proofErr w:type="spellEnd"/>
      <w:r>
        <w:rPr>
          <w:szCs w:val="19"/>
        </w:rPr>
        <w:t xml:space="preserve"> </w:t>
      </w:r>
      <w:proofErr w:type="spellStart"/>
      <w:r>
        <w:rPr>
          <w:szCs w:val="19"/>
        </w:rPr>
        <w:t>hodnotieľov</w:t>
      </w:r>
      <w:proofErr w:type="spellEnd"/>
      <w:r>
        <w:rPr>
          <w:szCs w:val="19"/>
        </w:rPr>
        <w:t xml:space="preserve"> </w:t>
      </w:r>
      <w:proofErr w:type="gramStart"/>
      <w:r>
        <w:rPr>
          <w:szCs w:val="19"/>
        </w:rPr>
        <w:t>a</w:t>
      </w:r>
      <w:proofErr w:type="gramEnd"/>
      <w:r>
        <w:rPr>
          <w:szCs w:val="19"/>
        </w:rPr>
        <w:t> </w:t>
      </w:r>
      <w:proofErr w:type="spellStart"/>
      <w:r>
        <w:rPr>
          <w:szCs w:val="19"/>
        </w:rPr>
        <w:t>ich</w:t>
      </w:r>
      <w:proofErr w:type="spellEnd"/>
      <w:r>
        <w:rPr>
          <w:szCs w:val="19"/>
        </w:rPr>
        <w:t xml:space="preserve"> </w:t>
      </w:r>
      <w:proofErr w:type="spellStart"/>
      <w:r>
        <w:rPr>
          <w:szCs w:val="19"/>
        </w:rPr>
        <w:t>priradenie</w:t>
      </w:r>
      <w:proofErr w:type="spellEnd"/>
      <w:r>
        <w:rPr>
          <w:szCs w:val="19"/>
        </w:rPr>
        <w:t xml:space="preserve"> k </w:t>
      </w:r>
      <w:proofErr w:type="spellStart"/>
      <w:r>
        <w:rPr>
          <w:szCs w:val="19"/>
        </w:rPr>
        <w:t>ŽoNFP</w:t>
      </w:r>
      <w:proofErr w:type="spellEnd"/>
      <w:r>
        <w:rPr>
          <w:szCs w:val="19"/>
        </w:rPr>
        <w:t xml:space="preserve"> </w:t>
      </w:r>
      <w:proofErr w:type="spellStart"/>
      <w:r>
        <w:rPr>
          <w:szCs w:val="19"/>
        </w:rPr>
        <w:t>prostredníctvom</w:t>
      </w:r>
      <w:proofErr w:type="spellEnd"/>
      <w:r>
        <w:rPr>
          <w:szCs w:val="19"/>
        </w:rPr>
        <w:t xml:space="preserve"> </w:t>
      </w:r>
      <w:proofErr w:type="spellStart"/>
      <w:r w:rsidR="00B61D2E">
        <w:rPr>
          <w:szCs w:val="19"/>
        </w:rPr>
        <w:t>funkcionality</w:t>
      </w:r>
      <w:proofErr w:type="spellEnd"/>
      <w:r w:rsidR="00B61D2E">
        <w:rPr>
          <w:szCs w:val="19"/>
        </w:rPr>
        <w:t xml:space="preserve"> v ITMS 2014+</w:t>
      </w:r>
      <w:r>
        <w:rPr>
          <w:szCs w:val="19"/>
        </w:rPr>
        <w:t xml:space="preserve">. </w:t>
      </w:r>
      <w:r w:rsidR="00430FDE">
        <w:rPr>
          <w:rFonts w:cs="Arial"/>
          <w:szCs w:val="19"/>
          <w:lang w:val="sk-SK"/>
        </w:rPr>
        <w:t>V súlade s MP CKO č. 29</w:t>
      </w:r>
      <w:r w:rsidR="00430FDE" w:rsidRPr="00430FDE">
        <w:t xml:space="preserve"> </w:t>
      </w:r>
      <w:r w:rsidR="00430FDE">
        <w:t xml:space="preserve">RO pre OP EVS </w:t>
      </w:r>
      <w:r w:rsidR="00430FDE" w:rsidRPr="00430FDE">
        <w:rPr>
          <w:rFonts w:cs="Arial"/>
          <w:szCs w:val="19"/>
          <w:lang w:val="sk-SK"/>
        </w:rPr>
        <w:t xml:space="preserve">vloží informácie o odborných hodnotiteľoch výzvy </w:t>
      </w:r>
      <w:r w:rsidR="00430FDE" w:rsidRPr="00430FDE">
        <w:rPr>
          <w:rFonts w:cs="Arial"/>
          <w:szCs w:val="19"/>
          <w:lang w:val="sk-SK"/>
        </w:rPr>
        <w:lastRenderedPageBreak/>
        <w:t xml:space="preserve">do ITMS 2014+ najneskôr do 60 pracovných dní od skončenia rozhodovania o </w:t>
      </w:r>
      <w:proofErr w:type="spellStart"/>
      <w:r w:rsidR="00430FDE" w:rsidRPr="00430FDE">
        <w:rPr>
          <w:rFonts w:cs="Arial"/>
          <w:szCs w:val="19"/>
          <w:lang w:val="sk-SK"/>
        </w:rPr>
        <w:t>ŽoNFP</w:t>
      </w:r>
      <w:proofErr w:type="spellEnd"/>
      <w:r w:rsidR="00430FDE" w:rsidRPr="00430FDE">
        <w:rPr>
          <w:rFonts w:cs="Arial"/>
          <w:szCs w:val="19"/>
          <w:lang w:val="sk-SK"/>
        </w:rPr>
        <w:t xml:space="preserve"> pre každú výzvu (resp. kolo výzvy) alebo vyzvanie</w:t>
      </w:r>
      <w:r w:rsidR="009A3D44">
        <w:rPr>
          <w:rFonts w:cs="Arial"/>
          <w:szCs w:val="19"/>
          <w:lang w:val="sk-SK"/>
        </w:rPr>
        <w:t xml:space="preserve"> (najmä </w:t>
      </w:r>
      <w:proofErr w:type="spellStart"/>
      <w:r w:rsidR="009A3D44" w:rsidRPr="00EB6847">
        <w:t>titul</w:t>
      </w:r>
      <w:proofErr w:type="spellEnd"/>
      <w:r w:rsidR="009A3D44" w:rsidRPr="00EB6847">
        <w:t xml:space="preserve">, </w:t>
      </w:r>
      <w:proofErr w:type="spellStart"/>
      <w:r w:rsidR="009A3D44" w:rsidRPr="00EB6847">
        <w:t>meno</w:t>
      </w:r>
      <w:proofErr w:type="spellEnd"/>
      <w:r w:rsidR="009A3D44" w:rsidRPr="00EB6847">
        <w:t xml:space="preserve"> a </w:t>
      </w:r>
      <w:proofErr w:type="spellStart"/>
      <w:r w:rsidR="009A3D44" w:rsidRPr="00EB6847">
        <w:t>priezvisko</w:t>
      </w:r>
      <w:proofErr w:type="spellEnd"/>
      <w:r w:rsidR="009A3D44" w:rsidRPr="00EB6847">
        <w:t xml:space="preserve"> </w:t>
      </w:r>
      <w:proofErr w:type="spellStart"/>
      <w:r w:rsidR="009A3D44" w:rsidRPr="00EB6847">
        <w:t>každého</w:t>
      </w:r>
      <w:proofErr w:type="spellEnd"/>
      <w:r w:rsidR="009A3D44" w:rsidRPr="00EB6847">
        <w:t xml:space="preserve"> OH</w:t>
      </w:r>
      <w:r w:rsidR="009A3D44">
        <w:t xml:space="preserve">, </w:t>
      </w:r>
      <w:proofErr w:type="spellStart"/>
      <w:r w:rsidR="009A3D44">
        <w:t>informácie</w:t>
      </w:r>
      <w:proofErr w:type="spellEnd"/>
      <w:r w:rsidR="009A3D44">
        <w:t xml:space="preserve"> o </w:t>
      </w:r>
      <w:proofErr w:type="spellStart"/>
      <w:r w:rsidR="009A3D44">
        <w:t>praxi</w:t>
      </w:r>
      <w:proofErr w:type="spellEnd"/>
      <w:r w:rsidR="009A3D44">
        <w:t xml:space="preserve"> OH a pod.)</w:t>
      </w:r>
      <w:r w:rsidR="00430FDE" w:rsidRPr="00430FDE">
        <w:rPr>
          <w:rFonts w:cs="Arial"/>
          <w:szCs w:val="19"/>
          <w:lang w:val="sk-SK"/>
        </w:rPr>
        <w:t xml:space="preserve">. </w:t>
      </w:r>
      <w:r w:rsidR="00430FDE">
        <w:rPr>
          <w:rFonts w:cs="Arial"/>
          <w:szCs w:val="19"/>
          <w:lang w:val="sk-SK"/>
        </w:rPr>
        <w:t xml:space="preserve"> </w:t>
      </w:r>
    </w:p>
    <w:p w14:paraId="35DB6EDC" w14:textId="77777777" w:rsidR="00D7430E" w:rsidRDefault="00341A7D" w:rsidP="00E61290">
      <w:pPr>
        <w:spacing w:before="120" w:after="120" w:line="288" w:lineRule="auto"/>
        <w:jc w:val="both"/>
        <w:rPr>
          <w:rFonts w:cs="Arial"/>
          <w:szCs w:val="18"/>
        </w:rPr>
      </w:pPr>
      <w:r w:rsidRPr="00027142">
        <w:rPr>
          <w:rFonts w:cs="Arial"/>
          <w:szCs w:val="18"/>
        </w:rPr>
        <w:t>Po</w:t>
      </w:r>
      <w:r>
        <w:rPr>
          <w:rFonts w:cs="Arial"/>
          <w:szCs w:val="18"/>
        </w:rPr>
        <w:t xml:space="preserve"> </w:t>
      </w:r>
      <w:proofErr w:type="spellStart"/>
      <w:r>
        <w:rPr>
          <w:rFonts w:cs="Arial"/>
          <w:szCs w:val="18"/>
        </w:rPr>
        <w:t>takomto</w:t>
      </w:r>
      <w:proofErr w:type="spellEnd"/>
      <w:r w:rsidRPr="00027142">
        <w:rPr>
          <w:rFonts w:cs="Arial"/>
          <w:szCs w:val="18"/>
        </w:rPr>
        <w:t xml:space="preserve"> </w:t>
      </w:r>
      <w:r w:rsidRPr="001D2B6B">
        <w:rPr>
          <w:rFonts w:cs="Arial"/>
          <w:szCs w:val="18"/>
          <w:lang w:val="sk-SK"/>
        </w:rPr>
        <w:t>výbere a</w:t>
      </w:r>
      <w:r w:rsidRPr="00027142">
        <w:rPr>
          <w:rFonts w:cs="Arial"/>
          <w:szCs w:val="18"/>
        </w:rPr>
        <w:t xml:space="preserve"> </w:t>
      </w:r>
      <w:proofErr w:type="spellStart"/>
      <w:r>
        <w:rPr>
          <w:rFonts w:cs="Arial"/>
          <w:szCs w:val="18"/>
        </w:rPr>
        <w:t>pridelení</w:t>
      </w:r>
      <w:proofErr w:type="spellEnd"/>
      <w:r w:rsidRPr="00027142">
        <w:rPr>
          <w:rFonts w:cs="Arial"/>
          <w:szCs w:val="18"/>
        </w:rPr>
        <w:t xml:space="preserve"> </w:t>
      </w:r>
      <w:proofErr w:type="spellStart"/>
      <w:r w:rsidRPr="00027142">
        <w:rPr>
          <w:rFonts w:cs="Arial"/>
          <w:szCs w:val="18"/>
        </w:rPr>
        <w:t>ŽoNFP</w:t>
      </w:r>
      <w:proofErr w:type="spellEnd"/>
      <w:r w:rsidRPr="00027142">
        <w:rPr>
          <w:rFonts w:cs="Arial"/>
          <w:szCs w:val="18"/>
        </w:rPr>
        <w:t xml:space="preserve"> </w:t>
      </w:r>
      <w:proofErr w:type="spellStart"/>
      <w:r w:rsidRPr="00027142">
        <w:rPr>
          <w:rFonts w:cs="Arial"/>
          <w:szCs w:val="18"/>
        </w:rPr>
        <w:t>odborným</w:t>
      </w:r>
      <w:proofErr w:type="spellEnd"/>
      <w:r w:rsidRPr="00027142">
        <w:rPr>
          <w:rFonts w:cs="Arial"/>
          <w:szCs w:val="18"/>
        </w:rPr>
        <w:t xml:space="preserve"> </w:t>
      </w:r>
      <w:proofErr w:type="spellStart"/>
      <w:r w:rsidRPr="00027142">
        <w:rPr>
          <w:rFonts w:cs="Arial"/>
          <w:szCs w:val="18"/>
        </w:rPr>
        <w:t>hodnotiteľom</w:t>
      </w:r>
      <w:proofErr w:type="spellEnd"/>
      <w:r w:rsidRPr="00027142">
        <w:rPr>
          <w:rFonts w:cs="Arial"/>
          <w:szCs w:val="18"/>
        </w:rPr>
        <w:t>, RO v </w:t>
      </w:r>
      <w:proofErr w:type="spellStart"/>
      <w:r w:rsidRPr="00027142">
        <w:rPr>
          <w:rFonts w:cs="Arial"/>
          <w:szCs w:val="18"/>
        </w:rPr>
        <w:t>prípade</w:t>
      </w:r>
      <w:proofErr w:type="spellEnd"/>
      <w:r w:rsidRPr="00027142">
        <w:rPr>
          <w:rFonts w:cs="Arial"/>
          <w:szCs w:val="18"/>
        </w:rPr>
        <w:t xml:space="preserve"> </w:t>
      </w:r>
      <w:proofErr w:type="spellStart"/>
      <w:r w:rsidRPr="00027142">
        <w:rPr>
          <w:rFonts w:cs="Arial"/>
          <w:szCs w:val="18"/>
        </w:rPr>
        <w:t>externých</w:t>
      </w:r>
      <w:proofErr w:type="spellEnd"/>
      <w:r w:rsidRPr="00027142">
        <w:rPr>
          <w:rFonts w:cs="Arial"/>
          <w:szCs w:val="18"/>
        </w:rPr>
        <w:t xml:space="preserve"> </w:t>
      </w:r>
      <w:proofErr w:type="spellStart"/>
      <w:r w:rsidRPr="00027142">
        <w:rPr>
          <w:rFonts w:cs="Arial"/>
          <w:szCs w:val="18"/>
        </w:rPr>
        <w:t>hodnotiteľov</w:t>
      </w:r>
      <w:proofErr w:type="spellEnd"/>
      <w:r w:rsidRPr="00027142">
        <w:rPr>
          <w:rFonts w:cs="Arial"/>
          <w:szCs w:val="18"/>
        </w:rPr>
        <w:t xml:space="preserve"> </w:t>
      </w:r>
      <w:proofErr w:type="spellStart"/>
      <w:r w:rsidRPr="00027142">
        <w:rPr>
          <w:rFonts w:cs="Arial"/>
          <w:szCs w:val="18"/>
        </w:rPr>
        <w:t>informuje</w:t>
      </w:r>
      <w:proofErr w:type="spellEnd"/>
      <w:r w:rsidRPr="00027142">
        <w:rPr>
          <w:rFonts w:cs="Arial"/>
          <w:szCs w:val="18"/>
        </w:rPr>
        <w:t xml:space="preserve"> </w:t>
      </w:r>
      <w:proofErr w:type="spellStart"/>
      <w:r w:rsidRPr="00027142">
        <w:rPr>
          <w:rFonts w:cs="Arial"/>
          <w:szCs w:val="18"/>
        </w:rPr>
        <w:t>odborných</w:t>
      </w:r>
      <w:proofErr w:type="spellEnd"/>
      <w:r w:rsidRPr="00027142">
        <w:rPr>
          <w:rFonts w:cs="Arial"/>
          <w:szCs w:val="18"/>
        </w:rPr>
        <w:t xml:space="preserve"> </w:t>
      </w:r>
      <w:proofErr w:type="spellStart"/>
      <w:r w:rsidRPr="00027142">
        <w:rPr>
          <w:rFonts w:cs="Arial"/>
          <w:szCs w:val="18"/>
        </w:rPr>
        <w:t>hodnotiteľov</w:t>
      </w:r>
      <w:proofErr w:type="spellEnd"/>
      <w:r w:rsidRPr="00027142">
        <w:rPr>
          <w:rFonts w:cs="Arial"/>
          <w:szCs w:val="18"/>
        </w:rPr>
        <w:t xml:space="preserve"> </w:t>
      </w:r>
      <w:del w:id="238" w:author="Milan Matovič" w:date="2020-04-16T10:39:00Z">
        <w:r w:rsidRPr="00027142" w:rsidDel="007C2BB6">
          <w:rPr>
            <w:rFonts w:cs="Arial"/>
            <w:szCs w:val="18"/>
          </w:rPr>
          <w:delText>o termíne  podpisu dohody o vykonaní práce medzi hodnotiteľmi a </w:delText>
        </w:r>
      </w:del>
      <w:r w:rsidRPr="00027142">
        <w:rPr>
          <w:rFonts w:cs="Arial"/>
          <w:szCs w:val="18"/>
        </w:rPr>
        <w:t xml:space="preserve">RO pre </w:t>
      </w:r>
      <w:del w:id="239" w:author="Milan Matovič" w:date="2020-04-16T10:40:00Z">
        <w:r w:rsidRPr="00027142" w:rsidDel="007C2BB6">
          <w:rPr>
            <w:rFonts w:cs="Arial"/>
            <w:szCs w:val="18"/>
          </w:rPr>
          <w:delText xml:space="preserve">OP EVS/ MV SR a zároveň </w:delText>
        </w:r>
      </w:del>
      <w:r w:rsidRPr="00027142">
        <w:rPr>
          <w:rFonts w:cs="Arial"/>
          <w:szCs w:val="18"/>
        </w:rPr>
        <w:t xml:space="preserve">o </w:t>
      </w:r>
      <w:proofErr w:type="spellStart"/>
      <w:r w:rsidRPr="00027142">
        <w:rPr>
          <w:rFonts w:cs="Arial"/>
          <w:szCs w:val="18"/>
        </w:rPr>
        <w:t>termíne</w:t>
      </w:r>
      <w:proofErr w:type="spellEnd"/>
      <w:r w:rsidRPr="00027142">
        <w:rPr>
          <w:rFonts w:cs="Arial"/>
          <w:szCs w:val="18"/>
        </w:rPr>
        <w:t xml:space="preserve"> </w:t>
      </w:r>
      <w:proofErr w:type="spellStart"/>
      <w:r w:rsidRPr="00027142">
        <w:rPr>
          <w:rFonts w:cs="Arial"/>
          <w:szCs w:val="18"/>
        </w:rPr>
        <w:t>školenia</w:t>
      </w:r>
      <w:proofErr w:type="spellEnd"/>
      <w:r w:rsidRPr="00027142">
        <w:rPr>
          <w:rFonts w:cs="Arial"/>
          <w:szCs w:val="18"/>
        </w:rPr>
        <w:t xml:space="preserve"> a </w:t>
      </w:r>
      <w:proofErr w:type="spellStart"/>
      <w:r w:rsidRPr="00027142">
        <w:rPr>
          <w:rFonts w:cs="Arial"/>
          <w:szCs w:val="18"/>
        </w:rPr>
        <w:t>začatia</w:t>
      </w:r>
      <w:proofErr w:type="spellEnd"/>
      <w:r w:rsidRPr="00027142">
        <w:rPr>
          <w:rFonts w:cs="Arial"/>
          <w:szCs w:val="18"/>
        </w:rPr>
        <w:t xml:space="preserve"> </w:t>
      </w:r>
      <w:proofErr w:type="spellStart"/>
      <w:r w:rsidRPr="00027142">
        <w:rPr>
          <w:rFonts w:cs="Arial"/>
          <w:szCs w:val="18"/>
        </w:rPr>
        <w:t>hodnotenia</w:t>
      </w:r>
      <w:proofErr w:type="spellEnd"/>
      <w:r>
        <w:rPr>
          <w:rFonts w:cs="Arial"/>
          <w:szCs w:val="18"/>
        </w:rPr>
        <w:t>.</w:t>
      </w:r>
    </w:p>
    <w:p w14:paraId="3E38C703" w14:textId="77777777" w:rsidR="004767D7" w:rsidRPr="007B21BF" w:rsidRDefault="007B275F" w:rsidP="00E61290">
      <w:pPr>
        <w:spacing w:before="120" w:after="120" w:line="288" w:lineRule="auto"/>
        <w:jc w:val="both"/>
        <w:rPr>
          <w:rFonts w:cs="Arial"/>
          <w:szCs w:val="19"/>
          <w:lang w:val="sk-SK"/>
        </w:rPr>
      </w:pPr>
      <w:r>
        <w:rPr>
          <w:rFonts w:cs="Arial"/>
          <w:szCs w:val="18"/>
        </w:rPr>
        <w:t xml:space="preserve">V </w:t>
      </w:r>
      <w:proofErr w:type="spellStart"/>
      <w:r>
        <w:rPr>
          <w:rFonts w:cs="Arial"/>
          <w:szCs w:val="18"/>
        </w:rPr>
        <w:t>prípade</w:t>
      </w:r>
      <w:proofErr w:type="spellEnd"/>
      <w:r>
        <w:rPr>
          <w:rFonts w:cs="Arial"/>
          <w:szCs w:val="18"/>
        </w:rPr>
        <w:t xml:space="preserve"> </w:t>
      </w:r>
      <w:proofErr w:type="spellStart"/>
      <w:r>
        <w:rPr>
          <w:rFonts w:cs="Arial"/>
          <w:szCs w:val="18"/>
        </w:rPr>
        <w:t>nefunkčnosti</w:t>
      </w:r>
      <w:proofErr w:type="spellEnd"/>
      <w:r w:rsidR="004767D7">
        <w:rPr>
          <w:rFonts w:cs="Arial"/>
          <w:szCs w:val="18"/>
        </w:rPr>
        <w:t xml:space="preserve"> </w:t>
      </w:r>
      <w:proofErr w:type="spellStart"/>
      <w:r w:rsidR="004767D7">
        <w:rPr>
          <w:szCs w:val="19"/>
        </w:rPr>
        <w:t>výberu</w:t>
      </w:r>
      <w:proofErr w:type="spellEnd"/>
      <w:r w:rsidR="004767D7">
        <w:rPr>
          <w:szCs w:val="19"/>
        </w:rPr>
        <w:t xml:space="preserve"> </w:t>
      </w:r>
      <w:proofErr w:type="spellStart"/>
      <w:r w:rsidR="004767D7">
        <w:rPr>
          <w:szCs w:val="19"/>
        </w:rPr>
        <w:t>odborných</w:t>
      </w:r>
      <w:proofErr w:type="spellEnd"/>
      <w:r w:rsidR="004767D7">
        <w:rPr>
          <w:szCs w:val="19"/>
        </w:rPr>
        <w:t xml:space="preserve"> </w:t>
      </w:r>
      <w:proofErr w:type="spellStart"/>
      <w:r w:rsidR="004767D7">
        <w:rPr>
          <w:szCs w:val="19"/>
        </w:rPr>
        <w:t>hodnotieľov</w:t>
      </w:r>
      <w:proofErr w:type="spellEnd"/>
      <w:r w:rsidR="004767D7">
        <w:rPr>
          <w:szCs w:val="19"/>
        </w:rPr>
        <w:t xml:space="preserve"> </w:t>
      </w:r>
      <w:proofErr w:type="gramStart"/>
      <w:r w:rsidR="004767D7">
        <w:rPr>
          <w:szCs w:val="19"/>
        </w:rPr>
        <w:t>a</w:t>
      </w:r>
      <w:proofErr w:type="gramEnd"/>
      <w:r w:rsidR="004767D7">
        <w:rPr>
          <w:szCs w:val="19"/>
        </w:rPr>
        <w:t> </w:t>
      </w:r>
      <w:proofErr w:type="spellStart"/>
      <w:r w:rsidR="004767D7">
        <w:rPr>
          <w:szCs w:val="19"/>
        </w:rPr>
        <w:t>ich</w:t>
      </w:r>
      <w:proofErr w:type="spellEnd"/>
      <w:r w:rsidR="004767D7">
        <w:rPr>
          <w:szCs w:val="19"/>
        </w:rPr>
        <w:t xml:space="preserve"> </w:t>
      </w:r>
      <w:proofErr w:type="spellStart"/>
      <w:r w:rsidR="004767D7">
        <w:rPr>
          <w:szCs w:val="19"/>
        </w:rPr>
        <w:t>priradenia</w:t>
      </w:r>
      <w:proofErr w:type="spellEnd"/>
      <w:r w:rsidR="004767D7">
        <w:rPr>
          <w:szCs w:val="19"/>
        </w:rPr>
        <w:t xml:space="preserve"> k </w:t>
      </w:r>
      <w:proofErr w:type="spellStart"/>
      <w:r w:rsidR="004767D7">
        <w:rPr>
          <w:szCs w:val="19"/>
        </w:rPr>
        <w:t>ŽoNFP</w:t>
      </w:r>
      <w:proofErr w:type="spellEnd"/>
      <w:r w:rsidR="004767D7">
        <w:rPr>
          <w:szCs w:val="19"/>
        </w:rPr>
        <w:t xml:space="preserve"> </w:t>
      </w:r>
      <w:proofErr w:type="spellStart"/>
      <w:r w:rsidR="004767D7">
        <w:rPr>
          <w:szCs w:val="19"/>
        </w:rPr>
        <w:t>prostredníctvom</w:t>
      </w:r>
      <w:proofErr w:type="spellEnd"/>
      <w:r w:rsidR="004767D7">
        <w:rPr>
          <w:szCs w:val="19"/>
        </w:rPr>
        <w:t xml:space="preserve"> </w:t>
      </w:r>
      <w:r w:rsidR="00B61D2E">
        <w:rPr>
          <w:szCs w:val="19"/>
        </w:rPr>
        <w:t xml:space="preserve">functionality </w:t>
      </w:r>
      <w:r w:rsidR="004767D7">
        <w:rPr>
          <w:szCs w:val="19"/>
        </w:rPr>
        <w:t>ITMS</w:t>
      </w:r>
      <w:r w:rsidR="00B61D2E">
        <w:rPr>
          <w:szCs w:val="19"/>
        </w:rPr>
        <w:t>2014+</w:t>
      </w:r>
      <w:r w:rsidR="004767D7">
        <w:rPr>
          <w:szCs w:val="19"/>
        </w:rPr>
        <w:t xml:space="preserve">, RO pre OP EVS </w:t>
      </w:r>
      <w:proofErr w:type="spellStart"/>
      <w:r w:rsidR="00B61D2E">
        <w:rPr>
          <w:szCs w:val="19"/>
        </w:rPr>
        <w:t>postupuje</w:t>
      </w:r>
      <w:proofErr w:type="spellEnd"/>
      <w:r w:rsidR="00B61D2E">
        <w:rPr>
          <w:szCs w:val="19"/>
        </w:rPr>
        <w:t xml:space="preserve"> </w:t>
      </w:r>
      <w:proofErr w:type="spellStart"/>
      <w:r w:rsidR="004767D7">
        <w:rPr>
          <w:szCs w:val="19"/>
        </w:rPr>
        <w:t>nasledovne</w:t>
      </w:r>
      <w:proofErr w:type="spellEnd"/>
      <w:r w:rsidR="00B61D2E">
        <w:rPr>
          <w:szCs w:val="19"/>
        </w:rPr>
        <w:t xml:space="preserve">: </w:t>
      </w:r>
    </w:p>
    <w:p w14:paraId="233796CF"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 xml:space="preserve">pripraví zoznam, ktorý obsahuje kódy </w:t>
      </w:r>
      <w:proofErr w:type="spellStart"/>
      <w:r w:rsidRPr="007B21BF">
        <w:rPr>
          <w:rFonts w:cs="Arial"/>
          <w:szCs w:val="19"/>
          <w:lang w:val="sk-SK"/>
        </w:rPr>
        <w:t>ŽoNFP</w:t>
      </w:r>
      <w:proofErr w:type="spellEnd"/>
      <w:r w:rsidRPr="007B21BF">
        <w:rPr>
          <w:rFonts w:cs="Arial"/>
          <w:szCs w:val="19"/>
          <w:lang w:val="sk-SK"/>
        </w:rPr>
        <w:t xml:space="preserve"> pridelené ITMS2014+, ktoré vyhoveli administratívnej kontrole správnosti </w:t>
      </w:r>
      <w:proofErr w:type="spellStart"/>
      <w:r w:rsidRPr="007B21BF">
        <w:rPr>
          <w:rFonts w:cs="Arial"/>
          <w:szCs w:val="19"/>
          <w:lang w:val="sk-SK"/>
        </w:rPr>
        <w:t>ŽoNFP</w:t>
      </w:r>
      <w:proofErr w:type="spellEnd"/>
      <w:r>
        <w:rPr>
          <w:rFonts w:cs="Arial"/>
          <w:szCs w:val="19"/>
          <w:lang w:val="sk-SK"/>
        </w:rPr>
        <w:t>.</w:t>
      </w:r>
      <w:r w:rsidRPr="007B21BF">
        <w:rPr>
          <w:rFonts w:cs="Arial"/>
          <w:szCs w:val="19"/>
          <w:lang w:val="sk-SK"/>
        </w:rPr>
        <w:t xml:space="preserve"> </w:t>
      </w:r>
    </w:p>
    <w:p w14:paraId="26A13913"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2.) </w:t>
      </w:r>
      <w:r w:rsidRPr="007B21BF">
        <w:rPr>
          <w:rFonts w:cs="Arial"/>
          <w:szCs w:val="19"/>
          <w:lang w:val="sk-SK"/>
        </w:rPr>
        <w:tab/>
      </w:r>
      <w:r w:rsidRPr="00BE54EC">
        <w:rPr>
          <w:rFonts w:cs="Arial"/>
          <w:szCs w:val="19"/>
          <w:lang w:val="sk-SK"/>
        </w:rPr>
        <w:t xml:space="preserve">Následne RO stanoví termín prideľovania </w:t>
      </w:r>
      <w:proofErr w:type="spellStart"/>
      <w:r w:rsidRPr="00BE54EC">
        <w:rPr>
          <w:rFonts w:cs="Arial"/>
          <w:szCs w:val="19"/>
          <w:lang w:val="sk-SK"/>
        </w:rPr>
        <w:t>ŽoNFP</w:t>
      </w:r>
      <w:proofErr w:type="spellEnd"/>
      <w:r w:rsidRPr="00BE54EC">
        <w:rPr>
          <w:rFonts w:cs="Arial"/>
          <w:szCs w:val="19"/>
          <w:lang w:val="sk-SK"/>
        </w:rPr>
        <w:t xml:space="preserve"> formou žrebovania jednotlivým odborným hodnotiteľom</w:t>
      </w:r>
      <w:r w:rsidR="008436AD" w:rsidRPr="00BE54EC">
        <w:rPr>
          <w:rFonts w:cs="Arial"/>
          <w:szCs w:val="19"/>
          <w:lang w:val="sk-SK"/>
        </w:rPr>
        <w:t>, ktorý je upravený v interných procedúrach RO</w:t>
      </w:r>
      <w:r w:rsidR="00A5083B" w:rsidRPr="00BE54EC">
        <w:rPr>
          <w:rFonts w:cs="Arial"/>
          <w:szCs w:val="19"/>
          <w:lang w:val="sk-SK"/>
        </w:rPr>
        <w:t>.</w:t>
      </w:r>
    </w:p>
    <w:p w14:paraId="12175862" w14:textId="77777777" w:rsidR="00E61290" w:rsidRPr="007B21BF" w:rsidRDefault="008436AD" w:rsidP="00E61290">
      <w:pPr>
        <w:spacing w:before="120" w:after="120" w:line="288" w:lineRule="auto"/>
        <w:jc w:val="both"/>
        <w:rPr>
          <w:rFonts w:cs="Arial"/>
          <w:szCs w:val="19"/>
          <w:lang w:val="sk-SK"/>
        </w:rPr>
      </w:pPr>
      <w:r>
        <w:rPr>
          <w:rFonts w:cs="Arial"/>
          <w:szCs w:val="19"/>
          <w:lang w:val="sk-SK"/>
        </w:rPr>
        <w:t xml:space="preserve"> Po vykonaní </w:t>
      </w:r>
      <w:r w:rsidRPr="00BE54EC">
        <w:rPr>
          <w:rFonts w:cs="Arial"/>
          <w:szCs w:val="19"/>
          <w:lang w:val="sk-SK"/>
        </w:rPr>
        <w:t>žrebovania</w:t>
      </w:r>
      <w:r>
        <w:rPr>
          <w:rFonts w:cs="Arial"/>
          <w:szCs w:val="19"/>
          <w:lang w:val="sk-SK"/>
        </w:rPr>
        <w:t xml:space="preserve"> </w:t>
      </w:r>
      <w:proofErr w:type="spellStart"/>
      <w:r>
        <w:rPr>
          <w:rFonts w:cs="Arial"/>
          <w:szCs w:val="19"/>
          <w:lang w:val="sk-SK"/>
        </w:rPr>
        <w:t>ŽoNFP</w:t>
      </w:r>
      <w:proofErr w:type="spellEnd"/>
      <w:r>
        <w:rPr>
          <w:rFonts w:cs="Arial"/>
          <w:szCs w:val="19"/>
          <w:lang w:val="sk-SK"/>
        </w:rPr>
        <w:t xml:space="preserve"> informuje RO</w:t>
      </w:r>
      <w:r w:rsidR="00E61290">
        <w:rPr>
          <w:rFonts w:cs="Arial"/>
          <w:szCs w:val="19"/>
          <w:lang w:val="sk-SK"/>
        </w:rPr>
        <w:t xml:space="preserve"> </w:t>
      </w:r>
      <w:r w:rsidR="00E61290" w:rsidRPr="007B21BF">
        <w:rPr>
          <w:rFonts w:cs="Arial"/>
          <w:szCs w:val="19"/>
          <w:lang w:val="sk-SK"/>
        </w:rPr>
        <w:t>odborných hodnotiteľov o termíne  podpisu dohody o vykonaní práce medzi hodnotiteľmi a RO pre OP EVS</w:t>
      </w:r>
      <w:r>
        <w:rPr>
          <w:rFonts w:cs="Arial"/>
          <w:szCs w:val="19"/>
          <w:lang w:val="sk-SK"/>
        </w:rPr>
        <w:t xml:space="preserve"> </w:t>
      </w:r>
      <w:r w:rsidR="00E61290" w:rsidRPr="007B21BF">
        <w:rPr>
          <w:rFonts w:cs="Arial"/>
          <w:szCs w:val="19"/>
          <w:lang w:val="sk-SK"/>
        </w:rPr>
        <w:t xml:space="preserve">/ MV SR a zároveň o termíne školenia a začatia hodnotenia. </w:t>
      </w:r>
    </w:p>
    <w:p w14:paraId="24A67036"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202B7B78" w14:textId="77777777"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w:t>
      </w:r>
      <w:proofErr w:type="spellStart"/>
      <w:r w:rsidRPr="0017594C">
        <w:rPr>
          <w:rFonts w:asciiTheme="minorHAnsi" w:hAnsiTheme="minorHAnsi" w:cstheme="minorHAnsi"/>
          <w:szCs w:val="16"/>
          <w:lang w:val="sk-SK"/>
        </w:rPr>
        <w:t>ŽoNFP</w:t>
      </w:r>
      <w:proofErr w:type="spellEnd"/>
      <w:r w:rsidRPr="0017594C">
        <w:rPr>
          <w:rFonts w:asciiTheme="minorHAnsi" w:hAnsiTheme="minorHAnsi" w:cstheme="minorHAnsi"/>
          <w:szCs w:val="16"/>
          <w:lang w:val="sk-SK"/>
        </w:rPr>
        <w:t xml:space="preserve">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sidR="00507FA7">
        <w:rPr>
          <w:rFonts w:asciiTheme="minorHAnsi" w:hAnsiTheme="minorHAnsi" w:cstheme="minorHAnsi"/>
          <w:szCs w:val="16"/>
          <w:lang w:val="sk-SK"/>
        </w:rPr>
        <w:t>menovaných (príloha č. 11)</w:t>
      </w:r>
      <w:r w:rsidR="00507FA7" w:rsidRPr="0017594C">
        <w:rPr>
          <w:rFonts w:asciiTheme="minorHAnsi" w:hAnsiTheme="minorHAnsi" w:cstheme="minorHAnsi"/>
          <w:szCs w:val="16"/>
          <w:lang w:val="sk-SK"/>
        </w:rPr>
        <w:t xml:space="preserve"> </w:t>
      </w:r>
      <w:r w:rsidRPr="0017594C">
        <w:rPr>
          <w:rFonts w:asciiTheme="minorHAnsi" w:hAnsiTheme="minorHAnsi" w:cstheme="minorHAnsi"/>
          <w:szCs w:val="16"/>
          <w:lang w:val="sk-SK"/>
        </w:rPr>
        <w:t xml:space="preserve">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xml:space="preserve">. Interní odborní hodnotitelia musia splniť kritéria nestrannosti, nezaujatosti a vylúčenia konfliktu záujmov tak, aby bolo zabezpečené odborné, objektívne, nezávislé, nediskriminačné a transparentné hodnotenie. </w:t>
      </w:r>
      <w:r w:rsidRPr="0054071D">
        <w:rPr>
          <w:rFonts w:asciiTheme="minorHAnsi" w:hAnsiTheme="minorHAnsi" w:cstheme="minorHAnsi"/>
          <w:szCs w:val="16"/>
          <w:lang w:val="sk-SK"/>
        </w:rPr>
        <w:t>Ich výber sa na základe uvedených kritérií uskutoční zo zamestnancov MV SR mimo útvarov priamo zapojených do implementácie TP OP EVS (Odbor operačného programu EVS (ďalej aj „OOP EVS“ a Organizačný odbor na Sekcii európskych programov (ďalej aj „OO na SEP“)</w:t>
      </w:r>
      <w:r w:rsidRPr="00EA43EA">
        <w:rPr>
          <w:rFonts w:asciiTheme="minorHAnsi" w:hAnsiTheme="minorHAnsi" w:cstheme="minorHAnsi"/>
          <w:szCs w:val="16"/>
          <w:lang w:val="sk-SK"/>
        </w:rPr>
        <w:t xml:space="preserve">. </w:t>
      </w:r>
    </w:p>
    <w:p w14:paraId="3F2C78BF" w14:textId="77777777" w:rsidR="0075585E" w:rsidRPr="0017594C" w:rsidRDefault="0075585E" w:rsidP="008979DA">
      <w:pPr>
        <w:pStyle w:val="Nadpis2"/>
        <w:jc w:val="both"/>
        <w:rPr>
          <w:lang w:val="sk-SK"/>
        </w:rPr>
      </w:pPr>
      <w:bookmarkStart w:id="240" w:name="_Toc37941434"/>
      <w:r w:rsidRPr="0017594C">
        <w:rPr>
          <w:lang w:val="sk-SK"/>
        </w:rPr>
        <w:t>Školenie odborných hodnotiteľov</w:t>
      </w:r>
      <w:bookmarkEnd w:id="240"/>
    </w:p>
    <w:p w14:paraId="2820FC2C" w14:textId="77777777" w:rsidR="007506D1" w:rsidRDefault="00933101" w:rsidP="007506D1">
      <w:pPr>
        <w:spacing w:before="120"/>
        <w:jc w:val="both"/>
        <w:rPr>
          <w:ins w:id="241" w:author="Milan Matovič" w:date="2020-04-12T19:40:00Z"/>
        </w:rPr>
      </w:pPr>
      <w:r w:rsidRPr="007506D1">
        <w:rPr>
          <w:szCs w:val="19"/>
          <w:lang w:val="sk-SK"/>
        </w:rPr>
        <w:t>Všetci odborní hodnotitelia musia byť najneskôr v deň začatia odborného hodnotenia preškolení</w:t>
      </w:r>
      <w:ins w:id="242" w:author="Milan Matovič" w:date="2020-04-12T19:38:00Z">
        <w:r w:rsidR="008B773C" w:rsidRPr="007506D1">
          <w:rPr>
            <w:szCs w:val="19"/>
            <w:lang w:val="sk-SK"/>
          </w:rPr>
          <w:t xml:space="preserve"> v </w:t>
        </w:r>
        <w:r w:rsidR="008B773C" w:rsidRPr="00551F76">
          <w:rPr>
            <w:szCs w:val="19"/>
            <w:lang w:val="sk-SK"/>
          </w:rPr>
          <w:t xml:space="preserve">priestoroch </w:t>
        </w:r>
        <w:r w:rsidR="007506D1" w:rsidRPr="00C239F8">
          <w:rPr>
            <w:szCs w:val="19"/>
            <w:lang w:val="sk-SK"/>
          </w:rPr>
          <w:t>RO pre OP EVS</w:t>
        </w:r>
      </w:ins>
      <w:r w:rsidRPr="00C239F8">
        <w:rPr>
          <w:szCs w:val="19"/>
          <w:lang w:val="sk-SK"/>
        </w:rPr>
        <w:t xml:space="preserve">. Predmetom školenia </w:t>
      </w:r>
      <w:r w:rsidRPr="005B224C">
        <w:rPr>
          <w:szCs w:val="19"/>
          <w:lang w:val="sk-SK"/>
        </w:rPr>
        <w:t>je najmä vysvetlenie kritérií pre výber projektov</w:t>
      </w:r>
      <w:r w:rsidR="004261E6">
        <w:rPr>
          <w:rStyle w:val="Odkaznapoznmkupodiarou"/>
          <w:szCs w:val="19"/>
          <w:lang w:val="sk-SK"/>
        </w:rPr>
        <w:footnoteReference w:id="2"/>
      </w:r>
      <w:r w:rsidRPr="007506D1">
        <w:rPr>
          <w:szCs w:val="19"/>
          <w:lang w:val="sk-SK"/>
        </w:rPr>
        <w:t xml:space="preserve">, postupy prevzatia a odovzdania podkladov cez preberací protokol </w:t>
      </w:r>
      <w:r w:rsidRPr="007506D1">
        <w:rPr>
          <w:lang w:val="sk-SK"/>
        </w:rPr>
        <w:t>(príloha č. 4)</w:t>
      </w:r>
      <w:r w:rsidRPr="00551F76">
        <w:rPr>
          <w:szCs w:val="19"/>
          <w:lang w:val="sk-SK"/>
        </w:rPr>
        <w:t xml:space="preserve">; spôsob vypĺňania hodnotiacich hárkov </w:t>
      </w:r>
      <w:r w:rsidRPr="00551F76">
        <w:rPr>
          <w:lang w:val="sk-SK"/>
        </w:rPr>
        <w:t>(príloha č. 6 -10);</w:t>
      </w:r>
      <w:r w:rsidRPr="00C239F8">
        <w:rPr>
          <w:szCs w:val="19"/>
          <w:lang w:val="sk-SK"/>
        </w:rPr>
        <w:t xml:space="preserve"> postupy uvedené v príručke pre hodnotiteľov; vysvetlenie dôležitých pojmov; etické pravidlá pri hodnotení projektov (etický kódex odborného hodnotiteľa, </w:t>
      </w:r>
      <w:r w:rsidRPr="005B224C">
        <w:rPr>
          <w:lang w:val="sk-SK"/>
        </w:rPr>
        <w:t xml:space="preserve">príloha č. </w:t>
      </w:r>
      <w:r w:rsidRPr="005B224C">
        <w:rPr>
          <w:szCs w:val="19"/>
          <w:lang w:val="sk-SK"/>
        </w:rPr>
        <w:t>5) a konflikt záujmov, ako aj oboznámenie hodnotiteľov s </w:t>
      </w:r>
      <w:r w:rsidRPr="006728BA">
        <w:rPr>
          <w:szCs w:val="19"/>
          <w:lang w:val="sk-SK"/>
        </w:rPr>
        <w:t xml:space="preserve">výzvou/vyzvaním na predkladanie žiadostí o NFP. </w:t>
      </w:r>
    </w:p>
    <w:p w14:paraId="1476F416" w14:textId="77777777" w:rsidR="00933101" w:rsidRDefault="00933101" w:rsidP="00933101">
      <w:pPr>
        <w:spacing w:before="120" w:after="80" w:line="288" w:lineRule="auto"/>
        <w:jc w:val="both"/>
        <w:rPr>
          <w:szCs w:val="19"/>
          <w:lang w:val="sk-SK"/>
        </w:rPr>
      </w:pPr>
      <w:r w:rsidRPr="0017594C">
        <w:rPr>
          <w:szCs w:val="19"/>
          <w:lang w:val="sk-SK"/>
        </w:rPr>
        <w:t xml:space="preserve">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00C11675">
        <w:rPr>
          <w:szCs w:val="19"/>
          <w:lang w:val="sk-SK"/>
        </w:rPr>
        <w:t>odborného hodnotenia</w:t>
      </w:r>
      <w:r w:rsidRPr="0017594C">
        <w:rPr>
          <w:szCs w:val="19"/>
          <w:lang w:val="sk-SK"/>
        </w:rPr>
        <w:t>.</w:t>
      </w:r>
    </w:p>
    <w:p w14:paraId="327EAA23"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4051D8C2" w14:textId="77777777" w:rsidR="0075585E" w:rsidRPr="00B519B4" w:rsidRDefault="0075585E" w:rsidP="000430AB">
      <w:pPr>
        <w:pStyle w:val="Nadpis2"/>
        <w:jc w:val="both"/>
        <w:rPr>
          <w:lang w:val="sk-SK"/>
        </w:rPr>
      </w:pPr>
      <w:bookmarkStart w:id="243" w:name="_Toc37941435"/>
      <w:r w:rsidRPr="0017594C">
        <w:rPr>
          <w:lang w:val="sk-SK"/>
        </w:rPr>
        <w:t>Organizačné a technické zabezpečenie priebehu odborného</w:t>
      </w:r>
      <w:r w:rsidRPr="00B519B4">
        <w:rPr>
          <w:lang w:val="sk-SK"/>
        </w:rPr>
        <w:t xml:space="preserve"> hodnotenia</w:t>
      </w:r>
      <w:bookmarkEnd w:id="243"/>
      <w:r w:rsidRPr="00B519B4">
        <w:rPr>
          <w:lang w:val="sk-SK"/>
        </w:rPr>
        <w:t xml:space="preserve"> </w:t>
      </w:r>
    </w:p>
    <w:p w14:paraId="1EF54E5D" w14:textId="77777777" w:rsidR="00933101" w:rsidRPr="0017594C" w:rsidRDefault="00933101" w:rsidP="00933101">
      <w:pPr>
        <w:spacing w:before="120" w:after="80" w:line="288" w:lineRule="auto"/>
        <w:jc w:val="both"/>
        <w:rPr>
          <w:szCs w:val="19"/>
          <w:lang w:val="sk-SK"/>
        </w:rPr>
      </w:pPr>
      <w:r w:rsidRPr="00B519B4">
        <w:rPr>
          <w:szCs w:val="19"/>
          <w:lang w:val="sk-SK"/>
        </w:rPr>
        <w:t xml:space="preserve">Podmienkou postúpenia </w:t>
      </w:r>
      <w:proofErr w:type="spellStart"/>
      <w:r w:rsidRPr="00B519B4">
        <w:rPr>
          <w:szCs w:val="19"/>
          <w:lang w:val="sk-SK"/>
        </w:rPr>
        <w:t>ŽoNFP</w:t>
      </w:r>
      <w:proofErr w:type="spellEnd"/>
      <w:r w:rsidRPr="00B519B4">
        <w:rPr>
          <w:szCs w:val="19"/>
          <w:lang w:val="sk-SK"/>
        </w:rPr>
        <w:t xml:space="preserve">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w:t>
      </w:r>
      <w:proofErr w:type="spellStart"/>
      <w:r w:rsidRPr="0017594C">
        <w:rPr>
          <w:szCs w:val="19"/>
          <w:lang w:val="sk-SK"/>
        </w:rPr>
        <w:t>ŽoNFP</w:t>
      </w:r>
      <w:proofErr w:type="spellEnd"/>
      <w:r w:rsidRPr="0017594C">
        <w:rPr>
          <w:szCs w:val="19"/>
          <w:lang w:val="sk-SK"/>
        </w:rPr>
        <w:t xml:space="preserve">. Odborné hodnotenie týchto </w:t>
      </w:r>
      <w:proofErr w:type="spellStart"/>
      <w:r w:rsidRPr="0017594C">
        <w:rPr>
          <w:szCs w:val="19"/>
          <w:lang w:val="sk-SK"/>
        </w:rPr>
        <w:t>ŽoNFP</w:t>
      </w:r>
      <w:proofErr w:type="spellEnd"/>
      <w:r w:rsidRPr="0017594C">
        <w:rPr>
          <w:szCs w:val="19"/>
          <w:lang w:val="sk-SK"/>
        </w:rPr>
        <w:t xml:space="preserve"> sa začne vykonávať v najskoršom možnom termíne po ukončení administratívneho overenia</w:t>
      </w:r>
      <w:r>
        <w:rPr>
          <w:szCs w:val="19"/>
          <w:lang w:val="sk-SK"/>
        </w:rPr>
        <w:t>.</w:t>
      </w:r>
    </w:p>
    <w:p w14:paraId="43CC0EFD" w14:textId="77777777" w:rsidR="00933101" w:rsidRPr="0017594C" w:rsidRDefault="00933101" w:rsidP="00933101">
      <w:pPr>
        <w:spacing w:before="120" w:after="80" w:line="288" w:lineRule="auto"/>
        <w:jc w:val="both"/>
        <w:rPr>
          <w:szCs w:val="19"/>
          <w:lang w:val="sk-SK"/>
        </w:rPr>
      </w:pPr>
      <w:r w:rsidRPr="0017594C">
        <w:rPr>
          <w:lang w:val="sk-SK"/>
        </w:rPr>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elektronicky v primeranej lehote pred plánovaným termínom začatia </w:t>
      </w:r>
      <w:r w:rsidRPr="0017594C">
        <w:rPr>
          <w:lang w:val="sk-SK"/>
        </w:rPr>
        <w:lastRenderedPageBreak/>
        <w:t>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ins w:id="244" w:author="Milan Matovič" w:date="2020-04-12T19:58:00Z">
        <w:r w:rsidR="00551F76">
          <w:rPr>
            <w:lang w:val="sk-SK"/>
          </w:rPr>
          <w:t xml:space="preserve"> </w:t>
        </w:r>
        <w:r w:rsidR="00551F76">
          <w:t xml:space="preserve">a </w:t>
        </w:r>
        <w:proofErr w:type="spellStart"/>
        <w:r w:rsidR="00551F76">
          <w:t>oznámiť</w:t>
        </w:r>
        <w:proofErr w:type="spellEnd"/>
        <w:r w:rsidR="00551F76">
          <w:t xml:space="preserve"> </w:t>
        </w:r>
        <w:proofErr w:type="spellStart"/>
        <w:r w:rsidR="00551F76">
          <w:t>možný</w:t>
        </w:r>
        <w:proofErr w:type="spellEnd"/>
        <w:r w:rsidR="00551F76">
          <w:t xml:space="preserve"> </w:t>
        </w:r>
        <w:proofErr w:type="spellStart"/>
        <w:r w:rsidR="00551F76">
          <w:t>spôsob</w:t>
        </w:r>
        <w:proofErr w:type="spellEnd"/>
        <w:r w:rsidR="00551F76">
          <w:t xml:space="preserve"> </w:t>
        </w:r>
        <w:proofErr w:type="spellStart"/>
        <w:r w:rsidR="00551F76">
          <w:t>výkonu</w:t>
        </w:r>
        <w:proofErr w:type="spellEnd"/>
        <w:r w:rsidR="00551F76">
          <w:t xml:space="preserve"> </w:t>
        </w:r>
        <w:proofErr w:type="spellStart"/>
        <w:r w:rsidR="00551F76">
          <w:t>odborného</w:t>
        </w:r>
        <w:proofErr w:type="spellEnd"/>
        <w:r w:rsidR="00551F76">
          <w:t xml:space="preserve"> </w:t>
        </w:r>
        <w:proofErr w:type="spellStart"/>
        <w:r w:rsidR="00551F76">
          <w:t>hodnotenia</w:t>
        </w:r>
        <w:proofErr w:type="spellEnd"/>
        <w:r w:rsidR="00551F76">
          <w:t>,</w:t>
        </w:r>
      </w:ins>
      <w:r>
        <w:rPr>
          <w:lang w:val="sk-SK"/>
        </w:rPr>
        <w:t>.</w:t>
      </w:r>
    </w:p>
    <w:p w14:paraId="0667EB83"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5BC2ADC5" w14:textId="77777777"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56914CB6"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1F38BC6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5EA0B6E6"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56957C94" w14:textId="77777777"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3FD9309A" w14:textId="77777777" w:rsidR="00933101" w:rsidRPr="0017594C" w:rsidRDefault="00933101" w:rsidP="00933101">
      <w:pPr>
        <w:pStyle w:val="Default"/>
        <w:spacing w:line="288" w:lineRule="auto"/>
        <w:jc w:val="both"/>
        <w:rPr>
          <w:rFonts w:cs="Times New Roman"/>
          <w:sz w:val="19"/>
          <w:szCs w:val="19"/>
          <w:lang w:val="sk-SK"/>
        </w:rPr>
      </w:pPr>
    </w:p>
    <w:p w14:paraId="0A2A60EF" w14:textId="77777777" w:rsidR="00EC7F6E" w:rsidRPr="0017594C" w:rsidRDefault="001D658D" w:rsidP="00933101">
      <w:pPr>
        <w:pStyle w:val="Default"/>
        <w:spacing w:line="288" w:lineRule="auto"/>
        <w:jc w:val="both"/>
        <w:rPr>
          <w:rFonts w:cs="Times New Roman"/>
          <w:sz w:val="19"/>
          <w:szCs w:val="19"/>
          <w:lang w:val="sk-SK"/>
        </w:rPr>
      </w:pPr>
      <w:ins w:id="245" w:author="autor" w:date="2020-04-08T16:29:00Z">
        <w:r>
          <w:rPr>
            <w:rFonts w:cs="Times New Roman"/>
            <w:sz w:val="19"/>
            <w:szCs w:val="19"/>
            <w:lang w:val="sk-SK"/>
          </w:rPr>
          <w:t>x</w:t>
        </w:r>
      </w:ins>
      <w:ins w:id="246" w:author="Milan Matovič" w:date="2020-04-12T19:18:00Z">
        <w:r w:rsidR="004627A8" w:rsidRPr="004627A8">
          <w:t xml:space="preserve"> </w:t>
        </w:r>
      </w:ins>
      <w:ins w:id="247" w:author="Milan Matovič" w:date="2020-04-12T19:19:00Z">
        <w:r w:rsidR="004627A8" w:rsidRPr="004627A8">
          <w:t>1.</w:t>
        </w:r>
        <w:r w:rsidR="004627A8" w:rsidRPr="004627A8">
          <w:tab/>
        </w:r>
        <w:r w:rsidR="004627A8" w:rsidRPr="004627A8">
          <w:rPr>
            <w:rFonts w:cs="Times New Roman"/>
            <w:sz w:val="19"/>
            <w:szCs w:val="19"/>
            <w:lang w:val="sk-SK"/>
          </w:rPr>
          <w:t>Hodnotitelia vykonávajú odborné hodnotenie v pries</w:t>
        </w:r>
        <w:r w:rsidR="004627A8">
          <w:rPr>
            <w:rFonts w:cs="Times New Roman"/>
            <w:sz w:val="19"/>
            <w:szCs w:val="19"/>
            <w:lang w:val="sk-SK"/>
          </w:rPr>
          <w:t xml:space="preserve">toroch určených poskytovateľom alebo </w:t>
        </w:r>
      </w:ins>
      <w:ins w:id="248" w:author="Milan Matovič" w:date="2020-04-12T19:27:00Z">
        <w:r w:rsidR="004627A8" w:rsidRPr="004627A8">
          <w:rPr>
            <w:rFonts w:cs="Times New Roman"/>
            <w:sz w:val="19"/>
            <w:szCs w:val="19"/>
            <w:lang w:val="sk-SK"/>
          </w:rPr>
          <w:t>za účelom zefektívnenia procesu odborného hodnotenia</w:t>
        </w:r>
      </w:ins>
      <w:ins w:id="249" w:author="Milan Matovič" w:date="2020-04-12T19:28:00Z">
        <w:r w:rsidR="004627A8">
          <w:rPr>
            <w:rFonts w:cs="Times New Roman"/>
            <w:sz w:val="19"/>
            <w:szCs w:val="19"/>
            <w:lang w:val="sk-SK"/>
          </w:rPr>
          <w:t xml:space="preserve"> je</w:t>
        </w:r>
      </w:ins>
      <w:ins w:id="250" w:author="Milan Matovič" w:date="2020-04-12T19:27:00Z">
        <w:r w:rsidR="004627A8" w:rsidRPr="004627A8">
          <w:rPr>
            <w:rFonts w:cs="Times New Roman"/>
            <w:sz w:val="19"/>
            <w:szCs w:val="19"/>
            <w:lang w:val="sk-SK"/>
          </w:rPr>
          <w:t xml:space="preserve"> </w:t>
        </w:r>
      </w:ins>
      <w:ins w:id="251" w:author="Milan Matovič" w:date="2020-04-12T19:28:00Z">
        <w:r w:rsidR="004627A8" w:rsidRPr="004627A8">
          <w:rPr>
            <w:rFonts w:cs="Times New Roman"/>
            <w:sz w:val="19"/>
            <w:szCs w:val="19"/>
            <w:lang w:val="sk-SK"/>
          </w:rPr>
          <w:t>RO</w:t>
        </w:r>
        <w:r w:rsidR="004627A8">
          <w:rPr>
            <w:rFonts w:cs="Times New Roman"/>
            <w:sz w:val="19"/>
            <w:szCs w:val="19"/>
            <w:lang w:val="sk-SK"/>
          </w:rPr>
          <w:t xml:space="preserve"> pre OP EVS</w:t>
        </w:r>
        <w:r w:rsidR="004627A8" w:rsidRPr="004627A8">
          <w:rPr>
            <w:rFonts w:cs="Times New Roman"/>
            <w:sz w:val="19"/>
            <w:szCs w:val="19"/>
            <w:lang w:val="sk-SK"/>
          </w:rPr>
          <w:t xml:space="preserve"> </w:t>
        </w:r>
      </w:ins>
      <w:ins w:id="252" w:author="Milan Matovič" w:date="2020-04-12T19:27:00Z">
        <w:r w:rsidR="004627A8" w:rsidRPr="004627A8">
          <w:rPr>
            <w:rFonts w:cs="Times New Roman"/>
            <w:sz w:val="19"/>
            <w:szCs w:val="19"/>
            <w:lang w:val="sk-SK"/>
          </w:rPr>
          <w:t xml:space="preserve">oprávnený </w:t>
        </w:r>
      </w:ins>
      <w:ins w:id="253" w:author="Milan Matovič" w:date="2020-04-12T19:18:00Z">
        <w:r w:rsidR="004627A8">
          <w:rPr>
            <w:rFonts w:cs="Times New Roman"/>
            <w:sz w:val="19"/>
            <w:szCs w:val="19"/>
            <w:lang w:val="sk-SK"/>
          </w:rPr>
          <w:t xml:space="preserve">pri </w:t>
        </w:r>
        <w:proofErr w:type="spellStart"/>
        <w:r w:rsidR="004627A8">
          <w:rPr>
            <w:rFonts w:cs="Times New Roman"/>
            <w:sz w:val="19"/>
            <w:szCs w:val="19"/>
            <w:lang w:val="sk-SK"/>
          </w:rPr>
          <w:t>dodžaní</w:t>
        </w:r>
        <w:proofErr w:type="spellEnd"/>
        <w:r w:rsidR="008B773C">
          <w:rPr>
            <w:rFonts w:cs="Times New Roman"/>
            <w:sz w:val="19"/>
            <w:szCs w:val="19"/>
            <w:lang w:val="sk-SK"/>
          </w:rPr>
          <w:t xml:space="preserve"> </w:t>
        </w:r>
        <w:r w:rsidR="004627A8" w:rsidRPr="004627A8">
          <w:rPr>
            <w:rFonts w:cs="Times New Roman"/>
            <w:sz w:val="19"/>
            <w:szCs w:val="19"/>
            <w:lang w:val="sk-SK"/>
          </w:rPr>
          <w:t xml:space="preserve"> </w:t>
        </w:r>
      </w:ins>
      <w:ins w:id="254" w:author="Milan Matovič" w:date="2020-04-13T21:23:00Z">
        <w:r w:rsidR="006728BA">
          <w:rPr>
            <w:rFonts w:cs="Times New Roman"/>
            <w:sz w:val="19"/>
            <w:szCs w:val="19"/>
            <w:lang w:val="sk-SK"/>
          </w:rPr>
          <w:t>postupov</w:t>
        </w:r>
      </w:ins>
      <w:ins w:id="255" w:author="Milan Matovič" w:date="2020-04-12T19:18:00Z">
        <w:r w:rsidR="004627A8" w:rsidRPr="004627A8">
          <w:rPr>
            <w:rFonts w:cs="Times New Roman"/>
            <w:sz w:val="19"/>
            <w:szCs w:val="19"/>
            <w:lang w:val="sk-SK"/>
          </w:rPr>
          <w:t xml:space="preserve"> </w:t>
        </w:r>
      </w:ins>
      <w:ins w:id="256" w:author="Milan Matovič" w:date="2020-04-12T19:29:00Z">
        <w:r w:rsidR="008B773C">
          <w:rPr>
            <w:rFonts w:cs="Times New Roman"/>
            <w:sz w:val="19"/>
            <w:szCs w:val="19"/>
            <w:lang w:val="sk-SK"/>
          </w:rPr>
          <w:t>stanovených</w:t>
        </w:r>
      </w:ins>
      <w:ins w:id="257" w:author="Milan Matovič" w:date="2020-04-12T19:31:00Z">
        <w:r w:rsidR="008B773C">
          <w:rPr>
            <w:rFonts w:cs="Times New Roman"/>
            <w:sz w:val="19"/>
            <w:szCs w:val="19"/>
            <w:lang w:val="sk-SK"/>
          </w:rPr>
          <w:t xml:space="preserve"> v samostatnej </w:t>
        </w:r>
      </w:ins>
      <w:ins w:id="258" w:author="Milan Matovič" w:date="2020-04-12T19:32:00Z">
        <w:r w:rsidR="008B773C">
          <w:rPr>
            <w:rFonts w:cs="Times New Roman"/>
            <w:sz w:val="19"/>
            <w:szCs w:val="19"/>
            <w:lang w:val="sk-SK"/>
          </w:rPr>
          <w:t>kapitole</w:t>
        </w:r>
      </w:ins>
      <w:ins w:id="259" w:author="Milan Matovič" w:date="2020-04-12T19:18:00Z">
        <w:r w:rsidR="004627A8" w:rsidRPr="004627A8">
          <w:rPr>
            <w:rFonts w:cs="Times New Roman"/>
            <w:sz w:val="19"/>
            <w:szCs w:val="19"/>
            <w:lang w:val="sk-SK"/>
          </w:rPr>
          <w:t xml:space="preserve"> </w:t>
        </w:r>
      </w:ins>
      <w:ins w:id="260" w:author="Milan Matovič" w:date="2020-04-12T20:15:00Z">
        <w:r w:rsidR="00C239F8">
          <w:rPr>
            <w:rFonts w:cs="Times New Roman"/>
            <w:sz w:val="19"/>
            <w:szCs w:val="19"/>
            <w:lang w:val="sk-SK"/>
          </w:rPr>
          <w:t xml:space="preserve">3.9 </w:t>
        </w:r>
      </w:ins>
      <w:ins w:id="261" w:author="Milan Matovič" w:date="2020-04-13T21:26:00Z">
        <w:r w:rsidR="006728BA">
          <w:rPr>
            <w:rFonts w:cs="Times New Roman"/>
            <w:sz w:val="19"/>
            <w:szCs w:val="19"/>
            <w:lang w:val="sk-SK"/>
          </w:rPr>
          <w:t>využiť</w:t>
        </w:r>
      </w:ins>
      <w:ins w:id="262" w:author="Milan Matovič" w:date="2020-04-12T19:18:00Z">
        <w:r w:rsidR="004627A8" w:rsidRPr="004627A8">
          <w:rPr>
            <w:rFonts w:cs="Times New Roman"/>
            <w:sz w:val="19"/>
            <w:szCs w:val="19"/>
            <w:lang w:val="sk-SK"/>
          </w:rPr>
          <w:t xml:space="preserve"> výkon odbornéh</w:t>
        </w:r>
        <w:r w:rsidR="008B773C">
          <w:rPr>
            <w:rFonts w:cs="Times New Roman"/>
            <w:sz w:val="19"/>
            <w:szCs w:val="19"/>
            <w:lang w:val="sk-SK"/>
          </w:rPr>
          <w:t>o hodnotenia mimo priestorov RO na dia</w:t>
        </w:r>
      </w:ins>
      <w:ins w:id="263" w:author="Milan Matovič" w:date="2020-04-12T19:33:00Z">
        <w:r w:rsidR="008B773C">
          <w:rPr>
            <w:rFonts w:cs="Times New Roman"/>
            <w:sz w:val="19"/>
            <w:szCs w:val="19"/>
            <w:lang w:val="sk-SK"/>
          </w:rPr>
          <w:t>ľku alebo kombináciou oboch postupov.</w:t>
        </w:r>
      </w:ins>
    </w:p>
    <w:p w14:paraId="16D57443" w14:textId="77777777" w:rsidR="007506D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w:t>
      </w:r>
      <w:proofErr w:type="spellStart"/>
      <w:r w:rsidRPr="0017594C">
        <w:rPr>
          <w:rFonts w:cs="Times New Roman"/>
          <w:sz w:val="19"/>
          <w:szCs w:val="19"/>
          <w:lang w:val="sk-SK"/>
        </w:rPr>
        <w:t>ŽoNFP</w:t>
      </w:r>
      <w:proofErr w:type="spellEnd"/>
      <w:r w:rsidRPr="0017594C">
        <w:rPr>
          <w:rFonts w:cs="Times New Roman"/>
          <w:sz w:val="19"/>
          <w:szCs w:val="19"/>
          <w:lang w:val="sk-SK"/>
        </w:rPr>
        <w:t xml:space="preserve">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ins w:id="264" w:author="Milan Matovič" w:date="2020-04-12T20:13:00Z">
        <w:r w:rsidR="00C239F8">
          <w:rPr>
            <w:rFonts w:cs="Times New Roman"/>
            <w:sz w:val="19"/>
            <w:szCs w:val="19"/>
            <w:lang w:val="sk-SK"/>
          </w:rPr>
          <w:t xml:space="preserve"> </w:t>
        </w:r>
      </w:ins>
    </w:p>
    <w:p w14:paraId="15D9F41A" w14:textId="77777777" w:rsidR="00DC1E2A" w:rsidRPr="0017594C" w:rsidRDefault="00DC1E2A">
      <w:pPr>
        <w:pStyle w:val="Default"/>
        <w:spacing w:line="288" w:lineRule="auto"/>
        <w:jc w:val="both"/>
        <w:rPr>
          <w:rFonts w:cs="Times New Roman"/>
          <w:sz w:val="19"/>
          <w:szCs w:val="19"/>
          <w:lang w:val="sk-SK"/>
        </w:rPr>
      </w:pPr>
    </w:p>
    <w:p w14:paraId="6576410A"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4AA144C"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BD95E29"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2CFE075D" w14:textId="77777777" w:rsidR="00843725"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w:t>
      </w:r>
      <w:proofErr w:type="spellStart"/>
      <w:r w:rsidRPr="0017594C">
        <w:rPr>
          <w:szCs w:val="19"/>
          <w:lang w:val="sk-SK"/>
        </w:rPr>
        <w:t>Z.z</w:t>
      </w:r>
      <w:proofErr w:type="spellEnd"/>
      <w:r w:rsidRPr="0017594C">
        <w:rPr>
          <w:szCs w:val="19"/>
          <w:lang w:val="sk-SK"/>
        </w:rPr>
        <w:t xml:space="preserve">.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w:t>
      </w:r>
      <w:r w:rsidR="00BE45E0">
        <w:rPr>
          <w:szCs w:val="19"/>
          <w:lang w:val="sk-SK"/>
        </w:rPr>
        <w:t xml:space="preserve"> (napr. emailom)</w:t>
      </w:r>
      <w:r w:rsidRPr="0017594C">
        <w:rPr>
          <w:szCs w:val="19"/>
          <w:lang w:val="sk-SK"/>
        </w:rPr>
        <w:t>.</w:t>
      </w:r>
    </w:p>
    <w:p w14:paraId="286D44AB" w14:textId="77777777" w:rsidR="00933101" w:rsidRPr="007B275F" w:rsidRDefault="007B275F" w:rsidP="00933101">
      <w:pPr>
        <w:spacing w:before="120" w:after="120" w:line="288" w:lineRule="auto"/>
        <w:jc w:val="both"/>
        <w:rPr>
          <w:szCs w:val="19"/>
          <w:lang w:val="sk-SK"/>
        </w:rPr>
      </w:pPr>
      <w:r w:rsidRPr="007B275F">
        <w:rPr>
          <w:lang w:val="sk-SK"/>
        </w:rPr>
        <w:t xml:space="preserve">RO pre OP EVS môže </w:t>
      </w:r>
      <w:r>
        <w:rPr>
          <w:lang w:val="sk-SK"/>
        </w:rPr>
        <w:t>v</w:t>
      </w:r>
      <w:r w:rsidR="00843725" w:rsidRPr="007B275F">
        <w:rPr>
          <w:lang w:val="sk-SK"/>
        </w:rPr>
        <w:t> systéme ARACHNE overiť osoby, ktoré sa podieľajú na schvaľovacom procese</w:t>
      </w:r>
      <w:r w:rsidR="00AA783E">
        <w:rPr>
          <w:lang w:val="sk-SK"/>
        </w:rPr>
        <w:t xml:space="preserve">, či </w:t>
      </w:r>
      <w:r w:rsidR="00843725" w:rsidRPr="007B275F">
        <w:rPr>
          <w:lang w:val="sk-SK"/>
        </w:rPr>
        <w:t>nie sú v konflikte záujmov na úrovni údajov z objektov/</w:t>
      </w:r>
      <w:proofErr w:type="spellStart"/>
      <w:r w:rsidR="00843725" w:rsidRPr="007B275F">
        <w:rPr>
          <w:lang w:val="sk-SK"/>
        </w:rPr>
        <w:t>entities</w:t>
      </w:r>
      <w:proofErr w:type="spellEnd"/>
      <w:r w:rsidR="00843725" w:rsidRPr="007B275F">
        <w:rPr>
          <w:lang w:val="sk-SK"/>
        </w:rPr>
        <w:t>.</w:t>
      </w:r>
      <w:r w:rsidR="00933101" w:rsidRPr="007B275F">
        <w:rPr>
          <w:szCs w:val="19"/>
          <w:lang w:val="sk-SK"/>
        </w:rPr>
        <w:t xml:space="preserve"> </w:t>
      </w:r>
    </w:p>
    <w:p w14:paraId="02F00B59" w14:textId="77777777" w:rsidR="00933101" w:rsidRPr="0017594C" w:rsidRDefault="00933101" w:rsidP="00933101">
      <w:pPr>
        <w:spacing w:line="288" w:lineRule="auto"/>
        <w:jc w:val="both"/>
        <w:rPr>
          <w:szCs w:val="19"/>
          <w:lang w:val="sk-SK"/>
        </w:rPr>
      </w:pPr>
      <w:r w:rsidRPr="0017594C">
        <w:rPr>
          <w:szCs w:val="19"/>
          <w:lang w:val="sk-SK"/>
        </w:rPr>
        <w:lastRenderedPageBreak/>
        <w:t xml:space="preserve">Rovnako bude z odborného hodnotenia vylúčený odborný hodnotiteľ, ktorý oznámi existenciu konfliktu záujmov pred alebo počas odborného hodnotenia a následným preskúmaním je existencia konfliktu záujmov potvrdená. </w:t>
      </w:r>
      <w:proofErr w:type="spellStart"/>
      <w:r w:rsidRPr="0017594C">
        <w:rPr>
          <w:szCs w:val="19"/>
          <w:lang w:val="sk-SK"/>
        </w:rPr>
        <w:t>ŽoNFP</w:t>
      </w:r>
      <w:proofErr w:type="spellEnd"/>
      <w:r w:rsidRPr="0017594C">
        <w:rPr>
          <w:szCs w:val="19"/>
          <w:lang w:val="sk-SK"/>
        </w:rPr>
        <w:t xml:space="preserve"> hodnotené týmto odborným hodnotiteľom budú náhodným výberom priradené inému odbornému hodnotiteľovi </w:t>
      </w:r>
      <w:r w:rsidR="00BE70FD">
        <w:rPr>
          <w:szCs w:val="19"/>
          <w:lang w:val="sk-SK"/>
        </w:rPr>
        <w:t xml:space="preserve">prostredníctvom funkcionality </w:t>
      </w:r>
      <w:r w:rsidR="00BE70FD" w:rsidRPr="0017594C">
        <w:rPr>
          <w:szCs w:val="19"/>
          <w:lang w:val="sk-SK"/>
        </w:rPr>
        <w:t xml:space="preserve">ITMS2014+ </w:t>
      </w:r>
      <w:r w:rsidRPr="0017594C">
        <w:rPr>
          <w:szCs w:val="19"/>
          <w:lang w:val="sk-SK"/>
        </w:rPr>
        <w:t>a znovu zhodnotené. Táto skutočnosť bude zaznamena</w:t>
      </w:r>
      <w:r>
        <w:rPr>
          <w:szCs w:val="19"/>
          <w:lang w:val="sk-SK"/>
        </w:rPr>
        <w:t>ná v dokumentácii z výzvy/</w:t>
      </w:r>
      <w:r w:rsidRPr="0017594C">
        <w:rPr>
          <w:szCs w:val="19"/>
          <w:lang w:val="sk-SK"/>
        </w:rPr>
        <w:t xml:space="preserve">vyzvania.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w:t>
      </w:r>
      <w:r w:rsidR="00E93C4C">
        <w:rPr>
          <w:szCs w:val="19"/>
          <w:lang w:val="sk-SK"/>
        </w:rPr>
        <w:t>môže RO pre OP EVS rozhodnúť o jeho úplnom vylúčení z</w:t>
      </w:r>
      <w:r w:rsidR="00E23081">
        <w:rPr>
          <w:szCs w:val="19"/>
          <w:lang w:val="sk-SK"/>
        </w:rPr>
        <w:t xml:space="preserve"> databázy (zoznamu) </w:t>
      </w:r>
      <w:r w:rsidR="00E93C4C">
        <w:rPr>
          <w:szCs w:val="19"/>
          <w:lang w:val="sk-SK"/>
        </w:rPr>
        <w:t>odborných hodnotiteľov</w:t>
      </w:r>
    </w:p>
    <w:p w14:paraId="4DF003C9"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 xml:space="preserve">Odborní hodnotitelia sú povinní vykonať odborné hodnotenie </w:t>
      </w:r>
      <w:proofErr w:type="spellStart"/>
      <w:r w:rsidRPr="0017594C">
        <w:rPr>
          <w:szCs w:val="19"/>
          <w:lang w:val="sk-SK"/>
        </w:rPr>
        <w:t>ŽoNFP</w:t>
      </w:r>
      <w:proofErr w:type="spellEnd"/>
      <w:r w:rsidRPr="0017594C">
        <w:rPr>
          <w:szCs w:val="19"/>
          <w:lang w:val="sk-SK"/>
        </w:rPr>
        <w:t>,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 xml:space="preserve">RO stanoví lehotu alebo konečný termín na vykonanie odborného hodnotenia v závislosti od podmienok predmetnej výzvy/vyzvania, v závislosti od počtu </w:t>
      </w:r>
      <w:proofErr w:type="spellStart"/>
      <w:r w:rsidRPr="0017594C">
        <w:rPr>
          <w:szCs w:val="19"/>
          <w:lang w:val="sk-SK"/>
        </w:rPr>
        <w:t>ŽoNFP</w:t>
      </w:r>
      <w:proofErr w:type="spellEnd"/>
      <w:r w:rsidRPr="0017594C">
        <w:rPr>
          <w:szCs w:val="19"/>
          <w:lang w:val="sk-SK"/>
        </w:rPr>
        <w:t>,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sidR="00D14F41">
        <w:rPr>
          <w:szCs w:val="19"/>
          <w:lang w:val="sk-SK"/>
        </w:rPr>
        <w:t>“</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w:t>
      </w:r>
      <w:proofErr w:type="spellStart"/>
      <w:r w:rsidRPr="0017594C">
        <w:rPr>
          <w:rFonts w:asciiTheme="minorHAnsi" w:hAnsiTheme="minorHAnsi" w:cstheme="minorHAnsi"/>
          <w:szCs w:val="19"/>
          <w:lang w:val="sk-SK"/>
        </w:rPr>
        <w:t>ŽoNFP</w:t>
      </w:r>
      <w:proofErr w:type="spellEnd"/>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0BCE278B" w14:textId="77777777" w:rsidR="006878C5" w:rsidRDefault="00933101" w:rsidP="00A65FCF">
      <w:pPr>
        <w:spacing w:before="120" w:after="80" w:line="288" w:lineRule="auto"/>
        <w:jc w:val="both"/>
        <w:rPr>
          <w:szCs w:val="19"/>
          <w:lang w:val="sk-SK"/>
        </w:rPr>
      </w:pPr>
      <w:r>
        <w:rPr>
          <w:szCs w:val="19"/>
          <w:lang w:val="sk-SK"/>
        </w:rPr>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xml:space="preserve">. Poverený zamestnanec nezasahuje do obsahového vyhodnotenia jednotlivých kritérií odborného hodnotenia, ale smie informovať odborných hodnotiteľov o prílohách alebo častiach </w:t>
      </w:r>
      <w:proofErr w:type="spellStart"/>
      <w:r w:rsidRPr="0017594C">
        <w:rPr>
          <w:szCs w:val="19"/>
          <w:lang w:val="sk-SK"/>
        </w:rPr>
        <w:t>ŽoNFP</w:t>
      </w:r>
      <w:proofErr w:type="spellEnd"/>
      <w:r w:rsidRPr="0017594C">
        <w:rPr>
          <w:szCs w:val="19"/>
          <w:lang w:val="sk-SK"/>
        </w:rPr>
        <w:t>,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7ECFAABA" w14:textId="77777777" w:rsidR="00531D9E" w:rsidRDefault="0011317D" w:rsidP="00A65FCF">
      <w:pPr>
        <w:spacing w:before="120" w:after="80" w:line="288" w:lineRule="auto"/>
        <w:jc w:val="both"/>
        <w:rPr>
          <w:rFonts w:eastAsia="Calibri"/>
          <w:szCs w:val="22"/>
        </w:rPr>
      </w:pPr>
      <w:r>
        <w:rPr>
          <w:rFonts w:eastAsia="Calibri"/>
          <w:szCs w:val="22"/>
        </w:rPr>
        <w:t xml:space="preserve">V </w:t>
      </w:r>
      <w:proofErr w:type="spellStart"/>
      <w:r>
        <w:rPr>
          <w:rFonts w:eastAsia="Calibri"/>
          <w:szCs w:val="22"/>
        </w:rPr>
        <w:t>súlade</w:t>
      </w:r>
      <w:proofErr w:type="spellEnd"/>
      <w:r>
        <w:rPr>
          <w:rFonts w:eastAsia="Calibri"/>
          <w:szCs w:val="22"/>
        </w:rPr>
        <w:t xml:space="preserve"> s</w:t>
      </w:r>
      <w:r w:rsidR="00531D9E">
        <w:rPr>
          <w:rFonts w:eastAsia="Calibri"/>
          <w:szCs w:val="22"/>
        </w:rPr>
        <w:t xml:space="preserve"> </w:t>
      </w:r>
      <w:proofErr w:type="spellStart"/>
      <w:r w:rsidR="00531D9E">
        <w:rPr>
          <w:rFonts w:eastAsia="Calibri"/>
          <w:szCs w:val="22"/>
        </w:rPr>
        <w:t>odsekom</w:t>
      </w:r>
      <w:proofErr w:type="spellEnd"/>
      <w:r w:rsidR="00531D9E">
        <w:rPr>
          <w:rFonts w:eastAsia="Calibri"/>
          <w:szCs w:val="22"/>
        </w:rPr>
        <w:t xml:space="preserve"> 7,</w:t>
      </w:r>
      <w:r>
        <w:rPr>
          <w:rFonts w:eastAsia="Calibri"/>
          <w:szCs w:val="22"/>
        </w:rPr>
        <w:t xml:space="preserve"> </w:t>
      </w:r>
      <w:proofErr w:type="spellStart"/>
      <w:r w:rsidR="00531D9E">
        <w:rPr>
          <w:rFonts w:eastAsia="Calibri"/>
          <w:szCs w:val="22"/>
        </w:rPr>
        <w:t>kapitoly</w:t>
      </w:r>
      <w:proofErr w:type="spellEnd"/>
      <w:r w:rsidR="00531D9E">
        <w:rPr>
          <w:rFonts w:eastAsia="Calibri"/>
          <w:szCs w:val="22"/>
        </w:rPr>
        <w:t xml:space="preserve"> 3.2.1.2 SR EŠIF </w:t>
      </w:r>
      <w:proofErr w:type="spellStart"/>
      <w:r w:rsidR="00531D9E">
        <w:rPr>
          <w:rFonts w:eastAsia="Calibri"/>
          <w:szCs w:val="22"/>
        </w:rPr>
        <w:t>môže</w:t>
      </w:r>
      <w:proofErr w:type="spellEnd"/>
      <w:r w:rsidR="00531D9E">
        <w:rPr>
          <w:rFonts w:eastAsia="Calibri"/>
          <w:szCs w:val="22"/>
        </w:rPr>
        <w:t xml:space="preserve"> </w:t>
      </w:r>
      <w:proofErr w:type="spellStart"/>
      <w:r w:rsidR="00531D9E">
        <w:rPr>
          <w:rFonts w:eastAsia="Calibri"/>
          <w:szCs w:val="22"/>
        </w:rPr>
        <w:t>odborný</w:t>
      </w:r>
      <w:proofErr w:type="spellEnd"/>
      <w:r w:rsidR="00531D9E">
        <w:rPr>
          <w:rFonts w:eastAsia="Calibri"/>
          <w:szCs w:val="22"/>
        </w:rPr>
        <w:t xml:space="preserve"> </w:t>
      </w:r>
      <w:proofErr w:type="spellStart"/>
      <w:r w:rsidR="00531D9E">
        <w:rPr>
          <w:rFonts w:eastAsia="Calibri"/>
          <w:szCs w:val="22"/>
        </w:rPr>
        <w:t>hodnotiteľ</w:t>
      </w:r>
      <w:proofErr w:type="spellEnd"/>
      <w:r w:rsidR="00531D9E">
        <w:rPr>
          <w:rFonts w:eastAsia="Calibri"/>
          <w:szCs w:val="22"/>
        </w:rPr>
        <w:t xml:space="preserve"> </w:t>
      </w:r>
      <w:proofErr w:type="spellStart"/>
      <w:r w:rsidR="00531D9E">
        <w:rPr>
          <w:rFonts w:eastAsia="Calibri"/>
          <w:szCs w:val="22"/>
        </w:rPr>
        <w:t>p</w:t>
      </w:r>
      <w:r w:rsidR="009741B9">
        <w:rPr>
          <w:rFonts w:eastAsia="Calibri"/>
          <w:szCs w:val="22"/>
        </w:rPr>
        <w:t>očas</w:t>
      </w:r>
      <w:proofErr w:type="spellEnd"/>
      <w:r w:rsidR="009741B9">
        <w:rPr>
          <w:rFonts w:eastAsia="Calibri"/>
          <w:szCs w:val="22"/>
        </w:rPr>
        <w:t xml:space="preserve"> </w:t>
      </w:r>
      <w:proofErr w:type="spellStart"/>
      <w:r w:rsidR="009741B9">
        <w:rPr>
          <w:rFonts w:eastAsia="Calibri"/>
          <w:szCs w:val="22"/>
        </w:rPr>
        <w:t>odborného</w:t>
      </w:r>
      <w:proofErr w:type="spellEnd"/>
      <w:r w:rsidR="009741B9">
        <w:rPr>
          <w:rFonts w:eastAsia="Calibri"/>
          <w:szCs w:val="22"/>
        </w:rPr>
        <w:t xml:space="preserve"> </w:t>
      </w:r>
      <w:proofErr w:type="spellStart"/>
      <w:r w:rsidR="009741B9">
        <w:rPr>
          <w:rFonts w:eastAsia="Calibri"/>
          <w:szCs w:val="22"/>
        </w:rPr>
        <w:t>hodnotenia</w:t>
      </w:r>
      <w:proofErr w:type="spellEnd"/>
      <w:r w:rsidR="009741B9">
        <w:rPr>
          <w:rFonts w:eastAsia="Calibri"/>
          <w:szCs w:val="22"/>
        </w:rPr>
        <w:t xml:space="preserve"> </w:t>
      </w:r>
      <w:proofErr w:type="spellStart"/>
      <w:r w:rsidR="00F73BB1">
        <w:rPr>
          <w:rFonts w:eastAsia="Calibri"/>
          <w:szCs w:val="22"/>
        </w:rPr>
        <w:t>informovať</w:t>
      </w:r>
      <w:proofErr w:type="spellEnd"/>
      <w:r w:rsidR="00F73BB1">
        <w:rPr>
          <w:rFonts w:eastAsia="Calibri"/>
          <w:szCs w:val="22"/>
        </w:rPr>
        <w:t xml:space="preserve"> </w:t>
      </w:r>
      <w:proofErr w:type="spellStart"/>
      <w:r w:rsidR="00F73BB1">
        <w:rPr>
          <w:rFonts w:eastAsia="Calibri"/>
          <w:szCs w:val="22"/>
        </w:rPr>
        <w:t>povereného</w:t>
      </w:r>
      <w:proofErr w:type="spellEnd"/>
      <w:r w:rsidR="00F73BB1">
        <w:rPr>
          <w:rFonts w:eastAsia="Calibri"/>
          <w:szCs w:val="22"/>
        </w:rPr>
        <w:t xml:space="preserve"> </w:t>
      </w:r>
      <w:proofErr w:type="spellStart"/>
      <w:r w:rsidR="00F73BB1">
        <w:rPr>
          <w:rFonts w:eastAsia="Calibri"/>
          <w:szCs w:val="22"/>
        </w:rPr>
        <w:t>zamestnaca</w:t>
      </w:r>
      <w:proofErr w:type="spellEnd"/>
      <w:r w:rsidR="00F73BB1">
        <w:rPr>
          <w:rFonts w:eastAsia="Calibri"/>
          <w:szCs w:val="22"/>
        </w:rPr>
        <w:t xml:space="preserve"> RO pre OP EVS o tom</w:t>
      </w:r>
      <w:r w:rsidR="009741B9">
        <w:rPr>
          <w:rFonts w:eastAsia="Calibri"/>
          <w:szCs w:val="22"/>
        </w:rPr>
        <w:t xml:space="preserve">, </w:t>
      </w:r>
      <w:proofErr w:type="spellStart"/>
      <w:r w:rsidR="009741B9">
        <w:rPr>
          <w:rFonts w:eastAsia="Calibri"/>
          <w:szCs w:val="22"/>
        </w:rPr>
        <w:t>že</w:t>
      </w:r>
      <w:proofErr w:type="spellEnd"/>
      <w:r w:rsidR="009741B9">
        <w:rPr>
          <w:rFonts w:eastAsia="Calibri"/>
          <w:szCs w:val="22"/>
        </w:rPr>
        <w:t xml:space="preserve"> </w:t>
      </w:r>
      <w:proofErr w:type="spellStart"/>
      <w:r w:rsidR="009741B9">
        <w:rPr>
          <w:rFonts w:eastAsia="Calibri"/>
          <w:szCs w:val="22"/>
        </w:rPr>
        <w:t>na</w:t>
      </w:r>
      <w:proofErr w:type="spellEnd"/>
      <w:r w:rsidR="009741B9">
        <w:rPr>
          <w:rFonts w:eastAsia="Calibri"/>
          <w:szCs w:val="22"/>
        </w:rPr>
        <w:t xml:space="preserve"> </w:t>
      </w:r>
      <w:proofErr w:type="spellStart"/>
      <w:r w:rsidR="009741B9">
        <w:rPr>
          <w:rFonts w:eastAsia="Calibri"/>
          <w:szCs w:val="22"/>
        </w:rPr>
        <w:t>posúdenie</w:t>
      </w:r>
      <w:proofErr w:type="spellEnd"/>
      <w:r w:rsidR="009741B9">
        <w:rPr>
          <w:rFonts w:eastAsia="Calibri"/>
          <w:szCs w:val="22"/>
        </w:rPr>
        <w:t xml:space="preserve"> </w:t>
      </w:r>
      <w:proofErr w:type="spellStart"/>
      <w:r w:rsidR="009741B9">
        <w:rPr>
          <w:rFonts w:eastAsia="Calibri"/>
          <w:szCs w:val="22"/>
        </w:rPr>
        <w:t>splnenia</w:t>
      </w:r>
      <w:proofErr w:type="spellEnd"/>
      <w:r w:rsidR="009741B9">
        <w:rPr>
          <w:rFonts w:eastAsia="Calibri"/>
          <w:szCs w:val="22"/>
        </w:rPr>
        <w:t xml:space="preserve"> </w:t>
      </w:r>
      <w:proofErr w:type="spellStart"/>
      <w:r w:rsidR="009741B9">
        <w:rPr>
          <w:rFonts w:eastAsia="Calibri"/>
          <w:szCs w:val="22"/>
        </w:rPr>
        <w:t>odborného</w:t>
      </w:r>
      <w:proofErr w:type="spellEnd"/>
      <w:r w:rsidR="009741B9">
        <w:rPr>
          <w:rFonts w:eastAsia="Calibri"/>
          <w:szCs w:val="22"/>
        </w:rPr>
        <w:t xml:space="preserve"> </w:t>
      </w:r>
      <w:proofErr w:type="spellStart"/>
      <w:r w:rsidR="009741B9">
        <w:rPr>
          <w:rFonts w:eastAsia="Calibri"/>
          <w:szCs w:val="22"/>
        </w:rPr>
        <w:t>hodnotenia</w:t>
      </w:r>
      <w:proofErr w:type="spellEnd"/>
      <w:r w:rsidR="009741B9">
        <w:rPr>
          <w:rFonts w:eastAsia="Calibri"/>
          <w:szCs w:val="22"/>
        </w:rPr>
        <w:t xml:space="preserve"> </w:t>
      </w:r>
      <w:r w:rsidR="00F73BB1" w:rsidRPr="00F26C65">
        <w:rPr>
          <w:rFonts w:eastAsia="Calibri"/>
          <w:szCs w:val="22"/>
          <w:lang w:val="sk-SK"/>
        </w:rPr>
        <w:t>potrebuje</w:t>
      </w:r>
      <w:r w:rsidR="009741B9" w:rsidRPr="00F26C65">
        <w:rPr>
          <w:rFonts w:eastAsia="Calibri"/>
          <w:szCs w:val="22"/>
          <w:lang w:val="sk-SK"/>
        </w:rPr>
        <w:t xml:space="preserve"> poskytnúť zo strany žiadateľa doplňujúce informácie</w:t>
      </w:r>
      <w:r w:rsidR="009D69B9" w:rsidRPr="00F26C65">
        <w:rPr>
          <w:rFonts w:eastAsia="Calibri"/>
          <w:szCs w:val="22"/>
          <w:lang w:val="sk-SK"/>
        </w:rPr>
        <w:t xml:space="preserve">. V prípade, že RO pre OP EVS kladne </w:t>
      </w:r>
      <w:r w:rsidR="00CC4594" w:rsidRPr="00F26C65">
        <w:rPr>
          <w:rFonts w:eastAsia="Calibri"/>
          <w:szCs w:val="22"/>
          <w:lang w:val="sk-SK"/>
        </w:rPr>
        <w:t>posúdi podnet</w:t>
      </w:r>
      <w:r w:rsidR="009D69B9" w:rsidRPr="00F26C65">
        <w:rPr>
          <w:rFonts w:eastAsia="Calibri"/>
          <w:szCs w:val="22"/>
          <w:lang w:val="sk-SK"/>
        </w:rPr>
        <w:t xml:space="preserve">  odborného</w:t>
      </w:r>
      <w:r w:rsidR="009D69B9" w:rsidRPr="00CC4594">
        <w:rPr>
          <w:rFonts w:eastAsia="Calibri"/>
          <w:szCs w:val="22"/>
          <w:lang w:val="sk-SK"/>
        </w:rPr>
        <w:t xml:space="preserve"> hodnotiteľa</w:t>
      </w:r>
      <w:r w:rsidR="00CC4594" w:rsidRPr="00CC4594">
        <w:rPr>
          <w:rFonts w:eastAsia="Calibri"/>
          <w:szCs w:val="22"/>
          <w:lang w:val="sk-SK"/>
        </w:rPr>
        <w:t xml:space="preserve"> vo vzťahu</w:t>
      </w:r>
      <w:r w:rsidR="00CC4594">
        <w:rPr>
          <w:rFonts w:eastAsia="Calibri"/>
          <w:szCs w:val="22"/>
        </w:rPr>
        <w:t xml:space="preserve"> </w:t>
      </w:r>
      <w:proofErr w:type="spellStart"/>
      <w:r w:rsidR="00CC4594">
        <w:rPr>
          <w:rFonts w:eastAsia="Calibri"/>
          <w:szCs w:val="22"/>
        </w:rPr>
        <w:t>vecnej</w:t>
      </w:r>
      <w:proofErr w:type="spellEnd"/>
      <w:r w:rsidR="00CC4594">
        <w:rPr>
          <w:rFonts w:eastAsia="Calibri"/>
          <w:szCs w:val="22"/>
        </w:rPr>
        <w:t xml:space="preserve"> </w:t>
      </w:r>
      <w:proofErr w:type="spellStart"/>
      <w:r w:rsidR="00CC4594">
        <w:rPr>
          <w:rFonts w:eastAsia="Calibri"/>
          <w:szCs w:val="22"/>
        </w:rPr>
        <w:t>oprávnenosti</w:t>
      </w:r>
      <w:proofErr w:type="spellEnd"/>
      <w:r w:rsidR="00CC4594">
        <w:rPr>
          <w:rFonts w:eastAsia="Calibri"/>
          <w:szCs w:val="22"/>
        </w:rPr>
        <w:t xml:space="preserve"> a </w:t>
      </w:r>
      <w:proofErr w:type="spellStart"/>
      <w:r w:rsidR="00CC4594">
        <w:rPr>
          <w:rFonts w:eastAsia="Calibri"/>
          <w:szCs w:val="22"/>
        </w:rPr>
        <w:t>celkovej</w:t>
      </w:r>
      <w:proofErr w:type="spellEnd"/>
      <w:r w:rsidR="00CC4594">
        <w:rPr>
          <w:rFonts w:eastAsia="Calibri"/>
          <w:szCs w:val="22"/>
        </w:rPr>
        <w:t xml:space="preserve"> </w:t>
      </w:r>
      <w:proofErr w:type="spellStart"/>
      <w:r w:rsidR="00CC4594">
        <w:rPr>
          <w:rFonts w:eastAsia="Calibri"/>
          <w:szCs w:val="22"/>
        </w:rPr>
        <w:t>opodstatnenosti</w:t>
      </w:r>
      <w:proofErr w:type="spellEnd"/>
      <w:r w:rsidR="00CC4594" w:rsidRPr="00B94960">
        <w:rPr>
          <w:rFonts w:eastAsia="Calibri"/>
          <w:szCs w:val="22"/>
        </w:rPr>
        <w:t xml:space="preserve"> </w:t>
      </w:r>
      <w:r w:rsidR="00CC4594">
        <w:rPr>
          <w:rFonts w:eastAsia="Calibri"/>
          <w:szCs w:val="22"/>
        </w:rPr>
        <w:t>(</w:t>
      </w:r>
      <w:proofErr w:type="spellStart"/>
      <w:r w:rsidR="00CC4594">
        <w:rPr>
          <w:rFonts w:eastAsia="Calibri"/>
          <w:szCs w:val="22"/>
        </w:rPr>
        <w:t>požadované</w:t>
      </w:r>
      <w:proofErr w:type="spellEnd"/>
      <w:r w:rsidR="00CC4594">
        <w:rPr>
          <w:rFonts w:eastAsia="Calibri"/>
          <w:szCs w:val="22"/>
        </w:rPr>
        <w:t xml:space="preserve"> </w:t>
      </w:r>
      <w:proofErr w:type="spellStart"/>
      <w:r w:rsidR="00CC4594">
        <w:rPr>
          <w:rFonts w:eastAsia="Calibri"/>
          <w:szCs w:val="22"/>
        </w:rPr>
        <w:t>údaje</w:t>
      </w:r>
      <w:proofErr w:type="spellEnd"/>
      <w:r w:rsidR="00CC4594">
        <w:rPr>
          <w:rFonts w:eastAsia="Calibri"/>
          <w:szCs w:val="22"/>
        </w:rPr>
        <w:t xml:space="preserve"> </w:t>
      </w:r>
      <w:proofErr w:type="spellStart"/>
      <w:r w:rsidR="00CC4594">
        <w:rPr>
          <w:rFonts w:eastAsia="Calibri"/>
          <w:szCs w:val="22"/>
        </w:rPr>
        <w:t>musia</w:t>
      </w:r>
      <w:proofErr w:type="spellEnd"/>
      <w:r w:rsidR="00CC4594">
        <w:rPr>
          <w:rFonts w:eastAsia="Calibri"/>
          <w:szCs w:val="22"/>
        </w:rPr>
        <w:t xml:space="preserve"> </w:t>
      </w:r>
      <w:proofErr w:type="spellStart"/>
      <w:r w:rsidR="00CC4594">
        <w:rPr>
          <w:rFonts w:eastAsia="Calibri"/>
          <w:szCs w:val="22"/>
        </w:rPr>
        <w:t>mať</w:t>
      </w:r>
      <w:proofErr w:type="spellEnd"/>
      <w:r w:rsidR="00CC4594">
        <w:rPr>
          <w:rFonts w:eastAsia="Calibri"/>
          <w:szCs w:val="22"/>
        </w:rPr>
        <w:t xml:space="preserve"> </w:t>
      </w:r>
      <w:proofErr w:type="spellStart"/>
      <w:r w:rsidR="00CC4594">
        <w:rPr>
          <w:rFonts w:eastAsia="Calibri"/>
          <w:szCs w:val="22"/>
        </w:rPr>
        <w:t>jasnú</w:t>
      </w:r>
      <w:proofErr w:type="spellEnd"/>
      <w:r w:rsidR="00CC4594">
        <w:rPr>
          <w:rFonts w:eastAsia="Calibri"/>
          <w:szCs w:val="22"/>
        </w:rPr>
        <w:t xml:space="preserve"> </w:t>
      </w:r>
      <w:proofErr w:type="spellStart"/>
      <w:r w:rsidR="00CC4594">
        <w:rPr>
          <w:rFonts w:eastAsia="Calibri"/>
          <w:szCs w:val="22"/>
        </w:rPr>
        <w:t>súvislosť</w:t>
      </w:r>
      <w:proofErr w:type="spellEnd"/>
      <w:r w:rsidR="00CC4594">
        <w:rPr>
          <w:rFonts w:eastAsia="Calibri"/>
          <w:szCs w:val="22"/>
        </w:rPr>
        <w:t xml:space="preserve"> s </w:t>
      </w:r>
      <w:proofErr w:type="spellStart"/>
      <w:r w:rsidR="00CC4594">
        <w:rPr>
          <w:rFonts w:eastAsia="Calibri"/>
          <w:szCs w:val="22"/>
        </w:rPr>
        <w:t>posúdením</w:t>
      </w:r>
      <w:proofErr w:type="spellEnd"/>
      <w:r w:rsidR="00CC4594">
        <w:rPr>
          <w:rFonts w:eastAsia="Calibri"/>
          <w:szCs w:val="22"/>
        </w:rPr>
        <w:t xml:space="preserve"> </w:t>
      </w:r>
      <w:proofErr w:type="spellStart"/>
      <w:r w:rsidR="00CC4594">
        <w:rPr>
          <w:rFonts w:eastAsia="Calibri"/>
          <w:szCs w:val="22"/>
        </w:rPr>
        <w:t>kritérií</w:t>
      </w:r>
      <w:proofErr w:type="spellEnd"/>
      <w:r w:rsidR="00CC4594">
        <w:rPr>
          <w:rFonts w:eastAsia="Calibri"/>
          <w:szCs w:val="22"/>
        </w:rPr>
        <w:t xml:space="preserve"> </w:t>
      </w:r>
      <w:proofErr w:type="spellStart"/>
      <w:r w:rsidR="00CC4594">
        <w:rPr>
          <w:rFonts w:eastAsia="Calibri"/>
          <w:szCs w:val="22"/>
        </w:rPr>
        <w:t>odborného</w:t>
      </w:r>
      <w:proofErr w:type="spellEnd"/>
      <w:r w:rsidR="00CC4594">
        <w:rPr>
          <w:rFonts w:eastAsia="Calibri"/>
          <w:szCs w:val="22"/>
        </w:rPr>
        <w:t xml:space="preserve"> </w:t>
      </w:r>
      <w:proofErr w:type="spellStart"/>
      <w:r w:rsidR="00CC4594">
        <w:rPr>
          <w:rFonts w:eastAsia="Calibri"/>
          <w:szCs w:val="22"/>
        </w:rPr>
        <w:t>hodnotenia</w:t>
      </w:r>
      <w:proofErr w:type="spellEnd"/>
      <w:r w:rsidR="00CC4594">
        <w:rPr>
          <w:rFonts w:eastAsia="Calibri"/>
          <w:szCs w:val="22"/>
        </w:rPr>
        <w:t>)</w:t>
      </w:r>
      <w:r w:rsidR="008115A7">
        <w:rPr>
          <w:rFonts w:eastAsia="Calibri"/>
          <w:szCs w:val="22"/>
        </w:rPr>
        <w:t>,</w:t>
      </w:r>
      <w:r w:rsidR="009D69B9">
        <w:rPr>
          <w:rFonts w:eastAsia="Calibri"/>
          <w:szCs w:val="22"/>
        </w:rPr>
        <w:t xml:space="preserve"> </w:t>
      </w:r>
      <w:proofErr w:type="spellStart"/>
      <w:r w:rsidR="00CC4594">
        <w:rPr>
          <w:rFonts w:eastAsia="Calibri"/>
          <w:szCs w:val="22"/>
        </w:rPr>
        <w:t>vypracuje</w:t>
      </w:r>
      <w:proofErr w:type="spellEnd"/>
      <w:r w:rsidR="00CC4594">
        <w:rPr>
          <w:rFonts w:eastAsia="Calibri"/>
          <w:szCs w:val="22"/>
        </w:rPr>
        <w:t xml:space="preserve"> </w:t>
      </w:r>
      <w:proofErr w:type="spellStart"/>
      <w:r w:rsidR="00CC4594" w:rsidRPr="00F26C65">
        <w:rPr>
          <w:rFonts w:eastAsia="Calibri"/>
          <w:szCs w:val="22"/>
        </w:rPr>
        <w:t>zápis</w:t>
      </w:r>
      <w:proofErr w:type="spellEnd"/>
      <w:r w:rsidR="00CC4594" w:rsidRPr="00F26C65">
        <w:rPr>
          <w:rFonts w:eastAsia="Calibri"/>
          <w:szCs w:val="22"/>
        </w:rPr>
        <w:t xml:space="preserve"> </w:t>
      </w:r>
      <w:proofErr w:type="spellStart"/>
      <w:r w:rsidR="00CC4594" w:rsidRPr="00F26C65">
        <w:rPr>
          <w:rFonts w:eastAsia="Calibri"/>
          <w:szCs w:val="22"/>
        </w:rPr>
        <w:t>podnetu</w:t>
      </w:r>
      <w:proofErr w:type="spellEnd"/>
      <w:r w:rsidR="00CC4594" w:rsidRPr="00F26C65">
        <w:rPr>
          <w:rFonts w:eastAsia="Calibri"/>
          <w:szCs w:val="22"/>
        </w:rPr>
        <w:t xml:space="preserve"> </w:t>
      </w:r>
      <w:proofErr w:type="spellStart"/>
      <w:r w:rsidR="00CC4594" w:rsidRPr="00F26C65">
        <w:rPr>
          <w:rFonts w:eastAsia="Calibri"/>
          <w:szCs w:val="22"/>
        </w:rPr>
        <w:t>odborného</w:t>
      </w:r>
      <w:proofErr w:type="spellEnd"/>
      <w:r w:rsidR="00CC4594" w:rsidRPr="00F26C65">
        <w:rPr>
          <w:rFonts w:eastAsia="Calibri"/>
          <w:szCs w:val="22"/>
        </w:rPr>
        <w:t xml:space="preserve"> </w:t>
      </w:r>
      <w:proofErr w:type="spellStart"/>
      <w:r w:rsidR="00CC4594" w:rsidRPr="00F26C65">
        <w:rPr>
          <w:rFonts w:eastAsia="Calibri"/>
          <w:szCs w:val="22"/>
        </w:rPr>
        <w:t>hodnotiteľa</w:t>
      </w:r>
      <w:proofErr w:type="spellEnd"/>
      <w:r w:rsidR="00CC4594" w:rsidRPr="00F26C65">
        <w:rPr>
          <w:rFonts w:eastAsia="Calibri"/>
          <w:szCs w:val="22"/>
        </w:rPr>
        <w:t xml:space="preserve"> do </w:t>
      </w:r>
      <w:proofErr w:type="spellStart"/>
      <w:r w:rsidR="00CC4594" w:rsidRPr="00F26C65">
        <w:rPr>
          <w:rFonts w:eastAsia="Calibri"/>
          <w:szCs w:val="22"/>
        </w:rPr>
        <w:t>žiadosti</w:t>
      </w:r>
      <w:proofErr w:type="spellEnd"/>
      <w:r w:rsidR="00CC4594" w:rsidRPr="00F26C65">
        <w:rPr>
          <w:rFonts w:eastAsia="Calibri"/>
          <w:szCs w:val="22"/>
        </w:rPr>
        <w:t xml:space="preserve">, </w:t>
      </w:r>
      <w:proofErr w:type="spellStart"/>
      <w:r w:rsidR="00CC4594" w:rsidRPr="00F26C65">
        <w:rPr>
          <w:rFonts w:eastAsia="Calibri"/>
          <w:szCs w:val="22"/>
        </w:rPr>
        <w:t>ktorej</w:t>
      </w:r>
      <w:proofErr w:type="spellEnd"/>
      <w:r w:rsidR="00CC4594" w:rsidRPr="00F26C65">
        <w:rPr>
          <w:rFonts w:eastAsia="Calibri"/>
          <w:szCs w:val="22"/>
        </w:rPr>
        <w:t xml:space="preserve"> </w:t>
      </w:r>
      <w:proofErr w:type="spellStart"/>
      <w:r w:rsidR="00CC4594" w:rsidRPr="00F26C65">
        <w:rPr>
          <w:rFonts w:eastAsia="Calibri"/>
          <w:szCs w:val="22"/>
        </w:rPr>
        <w:t>vecnú</w:t>
      </w:r>
      <w:proofErr w:type="spellEnd"/>
      <w:r w:rsidR="00CC4594" w:rsidRPr="00F26C65">
        <w:rPr>
          <w:rFonts w:eastAsia="Calibri"/>
          <w:szCs w:val="22"/>
        </w:rPr>
        <w:t xml:space="preserve"> </w:t>
      </w:r>
      <w:proofErr w:type="spellStart"/>
      <w:r w:rsidR="00CC4594" w:rsidRPr="00F26C65">
        <w:rPr>
          <w:rFonts w:eastAsia="Calibri"/>
          <w:szCs w:val="22"/>
        </w:rPr>
        <w:t>formuláciu</w:t>
      </w:r>
      <w:proofErr w:type="spellEnd"/>
      <w:r w:rsidR="00CC4594" w:rsidRPr="00F26C65">
        <w:rPr>
          <w:rFonts w:eastAsia="Calibri"/>
          <w:szCs w:val="22"/>
        </w:rPr>
        <w:t xml:space="preserve"> </w:t>
      </w:r>
      <w:proofErr w:type="spellStart"/>
      <w:r w:rsidR="00CC4594" w:rsidRPr="00F26C65">
        <w:rPr>
          <w:rFonts w:eastAsia="Calibri"/>
          <w:szCs w:val="22"/>
        </w:rPr>
        <w:t>podpíše</w:t>
      </w:r>
      <w:proofErr w:type="spellEnd"/>
      <w:r w:rsidR="00CC4594" w:rsidRPr="00F26C65">
        <w:rPr>
          <w:rFonts w:eastAsia="Calibri"/>
          <w:szCs w:val="22"/>
        </w:rPr>
        <w:t xml:space="preserve"> </w:t>
      </w:r>
      <w:proofErr w:type="spellStart"/>
      <w:r w:rsidR="00CC4594" w:rsidRPr="00F26C65">
        <w:rPr>
          <w:rFonts w:eastAsia="Calibri"/>
          <w:szCs w:val="22"/>
        </w:rPr>
        <w:t>odborný</w:t>
      </w:r>
      <w:proofErr w:type="spellEnd"/>
      <w:r w:rsidR="00CC4594" w:rsidRPr="00F26C65">
        <w:rPr>
          <w:rFonts w:eastAsia="Calibri"/>
          <w:szCs w:val="22"/>
        </w:rPr>
        <w:t xml:space="preserve"> </w:t>
      </w:r>
      <w:proofErr w:type="spellStart"/>
      <w:r w:rsidR="00CC4594" w:rsidRPr="00F26C65">
        <w:rPr>
          <w:rFonts w:eastAsia="Calibri"/>
          <w:szCs w:val="22"/>
        </w:rPr>
        <w:t>hodnotiteľ</w:t>
      </w:r>
      <w:proofErr w:type="spellEnd"/>
      <w:r w:rsidR="00CC4594" w:rsidRPr="00F26C65">
        <w:rPr>
          <w:rFonts w:eastAsia="Calibri"/>
          <w:szCs w:val="22"/>
        </w:rPr>
        <w:t xml:space="preserve"> </w:t>
      </w:r>
      <w:r w:rsidR="009741B9" w:rsidRPr="00F26C65">
        <w:rPr>
          <w:rFonts w:eastAsia="Calibri"/>
          <w:szCs w:val="22"/>
        </w:rPr>
        <w:t xml:space="preserve"> </w:t>
      </w:r>
      <w:proofErr w:type="spellStart"/>
      <w:r w:rsidR="00CC4594" w:rsidRPr="00F26C65">
        <w:rPr>
          <w:rFonts w:eastAsia="Calibri"/>
          <w:szCs w:val="22"/>
        </w:rPr>
        <w:t>na</w:t>
      </w:r>
      <w:proofErr w:type="spellEnd"/>
      <w:r w:rsidR="00CC4594" w:rsidRPr="00F26C65">
        <w:rPr>
          <w:rFonts w:eastAsia="Calibri"/>
          <w:szCs w:val="22"/>
        </w:rPr>
        <w:t xml:space="preserve"> </w:t>
      </w:r>
      <w:proofErr w:type="spellStart"/>
      <w:r w:rsidR="00CC4594" w:rsidRPr="00F26C65">
        <w:rPr>
          <w:rFonts w:eastAsia="Calibri"/>
          <w:szCs w:val="22"/>
        </w:rPr>
        <w:t>znak</w:t>
      </w:r>
      <w:proofErr w:type="spellEnd"/>
      <w:r w:rsidR="00CC4594" w:rsidRPr="00F26C65">
        <w:rPr>
          <w:rFonts w:eastAsia="Calibri"/>
          <w:szCs w:val="22"/>
        </w:rPr>
        <w:t xml:space="preserve"> </w:t>
      </w:r>
      <w:proofErr w:type="spellStart"/>
      <w:r w:rsidR="00CC4594" w:rsidRPr="00F26C65">
        <w:rPr>
          <w:rFonts w:eastAsia="Calibri"/>
          <w:szCs w:val="22"/>
        </w:rPr>
        <w:t>sú</w:t>
      </w:r>
      <w:r w:rsidR="00CC4594">
        <w:rPr>
          <w:rFonts w:eastAsia="Calibri"/>
          <w:szCs w:val="22"/>
        </w:rPr>
        <w:t>hlasu</w:t>
      </w:r>
      <w:proofErr w:type="spellEnd"/>
      <w:r w:rsidR="00CC4594">
        <w:rPr>
          <w:rFonts w:eastAsia="Calibri"/>
          <w:szCs w:val="22"/>
        </w:rPr>
        <w:t xml:space="preserve">. </w:t>
      </w:r>
      <w:proofErr w:type="spellStart"/>
      <w:r w:rsidR="00CC4594">
        <w:rPr>
          <w:rFonts w:eastAsia="Calibri"/>
          <w:szCs w:val="22"/>
        </w:rPr>
        <w:t>Následne</w:t>
      </w:r>
      <w:proofErr w:type="spellEnd"/>
      <w:r w:rsidR="009741B9">
        <w:rPr>
          <w:rFonts w:eastAsia="Calibri"/>
          <w:szCs w:val="22"/>
        </w:rPr>
        <w:t xml:space="preserve"> RO pre OP EVS</w:t>
      </w:r>
      <w:r w:rsidR="00B62267">
        <w:rPr>
          <w:rFonts w:eastAsia="Calibri"/>
          <w:szCs w:val="22"/>
        </w:rPr>
        <w:t>,</w:t>
      </w:r>
      <w:r w:rsidR="00B94960" w:rsidRPr="00B94960">
        <w:rPr>
          <w:rFonts w:eastAsia="Calibri"/>
          <w:szCs w:val="22"/>
        </w:rPr>
        <w:t xml:space="preserve"> </w:t>
      </w:r>
      <w:proofErr w:type="spellStart"/>
      <w:r w:rsidR="00B62267">
        <w:rPr>
          <w:rFonts w:eastAsia="Calibri"/>
          <w:szCs w:val="22"/>
        </w:rPr>
        <w:t>vypracuje</w:t>
      </w:r>
      <w:proofErr w:type="spellEnd"/>
      <w:r w:rsidR="002A7339">
        <w:rPr>
          <w:rFonts w:eastAsia="Calibri"/>
          <w:szCs w:val="22"/>
        </w:rPr>
        <w:t xml:space="preserve"> </w:t>
      </w:r>
      <w:proofErr w:type="spellStart"/>
      <w:r w:rsidR="002A7339">
        <w:rPr>
          <w:rFonts w:eastAsia="Calibri"/>
          <w:szCs w:val="22"/>
        </w:rPr>
        <w:t>na</w:t>
      </w:r>
      <w:proofErr w:type="spellEnd"/>
      <w:r w:rsidR="002A7339">
        <w:rPr>
          <w:rFonts w:eastAsia="Calibri"/>
          <w:szCs w:val="22"/>
        </w:rPr>
        <w:t xml:space="preserve"> </w:t>
      </w:r>
      <w:proofErr w:type="spellStart"/>
      <w:r w:rsidR="002A7339">
        <w:rPr>
          <w:rFonts w:eastAsia="Calibri"/>
          <w:szCs w:val="22"/>
        </w:rPr>
        <w:t>jej</w:t>
      </w:r>
      <w:proofErr w:type="spellEnd"/>
      <w:r w:rsidR="002A7339">
        <w:rPr>
          <w:rFonts w:eastAsia="Calibri"/>
          <w:szCs w:val="22"/>
        </w:rPr>
        <w:t xml:space="preserve"> </w:t>
      </w:r>
      <w:proofErr w:type="spellStart"/>
      <w:r w:rsidR="002A7339">
        <w:rPr>
          <w:rFonts w:eastAsia="Calibri"/>
          <w:szCs w:val="22"/>
        </w:rPr>
        <w:t>základe</w:t>
      </w:r>
      <w:proofErr w:type="spellEnd"/>
      <w:r w:rsidR="00B62267">
        <w:rPr>
          <w:rFonts w:eastAsia="Calibri"/>
          <w:szCs w:val="22"/>
        </w:rPr>
        <w:t xml:space="preserve"> </w:t>
      </w:r>
      <w:proofErr w:type="spellStart"/>
      <w:r w:rsidR="00AD033D">
        <w:rPr>
          <w:rFonts w:eastAsia="Calibri"/>
          <w:szCs w:val="22"/>
        </w:rPr>
        <w:t>výzvu</w:t>
      </w:r>
      <w:proofErr w:type="spellEnd"/>
      <w:r w:rsidR="00AD033D">
        <w:rPr>
          <w:rFonts w:eastAsia="Calibri"/>
          <w:szCs w:val="22"/>
        </w:rPr>
        <w:t xml:space="preserve">  </w:t>
      </w:r>
      <w:proofErr w:type="spellStart"/>
      <w:r w:rsidR="00B62267">
        <w:rPr>
          <w:rFonts w:eastAsia="Calibri"/>
          <w:szCs w:val="22"/>
        </w:rPr>
        <w:t>na</w:t>
      </w:r>
      <w:proofErr w:type="spellEnd"/>
      <w:r w:rsidR="00B62267">
        <w:rPr>
          <w:rFonts w:eastAsia="Calibri"/>
          <w:szCs w:val="22"/>
        </w:rPr>
        <w:t xml:space="preserve"> </w:t>
      </w:r>
      <w:proofErr w:type="spellStart"/>
      <w:r w:rsidR="00B62267">
        <w:rPr>
          <w:rFonts w:eastAsia="Calibri"/>
          <w:szCs w:val="22"/>
        </w:rPr>
        <w:t>doplnenie</w:t>
      </w:r>
      <w:proofErr w:type="spellEnd"/>
      <w:r w:rsidR="00B62267">
        <w:rPr>
          <w:rFonts w:eastAsia="Calibri"/>
          <w:szCs w:val="22"/>
        </w:rPr>
        <w:t xml:space="preserve"> </w:t>
      </w:r>
      <w:r w:rsidR="00FC4345" w:rsidRPr="0096295E">
        <w:rPr>
          <w:rFonts w:eastAsia="Calibri"/>
          <w:szCs w:val="22"/>
          <w:lang w:val="sk-SK"/>
        </w:rPr>
        <w:t>chýbajúcich údajov</w:t>
      </w:r>
      <w:r w:rsidR="00FC4345">
        <w:rPr>
          <w:rFonts w:eastAsia="Calibri"/>
          <w:szCs w:val="22"/>
        </w:rPr>
        <w:t xml:space="preserve"> </w:t>
      </w:r>
      <w:r w:rsidR="00531D9E">
        <w:rPr>
          <w:rFonts w:eastAsia="Calibri"/>
          <w:szCs w:val="22"/>
        </w:rPr>
        <w:t>(</w:t>
      </w:r>
      <w:proofErr w:type="spellStart"/>
      <w:r w:rsidR="00531D9E">
        <w:rPr>
          <w:rFonts w:eastAsia="Calibri"/>
          <w:szCs w:val="22"/>
        </w:rPr>
        <w:t>formulár</w:t>
      </w:r>
      <w:proofErr w:type="spellEnd"/>
      <w:r w:rsidR="00531D9E">
        <w:rPr>
          <w:rFonts w:eastAsia="Calibri"/>
          <w:szCs w:val="22"/>
        </w:rPr>
        <w:t xml:space="preserve">  CKO č.19) </w:t>
      </w:r>
      <w:r w:rsidR="00750690" w:rsidRPr="0096295E">
        <w:rPr>
          <w:rFonts w:eastAsia="Calibri"/>
          <w:szCs w:val="22"/>
          <w:lang w:val="sk-SK"/>
        </w:rPr>
        <w:t>, pričom RO pre OP EVS</w:t>
      </w:r>
      <w:r w:rsidR="00531D9E" w:rsidRPr="0096295E">
        <w:rPr>
          <w:rFonts w:eastAsia="Calibri"/>
          <w:szCs w:val="22"/>
          <w:lang w:val="sk-SK"/>
        </w:rPr>
        <w:t xml:space="preserve"> </w:t>
      </w:r>
      <w:r w:rsidR="00750690" w:rsidRPr="0096295E">
        <w:rPr>
          <w:rFonts w:eastAsia="Calibri"/>
          <w:szCs w:val="22"/>
          <w:lang w:val="sk-SK"/>
        </w:rPr>
        <w:t xml:space="preserve"> určí </w:t>
      </w:r>
      <w:r w:rsidR="00FC4345">
        <w:rPr>
          <w:rFonts w:eastAsia="Calibri"/>
          <w:szCs w:val="22"/>
          <w:lang w:val="sk-SK"/>
        </w:rPr>
        <w:t xml:space="preserve">žiadateľovi </w:t>
      </w:r>
      <w:r w:rsidR="00750690" w:rsidRPr="0096295E">
        <w:rPr>
          <w:rFonts w:eastAsia="Calibri"/>
          <w:szCs w:val="22"/>
          <w:lang w:val="sk-SK"/>
        </w:rPr>
        <w:t xml:space="preserve">primeranú lehotu na doplnenie údajov, ktorá nesmie byť kratšia ako 5 pracovných dní. </w:t>
      </w:r>
      <w:r w:rsidR="009741B9" w:rsidRPr="0096295E">
        <w:rPr>
          <w:rFonts w:eastAsia="Calibri"/>
          <w:szCs w:val="22"/>
          <w:lang w:val="sk-SK"/>
        </w:rPr>
        <w:t>Súčasťou tejto výzvy môže byť aj vyžiadanie informácií/dokumentov, ktoré boli overované a mali byť dožiadané v rámci administratívneho overovania, ak sa v rámci odborného hodnotenia zistí, že RO</w:t>
      </w:r>
      <w:r w:rsidR="00B62267" w:rsidRPr="0096295E">
        <w:rPr>
          <w:rFonts w:eastAsia="Calibri"/>
          <w:szCs w:val="22"/>
          <w:lang w:val="sk-SK"/>
        </w:rPr>
        <w:t xml:space="preserve"> pre OP EVS</w:t>
      </w:r>
      <w:r w:rsidR="009741B9" w:rsidRPr="0096295E">
        <w:rPr>
          <w:rFonts w:eastAsia="Calibri"/>
          <w:szCs w:val="22"/>
          <w:lang w:val="sk-SK"/>
        </w:rPr>
        <w:t xml:space="preserve"> opomenul v tejto fáze dožiadať kompletné informácie/dokumenty.</w:t>
      </w:r>
      <w:r w:rsidR="00750690">
        <w:rPr>
          <w:rFonts w:eastAsia="Calibri"/>
          <w:szCs w:val="22"/>
        </w:rPr>
        <w:t xml:space="preserve"> </w:t>
      </w:r>
    </w:p>
    <w:p w14:paraId="7FD59A5A"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408F6768"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 xml:space="preserve">podpora pri vykonaní prepočtov finančných limitov na úrovni jednotkových výdavkov – záväzné časti z cenových máp (po zverejnení CKO budú doplnené do </w:t>
      </w:r>
      <w:proofErr w:type="spellStart"/>
      <w:r w:rsidRPr="00582116">
        <w:rPr>
          <w:rFonts w:cs="Arial"/>
          <w:szCs w:val="19"/>
          <w:lang w:val="sk-SK" w:eastAsia="cs-CZ"/>
        </w:rPr>
        <w:t>PpŽ</w:t>
      </w:r>
      <w:proofErr w:type="spellEnd"/>
      <w:r w:rsidRPr="00582116">
        <w:rPr>
          <w:rFonts w:cs="Arial"/>
          <w:szCs w:val="19"/>
          <w:lang w:val="sk-SK" w:eastAsia="cs-CZ"/>
        </w:rPr>
        <w:t>),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3"/>
      </w:r>
      <w:r w:rsidRPr="00582116">
        <w:rPr>
          <w:rFonts w:cs="Arial"/>
          <w:szCs w:val="19"/>
          <w:lang w:val="sk-SK" w:eastAsia="cs-CZ"/>
        </w:rPr>
        <w:t>, určené cenové stropy v </w:t>
      </w:r>
      <w:proofErr w:type="spellStart"/>
      <w:r w:rsidRPr="00582116">
        <w:rPr>
          <w:rFonts w:cs="Arial"/>
          <w:szCs w:val="19"/>
          <w:lang w:val="sk-SK" w:eastAsia="cs-CZ"/>
        </w:rPr>
        <w:t>PpŽ</w:t>
      </w:r>
      <w:proofErr w:type="spellEnd"/>
      <w:r w:rsidRPr="00582116">
        <w:rPr>
          <w:rFonts w:cs="Arial"/>
          <w:szCs w:val="19"/>
          <w:lang w:val="sk-SK" w:eastAsia="cs-CZ"/>
        </w:rPr>
        <w:t>;</w:t>
      </w:r>
    </w:p>
    <w:p w14:paraId="587ECC3C"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w:t>
      </w:r>
      <w:proofErr w:type="spellStart"/>
      <w:r w:rsidRPr="00582116">
        <w:rPr>
          <w:rFonts w:cs="Arial"/>
          <w:szCs w:val="19"/>
          <w:lang w:val="sk-SK" w:eastAsia="cs-CZ"/>
        </w:rPr>
        <w:t>PpŽ</w:t>
      </w:r>
      <w:proofErr w:type="spellEnd"/>
      <w:r w:rsidRPr="00582116">
        <w:rPr>
          <w:rFonts w:cs="Arial"/>
          <w:szCs w:val="19"/>
          <w:lang w:val="sk-SK" w:eastAsia="cs-CZ"/>
        </w:rPr>
        <w:t>;</w:t>
      </w:r>
    </w:p>
    <w:p w14:paraId="136DF044"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 xml:space="preserve">ARACHNE, </w:t>
      </w:r>
      <w:proofErr w:type="spellStart"/>
      <w:r w:rsidRPr="00A73316">
        <w:rPr>
          <w:rFonts w:cs="Arial"/>
          <w:szCs w:val="19"/>
          <w:lang w:eastAsia="cs-CZ"/>
        </w:rPr>
        <w:t>alternatívne</w:t>
      </w:r>
      <w:proofErr w:type="spellEnd"/>
      <w:r w:rsidRPr="00A73316">
        <w:rPr>
          <w:rFonts w:cs="Arial"/>
          <w:szCs w:val="19"/>
          <w:lang w:eastAsia="cs-CZ"/>
        </w:rPr>
        <w:t xml:space="preserve"> SIMS a pod.);</w:t>
      </w:r>
    </w:p>
    <w:p w14:paraId="7BA72BB4"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lastRenderedPageBreak/>
        <w:t>podpora</w:t>
      </w:r>
      <w:r>
        <w:rPr>
          <w:szCs w:val="19"/>
        </w:rPr>
        <w:t xml:space="preserve"> </w:t>
      </w:r>
      <w:proofErr w:type="spellStart"/>
      <w:r>
        <w:rPr>
          <w:szCs w:val="19"/>
        </w:rPr>
        <w:t>pri</w:t>
      </w:r>
      <w:proofErr w:type="spellEnd"/>
      <w:r>
        <w:rPr>
          <w:szCs w:val="19"/>
        </w:rPr>
        <w:t xml:space="preserve"> </w:t>
      </w:r>
      <w:proofErr w:type="spellStart"/>
      <w:r>
        <w:rPr>
          <w:szCs w:val="19"/>
        </w:rPr>
        <w:t>využívaní</w:t>
      </w:r>
      <w:proofErr w:type="spellEnd"/>
      <w:r>
        <w:rPr>
          <w:szCs w:val="19"/>
        </w:rPr>
        <w:t xml:space="preserve"> </w:t>
      </w:r>
      <w:proofErr w:type="spellStart"/>
      <w:r>
        <w:rPr>
          <w:szCs w:val="19"/>
        </w:rPr>
        <w:t>i</w:t>
      </w:r>
      <w:r w:rsidRPr="00E8588B">
        <w:rPr>
          <w:szCs w:val="19"/>
        </w:rPr>
        <w:t>n</w:t>
      </w:r>
      <w:r>
        <w:rPr>
          <w:szCs w:val="19"/>
        </w:rPr>
        <w:t>ých</w:t>
      </w:r>
      <w:proofErr w:type="spellEnd"/>
      <w:r w:rsidRPr="00E8588B">
        <w:rPr>
          <w:szCs w:val="19"/>
        </w:rPr>
        <w:t xml:space="preserve"> </w:t>
      </w:r>
      <w:proofErr w:type="spellStart"/>
      <w:r w:rsidRPr="00E8588B">
        <w:rPr>
          <w:szCs w:val="19"/>
        </w:rPr>
        <w:t>pomocn</w:t>
      </w:r>
      <w:r>
        <w:rPr>
          <w:szCs w:val="19"/>
        </w:rPr>
        <w:t>ých</w:t>
      </w:r>
      <w:proofErr w:type="spellEnd"/>
      <w:r w:rsidRPr="00E8588B">
        <w:rPr>
          <w:szCs w:val="19"/>
        </w:rPr>
        <w:t xml:space="preserve"> </w:t>
      </w:r>
      <w:proofErr w:type="spellStart"/>
      <w:r w:rsidRPr="00E8588B">
        <w:rPr>
          <w:szCs w:val="19"/>
        </w:rPr>
        <w:t>nástroj</w:t>
      </w:r>
      <w:r>
        <w:rPr>
          <w:szCs w:val="19"/>
        </w:rPr>
        <w:t>ov</w:t>
      </w:r>
      <w:proofErr w:type="spellEnd"/>
      <w:r w:rsidRPr="00E8588B">
        <w:rPr>
          <w:szCs w:val="19"/>
        </w:rPr>
        <w:t xml:space="preserve"> –</w:t>
      </w:r>
      <w:r>
        <w:rPr>
          <w:szCs w:val="19"/>
        </w:rPr>
        <w:t xml:space="preserve"> </w:t>
      </w:r>
      <w:proofErr w:type="spellStart"/>
      <w:r>
        <w:rPr>
          <w:szCs w:val="19"/>
        </w:rPr>
        <w:t>napr</w:t>
      </w:r>
      <w:proofErr w:type="spellEnd"/>
      <w:r>
        <w:rPr>
          <w:szCs w:val="19"/>
        </w:rPr>
        <w:t xml:space="preserve">. </w:t>
      </w:r>
      <w:r w:rsidRPr="009C4314">
        <w:rPr>
          <w:szCs w:val="19"/>
          <w:lang w:val="sk-SK"/>
        </w:rPr>
        <w:t>prieskum</w:t>
      </w:r>
      <w:r>
        <w:rPr>
          <w:szCs w:val="19"/>
          <w:lang w:val="sk-SK"/>
        </w:rPr>
        <w:t>u</w:t>
      </w:r>
      <w:r>
        <w:rPr>
          <w:szCs w:val="19"/>
        </w:rPr>
        <w:t xml:space="preserve"> </w:t>
      </w:r>
      <w:proofErr w:type="spellStart"/>
      <w:r>
        <w:rPr>
          <w:szCs w:val="19"/>
        </w:rPr>
        <w:t>trhu</w:t>
      </w:r>
      <w:proofErr w:type="spellEnd"/>
      <w:r>
        <w:rPr>
          <w:szCs w:val="19"/>
        </w:rPr>
        <w:t xml:space="preserve"> </w:t>
      </w:r>
      <w:proofErr w:type="spellStart"/>
      <w:r>
        <w:rPr>
          <w:szCs w:val="19"/>
        </w:rPr>
        <w:t>vrátane</w:t>
      </w:r>
      <w:proofErr w:type="spellEnd"/>
      <w:r>
        <w:rPr>
          <w:szCs w:val="19"/>
        </w:rPr>
        <w:t xml:space="preserve"> </w:t>
      </w:r>
      <w:proofErr w:type="spellStart"/>
      <w:r>
        <w:rPr>
          <w:szCs w:val="19"/>
        </w:rPr>
        <w:t>porovnania</w:t>
      </w:r>
      <w:proofErr w:type="spellEnd"/>
      <w:r w:rsidRPr="00E8588B">
        <w:rPr>
          <w:szCs w:val="19"/>
        </w:rPr>
        <w:t xml:space="preserve"> </w:t>
      </w:r>
      <w:proofErr w:type="spellStart"/>
      <w:r w:rsidRPr="00E8588B">
        <w:rPr>
          <w:szCs w:val="19"/>
        </w:rPr>
        <w:t>zmlúv</w:t>
      </w:r>
      <w:proofErr w:type="spellEnd"/>
      <w:r w:rsidRPr="00E8588B">
        <w:rPr>
          <w:szCs w:val="19"/>
        </w:rPr>
        <w:t xml:space="preserve"> s </w:t>
      </w:r>
      <w:proofErr w:type="spellStart"/>
      <w:r w:rsidRPr="00E8588B">
        <w:rPr>
          <w:szCs w:val="19"/>
        </w:rPr>
        <w:t>dodávateľmi</w:t>
      </w:r>
      <w:proofErr w:type="spellEnd"/>
      <w:r w:rsidRPr="00E8588B">
        <w:rPr>
          <w:szCs w:val="19"/>
        </w:rPr>
        <w:t xml:space="preserve"> </w:t>
      </w:r>
      <w:proofErr w:type="spellStart"/>
      <w:r w:rsidRPr="00E8588B">
        <w:rPr>
          <w:szCs w:val="19"/>
        </w:rPr>
        <w:t>tovarov</w:t>
      </w:r>
      <w:proofErr w:type="spellEnd"/>
      <w:r w:rsidRPr="00E8588B">
        <w:rPr>
          <w:szCs w:val="19"/>
        </w:rPr>
        <w:t xml:space="preserve"> a </w:t>
      </w:r>
      <w:proofErr w:type="spellStart"/>
      <w:r w:rsidRPr="00E8588B">
        <w:rPr>
          <w:szCs w:val="19"/>
        </w:rPr>
        <w:t>služieb</w:t>
      </w:r>
      <w:proofErr w:type="spellEnd"/>
      <w:r w:rsidRPr="00E8588B">
        <w:rPr>
          <w:szCs w:val="19"/>
        </w:rPr>
        <w:t xml:space="preserve"> </w:t>
      </w:r>
      <w:proofErr w:type="spellStart"/>
      <w:r w:rsidRPr="00E8588B">
        <w:rPr>
          <w:szCs w:val="19"/>
        </w:rPr>
        <w:t>na</w:t>
      </w:r>
      <w:proofErr w:type="spellEnd"/>
      <w:r w:rsidRPr="00E8588B">
        <w:rPr>
          <w:szCs w:val="19"/>
        </w:rPr>
        <w:t xml:space="preserve"> </w:t>
      </w:r>
      <w:proofErr w:type="spellStart"/>
      <w:r w:rsidRPr="00E8588B">
        <w:rPr>
          <w:szCs w:val="19"/>
        </w:rPr>
        <w:t>porovnateľný</w:t>
      </w:r>
      <w:proofErr w:type="spellEnd"/>
      <w:r w:rsidRPr="00E8588B">
        <w:rPr>
          <w:szCs w:val="19"/>
        </w:rPr>
        <w:t xml:space="preserve"> </w:t>
      </w:r>
      <w:proofErr w:type="spellStart"/>
      <w:r w:rsidRPr="00E8588B">
        <w:rPr>
          <w:szCs w:val="19"/>
        </w:rPr>
        <w:t>predmet</w:t>
      </w:r>
      <w:proofErr w:type="spellEnd"/>
      <w:r w:rsidRPr="00E8588B">
        <w:rPr>
          <w:szCs w:val="19"/>
        </w:rPr>
        <w:t xml:space="preserve"> </w:t>
      </w:r>
      <w:proofErr w:type="spellStart"/>
      <w:r w:rsidRPr="00E8588B">
        <w:rPr>
          <w:szCs w:val="19"/>
        </w:rPr>
        <w:t>plnenia</w:t>
      </w:r>
      <w:proofErr w:type="spellEnd"/>
      <w:r w:rsidRPr="00E8588B">
        <w:rPr>
          <w:szCs w:val="19"/>
        </w:rPr>
        <w:t xml:space="preserve"> (</w:t>
      </w:r>
      <w:r w:rsidRPr="0053326C">
        <w:rPr>
          <w:szCs w:val="19"/>
        </w:rPr>
        <w:t>www.crz.gov.sk</w:t>
      </w:r>
      <w:hyperlink r:id="rId15" w:history="1"/>
      <w:r w:rsidRPr="00A73316">
        <w:rPr>
          <w:rFonts w:cs="Arial"/>
          <w:szCs w:val="19"/>
          <w:lang w:eastAsia="cs-CZ"/>
        </w:rPr>
        <w:t>) s </w:t>
      </w:r>
      <w:proofErr w:type="spellStart"/>
      <w:r w:rsidRPr="00A73316">
        <w:rPr>
          <w:rFonts w:cs="Arial"/>
          <w:szCs w:val="19"/>
          <w:lang w:eastAsia="cs-CZ"/>
        </w:rPr>
        <w:t>prihliadnutím</w:t>
      </w:r>
      <w:proofErr w:type="spellEnd"/>
      <w:r w:rsidRPr="00A73316">
        <w:rPr>
          <w:rFonts w:cs="Arial"/>
          <w:szCs w:val="19"/>
          <w:lang w:eastAsia="cs-CZ"/>
        </w:rPr>
        <w:t xml:space="preserve"> </w:t>
      </w:r>
      <w:proofErr w:type="spellStart"/>
      <w:r w:rsidRPr="00A73316">
        <w:rPr>
          <w:rFonts w:cs="Arial"/>
          <w:szCs w:val="19"/>
          <w:lang w:eastAsia="cs-CZ"/>
        </w:rPr>
        <w:t>na</w:t>
      </w:r>
      <w:proofErr w:type="spellEnd"/>
      <w:r w:rsidRPr="00A73316">
        <w:rPr>
          <w:rFonts w:cs="Arial"/>
          <w:szCs w:val="19"/>
          <w:lang w:eastAsia="cs-CZ"/>
        </w:rPr>
        <w:t xml:space="preserve"> </w:t>
      </w:r>
      <w:proofErr w:type="spellStart"/>
      <w:r w:rsidRPr="00A73316">
        <w:rPr>
          <w:rFonts w:cs="Arial"/>
          <w:szCs w:val="19"/>
          <w:lang w:eastAsia="cs-CZ"/>
        </w:rPr>
        <w:t>časov</w:t>
      </w:r>
      <w:r>
        <w:rPr>
          <w:rFonts w:cs="Arial"/>
          <w:szCs w:val="19"/>
          <w:lang w:eastAsia="cs-CZ"/>
        </w:rPr>
        <w:t>é</w:t>
      </w:r>
      <w:proofErr w:type="spellEnd"/>
      <w:r>
        <w:rPr>
          <w:rFonts w:cs="Arial"/>
          <w:szCs w:val="19"/>
          <w:lang w:eastAsia="cs-CZ"/>
        </w:rPr>
        <w:t xml:space="preserve"> a </w:t>
      </w:r>
      <w:proofErr w:type="spellStart"/>
      <w:r>
        <w:rPr>
          <w:rFonts w:cs="Arial"/>
          <w:szCs w:val="19"/>
          <w:lang w:eastAsia="cs-CZ"/>
        </w:rPr>
        <w:t>miestne</w:t>
      </w:r>
      <w:proofErr w:type="spellEnd"/>
      <w:r>
        <w:rPr>
          <w:rFonts w:cs="Arial"/>
          <w:szCs w:val="19"/>
          <w:lang w:eastAsia="cs-CZ"/>
        </w:rPr>
        <w:t xml:space="preserve"> </w:t>
      </w:r>
      <w:proofErr w:type="spellStart"/>
      <w:r>
        <w:rPr>
          <w:rFonts w:cs="Arial"/>
          <w:szCs w:val="19"/>
          <w:lang w:eastAsia="cs-CZ"/>
        </w:rPr>
        <w:t>hľadisko</w:t>
      </w:r>
      <w:proofErr w:type="spellEnd"/>
      <w:r>
        <w:rPr>
          <w:rFonts w:cs="Arial"/>
          <w:szCs w:val="19"/>
          <w:lang w:eastAsia="cs-CZ"/>
        </w:rPr>
        <w:t xml:space="preserve">, </w:t>
      </w:r>
      <w:proofErr w:type="spellStart"/>
      <w:r>
        <w:rPr>
          <w:rFonts w:cs="Arial"/>
          <w:szCs w:val="19"/>
          <w:lang w:eastAsia="cs-CZ"/>
        </w:rPr>
        <w:t>referenčnej</w:t>
      </w:r>
      <w:proofErr w:type="spellEnd"/>
      <w:r w:rsidRPr="00A73316">
        <w:rPr>
          <w:rFonts w:cs="Arial"/>
          <w:szCs w:val="19"/>
          <w:lang w:eastAsia="cs-CZ"/>
        </w:rPr>
        <w:t xml:space="preserve"> </w:t>
      </w:r>
      <w:proofErr w:type="spellStart"/>
      <w:r w:rsidRPr="00A73316">
        <w:rPr>
          <w:rFonts w:cs="Arial"/>
          <w:szCs w:val="19"/>
          <w:lang w:eastAsia="cs-CZ"/>
        </w:rPr>
        <w:t>báz</w:t>
      </w:r>
      <w:r>
        <w:rPr>
          <w:rFonts w:cs="Arial"/>
          <w:szCs w:val="19"/>
          <w:lang w:eastAsia="cs-CZ"/>
        </w:rPr>
        <w:t>y</w:t>
      </w:r>
      <w:proofErr w:type="spellEnd"/>
      <w:r w:rsidRPr="00A73316">
        <w:rPr>
          <w:rFonts w:cs="Arial"/>
          <w:szCs w:val="19"/>
          <w:lang w:eastAsia="cs-CZ"/>
        </w:rPr>
        <w:t xml:space="preserve"> </w:t>
      </w:r>
      <w:proofErr w:type="spellStart"/>
      <w:r w:rsidRPr="00A73316">
        <w:rPr>
          <w:rFonts w:cs="Arial"/>
          <w:szCs w:val="19"/>
          <w:lang w:eastAsia="cs-CZ"/>
        </w:rPr>
        <w:t>na</w:t>
      </w:r>
      <w:proofErr w:type="spellEnd"/>
      <w:r w:rsidRPr="00A73316">
        <w:rPr>
          <w:rFonts w:cs="Arial"/>
          <w:szCs w:val="19"/>
          <w:lang w:eastAsia="cs-CZ"/>
        </w:rPr>
        <w:t xml:space="preserve"> </w:t>
      </w:r>
      <w:proofErr w:type="spellStart"/>
      <w:r w:rsidRPr="00A73316">
        <w:rPr>
          <w:rFonts w:cs="Arial"/>
          <w:szCs w:val="19"/>
          <w:lang w:eastAsia="cs-CZ"/>
        </w:rPr>
        <w:t>základe</w:t>
      </w:r>
      <w:proofErr w:type="spellEnd"/>
      <w:r w:rsidRPr="00A73316">
        <w:rPr>
          <w:rFonts w:cs="Arial"/>
          <w:szCs w:val="19"/>
          <w:lang w:eastAsia="cs-CZ"/>
        </w:rPr>
        <w:t xml:space="preserve"> </w:t>
      </w:r>
      <w:proofErr w:type="spellStart"/>
      <w:r w:rsidRPr="00A73316">
        <w:rPr>
          <w:rFonts w:cs="Arial"/>
          <w:szCs w:val="19"/>
          <w:lang w:eastAsia="cs-CZ"/>
        </w:rPr>
        <w:t>cenových</w:t>
      </w:r>
      <w:proofErr w:type="spellEnd"/>
      <w:r w:rsidRPr="00A73316">
        <w:rPr>
          <w:rFonts w:cs="Arial"/>
          <w:szCs w:val="19"/>
          <w:lang w:eastAsia="cs-CZ"/>
        </w:rPr>
        <w:t xml:space="preserve"> </w:t>
      </w:r>
      <w:proofErr w:type="spellStart"/>
      <w:r w:rsidRPr="00A73316">
        <w:rPr>
          <w:rFonts w:cs="Arial"/>
          <w:szCs w:val="19"/>
          <w:lang w:eastAsia="cs-CZ"/>
        </w:rPr>
        <w:t>máp</w:t>
      </w:r>
      <w:proofErr w:type="spellEnd"/>
      <w:r w:rsidRPr="00A73316">
        <w:rPr>
          <w:rFonts w:cs="Arial"/>
          <w:szCs w:val="19"/>
          <w:lang w:eastAsia="cs-CZ"/>
        </w:rPr>
        <w:t xml:space="preserve"> (</w:t>
      </w:r>
      <w:proofErr w:type="spellStart"/>
      <w:r w:rsidRPr="00A73316">
        <w:rPr>
          <w:rFonts w:cs="Arial"/>
          <w:szCs w:val="19"/>
          <w:lang w:eastAsia="cs-CZ"/>
        </w:rPr>
        <w:t>po</w:t>
      </w:r>
      <w:proofErr w:type="spellEnd"/>
      <w:r w:rsidRPr="00A73316">
        <w:rPr>
          <w:rFonts w:cs="Arial"/>
          <w:szCs w:val="19"/>
          <w:lang w:eastAsia="cs-CZ"/>
        </w:rPr>
        <w:t xml:space="preserve"> </w:t>
      </w:r>
      <w:proofErr w:type="spellStart"/>
      <w:r w:rsidRPr="00A73316">
        <w:rPr>
          <w:rFonts w:cs="Arial"/>
          <w:szCs w:val="19"/>
          <w:lang w:eastAsia="cs-CZ"/>
        </w:rPr>
        <w:t>ich</w:t>
      </w:r>
      <w:proofErr w:type="spellEnd"/>
      <w:r w:rsidRPr="00A73316">
        <w:rPr>
          <w:rFonts w:cs="Arial"/>
          <w:szCs w:val="19"/>
          <w:lang w:eastAsia="cs-CZ"/>
        </w:rPr>
        <w:t xml:space="preserve"> </w:t>
      </w:r>
      <w:proofErr w:type="spellStart"/>
      <w:r w:rsidRPr="00A73316">
        <w:rPr>
          <w:rFonts w:cs="Arial"/>
          <w:szCs w:val="19"/>
          <w:lang w:eastAsia="cs-CZ"/>
        </w:rPr>
        <w:t>zverejnení</w:t>
      </w:r>
      <w:proofErr w:type="spellEnd"/>
      <w:r w:rsidRPr="00A73316">
        <w:rPr>
          <w:rFonts w:cs="Arial"/>
          <w:szCs w:val="19"/>
          <w:lang w:eastAsia="cs-CZ"/>
        </w:rPr>
        <w:t xml:space="preserve"> CKO)</w:t>
      </w:r>
      <w:r>
        <w:rPr>
          <w:rFonts w:cs="Arial"/>
          <w:szCs w:val="19"/>
          <w:lang w:eastAsia="cs-CZ"/>
        </w:rPr>
        <w:t xml:space="preserve"> </w:t>
      </w:r>
      <w:proofErr w:type="spellStart"/>
      <w:r>
        <w:rPr>
          <w:rFonts w:cs="Arial"/>
          <w:szCs w:val="19"/>
          <w:lang w:eastAsia="cs-CZ"/>
        </w:rPr>
        <w:t>atď</w:t>
      </w:r>
      <w:proofErr w:type="spellEnd"/>
      <w:r>
        <w:rPr>
          <w:rFonts w:cs="Arial"/>
          <w:szCs w:val="19"/>
          <w:lang w:eastAsia="cs-CZ"/>
        </w:rPr>
        <w:t>.</w:t>
      </w:r>
    </w:p>
    <w:p w14:paraId="574491C6"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7C993CA8" w14:textId="77777777" w:rsidR="00261EAD" w:rsidRDefault="00261EAD" w:rsidP="00261EAD">
      <w:pPr>
        <w:spacing w:before="120" w:after="120" w:line="288" w:lineRule="auto"/>
        <w:jc w:val="both"/>
        <w:rPr>
          <w:rFonts w:cs="Arial"/>
          <w:b/>
          <w:szCs w:val="18"/>
        </w:rPr>
      </w:pPr>
      <w:proofErr w:type="spellStart"/>
      <w:r>
        <w:rPr>
          <w:rFonts w:cs="Arial"/>
          <w:b/>
          <w:szCs w:val="19"/>
        </w:rPr>
        <w:t>Overenie</w:t>
      </w:r>
      <w:proofErr w:type="spellEnd"/>
      <w:r>
        <w:rPr>
          <w:rFonts w:cs="Arial"/>
          <w:b/>
          <w:szCs w:val="19"/>
        </w:rPr>
        <w:t xml:space="preserve"> </w:t>
      </w:r>
      <w:proofErr w:type="spellStart"/>
      <w:r>
        <w:rPr>
          <w:rFonts w:cs="Arial"/>
          <w:b/>
          <w:szCs w:val="19"/>
        </w:rPr>
        <w:t>súladu</w:t>
      </w:r>
      <w:proofErr w:type="spellEnd"/>
      <w:r>
        <w:rPr>
          <w:rFonts w:cs="Arial"/>
          <w:b/>
          <w:szCs w:val="19"/>
        </w:rPr>
        <w:t xml:space="preserve"> HP </w:t>
      </w:r>
      <w:proofErr w:type="spellStart"/>
      <w:r>
        <w:rPr>
          <w:rFonts w:cs="Arial"/>
          <w:b/>
          <w:szCs w:val="19"/>
        </w:rPr>
        <w:t>podľa</w:t>
      </w:r>
      <w:proofErr w:type="spellEnd"/>
      <w:r>
        <w:rPr>
          <w:rFonts w:cs="Arial"/>
          <w:b/>
          <w:szCs w:val="19"/>
        </w:rPr>
        <w:t xml:space="preserve"> </w:t>
      </w:r>
      <w:proofErr w:type="spellStart"/>
      <w:r>
        <w:rPr>
          <w:rFonts w:cs="Arial"/>
          <w:b/>
          <w:szCs w:val="19"/>
        </w:rPr>
        <w:t>osobitných</w:t>
      </w:r>
      <w:proofErr w:type="spellEnd"/>
      <w:r>
        <w:rPr>
          <w:rFonts w:cs="Arial"/>
          <w:b/>
          <w:szCs w:val="19"/>
        </w:rPr>
        <w:t xml:space="preserve"> </w:t>
      </w:r>
      <w:proofErr w:type="spellStart"/>
      <w:r w:rsidRPr="00947EAC">
        <w:rPr>
          <w:rFonts w:cs="Arial"/>
          <w:b/>
          <w:szCs w:val="19"/>
        </w:rPr>
        <w:t>kritéri</w:t>
      </w:r>
      <w:r>
        <w:rPr>
          <w:rFonts w:cs="Arial"/>
          <w:b/>
          <w:szCs w:val="19"/>
        </w:rPr>
        <w:t>í</w:t>
      </w:r>
      <w:proofErr w:type="spellEnd"/>
      <w:r>
        <w:rPr>
          <w:rFonts w:cs="Arial"/>
          <w:b/>
          <w:szCs w:val="19"/>
        </w:rPr>
        <w:t xml:space="preserve"> pre </w:t>
      </w:r>
      <w:proofErr w:type="spellStart"/>
      <w:r>
        <w:rPr>
          <w:rFonts w:cs="Arial"/>
          <w:b/>
          <w:szCs w:val="19"/>
        </w:rPr>
        <w:t>výber</w:t>
      </w:r>
      <w:proofErr w:type="spellEnd"/>
      <w:r>
        <w:rPr>
          <w:rFonts w:cs="Arial"/>
          <w:b/>
          <w:szCs w:val="19"/>
        </w:rPr>
        <w:t xml:space="preserve"> </w:t>
      </w:r>
      <w:proofErr w:type="spellStart"/>
      <w:r>
        <w:rPr>
          <w:rFonts w:cs="Arial"/>
          <w:b/>
          <w:szCs w:val="19"/>
        </w:rPr>
        <w:t>projektov</w:t>
      </w:r>
      <w:proofErr w:type="spellEnd"/>
      <w:r>
        <w:rPr>
          <w:rFonts w:cs="Arial"/>
          <w:b/>
          <w:szCs w:val="19"/>
        </w:rPr>
        <w:t xml:space="preserve"> </w:t>
      </w:r>
      <w:proofErr w:type="spellStart"/>
      <w:r>
        <w:rPr>
          <w:rFonts w:cs="Arial"/>
          <w:b/>
          <w:szCs w:val="19"/>
        </w:rPr>
        <w:t>gestorom</w:t>
      </w:r>
      <w:proofErr w:type="spellEnd"/>
      <w:r>
        <w:rPr>
          <w:rFonts w:cs="Arial"/>
          <w:b/>
          <w:szCs w:val="19"/>
        </w:rPr>
        <w:t xml:space="preserve"> HP</w:t>
      </w:r>
    </w:p>
    <w:p w14:paraId="1DB8F02B" w14:textId="77777777" w:rsidR="00261EAD" w:rsidRPr="003C2AAD" w:rsidRDefault="00261EAD" w:rsidP="00261EAD">
      <w:pPr>
        <w:spacing w:before="120" w:line="288" w:lineRule="auto"/>
        <w:ind w:left="426"/>
        <w:jc w:val="both"/>
        <w:rPr>
          <w:rFonts w:cs="Arial"/>
          <w:b/>
          <w:szCs w:val="18"/>
        </w:rPr>
      </w:pPr>
    </w:p>
    <w:p w14:paraId="5AE27444" w14:textId="77777777" w:rsidR="00261EAD" w:rsidRPr="00947EAC" w:rsidRDefault="00261EAD" w:rsidP="00261EAD">
      <w:pPr>
        <w:spacing w:before="120" w:line="288" w:lineRule="auto"/>
        <w:ind w:left="426"/>
        <w:jc w:val="both"/>
        <w:rPr>
          <w:rFonts w:eastAsia="Calibri"/>
          <w:szCs w:val="22"/>
        </w:rPr>
      </w:pPr>
      <w:r>
        <w:rPr>
          <w:szCs w:val="19"/>
        </w:rPr>
        <w:t>V </w:t>
      </w:r>
      <w:proofErr w:type="spellStart"/>
      <w:r>
        <w:rPr>
          <w:szCs w:val="19"/>
        </w:rPr>
        <w:t>prípade</w:t>
      </w:r>
      <w:proofErr w:type="spellEnd"/>
      <w:r>
        <w:rPr>
          <w:szCs w:val="19"/>
        </w:rPr>
        <w:t xml:space="preserve">, </w:t>
      </w:r>
      <w:proofErr w:type="spellStart"/>
      <w:r>
        <w:rPr>
          <w:szCs w:val="19"/>
        </w:rPr>
        <w:t>že</w:t>
      </w:r>
      <w:proofErr w:type="spellEnd"/>
      <w:r>
        <w:rPr>
          <w:szCs w:val="19"/>
        </w:rPr>
        <w:t xml:space="preserve"> </w:t>
      </w:r>
      <w:proofErr w:type="spellStart"/>
      <w:r>
        <w:rPr>
          <w:szCs w:val="19"/>
        </w:rPr>
        <w:t>gestor</w:t>
      </w:r>
      <w:proofErr w:type="spellEnd"/>
      <w:r>
        <w:rPr>
          <w:szCs w:val="19"/>
        </w:rPr>
        <w:t xml:space="preserve"> HP </w:t>
      </w:r>
      <w:proofErr w:type="spellStart"/>
      <w:r>
        <w:rPr>
          <w:szCs w:val="19"/>
        </w:rPr>
        <w:t>zabezpečuje</w:t>
      </w:r>
      <w:proofErr w:type="spellEnd"/>
      <w:r>
        <w:rPr>
          <w:szCs w:val="19"/>
        </w:rPr>
        <w:t xml:space="preserve"> </w:t>
      </w:r>
      <w:proofErr w:type="spellStart"/>
      <w:r>
        <w:rPr>
          <w:szCs w:val="19"/>
        </w:rPr>
        <w:t>vyhodnotenie</w:t>
      </w:r>
      <w:proofErr w:type="spellEnd"/>
      <w:r>
        <w:rPr>
          <w:szCs w:val="19"/>
        </w:rPr>
        <w:t xml:space="preserve"> </w:t>
      </w:r>
      <w:proofErr w:type="spellStart"/>
      <w:r>
        <w:rPr>
          <w:szCs w:val="19"/>
        </w:rPr>
        <w:t>osobitných</w:t>
      </w:r>
      <w:proofErr w:type="spellEnd"/>
      <w:r>
        <w:rPr>
          <w:szCs w:val="19"/>
        </w:rPr>
        <w:t xml:space="preserve"> </w:t>
      </w:r>
      <w:proofErr w:type="spellStart"/>
      <w:r>
        <w:rPr>
          <w:szCs w:val="19"/>
        </w:rPr>
        <w:t>kritérií</w:t>
      </w:r>
      <w:proofErr w:type="spellEnd"/>
      <w:r>
        <w:rPr>
          <w:szCs w:val="19"/>
        </w:rPr>
        <w:t xml:space="preserve"> HP</w:t>
      </w:r>
      <w:r w:rsidR="00DF5A4F">
        <w:rPr>
          <w:szCs w:val="19"/>
        </w:rPr>
        <w:t>,</w:t>
      </w:r>
      <w:r>
        <w:rPr>
          <w:szCs w:val="19"/>
        </w:rPr>
        <w:t xml:space="preserve"> </w:t>
      </w:r>
      <w:proofErr w:type="spellStart"/>
      <w:r>
        <w:rPr>
          <w:rFonts w:eastAsia="Calibri"/>
          <w:szCs w:val="22"/>
        </w:rPr>
        <w:t>z</w:t>
      </w:r>
      <w:r w:rsidRPr="00947EAC">
        <w:rPr>
          <w:rFonts w:eastAsia="Calibri"/>
          <w:szCs w:val="22"/>
        </w:rPr>
        <w:t>a</w:t>
      </w:r>
      <w:proofErr w:type="spellEnd"/>
      <w:r w:rsidRPr="00947EAC">
        <w:rPr>
          <w:rFonts w:eastAsia="Calibri"/>
          <w:szCs w:val="22"/>
        </w:rPr>
        <w:t xml:space="preserve"> </w:t>
      </w:r>
      <w:proofErr w:type="spellStart"/>
      <w:r w:rsidRPr="00947EAC">
        <w:rPr>
          <w:rFonts w:eastAsia="Calibri"/>
          <w:szCs w:val="22"/>
        </w:rPr>
        <w:t>účelom</w:t>
      </w:r>
      <w:proofErr w:type="spellEnd"/>
      <w:r w:rsidRPr="00947EAC">
        <w:rPr>
          <w:rFonts w:eastAsia="Calibri"/>
          <w:szCs w:val="22"/>
        </w:rPr>
        <w:t xml:space="preserve"> </w:t>
      </w:r>
      <w:proofErr w:type="spellStart"/>
      <w:r w:rsidRPr="00947EAC">
        <w:rPr>
          <w:rFonts w:eastAsia="Calibri"/>
          <w:szCs w:val="22"/>
        </w:rPr>
        <w:t>dodržania</w:t>
      </w:r>
      <w:proofErr w:type="spellEnd"/>
      <w:r w:rsidRPr="00947EAC">
        <w:rPr>
          <w:rFonts w:eastAsia="Calibri"/>
          <w:szCs w:val="22"/>
        </w:rPr>
        <w:t xml:space="preserve"> </w:t>
      </w:r>
      <w:proofErr w:type="spellStart"/>
      <w:r w:rsidRPr="00947EAC">
        <w:rPr>
          <w:rFonts w:eastAsia="Calibri"/>
          <w:szCs w:val="22"/>
        </w:rPr>
        <w:t>princípu</w:t>
      </w:r>
      <w:proofErr w:type="spellEnd"/>
      <w:r w:rsidRPr="00947EAC">
        <w:rPr>
          <w:rFonts w:eastAsia="Calibri"/>
          <w:szCs w:val="22"/>
        </w:rPr>
        <w:t xml:space="preserve"> 4 </w:t>
      </w:r>
      <w:proofErr w:type="spellStart"/>
      <w:r w:rsidRPr="00947EAC">
        <w:rPr>
          <w:rFonts w:eastAsia="Calibri"/>
          <w:szCs w:val="22"/>
        </w:rPr>
        <w:t>očí</w:t>
      </w:r>
      <w:proofErr w:type="spellEnd"/>
      <w:r w:rsidRPr="00947EAC">
        <w:rPr>
          <w:rFonts w:eastAsia="Calibri"/>
          <w:szCs w:val="22"/>
        </w:rPr>
        <w:t xml:space="preserve"> </w:t>
      </w:r>
      <w:proofErr w:type="spellStart"/>
      <w:r w:rsidRPr="00947EAC">
        <w:rPr>
          <w:rFonts w:eastAsia="Calibri"/>
          <w:szCs w:val="22"/>
        </w:rPr>
        <w:t>pri</w:t>
      </w:r>
      <w:proofErr w:type="spellEnd"/>
      <w:r w:rsidRPr="00947EAC">
        <w:rPr>
          <w:rFonts w:eastAsia="Calibri"/>
          <w:szCs w:val="22"/>
        </w:rPr>
        <w:t xml:space="preserve"> </w:t>
      </w:r>
      <w:proofErr w:type="spellStart"/>
      <w:r w:rsidRPr="00947EAC">
        <w:rPr>
          <w:rFonts w:eastAsia="Calibri"/>
          <w:szCs w:val="22"/>
        </w:rPr>
        <w:t>vyhodnotení</w:t>
      </w:r>
      <w:proofErr w:type="spellEnd"/>
      <w:r w:rsidRPr="00947EAC">
        <w:rPr>
          <w:rFonts w:eastAsia="Calibri"/>
          <w:szCs w:val="22"/>
        </w:rPr>
        <w:t xml:space="preserve"> </w:t>
      </w:r>
      <w:proofErr w:type="spellStart"/>
      <w:r w:rsidRPr="00947EAC">
        <w:rPr>
          <w:rFonts w:eastAsia="Calibri"/>
          <w:szCs w:val="22"/>
        </w:rPr>
        <w:t>osobitného</w:t>
      </w:r>
      <w:proofErr w:type="spellEnd"/>
      <w:r w:rsidRPr="00947EAC">
        <w:rPr>
          <w:rFonts w:eastAsia="Calibri"/>
          <w:szCs w:val="22"/>
        </w:rPr>
        <w:t xml:space="preserve"> </w:t>
      </w:r>
      <w:proofErr w:type="spellStart"/>
      <w:r w:rsidRPr="00947EAC">
        <w:rPr>
          <w:rFonts w:eastAsia="Calibri"/>
          <w:szCs w:val="22"/>
        </w:rPr>
        <w:t>hodnotiaceho</w:t>
      </w:r>
      <w:proofErr w:type="spellEnd"/>
      <w:r w:rsidRPr="00947EAC">
        <w:rPr>
          <w:rFonts w:eastAsia="Calibri"/>
          <w:szCs w:val="22"/>
        </w:rPr>
        <w:t xml:space="preserve"> </w:t>
      </w:r>
      <w:proofErr w:type="spellStart"/>
      <w:r w:rsidRPr="00947EAC">
        <w:rPr>
          <w:rFonts w:eastAsia="Calibri"/>
          <w:szCs w:val="22"/>
        </w:rPr>
        <w:t>kritéria</w:t>
      </w:r>
      <w:proofErr w:type="spellEnd"/>
      <w:r w:rsidRPr="00947EAC">
        <w:rPr>
          <w:rFonts w:eastAsia="Calibri"/>
          <w:szCs w:val="22"/>
        </w:rPr>
        <w:t xml:space="preserve"> </w:t>
      </w:r>
      <w:proofErr w:type="spellStart"/>
      <w:r w:rsidRPr="00947EAC">
        <w:rPr>
          <w:rFonts w:eastAsia="Calibri"/>
          <w:szCs w:val="22"/>
        </w:rPr>
        <w:t>týkajúceho</w:t>
      </w:r>
      <w:proofErr w:type="spellEnd"/>
      <w:r w:rsidRPr="00947EAC">
        <w:rPr>
          <w:rFonts w:eastAsia="Calibri"/>
          <w:szCs w:val="22"/>
        </w:rPr>
        <w:t xml:space="preserve"> </w:t>
      </w:r>
      <w:proofErr w:type="spellStart"/>
      <w:proofErr w:type="gramStart"/>
      <w:r w:rsidRPr="00947EAC">
        <w:rPr>
          <w:rFonts w:eastAsia="Calibri"/>
          <w:szCs w:val="22"/>
        </w:rPr>
        <w:t>sa</w:t>
      </w:r>
      <w:proofErr w:type="spellEnd"/>
      <w:proofErr w:type="gramEnd"/>
      <w:r w:rsidRPr="00947EAC">
        <w:rPr>
          <w:rFonts w:eastAsia="Calibri"/>
          <w:szCs w:val="22"/>
        </w:rPr>
        <w:t xml:space="preserve"> HP</w:t>
      </w:r>
      <w:r w:rsidR="00DF5A4F">
        <w:rPr>
          <w:rFonts w:eastAsia="Calibri"/>
          <w:szCs w:val="22"/>
        </w:rPr>
        <w:t>,</w:t>
      </w:r>
      <w:r w:rsidRPr="00947EAC">
        <w:rPr>
          <w:rFonts w:eastAsia="Calibri"/>
          <w:szCs w:val="22"/>
        </w:rPr>
        <w:t xml:space="preserve"> je </w:t>
      </w:r>
      <w:proofErr w:type="spellStart"/>
      <w:r w:rsidRPr="00947EAC">
        <w:rPr>
          <w:rFonts w:eastAsia="Calibri"/>
          <w:szCs w:val="22"/>
        </w:rPr>
        <w:t>po</w:t>
      </w:r>
      <w:proofErr w:type="spellEnd"/>
      <w:r w:rsidRPr="00947EAC">
        <w:rPr>
          <w:rFonts w:eastAsia="Calibri"/>
          <w:szCs w:val="22"/>
        </w:rPr>
        <w:t xml:space="preserve"> </w:t>
      </w:r>
      <w:proofErr w:type="spellStart"/>
      <w:r w:rsidRPr="00947EAC">
        <w:rPr>
          <w:rFonts w:eastAsia="Calibri"/>
          <w:szCs w:val="22"/>
        </w:rPr>
        <w:t>dohode</w:t>
      </w:r>
      <w:proofErr w:type="spellEnd"/>
      <w:r w:rsidRPr="00947EAC">
        <w:rPr>
          <w:rFonts w:eastAsia="Calibri"/>
          <w:szCs w:val="22"/>
        </w:rPr>
        <w:t xml:space="preserve"> s </w:t>
      </w:r>
      <w:proofErr w:type="spellStart"/>
      <w:r w:rsidRPr="00947EAC">
        <w:rPr>
          <w:rFonts w:eastAsia="Calibri"/>
          <w:szCs w:val="22"/>
        </w:rPr>
        <w:t>gestorom</w:t>
      </w:r>
      <w:proofErr w:type="spellEnd"/>
      <w:r w:rsidRPr="00947EAC">
        <w:rPr>
          <w:rFonts w:eastAsia="Calibri"/>
          <w:szCs w:val="22"/>
        </w:rPr>
        <w:t xml:space="preserve"> </w:t>
      </w:r>
      <w:proofErr w:type="spellStart"/>
      <w:r w:rsidRPr="00947EAC">
        <w:rPr>
          <w:rFonts w:eastAsia="Calibri"/>
          <w:szCs w:val="22"/>
        </w:rPr>
        <w:t>možné</w:t>
      </w:r>
      <w:proofErr w:type="spellEnd"/>
      <w:r w:rsidRPr="00947EAC">
        <w:rPr>
          <w:rFonts w:eastAsia="Calibri"/>
          <w:szCs w:val="22"/>
        </w:rPr>
        <w:t xml:space="preserve"> </w:t>
      </w:r>
      <w:proofErr w:type="spellStart"/>
      <w:r w:rsidRPr="00947EAC">
        <w:rPr>
          <w:rFonts w:eastAsia="Calibri"/>
          <w:szCs w:val="22"/>
        </w:rPr>
        <w:t>postupovať</w:t>
      </w:r>
      <w:proofErr w:type="spellEnd"/>
      <w:r w:rsidRPr="00947EAC">
        <w:rPr>
          <w:rFonts w:eastAsia="Calibri"/>
          <w:szCs w:val="22"/>
        </w:rPr>
        <w:t xml:space="preserve"> </w:t>
      </w:r>
      <w:proofErr w:type="spellStart"/>
      <w:r w:rsidRPr="00947EAC">
        <w:rPr>
          <w:rFonts w:eastAsia="Calibri"/>
          <w:szCs w:val="22"/>
        </w:rPr>
        <w:t>nasledovne</w:t>
      </w:r>
      <w:proofErr w:type="spellEnd"/>
      <w:r w:rsidRPr="00947EAC">
        <w:rPr>
          <w:rFonts w:eastAsia="Calibri"/>
          <w:szCs w:val="22"/>
        </w:rPr>
        <w:t>:</w:t>
      </w:r>
      <w:r w:rsidRPr="00947EAC">
        <w:rPr>
          <w:szCs w:val="19"/>
        </w:rPr>
        <w:t xml:space="preserve"> </w:t>
      </w:r>
    </w:p>
    <w:p w14:paraId="3C933BF4" w14:textId="77777777" w:rsidR="00261EAD" w:rsidRPr="00947EAC" w:rsidRDefault="00261EAD" w:rsidP="00261EAD">
      <w:pPr>
        <w:numPr>
          <w:ilvl w:val="1"/>
          <w:numId w:val="36"/>
        </w:numPr>
        <w:spacing w:before="120" w:line="288" w:lineRule="auto"/>
        <w:ind w:left="851" w:hanging="425"/>
        <w:jc w:val="both"/>
        <w:rPr>
          <w:rFonts w:eastAsia="Calibri"/>
          <w:szCs w:val="22"/>
        </w:rPr>
      </w:pPr>
      <w:proofErr w:type="spellStart"/>
      <w:r w:rsidRPr="00947EAC">
        <w:rPr>
          <w:rFonts w:eastAsia="Calibri"/>
          <w:szCs w:val="22"/>
        </w:rPr>
        <w:t>Osobitné</w:t>
      </w:r>
      <w:proofErr w:type="spellEnd"/>
      <w:r w:rsidRPr="00947EAC">
        <w:rPr>
          <w:rFonts w:eastAsia="Calibri"/>
          <w:szCs w:val="22"/>
        </w:rPr>
        <w:t xml:space="preserve"> </w:t>
      </w:r>
      <w:proofErr w:type="spellStart"/>
      <w:r w:rsidRPr="00947EAC">
        <w:rPr>
          <w:rFonts w:eastAsia="Calibri"/>
          <w:szCs w:val="22"/>
        </w:rPr>
        <w:t>hodnotiace</w:t>
      </w:r>
      <w:proofErr w:type="spellEnd"/>
      <w:r w:rsidRPr="00947EAC">
        <w:rPr>
          <w:rFonts w:eastAsia="Calibri"/>
          <w:szCs w:val="22"/>
        </w:rPr>
        <w:t xml:space="preserve"> </w:t>
      </w:r>
      <w:proofErr w:type="spellStart"/>
      <w:r w:rsidRPr="00947EAC">
        <w:rPr>
          <w:rFonts w:eastAsia="Calibri"/>
          <w:szCs w:val="22"/>
        </w:rPr>
        <w:t>kritérium</w:t>
      </w:r>
      <w:proofErr w:type="spellEnd"/>
      <w:r w:rsidRPr="00947EAC">
        <w:rPr>
          <w:rFonts w:eastAsia="Calibri"/>
          <w:szCs w:val="22"/>
        </w:rPr>
        <w:t xml:space="preserve"> </w:t>
      </w:r>
      <w:proofErr w:type="spellStart"/>
      <w:r w:rsidRPr="00947EAC">
        <w:rPr>
          <w:rFonts w:eastAsia="Calibri"/>
          <w:szCs w:val="22"/>
        </w:rPr>
        <w:t>týkajúce</w:t>
      </w:r>
      <w:proofErr w:type="spellEnd"/>
      <w:r w:rsidRPr="00947EAC">
        <w:rPr>
          <w:rFonts w:eastAsia="Calibri"/>
          <w:szCs w:val="22"/>
        </w:rPr>
        <w:t xml:space="preserve"> </w:t>
      </w:r>
      <w:proofErr w:type="spellStart"/>
      <w:r w:rsidRPr="00947EAC">
        <w:rPr>
          <w:rFonts w:eastAsia="Calibri"/>
          <w:szCs w:val="22"/>
        </w:rPr>
        <w:t>sa</w:t>
      </w:r>
      <w:proofErr w:type="spellEnd"/>
      <w:r w:rsidRPr="00947EAC">
        <w:rPr>
          <w:rFonts w:eastAsia="Calibri"/>
          <w:szCs w:val="22"/>
        </w:rPr>
        <w:t xml:space="preserve"> HP je </w:t>
      </w:r>
      <w:proofErr w:type="spellStart"/>
      <w:r w:rsidRPr="00947EAC">
        <w:rPr>
          <w:rFonts w:eastAsia="Calibri"/>
          <w:szCs w:val="22"/>
        </w:rPr>
        <w:t>posudzované</w:t>
      </w:r>
      <w:proofErr w:type="spellEnd"/>
      <w:r w:rsidRPr="00947EAC">
        <w:rPr>
          <w:rFonts w:eastAsia="Calibri"/>
          <w:szCs w:val="22"/>
        </w:rPr>
        <w:t xml:space="preserve"> </w:t>
      </w:r>
      <w:proofErr w:type="spellStart"/>
      <w:r w:rsidRPr="00947EAC">
        <w:rPr>
          <w:rFonts w:eastAsia="Calibri"/>
          <w:szCs w:val="22"/>
        </w:rPr>
        <w:t>dvoma</w:t>
      </w:r>
      <w:proofErr w:type="spellEnd"/>
      <w:r w:rsidRPr="00947EAC">
        <w:rPr>
          <w:rFonts w:eastAsia="Calibri"/>
          <w:szCs w:val="22"/>
        </w:rPr>
        <w:t xml:space="preserve"> </w:t>
      </w:r>
      <w:proofErr w:type="spellStart"/>
      <w:r w:rsidRPr="00947EAC">
        <w:rPr>
          <w:rFonts w:eastAsia="Calibri"/>
          <w:szCs w:val="22"/>
        </w:rPr>
        <w:t>zástupcami</w:t>
      </w:r>
      <w:proofErr w:type="spellEnd"/>
      <w:r w:rsidRPr="00947EAC">
        <w:rPr>
          <w:rFonts w:eastAsia="Calibri"/>
          <w:szCs w:val="22"/>
        </w:rPr>
        <w:t xml:space="preserve"> </w:t>
      </w:r>
      <w:proofErr w:type="spellStart"/>
      <w:r w:rsidRPr="00947EAC">
        <w:rPr>
          <w:rFonts w:eastAsia="Calibri"/>
          <w:szCs w:val="22"/>
        </w:rPr>
        <w:t>gestora</w:t>
      </w:r>
      <w:proofErr w:type="spellEnd"/>
      <w:r w:rsidRPr="00947EAC">
        <w:rPr>
          <w:rFonts w:eastAsia="Calibri"/>
          <w:szCs w:val="22"/>
        </w:rPr>
        <w:t xml:space="preserve"> HP, resp. </w:t>
      </w:r>
      <w:proofErr w:type="spellStart"/>
      <w:r w:rsidRPr="00947EAC">
        <w:rPr>
          <w:rFonts w:eastAsia="Calibri"/>
          <w:szCs w:val="22"/>
        </w:rPr>
        <w:t>dvoma</w:t>
      </w:r>
      <w:proofErr w:type="spellEnd"/>
      <w:r w:rsidRPr="00947EAC">
        <w:rPr>
          <w:rFonts w:eastAsia="Calibri"/>
          <w:szCs w:val="22"/>
        </w:rPr>
        <w:t xml:space="preserve"> </w:t>
      </w:r>
      <w:proofErr w:type="spellStart"/>
      <w:r w:rsidRPr="00947EAC">
        <w:rPr>
          <w:rFonts w:eastAsia="Calibri"/>
          <w:szCs w:val="22"/>
        </w:rPr>
        <w:t>osobami</w:t>
      </w:r>
      <w:proofErr w:type="spellEnd"/>
      <w:r w:rsidRPr="00947EAC">
        <w:rPr>
          <w:rFonts w:eastAsia="Calibri"/>
          <w:szCs w:val="22"/>
        </w:rPr>
        <w:t xml:space="preserve"> </w:t>
      </w:r>
      <w:proofErr w:type="spellStart"/>
      <w:r w:rsidRPr="00947EAC">
        <w:rPr>
          <w:rFonts w:eastAsia="Calibri"/>
          <w:szCs w:val="22"/>
        </w:rPr>
        <w:t>poverenými</w:t>
      </w:r>
      <w:proofErr w:type="spellEnd"/>
      <w:r w:rsidRPr="00947EAC">
        <w:rPr>
          <w:rFonts w:eastAsia="Calibri"/>
          <w:szCs w:val="22"/>
        </w:rPr>
        <w:t xml:space="preserve"> </w:t>
      </w:r>
      <w:proofErr w:type="spellStart"/>
      <w:r w:rsidRPr="00947EAC">
        <w:rPr>
          <w:rFonts w:eastAsia="Calibri"/>
          <w:szCs w:val="22"/>
        </w:rPr>
        <w:t>gestorom</w:t>
      </w:r>
      <w:proofErr w:type="spellEnd"/>
      <w:r w:rsidRPr="00947EAC">
        <w:rPr>
          <w:rFonts w:eastAsia="Calibri"/>
          <w:szCs w:val="22"/>
        </w:rPr>
        <w:t xml:space="preserve"> HP </w:t>
      </w:r>
      <w:proofErr w:type="spellStart"/>
      <w:r w:rsidRPr="00947EAC">
        <w:rPr>
          <w:rFonts w:eastAsia="Calibri"/>
          <w:szCs w:val="22"/>
        </w:rPr>
        <w:t>alebo</w:t>
      </w:r>
      <w:proofErr w:type="spellEnd"/>
    </w:p>
    <w:p w14:paraId="776FE504" w14:textId="77777777" w:rsidR="00261EAD" w:rsidRDefault="00261EAD" w:rsidP="00261EAD">
      <w:pPr>
        <w:numPr>
          <w:ilvl w:val="1"/>
          <w:numId w:val="36"/>
        </w:numPr>
        <w:spacing w:before="120" w:line="288" w:lineRule="auto"/>
        <w:ind w:left="851" w:hanging="425"/>
        <w:jc w:val="both"/>
        <w:rPr>
          <w:rFonts w:eastAsia="Calibri"/>
          <w:szCs w:val="22"/>
        </w:rPr>
      </w:pPr>
      <w:proofErr w:type="spellStart"/>
      <w:r w:rsidRPr="00947EAC">
        <w:rPr>
          <w:rFonts w:eastAsia="Calibri"/>
          <w:szCs w:val="22"/>
        </w:rPr>
        <w:t>Osobitné</w:t>
      </w:r>
      <w:proofErr w:type="spellEnd"/>
      <w:r w:rsidRPr="00947EAC">
        <w:rPr>
          <w:rFonts w:eastAsia="Calibri"/>
          <w:szCs w:val="22"/>
        </w:rPr>
        <w:t xml:space="preserve"> </w:t>
      </w:r>
      <w:proofErr w:type="spellStart"/>
      <w:r w:rsidRPr="00947EAC">
        <w:rPr>
          <w:rFonts w:eastAsia="Calibri"/>
          <w:szCs w:val="22"/>
        </w:rPr>
        <w:t>hodnotiace</w:t>
      </w:r>
      <w:proofErr w:type="spellEnd"/>
      <w:r w:rsidRPr="00947EAC">
        <w:rPr>
          <w:rFonts w:eastAsia="Calibri"/>
          <w:szCs w:val="22"/>
        </w:rPr>
        <w:t xml:space="preserve"> </w:t>
      </w:r>
      <w:proofErr w:type="spellStart"/>
      <w:r w:rsidRPr="00947EAC">
        <w:rPr>
          <w:rFonts w:eastAsia="Calibri"/>
          <w:szCs w:val="22"/>
        </w:rPr>
        <w:t>kritérium</w:t>
      </w:r>
      <w:proofErr w:type="spellEnd"/>
      <w:r w:rsidRPr="00947EAC">
        <w:rPr>
          <w:rFonts w:eastAsia="Calibri"/>
          <w:szCs w:val="22"/>
        </w:rPr>
        <w:t xml:space="preserve"> </w:t>
      </w:r>
      <w:proofErr w:type="spellStart"/>
      <w:r w:rsidRPr="00947EAC">
        <w:rPr>
          <w:rFonts w:eastAsia="Calibri"/>
          <w:szCs w:val="22"/>
        </w:rPr>
        <w:t>týkajúce</w:t>
      </w:r>
      <w:proofErr w:type="spellEnd"/>
      <w:r w:rsidRPr="00947EAC">
        <w:rPr>
          <w:rFonts w:eastAsia="Calibri"/>
          <w:szCs w:val="22"/>
        </w:rPr>
        <w:t xml:space="preserve"> </w:t>
      </w:r>
      <w:proofErr w:type="spellStart"/>
      <w:proofErr w:type="gramStart"/>
      <w:r w:rsidRPr="00947EAC">
        <w:rPr>
          <w:rFonts w:eastAsia="Calibri"/>
          <w:szCs w:val="22"/>
        </w:rPr>
        <w:t>sa</w:t>
      </w:r>
      <w:proofErr w:type="spellEnd"/>
      <w:proofErr w:type="gramEnd"/>
      <w:r w:rsidRPr="00947EAC">
        <w:rPr>
          <w:rFonts w:eastAsia="Calibri"/>
          <w:szCs w:val="22"/>
        </w:rPr>
        <w:t xml:space="preserve"> HP je </w:t>
      </w:r>
      <w:proofErr w:type="spellStart"/>
      <w:r w:rsidRPr="00947EAC">
        <w:rPr>
          <w:rFonts w:eastAsia="Calibri"/>
          <w:szCs w:val="22"/>
        </w:rPr>
        <w:t>posudzované</w:t>
      </w:r>
      <w:proofErr w:type="spellEnd"/>
      <w:r w:rsidRPr="00947EAC">
        <w:rPr>
          <w:rFonts w:eastAsia="Calibri"/>
          <w:szCs w:val="22"/>
        </w:rPr>
        <w:t xml:space="preserve"> </w:t>
      </w:r>
      <w:proofErr w:type="spellStart"/>
      <w:r w:rsidRPr="00947EAC">
        <w:rPr>
          <w:rFonts w:eastAsia="Calibri"/>
          <w:szCs w:val="22"/>
        </w:rPr>
        <w:t>jedným</w:t>
      </w:r>
      <w:proofErr w:type="spellEnd"/>
      <w:r w:rsidRPr="00947EAC">
        <w:rPr>
          <w:rFonts w:eastAsia="Calibri"/>
          <w:szCs w:val="22"/>
        </w:rPr>
        <w:t xml:space="preserve"> </w:t>
      </w:r>
      <w:proofErr w:type="spellStart"/>
      <w:r w:rsidRPr="00947EAC">
        <w:rPr>
          <w:rFonts w:eastAsia="Calibri"/>
          <w:szCs w:val="22"/>
        </w:rPr>
        <w:t>zástupcom</w:t>
      </w:r>
      <w:proofErr w:type="spellEnd"/>
      <w:r w:rsidRPr="00947EAC">
        <w:rPr>
          <w:rFonts w:eastAsia="Calibri"/>
          <w:szCs w:val="22"/>
        </w:rPr>
        <w:t xml:space="preserve"> </w:t>
      </w:r>
      <w:proofErr w:type="spellStart"/>
      <w:r w:rsidRPr="00947EAC">
        <w:rPr>
          <w:rFonts w:eastAsia="Calibri"/>
          <w:szCs w:val="22"/>
        </w:rPr>
        <w:t>gestora</w:t>
      </w:r>
      <w:proofErr w:type="spellEnd"/>
      <w:r w:rsidRPr="00947EAC">
        <w:rPr>
          <w:rFonts w:eastAsia="Calibri"/>
          <w:szCs w:val="22"/>
        </w:rPr>
        <w:t xml:space="preserve"> HP, resp. </w:t>
      </w:r>
      <w:proofErr w:type="spellStart"/>
      <w:r w:rsidRPr="00947EAC">
        <w:rPr>
          <w:rFonts w:eastAsia="Calibri"/>
          <w:szCs w:val="22"/>
        </w:rPr>
        <w:t>osobou</w:t>
      </w:r>
      <w:proofErr w:type="spellEnd"/>
      <w:r w:rsidRPr="00947EAC">
        <w:rPr>
          <w:rFonts w:eastAsia="Calibri"/>
          <w:szCs w:val="22"/>
        </w:rPr>
        <w:t xml:space="preserve"> </w:t>
      </w:r>
      <w:proofErr w:type="spellStart"/>
      <w:r w:rsidRPr="00947EAC">
        <w:rPr>
          <w:rFonts w:eastAsia="Calibri"/>
          <w:szCs w:val="22"/>
        </w:rPr>
        <w:t>poverenou</w:t>
      </w:r>
      <w:proofErr w:type="spellEnd"/>
      <w:r w:rsidRPr="00947EAC">
        <w:rPr>
          <w:rFonts w:eastAsia="Calibri"/>
          <w:szCs w:val="22"/>
        </w:rPr>
        <w:t xml:space="preserve"> </w:t>
      </w:r>
      <w:proofErr w:type="spellStart"/>
      <w:r w:rsidRPr="00947EAC">
        <w:rPr>
          <w:rFonts w:eastAsia="Calibri"/>
          <w:szCs w:val="22"/>
        </w:rPr>
        <w:t>gestorom</w:t>
      </w:r>
      <w:proofErr w:type="spellEnd"/>
      <w:r w:rsidRPr="00947EAC">
        <w:rPr>
          <w:rFonts w:eastAsia="Calibri"/>
          <w:szCs w:val="22"/>
        </w:rPr>
        <w:t xml:space="preserve"> HP a </w:t>
      </w:r>
      <w:proofErr w:type="spellStart"/>
      <w:r w:rsidRPr="00947EAC">
        <w:rPr>
          <w:rFonts w:eastAsia="Calibri"/>
          <w:szCs w:val="22"/>
        </w:rPr>
        <w:t>dodržanie</w:t>
      </w:r>
      <w:proofErr w:type="spellEnd"/>
      <w:r w:rsidRPr="00947EAC">
        <w:rPr>
          <w:rFonts w:eastAsia="Calibri"/>
          <w:szCs w:val="22"/>
        </w:rPr>
        <w:t xml:space="preserve"> </w:t>
      </w:r>
      <w:proofErr w:type="spellStart"/>
      <w:r w:rsidRPr="00947EAC">
        <w:rPr>
          <w:rFonts w:eastAsia="Calibri"/>
          <w:szCs w:val="22"/>
        </w:rPr>
        <w:t>princípu</w:t>
      </w:r>
      <w:proofErr w:type="spellEnd"/>
      <w:r w:rsidRPr="00947EAC">
        <w:rPr>
          <w:rFonts w:eastAsia="Calibri"/>
          <w:szCs w:val="22"/>
        </w:rPr>
        <w:t xml:space="preserve"> 4 </w:t>
      </w:r>
      <w:proofErr w:type="spellStart"/>
      <w:r w:rsidRPr="00947EAC">
        <w:rPr>
          <w:rFonts w:eastAsia="Calibri"/>
          <w:szCs w:val="22"/>
        </w:rPr>
        <w:t>očí</w:t>
      </w:r>
      <w:proofErr w:type="spellEnd"/>
      <w:r w:rsidRPr="00947EAC">
        <w:rPr>
          <w:rFonts w:eastAsia="Calibri"/>
          <w:szCs w:val="22"/>
        </w:rPr>
        <w:t xml:space="preserve"> </w:t>
      </w:r>
      <w:proofErr w:type="spellStart"/>
      <w:r w:rsidRPr="00947EAC">
        <w:rPr>
          <w:rFonts w:eastAsia="Calibri"/>
          <w:szCs w:val="22"/>
        </w:rPr>
        <w:t>vo</w:t>
      </w:r>
      <w:proofErr w:type="spellEnd"/>
      <w:r w:rsidRPr="00947EAC">
        <w:rPr>
          <w:rFonts w:eastAsia="Calibri"/>
          <w:szCs w:val="22"/>
        </w:rPr>
        <w:t xml:space="preserve"> </w:t>
      </w:r>
      <w:proofErr w:type="spellStart"/>
      <w:r w:rsidRPr="00947EAC">
        <w:rPr>
          <w:rFonts w:eastAsia="Calibri"/>
          <w:szCs w:val="22"/>
        </w:rPr>
        <w:t>vzťahu</w:t>
      </w:r>
      <w:proofErr w:type="spellEnd"/>
      <w:r w:rsidRPr="00947EAC">
        <w:rPr>
          <w:rFonts w:eastAsia="Calibri"/>
          <w:szCs w:val="22"/>
        </w:rPr>
        <w:t xml:space="preserve"> k </w:t>
      </w:r>
      <w:proofErr w:type="spellStart"/>
      <w:r w:rsidRPr="00947EAC">
        <w:rPr>
          <w:rFonts w:eastAsia="Calibri"/>
          <w:szCs w:val="22"/>
        </w:rPr>
        <w:t>tomuto</w:t>
      </w:r>
      <w:proofErr w:type="spellEnd"/>
      <w:r w:rsidRPr="00947EAC">
        <w:rPr>
          <w:rFonts w:eastAsia="Calibri"/>
          <w:szCs w:val="22"/>
        </w:rPr>
        <w:t xml:space="preserve"> </w:t>
      </w:r>
      <w:proofErr w:type="spellStart"/>
      <w:r w:rsidRPr="00947EAC">
        <w:rPr>
          <w:rFonts w:eastAsia="Calibri"/>
          <w:szCs w:val="22"/>
        </w:rPr>
        <w:t>hodnotiacemu</w:t>
      </w:r>
      <w:proofErr w:type="spellEnd"/>
      <w:r w:rsidRPr="00947EAC">
        <w:rPr>
          <w:rFonts w:eastAsia="Calibri"/>
          <w:szCs w:val="22"/>
        </w:rPr>
        <w:t xml:space="preserve"> </w:t>
      </w:r>
      <w:proofErr w:type="spellStart"/>
      <w:r w:rsidRPr="00947EAC">
        <w:rPr>
          <w:rFonts w:eastAsia="Calibri"/>
          <w:szCs w:val="22"/>
        </w:rPr>
        <w:t>kritériu</w:t>
      </w:r>
      <w:proofErr w:type="spellEnd"/>
      <w:r w:rsidRPr="00947EAC">
        <w:rPr>
          <w:rFonts w:eastAsia="Calibri"/>
          <w:szCs w:val="22"/>
        </w:rPr>
        <w:t xml:space="preserve"> je </w:t>
      </w:r>
      <w:proofErr w:type="spellStart"/>
      <w:r w:rsidRPr="00947EAC">
        <w:rPr>
          <w:rFonts w:eastAsia="Calibri"/>
          <w:szCs w:val="22"/>
        </w:rPr>
        <w:t>zabezpečené</w:t>
      </w:r>
      <w:proofErr w:type="spellEnd"/>
      <w:r w:rsidRPr="00947EAC">
        <w:rPr>
          <w:rFonts w:eastAsia="Calibri"/>
          <w:szCs w:val="22"/>
        </w:rPr>
        <w:t xml:space="preserve"> </w:t>
      </w:r>
      <w:proofErr w:type="spellStart"/>
      <w:r w:rsidRPr="00947EAC">
        <w:rPr>
          <w:rFonts w:eastAsia="Calibri"/>
          <w:szCs w:val="22"/>
        </w:rPr>
        <w:t>schválením</w:t>
      </w:r>
      <w:proofErr w:type="spellEnd"/>
      <w:r w:rsidRPr="00947EAC">
        <w:rPr>
          <w:rFonts w:eastAsia="Calibri"/>
          <w:szCs w:val="22"/>
        </w:rPr>
        <w:t xml:space="preserve"> </w:t>
      </w:r>
      <w:proofErr w:type="spellStart"/>
      <w:r w:rsidRPr="00947EAC">
        <w:rPr>
          <w:rFonts w:eastAsia="Calibri"/>
          <w:szCs w:val="22"/>
        </w:rPr>
        <w:t>zo</w:t>
      </w:r>
      <w:proofErr w:type="spellEnd"/>
      <w:r w:rsidRPr="00947EAC">
        <w:rPr>
          <w:rFonts w:eastAsia="Calibri"/>
          <w:szCs w:val="22"/>
        </w:rPr>
        <w:t xml:space="preserve"> </w:t>
      </w:r>
      <w:proofErr w:type="spellStart"/>
      <w:r w:rsidRPr="00947EAC">
        <w:rPr>
          <w:rFonts w:eastAsia="Calibri"/>
          <w:szCs w:val="22"/>
        </w:rPr>
        <w:t>strany</w:t>
      </w:r>
      <w:proofErr w:type="spellEnd"/>
      <w:r w:rsidRPr="00947EAC">
        <w:rPr>
          <w:rFonts w:eastAsia="Calibri"/>
          <w:szCs w:val="22"/>
        </w:rPr>
        <w:t xml:space="preserve"> </w:t>
      </w:r>
      <w:proofErr w:type="spellStart"/>
      <w:r w:rsidRPr="00947EAC">
        <w:rPr>
          <w:rFonts w:eastAsia="Calibri"/>
          <w:szCs w:val="22"/>
        </w:rPr>
        <w:t>zamestnanca</w:t>
      </w:r>
      <w:proofErr w:type="spellEnd"/>
      <w:r w:rsidRPr="00947EAC">
        <w:rPr>
          <w:rFonts w:eastAsia="Calibri"/>
          <w:szCs w:val="22"/>
        </w:rPr>
        <w:t xml:space="preserve"> RO, </w:t>
      </w:r>
      <w:proofErr w:type="spellStart"/>
      <w:r w:rsidRPr="00947EAC">
        <w:rPr>
          <w:rFonts w:eastAsia="Calibri"/>
          <w:szCs w:val="22"/>
        </w:rPr>
        <w:t>ktorý</w:t>
      </w:r>
      <w:proofErr w:type="spellEnd"/>
      <w:r w:rsidRPr="00947EAC">
        <w:rPr>
          <w:rFonts w:eastAsia="Calibri"/>
          <w:szCs w:val="22"/>
        </w:rPr>
        <w:t xml:space="preserve"> </w:t>
      </w:r>
      <w:proofErr w:type="spellStart"/>
      <w:r w:rsidRPr="00947EAC">
        <w:rPr>
          <w:rFonts w:eastAsia="Calibri"/>
          <w:szCs w:val="22"/>
        </w:rPr>
        <w:t>overuje</w:t>
      </w:r>
      <w:proofErr w:type="spellEnd"/>
      <w:r w:rsidRPr="00947EAC">
        <w:rPr>
          <w:rFonts w:eastAsia="Calibri"/>
          <w:szCs w:val="22"/>
        </w:rPr>
        <w:t xml:space="preserve"> </w:t>
      </w:r>
      <w:proofErr w:type="spellStart"/>
      <w:r w:rsidRPr="00947EAC">
        <w:rPr>
          <w:rFonts w:eastAsia="Calibri"/>
          <w:szCs w:val="22"/>
        </w:rPr>
        <w:t>odborné</w:t>
      </w:r>
      <w:proofErr w:type="spellEnd"/>
      <w:r w:rsidRPr="00947EAC">
        <w:rPr>
          <w:rFonts w:eastAsia="Calibri"/>
          <w:szCs w:val="22"/>
        </w:rPr>
        <w:t xml:space="preserve"> </w:t>
      </w:r>
      <w:proofErr w:type="spellStart"/>
      <w:r w:rsidRPr="00947EAC">
        <w:rPr>
          <w:rFonts w:eastAsia="Calibri"/>
          <w:szCs w:val="22"/>
        </w:rPr>
        <w:t>hodnotenie</w:t>
      </w:r>
      <w:proofErr w:type="spellEnd"/>
      <w:r w:rsidRPr="00947EAC">
        <w:rPr>
          <w:rFonts w:eastAsia="Calibri"/>
          <w:szCs w:val="22"/>
        </w:rPr>
        <w:t>.</w:t>
      </w:r>
    </w:p>
    <w:p w14:paraId="1AB1C171" w14:textId="77777777" w:rsidR="00261EAD" w:rsidRPr="00947EAC" w:rsidRDefault="00261EAD" w:rsidP="00822BB9">
      <w:pPr>
        <w:spacing w:before="120" w:line="288" w:lineRule="auto"/>
        <w:ind w:left="426"/>
        <w:jc w:val="both"/>
        <w:rPr>
          <w:rFonts w:eastAsia="Calibri"/>
          <w:szCs w:val="22"/>
        </w:rPr>
      </w:pPr>
    </w:p>
    <w:p w14:paraId="3056D09D" w14:textId="77777777"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D8DD23B" w14:textId="77777777" w:rsidR="00ED341A" w:rsidRPr="0017594C" w:rsidRDefault="00ED341A">
      <w:pPr>
        <w:spacing w:before="120" w:after="80" w:line="288" w:lineRule="auto"/>
        <w:jc w:val="both"/>
        <w:rPr>
          <w:szCs w:val="19"/>
          <w:lang w:val="sk-SK"/>
        </w:rPr>
      </w:pPr>
    </w:p>
    <w:p w14:paraId="14C6E7F2" w14:textId="77777777" w:rsidR="006431BC" w:rsidRPr="0017594C" w:rsidRDefault="006431BC" w:rsidP="008979DA">
      <w:pPr>
        <w:pStyle w:val="Nadpis2"/>
        <w:jc w:val="both"/>
        <w:rPr>
          <w:lang w:val="sk-SK"/>
        </w:rPr>
      </w:pPr>
      <w:bookmarkStart w:id="265" w:name="_Toc37941436"/>
      <w:r w:rsidRPr="0017594C">
        <w:rPr>
          <w:lang w:val="sk-SK"/>
        </w:rPr>
        <w:t>Spôsob vypracovania, odovzdávania a zadávania výstupov z odborného hodnotenia zo strany odborného hodnotiteľa</w:t>
      </w:r>
      <w:bookmarkEnd w:id="265"/>
    </w:p>
    <w:p w14:paraId="2DBCDF78"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v súlade s touto príručkou, pričom projekt posudzujú ako celok, berúc do úvahy údaje a informácie uvedené v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proofErr w:type="spellStart"/>
      <w:r w:rsidR="00972E25">
        <w:rPr>
          <w:rFonts w:cs="Times New Roman"/>
          <w:sz w:val="19"/>
          <w:szCs w:val="48"/>
          <w:lang w:val="sk-SK"/>
        </w:rPr>
        <w:t>ŽoNFP</w:t>
      </w:r>
      <w:proofErr w:type="spellEnd"/>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w:t>
      </w:r>
      <w:r w:rsidR="00D14F41">
        <w:rPr>
          <w:sz w:val="19"/>
          <w:lang w:val="sk-SK"/>
        </w:rPr>
        <w:t xml:space="preserve">tie </w:t>
      </w:r>
      <w:proofErr w:type="spellStart"/>
      <w:r w:rsidR="00D14F41">
        <w:rPr>
          <w:sz w:val="19"/>
          <w:lang w:val="sk-SK"/>
        </w:rPr>
        <w:t>ŽoNFP</w:t>
      </w:r>
      <w:proofErr w:type="spellEnd"/>
      <w:r w:rsidR="00D14F41">
        <w:rPr>
          <w:sz w:val="19"/>
          <w:lang w:val="sk-SK"/>
        </w:rPr>
        <w:t xml:space="preserve">, ktoré mu boli automaticky priradené </w:t>
      </w:r>
      <w:proofErr w:type="spellStart"/>
      <w:r w:rsidR="00D14F41">
        <w:rPr>
          <w:sz w:val="19"/>
          <w:lang w:val="sk-SK"/>
        </w:rPr>
        <w:t>prostrednístvom</w:t>
      </w:r>
      <w:proofErr w:type="spellEnd"/>
      <w:r w:rsidR="00D14F41">
        <w:rPr>
          <w:sz w:val="19"/>
          <w:lang w:val="sk-SK"/>
        </w:rPr>
        <w:t xml:space="preserve"> funkcionality v ITMS2014+. Tieto </w:t>
      </w:r>
      <w:proofErr w:type="spellStart"/>
      <w:r w:rsidR="00D14F41">
        <w:rPr>
          <w:sz w:val="19"/>
          <w:lang w:val="sk-SK"/>
        </w:rPr>
        <w:t>ŽoNFP</w:t>
      </w:r>
      <w:proofErr w:type="spellEnd"/>
      <w:r w:rsidR="00D14F41">
        <w:rPr>
          <w:sz w:val="19"/>
          <w:lang w:val="sk-SK"/>
        </w:rPr>
        <w:t xml:space="preserve"> s príslušnou dokumentáciou protokolárne prevezme (príloha č. 4) od zástupcu RO pre OP EVS.</w:t>
      </w:r>
      <w:r w:rsidRPr="0017594C">
        <w:rPr>
          <w:rFonts w:cs="Times New Roman"/>
          <w:sz w:val="19"/>
          <w:szCs w:val="48"/>
          <w:lang w:val="sk-SK"/>
        </w:rPr>
        <w:t xml:space="preserve"> </w:t>
      </w:r>
    </w:p>
    <w:p w14:paraId="41D5CD0B" w14:textId="77777777" w:rsidR="00624CC4" w:rsidRPr="00F77E9C" w:rsidRDefault="00624CC4" w:rsidP="00933101">
      <w:pPr>
        <w:pStyle w:val="Default"/>
        <w:spacing w:line="288" w:lineRule="auto"/>
        <w:jc w:val="both"/>
        <w:rPr>
          <w:color w:val="auto"/>
          <w:sz w:val="19"/>
          <w:lang w:val="sk-SK"/>
        </w:rPr>
      </w:pPr>
    </w:p>
    <w:p w14:paraId="4227FFA7" w14:textId="77777777" w:rsidR="00922B00" w:rsidRPr="00F77E9C" w:rsidRDefault="00933101" w:rsidP="00922B00">
      <w:pPr>
        <w:pStyle w:val="Default"/>
        <w:spacing w:line="288" w:lineRule="auto"/>
        <w:jc w:val="both"/>
        <w:rPr>
          <w:color w:val="auto"/>
          <w:sz w:val="19"/>
          <w:lang w:val="sk-SK"/>
        </w:rPr>
      </w:pPr>
      <w:r w:rsidRPr="00B85B74">
        <w:rPr>
          <w:sz w:val="19"/>
          <w:lang w:val="sk-SK"/>
        </w:rPr>
        <w:t xml:space="preserve">Po </w:t>
      </w:r>
      <w:r w:rsidR="00624CC4" w:rsidRPr="00B85B74">
        <w:rPr>
          <w:sz w:val="19"/>
          <w:lang w:val="sk-SK"/>
        </w:rPr>
        <w:t xml:space="preserve">ukončení </w:t>
      </w:r>
      <w:r w:rsidR="00B85B74" w:rsidRPr="00B85B74">
        <w:rPr>
          <w:sz w:val="19"/>
          <w:lang w:val="sk-SK"/>
        </w:rPr>
        <w:t>vlastn</w:t>
      </w:r>
      <w:r w:rsidR="00B85B74">
        <w:rPr>
          <w:sz w:val="19"/>
          <w:lang w:val="sk-SK"/>
        </w:rPr>
        <w:t>ého individuálneho</w:t>
      </w:r>
      <w:r w:rsidR="00B85B74" w:rsidRPr="00B85B74">
        <w:rPr>
          <w:sz w:val="19"/>
          <w:lang w:val="sk-SK"/>
        </w:rPr>
        <w:t xml:space="preserve"> </w:t>
      </w:r>
      <w:r w:rsidRPr="00B85B74">
        <w:rPr>
          <w:sz w:val="19"/>
          <w:lang w:val="sk-SK"/>
        </w:rPr>
        <w:t>hodnoten</w:t>
      </w:r>
      <w:r w:rsidR="00B85B74">
        <w:rPr>
          <w:sz w:val="19"/>
          <w:lang w:val="sk-SK"/>
        </w:rPr>
        <w:t>ia</w:t>
      </w:r>
      <w:r w:rsidRPr="00B85B74">
        <w:rPr>
          <w:sz w:val="19"/>
          <w:lang w:val="sk-SK"/>
        </w:rPr>
        <w:t xml:space="preserve"> </w:t>
      </w:r>
      <w:proofErr w:type="spellStart"/>
      <w:r w:rsidRPr="00B85B74">
        <w:rPr>
          <w:sz w:val="19"/>
          <w:lang w:val="sk-SK"/>
        </w:rPr>
        <w:t>ŽoNFP</w:t>
      </w:r>
      <w:proofErr w:type="spellEnd"/>
      <w:r w:rsidRPr="00B85B74">
        <w:rPr>
          <w:sz w:val="19"/>
          <w:lang w:val="sk-SK"/>
        </w:rPr>
        <w:t xml:space="preserve"> </w:t>
      </w:r>
      <w:r w:rsidR="00B85B74">
        <w:rPr>
          <w:sz w:val="19"/>
          <w:lang w:val="sk-SK"/>
        </w:rPr>
        <w:t>zaznamená každý hodnotiteľ svoj hodnotiaci názor, resp. poznámky do formuláru hodnotiaceho hárku časť B „</w:t>
      </w:r>
      <w:r w:rsidR="00B85B74" w:rsidRPr="00640B3D">
        <w:rPr>
          <w:sz w:val="19"/>
          <w:lang w:val="sk-SK"/>
        </w:rPr>
        <w:t xml:space="preserve">Individuálny hodnotiaci hárok odborného hodnotenia </w:t>
      </w:r>
      <w:proofErr w:type="spellStart"/>
      <w:r w:rsidR="00B85B74">
        <w:rPr>
          <w:sz w:val="19"/>
          <w:lang w:val="sk-SK"/>
        </w:rPr>
        <w:t>ŽoNFP</w:t>
      </w:r>
      <w:proofErr w:type="spellEnd"/>
      <w:r w:rsidR="00B85B74">
        <w:rPr>
          <w:sz w:val="19"/>
          <w:lang w:val="sk-SK"/>
        </w:rPr>
        <w:t xml:space="preserve">“. Po ukončení vlastných individuálnych hodnotení </w:t>
      </w:r>
      <w:proofErr w:type="spellStart"/>
      <w:r w:rsidR="00B85B74">
        <w:rPr>
          <w:sz w:val="19"/>
          <w:lang w:val="sk-SK"/>
        </w:rPr>
        <w:t>ŽoNFP</w:t>
      </w:r>
      <w:proofErr w:type="spellEnd"/>
      <w:r w:rsidR="00B85B74" w:rsidRPr="00B85B74">
        <w:rPr>
          <w:sz w:val="19"/>
          <w:lang w:val="sk-SK"/>
        </w:rPr>
        <w:t xml:space="preserve"> </w:t>
      </w:r>
      <w:r w:rsidRPr="00B85B74">
        <w:rPr>
          <w:sz w:val="19"/>
          <w:lang w:val="sk-SK"/>
        </w:rPr>
        <w:t>pristúpia obaja hodnotitelia k vypracovaniu spoločného hodnotiaceho hárku</w:t>
      </w:r>
      <w:r w:rsidR="00B85B74">
        <w:rPr>
          <w:sz w:val="19"/>
          <w:lang w:val="sk-SK"/>
        </w:rPr>
        <w:t xml:space="preserve"> (časť A formuláru hodnotiaceho hárku)</w:t>
      </w:r>
      <w:r w:rsidRPr="00972FA1">
        <w:rPr>
          <w:sz w:val="19"/>
          <w:lang w:val="sk-SK"/>
        </w:rPr>
        <w:t>,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w:t>
      </w:r>
      <w:proofErr w:type="spellStart"/>
      <w:r w:rsidRPr="00972FA1">
        <w:rPr>
          <w:sz w:val="19"/>
          <w:lang w:val="sk-SK"/>
        </w:rPr>
        <w:t>ŽoNFP</w:t>
      </w:r>
      <w:proofErr w:type="spellEnd"/>
      <w:r w:rsidRPr="00972FA1">
        <w:rPr>
          <w:sz w:val="19"/>
          <w:lang w:val="sk-SK"/>
        </w:rPr>
        <w:t xml:space="preserve">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w:t>
      </w:r>
      <w:r w:rsidR="005C5817">
        <w:rPr>
          <w:rFonts w:cs="Times New Roman"/>
          <w:sz w:val="19"/>
          <w:szCs w:val="48"/>
          <w:lang w:val="sk-SK"/>
        </w:rPr>
        <w:t xml:space="preserve"> každej </w:t>
      </w:r>
      <w:proofErr w:type="spellStart"/>
      <w:r w:rsidR="005C5817">
        <w:rPr>
          <w:rFonts w:cs="Times New Roman"/>
          <w:sz w:val="19"/>
          <w:szCs w:val="48"/>
          <w:lang w:val="sk-SK"/>
        </w:rPr>
        <w:t>ŽoNFP</w:t>
      </w:r>
      <w:proofErr w:type="spellEnd"/>
      <w:r w:rsidR="005C5817">
        <w:rPr>
          <w:rFonts w:cs="Times New Roman"/>
          <w:sz w:val="19"/>
          <w:szCs w:val="48"/>
          <w:lang w:val="sk-SK"/>
        </w:rPr>
        <w:t xml:space="preserve"> sú individuálne hodnotiace hárky každého z dvoch hodnotiteľov</w:t>
      </w:r>
      <w:r w:rsidRPr="0017594C">
        <w:rPr>
          <w:rFonts w:cs="Times New Roman"/>
          <w:sz w:val="19"/>
          <w:szCs w:val="48"/>
          <w:lang w:val="sk-SK"/>
        </w:rPr>
        <w:t xml:space="preserve"> </w:t>
      </w:r>
      <w:r w:rsidR="005C5817">
        <w:rPr>
          <w:rFonts w:cs="Times New Roman"/>
          <w:sz w:val="19"/>
          <w:szCs w:val="48"/>
          <w:lang w:val="sk-SK"/>
        </w:rPr>
        <w:t xml:space="preserve">a </w:t>
      </w:r>
      <w:r w:rsidRPr="0017594C">
        <w:rPr>
          <w:rFonts w:cs="Times New Roman"/>
          <w:sz w:val="19"/>
          <w:szCs w:val="48"/>
          <w:lang w:val="sk-SK"/>
        </w:rPr>
        <w:t>jeden spoločný hodnotiaci hárok obsahujúci závery, ktoré predstavujú spoločné posúdenie odborných hodnotiteľov.</w:t>
      </w:r>
      <w:r w:rsidR="005C5817">
        <w:rPr>
          <w:rFonts w:cs="Times New Roman"/>
          <w:sz w:val="19"/>
          <w:szCs w:val="48"/>
          <w:lang w:val="sk-SK"/>
        </w:rPr>
        <w:t xml:space="preserve"> Individuálny hodnotiaci hárok musí každý hodnotiteľ vyplniť slovne najmä v časti komentár ku každému hodnotenému kritériu.</w:t>
      </w:r>
      <w:r w:rsidR="00DC06C2">
        <w:rPr>
          <w:rFonts w:cs="Times New Roman"/>
          <w:sz w:val="19"/>
          <w:szCs w:val="48"/>
          <w:lang w:val="sk-SK"/>
        </w:rPr>
        <w:t xml:space="preserve"> </w:t>
      </w:r>
      <w:r w:rsidR="005C5817">
        <w:rPr>
          <w:rFonts w:cs="Times New Roman"/>
          <w:sz w:val="19"/>
          <w:szCs w:val="48"/>
          <w:lang w:val="sk-SK"/>
        </w:rPr>
        <w:t>Spoločný h</w:t>
      </w:r>
      <w:r w:rsidR="001A73D7">
        <w:rPr>
          <w:rFonts w:cs="Times New Roman"/>
          <w:sz w:val="19"/>
          <w:szCs w:val="48"/>
          <w:lang w:val="sk-SK"/>
        </w:rPr>
        <w:t>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ED3612">
        <w:rPr>
          <w:rFonts w:cs="Times New Roman"/>
          <w:sz w:val="19"/>
          <w:szCs w:val="48"/>
          <w:lang w:val="sk-SK"/>
        </w:rPr>
        <w:t xml:space="preserve">sú </w:t>
      </w:r>
      <w:r w:rsidR="007075FA">
        <w:rPr>
          <w:rFonts w:cs="Times New Roman"/>
          <w:sz w:val="19"/>
          <w:szCs w:val="48"/>
          <w:lang w:val="sk-SK"/>
        </w:rPr>
        <w:t xml:space="preserve">odborní </w:t>
      </w:r>
      <w:r w:rsidR="00922B00">
        <w:rPr>
          <w:rFonts w:cs="Times New Roman"/>
          <w:sz w:val="19"/>
          <w:szCs w:val="48"/>
          <w:lang w:val="sk-SK"/>
        </w:rPr>
        <w:t>hodnotite</w:t>
      </w:r>
      <w:r w:rsidR="00ED3612">
        <w:rPr>
          <w:rFonts w:cs="Times New Roman"/>
          <w:sz w:val="19"/>
          <w:szCs w:val="48"/>
          <w:lang w:val="sk-SK"/>
        </w:rPr>
        <w:t>lia</w:t>
      </w:r>
      <w:r w:rsidR="00922B00" w:rsidRPr="0017594C">
        <w:rPr>
          <w:rFonts w:cs="Times New Roman"/>
          <w:sz w:val="19"/>
          <w:szCs w:val="48"/>
          <w:lang w:val="sk-SK"/>
        </w:rPr>
        <w:t xml:space="preserve"> </w:t>
      </w:r>
      <w:r w:rsidR="007075FA">
        <w:rPr>
          <w:rFonts w:cs="Times New Roman"/>
          <w:sz w:val="19"/>
          <w:szCs w:val="48"/>
          <w:lang w:val="sk-SK"/>
        </w:rPr>
        <w:t>povinní</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sidRPr="0017594C">
        <w:rPr>
          <w:rFonts w:cs="Times New Roman"/>
          <w:sz w:val="19"/>
          <w:szCs w:val="48"/>
          <w:lang w:val="sk-SK"/>
        </w:rPr>
        <w:t xml:space="preserve">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w:t>
      </w:r>
      <w:proofErr w:type="spellStart"/>
      <w:r w:rsidR="003F3CC8" w:rsidRPr="003F3CC8">
        <w:rPr>
          <w:sz w:val="19"/>
          <w:lang w:val="sk-SK"/>
        </w:rPr>
        <w:t>ŽoNFP</w:t>
      </w:r>
      <w:proofErr w:type="spellEnd"/>
      <w:r w:rsidR="003F3CC8" w:rsidRPr="003F3CC8">
        <w:rPr>
          <w:sz w:val="19"/>
          <w:lang w:val="sk-SK"/>
        </w:rPr>
        <w:t xml:space="preserve">, prílohu/prílohy </w:t>
      </w:r>
      <w:proofErr w:type="spellStart"/>
      <w:r w:rsidR="003F3CC8" w:rsidRPr="003F3CC8">
        <w:rPr>
          <w:sz w:val="19"/>
          <w:lang w:val="sk-SK"/>
        </w:rPr>
        <w:t>ŽoNFP</w:t>
      </w:r>
      <w:proofErr w:type="spellEnd"/>
      <w:r w:rsidR="003F3CC8" w:rsidRPr="003F3CC8">
        <w:rPr>
          <w:sz w:val="19"/>
          <w:lang w:val="sk-SK"/>
        </w:rPr>
        <w:t>,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w:t>
      </w:r>
      <w:r w:rsidR="00922B00" w:rsidRPr="00F77E9C">
        <w:rPr>
          <w:color w:val="auto"/>
          <w:sz w:val="19"/>
          <w:lang w:val="sk-SK"/>
        </w:rPr>
        <w:lastRenderedPageBreak/>
        <w:t>alebo ním poverená osoba ako odborný hodnotiteľ vo vzťahu k hodnotiacim kritériám týkajúcich sa posúdenia súladu s HP, za vyhodnotenie kritérií odborného hodnotenia v spoločnom hodnotiacom hárku týkajúcich sa posúdenia súladu s HP sú zodpovedné tieto osoby</w:t>
      </w:r>
      <w:r w:rsidR="00922B00">
        <w:rPr>
          <w:rStyle w:val="Odkaznapoznmkupodiarou"/>
          <w:color w:val="auto"/>
          <w:lang w:val="sk-SK"/>
        </w:rPr>
        <w:footnoteReference w:id="4"/>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13878FA6" w14:textId="77777777"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 xml:space="preserve">spoločný hodnotiaci hárok spolu so </w:t>
      </w:r>
      <w:proofErr w:type="spellStart"/>
      <w:r w:rsidRPr="00B519B4">
        <w:rPr>
          <w:rFonts w:cs="Times New Roman"/>
          <w:sz w:val="19"/>
          <w:szCs w:val="48"/>
          <w:lang w:val="sk-SK"/>
        </w:rPr>
        <w:t>ŽoNFP</w:t>
      </w:r>
      <w:proofErr w:type="spellEnd"/>
      <w:r w:rsidRPr="00B519B4">
        <w:rPr>
          <w:rFonts w:cs="Times New Roman"/>
          <w:sz w:val="19"/>
          <w:szCs w:val="48"/>
          <w:lang w:val="sk-SK"/>
        </w:rPr>
        <w:t xml:space="preserve">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xml:space="preserve">. S výnimkou prípravy spoločného odborného hodnotiaceho posudku si hodnotitelia medzi sebou nesmú informácie z hodnotenia konkrétnych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529E8EF2" w14:textId="77777777" w:rsidR="00E82F3B"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w:t>
      </w:r>
    </w:p>
    <w:p w14:paraId="27DECA3C" w14:textId="77777777" w:rsidR="00ED341A" w:rsidRPr="0017594C" w:rsidRDefault="00ED341A" w:rsidP="00512842">
      <w:pPr>
        <w:pStyle w:val="Default"/>
        <w:spacing w:before="120" w:after="120" w:line="288" w:lineRule="auto"/>
        <w:jc w:val="both"/>
        <w:rPr>
          <w:rFonts w:cs="Times New Roman"/>
          <w:sz w:val="19"/>
          <w:szCs w:val="48"/>
          <w:lang w:val="sk-SK"/>
        </w:rPr>
      </w:pPr>
    </w:p>
    <w:p w14:paraId="29011DFD" w14:textId="77777777" w:rsidR="006431BC" w:rsidRPr="0017594C" w:rsidRDefault="006431BC" w:rsidP="008979DA">
      <w:pPr>
        <w:pStyle w:val="Nadpis2"/>
        <w:jc w:val="both"/>
        <w:rPr>
          <w:lang w:val="sk-SK"/>
        </w:rPr>
      </w:pPr>
      <w:bookmarkStart w:id="266" w:name="_Toc37941437"/>
      <w:r w:rsidRPr="0017594C">
        <w:rPr>
          <w:lang w:val="sk-SK"/>
        </w:rPr>
        <w:t>Postupy uplatňované v prípadoch nezhody odborných hodnotiteľov</w:t>
      </w:r>
      <w:bookmarkEnd w:id="266"/>
    </w:p>
    <w:p w14:paraId="2AE8439C"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notiaceho posudku odborní hodnotitelia nedospejú k zhodnému záveru ohľadne vyhodnotenia niektorého z kritérií odborného hodnotenia (</w:t>
      </w:r>
      <w:proofErr w:type="spellStart"/>
      <w:r w:rsidRPr="0017594C">
        <w:rPr>
          <w:rFonts w:cs="Times New Roman"/>
          <w:sz w:val="19"/>
          <w:szCs w:val="48"/>
          <w:lang w:val="sk-SK"/>
        </w:rPr>
        <w:t>t.j</w:t>
      </w:r>
      <w:proofErr w:type="spellEnd"/>
      <w:r w:rsidRPr="0017594C">
        <w:rPr>
          <w:rFonts w:cs="Times New Roman"/>
          <w:sz w:val="19"/>
          <w:szCs w:val="48"/>
          <w:lang w:val="sk-SK"/>
        </w:rPr>
        <w:t xml:space="preserve">.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2B768334" w14:textId="77777777"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 xml:space="preserve">náhodným výberom priradí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w:t>
      </w:r>
      <w:r w:rsidR="000D1DD5">
        <w:rPr>
          <w:rFonts w:cs="Times New Roman"/>
          <w:sz w:val="19"/>
          <w:szCs w:val="48"/>
          <w:lang w:val="sk-SK"/>
        </w:rPr>
        <w:t xml:space="preserve">prostredníctvom funkcionality ITMS2014+ </w:t>
      </w:r>
      <w:r w:rsidRPr="0017594C">
        <w:rPr>
          <w:rFonts w:cs="Times New Roman"/>
          <w:sz w:val="19"/>
          <w:szCs w:val="48"/>
          <w:lang w:val="sk-SK"/>
        </w:rPr>
        <w:t>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5"/>
      </w:r>
      <w:r w:rsidRPr="0017594C">
        <w:rPr>
          <w:rFonts w:cs="Times New Roman"/>
          <w:sz w:val="19"/>
          <w:szCs w:val="48"/>
          <w:lang w:val="sk-SK"/>
        </w:rPr>
        <w:t xml:space="preserve"> vyhodnotí tie odborné kritériá, u ktorých nedospeli pôvodne pridelení hodnotitelia k súhlasnému stanovisku. </w:t>
      </w:r>
      <w:r>
        <w:rPr>
          <w:rFonts w:cs="Times New Roman"/>
          <w:sz w:val="19"/>
          <w:szCs w:val="48"/>
          <w:lang w:val="sk-SK"/>
        </w:rPr>
        <w:t xml:space="preserve">Toto ďalšie odborné hodnotenie je v určených kritériách vždy rozhodujúcim, rovnako pri vylučujúcich aj bodovaných hodnotiacich kritériách, </w:t>
      </w:r>
      <w:proofErr w:type="spellStart"/>
      <w:r>
        <w:rPr>
          <w:rFonts w:cs="Times New Roman"/>
          <w:sz w:val="19"/>
          <w:szCs w:val="48"/>
          <w:lang w:val="sk-SK"/>
        </w:rPr>
        <w:t>t.z</w:t>
      </w:r>
      <w:proofErr w:type="spellEnd"/>
      <w:r>
        <w:rPr>
          <w:rFonts w:cs="Times New Roman"/>
          <w:sz w:val="19"/>
          <w:szCs w:val="48"/>
          <w:lang w:val="sk-SK"/>
        </w:rPr>
        <w:t xml:space="preserve">. aj to, že pridelený počet bodov ďalším odborným hodnotiteľom v bodovaných hodnotiacich </w:t>
      </w:r>
      <w:proofErr w:type="spellStart"/>
      <w:r>
        <w:rPr>
          <w:rFonts w:cs="Times New Roman"/>
          <w:sz w:val="19"/>
          <w:szCs w:val="48"/>
          <w:lang w:val="sk-SK"/>
        </w:rPr>
        <w:t>kritériach</w:t>
      </w:r>
      <w:proofErr w:type="spellEnd"/>
      <w:r>
        <w:rPr>
          <w:rFonts w:cs="Times New Roman"/>
          <w:sz w:val="19"/>
          <w:szCs w:val="48"/>
          <w:lang w:val="sk-SK"/>
        </w:rPr>
        <w:t xml:space="preserve">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nespĺňala niektoré z kritérií odborného hodnotenia a vyhodnotenie kritéria/kritérií, pri ktorých nedospeli k zhodnému záveru, by nemalo vplyv na skutočnosť, že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nespĺňa kritériá odborného hodnotenia.</w:t>
      </w:r>
    </w:p>
    <w:p w14:paraId="7C9418F6" w14:textId="77777777" w:rsidR="00ED341A" w:rsidRPr="00B519B4" w:rsidRDefault="00ED341A" w:rsidP="00512842">
      <w:pPr>
        <w:pStyle w:val="Default"/>
        <w:spacing w:before="120" w:after="120" w:line="288" w:lineRule="auto"/>
        <w:jc w:val="both"/>
        <w:rPr>
          <w:rFonts w:cs="Times New Roman"/>
          <w:sz w:val="19"/>
          <w:szCs w:val="48"/>
          <w:lang w:val="sk-SK"/>
        </w:rPr>
      </w:pPr>
    </w:p>
    <w:p w14:paraId="588E829D" w14:textId="77777777" w:rsidR="0075585E" w:rsidRPr="00B519B4" w:rsidRDefault="0075585E" w:rsidP="008979DA">
      <w:pPr>
        <w:pStyle w:val="Nadpis2"/>
        <w:jc w:val="both"/>
        <w:rPr>
          <w:lang w:val="sk-SK"/>
        </w:rPr>
      </w:pPr>
      <w:bookmarkStart w:id="267" w:name="_Toc37941438"/>
      <w:bookmarkStart w:id="268" w:name="_Toc413702946"/>
      <w:r w:rsidRPr="00B519B4">
        <w:rPr>
          <w:lang w:val="sk-SK"/>
        </w:rPr>
        <w:t>Overenie činnosti hodnotiteľov</w:t>
      </w:r>
      <w:bookmarkEnd w:id="267"/>
      <w:r w:rsidRPr="00B519B4">
        <w:rPr>
          <w:lang w:val="sk-SK"/>
        </w:rPr>
        <w:t xml:space="preserve"> </w:t>
      </w:r>
    </w:p>
    <w:p w14:paraId="6E359494" w14:textId="77777777" w:rsidR="00CC5EB5" w:rsidRDefault="00CC5EB5" w:rsidP="00512842">
      <w:pPr>
        <w:spacing w:before="120" w:after="120" w:line="288" w:lineRule="auto"/>
        <w:jc w:val="both"/>
      </w:pPr>
      <w:r w:rsidRPr="005243B9">
        <w:t xml:space="preserve">RO je </w:t>
      </w:r>
      <w:proofErr w:type="spellStart"/>
      <w:r w:rsidRPr="005243B9">
        <w:t>oprávnený</w:t>
      </w:r>
      <w:proofErr w:type="spellEnd"/>
      <w:r w:rsidRPr="005243B9">
        <w:t xml:space="preserve"> </w:t>
      </w:r>
      <w:proofErr w:type="spellStart"/>
      <w:r w:rsidRPr="005243B9">
        <w:t>preverovať</w:t>
      </w:r>
      <w:proofErr w:type="spellEnd"/>
      <w:r w:rsidRPr="005243B9">
        <w:t xml:space="preserve"> a </w:t>
      </w:r>
      <w:proofErr w:type="spellStart"/>
      <w:r w:rsidRPr="005243B9">
        <w:t>vyhodnocovať</w:t>
      </w:r>
      <w:proofErr w:type="spellEnd"/>
      <w:r w:rsidRPr="005243B9">
        <w:t xml:space="preserve"> </w:t>
      </w:r>
      <w:proofErr w:type="spellStart"/>
      <w:r w:rsidRPr="005243B9">
        <w:t>kvalitu</w:t>
      </w:r>
      <w:proofErr w:type="spellEnd"/>
      <w:r w:rsidRPr="005243B9">
        <w:t xml:space="preserve"> </w:t>
      </w:r>
      <w:proofErr w:type="spellStart"/>
      <w:r w:rsidRPr="005243B9">
        <w:t>práce</w:t>
      </w:r>
      <w:proofErr w:type="spellEnd"/>
      <w:r w:rsidRPr="005243B9">
        <w:t xml:space="preserve"> </w:t>
      </w:r>
      <w:proofErr w:type="spellStart"/>
      <w:r w:rsidRPr="005243B9">
        <w:t>odborných</w:t>
      </w:r>
      <w:proofErr w:type="spellEnd"/>
      <w:r w:rsidRPr="005243B9">
        <w:t xml:space="preserve"> </w:t>
      </w:r>
      <w:proofErr w:type="spellStart"/>
      <w:r w:rsidRPr="005243B9">
        <w:t>hodnotiteľov</w:t>
      </w:r>
      <w:proofErr w:type="spellEnd"/>
      <w:r w:rsidRPr="005243B9">
        <w:t>. V </w:t>
      </w:r>
      <w:proofErr w:type="spellStart"/>
      <w:r w:rsidRPr="005243B9">
        <w:t>prípade</w:t>
      </w:r>
      <w:proofErr w:type="spellEnd"/>
      <w:r w:rsidRPr="005243B9">
        <w:t xml:space="preserve"> </w:t>
      </w:r>
      <w:proofErr w:type="spellStart"/>
      <w:r w:rsidRPr="005243B9">
        <w:t>nedostatočnej</w:t>
      </w:r>
      <w:proofErr w:type="spellEnd"/>
      <w:r w:rsidRPr="005243B9">
        <w:t xml:space="preserve"> </w:t>
      </w:r>
      <w:proofErr w:type="spellStart"/>
      <w:r w:rsidRPr="005243B9">
        <w:t>kvality</w:t>
      </w:r>
      <w:proofErr w:type="spellEnd"/>
      <w:r w:rsidRPr="005243B9">
        <w:t xml:space="preserve"> </w:t>
      </w:r>
      <w:proofErr w:type="spellStart"/>
      <w:r w:rsidRPr="005243B9">
        <w:t>ich</w:t>
      </w:r>
      <w:proofErr w:type="spellEnd"/>
      <w:r w:rsidRPr="005243B9">
        <w:t xml:space="preserve"> </w:t>
      </w:r>
      <w:proofErr w:type="spellStart"/>
      <w:r w:rsidRPr="005243B9">
        <w:t>práce</w:t>
      </w:r>
      <w:proofErr w:type="spellEnd"/>
      <w:r w:rsidRPr="005243B9">
        <w:t xml:space="preserve"> je RO </w:t>
      </w:r>
      <w:proofErr w:type="spellStart"/>
      <w:r w:rsidRPr="005243B9">
        <w:t>oprávnený</w:t>
      </w:r>
      <w:proofErr w:type="spellEnd"/>
      <w:r w:rsidRPr="005243B9">
        <w:t xml:space="preserve"> </w:t>
      </w:r>
      <w:proofErr w:type="spellStart"/>
      <w:r w:rsidRPr="005243B9">
        <w:t>vylúčiť</w:t>
      </w:r>
      <w:proofErr w:type="spellEnd"/>
      <w:r w:rsidRPr="005243B9">
        <w:t xml:space="preserve"> </w:t>
      </w:r>
      <w:proofErr w:type="spellStart"/>
      <w:r w:rsidRPr="005243B9">
        <w:t>odborných</w:t>
      </w:r>
      <w:proofErr w:type="spellEnd"/>
      <w:r w:rsidRPr="005243B9">
        <w:t xml:space="preserve"> </w:t>
      </w:r>
      <w:proofErr w:type="spellStart"/>
      <w:r w:rsidRPr="005243B9">
        <w:t>hodnotiteľov</w:t>
      </w:r>
      <w:proofErr w:type="spellEnd"/>
      <w:r w:rsidRPr="005243B9">
        <w:t xml:space="preserve"> </w:t>
      </w:r>
      <w:proofErr w:type="spellStart"/>
      <w:r w:rsidRPr="005243B9">
        <w:t>zo</w:t>
      </w:r>
      <w:proofErr w:type="spellEnd"/>
      <w:r w:rsidRPr="005243B9">
        <w:t xml:space="preserve"> </w:t>
      </w:r>
      <w:proofErr w:type="spellStart"/>
      <w:r w:rsidRPr="005243B9">
        <w:t>zoznamu</w:t>
      </w:r>
      <w:proofErr w:type="spellEnd"/>
      <w:r w:rsidRPr="005243B9">
        <w:t xml:space="preserve"> </w:t>
      </w:r>
      <w:proofErr w:type="spellStart"/>
      <w:r w:rsidRPr="005243B9">
        <w:t>odborných</w:t>
      </w:r>
      <w:proofErr w:type="spellEnd"/>
      <w:r w:rsidRPr="005243B9">
        <w:t xml:space="preserve"> </w:t>
      </w:r>
      <w:proofErr w:type="spellStart"/>
      <w:r w:rsidRPr="005243B9">
        <w:t>hodnotiteľov</w:t>
      </w:r>
      <w:proofErr w:type="spellEnd"/>
      <w:r w:rsidRPr="005243B9">
        <w:t xml:space="preserve">. </w:t>
      </w:r>
    </w:p>
    <w:p w14:paraId="1891DFE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 xml:space="preserve">činnosť a kvalitu práce odborných hodnotiteľov pri hodnotení </w:t>
      </w:r>
      <w:proofErr w:type="spellStart"/>
      <w:r w:rsidRPr="0017594C">
        <w:rPr>
          <w:szCs w:val="19"/>
          <w:lang w:val="sk-SK"/>
        </w:rPr>
        <w:t>ŽoNFP</w:t>
      </w:r>
      <w:proofErr w:type="spellEnd"/>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w:t>
      </w:r>
      <w:r w:rsidRPr="0017594C">
        <w:rPr>
          <w:szCs w:val="19"/>
          <w:lang w:val="sk-SK"/>
        </w:rPr>
        <w:lastRenderedPageBreak/>
        <w:t xml:space="preserve">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2F47C816" w14:textId="77777777" w:rsidR="0075585E" w:rsidRPr="0017594C" w:rsidRDefault="003C229D" w:rsidP="00512842">
      <w:pPr>
        <w:spacing w:before="120" w:after="120" w:line="288" w:lineRule="auto"/>
        <w:jc w:val="both"/>
        <w:rPr>
          <w:szCs w:val="19"/>
          <w:lang w:val="sk-SK"/>
        </w:rPr>
      </w:pPr>
      <w:r w:rsidRPr="0017594C">
        <w:rPr>
          <w:szCs w:val="19"/>
          <w:lang w:val="sk-SK"/>
        </w:rPr>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6FD3B0AE"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272E085C"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2C0382B8"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1DBAA9C2"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1D0F33F2"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w:t>
      </w:r>
      <w:proofErr w:type="spellStart"/>
      <w:r w:rsidRPr="0017594C">
        <w:rPr>
          <w:szCs w:val="19"/>
          <w:lang w:val="sk-SK"/>
        </w:rPr>
        <w:t>zazmluvnenie</w:t>
      </w:r>
      <w:proofErr w:type="spellEnd"/>
      <w:r w:rsidRPr="0017594C">
        <w:rPr>
          <w:szCs w:val="19"/>
          <w:lang w:val="sk-SK"/>
        </w:rPr>
        <w:t xml:space="preserve"> </w:t>
      </w:r>
      <w:r w:rsidR="0017594C" w:rsidRPr="00B519B4">
        <w:rPr>
          <w:szCs w:val="19"/>
          <w:lang w:val="sk-SK"/>
        </w:rPr>
        <w:t>žiadosti</w:t>
      </w:r>
      <w:r w:rsidRPr="0017594C">
        <w:rPr>
          <w:szCs w:val="19"/>
          <w:lang w:val="sk-SK"/>
        </w:rPr>
        <w:t xml:space="preserve"> o NFP, podpis, dátum...);</w:t>
      </w:r>
    </w:p>
    <w:p w14:paraId="6B4894CB"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5A810D55" w14:textId="77777777" w:rsidR="00AD40CA" w:rsidRPr="00F05F7A" w:rsidRDefault="00AD40CA" w:rsidP="00F05F7A">
      <w:pPr>
        <w:pStyle w:val="Bulletslevel2"/>
        <w:spacing w:after="120" w:line="288" w:lineRule="auto"/>
        <w:ind w:hanging="357"/>
        <w:jc w:val="both"/>
      </w:pPr>
      <w:del w:id="269" w:author="Milan Matovič" w:date="2020-04-16T10:25:00Z">
        <w:r w:rsidDel="00D03629">
          <w:delText>v</w:delText>
        </w:r>
        <w:r w:rsidRPr="00A66794" w:rsidDel="00D03629">
          <w:delText xml:space="preserve">ychádza </w:delText>
        </w:r>
      </w:del>
      <w:proofErr w:type="spellStart"/>
      <w:ins w:id="270" w:author="Milan Matovič" w:date="2020-04-16T10:25:00Z">
        <w:r w:rsidR="00D03629">
          <w:t>berie</w:t>
        </w:r>
        <w:proofErr w:type="spellEnd"/>
        <w:r w:rsidR="00D03629">
          <w:t xml:space="preserve"> do </w:t>
        </w:r>
        <w:proofErr w:type="spellStart"/>
        <w:r w:rsidR="00D03629">
          <w:t>úvahy</w:t>
        </w:r>
        <w:proofErr w:type="spellEnd"/>
        <w:r w:rsidR="00D03629">
          <w:t xml:space="preserve"> </w:t>
        </w:r>
      </w:ins>
      <w:proofErr w:type="spellStart"/>
      <w:ins w:id="271" w:author="Milan Matovič" w:date="2020-04-16T12:26:00Z">
        <w:r w:rsidR="00612487">
          <w:t>už</w:t>
        </w:r>
      </w:ins>
      <w:proofErr w:type="spellEnd"/>
      <w:ins w:id="272" w:author="Milan Matovič" w:date="2020-04-16T10:25:00Z">
        <w:r w:rsidR="00D03629" w:rsidRPr="00A66794">
          <w:t xml:space="preserve"> </w:t>
        </w:r>
      </w:ins>
      <w:proofErr w:type="spellStart"/>
      <w:ins w:id="273" w:author="Milan Matovič" w:date="2020-04-16T10:26:00Z">
        <w:r w:rsidR="00D03629">
          <w:t>vylúčené</w:t>
        </w:r>
      </w:ins>
      <w:proofErr w:type="spellEnd"/>
      <w:del w:id="274" w:author="Milan Matovič" w:date="2020-04-16T10:25:00Z">
        <w:r w:rsidRPr="00A66794" w:rsidDel="00D03629">
          <w:delText>z</w:delText>
        </w:r>
      </w:del>
      <w:r w:rsidRPr="00A66794">
        <w:t> </w:t>
      </w:r>
      <w:ins w:id="275" w:author="Milan Matovič" w:date="2020-04-16T10:24:00Z">
        <w:r w:rsidR="00D03629">
          <w:t xml:space="preserve"> </w:t>
        </w:r>
      </w:ins>
      <w:del w:id="276" w:author="Milan Matovič" w:date="2020-04-16T12:27:00Z">
        <w:r w:rsidRPr="00A66794" w:rsidDel="00612487">
          <w:delText>identifik</w:delText>
        </w:r>
        <w:r w:rsidDel="00612487">
          <w:delText>ovan</w:delText>
        </w:r>
      </w:del>
      <w:del w:id="277" w:author="Milan Matovič" w:date="2020-04-16T10:25:00Z">
        <w:r w:rsidDel="00D03629">
          <w:delText>ých</w:delText>
        </w:r>
      </w:del>
      <w:del w:id="278" w:author="Milan Matovič" w:date="2020-04-16T12:27:00Z">
        <w:r w:rsidRPr="00A66794" w:rsidDel="00612487">
          <w:delText xml:space="preserve"> </w:delText>
        </w:r>
      </w:del>
      <w:proofErr w:type="spellStart"/>
      <w:r w:rsidRPr="00A66794">
        <w:t>neoprávnen</w:t>
      </w:r>
      <w:ins w:id="279" w:author="Milan Matovič" w:date="2020-04-16T10:25:00Z">
        <w:r w:rsidR="00D03629">
          <w:t>é</w:t>
        </w:r>
      </w:ins>
      <w:proofErr w:type="spellEnd"/>
      <w:del w:id="280" w:author="Milan Matovič" w:date="2020-04-16T10:26:00Z">
        <w:r w:rsidRPr="00A66794" w:rsidDel="00D03629">
          <w:delText>ých</w:delText>
        </w:r>
      </w:del>
      <w:r w:rsidRPr="00A66794">
        <w:t xml:space="preserve"> </w:t>
      </w:r>
      <w:proofErr w:type="spellStart"/>
      <w:r w:rsidRPr="00A66794">
        <w:t>výdavk</w:t>
      </w:r>
      <w:ins w:id="281" w:author="Milan Matovič" w:date="2020-04-16T10:26:00Z">
        <w:r w:rsidR="00D03629">
          <w:t>y</w:t>
        </w:r>
      </w:ins>
      <w:proofErr w:type="spellEnd"/>
      <w:del w:id="282" w:author="Milan Matovič" w:date="2020-04-16T10:26:00Z">
        <w:r w:rsidRPr="00A66794" w:rsidDel="00D03629">
          <w:delText>ov</w:delText>
        </w:r>
      </w:del>
      <w:r w:rsidRPr="00A66794">
        <w:t xml:space="preserve"> </w:t>
      </w:r>
      <w:proofErr w:type="spellStart"/>
      <w:r>
        <w:t>na</w:t>
      </w:r>
      <w:proofErr w:type="spellEnd"/>
      <w:r>
        <w:t xml:space="preserve"> </w:t>
      </w:r>
      <w:proofErr w:type="spellStart"/>
      <w:r>
        <w:t>základe</w:t>
      </w:r>
      <w:proofErr w:type="spellEnd"/>
      <w:r>
        <w:t xml:space="preserve"> </w:t>
      </w:r>
      <w:proofErr w:type="spellStart"/>
      <w:r w:rsidRPr="00A66794">
        <w:t>posúdenia</w:t>
      </w:r>
      <w:proofErr w:type="spellEnd"/>
      <w:r w:rsidRPr="00A66794">
        <w:t xml:space="preserve"> </w:t>
      </w:r>
      <w:proofErr w:type="spellStart"/>
      <w:r w:rsidRPr="00A66794">
        <w:t>oprávnenosti</w:t>
      </w:r>
      <w:proofErr w:type="spellEnd"/>
      <w:r w:rsidRPr="00A66794">
        <w:t xml:space="preserve"> </w:t>
      </w:r>
      <w:proofErr w:type="spellStart"/>
      <w:r w:rsidRPr="00A66794">
        <w:t>výdavkov</w:t>
      </w:r>
      <w:proofErr w:type="spellEnd"/>
      <w:r w:rsidRPr="00A66794">
        <w:t xml:space="preserve"> v </w:t>
      </w:r>
      <w:proofErr w:type="spellStart"/>
      <w:r w:rsidRPr="00A66794">
        <w:t>rámci</w:t>
      </w:r>
      <w:proofErr w:type="spellEnd"/>
      <w:r w:rsidRPr="00A66794">
        <w:t xml:space="preserve"> </w:t>
      </w:r>
      <w:proofErr w:type="spellStart"/>
      <w:r w:rsidRPr="00A66794">
        <w:t>adm</w:t>
      </w:r>
      <w:r>
        <w:t>inistratívneho</w:t>
      </w:r>
      <w:proofErr w:type="spellEnd"/>
      <w:r>
        <w:t xml:space="preserve"> </w:t>
      </w:r>
      <w:proofErr w:type="spellStart"/>
      <w:r>
        <w:t>overovania</w:t>
      </w:r>
      <w:proofErr w:type="spellEnd"/>
      <w:r>
        <w:t xml:space="preserve"> </w:t>
      </w:r>
      <w:r w:rsidRPr="00A66794">
        <w:t xml:space="preserve"> </w:t>
      </w:r>
    </w:p>
    <w:p w14:paraId="23E94AC6" w14:textId="77777777" w:rsidR="0075585E" w:rsidRPr="0017594C" w:rsidRDefault="00C40419" w:rsidP="00550048">
      <w:pPr>
        <w:pStyle w:val="Bulletslevel2"/>
        <w:spacing w:after="120" w:line="288" w:lineRule="auto"/>
        <w:ind w:hanging="357"/>
        <w:jc w:val="both"/>
        <w:rPr>
          <w:lang w:val="sk-SK"/>
        </w:rPr>
      </w:pPr>
      <w:proofErr w:type="spellStart"/>
      <w:r>
        <w:t>i</w:t>
      </w:r>
      <w:r w:rsidRPr="00D52730">
        <w:t>dentifikovanie</w:t>
      </w:r>
      <w:proofErr w:type="spellEnd"/>
      <w:r w:rsidRPr="00D52730">
        <w:t xml:space="preserve"> </w:t>
      </w:r>
      <w:proofErr w:type="spellStart"/>
      <w:r w:rsidRPr="00D52730">
        <w:t>neoprávnených</w:t>
      </w:r>
      <w:proofErr w:type="spellEnd"/>
      <w:r w:rsidRPr="00D52730">
        <w:t xml:space="preserve"> </w:t>
      </w:r>
      <w:proofErr w:type="spellStart"/>
      <w:r w:rsidRPr="00D52730">
        <w:t>výdavkov</w:t>
      </w:r>
      <w:proofErr w:type="spellEnd"/>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xml:space="preserve">, </w:t>
      </w:r>
      <w:proofErr w:type="spellStart"/>
      <w:r w:rsidRPr="00D52730">
        <w:t>vrátane</w:t>
      </w:r>
      <w:proofErr w:type="spellEnd"/>
      <w:r w:rsidRPr="00D52730">
        <w:t xml:space="preserve"> </w:t>
      </w:r>
      <w:proofErr w:type="spellStart"/>
      <w:r w:rsidRPr="00D52730">
        <w:t>vyčíslenia</w:t>
      </w:r>
      <w:proofErr w:type="spellEnd"/>
      <w:r w:rsidRPr="00D52730">
        <w:t xml:space="preserve"> </w:t>
      </w:r>
      <w:proofErr w:type="spellStart"/>
      <w:r w:rsidRPr="00D52730">
        <w:t>ich</w:t>
      </w:r>
      <w:proofErr w:type="spellEnd"/>
      <w:r w:rsidRPr="00D52730">
        <w:t xml:space="preserve"> </w:t>
      </w:r>
      <w:proofErr w:type="spellStart"/>
      <w:r w:rsidRPr="00D52730">
        <w:t>celkovej</w:t>
      </w:r>
      <w:proofErr w:type="spellEnd"/>
      <w:r w:rsidRPr="00D52730">
        <w:t xml:space="preserve"> </w:t>
      </w:r>
      <w:proofErr w:type="spellStart"/>
      <w:r w:rsidRPr="00D52730">
        <w:t>výšky</w:t>
      </w:r>
      <w:proofErr w:type="spellEnd"/>
      <w:r w:rsidRPr="00D52730">
        <w:t xml:space="preserve"> a </w:t>
      </w:r>
      <w:proofErr w:type="spellStart"/>
      <w:r w:rsidRPr="00D52730">
        <w:t>odôvodnenia</w:t>
      </w:r>
      <w:proofErr w:type="spellEnd"/>
      <w:r w:rsidRPr="0017594C">
        <w:rPr>
          <w:lang w:val="sk-SK"/>
        </w:rPr>
        <w:t>;</w:t>
      </w:r>
    </w:p>
    <w:p w14:paraId="47E6600D"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6BFFAF8E"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4AFEDCD0" w14:textId="77777777" w:rsidR="006B69B3" w:rsidRDefault="006B69B3" w:rsidP="00940F0F">
      <w:pPr>
        <w:jc w:val="both"/>
        <w:rPr>
          <w:ins w:id="283" w:author="autor" w:date="2020-04-08T16:39:00Z"/>
          <w:szCs w:val="48"/>
          <w:lang w:val="sk-SK"/>
        </w:rPr>
      </w:pPr>
      <w:ins w:id="284" w:author="autor" w:date="2020-04-08T16:39:00Z">
        <w:r>
          <w:rPr>
            <w:szCs w:val="48"/>
            <w:lang w:val="sk-SK"/>
          </w:rPr>
          <w:t>Preverenie kvality práce odborných hodnotiteľov bude vykonané p</w:t>
        </w:r>
      </w:ins>
      <w:ins w:id="285" w:author="autor" w:date="2020-04-08T16:40:00Z">
        <w:r>
          <w:rPr>
            <w:szCs w:val="48"/>
            <w:lang w:val="sk-SK"/>
          </w:rPr>
          <w:t xml:space="preserve">overeným pracovníkom RO </w:t>
        </w:r>
        <w:r w:rsidRPr="006728BA">
          <w:rPr>
            <w:szCs w:val="48"/>
            <w:lang w:val="sk-SK"/>
          </w:rPr>
          <w:t xml:space="preserve">pre OP EVS a zaznamenané do </w:t>
        </w:r>
        <w:r w:rsidR="00661D08" w:rsidRPr="006728BA">
          <w:rPr>
            <w:szCs w:val="48"/>
            <w:lang w:val="sk-SK"/>
          </w:rPr>
          <w:t>Kontrolného zoznamu na preverenie kvality prá</w:t>
        </w:r>
        <w:r w:rsidRPr="006728BA">
          <w:rPr>
            <w:szCs w:val="48"/>
            <w:lang w:val="sk-SK"/>
          </w:rPr>
          <w:t xml:space="preserve">ce odborných </w:t>
        </w:r>
        <w:r w:rsidRPr="00B70CB9">
          <w:rPr>
            <w:szCs w:val="48"/>
            <w:lang w:val="sk-SK"/>
          </w:rPr>
          <w:t>hodnotiteľov</w:t>
        </w:r>
        <w:r w:rsidRPr="001D3C52">
          <w:rPr>
            <w:szCs w:val="48"/>
            <w:lang w:val="sk-SK"/>
          </w:rPr>
          <w:t>.</w:t>
        </w:r>
      </w:ins>
      <w:ins w:id="286" w:author="autor" w:date="2020-04-08T16:46:00Z">
        <w:r w:rsidR="00661D08">
          <w:rPr>
            <w:szCs w:val="48"/>
            <w:lang w:val="sk-SK"/>
          </w:rPr>
          <w:t xml:space="preserve"> </w:t>
        </w:r>
      </w:ins>
    </w:p>
    <w:p w14:paraId="2E69E5B7" w14:textId="77777777" w:rsidR="0092165E" w:rsidRPr="0092165E" w:rsidRDefault="00ED478D" w:rsidP="00940F0F">
      <w:pPr>
        <w:jc w:val="both"/>
        <w:rPr>
          <w:szCs w:val="48"/>
          <w:lang w:val="sk-SK"/>
        </w:rPr>
      </w:pPr>
      <w:r w:rsidRPr="0017594C">
        <w:rPr>
          <w:szCs w:val="48"/>
          <w:lang w:val="sk-SK"/>
        </w:rPr>
        <w:t xml:space="preserve">Podľa charakteru a závažnosti nedodržania </w:t>
      </w:r>
      <w:r w:rsidR="0075585E" w:rsidRPr="0017594C">
        <w:rPr>
          <w:szCs w:val="48"/>
          <w:lang w:val="sk-SK"/>
        </w:rPr>
        <w:t>postupov a povinností, uvedených v príručke pre hodnotiteľa a jej prílohách,</w:t>
      </w:r>
      <w:r w:rsidR="0075585E" w:rsidRPr="0017594C" w:rsidDel="00ED478D">
        <w:rPr>
          <w:szCs w:val="48"/>
          <w:lang w:val="sk-SK"/>
        </w:rPr>
        <w:t xml:space="preserve"> </w:t>
      </w:r>
      <w:r w:rsidRPr="0017594C">
        <w:rPr>
          <w:szCs w:val="48"/>
          <w:lang w:val="sk-SK"/>
        </w:rPr>
        <w:t xml:space="preserve">môže </w:t>
      </w:r>
      <w:r w:rsidR="00684BB6" w:rsidRPr="00684BB6">
        <w:rPr>
          <w:szCs w:val="19"/>
          <w:lang w:val="sk-SK"/>
        </w:rPr>
        <w:t>RO pre OP EVS</w:t>
      </w:r>
      <w:r w:rsidR="0075585E" w:rsidRPr="0017594C">
        <w:rPr>
          <w:szCs w:val="48"/>
          <w:lang w:val="sk-SK"/>
        </w:rPr>
        <w:t xml:space="preserve"> </w:t>
      </w:r>
      <w:r w:rsidRPr="0017594C">
        <w:rPr>
          <w:szCs w:val="48"/>
          <w:lang w:val="sk-SK"/>
        </w:rPr>
        <w:t xml:space="preserve">zabezpečiť </w:t>
      </w:r>
      <w:r w:rsidR="0075585E" w:rsidRPr="0017594C">
        <w:rPr>
          <w:szCs w:val="48"/>
          <w:lang w:val="sk-SK"/>
        </w:rPr>
        <w:t xml:space="preserve">opakované hodnotenie </w:t>
      </w:r>
      <w:proofErr w:type="spellStart"/>
      <w:r w:rsidR="0075585E" w:rsidRPr="0017594C">
        <w:rPr>
          <w:szCs w:val="48"/>
          <w:lang w:val="sk-SK"/>
        </w:rPr>
        <w:t>ŽoNFP</w:t>
      </w:r>
      <w:proofErr w:type="spellEnd"/>
      <w:r w:rsidR="0075585E" w:rsidRPr="0017594C">
        <w:rPr>
          <w:szCs w:val="48"/>
          <w:lang w:val="sk-SK"/>
        </w:rPr>
        <w:t xml:space="preserve"> a môže pristúpiť aj ku kráteniu odmeny hodnotiteľ</w:t>
      </w:r>
      <w:r w:rsidR="004B69CB">
        <w:rPr>
          <w:szCs w:val="48"/>
          <w:lang w:val="sk-SK"/>
        </w:rPr>
        <w:t>ov</w:t>
      </w:r>
      <w:r w:rsidR="0075585E" w:rsidRPr="0017594C">
        <w:rPr>
          <w:szCs w:val="48"/>
          <w:lang w:val="sk-SK"/>
        </w:rPr>
        <w:t xml:space="preserve">. Túto podmienku je </w:t>
      </w:r>
      <w:r w:rsidR="00684BB6" w:rsidRPr="00684BB6">
        <w:rPr>
          <w:szCs w:val="19"/>
          <w:lang w:val="sk-SK"/>
        </w:rPr>
        <w:t>RO pre OP EVS</w:t>
      </w:r>
      <w:r w:rsidR="0075585E" w:rsidRPr="0017594C">
        <w:rPr>
          <w:szCs w:val="48"/>
          <w:lang w:val="sk-SK"/>
        </w:rPr>
        <w:t xml:space="preserve"> povinný zaradiť do zmluvného dokumentu medzi RO a odborným hodnotiteľom. </w:t>
      </w:r>
      <w:r w:rsidR="000930B7" w:rsidRPr="003C6D08">
        <w:rPr>
          <w:szCs w:val="48"/>
          <w:lang w:val="sk-SK"/>
        </w:rPr>
        <w:t>V takomto prípade sa chyb</w:t>
      </w:r>
      <w:r w:rsidR="000930B7">
        <w:rPr>
          <w:szCs w:val="48"/>
          <w:lang w:val="sk-SK"/>
        </w:rPr>
        <w:t>né hodnotenie neberie do úvahy.</w:t>
      </w:r>
      <w:r w:rsidR="0075585E" w:rsidRPr="0017594C">
        <w:rPr>
          <w:szCs w:val="48"/>
          <w:lang w:val="sk-SK"/>
        </w:rPr>
        <w:t xml:space="preserve"> </w:t>
      </w:r>
      <w:r w:rsidR="00933101" w:rsidRPr="0017594C">
        <w:rPr>
          <w:szCs w:val="48"/>
          <w:lang w:val="sk-SK"/>
        </w:rPr>
        <w:t xml:space="preserve">Informáciu o prehodnotení uvedie RO v </w:t>
      </w:r>
      <w:r w:rsidR="00933101">
        <w:rPr>
          <w:szCs w:val="48"/>
          <w:lang w:val="sk-SK"/>
        </w:rPr>
        <w:t>dokumentácii z výzvy/ vyzvania</w:t>
      </w:r>
      <w:r w:rsidR="0075585E" w:rsidRPr="0017594C">
        <w:rPr>
          <w:szCs w:val="48"/>
          <w:lang w:val="sk-SK"/>
        </w:rPr>
        <w:t>.</w:t>
      </w:r>
      <w:r w:rsidR="00CC5EB5">
        <w:rPr>
          <w:szCs w:val="48"/>
          <w:lang w:val="sk-SK"/>
        </w:rPr>
        <w:t xml:space="preserve"> V nadväznosti na </w:t>
      </w:r>
      <w:r w:rsidR="005F3C58">
        <w:rPr>
          <w:szCs w:val="48"/>
          <w:lang w:val="sk-SK"/>
        </w:rPr>
        <w:t xml:space="preserve">vyššie uvedené </w:t>
      </w:r>
      <w:r w:rsidR="00CC5EB5">
        <w:rPr>
          <w:szCs w:val="48"/>
          <w:lang w:val="sk-SK"/>
        </w:rPr>
        <w:t xml:space="preserve">zistenia </w:t>
      </w:r>
      <w:r w:rsidR="005F3C58">
        <w:rPr>
          <w:szCs w:val="48"/>
          <w:lang w:val="sk-SK"/>
        </w:rPr>
        <w:t>k nedodržaniu postupov a povinností odborného hodnotiteľa môže RO pre OP EVS využiť oprávnenie vylúčiť odborného hodnotiteľa zo zoznamu</w:t>
      </w:r>
      <w:r w:rsidR="0092165E">
        <w:rPr>
          <w:szCs w:val="48"/>
          <w:lang w:val="sk-SK"/>
        </w:rPr>
        <w:t xml:space="preserve">. Dôvodom na vylúčenie  </w:t>
      </w:r>
      <w:r w:rsidR="0092165E" w:rsidRPr="0092165E">
        <w:rPr>
          <w:szCs w:val="48"/>
          <w:lang w:val="sk-SK"/>
        </w:rPr>
        <w:t>môže byť aj v praxi preukázaná skutočnosť, že odborný hodnotiteľ nespĺňa predpoklady pre odborného hodnotiteľa spôsobom, ktorý zásadne ovplyvňuje jeho výkon, teda</w:t>
      </w:r>
      <w:r w:rsidR="0092165E">
        <w:rPr>
          <w:szCs w:val="48"/>
          <w:lang w:val="sk-SK"/>
        </w:rPr>
        <w:t xml:space="preserve"> nespĺňa</w:t>
      </w:r>
      <w:r w:rsidR="0092165E" w:rsidRPr="0092165E">
        <w:rPr>
          <w:szCs w:val="48"/>
          <w:lang w:val="sk-SK"/>
        </w:rPr>
        <w:t xml:space="preserve"> predpokladané vedomosti a zručnosti (napr. dostatočná znalosť slovenského jazyka, práce s PC) a osobnostné predpoklady</w:t>
      </w:r>
      <w:r w:rsidR="00D764A7">
        <w:rPr>
          <w:szCs w:val="48"/>
          <w:lang w:val="sk-SK"/>
        </w:rPr>
        <w:t xml:space="preserve"> v zmysle prílohy č.5 Etického kódexu odborného hodnotiteľa </w:t>
      </w:r>
      <w:r w:rsidR="0092165E" w:rsidRPr="0092165E">
        <w:rPr>
          <w:szCs w:val="48"/>
          <w:lang w:val="sk-SK"/>
        </w:rPr>
        <w:t xml:space="preserve"> (napr. objektivita, čestnosť, diskrétnosť, </w:t>
      </w:r>
      <w:proofErr w:type="spellStart"/>
      <w:r w:rsidR="0092165E" w:rsidRPr="0092165E">
        <w:rPr>
          <w:szCs w:val="48"/>
          <w:lang w:val="sk-SK"/>
        </w:rPr>
        <w:t>zodpovednosť</w:t>
      </w:r>
      <w:r w:rsidR="0092165E">
        <w:rPr>
          <w:szCs w:val="48"/>
          <w:lang w:val="sk-SK"/>
        </w:rPr>
        <w:t>,anylytické</w:t>
      </w:r>
      <w:proofErr w:type="spellEnd"/>
      <w:r w:rsidR="0092165E">
        <w:rPr>
          <w:szCs w:val="48"/>
          <w:lang w:val="sk-SK"/>
        </w:rPr>
        <w:t xml:space="preserve"> schopnosti</w:t>
      </w:r>
      <w:r w:rsidR="00D764A7">
        <w:rPr>
          <w:szCs w:val="48"/>
          <w:lang w:val="sk-SK"/>
        </w:rPr>
        <w:t>).</w:t>
      </w:r>
    </w:p>
    <w:p w14:paraId="2F9E6244" w14:textId="77777777" w:rsidR="00B42FF3" w:rsidRDefault="00B42FF3" w:rsidP="00A06449">
      <w:pPr>
        <w:pStyle w:val="Default"/>
        <w:spacing w:before="120" w:after="120" w:line="288" w:lineRule="auto"/>
        <w:jc w:val="both"/>
        <w:rPr>
          <w:rFonts w:cs="Times New Roman"/>
          <w:sz w:val="19"/>
          <w:szCs w:val="48"/>
          <w:lang w:val="sk-SK"/>
        </w:rPr>
      </w:pPr>
    </w:p>
    <w:p w14:paraId="6A2C9ACD" w14:textId="77777777" w:rsidR="00ED341A" w:rsidRPr="0017594C" w:rsidRDefault="00ED341A" w:rsidP="00512842">
      <w:pPr>
        <w:pStyle w:val="Default"/>
        <w:spacing w:before="120" w:after="120" w:line="288" w:lineRule="auto"/>
        <w:jc w:val="both"/>
        <w:rPr>
          <w:rFonts w:cs="Times New Roman"/>
          <w:sz w:val="19"/>
          <w:szCs w:val="48"/>
          <w:lang w:val="sk-SK"/>
        </w:rPr>
      </w:pPr>
    </w:p>
    <w:p w14:paraId="4C3B8AFB" w14:textId="77777777" w:rsidR="0075585E" w:rsidRPr="0017594C" w:rsidRDefault="0075585E" w:rsidP="008979DA">
      <w:pPr>
        <w:pStyle w:val="Nadpis2"/>
        <w:jc w:val="both"/>
        <w:rPr>
          <w:lang w:val="sk-SK"/>
        </w:rPr>
      </w:pPr>
      <w:bookmarkStart w:id="287" w:name="_Toc37941439"/>
      <w:bookmarkEnd w:id="268"/>
      <w:r w:rsidRPr="0017594C">
        <w:rPr>
          <w:lang w:val="sk-SK"/>
        </w:rPr>
        <w:t>Účasť partnerov na odbornom hodnotení</w:t>
      </w:r>
      <w:bookmarkEnd w:id="287"/>
    </w:p>
    <w:p w14:paraId="234F973A"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w:t>
      </w:r>
      <w:r w:rsidR="0075585E" w:rsidRPr="00B519B4">
        <w:rPr>
          <w:szCs w:val="19"/>
          <w:lang w:val="sk-SK"/>
        </w:rPr>
        <w:lastRenderedPageBreak/>
        <w:t xml:space="preserve">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3F694FF5"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462D3335" w14:textId="77777777" w:rsidR="002410DF" w:rsidRPr="00C239F8" w:rsidRDefault="002410DF" w:rsidP="00C239F8">
      <w:pPr>
        <w:pStyle w:val="Nadpis2"/>
        <w:numPr>
          <w:ilvl w:val="0"/>
          <w:numId w:val="0"/>
        </w:numPr>
        <w:ind w:left="576"/>
        <w:jc w:val="both"/>
        <w:rPr>
          <w:lang w:val="sk-SK"/>
        </w:rPr>
      </w:pPr>
    </w:p>
    <w:p w14:paraId="4F1263DA" w14:textId="77777777" w:rsidR="005B224C" w:rsidRDefault="00C239F8" w:rsidP="005B224C">
      <w:pPr>
        <w:pStyle w:val="Nadpis2"/>
        <w:jc w:val="both"/>
        <w:rPr>
          <w:ins w:id="288" w:author="Milan Matovič" w:date="2020-04-13T20:30:00Z"/>
          <w:lang w:val="sk-SK"/>
        </w:rPr>
      </w:pPr>
      <w:bookmarkStart w:id="289" w:name="_Toc37941440"/>
      <w:ins w:id="290" w:author="Milan Matovič" w:date="2020-04-12T20:17:00Z">
        <w:r w:rsidRPr="001D3C52">
          <w:rPr>
            <w:lang w:val="sk-SK"/>
          </w:rPr>
          <w:t xml:space="preserve">Odborné hodnotenie na </w:t>
        </w:r>
      </w:ins>
      <w:ins w:id="291" w:author="Milan Matovič" w:date="2020-04-12T20:18:00Z">
        <w:r w:rsidRPr="001D3C52">
          <w:rPr>
            <w:lang w:val="sk-SK"/>
          </w:rPr>
          <w:t>diaľku</w:t>
        </w:r>
      </w:ins>
      <w:bookmarkEnd w:id="289"/>
    </w:p>
    <w:p w14:paraId="0F8D75BE" w14:textId="77777777" w:rsidR="005B224C" w:rsidRPr="001D3C52" w:rsidRDefault="005B224C" w:rsidP="001D3C52">
      <w:pPr>
        <w:pStyle w:val="Nadpis2"/>
        <w:numPr>
          <w:ilvl w:val="0"/>
          <w:numId w:val="0"/>
        </w:numPr>
        <w:tabs>
          <w:tab w:val="left" w:pos="0"/>
        </w:tabs>
        <w:jc w:val="both"/>
        <w:rPr>
          <w:ins w:id="292" w:author="Milan Matovič" w:date="2020-04-13T20:29:00Z"/>
          <w:lang w:val="sk-SK"/>
        </w:rPr>
      </w:pPr>
      <w:bookmarkStart w:id="293" w:name="_Toc37941441"/>
      <w:ins w:id="294" w:author="Milan Matovič" w:date="2020-04-13T20:29:00Z">
        <w:r w:rsidRPr="005B224C">
          <w:rPr>
            <w:rFonts w:cs="Times New Roman"/>
            <w:b w:val="0"/>
            <w:iCs w:val="0"/>
            <w:color w:val="auto"/>
            <w:kern w:val="0"/>
            <w:sz w:val="19"/>
            <w:szCs w:val="19"/>
            <w:lang w:val="sk-SK"/>
          </w:rPr>
          <w:t xml:space="preserve">Pre </w:t>
        </w:r>
      </w:ins>
      <w:ins w:id="295" w:author="Milan Matovič" w:date="2020-04-13T20:30:00Z">
        <w:r>
          <w:rPr>
            <w:rFonts w:cs="Times New Roman"/>
            <w:b w:val="0"/>
            <w:iCs w:val="0"/>
            <w:color w:val="auto"/>
            <w:kern w:val="0"/>
            <w:sz w:val="19"/>
            <w:szCs w:val="19"/>
            <w:lang w:val="sk-SK"/>
          </w:rPr>
          <w:t>odborné</w:t>
        </w:r>
      </w:ins>
      <w:ins w:id="296" w:author="Milan Matovič" w:date="2020-04-13T20:29:00Z">
        <w:r w:rsidRPr="005B224C">
          <w:rPr>
            <w:rFonts w:cs="Times New Roman"/>
            <w:b w:val="0"/>
            <w:iCs w:val="0"/>
            <w:color w:val="auto"/>
            <w:kern w:val="0"/>
            <w:sz w:val="19"/>
            <w:szCs w:val="19"/>
            <w:lang w:val="sk-SK"/>
          </w:rPr>
          <w:t xml:space="preserve"> hodnotenie </w:t>
        </w:r>
      </w:ins>
      <w:ins w:id="297" w:author="Milan Matovič" w:date="2020-04-13T20:31:00Z">
        <w:r>
          <w:rPr>
            <w:rFonts w:cs="Times New Roman"/>
            <w:b w:val="0"/>
            <w:iCs w:val="0"/>
            <w:color w:val="auto"/>
            <w:kern w:val="0"/>
            <w:sz w:val="19"/>
            <w:szCs w:val="19"/>
            <w:lang w:val="sk-SK"/>
          </w:rPr>
          <w:t xml:space="preserve">na diaľku </w:t>
        </w:r>
      </w:ins>
      <w:ins w:id="298" w:author="Milan Matovič" w:date="2020-04-13T20:29:00Z">
        <w:r w:rsidRPr="005B224C">
          <w:rPr>
            <w:rFonts w:cs="Times New Roman"/>
            <w:b w:val="0"/>
            <w:iCs w:val="0"/>
            <w:color w:val="auto"/>
            <w:kern w:val="0"/>
            <w:sz w:val="19"/>
            <w:szCs w:val="19"/>
            <w:lang w:val="sk-SK"/>
          </w:rPr>
          <w:t>sú aplikované ustanovenia príručky pre hodnotiteľa</w:t>
        </w:r>
      </w:ins>
      <w:ins w:id="299" w:author="Milan Matovič" w:date="2020-04-13T21:33:00Z">
        <w:r w:rsidR="00A024D9">
          <w:rPr>
            <w:rFonts w:cs="Times New Roman"/>
            <w:b w:val="0"/>
            <w:iCs w:val="0"/>
            <w:color w:val="auto"/>
            <w:kern w:val="0"/>
            <w:sz w:val="19"/>
            <w:szCs w:val="19"/>
            <w:lang w:val="sk-SK"/>
          </w:rPr>
          <w:t>,</w:t>
        </w:r>
      </w:ins>
      <w:ins w:id="300" w:author="Milan Matovič" w:date="2020-04-13T20:29:00Z">
        <w:r w:rsidRPr="005B224C">
          <w:rPr>
            <w:rFonts w:cs="Times New Roman"/>
            <w:b w:val="0"/>
            <w:iCs w:val="0"/>
            <w:color w:val="auto"/>
            <w:kern w:val="0"/>
            <w:sz w:val="19"/>
            <w:szCs w:val="19"/>
            <w:lang w:val="sk-SK"/>
          </w:rPr>
          <w:t xml:space="preserve"> </w:t>
        </w:r>
      </w:ins>
      <w:ins w:id="301" w:author="Milan Matovič" w:date="2020-04-13T20:31:00Z">
        <w:r>
          <w:rPr>
            <w:rFonts w:cs="Times New Roman"/>
            <w:b w:val="0"/>
            <w:iCs w:val="0"/>
            <w:color w:val="auto"/>
            <w:kern w:val="0"/>
            <w:sz w:val="19"/>
            <w:szCs w:val="19"/>
            <w:lang w:val="sk-SK"/>
          </w:rPr>
          <w:t>najmä predchádzajúce časti tejto kapitoly. Rozdiely v</w:t>
        </w:r>
      </w:ins>
      <w:ins w:id="302" w:author="Milan Matovič" w:date="2020-04-13T20:32:00Z">
        <w:r>
          <w:rPr>
            <w:rFonts w:cs="Times New Roman"/>
            <w:b w:val="0"/>
            <w:iCs w:val="0"/>
            <w:color w:val="auto"/>
            <w:kern w:val="0"/>
            <w:sz w:val="19"/>
            <w:szCs w:val="19"/>
            <w:lang w:val="sk-SK"/>
          </w:rPr>
          <w:t xml:space="preserve"> aplikácii </w:t>
        </w:r>
      </w:ins>
      <w:ins w:id="303" w:author="Milan Matovič" w:date="2020-04-13T20:29:00Z">
        <w:r w:rsidRPr="005B224C">
          <w:rPr>
            <w:rFonts w:cs="Times New Roman"/>
            <w:b w:val="0"/>
            <w:iCs w:val="0"/>
            <w:color w:val="auto"/>
            <w:kern w:val="0"/>
            <w:sz w:val="19"/>
            <w:szCs w:val="19"/>
            <w:lang w:val="sk-SK"/>
          </w:rPr>
          <w:t xml:space="preserve"> postup</w:t>
        </w:r>
        <w:r>
          <w:rPr>
            <w:rFonts w:cs="Times New Roman"/>
            <w:b w:val="0"/>
            <w:iCs w:val="0"/>
            <w:color w:val="auto"/>
            <w:kern w:val="0"/>
            <w:sz w:val="19"/>
            <w:szCs w:val="19"/>
            <w:lang w:val="sk-SK"/>
          </w:rPr>
          <w:t xml:space="preserve">ov </w:t>
        </w:r>
      </w:ins>
      <w:ins w:id="304" w:author="Milan Matovič" w:date="2020-04-13T20:33:00Z">
        <w:r>
          <w:rPr>
            <w:rFonts w:cs="Times New Roman"/>
            <w:b w:val="0"/>
            <w:iCs w:val="0"/>
            <w:color w:val="auto"/>
            <w:kern w:val="0"/>
            <w:sz w:val="19"/>
            <w:szCs w:val="19"/>
            <w:lang w:val="sk-SK"/>
          </w:rPr>
          <w:t xml:space="preserve">oproti </w:t>
        </w:r>
        <w:proofErr w:type="spellStart"/>
        <w:r>
          <w:rPr>
            <w:rFonts w:cs="Times New Roman"/>
            <w:b w:val="0"/>
            <w:iCs w:val="0"/>
            <w:color w:val="auto"/>
            <w:kern w:val="0"/>
            <w:sz w:val="19"/>
            <w:szCs w:val="19"/>
            <w:lang w:val="sk-SK"/>
          </w:rPr>
          <w:t>štandartnému</w:t>
        </w:r>
        <w:proofErr w:type="spellEnd"/>
        <w:r>
          <w:rPr>
            <w:rFonts w:cs="Times New Roman"/>
            <w:b w:val="0"/>
            <w:iCs w:val="0"/>
            <w:color w:val="auto"/>
            <w:kern w:val="0"/>
            <w:sz w:val="19"/>
            <w:szCs w:val="19"/>
            <w:lang w:val="sk-SK"/>
          </w:rPr>
          <w:t xml:space="preserve"> odbornému hodnoteniu v priestoroch RO pre OP EVS sú </w:t>
        </w:r>
      </w:ins>
      <w:ins w:id="305" w:author="Milan Matovič" w:date="2020-04-13T20:35:00Z">
        <w:r>
          <w:rPr>
            <w:rFonts w:cs="Times New Roman"/>
            <w:b w:val="0"/>
            <w:iCs w:val="0"/>
            <w:color w:val="auto"/>
            <w:kern w:val="0"/>
            <w:sz w:val="19"/>
            <w:szCs w:val="19"/>
            <w:lang w:val="sk-SK"/>
          </w:rPr>
          <w:t>predmetom tejto časti.</w:t>
        </w:r>
        <w:bookmarkEnd w:id="293"/>
        <w:r>
          <w:rPr>
            <w:rFonts w:cs="Times New Roman"/>
            <w:b w:val="0"/>
            <w:iCs w:val="0"/>
            <w:color w:val="auto"/>
            <w:kern w:val="0"/>
            <w:sz w:val="19"/>
            <w:szCs w:val="19"/>
            <w:lang w:val="sk-SK"/>
          </w:rPr>
          <w:t xml:space="preserve"> </w:t>
        </w:r>
      </w:ins>
    </w:p>
    <w:p w14:paraId="40EAC1CE" w14:textId="77777777" w:rsidR="005E1E71" w:rsidRDefault="005E1E71" w:rsidP="005E1E71">
      <w:pPr>
        <w:pStyle w:val="Nadpis2"/>
        <w:numPr>
          <w:ilvl w:val="0"/>
          <w:numId w:val="0"/>
        </w:numPr>
        <w:jc w:val="both"/>
        <w:rPr>
          <w:ins w:id="306" w:author="Milan Matovič" w:date="2020-04-13T20:41:00Z"/>
          <w:rFonts w:cs="Times New Roman"/>
          <w:b w:val="0"/>
          <w:iCs w:val="0"/>
          <w:color w:val="auto"/>
          <w:kern w:val="0"/>
          <w:sz w:val="19"/>
          <w:szCs w:val="19"/>
          <w:lang w:val="sk-SK"/>
        </w:rPr>
      </w:pPr>
      <w:bookmarkStart w:id="307" w:name="_Toc37941442"/>
      <w:ins w:id="308" w:author="Milan Matovič" w:date="2020-04-13T20:43:00Z">
        <w:r>
          <w:rPr>
            <w:rFonts w:cs="Times New Roman"/>
            <w:b w:val="0"/>
            <w:iCs w:val="0"/>
            <w:color w:val="auto"/>
            <w:kern w:val="0"/>
            <w:sz w:val="19"/>
            <w:szCs w:val="19"/>
            <w:lang w:val="sk-SK"/>
          </w:rPr>
          <w:t>K</w:t>
        </w:r>
      </w:ins>
      <w:ins w:id="309" w:author="Milan Matovič" w:date="2020-04-13T20:38:00Z">
        <w:r>
          <w:rPr>
            <w:rFonts w:cs="Times New Roman"/>
            <w:b w:val="0"/>
            <w:iCs w:val="0"/>
            <w:color w:val="auto"/>
            <w:kern w:val="0"/>
            <w:sz w:val="19"/>
            <w:szCs w:val="19"/>
            <w:lang w:val="sk-SK"/>
          </w:rPr>
          <w:t>apitol</w:t>
        </w:r>
      </w:ins>
      <w:ins w:id="310" w:author="Milan Matovič" w:date="2020-04-13T20:43:00Z">
        <w:r>
          <w:rPr>
            <w:rFonts w:cs="Times New Roman"/>
            <w:b w:val="0"/>
            <w:iCs w:val="0"/>
            <w:color w:val="auto"/>
            <w:kern w:val="0"/>
            <w:sz w:val="19"/>
            <w:szCs w:val="19"/>
            <w:lang w:val="sk-SK"/>
          </w:rPr>
          <w:t>a</w:t>
        </w:r>
      </w:ins>
      <w:ins w:id="311" w:author="Milan Matovič" w:date="2020-04-13T20:38:00Z">
        <w:r>
          <w:rPr>
            <w:rFonts w:cs="Times New Roman"/>
            <w:b w:val="0"/>
            <w:iCs w:val="0"/>
            <w:color w:val="auto"/>
            <w:kern w:val="0"/>
            <w:sz w:val="19"/>
            <w:szCs w:val="19"/>
            <w:lang w:val="sk-SK"/>
          </w:rPr>
          <w:t xml:space="preserve"> 3.3 </w:t>
        </w:r>
        <w:r w:rsidR="00CB1767">
          <w:rPr>
            <w:rFonts w:cs="Times New Roman"/>
            <w:b w:val="0"/>
            <w:iCs w:val="0"/>
            <w:color w:val="auto"/>
            <w:kern w:val="0"/>
            <w:sz w:val="19"/>
            <w:szCs w:val="19"/>
            <w:lang w:val="sk-SK"/>
          </w:rPr>
          <w:t xml:space="preserve"> v prípade di</w:t>
        </w:r>
        <w:r w:rsidR="005B224C">
          <w:rPr>
            <w:rFonts w:cs="Times New Roman"/>
            <w:b w:val="0"/>
            <w:iCs w:val="0"/>
            <w:color w:val="auto"/>
            <w:kern w:val="0"/>
            <w:sz w:val="19"/>
            <w:szCs w:val="19"/>
            <w:lang w:val="sk-SK"/>
          </w:rPr>
          <w:t>a</w:t>
        </w:r>
      </w:ins>
      <w:ins w:id="312" w:author="Milan Matovič" w:date="2020-04-16T10:43:00Z">
        <w:r w:rsidR="00CB1767">
          <w:rPr>
            <w:rFonts w:cs="Times New Roman"/>
            <w:b w:val="0"/>
            <w:iCs w:val="0"/>
            <w:color w:val="auto"/>
            <w:kern w:val="0"/>
            <w:sz w:val="19"/>
            <w:szCs w:val="19"/>
            <w:lang w:val="sk-SK"/>
          </w:rPr>
          <w:t>ľ</w:t>
        </w:r>
      </w:ins>
      <w:ins w:id="313" w:author="Milan Matovič" w:date="2020-04-13T20:38:00Z">
        <w:r w:rsidR="005B224C">
          <w:rPr>
            <w:rFonts w:cs="Times New Roman"/>
            <w:b w:val="0"/>
            <w:iCs w:val="0"/>
            <w:color w:val="auto"/>
            <w:kern w:val="0"/>
            <w:sz w:val="19"/>
            <w:szCs w:val="19"/>
            <w:lang w:val="sk-SK"/>
          </w:rPr>
          <w:t>kového hodnotenia</w:t>
        </w:r>
      </w:ins>
      <w:ins w:id="314" w:author="Milan Matovič" w:date="2020-04-13T20:41:00Z">
        <w:r>
          <w:rPr>
            <w:rFonts w:cs="Times New Roman"/>
            <w:b w:val="0"/>
            <w:iCs w:val="0"/>
            <w:color w:val="auto"/>
            <w:kern w:val="0"/>
            <w:sz w:val="19"/>
            <w:szCs w:val="19"/>
            <w:lang w:val="sk-SK"/>
          </w:rPr>
          <w:t>.</w:t>
        </w:r>
        <w:bookmarkEnd w:id="307"/>
        <w:r>
          <w:rPr>
            <w:rFonts w:cs="Times New Roman"/>
            <w:b w:val="0"/>
            <w:iCs w:val="0"/>
            <w:color w:val="auto"/>
            <w:kern w:val="0"/>
            <w:sz w:val="19"/>
            <w:szCs w:val="19"/>
            <w:lang w:val="sk-SK"/>
          </w:rPr>
          <w:t xml:space="preserve"> </w:t>
        </w:r>
      </w:ins>
    </w:p>
    <w:p w14:paraId="0919D621" w14:textId="06B997D4" w:rsidR="005E1E71" w:rsidRDefault="005E1E71" w:rsidP="005E1E71">
      <w:pPr>
        <w:pStyle w:val="Nadpis2"/>
        <w:numPr>
          <w:ilvl w:val="0"/>
          <w:numId w:val="0"/>
        </w:numPr>
        <w:jc w:val="both"/>
        <w:rPr>
          <w:ins w:id="315" w:author="Milan Matovič" w:date="2020-04-13T20:42:00Z"/>
          <w:rFonts w:cs="Times New Roman"/>
          <w:b w:val="0"/>
          <w:iCs w:val="0"/>
          <w:color w:val="auto"/>
          <w:kern w:val="0"/>
          <w:sz w:val="19"/>
          <w:szCs w:val="19"/>
          <w:lang w:val="sk-SK"/>
        </w:rPr>
      </w:pPr>
      <w:bookmarkStart w:id="316" w:name="_Toc37941443"/>
      <w:ins w:id="317" w:author="Milan Matovič" w:date="2020-04-13T20:42:00Z">
        <w:r w:rsidRPr="005E1E71">
          <w:rPr>
            <w:rFonts w:cs="Times New Roman"/>
            <w:b w:val="0"/>
            <w:iCs w:val="0"/>
            <w:color w:val="auto"/>
            <w:kern w:val="0"/>
            <w:sz w:val="19"/>
            <w:szCs w:val="19"/>
            <w:lang w:val="sk-SK"/>
          </w:rPr>
          <w:t>V prípade využitia odborného hodnotenia mimo priestorov na diaľku v</w:t>
        </w:r>
      </w:ins>
      <w:ins w:id="318" w:author="Milan Matovič" w:date="2020-04-13T21:35:00Z">
        <w:r w:rsidR="00A024D9">
          <w:rPr>
            <w:rFonts w:cs="Times New Roman"/>
            <w:b w:val="0"/>
            <w:iCs w:val="0"/>
            <w:color w:val="auto"/>
            <w:kern w:val="0"/>
            <w:sz w:val="19"/>
            <w:szCs w:val="19"/>
            <w:lang w:val="sk-SK"/>
          </w:rPr>
          <w:t> deň školenia</w:t>
        </w:r>
      </w:ins>
      <w:ins w:id="319" w:author="Milan Matovič" w:date="2020-04-13T20:42:00Z">
        <w:r w:rsidRPr="005E1E71">
          <w:rPr>
            <w:rFonts w:cs="Times New Roman"/>
            <w:b w:val="0"/>
            <w:iCs w:val="0"/>
            <w:color w:val="auto"/>
            <w:kern w:val="0"/>
            <w:sz w:val="19"/>
            <w:szCs w:val="19"/>
            <w:lang w:val="sk-SK"/>
          </w:rPr>
          <w:t xml:space="preserve"> </w:t>
        </w:r>
      </w:ins>
      <w:ins w:id="320" w:author="Martinka" w:date="2020-04-17T09:31:00Z">
        <w:r w:rsidR="00181C01">
          <w:rPr>
            <w:rFonts w:cs="Times New Roman"/>
            <w:b w:val="0"/>
            <w:iCs w:val="0"/>
            <w:color w:val="auto"/>
            <w:kern w:val="0"/>
            <w:sz w:val="19"/>
            <w:szCs w:val="19"/>
            <w:lang w:val="sk-SK"/>
          </w:rPr>
          <w:t xml:space="preserve">RO odovzdá </w:t>
        </w:r>
      </w:ins>
      <w:ins w:id="321" w:author="Milan Matovič" w:date="2020-04-13T20:42:00Z">
        <w:r w:rsidRPr="005E1E71">
          <w:rPr>
            <w:rFonts w:cs="Times New Roman"/>
            <w:b w:val="0"/>
            <w:iCs w:val="0"/>
            <w:color w:val="auto"/>
            <w:kern w:val="0"/>
            <w:sz w:val="19"/>
            <w:szCs w:val="19"/>
            <w:lang w:val="sk-SK"/>
          </w:rPr>
          <w:t>hodnotiteľom</w:t>
        </w:r>
      </w:ins>
      <w:ins w:id="322" w:author="Milan Matovič" w:date="2020-04-16T10:44:00Z">
        <w:r w:rsidR="00CB1767">
          <w:rPr>
            <w:rFonts w:cs="Times New Roman"/>
            <w:b w:val="0"/>
            <w:iCs w:val="0"/>
            <w:color w:val="auto"/>
            <w:kern w:val="0"/>
            <w:sz w:val="19"/>
            <w:szCs w:val="19"/>
            <w:lang w:val="sk-SK"/>
          </w:rPr>
          <w:t xml:space="preserve"> kontaktnú </w:t>
        </w:r>
      </w:ins>
      <w:ins w:id="323" w:author="Milan Matovič" w:date="2020-04-13T20:42:00Z">
        <w:r w:rsidRPr="005E1E71">
          <w:rPr>
            <w:rFonts w:cs="Times New Roman"/>
            <w:b w:val="0"/>
            <w:iCs w:val="0"/>
            <w:color w:val="auto"/>
            <w:kern w:val="0"/>
            <w:sz w:val="19"/>
            <w:szCs w:val="19"/>
            <w:lang w:val="sk-SK"/>
          </w:rPr>
          <w:t xml:space="preserve"> emailov</w:t>
        </w:r>
      </w:ins>
      <w:ins w:id="324" w:author="Milan Matovič" w:date="2020-04-16T10:45:00Z">
        <w:r w:rsidR="00CB1767">
          <w:rPr>
            <w:rFonts w:cs="Times New Roman"/>
            <w:b w:val="0"/>
            <w:iCs w:val="0"/>
            <w:color w:val="auto"/>
            <w:kern w:val="0"/>
            <w:sz w:val="19"/>
            <w:szCs w:val="19"/>
            <w:lang w:val="sk-SK"/>
          </w:rPr>
          <w:t>ú</w:t>
        </w:r>
      </w:ins>
      <w:ins w:id="325" w:author="Milan Matovič" w:date="2020-04-13T20:42:00Z">
        <w:r w:rsidRPr="005E1E71">
          <w:rPr>
            <w:rFonts w:cs="Times New Roman"/>
            <w:b w:val="0"/>
            <w:iCs w:val="0"/>
            <w:color w:val="auto"/>
            <w:kern w:val="0"/>
            <w:sz w:val="19"/>
            <w:szCs w:val="19"/>
            <w:lang w:val="sk-SK"/>
          </w:rPr>
          <w:t xml:space="preserve"> adres</w:t>
        </w:r>
      </w:ins>
      <w:ins w:id="326" w:author="Milan Matovič" w:date="2020-04-16T10:45:00Z">
        <w:r w:rsidR="00CB1767">
          <w:rPr>
            <w:rFonts w:cs="Times New Roman"/>
            <w:b w:val="0"/>
            <w:iCs w:val="0"/>
            <w:color w:val="auto"/>
            <w:kern w:val="0"/>
            <w:sz w:val="19"/>
            <w:szCs w:val="19"/>
            <w:lang w:val="sk-SK"/>
          </w:rPr>
          <w:t>u</w:t>
        </w:r>
      </w:ins>
      <w:ins w:id="327" w:author="Milan Matovič" w:date="2020-04-13T20:42:00Z">
        <w:r w:rsidRPr="005E1E71">
          <w:rPr>
            <w:rFonts w:cs="Times New Roman"/>
            <w:b w:val="0"/>
            <w:iCs w:val="0"/>
            <w:color w:val="auto"/>
            <w:kern w:val="0"/>
            <w:sz w:val="19"/>
            <w:szCs w:val="19"/>
            <w:lang w:val="sk-SK"/>
          </w:rPr>
          <w:t>. Dokumentácia bude hodnotiteľom odovzdaná, v elektronickej forme, resp. je možné túto dokumentáciu zaslať elektronicky na emailovú adresu hodnotiteľa. Takto odovzdaná/zaslaná dokumentácia musí byť v komprimovanom formáte a zabezpečená heslom, ktoré  bude hodnotiteľom oznámené na školení k odbornému hodnoteniu. Tento postup platí do zavedenia plne funkčného spôsobu komunikácie poskytovateľa s odborným hodnotiteľom prostredníctvom ITMS2014+.</w:t>
        </w:r>
        <w:bookmarkEnd w:id="316"/>
      </w:ins>
    </w:p>
    <w:p w14:paraId="3F385EBE" w14:textId="77777777" w:rsidR="005E1E71" w:rsidRDefault="005E1E71" w:rsidP="005E1E71">
      <w:pPr>
        <w:pStyle w:val="Nadpis2"/>
        <w:numPr>
          <w:ilvl w:val="0"/>
          <w:numId w:val="0"/>
        </w:numPr>
        <w:jc w:val="both"/>
        <w:rPr>
          <w:ins w:id="328" w:author="Milan Matovič" w:date="2020-04-13T20:46:00Z"/>
          <w:rFonts w:cs="Times New Roman"/>
          <w:b w:val="0"/>
          <w:iCs w:val="0"/>
          <w:color w:val="auto"/>
          <w:kern w:val="0"/>
          <w:sz w:val="19"/>
          <w:szCs w:val="19"/>
          <w:lang w:val="sk-SK"/>
        </w:rPr>
      </w:pPr>
      <w:bookmarkStart w:id="329" w:name="_Toc37941444"/>
      <w:ins w:id="330" w:author="Milan Matovič" w:date="2020-04-13T20:46:00Z">
        <w:r>
          <w:rPr>
            <w:rFonts w:cs="Times New Roman"/>
            <w:b w:val="0"/>
            <w:iCs w:val="0"/>
            <w:color w:val="auto"/>
            <w:kern w:val="0"/>
            <w:sz w:val="19"/>
            <w:szCs w:val="19"/>
            <w:lang w:val="sk-SK"/>
          </w:rPr>
          <w:t xml:space="preserve">Kapitola 3.4  v prípade </w:t>
        </w:r>
      </w:ins>
      <w:ins w:id="331" w:author="Milan Matovič" w:date="2020-04-16T10:43:00Z">
        <w:r w:rsidR="00CB1767">
          <w:rPr>
            <w:rFonts w:cs="Times New Roman"/>
            <w:b w:val="0"/>
            <w:iCs w:val="0"/>
            <w:color w:val="auto"/>
            <w:kern w:val="0"/>
            <w:sz w:val="19"/>
            <w:szCs w:val="19"/>
            <w:lang w:val="sk-SK"/>
          </w:rPr>
          <w:t xml:space="preserve">diaľkového </w:t>
        </w:r>
      </w:ins>
      <w:ins w:id="332" w:author="Milan Matovič" w:date="2020-04-13T20:46:00Z">
        <w:r>
          <w:rPr>
            <w:rFonts w:cs="Times New Roman"/>
            <w:b w:val="0"/>
            <w:iCs w:val="0"/>
            <w:color w:val="auto"/>
            <w:kern w:val="0"/>
            <w:sz w:val="19"/>
            <w:szCs w:val="19"/>
            <w:lang w:val="sk-SK"/>
          </w:rPr>
          <w:t>hodnotenia.</w:t>
        </w:r>
        <w:bookmarkEnd w:id="329"/>
        <w:r>
          <w:rPr>
            <w:rFonts w:cs="Times New Roman"/>
            <w:b w:val="0"/>
            <w:iCs w:val="0"/>
            <w:color w:val="auto"/>
            <w:kern w:val="0"/>
            <w:sz w:val="19"/>
            <w:szCs w:val="19"/>
            <w:lang w:val="sk-SK"/>
          </w:rPr>
          <w:t xml:space="preserve"> </w:t>
        </w:r>
      </w:ins>
    </w:p>
    <w:p w14:paraId="7097860C" w14:textId="77777777" w:rsidR="004B0491" w:rsidRDefault="005E1E71" w:rsidP="005E1E71">
      <w:pPr>
        <w:pStyle w:val="Nadpis2"/>
        <w:numPr>
          <w:ilvl w:val="0"/>
          <w:numId w:val="0"/>
        </w:numPr>
        <w:jc w:val="both"/>
        <w:rPr>
          <w:ins w:id="333" w:author="Milan Matovič" w:date="2020-04-12T20:32:00Z"/>
          <w:rFonts w:cs="Times New Roman"/>
          <w:b w:val="0"/>
          <w:iCs w:val="0"/>
          <w:color w:val="auto"/>
          <w:kern w:val="0"/>
          <w:sz w:val="19"/>
          <w:szCs w:val="19"/>
          <w:lang w:val="sk-SK"/>
        </w:rPr>
      </w:pPr>
      <w:bookmarkStart w:id="334" w:name="_Toc37941445"/>
      <w:ins w:id="335" w:author="Milan Matovič" w:date="2020-04-12T20:16:00Z">
        <w:r>
          <w:rPr>
            <w:rFonts w:cs="Times New Roman"/>
            <w:b w:val="0"/>
            <w:iCs w:val="0"/>
            <w:color w:val="auto"/>
            <w:kern w:val="0"/>
            <w:sz w:val="19"/>
            <w:szCs w:val="19"/>
            <w:lang w:val="sk-SK"/>
          </w:rPr>
          <w:t>Ak h</w:t>
        </w:r>
        <w:r w:rsidR="00C239F8" w:rsidRPr="00C239F8">
          <w:rPr>
            <w:rFonts w:cs="Times New Roman"/>
            <w:b w:val="0"/>
            <w:iCs w:val="0"/>
            <w:color w:val="auto"/>
            <w:kern w:val="0"/>
            <w:sz w:val="19"/>
            <w:szCs w:val="19"/>
            <w:lang w:val="sk-SK"/>
          </w:rPr>
          <w:t xml:space="preserve">odnotitelia počas odborného hodnotenia zistia, že na posúdenie splnenia odborného </w:t>
        </w:r>
        <w:bookmarkStart w:id="336" w:name="_GoBack"/>
        <w:bookmarkEnd w:id="336"/>
        <w:r w:rsidR="00C239F8" w:rsidRPr="00C239F8">
          <w:rPr>
            <w:rFonts w:cs="Times New Roman"/>
            <w:b w:val="0"/>
            <w:iCs w:val="0"/>
            <w:color w:val="auto"/>
            <w:kern w:val="0"/>
            <w:sz w:val="19"/>
            <w:szCs w:val="19"/>
            <w:lang w:val="sk-SK"/>
          </w:rPr>
          <w:t xml:space="preserve">hodnotenia je potrebné poskytnúť zo strany žiadateľa doplňujúce informácie, hodnotiteľ oznámi túto skutočnosť emailom </w:t>
        </w:r>
      </w:ins>
      <w:ins w:id="337" w:author="Milan Matovič" w:date="2020-04-16T10:46:00Z">
        <w:r w:rsidR="00CB1767">
          <w:rPr>
            <w:rFonts w:cs="Times New Roman"/>
            <w:b w:val="0"/>
            <w:iCs w:val="0"/>
            <w:color w:val="auto"/>
            <w:kern w:val="0"/>
            <w:sz w:val="19"/>
            <w:szCs w:val="19"/>
            <w:lang w:val="sk-SK"/>
          </w:rPr>
          <w:t xml:space="preserve">RO na </w:t>
        </w:r>
      </w:ins>
      <w:ins w:id="338" w:author="Milan Matovič" w:date="2020-04-16T10:47:00Z">
        <w:r w:rsidR="00CB1767">
          <w:rPr>
            <w:rFonts w:cs="Times New Roman"/>
            <w:b w:val="0"/>
            <w:iCs w:val="0"/>
            <w:color w:val="auto"/>
            <w:kern w:val="0"/>
            <w:sz w:val="19"/>
            <w:szCs w:val="19"/>
            <w:lang w:val="sk-SK"/>
          </w:rPr>
          <w:t xml:space="preserve">určenú </w:t>
        </w:r>
      </w:ins>
      <w:ins w:id="339" w:author="Milan Matovič" w:date="2020-04-16T10:46:00Z">
        <w:r w:rsidR="00CB1767">
          <w:rPr>
            <w:rFonts w:cs="Times New Roman"/>
            <w:b w:val="0"/>
            <w:iCs w:val="0"/>
            <w:color w:val="auto"/>
            <w:kern w:val="0"/>
            <w:sz w:val="19"/>
            <w:szCs w:val="19"/>
            <w:lang w:val="sk-SK"/>
          </w:rPr>
          <w:t>kontaktnú</w:t>
        </w:r>
      </w:ins>
      <w:ins w:id="340" w:author="Milan Matovič" w:date="2020-04-16T10:47:00Z">
        <w:r w:rsidR="00CB1767">
          <w:rPr>
            <w:rFonts w:cs="Times New Roman"/>
            <w:b w:val="0"/>
            <w:iCs w:val="0"/>
            <w:color w:val="auto"/>
            <w:kern w:val="0"/>
            <w:sz w:val="19"/>
            <w:szCs w:val="19"/>
            <w:lang w:val="sk-SK"/>
          </w:rPr>
          <w:t xml:space="preserve"> adresu</w:t>
        </w:r>
      </w:ins>
      <w:ins w:id="341" w:author="Milan Matovič" w:date="2020-04-12T20:16:00Z">
        <w:r w:rsidR="00C239F8" w:rsidRPr="00C239F8">
          <w:rPr>
            <w:rFonts w:cs="Times New Roman"/>
            <w:b w:val="0"/>
            <w:iCs w:val="0"/>
            <w:color w:val="auto"/>
            <w:kern w:val="0"/>
            <w:sz w:val="19"/>
            <w:szCs w:val="19"/>
            <w:lang w:val="sk-SK"/>
          </w:rPr>
          <w:t xml:space="preserve">. </w:t>
        </w:r>
      </w:ins>
      <w:ins w:id="342" w:author="Milan Matovič" w:date="2020-04-16T10:49:00Z">
        <w:r w:rsidR="00CB1767">
          <w:rPr>
            <w:rFonts w:cs="Times New Roman"/>
            <w:b w:val="0"/>
            <w:iCs w:val="0"/>
            <w:color w:val="auto"/>
            <w:kern w:val="0"/>
            <w:sz w:val="19"/>
            <w:szCs w:val="19"/>
            <w:lang w:val="sk-SK"/>
          </w:rPr>
          <w:t>Ak RO kladne posúdi  žiadosť OH o p</w:t>
        </w:r>
      </w:ins>
      <w:ins w:id="343" w:author="Milan Matovič" w:date="2020-04-16T10:50:00Z">
        <w:r w:rsidR="00CB1767">
          <w:rPr>
            <w:rFonts w:cs="Times New Roman"/>
            <w:b w:val="0"/>
            <w:iCs w:val="0"/>
            <w:color w:val="auto"/>
            <w:kern w:val="0"/>
            <w:sz w:val="19"/>
            <w:szCs w:val="19"/>
            <w:lang w:val="sk-SK"/>
          </w:rPr>
          <w:t>o</w:t>
        </w:r>
      </w:ins>
      <w:ins w:id="344" w:author="Milan Matovič" w:date="2020-04-16T10:49:00Z">
        <w:r w:rsidR="00CB1767">
          <w:rPr>
            <w:rFonts w:cs="Times New Roman"/>
            <w:b w:val="0"/>
            <w:iCs w:val="0"/>
            <w:color w:val="auto"/>
            <w:kern w:val="0"/>
            <w:sz w:val="19"/>
            <w:szCs w:val="19"/>
            <w:lang w:val="sk-SK"/>
          </w:rPr>
          <w:t>trebe d</w:t>
        </w:r>
      </w:ins>
      <w:ins w:id="345" w:author="Milan Matovič" w:date="2020-04-16T10:50:00Z">
        <w:r w:rsidR="00CB1767">
          <w:rPr>
            <w:rFonts w:cs="Times New Roman"/>
            <w:b w:val="0"/>
            <w:iCs w:val="0"/>
            <w:color w:val="auto"/>
            <w:kern w:val="0"/>
            <w:sz w:val="19"/>
            <w:szCs w:val="19"/>
            <w:lang w:val="sk-SK"/>
          </w:rPr>
          <w:t xml:space="preserve">oplňujúcej </w:t>
        </w:r>
        <w:proofErr w:type="spellStart"/>
        <w:r w:rsidR="00CB1767">
          <w:rPr>
            <w:rFonts w:cs="Times New Roman"/>
            <w:b w:val="0"/>
            <w:iCs w:val="0"/>
            <w:color w:val="auto"/>
            <w:kern w:val="0"/>
            <w:sz w:val="19"/>
            <w:szCs w:val="19"/>
            <w:lang w:val="sk-SK"/>
          </w:rPr>
          <w:t>iinformácie</w:t>
        </w:r>
        <w:proofErr w:type="spellEnd"/>
        <w:r w:rsidR="00CB1767">
          <w:rPr>
            <w:rFonts w:cs="Times New Roman"/>
            <w:b w:val="0"/>
            <w:iCs w:val="0"/>
            <w:color w:val="auto"/>
            <w:kern w:val="0"/>
            <w:sz w:val="19"/>
            <w:szCs w:val="19"/>
            <w:lang w:val="sk-SK"/>
          </w:rPr>
          <w:t xml:space="preserve">, </w:t>
        </w:r>
      </w:ins>
      <w:ins w:id="346" w:author="Milan Matovič" w:date="2020-04-12T20:16:00Z">
        <w:r w:rsidR="00C239F8" w:rsidRPr="00C239F8">
          <w:rPr>
            <w:rFonts w:cs="Times New Roman"/>
            <w:b w:val="0"/>
            <w:iCs w:val="0"/>
            <w:color w:val="auto"/>
            <w:kern w:val="0"/>
            <w:sz w:val="19"/>
            <w:szCs w:val="19"/>
            <w:lang w:val="sk-SK"/>
          </w:rPr>
          <w:t>písomne vyzve žiadateľa na doplnenie chýbajúcich informácií a zároveň informuje druhého hodnotiteľa o dožiadaní údajov (pri zachovaní mlčanlivosti o osobných údajoch prvého hodnotiteľa). Poskytovateľ po prijatí doplnených informácii tieto bezodkladne zašle individuálne obom hodnotiteľom vo forme  súboru zabezpečeného heslom</w:t>
        </w:r>
      </w:ins>
      <w:ins w:id="347" w:author="Milan Matovič" w:date="2020-04-12T20:32:00Z">
        <w:r w:rsidR="004B0491">
          <w:rPr>
            <w:rFonts w:cs="Times New Roman"/>
            <w:b w:val="0"/>
            <w:iCs w:val="0"/>
            <w:color w:val="auto"/>
            <w:kern w:val="0"/>
            <w:sz w:val="19"/>
            <w:szCs w:val="19"/>
            <w:lang w:val="sk-SK"/>
          </w:rPr>
          <w:t>.</w:t>
        </w:r>
        <w:bookmarkEnd w:id="334"/>
      </w:ins>
    </w:p>
    <w:p w14:paraId="7FFE7131" w14:textId="77777777" w:rsidR="004B0491" w:rsidRPr="00A3233F" w:rsidRDefault="00A3233F" w:rsidP="00A3233F">
      <w:pPr>
        <w:pStyle w:val="Nadpis3"/>
        <w:numPr>
          <w:ilvl w:val="0"/>
          <w:numId w:val="0"/>
        </w:numPr>
        <w:rPr>
          <w:ins w:id="348" w:author="Milan Matovič" w:date="2020-04-12T20:25:00Z"/>
          <w:lang w:val="sk-SK"/>
        </w:rPr>
      </w:pPr>
      <w:ins w:id="349" w:author="Milan Matovič" w:date="2020-04-12T20:32:00Z">
        <w:r>
          <w:rPr>
            <w:rFonts w:cs="Times New Roman"/>
            <w:b w:val="0"/>
            <w:iCs w:val="0"/>
            <w:color w:val="auto"/>
            <w:kern w:val="0"/>
            <w:sz w:val="19"/>
            <w:szCs w:val="19"/>
            <w:lang w:val="sk-SK"/>
          </w:rPr>
          <w:t xml:space="preserve"> </w:t>
        </w:r>
        <w:bookmarkStart w:id="350" w:name="_Toc37941446"/>
        <w:r>
          <w:rPr>
            <w:rFonts w:cs="Times New Roman"/>
            <w:b w:val="0"/>
            <w:iCs w:val="0"/>
            <w:color w:val="auto"/>
            <w:kern w:val="0"/>
            <w:sz w:val="19"/>
            <w:szCs w:val="19"/>
            <w:lang w:val="sk-SK"/>
          </w:rPr>
          <w:t>Kapitola</w:t>
        </w:r>
        <w:r w:rsidR="00204A94">
          <w:rPr>
            <w:rFonts w:cs="Times New Roman"/>
            <w:b w:val="0"/>
            <w:iCs w:val="0"/>
            <w:color w:val="auto"/>
            <w:kern w:val="0"/>
            <w:sz w:val="19"/>
            <w:szCs w:val="19"/>
            <w:lang w:val="sk-SK"/>
          </w:rPr>
          <w:t xml:space="preserve"> 3.5 </w:t>
        </w:r>
        <w:r w:rsidR="004B0491" w:rsidRPr="00A3233F">
          <w:rPr>
            <w:rFonts w:cs="Times New Roman"/>
            <w:b w:val="0"/>
            <w:iCs w:val="0"/>
            <w:color w:val="auto"/>
            <w:kern w:val="0"/>
            <w:sz w:val="19"/>
            <w:szCs w:val="19"/>
            <w:lang w:val="sk-SK"/>
          </w:rPr>
          <w:t xml:space="preserve"> v</w:t>
        </w:r>
      </w:ins>
      <w:ins w:id="351" w:author="Milan Matovič" w:date="2020-04-12T20:33:00Z">
        <w:r w:rsidR="004B0491" w:rsidRPr="00A3233F">
          <w:rPr>
            <w:rFonts w:cs="Times New Roman"/>
            <w:b w:val="0"/>
            <w:iCs w:val="0"/>
            <w:color w:val="auto"/>
            <w:kern w:val="0"/>
            <w:sz w:val="19"/>
            <w:szCs w:val="19"/>
            <w:lang w:val="sk-SK"/>
          </w:rPr>
          <w:t> </w:t>
        </w:r>
      </w:ins>
      <w:ins w:id="352" w:author="Milan Matovič" w:date="2020-04-12T20:32:00Z">
        <w:r w:rsidR="004B0491" w:rsidRPr="00A3233F">
          <w:rPr>
            <w:rFonts w:cs="Times New Roman"/>
            <w:b w:val="0"/>
            <w:iCs w:val="0"/>
            <w:color w:val="auto"/>
            <w:kern w:val="0"/>
            <w:sz w:val="19"/>
            <w:szCs w:val="19"/>
            <w:lang w:val="sk-SK"/>
          </w:rPr>
          <w:t>prípade</w:t>
        </w:r>
        <w:r w:rsidR="004B0491">
          <w:rPr>
            <w:lang w:val="sk-SK"/>
          </w:rPr>
          <w:t xml:space="preserve"> </w:t>
        </w:r>
      </w:ins>
      <w:ins w:id="353" w:author="Milan Matovič" w:date="2020-04-16T10:43:00Z">
        <w:r w:rsidR="00CB1767">
          <w:rPr>
            <w:rFonts w:cs="Times New Roman"/>
            <w:b w:val="0"/>
            <w:iCs w:val="0"/>
            <w:color w:val="auto"/>
            <w:kern w:val="0"/>
            <w:sz w:val="19"/>
            <w:szCs w:val="19"/>
            <w:lang w:val="sk-SK"/>
          </w:rPr>
          <w:t xml:space="preserve">diaľkového </w:t>
        </w:r>
      </w:ins>
      <w:ins w:id="354" w:author="Milan Matovič" w:date="2020-04-12T20:33:00Z">
        <w:r>
          <w:rPr>
            <w:rFonts w:cs="Times New Roman"/>
            <w:b w:val="0"/>
            <w:iCs w:val="0"/>
            <w:color w:val="auto"/>
            <w:kern w:val="0"/>
            <w:sz w:val="19"/>
            <w:szCs w:val="19"/>
            <w:lang w:val="sk-SK"/>
          </w:rPr>
          <w:t>hodnotenia.</w:t>
        </w:r>
      </w:ins>
      <w:bookmarkEnd w:id="350"/>
    </w:p>
    <w:p w14:paraId="5F49684C" w14:textId="77777777" w:rsidR="004B0491" w:rsidRDefault="004B0491" w:rsidP="001D3C52">
      <w:pPr>
        <w:spacing w:before="120"/>
        <w:jc w:val="both"/>
        <w:rPr>
          <w:ins w:id="355" w:author="Milan Matovič" w:date="2020-04-12T20:31:00Z"/>
        </w:rPr>
      </w:pPr>
      <w:ins w:id="356" w:author="Milan Matovič" w:date="2020-04-12T20:31:00Z">
        <w:r>
          <w:t>V </w:t>
        </w:r>
        <w:proofErr w:type="spellStart"/>
        <w:r>
          <w:t>prípade</w:t>
        </w:r>
        <w:proofErr w:type="spellEnd"/>
        <w:r>
          <w:t xml:space="preserve">, </w:t>
        </w:r>
      </w:ins>
      <w:proofErr w:type="spellStart"/>
      <w:ins w:id="357" w:author="Milan Matovič" w:date="2020-04-13T20:51:00Z">
        <w:r w:rsidR="00A3233F">
          <w:t>že</w:t>
        </w:r>
        <w:proofErr w:type="spellEnd"/>
        <w:r w:rsidR="00A3233F">
          <w:t xml:space="preserve"> </w:t>
        </w:r>
        <w:proofErr w:type="spellStart"/>
        <w:r w:rsidR="00A3233F">
          <w:t>obaja</w:t>
        </w:r>
        <w:proofErr w:type="spellEnd"/>
        <w:r w:rsidR="00A3233F">
          <w:t xml:space="preserve"> </w:t>
        </w:r>
        <w:proofErr w:type="spellStart"/>
        <w:r w:rsidR="00A3233F">
          <w:t>odborní</w:t>
        </w:r>
        <w:proofErr w:type="spellEnd"/>
        <w:r w:rsidR="00A3233F">
          <w:t xml:space="preserve"> </w:t>
        </w:r>
        <w:proofErr w:type="spellStart"/>
        <w:r w:rsidR="00A3233F">
          <w:t>hodnotitelia</w:t>
        </w:r>
        <w:proofErr w:type="spellEnd"/>
        <w:r w:rsidR="00A3233F">
          <w:t xml:space="preserve"> </w:t>
        </w:r>
        <w:proofErr w:type="spellStart"/>
        <w:r w:rsidR="00A3233F">
          <w:t>zašlú</w:t>
        </w:r>
        <w:proofErr w:type="spellEnd"/>
        <w:r w:rsidR="00A3233F">
          <w:t xml:space="preserve"> </w:t>
        </w:r>
      </w:ins>
      <w:proofErr w:type="spellStart"/>
      <w:ins w:id="358" w:author="Milan Matovič" w:date="2020-04-16T12:31:00Z">
        <w:r w:rsidR="00612487">
          <w:t>emailom</w:t>
        </w:r>
        <w:proofErr w:type="spellEnd"/>
        <w:r w:rsidR="00612487">
          <w:t xml:space="preserve">  </w:t>
        </w:r>
      </w:ins>
      <w:proofErr w:type="spellStart"/>
      <w:ins w:id="359" w:author="Milan Matovič" w:date="2020-04-13T20:51:00Z">
        <w:r w:rsidR="00A3233F">
          <w:t>riadne</w:t>
        </w:r>
        <w:proofErr w:type="spellEnd"/>
        <w:r w:rsidR="00A3233F">
          <w:t xml:space="preserve"> </w:t>
        </w:r>
        <w:proofErr w:type="spellStart"/>
        <w:r w:rsidR="00A3233F">
          <w:t>vyplnený</w:t>
        </w:r>
      </w:ins>
      <w:proofErr w:type="spellEnd"/>
      <w:ins w:id="360" w:author="Milan Matovič" w:date="2020-04-16T10:52:00Z">
        <w:r w:rsidR="00A31F4A">
          <w:t xml:space="preserve"> </w:t>
        </w:r>
      </w:ins>
      <w:proofErr w:type="spellStart"/>
      <w:ins w:id="361" w:author="Milan Matovič" w:date="2020-04-16T12:16:00Z">
        <w:r w:rsidR="001D2B6B">
          <w:t>individuálny</w:t>
        </w:r>
        <w:proofErr w:type="spellEnd"/>
        <w:r w:rsidR="001D2B6B">
          <w:t xml:space="preserve"> </w:t>
        </w:r>
        <w:proofErr w:type="spellStart"/>
        <w:r w:rsidR="001D2B6B">
          <w:t>hodnotiaci</w:t>
        </w:r>
        <w:proofErr w:type="spellEnd"/>
        <w:r w:rsidR="001D2B6B">
          <w:t xml:space="preserve"> </w:t>
        </w:r>
        <w:proofErr w:type="spellStart"/>
        <w:r w:rsidR="001D2B6B">
          <w:t>hárok</w:t>
        </w:r>
      </w:ins>
      <w:proofErr w:type="spellEnd"/>
      <w:ins w:id="362" w:author="Milan Matovič" w:date="2020-04-12T20:31:00Z">
        <w:r>
          <w:t xml:space="preserve">, </w:t>
        </w:r>
        <w:proofErr w:type="spellStart"/>
        <w:r>
          <w:t>poverený</w:t>
        </w:r>
        <w:proofErr w:type="spellEnd"/>
        <w:r>
          <w:t xml:space="preserve"> </w:t>
        </w:r>
        <w:proofErr w:type="spellStart"/>
        <w:r>
          <w:t>zamestnanec</w:t>
        </w:r>
        <w:proofErr w:type="spellEnd"/>
        <w:r>
          <w:t xml:space="preserve"> </w:t>
        </w:r>
      </w:ins>
      <w:ins w:id="363" w:author="Milan Matovič" w:date="2020-04-16T10:51:00Z">
        <w:r w:rsidR="00A31F4A">
          <w:t>RO</w:t>
        </w:r>
      </w:ins>
      <w:ins w:id="364" w:author="Milan Matovič" w:date="2020-04-12T20:31:00Z">
        <w:r>
          <w:t xml:space="preserve"> </w:t>
        </w:r>
      </w:ins>
      <w:ins w:id="365" w:author="Milan Matovič" w:date="2020-04-13T20:53:00Z">
        <w:r w:rsidR="00A3233F" w:rsidRPr="001D3C52">
          <w:rPr>
            <w:lang w:val="sk-SK"/>
          </w:rPr>
          <w:t>ich</w:t>
        </w:r>
      </w:ins>
      <w:ins w:id="366" w:author="Milan Matovič" w:date="2020-04-12T20:31:00Z">
        <w:r w:rsidR="00A3233F" w:rsidRPr="001D3C52">
          <w:rPr>
            <w:lang w:val="sk-SK"/>
          </w:rPr>
          <w:t> vyzve</w:t>
        </w:r>
      </w:ins>
      <w:ins w:id="367" w:author="Milan Matovič" w:date="2020-04-13T21:40:00Z">
        <w:r w:rsidR="00A024D9">
          <w:rPr>
            <w:lang w:val="sk-SK"/>
          </w:rPr>
          <w:t xml:space="preserve"> </w:t>
        </w:r>
      </w:ins>
      <w:ins w:id="368" w:author="Milan Matovič" w:date="2020-04-12T20:31:00Z">
        <w:r w:rsidR="00A024D9">
          <w:rPr>
            <w:lang w:val="sk-SK"/>
          </w:rPr>
          <w:t>na</w:t>
        </w:r>
      </w:ins>
      <w:ins w:id="369" w:author="Milan Matovič" w:date="2020-04-13T21:39:00Z">
        <w:r w:rsidR="00A024D9">
          <w:rPr>
            <w:lang w:val="sk-SK"/>
          </w:rPr>
          <w:t xml:space="preserve"> </w:t>
        </w:r>
      </w:ins>
      <w:ins w:id="370" w:author="Milan Matovič" w:date="2020-04-12T20:31:00Z">
        <w:r w:rsidRPr="001D3C52">
          <w:rPr>
            <w:lang w:val="sk-SK"/>
          </w:rPr>
          <w:t>doručenie</w:t>
        </w:r>
      </w:ins>
      <w:ins w:id="371" w:author="Milan Matovič" w:date="2020-04-16T10:53:00Z">
        <w:r w:rsidR="00A31F4A">
          <w:rPr>
            <w:lang w:val="sk-SK"/>
          </w:rPr>
          <w:t xml:space="preserve"> </w:t>
        </w:r>
      </w:ins>
      <w:ins w:id="372" w:author="Milan Matovič" w:date="2020-04-12T20:31:00Z">
        <w:r w:rsidRPr="001D3C52">
          <w:rPr>
            <w:lang w:val="sk-SK"/>
          </w:rPr>
          <w:t>p</w:t>
        </w:r>
        <w:r w:rsidR="001D2B6B" w:rsidRPr="001D2B6B">
          <w:rPr>
            <w:lang w:val="sk-SK"/>
          </w:rPr>
          <w:t xml:space="preserve">odpísaných individuálnych hodnotiacich hárkov </w:t>
        </w:r>
        <w:r w:rsidR="00A3233F" w:rsidRPr="001D3C52">
          <w:rPr>
            <w:lang w:val="sk-SK"/>
          </w:rPr>
          <w:t xml:space="preserve">a súčasne </w:t>
        </w:r>
        <w:r w:rsidRPr="001D3C52">
          <w:rPr>
            <w:lang w:val="sk-SK"/>
          </w:rPr>
          <w:t xml:space="preserve">vyzve oboch hodnotiteľov na vypracovanie </w:t>
        </w:r>
      </w:ins>
      <w:ins w:id="373" w:author="Milan Matovič" w:date="2020-04-16T12:20:00Z">
        <w:r w:rsidR="001D2B6B" w:rsidRPr="001D2B6B">
          <w:rPr>
            <w:lang w:val="sk-SK"/>
          </w:rPr>
          <w:t>spoločného hodnotiaceho</w:t>
        </w:r>
      </w:ins>
      <w:ins w:id="374" w:author="Milan Matovič" w:date="2020-04-16T12:21:00Z">
        <w:r w:rsidR="001D2B6B">
          <w:rPr>
            <w:lang w:val="sk-SK"/>
          </w:rPr>
          <w:t xml:space="preserve"> hárku</w:t>
        </w:r>
      </w:ins>
      <w:ins w:id="375" w:author="Milan Matovič" w:date="2020-04-13T20:55:00Z">
        <w:r w:rsidR="00A3233F" w:rsidRPr="001D3C52">
          <w:rPr>
            <w:lang w:val="sk-SK"/>
          </w:rPr>
          <w:t>, pričom</w:t>
        </w:r>
      </w:ins>
      <w:ins w:id="376" w:author="Milan Matovič" w:date="2020-04-12T20:31:00Z">
        <w:r w:rsidRPr="001D3C52">
          <w:rPr>
            <w:lang w:val="sk-SK"/>
          </w:rPr>
          <w:t xml:space="preserve"> im poskytne kontaktné údaje, týkajúce sa druhého hodnotiteľa v rozsahu </w:t>
        </w:r>
      </w:ins>
      <w:ins w:id="377" w:author="Milan Matovič" w:date="2020-04-16T10:54:00Z">
        <w:r w:rsidR="00A31F4A">
          <w:rPr>
            <w:lang w:val="sk-SK"/>
          </w:rPr>
          <w:t>–</w:t>
        </w:r>
      </w:ins>
      <w:ins w:id="378" w:author="Milan Matovič" w:date="2020-04-12T20:31:00Z">
        <w:r w:rsidRPr="001D3C52">
          <w:rPr>
            <w:lang w:val="sk-SK"/>
          </w:rPr>
          <w:t xml:space="preserve"> </w:t>
        </w:r>
        <w:r w:rsidR="00A31F4A" w:rsidRPr="00A31F4A">
          <w:rPr>
            <w:lang w:val="sk-SK"/>
          </w:rPr>
          <w:t>emailov</w:t>
        </w:r>
      </w:ins>
      <w:ins w:id="379" w:author="Milan Matovič" w:date="2020-04-16T12:32:00Z">
        <w:r w:rsidR="00612487">
          <w:rPr>
            <w:lang w:val="sk-SK"/>
          </w:rPr>
          <w:t>á</w:t>
        </w:r>
      </w:ins>
      <w:ins w:id="380" w:author="Milan Matovič" w:date="2020-04-12T20:31:00Z">
        <w:r w:rsidR="00A31F4A" w:rsidRPr="00A31F4A">
          <w:rPr>
            <w:lang w:val="sk-SK"/>
          </w:rPr>
          <w:t xml:space="preserve"> </w:t>
        </w:r>
      </w:ins>
      <w:ins w:id="381" w:author="Milan Matovič" w:date="2020-04-16T10:54:00Z">
        <w:r w:rsidR="00A31F4A">
          <w:rPr>
            <w:lang w:val="sk-SK"/>
          </w:rPr>
          <w:t>adres</w:t>
        </w:r>
      </w:ins>
      <w:ins w:id="382" w:author="Milan Matovič" w:date="2020-04-16T12:32:00Z">
        <w:r w:rsidR="00612487">
          <w:rPr>
            <w:lang w:val="sk-SK"/>
          </w:rPr>
          <w:t>a</w:t>
        </w:r>
      </w:ins>
      <w:ins w:id="383" w:author="Milan Matovič" w:date="2020-04-12T20:31:00Z">
        <w:r w:rsidRPr="001D3C52">
          <w:rPr>
            <w:lang w:val="sk-SK"/>
          </w:rPr>
          <w:t xml:space="preserve">, </w:t>
        </w:r>
        <w:bookmarkStart w:id="384" w:name="_Ref14266006"/>
        <w:r w:rsidRPr="001D3C52">
          <w:rPr>
            <w:lang w:val="sk-SK"/>
          </w:rPr>
          <w:t>Po spracovaní spoločného hodnotiaceho hárku si hodnotitelia vzájomne potvr</w:t>
        </w:r>
        <w:r w:rsidR="00853486" w:rsidRPr="001D3C52">
          <w:rPr>
            <w:lang w:val="sk-SK"/>
          </w:rPr>
          <w:t>dia správnosť jeho vypracovania</w:t>
        </w:r>
        <w:r w:rsidRPr="001D3C52">
          <w:rPr>
            <w:lang w:val="sk-SK"/>
          </w:rPr>
          <w:t xml:space="preserve">. Spoločné hodnotiace hárky sú </w:t>
        </w:r>
      </w:ins>
      <w:ins w:id="385" w:author="Milan Matovič" w:date="2020-04-16T12:32:00Z">
        <w:r w:rsidR="00612487">
          <w:rPr>
            <w:lang w:val="sk-SK"/>
          </w:rPr>
          <w:t>hodnotitelia</w:t>
        </w:r>
      </w:ins>
      <w:ins w:id="386" w:author="Milan Matovič" w:date="2020-04-12T20:31:00Z">
        <w:r w:rsidR="00853486" w:rsidRPr="001D3C52">
          <w:rPr>
            <w:lang w:val="sk-SK"/>
          </w:rPr>
          <w:t xml:space="preserve"> povinní</w:t>
        </w:r>
        <w:r w:rsidRPr="001D3C52">
          <w:rPr>
            <w:lang w:val="sk-SK"/>
          </w:rPr>
          <w:t xml:space="preserve"> zasielať poverenému zamestnancovi poskytovateľa priebežne po vypracovaní</w:t>
        </w:r>
        <w:r w:rsidRPr="009B1E84">
          <w:t>,</w:t>
        </w:r>
        <w:r>
          <w:t xml:space="preserve"> </w:t>
        </w:r>
        <w:proofErr w:type="spellStart"/>
        <w:r>
          <w:t>najneskôr</w:t>
        </w:r>
        <w:proofErr w:type="spellEnd"/>
        <w:r>
          <w:t xml:space="preserve"> </w:t>
        </w:r>
        <w:proofErr w:type="spellStart"/>
        <w:r>
          <w:t>však</w:t>
        </w:r>
        <w:proofErr w:type="spellEnd"/>
        <w:r>
          <w:t xml:space="preserve"> do </w:t>
        </w:r>
        <w:proofErr w:type="spellStart"/>
        <w:r>
          <w:t>termínu</w:t>
        </w:r>
        <w:proofErr w:type="spellEnd"/>
        <w:r w:rsidRPr="001F2D96">
          <w:t xml:space="preserve"> </w:t>
        </w:r>
        <w:proofErr w:type="spellStart"/>
        <w:r>
          <w:t>stanoveného</w:t>
        </w:r>
        <w:proofErr w:type="spellEnd"/>
        <w:r>
          <w:t xml:space="preserve"> </w:t>
        </w:r>
        <w:proofErr w:type="spellStart"/>
        <w:r>
          <w:t>poskytovateľom</w:t>
        </w:r>
        <w:proofErr w:type="spellEnd"/>
        <w:r>
          <w:t>.</w:t>
        </w:r>
      </w:ins>
      <w:bookmarkEnd w:id="384"/>
      <w:ins w:id="387" w:author="Milan Matovič" w:date="2020-04-16T12:31:00Z">
        <w:r w:rsidR="00612487">
          <w:t xml:space="preserve"> </w:t>
        </w:r>
      </w:ins>
    </w:p>
    <w:p w14:paraId="1E33236C" w14:textId="77777777" w:rsidR="004B0491" w:rsidRDefault="004B0491" w:rsidP="001D3C52">
      <w:pPr>
        <w:pStyle w:val="Odsekzoznamu"/>
        <w:spacing w:before="120"/>
        <w:ind w:left="0"/>
        <w:contextualSpacing w:val="0"/>
        <w:jc w:val="both"/>
        <w:rPr>
          <w:ins w:id="388" w:author="Milan Matovič" w:date="2020-04-12T20:31:00Z"/>
        </w:rPr>
      </w:pPr>
      <w:ins w:id="389" w:author="Milan Matovič" w:date="2020-04-12T20:31:00Z">
        <w:r w:rsidRPr="005220DD">
          <w:t>V </w:t>
        </w:r>
        <w:proofErr w:type="spellStart"/>
        <w:r w:rsidRPr="005220DD">
          <w:t>prípade</w:t>
        </w:r>
        <w:proofErr w:type="spellEnd"/>
        <w:r w:rsidRPr="005220DD">
          <w:t xml:space="preserve">, </w:t>
        </w:r>
        <w:proofErr w:type="spellStart"/>
        <w:r w:rsidRPr="005220DD">
          <w:t>že</w:t>
        </w:r>
        <w:proofErr w:type="spellEnd"/>
        <w:r w:rsidRPr="005220DD">
          <w:t xml:space="preserve"> </w:t>
        </w:r>
        <w:proofErr w:type="spellStart"/>
        <w:r>
          <w:t>príslušný</w:t>
        </w:r>
        <w:proofErr w:type="spellEnd"/>
        <w:r w:rsidRPr="005220DD">
          <w:t xml:space="preserve"> </w:t>
        </w:r>
        <w:proofErr w:type="spellStart"/>
        <w:r w:rsidRPr="005220DD">
          <w:t>zamestnanec</w:t>
        </w:r>
        <w:proofErr w:type="spellEnd"/>
        <w:r w:rsidRPr="005220DD">
          <w:t xml:space="preserve"> </w:t>
        </w:r>
        <w:proofErr w:type="spellStart"/>
        <w:r w:rsidRPr="005220DD">
          <w:t>poskytovateľa</w:t>
        </w:r>
        <w:proofErr w:type="spellEnd"/>
        <w:r w:rsidRPr="005220DD">
          <w:t xml:space="preserve"> </w:t>
        </w:r>
        <w:proofErr w:type="spellStart"/>
        <w:r w:rsidRPr="005220DD">
          <w:t>pri</w:t>
        </w:r>
        <w:proofErr w:type="spellEnd"/>
        <w:r w:rsidRPr="005220DD">
          <w:t xml:space="preserve"> </w:t>
        </w:r>
        <w:proofErr w:type="spellStart"/>
        <w:r w:rsidRPr="005220DD">
          <w:t>formálnej</w:t>
        </w:r>
        <w:proofErr w:type="spellEnd"/>
        <w:r w:rsidRPr="005220DD">
          <w:t xml:space="preserve"> </w:t>
        </w:r>
        <w:proofErr w:type="spellStart"/>
        <w:r w:rsidRPr="005220DD">
          <w:t>kontrole</w:t>
        </w:r>
        <w:proofErr w:type="spellEnd"/>
        <w:r>
          <w:t xml:space="preserve"> </w:t>
        </w:r>
        <w:proofErr w:type="spellStart"/>
        <w:r>
          <w:t>elektronickej</w:t>
        </w:r>
        <w:proofErr w:type="spellEnd"/>
        <w:r>
          <w:t xml:space="preserve"> </w:t>
        </w:r>
        <w:proofErr w:type="spellStart"/>
        <w:r>
          <w:t>verzie</w:t>
        </w:r>
        <w:proofErr w:type="spellEnd"/>
        <w:r w:rsidRPr="005220DD">
          <w:t xml:space="preserve"> </w:t>
        </w:r>
        <w:proofErr w:type="spellStart"/>
        <w:r w:rsidRPr="005220DD">
          <w:t>spoločného</w:t>
        </w:r>
        <w:proofErr w:type="spellEnd"/>
        <w:r w:rsidRPr="005220DD">
          <w:t xml:space="preserve"> </w:t>
        </w:r>
        <w:proofErr w:type="spellStart"/>
        <w:r w:rsidRPr="005220DD">
          <w:t>hodnotiaceho</w:t>
        </w:r>
        <w:proofErr w:type="spellEnd"/>
        <w:r w:rsidRPr="005220DD">
          <w:t xml:space="preserve"> </w:t>
        </w:r>
        <w:proofErr w:type="spellStart"/>
        <w:r w:rsidRPr="005220DD">
          <w:t>hárku</w:t>
        </w:r>
        <w:proofErr w:type="spellEnd"/>
        <w:r w:rsidRPr="005220DD">
          <w:t xml:space="preserve"> </w:t>
        </w:r>
        <w:proofErr w:type="spellStart"/>
        <w:r w:rsidRPr="005220DD">
          <w:t>zistí</w:t>
        </w:r>
        <w:proofErr w:type="spellEnd"/>
        <w:r w:rsidRPr="005220DD">
          <w:t xml:space="preserve">, </w:t>
        </w:r>
        <w:proofErr w:type="spellStart"/>
        <w:r w:rsidRPr="005220DD">
          <w:t>že</w:t>
        </w:r>
        <w:proofErr w:type="spellEnd"/>
        <w:r w:rsidRPr="005220DD">
          <w:t xml:space="preserve"> </w:t>
        </w:r>
        <w:proofErr w:type="spellStart"/>
        <w:r w:rsidRPr="005220DD">
          <w:t>nie</w:t>
        </w:r>
        <w:proofErr w:type="spellEnd"/>
        <w:r w:rsidRPr="005220DD">
          <w:t xml:space="preserve"> </w:t>
        </w:r>
        <w:proofErr w:type="spellStart"/>
        <w:r w:rsidRPr="005220DD">
          <w:t>sú</w:t>
        </w:r>
        <w:proofErr w:type="spellEnd"/>
        <w:r w:rsidRPr="005220DD">
          <w:t xml:space="preserve"> </w:t>
        </w:r>
        <w:proofErr w:type="spellStart"/>
        <w:r w:rsidRPr="005220DD">
          <w:t>všetky</w:t>
        </w:r>
        <w:proofErr w:type="spellEnd"/>
        <w:r w:rsidRPr="005220DD">
          <w:t xml:space="preserve"> </w:t>
        </w:r>
        <w:proofErr w:type="spellStart"/>
        <w:r w:rsidRPr="005220DD">
          <w:t>kritériá</w:t>
        </w:r>
        <w:proofErr w:type="spellEnd"/>
        <w:r w:rsidRPr="005220DD">
          <w:t xml:space="preserve"> </w:t>
        </w:r>
        <w:proofErr w:type="spellStart"/>
        <w:r w:rsidRPr="005220DD">
          <w:t>vyhodnotené</w:t>
        </w:r>
        <w:proofErr w:type="spellEnd"/>
        <w:r w:rsidRPr="005220DD">
          <w:t xml:space="preserve">, resp. </w:t>
        </w:r>
        <w:proofErr w:type="spellStart"/>
        <w:r w:rsidRPr="005220DD">
          <w:t>slovný</w:t>
        </w:r>
        <w:proofErr w:type="spellEnd"/>
        <w:r w:rsidRPr="005220DD">
          <w:t xml:space="preserve"> </w:t>
        </w:r>
        <w:proofErr w:type="spellStart"/>
        <w:r w:rsidRPr="005220DD">
          <w:t>popis</w:t>
        </w:r>
        <w:proofErr w:type="spellEnd"/>
        <w:r w:rsidRPr="005220DD">
          <w:t xml:space="preserve"> </w:t>
        </w:r>
        <w:proofErr w:type="spellStart"/>
        <w:r>
          <w:t>zdôvodnenia</w:t>
        </w:r>
        <w:proofErr w:type="spellEnd"/>
        <w:r>
          <w:t xml:space="preserve"> </w:t>
        </w:r>
        <w:proofErr w:type="spellStart"/>
        <w:r w:rsidRPr="005220DD">
          <w:t>nie</w:t>
        </w:r>
        <w:proofErr w:type="spellEnd"/>
        <w:r w:rsidRPr="005220DD">
          <w:t xml:space="preserve"> je </w:t>
        </w:r>
      </w:ins>
      <w:proofErr w:type="spellStart"/>
      <w:ins w:id="390" w:author="Milan Matovič" w:date="2020-04-13T21:42:00Z">
        <w:r w:rsidR="00A024D9" w:rsidRPr="005220DD">
          <w:t>dostatočn</w:t>
        </w:r>
        <w:r w:rsidR="00A024D9">
          <w:t>ý</w:t>
        </w:r>
        <w:proofErr w:type="spellEnd"/>
        <w:r w:rsidR="00A024D9" w:rsidRPr="005220DD">
          <w:t>,</w:t>
        </w:r>
      </w:ins>
      <w:ins w:id="391" w:author="Milan Matovič" w:date="2020-04-12T20:31:00Z">
        <w:r w:rsidRPr="005220DD">
          <w:t xml:space="preserve"> </w:t>
        </w:r>
        <w:proofErr w:type="spellStart"/>
        <w:r w:rsidRPr="005220DD">
          <w:t>vyzve</w:t>
        </w:r>
        <w:proofErr w:type="spellEnd"/>
        <w:r>
          <w:t xml:space="preserve"> </w:t>
        </w:r>
        <w:proofErr w:type="spellStart"/>
        <w:r>
          <w:t>oboch</w:t>
        </w:r>
        <w:proofErr w:type="spellEnd"/>
        <w:r>
          <w:t xml:space="preserve"> </w:t>
        </w:r>
        <w:proofErr w:type="spellStart"/>
        <w:r>
          <w:t>hodnotiteľov</w:t>
        </w:r>
        <w:proofErr w:type="spellEnd"/>
        <w:r w:rsidR="00612487">
          <w:t xml:space="preserve"> </w:t>
        </w:r>
        <w:proofErr w:type="spellStart"/>
        <w:proofErr w:type="gramStart"/>
        <w:r w:rsidR="00612487">
          <w:t>na</w:t>
        </w:r>
        <w:proofErr w:type="spellEnd"/>
        <w:proofErr w:type="gramEnd"/>
        <w:r w:rsidR="00612487">
          <w:t xml:space="preserve"> </w:t>
        </w:r>
        <w:proofErr w:type="spellStart"/>
        <w:r w:rsidR="00612487">
          <w:t>nápravu</w:t>
        </w:r>
        <w:proofErr w:type="spellEnd"/>
        <w:r w:rsidR="00612487">
          <w:t xml:space="preserve">, a to </w:t>
        </w:r>
        <w:proofErr w:type="spellStart"/>
        <w:r w:rsidR="00612487">
          <w:t>dopracovaním</w:t>
        </w:r>
        <w:proofErr w:type="spellEnd"/>
        <w:r w:rsidR="00612487">
          <w:t xml:space="preserve"> </w:t>
        </w:r>
        <w:proofErr w:type="spellStart"/>
        <w:r w:rsidR="00612487">
          <w:t>alebo</w:t>
        </w:r>
        <w:proofErr w:type="spellEnd"/>
        <w:r w:rsidRPr="005220DD">
          <w:t xml:space="preserve"> </w:t>
        </w:r>
        <w:proofErr w:type="spellStart"/>
        <w:r w:rsidRPr="005220DD">
          <w:t>prepracovaním</w:t>
        </w:r>
        <w:proofErr w:type="spellEnd"/>
        <w:r w:rsidRPr="005220DD">
          <w:t xml:space="preserve"> </w:t>
        </w:r>
        <w:proofErr w:type="spellStart"/>
        <w:r>
          <w:t>spoločného</w:t>
        </w:r>
        <w:proofErr w:type="spellEnd"/>
        <w:r>
          <w:t xml:space="preserve"> </w:t>
        </w:r>
        <w:proofErr w:type="spellStart"/>
        <w:r>
          <w:t>hodnotiaceho</w:t>
        </w:r>
        <w:proofErr w:type="spellEnd"/>
        <w:r>
          <w:t xml:space="preserve"> </w:t>
        </w:r>
        <w:proofErr w:type="spellStart"/>
        <w:r>
          <w:t>hárku</w:t>
        </w:r>
        <w:proofErr w:type="spellEnd"/>
        <w:r>
          <w:t xml:space="preserve">, </w:t>
        </w:r>
        <w:proofErr w:type="spellStart"/>
        <w:r>
          <w:t>pričom</w:t>
        </w:r>
        <w:proofErr w:type="spellEnd"/>
        <w:r>
          <w:t xml:space="preserve"> </w:t>
        </w:r>
        <w:proofErr w:type="spellStart"/>
        <w:r>
          <w:t>určí</w:t>
        </w:r>
        <w:proofErr w:type="spellEnd"/>
        <w:r>
          <w:t xml:space="preserve"> </w:t>
        </w:r>
        <w:proofErr w:type="spellStart"/>
        <w:r>
          <w:t>primeranú</w:t>
        </w:r>
        <w:proofErr w:type="spellEnd"/>
        <w:r>
          <w:t xml:space="preserve"> </w:t>
        </w:r>
        <w:proofErr w:type="spellStart"/>
        <w:r>
          <w:t>lehotu</w:t>
        </w:r>
        <w:proofErr w:type="spellEnd"/>
        <w:r>
          <w:t>.</w:t>
        </w:r>
      </w:ins>
    </w:p>
    <w:p w14:paraId="2AE2AAB8" w14:textId="77777777" w:rsidR="004B0491" w:rsidRDefault="004B0491" w:rsidP="001D3C52">
      <w:pPr>
        <w:pStyle w:val="Odsekzoznamu"/>
        <w:spacing w:before="120"/>
        <w:ind w:left="0"/>
        <w:contextualSpacing w:val="0"/>
        <w:jc w:val="both"/>
        <w:rPr>
          <w:ins w:id="392" w:author="Milan Matovič" w:date="2020-04-12T20:31:00Z"/>
        </w:rPr>
      </w:pPr>
      <w:bookmarkStart w:id="393" w:name="_Ref14179230"/>
      <w:proofErr w:type="spellStart"/>
      <w:ins w:id="394" w:author="Milan Matovič" w:date="2020-04-12T20:31:00Z">
        <w:r>
          <w:t>Zamestnanec</w:t>
        </w:r>
        <w:proofErr w:type="spellEnd"/>
        <w:r>
          <w:t xml:space="preserve"> </w:t>
        </w:r>
        <w:proofErr w:type="spellStart"/>
        <w:r>
          <w:t>poskytovateľa</w:t>
        </w:r>
        <w:proofErr w:type="spellEnd"/>
        <w:r>
          <w:t xml:space="preserve"> </w:t>
        </w:r>
        <w:proofErr w:type="spellStart"/>
        <w:r>
          <w:t>vykoná</w:t>
        </w:r>
        <w:proofErr w:type="spellEnd"/>
        <w:r>
          <w:t xml:space="preserve"> </w:t>
        </w:r>
        <w:proofErr w:type="spellStart"/>
        <w:r>
          <w:t>opätovnú</w:t>
        </w:r>
        <w:proofErr w:type="spellEnd"/>
        <w:r>
          <w:t xml:space="preserve"> </w:t>
        </w:r>
        <w:proofErr w:type="spellStart"/>
        <w:r>
          <w:t>formálnu</w:t>
        </w:r>
        <w:proofErr w:type="spellEnd"/>
        <w:r>
          <w:t xml:space="preserve"> </w:t>
        </w:r>
        <w:proofErr w:type="spellStart"/>
        <w:r w:rsidRPr="005220DD">
          <w:t>kontrolu</w:t>
        </w:r>
        <w:proofErr w:type="spellEnd"/>
        <w:r w:rsidRPr="005220DD">
          <w:t xml:space="preserve"> </w:t>
        </w:r>
        <w:proofErr w:type="spellStart"/>
        <w:r>
          <w:t>dopracovanej</w:t>
        </w:r>
        <w:proofErr w:type="spellEnd"/>
        <w:r>
          <w:t>/</w:t>
        </w:r>
        <w:proofErr w:type="spellStart"/>
        <w:r>
          <w:t>prepracovanej</w:t>
        </w:r>
        <w:proofErr w:type="spellEnd"/>
        <w:r>
          <w:t xml:space="preserve"> </w:t>
        </w:r>
        <w:proofErr w:type="spellStart"/>
        <w:r>
          <w:t>elektronickej</w:t>
        </w:r>
        <w:proofErr w:type="spellEnd"/>
        <w:r>
          <w:t xml:space="preserve"> </w:t>
        </w:r>
        <w:proofErr w:type="spellStart"/>
        <w:r>
          <w:t>verzie</w:t>
        </w:r>
        <w:proofErr w:type="spellEnd"/>
        <w:r>
          <w:t xml:space="preserve"> </w:t>
        </w:r>
      </w:ins>
      <w:proofErr w:type="spellStart"/>
      <w:ins w:id="395" w:author="Milan Matovič" w:date="2020-04-16T12:21:00Z">
        <w:r w:rsidR="001D2B6B">
          <w:t>spoločného</w:t>
        </w:r>
        <w:proofErr w:type="spellEnd"/>
        <w:r w:rsidR="001D2B6B">
          <w:t xml:space="preserve"> </w:t>
        </w:r>
        <w:proofErr w:type="spellStart"/>
        <w:r w:rsidR="001D2B6B">
          <w:t>hodnotiaceho</w:t>
        </w:r>
        <w:proofErr w:type="spellEnd"/>
        <w:r w:rsidR="001D2B6B">
          <w:t xml:space="preserve"> </w:t>
        </w:r>
        <w:proofErr w:type="spellStart"/>
        <w:r w:rsidR="001D2B6B">
          <w:t>hárku</w:t>
        </w:r>
      </w:ins>
      <w:proofErr w:type="spellEnd"/>
      <w:ins w:id="396" w:author="Milan Matovič" w:date="2020-04-12T20:31:00Z">
        <w:r>
          <w:t>. V </w:t>
        </w:r>
        <w:proofErr w:type="spellStart"/>
        <w:r>
          <w:t>prípade</w:t>
        </w:r>
        <w:proofErr w:type="spellEnd"/>
        <w:r>
          <w:t xml:space="preserve">, </w:t>
        </w:r>
        <w:proofErr w:type="spellStart"/>
        <w:r>
          <w:t>že</w:t>
        </w:r>
        <w:proofErr w:type="spellEnd"/>
        <w:r>
          <w:t xml:space="preserve"> je </w:t>
        </w:r>
      </w:ins>
      <w:proofErr w:type="spellStart"/>
      <w:ins w:id="397" w:author="Milan Matovič" w:date="2020-04-16T12:22:00Z">
        <w:r w:rsidR="001D2B6B">
          <w:t>spoločný</w:t>
        </w:r>
        <w:proofErr w:type="spellEnd"/>
        <w:r w:rsidR="001D2B6B">
          <w:t xml:space="preserve"> </w:t>
        </w:r>
        <w:proofErr w:type="spellStart"/>
        <w:r w:rsidR="001D2B6B">
          <w:t>hodnotiaci</w:t>
        </w:r>
        <w:proofErr w:type="spellEnd"/>
        <w:r w:rsidR="001D2B6B">
          <w:t xml:space="preserve"> </w:t>
        </w:r>
        <w:proofErr w:type="spellStart"/>
        <w:r w:rsidR="001D2B6B">
          <w:t>hárok</w:t>
        </w:r>
      </w:ins>
      <w:proofErr w:type="spellEnd"/>
      <w:ins w:id="398" w:author="Milan Matovič" w:date="2020-04-12T20:31:00Z">
        <w:r>
          <w:t xml:space="preserve"> </w:t>
        </w:r>
        <w:proofErr w:type="spellStart"/>
        <w:r>
          <w:t>vypracovaný</w:t>
        </w:r>
        <w:proofErr w:type="spellEnd"/>
        <w:r>
          <w:t xml:space="preserve"> v </w:t>
        </w:r>
        <w:proofErr w:type="spellStart"/>
        <w:r>
          <w:t>súlade</w:t>
        </w:r>
        <w:proofErr w:type="spellEnd"/>
        <w:r>
          <w:t xml:space="preserve"> s </w:t>
        </w:r>
        <w:proofErr w:type="spellStart"/>
        <w:r>
          <w:t>príručkou</w:t>
        </w:r>
        <w:proofErr w:type="spellEnd"/>
        <w:r>
          <w:t xml:space="preserve">, </w:t>
        </w:r>
        <w:proofErr w:type="spellStart"/>
        <w:r>
          <w:t>príslušný</w:t>
        </w:r>
        <w:proofErr w:type="spellEnd"/>
        <w:r>
          <w:t xml:space="preserve"> </w:t>
        </w:r>
        <w:proofErr w:type="spellStart"/>
        <w:r>
          <w:t>zamestnanec</w:t>
        </w:r>
        <w:proofErr w:type="spellEnd"/>
        <w:r>
          <w:t xml:space="preserve"> </w:t>
        </w:r>
        <w:proofErr w:type="spellStart"/>
        <w:r>
          <w:t>poskytovateľa</w:t>
        </w:r>
        <w:proofErr w:type="spellEnd"/>
        <w:r>
          <w:t xml:space="preserve"> o tom </w:t>
        </w:r>
        <w:proofErr w:type="spellStart"/>
        <w:r>
          <w:t>informuje</w:t>
        </w:r>
        <w:proofErr w:type="spellEnd"/>
        <w:r>
          <w:t xml:space="preserve"> </w:t>
        </w:r>
        <w:proofErr w:type="spellStart"/>
        <w:r>
          <w:t>oboch</w:t>
        </w:r>
        <w:proofErr w:type="spellEnd"/>
        <w:r>
          <w:t xml:space="preserve"> </w:t>
        </w:r>
        <w:proofErr w:type="spellStart"/>
        <w:r>
          <w:t>hodnotiteľov</w:t>
        </w:r>
        <w:proofErr w:type="spellEnd"/>
        <w:r>
          <w:t xml:space="preserve"> a </w:t>
        </w:r>
        <w:proofErr w:type="spellStart"/>
        <w:r>
          <w:t>vyzve</w:t>
        </w:r>
        <w:proofErr w:type="spellEnd"/>
        <w:r>
          <w:t xml:space="preserve"> </w:t>
        </w:r>
      </w:ins>
      <w:proofErr w:type="spellStart"/>
      <w:ins w:id="399" w:author="Milan Matovič" w:date="2020-04-13T21:01:00Z">
        <w:r w:rsidR="00204A94">
          <w:t>ich</w:t>
        </w:r>
      </w:ins>
      <w:proofErr w:type="spellEnd"/>
      <w:ins w:id="400" w:author="Milan Matovič" w:date="2020-04-12T20:31:00Z">
        <w:r>
          <w:t xml:space="preserve"> </w:t>
        </w:r>
        <w:proofErr w:type="spellStart"/>
        <w:proofErr w:type="gramStart"/>
        <w:r>
          <w:t>na</w:t>
        </w:r>
        <w:proofErr w:type="spellEnd"/>
        <w:proofErr w:type="gramEnd"/>
        <w:r>
          <w:t xml:space="preserve"> </w:t>
        </w:r>
        <w:proofErr w:type="spellStart"/>
        <w:r>
          <w:t>doručenie</w:t>
        </w:r>
        <w:proofErr w:type="spellEnd"/>
        <w:r>
          <w:t xml:space="preserve"> </w:t>
        </w:r>
        <w:proofErr w:type="spellStart"/>
        <w:r>
          <w:t>podpísané</w:t>
        </w:r>
        <w:r w:rsidR="00204A94">
          <w:t>ho</w:t>
        </w:r>
        <w:proofErr w:type="spellEnd"/>
        <w:r w:rsidR="00204A94">
          <w:t xml:space="preserve"> </w:t>
        </w:r>
      </w:ins>
      <w:proofErr w:type="spellStart"/>
      <w:ins w:id="401" w:author="Milan Matovič" w:date="2020-04-16T12:23:00Z">
        <w:r w:rsidR="003C0093">
          <w:t>spoločného</w:t>
        </w:r>
        <w:proofErr w:type="spellEnd"/>
        <w:r w:rsidR="003C0093">
          <w:t xml:space="preserve"> </w:t>
        </w:r>
        <w:proofErr w:type="spellStart"/>
        <w:r w:rsidR="003C0093">
          <w:t>hodnotiaceho</w:t>
        </w:r>
        <w:proofErr w:type="spellEnd"/>
        <w:r w:rsidR="003C0093">
          <w:t xml:space="preserve"> </w:t>
        </w:r>
        <w:proofErr w:type="spellStart"/>
        <w:r w:rsidR="003C0093">
          <w:t>hárku</w:t>
        </w:r>
      </w:ins>
      <w:proofErr w:type="spellEnd"/>
      <w:ins w:id="402" w:author="Milan Matovič" w:date="2020-04-12T20:31:00Z">
        <w:r w:rsidR="00204A94">
          <w:t xml:space="preserve"> </w:t>
        </w:r>
        <w:proofErr w:type="spellStart"/>
        <w:r w:rsidR="00204A94">
          <w:t>na</w:t>
        </w:r>
        <w:proofErr w:type="spellEnd"/>
        <w:r w:rsidR="00204A94">
          <w:t xml:space="preserve"> </w:t>
        </w:r>
        <w:proofErr w:type="spellStart"/>
        <w:r w:rsidR="00204A94">
          <w:t>adresu</w:t>
        </w:r>
        <w:proofErr w:type="spellEnd"/>
        <w:r w:rsidR="00204A94">
          <w:t xml:space="preserve"> </w:t>
        </w:r>
        <w:proofErr w:type="spellStart"/>
        <w:r w:rsidR="00204A94">
          <w:t>poskytovateľa</w:t>
        </w:r>
        <w:proofErr w:type="spellEnd"/>
        <w:r w:rsidR="00204A94">
          <w:t xml:space="preserve"> v </w:t>
        </w:r>
        <w:proofErr w:type="spellStart"/>
        <w:r w:rsidR="00204A94">
          <w:t>primeranej</w:t>
        </w:r>
        <w:proofErr w:type="spellEnd"/>
        <w:r w:rsidR="00204A94">
          <w:t xml:space="preserve"> </w:t>
        </w:r>
        <w:proofErr w:type="spellStart"/>
        <w:r w:rsidR="00204A94">
          <w:t>lehote</w:t>
        </w:r>
        <w:proofErr w:type="spellEnd"/>
        <w:r>
          <w:t>.</w:t>
        </w:r>
        <w:r w:rsidRPr="00681EF6">
          <w:t xml:space="preserve"> </w:t>
        </w:r>
        <w:proofErr w:type="spellStart"/>
        <w:r>
          <w:t>Pri</w:t>
        </w:r>
        <w:proofErr w:type="spellEnd"/>
        <w:r>
          <w:t xml:space="preserve"> </w:t>
        </w:r>
        <w:proofErr w:type="spellStart"/>
        <w:r>
          <w:t>doručovaní</w:t>
        </w:r>
        <w:proofErr w:type="spellEnd"/>
        <w:r>
          <w:t xml:space="preserve"> </w:t>
        </w:r>
        <w:proofErr w:type="spellStart"/>
        <w:r>
          <w:t>poštovou</w:t>
        </w:r>
        <w:proofErr w:type="spellEnd"/>
        <w:r>
          <w:t xml:space="preserve"> </w:t>
        </w:r>
        <w:proofErr w:type="spellStart"/>
        <w:r>
          <w:t>prepravou</w:t>
        </w:r>
        <w:proofErr w:type="spellEnd"/>
        <w:r>
          <w:t xml:space="preserve"> </w:t>
        </w:r>
        <w:proofErr w:type="spellStart"/>
        <w:proofErr w:type="gramStart"/>
        <w:r>
          <w:t>sa</w:t>
        </w:r>
        <w:proofErr w:type="spellEnd"/>
        <w:proofErr w:type="gramEnd"/>
        <w:r>
          <w:t xml:space="preserve"> </w:t>
        </w:r>
        <w:proofErr w:type="spellStart"/>
        <w:r>
          <w:t>využíva</w:t>
        </w:r>
        <w:proofErr w:type="spellEnd"/>
        <w:r>
          <w:t xml:space="preserve"> </w:t>
        </w:r>
        <w:proofErr w:type="spellStart"/>
        <w:r>
          <w:t>doporučená</w:t>
        </w:r>
        <w:proofErr w:type="spellEnd"/>
        <w:r>
          <w:t xml:space="preserve"> </w:t>
        </w:r>
        <w:proofErr w:type="spellStart"/>
        <w:r>
          <w:t>pošta</w:t>
        </w:r>
        <w:proofErr w:type="spellEnd"/>
        <w:r>
          <w:t>.</w:t>
        </w:r>
        <w:bookmarkEnd w:id="393"/>
      </w:ins>
    </w:p>
    <w:p w14:paraId="54BC2F6E" w14:textId="77777777" w:rsidR="004B0491" w:rsidRDefault="00204A94" w:rsidP="00231143">
      <w:pPr>
        <w:tabs>
          <w:tab w:val="left" w:pos="0"/>
        </w:tabs>
        <w:spacing w:before="120"/>
        <w:jc w:val="both"/>
        <w:rPr>
          <w:ins w:id="403" w:author="Milan Matovič" w:date="2020-04-12T20:31:00Z"/>
        </w:rPr>
      </w:pPr>
      <w:ins w:id="404" w:author="Milan Matovič" w:date="2020-04-13T21:08:00Z">
        <w:r>
          <w:rPr>
            <w:b/>
            <w:iCs/>
            <w:szCs w:val="19"/>
            <w:lang w:val="sk-SK"/>
          </w:rPr>
          <w:t>Kapitola</w:t>
        </w:r>
        <w:r w:rsidR="00231143">
          <w:rPr>
            <w:b/>
            <w:iCs/>
            <w:szCs w:val="19"/>
            <w:lang w:val="sk-SK"/>
          </w:rPr>
          <w:t xml:space="preserve"> 3.6</w:t>
        </w:r>
        <w:r>
          <w:rPr>
            <w:b/>
            <w:iCs/>
            <w:szCs w:val="19"/>
            <w:lang w:val="sk-SK"/>
          </w:rPr>
          <w:t xml:space="preserve"> </w:t>
        </w:r>
        <w:r w:rsidRPr="00A3233F">
          <w:rPr>
            <w:szCs w:val="19"/>
            <w:lang w:val="sk-SK"/>
          </w:rPr>
          <w:t xml:space="preserve"> v prípade</w:t>
        </w:r>
        <w:r>
          <w:rPr>
            <w:lang w:val="sk-SK"/>
          </w:rPr>
          <w:t xml:space="preserve"> </w:t>
        </w:r>
        <w:r w:rsidR="006728BA">
          <w:rPr>
            <w:b/>
            <w:iCs/>
            <w:szCs w:val="19"/>
            <w:lang w:val="sk-SK"/>
          </w:rPr>
          <w:t>di</w:t>
        </w:r>
        <w:r>
          <w:rPr>
            <w:b/>
            <w:iCs/>
            <w:szCs w:val="19"/>
            <w:lang w:val="sk-SK"/>
          </w:rPr>
          <w:t>a</w:t>
        </w:r>
      </w:ins>
      <w:ins w:id="405" w:author="Milan Matovič" w:date="2020-04-13T21:29:00Z">
        <w:r w:rsidR="006728BA">
          <w:rPr>
            <w:b/>
            <w:iCs/>
            <w:szCs w:val="19"/>
            <w:lang w:val="sk-SK"/>
          </w:rPr>
          <w:t>ľ</w:t>
        </w:r>
      </w:ins>
      <w:ins w:id="406" w:author="Milan Matovič" w:date="2020-04-13T21:08:00Z">
        <w:r>
          <w:rPr>
            <w:b/>
            <w:iCs/>
            <w:szCs w:val="19"/>
            <w:lang w:val="sk-SK"/>
          </w:rPr>
          <w:t>kového hodnotenia</w:t>
        </w:r>
      </w:ins>
    </w:p>
    <w:p w14:paraId="52747FF4" w14:textId="77777777" w:rsidR="004B0491" w:rsidRDefault="004B0491" w:rsidP="00A024D9">
      <w:pPr>
        <w:pStyle w:val="Odsekzoznamu"/>
        <w:spacing w:before="120"/>
        <w:ind w:left="0"/>
        <w:contextualSpacing w:val="0"/>
        <w:jc w:val="both"/>
        <w:rPr>
          <w:ins w:id="407" w:author="Milan Matovič" w:date="2020-04-12T20:31:00Z"/>
        </w:rPr>
      </w:pPr>
      <w:ins w:id="408" w:author="Milan Matovič" w:date="2020-04-12T20:31:00Z">
        <w:r>
          <w:t>V </w:t>
        </w:r>
        <w:proofErr w:type="spellStart"/>
        <w:r>
          <w:t>prípade</w:t>
        </w:r>
        <w:proofErr w:type="spellEnd"/>
        <w:r>
          <w:t xml:space="preserve"> </w:t>
        </w:r>
        <w:proofErr w:type="spellStart"/>
        <w:r>
          <w:t>rozporu</w:t>
        </w:r>
        <w:proofErr w:type="spellEnd"/>
        <w:r>
          <w:t xml:space="preserve"> </w:t>
        </w:r>
        <w:proofErr w:type="spellStart"/>
        <w:r>
          <w:t>medzi</w:t>
        </w:r>
        <w:proofErr w:type="spellEnd"/>
        <w:r>
          <w:t xml:space="preserve"> </w:t>
        </w:r>
        <w:proofErr w:type="spellStart"/>
        <w:r>
          <w:t>hodnotiteľmi</w:t>
        </w:r>
        <w:proofErr w:type="spellEnd"/>
        <w:r>
          <w:t xml:space="preserve">, </w:t>
        </w:r>
        <w:proofErr w:type="spellStart"/>
        <w:r>
          <w:t>identifikovanom</w:t>
        </w:r>
        <w:proofErr w:type="spellEnd"/>
        <w:r>
          <w:t xml:space="preserve"> </w:t>
        </w:r>
        <w:proofErr w:type="spellStart"/>
        <w:r>
          <w:t>pri</w:t>
        </w:r>
        <w:proofErr w:type="spellEnd"/>
        <w:r>
          <w:t xml:space="preserve"> </w:t>
        </w:r>
        <w:proofErr w:type="spellStart"/>
        <w:r>
          <w:t>formálnej</w:t>
        </w:r>
        <w:proofErr w:type="spellEnd"/>
        <w:r>
          <w:t xml:space="preserve"> </w:t>
        </w:r>
        <w:proofErr w:type="spellStart"/>
        <w:r>
          <w:t>kontrole</w:t>
        </w:r>
        <w:proofErr w:type="spellEnd"/>
        <w:r>
          <w:t xml:space="preserve"> </w:t>
        </w:r>
      </w:ins>
      <w:proofErr w:type="spellStart"/>
      <w:ins w:id="409" w:author="Milan Matovič" w:date="2020-04-16T12:23:00Z">
        <w:r w:rsidR="003C0093">
          <w:t>spoločného</w:t>
        </w:r>
        <w:proofErr w:type="spellEnd"/>
        <w:r w:rsidR="003C0093">
          <w:t xml:space="preserve"> </w:t>
        </w:r>
        <w:proofErr w:type="spellStart"/>
        <w:r w:rsidR="003C0093">
          <w:t>hodnotiaceho</w:t>
        </w:r>
        <w:proofErr w:type="spellEnd"/>
        <w:r w:rsidR="003C0093">
          <w:t xml:space="preserve"> </w:t>
        </w:r>
        <w:proofErr w:type="spellStart"/>
        <w:r w:rsidR="003C0093">
          <w:t>hárku</w:t>
        </w:r>
      </w:ins>
      <w:proofErr w:type="spellEnd"/>
      <w:ins w:id="410" w:author="Milan Matovič" w:date="2020-04-12T20:31:00Z">
        <w:r>
          <w:t xml:space="preserve">, </w:t>
        </w:r>
        <w:proofErr w:type="spellStart"/>
        <w:proofErr w:type="gramStart"/>
        <w:r>
          <w:t>sa</w:t>
        </w:r>
        <w:proofErr w:type="spellEnd"/>
        <w:proofErr w:type="gramEnd"/>
        <w:r>
          <w:t xml:space="preserve"> </w:t>
        </w:r>
        <w:proofErr w:type="spellStart"/>
        <w:r>
          <w:t>tretiemu</w:t>
        </w:r>
        <w:proofErr w:type="spellEnd"/>
        <w:r>
          <w:t xml:space="preserve"> (</w:t>
        </w:r>
        <w:proofErr w:type="spellStart"/>
        <w:r>
          <w:t>prípadne</w:t>
        </w:r>
        <w:proofErr w:type="spellEnd"/>
        <w:r>
          <w:t xml:space="preserve"> </w:t>
        </w:r>
        <w:proofErr w:type="spellStart"/>
        <w:r>
          <w:t>ďalšiemu</w:t>
        </w:r>
        <w:proofErr w:type="spellEnd"/>
        <w:r>
          <w:t xml:space="preserve"> </w:t>
        </w:r>
        <w:proofErr w:type="spellStart"/>
        <w:r>
          <w:t>hodnotiteľovi</w:t>
        </w:r>
        <w:proofErr w:type="spellEnd"/>
        <w:r>
          <w:t xml:space="preserve">) </w:t>
        </w:r>
        <w:proofErr w:type="spellStart"/>
        <w:r>
          <w:t>poskytne</w:t>
        </w:r>
        <w:proofErr w:type="spellEnd"/>
        <w:r>
          <w:t xml:space="preserve"> </w:t>
        </w:r>
        <w:proofErr w:type="spellStart"/>
        <w:r>
          <w:t>možnosť</w:t>
        </w:r>
        <w:proofErr w:type="spellEnd"/>
        <w:r>
          <w:t xml:space="preserve"> </w:t>
        </w:r>
        <w:proofErr w:type="spellStart"/>
        <w:r>
          <w:t>hodnotiť</w:t>
        </w:r>
        <w:proofErr w:type="spellEnd"/>
        <w:r>
          <w:t xml:space="preserve"> v </w:t>
        </w:r>
        <w:proofErr w:type="spellStart"/>
        <w:r>
          <w:t>priestoroch</w:t>
        </w:r>
        <w:proofErr w:type="spellEnd"/>
        <w:r>
          <w:t xml:space="preserve"> </w:t>
        </w:r>
        <w:proofErr w:type="spellStart"/>
        <w:r>
          <w:t>poskytovateľa</w:t>
        </w:r>
        <w:proofErr w:type="spellEnd"/>
        <w:r>
          <w:t xml:space="preserve"> </w:t>
        </w:r>
        <w:proofErr w:type="spellStart"/>
        <w:r>
          <w:t>alebo</w:t>
        </w:r>
        <w:proofErr w:type="spellEnd"/>
        <w:r>
          <w:t xml:space="preserve"> </w:t>
        </w:r>
      </w:ins>
      <w:proofErr w:type="spellStart"/>
      <w:ins w:id="411" w:author="Milan Matovič" w:date="2020-04-13T21:11:00Z">
        <w:r w:rsidR="00231143">
          <w:t>na</w:t>
        </w:r>
        <w:proofErr w:type="spellEnd"/>
        <w:r w:rsidR="00231143">
          <w:t xml:space="preserve"> </w:t>
        </w:r>
        <w:proofErr w:type="spellStart"/>
        <w:r w:rsidR="00231143">
          <w:t>diaľku</w:t>
        </w:r>
      </w:ins>
      <w:proofErr w:type="spellEnd"/>
      <w:ins w:id="412" w:author="Milan Matovič" w:date="2020-04-12T20:31:00Z">
        <w:r>
          <w:t xml:space="preserve">. </w:t>
        </w:r>
        <w:proofErr w:type="spellStart"/>
        <w:r>
          <w:t>Poverený</w:t>
        </w:r>
        <w:proofErr w:type="spellEnd"/>
        <w:r>
          <w:t xml:space="preserve"> </w:t>
        </w:r>
        <w:proofErr w:type="spellStart"/>
        <w:r>
          <w:t>zamestnanec</w:t>
        </w:r>
        <w:proofErr w:type="spellEnd"/>
        <w:r>
          <w:t xml:space="preserve"> </w:t>
        </w:r>
        <w:proofErr w:type="spellStart"/>
        <w:r>
          <w:t>poskytovateľa</w:t>
        </w:r>
        <w:proofErr w:type="spellEnd"/>
        <w:r>
          <w:t xml:space="preserve"> </w:t>
        </w:r>
        <w:proofErr w:type="spellStart"/>
        <w:r>
          <w:t>bezodkladne</w:t>
        </w:r>
        <w:proofErr w:type="spellEnd"/>
        <w:r>
          <w:t xml:space="preserve"> </w:t>
        </w:r>
        <w:proofErr w:type="spellStart"/>
        <w:r>
          <w:t>informuje</w:t>
        </w:r>
        <w:proofErr w:type="spellEnd"/>
        <w:r>
          <w:t xml:space="preserve"> </w:t>
        </w:r>
        <w:proofErr w:type="spellStart"/>
        <w:r>
          <w:t>tretieho</w:t>
        </w:r>
        <w:proofErr w:type="spellEnd"/>
        <w:r>
          <w:t xml:space="preserve">, resp. </w:t>
        </w:r>
        <w:proofErr w:type="spellStart"/>
        <w:r>
          <w:t>ďalšieho</w:t>
        </w:r>
        <w:proofErr w:type="spellEnd"/>
        <w:r>
          <w:t xml:space="preserve"> </w:t>
        </w:r>
        <w:proofErr w:type="spellStart"/>
        <w:r>
          <w:t>hodnotiteľa</w:t>
        </w:r>
        <w:proofErr w:type="spellEnd"/>
        <w:r>
          <w:t xml:space="preserve"> o </w:t>
        </w:r>
        <w:proofErr w:type="spellStart"/>
        <w:r>
          <w:t>priebehu</w:t>
        </w:r>
        <w:proofErr w:type="spellEnd"/>
        <w:r>
          <w:t xml:space="preserve"> </w:t>
        </w:r>
        <w:proofErr w:type="spellStart"/>
        <w:r>
          <w:t>hodnotenia</w:t>
        </w:r>
        <w:proofErr w:type="spellEnd"/>
        <w:r>
          <w:t xml:space="preserve"> </w:t>
        </w:r>
        <w:proofErr w:type="spellStart"/>
        <w:r>
          <w:t>ŽoNFP</w:t>
        </w:r>
        <w:proofErr w:type="spellEnd"/>
        <w:r>
          <w:t xml:space="preserve"> </w:t>
        </w:r>
        <w:proofErr w:type="spellStart"/>
        <w:proofErr w:type="gramStart"/>
        <w:r>
          <w:t>vo</w:t>
        </w:r>
        <w:proofErr w:type="spellEnd"/>
        <w:proofErr w:type="gramEnd"/>
        <w:r>
          <w:t xml:space="preserve"> </w:t>
        </w:r>
        <w:proofErr w:type="spellStart"/>
        <w:r>
          <w:t>vzťahu</w:t>
        </w:r>
        <w:proofErr w:type="spellEnd"/>
        <w:r>
          <w:t xml:space="preserve"> </w:t>
        </w:r>
        <w:proofErr w:type="spellStart"/>
        <w:r>
          <w:t>ku</w:t>
        </w:r>
        <w:proofErr w:type="spellEnd"/>
        <w:r>
          <w:t xml:space="preserve"> </w:t>
        </w:r>
        <w:proofErr w:type="spellStart"/>
        <w:r>
          <w:t>kritériu</w:t>
        </w:r>
        <w:proofErr w:type="spellEnd"/>
        <w:r>
          <w:t>, v </w:t>
        </w:r>
        <w:proofErr w:type="spellStart"/>
        <w:r>
          <w:t>ktorom</w:t>
        </w:r>
        <w:proofErr w:type="spellEnd"/>
        <w:r>
          <w:t xml:space="preserve"> </w:t>
        </w:r>
        <w:proofErr w:type="spellStart"/>
        <w:r>
          <w:t>nastal</w:t>
        </w:r>
        <w:proofErr w:type="spellEnd"/>
        <w:r>
          <w:t xml:space="preserve"> </w:t>
        </w:r>
        <w:proofErr w:type="spellStart"/>
        <w:r>
          <w:t>rozpor</w:t>
        </w:r>
        <w:proofErr w:type="spellEnd"/>
        <w:r>
          <w:t xml:space="preserve">. </w:t>
        </w:r>
      </w:ins>
    </w:p>
    <w:p w14:paraId="5A5D8A2E" w14:textId="77777777" w:rsidR="004B0491" w:rsidRDefault="004B0491" w:rsidP="001D3C52">
      <w:pPr>
        <w:pStyle w:val="Odsekzoznamu"/>
        <w:spacing w:before="120"/>
        <w:ind w:left="0"/>
        <w:contextualSpacing w:val="0"/>
        <w:jc w:val="both"/>
        <w:rPr>
          <w:ins w:id="413" w:author="Milan Matovič" w:date="2020-04-12T20:31:00Z"/>
        </w:rPr>
      </w:pPr>
      <w:ins w:id="414" w:author="Milan Matovič" w:date="2020-04-12T20:31:00Z">
        <w:r>
          <w:lastRenderedPageBreak/>
          <w:t>V </w:t>
        </w:r>
        <w:proofErr w:type="spellStart"/>
        <w:r>
          <w:t>prípade</w:t>
        </w:r>
        <w:proofErr w:type="spellEnd"/>
        <w:r>
          <w:t xml:space="preserve"> </w:t>
        </w:r>
        <w:proofErr w:type="spellStart"/>
        <w:r>
          <w:t>rozporu</w:t>
        </w:r>
        <w:proofErr w:type="spellEnd"/>
        <w:r>
          <w:t xml:space="preserve"> </w:t>
        </w:r>
        <w:proofErr w:type="spellStart"/>
        <w:r>
          <w:t>pri</w:t>
        </w:r>
        <w:proofErr w:type="spellEnd"/>
        <w:r>
          <w:t xml:space="preserve"> </w:t>
        </w:r>
        <w:proofErr w:type="spellStart"/>
        <w:r>
          <w:t>hodnotení</w:t>
        </w:r>
        <w:proofErr w:type="spellEnd"/>
        <w:r>
          <w:t xml:space="preserve"> </w:t>
        </w:r>
        <w:proofErr w:type="spellStart"/>
        <w:r>
          <w:t>vylučovacích</w:t>
        </w:r>
        <w:proofErr w:type="spellEnd"/>
        <w:r>
          <w:t xml:space="preserve"> </w:t>
        </w:r>
        <w:proofErr w:type="spellStart"/>
        <w:r>
          <w:t>kritérií</w:t>
        </w:r>
        <w:proofErr w:type="spellEnd"/>
        <w:r>
          <w:t xml:space="preserve"> </w:t>
        </w:r>
        <w:proofErr w:type="spellStart"/>
        <w:r w:rsidRPr="005220DD">
          <w:t>tretí</w:t>
        </w:r>
        <w:proofErr w:type="spellEnd"/>
        <w:r w:rsidRPr="005220DD">
          <w:t xml:space="preserve">, resp. </w:t>
        </w:r>
        <w:proofErr w:type="spellStart"/>
        <w:r w:rsidRPr="005220DD">
          <w:t>ďalší</w:t>
        </w:r>
        <w:proofErr w:type="spellEnd"/>
        <w:r w:rsidRPr="005220DD">
          <w:t xml:space="preserve"> </w:t>
        </w:r>
        <w:proofErr w:type="spellStart"/>
        <w:r w:rsidRPr="005220DD">
          <w:t>hodnotiteľ</w:t>
        </w:r>
        <w:proofErr w:type="spellEnd"/>
        <w:r w:rsidRPr="005220DD">
          <w:t xml:space="preserve"> </w:t>
        </w:r>
        <w:proofErr w:type="spellStart"/>
        <w:r w:rsidRPr="005220DD">
          <w:t>vyhodnotí</w:t>
        </w:r>
        <w:proofErr w:type="spellEnd"/>
        <w:r w:rsidRPr="005220DD">
          <w:t xml:space="preserve"> </w:t>
        </w:r>
        <w:proofErr w:type="spellStart"/>
        <w:r w:rsidRPr="005220DD">
          <w:t>sporné</w:t>
        </w:r>
        <w:proofErr w:type="spellEnd"/>
        <w:r w:rsidRPr="005220DD">
          <w:t xml:space="preserve"> </w:t>
        </w:r>
        <w:proofErr w:type="spellStart"/>
        <w:r w:rsidRPr="005220DD">
          <w:t>vyluč</w:t>
        </w:r>
        <w:r>
          <w:t>ovacie</w:t>
        </w:r>
        <w:proofErr w:type="spellEnd"/>
        <w:r w:rsidRPr="005220DD">
          <w:t xml:space="preserve"> </w:t>
        </w:r>
        <w:proofErr w:type="spellStart"/>
        <w:r w:rsidRPr="005220DD">
          <w:t>kritériá</w:t>
        </w:r>
      </w:ins>
      <w:proofErr w:type="spellEnd"/>
      <w:ins w:id="415" w:author="Milan Matovič" w:date="2020-04-13T21:17:00Z">
        <w:r w:rsidR="00D8458C">
          <w:t xml:space="preserve"> </w:t>
        </w:r>
      </w:ins>
      <w:ins w:id="416" w:author="Milan Matovič" w:date="2020-04-13T21:18:00Z">
        <w:r w:rsidR="00D8458C">
          <w:t xml:space="preserve">a </w:t>
        </w:r>
      </w:ins>
      <w:proofErr w:type="spellStart"/>
      <w:ins w:id="417" w:author="Milan Matovič" w:date="2020-04-13T21:17:00Z">
        <w:r w:rsidR="00D8458C">
          <w:t>podľa</w:t>
        </w:r>
        <w:proofErr w:type="spellEnd"/>
        <w:r w:rsidR="00D8458C">
          <w:t xml:space="preserve"> </w:t>
        </w:r>
        <w:proofErr w:type="spellStart"/>
        <w:r w:rsidR="00D8458C">
          <w:t>spôsobu</w:t>
        </w:r>
        <w:proofErr w:type="spellEnd"/>
        <w:r w:rsidR="00D8458C">
          <w:t xml:space="preserve"> </w:t>
        </w:r>
        <w:proofErr w:type="spellStart"/>
        <w:r w:rsidR="00D8458C">
          <w:t>hodnotenia</w:t>
        </w:r>
        <w:proofErr w:type="spellEnd"/>
        <w:r w:rsidR="00D8458C">
          <w:t xml:space="preserve"> </w:t>
        </w:r>
      </w:ins>
      <w:ins w:id="418" w:author="Milan Matovič" w:date="2020-04-12T20:31:00Z">
        <w:r w:rsidRPr="005220DD">
          <w:t xml:space="preserve"> </w:t>
        </w:r>
      </w:ins>
      <w:ins w:id="419" w:author="Milan Matovič" w:date="2020-04-13T21:43:00Z">
        <w:r w:rsidR="007330EB">
          <w:t xml:space="preserve"> </w:t>
        </w:r>
      </w:ins>
      <w:proofErr w:type="spellStart"/>
      <w:ins w:id="420" w:author="Milan Matovič" w:date="2020-04-13T21:18:00Z">
        <w:r w:rsidR="00D8458C">
          <w:t>zabezpečí</w:t>
        </w:r>
        <w:proofErr w:type="spellEnd"/>
        <w:r w:rsidR="00D8458C">
          <w:t xml:space="preserve"> </w:t>
        </w:r>
        <w:proofErr w:type="spellStart"/>
        <w:r w:rsidR="00D8458C">
          <w:t>vypracovanie</w:t>
        </w:r>
        <w:proofErr w:type="spellEnd"/>
        <w:r w:rsidR="00D8458C">
          <w:t xml:space="preserve"> </w:t>
        </w:r>
      </w:ins>
      <w:proofErr w:type="spellStart"/>
      <w:ins w:id="421" w:author="Milan Matovič" w:date="2020-04-13T21:20:00Z">
        <w:r w:rsidR="00D52156">
          <w:t>riadneho</w:t>
        </w:r>
        <w:proofErr w:type="spellEnd"/>
        <w:r w:rsidR="00D52156">
          <w:t xml:space="preserve"> </w:t>
        </w:r>
      </w:ins>
      <w:proofErr w:type="spellStart"/>
      <w:ins w:id="422" w:author="Milan Matovič" w:date="2020-04-13T21:18:00Z">
        <w:r w:rsidR="00D8458C">
          <w:t>doplňujúceho</w:t>
        </w:r>
        <w:proofErr w:type="spellEnd"/>
        <w:r w:rsidR="00D8458C">
          <w:t xml:space="preserve"> </w:t>
        </w:r>
      </w:ins>
      <w:proofErr w:type="spellStart"/>
      <w:ins w:id="423" w:author="Milan Matovič" w:date="2020-04-16T12:24:00Z">
        <w:r w:rsidR="003C0093">
          <w:t>hodnotiaceho</w:t>
        </w:r>
        <w:proofErr w:type="spellEnd"/>
        <w:r w:rsidR="003C0093">
          <w:t xml:space="preserve"> </w:t>
        </w:r>
        <w:proofErr w:type="spellStart"/>
        <w:r w:rsidR="003C0093">
          <w:t>hárku</w:t>
        </w:r>
      </w:ins>
      <w:proofErr w:type="spellEnd"/>
      <w:ins w:id="424" w:author="Milan Matovič" w:date="2020-04-13T21:18:00Z">
        <w:r w:rsidR="00D8458C">
          <w:t xml:space="preserve"> k </w:t>
        </w:r>
      </w:ins>
      <w:proofErr w:type="spellStart"/>
      <w:ins w:id="425" w:author="Milan Matovič" w:date="2020-04-16T12:24:00Z">
        <w:r w:rsidR="003C0093">
          <w:t>spoločnému</w:t>
        </w:r>
        <w:proofErr w:type="spellEnd"/>
        <w:r w:rsidR="003C0093">
          <w:t xml:space="preserve"> </w:t>
        </w:r>
        <w:proofErr w:type="spellStart"/>
        <w:r w:rsidR="003C0093">
          <w:t>hodnotiacemu</w:t>
        </w:r>
        <w:proofErr w:type="spellEnd"/>
        <w:r w:rsidR="003C0093">
          <w:t xml:space="preserve"> </w:t>
        </w:r>
        <w:proofErr w:type="spellStart"/>
        <w:r w:rsidR="003C0093">
          <w:t>hárku</w:t>
        </w:r>
      </w:ins>
      <w:proofErr w:type="spellEnd"/>
      <w:ins w:id="426" w:author="Milan Matovič" w:date="2020-04-13T21:18:00Z">
        <w:r w:rsidR="00D8458C">
          <w:t xml:space="preserve"> </w:t>
        </w:r>
      </w:ins>
      <w:proofErr w:type="spellStart"/>
      <w:ins w:id="427" w:author="Milan Matovič" w:date="2020-04-13T21:21:00Z">
        <w:r w:rsidR="00D52156">
          <w:t>primeraniými</w:t>
        </w:r>
        <w:proofErr w:type="spellEnd"/>
        <w:r w:rsidR="00D52156">
          <w:t xml:space="preserve"> </w:t>
        </w:r>
        <w:proofErr w:type="spellStart"/>
        <w:r w:rsidR="00D52156">
          <w:t>postupmi</w:t>
        </w:r>
        <w:proofErr w:type="spellEnd"/>
        <w:r w:rsidR="00D52156">
          <w:t xml:space="preserve"> </w:t>
        </w:r>
        <w:proofErr w:type="spellStart"/>
        <w:r w:rsidR="00D52156">
          <w:t>podľa</w:t>
        </w:r>
        <w:proofErr w:type="spellEnd"/>
        <w:r w:rsidR="00D52156">
          <w:t xml:space="preserve"> </w:t>
        </w:r>
        <w:proofErr w:type="spellStart"/>
        <w:r w:rsidR="00D52156">
          <w:t>kapitoly</w:t>
        </w:r>
        <w:proofErr w:type="spellEnd"/>
        <w:r w:rsidR="00D52156">
          <w:t xml:space="preserve"> 3.5.</w:t>
        </w:r>
      </w:ins>
    </w:p>
    <w:p w14:paraId="518AFF0C" w14:textId="77777777" w:rsidR="004B0491" w:rsidRDefault="004B0491" w:rsidP="004B0491">
      <w:pPr>
        <w:jc w:val="both"/>
        <w:rPr>
          <w:ins w:id="428" w:author="Milan Matovič" w:date="2020-04-12T20:31:00Z"/>
        </w:rPr>
      </w:pPr>
    </w:p>
    <w:p w14:paraId="5C673E42" w14:textId="77777777" w:rsidR="006728BA" w:rsidRDefault="006728BA" w:rsidP="006728BA">
      <w:pPr>
        <w:tabs>
          <w:tab w:val="left" w:pos="0"/>
        </w:tabs>
        <w:spacing w:before="120"/>
        <w:jc w:val="both"/>
        <w:rPr>
          <w:ins w:id="429" w:author="Milan Matovič" w:date="2020-04-13T21:29:00Z"/>
        </w:rPr>
      </w:pPr>
      <w:ins w:id="430" w:author="Milan Matovič" w:date="2020-04-13T21:29:00Z">
        <w:r>
          <w:rPr>
            <w:b/>
            <w:iCs/>
            <w:szCs w:val="19"/>
            <w:lang w:val="sk-SK"/>
          </w:rPr>
          <w:t>Kapitola 3.8</w:t>
        </w:r>
        <w:r w:rsidRPr="00A3233F">
          <w:rPr>
            <w:szCs w:val="19"/>
            <w:lang w:val="sk-SK"/>
          </w:rPr>
          <w:t xml:space="preserve"> v prípade</w:t>
        </w:r>
        <w:r>
          <w:rPr>
            <w:lang w:val="sk-SK"/>
          </w:rPr>
          <w:t xml:space="preserve"> </w:t>
        </w:r>
        <w:r>
          <w:rPr>
            <w:b/>
            <w:iCs/>
            <w:szCs w:val="19"/>
            <w:lang w:val="sk-SK"/>
          </w:rPr>
          <w:t>diaľkového hodnotenia</w:t>
        </w:r>
      </w:ins>
      <w:ins w:id="431" w:author="Milan Matovič" w:date="2020-04-13T21:30:00Z">
        <w:r>
          <w:rPr>
            <w:b/>
            <w:iCs/>
            <w:szCs w:val="19"/>
            <w:lang w:val="sk-SK"/>
          </w:rPr>
          <w:t xml:space="preserve"> sa neaplikuje</w:t>
        </w:r>
      </w:ins>
      <w:ins w:id="432" w:author="Milan Matovič" w:date="2020-04-13T21:44:00Z">
        <w:r w:rsidR="007330EB">
          <w:rPr>
            <w:b/>
            <w:iCs/>
            <w:szCs w:val="19"/>
            <w:lang w:val="sk-SK"/>
          </w:rPr>
          <w:t>.</w:t>
        </w:r>
      </w:ins>
    </w:p>
    <w:p w14:paraId="7FCC4E14" w14:textId="77777777" w:rsidR="00FA130C" w:rsidRPr="00C239F8" w:rsidRDefault="004B0491" w:rsidP="001D3C52">
      <w:pPr>
        <w:pStyle w:val="Nadpis2"/>
        <w:numPr>
          <w:ilvl w:val="0"/>
          <w:numId w:val="0"/>
        </w:numPr>
        <w:jc w:val="both"/>
        <w:rPr>
          <w:rFonts w:asciiTheme="minorHAnsi" w:hAnsiTheme="minorHAnsi"/>
          <w:color w:val="auto"/>
          <w:sz w:val="18"/>
          <w:highlight w:val="green"/>
          <w:lang w:val="sk-SK"/>
        </w:rPr>
      </w:pPr>
      <w:ins w:id="433" w:author="Milan Matovič" w:date="2020-04-12T20:25:00Z">
        <w:r>
          <w:rPr>
            <w:rFonts w:cs="Times New Roman"/>
            <w:b w:val="0"/>
            <w:iCs w:val="0"/>
            <w:color w:val="auto"/>
            <w:kern w:val="0"/>
            <w:sz w:val="19"/>
            <w:szCs w:val="19"/>
            <w:lang w:val="sk-SK"/>
          </w:rPr>
          <w:br/>
        </w:r>
        <w:r>
          <w:rPr>
            <w:rFonts w:cs="Times New Roman"/>
            <w:b w:val="0"/>
            <w:iCs w:val="0"/>
            <w:color w:val="auto"/>
            <w:kern w:val="0"/>
            <w:sz w:val="19"/>
            <w:szCs w:val="19"/>
            <w:lang w:val="sk-SK"/>
          </w:rPr>
          <w:br/>
        </w:r>
      </w:ins>
    </w:p>
    <w:p w14:paraId="5BDC48E1" w14:textId="77777777" w:rsidR="00A570A0" w:rsidRPr="0017594C" w:rsidRDefault="00A570A0" w:rsidP="008979DA">
      <w:pPr>
        <w:pStyle w:val="Nadpis1"/>
        <w:ind w:left="426" w:hanging="426"/>
        <w:rPr>
          <w:lang w:val="sk-SK"/>
        </w:rPr>
      </w:pPr>
      <w:bookmarkStart w:id="434" w:name="_Toc37941447"/>
      <w:r w:rsidRPr="0017594C">
        <w:rPr>
          <w:lang w:val="sk-SK"/>
        </w:rPr>
        <w:lastRenderedPageBreak/>
        <w:t>Spôsob vyhodnotenia jednotlivých kritérií pre výber projektov</w:t>
      </w:r>
      <w:bookmarkEnd w:id="434"/>
    </w:p>
    <w:p w14:paraId="2CE4C412" w14:textId="77777777" w:rsidR="001C4E68" w:rsidRPr="00B519B4" w:rsidRDefault="001C4E68" w:rsidP="008979DA">
      <w:pPr>
        <w:pStyle w:val="Nadpis2"/>
        <w:jc w:val="both"/>
        <w:rPr>
          <w:lang w:val="sk-SK"/>
        </w:rPr>
      </w:pPr>
      <w:bookmarkStart w:id="435" w:name="_Toc37941448"/>
      <w:r w:rsidRPr="0017594C">
        <w:rPr>
          <w:lang w:val="sk-SK"/>
        </w:rPr>
        <w:t xml:space="preserve">Hodnotiace </w:t>
      </w:r>
      <w:r w:rsidRPr="00B519B4">
        <w:rPr>
          <w:lang w:val="sk-SK"/>
        </w:rPr>
        <w:t>kritériá žiadosti o nenávratný finančný príspevok</w:t>
      </w:r>
      <w:bookmarkEnd w:id="435"/>
      <w:r w:rsidRPr="00B519B4">
        <w:rPr>
          <w:lang w:val="sk-SK"/>
        </w:rPr>
        <w:t xml:space="preserve"> </w:t>
      </w:r>
    </w:p>
    <w:p w14:paraId="5F42A255"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1A5A6EC6"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1A5857E1"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4A30242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33E909EC"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E2E7D53"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288AA3C8"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69BA0632"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208CA480"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4E8F9166"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74C9DA2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7EC32424"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6"/>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1F4E83C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2221FECD"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D38B6F9"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Vylučujúce kritéria sú vždy posudzované ako prvé a až po ich splnení sú posudzované bodované kritériá.</w:t>
      </w:r>
    </w:p>
    <w:p w14:paraId="53D02049"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umožňujú vzájomné kvalitatívne porovnanie a vytvorenie poradia jednotlivých schvaľovaných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w:t>
      </w:r>
    </w:p>
    <w:p w14:paraId="72736257" w14:textId="77777777"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w:t>
      </w:r>
      <w:proofErr w:type="spellStart"/>
      <w:r w:rsidRPr="0017594C">
        <w:rPr>
          <w:rFonts w:asciiTheme="minorHAnsi" w:hAnsiTheme="minorHAnsi" w:cstheme="minorHAnsi"/>
          <w:color w:val="404040" w:themeColor="text1" w:themeTint="BF"/>
          <w:sz w:val="19"/>
          <w:szCs w:val="19"/>
          <w:lang w:val="sk-SK"/>
        </w:rPr>
        <w:t>ŽoNFP</w:t>
      </w:r>
      <w:proofErr w:type="spellEnd"/>
      <w:r w:rsidRPr="0017594C">
        <w:rPr>
          <w:rFonts w:asciiTheme="minorHAnsi" w:hAnsiTheme="minorHAnsi" w:cstheme="minorHAnsi"/>
          <w:color w:val="404040" w:themeColor="text1" w:themeTint="BF"/>
          <w:sz w:val="19"/>
          <w:szCs w:val="19"/>
          <w:lang w:val="sk-SK"/>
        </w:rPr>
        <w:t xml:space="preserve">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4F908AEE"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spĺňajúcej všetky podmienky poskytnutia príspevku s najvyšším počtom bodov po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spĺňajúcu všetky podmienky poskytnutia príspevku s najnižším počtom bodov. </w:t>
      </w:r>
    </w:p>
    <w:p w14:paraId="772EB8E1"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w:t>
      </w:r>
      <w:proofErr w:type="spellStart"/>
      <w:r w:rsidR="00D31270" w:rsidRPr="0017594C">
        <w:rPr>
          <w:szCs w:val="19"/>
          <w:lang w:val="sk-SK"/>
        </w:rPr>
        <w:t>ŽoNFP</w:t>
      </w:r>
      <w:proofErr w:type="spellEnd"/>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56778992" w14:textId="77777777" w:rsidR="00391A85" w:rsidRPr="00B519B4" w:rsidRDefault="00391A85" w:rsidP="00391A85">
      <w:pPr>
        <w:pStyle w:val="Odsekzoznamu"/>
        <w:autoSpaceDE w:val="0"/>
        <w:autoSpaceDN w:val="0"/>
        <w:adjustRightInd w:val="0"/>
        <w:rPr>
          <w:rFonts w:ascii="Verdana" w:hAnsi="Verdana"/>
          <w:szCs w:val="19"/>
          <w:lang w:val="sk-SK"/>
        </w:rPr>
      </w:pPr>
    </w:p>
    <w:p w14:paraId="42E58D5E"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 xml:space="preserve">Najvyšší počet bodov tvorený súčtom bodov udelených všetkým kritériám hodnotenej oblasti č. 1, 2 a 4 pri jednej </w:t>
      </w:r>
      <w:proofErr w:type="spellStart"/>
      <w:r w:rsidRPr="00B519B4">
        <w:rPr>
          <w:rFonts w:asciiTheme="minorHAnsi" w:hAnsiTheme="minorHAnsi" w:cstheme="minorHAnsi"/>
          <w:color w:val="404040" w:themeColor="text1" w:themeTint="BF"/>
          <w:szCs w:val="19"/>
          <w:lang w:val="sk-SK"/>
        </w:rPr>
        <w:t>ŽoN</w:t>
      </w:r>
      <w:r w:rsidR="0006560B">
        <w:rPr>
          <w:rFonts w:asciiTheme="minorHAnsi" w:hAnsiTheme="minorHAnsi" w:cstheme="minorHAnsi"/>
          <w:color w:val="404040" w:themeColor="text1" w:themeTint="BF"/>
          <w:szCs w:val="19"/>
          <w:lang w:val="sk-SK"/>
        </w:rPr>
        <w:t>FP</w:t>
      </w:r>
      <w:proofErr w:type="spellEnd"/>
      <w:r w:rsidRPr="0017594C">
        <w:rPr>
          <w:rFonts w:asciiTheme="minorHAnsi" w:hAnsiTheme="minorHAnsi" w:cstheme="minorHAnsi"/>
          <w:color w:val="404040" w:themeColor="text1" w:themeTint="BF"/>
          <w:szCs w:val="19"/>
          <w:lang w:val="sk-SK"/>
        </w:rPr>
        <w:t xml:space="preserve">; </w:t>
      </w:r>
    </w:p>
    <w:p w14:paraId="7B6D152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22D085DB"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 xml:space="preserve">astí č. 1 a 2 pri jednej </w:t>
      </w:r>
      <w:proofErr w:type="spellStart"/>
      <w:r w:rsidR="0006560B">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w:t>
      </w:r>
    </w:p>
    <w:p w14:paraId="34ABE792"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41DF8AAE"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37D8095B"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75EBC138"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V prípade, ak RO pre OP EVS v súlade s alokáciou určenou vo výzve nemá finančné prostriedky vyčlenené na podporu všetkých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z vytvoreného zoznamu, aplikuje na takto vytvorené poradie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alokáciu určenú vo výzve. RO pre OP EVS podporí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len do výšky disponibilnej alokácie určenej vo výzve.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ktoré sa umiestnili vytvoreným poradím pod hranicou finančných prostriedkov vyčlenených na výzvu, budú neschválené z dôvodu nedostatku finančných prostriedkov určených na výzvu.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ktoré neboli schválené len z dôvodu nedostatku finančných prostriedkov vo výzve môžu byť v poradí, v akom boli neschválené, zaradené do zásobníka projektov.</w:t>
      </w:r>
    </w:p>
    <w:p w14:paraId="70608763" w14:textId="77777777" w:rsidR="001E4D73" w:rsidRPr="0017594C" w:rsidRDefault="001E4D73">
      <w:pPr>
        <w:spacing w:before="120" w:after="120" w:line="288" w:lineRule="auto"/>
        <w:jc w:val="both"/>
        <w:rPr>
          <w:szCs w:val="19"/>
          <w:lang w:val="sk-SK"/>
        </w:rPr>
      </w:pPr>
    </w:p>
    <w:p w14:paraId="4236DF85" w14:textId="77777777" w:rsidR="001C4E68" w:rsidRPr="0017594C" w:rsidRDefault="001C4E68" w:rsidP="0066370E">
      <w:pPr>
        <w:pStyle w:val="Nadpis2"/>
        <w:jc w:val="both"/>
        <w:rPr>
          <w:lang w:val="sk-SK"/>
        </w:rPr>
      </w:pPr>
      <w:bookmarkStart w:id="436" w:name="_Toc37941449"/>
      <w:r w:rsidRPr="0017594C">
        <w:rPr>
          <w:lang w:val="sk-SK"/>
        </w:rPr>
        <w:t>Spôsob vyhodnotenia jednotlivých kritérií pre výber projektov</w:t>
      </w:r>
      <w:bookmarkEnd w:id="436"/>
    </w:p>
    <w:p w14:paraId="4E29C336"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3332DC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 xml:space="preserve">ložená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4151BEDF"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78143DE3"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3B97153E"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2E16B508" w14:textId="77777777"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lastRenderedPageBreak/>
        <w:t xml:space="preserve">Odborný hodnotiteľ je povinný </w:t>
      </w:r>
      <w:r w:rsidR="00645C9F">
        <w:rPr>
          <w:rFonts w:asciiTheme="minorHAnsi" w:hAnsiTheme="minorHAnsi" w:cstheme="minorHAnsi"/>
          <w:iCs/>
          <w:color w:val="404040" w:themeColor="text1" w:themeTint="BF"/>
          <w:sz w:val="19"/>
          <w:szCs w:val="19"/>
          <w:lang w:val="sk-SK"/>
        </w:rPr>
        <w:t>zoznámiť sa s</w:t>
      </w:r>
      <w:r w:rsidR="00D338C6">
        <w:rPr>
          <w:rFonts w:asciiTheme="minorHAnsi" w:hAnsiTheme="minorHAnsi" w:cstheme="minorHAnsi"/>
          <w:iCs/>
          <w:color w:val="404040" w:themeColor="text1" w:themeTint="BF"/>
          <w:sz w:val="19"/>
          <w:szCs w:val="19"/>
          <w:lang w:val="sk-SK"/>
        </w:rPr>
        <w:t> </w:t>
      </w:r>
      <w:r w:rsidRPr="0017594C">
        <w:rPr>
          <w:rFonts w:asciiTheme="minorHAnsi" w:hAnsiTheme="minorHAnsi" w:cstheme="minorHAnsi"/>
          <w:iCs/>
          <w:color w:val="404040" w:themeColor="text1" w:themeTint="BF"/>
          <w:sz w:val="19"/>
          <w:szCs w:val="19"/>
          <w:lang w:val="sk-SK"/>
        </w:rPr>
        <w:t>odporúčani</w:t>
      </w:r>
      <w:r w:rsidR="00645C9F">
        <w:rPr>
          <w:rFonts w:asciiTheme="minorHAnsi" w:hAnsiTheme="minorHAnsi" w:cstheme="minorHAnsi"/>
          <w:iCs/>
          <w:color w:val="404040" w:themeColor="text1" w:themeTint="BF"/>
          <w:sz w:val="19"/>
          <w:szCs w:val="19"/>
          <w:lang w:val="sk-SK"/>
        </w:rPr>
        <w:t>a</w:t>
      </w:r>
      <w:r w:rsidR="00D338C6">
        <w:rPr>
          <w:rFonts w:asciiTheme="minorHAnsi" w:hAnsiTheme="minorHAnsi" w:cstheme="minorHAnsi"/>
          <w:iCs/>
          <w:color w:val="404040" w:themeColor="text1" w:themeTint="BF"/>
          <w:sz w:val="19"/>
          <w:szCs w:val="19"/>
          <w:lang w:val="sk-SK"/>
        </w:rPr>
        <w:t xml:space="preserve">mi </w:t>
      </w:r>
      <w:r w:rsidRPr="0017594C">
        <w:rPr>
          <w:rFonts w:asciiTheme="minorHAnsi" w:hAnsiTheme="minorHAnsi" w:cstheme="minorHAnsi"/>
          <w:iCs/>
          <w:color w:val="404040" w:themeColor="text1" w:themeTint="BF"/>
          <w:sz w:val="19"/>
          <w:szCs w:val="19"/>
          <w:lang w:val="sk-SK"/>
        </w:rPr>
        <w:t xml:space="preserv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 xml:space="preserve">administratívneho overovania </w:t>
      </w:r>
      <w:proofErr w:type="spellStart"/>
      <w:r w:rsidRPr="0017594C">
        <w:rPr>
          <w:rFonts w:asciiTheme="minorHAnsi" w:hAnsiTheme="minorHAnsi" w:cstheme="minorHAnsi"/>
          <w:iCs/>
          <w:color w:val="404040" w:themeColor="text1" w:themeTint="BF"/>
          <w:sz w:val="19"/>
          <w:szCs w:val="19"/>
          <w:lang w:val="sk-SK"/>
        </w:rPr>
        <w:t>ŽoNFP</w:t>
      </w:r>
      <w:proofErr w:type="spellEnd"/>
    </w:p>
    <w:p w14:paraId="382BAEA7" w14:textId="77777777"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 xml:space="preserve">Ak odborný hodnotiteľ požaduje úpravy v rozpočte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je povinný uviesť, ktoré výdavky, resp. skupiny výdavkov navrhuje znížiť  o akú sumu vrátane odôvodnenia a</w:t>
      </w:r>
      <w:r w:rsidR="00844315">
        <w:rPr>
          <w:rFonts w:asciiTheme="minorHAnsi" w:hAnsiTheme="minorHAnsi" w:cstheme="minorHAnsi"/>
          <w:color w:val="404040" w:themeColor="text1" w:themeTint="BF"/>
          <w:szCs w:val="19"/>
          <w:lang w:val="sk-SK"/>
        </w:rPr>
        <w:t> </w:t>
      </w:r>
      <w:r w:rsidR="00ED7F0F">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presného výpočtu až na úroveň jednotkových cien, merných jednotiek</w:t>
      </w:r>
      <w:r w:rsidR="009219A7">
        <w:rPr>
          <w:rFonts w:asciiTheme="minorHAnsi" w:hAnsiTheme="minorHAnsi" w:cstheme="minorHAnsi"/>
          <w:color w:val="404040" w:themeColor="text1" w:themeTint="BF"/>
          <w:szCs w:val="19"/>
          <w:lang w:val="sk-SK"/>
        </w:rPr>
        <w:t>,</w:t>
      </w:r>
      <w:r w:rsidRPr="0017594C">
        <w:rPr>
          <w:rFonts w:asciiTheme="minorHAnsi" w:hAnsiTheme="minorHAnsi" w:cstheme="minorHAnsi"/>
          <w:color w:val="404040" w:themeColor="text1" w:themeTint="BF"/>
          <w:szCs w:val="19"/>
          <w:lang w:val="sk-SK"/>
        </w:rPr>
        <w:t xml:space="preserve"> ich počtu</w:t>
      </w:r>
      <w:r w:rsidR="00D338C6">
        <w:rPr>
          <w:rFonts w:asciiTheme="minorHAnsi" w:hAnsiTheme="minorHAnsi" w:cstheme="minorHAnsi"/>
          <w:color w:val="404040" w:themeColor="text1" w:themeTint="BF"/>
          <w:szCs w:val="19"/>
          <w:lang w:val="sk-SK"/>
        </w:rPr>
        <w:t xml:space="preserve"> </w:t>
      </w:r>
      <w:r w:rsidR="009219A7">
        <w:rPr>
          <w:rFonts w:asciiTheme="minorHAnsi" w:hAnsiTheme="minorHAnsi" w:cstheme="minorHAnsi"/>
          <w:color w:val="404040" w:themeColor="text1" w:themeTint="BF"/>
          <w:szCs w:val="19"/>
          <w:lang w:val="sk-SK"/>
        </w:rPr>
        <w:t xml:space="preserve">a identifikovania použitého pomocného nástroja, ak relevantné. </w:t>
      </w:r>
      <w:r w:rsidRPr="0017594C">
        <w:rPr>
          <w:rFonts w:asciiTheme="minorHAnsi" w:hAnsiTheme="minorHAnsi" w:cstheme="minorHAnsi"/>
          <w:color w:val="404040" w:themeColor="text1" w:themeTint="BF"/>
          <w:szCs w:val="19"/>
          <w:lang w:val="sk-SK"/>
        </w:rPr>
        <w:t xml:space="preserve"> Hodnotiteľ nesmie navyšovať jednotkové ceny, resp. celkový rozpočet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pri úprave rozpočtu môže jednotkové ceny, resp. rozpočet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iba znižovať o neoprávnené výdavky. Ak hodnotiteľ navrhuje inú zmenu v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7ED7FFBA" w14:textId="77777777" w:rsidR="0059078B" w:rsidRPr="0017594C" w:rsidRDefault="0059078B" w:rsidP="00DD7F94">
      <w:pPr>
        <w:spacing w:line="288" w:lineRule="auto"/>
        <w:jc w:val="both"/>
        <w:rPr>
          <w:szCs w:val="19"/>
          <w:lang w:val="sk-SK"/>
        </w:rPr>
      </w:pPr>
    </w:p>
    <w:p w14:paraId="3F7A7237" w14:textId="77777777" w:rsidR="00542AEE" w:rsidRDefault="00542AEE" w:rsidP="00542AEE">
      <w:pPr>
        <w:pStyle w:val="Nadpis2"/>
        <w:jc w:val="both"/>
        <w:rPr>
          <w:lang w:val="sk-SK"/>
        </w:rPr>
      </w:pPr>
      <w:bookmarkStart w:id="437" w:name="_Toc37941450"/>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437"/>
    </w:p>
    <w:p w14:paraId="577C7455" w14:textId="77777777" w:rsidR="0059078B" w:rsidRDefault="0059078B" w:rsidP="0059078B">
      <w:pPr>
        <w:pStyle w:val="Nadpis3"/>
        <w:rPr>
          <w:lang w:val="sk-SK"/>
        </w:rPr>
      </w:pPr>
      <w:bookmarkStart w:id="438" w:name="_Toc37941451"/>
      <w:r>
        <w:rPr>
          <w:lang w:val="sk-SK"/>
        </w:rPr>
        <w:t>Vyhodnotenie horizontálneho princípu Udržateľný rozvoj</w:t>
      </w:r>
      <w:bookmarkEnd w:id="438"/>
    </w:p>
    <w:p w14:paraId="5C87BE3D"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Predmetom hodnotenia kritéria horizontálneho princípu Udržateľný rozvoj (ďalej len „HP UR“) </w:t>
      </w:r>
      <w:r w:rsidRPr="00D144F6">
        <w:rPr>
          <w:rFonts w:asciiTheme="minorHAnsi" w:hAnsiTheme="minorHAnsi" w:cstheme="minorHAnsi"/>
          <w:b/>
          <w:color w:val="404040" w:themeColor="text1" w:themeTint="BF"/>
          <w:szCs w:val="19"/>
          <w:lang w:val="sk-SK"/>
        </w:rPr>
        <w:t>v národných projektoch</w:t>
      </w:r>
      <w:r w:rsidRPr="00D144F6">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posúdenie súladu aktivít s plnením cieľov Stratégie riadenia ľudských zdrojov v štátnej službe  (ďalej len „stratégia“), ktorej víziou je v roku 2020 dosiahnuť „Vytvorenie profesionálnej štátnej služby, ktorá zabezpečí schopnosť ľudského kapitálu adaptovať sa na všetky zmeny vyplývajúce z nových podmienok ekonomického a spoločenského charakteru v 21. storočí v záujme kvalitne a dôveryhodne slúžiť občanom.“  To nevyhnutne vyžaduje profesionálnu, stabilnú, efektívnu a politicky neutrálnu štátnu službu, modernizáciu verejnej správy, posilnenie horizontálnej a vertikálnej koordinácie a spolupráce naprieč ústrednými orgánmi štátnej správy. Základné sú hodnoty ako integrita, čestnosť a profesionálne správanie, ktoré budú aktívne podporované všetkými procesmi súvisiacimi s riadením ľudských zdrojov v štátnej službe.  </w:t>
      </w:r>
    </w:p>
    <w:p w14:paraId="5E9A1070"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Zásadné je posúdenie, či projekty prispejú k napĺňaniu  strategického cieľa, ktorým je v prospech občanov orientovaná verejná správa, poskytujúca svoje služby rýchlo, efektívne a kvalitne, v záujme podpory udržateľného rastu, tvorby pracovných miest a sociálnej inklúzie. Projekty musia prispievať k plneniu  systému  opatrení  zakotveného v stratégii aspoň v jednej z oblastí  (inštitucionálne zabezpečenie štátnej služby, koordinácia a plánovanie štátnej služby, získavanie štátnych zamestnancov, hodnotenie kompetencií štátnych zamestnancov, odmeňovanie štátnych zamestnancov, vzdelávanie štátnych zamestnancov,  </w:t>
      </w:r>
      <w:proofErr w:type="spellStart"/>
      <w:r w:rsidRPr="00D144F6">
        <w:rPr>
          <w:rFonts w:asciiTheme="minorHAnsi" w:hAnsiTheme="minorHAnsi" w:cstheme="minorHAnsi"/>
          <w:color w:val="404040" w:themeColor="text1" w:themeTint="BF"/>
          <w:szCs w:val="19"/>
          <w:lang w:val="sk-SK"/>
        </w:rPr>
        <w:t>líderstvo</w:t>
      </w:r>
      <w:proofErr w:type="spellEnd"/>
      <w:r w:rsidRPr="00D144F6">
        <w:rPr>
          <w:rFonts w:asciiTheme="minorHAnsi" w:hAnsiTheme="minorHAnsi" w:cstheme="minorHAnsi"/>
          <w:color w:val="404040" w:themeColor="text1" w:themeTint="BF"/>
          <w:szCs w:val="19"/>
          <w:lang w:val="sk-SK"/>
        </w:rPr>
        <w:t xml:space="preserve"> v štátnej službe, mobilita, kariérny rast a zúčtovateľnosť štátnych zamestnancov, zber a analýza informácií ako základ riadenia procesov vrátane spoločného IT riešenia ako nástroja na riadenie ľudských zdrojov). Projekty by mali prispievať napr. k:</w:t>
      </w:r>
    </w:p>
    <w:p w14:paraId="57757034"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podpore inteligentného, udržateľného a </w:t>
      </w:r>
      <w:proofErr w:type="spellStart"/>
      <w:r w:rsidRPr="00D144F6">
        <w:rPr>
          <w:rFonts w:asciiTheme="minorHAnsi" w:hAnsiTheme="minorHAnsi" w:cstheme="minorHAnsi"/>
          <w:color w:val="404040" w:themeColor="text1" w:themeTint="BF"/>
          <w:szCs w:val="19"/>
          <w:lang w:val="sk-SK"/>
        </w:rPr>
        <w:t>inkluzívneho</w:t>
      </w:r>
      <w:proofErr w:type="spellEnd"/>
      <w:r w:rsidRPr="00D144F6">
        <w:rPr>
          <w:rFonts w:asciiTheme="minorHAnsi" w:hAnsiTheme="minorHAnsi" w:cstheme="minorHAnsi"/>
          <w:color w:val="404040" w:themeColor="text1" w:themeTint="BF"/>
          <w:szCs w:val="19"/>
          <w:lang w:val="sk-SK"/>
        </w:rPr>
        <w:t xml:space="preserve"> rastu, prostredníctvom nákladovo-efektívnej modernizácie verejnej správy,</w:t>
      </w:r>
    </w:p>
    <w:p w14:paraId="4F5E5AB9"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konsolidácii nákladov a verejných financií, dosiahnutiu udržateľnosti verejnej správy prostredníctvom optimalizácie správy systémov a zdrojov (vrátane ľudských zdrojov a spravovaného majetku), </w:t>
      </w:r>
    </w:p>
    <w:p w14:paraId="71CB5142"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zvýšeniu kvality a efektivity služieb, ich systematickému rozvoju vo všetkých segmentoch verejnej správy prostredníctvom posilnenia analytických kapacít a realizáciou systémových zmien,</w:t>
      </w:r>
    </w:p>
    <w:p w14:paraId="1FF939F4" w14:textId="77777777" w:rsidR="00611368" w:rsidRPr="00D144F6" w:rsidRDefault="00611368" w:rsidP="00611368">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optimalizácii a elektronizácii služieb verejnej správy,</w:t>
      </w:r>
    </w:p>
    <w:p w14:paraId="37310B8D" w14:textId="77777777" w:rsidR="00611368" w:rsidRPr="00D144F6" w:rsidRDefault="00611368" w:rsidP="00611368">
      <w:pPr>
        <w:tabs>
          <w:tab w:val="left" w:pos="1276"/>
        </w:tabs>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       zvýšeniu transparentnosti činností a rozhodnutí verejnej správy, </w:t>
      </w:r>
    </w:p>
    <w:p w14:paraId="6F94E5C1"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lastRenderedPageBreak/>
        <w:t>•</w:t>
      </w:r>
      <w:r w:rsidRPr="00D144F6">
        <w:rPr>
          <w:rFonts w:asciiTheme="minorHAnsi" w:hAnsiTheme="minorHAnsi" w:cstheme="minorHAnsi"/>
          <w:color w:val="404040" w:themeColor="text1" w:themeTint="BF"/>
          <w:szCs w:val="19"/>
          <w:lang w:val="sk-SK"/>
        </w:rPr>
        <w:tab/>
        <w:t xml:space="preserve">postupnému zavedeniu systému strategického plánovania a riadenia v štátnej správe, posilneniu tvorby a koordinácie politík a podpore zriadenia a rozvoju analytických kapacít v ústrednej štátnej správe, </w:t>
      </w:r>
    </w:p>
    <w:p w14:paraId="3E3F0C88"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modernizácii riadenia ľudských zdrojov v štátnej správe, vybudovaniu profesionálnej, výkonnej a stabilnej štátnej služby,</w:t>
      </w:r>
    </w:p>
    <w:p w14:paraId="13D09B25"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transparentnej a merateľnej realizácii výkonu služieb verejnej správy vo vzťahu k  vynaloženým verejným zdrojom,</w:t>
      </w:r>
    </w:p>
    <w:p w14:paraId="44DC96D5"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posilneniu participácie sociálnych partnerov, ekonomických partnerov a občianskej spoločnosti na tvorbe politík a rozvoji služieb.</w:t>
      </w:r>
    </w:p>
    <w:p w14:paraId="5D9352A7"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p>
    <w:p w14:paraId="77D6B25F"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b/>
          <w:color w:val="404040" w:themeColor="text1" w:themeTint="BF"/>
          <w:szCs w:val="19"/>
          <w:lang w:val="sk-SK"/>
        </w:rPr>
        <w:t>V</w:t>
      </w:r>
      <w:r w:rsidR="00F9413F" w:rsidRPr="00D144F6">
        <w:rPr>
          <w:rFonts w:asciiTheme="minorHAnsi" w:hAnsiTheme="minorHAnsi" w:cstheme="minorHAnsi"/>
          <w:b/>
          <w:color w:val="404040" w:themeColor="text1" w:themeTint="BF"/>
          <w:szCs w:val="19"/>
          <w:lang w:val="sk-SK"/>
        </w:rPr>
        <w:t> </w:t>
      </w:r>
      <w:r w:rsidRPr="00D144F6">
        <w:rPr>
          <w:rFonts w:asciiTheme="minorHAnsi" w:hAnsiTheme="minorHAnsi" w:cstheme="minorHAnsi"/>
          <w:b/>
          <w:color w:val="404040" w:themeColor="text1" w:themeTint="BF"/>
          <w:szCs w:val="19"/>
          <w:lang w:val="sk-SK"/>
        </w:rPr>
        <w:t>dopytov</w:t>
      </w:r>
      <w:r w:rsidR="00F9413F" w:rsidRPr="00D144F6">
        <w:rPr>
          <w:rFonts w:asciiTheme="minorHAnsi" w:hAnsiTheme="minorHAnsi" w:cstheme="minorHAnsi"/>
          <w:b/>
          <w:color w:val="404040" w:themeColor="text1" w:themeTint="BF"/>
          <w:szCs w:val="19"/>
          <w:lang w:val="sk-SK"/>
        </w:rPr>
        <w:t>o – orientovaných</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 projektoch sa skúma prínos k trom pilierom - špecifickým cieľom HP UR a ich čiastkovým cieľom, t. j. k:  </w:t>
      </w:r>
    </w:p>
    <w:p w14:paraId="0285E153"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ekonomického aspektu rozvoja a jeho čiastkovým cieľom: </w:t>
      </w:r>
    </w:p>
    <w:p w14:paraId="6521D589" w14:textId="77777777" w:rsidR="00611368" w:rsidRPr="00D144F6" w:rsidRDefault="00611368" w:rsidP="0056143C">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posilnenie výskumu, technologického rozvoja a inovácií; </w:t>
      </w:r>
    </w:p>
    <w:p w14:paraId="5E09E54D"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zlepšenie prístupu k informáciám a komunikačným technológiám a zlepšenie ich využívania a kvality; zvýšenie konkurencieschopnosti malých a stredných podnikov; </w:t>
      </w:r>
    </w:p>
    <w:p w14:paraId="3CAEA778" w14:textId="77777777" w:rsidR="00611368" w:rsidRPr="00D144F6" w:rsidRDefault="00611368" w:rsidP="0056143C">
      <w:pPr>
        <w:tabs>
          <w:tab w:val="left" w:pos="1276"/>
        </w:tabs>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investovanie do vzdelávania, zručností a celoživotného vzdelávania; posilnenie inštitucionálnych kapacít a efektivity verejnej správy;</w:t>
      </w:r>
    </w:p>
    <w:p w14:paraId="135B8109"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environmentálneho aspektu rozvoja a jeho čiastkovým cieľom: </w:t>
      </w:r>
    </w:p>
    <w:p w14:paraId="3871F2F6"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prechodu na </w:t>
      </w:r>
      <w:proofErr w:type="spellStart"/>
      <w:r w:rsidRPr="00D144F6">
        <w:rPr>
          <w:rFonts w:asciiTheme="minorHAnsi" w:hAnsiTheme="minorHAnsi" w:cstheme="minorHAnsi"/>
          <w:color w:val="404040" w:themeColor="text1" w:themeTint="BF"/>
          <w:szCs w:val="19"/>
          <w:lang w:val="sk-SK"/>
        </w:rPr>
        <w:t>nízkouhlíkové</w:t>
      </w:r>
      <w:proofErr w:type="spellEnd"/>
      <w:r w:rsidRPr="00D144F6">
        <w:rPr>
          <w:rFonts w:asciiTheme="minorHAnsi" w:hAnsiTheme="minorHAnsi" w:cstheme="minorHAnsi"/>
          <w:color w:val="404040" w:themeColor="text1" w:themeTint="BF"/>
          <w:szCs w:val="19"/>
          <w:lang w:val="sk-SK"/>
        </w:rPr>
        <w:t xml:space="preserve"> hospodárstvo vo všetkých sektoroch; </w:t>
      </w:r>
    </w:p>
    <w:p w14:paraId="0682A628"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prispôsobovania sa zmenám klímy, predchádzanie a riadenie rizika; </w:t>
      </w:r>
    </w:p>
    <w:p w14:paraId="5D2CF764"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ochrana životného prostredia a podpora efektívneho využívania zdrojov; </w:t>
      </w:r>
    </w:p>
    <w:p w14:paraId="211B8D46"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udržateľnej dopravy a odstraňovanie prekážok v kľúčových sieťových infraštruktúrach;</w:t>
      </w:r>
    </w:p>
    <w:p w14:paraId="39077705"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posilneniu </w:t>
      </w:r>
      <w:proofErr w:type="spellStart"/>
      <w:r w:rsidRPr="00D144F6">
        <w:rPr>
          <w:rFonts w:asciiTheme="minorHAnsi" w:hAnsiTheme="minorHAnsi" w:cstheme="minorHAnsi"/>
          <w:color w:val="404040" w:themeColor="text1" w:themeTint="BF"/>
          <w:szCs w:val="19"/>
          <w:lang w:val="sk-SK"/>
        </w:rPr>
        <w:t>inkluzívneho</w:t>
      </w:r>
      <w:proofErr w:type="spellEnd"/>
      <w:r w:rsidRPr="00D144F6">
        <w:rPr>
          <w:rFonts w:asciiTheme="minorHAnsi" w:hAnsiTheme="minorHAnsi" w:cstheme="minorHAnsi"/>
          <w:color w:val="404040" w:themeColor="text1" w:themeTint="BF"/>
          <w:szCs w:val="19"/>
          <w:lang w:val="sk-SK"/>
        </w:rPr>
        <w:t xml:space="preserve"> aspektu rozvoja a jeho čiastkovým cieľom: </w:t>
      </w:r>
    </w:p>
    <w:p w14:paraId="6E6DC452" w14:textId="77777777" w:rsidR="00611368" w:rsidRPr="00D144F6" w:rsidRDefault="00611368" w:rsidP="00F9413F">
      <w:pPr>
        <w:spacing w:line="288" w:lineRule="auto"/>
        <w:ind w:left="1134" w:hanging="708"/>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ab/>
        <w:t xml:space="preserve">podpora zamestnanosti a mobility pracovnej sily; </w:t>
      </w:r>
    </w:p>
    <w:p w14:paraId="04115EE6" w14:textId="77777777" w:rsidR="00611368" w:rsidRPr="00D144F6" w:rsidRDefault="00611368" w:rsidP="00F9413F">
      <w:pPr>
        <w:spacing w:line="288" w:lineRule="auto"/>
        <w:ind w:left="1134" w:hanging="708"/>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sociálneho začlenenia a boj proti chudobe.</w:t>
      </w:r>
    </w:p>
    <w:p w14:paraId="2972609E"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Vzhľadom na zameranie OP EVS sa v žiadostiach o NFP spravidla bude vyskytovať cieľ HP UR “posilnenie inštitucionálnych kapacít a efektivity verejnej správy” (príp. aj s doplnením “na regionálnej a miestnej úrovni”), ktorý prispieva hlavne k ekonomickému pilieru HP UR. Podľa slovného popisu uvedeného v žiadosti o NFP a jej prílohách však môže hodnotiteľ slovne identifikovať príspevok aj k iným špecifickým a čiastkovým cieľom HP UR. </w:t>
      </w:r>
    </w:p>
    <w:p w14:paraId="23F156AE"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Pri hodnotení súladu žiadostí o NFP na národné projekty aj dopytové projekty OP EVS s HP UR je potrebné, aby hodnotiteľ v žiadosti o NFP preskúmal najmä:</w:t>
      </w:r>
    </w:p>
    <w:p w14:paraId="7C971D69"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5 Identifikácia príspevku k princípu Udržateľný rozvoj, či sú vyplnené relevantné ciele HP UR v nadväznosti na vybrané typy aktivít  (rozhodujúce pre potvrdenie súladu s HP UR), </w:t>
      </w:r>
    </w:p>
    <w:p w14:paraId="4C503AEE"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10.2 ukazovatele: výber ukazovateľa HP UR;  nie je síce podmienkou pre uznanie súladu s HP UR, výber ukazovateľa však zvýrazňuje príspevok k HP UR, </w:t>
      </w:r>
    </w:p>
    <w:p w14:paraId="3CF1AAFB" w14:textId="77777777" w:rsidR="00611368" w:rsidRPr="00D144F6" w:rsidRDefault="00611368" w:rsidP="00F9413F">
      <w:pPr>
        <w:spacing w:line="288" w:lineRule="auto"/>
        <w:ind w:left="426" w:firstLine="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ale aj </w:t>
      </w:r>
    </w:p>
    <w:p w14:paraId="1E3935F4" w14:textId="77777777"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časť 7 Popis projektu,</w:t>
      </w:r>
    </w:p>
    <w:p w14:paraId="13D79228"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12 verejné obstarávanie: identifikácia zeleného verejného obstarávania; nie je síce nevyhnutná pre uznanie súladu s HP UR,  jeho využitie však výrazne podčiarkuje príspevok k HP UR, </w:t>
      </w:r>
    </w:p>
    <w:p w14:paraId="500ECB11" w14:textId="77777777"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príloha </w:t>
      </w:r>
      <w:proofErr w:type="spellStart"/>
      <w:r w:rsidRPr="00D144F6">
        <w:rPr>
          <w:rFonts w:asciiTheme="minorHAnsi" w:hAnsiTheme="minorHAnsi" w:cstheme="minorHAnsi"/>
          <w:color w:val="404040" w:themeColor="text1" w:themeTint="BF"/>
          <w:szCs w:val="19"/>
          <w:lang w:val="sk-SK"/>
        </w:rPr>
        <w:t>ŽoNFP</w:t>
      </w:r>
      <w:proofErr w:type="spellEnd"/>
      <w:r w:rsidRPr="00D144F6">
        <w:rPr>
          <w:rFonts w:asciiTheme="minorHAnsi" w:hAnsiTheme="minorHAnsi" w:cstheme="minorHAnsi"/>
          <w:color w:val="404040" w:themeColor="text1" w:themeTint="BF"/>
          <w:szCs w:val="19"/>
          <w:lang w:val="sk-SK"/>
        </w:rPr>
        <w:t xml:space="preserve"> Opis projektu. </w:t>
      </w:r>
    </w:p>
    <w:p w14:paraId="62913067" w14:textId="77777777" w:rsidR="00F9413F"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Ak odborný hodnotiteľ uvažuje o zmene v žiadosti o NFP (napr. zrušenie niektorej aktivity), je nevyhnutné, aby zároveň zvážil možný negatívny dopad zmeny na napĺňanie cieľov HP UR.</w:t>
      </w:r>
    </w:p>
    <w:p w14:paraId="76FAC87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 </w:t>
      </w:r>
    </w:p>
    <w:p w14:paraId="0DE97066" w14:textId="77777777" w:rsidR="0059078B" w:rsidRPr="00A2030D" w:rsidRDefault="0059078B" w:rsidP="0059078B">
      <w:pPr>
        <w:jc w:val="both"/>
        <w:rPr>
          <w:szCs w:val="19"/>
          <w:lang w:val="sk-SK"/>
        </w:rPr>
      </w:pPr>
    </w:p>
    <w:p w14:paraId="4F89B393" w14:textId="77777777" w:rsidR="0059078B" w:rsidRPr="00073B75" w:rsidRDefault="0059078B" w:rsidP="0059078B">
      <w:pPr>
        <w:pStyle w:val="Nadpis3"/>
        <w:rPr>
          <w:lang w:val="sk-SK"/>
        </w:rPr>
      </w:pPr>
      <w:bookmarkStart w:id="439" w:name="_Toc37941452"/>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439"/>
    </w:p>
    <w:p w14:paraId="70BAE2EB"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xml:space="preserve">: „Posúdenie súladu projektu s cieľmi HP rovnosť medzi mužmi a ženami a nediskriminácia“ je posúdenie súladu projektu s Celoštátnou </w:t>
      </w:r>
      <w:r w:rsidRPr="00073B75">
        <w:rPr>
          <w:rFonts w:asciiTheme="minorHAnsi" w:hAnsiTheme="minorHAnsi" w:cstheme="minorHAnsi"/>
          <w:color w:val="404040" w:themeColor="text1" w:themeTint="BF"/>
          <w:sz w:val="19"/>
          <w:szCs w:val="19"/>
          <w:lang w:val="sk-SK"/>
        </w:rPr>
        <w:lastRenderedPageBreak/>
        <w:t>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4CA04D61"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3CC54D64"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7836D648"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(b) nediskriminácia;</w:t>
      </w:r>
    </w:p>
    <w:p w14:paraId="6AC78A0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4064054"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7EDE82A5"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3946F39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71FCE204"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D77A9B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42B5B70E"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503C6010"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373E26B2"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665F4F2E"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716D93B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13C8C4ED"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18376BE0"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2132378F"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w:t>
      </w:r>
    </w:p>
    <w:p w14:paraId="1E8A31DB"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36A76E48"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proofErr w:type="spellStart"/>
      <w:r w:rsidRPr="00DD7F94">
        <w:rPr>
          <w:rFonts w:asciiTheme="minorHAnsi" w:hAnsiTheme="minorHAnsi" w:cstheme="minorHAnsi"/>
          <w:b/>
          <w:color w:val="000000" w:themeColor="text1"/>
          <w:sz w:val="19"/>
          <w:szCs w:val="19"/>
          <w:u w:val="single"/>
          <w:lang w:val="sk-SK"/>
        </w:rPr>
        <w:t>ŽoNFP</w:t>
      </w:r>
      <w:proofErr w:type="spellEnd"/>
      <w:r w:rsidRPr="00DD7F94">
        <w:rPr>
          <w:rFonts w:asciiTheme="minorHAnsi" w:hAnsiTheme="minorHAnsi" w:cstheme="minorHAnsi"/>
          <w:b/>
          <w:color w:val="000000" w:themeColor="text1"/>
          <w:sz w:val="19"/>
          <w:szCs w:val="19"/>
          <w:u w:val="single"/>
          <w:lang w:val="sk-SK"/>
        </w:rPr>
        <w:t xml:space="preserve">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503EA42F"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Pri hodnotení týchto HP je potrebné, aby hodnotiteľ </w:t>
      </w:r>
      <w:proofErr w:type="spellStart"/>
      <w:r w:rsidRPr="00073B75">
        <w:rPr>
          <w:rFonts w:asciiTheme="minorHAnsi" w:hAnsiTheme="minorHAnsi" w:cstheme="minorHAnsi"/>
          <w:color w:val="404040" w:themeColor="text1" w:themeTint="BF"/>
          <w:sz w:val="19"/>
          <w:szCs w:val="19"/>
          <w:lang w:val="sk-SK"/>
        </w:rPr>
        <w:t>odsledoval</w:t>
      </w:r>
      <w:proofErr w:type="spellEnd"/>
      <w:r w:rsidRPr="00073B75">
        <w:rPr>
          <w:rFonts w:asciiTheme="minorHAnsi" w:hAnsiTheme="minorHAnsi" w:cstheme="minorHAnsi"/>
          <w:color w:val="404040" w:themeColor="text1" w:themeTint="BF"/>
          <w:sz w:val="19"/>
          <w:szCs w:val="19"/>
          <w:lang w:val="sk-SK"/>
        </w:rPr>
        <w:t>:</w:t>
      </w:r>
    </w:p>
    <w:p w14:paraId="0E2D8BB9"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5 Identifikácia príspevku k princípu podpory mužov a žien a nediskriminácia v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455FA39"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w:t>
      </w:r>
      <w:proofErr w:type="spellStart"/>
      <w:r w:rsidRPr="00073B75">
        <w:rPr>
          <w:rFonts w:asciiTheme="minorHAnsi" w:hAnsiTheme="minorHAnsi" w:cstheme="minorHAnsi"/>
          <w:color w:val="404040" w:themeColor="text1" w:themeTint="BF"/>
          <w:sz w:val="19"/>
          <w:szCs w:val="19"/>
          <w:lang w:val="sk-SK"/>
        </w:rPr>
        <w:t>prostiedkov</w:t>
      </w:r>
      <w:proofErr w:type="spellEnd"/>
      <w:r w:rsidRPr="00073B75">
        <w:rPr>
          <w:rFonts w:asciiTheme="minorHAnsi" w:hAnsiTheme="minorHAnsi" w:cstheme="minorHAnsi"/>
          <w:color w:val="404040" w:themeColor="text1" w:themeTint="BF"/>
          <w:sz w:val="19"/>
          <w:szCs w:val="19"/>
          <w:lang w:val="sk-SK"/>
        </w:rPr>
        <w:t xml:space="preserve"> ESF)</w:t>
      </w:r>
    </w:p>
    <w:p w14:paraId="716D1127"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14:paraId="00380B1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0D556F"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8 Popis cieľovej skupiny v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kde môže na základe definovania cieľovej skupiny identifikovať súlad s cieľmi HP - aktivity podporujúce konkrétnu cieľovú skupinu, </w:t>
      </w:r>
    </w:p>
    <w:p w14:paraId="77933706"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 xml:space="preserve">Prílohu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Podrobný opis projektu</w:t>
      </w:r>
    </w:p>
    <w:p w14:paraId="65B2D621" w14:textId="77777777"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 xml:space="preserve">Ak odborný hodnotiteľ uvažuje o zmene v </w:t>
      </w:r>
      <w:proofErr w:type="spellStart"/>
      <w:r w:rsidRPr="00A2030D">
        <w:rPr>
          <w:rFonts w:asciiTheme="minorHAnsi" w:hAnsiTheme="minorHAnsi" w:cstheme="minorHAnsi"/>
          <w:color w:val="404040" w:themeColor="text1" w:themeTint="BF"/>
          <w:szCs w:val="19"/>
          <w:lang w:val="sk-SK"/>
        </w:rPr>
        <w:t>ŽoNFP</w:t>
      </w:r>
      <w:proofErr w:type="spellEnd"/>
      <w:r w:rsidRPr="00A2030D">
        <w:rPr>
          <w:rFonts w:asciiTheme="minorHAnsi" w:hAnsiTheme="minorHAnsi" w:cstheme="minorHAnsi"/>
          <w:color w:val="404040" w:themeColor="text1" w:themeTint="BF"/>
          <w:szCs w:val="19"/>
          <w:lang w:val="sk-SK"/>
        </w:rPr>
        <w:t xml:space="preserve">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18CD9345"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21978B65"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4DCB668D"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Osobitný dôraz si vyžadujú osoby so zdravotným postihnutím, pre ktoré je potrebné vytvorenie podmienok prístupnosti (napr. bezbariérové architektonické </w:t>
      </w:r>
      <w:proofErr w:type="spellStart"/>
      <w:r w:rsidRPr="00073B75">
        <w:rPr>
          <w:rFonts w:asciiTheme="minorHAnsi" w:hAnsiTheme="minorHAnsi" w:cstheme="minorHAnsi"/>
          <w:color w:val="404040" w:themeColor="text1" w:themeTint="BF"/>
          <w:sz w:val="19"/>
          <w:szCs w:val="19"/>
          <w:lang w:val="sk-SK"/>
        </w:rPr>
        <w:t>prostredie,prístupnosť</w:t>
      </w:r>
      <w:proofErr w:type="spellEnd"/>
      <w:r w:rsidRPr="00073B75">
        <w:rPr>
          <w:rFonts w:asciiTheme="minorHAnsi" w:hAnsiTheme="minorHAnsi" w:cstheme="minorHAnsi"/>
          <w:color w:val="404040" w:themeColor="text1" w:themeTint="BF"/>
          <w:sz w:val="19"/>
          <w:szCs w:val="19"/>
          <w:lang w:val="sk-SK"/>
        </w:rPr>
        <w:t xml:space="preserve">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7"/>
      </w:r>
      <w:r w:rsidRPr="00073B75">
        <w:rPr>
          <w:rFonts w:asciiTheme="minorHAnsi" w:hAnsiTheme="minorHAnsi" w:cstheme="minorHAnsi"/>
          <w:color w:val="404040" w:themeColor="text1" w:themeTint="BF"/>
          <w:sz w:val="19"/>
          <w:szCs w:val="19"/>
          <w:lang w:val="sk-SK"/>
        </w:rPr>
        <w:t>.</w:t>
      </w:r>
    </w:p>
    <w:p w14:paraId="0F2A064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5A402145"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69492C7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373C5169" w14:textId="77777777" w:rsidR="00B70140" w:rsidRDefault="00B70140" w:rsidP="00B70140">
      <w:pPr>
        <w:pStyle w:val="Default"/>
        <w:spacing w:after="147"/>
        <w:jc w:val="both"/>
        <w:rPr>
          <w:rFonts w:asciiTheme="minorHAnsi" w:hAnsiTheme="minorHAnsi" w:cstheme="minorHAnsi"/>
          <w:color w:val="243F60"/>
          <w:szCs w:val="19"/>
          <w:lang w:val="sk-SK"/>
        </w:rPr>
      </w:pPr>
    </w:p>
    <w:p w14:paraId="200C041C" w14:textId="77777777" w:rsidR="00632205" w:rsidRDefault="00632205" w:rsidP="00632205">
      <w:pPr>
        <w:pStyle w:val="Nadpis1"/>
        <w:ind w:left="426" w:hanging="426"/>
        <w:rPr>
          <w:lang w:val="sk-SK"/>
        </w:rPr>
      </w:pPr>
      <w:bookmarkStart w:id="440" w:name="_Toc37941453"/>
      <w:r>
        <w:rPr>
          <w:lang w:val="sk-SK"/>
        </w:rPr>
        <w:lastRenderedPageBreak/>
        <w:t>Prechodné a záverečné ustanovenia</w:t>
      </w:r>
      <w:bookmarkEnd w:id="440"/>
    </w:p>
    <w:p w14:paraId="08066D48"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w:t>
      </w:r>
      <w:proofErr w:type="spellStart"/>
      <w:r w:rsidRPr="003D7BE0">
        <w:rPr>
          <w:rFonts w:asciiTheme="minorHAnsi" w:hAnsiTheme="minorHAnsi" w:cstheme="minorHAnsi"/>
          <w:color w:val="404040" w:themeColor="text1" w:themeTint="BF"/>
          <w:szCs w:val="19"/>
          <w:lang w:val="sk-SK"/>
        </w:rPr>
        <w:t>t.j</w:t>
      </w:r>
      <w:proofErr w:type="spellEnd"/>
      <w:r w:rsidRPr="003D7BE0">
        <w:rPr>
          <w:rFonts w:asciiTheme="minorHAnsi" w:hAnsiTheme="minorHAnsi" w:cstheme="minorHAnsi"/>
          <w:color w:val="404040" w:themeColor="text1" w:themeTint="BF"/>
          <w:szCs w:val="19"/>
          <w:lang w:val="sk-SK"/>
        </w:rPr>
        <w:t xml:space="preserve">. zákon č. 502/2001 Z. z. o finančnej kontrole a vnútornom audite a o zmene a doplnení niektorých zákonov v znení neskorších predpisov účinný do 31.12.2015). </w:t>
      </w:r>
    </w:p>
    <w:p w14:paraId="799B2517"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Činnosti / procesy týkajúce sa finančnej kontroly začaté po 1. januári 2016 sa upravia tak, aby zodpovedali zneniu zákona o finančnej kontrole účinnému od 1. januára 2016. </w:t>
      </w:r>
    </w:p>
    <w:p w14:paraId="4FEADD90"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Tieto prechodné ustanovenia ostávajú v platnosti a účinnosti pre operácie začaté do nadobudnutia účinnosti príručky pre hodnotiteľa, verzia č. 2.1 (01. 03. 2016). </w:t>
      </w:r>
    </w:p>
    <w:p w14:paraId="0042C10C" w14:textId="77777777" w:rsidR="000671B0"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do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31.</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 xml:space="preserve">decembra 2015. </w:t>
      </w:r>
    </w:p>
    <w:p w14:paraId="1BF493C5" w14:textId="77777777" w:rsidR="00632205" w:rsidRPr="0017594C" w:rsidRDefault="00632205" w:rsidP="00632205">
      <w:pPr>
        <w:pStyle w:val="Nadpis1"/>
        <w:ind w:left="426" w:hanging="426"/>
        <w:rPr>
          <w:lang w:val="sk-SK"/>
        </w:rPr>
      </w:pPr>
      <w:bookmarkStart w:id="441" w:name="_Toc37941454"/>
      <w:r>
        <w:rPr>
          <w:lang w:val="sk-SK"/>
        </w:rPr>
        <w:lastRenderedPageBreak/>
        <w:t>Prílohy</w:t>
      </w:r>
      <w:bookmarkEnd w:id="441"/>
    </w:p>
    <w:p w14:paraId="10D5BF11"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730FB083"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3BF37A6A" w14:textId="77777777" w:rsidR="009017FA" w:rsidRPr="0017594C" w:rsidRDefault="009017FA" w:rsidP="003216E7">
      <w:pPr>
        <w:pStyle w:val="Predvolen"/>
        <w:spacing w:line="288" w:lineRule="auto"/>
        <w:ind w:right="612"/>
        <w:jc w:val="both"/>
        <w:rPr>
          <w:rFonts w:ascii="Arial" w:hAnsi="Arial" w:cs="Arial"/>
          <w:color w:val="auto"/>
          <w:sz w:val="19"/>
          <w:szCs w:val="19"/>
          <w:lang w:val="sk-SK"/>
        </w:rPr>
      </w:pPr>
    </w:p>
    <w:p w14:paraId="06AC12D9"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125BB63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636B5731"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1 – národné projekty</w:t>
      </w:r>
    </w:p>
    <w:p w14:paraId="27FCD782"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1 – dopytovo-orientované projekty</w:t>
      </w:r>
    </w:p>
    <w:p w14:paraId="29E44E80"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2 – národné projekty</w:t>
      </w:r>
    </w:p>
    <w:p w14:paraId="36A447C9"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2 – dopytovo-orientované projekty</w:t>
      </w:r>
    </w:p>
    <w:p w14:paraId="5762C834"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3 – technická pomoc</w:t>
      </w:r>
    </w:p>
    <w:p w14:paraId="03A7591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6"/>
      <w:footerReference w:type="default" r:id="rId1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FED275" w14:textId="77777777" w:rsidR="00F23E39" w:rsidRDefault="00F23E39">
      <w:r>
        <w:separator/>
      </w:r>
    </w:p>
    <w:p w14:paraId="6BDC7D83" w14:textId="77777777" w:rsidR="00F23E39" w:rsidRDefault="00F23E39"/>
  </w:endnote>
  <w:endnote w:type="continuationSeparator" w:id="0">
    <w:p w14:paraId="05145062" w14:textId="77777777" w:rsidR="00F23E39" w:rsidRDefault="00F23E39">
      <w:r>
        <w:continuationSeparator/>
      </w:r>
    </w:p>
    <w:p w14:paraId="775C6A75" w14:textId="77777777" w:rsidR="00F23E39" w:rsidRDefault="00F23E39"/>
  </w:endnote>
  <w:endnote w:type="continuationNotice" w:id="1">
    <w:p w14:paraId="04AB1A3B" w14:textId="77777777" w:rsidR="00F23E39" w:rsidRDefault="00F23E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1"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6E9B638F" w14:textId="77777777" w:rsidR="00A31F4A" w:rsidRDefault="00A31F4A">
        <w:pPr>
          <w:pStyle w:val="Pta"/>
          <w:jc w:val="center"/>
        </w:pPr>
        <w:r>
          <w:fldChar w:fldCharType="begin"/>
        </w:r>
        <w:r>
          <w:instrText xml:space="preserve"> PAGE   \* MERGEFORMAT </w:instrText>
        </w:r>
        <w:r>
          <w:fldChar w:fldCharType="separate"/>
        </w:r>
        <w:r w:rsidR="00181C01">
          <w:rPr>
            <w:noProof/>
          </w:rPr>
          <w:t>20</w:t>
        </w:r>
        <w:r>
          <w:rPr>
            <w:noProof/>
          </w:rPr>
          <w:fldChar w:fldCharType="end"/>
        </w:r>
      </w:p>
    </w:sdtContent>
  </w:sdt>
  <w:p w14:paraId="5A4762FA" w14:textId="77777777" w:rsidR="00A31F4A" w:rsidRPr="003530AF" w:rsidRDefault="00A31F4A"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975B85" w14:textId="77777777" w:rsidR="00F23E39" w:rsidRDefault="00F23E39">
      <w:r>
        <w:separator/>
      </w:r>
    </w:p>
    <w:p w14:paraId="1F9ECBB2" w14:textId="77777777" w:rsidR="00F23E39" w:rsidRDefault="00F23E39"/>
  </w:footnote>
  <w:footnote w:type="continuationSeparator" w:id="0">
    <w:p w14:paraId="5526BA02" w14:textId="77777777" w:rsidR="00F23E39" w:rsidRDefault="00F23E39">
      <w:r>
        <w:continuationSeparator/>
      </w:r>
    </w:p>
    <w:p w14:paraId="49BAC05C" w14:textId="77777777" w:rsidR="00F23E39" w:rsidRDefault="00F23E39"/>
  </w:footnote>
  <w:footnote w:type="continuationNotice" w:id="1">
    <w:p w14:paraId="697C8859" w14:textId="77777777" w:rsidR="00F23E39" w:rsidRDefault="00F23E39"/>
  </w:footnote>
  <w:footnote w:id="2">
    <w:p w14:paraId="10A56B6B" w14:textId="77777777" w:rsidR="00A31F4A" w:rsidRPr="004261E6" w:rsidRDefault="00A31F4A">
      <w:pPr>
        <w:pStyle w:val="Textpoznmkypodiarou"/>
        <w:rPr>
          <w:lang w:val="sk-SK"/>
        </w:rPr>
      </w:pPr>
      <w:r>
        <w:rPr>
          <w:rStyle w:val="Odkaznapoznmkupodiarou"/>
        </w:rPr>
        <w:footnoteRef/>
      </w:r>
      <w:r>
        <w:t xml:space="preserve"> </w:t>
      </w:r>
      <w:proofErr w:type="spellStart"/>
      <w:r w:rsidRPr="004261E6">
        <w:rPr>
          <w:rFonts w:ascii="Arial Narrow" w:hAnsi="Arial Narrow"/>
          <w:sz w:val="22"/>
          <w:szCs w:val="22"/>
        </w:rPr>
        <w:t>Vrátane</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infromovania</w:t>
      </w:r>
      <w:proofErr w:type="spellEnd"/>
      <w:r>
        <w:t xml:space="preserve"> </w:t>
      </w:r>
      <w:r w:rsidRPr="002E53B4">
        <w:rPr>
          <w:rFonts w:ascii="Arial Narrow" w:hAnsi="Arial Narrow"/>
          <w:sz w:val="22"/>
          <w:szCs w:val="22"/>
        </w:rPr>
        <w:t>o </w:t>
      </w:r>
      <w:proofErr w:type="spellStart"/>
      <w:r w:rsidRPr="002E53B4">
        <w:rPr>
          <w:rFonts w:ascii="Arial Narrow" w:hAnsi="Arial Narrow"/>
          <w:sz w:val="22"/>
          <w:szCs w:val="22"/>
        </w:rPr>
        <w:t>dôležitosti</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overovania</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hospodárnosti</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výdavkov</w:t>
      </w:r>
      <w:proofErr w:type="spellEnd"/>
      <w:r w:rsidRPr="002E53B4">
        <w:rPr>
          <w:rFonts w:ascii="Arial Narrow" w:hAnsi="Arial Narrow"/>
          <w:sz w:val="22"/>
          <w:szCs w:val="22"/>
        </w:rPr>
        <w:t xml:space="preserve"> v </w:t>
      </w:r>
      <w:proofErr w:type="spellStart"/>
      <w:r w:rsidRPr="002E53B4">
        <w:rPr>
          <w:rFonts w:ascii="Arial Narrow" w:hAnsi="Arial Narrow"/>
          <w:sz w:val="22"/>
          <w:szCs w:val="22"/>
        </w:rPr>
        <w:t>procese</w:t>
      </w:r>
      <w:proofErr w:type="spellEnd"/>
      <w:r w:rsidRPr="002E53B4">
        <w:rPr>
          <w:rFonts w:ascii="Arial Narrow" w:hAnsi="Arial Narrow"/>
          <w:sz w:val="22"/>
          <w:szCs w:val="22"/>
        </w:rPr>
        <w:t xml:space="preserve"> </w:t>
      </w:r>
      <w:proofErr w:type="spellStart"/>
      <w:r>
        <w:rPr>
          <w:rFonts w:ascii="Arial Narrow" w:hAnsi="Arial Narrow"/>
          <w:sz w:val="22"/>
          <w:szCs w:val="22"/>
        </w:rPr>
        <w:t>odborného</w:t>
      </w:r>
      <w:proofErr w:type="spellEnd"/>
      <w:r>
        <w:rPr>
          <w:rFonts w:ascii="Arial Narrow" w:hAnsi="Arial Narrow"/>
          <w:sz w:val="22"/>
          <w:szCs w:val="22"/>
        </w:rPr>
        <w:t xml:space="preserve"> </w:t>
      </w:r>
      <w:proofErr w:type="spellStart"/>
      <w:r>
        <w:rPr>
          <w:rFonts w:ascii="Arial Narrow" w:hAnsi="Arial Narrow"/>
          <w:sz w:val="22"/>
          <w:szCs w:val="22"/>
        </w:rPr>
        <w:t>hodnotenia</w:t>
      </w:r>
      <w:proofErr w:type="spellEnd"/>
      <w:r>
        <w:rPr>
          <w:rFonts w:ascii="Arial Narrow" w:hAnsi="Arial Narrow"/>
          <w:sz w:val="22"/>
          <w:szCs w:val="22"/>
        </w:rPr>
        <w:t xml:space="preserve"> </w:t>
      </w:r>
      <w:r w:rsidRPr="002E53B4">
        <w:rPr>
          <w:rFonts w:ascii="Arial Narrow" w:hAnsi="Arial Narrow"/>
          <w:sz w:val="22"/>
          <w:szCs w:val="22"/>
        </w:rPr>
        <w:t xml:space="preserve">  </w:t>
      </w:r>
      <w:proofErr w:type="spellStart"/>
      <w:r w:rsidRPr="002E53B4">
        <w:rPr>
          <w:rFonts w:ascii="Arial Narrow" w:hAnsi="Arial Narrow"/>
          <w:sz w:val="22"/>
          <w:szCs w:val="22"/>
        </w:rPr>
        <w:t>ako</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aj</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dostatočného</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preukázania</w:t>
      </w:r>
      <w:proofErr w:type="spellEnd"/>
      <w:r w:rsidRPr="002E53B4">
        <w:rPr>
          <w:rFonts w:ascii="Arial Narrow" w:hAnsi="Arial Narrow"/>
          <w:sz w:val="22"/>
          <w:szCs w:val="22"/>
        </w:rPr>
        <w:t xml:space="preserve"> </w:t>
      </w:r>
      <w:proofErr w:type="spellStart"/>
      <w:r>
        <w:rPr>
          <w:rFonts w:ascii="Arial Narrow" w:hAnsi="Arial Narrow"/>
          <w:sz w:val="22"/>
          <w:szCs w:val="22"/>
        </w:rPr>
        <w:t>tohto</w:t>
      </w:r>
      <w:proofErr w:type="spellEnd"/>
      <w:r>
        <w:rPr>
          <w:rFonts w:ascii="Arial Narrow" w:hAnsi="Arial Narrow"/>
          <w:sz w:val="22"/>
          <w:szCs w:val="22"/>
        </w:rPr>
        <w:t xml:space="preserve"> </w:t>
      </w:r>
      <w:proofErr w:type="spellStart"/>
      <w:r>
        <w:rPr>
          <w:rFonts w:ascii="Arial Narrow" w:hAnsi="Arial Narrow"/>
          <w:sz w:val="22"/>
          <w:szCs w:val="22"/>
        </w:rPr>
        <w:t>overenia</w:t>
      </w:r>
      <w:proofErr w:type="spellEnd"/>
      <w:r>
        <w:rPr>
          <w:rFonts w:ascii="Arial Narrow" w:hAnsi="Arial Narrow"/>
          <w:sz w:val="22"/>
          <w:szCs w:val="22"/>
        </w:rPr>
        <w:t xml:space="preserve"> v </w:t>
      </w:r>
      <w:proofErr w:type="spellStart"/>
      <w:r>
        <w:rPr>
          <w:rFonts w:ascii="Arial Narrow" w:hAnsi="Arial Narrow"/>
          <w:sz w:val="22"/>
          <w:szCs w:val="22"/>
        </w:rPr>
        <w:t>hodnotiacom</w:t>
      </w:r>
      <w:proofErr w:type="spellEnd"/>
      <w:r>
        <w:rPr>
          <w:rFonts w:ascii="Arial Narrow" w:hAnsi="Arial Narrow"/>
          <w:sz w:val="22"/>
          <w:szCs w:val="22"/>
        </w:rPr>
        <w:t xml:space="preserve"> </w:t>
      </w:r>
      <w:proofErr w:type="spellStart"/>
      <w:r>
        <w:rPr>
          <w:rFonts w:ascii="Arial Narrow" w:hAnsi="Arial Narrow"/>
          <w:sz w:val="22"/>
          <w:szCs w:val="22"/>
        </w:rPr>
        <w:t>hárku</w:t>
      </w:r>
      <w:proofErr w:type="spellEnd"/>
      <w:r>
        <w:rPr>
          <w:rFonts w:ascii="Arial Narrow" w:hAnsi="Arial Narrow"/>
          <w:sz w:val="22"/>
          <w:szCs w:val="22"/>
        </w:rPr>
        <w:t xml:space="preserve"> </w:t>
      </w:r>
      <w:r w:rsidRPr="004261E6">
        <w:rPr>
          <w:rFonts w:ascii="Arial Narrow" w:hAnsi="Arial Narrow"/>
          <w:sz w:val="22"/>
          <w:szCs w:val="22"/>
        </w:rPr>
        <w:t xml:space="preserve">v </w:t>
      </w:r>
      <w:proofErr w:type="spellStart"/>
      <w:r w:rsidRPr="004261E6">
        <w:rPr>
          <w:rFonts w:ascii="Arial Narrow" w:hAnsi="Arial Narrow"/>
          <w:sz w:val="22"/>
          <w:szCs w:val="22"/>
        </w:rPr>
        <w:t>rámci</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hodnotenej</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oblasti</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Finančná</w:t>
      </w:r>
      <w:proofErr w:type="spellEnd"/>
      <w:r w:rsidRPr="004261E6">
        <w:rPr>
          <w:rFonts w:ascii="Arial Narrow" w:hAnsi="Arial Narrow"/>
          <w:sz w:val="22"/>
          <w:szCs w:val="22"/>
        </w:rPr>
        <w:t xml:space="preserve"> </w:t>
      </w:r>
      <w:proofErr w:type="gramStart"/>
      <w:r w:rsidRPr="004261E6">
        <w:rPr>
          <w:rFonts w:ascii="Arial Narrow" w:hAnsi="Arial Narrow"/>
          <w:sz w:val="22"/>
          <w:szCs w:val="22"/>
        </w:rPr>
        <w:t>a</w:t>
      </w:r>
      <w:proofErr w:type="gramEnd"/>
      <w:r w:rsidRPr="004261E6">
        <w:rPr>
          <w:rFonts w:ascii="Arial Narrow" w:hAnsi="Arial Narrow"/>
          <w:sz w:val="22"/>
          <w:szCs w:val="22"/>
        </w:rPr>
        <w:t xml:space="preserve"> </w:t>
      </w:r>
      <w:proofErr w:type="spellStart"/>
      <w:r w:rsidRPr="004261E6">
        <w:rPr>
          <w:rFonts w:ascii="Arial Narrow" w:hAnsi="Arial Narrow"/>
          <w:sz w:val="22"/>
          <w:szCs w:val="22"/>
        </w:rPr>
        <w:t>ekonomická</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stránka</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projektu</w:t>
      </w:r>
      <w:proofErr w:type="spellEnd"/>
      <w:r>
        <w:rPr>
          <w:rFonts w:ascii="Arial Narrow" w:hAnsi="Arial Narrow"/>
          <w:sz w:val="22"/>
          <w:szCs w:val="22"/>
        </w:rPr>
        <w:t>.</w:t>
      </w:r>
    </w:p>
  </w:footnote>
  <w:footnote w:id="3">
    <w:p w14:paraId="35168EFC" w14:textId="77777777" w:rsidR="00A31F4A" w:rsidRDefault="00A31F4A" w:rsidP="00442EA1">
      <w:pPr>
        <w:pStyle w:val="Textpoznmkypodiarou"/>
      </w:pPr>
      <w:r>
        <w:rPr>
          <w:rStyle w:val="Odkaznapoznmkupodiarou"/>
        </w:rPr>
        <w:footnoteRef/>
      </w:r>
      <w:r>
        <w:t xml:space="preserve"> </w:t>
      </w:r>
      <w:proofErr w:type="spellStart"/>
      <w:r>
        <w:t>Usmernenie</w:t>
      </w:r>
      <w:proofErr w:type="spellEnd"/>
      <w:r>
        <w:t xml:space="preserve"> RO pre OP EVS k </w:t>
      </w:r>
      <w:proofErr w:type="spellStart"/>
      <w:r>
        <w:t>oprávnenosti</w:t>
      </w:r>
      <w:proofErr w:type="spellEnd"/>
      <w:r>
        <w:t xml:space="preserve"> </w:t>
      </w:r>
      <w:proofErr w:type="spellStart"/>
      <w:r>
        <w:t>vybraných</w:t>
      </w:r>
      <w:proofErr w:type="spellEnd"/>
      <w:r>
        <w:t xml:space="preserve"> </w:t>
      </w:r>
      <w:proofErr w:type="spellStart"/>
      <w:r>
        <w:t>skupín</w:t>
      </w:r>
      <w:proofErr w:type="spellEnd"/>
      <w:r>
        <w:t xml:space="preserve"> </w:t>
      </w:r>
      <w:proofErr w:type="spellStart"/>
      <w:r>
        <w:t>výdavkov</w:t>
      </w:r>
      <w:proofErr w:type="spellEnd"/>
      <w:r>
        <w:t xml:space="preserve"> pre PO 2014-2020 (</w:t>
      </w:r>
      <w:proofErr w:type="spellStart"/>
      <w:r>
        <w:t>štandardizované</w:t>
      </w:r>
      <w:proofErr w:type="spellEnd"/>
      <w:r>
        <w:t xml:space="preserve"> </w:t>
      </w:r>
      <w:proofErr w:type="spellStart"/>
      <w:r>
        <w:t>pozície</w:t>
      </w:r>
      <w:proofErr w:type="spellEnd"/>
      <w:r>
        <w:t xml:space="preserve">, </w:t>
      </w:r>
      <w:proofErr w:type="spellStart"/>
      <w:r>
        <w:t>primeranosť</w:t>
      </w:r>
      <w:proofErr w:type="spellEnd"/>
      <w:r>
        <w:t xml:space="preserve"> a </w:t>
      </w:r>
      <w:proofErr w:type="spellStart"/>
      <w:r>
        <w:t>limity</w:t>
      </w:r>
      <w:proofErr w:type="spellEnd"/>
      <w:r>
        <w:t xml:space="preserve">) je </w:t>
      </w:r>
      <w:proofErr w:type="spellStart"/>
      <w:r>
        <w:t>zverejnené</w:t>
      </w:r>
      <w:proofErr w:type="spellEnd"/>
      <w:r>
        <w:t xml:space="preserve"> </w:t>
      </w:r>
      <w:proofErr w:type="spellStart"/>
      <w:proofErr w:type="gramStart"/>
      <w:r>
        <w:t>na</w:t>
      </w:r>
      <w:proofErr w:type="spellEnd"/>
      <w:proofErr w:type="gramEnd"/>
      <w:r>
        <w:t xml:space="preserve"> </w:t>
      </w:r>
      <w:proofErr w:type="spellStart"/>
      <w:r>
        <w:t>webovom</w:t>
      </w:r>
      <w:proofErr w:type="spellEnd"/>
      <w:r>
        <w:t xml:space="preserve"> </w:t>
      </w:r>
      <w:proofErr w:type="spellStart"/>
      <w:r>
        <w:t>sídle</w:t>
      </w:r>
      <w:proofErr w:type="spellEnd"/>
      <w:r>
        <w:t xml:space="preserve"> RO pre OP EVS </w:t>
      </w:r>
      <w:hyperlink r:id="rId1" w:history="1">
        <w:r w:rsidRPr="000D0F3E">
          <w:t>www.opevs.eu</w:t>
        </w:r>
      </w:hyperlink>
      <w:r>
        <w:t xml:space="preserve">. </w:t>
      </w:r>
    </w:p>
  </w:footnote>
  <w:footnote w:id="4">
    <w:p w14:paraId="3D782C58" w14:textId="77777777" w:rsidR="00A31F4A" w:rsidRPr="00396022" w:rsidRDefault="00A31F4A" w:rsidP="00640B3D">
      <w:pPr>
        <w:pStyle w:val="Textpoznmkypodiarou"/>
        <w:jc w:val="both"/>
        <w:rPr>
          <w:lang w:val="sk-SK"/>
        </w:rPr>
      </w:pPr>
      <w:r>
        <w:rPr>
          <w:rStyle w:val="Odkaznapoznmkupodiarou"/>
        </w:rPr>
        <w:footnoteRef/>
      </w:r>
      <w:r>
        <w:t xml:space="preserve"> </w:t>
      </w:r>
      <w:r>
        <w:rPr>
          <w:lang w:val="sk-SK"/>
        </w:rPr>
        <w:t>Pre takýto prípad sa upraví hodnotiaci hárok pridaním podpisového poľa pre zástupcu gestora HP. Pokiaľ vykonáva hodnotenie príslušných hodnotiacich kritérií gestor HP alebo ním určený zástupca/-</w:t>
      </w:r>
      <w:proofErr w:type="spellStart"/>
      <w:r>
        <w:rPr>
          <w:lang w:val="sk-SK"/>
        </w:rPr>
        <w:t>ovia</w:t>
      </w:r>
      <w:proofErr w:type="spellEnd"/>
      <w:r>
        <w:rPr>
          <w:lang w:val="sk-SK"/>
        </w:rPr>
        <w:t>, títo nevypracovávajú individuálny hodnotiaci hárok a hodnotenie vykonajú priamo v spoločnom hodnotiacom hárku.</w:t>
      </w:r>
    </w:p>
  </w:footnote>
  <w:footnote w:id="5">
    <w:p w14:paraId="4649FACB" w14:textId="77777777" w:rsidR="00A31F4A" w:rsidRPr="00396022" w:rsidRDefault="00A31F4A" w:rsidP="00933101">
      <w:pPr>
        <w:pStyle w:val="Textpoznmkypodiarou"/>
        <w:rPr>
          <w:lang w:val="sk-SK"/>
        </w:rPr>
      </w:pPr>
      <w:r>
        <w:rPr>
          <w:rStyle w:val="Odkaznapoznmkupodiarou"/>
        </w:rPr>
        <w:footnoteRef/>
      </w:r>
      <w:r w:rsidRPr="00582116">
        <w:rPr>
          <w:lang w:val="sk-SK"/>
        </w:rPr>
        <w:t xml:space="preserve"> </w:t>
      </w:r>
      <w:r>
        <w:rPr>
          <w:lang w:val="sk-SK"/>
        </w:rPr>
        <w:t xml:space="preserve">Pre takýto prípad sa upraví hodnotiaci hárok pridaním </w:t>
      </w:r>
      <w:proofErr w:type="spellStart"/>
      <w:r>
        <w:rPr>
          <w:lang w:val="sk-SK"/>
        </w:rPr>
        <w:t>pospisového</w:t>
      </w:r>
      <w:proofErr w:type="spellEnd"/>
      <w:r>
        <w:rPr>
          <w:lang w:val="sk-SK"/>
        </w:rPr>
        <w:t xml:space="preserve"> poľa pre ďalšieho odborného hodnotiteľa</w:t>
      </w:r>
    </w:p>
    <w:p w14:paraId="1F271AE2" w14:textId="77777777" w:rsidR="00A31F4A" w:rsidRPr="00396022" w:rsidRDefault="00A31F4A" w:rsidP="00933101">
      <w:pPr>
        <w:pStyle w:val="Textpoznmkypodiarou"/>
        <w:rPr>
          <w:lang w:val="sk-SK"/>
        </w:rPr>
      </w:pPr>
    </w:p>
  </w:footnote>
  <w:footnote w:id="6">
    <w:p w14:paraId="3A3F2179" w14:textId="77777777" w:rsidR="00A31F4A" w:rsidRDefault="00A31F4A" w:rsidP="00051EF8">
      <w:pPr>
        <w:pStyle w:val="Textpoznmkypodiarou"/>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22F402D7" w14:textId="77777777" w:rsidR="00A31F4A" w:rsidRPr="00051EF8" w:rsidRDefault="00A31F4A">
      <w:pPr>
        <w:pStyle w:val="Textpoznmkypodiarou"/>
        <w:rPr>
          <w:lang w:val="sk-SK"/>
        </w:rPr>
      </w:pPr>
      <w:r>
        <w:rPr>
          <w:lang w:val="sk-SK"/>
        </w:rPr>
        <w:t xml:space="preserve"> </w:t>
      </w:r>
    </w:p>
  </w:footnote>
  <w:footnote w:id="7">
    <w:p w14:paraId="061DAA75" w14:textId="77777777" w:rsidR="00A31F4A" w:rsidRPr="00F66DEE" w:rsidRDefault="00A31F4A" w:rsidP="00B70140">
      <w:pPr>
        <w:pStyle w:val="Textpoznmkypodiarou"/>
        <w:ind w:left="170" w:hanging="170"/>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B6872" w14:textId="77777777" w:rsidR="00A31F4A" w:rsidRPr="0094663B" w:rsidRDefault="00A31F4A"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483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B5044C"/>
    <w:multiLevelType w:val="hybridMultilevel"/>
    <w:tmpl w:val="D2B29B96"/>
    <w:lvl w:ilvl="0" w:tplc="6F0A7304">
      <w:start w:val="1"/>
      <w:numFmt w:val="decimal"/>
      <w:lvlText w:val="6.%1."/>
      <w:lvlJc w:val="left"/>
      <w:pPr>
        <w:ind w:left="2160" w:hanging="360"/>
      </w:pPr>
      <w:rPr>
        <w:rFonts w:cs="Times New Roman" w:hint="default"/>
        <w:b w:val="0"/>
      </w:rPr>
    </w:lvl>
    <w:lvl w:ilvl="1" w:tplc="041B0019" w:tentative="1">
      <w:start w:val="1"/>
      <w:numFmt w:val="lowerLetter"/>
      <w:lvlText w:val="%2."/>
      <w:lvlJc w:val="left"/>
      <w:pPr>
        <w:ind w:left="2880" w:hanging="360"/>
      </w:pPr>
      <w:rPr>
        <w:rFonts w:cs="Times New Roman"/>
      </w:rPr>
    </w:lvl>
    <w:lvl w:ilvl="2" w:tplc="041B001B">
      <w:start w:val="1"/>
      <w:numFmt w:val="lowerRoman"/>
      <w:lvlText w:val="%3."/>
      <w:lvlJc w:val="right"/>
      <w:pPr>
        <w:ind w:left="3600" w:hanging="180"/>
      </w:pPr>
      <w:rPr>
        <w:rFonts w:cs="Times New Roman"/>
      </w:rPr>
    </w:lvl>
    <w:lvl w:ilvl="3" w:tplc="041B000F" w:tentative="1">
      <w:start w:val="1"/>
      <w:numFmt w:val="decimal"/>
      <w:lvlText w:val="%4."/>
      <w:lvlJc w:val="left"/>
      <w:pPr>
        <w:ind w:left="4320" w:hanging="360"/>
      </w:pPr>
      <w:rPr>
        <w:rFonts w:cs="Times New Roman"/>
      </w:rPr>
    </w:lvl>
    <w:lvl w:ilvl="4" w:tplc="041B0019" w:tentative="1">
      <w:start w:val="1"/>
      <w:numFmt w:val="lowerLetter"/>
      <w:lvlText w:val="%5."/>
      <w:lvlJc w:val="left"/>
      <w:pPr>
        <w:ind w:left="5040" w:hanging="360"/>
      </w:pPr>
      <w:rPr>
        <w:rFonts w:cs="Times New Roman"/>
      </w:rPr>
    </w:lvl>
    <w:lvl w:ilvl="5" w:tplc="041B001B" w:tentative="1">
      <w:start w:val="1"/>
      <w:numFmt w:val="lowerRoman"/>
      <w:lvlText w:val="%6."/>
      <w:lvlJc w:val="right"/>
      <w:pPr>
        <w:ind w:left="5760" w:hanging="180"/>
      </w:pPr>
      <w:rPr>
        <w:rFonts w:cs="Times New Roman"/>
      </w:rPr>
    </w:lvl>
    <w:lvl w:ilvl="6" w:tplc="041B000F" w:tentative="1">
      <w:start w:val="1"/>
      <w:numFmt w:val="decimal"/>
      <w:lvlText w:val="%7."/>
      <w:lvlJc w:val="left"/>
      <w:pPr>
        <w:ind w:left="6480" w:hanging="360"/>
      </w:pPr>
      <w:rPr>
        <w:rFonts w:cs="Times New Roman"/>
      </w:rPr>
    </w:lvl>
    <w:lvl w:ilvl="7" w:tplc="041B0019" w:tentative="1">
      <w:start w:val="1"/>
      <w:numFmt w:val="lowerLetter"/>
      <w:lvlText w:val="%8."/>
      <w:lvlJc w:val="left"/>
      <w:pPr>
        <w:ind w:left="7200" w:hanging="360"/>
      </w:pPr>
      <w:rPr>
        <w:rFonts w:cs="Times New Roman"/>
      </w:rPr>
    </w:lvl>
    <w:lvl w:ilvl="8" w:tplc="041B001B" w:tentative="1">
      <w:start w:val="1"/>
      <w:numFmt w:val="lowerRoman"/>
      <w:lvlText w:val="%9."/>
      <w:lvlJc w:val="right"/>
      <w:pPr>
        <w:ind w:left="7920" w:hanging="180"/>
      </w:pPr>
      <w:rPr>
        <w:rFonts w:cs="Times New Roman"/>
      </w:rPr>
    </w:lvl>
  </w:abstractNum>
  <w:abstractNum w:abstractNumId="24">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5">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7">
    <w:nsid w:val="4B856631"/>
    <w:multiLevelType w:val="hybridMultilevel"/>
    <w:tmpl w:val="1958BD02"/>
    <w:lvl w:ilvl="0" w:tplc="041B000F">
      <w:start w:val="1"/>
      <w:numFmt w:val="decimal"/>
      <w:lvlText w:val="%1."/>
      <w:lvlJc w:val="left"/>
      <w:pPr>
        <w:ind w:left="720" w:hanging="360"/>
      </w:pPr>
      <w:rPr>
        <w:rFonts w:cs="Times New Roman" w:hint="default"/>
      </w:rPr>
    </w:lvl>
    <w:lvl w:ilvl="1" w:tplc="041B0017">
      <w:start w:val="1"/>
      <w:numFmt w:val="lowerLetter"/>
      <w:lvlText w:val="%2)"/>
      <w:lvlJc w:val="left"/>
      <w:pPr>
        <w:ind w:left="1440" w:hanging="360"/>
      </w:pPr>
      <w:rPr>
        <w:rFonts w:cs="Times New Roman"/>
      </w:rPr>
    </w:lvl>
    <w:lvl w:ilvl="2" w:tplc="C4127848">
      <w:start w:val="1"/>
      <w:numFmt w:val="decimal"/>
      <w:lvlText w:val="6.%3."/>
      <w:lvlJc w:val="left"/>
      <w:pPr>
        <w:ind w:left="4613" w:hanging="360"/>
      </w:pPr>
      <w:rPr>
        <w:rFonts w:cs="Times New Roman" w:hint="default"/>
        <w:color w:val="002776" w:themeColor="accent1"/>
      </w:rPr>
    </w:lvl>
    <w:lvl w:ilvl="3" w:tplc="041B000F">
      <w:start w:val="1"/>
      <w:numFmt w:val="decimal"/>
      <w:lvlText w:val="%4."/>
      <w:lvlJc w:val="left"/>
      <w:pPr>
        <w:ind w:left="2880" w:hanging="360"/>
      </w:pPr>
      <w:rPr>
        <w:rFonts w:cs="Times New Roman" w:hint="default"/>
      </w:rPr>
    </w:lvl>
    <w:lvl w:ilvl="4" w:tplc="041B0019">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9">
    <w:nsid w:val="54910B83"/>
    <w:multiLevelType w:val="hybridMultilevel"/>
    <w:tmpl w:val="14FA2258"/>
    <w:lvl w:ilvl="0" w:tplc="4F44611A">
      <w:start w:val="1"/>
      <w:numFmt w:val="decimal"/>
      <w:lvlText w:val="%1."/>
      <w:lvlJc w:val="left"/>
      <w:pPr>
        <w:ind w:left="502"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20A0E388">
      <w:start w:val="1"/>
      <w:numFmt w:val="decimal"/>
      <w:lvlText w:val="%4."/>
      <w:lvlJc w:val="left"/>
      <w:pPr>
        <w:ind w:left="2880" w:hanging="360"/>
      </w:pPr>
      <w:rPr>
        <w:rFonts w:cs="Times New Roman"/>
      </w:rPr>
    </w:lvl>
    <w:lvl w:ilvl="4" w:tplc="041B000F">
      <w:start w:val="1"/>
      <w:numFmt w:val="decimal"/>
      <w:lvlText w:val="%5."/>
      <w:lvlJc w:val="left"/>
      <w:pPr>
        <w:ind w:left="3600" w:hanging="360"/>
      </w:pPr>
      <w:rPr>
        <w:rFonts w:cs="Times New Roman" w:hint="default"/>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7">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9">
    <w:nsid w:val="72C116BF"/>
    <w:multiLevelType w:val="hybridMultilevel"/>
    <w:tmpl w:val="AC9EBCF4"/>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0">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20"/>
  </w:num>
  <w:num w:numId="3">
    <w:abstractNumId w:val="7"/>
  </w:num>
  <w:num w:numId="4">
    <w:abstractNumId w:val="32"/>
  </w:num>
  <w:num w:numId="5">
    <w:abstractNumId w:val="16"/>
  </w:num>
  <w:num w:numId="6">
    <w:abstractNumId w:val="17"/>
  </w:num>
  <w:num w:numId="7">
    <w:abstractNumId w:val="35"/>
  </w:num>
  <w:num w:numId="8">
    <w:abstractNumId w:val="30"/>
  </w:num>
  <w:num w:numId="9">
    <w:abstractNumId w:val="21"/>
  </w:num>
  <w:num w:numId="10">
    <w:abstractNumId w:val="15"/>
  </w:num>
  <w:num w:numId="11">
    <w:abstractNumId w:val="5"/>
  </w:num>
  <w:num w:numId="12">
    <w:abstractNumId w:val="0"/>
  </w:num>
  <w:num w:numId="13">
    <w:abstractNumId w:val="22"/>
  </w:num>
  <w:num w:numId="14">
    <w:abstractNumId w:val="24"/>
  </w:num>
  <w:num w:numId="15">
    <w:abstractNumId w:val="13"/>
  </w:num>
  <w:num w:numId="16">
    <w:abstractNumId w:val="38"/>
  </w:num>
  <w:num w:numId="17">
    <w:abstractNumId w:val="34"/>
  </w:num>
  <w:num w:numId="18">
    <w:abstractNumId w:val="8"/>
  </w:num>
  <w:num w:numId="19">
    <w:abstractNumId w:val="4"/>
  </w:num>
  <w:num w:numId="20">
    <w:abstractNumId w:val="18"/>
  </w:num>
  <w:num w:numId="21">
    <w:abstractNumId w:val="1"/>
  </w:num>
  <w:num w:numId="22">
    <w:abstractNumId w:val="37"/>
  </w:num>
  <w:num w:numId="23">
    <w:abstractNumId w:val="41"/>
  </w:num>
  <w:num w:numId="24">
    <w:abstractNumId w:val="26"/>
  </w:num>
  <w:num w:numId="25">
    <w:abstractNumId w:val="9"/>
  </w:num>
  <w:num w:numId="26">
    <w:abstractNumId w:val="12"/>
  </w:num>
  <w:num w:numId="27">
    <w:abstractNumId w:val="11"/>
  </w:num>
  <w:num w:numId="28">
    <w:abstractNumId w:val="28"/>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31"/>
  </w:num>
  <w:num w:numId="33">
    <w:abstractNumId w:val="3"/>
  </w:num>
  <w:num w:numId="34">
    <w:abstractNumId w:val="20"/>
  </w:num>
  <w:num w:numId="35">
    <w:abstractNumId w:val="14"/>
  </w:num>
  <w:num w:numId="36">
    <w:abstractNumId w:val="40"/>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 w:numId="42">
    <w:abstractNumId w:val="33"/>
  </w:num>
  <w:num w:numId="43">
    <w:abstractNumId w:val="27"/>
  </w:num>
  <w:num w:numId="44">
    <w:abstractNumId w:val="39"/>
  </w:num>
  <w:num w:numId="45">
    <w:abstractNumId w:val="23"/>
  </w:num>
  <w:num w:numId="46">
    <w:abstractNumId w:val="29"/>
  </w:num>
  <w:num w:numId="47">
    <w:abstractNumId w:val="20"/>
  </w:num>
  <w:num w:numId="48">
    <w:abstractNumId w:val="20"/>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uzana Hušeková">
    <w15:presenceInfo w15:providerId="None" w15:userId="Zuzana Hušeková"/>
  </w15:person>
  <w15:person w15:author="Milan Matovič">
    <w15:presenceInfo w15:providerId="None" w15:userId="Milan Matovič"/>
  </w15:person>
  <w15:person w15:author="autor">
    <w15:presenceInfo w15:providerId="None" w15:userId="autor"/>
  </w15:person>
  <w15:person w15:author="Martinka">
    <w15:presenceInfo w15:providerId="None" w15:userId="Martin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28C"/>
    <w:rsid w:val="000016A5"/>
    <w:rsid w:val="00003BE5"/>
    <w:rsid w:val="00006632"/>
    <w:rsid w:val="00011E4C"/>
    <w:rsid w:val="00015BC2"/>
    <w:rsid w:val="00016D72"/>
    <w:rsid w:val="0001760F"/>
    <w:rsid w:val="000176FC"/>
    <w:rsid w:val="00020185"/>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46F5C"/>
    <w:rsid w:val="0004795E"/>
    <w:rsid w:val="00050496"/>
    <w:rsid w:val="00051EF8"/>
    <w:rsid w:val="00053AAB"/>
    <w:rsid w:val="0005434F"/>
    <w:rsid w:val="00054B09"/>
    <w:rsid w:val="00055D5C"/>
    <w:rsid w:val="00056778"/>
    <w:rsid w:val="000572F6"/>
    <w:rsid w:val="00060823"/>
    <w:rsid w:val="0006098A"/>
    <w:rsid w:val="00060F60"/>
    <w:rsid w:val="0006295C"/>
    <w:rsid w:val="0006399E"/>
    <w:rsid w:val="00065294"/>
    <w:rsid w:val="0006560B"/>
    <w:rsid w:val="00065B71"/>
    <w:rsid w:val="000671B0"/>
    <w:rsid w:val="000673B5"/>
    <w:rsid w:val="00070FC4"/>
    <w:rsid w:val="000713D8"/>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2C3C"/>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7542"/>
    <w:rsid w:val="000C79DD"/>
    <w:rsid w:val="000D07BA"/>
    <w:rsid w:val="000D0F3E"/>
    <w:rsid w:val="000D1DD5"/>
    <w:rsid w:val="000D5F11"/>
    <w:rsid w:val="000D7DB9"/>
    <w:rsid w:val="000D7F64"/>
    <w:rsid w:val="000E20D6"/>
    <w:rsid w:val="000E41DB"/>
    <w:rsid w:val="000E4EEA"/>
    <w:rsid w:val="000F30B9"/>
    <w:rsid w:val="000F7979"/>
    <w:rsid w:val="001039A5"/>
    <w:rsid w:val="00104825"/>
    <w:rsid w:val="001069BB"/>
    <w:rsid w:val="00107166"/>
    <w:rsid w:val="001079C3"/>
    <w:rsid w:val="001124F7"/>
    <w:rsid w:val="00112713"/>
    <w:rsid w:val="0011317D"/>
    <w:rsid w:val="00113321"/>
    <w:rsid w:val="00113530"/>
    <w:rsid w:val="00113531"/>
    <w:rsid w:val="00115138"/>
    <w:rsid w:val="0011686E"/>
    <w:rsid w:val="0011692E"/>
    <w:rsid w:val="001206DF"/>
    <w:rsid w:val="001219F9"/>
    <w:rsid w:val="0012336B"/>
    <w:rsid w:val="001259C9"/>
    <w:rsid w:val="00127804"/>
    <w:rsid w:val="001303E2"/>
    <w:rsid w:val="001347D8"/>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2177"/>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89B"/>
    <w:rsid w:val="00174AFE"/>
    <w:rsid w:val="0017594C"/>
    <w:rsid w:val="00175C63"/>
    <w:rsid w:val="00177DEE"/>
    <w:rsid w:val="0018029D"/>
    <w:rsid w:val="001805DE"/>
    <w:rsid w:val="001805E7"/>
    <w:rsid w:val="001816BE"/>
    <w:rsid w:val="00181C01"/>
    <w:rsid w:val="00182473"/>
    <w:rsid w:val="00182989"/>
    <w:rsid w:val="00182C05"/>
    <w:rsid w:val="0018432C"/>
    <w:rsid w:val="00186560"/>
    <w:rsid w:val="0018753E"/>
    <w:rsid w:val="0019359F"/>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2B6B"/>
    <w:rsid w:val="001D3C52"/>
    <w:rsid w:val="001D63E5"/>
    <w:rsid w:val="001D658D"/>
    <w:rsid w:val="001D7461"/>
    <w:rsid w:val="001D7ABF"/>
    <w:rsid w:val="001E1EDF"/>
    <w:rsid w:val="001E2499"/>
    <w:rsid w:val="001E3EB3"/>
    <w:rsid w:val="001E4D73"/>
    <w:rsid w:val="001E5719"/>
    <w:rsid w:val="001E57FB"/>
    <w:rsid w:val="001F0C13"/>
    <w:rsid w:val="001F3932"/>
    <w:rsid w:val="001F4B32"/>
    <w:rsid w:val="001F54EB"/>
    <w:rsid w:val="001F55DC"/>
    <w:rsid w:val="001F583D"/>
    <w:rsid w:val="001F5AA6"/>
    <w:rsid w:val="001F63D4"/>
    <w:rsid w:val="0020033D"/>
    <w:rsid w:val="00201CA9"/>
    <w:rsid w:val="00202710"/>
    <w:rsid w:val="00202AE7"/>
    <w:rsid w:val="00203B8A"/>
    <w:rsid w:val="00204718"/>
    <w:rsid w:val="00204A94"/>
    <w:rsid w:val="0020561B"/>
    <w:rsid w:val="002066F3"/>
    <w:rsid w:val="00206BFD"/>
    <w:rsid w:val="0020794B"/>
    <w:rsid w:val="00207FCC"/>
    <w:rsid w:val="00210E5E"/>
    <w:rsid w:val="002123D9"/>
    <w:rsid w:val="00213203"/>
    <w:rsid w:val="0021484E"/>
    <w:rsid w:val="00220042"/>
    <w:rsid w:val="00222024"/>
    <w:rsid w:val="002237EF"/>
    <w:rsid w:val="0022388F"/>
    <w:rsid w:val="00225048"/>
    <w:rsid w:val="00226656"/>
    <w:rsid w:val="00230050"/>
    <w:rsid w:val="00230DCE"/>
    <w:rsid w:val="00231143"/>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57690"/>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A50"/>
    <w:rsid w:val="00275EB3"/>
    <w:rsid w:val="0028054B"/>
    <w:rsid w:val="00280BEA"/>
    <w:rsid w:val="00282288"/>
    <w:rsid w:val="002824AE"/>
    <w:rsid w:val="00282A3A"/>
    <w:rsid w:val="002847C8"/>
    <w:rsid w:val="00285F12"/>
    <w:rsid w:val="0028704E"/>
    <w:rsid w:val="00287E72"/>
    <w:rsid w:val="002908CE"/>
    <w:rsid w:val="00292253"/>
    <w:rsid w:val="00294EAF"/>
    <w:rsid w:val="002956BD"/>
    <w:rsid w:val="00296678"/>
    <w:rsid w:val="002A053C"/>
    <w:rsid w:val="002A0542"/>
    <w:rsid w:val="002A0DD0"/>
    <w:rsid w:val="002A24CF"/>
    <w:rsid w:val="002A2D62"/>
    <w:rsid w:val="002A3375"/>
    <w:rsid w:val="002A5C42"/>
    <w:rsid w:val="002A7339"/>
    <w:rsid w:val="002A7BC4"/>
    <w:rsid w:val="002B0D1F"/>
    <w:rsid w:val="002B13FC"/>
    <w:rsid w:val="002B14A5"/>
    <w:rsid w:val="002B1F7E"/>
    <w:rsid w:val="002B35ED"/>
    <w:rsid w:val="002B58B0"/>
    <w:rsid w:val="002C4137"/>
    <w:rsid w:val="002C5072"/>
    <w:rsid w:val="002C6C30"/>
    <w:rsid w:val="002D044F"/>
    <w:rsid w:val="002D37FA"/>
    <w:rsid w:val="002D391E"/>
    <w:rsid w:val="002D4219"/>
    <w:rsid w:val="002D4240"/>
    <w:rsid w:val="002D4CCC"/>
    <w:rsid w:val="002D5FCD"/>
    <w:rsid w:val="002D718B"/>
    <w:rsid w:val="002D7602"/>
    <w:rsid w:val="002D780A"/>
    <w:rsid w:val="002D78E1"/>
    <w:rsid w:val="002D79B0"/>
    <w:rsid w:val="002E12AD"/>
    <w:rsid w:val="002E32BC"/>
    <w:rsid w:val="002E3A6F"/>
    <w:rsid w:val="002E445E"/>
    <w:rsid w:val="002E48E5"/>
    <w:rsid w:val="002E51F7"/>
    <w:rsid w:val="002E56CD"/>
    <w:rsid w:val="002E764C"/>
    <w:rsid w:val="002E7BB6"/>
    <w:rsid w:val="002F598A"/>
    <w:rsid w:val="002F61D4"/>
    <w:rsid w:val="00302CCC"/>
    <w:rsid w:val="003038D5"/>
    <w:rsid w:val="00304719"/>
    <w:rsid w:val="00304828"/>
    <w:rsid w:val="003053DA"/>
    <w:rsid w:val="00306E7D"/>
    <w:rsid w:val="00310E5D"/>
    <w:rsid w:val="00311FB3"/>
    <w:rsid w:val="00312128"/>
    <w:rsid w:val="0031390F"/>
    <w:rsid w:val="00313EF0"/>
    <w:rsid w:val="0031599A"/>
    <w:rsid w:val="003216E7"/>
    <w:rsid w:val="00322D4F"/>
    <w:rsid w:val="00324B55"/>
    <w:rsid w:val="00326B22"/>
    <w:rsid w:val="003305C8"/>
    <w:rsid w:val="003311F4"/>
    <w:rsid w:val="003319E5"/>
    <w:rsid w:val="0033478B"/>
    <w:rsid w:val="00334D30"/>
    <w:rsid w:val="00335205"/>
    <w:rsid w:val="00336828"/>
    <w:rsid w:val="00341A7D"/>
    <w:rsid w:val="003429D1"/>
    <w:rsid w:val="00342B64"/>
    <w:rsid w:val="00343ED8"/>
    <w:rsid w:val="00346388"/>
    <w:rsid w:val="003530AF"/>
    <w:rsid w:val="003601B1"/>
    <w:rsid w:val="00360EB6"/>
    <w:rsid w:val="003614ED"/>
    <w:rsid w:val="0036224E"/>
    <w:rsid w:val="00362BC5"/>
    <w:rsid w:val="00362C93"/>
    <w:rsid w:val="00362CE2"/>
    <w:rsid w:val="00365CBE"/>
    <w:rsid w:val="003675D8"/>
    <w:rsid w:val="0037465D"/>
    <w:rsid w:val="00375105"/>
    <w:rsid w:val="00375271"/>
    <w:rsid w:val="00383B3E"/>
    <w:rsid w:val="00383CB8"/>
    <w:rsid w:val="0038428D"/>
    <w:rsid w:val="00384310"/>
    <w:rsid w:val="00385A39"/>
    <w:rsid w:val="00387748"/>
    <w:rsid w:val="00387ACD"/>
    <w:rsid w:val="003903DB"/>
    <w:rsid w:val="00390467"/>
    <w:rsid w:val="00391A85"/>
    <w:rsid w:val="003920CE"/>
    <w:rsid w:val="00392F8B"/>
    <w:rsid w:val="00392FE4"/>
    <w:rsid w:val="003939F9"/>
    <w:rsid w:val="00394C79"/>
    <w:rsid w:val="00394D89"/>
    <w:rsid w:val="00396022"/>
    <w:rsid w:val="003977EF"/>
    <w:rsid w:val="003A04C7"/>
    <w:rsid w:val="003A0A50"/>
    <w:rsid w:val="003A0C5D"/>
    <w:rsid w:val="003A1398"/>
    <w:rsid w:val="003A3981"/>
    <w:rsid w:val="003A3E37"/>
    <w:rsid w:val="003A4403"/>
    <w:rsid w:val="003A4C0D"/>
    <w:rsid w:val="003B319F"/>
    <w:rsid w:val="003B351B"/>
    <w:rsid w:val="003B58C1"/>
    <w:rsid w:val="003C0093"/>
    <w:rsid w:val="003C229D"/>
    <w:rsid w:val="003C3FC5"/>
    <w:rsid w:val="003C5BBD"/>
    <w:rsid w:val="003C680E"/>
    <w:rsid w:val="003C6A9B"/>
    <w:rsid w:val="003C6C23"/>
    <w:rsid w:val="003C6D08"/>
    <w:rsid w:val="003D424B"/>
    <w:rsid w:val="003D4536"/>
    <w:rsid w:val="003D4CF6"/>
    <w:rsid w:val="003D6594"/>
    <w:rsid w:val="003D6630"/>
    <w:rsid w:val="003D771B"/>
    <w:rsid w:val="003D7BE0"/>
    <w:rsid w:val="003E00C5"/>
    <w:rsid w:val="003E1849"/>
    <w:rsid w:val="003E1A10"/>
    <w:rsid w:val="003E2847"/>
    <w:rsid w:val="003E28AA"/>
    <w:rsid w:val="003E2B0F"/>
    <w:rsid w:val="003E3CD8"/>
    <w:rsid w:val="003E4998"/>
    <w:rsid w:val="003E501F"/>
    <w:rsid w:val="003E519B"/>
    <w:rsid w:val="003E5AF3"/>
    <w:rsid w:val="003E5DFC"/>
    <w:rsid w:val="003E6F56"/>
    <w:rsid w:val="003F18CD"/>
    <w:rsid w:val="003F22DC"/>
    <w:rsid w:val="003F3CC8"/>
    <w:rsid w:val="003F4D9A"/>
    <w:rsid w:val="003F57F0"/>
    <w:rsid w:val="003F5A84"/>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1E6"/>
    <w:rsid w:val="00426247"/>
    <w:rsid w:val="00430601"/>
    <w:rsid w:val="004307DD"/>
    <w:rsid w:val="00430FDE"/>
    <w:rsid w:val="004310A8"/>
    <w:rsid w:val="0043270A"/>
    <w:rsid w:val="00434026"/>
    <w:rsid w:val="004343DA"/>
    <w:rsid w:val="0043447C"/>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27A8"/>
    <w:rsid w:val="004650D9"/>
    <w:rsid w:val="0046576C"/>
    <w:rsid w:val="00465EF8"/>
    <w:rsid w:val="00470128"/>
    <w:rsid w:val="00474212"/>
    <w:rsid w:val="00474EF8"/>
    <w:rsid w:val="00476454"/>
    <w:rsid w:val="004767D7"/>
    <w:rsid w:val="0047738E"/>
    <w:rsid w:val="00480FF7"/>
    <w:rsid w:val="0048147B"/>
    <w:rsid w:val="00482B19"/>
    <w:rsid w:val="00483288"/>
    <w:rsid w:val="004839DC"/>
    <w:rsid w:val="00484B6E"/>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491"/>
    <w:rsid w:val="004B0A40"/>
    <w:rsid w:val="004B1F04"/>
    <w:rsid w:val="004B3A70"/>
    <w:rsid w:val="004B3E25"/>
    <w:rsid w:val="004B4FFD"/>
    <w:rsid w:val="004B53E6"/>
    <w:rsid w:val="004B67CC"/>
    <w:rsid w:val="004B69C3"/>
    <w:rsid w:val="004B69CB"/>
    <w:rsid w:val="004B6E82"/>
    <w:rsid w:val="004B6EE6"/>
    <w:rsid w:val="004C0BB4"/>
    <w:rsid w:val="004C198D"/>
    <w:rsid w:val="004C1B58"/>
    <w:rsid w:val="004C27C4"/>
    <w:rsid w:val="004C2897"/>
    <w:rsid w:val="004C32C7"/>
    <w:rsid w:val="004C7C2C"/>
    <w:rsid w:val="004C7FD5"/>
    <w:rsid w:val="004D0AD5"/>
    <w:rsid w:val="004D1F53"/>
    <w:rsid w:val="004D2F66"/>
    <w:rsid w:val="004D3E45"/>
    <w:rsid w:val="004D5D3E"/>
    <w:rsid w:val="004E158B"/>
    <w:rsid w:val="004E1BD1"/>
    <w:rsid w:val="004E1D16"/>
    <w:rsid w:val="004E364A"/>
    <w:rsid w:val="004E5777"/>
    <w:rsid w:val="004E57CD"/>
    <w:rsid w:val="004E5E54"/>
    <w:rsid w:val="004F21E4"/>
    <w:rsid w:val="004F24E2"/>
    <w:rsid w:val="004F2BC6"/>
    <w:rsid w:val="004F3BDA"/>
    <w:rsid w:val="004F4626"/>
    <w:rsid w:val="004F5157"/>
    <w:rsid w:val="004F6C5B"/>
    <w:rsid w:val="004F73A7"/>
    <w:rsid w:val="004F7705"/>
    <w:rsid w:val="00505CF2"/>
    <w:rsid w:val="00505FF4"/>
    <w:rsid w:val="0050617A"/>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54B"/>
    <w:rsid w:val="00521EA7"/>
    <w:rsid w:val="0052500E"/>
    <w:rsid w:val="00525179"/>
    <w:rsid w:val="00531D9E"/>
    <w:rsid w:val="00532D0A"/>
    <w:rsid w:val="005330AD"/>
    <w:rsid w:val="005335D6"/>
    <w:rsid w:val="00535D2E"/>
    <w:rsid w:val="00537184"/>
    <w:rsid w:val="0054071D"/>
    <w:rsid w:val="005417FB"/>
    <w:rsid w:val="00542AEE"/>
    <w:rsid w:val="00543495"/>
    <w:rsid w:val="00544E0D"/>
    <w:rsid w:val="00545099"/>
    <w:rsid w:val="00546669"/>
    <w:rsid w:val="00547267"/>
    <w:rsid w:val="00550048"/>
    <w:rsid w:val="00551F76"/>
    <w:rsid w:val="00555918"/>
    <w:rsid w:val="005564F8"/>
    <w:rsid w:val="00556959"/>
    <w:rsid w:val="00560FAD"/>
    <w:rsid w:val="0056143C"/>
    <w:rsid w:val="00561FA9"/>
    <w:rsid w:val="00566730"/>
    <w:rsid w:val="00567C47"/>
    <w:rsid w:val="00570331"/>
    <w:rsid w:val="0057284A"/>
    <w:rsid w:val="00572C80"/>
    <w:rsid w:val="0057366F"/>
    <w:rsid w:val="00573919"/>
    <w:rsid w:val="00574123"/>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24C"/>
    <w:rsid w:val="005B2D0F"/>
    <w:rsid w:val="005B2F06"/>
    <w:rsid w:val="005B381A"/>
    <w:rsid w:val="005B4341"/>
    <w:rsid w:val="005B4CAD"/>
    <w:rsid w:val="005B6E05"/>
    <w:rsid w:val="005B7428"/>
    <w:rsid w:val="005B7CA7"/>
    <w:rsid w:val="005B7DFA"/>
    <w:rsid w:val="005B7E53"/>
    <w:rsid w:val="005C3D5C"/>
    <w:rsid w:val="005C5817"/>
    <w:rsid w:val="005C71F2"/>
    <w:rsid w:val="005C764E"/>
    <w:rsid w:val="005D20F8"/>
    <w:rsid w:val="005D2ACE"/>
    <w:rsid w:val="005D3311"/>
    <w:rsid w:val="005D670E"/>
    <w:rsid w:val="005D6CEE"/>
    <w:rsid w:val="005E198B"/>
    <w:rsid w:val="005E1E71"/>
    <w:rsid w:val="005E4813"/>
    <w:rsid w:val="005E53B5"/>
    <w:rsid w:val="005E68AF"/>
    <w:rsid w:val="005E7329"/>
    <w:rsid w:val="005E7F26"/>
    <w:rsid w:val="005F0609"/>
    <w:rsid w:val="005F0693"/>
    <w:rsid w:val="005F0B5B"/>
    <w:rsid w:val="005F1143"/>
    <w:rsid w:val="005F1E1D"/>
    <w:rsid w:val="005F2186"/>
    <w:rsid w:val="005F3C58"/>
    <w:rsid w:val="005F7166"/>
    <w:rsid w:val="00606BC7"/>
    <w:rsid w:val="006072AD"/>
    <w:rsid w:val="00607555"/>
    <w:rsid w:val="00607BAB"/>
    <w:rsid w:val="00607FF9"/>
    <w:rsid w:val="00610A03"/>
    <w:rsid w:val="00610E17"/>
    <w:rsid w:val="00611368"/>
    <w:rsid w:val="00611DB2"/>
    <w:rsid w:val="00611FA0"/>
    <w:rsid w:val="00612487"/>
    <w:rsid w:val="00612B4B"/>
    <w:rsid w:val="00613ED5"/>
    <w:rsid w:val="00615723"/>
    <w:rsid w:val="00616A6B"/>
    <w:rsid w:val="00621543"/>
    <w:rsid w:val="00621D5A"/>
    <w:rsid w:val="00622A8B"/>
    <w:rsid w:val="00624CC4"/>
    <w:rsid w:val="00624DC2"/>
    <w:rsid w:val="0062529A"/>
    <w:rsid w:val="006269EF"/>
    <w:rsid w:val="00630AAA"/>
    <w:rsid w:val="00632205"/>
    <w:rsid w:val="006328F5"/>
    <w:rsid w:val="00633086"/>
    <w:rsid w:val="00634492"/>
    <w:rsid w:val="006357A7"/>
    <w:rsid w:val="00636761"/>
    <w:rsid w:val="00640B3D"/>
    <w:rsid w:val="0064196F"/>
    <w:rsid w:val="00641B9F"/>
    <w:rsid w:val="0064206B"/>
    <w:rsid w:val="006431BC"/>
    <w:rsid w:val="006433EA"/>
    <w:rsid w:val="006437F4"/>
    <w:rsid w:val="006440AC"/>
    <w:rsid w:val="00645C9F"/>
    <w:rsid w:val="00646667"/>
    <w:rsid w:val="0064735C"/>
    <w:rsid w:val="006505D4"/>
    <w:rsid w:val="00654E30"/>
    <w:rsid w:val="00655DB5"/>
    <w:rsid w:val="00657707"/>
    <w:rsid w:val="00661C1E"/>
    <w:rsid w:val="00661D08"/>
    <w:rsid w:val="006620EF"/>
    <w:rsid w:val="00662531"/>
    <w:rsid w:val="0066370E"/>
    <w:rsid w:val="00665FE0"/>
    <w:rsid w:val="00670284"/>
    <w:rsid w:val="00670F2B"/>
    <w:rsid w:val="006728BA"/>
    <w:rsid w:val="0067375C"/>
    <w:rsid w:val="00674EA4"/>
    <w:rsid w:val="00675657"/>
    <w:rsid w:val="0067588C"/>
    <w:rsid w:val="00675D72"/>
    <w:rsid w:val="00682F37"/>
    <w:rsid w:val="0068463D"/>
    <w:rsid w:val="00684A2F"/>
    <w:rsid w:val="00684BB6"/>
    <w:rsid w:val="006853F2"/>
    <w:rsid w:val="006859B7"/>
    <w:rsid w:val="006878C5"/>
    <w:rsid w:val="006913CE"/>
    <w:rsid w:val="00692AA3"/>
    <w:rsid w:val="006961DA"/>
    <w:rsid w:val="00696CED"/>
    <w:rsid w:val="00696FFC"/>
    <w:rsid w:val="006972C2"/>
    <w:rsid w:val="006A0BE7"/>
    <w:rsid w:val="006A0F6B"/>
    <w:rsid w:val="006A3B43"/>
    <w:rsid w:val="006A494E"/>
    <w:rsid w:val="006A6758"/>
    <w:rsid w:val="006B0D35"/>
    <w:rsid w:val="006B2E88"/>
    <w:rsid w:val="006B36C3"/>
    <w:rsid w:val="006B5C45"/>
    <w:rsid w:val="006B69B3"/>
    <w:rsid w:val="006C296C"/>
    <w:rsid w:val="006C5919"/>
    <w:rsid w:val="006D02FC"/>
    <w:rsid w:val="006D192F"/>
    <w:rsid w:val="006D247B"/>
    <w:rsid w:val="006D2B22"/>
    <w:rsid w:val="006D44ED"/>
    <w:rsid w:val="006D6107"/>
    <w:rsid w:val="006D67C2"/>
    <w:rsid w:val="006D6817"/>
    <w:rsid w:val="006D74E5"/>
    <w:rsid w:val="006E0A78"/>
    <w:rsid w:val="006E0BEC"/>
    <w:rsid w:val="006E34F6"/>
    <w:rsid w:val="006E43ED"/>
    <w:rsid w:val="006F03D0"/>
    <w:rsid w:val="006F0A9D"/>
    <w:rsid w:val="006F2C90"/>
    <w:rsid w:val="006F5F21"/>
    <w:rsid w:val="006F6C05"/>
    <w:rsid w:val="006F71E5"/>
    <w:rsid w:val="006F7ED1"/>
    <w:rsid w:val="00701189"/>
    <w:rsid w:val="007021D8"/>
    <w:rsid w:val="00705431"/>
    <w:rsid w:val="007075FA"/>
    <w:rsid w:val="00710B3A"/>
    <w:rsid w:val="00711003"/>
    <w:rsid w:val="00712984"/>
    <w:rsid w:val="00714ECB"/>
    <w:rsid w:val="00720B79"/>
    <w:rsid w:val="00721159"/>
    <w:rsid w:val="00721C5A"/>
    <w:rsid w:val="00724B34"/>
    <w:rsid w:val="007253E1"/>
    <w:rsid w:val="00726878"/>
    <w:rsid w:val="00726CE6"/>
    <w:rsid w:val="00726FE1"/>
    <w:rsid w:val="00732605"/>
    <w:rsid w:val="007330EB"/>
    <w:rsid w:val="007334B3"/>
    <w:rsid w:val="007363BC"/>
    <w:rsid w:val="00741F04"/>
    <w:rsid w:val="0074297E"/>
    <w:rsid w:val="00742D8B"/>
    <w:rsid w:val="007433DD"/>
    <w:rsid w:val="00750341"/>
    <w:rsid w:val="00750690"/>
    <w:rsid w:val="007506D1"/>
    <w:rsid w:val="00750845"/>
    <w:rsid w:val="0075168A"/>
    <w:rsid w:val="00752000"/>
    <w:rsid w:val="0075210C"/>
    <w:rsid w:val="00755063"/>
    <w:rsid w:val="0075585E"/>
    <w:rsid w:val="00756A1A"/>
    <w:rsid w:val="00761749"/>
    <w:rsid w:val="00761C5C"/>
    <w:rsid w:val="00766990"/>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375F"/>
    <w:rsid w:val="0079568F"/>
    <w:rsid w:val="0079594D"/>
    <w:rsid w:val="00795D16"/>
    <w:rsid w:val="00797D05"/>
    <w:rsid w:val="007A13B3"/>
    <w:rsid w:val="007A1AEE"/>
    <w:rsid w:val="007A44D3"/>
    <w:rsid w:val="007A7343"/>
    <w:rsid w:val="007B275F"/>
    <w:rsid w:val="007B3512"/>
    <w:rsid w:val="007B3AFF"/>
    <w:rsid w:val="007B68E0"/>
    <w:rsid w:val="007C28DC"/>
    <w:rsid w:val="007C2BB6"/>
    <w:rsid w:val="007C3DB3"/>
    <w:rsid w:val="007C429D"/>
    <w:rsid w:val="007C5BB5"/>
    <w:rsid w:val="007C6043"/>
    <w:rsid w:val="007C7A02"/>
    <w:rsid w:val="007D0276"/>
    <w:rsid w:val="007D22CE"/>
    <w:rsid w:val="007D3067"/>
    <w:rsid w:val="007D3B89"/>
    <w:rsid w:val="007D6AC4"/>
    <w:rsid w:val="007D7C83"/>
    <w:rsid w:val="007E04C0"/>
    <w:rsid w:val="007E2FE2"/>
    <w:rsid w:val="007E33E1"/>
    <w:rsid w:val="007E4B60"/>
    <w:rsid w:val="007F11EE"/>
    <w:rsid w:val="007F49C7"/>
    <w:rsid w:val="007F4B99"/>
    <w:rsid w:val="007F7017"/>
    <w:rsid w:val="007F73D1"/>
    <w:rsid w:val="008115A7"/>
    <w:rsid w:val="0081577A"/>
    <w:rsid w:val="00816111"/>
    <w:rsid w:val="00816144"/>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725"/>
    <w:rsid w:val="00843E89"/>
    <w:rsid w:val="00844076"/>
    <w:rsid w:val="00844315"/>
    <w:rsid w:val="00847CA7"/>
    <w:rsid w:val="008503A8"/>
    <w:rsid w:val="00851593"/>
    <w:rsid w:val="00853486"/>
    <w:rsid w:val="0085367C"/>
    <w:rsid w:val="00856B36"/>
    <w:rsid w:val="00856EFB"/>
    <w:rsid w:val="00860775"/>
    <w:rsid w:val="00860FCB"/>
    <w:rsid w:val="00862CBE"/>
    <w:rsid w:val="008633D8"/>
    <w:rsid w:val="00865D72"/>
    <w:rsid w:val="0087091A"/>
    <w:rsid w:val="008711EB"/>
    <w:rsid w:val="00871A4F"/>
    <w:rsid w:val="00871F82"/>
    <w:rsid w:val="00872352"/>
    <w:rsid w:val="00873032"/>
    <w:rsid w:val="00873EE8"/>
    <w:rsid w:val="008750DC"/>
    <w:rsid w:val="00875E04"/>
    <w:rsid w:val="0088447F"/>
    <w:rsid w:val="00886356"/>
    <w:rsid w:val="00890F0B"/>
    <w:rsid w:val="008979DA"/>
    <w:rsid w:val="008A0E8C"/>
    <w:rsid w:val="008A0F71"/>
    <w:rsid w:val="008A45DE"/>
    <w:rsid w:val="008A48C8"/>
    <w:rsid w:val="008A4F98"/>
    <w:rsid w:val="008A551C"/>
    <w:rsid w:val="008A6E02"/>
    <w:rsid w:val="008A7449"/>
    <w:rsid w:val="008A7CF2"/>
    <w:rsid w:val="008A7E44"/>
    <w:rsid w:val="008B079D"/>
    <w:rsid w:val="008B1C0A"/>
    <w:rsid w:val="008B232F"/>
    <w:rsid w:val="008B2E3C"/>
    <w:rsid w:val="008B3AF0"/>
    <w:rsid w:val="008B3DD0"/>
    <w:rsid w:val="008B3E76"/>
    <w:rsid w:val="008B4AC0"/>
    <w:rsid w:val="008B4DAC"/>
    <w:rsid w:val="008B773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E07"/>
    <w:rsid w:val="008E5819"/>
    <w:rsid w:val="008E6457"/>
    <w:rsid w:val="008E6769"/>
    <w:rsid w:val="008E6B5F"/>
    <w:rsid w:val="008E6DA1"/>
    <w:rsid w:val="008E7B7F"/>
    <w:rsid w:val="008E7ED1"/>
    <w:rsid w:val="008F1762"/>
    <w:rsid w:val="008F1A0C"/>
    <w:rsid w:val="008F1D48"/>
    <w:rsid w:val="008F3EF5"/>
    <w:rsid w:val="008F4C12"/>
    <w:rsid w:val="008F4E01"/>
    <w:rsid w:val="008F582A"/>
    <w:rsid w:val="008F6BCE"/>
    <w:rsid w:val="008F7EB9"/>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16AD7"/>
    <w:rsid w:val="00920260"/>
    <w:rsid w:val="0092142D"/>
    <w:rsid w:val="0092154E"/>
    <w:rsid w:val="0092165E"/>
    <w:rsid w:val="009218E5"/>
    <w:rsid w:val="009219A7"/>
    <w:rsid w:val="00921AB2"/>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0F0F"/>
    <w:rsid w:val="00942FBD"/>
    <w:rsid w:val="0094663B"/>
    <w:rsid w:val="00946940"/>
    <w:rsid w:val="00947F7D"/>
    <w:rsid w:val="009503B6"/>
    <w:rsid w:val="009564D6"/>
    <w:rsid w:val="00956973"/>
    <w:rsid w:val="00956E32"/>
    <w:rsid w:val="00960F90"/>
    <w:rsid w:val="00962584"/>
    <w:rsid w:val="009628E8"/>
    <w:rsid w:val="0096295E"/>
    <w:rsid w:val="0096313F"/>
    <w:rsid w:val="009631CA"/>
    <w:rsid w:val="00963628"/>
    <w:rsid w:val="00967DF7"/>
    <w:rsid w:val="009715E5"/>
    <w:rsid w:val="00972E25"/>
    <w:rsid w:val="00972FA1"/>
    <w:rsid w:val="00972FAD"/>
    <w:rsid w:val="009741B9"/>
    <w:rsid w:val="00976453"/>
    <w:rsid w:val="0097766A"/>
    <w:rsid w:val="00977C19"/>
    <w:rsid w:val="00977C1E"/>
    <w:rsid w:val="00980DAB"/>
    <w:rsid w:val="00981E81"/>
    <w:rsid w:val="009830AB"/>
    <w:rsid w:val="0098518C"/>
    <w:rsid w:val="009857B5"/>
    <w:rsid w:val="00986D0A"/>
    <w:rsid w:val="00991839"/>
    <w:rsid w:val="00991C21"/>
    <w:rsid w:val="00995582"/>
    <w:rsid w:val="00996296"/>
    <w:rsid w:val="009964DE"/>
    <w:rsid w:val="009973BA"/>
    <w:rsid w:val="0099756C"/>
    <w:rsid w:val="00997F66"/>
    <w:rsid w:val="009A037A"/>
    <w:rsid w:val="009A091D"/>
    <w:rsid w:val="009A2E7D"/>
    <w:rsid w:val="009A2E87"/>
    <w:rsid w:val="009A3D44"/>
    <w:rsid w:val="009A45D3"/>
    <w:rsid w:val="009A5D0D"/>
    <w:rsid w:val="009A70F9"/>
    <w:rsid w:val="009A76B3"/>
    <w:rsid w:val="009B35D6"/>
    <w:rsid w:val="009B3FBA"/>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EC2"/>
    <w:rsid w:val="009D46EF"/>
    <w:rsid w:val="009D69B9"/>
    <w:rsid w:val="009D6ADB"/>
    <w:rsid w:val="009D6F87"/>
    <w:rsid w:val="009D7ED9"/>
    <w:rsid w:val="009E21D5"/>
    <w:rsid w:val="009E2959"/>
    <w:rsid w:val="009E3BD4"/>
    <w:rsid w:val="009E456E"/>
    <w:rsid w:val="009E5F55"/>
    <w:rsid w:val="009E6545"/>
    <w:rsid w:val="009E6898"/>
    <w:rsid w:val="009F07FE"/>
    <w:rsid w:val="009F2DE4"/>
    <w:rsid w:val="009F511F"/>
    <w:rsid w:val="009F568A"/>
    <w:rsid w:val="009F61C3"/>
    <w:rsid w:val="00A002CE"/>
    <w:rsid w:val="00A01ADD"/>
    <w:rsid w:val="00A01BB3"/>
    <w:rsid w:val="00A021FC"/>
    <w:rsid w:val="00A024D9"/>
    <w:rsid w:val="00A03520"/>
    <w:rsid w:val="00A04B8D"/>
    <w:rsid w:val="00A05AEA"/>
    <w:rsid w:val="00A05FAE"/>
    <w:rsid w:val="00A06449"/>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1F4A"/>
    <w:rsid w:val="00A321C7"/>
    <w:rsid w:val="00A3233F"/>
    <w:rsid w:val="00A339B8"/>
    <w:rsid w:val="00A40230"/>
    <w:rsid w:val="00A434D0"/>
    <w:rsid w:val="00A4624F"/>
    <w:rsid w:val="00A5083B"/>
    <w:rsid w:val="00A50B47"/>
    <w:rsid w:val="00A50C36"/>
    <w:rsid w:val="00A51690"/>
    <w:rsid w:val="00A52F61"/>
    <w:rsid w:val="00A550E4"/>
    <w:rsid w:val="00A56835"/>
    <w:rsid w:val="00A570A0"/>
    <w:rsid w:val="00A57DE5"/>
    <w:rsid w:val="00A60723"/>
    <w:rsid w:val="00A614B6"/>
    <w:rsid w:val="00A6397F"/>
    <w:rsid w:val="00A64C79"/>
    <w:rsid w:val="00A65AE4"/>
    <w:rsid w:val="00A65FCF"/>
    <w:rsid w:val="00A67DEE"/>
    <w:rsid w:val="00A70FC1"/>
    <w:rsid w:val="00A721C2"/>
    <w:rsid w:val="00A75608"/>
    <w:rsid w:val="00A8031E"/>
    <w:rsid w:val="00A811ED"/>
    <w:rsid w:val="00A814D7"/>
    <w:rsid w:val="00A81CF2"/>
    <w:rsid w:val="00A83439"/>
    <w:rsid w:val="00A85D64"/>
    <w:rsid w:val="00A877A7"/>
    <w:rsid w:val="00A9073C"/>
    <w:rsid w:val="00A91CDC"/>
    <w:rsid w:val="00A92F15"/>
    <w:rsid w:val="00A93D5C"/>
    <w:rsid w:val="00A94673"/>
    <w:rsid w:val="00A94BE4"/>
    <w:rsid w:val="00A95359"/>
    <w:rsid w:val="00A97266"/>
    <w:rsid w:val="00A97651"/>
    <w:rsid w:val="00A97A41"/>
    <w:rsid w:val="00AA3F47"/>
    <w:rsid w:val="00AA5F38"/>
    <w:rsid w:val="00AA66BB"/>
    <w:rsid w:val="00AA7093"/>
    <w:rsid w:val="00AA783E"/>
    <w:rsid w:val="00AA7F8F"/>
    <w:rsid w:val="00AB13CD"/>
    <w:rsid w:val="00AB44B1"/>
    <w:rsid w:val="00AB4B5B"/>
    <w:rsid w:val="00AC0542"/>
    <w:rsid w:val="00AC292D"/>
    <w:rsid w:val="00AC4C35"/>
    <w:rsid w:val="00AC5B91"/>
    <w:rsid w:val="00AC691B"/>
    <w:rsid w:val="00AD033D"/>
    <w:rsid w:val="00AD3040"/>
    <w:rsid w:val="00AD40CA"/>
    <w:rsid w:val="00AD41A1"/>
    <w:rsid w:val="00AD4632"/>
    <w:rsid w:val="00AD684B"/>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271"/>
    <w:rsid w:val="00B07493"/>
    <w:rsid w:val="00B115CB"/>
    <w:rsid w:val="00B117CF"/>
    <w:rsid w:val="00B11CEE"/>
    <w:rsid w:val="00B125E8"/>
    <w:rsid w:val="00B12C89"/>
    <w:rsid w:val="00B14D16"/>
    <w:rsid w:val="00B15ABF"/>
    <w:rsid w:val="00B1792D"/>
    <w:rsid w:val="00B20785"/>
    <w:rsid w:val="00B20C27"/>
    <w:rsid w:val="00B20C91"/>
    <w:rsid w:val="00B219B5"/>
    <w:rsid w:val="00B22453"/>
    <w:rsid w:val="00B225B3"/>
    <w:rsid w:val="00B22E8F"/>
    <w:rsid w:val="00B238EE"/>
    <w:rsid w:val="00B23F3A"/>
    <w:rsid w:val="00B24BD3"/>
    <w:rsid w:val="00B26AB7"/>
    <w:rsid w:val="00B26B5C"/>
    <w:rsid w:val="00B26D07"/>
    <w:rsid w:val="00B26DFE"/>
    <w:rsid w:val="00B27C62"/>
    <w:rsid w:val="00B31DC0"/>
    <w:rsid w:val="00B32AA7"/>
    <w:rsid w:val="00B34D6E"/>
    <w:rsid w:val="00B3573C"/>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1D2E"/>
    <w:rsid w:val="00B62267"/>
    <w:rsid w:val="00B6260E"/>
    <w:rsid w:val="00B62E0F"/>
    <w:rsid w:val="00B62F5A"/>
    <w:rsid w:val="00B6522B"/>
    <w:rsid w:val="00B668AF"/>
    <w:rsid w:val="00B670CC"/>
    <w:rsid w:val="00B70140"/>
    <w:rsid w:val="00B704EC"/>
    <w:rsid w:val="00B70CB9"/>
    <w:rsid w:val="00B72620"/>
    <w:rsid w:val="00B75A01"/>
    <w:rsid w:val="00B76752"/>
    <w:rsid w:val="00B77980"/>
    <w:rsid w:val="00B8404A"/>
    <w:rsid w:val="00B8478F"/>
    <w:rsid w:val="00B84DB7"/>
    <w:rsid w:val="00B85B74"/>
    <w:rsid w:val="00B87734"/>
    <w:rsid w:val="00B90E10"/>
    <w:rsid w:val="00B921F8"/>
    <w:rsid w:val="00B92E50"/>
    <w:rsid w:val="00B93A1F"/>
    <w:rsid w:val="00B94960"/>
    <w:rsid w:val="00B94C45"/>
    <w:rsid w:val="00B94C4B"/>
    <w:rsid w:val="00BA0C75"/>
    <w:rsid w:val="00BA14E9"/>
    <w:rsid w:val="00BA3013"/>
    <w:rsid w:val="00BA484F"/>
    <w:rsid w:val="00BB2B12"/>
    <w:rsid w:val="00BB2B77"/>
    <w:rsid w:val="00BB3322"/>
    <w:rsid w:val="00BB3507"/>
    <w:rsid w:val="00BB45CE"/>
    <w:rsid w:val="00BB5991"/>
    <w:rsid w:val="00BB6DF6"/>
    <w:rsid w:val="00BB71C5"/>
    <w:rsid w:val="00BC275B"/>
    <w:rsid w:val="00BC454A"/>
    <w:rsid w:val="00BC4CEB"/>
    <w:rsid w:val="00BC5777"/>
    <w:rsid w:val="00BC5FF3"/>
    <w:rsid w:val="00BC6B48"/>
    <w:rsid w:val="00BD1F86"/>
    <w:rsid w:val="00BD2090"/>
    <w:rsid w:val="00BD350E"/>
    <w:rsid w:val="00BD619B"/>
    <w:rsid w:val="00BD750F"/>
    <w:rsid w:val="00BE249E"/>
    <w:rsid w:val="00BE45E0"/>
    <w:rsid w:val="00BE54EC"/>
    <w:rsid w:val="00BE65BE"/>
    <w:rsid w:val="00BE66D6"/>
    <w:rsid w:val="00BE6734"/>
    <w:rsid w:val="00BE6D8A"/>
    <w:rsid w:val="00BE70FD"/>
    <w:rsid w:val="00BF08EF"/>
    <w:rsid w:val="00BF11E5"/>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1675"/>
    <w:rsid w:val="00C12CF5"/>
    <w:rsid w:val="00C13E0D"/>
    <w:rsid w:val="00C14CB3"/>
    <w:rsid w:val="00C158DA"/>
    <w:rsid w:val="00C162ED"/>
    <w:rsid w:val="00C175F9"/>
    <w:rsid w:val="00C22B59"/>
    <w:rsid w:val="00C239F8"/>
    <w:rsid w:val="00C24D1D"/>
    <w:rsid w:val="00C25C4D"/>
    <w:rsid w:val="00C26286"/>
    <w:rsid w:val="00C30436"/>
    <w:rsid w:val="00C321F4"/>
    <w:rsid w:val="00C329F9"/>
    <w:rsid w:val="00C32E67"/>
    <w:rsid w:val="00C33EB3"/>
    <w:rsid w:val="00C34590"/>
    <w:rsid w:val="00C40419"/>
    <w:rsid w:val="00C404E3"/>
    <w:rsid w:val="00C4280D"/>
    <w:rsid w:val="00C436AF"/>
    <w:rsid w:val="00C44004"/>
    <w:rsid w:val="00C442A0"/>
    <w:rsid w:val="00C444B3"/>
    <w:rsid w:val="00C4496F"/>
    <w:rsid w:val="00C45C78"/>
    <w:rsid w:val="00C469D8"/>
    <w:rsid w:val="00C518FC"/>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4A94"/>
    <w:rsid w:val="00C75387"/>
    <w:rsid w:val="00C75924"/>
    <w:rsid w:val="00C76B03"/>
    <w:rsid w:val="00C77581"/>
    <w:rsid w:val="00C80191"/>
    <w:rsid w:val="00C8122C"/>
    <w:rsid w:val="00C82581"/>
    <w:rsid w:val="00C82F18"/>
    <w:rsid w:val="00C843E1"/>
    <w:rsid w:val="00C869BC"/>
    <w:rsid w:val="00C8705A"/>
    <w:rsid w:val="00C90033"/>
    <w:rsid w:val="00C95D66"/>
    <w:rsid w:val="00C96911"/>
    <w:rsid w:val="00C97A0D"/>
    <w:rsid w:val="00CA01E2"/>
    <w:rsid w:val="00CA1FDC"/>
    <w:rsid w:val="00CA2F8F"/>
    <w:rsid w:val="00CA4AD7"/>
    <w:rsid w:val="00CA6A33"/>
    <w:rsid w:val="00CB0293"/>
    <w:rsid w:val="00CB0997"/>
    <w:rsid w:val="00CB1767"/>
    <w:rsid w:val="00CB2845"/>
    <w:rsid w:val="00CB40D6"/>
    <w:rsid w:val="00CB6D70"/>
    <w:rsid w:val="00CC04BA"/>
    <w:rsid w:val="00CC07FF"/>
    <w:rsid w:val="00CC08EE"/>
    <w:rsid w:val="00CC0FF0"/>
    <w:rsid w:val="00CC4594"/>
    <w:rsid w:val="00CC4BBB"/>
    <w:rsid w:val="00CC5840"/>
    <w:rsid w:val="00CC5EB5"/>
    <w:rsid w:val="00CD1711"/>
    <w:rsid w:val="00CD2D54"/>
    <w:rsid w:val="00CD3100"/>
    <w:rsid w:val="00CD44BA"/>
    <w:rsid w:val="00CD4D3B"/>
    <w:rsid w:val="00CD7E26"/>
    <w:rsid w:val="00CD7FF2"/>
    <w:rsid w:val="00CE00BE"/>
    <w:rsid w:val="00CE26BA"/>
    <w:rsid w:val="00CE50B2"/>
    <w:rsid w:val="00CE77E6"/>
    <w:rsid w:val="00CF058A"/>
    <w:rsid w:val="00CF0BA5"/>
    <w:rsid w:val="00CF1B36"/>
    <w:rsid w:val="00CF2036"/>
    <w:rsid w:val="00CF6386"/>
    <w:rsid w:val="00D019A7"/>
    <w:rsid w:val="00D01C8D"/>
    <w:rsid w:val="00D02E1C"/>
    <w:rsid w:val="00D03629"/>
    <w:rsid w:val="00D04D29"/>
    <w:rsid w:val="00D04FCA"/>
    <w:rsid w:val="00D05163"/>
    <w:rsid w:val="00D056D9"/>
    <w:rsid w:val="00D05BE6"/>
    <w:rsid w:val="00D10A3F"/>
    <w:rsid w:val="00D1104D"/>
    <w:rsid w:val="00D11A7E"/>
    <w:rsid w:val="00D144F6"/>
    <w:rsid w:val="00D14D78"/>
    <w:rsid w:val="00D14F41"/>
    <w:rsid w:val="00D179A7"/>
    <w:rsid w:val="00D20832"/>
    <w:rsid w:val="00D20F0D"/>
    <w:rsid w:val="00D27BA3"/>
    <w:rsid w:val="00D31186"/>
    <w:rsid w:val="00D31270"/>
    <w:rsid w:val="00D31914"/>
    <w:rsid w:val="00D338C6"/>
    <w:rsid w:val="00D34113"/>
    <w:rsid w:val="00D355F6"/>
    <w:rsid w:val="00D36070"/>
    <w:rsid w:val="00D36E14"/>
    <w:rsid w:val="00D3762C"/>
    <w:rsid w:val="00D433A4"/>
    <w:rsid w:val="00D44062"/>
    <w:rsid w:val="00D46D27"/>
    <w:rsid w:val="00D51EE8"/>
    <w:rsid w:val="00D52156"/>
    <w:rsid w:val="00D52D8D"/>
    <w:rsid w:val="00D533BB"/>
    <w:rsid w:val="00D53DAB"/>
    <w:rsid w:val="00D5494B"/>
    <w:rsid w:val="00D6505F"/>
    <w:rsid w:val="00D65B31"/>
    <w:rsid w:val="00D6668C"/>
    <w:rsid w:val="00D6792F"/>
    <w:rsid w:val="00D70F00"/>
    <w:rsid w:val="00D721F3"/>
    <w:rsid w:val="00D7430E"/>
    <w:rsid w:val="00D749FC"/>
    <w:rsid w:val="00D74BDA"/>
    <w:rsid w:val="00D75B7C"/>
    <w:rsid w:val="00D764A7"/>
    <w:rsid w:val="00D76E94"/>
    <w:rsid w:val="00D776E7"/>
    <w:rsid w:val="00D77839"/>
    <w:rsid w:val="00D80BB5"/>
    <w:rsid w:val="00D8141B"/>
    <w:rsid w:val="00D82E96"/>
    <w:rsid w:val="00D8315B"/>
    <w:rsid w:val="00D84188"/>
    <w:rsid w:val="00D8458C"/>
    <w:rsid w:val="00D86BF2"/>
    <w:rsid w:val="00D90721"/>
    <w:rsid w:val="00D917E9"/>
    <w:rsid w:val="00D924B8"/>
    <w:rsid w:val="00D93512"/>
    <w:rsid w:val="00DA0733"/>
    <w:rsid w:val="00DA0B6A"/>
    <w:rsid w:val="00DA281A"/>
    <w:rsid w:val="00DA32FF"/>
    <w:rsid w:val="00DA6070"/>
    <w:rsid w:val="00DA6B3D"/>
    <w:rsid w:val="00DA7AF6"/>
    <w:rsid w:val="00DA7BA2"/>
    <w:rsid w:val="00DB0408"/>
    <w:rsid w:val="00DB4FE7"/>
    <w:rsid w:val="00DB649A"/>
    <w:rsid w:val="00DB6662"/>
    <w:rsid w:val="00DB75B9"/>
    <w:rsid w:val="00DB7993"/>
    <w:rsid w:val="00DC01C3"/>
    <w:rsid w:val="00DC064F"/>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5CF"/>
    <w:rsid w:val="00DD7F94"/>
    <w:rsid w:val="00DE02DC"/>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081"/>
    <w:rsid w:val="00E2318F"/>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1EE"/>
    <w:rsid w:val="00E467CB"/>
    <w:rsid w:val="00E4734A"/>
    <w:rsid w:val="00E5055B"/>
    <w:rsid w:val="00E5099E"/>
    <w:rsid w:val="00E51375"/>
    <w:rsid w:val="00E54773"/>
    <w:rsid w:val="00E54BD5"/>
    <w:rsid w:val="00E55A45"/>
    <w:rsid w:val="00E603CF"/>
    <w:rsid w:val="00E61290"/>
    <w:rsid w:val="00E62448"/>
    <w:rsid w:val="00E627F4"/>
    <w:rsid w:val="00E62D41"/>
    <w:rsid w:val="00E641CC"/>
    <w:rsid w:val="00E65A60"/>
    <w:rsid w:val="00E67FD9"/>
    <w:rsid w:val="00E70644"/>
    <w:rsid w:val="00E76108"/>
    <w:rsid w:val="00E81444"/>
    <w:rsid w:val="00E8151A"/>
    <w:rsid w:val="00E8239B"/>
    <w:rsid w:val="00E82F3B"/>
    <w:rsid w:val="00E833B2"/>
    <w:rsid w:val="00E85656"/>
    <w:rsid w:val="00E85DA0"/>
    <w:rsid w:val="00E86819"/>
    <w:rsid w:val="00E86D63"/>
    <w:rsid w:val="00E87552"/>
    <w:rsid w:val="00E876AD"/>
    <w:rsid w:val="00E91EAE"/>
    <w:rsid w:val="00E93C4C"/>
    <w:rsid w:val="00E9484C"/>
    <w:rsid w:val="00E9653B"/>
    <w:rsid w:val="00E96739"/>
    <w:rsid w:val="00E97112"/>
    <w:rsid w:val="00E97EDD"/>
    <w:rsid w:val="00EA1A5D"/>
    <w:rsid w:val="00EA2A31"/>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612"/>
    <w:rsid w:val="00ED39F8"/>
    <w:rsid w:val="00ED478D"/>
    <w:rsid w:val="00ED61DA"/>
    <w:rsid w:val="00ED6B25"/>
    <w:rsid w:val="00ED7088"/>
    <w:rsid w:val="00ED7F0F"/>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BA1"/>
    <w:rsid w:val="00F01C60"/>
    <w:rsid w:val="00F030A6"/>
    <w:rsid w:val="00F0558E"/>
    <w:rsid w:val="00F05B4D"/>
    <w:rsid w:val="00F05F7A"/>
    <w:rsid w:val="00F06DA9"/>
    <w:rsid w:val="00F076BF"/>
    <w:rsid w:val="00F07CEC"/>
    <w:rsid w:val="00F13B33"/>
    <w:rsid w:val="00F13F6E"/>
    <w:rsid w:val="00F14EDA"/>
    <w:rsid w:val="00F1784D"/>
    <w:rsid w:val="00F17F4C"/>
    <w:rsid w:val="00F21410"/>
    <w:rsid w:val="00F2161D"/>
    <w:rsid w:val="00F23E39"/>
    <w:rsid w:val="00F25492"/>
    <w:rsid w:val="00F26138"/>
    <w:rsid w:val="00F2676F"/>
    <w:rsid w:val="00F267C9"/>
    <w:rsid w:val="00F26C65"/>
    <w:rsid w:val="00F27260"/>
    <w:rsid w:val="00F276E7"/>
    <w:rsid w:val="00F27935"/>
    <w:rsid w:val="00F35321"/>
    <w:rsid w:val="00F3632E"/>
    <w:rsid w:val="00F36AE5"/>
    <w:rsid w:val="00F401B7"/>
    <w:rsid w:val="00F40553"/>
    <w:rsid w:val="00F4233E"/>
    <w:rsid w:val="00F4272D"/>
    <w:rsid w:val="00F433F7"/>
    <w:rsid w:val="00F43BD3"/>
    <w:rsid w:val="00F460BC"/>
    <w:rsid w:val="00F47DA1"/>
    <w:rsid w:val="00F52192"/>
    <w:rsid w:val="00F55126"/>
    <w:rsid w:val="00F60038"/>
    <w:rsid w:val="00F62292"/>
    <w:rsid w:val="00F647A9"/>
    <w:rsid w:val="00F65BCE"/>
    <w:rsid w:val="00F666AC"/>
    <w:rsid w:val="00F7140C"/>
    <w:rsid w:val="00F73BB1"/>
    <w:rsid w:val="00F74B65"/>
    <w:rsid w:val="00F77E9C"/>
    <w:rsid w:val="00F80DF9"/>
    <w:rsid w:val="00F81AED"/>
    <w:rsid w:val="00F81D63"/>
    <w:rsid w:val="00F8320F"/>
    <w:rsid w:val="00F834F7"/>
    <w:rsid w:val="00F843B6"/>
    <w:rsid w:val="00F84EA1"/>
    <w:rsid w:val="00F855CA"/>
    <w:rsid w:val="00F85DDA"/>
    <w:rsid w:val="00F87196"/>
    <w:rsid w:val="00F87703"/>
    <w:rsid w:val="00F90A19"/>
    <w:rsid w:val="00F91EAE"/>
    <w:rsid w:val="00F9224B"/>
    <w:rsid w:val="00F932F0"/>
    <w:rsid w:val="00F93335"/>
    <w:rsid w:val="00F93418"/>
    <w:rsid w:val="00F93AE6"/>
    <w:rsid w:val="00F9413F"/>
    <w:rsid w:val="00FA0E96"/>
    <w:rsid w:val="00FA12F3"/>
    <w:rsid w:val="00FA130C"/>
    <w:rsid w:val="00FA35F8"/>
    <w:rsid w:val="00FA5BF6"/>
    <w:rsid w:val="00FA5F48"/>
    <w:rsid w:val="00FA7D2C"/>
    <w:rsid w:val="00FB01DE"/>
    <w:rsid w:val="00FB0589"/>
    <w:rsid w:val="00FB1136"/>
    <w:rsid w:val="00FB533A"/>
    <w:rsid w:val="00FB5915"/>
    <w:rsid w:val="00FB7591"/>
    <w:rsid w:val="00FC1CE7"/>
    <w:rsid w:val="00FC2804"/>
    <w:rsid w:val="00FC2858"/>
    <w:rsid w:val="00FC410B"/>
    <w:rsid w:val="00FC41B7"/>
    <w:rsid w:val="00FC4345"/>
    <w:rsid w:val="00FC4769"/>
    <w:rsid w:val="00FC5FA1"/>
    <w:rsid w:val="00FD0CB6"/>
    <w:rsid w:val="00FE07E4"/>
    <w:rsid w:val="00FE08AC"/>
    <w:rsid w:val="00FE199B"/>
    <w:rsid w:val="00FE2274"/>
    <w:rsid w:val="00FE3A2A"/>
    <w:rsid w:val="00FE46AF"/>
    <w:rsid w:val="00FE4D9A"/>
    <w:rsid w:val="00FE500E"/>
    <w:rsid w:val="00FE5461"/>
    <w:rsid w:val="00FE5539"/>
    <w:rsid w:val="00FE5BEA"/>
    <w:rsid w:val="00FE6D81"/>
    <w:rsid w:val="00FE76C3"/>
    <w:rsid w:val="00FE798A"/>
    <w:rsid w:val="00FE7FD9"/>
    <w:rsid w:val="00FF0CF6"/>
    <w:rsid w:val="00FF20E3"/>
    <w:rsid w:val="00FF3768"/>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9E6227"/>
  <w15:docId w15:val="{6961E9AB-FC83-4892-8155-895AD8F80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ind w:left="720"/>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link w:val="Char2"/>
    <w:uiPriority w:val="99"/>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qFormat/>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 w:type="paragraph" w:customStyle="1" w:styleId="Char2">
    <w:name w:val="Char2"/>
    <w:basedOn w:val="Normlny"/>
    <w:link w:val="Odkaznapoznmkupodiarou"/>
    <w:uiPriority w:val="99"/>
    <w:rsid w:val="004B0491"/>
    <w:pPr>
      <w:spacing w:after="160" w:line="240" w:lineRule="exact"/>
    </w:pPr>
    <w:rPr>
      <w:sz w:val="16"/>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32493804">
      <w:bodyDiv w:val="1"/>
      <w:marLeft w:val="0"/>
      <w:marRight w:val="0"/>
      <w:marTop w:val="0"/>
      <w:marBottom w:val="0"/>
      <w:divBdr>
        <w:top w:val="none" w:sz="0" w:space="0" w:color="auto"/>
        <w:left w:val="none" w:sz="0" w:space="0" w:color="auto"/>
        <w:bottom w:val="none" w:sz="0" w:space="0" w:color="auto"/>
        <w:right w:val="none" w:sz="0" w:space="0" w:color="auto"/>
      </w:divBdr>
      <w:divsChild>
        <w:div w:id="122426650">
          <w:marLeft w:val="0"/>
          <w:marRight w:val="0"/>
          <w:marTop w:val="0"/>
          <w:marBottom w:val="0"/>
          <w:divBdr>
            <w:top w:val="none" w:sz="0" w:space="0" w:color="auto"/>
            <w:left w:val="none" w:sz="0" w:space="0" w:color="auto"/>
            <w:bottom w:val="none" w:sz="0" w:space="0" w:color="auto"/>
            <w:right w:val="none" w:sz="0" w:space="0" w:color="auto"/>
          </w:divBdr>
        </w:div>
        <w:div w:id="630331349">
          <w:marLeft w:val="0"/>
          <w:marRight w:val="0"/>
          <w:marTop w:val="0"/>
          <w:marBottom w:val="0"/>
          <w:divBdr>
            <w:top w:val="none" w:sz="0" w:space="0" w:color="auto"/>
            <w:left w:val="none" w:sz="0" w:space="0" w:color="auto"/>
            <w:bottom w:val="none" w:sz="0" w:space="0" w:color="auto"/>
            <w:right w:val="none" w:sz="0" w:space="0" w:color="auto"/>
          </w:divBdr>
        </w:div>
        <w:div w:id="1458718689">
          <w:marLeft w:val="0"/>
          <w:marRight w:val="0"/>
          <w:marTop w:val="0"/>
          <w:marBottom w:val="0"/>
          <w:divBdr>
            <w:top w:val="none" w:sz="0" w:space="0" w:color="auto"/>
            <w:left w:val="none" w:sz="0" w:space="0" w:color="auto"/>
            <w:bottom w:val="none" w:sz="0" w:space="0" w:color="auto"/>
            <w:right w:val="none" w:sz="0" w:space="0" w:color="auto"/>
          </w:divBdr>
        </w:div>
        <w:div w:id="662900380">
          <w:marLeft w:val="0"/>
          <w:marRight w:val="0"/>
          <w:marTop w:val="0"/>
          <w:marBottom w:val="0"/>
          <w:divBdr>
            <w:top w:val="none" w:sz="0" w:space="0" w:color="auto"/>
            <w:left w:val="none" w:sz="0" w:space="0" w:color="auto"/>
            <w:bottom w:val="none" w:sz="0" w:space="0" w:color="auto"/>
            <w:right w:val="none" w:sz="0" w:space="0" w:color="auto"/>
          </w:divBdr>
        </w:div>
        <w:div w:id="44641708">
          <w:marLeft w:val="0"/>
          <w:marRight w:val="0"/>
          <w:marTop w:val="0"/>
          <w:marBottom w:val="0"/>
          <w:divBdr>
            <w:top w:val="none" w:sz="0" w:space="0" w:color="auto"/>
            <w:left w:val="none" w:sz="0" w:space="0" w:color="auto"/>
            <w:bottom w:val="none" w:sz="0" w:space="0" w:color="auto"/>
            <w:right w:val="none" w:sz="0" w:space="0" w:color="auto"/>
          </w:divBdr>
        </w:div>
        <w:div w:id="1185168322">
          <w:marLeft w:val="0"/>
          <w:marRight w:val="0"/>
          <w:marTop w:val="0"/>
          <w:marBottom w:val="0"/>
          <w:divBdr>
            <w:top w:val="none" w:sz="0" w:space="0" w:color="auto"/>
            <w:left w:val="none" w:sz="0" w:space="0" w:color="auto"/>
            <w:bottom w:val="none" w:sz="0" w:space="0" w:color="auto"/>
            <w:right w:val="none" w:sz="0" w:space="0" w:color="auto"/>
          </w:divBdr>
        </w:div>
        <w:div w:id="280914745">
          <w:marLeft w:val="0"/>
          <w:marRight w:val="0"/>
          <w:marTop w:val="0"/>
          <w:marBottom w:val="0"/>
          <w:divBdr>
            <w:top w:val="none" w:sz="0" w:space="0" w:color="auto"/>
            <w:left w:val="none" w:sz="0" w:space="0" w:color="auto"/>
            <w:bottom w:val="none" w:sz="0" w:space="0" w:color="auto"/>
            <w:right w:val="none" w:sz="0" w:space="0" w:color="auto"/>
          </w:divBdr>
        </w:div>
        <w:div w:id="558637646">
          <w:marLeft w:val="0"/>
          <w:marRight w:val="0"/>
          <w:marTop w:val="0"/>
          <w:marBottom w:val="0"/>
          <w:divBdr>
            <w:top w:val="none" w:sz="0" w:space="0" w:color="auto"/>
            <w:left w:val="none" w:sz="0" w:space="0" w:color="auto"/>
            <w:bottom w:val="none" w:sz="0" w:space="0" w:color="auto"/>
            <w:right w:val="none" w:sz="0" w:space="0" w:color="auto"/>
          </w:divBdr>
        </w:div>
        <w:div w:id="387462278">
          <w:marLeft w:val="0"/>
          <w:marRight w:val="0"/>
          <w:marTop w:val="0"/>
          <w:marBottom w:val="0"/>
          <w:divBdr>
            <w:top w:val="none" w:sz="0" w:space="0" w:color="auto"/>
            <w:left w:val="none" w:sz="0" w:space="0" w:color="auto"/>
            <w:bottom w:val="none" w:sz="0" w:space="0" w:color="auto"/>
            <w:right w:val="none" w:sz="0" w:space="0" w:color="auto"/>
          </w:divBdr>
        </w:div>
        <w:div w:id="302779399">
          <w:marLeft w:val="0"/>
          <w:marRight w:val="0"/>
          <w:marTop w:val="0"/>
          <w:marBottom w:val="0"/>
          <w:divBdr>
            <w:top w:val="none" w:sz="0" w:space="0" w:color="auto"/>
            <w:left w:val="none" w:sz="0" w:space="0" w:color="auto"/>
            <w:bottom w:val="none" w:sz="0" w:space="0" w:color="auto"/>
            <w:right w:val="none" w:sz="0" w:space="0" w:color="auto"/>
          </w:divBdr>
        </w:div>
        <w:div w:id="2010985951">
          <w:marLeft w:val="0"/>
          <w:marRight w:val="0"/>
          <w:marTop w:val="0"/>
          <w:marBottom w:val="0"/>
          <w:divBdr>
            <w:top w:val="none" w:sz="0" w:space="0" w:color="auto"/>
            <w:left w:val="none" w:sz="0" w:space="0" w:color="auto"/>
            <w:bottom w:val="none" w:sz="0" w:space="0" w:color="auto"/>
            <w:right w:val="none" w:sz="0" w:space="0" w:color="auto"/>
          </w:divBdr>
        </w:div>
        <w:div w:id="1162159724">
          <w:marLeft w:val="0"/>
          <w:marRight w:val="0"/>
          <w:marTop w:val="0"/>
          <w:marBottom w:val="0"/>
          <w:divBdr>
            <w:top w:val="none" w:sz="0" w:space="0" w:color="auto"/>
            <w:left w:val="none" w:sz="0" w:space="0" w:color="auto"/>
            <w:bottom w:val="none" w:sz="0" w:space="0" w:color="auto"/>
            <w:right w:val="none" w:sz="0" w:space="0" w:color="auto"/>
          </w:divBdr>
        </w:div>
        <w:div w:id="411508388">
          <w:marLeft w:val="0"/>
          <w:marRight w:val="0"/>
          <w:marTop w:val="0"/>
          <w:marBottom w:val="0"/>
          <w:divBdr>
            <w:top w:val="none" w:sz="0" w:space="0" w:color="auto"/>
            <w:left w:val="none" w:sz="0" w:space="0" w:color="auto"/>
            <w:bottom w:val="none" w:sz="0" w:space="0" w:color="auto"/>
            <w:right w:val="none" w:sz="0" w:space="0" w:color="auto"/>
          </w:divBdr>
        </w:div>
        <w:div w:id="2079551256">
          <w:marLeft w:val="0"/>
          <w:marRight w:val="0"/>
          <w:marTop w:val="0"/>
          <w:marBottom w:val="0"/>
          <w:divBdr>
            <w:top w:val="none" w:sz="0" w:space="0" w:color="auto"/>
            <w:left w:val="none" w:sz="0" w:space="0" w:color="auto"/>
            <w:bottom w:val="none" w:sz="0" w:space="0" w:color="auto"/>
            <w:right w:val="none" w:sz="0" w:space="0" w:color="auto"/>
          </w:divBdr>
        </w:div>
        <w:div w:id="150487274">
          <w:marLeft w:val="0"/>
          <w:marRight w:val="0"/>
          <w:marTop w:val="0"/>
          <w:marBottom w:val="0"/>
          <w:divBdr>
            <w:top w:val="none" w:sz="0" w:space="0" w:color="auto"/>
            <w:left w:val="none" w:sz="0" w:space="0" w:color="auto"/>
            <w:bottom w:val="none" w:sz="0" w:space="0" w:color="auto"/>
            <w:right w:val="none" w:sz="0" w:space="0" w:color="auto"/>
          </w:divBdr>
        </w:div>
        <w:div w:id="1805417503">
          <w:marLeft w:val="0"/>
          <w:marRight w:val="0"/>
          <w:marTop w:val="0"/>
          <w:marBottom w:val="0"/>
          <w:divBdr>
            <w:top w:val="none" w:sz="0" w:space="0" w:color="auto"/>
            <w:left w:val="none" w:sz="0" w:space="0" w:color="auto"/>
            <w:bottom w:val="none" w:sz="0" w:space="0" w:color="auto"/>
            <w:right w:val="none" w:sz="0" w:space="0" w:color="auto"/>
          </w:divBdr>
        </w:div>
        <w:div w:id="1746608832">
          <w:marLeft w:val="0"/>
          <w:marRight w:val="0"/>
          <w:marTop w:val="0"/>
          <w:marBottom w:val="0"/>
          <w:divBdr>
            <w:top w:val="none" w:sz="0" w:space="0" w:color="auto"/>
            <w:left w:val="none" w:sz="0" w:space="0" w:color="auto"/>
            <w:bottom w:val="none" w:sz="0" w:space="0" w:color="auto"/>
            <w:right w:val="none" w:sz="0" w:space="0" w:color="auto"/>
          </w:divBdr>
        </w:div>
        <w:div w:id="711030962">
          <w:marLeft w:val="0"/>
          <w:marRight w:val="0"/>
          <w:marTop w:val="0"/>
          <w:marBottom w:val="0"/>
          <w:divBdr>
            <w:top w:val="none" w:sz="0" w:space="0" w:color="auto"/>
            <w:left w:val="none" w:sz="0" w:space="0" w:color="auto"/>
            <w:bottom w:val="none" w:sz="0" w:space="0" w:color="auto"/>
            <w:right w:val="none" w:sz="0" w:space="0" w:color="auto"/>
          </w:divBdr>
        </w:div>
        <w:div w:id="2084599168">
          <w:marLeft w:val="0"/>
          <w:marRight w:val="0"/>
          <w:marTop w:val="0"/>
          <w:marBottom w:val="0"/>
          <w:divBdr>
            <w:top w:val="none" w:sz="0" w:space="0" w:color="auto"/>
            <w:left w:val="none" w:sz="0" w:space="0" w:color="auto"/>
            <w:bottom w:val="none" w:sz="0" w:space="0" w:color="auto"/>
            <w:right w:val="none" w:sz="0" w:space="0" w:color="auto"/>
          </w:divBdr>
        </w:div>
        <w:div w:id="1481849590">
          <w:marLeft w:val="0"/>
          <w:marRight w:val="0"/>
          <w:marTop w:val="0"/>
          <w:marBottom w:val="0"/>
          <w:divBdr>
            <w:top w:val="none" w:sz="0" w:space="0" w:color="auto"/>
            <w:left w:val="none" w:sz="0" w:space="0" w:color="auto"/>
            <w:bottom w:val="none" w:sz="0" w:space="0" w:color="auto"/>
            <w:right w:val="none" w:sz="0" w:space="0" w:color="auto"/>
          </w:divBdr>
        </w:div>
      </w:divsChild>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ufondy@vlada.gov.s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crz.gov.sk"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C8090-2511-45A9-BED1-09997D91788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D543616-DBA0-4438-A9C2-42833833ADBB}">
  <ds:schemaRefs>
    <ds:schemaRef ds:uri="http://schemas.microsoft.com/sharepoint/v3/contenttype/forms"/>
  </ds:schemaRefs>
</ds:datastoreItem>
</file>

<file path=customXml/itemProps3.xml><?xml version="1.0" encoding="utf-8"?>
<ds:datastoreItem xmlns:ds="http://schemas.openxmlformats.org/officeDocument/2006/customXml" ds:itemID="{3CB5FB3A-66FB-4437-821C-5FA414259C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AD8BB79-D63D-4664-9D4E-878010362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29</Pages>
  <Words>11481</Words>
  <Characters>65443</Characters>
  <Application>Microsoft Office Word</Application>
  <DocSecurity>0</DocSecurity>
  <Lines>545</Lines>
  <Paragraphs>153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76771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Martinka</cp:lastModifiedBy>
  <cp:revision>4</cp:revision>
  <dcterms:created xsi:type="dcterms:W3CDTF">2020-04-16T12:58:00Z</dcterms:created>
  <dcterms:modified xsi:type="dcterms:W3CDTF">2020-04-17T07:32:00Z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