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 neoprávnené </w:t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  <w:tblGridChange w:id="0">
          <w:tblGrid>
            <w:gridCol w:w="700"/>
            <w:gridCol w:w="1988"/>
            <w:gridCol w:w="1618"/>
            <w:gridCol w:w="297"/>
            <w:gridCol w:w="2572"/>
            <w:gridCol w:w="2572"/>
          </w:tblGrid>
        </w:tblGridChange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FB699B">
        <w:tblPrEx>
          <w:tblW w:w="9747" w:type="dxa"/>
          <w:jc w:val="center"/>
          <w:tblPrExChange w:id="1" w:author="Zuzana Hušeková" w:date="2020-04-16T14:30:00Z">
            <w:tblPrEx>
              <w:tblW w:w="9747" w:type="dxa"/>
              <w:jc w:val="center"/>
            </w:tblPrEx>
          </w:tblPrExChange>
        </w:tblPrEx>
        <w:trPr>
          <w:trHeight w:val="1575"/>
          <w:jc w:val="center"/>
          <w:trPrChange w:id="2" w:author="Zuzana Hušeková" w:date="2020-04-16T14:30:00Z">
            <w:trPr>
              <w:trHeight w:val="2574"/>
              <w:jc w:val="center"/>
            </w:trPr>
          </w:trPrChange>
        </w:trPr>
        <w:tc>
          <w:tcPr>
            <w:tcW w:w="9747" w:type="dxa"/>
            <w:gridSpan w:val="6"/>
            <w:tcPrChange w:id="3" w:author="Zuzana Hušeková" w:date="2020-04-16T14:30:00Z">
              <w:tcPr>
                <w:tcW w:w="9747" w:type="dxa"/>
                <w:gridSpan w:val="6"/>
              </w:tcPr>
            </w:tcPrChange>
          </w:tcPr>
          <w:p w14:paraId="13206F85" w14:textId="77777777" w:rsidR="00FB699B" w:rsidRDefault="00FB699B" w:rsidP="00FB699B">
            <w:pPr>
              <w:rPr>
                <w:ins w:id="4" w:author="Zuzana Hušeková" w:date="2020-04-16T14:30:00Z"/>
                <w:rFonts w:ascii="Arial" w:hAnsi="Arial" w:cs="Arial"/>
                <w:sz w:val="19"/>
                <w:szCs w:val="19"/>
              </w:rPr>
            </w:pPr>
            <w:ins w:id="5" w:author="Zuzana Hušeková" w:date="2020-04-16T14:30:00Z">
              <w:r>
                <w:rPr>
                  <w:rFonts w:ascii="Arial" w:hAnsi="Arial" w:cs="Arial"/>
                  <w:sz w:val="19"/>
                  <w:szCs w:val="19"/>
                </w:rPr>
                <w:lastRenderedPageBreak/>
  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  </w:r>
            </w:ins>
          </w:p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206A4B74" w14:textId="77777777" w:rsidTr="00FB699B">
        <w:tblPrEx>
          <w:tblW w:w="9747" w:type="dxa"/>
          <w:jc w:val="center"/>
          <w:tblPrExChange w:id="6" w:author="Zuzana Hušeková" w:date="2020-04-16T14:30:00Z">
            <w:tblPrEx>
              <w:tblW w:w="9747" w:type="dxa"/>
              <w:jc w:val="center"/>
            </w:tblPrEx>
          </w:tblPrExChange>
        </w:tblPrEx>
        <w:trPr>
          <w:trHeight w:val="1412"/>
          <w:jc w:val="center"/>
          <w:ins w:id="7" w:author="Zuzana Hušeková" w:date="2020-04-16T14:30:00Z"/>
          <w:trPrChange w:id="8" w:author="Zuzana Hušeková" w:date="2020-04-16T14:30:00Z">
            <w:trPr>
              <w:trHeight w:val="2574"/>
              <w:jc w:val="center"/>
            </w:trPr>
          </w:trPrChange>
        </w:trPr>
        <w:tc>
          <w:tcPr>
            <w:tcW w:w="9747" w:type="dxa"/>
            <w:gridSpan w:val="6"/>
            <w:tcPrChange w:id="9" w:author="Zuzana Hušeková" w:date="2020-04-16T14:30:00Z">
              <w:tcPr>
                <w:tcW w:w="9747" w:type="dxa"/>
                <w:gridSpan w:val="6"/>
              </w:tcPr>
            </w:tcPrChange>
          </w:tcPr>
          <w:p w14:paraId="168C5374" w14:textId="5CE77696" w:rsidR="00FB699B" w:rsidRDefault="00FB699B" w:rsidP="00FB699B">
            <w:pPr>
              <w:rPr>
                <w:ins w:id="10" w:author="Zuzana Hušeková" w:date="2020-04-16T14:30:00Z"/>
                <w:rFonts w:ascii="Arial" w:hAnsi="Arial" w:cs="Arial"/>
                <w:sz w:val="19"/>
                <w:szCs w:val="19"/>
              </w:rPr>
            </w:pPr>
            <w:ins w:id="11" w:author="Zuzana Hušeková" w:date="2020-04-16T14:30:00Z">
              <w:r w:rsidRPr="009934B5">
                <w:rPr>
                  <w:rFonts w:ascii="Arial" w:hAnsi="Arial" w:cs="Arial"/>
                  <w:sz w:val="19"/>
                  <w:szCs w:val="19"/>
                </w:rPr>
                <w:t>Sú naplnené všetky podmienky hodnotenej oblasti Navrhovaný spôsob realizácie projektu? Individuálny názor odborného hodnotiteľa na celkovú kvalitu časti 2.Navrhovaný spôsob realizácie projektu:</w:t>
              </w:r>
            </w:ins>
          </w:p>
        </w:tc>
      </w:tr>
      <w:tr w:rsidR="00FB699B" w:rsidRPr="00B50FF9" w14:paraId="0B88460D" w14:textId="77777777" w:rsidTr="00FB699B">
        <w:tblPrEx>
          <w:tblW w:w="9747" w:type="dxa"/>
          <w:jc w:val="center"/>
          <w:tblPrExChange w:id="12" w:author="Zuzana Hušeková" w:date="2020-04-16T14:30:00Z">
            <w:tblPrEx>
              <w:tblW w:w="9747" w:type="dxa"/>
              <w:jc w:val="center"/>
            </w:tblPrEx>
          </w:tblPrExChange>
        </w:tblPrEx>
        <w:trPr>
          <w:trHeight w:val="1546"/>
          <w:jc w:val="center"/>
          <w:ins w:id="13" w:author="Zuzana Hušeková" w:date="2020-04-16T14:30:00Z"/>
          <w:trPrChange w:id="14" w:author="Zuzana Hušeková" w:date="2020-04-16T14:30:00Z">
            <w:trPr>
              <w:trHeight w:val="2574"/>
              <w:jc w:val="center"/>
            </w:trPr>
          </w:trPrChange>
        </w:trPr>
        <w:tc>
          <w:tcPr>
            <w:tcW w:w="9747" w:type="dxa"/>
            <w:gridSpan w:val="6"/>
            <w:tcPrChange w:id="15" w:author="Zuzana Hušeková" w:date="2020-04-16T14:30:00Z">
              <w:tcPr>
                <w:tcW w:w="9747" w:type="dxa"/>
                <w:gridSpan w:val="6"/>
              </w:tcPr>
            </w:tcPrChange>
          </w:tcPr>
          <w:p w14:paraId="35AD66D2" w14:textId="4605B637" w:rsidR="00FB699B" w:rsidRDefault="00FB699B" w:rsidP="00FB699B">
            <w:pPr>
              <w:rPr>
                <w:ins w:id="16" w:author="Zuzana Hušeková" w:date="2020-04-16T14:31:00Z"/>
                <w:rFonts w:ascii="Arial" w:hAnsi="Arial" w:cs="Arial"/>
                <w:sz w:val="19"/>
                <w:szCs w:val="19"/>
              </w:rPr>
            </w:pPr>
            <w:ins w:id="17" w:author="Zuzana Hušeková" w:date="2020-04-16T14:31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Administratívna a prevádzková kapacita žiadateľa? Individuálny názor odborného hodnotiteľa na celkovú kvalitu časti 3. Administratívna a prevádzková kapacita žiadateľa</w:t>
              </w:r>
            </w:ins>
            <w:ins w:id="18" w:author="Zuzana Hušeková" w:date="2020-04-16T15:32:00Z">
              <w:r w:rsidR="00EB7DE6">
                <w:rPr>
                  <w:rFonts w:ascii="Arial" w:hAnsi="Arial" w:cs="Arial"/>
                  <w:sz w:val="19"/>
                  <w:szCs w:val="19"/>
                </w:rPr>
                <w:t>:</w:t>
              </w:r>
            </w:ins>
            <w:bookmarkStart w:id="19" w:name="_GoBack"/>
            <w:bookmarkEnd w:id="19"/>
          </w:p>
          <w:p w14:paraId="13CBC66F" w14:textId="77777777" w:rsidR="00FB699B" w:rsidRPr="009934B5" w:rsidRDefault="00FB699B" w:rsidP="00FB699B">
            <w:pPr>
              <w:rPr>
                <w:ins w:id="20" w:author="Zuzana Hušeková" w:date="2020-04-16T14:30:00Z"/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4911E445" w14:textId="77777777" w:rsidTr="00FB699B">
        <w:trPr>
          <w:trHeight w:val="1546"/>
          <w:jc w:val="center"/>
          <w:ins w:id="21" w:author="Zuzana Hušeková" w:date="2020-04-16T14:30:00Z"/>
        </w:trPr>
        <w:tc>
          <w:tcPr>
            <w:tcW w:w="9747" w:type="dxa"/>
            <w:gridSpan w:val="6"/>
          </w:tcPr>
          <w:p w14:paraId="65CB5EEE" w14:textId="77777777" w:rsidR="00EB7DE6" w:rsidRDefault="00EB7DE6" w:rsidP="00EB7DE6">
            <w:pPr>
              <w:rPr>
                <w:ins w:id="22" w:author="Zuzana Hušeková" w:date="2020-04-16T15:32:00Z"/>
                <w:rFonts w:ascii="Arial" w:hAnsi="Arial" w:cs="Arial"/>
                <w:sz w:val="19"/>
                <w:szCs w:val="19"/>
              </w:rPr>
            </w:pPr>
            <w:ins w:id="23" w:author="Zuzana Hušeková" w:date="2020-04-16T15:32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Finančná a ekonomická stránka projektu? Individuálny názor odborného hodnotiteľa na celkovú kvalitu časti 4. Finančná a ekonomická stránka projektu:</w:t>
              </w:r>
            </w:ins>
          </w:p>
          <w:p w14:paraId="22A257E0" w14:textId="77777777" w:rsidR="00FB699B" w:rsidRPr="009934B5" w:rsidRDefault="00FB699B" w:rsidP="00FB699B">
            <w:pPr>
              <w:rPr>
                <w:ins w:id="24" w:author="Zuzana Hušeková" w:date="2020-04-16T14:30:00Z"/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F6CB5" w14:textId="77777777" w:rsidR="008464A2" w:rsidRDefault="008464A2" w:rsidP="009B44B8">
      <w:pPr>
        <w:spacing w:after="0" w:line="240" w:lineRule="auto"/>
      </w:pPr>
      <w:r>
        <w:separator/>
      </w:r>
    </w:p>
  </w:endnote>
  <w:endnote w:type="continuationSeparator" w:id="0">
    <w:p w14:paraId="26402165" w14:textId="77777777" w:rsidR="008464A2" w:rsidRDefault="008464A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B69AF8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B7DE6">
          <w:rPr>
            <w:noProof/>
          </w:rPr>
          <w:t>5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21358AF4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del w:id="25" w:author="Zuzana Hušeková" w:date="2020-04-16T14:31:00Z">
      <w:r w:rsidR="00C86856" w:rsidDel="00FB699B">
        <w:rPr>
          <w:i/>
          <w:sz w:val="20"/>
          <w:szCs w:val="20"/>
        </w:rPr>
        <w:delText>13</w:delText>
      </w:r>
    </w:del>
    <w:ins w:id="26" w:author="Zuzana Hušeková" w:date="2020-04-16T14:31:00Z">
      <w:r w:rsidR="00FB699B">
        <w:rPr>
          <w:i/>
          <w:sz w:val="20"/>
          <w:szCs w:val="20"/>
        </w:rPr>
        <w:t>17</w:t>
      </w:r>
    </w:ins>
    <w:r>
      <w:rPr>
        <w:i/>
        <w:sz w:val="20"/>
        <w:szCs w:val="20"/>
      </w:rPr>
      <w:t>.</w:t>
    </w:r>
    <w:ins w:id="27" w:author="Zuzana Hušeková" w:date="2020-04-16T14:31:00Z">
      <w:r w:rsidR="00FB699B">
        <w:rPr>
          <w:i/>
          <w:sz w:val="20"/>
          <w:szCs w:val="20"/>
        </w:rPr>
        <w:t>04</w:t>
      </w:r>
    </w:ins>
    <w:del w:id="28" w:author="Zuzana Hušeková" w:date="2020-04-16T14:31:00Z">
      <w:r w:rsidR="00C86856" w:rsidDel="00FB699B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ins w:id="29" w:author="Zuzana Hušeková" w:date="2020-04-16T14:31:00Z">
      <w:r w:rsidR="00FB699B">
        <w:rPr>
          <w:i/>
          <w:sz w:val="20"/>
          <w:szCs w:val="20"/>
        </w:rPr>
        <w:t>20</w:t>
      </w:r>
    </w:ins>
    <w:del w:id="30" w:author="Zuzana Hušeková" w:date="2020-04-16T14:31:00Z">
      <w:r w:rsidR="003B4570" w:rsidDel="00FB699B">
        <w:rPr>
          <w:i/>
          <w:sz w:val="20"/>
          <w:szCs w:val="20"/>
        </w:rPr>
        <w:delText>1</w:delText>
      </w:r>
      <w:r w:rsidR="00070B84" w:rsidDel="00FB699B">
        <w:rPr>
          <w:i/>
          <w:sz w:val="20"/>
          <w:szCs w:val="20"/>
        </w:rPr>
        <w:delText>8</w:delText>
      </w:r>
    </w:del>
    <w:r>
      <w:rPr>
        <w:i/>
        <w:sz w:val="20"/>
        <w:szCs w:val="20"/>
      </w:rPr>
      <w:t xml:space="preserve">, účinnosť: </w:t>
    </w:r>
    <w:r w:rsidR="00C86856">
      <w:rPr>
        <w:i/>
        <w:sz w:val="20"/>
        <w:szCs w:val="20"/>
      </w:rPr>
      <w:t>1</w:t>
    </w:r>
    <w:ins w:id="31" w:author="Zuzana Hušeková" w:date="2020-04-16T14:31:00Z">
      <w:r w:rsidR="00FB699B">
        <w:rPr>
          <w:i/>
          <w:sz w:val="20"/>
          <w:szCs w:val="20"/>
        </w:rPr>
        <w:t>7</w:t>
      </w:r>
    </w:ins>
    <w:del w:id="32" w:author="Zuzana Hušeková" w:date="2020-04-16T14:31:00Z">
      <w:r w:rsidR="00C86856" w:rsidDel="00FB699B">
        <w:rPr>
          <w:i/>
          <w:sz w:val="20"/>
          <w:szCs w:val="20"/>
        </w:rPr>
        <w:delText>3</w:delText>
      </w:r>
    </w:del>
    <w:r w:rsidR="00FF0210">
      <w:rPr>
        <w:i/>
        <w:sz w:val="20"/>
        <w:szCs w:val="20"/>
      </w:rPr>
      <w:t>.</w:t>
    </w:r>
    <w:ins w:id="33" w:author="Zuzana Hušeková" w:date="2020-04-16T14:31:00Z">
      <w:r w:rsidR="00FB699B">
        <w:rPr>
          <w:i/>
          <w:sz w:val="20"/>
          <w:szCs w:val="20"/>
        </w:rPr>
        <w:t>04</w:t>
      </w:r>
    </w:ins>
    <w:del w:id="34" w:author="Zuzana Hušeková" w:date="2020-04-16T14:31:00Z">
      <w:r w:rsidR="00C86856" w:rsidDel="00FB699B">
        <w:rPr>
          <w:i/>
          <w:sz w:val="20"/>
          <w:szCs w:val="20"/>
        </w:rPr>
        <w:delText>12</w:delText>
      </w:r>
    </w:del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ins w:id="35" w:author="Zuzana Hušeková" w:date="2020-04-16T14:31:00Z">
      <w:r w:rsidR="00FB699B">
        <w:rPr>
          <w:i/>
          <w:sz w:val="20"/>
          <w:szCs w:val="20"/>
        </w:rPr>
        <w:t>20</w:t>
      </w:r>
    </w:ins>
    <w:del w:id="36" w:author="Zuzana Hušeková" w:date="2020-04-16T14:31:00Z">
      <w:r w:rsidR="003B4570" w:rsidDel="00FB699B">
        <w:rPr>
          <w:i/>
          <w:sz w:val="20"/>
          <w:szCs w:val="20"/>
        </w:rPr>
        <w:delText>1</w:delText>
      </w:r>
      <w:r w:rsidR="00070B84" w:rsidDel="00FB699B">
        <w:rPr>
          <w:i/>
          <w:sz w:val="20"/>
          <w:szCs w:val="20"/>
        </w:rPr>
        <w:delText>8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14F7E" w14:textId="77777777" w:rsidR="008464A2" w:rsidRDefault="008464A2" w:rsidP="009B44B8">
      <w:pPr>
        <w:spacing w:after="0" w:line="240" w:lineRule="auto"/>
      </w:pPr>
      <w:r>
        <w:separator/>
      </w:r>
    </w:p>
  </w:footnote>
  <w:footnote w:type="continuationSeparator" w:id="0">
    <w:p w14:paraId="31933404" w14:textId="77777777" w:rsidR="008464A2" w:rsidRDefault="008464A2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t.j.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EF7CE5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32DF1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464A2"/>
    <w:rsid w:val="00860CE0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2461A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B7DE6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A32D1"/>
    <w:rsid w:val="00FA5280"/>
    <w:rsid w:val="00FB699B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63CD8"/>
    <w:rsid w:val="00280637"/>
    <w:rsid w:val="0028660B"/>
    <w:rsid w:val="003709D3"/>
    <w:rsid w:val="00372018"/>
    <w:rsid w:val="003A42BD"/>
    <w:rsid w:val="003D5873"/>
    <w:rsid w:val="003E2824"/>
    <w:rsid w:val="003F51DA"/>
    <w:rsid w:val="004306E3"/>
    <w:rsid w:val="0046325E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EC17B9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1E8DA8-FC5E-4080-92B5-52766573D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082646-AA40-4084-AA05-272E6DBC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841</Words>
  <Characters>4799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Zuzana Hušeková</cp:lastModifiedBy>
  <cp:revision>40</cp:revision>
  <cp:lastPrinted>2015-03-19T16:14:00Z</cp:lastPrinted>
  <dcterms:created xsi:type="dcterms:W3CDTF">2015-03-26T08:31:00Z</dcterms:created>
  <dcterms:modified xsi:type="dcterms:W3CDTF">2020-04-16T13:32:00Z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