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4F869" w14:textId="1388DC26" w:rsidR="00FD028A" w:rsidRDefault="00684FF5" w:rsidP="004B6DD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4B6DD8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4B6DD8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43DA2CC" w14:textId="77777777" w:rsidR="00A33F94" w:rsidRPr="00FD028A" w:rsidRDefault="00A33F94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0764F86B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764F86A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0764F86E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6C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0764F86D" w14:textId="77777777" w:rsidR="007736B4" w:rsidRPr="00B50FF9" w:rsidRDefault="00375C4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0764F871" w14:textId="77777777" w:rsidTr="00DD5CA5">
        <w:trPr>
          <w:trHeight w:val="291"/>
          <w:jc w:val="center"/>
        </w:trPr>
        <w:tc>
          <w:tcPr>
            <w:tcW w:w="2688" w:type="dxa"/>
            <w:gridSpan w:val="2"/>
          </w:tcPr>
          <w:p w14:paraId="0764F86F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0764F870" w14:textId="3E90D2DD" w:rsidR="00716BD5" w:rsidRPr="00B50FF9" w:rsidRDefault="009C3F80" w:rsidP="00375C44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="00375C44"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 w:rsidR="006A26CA"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7736B4" w:rsidRPr="00B50FF9" w14:paraId="0764F874" w14:textId="77777777" w:rsidTr="00DD5CA5">
        <w:trPr>
          <w:trHeight w:val="255"/>
          <w:jc w:val="center"/>
        </w:trPr>
        <w:tc>
          <w:tcPr>
            <w:tcW w:w="2688" w:type="dxa"/>
            <w:gridSpan w:val="2"/>
          </w:tcPr>
          <w:p w14:paraId="0764F872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0764F873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7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75" w14:textId="77777777" w:rsidR="007736B4" w:rsidRPr="00B50FF9" w:rsidRDefault="007736B4" w:rsidP="00375C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0764F876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A" w14:textId="77777777" w:rsidTr="00DD5CA5">
        <w:trPr>
          <w:trHeight w:val="288"/>
          <w:jc w:val="center"/>
        </w:trPr>
        <w:tc>
          <w:tcPr>
            <w:tcW w:w="2688" w:type="dxa"/>
            <w:gridSpan w:val="2"/>
          </w:tcPr>
          <w:p w14:paraId="0764F878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0764F879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D" w14:textId="77777777" w:rsidTr="00DD5CA5">
        <w:trPr>
          <w:trHeight w:val="285"/>
          <w:jc w:val="center"/>
        </w:trPr>
        <w:tc>
          <w:tcPr>
            <w:tcW w:w="2688" w:type="dxa"/>
            <w:gridSpan w:val="2"/>
          </w:tcPr>
          <w:p w14:paraId="0764F87B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0764F87C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80" w14:textId="77777777" w:rsidTr="00DD5CA5">
        <w:trPr>
          <w:trHeight w:val="252"/>
          <w:jc w:val="center"/>
        </w:trPr>
        <w:tc>
          <w:tcPr>
            <w:tcW w:w="2688" w:type="dxa"/>
            <w:gridSpan w:val="2"/>
          </w:tcPr>
          <w:p w14:paraId="0764F87E" w14:textId="77777777" w:rsidR="007736B4" w:rsidRPr="00B50FF9" w:rsidRDefault="007736B4" w:rsidP="00AD14B0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B50FF9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7059" w:type="dxa"/>
            <w:gridSpan w:val="4"/>
          </w:tcPr>
          <w:p w14:paraId="0764F87F" w14:textId="77777777" w:rsidR="007736B4" w:rsidRPr="00B50FF9" w:rsidRDefault="007736B4" w:rsidP="007736B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0764F886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764F881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0764F882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0764F883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0764F884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0764F885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0764F88C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B50FF9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0764F888" w14:textId="77777777" w:rsidR="006647CF" w:rsidRPr="00B50FF9" w:rsidRDefault="00B50FF9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64F889" w14:textId="4C0358AA" w:rsidR="006647CF" w:rsidRPr="00B50FF9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AE6C22"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 w:rsidR="00AE6C22"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8A" w14:textId="0BF2150C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8B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1BFCC8F7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C511C1F" w14:textId="1B1A63F8" w:rsidR="00F1031A" w:rsidRPr="00DC5DC8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EB0D18A" w14:textId="18548EC6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706373C5" w14:textId="04E11EC1" w:rsidR="00F1031A" w:rsidRPr="00DC5DC8" w:rsidRDefault="00F1031A" w:rsidP="00D811FD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06582763"/>
            <w:placeholder>
              <w:docPart w:val="9A796CF7C7744F5A8565D2956FDEE40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25D4833" w14:textId="6490E8D9" w:rsidR="00F1031A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DC5DC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FA79B47" w14:textId="0CE728F1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3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D" w14:textId="3F9F5F03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64F88F" w14:textId="4B657D32" w:rsidR="00F1031A" w:rsidRPr="00B50FF9" w:rsidRDefault="00F1031A" w:rsidP="00D811FD">
            <w:pPr>
              <w:pStyle w:val="Normlnywebov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4F890" w14:textId="38765FEE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AFF2C3C5CB68496685E03E24F7EE58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1" w14:textId="7C6BA1D3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9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4" w14:textId="0FF05511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0764F89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6" w14:textId="72805B3C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5A6F1E396F594C5F93660FE990D003F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7" w14:textId="42ACC3DE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F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0764F89B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9329DE99E5934B5AA79AAD3AB7B9A64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D" w14:textId="6404BA5C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5" w14:textId="77777777" w:rsidTr="00C17494">
        <w:trPr>
          <w:trHeight w:val="1026"/>
          <w:jc w:val="center"/>
        </w:trPr>
        <w:tc>
          <w:tcPr>
            <w:tcW w:w="700" w:type="dxa"/>
            <w:shd w:val="clear" w:color="auto" w:fill="auto"/>
          </w:tcPr>
          <w:p w14:paraId="0764F8A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764F8A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E673D77073CD46178E73FD1B050609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3" w14:textId="30299DE9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4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B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764F8A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8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0983CD7D92AA487780D6DA9B848B9F0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9" w14:textId="35EA38E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1" w14:textId="77777777" w:rsidTr="00C17494">
        <w:trPr>
          <w:trHeight w:val="1127"/>
          <w:jc w:val="center"/>
        </w:trPr>
        <w:tc>
          <w:tcPr>
            <w:tcW w:w="700" w:type="dxa"/>
            <w:shd w:val="clear" w:color="auto" w:fill="auto"/>
          </w:tcPr>
          <w:p w14:paraId="0764F8A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0764F8A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C222EE3AFA0A40F1BA0F81DDE68D51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F" w14:textId="48A40EC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7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0764F8B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BC2D31E849744C099CB5A38747734B0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5" w14:textId="594E68D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D" w14:textId="77777777" w:rsidTr="00C17494">
        <w:trPr>
          <w:trHeight w:val="1005"/>
          <w:jc w:val="center"/>
        </w:trPr>
        <w:tc>
          <w:tcPr>
            <w:tcW w:w="700" w:type="dxa"/>
            <w:shd w:val="clear" w:color="auto" w:fill="auto"/>
          </w:tcPr>
          <w:p w14:paraId="0764F8B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0764F8B9" w14:textId="65113BC5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A" w14:textId="2C6132D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F484037ECDF54EE887DA97A6B606613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B" w14:textId="2411791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3" w14:textId="77777777" w:rsidTr="00C17494">
        <w:trPr>
          <w:trHeight w:val="977"/>
          <w:jc w:val="center"/>
        </w:trPr>
        <w:tc>
          <w:tcPr>
            <w:tcW w:w="700" w:type="dxa"/>
            <w:shd w:val="clear" w:color="auto" w:fill="auto"/>
          </w:tcPr>
          <w:p w14:paraId="0764F8B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0764F8BF" w14:textId="37C1789D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C0" w14:textId="10BB6DD6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4BEF6334FE394010B1164A2624C607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C1" w14:textId="5A0342CA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C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C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0764F8C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D251FD40FCE94F938385821EB7FDA310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0764F8CB" w14:textId="2F466AD2" w:rsidR="00F1031A" w:rsidRPr="00B50FF9" w:rsidRDefault="00F1031A" w:rsidP="00FF2A85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F1031A" w:rsidRPr="00B50FF9" w14:paraId="0764F8CE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C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0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764F8C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1031A" w:rsidRPr="00B50FF9" w14:paraId="0764F8D2" w14:textId="77777777" w:rsidTr="007736B4">
        <w:trPr>
          <w:jc w:val="center"/>
        </w:trPr>
        <w:tc>
          <w:tcPr>
            <w:tcW w:w="9747" w:type="dxa"/>
            <w:gridSpan w:val="6"/>
          </w:tcPr>
          <w:p w14:paraId="012C851B" w14:textId="77777777" w:rsidR="00F1031A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3FB0FFD" w14:textId="77777777" w:rsidR="00C17494" w:rsidRDefault="00C17494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64F8D1" w14:textId="56BC838F" w:rsidR="00C17494" w:rsidRPr="00B50FF9" w:rsidRDefault="00C17494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3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8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6" w14:textId="1FCAFCC0" w:rsidR="00F1031A" w:rsidRPr="00B50FF9" w:rsidRDefault="00F1031A" w:rsidP="003017D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B16245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9BC888F" w14:textId="6B266DE7" w:rsidR="00B040B8" w:rsidRPr="00B50FF9" w:rsidRDefault="00A053DF" w:rsidP="003017D7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Ž</w:t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iadaná výška NFP znížená o neoprávnené výdavky</w:t>
            </w:r>
            <w:r w:rsidR="00B040B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B040B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CFB316" w14:textId="77777777" w:rsidR="00B040B8" w:rsidRPr="00B50FF9" w:rsidRDefault="00B040B8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B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9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A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D6ECBB2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2C2B227" w14:textId="0B8AACED" w:rsidR="00B040B8" w:rsidRPr="00B50FF9" w:rsidRDefault="00B040B8" w:rsidP="00B040B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Identifikácia iných zmien v </w:t>
            </w:r>
            <w:proofErr w:type="spellStart"/>
            <w:r w:rsidRPr="001530E6">
              <w:rPr>
                <w:rFonts w:ascii="Arial" w:hAnsi="Arial" w:cs="Arial"/>
                <w:b/>
                <w:sz w:val="19"/>
                <w:szCs w:val="19"/>
              </w:rPr>
              <w:t>ŽoNFP</w:t>
            </w:r>
            <w:proofErr w:type="spellEnd"/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2395B41" w14:textId="2B8E421A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DD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9963360" w14:textId="77777777" w:rsidR="00B040B8" w:rsidRPr="005C2E5C" w:rsidRDefault="00B040B8" w:rsidP="00B040B8">
            <w:pPr>
              <w:jc w:val="both"/>
              <w:rPr>
                <w:rFonts w:cs="Times New Roman"/>
                <w:b/>
                <w:szCs w:val="24"/>
              </w:rPr>
            </w:pPr>
            <w:r w:rsidRPr="005C2E5C">
              <w:rPr>
                <w:rFonts w:cs="Times New Roman"/>
                <w:b/>
                <w:szCs w:val="24"/>
              </w:rPr>
              <w:t>VYJADRENIE</w:t>
            </w:r>
          </w:p>
          <w:p w14:paraId="623DADC2" w14:textId="77777777" w:rsidR="00B040B8" w:rsidRPr="005C2E5C" w:rsidRDefault="00B040B8" w:rsidP="00B040B8">
            <w:pPr>
              <w:jc w:val="both"/>
              <w:rPr>
                <w:rFonts w:cs="Times New Roman"/>
                <w:szCs w:val="24"/>
              </w:rPr>
            </w:pPr>
          </w:p>
          <w:p w14:paraId="0764F8DC" w14:textId="5D5F9938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5C2E5C">
              <w:t>Na základe overených skutočností potvrdzujem, že</w:t>
            </w:r>
            <w:r>
              <w:t xml:space="preserve"> ...</w:t>
            </w:r>
            <w:r w:rsidRPr="00DB07E0">
              <w:rPr>
                <w:rFonts w:ascii="Arial" w:hAnsi="Arial" w:cs="Arial"/>
                <w:sz w:val="19"/>
                <w:szCs w:val="19"/>
              </w:rPr>
              <w:t xml:space="preserve"> (uveďte jednu z možností v súlade s ustanovením § 7 ods. 3 zákona o finančnej kontrole).</w:t>
            </w:r>
            <w:r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C2E5C">
              <w:t xml:space="preserve">  </w:t>
            </w:r>
          </w:p>
        </w:tc>
      </w:tr>
      <w:tr w:rsidR="00B040B8" w:rsidRPr="00B50FF9" w14:paraId="0764F8E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E" w14:textId="65F0286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331652">
              <w:rPr>
                <w:rStyle w:val="Odkaznapoznmkupodiarou"/>
                <w:b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1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6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8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E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9" w14:textId="4CAA89A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A" w14:textId="47244EDD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E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D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0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C7909E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CAF19D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47F234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DFEAE65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77E0B76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2E889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0275BE9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9EACB7E" w14:textId="609A5419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4"/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5"/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,</w:t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F8D70A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634035A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FB39C64" w14:textId="4A87D980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883617F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A3BBDA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63E80258" w14:textId="6E8C9D4A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6AEC801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0764F8F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3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5" w14:textId="4A5C1425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B040B8" w:rsidRPr="00331652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0764F8F6" w14:textId="3219C7EC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F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9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FB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764F909" w14:textId="77777777" w:rsidR="00FD028A" w:rsidRDefault="00FD028A" w:rsidP="00A66794"/>
    <w:p w14:paraId="637321AB" w14:textId="11807CD7" w:rsidR="00684FF5" w:rsidRDefault="00684FF5" w:rsidP="00A66794"/>
    <w:p w14:paraId="50CF3ED8" w14:textId="749F2D51" w:rsidR="00684FF5" w:rsidRDefault="00684FF5" w:rsidP="00684FF5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1FCA85A" w14:textId="77777777" w:rsidR="00684FF5" w:rsidRPr="00FD028A" w:rsidRDefault="00684FF5" w:rsidP="00684FF5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684FF5" w14:paraId="2C0114E5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4D35F70" w14:textId="2C2CF946" w:rsidR="00684FF5" w:rsidRPr="00B2461A" w:rsidRDefault="00CA3018" w:rsidP="00CA301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="00684FF5"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684FF5" w:rsidRPr="00B50FF9" w14:paraId="7D9BE238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408B5A6D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3D18DB2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684FF5" w:rsidRPr="00B50FF9" w14:paraId="3D94A003" w14:textId="77777777" w:rsidTr="009D3E7B">
        <w:trPr>
          <w:trHeight w:val="291"/>
          <w:jc w:val="center"/>
        </w:trPr>
        <w:tc>
          <w:tcPr>
            <w:tcW w:w="2688" w:type="dxa"/>
            <w:gridSpan w:val="2"/>
          </w:tcPr>
          <w:p w14:paraId="60427EFE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720ED1D4" w14:textId="77777777" w:rsidR="00684FF5" w:rsidRPr="00B50FF9" w:rsidRDefault="00684FF5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684FF5" w:rsidRPr="00B50FF9" w14:paraId="1808556D" w14:textId="77777777" w:rsidTr="009D3E7B">
        <w:trPr>
          <w:trHeight w:val="255"/>
          <w:jc w:val="center"/>
        </w:trPr>
        <w:tc>
          <w:tcPr>
            <w:tcW w:w="2688" w:type="dxa"/>
            <w:gridSpan w:val="2"/>
          </w:tcPr>
          <w:p w14:paraId="09CB5F72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5A194F6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628B8A2E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12C1E7C1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33E49096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4A4F827F" w14:textId="77777777" w:rsidTr="009D3E7B">
        <w:trPr>
          <w:trHeight w:val="288"/>
          <w:jc w:val="center"/>
        </w:trPr>
        <w:tc>
          <w:tcPr>
            <w:tcW w:w="2688" w:type="dxa"/>
            <w:gridSpan w:val="2"/>
          </w:tcPr>
          <w:p w14:paraId="1E40EFB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3C37F8C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11DA2EA5" w14:textId="77777777" w:rsidTr="009D3E7B">
        <w:trPr>
          <w:trHeight w:val="285"/>
          <w:jc w:val="center"/>
        </w:trPr>
        <w:tc>
          <w:tcPr>
            <w:tcW w:w="2688" w:type="dxa"/>
            <w:gridSpan w:val="2"/>
          </w:tcPr>
          <w:p w14:paraId="674E0F5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38AE4D5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0FA1486A" w14:textId="77777777" w:rsidTr="009D3E7B">
        <w:trPr>
          <w:trHeight w:val="252"/>
          <w:jc w:val="center"/>
        </w:trPr>
        <w:tc>
          <w:tcPr>
            <w:tcW w:w="2688" w:type="dxa"/>
            <w:gridSpan w:val="2"/>
          </w:tcPr>
          <w:p w14:paraId="7A3C2536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B50FF9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7059" w:type="dxa"/>
            <w:gridSpan w:val="4"/>
          </w:tcPr>
          <w:p w14:paraId="706C8E70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C2818" w:rsidRPr="00B50FF9" w14:paraId="5837A114" w14:textId="77777777" w:rsidTr="001A1FA8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963C960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44312A90" w14:textId="008349AA" w:rsidR="00AC2818" w:rsidRPr="00B50FF9" w:rsidRDefault="00AC2818" w:rsidP="00A75E1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2D3AA31E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3F6B9143" w14:textId="5987185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20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6932AD84" w14:textId="4D7128C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AC2818" w:rsidRPr="00B50FF9" w14:paraId="1AE58513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92B6D5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420E3364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D6512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2126922832"/>
            <w:placeholder>
              <w:docPart w:val="BEB8BE3F35424D30BCD19FDBC02F459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6B5C92E5" w14:textId="4EB5311F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BFF4421" w14:textId="2CA259D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C73EDB9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22EF0A2" w14:textId="77777777" w:rsidR="00AC2818" w:rsidRPr="00DC5DC8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DD262AD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3E07B19D" w14:textId="44063C27" w:rsidR="00AC2818" w:rsidRPr="00DC5DC8" w:rsidRDefault="00AC2818" w:rsidP="00C17494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340128655"/>
            <w:placeholder>
              <w:docPart w:val="96C32E7EC91345D18C9C098DA4F3EA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C780157" w14:textId="0FE3986D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C20413F" w14:textId="2DE8F126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FDA9F83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67391E5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A12274" w14:textId="3E3E9024" w:rsidR="00AC2818" w:rsidRPr="00B50FF9" w:rsidRDefault="00AC2818" w:rsidP="00C17494">
            <w:pPr>
              <w:pStyle w:val="Normlnywebov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3A112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1006668351"/>
            <w:placeholder>
              <w:docPart w:val="7F5805556411477C84A8C096E1B5EC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16E1956C" w14:textId="642BB4A9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189D5C5" w14:textId="749518B4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583D387C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126403A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737AD087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99EB49E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609549554"/>
            <w:placeholder>
              <w:docPart w:val="0E83814C1B2F449DAE1D466FE787352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8E7C942" w14:textId="26998D76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782993B" w14:textId="240E6FE7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65BA8A9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FACD4E6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64704BF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31EA5A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861392661"/>
            <w:placeholder>
              <w:docPart w:val="E1C735DEA19A49EDA1085A725739F82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A198A0A" w14:textId="61A409E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DC55507" w14:textId="3BECE4F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B77617D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562414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56FDBA7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F4A3D62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26657902"/>
            <w:placeholder>
              <w:docPart w:val="8F4369EBA67C491C99E00F70F5491ED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9611AB4" w14:textId="78B7A81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9945B16" w14:textId="60A6C85A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8C2E002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DE3D40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684AAFD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447CE8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503661366"/>
            <w:placeholder>
              <w:docPart w:val="168C1D46564C4D70A08DC9DAD55611D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2CBEE20" w14:textId="53539127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57FEE5CD" w14:textId="1A8F3409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2249638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718943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24FA62D0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4AD89D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578515359"/>
            <w:placeholder>
              <w:docPart w:val="4BA97CD6AEC34AD98F668DBEDF3940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2E9FE34" w14:textId="4692024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2779F3C" w14:textId="0131147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5937410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0A3A3F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0D6B286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78B7D1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962460699"/>
            <w:placeholder>
              <w:docPart w:val="A00DAB15DE6141C8B55CC6DC6ECBBA3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60DD3A9E" w14:textId="034E87C0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3D991A51" w14:textId="653FEFBE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EEA5C6F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4D84D18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491B94FB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22F38B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588515551"/>
            <w:placeholder>
              <w:docPart w:val="0118940FFCCC41BABA7674C636AB29D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2ECA9B4" w14:textId="4EFDB97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8707FF9" w14:textId="7ED7412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502FF0B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FE8D43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7B45D0E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06D3E7C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665062720"/>
            <w:placeholder>
              <w:docPart w:val="D6547B198A7B4B14AE8962D52EFCE8C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42F9F7B4" w14:textId="4D74C526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EC9F685" w14:textId="39E28AF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A3018" w:rsidRPr="00B50FF9" w14:paraId="6CFCCF24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43F5716" w14:textId="2A9DF5E9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669CC"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C17494" w:rsidRPr="00B50FF9" w14:paraId="5119364E" w14:textId="77777777" w:rsidTr="00C17494">
        <w:trPr>
          <w:trHeight w:val="645"/>
          <w:jc w:val="center"/>
        </w:trPr>
        <w:tc>
          <w:tcPr>
            <w:tcW w:w="9747" w:type="dxa"/>
            <w:gridSpan w:val="6"/>
          </w:tcPr>
          <w:p w14:paraId="5182E3BE" w14:textId="201C56D8" w:rsidR="00C17494" w:rsidRDefault="00B7625B" w:rsidP="00C17494">
            <w:pPr>
              <w:rPr>
                <w:ins w:id="1" w:author="autor" w:date="2020-04-08T15:59:00Z"/>
                <w:rFonts w:ascii="Arial" w:hAnsi="Arial" w:cs="Arial"/>
                <w:sz w:val="19"/>
                <w:szCs w:val="19"/>
              </w:rPr>
            </w:pPr>
            <w:ins w:id="2" w:author="autor" w:date="2020-04-08T16:13:00Z">
              <w:r>
                <w:rPr>
                  <w:rFonts w:ascii="Arial" w:hAnsi="Arial" w:cs="Arial"/>
                  <w:sz w:val="19"/>
                  <w:szCs w:val="19"/>
                </w:rPr>
                <w:t>Sú naplnené všetky podmienky hodnotenej oblasti Príspevok navrhovaného projektu k</w:t>
              </w:r>
            </w:ins>
            <w:ins w:id="3" w:author="autor" w:date="2020-04-08T16:15:00Z">
              <w:r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ins w:id="4" w:author="autor" w:date="2020-04-08T16:13:00Z">
              <w:r>
                <w:rPr>
                  <w:rFonts w:ascii="Arial" w:hAnsi="Arial" w:cs="Arial"/>
                  <w:sz w:val="19"/>
                  <w:szCs w:val="19"/>
                </w:rPr>
                <w:t xml:space="preserve">cieľom </w:t>
              </w:r>
            </w:ins>
            <w:ins w:id="5" w:author="autor" w:date="2020-04-08T16:15:00Z">
              <w:r>
                <w:rPr>
                  <w:rFonts w:ascii="Arial" w:hAnsi="Arial" w:cs="Arial"/>
                  <w:sz w:val="19"/>
                  <w:szCs w:val="19"/>
                </w:rPr>
                <w:t xml:space="preserve">a výsledkom OP a PO? </w:t>
              </w:r>
            </w:ins>
            <w:ins w:id="6" w:author="autor" w:date="2020-04-08T15:59:00Z">
              <w:r w:rsidR="00C17494">
                <w:rPr>
                  <w:rFonts w:ascii="Arial" w:hAnsi="Arial" w:cs="Arial"/>
                  <w:sz w:val="19"/>
                  <w:szCs w:val="19"/>
                </w:rPr>
                <w:t>Individuálny názor odborného hodnotiteľa na celkovú kvalitu časti 1</w:t>
              </w:r>
            </w:ins>
            <w:ins w:id="7" w:author="autor" w:date="2020-04-08T16:00:00Z">
              <w:r w:rsidR="00C17494">
                <w:rPr>
                  <w:rFonts w:ascii="Arial" w:hAnsi="Arial" w:cs="Arial"/>
                  <w:sz w:val="19"/>
                  <w:szCs w:val="19"/>
                </w:rPr>
                <w:t>.</w:t>
              </w:r>
            </w:ins>
            <w:ins w:id="8" w:author="autor" w:date="2020-04-08T15:59:00Z">
              <w:r w:rsidR="00C17494">
                <w:rPr>
                  <w:rFonts w:ascii="Arial" w:hAnsi="Arial" w:cs="Arial"/>
                  <w:sz w:val="19"/>
                  <w:szCs w:val="19"/>
                </w:rPr>
                <w:t xml:space="preserve"> Príspevok navrhovaného projektu k cieľom a výsledkom OP a PO:</w:t>
              </w:r>
            </w:ins>
          </w:p>
          <w:p w14:paraId="06D68692" w14:textId="77777777" w:rsidR="00C17494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39A3845A" w14:textId="7EE0760D" w:rsidR="00C17494" w:rsidRPr="00B50FF9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6C89469F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199BC71B" w14:textId="2DB3015C" w:rsidR="00C17494" w:rsidRDefault="00B7625B" w:rsidP="009D3E7B">
            <w:pPr>
              <w:rPr>
                <w:ins w:id="9" w:author="autor" w:date="2020-04-08T16:00:00Z"/>
                <w:rFonts w:ascii="Arial" w:hAnsi="Arial" w:cs="Arial"/>
                <w:sz w:val="19"/>
                <w:szCs w:val="19"/>
              </w:rPr>
            </w:pPr>
            <w:ins w:id="10" w:author="autor" w:date="2020-04-08T16:15:00Z">
              <w:r>
                <w:rPr>
                  <w:rFonts w:ascii="Arial" w:hAnsi="Arial" w:cs="Arial"/>
                  <w:sz w:val="19"/>
                  <w:szCs w:val="19"/>
                </w:rPr>
                <w:t>Sú naplnené všetky podmienky hodnotenej oblasti Navrhovaný spôsob realizácie projektu?</w:t>
              </w:r>
            </w:ins>
            <w:ins w:id="11" w:author="autor" w:date="2020-04-08T16:16:00Z">
              <w:r>
                <w:rPr>
                  <w:rFonts w:ascii="Arial" w:hAnsi="Arial" w:cs="Arial"/>
                  <w:sz w:val="19"/>
                  <w:szCs w:val="19"/>
                </w:rPr>
                <w:t xml:space="preserve"> </w:t>
              </w:r>
            </w:ins>
            <w:ins w:id="12" w:author="autor" w:date="2020-04-08T15:59:00Z">
              <w:r w:rsidR="00C17494">
                <w:rPr>
                  <w:rFonts w:ascii="Arial" w:hAnsi="Arial" w:cs="Arial"/>
                  <w:sz w:val="19"/>
                  <w:szCs w:val="19"/>
                </w:rPr>
                <w:t>Individuálny názor odborného hodnotiteľa na celkovú kvalitu</w:t>
              </w:r>
            </w:ins>
            <w:ins w:id="13" w:author="autor" w:date="2020-04-08T16:00:00Z">
              <w:r w:rsidR="00C17494">
                <w:rPr>
                  <w:rFonts w:ascii="Arial" w:hAnsi="Arial" w:cs="Arial"/>
                  <w:sz w:val="19"/>
                  <w:szCs w:val="19"/>
                </w:rPr>
                <w:t xml:space="preserve"> časti 2.Navrhovaný spôsob realizácie projektu:</w:t>
              </w:r>
            </w:ins>
          </w:p>
          <w:p w14:paraId="041A54AD" w14:textId="77777777" w:rsidR="00C17494" w:rsidRDefault="00C17494" w:rsidP="009D3E7B">
            <w:pPr>
              <w:rPr>
                <w:ins w:id="14" w:author="autor" w:date="2020-04-08T16:01:00Z"/>
                <w:rFonts w:ascii="Arial" w:hAnsi="Arial" w:cs="Arial"/>
                <w:sz w:val="19"/>
                <w:szCs w:val="19"/>
              </w:rPr>
            </w:pPr>
          </w:p>
          <w:p w14:paraId="7E03A2CB" w14:textId="65ACF36C" w:rsidR="00C17494" w:rsidRPr="00B50FF9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360798C2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4A768BBE" w14:textId="4BB60381" w:rsidR="00C17494" w:rsidRDefault="00B7625B" w:rsidP="009D3E7B">
            <w:pPr>
              <w:rPr>
                <w:ins w:id="15" w:author="autor" w:date="2020-04-08T16:02:00Z"/>
                <w:rFonts w:ascii="Arial" w:hAnsi="Arial" w:cs="Arial"/>
                <w:sz w:val="19"/>
                <w:szCs w:val="19"/>
              </w:rPr>
            </w:pPr>
            <w:ins w:id="16" w:author="autor" w:date="2020-04-08T16:17:00Z">
              <w:r>
                <w:rPr>
                  <w:rFonts w:ascii="Arial" w:hAnsi="Arial" w:cs="Arial"/>
                  <w:sz w:val="19"/>
                  <w:szCs w:val="19"/>
                </w:rPr>
                <w:lastRenderedPageBreak/>
                <w:t xml:space="preserve">Sú naplnené všetky podmienky hodnotenej oblasti Administratívna a prevádzková kapacita žiadateľa? </w:t>
              </w:r>
            </w:ins>
            <w:ins w:id="17" w:author="autor" w:date="2020-04-08T16:01:00Z">
              <w:r w:rsidR="00C17494">
                <w:rPr>
                  <w:rFonts w:ascii="Arial" w:hAnsi="Arial" w:cs="Arial"/>
                  <w:sz w:val="19"/>
                  <w:szCs w:val="19"/>
                </w:rPr>
                <w:t xml:space="preserve">Individuálny názor odborného hodnotiteľa na celkovú kvalitu časti 3. </w:t>
              </w:r>
              <w:r w:rsidR="00485006">
                <w:rPr>
                  <w:rFonts w:ascii="Arial" w:hAnsi="Arial" w:cs="Arial"/>
                  <w:sz w:val="19"/>
                  <w:szCs w:val="19"/>
                </w:rPr>
                <w:t>Administratívna a prevádzková kapacita žiadateľa</w:t>
              </w:r>
            </w:ins>
          </w:p>
          <w:p w14:paraId="40DBE3FF" w14:textId="77777777" w:rsidR="00485006" w:rsidRDefault="00485006" w:rsidP="009D3E7B">
            <w:pPr>
              <w:rPr>
                <w:ins w:id="18" w:author="autor" w:date="2020-04-08T16:02:00Z"/>
                <w:rFonts w:ascii="Arial" w:hAnsi="Arial" w:cs="Arial"/>
                <w:sz w:val="19"/>
                <w:szCs w:val="19"/>
              </w:rPr>
            </w:pPr>
          </w:p>
          <w:p w14:paraId="69672BC8" w14:textId="68902057" w:rsidR="00485006" w:rsidRPr="00B50FF9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21592B4C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6C06082C" w14:textId="3595E4BE" w:rsidR="00C17494" w:rsidRDefault="00B7625B" w:rsidP="009D3E7B">
            <w:pPr>
              <w:rPr>
                <w:ins w:id="19" w:author="autor" w:date="2020-04-08T16:02:00Z"/>
                <w:rFonts w:ascii="Arial" w:hAnsi="Arial" w:cs="Arial"/>
                <w:sz w:val="19"/>
                <w:szCs w:val="19"/>
              </w:rPr>
            </w:pPr>
            <w:ins w:id="20" w:author="autor" w:date="2020-04-08T16:18:00Z">
              <w:r>
                <w:rPr>
                  <w:rFonts w:ascii="Arial" w:hAnsi="Arial" w:cs="Arial"/>
                  <w:sz w:val="19"/>
                  <w:szCs w:val="19"/>
                </w:rPr>
                <w:t xml:space="preserve">Sú naplnené všetky podmienky hodnotenej oblasti Finančná a ekonomická stránka projektu? </w:t>
              </w:r>
            </w:ins>
            <w:ins w:id="21" w:author="autor" w:date="2020-04-08T16:01:00Z">
              <w:r w:rsidR="00485006">
                <w:rPr>
                  <w:rFonts w:ascii="Arial" w:hAnsi="Arial" w:cs="Arial"/>
                  <w:sz w:val="19"/>
                  <w:szCs w:val="19"/>
                </w:rPr>
                <w:t>Individuálny názor odborného hodnotiteľa na celkovú kvalitu časti 4. Finančná a</w:t>
              </w:r>
            </w:ins>
            <w:ins w:id="22" w:author="autor" w:date="2020-04-08T16:02:00Z">
              <w:r w:rsidR="00485006"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ins w:id="23" w:author="autor" w:date="2020-04-08T16:01:00Z">
              <w:r w:rsidR="00485006">
                <w:rPr>
                  <w:rFonts w:ascii="Arial" w:hAnsi="Arial" w:cs="Arial"/>
                  <w:sz w:val="19"/>
                  <w:szCs w:val="19"/>
                </w:rPr>
                <w:t xml:space="preserve">ekonomická </w:t>
              </w:r>
            </w:ins>
            <w:ins w:id="24" w:author="autor" w:date="2020-04-08T16:02:00Z">
              <w:r w:rsidR="00485006">
                <w:rPr>
                  <w:rFonts w:ascii="Arial" w:hAnsi="Arial" w:cs="Arial"/>
                  <w:sz w:val="19"/>
                  <w:szCs w:val="19"/>
                </w:rPr>
                <w:t>stránka projektu:</w:t>
              </w:r>
            </w:ins>
          </w:p>
          <w:p w14:paraId="164404BD" w14:textId="77777777" w:rsidR="00485006" w:rsidRDefault="00485006" w:rsidP="009D3E7B">
            <w:pPr>
              <w:rPr>
                <w:ins w:id="25" w:author="autor" w:date="2020-04-08T16:02:00Z"/>
                <w:rFonts w:ascii="Arial" w:hAnsi="Arial" w:cs="Arial"/>
                <w:sz w:val="19"/>
                <w:szCs w:val="19"/>
              </w:rPr>
            </w:pPr>
          </w:p>
          <w:p w14:paraId="5C7C230A" w14:textId="09F3E0DC" w:rsidR="00485006" w:rsidRPr="00B50FF9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E92BA7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7D64417F" w14:textId="520E4A0E" w:rsidR="00CA3018" w:rsidRPr="00B50FF9" w:rsidRDefault="00CA30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A319336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0304A2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4E3C5F8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D29071E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7F58B315" w14:textId="77777777" w:rsidTr="00CA3018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50D582B5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A043B0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13E1A91" w14:textId="77777777" w:rsidR="00684FF5" w:rsidRPr="00FD028A" w:rsidRDefault="00684FF5" w:rsidP="00A66794"/>
    <w:sectPr w:rsidR="00684FF5" w:rsidRPr="00FD028A" w:rsidSect="00C571C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56DBF" w14:textId="77777777" w:rsidR="00D96852" w:rsidRDefault="00D96852" w:rsidP="009B44B8">
      <w:pPr>
        <w:spacing w:after="0" w:line="240" w:lineRule="auto"/>
      </w:pPr>
      <w:r>
        <w:separator/>
      </w:r>
    </w:p>
  </w:endnote>
  <w:endnote w:type="continuationSeparator" w:id="0">
    <w:p w14:paraId="253C936A" w14:textId="77777777" w:rsidR="00D96852" w:rsidRDefault="00D9685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64F91A" wp14:editId="0764F91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BC1677A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764F914" w14:textId="463DD3F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E5B76">
          <w:rPr>
            <w:noProof/>
          </w:rPr>
          <w:t>3</w:t>
        </w:r>
        <w:r>
          <w:fldChar w:fldCharType="end"/>
        </w:r>
      </w:sdtContent>
    </w:sdt>
  </w:p>
  <w:p w14:paraId="0764F915" w14:textId="77777777" w:rsidR="007E7961" w:rsidRDefault="007E79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696C2" w14:textId="04F3D10B" w:rsidR="00125165" w:rsidRPr="002961DD" w:rsidRDefault="002961DD" w:rsidP="002961DD">
    <w:pPr>
      <w:pStyle w:val="Pta"/>
      <w:jc w:val="center"/>
    </w:pPr>
    <w:r>
      <w:rPr>
        <w:i/>
        <w:sz w:val="20"/>
        <w:szCs w:val="20"/>
      </w:rPr>
      <w:t xml:space="preserve">Platnosť: </w:t>
    </w:r>
    <w:r w:rsidR="0095212C">
      <w:rPr>
        <w:i/>
        <w:sz w:val="20"/>
        <w:szCs w:val="20"/>
      </w:rPr>
      <w:t>1</w:t>
    </w:r>
    <w:ins w:id="26" w:author="Zuzana Hušeková" w:date="2020-04-16T14:25:00Z">
      <w:r w:rsidR="008E5B76">
        <w:rPr>
          <w:i/>
          <w:sz w:val="20"/>
          <w:szCs w:val="20"/>
        </w:rPr>
        <w:t>7</w:t>
      </w:r>
    </w:ins>
    <w:del w:id="27" w:author="Zuzana Hušeková" w:date="2020-04-16T14:25:00Z">
      <w:r w:rsidR="0095212C" w:rsidDel="008E5B76">
        <w:rPr>
          <w:i/>
          <w:sz w:val="20"/>
          <w:szCs w:val="20"/>
        </w:rPr>
        <w:delText>3</w:delText>
      </w:r>
    </w:del>
    <w:r>
      <w:rPr>
        <w:i/>
        <w:sz w:val="20"/>
        <w:szCs w:val="20"/>
      </w:rPr>
      <w:t>.</w:t>
    </w:r>
    <w:ins w:id="28" w:author="Zuzana Hušeková" w:date="2020-04-16T14:25:00Z">
      <w:r w:rsidR="008E5B76">
        <w:rPr>
          <w:i/>
          <w:sz w:val="20"/>
          <w:szCs w:val="20"/>
        </w:rPr>
        <w:t>04</w:t>
      </w:r>
    </w:ins>
    <w:del w:id="29" w:author="Zuzana Hušeková" w:date="2020-04-16T14:25:00Z">
      <w:r w:rsidR="0095212C" w:rsidDel="008E5B76">
        <w:rPr>
          <w:i/>
          <w:sz w:val="20"/>
          <w:szCs w:val="20"/>
        </w:rPr>
        <w:delText>12</w:delText>
      </w:r>
    </w:del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</w:t>
    </w:r>
    <w:ins w:id="30" w:author="Zuzana Hušeková" w:date="2020-04-16T14:25:00Z">
      <w:r w:rsidR="008E5B76">
        <w:rPr>
          <w:i/>
          <w:sz w:val="20"/>
          <w:szCs w:val="20"/>
        </w:rPr>
        <w:t>20</w:t>
      </w:r>
    </w:ins>
    <w:del w:id="31" w:author="Zuzana Hušeková" w:date="2020-04-16T14:25:00Z">
      <w:r w:rsidR="00C54C7D" w:rsidDel="008E5B76">
        <w:rPr>
          <w:i/>
          <w:sz w:val="20"/>
          <w:szCs w:val="20"/>
        </w:rPr>
        <w:delText>1</w:delText>
      </w:r>
      <w:r w:rsidR="00AC2818" w:rsidDel="008E5B76">
        <w:rPr>
          <w:i/>
          <w:sz w:val="20"/>
          <w:szCs w:val="20"/>
        </w:rPr>
        <w:delText>8</w:delText>
      </w:r>
    </w:del>
    <w:r>
      <w:rPr>
        <w:i/>
        <w:sz w:val="20"/>
        <w:szCs w:val="20"/>
      </w:rPr>
      <w:t xml:space="preserve">, účinnosť: </w:t>
    </w:r>
    <w:r w:rsidR="0095212C">
      <w:rPr>
        <w:i/>
        <w:sz w:val="20"/>
        <w:szCs w:val="20"/>
      </w:rPr>
      <w:t>1</w:t>
    </w:r>
    <w:ins w:id="32" w:author="Zuzana Hušeková" w:date="2020-04-16T14:25:00Z">
      <w:r w:rsidR="008E5B76">
        <w:rPr>
          <w:i/>
          <w:sz w:val="20"/>
          <w:szCs w:val="20"/>
        </w:rPr>
        <w:t>7</w:t>
      </w:r>
    </w:ins>
    <w:del w:id="33" w:author="Zuzana Hušeková" w:date="2020-04-16T14:25:00Z">
      <w:r w:rsidR="0095212C" w:rsidDel="008E5B76">
        <w:rPr>
          <w:i/>
          <w:sz w:val="20"/>
          <w:szCs w:val="20"/>
        </w:rPr>
        <w:delText>3</w:delText>
      </w:r>
    </w:del>
    <w:r>
      <w:rPr>
        <w:i/>
        <w:sz w:val="20"/>
        <w:szCs w:val="20"/>
      </w:rPr>
      <w:t>.</w:t>
    </w:r>
    <w:ins w:id="34" w:author="Zuzana Hušeková" w:date="2020-04-16T14:25:00Z">
      <w:r w:rsidR="008E5B76">
        <w:rPr>
          <w:i/>
          <w:sz w:val="20"/>
          <w:szCs w:val="20"/>
        </w:rPr>
        <w:t>04</w:t>
      </w:r>
    </w:ins>
    <w:del w:id="35" w:author="Zuzana Hušeková" w:date="2020-04-16T14:25:00Z">
      <w:r w:rsidR="0095212C" w:rsidDel="008E5B76">
        <w:rPr>
          <w:i/>
          <w:sz w:val="20"/>
          <w:szCs w:val="20"/>
        </w:rPr>
        <w:delText>12</w:delText>
      </w:r>
    </w:del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</w:t>
    </w:r>
    <w:ins w:id="36" w:author="Zuzana Hušeková" w:date="2020-04-16T14:25:00Z">
      <w:r w:rsidR="008E5B76">
        <w:rPr>
          <w:i/>
          <w:sz w:val="20"/>
          <w:szCs w:val="20"/>
        </w:rPr>
        <w:t>20</w:t>
      </w:r>
    </w:ins>
    <w:del w:id="37" w:author="Zuzana Hušeková" w:date="2020-04-16T14:25:00Z">
      <w:r w:rsidR="00C54C7D" w:rsidDel="008E5B76">
        <w:rPr>
          <w:i/>
          <w:sz w:val="20"/>
          <w:szCs w:val="20"/>
        </w:rPr>
        <w:delText>1</w:delText>
      </w:r>
      <w:r w:rsidR="00AC2818" w:rsidDel="008E5B76">
        <w:rPr>
          <w:i/>
          <w:sz w:val="20"/>
          <w:szCs w:val="20"/>
        </w:rPr>
        <w:delText>8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640037" w14:textId="77777777" w:rsidR="00D96852" w:rsidRDefault="00D96852" w:rsidP="009B44B8">
      <w:pPr>
        <w:spacing w:after="0" w:line="240" w:lineRule="auto"/>
      </w:pPr>
      <w:r>
        <w:separator/>
      </w:r>
    </w:p>
  </w:footnote>
  <w:footnote w:type="continuationSeparator" w:id="0">
    <w:p w14:paraId="2ACE4AE5" w14:textId="77777777" w:rsidR="00D96852" w:rsidRDefault="00D96852" w:rsidP="009B44B8">
      <w:pPr>
        <w:spacing w:after="0" w:line="240" w:lineRule="auto"/>
      </w:pPr>
      <w:r>
        <w:continuationSeparator/>
      </w:r>
    </w:p>
  </w:footnote>
  <w:footnote w:id="1">
    <w:p w14:paraId="0764F91E" w14:textId="465432A8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7217F4">
        <w:t xml:space="preserve"> </w:t>
      </w:r>
      <w:r w:rsidR="007217F4" w:rsidRPr="009163B9">
        <w:t>Vo vzore  sú používané skratky a pojmy zavedené v Systéme riadenia európskych štrukturálnych a investičných fondov.</w:t>
      </w:r>
    </w:p>
  </w:footnote>
  <w:footnote w:id="2">
    <w:p w14:paraId="0764F91F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0764F920" w14:textId="5F7553A8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 xml:space="preserve">Udelenie hodnoty ,,0“ znamená nesplnenie vylučujúceho hodnotiaceho kritéria a teda nesplnenie podmienky poskytnutia príspevku, </w:t>
      </w:r>
      <w:proofErr w:type="spellStart"/>
      <w:r w:rsidR="00E55862" w:rsidRPr="0005646C">
        <w:t>t.j</w:t>
      </w:r>
      <w:proofErr w:type="spellEnd"/>
      <w:r w:rsidR="00E55862" w:rsidRPr="0005646C">
        <w:t xml:space="preserve">. nesplnenie kritérií na výber projektov. </w:t>
      </w:r>
    </w:p>
  </w:footnote>
  <w:footnote w:id="4">
    <w:p w14:paraId="0764F921" w14:textId="503B7BEB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7217F4">
        <w:t xml:space="preserve"> </w:t>
      </w:r>
      <w:r w:rsidR="007217F4" w:rsidRPr="00A20BD7">
        <w:t>(pri vylučovacích a bodovaných hodnotiacich kritériách)</w:t>
      </w:r>
      <w:r w:rsidR="007217F4">
        <w:t xml:space="preserve"> </w:t>
      </w:r>
      <w:r w:rsidR="007217F4" w:rsidRPr="0005646C">
        <w:t xml:space="preserve">a prideleného počtu bodov </w:t>
      </w:r>
      <w:r w:rsidR="007217F4">
        <w:t xml:space="preserve">(pri bodovaných hodnotiacich kritériách) </w:t>
      </w:r>
      <w:r w:rsidRPr="0005646C">
        <w:t xml:space="preserve"> zo strany odborných hodnotiteľov</w:t>
      </w:r>
      <w:r w:rsidR="009E7FE9">
        <w:t>.</w:t>
      </w:r>
      <w:r w:rsidR="007217F4">
        <w:t xml:space="preserve"> </w:t>
      </w:r>
      <w:bookmarkStart w:id="0" w:name="_GoBack"/>
      <w:bookmarkEnd w:id="0"/>
    </w:p>
  </w:footnote>
  <w:footnote w:id="5">
    <w:p w14:paraId="0764F922" w14:textId="37B380F4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>
        <w:t>,</w:t>
      </w:r>
      <w:r w:rsidRPr="00A66794">
        <w:t xml:space="preserve">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6">
    <w:p w14:paraId="0764F923" w14:textId="77777777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proofErr w:type="spellStart"/>
      <w:r w:rsidRPr="00A66794">
        <w:t>ŽoNFP</w:t>
      </w:r>
      <w:proofErr w:type="spellEnd"/>
      <w:r>
        <w:t>.</w:t>
      </w:r>
    </w:p>
  </w:footnote>
  <w:footnote w:id="7">
    <w:p w14:paraId="39D8FA08" w14:textId="77777777" w:rsidR="00B040B8" w:rsidRDefault="00B040B8" w:rsidP="00B040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proofErr w:type="spellStart"/>
      <w:r w:rsidRPr="00A66794">
        <w:t>ŽoNFP</w:t>
      </w:r>
      <w:proofErr w:type="spellEnd"/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0764F925" w14:textId="35C0DDA5" w:rsidR="00F1031A" w:rsidRPr="00A66794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3017D7">
        <w:t xml:space="preserve"> V prípade relevantnosti je posúdená tiež oprávnenosť výdavkov, zrealizovaných pred predložením </w:t>
      </w:r>
      <w:proofErr w:type="spellStart"/>
      <w:r w:rsidR="003017D7">
        <w:t>ŽoNFP</w:t>
      </w:r>
      <w:proofErr w:type="spellEnd"/>
      <w:r w:rsidR="003017D7">
        <w:t xml:space="preserve"> (oprávnenosť sa posudzuje na základe popisu oprávnených výdavkov v </w:t>
      </w:r>
      <w:proofErr w:type="spellStart"/>
      <w:r w:rsidR="003017D7">
        <w:t>ŽoNFP</w:t>
      </w:r>
      <w:proofErr w:type="spellEnd"/>
      <w:r w:rsidR="003017D7">
        <w:t>).</w:t>
      </w:r>
    </w:p>
  </w:footnote>
  <w:footnote w:id="9">
    <w:p w14:paraId="2CB41E0B" w14:textId="77777777" w:rsidR="00B040B8" w:rsidRDefault="00B040B8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31C265C2" w14:textId="77777777" w:rsidR="00B040B8" w:rsidRDefault="00B040B8" w:rsidP="00B040B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730A1C64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456ECFBD" w14:textId="77777777" w:rsidR="00B040B8" w:rsidRPr="00D52730" w:rsidRDefault="00B040B8" w:rsidP="00316285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04BEBF33" w14:textId="6FA390BC" w:rsidR="00B040B8" w:rsidRDefault="00B040B8" w:rsidP="00A12E5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meno a priezvisko.</w:t>
      </w:r>
      <w:r w:rsidRPr="009E2604">
        <w:t xml:space="preserve"> </w:t>
      </w:r>
    </w:p>
  </w:footnote>
  <w:footnote w:id="14">
    <w:p w14:paraId="5262F406" w14:textId="35F587E2" w:rsidR="00B040B8" w:rsidRDefault="00B040B8" w:rsidP="003316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</w:t>
      </w:r>
      <w:proofErr w:type="spellStart"/>
      <w:r>
        <w:t>t.j</w:t>
      </w:r>
      <w:proofErr w:type="spellEnd"/>
      <w:r>
        <w:t>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4C097C1A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31F5B103" w14:textId="77777777" w:rsidR="008157C6" w:rsidRDefault="008157C6" w:rsidP="008157C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39948639" w14:textId="77777777" w:rsidR="008157C6" w:rsidRDefault="008157C6" w:rsidP="008157C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14:paraId="47AD9F0D" w14:textId="1726C006" w:rsidR="00AC2818" w:rsidRPr="0005646C" w:rsidRDefault="00AC2818" w:rsidP="00A75E1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</w:t>
      </w:r>
      <w:proofErr w:type="spellStart"/>
      <w:r w:rsidRPr="00A66794">
        <w:t>ŽoNFP</w:t>
      </w:r>
      <w:proofErr w:type="spellEnd"/>
      <w:r w:rsidRPr="00A66794">
        <w:t xml:space="preserve"> definované hodnotiace kritériá </w:t>
      </w:r>
      <w:proofErr w:type="spellStart"/>
      <w:r w:rsidRPr="00A66794">
        <w:t>ŽoNFP</w:t>
      </w:r>
      <w:proofErr w:type="spellEnd"/>
      <w:r w:rsidRPr="00A66794">
        <w:t xml:space="preserve">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6A020CD3" w14:textId="77777777" w:rsidR="00AC2818" w:rsidRPr="0005646C" w:rsidRDefault="00AC2818" w:rsidP="00684FF5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5C6F3C9F" w14:textId="77777777" w:rsidR="00AC2818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27580A5" w14:textId="77777777" w:rsidR="00AC2818" w:rsidRPr="0005646C" w:rsidRDefault="00AC2818" w:rsidP="00AC2818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1">
    <w:p w14:paraId="09372C86" w14:textId="77777777" w:rsidR="00AC2818" w:rsidRPr="0005646C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2DB7DF53" w14:textId="6EFCB44C" w:rsidR="00CA3018" w:rsidRPr="0005646C" w:rsidRDefault="00CA3018" w:rsidP="00CA30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9669CC">
        <w:t>Uvedené pole s</w:t>
      </w:r>
      <w:r w:rsidRPr="00A66794">
        <w:t xml:space="preserve">lúži najmä na zaznamenanie </w:t>
      </w:r>
      <w:r w:rsidR="009669CC">
        <w:t>individuálneho názoru odborného hodnotiteľa na celkovú kvalitu predloženej Žiadosti o NFP</w:t>
      </w:r>
      <w:r>
        <w:t>.</w:t>
      </w:r>
    </w:p>
  </w:footnote>
  <w:footnote w:id="23">
    <w:p w14:paraId="29FC6C02" w14:textId="77777777" w:rsidR="00CA3018" w:rsidRDefault="00CA3018" w:rsidP="00CA3018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4F918" wp14:editId="0764F91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E2FAEF2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0764F912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C3E5" w14:textId="77777777" w:rsidR="00125165" w:rsidRDefault="00125165" w:rsidP="00125165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02826ED5" wp14:editId="60E28B69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4F917" w14:textId="1728E160" w:rsidR="007E7961" w:rsidRPr="00125165" w:rsidRDefault="00125165" w:rsidP="00125165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45111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0F7169"/>
    <w:rsid w:val="00105536"/>
    <w:rsid w:val="0010760D"/>
    <w:rsid w:val="00125165"/>
    <w:rsid w:val="00154F86"/>
    <w:rsid w:val="00187DAA"/>
    <w:rsid w:val="00203D64"/>
    <w:rsid w:val="0022265F"/>
    <w:rsid w:val="0024799D"/>
    <w:rsid w:val="00285341"/>
    <w:rsid w:val="002961DD"/>
    <w:rsid w:val="002B1392"/>
    <w:rsid w:val="002B480E"/>
    <w:rsid w:val="002B60FE"/>
    <w:rsid w:val="002C2724"/>
    <w:rsid w:val="002E3020"/>
    <w:rsid w:val="003017D7"/>
    <w:rsid w:val="00316285"/>
    <w:rsid w:val="003303F5"/>
    <w:rsid w:val="00331652"/>
    <w:rsid w:val="003377A7"/>
    <w:rsid w:val="003413E7"/>
    <w:rsid w:val="00343440"/>
    <w:rsid w:val="00372822"/>
    <w:rsid w:val="00375C44"/>
    <w:rsid w:val="0039576A"/>
    <w:rsid w:val="003A5C6F"/>
    <w:rsid w:val="003B18B0"/>
    <w:rsid w:val="003C141E"/>
    <w:rsid w:val="003C4E38"/>
    <w:rsid w:val="004072C4"/>
    <w:rsid w:val="00435CFC"/>
    <w:rsid w:val="004665E5"/>
    <w:rsid w:val="00482209"/>
    <w:rsid w:val="004841E3"/>
    <w:rsid w:val="00485006"/>
    <w:rsid w:val="004B6DD8"/>
    <w:rsid w:val="004C39D3"/>
    <w:rsid w:val="004C48D9"/>
    <w:rsid w:val="004D176E"/>
    <w:rsid w:val="00511138"/>
    <w:rsid w:val="00517659"/>
    <w:rsid w:val="00520553"/>
    <w:rsid w:val="00566ADB"/>
    <w:rsid w:val="00576E70"/>
    <w:rsid w:val="00597067"/>
    <w:rsid w:val="005A4E66"/>
    <w:rsid w:val="005B1E08"/>
    <w:rsid w:val="005C7F16"/>
    <w:rsid w:val="005D16C2"/>
    <w:rsid w:val="006267ED"/>
    <w:rsid w:val="006300A5"/>
    <w:rsid w:val="00630702"/>
    <w:rsid w:val="0063252F"/>
    <w:rsid w:val="00640198"/>
    <w:rsid w:val="006426D5"/>
    <w:rsid w:val="00645C7C"/>
    <w:rsid w:val="006636D2"/>
    <w:rsid w:val="00663AAC"/>
    <w:rsid w:val="006647CF"/>
    <w:rsid w:val="006837C5"/>
    <w:rsid w:val="00684FF5"/>
    <w:rsid w:val="00695365"/>
    <w:rsid w:val="006A0FA0"/>
    <w:rsid w:val="006A26CA"/>
    <w:rsid w:val="006B2183"/>
    <w:rsid w:val="006C2E72"/>
    <w:rsid w:val="00700482"/>
    <w:rsid w:val="00712F7D"/>
    <w:rsid w:val="00716BD5"/>
    <w:rsid w:val="007217F4"/>
    <w:rsid w:val="00734B73"/>
    <w:rsid w:val="00747EFB"/>
    <w:rsid w:val="00761B26"/>
    <w:rsid w:val="00762D03"/>
    <w:rsid w:val="007736B4"/>
    <w:rsid w:val="00781AF9"/>
    <w:rsid w:val="007A180D"/>
    <w:rsid w:val="007E7961"/>
    <w:rsid w:val="008000C9"/>
    <w:rsid w:val="00814754"/>
    <w:rsid w:val="008157C6"/>
    <w:rsid w:val="0083042E"/>
    <w:rsid w:val="0084329B"/>
    <w:rsid w:val="0085787C"/>
    <w:rsid w:val="00860CE0"/>
    <w:rsid w:val="00864337"/>
    <w:rsid w:val="0088227D"/>
    <w:rsid w:val="008A7DBF"/>
    <w:rsid w:val="008E5B76"/>
    <w:rsid w:val="00944BAA"/>
    <w:rsid w:val="0095212C"/>
    <w:rsid w:val="00965BFD"/>
    <w:rsid w:val="009669CC"/>
    <w:rsid w:val="00977107"/>
    <w:rsid w:val="00981900"/>
    <w:rsid w:val="00990254"/>
    <w:rsid w:val="00996C64"/>
    <w:rsid w:val="009A73BC"/>
    <w:rsid w:val="009B44B8"/>
    <w:rsid w:val="009C3F80"/>
    <w:rsid w:val="009E2604"/>
    <w:rsid w:val="009E7FE9"/>
    <w:rsid w:val="009F3D26"/>
    <w:rsid w:val="00A053DF"/>
    <w:rsid w:val="00A12E5C"/>
    <w:rsid w:val="00A17D46"/>
    <w:rsid w:val="00A20F6F"/>
    <w:rsid w:val="00A33F94"/>
    <w:rsid w:val="00A5512E"/>
    <w:rsid w:val="00A601A7"/>
    <w:rsid w:val="00A634E1"/>
    <w:rsid w:val="00A64E0E"/>
    <w:rsid w:val="00A66794"/>
    <w:rsid w:val="00A72107"/>
    <w:rsid w:val="00A75E16"/>
    <w:rsid w:val="00A80A00"/>
    <w:rsid w:val="00A83B90"/>
    <w:rsid w:val="00A853A5"/>
    <w:rsid w:val="00A9035D"/>
    <w:rsid w:val="00A93A95"/>
    <w:rsid w:val="00AC1EFD"/>
    <w:rsid w:val="00AC2818"/>
    <w:rsid w:val="00AD14B0"/>
    <w:rsid w:val="00AE6C22"/>
    <w:rsid w:val="00B040B8"/>
    <w:rsid w:val="00B2461A"/>
    <w:rsid w:val="00B24714"/>
    <w:rsid w:val="00B50FF9"/>
    <w:rsid w:val="00B6172E"/>
    <w:rsid w:val="00B66F4A"/>
    <w:rsid w:val="00B7625B"/>
    <w:rsid w:val="00B81739"/>
    <w:rsid w:val="00B81782"/>
    <w:rsid w:val="00BB36E6"/>
    <w:rsid w:val="00BB4138"/>
    <w:rsid w:val="00C17494"/>
    <w:rsid w:val="00C54C7D"/>
    <w:rsid w:val="00C571C4"/>
    <w:rsid w:val="00C94A5B"/>
    <w:rsid w:val="00CA0B71"/>
    <w:rsid w:val="00CA3018"/>
    <w:rsid w:val="00CA39A3"/>
    <w:rsid w:val="00CC2550"/>
    <w:rsid w:val="00CC7D70"/>
    <w:rsid w:val="00D0779C"/>
    <w:rsid w:val="00D14CF2"/>
    <w:rsid w:val="00D579BA"/>
    <w:rsid w:val="00D811FD"/>
    <w:rsid w:val="00D86068"/>
    <w:rsid w:val="00D96852"/>
    <w:rsid w:val="00DB0734"/>
    <w:rsid w:val="00DB1FDA"/>
    <w:rsid w:val="00DB3D85"/>
    <w:rsid w:val="00DC193C"/>
    <w:rsid w:val="00DC3A27"/>
    <w:rsid w:val="00DC5DC8"/>
    <w:rsid w:val="00DD5CA5"/>
    <w:rsid w:val="00DE5801"/>
    <w:rsid w:val="00E32EBC"/>
    <w:rsid w:val="00E55862"/>
    <w:rsid w:val="00ED45FB"/>
    <w:rsid w:val="00F005FB"/>
    <w:rsid w:val="00F0092F"/>
    <w:rsid w:val="00F1031A"/>
    <w:rsid w:val="00F12F08"/>
    <w:rsid w:val="00F14034"/>
    <w:rsid w:val="00F147E9"/>
    <w:rsid w:val="00F72158"/>
    <w:rsid w:val="00F84B30"/>
    <w:rsid w:val="00FD028A"/>
    <w:rsid w:val="00FF2A85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4F869"/>
  <w15:docId w15:val="{2FDD62A2-7086-423F-A31C-C153BFDA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A796CF7C7744F5A8565D2956FDEE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11306-11D8-4040-BFD9-97F3E30E4710}"/>
      </w:docPartPr>
      <w:docPartBody>
        <w:p w:rsidR="007E1FE9" w:rsidRDefault="00064E28" w:rsidP="00064E28">
          <w:pPr>
            <w:pStyle w:val="9A796CF7C7744F5A8565D2956FDEE40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FF2C3C5CB68496685E03E24F7EE5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35DD4-1BEA-4FB0-AFCC-9586D19A3834}"/>
      </w:docPartPr>
      <w:docPartBody>
        <w:p w:rsidR="007E1FE9" w:rsidRDefault="00064E28" w:rsidP="00064E28">
          <w:pPr>
            <w:pStyle w:val="AFF2C3C5CB68496685E03E24F7EE58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A6F1E396F594C5F93660FE990D00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3BE10-775E-4B3F-BD75-8CAAFECCF611}"/>
      </w:docPartPr>
      <w:docPartBody>
        <w:p w:rsidR="007E1FE9" w:rsidRDefault="00064E28" w:rsidP="00064E28">
          <w:pPr>
            <w:pStyle w:val="5A6F1E396F594C5F93660FE990D003F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29DE99E5934B5AA79AAD3AB7B9A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D665E-B885-4D25-9618-6E7A0D60DCA5}"/>
      </w:docPartPr>
      <w:docPartBody>
        <w:p w:rsidR="007E1FE9" w:rsidRDefault="00064E28" w:rsidP="00064E28">
          <w:pPr>
            <w:pStyle w:val="9329DE99E5934B5AA79AAD3AB7B9A64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673D77073CD46178E73FD1B050609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5B7CE4-E753-4136-A9F5-46BF61FCE3ED}"/>
      </w:docPartPr>
      <w:docPartBody>
        <w:p w:rsidR="007E1FE9" w:rsidRDefault="00064E28" w:rsidP="00064E28">
          <w:pPr>
            <w:pStyle w:val="E673D77073CD46178E73FD1B050609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983CD7D92AA487780D6DA9B848B9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C9B4A-D517-40D5-A1BD-D96C8B903CA3}"/>
      </w:docPartPr>
      <w:docPartBody>
        <w:p w:rsidR="007E1FE9" w:rsidRDefault="00064E28" w:rsidP="00064E28">
          <w:pPr>
            <w:pStyle w:val="0983CD7D92AA487780D6DA9B848B9F0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222EE3AFA0A40F1BA0F81DDE68D5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2FE15-E03E-4811-9C00-88A79832E8D4}"/>
      </w:docPartPr>
      <w:docPartBody>
        <w:p w:rsidR="007E1FE9" w:rsidRDefault="00064E28" w:rsidP="00064E28">
          <w:pPr>
            <w:pStyle w:val="C222EE3AFA0A40F1BA0F81DDE68D51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C2D31E849744C099CB5A38747734B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41C42-451E-41AD-97DE-72600FA11F4B}"/>
      </w:docPartPr>
      <w:docPartBody>
        <w:p w:rsidR="007E1FE9" w:rsidRDefault="00064E28" w:rsidP="00064E28">
          <w:pPr>
            <w:pStyle w:val="BC2D31E849744C099CB5A38747734B0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484037ECDF54EE887DA97A6B60661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14C0D5-26BF-4CE6-8128-60ED3B2D32F5}"/>
      </w:docPartPr>
      <w:docPartBody>
        <w:p w:rsidR="007E1FE9" w:rsidRDefault="00064E28" w:rsidP="00064E28">
          <w:pPr>
            <w:pStyle w:val="F484037ECDF54EE887DA97A6B606613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EF6334FE394010B1164A2624C60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2ECA2D-06D3-420A-B0A3-A90EC83E9EFC}"/>
      </w:docPartPr>
      <w:docPartBody>
        <w:p w:rsidR="007E1FE9" w:rsidRDefault="00064E28" w:rsidP="00064E28">
          <w:pPr>
            <w:pStyle w:val="4BEF6334FE394010B1164A2624C607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51FD40FCE94F938385821EB7FD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D2866B-D392-43EF-8F5A-B35AEE9C1CD9}"/>
      </w:docPartPr>
      <w:docPartBody>
        <w:p w:rsidR="007E1FE9" w:rsidRDefault="00064E28" w:rsidP="00064E28">
          <w:pPr>
            <w:pStyle w:val="D251FD40FCE94F938385821EB7FDA31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EB8BE3F35424D30BCD19FDBC02F4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7350B2-3855-4651-86F4-0BBF4E7255AD}"/>
      </w:docPartPr>
      <w:docPartBody>
        <w:p w:rsidR="00575F29" w:rsidRDefault="008675AC" w:rsidP="008675AC">
          <w:pPr>
            <w:pStyle w:val="BEB8BE3F35424D30BCD19FDBC02F459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6C32E7EC91345D18C9C098DA4F3EA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9F933-20F7-4A50-B001-A8C700EF53A2}"/>
      </w:docPartPr>
      <w:docPartBody>
        <w:p w:rsidR="00575F29" w:rsidRDefault="008675AC" w:rsidP="008675AC">
          <w:pPr>
            <w:pStyle w:val="96C32E7EC91345D18C9C098DA4F3EA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F5805556411477C84A8C096E1B5EC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7CB54-9C49-4B39-8089-D3515DF8F876}"/>
      </w:docPartPr>
      <w:docPartBody>
        <w:p w:rsidR="00575F29" w:rsidRDefault="008675AC" w:rsidP="008675AC">
          <w:pPr>
            <w:pStyle w:val="7F5805556411477C84A8C096E1B5EC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E83814C1B2F449DAE1D466FE7873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D861D-8034-4F9E-9207-D62784292F79}"/>
      </w:docPartPr>
      <w:docPartBody>
        <w:p w:rsidR="00575F29" w:rsidRDefault="008675AC" w:rsidP="008675AC">
          <w:pPr>
            <w:pStyle w:val="0E83814C1B2F449DAE1D466FE787352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1C735DEA19A49EDA1085A725739F8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92215D-6DDB-4569-9A96-CE8616FF9157}"/>
      </w:docPartPr>
      <w:docPartBody>
        <w:p w:rsidR="00575F29" w:rsidRDefault="008675AC" w:rsidP="008675AC">
          <w:pPr>
            <w:pStyle w:val="E1C735DEA19A49EDA1085A725739F82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F4369EBA67C491C99E00F70F5491E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D39A8-EC60-4BE6-9020-F0E9D047785C}"/>
      </w:docPartPr>
      <w:docPartBody>
        <w:p w:rsidR="00575F29" w:rsidRDefault="008675AC" w:rsidP="008675AC">
          <w:pPr>
            <w:pStyle w:val="8F4369EBA67C491C99E00F70F5491ED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68C1D46564C4D70A08DC9DAD55611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0F6D45-22B9-4AA7-AAF4-53FFCB087275}"/>
      </w:docPartPr>
      <w:docPartBody>
        <w:p w:rsidR="00575F29" w:rsidRDefault="008675AC" w:rsidP="008675AC">
          <w:pPr>
            <w:pStyle w:val="168C1D46564C4D70A08DC9DAD55611D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A97CD6AEC34AD98F668DBEDF3940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4FFB33-4716-4545-9D6E-6C8E37922B32}"/>
      </w:docPartPr>
      <w:docPartBody>
        <w:p w:rsidR="00575F29" w:rsidRDefault="008675AC" w:rsidP="008675AC">
          <w:pPr>
            <w:pStyle w:val="4BA97CD6AEC34AD98F668DBEDF3940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00DAB15DE6141C8B55CC6DC6ECBBA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5E4E-8969-41C7-8E6B-6270A5B5B140}"/>
      </w:docPartPr>
      <w:docPartBody>
        <w:p w:rsidR="00575F29" w:rsidRDefault="008675AC" w:rsidP="008675AC">
          <w:pPr>
            <w:pStyle w:val="A00DAB15DE6141C8B55CC6DC6ECBBA3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118940FFCCC41BABA7674C636AB2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FAEE26-3F2E-4DE3-980E-234E5EBD2EC4}"/>
      </w:docPartPr>
      <w:docPartBody>
        <w:p w:rsidR="00575F29" w:rsidRDefault="008675AC" w:rsidP="008675AC">
          <w:pPr>
            <w:pStyle w:val="0118940FFCCC41BABA7674C636AB29D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6547B198A7B4B14AE8962D52EFCE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36A44-C0F8-40FB-A2F2-30830652A283}"/>
      </w:docPartPr>
      <w:docPartBody>
        <w:p w:rsidR="00575F29" w:rsidRDefault="008675AC" w:rsidP="008675AC">
          <w:pPr>
            <w:pStyle w:val="D6547B198A7B4B14AE8962D52EFCE8CD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30667"/>
    <w:rsid w:val="000405E6"/>
    <w:rsid w:val="00064E28"/>
    <w:rsid w:val="000A0AAB"/>
    <w:rsid w:val="00147DB7"/>
    <w:rsid w:val="001531F8"/>
    <w:rsid w:val="00280637"/>
    <w:rsid w:val="002C1FE3"/>
    <w:rsid w:val="003709D3"/>
    <w:rsid w:val="00372018"/>
    <w:rsid w:val="003A42BD"/>
    <w:rsid w:val="003D5873"/>
    <w:rsid w:val="00412BF1"/>
    <w:rsid w:val="004306E3"/>
    <w:rsid w:val="00492298"/>
    <w:rsid w:val="004B3767"/>
    <w:rsid w:val="004D74F0"/>
    <w:rsid w:val="004E1946"/>
    <w:rsid w:val="004F370C"/>
    <w:rsid w:val="0051086C"/>
    <w:rsid w:val="00575F29"/>
    <w:rsid w:val="00577AE5"/>
    <w:rsid w:val="00587590"/>
    <w:rsid w:val="005C6A4A"/>
    <w:rsid w:val="006257B8"/>
    <w:rsid w:val="00641E8C"/>
    <w:rsid w:val="0066742C"/>
    <w:rsid w:val="00681EDA"/>
    <w:rsid w:val="006B7C2C"/>
    <w:rsid w:val="00706594"/>
    <w:rsid w:val="007139CA"/>
    <w:rsid w:val="00756F6A"/>
    <w:rsid w:val="00764B0E"/>
    <w:rsid w:val="00773249"/>
    <w:rsid w:val="007755A0"/>
    <w:rsid w:val="007E1FE9"/>
    <w:rsid w:val="008333F7"/>
    <w:rsid w:val="008675AC"/>
    <w:rsid w:val="00882C39"/>
    <w:rsid w:val="008C4614"/>
    <w:rsid w:val="008C7FA9"/>
    <w:rsid w:val="008D66FC"/>
    <w:rsid w:val="00924B96"/>
    <w:rsid w:val="00A82FB7"/>
    <w:rsid w:val="00A85B5A"/>
    <w:rsid w:val="00B13479"/>
    <w:rsid w:val="00B351EF"/>
    <w:rsid w:val="00BC2E5A"/>
    <w:rsid w:val="00C0230D"/>
    <w:rsid w:val="00C4158A"/>
    <w:rsid w:val="00CA633C"/>
    <w:rsid w:val="00CC6FFA"/>
    <w:rsid w:val="00CD05DF"/>
    <w:rsid w:val="00D77C82"/>
    <w:rsid w:val="00DC5BA3"/>
    <w:rsid w:val="00DE241F"/>
    <w:rsid w:val="00E067C1"/>
    <w:rsid w:val="00E62DBF"/>
    <w:rsid w:val="00EB1B6B"/>
    <w:rsid w:val="00FE1945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16E87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347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276B964C170C4D78B4E87EFE8E4D8096">
    <w:name w:val="276B964C170C4D78B4E87EFE8E4D8096"/>
    <w:rsid w:val="00A82FB7"/>
    <w:pPr>
      <w:spacing w:after="160" w:line="259" w:lineRule="auto"/>
    </w:pPr>
  </w:style>
  <w:style w:type="paragraph" w:customStyle="1" w:styleId="219C805FB280490F8FF4B4B5F817DB18">
    <w:name w:val="219C805FB280490F8FF4B4B5F817DB18"/>
    <w:rsid w:val="00A82FB7"/>
    <w:pPr>
      <w:spacing w:after="160" w:line="259" w:lineRule="auto"/>
    </w:pPr>
  </w:style>
  <w:style w:type="paragraph" w:customStyle="1" w:styleId="C72D35E8414947E6921941F149D28894">
    <w:name w:val="C72D35E8414947E6921941F149D28894"/>
    <w:rsid w:val="00A82FB7"/>
    <w:pPr>
      <w:spacing w:after="160" w:line="259" w:lineRule="auto"/>
    </w:pPr>
  </w:style>
  <w:style w:type="paragraph" w:customStyle="1" w:styleId="4492A80F48D8491F9151B7F1C8C4F0DD">
    <w:name w:val="4492A80F48D8491F9151B7F1C8C4F0DD"/>
    <w:rsid w:val="00A82FB7"/>
    <w:pPr>
      <w:spacing w:after="160" w:line="259" w:lineRule="auto"/>
    </w:pPr>
  </w:style>
  <w:style w:type="paragraph" w:customStyle="1" w:styleId="931CA39B04CD44D3A7A2320B19395613">
    <w:name w:val="931CA39B04CD44D3A7A2320B19395613"/>
    <w:rsid w:val="00A82FB7"/>
    <w:pPr>
      <w:spacing w:after="160" w:line="259" w:lineRule="auto"/>
    </w:pPr>
  </w:style>
  <w:style w:type="paragraph" w:customStyle="1" w:styleId="FD5A4042928F4416AAF33DF7A77C4C02">
    <w:name w:val="FD5A4042928F4416AAF33DF7A77C4C02"/>
    <w:rsid w:val="00A82FB7"/>
    <w:pPr>
      <w:spacing w:after="160" w:line="259" w:lineRule="auto"/>
    </w:pPr>
  </w:style>
  <w:style w:type="paragraph" w:customStyle="1" w:styleId="D0235395DAA54DDEAEF5987B358F5515">
    <w:name w:val="D0235395DAA54DDEAEF5987B358F5515"/>
    <w:rsid w:val="00A82FB7"/>
    <w:pPr>
      <w:spacing w:after="160" w:line="259" w:lineRule="auto"/>
    </w:pPr>
  </w:style>
  <w:style w:type="paragraph" w:customStyle="1" w:styleId="1CC61F9AACED432084DB17A6DE2881A4">
    <w:name w:val="1CC61F9AACED432084DB17A6DE2881A4"/>
    <w:rsid w:val="00A82FB7"/>
    <w:pPr>
      <w:spacing w:after="160" w:line="259" w:lineRule="auto"/>
    </w:pPr>
  </w:style>
  <w:style w:type="paragraph" w:customStyle="1" w:styleId="27DF1B33F51C4E42BFB42FCD7F9AD987">
    <w:name w:val="27DF1B33F51C4E42BFB42FCD7F9AD987"/>
    <w:rsid w:val="00A82FB7"/>
    <w:pPr>
      <w:spacing w:after="160" w:line="259" w:lineRule="auto"/>
    </w:pPr>
  </w:style>
  <w:style w:type="paragraph" w:customStyle="1" w:styleId="A0BDC43FB41F4E26B77DA088FB7D7B38">
    <w:name w:val="A0BDC43FB41F4E26B77DA088FB7D7B38"/>
    <w:rsid w:val="00A82FB7"/>
    <w:pPr>
      <w:spacing w:after="160" w:line="259" w:lineRule="auto"/>
    </w:pPr>
  </w:style>
  <w:style w:type="paragraph" w:customStyle="1" w:styleId="CFA77B41173F44F88B78ED2D653C753A">
    <w:name w:val="CFA77B41173F44F88B78ED2D653C753A"/>
    <w:rsid w:val="00A82FB7"/>
    <w:pPr>
      <w:spacing w:after="160" w:line="259" w:lineRule="auto"/>
    </w:pPr>
  </w:style>
  <w:style w:type="paragraph" w:customStyle="1" w:styleId="9830C4BAE1434995B4334E07664DE12A">
    <w:name w:val="9830C4BAE1434995B4334E07664DE12A"/>
    <w:rsid w:val="00A82FB7"/>
    <w:pPr>
      <w:spacing w:after="160" w:line="259" w:lineRule="auto"/>
    </w:pPr>
  </w:style>
  <w:style w:type="paragraph" w:customStyle="1" w:styleId="40F99EED34EC4ED1AB00F3D9DEDD08F1">
    <w:name w:val="40F99EED34EC4ED1AB00F3D9DEDD08F1"/>
    <w:rsid w:val="00064E28"/>
  </w:style>
  <w:style w:type="paragraph" w:customStyle="1" w:styleId="9425E7B064CF4A45B3832E1F269B8B8D">
    <w:name w:val="9425E7B064CF4A45B3832E1F269B8B8D"/>
    <w:rsid w:val="00064E28"/>
  </w:style>
  <w:style w:type="paragraph" w:customStyle="1" w:styleId="806A605EC70D44E0BE40285B653C9AA2">
    <w:name w:val="806A605EC70D44E0BE40285B653C9AA2"/>
    <w:rsid w:val="00064E28"/>
  </w:style>
  <w:style w:type="paragraph" w:customStyle="1" w:styleId="DEC9ED442175403F94AEB1D8A68AF612">
    <w:name w:val="DEC9ED442175403F94AEB1D8A68AF612"/>
    <w:rsid w:val="00064E28"/>
  </w:style>
  <w:style w:type="paragraph" w:customStyle="1" w:styleId="1A0E45D514DD476B81F8DF419ECFEBC7">
    <w:name w:val="1A0E45D514DD476B81F8DF419ECFEBC7"/>
    <w:rsid w:val="00064E28"/>
  </w:style>
  <w:style w:type="paragraph" w:customStyle="1" w:styleId="6C5446BD70CD4CA1AC0C0BAD4598C10D">
    <w:name w:val="6C5446BD70CD4CA1AC0C0BAD4598C10D"/>
    <w:rsid w:val="00064E28"/>
  </w:style>
  <w:style w:type="paragraph" w:customStyle="1" w:styleId="BEBD6EFC45174E3A90AE70FD2B92E186">
    <w:name w:val="BEBD6EFC45174E3A90AE70FD2B92E186"/>
    <w:rsid w:val="00064E28"/>
  </w:style>
  <w:style w:type="paragraph" w:customStyle="1" w:styleId="AC7284AC26CB46D5B965A9CB53E8B6A4">
    <w:name w:val="AC7284AC26CB46D5B965A9CB53E8B6A4"/>
    <w:rsid w:val="00064E28"/>
  </w:style>
  <w:style w:type="paragraph" w:customStyle="1" w:styleId="77B2857000BF42FABDED411AF8DA4E2C">
    <w:name w:val="77B2857000BF42FABDED411AF8DA4E2C"/>
    <w:rsid w:val="00064E28"/>
  </w:style>
  <w:style w:type="paragraph" w:customStyle="1" w:styleId="623956165CC64F5B9CA28642FDCA77C3">
    <w:name w:val="623956165CC64F5B9CA28642FDCA77C3"/>
    <w:rsid w:val="00064E28"/>
  </w:style>
  <w:style w:type="paragraph" w:customStyle="1" w:styleId="97C44961FCD2498AB2D7A90776A24EA7">
    <w:name w:val="97C44961FCD2498AB2D7A90776A24EA7"/>
    <w:rsid w:val="00064E28"/>
  </w:style>
  <w:style w:type="paragraph" w:customStyle="1" w:styleId="FE03679F26654FD39147C704434D5691">
    <w:name w:val="FE03679F26654FD39147C704434D5691"/>
    <w:rsid w:val="00064E28"/>
  </w:style>
  <w:style w:type="paragraph" w:customStyle="1" w:styleId="9A796CF7C7744F5A8565D2956FDEE40A">
    <w:name w:val="9A796CF7C7744F5A8565D2956FDEE40A"/>
    <w:rsid w:val="00064E28"/>
  </w:style>
  <w:style w:type="paragraph" w:customStyle="1" w:styleId="AFF2C3C5CB68496685E03E24F7EE5867">
    <w:name w:val="AFF2C3C5CB68496685E03E24F7EE5867"/>
    <w:rsid w:val="00064E28"/>
  </w:style>
  <w:style w:type="paragraph" w:customStyle="1" w:styleId="5A6F1E396F594C5F93660FE990D003F3">
    <w:name w:val="5A6F1E396F594C5F93660FE990D003F3"/>
    <w:rsid w:val="00064E28"/>
  </w:style>
  <w:style w:type="paragraph" w:customStyle="1" w:styleId="9329DE99E5934B5AA79AAD3AB7B9A647">
    <w:name w:val="9329DE99E5934B5AA79AAD3AB7B9A647"/>
    <w:rsid w:val="00064E28"/>
  </w:style>
  <w:style w:type="paragraph" w:customStyle="1" w:styleId="E673D77073CD46178E73FD1B050609C1">
    <w:name w:val="E673D77073CD46178E73FD1B050609C1"/>
    <w:rsid w:val="00064E28"/>
  </w:style>
  <w:style w:type="paragraph" w:customStyle="1" w:styleId="0983CD7D92AA487780D6DA9B848B9F06">
    <w:name w:val="0983CD7D92AA487780D6DA9B848B9F06"/>
    <w:rsid w:val="00064E28"/>
  </w:style>
  <w:style w:type="paragraph" w:customStyle="1" w:styleId="C222EE3AFA0A40F1BA0F81DDE68D51E2">
    <w:name w:val="C222EE3AFA0A40F1BA0F81DDE68D51E2"/>
    <w:rsid w:val="00064E28"/>
  </w:style>
  <w:style w:type="paragraph" w:customStyle="1" w:styleId="BC2D31E849744C099CB5A38747734B03">
    <w:name w:val="BC2D31E849744C099CB5A38747734B03"/>
    <w:rsid w:val="00064E28"/>
  </w:style>
  <w:style w:type="paragraph" w:customStyle="1" w:styleId="F484037ECDF54EE887DA97A6B606613D">
    <w:name w:val="F484037ECDF54EE887DA97A6B606613D"/>
    <w:rsid w:val="00064E28"/>
  </w:style>
  <w:style w:type="paragraph" w:customStyle="1" w:styleId="4BEF6334FE394010B1164A2624C607E2">
    <w:name w:val="4BEF6334FE394010B1164A2624C607E2"/>
    <w:rsid w:val="00064E28"/>
  </w:style>
  <w:style w:type="paragraph" w:customStyle="1" w:styleId="F4B411DFB814446B8564FA646B1150DA">
    <w:name w:val="F4B411DFB814446B8564FA646B1150DA"/>
    <w:rsid w:val="00064E28"/>
  </w:style>
  <w:style w:type="paragraph" w:customStyle="1" w:styleId="D251FD40FCE94F938385821EB7FDA310">
    <w:name w:val="D251FD40FCE94F938385821EB7FDA310"/>
    <w:rsid w:val="00064E28"/>
  </w:style>
  <w:style w:type="paragraph" w:customStyle="1" w:styleId="84197A78C4F24AC5B13A417C875AD9EA">
    <w:name w:val="84197A78C4F24AC5B13A417C875AD9EA"/>
    <w:rsid w:val="00924B96"/>
    <w:pPr>
      <w:spacing w:after="160" w:line="259" w:lineRule="auto"/>
    </w:pPr>
  </w:style>
  <w:style w:type="paragraph" w:customStyle="1" w:styleId="3218B31CFACA4197A09E1F81F87E1236">
    <w:name w:val="3218B31CFACA4197A09E1F81F87E1236"/>
    <w:rsid w:val="00412BF1"/>
    <w:pPr>
      <w:spacing w:after="160" w:line="259" w:lineRule="auto"/>
    </w:pPr>
  </w:style>
  <w:style w:type="paragraph" w:customStyle="1" w:styleId="5DE9F5A9B6E947718E137D3199230946">
    <w:name w:val="5DE9F5A9B6E947718E137D3199230946"/>
    <w:rsid w:val="00681EDA"/>
    <w:pPr>
      <w:spacing w:after="160" w:line="259" w:lineRule="auto"/>
    </w:pPr>
  </w:style>
  <w:style w:type="paragraph" w:customStyle="1" w:styleId="6170DCF23E2C49B1A4825AC1AC5D1083">
    <w:name w:val="6170DCF23E2C49B1A4825AC1AC5D1083"/>
    <w:rsid w:val="00681EDA"/>
    <w:pPr>
      <w:spacing w:after="160" w:line="259" w:lineRule="auto"/>
    </w:pPr>
  </w:style>
  <w:style w:type="paragraph" w:customStyle="1" w:styleId="3A51BD94B6C44CBB95C160B763FAE2FE">
    <w:name w:val="3A51BD94B6C44CBB95C160B763FAE2FE"/>
    <w:rsid w:val="00681EDA"/>
    <w:pPr>
      <w:spacing w:after="160" w:line="259" w:lineRule="auto"/>
    </w:pPr>
  </w:style>
  <w:style w:type="paragraph" w:customStyle="1" w:styleId="B823C6F2807B4EE8B7EBE87EB4719DE2">
    <w:name w:val="B823C6F2807B4EE8B7EBE87EB4719DE2"/>
    <w:rsid w:val="00681EDA"/>
    <w:pPr>
      <w:spacing w:after="160" w:line="259" w:lineRule="auto"/>
    </w:pPr>
  </w:style>
  <w:style w:type="paragraph" w:customStyle="1" w:styleId="19D57FB6FA3A4B2D9BA94B7C2BD3EB3F">
    <w:name w:val="19D57FB6FA3A4B2D9BA94B7C2BD3EB3F"/>
    <w:rsid w:val="00681EDA"/>
    <w:pPr>
      <w:spacing w:after="160" w:line="259" w:lineRule="auto"/>
    </w:pPr>
  </w:style>
  <w:style w:type="paragraph" w:customStyle="1" w:styleId="FE2F27B1CAB947FABE44A66FD51D6825">
    <w:name w:val="FE2F27B1CAB947FABE44A66FD51D6825"/>
    <w:rsid w:val="00681EDA"/>
    <w:pPr>
      <w:spacing w:after="160" w:line="259" w:lineRule="auto"/>
    </w:pPr>
  </w:style>
  <w:style w:type="paragraph" w:customStyle="1" w:styleId="C304E903AFA14A03830FFA7E3FDF7008">
    <w:name w:val="C304E903AFA14A03830FFA7E3FDF7008"/>
    <w:rsid w:val="00681EDA"/>
    <w:pPr>
      <w:spacing w:after="160" w:line="259" w:lineRule="auto"/>
    </w:pPr>
  </w:style>
  <w:style w:type="paragraph" w:customStyle="1" w:styleId="3FC3B1F0F6A34942850C45238568861C">
    <w:name w:val="3FC3B1F0F6A34942850C45238568861C"/>
    <w:rsid w:val="00681EDA"/>
    <w:pPr>
      <w:spacing w:after="160" w:line="259" w:lineRule="auto"/>
    </w:pPr>
  </w:style>
  <w:style w:type="paragraph" w:customStyle="1" w:styleId="1206216DEBB4471A84CE90AFCDA5B127">
    <w:name w:val="1206216DEBB4471A84CE90AFCDA5B127"/>
    <w:rsid w:val="00681EDA"/>
    <w:pPr>
      <w:spacing w:after="160" w:line="259" w:lineRule="auto"/>
    </w:pPr>
  </w:style>
  <w:style w:type="paragraph" w:customStyle="1" w:styleId="4C77F51986E34DAA93CD242AF1B0F8BA">
    <w:name w:val="4C77F51986E34DAA93CD242AF1B0F8BA"/>
    <w:rsid w:val="00681EDA"/>
    <w:pPr>
      <w:spacing w:after="160" w:line="259" w:lineRule="auto"/>
    </w:pPr>
  </w:style>
  <w:style w:type="paragraph" w:customStyle="1" w:styleId="D2DBFAABEB7D4A35AEA1547C3E75B23B">
    <w:name w:val="D2DBFAABEB7D4A35AEA1547C3E75B23B"/>
    <w:rsid w:val="00681EDA"/>
    <w:pPr>
      <w:spacing w:after="160" w:line="259" w:lineRule="auto"/>
    </w:pPr>
  </w:style>
  <w:style w:type="paragraph" w:customStyle="1" w:styleId="EACDF543FDFF46A2800E39C6D3881EE1">
    <w:name w:val="EACDF543FDFF46A2800E39C6D3881EE1"/>
    <w:rsid w:val="00681EDA"/>
    <w:pPr>
      <w:spacing w:after="160" w:line="259" w:lineRule="auto"/>
    </w:pPr>
  </w:style>
  <w:style w:type="paragraph" w:customStyle="1" w:styleId="984DE5A25A064C4F8874104E2B353746">
    <w:name w:val="984DE5A25A064C4F8874104E2B353746"/>
    <w:rsid w:val="00681EDA"/>
    <w:pPr>
      <w:spacing w:after="160" w:line="259" w:lineRule="auto"/>
    </w:pPr>
  </w:style>
  <w:style w:type="paragraph" w:customStyle="1" w:styleId="894667CE6B9F48ABB2B8EB3320CEBE29">
    <w:name w:val="894667CE6B9F48ABB2B8EB3320CEBE29"/>
    <w:rsid w:val="00681EDA"/>
    <w:pPr>
      <w:spacing w:after="160" w:line="259" w:lineRule="auto"/>
    </w:pPr>
  </w:style>
  <w:style w:type="paragraph" w:customStyle="1" w:styleId="B56076F51C6C4DE49AAE31D485AE6213">
    <w:name w:val="B56076F51C6C4DE49AAE31D485AE6213"/>
    <w:rsid w:val="00681EDA"/>
    <w:pPr>
      <w:spacing w:after="160" w:line="259" w:lineRule="auto"/>
    </w:pPr>
  </w:style>
  <w:style w:type="paragraph" w:customStyle="1" w:styleId="A5322240AD2D4CD78C8CCB13BAAF6067">
    <w:name w:val="A5322240AD2D4CD78C8CCB13BAAF6067"/>
    <w:rsid w:val="00681EDA"/>
    <w:pPr>
      <w:spacing w:after="160" w:line="259" w:lineRule="auto"/>
    </w:pPr>
  </w:style>
  <w:style w:type="paragraph" w:customStyle="1" w:styleId="BEB8BE3F35424D30BCD19FDBC02F459A">
    <w:name w:val="BEB8BE3F35424D30BCD19FDBC02F459A"/>
    <w:rsid w:val="008675AC"/>
    <w:pPr>
      <w:spacing w:after="160" w:line="259" w:lineRule="auto"/>
    </w:pPr>
  </w:style>
  <w:style w:type="paragraph" w:customStyle="1" w:styleId="96C32E7EC91345D18C9C098DA4F3EAC1">
    <w:name w:val="96C32E7EC91345D18C9C098DA4F3EAC1"/>
    <w:rsid w:val="008675AC"/>
    <w:pPr>
      <w:spacing w:after="160" w:line="259" w:lineRule="auto"/>
    </w:pPr>
  </w:style>
  <w:style w:type="paragraph" w:customStyle="1" w:styleId="7F5805556411477C84A8C096E1B5EC1D">
    <w:name w:val="7F5805556411477C84A8C096E1B5EC1D"/>
    <w:rsid w:val="008675AC"/>
    <w:pPr>
      <w:spacing w:after="160" w:line="259" w:lineRule="auto"/>
    </w:pPr>
  </w:style>
  <w:style w:type="paragraph" w:customStyle="1" w:styleId="0E83814C1B2F449DAE1D466FE787352B">
    <w:name w:val="0E83814C1B2F449DAE1D466FE787352B"/>
    <w:rsid w:val="008675AC"/>
    <w:pPr>
      <w:spacing w:after="160" w:line="259" w:lineRule="auto"/>
    </w:pPr>
  </w:style>
  <w:style w:type="paragraph" w:customStyle="1" w:styleId="E1C735DEA19A49EDA1085A725739F824">
    <w:name w:val="E1C735DEA19A49EDA1085A725739F824"/>
    <w:rsid w:val="008675AC"/>
    <w:pPr>
      <w:spacing w:after="160" w:line="259" w:lineRule="auto"/>
    </w:pPr>
  </w:style>
  <w:style w:type="paragraph" w:customStyle="1" w:styleId="8F4369EBA67C491C99E00F70F5491EDB">
    <w:name w:val="8F4369EBA67C491C99E00F70F5491EDB"/>
    <w:rsid w:val="008675AC"/>
    <w:pPr>
      <w:spacing w:after="160" w:line="259" w:lineRule="auto"/>
    </w:pPr>
  </w:style>
  <w:style w:type="paragraph" w:customStyle="1" w:styleId="168C1D46564C4D70A08DC9DAD55611D2">
    <w:name w:val="168C1D46564C4D70A08DC9DAD55611D2"/>
    <w:rsid w:val="008675AC"/>
    <w:pPr>
      <w:spacing w:after="160" w:line="259" w:lineRule="auto"/>
    </w:pPr>
  </w:style>
  <w:style w:type="paragraph" w:customStyle="1" w:styleId="4BA97CD6AEC34AD98F668DBEDF39400F">
    <w:name w:val="4BA97CD6AEC34AD98F668DBEDF39400F"/>
    <w:rsid w:val="008675AC"/>
    <w:pPr>
      <w:spacing w:after="160" w:line="259" w:lineRule="auto"/>
    </w:pPr>
  </w:style>
  <w:style w:type="paragraph" w:customStyle="1" w:styleId="A00DAB15DE6141C8B55CC6DC6ECBBA3F">
    <w:name w:val="A00DAB15DE6141C8B55CC6DC6ECBBA3F"/>
    <w:rsid w:val="008675AC"/>
    <w:pPr>
      <w:spacing w:after="160" w:line="259" w:lineRule="auto"/>
    </w:pPr>
  </w:style>
  <w:style w:type="paragraph" w:customStyle="1" w:styleId="0118940FFCCC41BABA7674C636AB29DC">
    <w:name w:val="0118940FFCCC41BABA7674C636AB29DC"/>
    <w:rsid w:val="008675AC"/>
    <w:pPr>
      <w:spacing w:after="160" w:line="259" w:lineRule="auto"/>
    </w:pPr>
  </w:style>
  <w:style w:type="paragraph" w:customStyle="1" w:styleId="D6547B198A7B4B14AE8962D52EFCE8CD">
    <w:name w:val="D6547B198A7B4B14AE8962D52EFCE8CD"/>
    <w:rsid w:val="008675AC"/>
    <w:pPr>
      <w:spacing w:after="160" w:line="259" w:lineRule="auto"/>
    </w:pPr>
  </w:style>
  <w:style w:type="paragraph" w:customStyle="1" w:styleId="D04AC9D2DA504D60B2DBCE4DF89A6F33">
    <w:name w:val="D04AC9D2DA504D60B2DBCE4DF89A6F33"/>
    <w:rsid w:val="00B134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EC48D-82AF-48F7-9C2E-FFE054D512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BA2B6-1B86-41A2-A2FF-ECCFAC39F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CA93BB-D75A-43DA-9862-FFE58E2E1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35DDD6-9CB8-49EE-AC12-40D8FA931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853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Zuzana Hušeková</cp:lastModifiedBy>
  <cp:revision>4</cp:revision>
  <cp:lastPrinted>2015-03-19T16:14:00Z</cp:lastPrinted>
  <dcterms:created xsi:type="dcterms:W3CDTF">2020-04-08T14:05:00Z</dcterms:created>
  <dcterms:modified xsi:type="dcterms:W3CDTF">2020-04-16T12:26:00Z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