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455BFE49" w:rsidR="00B715FA" w:rsidRPr="0014645C" w:rsidDel="0097180C" w:rsidRDefault="00B715FA" w:rsidP="00B715FA">
      <w:pPr>
        <w:jc w:val="center"/>
        <w:rPr>
          <w:del w:id="0" w:author="Miruška Hrabčáková" w:date="2019-07-25T14:03:00Z"/>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116AE16C"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w:t>
      </w:r>
      <w:del w:id="1" w:author="Miruška Hrabčáková" w:date="2019-07-25T14:00:00Z">
        <w:r w:rsidRPr="0014645C" w:rsidDel="0097180C">
          <w:rPr>
            <w:rFonts w:ascii="Verdana" w:hAnsi="Verdana"/>
            <w:sz w:val="16"/>
            <w:szCs w:val="16"/>
            <w:lang w:val="sk-SK" w:eastAsia="cs-CZ"/>
          </w:rPr>
          <w:delText xml:space="preserve">programovania a </w:delText>
        </w:r>
      </w:del>
      <w:r w:rsidRPr="0014645C">
        <w:rPr>
          <w:rFonts w:ascii="Verdana" w:hAnsi="Verdana"/>
          <w:sz w:val="16"/>
          <w:szCs w:val="16"/>
          <w:lang w:val="sk-SK" w:eastAsia="cs-CZ"/>
        </w:rPr>
        <w:t>metodiky</w:t>
      </w:r>
      <w:ins w:id="2" w:author="Miruška Hrabčáková" w:date="2019-07-25T14:00:00Z">
        <w:r w:rsidR="0097180C" w:rsidRPr="0097180C">
          <w:rPr>
            <w:rFonts w:ascii="Verdana" w:hAnsi="Verdana"/>
            <w:sz w:val="16"/>
            <w:szCs w:val="16"/>
            <w:lang w:val="sk-SK" w:eastAsia="cs-CZ"/>
          </w:rPr>
          <w:t xml:space="preserve"> </w:t>
        </w:r>
        <w:r w:rsidR="0097180C" w:rsidRPr="0014645C">
          <w:rPr>
            <w:rFonts w:ascii="Verdana" w:hAnsi="Verdana"/>
            <w:sz w:val="16"/>
            <w:szCs w:val="16"/>
            <w:lang w:val="sk-SK" w:eastAsia="cs-CZ"/>
          </w:rPr>
          <w:t>a</w:t>
        </w:r>
        <w:r w:rsidR="0097180C">
          <w:rPr>
            <w:rFonts w:ascii="Verdana" w:hAnsi="Verdana"/>
            <w:sz w:val="16"/>
            <w:szCs w:val="16"/>
            <w:lang w:val="sk-SK" w:eastAsia="cs-CZ"/>
          </w:rPr>
          <w:t> prípravy projektov</w:t>
        </w:r>
      </w:ins>
    </w:p>
    <w:p w14:paraId="12FEC958" w14:textId="549BC02D"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del w:id="3" w:author="Miruška Hrabčáková" w:date="2019-12-10T15:11:00Z">
        <w:r w:rsidR="00012B32" w:rsidDel="00F77E48">
          <w:rPr>
            <w:rFonts w:ascii="Verdana" w:hAnsi="Verdana"/>
            <w:sz w:val="16"/>
            <w:szCs w:val="16"/>
            <w:lang w:val="sk-SK" w:eastAsia="cs-CZ"/>
          </w:rPr>
          <w:delText>4</w:delText>
        </w:r>
      </w:del>
      <w:ins w:id="4" w:author="Miruška Hrabčáková" w:date="2019-12-10T15:11:00Z">
        <w:r w:rsidR="00F77E48">
          <w:rPr>
            <w:rFonts w:ascii="Verdana" w:hAnsi="Verdana"/>
            <w:sz w:val="16"/>
            <w:szCs w:val="16"/>
            <w:lang w:val="sk-SK" w:eastAsia="cs-CZ"/>
          </w:rPr>
          <w:t>3</w:t>
        </w:r>
      </w:ins>
      <w:r w:rsidR="00B67260" w:rsidRPr="0014645C">
        <w:rPr>
          <w:rFonts w:ascii="Verdana" w:hAnsi="Verdana"/>
          <w:sz w:val="16"/>
          <w:szCs w:val="16"/>
          <w:lang w:val="sk-SK" w:eastAsia="cs-CZ"/>
        </w:rPr>
        <w:t>.</w:t>
      </w:r>
      <w:del w:id="5" w:author="Miruška Hrabčáková" w:date="2019-12-10T15:11:00Z">
        <w:r w:rsidR="000B5862" w:rsidDel="00F77E48">
          <w:rPr>
            <w:rFonts w:ascii="Verdana" w:hAnsi="Verdana"/>
            <w:sz w:val="16"/>
            <w:szCs w:val="16"/>
            <w:lang w:val="sk-SK" w:eastAsia="cs-CZ"/>
          </w:rPr>
          <w:delText>0</w:delText>
        </w:r>
        <w:r w:rsidR="00012B32" w:rsidDel="00F77E48">
          <w:rPr>
            <w:rFonts w:ascii="Verdana" w:hAnsi="Verdana"/>
            <w:sz w:val="16"/>
            <w:szCs w:val="16"/>
            <w:lang w:val="sk-SK" w:eastAsia="cs-CZ"/>
          </w:rPr>
          <w:delText>5</w:delText>
        </w:r>
      </w:del>
      <w:ins w:id="6" w:author="Miruška Hrabčáková" w:date="2019-12-10T15:11:00Z">
        <w:r w:rsidR="00F77E48">
          <w:rPr>
            <w:rFonts w:ascii="Verdana" w:hAnsi="Verdana"/>
            <w:sz w:val="16"/>
            <w:szCs w:val="16"/>
            <w:lang w:val="sk-SK" w:eastAsia="cs-CZ"/>
          </w:rPr>
          <w:t>12</w:t>
        </w:r>
      </w:ins>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413DC6A2" w:rsidR="00B715FA" w:rsidRPr="0014645C" w:rsidRDefault="0097180C" w:rsidP="00B715FA">
      <w:pPr>
        <w:tabs>
          <w:tab w:val="left" w:pos="6804"/>
        </w:tabs>
        <w:spacing w:line="360" w:lineRule="auto"/>
        <w:ind w:left="425" w:hanging="425"/>
        <w:rPr>
          <w:rFonts w:ascii="Verdana" w:hAnsi="Verdana"/>
          <w:sz w:val="16"/>
          <w:szCs w:val="16"/>
          <w:lang w:val="sk-SK" w:eastAsia="cs-CZ"/>
        </w:rPr>
      </w:pPr>
      <w:ins w:id="7" w:author="Miruška Hrabčáková" w:date="2019-07-25T14:01:00Z">
        <w:r w:rsidRPr="0014645C">
          <w:rPr>
            <w:rFonts w:ascii="Verdana" w:hAnsi="Verdana"/>
            <w:sz w:val="16"/>
            <w:szCs w:val="16"/>
            <w:lang w:val="sk-SK" w:eastAsia="cs-CZ"/>
          </w:rPr>
          <w:t>JUDr. Matúš Dubovský</w:t>
        </w:r>
        <w:r w:rsidRPr="0014645C" w:rsidDel="0097180C">
          <w:rPr>
            <w:rFonts w:ascii="Verdana" w:hAnsi="Verdana"/>
            <w:sz w:val="16"/>
            <w:szCs w:val="16"/>
            <w:lang w:val="sk-SK" w:eastAsia="cs-CZ"/>
          </w:rPr>
          <w:t xml:space="preserve"> </w:t>
        </w:r>
      </w:ins>
      <w:del w:id="8" w:author="Miruška Hrabčáková" w:date="2019-07-25T14:01:00Z">
        <w:r w:rsidR="00B715FA" w:rsidRPr="0014645C" w:rsidDel="0097180C">
          <w:rPr>
            <w:rFonts w:ascii="Verdana" w:hAnsi="Verdana"/>
            <w:sz w:val="16"/>
            <w:szCs w:val="16"/>
            <w:lang w:val="sk-SK" w:eastAsia="cs-CZ"/>
          </w:rPr>
          <w:delText>Mgr. Samuel Arbe</w:delText>
        </w:r>
      </w:del>
      <w:r w:rsidR="00B715FA" w:rsidRPr="0014645C">
        <w:rPr>
          <w:rFonts w:ascii="Verdana" w:hAnsi="Verdana"/>
          <w:sz w:val="16"/>
          <w:szCs w:val="16"/>
          <w:lang w:val="sk-SK" w:eastAsia="cs-CZ"/>
        </w:rPr>
        <w:tab/>
        <w:t>..............................</w:t>
      </w:r>
    </w:p>
    <w:p w14:paraId="1590C5AF" w14:textId="42A9833D" w:rsidR="00B715FA" w:rsidRPr="0014645C" w:rsidRDefault="0097180C" w:rsidP="005D68F2">
      <w:pPr>
        <w:tabs>
          <w:tab w:val="left" w:pos="1134"/>
          <w:tab w:val="left" w:pos="6946"/>
        </w:tabs>
        <w:spacing w:line="360" w:lineRule="auto"/>
        <w:ind w:left="425" w:hanging="425"/>
        <w:rPr>
          <w:rFonts w:ascii="Verdana" w:hAnsi="Verdana"/>
          <w:sz w:val="16"/>
          <w:szCs w:val="16"/>
          <w:lang w:val="sk-SK" w:eastAsia="cs-CZ"/>
        </w:rPr>
      </w:pPr>
      <w:ins w:id="9" w:author="Miruška Hrabčáková" w:date="2019-07-25T14:02:00Z">
        <w:r w:rsidRPr="0097180C">
          <w:rPr>
            <w:rFonts w:ascii="Verdana" w:hAnsi="Verdana"/>
            <w:sz w:val="16"/>
            <w:szCs w:val="16"/>
            <w:lang w:val="sk-SK" w:eastAsia="cs-CZ"/>
          </w:rPr>
          <w:t xml:space="preserve">poverený </w:t>
        </w:r>
      </w:ins>
      <w:ins w:id="10" w:author="Miruška Hrabčáková" w:date="2019-12-10T15:12:00Z">
        <w:r w:rsidR="005D68F2">
          <w:rPr>
            <w:rFonts w:ascii="Verdana" w:hAnsi="Verdana"/>
            <w:sz w:val="16"/>
            <w:szCs w:val="16"/>
            <w:lang w:val="sk-SK" w:eastAsia="cs-CZ"/>
          </w:rPr>
          <w:t xml:space="preserve"> </w:t>
        </w:r>
      </w:ins>
      <w:r w:rsidR="00B715FA" w:rsidRPr="0014645C">
        <w:rPr>
          <w:rFonts w:ascii="Verdana" w:hAnsi="Verdana"/>
          <w:sz w:val="16"/>
          <w:szCs w:val="16"/>
          <w:lang w:val="sk-SK" w:eastAsia="cs-CZ"/>
        </w:rPr>
        <w:t>riad</w:t>
      </w:r>
      <w:ins w:id="11" w:author="Miruška Hrabčáková" w:date="2019-07-31T11:58:00Z">
        <w:r w:rsidR="00217DB5">
          <w:rPr>
            <w:rFonts w:ascii="Verdana" w:hAnsi="Verdana"/>
            <w:sz w:val="16"/>
            <w:szCs w:val="16"/>
            <w:lang w:val="sk-SK" w:eastAsia="cs-CZ"/>
          </w:rPr>
          <w:t>ením</w:t>
        </w:r>
      </w:ins>
      <w:del w:id="12" w:author="Miruška Hrabčáková" w:date="2019-07-31T11:58:00Z">
        <w:r w:rsidR="00B715FA" w:rsidRPr="0014645C" w:rsidDel="00217DB5">
          <w:rPr>
            <w:rFonts w:ascii="Verdana" w:hAnsi="Verdana"/>
            <w:sz w:val="16"/>
            <w:szCs w:val="16"/>
            <w:lang w:val="sk-SK" w:eastAsia="cs-CZ"/>
          </w:rPr>
          <w:delText>iteľ</w:delText>
        </w:r>
      </w:del>
      <w:r w:rsidR="00B715FA" w:rsidRPr="0014645C">
        <w:rPr>
          <w:rFonts w:ascii="Verdana" w:hAnsi="Verdana"/>
          <w:sz w:val="16"/>
          <w:szCs w:val="16"/>
          <w:lang w:val="sk-SK" w:eastAsia="cs-CZ"/>
        </w:rPr>
        <w:t xml:space="preserve"> odboru operačného programu Efektívna verejná správa</w:t>
      </w:r>
    </w:p>
    <w:p w14:paraId="6DFC7CD9" w14:textId="5073F30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del w:id="13" w:author="Miruška Hrabčáková" w:date="2019-12-10T15:12:00Z">
        <w:r w:rsidR="00012B32" w:rsidDel="00F77E48">
          <w:rPr>
            <w:rFonts w:ascii="Verdana" w:hAnsi="Verdana"/>
            <w:sz w:val="16"/>
            <w:szCs w:val="16"/>
            <w:lang w:val="sk-SK" w:eastAsia="cs-CZ"/>
          </w:rPr>
          <w:delText>4</w:delText>
        </w:r>
      </w:del>
      <w:ins w:id="14" w:author="Miruška Hrabčáková" w:date="2019-12-10T15:12:00Z">
        <w:r w:rsidR="00F77E48">
          <w:rPr>
            <w:rFonts w:ascii="Verdana" w:hAnsi="Verdana"/>
            <w:sz w:val="16"/>
            <w:szCs w:val="16"/>
            <w:lang w:val="sk-SK" w:eastAsia="cs-CZ"/>
          </w:rPr>
          <w:t>3</w:t>
        </w:r>
      </w:ins>
      <w:r w:rsidR="00B67260" w:rsidRPr="0014645C">
        <w:rPr>
          <w:rFonts w:ascii="Verdana" w:hAnsi="Verdana"/>
          <w:sz w:val="16"/>
          <w:szCs w:val="16"/>
          <w:lang w:val="sk-SK" w:eastAsia="cs-CZ"/>
        </w:rPr>
        <w:t xml:space="preserve">. </w:t>
      </w:r>
      <w:del w:id="15" w:author="Miruška Hrabčáková" w:date="2019-12-10T15:12:00Z">
        <w:r w:rsidR="000B5862" w:rsidDel="00F77E48">
          <w:rPr>
            <w:rFonts w:ascii="Verdana" w:hAnsi="Verdana"/>
            <w:sz w:val="16"/>
            <w:szCs w:val="16"/>
            <w:lang w:val="sk-SK" w:eastAsia="cs-CZ"/>
          </w:rPr>
          <w:delText>0</w:delText>
        </w:r>
        <w:r w:rsidR="00012B32" w:rsidDel="00F77E48">
          <w:rPr>
            <w:rFonts w:ascii="Verdana" w:hAnsi="Verdana"/>
            <w:sz w:val="16"/>
            <w:szCs w:val="16"/>
            <w:lang w:val="sk-SK" w:eastAsia="cs-CZ"/>
          </w:rPr>
          <w:delText>5</w:delText>
        </w:r>
      </w:del>
      <w:ins w:id="16" w:author="Miruška Hrabčáková" w:date="2019-12-10T15:12:00Z">
        <w:r w:rsidR="00F77E48">
          <w:rPr>
            <w:rFonts w:ascii="Verdana" w:hAnsi="Verdana"/>
            <w:sz w:val="16"/>
            <w:szCs w:val="16"/>
            <w:lang w:val="sk-SK" w:eastAsia="cs-CZ"/>
          </w:rPr>
          <w:t>12</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549EE17B"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012B32">
        <w:rPr>
          <w:rFonts w:ascii="Verdana" w:hAnsi="Verdana"/>
          <w:sz w:val="16"/>
          <w:szCs w:val="16"/>
          <w:lang w:val="sk-SK" w:eastAsia="cs-CZ"/>
        </w:rPr>
        <w:t>1</w:t>
      </w:r>
      <w:del w:id="17" w:author="Miruška Hrabčáková" w:date="2019-12-10T15:12:00Z">
        <w:r w:rsidR="00012B32" w:rsidDel="00F77E48">
          <w:rPr>
            <w:rFonts w:ascii="Verdana" w:hAnsi="Verdana"/>
            <w:sz w:val="16"/>
            <w:szCs w:val="16"/>
            <w:lang w:val="sk-SK" w:eastAsia="cs-CZ"/>
          </w:rPr>
          <w:delText>4</w:delText>
        </w:r>
      </w:del>
      <w:ins w:id="18" w:author="Miruška Hrabčáková" w:date="2019-12-10T15:12:00Z">
        <w:r w:rsidR="00F77E48">
          <w:rPr>
            <w:rFonts w:ascii="Verdana" w:hAnsi="Verdana"/>
            <w:sz w:val="16"/>
            <w:szCs w:val="16"/>
            <w:lang w:val="sk-SK" w:eastAsia="cs-CZ"/>
          </w:rPr>
          <w:t>3</w:t>
        </w:r>
      </w:ins>
      <w:r w:rsidR="00B67260" w:rsidRPr="0014645C">
        <w:rPr>
          <w:rFonts w:ascii="Verdana" w:hAnsi="Verdana"/>
          <w:sz w:val="16"/>
          <w:szCs w:val="16"/>
          <w:lang w:val="sk-SK" w:eastAsia="cs-CZ"/>
        </w:rPr>
        <w:t xml:space="preserve">. </w:t>
      </w:r>
      <w:del w:id="19" w:author="Miruška Hrabčáková" w:date="2019-12-10T15:12:00Z">
        <w:r w:rsidR="000B5862" w:rsidDel="00F77E48">
          <w:rPr>
            <w:rFonts w:ascii="Verdana" w:hAnsi="Verdana"/>
            <w:sz w:val="16"/>
            <w:szCs w:val="16"/>
            <w:lang w:val="sk-SK" w:eastAsia="cs-CZ"/>
          </w:rPr>
          <w:delText>0</w:delText>
        </w:r>
        <w:r w:rsidR="00012B32" w:rsidDel="00F77E48">
          <w:rPr>
            <w:rFonts w:ascii="Verdana" w:hAnsi="Verdana"/>
            <w:sz w:val="16"/>
            <w:szCs w:val="16"/>
            <w:lang w:val="sk-SK" w:eastAsia="cs-CZ"/>
          </w:rPr>
          <w:delText>5</w:delText>
        </w:r>
      </w:del>
      <w:ins w:id="20" w:author="Miruška Hrabčáková" w:date="2019-12-10T15:12:00Z">
        <w:r w:rsidR="00F77E48">
          <w:rPr>
            <w:rFonts w:ascii="Verdana" w:hAnsi="Verdana"/>
            <w:sz w:val="16"/>
            <w:szCs w:val="16"/>
            <w:lang w:val="sk-SK" w:eastAsia="cs-CZ"/>
          </w:rPr>
          <w:t>12</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3297CC1B"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del w:id="21" w:author="Miruška Hrabčáková" w:date="2019-07-25T14:03:00Z">
        <w:r w:rsidR="00012B32" w:rsidDel="00055F41">
          <w:rPr>
            <w:rFonts w:ascii="Verdana" w:hAnsi="Verdana"/>
            <w:sz w:val="16"/>
            <w:szCs w:val="16"/>
            <w:lang w:val="sk-SK" w:eastAsia="cs-CZ"/>
          </w:rPr>
          <w:delText>2</w:delText>
        </w:r>
      </w:del>
      <w:ins w:id="22" w:author="Miruška Hrabčáková" w:date="2019-07-25T14:03:00Z">
        <w:r w:rsidR="00055F41">
          <w:rPr>
            <w:rFonts w:ascii="Verdana" w:hAnsi="Verdana"/>
            <w:sz w:val="16"/>
            <w:szCs w:val="16"/>
            <w:lang w:val="sk-SK" w:eastAsia="cs-CZ"/>
          </w:rPr>
          <w:t>3</w:t>
        </w:r>
      </w:ins>
      <w:r w:rsidRPr="0014645C">
        <w:rPr>
          <w:rFonts w:ascii="Verdana" w:hAnsi="Verdana"/>
          <w:sz w:val="16"/>
          <w:szCs w:val="16"/>
          <w:lang w:val="sk-SK" w:eastAsia="cs-CZ"/>
        </w:rPr>
        <w:t>; platnosť od:</w:t>
      </w:r>
      <w:r w:rsidR="00012B32">
        <w:rPr>
          <w:rFonts w:ascii="Verdana" w:hAnsi="Verdana"/>
          <w:sz w:val="16"/>
          <w:szCs w:val="16"/>
          <w:lang w:val="sk-SK" w:eastAsia="cs-CZ"/>
        </w:rPr>
        <w:t>1</w:t>
      </w:r>
      <w:del w:id="23" w:author="Miruška Hrabčáková" w:date="2019-12-10T15:12:00Z">
        <w:r w:rsidR="00012B32" w:rsidDel="00F77E48">
          <w:rPr>
            <w:rFonts w:ascii="Verdana" w:hAnsi="Verdana"/>
            <w:sz w:val="16"/>
            <w:szCs w:val="16"/>
            <w:lang w:val="sk-SK" w:eastAsia="cs-CZ"/>
          </w:rPr>
          <w:delText>4</w:delText>
        </w:r>
      </w:del>
      <w:ins w:id="24" w:author="Miruška Hrabčáková" w:date="2019-12-10T15:12:00Z">
        <w:r w:rsidR="00F77E48">
          <w:rPr>
            <w:rFonts w:ascii="Verdana" w:hAnsi="Verdana"/>
            <w:sz w:val="16"/>
            <w:szCs w:val="16"/>
            <w:lang w:val="sk-SK" w:eastAsia="cs-CZ"/>
          </w:rPr>
          <w:t>3</w:t>
        </w:r>
      </w:ins>
      <w:r w:rsidR="00B67260" w:rsidRPr="0014645C">
        <w:rPr>
          <w:rFonts w:ascii="Verdana" w:hAnsi="Verdana"/>
          <w:sz w:val="16"/>
          <w:szCs w:val="16"/>
          <w:lang w:val="sk-SK" w:eastAsia="cs-CZ"/>
        </w:rPr>
        <w:t xml:space="preserve">. </w:t>
      </w:r>
      <w:del w:id="25" w:author="Miruška Hrabčáková" w:date="2019-12-10T15:12:00Z">
        <w:r w:rsidR="000B5862" w:rsidDel="00F77E48">
          <w:rPr>
            <w:rFonts w:ascii="Verdana" w:hAnsi="Verdana"/>
            <w:sz w:val="16"/>
            <w:szCs w:val="16"/>
            <w:lang w:val="sk-SK" w:eastAsia="cs-CZ"/>
          </w:rPr>
          <w:delText>0</w:delText>
        </w:r>
        <w:r w:rsidR="00012B32" w:rsidDel="00F77E48">
          <w:rPr>
            <w:rFonts w:ascii="Verdana" w:hAnsi="Verdana"/>
            <w:sz w:val="16"/>
            <w:szCs w:val="16"/>
            <w:lang w:val="sk-SK" w:eastAsia="cs-CZ"/>
          </w:rPr>
          <w:delText>5</w:delText>
        </w:r>
      </w:del>
      <w:ins w:id="26" w:author="Miruška Hrabčáková" w:date="2019-12-10T15:12:00Z">
        <w:r w:rsidR="00F77E48">
          <w:rPr>
            <w:rFonts w:ascii="Verdana" w:hAnsi="Verdana"/>
            <w:sz w:val="16"/>
            <w:szCs w:val="16"/>
            <w:lang w:val="sk-SK" w:eastAsia="cs-CZ"/>
          </w:rPr>
          <w:t>12</w:t>
        </w:r>
      </w:ins>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r w:rsidR="00012B32">
        <w:rPr>
          <w:rFonts w:ascii="Verdana" w:hAnsi="Verdana"/>
          <w:sz w:val="16"/>
          <w:szCs w:val="16"/>
          <w:lang w:val="sk-SK" w:eastAsia="cs-CZ"/>
        </w:rPr>
        <w:t>1</w:t>
      </w:r>
      <w:del w:id="27" w:author="Miruška Hrabčáková" w:date="2019-12-10T15:12:00Z">
        <w:r w:rsidR="00012B32" w:rsidDel="00F77E48">
          <w:rPr>
            <w:rFonts w:ascii="Verdana" w:hAnsi="Verdana"/>
            <w:sz w:val="16"/>
            <w:szCs w:val="16"/>
            <w:lang w:val="sk-SK" w:eastAsia="cs-CZ"/>
          </w:rPr>
          <w:delText>4</w:delText>
        </w:r>
      </w:del>
      <w:ins w:id="28" w:author="Miruška Hrabčáková" w:date="2019-12-10T15:12:00Z">
        <w:r w:rsidR="00F77E48">
          <w:rPr>
            <w:rFonts w:ascii="Verdana" w:hAnsi="Verdana"/>
            <w:sz w:val="16"/>
            <w:szCs w:val="16"/>
            <w:lang w:val="sk-SK" w:eastAsia="cs-CZ"/>
          </w:rPr>
          <w:t>3</w:t>
        </w:r>
      </w:ins>
      <w:r w:rsidR="00B13656" w:rsidRPr="0014645C">
        <w:rPr>
          <w:rFonts w:ascii="Verdana" w:hAnsi="Verdana"/>
          <w:sz w:val="16"/>
          <w:szCs w:val="16"/>
          <w:lang w:val="sk-SK" w:eastAsia="cs-CZ"/>
        </w:rPr>
        <w:t xml:space="preserve">. </w:t>
      </w:r>
      <w:del w:id="29" w:author="Miruška Hrabčáková" w:date="2019-12-10T15:12:00Z">
        <w:r w:rsidR="000B5862" w:rsidDel="00F77E48">
          <w:rPr>
            <w:rFonts w:ascii="Verdana" w:hAnsi="Verdana"/>
            <w:sz w:val="16"/>
            <w:szCs w:val="16"/>
            <w:lang w:val="sk-SK" w:eastAsia="cs-CZ"/>
          </w:rPr>
          <w:delText>0</w:delText>
        </w:r>
        <w:r w:rsidR="00012B32" w:rsidDel="00F77E48">
          <w:rPr>
            <w:rFonts w:ascii="Verdana" w:hAnsi="Verdana"/>
            <w:sz w:val="16"/>
            <w:szCs w:val="16"/>
            <w:lang w:val="sk-SK" w:eastAsia="cs-CZ"/>
          </w:rPr>
          <w:delText>5</w:delText>
        </w:r>
      </w:del>
      <w:ins w:id="30" w:author="Miruška Hrabčáková" w:date="2019-12-10T15:12:00Z">
        <w:r w:rsidR="00F77E48">
          <w:rPr>
            <w:rFonts w:ascii="Verdana" w:hAnsi="Verdana"/>
            <w:sz w:val="16"/>
            <w:szCs w:val="16"/>
            <w:lang w:val="sk-SK" w:eastAsia="cs-CZ"/>
          </w:rPr>
          <w:t>12</w:t>
        </w:r>
      </w:ins>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6E33F6">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6E33F6">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6E33F6">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6E33F6">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14</w:t>
            </w:r>
            <w:r w:rsidR="00102828" w:rsidRPr="00102828">
              <w:rPr>
                <w:rFonts w:ascii="Arial" w:hAnsi="Arial"/>
                <w:webHidden/>
                <w:sz w:val="17"/>
              </w:rPr>
              <w:fldChar w:fldCharType="end"/>
            </w:r>
          </w:hyperlink>
        </w:p>
        <w:p w14:paraId="7D2B9FC9" w14:textId="77777777" w:rsidR="00102828" w:rsidRPr="00102828" w:rsidRDefault="006E33F6">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15</w:t>
            </w:r>
            <w:r w:rsidR="00102828" w:rsidRPr="00102828">
              <w:rPr>
                <w:rFonts w:ascii="Arial" w:hAnsi="Arial"/>
                <w:webHidden/>
                <w:sz w:val="17"/>
              </w:rPr>
              <w:fldChar w:fldCharType="end"/>
            </w:r>
          </w:hyperlink>
        </w:p>
        <w:p w14:paraId="0D9DE4C6" w14:textId="77777777" w:rsidR="00102828" w:rsidRPr="00102828" w:rsidRDefault="006E33F6">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6E33F6">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6E33F6">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17</w:t>
            </w:r>
            <w:r w:rsidR="00102828" w:rsidRPr="00102828">
              <w:rPr>
                <w:rFonts w:ascii="Arial" w:hAnsi="Arial"/>
                <w:b w:val="0"/>
                <w:noProof/>
                <w:webHidden/>
                <w:sz w:val="17"/>
              </w:rPr>
              <w:fldChar w:fldCharType="end"/>
            </w:r>
          </w:hyperlink>
        </w:p>
        <w:p w14:paraId="72633F7F" w14:textId="77777777" w:rsidR="00102828" w:rsidRPr="00102828" w:rsidRDefault="006E33F6">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6487D8FB" w14:textId="77777777" w:rsidR="00102828" w:rsidRPr="00102828" w:rsidRDefault="006E33F6">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4A9BFA1D" w14:textId="77777777" w:rsidR="00102828" w:rsidRPr="00102828" w:rsidRDefault="006E33F6">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5CD6F7B6" w14:textId="77777777" w:rsidR="00102828" w:rsidRPr="00102828" w:rsidRDefault="006E33F6">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18</w:t>
            </w:r>
            <w:r w:rsidR="00102828" w:rsidRPr="00102828">
              <w:rPr>
                <w:rFonts w:ascii="Arial" w:hAnsi="Arial"/>
                <w:webHidden/>
                <w:sz w:val="17"/>
              </w:rPr>
              <w:fldChar w:fldCharType="end"/>
            </w:r>
          </w:hyperlink>
        </w:p>
        <w:p w14:paraId="3DE9DE67" w14:textId="77777777" w:rsidR="00102828" w:rsidRPr="00102828" w:rsidRDefault="006E33F6">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25</w:t>
            </w:r>
            <w:r w:rsidR="00102828" w:rsidRPr="00102828">
              <w:rPr>
                <w:rFonts w:ascii="Arial" w:hAnsi="Arial"/>
                <w:noProof/>
                <w:webHidden/>
                <w:sz w:val="17"/>
              </w:rPr>
              <w:fldChar w:fldCharType="end"/>
            </w:r>
          </w:hyperlink>
        </w:p>
        <w:p w14:paraId="5005F4BA" w14:textId="77777777" w:rsidR="00102828" w:rsidRPr="00102828" w:rsidRDefault="006E33F6">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25</w:t>
            </w:r>
            <w:r w:rsidR="00102828" w:rsidRPr="00102828">
              <w:rPr>
                <w:rFonts w:ascii="Arial" w:hAnsi="Arial"/>
                <w:noProof/>
                <w:webHidden/>
                <w:sz w:val="17"/>
              </w:rPr>
              <w:fldChar w:fldCharType="end"/>
            </w:r>
          </w:hyperlink>
        </w:p>
        <w:p w14:paraId="0F8A5F36" w14:textId="77777777" w:rsidR="00102828" w:rsidRPr="00102828" w:rsidRDefault="006E33F6">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26</w:t>
            </w:r>
            <w:r w:rsidR="00102828" w:rsidRPr="00102828">
              <w:rPr>
                <w:rFonts w:ascii="Arial" w:hAnsi="Arial"/>
                <w:noProof/>
                <w:webHidden/>
                <w:sz w:val="17"/>
              </w:rPr>
              <w:fldChar w:fldCharType="end"/>
            </w:r>
          </w:hyperlink>
        </w:p>
        <w:p w14:paraId="4A7353B6" w14:textId="77777777" w:rsidR="00102828" w:rsidRPr="00102828" w:rsidRDefault="006E33F6">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27</w:t>
            </w:r>
            <w:r w:rsidR="00102828" w:rsidRPr="00102828">
              <w:rPr>
                <w:rFonts w:ascii="Arial" w:hAnsi="Arial"/>
                <w:noProof/>
                <w:webHidden/>
                <w:sz w:val="17"/>
              </w:rPr>
              <w:fldChar w:fldCharType="end"/>
            </w:r>
          </w:hyperlink>
        </w:p>
        <w:p w14:paraId="455F56B1" w14:textId="77777777" w:rsidR="00102828" w:rsidRPr="00102828" w:rsidRDefault="006E33F6">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27</w:t>
            </w:r>
            <w:r w:rsidR="00102828" w:rsidRPr="00102828">
              <w:rPr>
                <w:rFonts w:ascii="Arial" w:hAnsi="Arial"/>
                <w:noProof/>
                <w:webHidden/>
                <w:sz w:val="17"/>
              </w:rPr>
              <w:fldChar w:fldCharType="end"/>
            </w:r>
          </w:hyperlink>
        </w:p>
        <w:p w14:paraId="758D9B84" w14:textId="77777777" w:rsidR="00102828" w:rsidRPr="00102828" w:rsidRDefault="006E33F6">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28</w:t>
            </w:r>
            <w:r w:rsidR="00102828" w:rsidRPr="00102828">
              <w:rPr>
                <w:rFonts w:ascii="Arial" w:hAnsi="Arial"/>
                <w:noProof/>
                <w:webHidden/>
                <w:sz w:val="17"/>
              </w:rPr>
              <w:fldChar w:fldCharType="end"/>
            </w:r>
          </w:hyperlink>
        </w:p>
        <w:p w14:paraId="54940147" w14:textId="77777777" w:rsidR="00102828" w:rsidRPr="00102828" w:rsidRDefault="006E33F6">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4D01D10A" w14:textId="77777777" w:rsidR="00102828" w:rsidRPr="00102828" w:rsidRDefault="006E33F6">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59BD5B13" w14:textId="77777777" w:rsidR="00102828" w:rsidRPr="00102828" w:rsidRDefault="006E33F6">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505BDE10" w14:textId="77777777" w:rsidR="00102828" w:rsidRPr="00102828" w:rsidRDefault="006E33F6">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29</w:t>
            </w:r>
            <w:r w:rsidR="00102828" w:rsidRPr="00102828">
              <w:rPr>
                <w:rFonts w:ascii="Arial" w:hAnsi="Arial"/>
                <w:webHidden/>
                <w:sz w:val="17"/>
              </w:rPr>
              <w:fldChar w:fldCharType="end"/>
            </w:r>
          </w:hyperlink>
        </w:p>
        <w:p w14:paraId="6F62F6CF" w14:textId="77777777" w:rsidR="00102828" w:rsidRPr="00102828" w:rsidRDefault="006E33F6">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30</w:t>
            </w:r>
            <w:r w:rsidR="00102828" w:rsidRPr="00102828">
              <w:rPr>
                <w:rFonts w:ascii="Arial" w:hAnsi="Arial"/>
                <w:webHidden/>
                <w:sz w:val="17"/>
              </w:rPr>
              <w:fldChar w:fldCharType="end"/>
            </w:r>
          </w:hyperlink>
        </w:p>
        <w:p w14:paraId="42A34BB9" w14:textId="77777777" w:rsidR="00102828" w:rsidRPr="00102828" w:rsidRDefault="006E33F6">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0D9CE109" w14:textId="77777777" w:rsidR="00102828" w:rsidRPr="00102828" w:rsidRDefault="006E33F6">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5671CE2A" w14:textId="77777777" w:rsidR="00102828" w:rsidRPr="00102828" w:rsidRDefault="006E33F6">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30</w:t>
            </w:r>
            <w:r w:rsidR="00102828" w:rsidRPr="00102828">
              <w:rPr>
                <w:rFonts w:ascii="Arial" w:hAnsi="Arial"/>
                <w:noProof/>
                <w:webHidden/>
                <w:sz w:val="17"/>
              </w:rPr>
              <w:fldChar w:fldCharType="end"/>
            </w:r>
          </w:hyperlink>
        </w:p>
        <w:p w14:paraId="61D95E63" w14:textId="77777777" w:rsidR="00102828" w:rsidRPr="00102828" w:rsidRDefault="006E33F6">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31</w:t>
            </w:r>
            <w:r w:rsidR="00102828" w:rsidRPr="00102828">
              <w:rPr>
                <w:rFonts w:ascii="Arial" w:hAnsi="Arial"/>
                <w:webHidden/>
                <w:sz w:val="17"/>
              </w:rPr>
              <w:fldChar w:fldCharType="end"/>
            </w:r>
          </w:hyperlink>
        </w:p>
        <w:p w14:paraId="6B06E04B" w14:textId="77777777" w:rsidR="00102828" w:rsidRPr="00102828" w:rsidRDefault="006E33F6">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01D77F68" w14:textId="77777777" w:rsidR="00102828" w:rsidRPr="00102828" w:rsidRDefault="006E33F6">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433F6A75" w14:textId="77777777" w:rsidR="00102828" w:rsidRPr="00102828" w:rsidRDefault="006E33F6">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72E3F4C0" w14:textId="77777777" w:rsidR="00102828" w:rsidRPr="00102828" w:rsidRDefault="006E33F6">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31</w:t>
            </w:r>
            <w:r w:rsidR="00102828" w:rsidRPr="00102828">
              <w:rPr>
                <w:rFonts w:ascii="Arial" w:hAnsi="Arial"/>
                <w:noProof/>
                <w:webHidden/>
                <w:sz w:val="17"/>
              </w:rPr>
              <w:fldChar w:fldCharType="end"/>
            </w:r>
          </w:hyperlink>
        </w:p>
        <w:p w14:paraId="2E317053" w14:textId="77777777" w:rsidR="00102828" w:rsidRPr="00102828" w:rsidRDefault="006E33F6">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32</w:t>
            </w:r>
            <w:r w:rsidR="00102828" w:rsidRPr="00102828">
              <w:rPr>
                <w:rFonts w:ascii="Arial" w:hAnsi="Arial"/>
                <w:noProof/>
                <w:webHidden/>
                <w:sz w:val="17"/>
              </w:rPr>
              <w:fldChar w:fldCharType="end"/>
            </w:r>
          </w:hyperlink>
        </w:p>
        <w:p w14:paraId="39AEDC52" w14:textId="77777777" w:rsidR="00102828" w:rsidRPr="00102828" w:rsidRDefault="006E33F6">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37</w:t>
            </w:r>
            <w:r w:rsidR="00102828" w:rsidRPr="00102828">
              <w:rPr>
                <w:rFonts w:ascii="Arial" w:hAnsi="Arial"/>
                <w:b w:val="0"/>
                <w:noProof/>
                <w:webHidden/>
                <w:sz w:val="17"/>
              </w:rPr>
              <w:fldChar w:fldCharType="end"/>
            </w:r>
          </w:hyperlink>
        </w:p>
        <w:p w14:paraId="04470A2A" w14:textId="77777777" w:rsidR="00102828" w:rsidRPr="00102828" w:rsidRDefault="006E33F6">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37</w:t>
            </w:r>
            <w:r w:rsidR="00102828" w:rsidRPr="00102828">
              <w:rPr>
                <w:rFonts w:ascii="Arial" w:hAnsi="Arial"/>
                <w:webHidden/>
                <w:sz w:val="17"/>
              </w:rPr>
              <w:fldChar w:fldCharType="end"/>
            </w:r>
          </w:hyperlink>
        </w:p>
        <w:p w14:paraId="345D8E9A" w14:textId="77777777" w:rsidR="00102828" w:rsidRPr="00102828" w:rsidRDefault="006E33F6">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38</w:t>
            </w:r>
            <w:r w:rsidR="00102828" w:rsidRPr="00102828">
              <w:rPr>
                <w:rFonts w:ascii="Arial" w:hAnsi="Arial"/>
                <w:noProof/>
                <w:webHidden/>
                <w:sz w:val="17"/>
              </w:rPr>
              <w:fldChar w:fldCharType="end"/>
            </w:r>
          </w:hyperlink>
        </w:p>
        <w:p w14:paraId="04347D45" w14:textId="77777777" w:rsidR="00102828" w:rsidRPr="00102828" w:rsidRDefault="006E33F6">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39</w:t>
            </w:r>
            <w:r w:rsidR="00102828" w:rsidRPr="00102828">
              <w:rPr>
                <w:rFonts w:ascii="Arial" w:hAnsi="Arial"/>
                <w:webHidden/>
                <w:sz w:val="17"/>
              </w:rPr>
              <w:fldChar w:fldCharType="end"/>
            </w:r>
          </w:hyperlink>
        </w:p>
        <w:p w14:paraId="6CB672F1" w14:textId="77777777" w:rsidR="00102828" w:rsidRPr="00102828" w:rsidRDefault="006E33F6">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43</w:t>
            </w:r>
            <w:r w:rsidR="00102828" w:rsidRPr="00102828">
              <w:rPr>
                <w:rFonts w:ascii="Arial" w:hAnsi="Arial"/>
                <w:noProof/>
                <w:webHidden/>
                <w:sz w:val="17"/>
              </w:rPr>
              <w:fldChar w:fldCharType="end"/>
            </w:r>
          </w:hyperlink>
        </w:p>
        <w:p w14:paraId="2E646E34" w14:textId="77777777" w:rsidR="00102828" w:rsidRPr="00102828" w:rsidRDefault="006E33F6">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69</w:t>
            </w:r>
            <w:r w:rsidR="00102828" w:rsidRPr="00102828">
              <w:rPr>
                <w:rFonts w:ascii="Arial" w:hAnsi="Arial"/>
                <w:webHidden/>
                <w:sz w:val="17"/>
              </w:rPr>
              <w:fldChar w:fldCharType="end"/>
            </w:r>
          </w:hyperlink>
        </w:p>
        <w:p w14:paraId="5DE49509" w14:textId="77777777" w:rsidR="00102828" w:rsidRPr="00102828" w:rsidRDefault="000A75F0">
          <w:pPr>
            <w:pStyle w:val="Obsah3"/>
            <w:tabs>
              <w:tab w:val="left" w:pos="1702"/>
            </w:tabs>
            <w:rPr>
              <w:rFonts w:ascii="Arial" w:hAnsi="Arial"/>
              <w:noProof/>
              <w:sz w:val="17"/>
              <w:szCs w:val="22"/>
              <w:lang w:val="sk-SK" w:eastAsia="sk-SK"/>
            </w:rPr>
          </w:pPr>
          <w:r>
            <w:fldChar w:fldCharType="begin"/>
          </w:r>
          <w:r>
            <w:instrText xml:space="preserve"> HYPERLINK \l "_Toc334108" </w:instrText>
          </w:r>
          <w:r>
            <w:fldChar w:fldCharType="separate"/>
          </w:r>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ins w:id="31" w:author="Miruška Hrabčáková" w:date="2019-05-14T10:46:00Z">
            <w:r w:rsidR="000E1442">
              <w:rPr>
                <w:rFonts w:ascii="Arial" w:hAnsi="Arial"/>
                <w:noProof/>
                <w:webHidden/>
                <w:sz w:val="17"/>
              </w:rPr>
              <w:t>70</w:t>
            </w:r>
          </w:ins>
          <w:del w:id="32" w:author="Miruška Hrabčáková" w:date="2019-05-14T10:46:00Z">
            <w:r w:rsidR="00E41131" w:rsidDel="000E1442">
              <w:rPr>
                <w:rFonts w:ascii="Arial" w:hAnsi="Arial"/>
                <w:noProof/>
                <w:webHidden/>
                <w:sz w:val="17"/>
              </w:rPr>
              <w:delText>69</w:delText>
            </w:r>
          </w:del>
          <w:r w:rsidR="00102828" w:rsidRPr="00102828">
            <w:rPr>
              <w:rFonts w:ascii="Arial" w:hAnsi="Arial"/>
              <w:noProof/>
              <w:webHidden/>
              <w:sz w:val="17"/>
            </w:rPr>
            <w:fldChar w:fldCharType="end"/>
          </w:r>
          <w:r>
            <w:rPr>
              <w:rFonts w:ascii="Arial" w:hAnsi="Arial"/>
              <w:noProof/>
              <w:sz w:val="17"/>
            </w:rPr>
            <w:fldChar w:fldCharType="end"/>
          </w:r>
        </w:p>
        <w:p w14:paraId="25365370" w14:textId="77777777" w:rsidR="00102828" w:rsidRPr="00102828" w:rsidRDefault="006E33F6">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71</w:t>
            </w:r>
            <w:r w:rsidR="00102828" w:rsidRPr="00102828">
              <w:rPr>
                <w:rFonts w:ascii="Arial" w:hAnsi="Arial"/>
                <w:noProof/>
                <w:webHidden/>
                <w:sz w:val="17"/>
              </w:rPr>
              <w:fldChar w:fldCharType="end"/>
            </w:r>
          </w:hyperlink>
        </w:p>
        <w:p w14:paraId="302BA902" w14:textId="77777777" w:rsidR="00102828" w:rsidRPr="00102828" w:rsidRDefault="006E33F6">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73</w:t>
            </w:r>
            <w:r w:rsidR="00102828" w:rsidRPr="00102828">
              <w:rPr>
                <w:rFonts w:ascii="Arial" w:hAnsi="Arial"/>
                <w:b w:val="0"/>
                <w:noProof/>
                <w:webHidden/>
                <w:sz w:val="17"/>
              </w:rPr>
              <w:fldChar w:fldCharType="end"/>
            </w:r>
          </w:hyperlink>
        </w:p>
        <w:p w14:paraId="15FF89D8" w14:textId="77777777" w:rsidR="00102828" w:rsidRPr="00102828" w:rsidRDefault="006E33F6">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73</w:t>
            </w:r>
            <w:r w:rsidR="00102828" w:rsidRPr="00102828">
              <w:rPr>
                <w:rFonts w:ascii="Arial" w:hAnsi="Arial"/>
                <w:webHidden/>
                <w:sz w:val="17"/>
              </w:rPr>
              <w:fldChar w:fldCharType="end"/>
            </w:r>
          </w:hyperlink>
        </w:p>
        <w:p w14:paraId="0757EE53" w14:textId="77777777" w:rsidR="00102828" w:rsidRPr="00102828" w:rsidRDefault="006E33F6">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74</w:t>
            </w:r>
            <w:r w:rsidR="00102828" w:rsidRPr="00102828">
              <w:rPr>
                <w:rFonts w:ascii="Arial" w:hAnsi="Arial"/>
                <w:webHidden/>
                <w:sz w:val="17"/>
              </w:rPr>
              <w:fldChar w:fldCharType="end"/>
            </w:r>
          </w:hyperlink>
        </w:p>
        <w:p w14:paraId="535EAB3C" w14:textId="77777777" w:rsidR="00102828" w:rsidRPr="00102828" w:rsidRDefault="006E33F6">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74</w:t>
            </w:r>
            <w:r w:rsidR="00102828" w:rsidRPr="00102828">
              <w:rPr>
                <w:rFonts w:ascii="Arial" w:hAnsi="Arial"/>
                <w:webHidden/>
                <w:sz w:val="17"/>
              </w:rPr>
              <w:fldChar w:fldCharType="end"/>
            </w:r>
          </w:hyperlink>
        </w:p>
        <w:p w14:paraId="71DC08C4" w14:textId="77777777" w:rsidR="00102828" w:rsidRPr="00102828" w:rsidRDefault="006E33F6">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76</w:t>
            </w:r>
            <w:r w:rsidR="00102828" w:rsidRPr="00102828">
              <w:rPr>
                <w:rFonts w:ascii="Arial" w:hAnsi="Arial"/>
                <w:webHidden/>
                <w:sz w:val="17"/>
              </w:rPr>
              <w:fldChar w:fldCharType="end"/>
            </w:r>
          </w:hyperlink>
        </w:p>
        <w:p w14:paraId="21493D98" w14:textId="77777777" w:rsidR="00102828" w:rsidRPr="00102828" w:rsidRDefault="006E33F6">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76</w:t>
            </w:r>
            <w:r w:rsidR="00102828" w:rsidRPr="00102828">
              <w:rPr>
                <w:rFonts w:ascii="Arial" w:hAnsi="Arial"/>
                <w:noProof/>
                <w:webHidden/>
                <w:sz w:val="17"/>
              </w:rPr>
              <w:fldChar w:fldCharType="end"/>
            </w:r>
          </w:hyperlink>
        </w:p>
        <w:p w14:paraId="11CCA366" w14:textId="77777777" w:rsidR="00102828" w:rsidRPr="00102828" w:rsidRDefault="006E33F6">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76</w:t>
            </w:r>
            <w:r w:rsidR="00102828" w:rsidRPr="00102828">
              <w:rPr>
                <w:rFonts w:ascii="Arial" w:hAnsi="Arial"/>
                <w:noProof/>
                <w:webHidden/>
                <w:sz w:val="17"/>
              </w:rPr>
              <w:fldChar w:fldCharType="end"/>
            </w:r>
          </w:hyperlink>
        </w:p>
        <w:p w14:paraId="72A535DA" w14:textId="77777777" w:rsidR="00102828" w:rsidRPr="00102828" w:rsidRDefault="006E33F6">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0E1442">
              <w:rPr>
                <w:rFonts w:ascii="Arial" w:hAnsi="Arial"/>
                <w:noProof/>
                <w:webHidden/>
                <w:sz w:val="17"/>
              </w:rPr>
              <w:t>77</w:t>
            </w:r>
            <w:r w:rsidR="00102828" w:rsidRPr="00102828">
              <w:rPr>
                <w:rFonts w:ascii="Arial" w:hAnsi="Arial"/>
                <w:noProof/>
                <w:webHidden/>
                <w:sz w:val="17"/>
              </w:rPr>
              <w:fldChar w:fldCharType="end"/>
            </w:r>
          </w:hyperlink>
        </w:p>
        <w:p w14:paraId="470FD612" w14:textId="77777777" w:rsidR="00102828" w:rsidRPr="00102828" w:rsidRDefault="006E33F6">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78</w:t>
            </w:r>
            <w:r w:rsidR="00102828" w:rsidRPr="00102828">
              <w:rPr>
                <w:rFonts w:ascii="Arial" w:hAnsi="Arial"/>
                <w:b w:val="0"/>
                <w:noProof/>
                <w:webHidden/>
                <w:sz w:val="17"/>
              </w:rPr>
              <w:fldChar w:fldCharType="end"/>
            </w:r>
          </w:hyperlink>
        </w:p>
        <w:p w14:paraId="45943D57" w14:textId="77777777" w:rsidR="00102828" w:rsidRPr="00102828" w:rsidRDefault="006E33F6">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81</w:t>
            </w:r>
            <w:r w:rsidR="00102828" w:rsidRPr="00102828">
              <w:rPr>
                <w:rFonts w:ascii="Arial" w:hAnsi="Arial"/>
                <w:b w:val="0"/>
                <w:noProof/>
                <w:webHidden/>
                <w:sz w:val="17"/>
              </w:rPr>
              <w:fldChar w:fldCharType="end"/>
            </w:r>
          </w:hyperlink>
        </w:p>
        <w:p w14:paraId="63021369" w14:textId="77777777" w:rsidR="00102828" w:rsidRPr="00102828" w:rsidRDefault="006E33F6">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83</w:t>
            </w:r>
            <w:r w:rsidR="00102828" w:rsidRPr="00102828">
              <w:rPr>
                <w:rFonts w:ascii="Arial" w:hAnsi="Arial"/>
                <w:b w:val="0"/>
                <w:noProof/>
                <w:webHidden/>
                <w:sz w:val="17"/>
              </w:rPr>
              <w:fldChar w:fldCharType="end"/>
            </w:r>
          </w:hyperlink>
        </w:p>
        <w:p w14:paraId="61AF970F" w14:textId="77777777" w:rsidR="00102828" w:rsidRPr="00102828" w:rsidRDefault="006E33F6">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83</w:t>
            </w:r>
            <w:r w:rsidR="00102828" w:rsidRPr="00102828">
              <w:rPr>
                <w:rFonts w:ascii="Arial" w:hAnsi="Arial"/>
                <w:webHidden/>
                <w:sz w:val="17"/>
              </w:rPr>
              <w:fldChar w:fldCharType="end"/>
            </w:r>
          </w:hyperlink>
        </w:p>
        <w:p w14:paraId="2842F437" w14:textId="77777777" w:rsidR="00102828" w:rsidRPr="00102828" w:rsidRDefault="006E33F6">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83</w:t>
            </w:r>
            <w:r w:rsidR="00102828" w:rsidRPr="00102828">
              <w:rPr>
                <w:rFonts w:ascii="Arial" w:hAnsi="Arial"/>
                <w:webHidden/>
                <w:sz w:val="17"/>
              </w:rPr>
              <w:fldChar w:fldCharType="end"/>
            </w:r>
          </w:hyperlink>
        </w:p>
        <w:p w14:paraId="2B9FACB0" w14:textId="77777777" w:rsidR="00102828" w:rsidRPr="00102828" w:rsidRDefault="006E33F6">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0E1442">
              <w:rPr>
                <w:rFonts w:ascii="Arial" w:hAnsi="Arial"/>
                <w:webHidden/>
                <w:sz w:val="17"/>
              </w:rPr>
              <w:t>84</w:t>
            </w:r>
            <w:r w:rsidR="00102828" w:rsidRPr="00102828">
              <w:rPr>
                <w:rFonts w:ascii="Arial" w:hAnsi="Arial"/>
                <w:webHidden/>
                <w:sz w:val="17"/>
              </w:rPr>
              <w:fldChar w:fldCharType="end"/>
            </w:r>
          </w:hyperlink>
        </w:p>
        <w:p w14:paraId="27B09316" w14:textId="77777777" w:rsidR="00102828" w:rsidRPr="00102828" w:rsidRDefault="006E33F6">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87</w:t>
            </w:r>
            <w:r w:rsidR="00102828" w:rsidRPr="00102828">
              <w:rPr>
                <w:rFonts w:ascii="Arial" w:hAnsi="Arial"/>
                <w:b w:val="0"/>
                <w:noProof/>
                <w:webHidden/>
                <w:sz w:val="17"/>
              </w:rPr>
              <w:fldChar w:fldCharType="end"/>
            </w:r>
          </w:hyperlink>
        </w:p>
        <w:p w14:paraId="3C0780D8" w14:textId="77777777" w:rsidR="00102828" w:rsidRPr="00102828" w:rsidRDefault="006E33F6">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0E1442">
              <w:rPr>
                <w:rFonts w:ascii="Arial" w:hAnsi="Arial"/>
                <w:b w:val="0"/>
                <w:noProof/>
                <w:webHidden/>
                <w:sz w:val="17"/>
              </w:rPr>
              <w:t>88</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33" w:name="_Toc334068"/>
      <w:bookmarkStart w:id="34" w:name="_Toc417648874"/>
      <w:bookmarkStart w:id="35" w:name="_Toc440354963"/>
      <w:bookmarkStart w:id="36" w:name="_Toc440375294"/>
      <w:r w:rsidRPr="0014645C">
        <w:rPr>
          <w:lang w:val="sk-SK"/>
        </w:rPr>
        <w:lastRenderedPageBreak/>
        <w:t>1.</w:t>
      </w:r>
      <w:r w:rsidRPr="0014645C">
        <w:rPr>
          <w:lang w:val="sk-SK"/>
        </w:rPr>
        <w:tab/>
        <w:t>Všeobecné informácie</w:t>
      </w:r>
      <w:bookmarkEnd w:id="33"/>
    </w:p>
    <w:p w14:paraId="58484455" w14:textId="2680354A" w:rsidR="00551D65" w:rsidRPr="0014645C" w:rsidRDefault="00551D65" w:rsidP="00551D65">
      <w:pPr>
        <w:pStyle w:val="Nadpis2"/>
        <w:spacing w:line="480" w:lineRule="auto"/>
        <w:rPr>
          <w:b/>
          <w:lang w:val="sk-SK"/>
        </w:rPr>
      </w:pPr>
      <w:bookmarkStart w:id="37" w:name="_Toc334069"/>
      <w:r w:rsidRPr="0014645C">
        <w:rPr>
          <w:b/>
          <w:lang w:val="sk-SK"/>
        </w:rPr>
        <w:t>1.1</w:t>
      </w:r>
      <w:r w:rsidRPr="0014645C">
        <w:rPr>
          <w:b/>
          <w:lang w:val="sk-SK"/>
        </w:rPr>
        <w:tab/>
        <w:t>Cieľ príručky</w:t>
      </w:r>
      <w:bookmarkEnd w:id="37"/>
    </w:p>
    <w:p w14:paraId="2A81CD13" w14:textId="60406A13" w:rsidR="000867AE" w:rsidRPr="0014645C" w:rsidRDefault="000867AE" w:rsidP="008C2173">
      <w:pPr>
        <w:pStyle w:val="BodyText1"/>
        <w:jc w:val="both"/>
        <w:rPr>
          <w:lang w:val="sk-SK"/>
        </w:rPr>
      </w:pPr>
      <w:bookmarkStart w:id="38" w:name="_Toc417132717"/>
      <w:bookmarkEnd w:id="34"/>
      <w:bookmarkEnd w:id="35"/>
      <w:bookmarkEnd w:id="36"/>
      <w:bookmarkEnd w:id="38"/>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39" w:name="_Toc417132480"/>
      <w:bookmarkStart w:id="40" w:name="_Toc417648877"/>
      <w:bookmarkStart w:id="41" w:name="_Toc440354966"/>
      <w:bookmarkStart w:id="42" w:name="_Toc440375297"/>
      <w:bookmarkStart w:id="43" w:name="_Toc458432885"/>
      <w:bookmarkStart w:id="44" w:name="_Toc334070"/>
      <w:r w:rsidRPr="0014645C">
        <w:rPr>
          <w:b/>
          <w:lang w:val="sk-SK"/>
        </w:rPr>
        <w:t>1.2</w:t>
      </w:r>
      <w:r w:rsidRPr="0014645C">
        <w:rPr>
          <w:b/>
          <w:lang w:val="sk-SK"/>
        </w:rPr>
        <w:tab/>
      </w:r>
      <w:r w:rsidR="001918B9" w:rsidRPr="0014645C">
        <w:rPr>
          <w:b/>
          <w:lang w:val="sk-SK"/>
        </w:rPr>
        <w:t>Platnosť príručky</w:t>
      </w:r>
      <w:bookmarkEnd w:id="39"/>
      <w:bookmarkEnd w:id="40"/>
      <w:bookmarkEnd w:id="41"/>
      <w:bookmarkEnd w:id="42"/>
      <w:bookmarkEnd w:id="43"/>
      <w:bookmarkEnd w:id="44"/>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45" w:name="_Toc417132481"/>
      <w:bookmarkStart w:id="46" w:name="_Toc417648878"/>
      <w:bookmarkStart w:id="47" w:name="_Toc440354967"/>
      <w:bookmarkStart w:id="48" w:name="_Toc440375298"/>
      <w:bookmarkStart w:id="49" w:name="_Toc458432886"/>
      <w:bookmarkStart w:id="50" w:name="_Toc334071"/>
      <w:r w:rsidRPr="0014645C">
        <w:rPr>
          <w:b/>
          <w:lang w:val="sk-SK"/>
        </w:rPr>
        <w:t>1.3</w:t>
      </w:r>
      <w:r w:rsidRPr="0014645C">
        <w:rPr>
          <w:b/>
          <w:lang w:val="sk-SK"/>
        </w:rPr>
        <w:tab/>
      </w:r>
      <w:r w:rsidR="00496FE2" w:rsidRPr="0014645C">
        <w:rPr>
          <w:b/>
          <w:lang w:val="sk-SK"/>
        </w:rPr>
        <w:t>Definícia pojmov</w:t>
      </w:r>
      <w:bookmarkEnd w:id="45"/>
      <w:bookmarkEnd w:id="46"/>
      <w:bookmarkEnd w:id="47"/>
      <w:bookmarkEnd w:id="48"/>
      <w:bookmarkEnd w:id="49"/>
      <w:bookmarkEnd w:id="50"/>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Default="007A7F97" w:rsidP="007A7F97">
      <w:pPr>
        <w:pStyle w:val="Bulletslevel1"/>
        <w:spacing w:after="120" w:line="288" w:lineRule="auto"/>
        <w:ind w:left="709" w:hanging="425"/>
        <w:jc w:val="both"/>
        <w:rPr>
          <w:ins w:id="51" w:author="Milan Matovič" w:date="2019-08-08T14:22:00Z"/>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5C534874" w14:textId="5AEFAFE3" w:rsidR="005C4E65" w:rsidRPr="00BF424D" w:rsidRDefault="005C4E65" w:rsidP="004C455B">
      <w:pPr>
        <w:pStyle w:val="Bulletslevel1"/>
        <w:ind w:left="709" w:hanging="425"/>
        <w:jc w:val="both"/>
        <w:rPr>
          <w:ins w:id="52" w:author="Milan Matovič" w:date="2019-08-08T14:22:00Z"/>
          <w:rFonts w:ascii="Arial" w:hAnsi="Arial" w:cs="Arial"/>
          <w:sz w:val="19"/>
          <w:szCs w:val="19"/>
          <w:lang w:val="sk-SK"/>
        </w:rPr>
      </w:pPr>
      <w:ins w:id="53" w:author="Milan Matovič" w:date="2019-08-08T14:22:00Z">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ins>
      <w:ins w:id="54" w:author="Milan Matovič" w:date="2019-12-13T08:05:00Z">
        <w:r w:rsidR="00292C72" w:rsidRPr="00BF424D">
          <w:rPr>
            <w:rFonts w:ascii="Arial" w:hAnsi="Arial" w:cs="Arial"/>
            <w:sz w:val="19"/>
            <w:szCs w:val="19"/>
            <w:lang w:val="sk-SK"/>
          </w:rPr>
          <w:t>,</w:t>
        </w:r>
      </w:ins>
      <w:ins w:id="55" w:author="Milan Matovič" w:date="2019-08-08T14:22:00Z">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ins>
    </w:p>
    <w:p w14:paraId="3C6D40AD" w14:textId="77777777" w:rsidR="005C4E65" w:rsidRPr="0014645C" w:rsidDel="006E33F6" w:rsidRDefault="005C4E65" w:rsidP="00BF424D">
      <w:pPr>
        <w:pStyle w:val="Bulletslevel1"/>
        <w:numPr>
          <w:ilvl w:val="0"/>
          <w:numId w:val="0"/>
        </w:numPr>
        <w:spacing w:after="120" w:line="288" w:lineRule="auto"/>
        <w:ind w:left="709"/>
        <w:jc w:val="both"/>
        <w:rPr>
          <w:del w:id="56" w:author="Miruška Hrabčáková" w:date="2019-12-13T11:47:00Z"/>
          <w:rFonts w:ascii="Arial" w:hAnsi="Arial" w:cs="Arial"/>
          <w:sz w:val="19"/>
          <w:szCs w:val="19"/>
          <w:lang w:val="sk-SK"/>
        </w:rPr>
      </w:pP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w:t>
      </w:r>
      <w:r w:rsidR="0005604C" w:rsidRPr="0014645C">
        <w:rPr>
          <w:rFonts w:ascii="Arial" w:hAnsi="Arial" w:cs="Arial"/>
          <w:sz w:val="19"/>
          <w:szCs w:val="19"/>
          <w:lang w:val="sk-SK"/>
        </w:rPr>
        <w:lastRenderedPageBreak/>
        <w:t xml:space="preserve">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lastRenderedPageBreak/>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57" w:name="_Toc415238392"/>
      <w:bookmarkStart w:id="58" w:name="_Toc415238442"/>
      <w:bookmarkStart w:id="59" w:name="_Toc415238393"/>
      <w:bookmarkStart w:id="60" w:name="_Toc415238443"/>
      <w:bookmarkStart w:id="61" w:name="_Toc415238394"/>
      <w:bookmarkStart w:id="62" w:name="_Toc415238444"/>
      <w:bookmarkStart w:id="63" w:name="_Toc415238395"/>
      <w:bookmarkStart w:id="64" w:name="_Toc415238445"/>
      <w:bookmarkStart w:id="65" w:name="_Toc415238396"/>
      <w:bookmarkStart w:id="66" w:name="_Toc415238446"/>
      <w:bookmarkStart w:id="67" w:name="_Toc415238397"/>
      <w:bookmarkStart w:id="68" w:name="_Toc415238447"/>
      <w:bookmarkStart w:id="69" w:name="_Toc410400239"/>
      <w:bookmarkStart w:id="70" w:name="_Toc417132482"/>
      <w:bookmarkStart w:id="71" w:name="_Toc417648879"/>
      <w:bookmarkStart w:id="72" w:name="_Toc440354968"/>
      <w:bookmarkStart w:id="73" w:name="_Toc440375299"/>
      <w:bookmarkStart w:id="74" w:name="_Toc458432887"/>
      <w:bookmarkStart w:id="75" w:name="_Toc334072"/>
      <w:bookmarkEnd w:id="57"/>
      <w:bookmarkEnd w:id="58"/>
      <w:bookmarkEnd w:id="59"/>
      <w:bookmarkEnd w:id="60"/>
      <w:bookmarkEnd w:id="61"/>
      <w:bookmarkEnd w:id="62"/>
      <w:bookmarkEnd w:id="63"/>
      <w:bookmarkEnd w:id="64"/>
      <w:bookmarkEnd w:id="65"/>
      <w:bookmarkEnd w:id="66"/>
      <w:bookmarkEnd w:id="67"/>
      <w:bookmarkEnd w:id="68"/>
      <w:r w:rsidRPr="0014645C">
        <w:rPr>
          <w:b/>
          <w:lang w:val="sk-SK"/>
        </w:rPr>
        <w:lastRenderedPageBreak/>
        <w:t>1.4</w:t>
      </w:r>
      <w:r w:rsidRPr="0014645C">
        <w:rPr>
          <w:b/>
          <w:lang w:val="sk-SK"/>
        </w:rPr>
        <w:tab/>
      </w:r>
      <w:r w:rsidR="001E7A3C" w:rsidRPr="0014645C">
        <w:rPr>
          <w:b/>
          <w:lang w:val="sk-SK"/>
        </w:rPr>
        <w:t>Použité skratky</w:t>
      </w:r>
      <w:bookmarkEnd w:id="69"/>
      <w:bookmarkEnd w:id="70"/>
      <w:bookmarkEnd w:id="71"/>
      <w:bookmarkEnd w:id="72"/>
      <w:bookmarkEnd w:id="73"/>
      <w:bookmarkEnd w:id="74"/>
      <w:bookmarkEnd w:id="75"/>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76" w:name="_Toc440354969"/>
      <w:bookmarkStart w:id="77" w:name="_Toc440375300"/>
      <w:bookmarkStart w:id="78" w:name="_Toc458432888"/>
      <w:bookmarkStart w:id="79" w:name="_Toc334073"/>
      <w:r w:rsidRPr="0014645C">
        <w:rPr>
          <w:b/>
          <w:lang w:val="sk-SK"/>
        </w:rPr>
        <w:lastRenderedPageBreak/>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76"/>
      <w:bookmarkEnd w:id="77"/>
      <w:bookmarkEnd w:id="78"/>
      <w:bookmarkEnd w:id="79"/>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80" w:name="_Toc418001210"/>
      <w:bookmarkStart w:id="81" w:name="_Toc418003035"/>
      <w:bookmarkStart w:id="82" w:name="_Toc418001211"/>
      <w:bookmarkStart w:id="83" w:name="_Toc418003036"/>
      <w:bookmarkStart w:id="84" w:name="_Toc440354970"/>
      <w:bookmarkStart w:id="85" w:name="_Toc440375301"/>
      <w:bookmarkStart w:id="86" w:name="_Toc458432889"/>
      <w:bookmarkStart w:id="87" w:name="_Toc334074"/>
      <w:bookmarkEnd w:id="80"/>
      <w:bookmarkEnd w:id="81"/>
      <w:bookmarkEnd w:id="82"/>
      <w:bookmarkEnd w:id="83"/>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84"/>
      <w:bookmarkEnd w:id="85"/>
      <w:bookmarkEnd w:id="86"/>
      <w:bookmarkEnd w:id="87"/>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88" w:name="_Toc418001213"/>
      <w:bookmarkStart w:id="89" w:name="_Toc418003038"/>
      <w:bookmarkStart w:id="90" w:name="_Toc440354971"/>
      <w:bookmarkStart w:id="91" w:name="_Toc440375302"/>
      <w:bookmarkStart w:id="92" w:name="_Toc458432890"/>
      <w:bookmarkStart w:id="93" w:name="_Toc334075"/>
      <w:bookmarkEnd w:id="88"/>
      <w:bookmarkEnd w:id="89"/>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90"/>
      <w:bookmarkEnd w:id="91"/>
      <w:bookmarkEnd w:id="92"/>
      <w:bookmarkEnd w:id="93"/>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lastRenderedPageBreak/>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94" w:name="_Toc418001215"/>
      <w:bookmarkStart w:id="95" w:name="_Toc418003040"/>
      <w:bookmarkStart w:id="96" w:name="_Toc410400240"/>
      <w:bookmarkStart w:id="97" w:name="_Toc417132483"/>
      <w:bookmarkStart w:id="98" w:name="_Toc417648880"/>
      <w:bookmarkStart w:id="99" w:name="_Toc440354972"/>
      <w:bookmarkStart w:id="100" w:name="_Toc440375303"/>
      <w:bookmarkStart w:id="101" w:name="_Toc458432891"/>
      <w:bookmarkStart w:id="102" w:name="_Toc334076"/>
      <w:bookmarkEnd w:id="94"/>
      <w:bookmarkEnd w:id="95"/>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96"/>
      <w:r w:rsidR="002B3DE0" w:rsidRPr="0014645C">
        <w:rPr>
          <w:i w:val="0"/>
          <w:lang w:val="sk-SK"/>
        </w:rPr>
        <w:t>príspevku</w:t>
      </w:r>
      <w:bookmarkEnd w:id="97"/>
      <w:bookmarkEnd w:id="98"/>
      <w:bookmarkEnd w:id="99"/>
      <w:bookmarkEnd w:id="100"/>
      <w:bookmarkEnd w:id="101"/>
      <w:bookmarkEnd w:id="102"/>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01B0024B"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ins w:id="103" w:author="Milan Matovič" w:date="2019-08-08T14:25:00Z">
        <w:r w:rsidR="004312B2">
          <w:rPr>
            <w:rFonts w:ascii="Arial" w:hAnsi="Arial" w:cs="Arial"/>
            <w:sz w:val="19"/>
            <w:szCs w:val="19"/>
            <w:lang w:val="sk-SK"/>
          </w:rPr>
          <w:br/>
        </w:r>
      </w:ins>
      <w:ins w:id="104" w:author="Milan Matovič" w:date="2019-08-08T14:24:00Z">
        <w:r w:rsidR="004312B2">
          <w:rPr>
            <w:rFonts w:ascii="Arial" w:hAnsi="Arial" w:cs="Arial"/>
            <w:sz w:val="19"/>
            <w:szCs w:val="19"/>
            <w:lang w:val="sk-SK"/>
          </w:rP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ins>
      <w:r w:rsidRPr="0014645C">
        <w:rPr>
          <w:rFonts w:ascii="Arial" w:hAnsi="Arial" w:cs="Arial"/>
          <w:sz w:val="19"/>
          <w:szCs w:val="19"/>
          <w:lang w:val="sk-SK"/>
        </w:rPr>
        <w:t xml:space="preserve">.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105" w:name="_Toc417132484"/>
      <w:bookmarkStart w:id="106" w:name="_Toc417648881"/>
      <w:bookmarkStart w:id="107" w:name="_Toc440354973"/>
      <w:bookmarkStart w:id="108" w:name="_Toc440375304"/>
      <w:bookmarkStart w:id="109" w:name="_Toc458432892"/>
      <w:bookmarkStart w:id="110" w:name="_Toc334077"/>
      <w:bookmarkStart w:id="111" w:name="_Toc413652662"/>
      <w:bookmarkStart w:id="112" w:name="_Toc413680802"/>
      <w:bookmarkStart w:id="113" w:name="_Toc413681974"/>
      <w:bookmarkStart w:id="114" w:name="_Toc413682307"/>
      <w:bookmarkStart w:id="115"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105"/>
      <w:bookmarkEnd w:id="106"/>
      <w:bookmarkEnd w:id="107"/>
      <w:bookmarkEnd w:id="108"/>
      <w:bookmarkEnd w:id="109"/>
      <w:bookmarkEnd w:id="110"/>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116" w:name="_Toc458432893"/>
      <w:bookmarkStart w:id="117" w:name="_Toc334078"/>
      <w:bookmarkEnd w:id="111"/>
      <w:bookmarkEnd w:id="112"/>
      <w:bookmarkEnd w:id="113"/>
      <w:bookmarkEnd w:id="114"/>
      <w:bookmarkEnd w:id="115"/>
      <w:r w:rsidRPr="0014645C">
        <w:rPr>
          <w:b/>
          <w:lang w:val="sk-SK"/>
        </w:rPr>
        <w:t>2.2</w:t>
      </w:r>
      <w:r w:rsidR="007708E2" w:rsidRPr="0014645C">
        <w:rPr>
          <w:b/>
          <w:lang w:val="sk-SK"/>
        </w:rPr>
        <w:tab/>
      </w:r>
      <w:bookmarkStart w:id="118" w:name="_Toc417132485"/>
      <w:bookmarkStart w:id="119" w:name="_Toc417648882"/>
      <w:bookmarkStart w:id="120" w:name="_Toc440354974"/>
      <w:bookmarkStart w:id="121" w:name="_Toc440375305"/>
      <w:r w:rsidR="002B3DE0" w:rsidRPr="0014645C">
        <w:rPr>
          <w:b/>
          <w:lang w:val="sk-SK"/>
        </w:rPr>
        <w:t>Oprávnenosť partnera</w:t>
      </w:r>
      <w:bookmarkEnd w:id="116"/>
      <w:bookmarkEnd w:id="117"/>
      <w:bookmarkEnd w:id="118"/>
      <w:bookmarkEnd w:id="119"/>
      <w:bookmarkEnd w:id="120"/>
      <w:bookmarkEnd w:id="121"/>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77777777" w:rsidR="00112D17" w:rsidRPr="0014645C" w:rsidRDefault="00112D17" w:rsidP="000F423E">
      <w:pPr>
        <w:pStyle w:val="Nadpis2"/>
        <w:spacing w:line="480" w:lineRule="auto"/>
        <w:rPr>
          <w:b/>
          <w:lang w:val="sk-SK"/>
        </w:rPr>
      </w:pPr>
      <w:bookmarkStart w:id="122" w:name="_Toc410400241"/>
      <w:bookmarkStart w:id="123" w:name="_Toc417132486"/>
      <w:bookmarkStart w:id="124" w:name="_Toc417648883"/>
      <w:bookmarkStart w:id="125" w:name="_Toc440354975"/>
      <w:bookmarkStart w:id="126" w:name="_Toc440375306"/>
      <w:bookmarkStart w:id="127" w:name="_Toc458432894"/>
    </w:p>
    <w:p w14:paraId="15B0CC12" w14:textId="55513C19" w:rsidR="007F474D" w:rsidRPr="0014645C" w:rsidRDefault="003E4A99" w:rsidP="000F423E">
      <w:pPr>
        <w:pStyle w:val="Nadpis2"/>
        <w:spacing w:line="480" w:lineRule="auto"/>
        <w:rPr>
          <w:b/>
          <w:lang w:val="sk-SK"/>
        </w:rPr>
      </w:pPr>
      <w:bookmarkStart w:id="128"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22"/>
      <w:bookmarkEnd w:id="123"/>
      <w:r w:rsidR="00402875" w:rsidRPr="0014645C">
        <w:rPr>
          <w:b/>
          <w:lang w:val="sk-SK"/>
        </w:rPr>
        <w:t xml:space="preserve"> realizácie projektu</w:t>
      </w:r>
      <w:bookmarkEnd w:id="124"/>
      <w:bookmarkEnd w:id="125"/>
      <w:bookmarkEnd w:id="126"/>
      <w:bookmarkEnd w:id="127"/>
      <w:bookmarkEnd w:id="128"/>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29" w:name="_Toc417132487"/>
      <w:bookmarkStart w:id="130" w:name="_Toc417648884"/>
      <w:bookmarkStart w:id="131" w:name="_Toc440354976"/>
      <w:bookmarkStart w:id="132" w:name="_Toc440375307"/>
      <w:bookmarkStart w:id="133" w:name="_Toc458432895"/>
      <w:bookmarkStart w:id="134" w:name="_Toc410400242"/>
    </w:p>
    <w:p w14:paraId="15B0CC15" w14:textId="287B7029" w:rsidR="00C85E20" w:rsidRPr="0014645C" w:rsidRDefault="003E4A99" w:rsidP="00112D17">
      <w:pPr>
        <w:pStyle w:val="Nadpis2"/>
        <w:spacing w:line="480" w:lineRule="auto"/>
        <w:rPr>
          <w:b/>
          <w:lang w:val="sk-SK"/>
        </w:rPr>
      </w:pPr>
      <w:bookmarkStart w:id="135"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29"/>
      <w:r w:rsidR="00387FBA" w:rsidRPr="0014645C">
        <w:rPr>
          <w:b/>
          <w:lang w:val="sk-SK"/>
        </w:rPr>
        <w:t>projektu</w:t>
      </w:r>
      <w:bookmarkEnd w:id="130"/>
      <w:bookmarkEnd w:id="131"/>
      <w:bookmarkEnd w:id="132"/>
      <w:bookmarkEnd w:id="133"/>
      <w:bookmarkEnd w:id="135"/>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34"/>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0A099842"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6825271C"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ins w:id="136" w:author="Miruška Hrabčáková" w:date="2019-12-04T18:40:00Z">
        <w:r w:rsidR="00785BF7" w:rsidRPr="00785BF7">
          <w:rPr>
            <w:rFonts w:ascii="Arial" w:hAnsi="Arial" w:cs="Arial"/>
            <w:color w:val="auto"/>
            <w:sz w:val="19"/>
            <w:szCs w:val="19"/>
            <w:lang w:val="sk-SK"/>
          </w:rPr>
          <w:t xml:space="preserve">v ktorom sú vyhodnotené výsledky prieskumu trhu, t. j. hodnota získaná aritmetickým priemerom porovnateľných </w:t>
        </w:r>
        <w:bookmarkStart w:id="137" w:name="_GoBack"/>
        <w:bookmarkEnd w:id="137"/>
        <w:r w:rsidR="00785BF7" w:rsidRPr="00785BF7">
          <w:rPr>
            <w:rFonts w:ascii="Arial" w:hAnsi="Arial" w:cs="Arial"/>
            <w:color w:val="auto"/>
            <w:sz w:val="19"/>
            <w:szCs w:val="19"/>
            <w:lang w:val="sk-SK"/>
          </w:rPr>
          <w:t>ponúk.</w:t>
        </w:r>
      </w:ins>
      <w:del w:id="138" w:author="Miruška Hrabčáková" w:date="2019-12-04T18:40:00Z">
        <w:r w:rsidRPr="0014645C" w:rsidDel="00785BF7">
          <w:rPr>
            <w:rFonts w:ascii="Arial" w:hAnsi="Arial" w:cs="Arial"/>
            <w:color w:val="auto"/>
            <w:sz w:val="19"/>
            <w:szCs w:val="19"/>
            <w:lang w:val="sk-SK"/>
          </w:rPr>
          <w:delText>v ktorom vyhodnotí výsledky prieskumu trhu</w:delText>
        </w:r>
      </w:del>
      <w:del w:id="139" w:author="Miruška Hrabčáková" w:date="2019-12-04T18:39:00Z">
        <w:r w:rsidRPr="0014645C" w:rsidDel="00785BF7">
          <w:rPr>
            <w:rFonts w:ascii="Arial" w:hAnsi="Arial" w:cs="Arial"/>
            <w:color w:val="auto"/>
            <w:sz w:val="19"/>
            <w:szCs w:val="19"/>
            <w:lang w:val="sk-SK"/>
          </w:rPr>
          <w:delText xml:space="preserve"> z hľadiska </w:delText>
        </w:r>
        <w:r w:rsidRPr="0014645C" w:rsidDel="00785BF7">
          <w:rPr>
            <w:rFonts w:ascii="Arial" w:hAnsi="Arial" w:cs="Arial"/>
            <w:sz w:val="19"/>
            <w:szCs w:val="19"/>
            <w:lang w:val="sk-SK"/>
          </w:rPr>
          <w:delText>najnižšej ceny alebo ekonomicky najvýhodnejšej ponuky</w:delText>
        </w:r>
      </w:del>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ins w:id="140" w:author="Miruška Hrabčáková" w:date="2019-12-10T15:35:00Z">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ins>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w:t>
      </w:r>
      <w:r w:rsidRPr="0014645C">
        <w:rPr>
          <w:rFonts w:ascii="Arial" w:hAnsi="Arial" w:cs="Arial"/>
          <w:sz w:val="19"/>
          <w:szCs w:val="19"/>
          <w:lang w:val="sk-SK"/>
        </w:rPr>
        <w:lastRenderedPageBreak/>
        <w:t xml:space="preserve">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41" w:name="_Toc410400243"/>
      <w:bookmarkStart w:id="142" w:name="_Toc417132488"/>
      <w:bookmarkStart w:id="143" w:name="_Toc417648885"/>
      <w:bookmarkStart w:id="144" w:name="_Toc440354977"/>
      <w:bookmarkStart w:id="145" w:name="_Toc440375308"/>
      <w:bookmarkStart w:id="146" w:name="_Toc458432896"/>
      <w:bookmarkStart w:id="147"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41"/>
      <w:bookmarkEnd w:id="142"/>
      <w:bookmarkEnd w:id="143"/>
      <w:bookmarkEnd w:id="144"/>
      <w:bookmarkEnd w:id="145"/>
      <w:bookmarkEnd w:id="146"/>
      <w:bookmarkEnd w:id="147"/>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48" w:name="_Toc413832233"/>
      <w:bookmarkStart w:id="149" w:name="_Toc417132489"/>
      <w:bookmarkStart w:id="150" w:name="_Toc417648886"/>
      <w:bookmarkStart w:id="151" w:name="_Toc440354978"/>
      <w:bookmarkStart w:id="152" w:name="_Toc440375309"/>
      <w:bookmarkStart w:id="153"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54"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48"/>
      <w:bookmarkEnd w:id="149"/>
      <w:bookmarkEnd w:id="150"/>
      <w:bookmarkEnd w:id="151"/>
      <w:bookmarkEnd w:id="152"/>
      <w:bookmarkEnd w:id="153"/>
      <w:bookmarkEnd w:id="154"/>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55" w:name="_Toc413832234"/>
      <w:bookmarkStart w:id="156" w:name="_Toc417132490"/>
      <w:bookmarkStart w:id="157" w:name="_Toc417648887"/>
      <w:bookmarkStart w:id="158" w:name="_Toc440354979"/>
      <w:bookmarkStart w:id="159" w:name="_Toc440375310"/>
      <w:bookmarkStart w:id="160"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61"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55"/>
      <w:bookmarkEnd w:id="156"/>
      <w:bookmarkEnd w:id="157"/>
      <w:bookmarkEnd w:id="158"/>
      <w:bookmarkEnd w:id="159"/>
      <w:bookmarkEnd w:id="160"/>
      <w:bookmarkEnd w:id="161"/>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w:t>
      </w:r>
      <w:r w:rsidRPr="0014645C">
        <w:rPr>
          <w:rFonts w:ascii="Arial" w:hAnsi="Arial" w:cs="Arial"/>
          <w:sz w:val="19"/>
          <w:szCs w:val="19"/>
          <w:lang w:val="sk-SK"/>
        </w:rPr>
        <w:lastRenderedPageBreak/>
        <w:t xml:space="preserve">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62" w:name="_Toc413832235"/>
      <w:bookmarkStart w:id="163" w:name="_Toc417132491"/>
      <w:bookmarkStart w:id="164" w:name="_Toc417648888"/>
      <w:bookmarkStart w:id="165" w:name="_Toc440354980"/>
      <w:bookmarkStart w:id="166" w:name="_Toc440375311"/>
      <w:bookmarkStart w:id="167" w:name="_Toc458432899"/>
      <w:bookmarkStart w:id="168"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62"/>
      <w:bookmarkEnd w:id="163"/>
      <w:bookmarkEnd w:id="164"/>
      <w:bookmarkEnd w:id="165"/>
      <w:bookmarkEnd w:id="166"/>
      <w:bookmarkEnd w:id="167"/>
      <w:bookmarkEnd w:id="168"/>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69"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70" w:name="_Toc417132492"/>
      <w:bookmarkStart w:id="171" w:name="_Toc417648889"/>
      <w:bookmarkStart w:id="172" w:name="_Toc440354981"/>
      <w:bookmarkStart w:id="173" w:name="_Toc440375312"/>
      <w:bookmarkStart w:id="174"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75"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69"/>
      <w:bookmarkEnd w:id="170"/>
      <w:bookmarkEnd w:id="171"/>
      <w:bookmarkEnd w:id="172"/>
      <w:bookmarkEnd w:id="173"/>
      <w:bookmarkEnd w:id="174"/>
      <w:bookmarkEnd w:id="175"/>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w:t>
      </w:r>
      <w:r w:rsidR="005E7068" w:rsidRPr="0014645C">
        <w:rPr>
          <w:rFonts w:ascii="Arial" w:hAnsi="Arial" w:cs="Arial"/>
          <w:sz w:val="19"/>
          <w:szCs w:val="19"/>
          <w:lang w:val="sk-SK"/>
        </w:rPr>
        <w:lastRenderedPageBreak/>
        <w:t xml:space="preserve">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76" w:name="_Toc410400245"/>
      <w:bookmarkStart w:id="177" w:name="_Toc417132493"/>
      <w:bookmarkStart w:id="178" w:name="_Toc417648890"/>
      <w:bookmarkStart w:id="179" w:name="_Toc440354982"/>
      <w:bookmarkStart w:id="180" w:name="_Toc440375313"/>
      <w:bookmarkStart w:id="181" w:name="_Toc458432901"/>
      <w:bookmarkStart w:id="182"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76"/>
      <w:bookmarkEnd w:id="177"/>
      <w:bookmarkEnd w:id="178"/>
      <w:bookmarkEnd w:id="179"/>
      <w:bookmarkEnd w:id="180"/>
      <w:bookmarkEnd w:id="181"/>
      <w:bookmarkEnd w:id="182"/>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83" w:name="_Toc410400250"/>
      <w:bookmarkStart w:id="184" w:name="_Toc417132494"/>
      <w:bookmarkStart w:id="185" w:name="_Toc417648891"/>
      <w:bookmarkStart w:id="186" w:name="_Toc440354983"/>
      <w:bookmarkStart w:id="187" w:name="_Toc440375314"/>
      <w:bookmarkStart w:id="188" w:name="_Toc458432902"/>
    </w:p>
    <w:p w14:paraId="15B0CC86" w14:textId="0CD18E49" w:rsidR="00F3344B" w:rsidRPr="0014645C" w:rsidRDefault="001F1018" w:rsidP="0008366A">
      <w:pPr>
        <w:pStyle w:val="Nadpis2"/>
        <w:spacing w:before="240" w:after="160" w:line="480" w:lineRule="auto"/>
        <w:rPr>
          <w:b/>
          <w:lang w:val="sk-SK"/>
        </w:rPr>
      </w:pPr>
      <w:bookmarkStart w:id="189"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83"/>
      <w:bookmarkEnd w:id="184"/>
      <w:bookmarkEnd w:id="185"/>
      <w:bookmarkEnd w:id="186"/>
      <w:bookmarkEnd w:id="187"/>
      <w:bookmarkEnd w:id="188"/>
      <w:bookmarkEnd w:id="189"/>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90" w:name="_Toc410400251"/>
      <w:bookmarkStart w:id="191" w:name="_Toc417132495"/>
      <w:bookmarkStart w:id="192" w:name="_Toc417648892"/>
      <w:bookmarkStart w:id="193" w:name="_Toc440354984"/>
      <w:bookmarkStart w:id="194" w:name="_Toc440375315"/>
      <w:bookmarkStart w:id="195" w:name="_Toc458432903"/>
      <w:bookmarkStart w:id="196"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90"/>
      <w:bookmarkEnd w:id="191"/>
      <w:bookmarkEnd w:id="192"/>
      <w:bookmarkEnd w:id="193"/>
      <w:bookmarkEnd w:id="194"/>
      <w:bookmarkEnd w:id="195"/>
      <w:bookmarkEnd w:id="196"/>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97" w:name="_Toc334089"/>
      <w:bookmarkStart w:id="198" w:name="_Toc417648893"/>
      <w:bookmarkStart w:id="199" w:name="_Toc440354985"/>
      <w:bookmarkStart w:id="200" w:name="_Toc440375316"/>
      <w:bookmarkStart w:id="201" w:name="_Toc458432904"/>
      <w:bookmarkStart w:id="202" w:name="_Toc410400252"/>
      <w:bookmarkStart w:id="203" w:name="_Toc417132496"/>
      <w:r w:rsidRPr="0014645C">
        <w:rPr>
          <w:b/>
          <w:lang w:val="sk-SK"/>
        </w:rPr>
        <w:t>2.7</w:t>
      </w:r>
      <w:r w:rsidRPr="0014645C">
        <w:rPr>
          <w:b/>
          <w:lang w:val="sk-SK"/>
        </w:rPr>
        <w:tab/>
        <w:t>Kritériá pre výber projektov</w:t>
      </w:r>
      <w:bookmarkEnd w:id="197"/>
    </w:p>
    <w:p w14:paraId="677D3B54" w14:textId="66CACF79" w:rsidR="00E40E44" w:rsidRPr="0014645C" w:rsidRDefault="00E40E44" w:rsidP="005E404C">
      <w:pPr>
        <w:jc w:val="both"/>
        <w:rPr>
          <w:rFonts w:ascii="Arial" w:hAnsi="Arial" w:cs="Arial"/>
          <w:sz w:val="19"/>
          <w:szCs w:val="19"/>
          <w:lang w:val="sk-SK"/>
        </w:rPr>
      </w:pPr>
      <w:bookmarkStart w:id="204" w:name="_Toc440354986"/>
      <w:bookmarkStart w:id="205" w:name="_Toc440375317"/>
      <w:bookmarkEnd w:id="198"/>
      <w:bookmarkEnd w:id="199"/>
      <w:bookmarkEnd w:id="200"/>
      <w:bookmarkEnd w:id="201"/>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204"/>
      <w:bookmarkEnd w:id="205"/>
    </w:p>
    <w:p w14:paraId="0FFFBA58" w14:textId="0C496DD4" w:rsidR="00AA0C4C" w:rsidRPr="0014645C" w:rsidRDefault="001F1018" w:rsidP="0008366A">
      <w:pPr>
        <w:pStyle w:val="Nadpis2"/>
        <w:spacing w:before="240" w:after="160" w:line="480" w:lineRule="auto"/>
        <w:rPr>
          <w:b/>
          <w:lang w:val="sk-SK"/>
        </w:rPr>
      </w:pPr>
      <w:bookmarkStart w:id="206" w:name="_Toc440354987"/>
      <w:bookmarkStart w:id="207" w:name="_Toc440375318"/>
      <w:bookmarkStart w:id="208" w:name="_Toc458432905"/>
      <w:bookmarkStart w:id="209" w:name="_Toc334090"/>
      <w:r w:rsidRPr="0014645C">
        <w:rPr>
          <w:b/>
          <w:lang w:val="sk-SK"/>
        </w:rPr>
        <w:lastRenderedPageBreak/>
        <w:t>2.8</w:t>
      </w:r>
      <w:r w:rsidR="007708E2" w:rsidRPr="0014645C">
        <w:rPr>
          <w:b/>
          <w:lang w:val="sk-SK"/>
        </w:rPr>
        <w:tab/>
      </w:r>
      <w:r w:rsidR="00E40E44" w:rsidRPr="0014645C">
        <w:rPr>
          <w:b/>
          <w:lang w:val="sk-SK"/>
        </w:rPr>
        <w:t>Spôsob financovania projektu</w:t>
      </w:r>
      <w:bookmarkEnd w:id="206"/>
      <w:bookmarkEnd w:id="207"/>
      <w:bookmarkEnd w:id="208"/>
      <w:bookmarkEnd w:id="209"/>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210" w:name="_Toc418001232"/>
      <w:bookmarkStart w:id="211" w:name="_Toc418003057"/>
      <w:bookmarkStart w:id="212" w:name="_Toc417648895"/>
      <w:bookmarkStart w:id="213" w:name="_Toc440354988"/>
      <w:bookmarkStart w:id="214" w:name="_Toc440375319"/>
      <w:bookmarkStart w:id="215" w:name="_Toc458432906"/>
      <w:bookmarkStart w:id="216" w:name="_Toc334091"/>
      <w:bookmarkEnd w:id="210"/>
      <w:bookmarkEnd w:id="211"/>
      <w:r w:rsidRPr="0014645C">
        <w:rPr>
          <w:b/>
          <w:lang w:val="sk-SK"/>
        </w:rPr>
        <w:t>Splnenie podmienok ustanovených v osobitných predpisov</w:t>
      </w:r>
      <w:bookmarkEnd w:id="212"/>
      <w:bookmarkEnd w:id="213"/>
      <w:bookmarkEnd w:id="214"/>
      <w:bookmarkEnd w:id="215"/>
      <w:bookmarkEnd w:id="216"/>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217" w:name="_Toc334092"/>
      <w:bookmarkStart w:id="218" w:name="_Toc417648896"/>
      <w:bookmarkStart w:id="219" w:name="_Toc440354989"/>
      <w:bookmarkStart w:id="220" w:name="_Toc440375320"/>
      <w:bookmarkStart w:id="221" w:name="_Toc458432907"/>
      <w:r w:rsidRPr="0014645C">
        <w:rPr>
          <w:b/>
          <w:color w:val="3C8A2E" w:themeColor="accent5"/>
          <w:sz w:val="24"/>
          <w:szCs w:val="24"/>
          <w:lang w:val="sk-SK"/>
        </w:rPr>
        <w:t>2.9.1 Podmienky týkajúce sa štátnej pomoci a vyplývajúce zo schém štátnej pomoci/pomoc de minimis</w:t>
      </w:r>
      <w:bookmarkEnd w:id="217"/>
    </w:p>
    <w:bookmarkEnd w:id="218"/>
    <w:bookmarkEnd w:id="219"/>
    <w:bookmarkEnd w:id="220"/>
    <w:bookmarkEnd w:id="221"/>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22" w:name="_Toc417648897"/>
      <w:bookmarkStart w:id="223" w:name="_Toc440354990"/>
      <w:bookmarkStart w:id="224" w:name="_Toc440375321"/>
      <w:bookmarkStart w:id="225" w:name="_Toc458432908"/>
      <w:bookmarkStart w:id="226"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22"/>
      <w:bookmarkEnd w:id="223"/>
      <w:bookmarkEnd w:id="224"/>
      <w:bookmarkEnd w:id="225"/>
      <w:bookmarkEnd w:id="226"/>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27"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27"/>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28" w:name="_Toc418001237"/>
      <w:bookmarkStart w:id="229" w:name="_Toc418003062"/>
      <w:bookmarkStart w:id="230" w:name="_Toc334095"/>
      <w:bookmarkStart w:id="231" w:name="_Toc417648901"/>
      <w:bookmarkStart w:id="232" w:name="_Toc440354992"/>
      <w:bookmarkStart w:id="233" w:name="_Toc440375323"/>
      <w:bookmarkStart w:id="234" w:name="_Toc458432910"/>
      <w:bookmarkEnd w:id="228"/>
      <w:bookmarkEnd w:id="229"/>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230"/>
    </w:p>
    <w:p w14:paraId="11536A33" w14:textId="374B89F1" w:rsidR="00957A75" w:rsidRPr="0014645C" w:rsidRDefault="001F1018" w:rsidP="00A72183">
      <w:pPr>
        <w:pStyle w:val="Nadpis2"/>
        <w:spacing w:line="480" w:lineRule="auto"/>
        <w:rPr>
          <w:lang w:val="sk-SK"/>
        </w:rPr>
      </w:pPr>
      <w:bookmarkStart w:id="235"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235"/>
      <w:r w:rsidR="00D41F31" w:rsidRPr="0014645C">
        <w:rPr>
          <w:b/>
          <w:szCs w:val="24"/>
          <w:lang w:val="sk-SK"/>
        </w:rPr>
        <w:t xml:space="preserve"> </w:t>
      </w:r>
      <w:bookmarkStart w:id="236" w:name="_Toc417645451"/>
      <w:bookmarkStart w:id="237" w:name="_Toc417648902"/>
      <w:bookmarkStart w:id="238" w:name="_Toc417649174"/>
      <w:bookmarkStart w:id="239" w:name="_Toc417649565"/>
      <w:bookmarkStart w:id="240" w:name="_Toc417650272"/>
      <w:bookmarkStart w:id="241" w:name="_Toc418001239"/>
      <w:bookmarkStart w:id="242" w:name="_Toc418003064"/>
      <w:bookmarkStart w:id="243" w:name="_Toc440354993"/>
      <w:bookmarkStart w:id="244" w:name="_Toc440355289"/>
      <w:bookmarkStart w:id="245" w:name="_Toc440374932"/>
      <w:bookmarkStart w:id="246" w:name="_Toc440375324"/>
      <w:bookmarkStart w:id="247" w:name="_Toc440375744"/>
      <w:bookmarkStart w:id="248" w:name="_Toc440634416"/>
      <w:bookmarkStart w:id="249" w:name="_Toc458428905"/>
      <w:bookmarkStart w:id="250" w:name="_Toc458432268"/>
      <w:bookmarkStart w:id="251" w:name="_Toc458432815"/>
      <w:bookmarkStart w:id="252" w:name="_Toc458432911"/>
      <w:bookmarkStart w:id="253" w:name="_Toc458514599"/>
      <w:bookmarkStart w:id="254" w:name="_Toc458515663"/>
      <w:bookmarkStart w:id="255" w:name="_Toc417645452"/>
      <w:bookmarkStart w:id="256" w:name="_Toc417648903"/>
      <w:bookmarkStart w:id="257" w:name="_Toc417649175"/>
      <w:bookmarkStart w:id="258" w:name="_Toc417649566"/>
      <w:bookmarkStart w:id="259" w:name="_Toc417650273"/>
      <w:bookmarkStart w:id="260" w:name="_Toc418001240"/>
      <w:bookmarkStart w:id="261" w:name="_Toc418003065"/>
      <w:bookmarkStart w:id="262" w:name="_Toc440354994"/>
      <w:bookmarkStart w:id="263" w:name="_Toc440355290"/>
      <w:bookmarkStart w:id="264" w:name="_Toc440374933"/>
      <w:bookmarkStart w:id="265" w:name="_Toc440375325"/>
      <w:bookmarkStart w:id="266" w:name="_Toc440375745"/>
      <w:bookmarkStart w:id="267" w:name="_Toc440634417"/>
      <w:bookmarkStart w:id="268" w:name="_Toc458428906"/>
      <w:bookmarkStart w:id="269" w:name="_Toc458432269"/>
      <w:bookmarkStart w:id="270" w:name="_Toc458432816"/>
      <w:bookmarkStart w:id="271" w:name="_Toc458432912"/>
      <w:bookmarkStart w:id="272" w:name="_Toc458514600"/>
      <w:bookmarkStart w:id="273" w:name="_Toc458515664"/>
      <w:bookmarkStart w:id="274" w:name="_Toc417645453"/>
      <w:bookmarkStart w:id="275" w:name="_Toc417648904"/>
      <w:bookmarkStart w:id="276" w:name="_Toc417649176"/>
      <w:bookmarkStart w:id="277" w:name="_Toc417649567"/>
      <w:bookmarkStart w:id="278" w:name="_Toc417650274"/>
      <w:bookmarkStart w:id="279" w:name="_Toc418001241"/>
      <w:bookmarkStart w:id="280" w:name="_Toc418003066"/>
      <w:bookmarkStart w:id="281" w:name="_Toc440354995"/>
      <w:bookmarkStart w:id="282" w:name="_Toc440355291"/>
      <w:bookmarkStart w:id="283" w:name="_Toc440374934"/>
      <w:bookmarkStart w:id="284" w:name="_Toc440375326"/>
      <w:bookmarkStart w:id="285" w:name="_Toc440375746"/>
      <w:bookmarkStart w:id="286" w:name="_Toc440634418"/>
      <w:bookmarkStart w:id="287" w:name="_Toc458428907"/>
      <w:bookmarkStart w:id="288" w:name="_Toc458432270"/>
      <w:bookmarkStart w:id="289" w:name="_Toc458432817"/>
      <w:bookmarkStart w:id="290" w:name="_Toc458432913"/>
      <w:bookmarkStart w:id="291" w:name="_Toc458514601"/>
      <w:bookmarkStart w:id="292" w:name="_Toc458515665"/>
      <w:bookmarkStart w:id="293" w:name="_Toc417645454"/>
      <w:bookmarkStart w:id="294" w:name="_Toc417648905"/>
      <w:bookmarkStart w:id="295" w:name="_Toc417649177"/>
      <w:bookmarkStart w:id="296" w:name="_Toc417649568"/>
      <w:bookmarkStart w:id="297" w:name="_Toc417650275"/>
      <w:bookmarkStart w:id="298" w:name="_Toc418001242"/>
      <w:bookmarkStart w:id="299" w:name="_Toc418003067"/>
      <w:bookmarkStart w:id="300" w:name="_Toc440354996"/>
      <w:bookmarkStart w:id="301" w:name="_Toc440355292"/>
      <w:bookmarkStart w:id="302" w:name="_Toc440374935"/>
      <w:bookmarkStart w:id="303" w:name="_Toc440375327"/>
      <w:bookmarkStart w:id="304" w:name="_Toc440375747"/>
      <w:bookmarkStart w:id="305" w:name="_Toc440634419"/>
      <w:bookmarkStart w:id="306" w:name="_Toc458428908"/>
      <w:bookmarkStart w:id="307" w:name="_Toc458432271"/>
      <w:bookmarkStart w:id="308" w:name="_Toc458432818"/>
      <w:bookmarkStart w:id="309" w:name="_Toc458432914"/>
      <w:bookmarkStart w:id="310" w:name="_Toc458514602"/>
      <w:bookmarkStart w:id="311" w:name="_Toc458515666"/>
      <w:bookmarkStart w:id="312" w:name="_Toc417645455"/>
      <w:bookmarkStart w:id="313" w:name="_Toc417648906"/>
      <w:bookmarkStart w:id="314" w:name="_Toc417649178"/>
      <w:bookmarkStart w:id="315" w:name="_Toc417649569"/>
      <w:bookmarkStart w:id="316" w:name="_Toc417650276"/>
      <w:bookmarkStart w:id="317" w:name="_Toc418001243"/>
      <w:bookmarkStart w:id="318" w:name="_Toc418003068"/>
      <w:bookmarkStart w:id="319" w:name="_Toc440354997"/>
      <w:bookmarkStart w:id="320" w:name="_Toc440355293"/>
      <w:bookmarkStart w:id="321" w:name="_Toc440374936"/>
      <w:bookmarkStart w:id="322" w:name="_Toc440375328"/>
      <w:bookmarkStart w:id="323" w:name="_Toc440375748"/>
      <w:bookmarkStart w:id="324" w:name="_Toc440634420"/>
      <w:bookmarkStart w:id="325" w:name="_Toc458428909"/>
      <w:bookmarkStart w:id="326" w:name="_Toc458432272"/>
      <w:bookmarkStart w:id="327" w:name="_Toc458432819"/>
      <w:bookmarkStart w:id="328" w:name="_Toc458432915"/>
      <w:bookmarkStart w:id="329" w:name="_Toc458514603"/>
      <w:bookmarkStart w:id="330" w:name="_Toc458515667"/>
      <w:bookmarkStart w:id="331" w:name="_Toc417645456"/>
      <w:bookmarkStart w:id="332" w:name="_Toc417648907"/>
      <w:bookmarkStart w:id="333" w:name="_Toc417649179"/>
      <w:bookmarkStart w:id="334" w:name="_Toc417649570"/>
      <w:bookmarkStart w:id="335" w:name="_Toc417650277"/>
      <w:bookmarkStart w:id="336" w:name="_Toc418001244"/>
      <w:bookmarkStart w:id="337" w:name="_Toc418003069"/>
      <w:bookmarkStart w:id="338" w:name="_Toc440354998"/>
      <w:bookmarkStart w:id="339" w:name="_Toc440355294"/>
      <w:bookmarkStart w:id="340" w:name="_Toc440374937"/>
      <w:bookmarkStart w:id="341" w:name="_Toc440375329"/>
      <w:bookmarkStart w:id="342" w:name="_Toc440375749"/>
      <w:bookmarkStart w:id="343" w:name="_Toc440634421"/>
      <w:bookmarkStart w:id="344" w:name="_Toc458428910"/>
      <w:bookmarkStart w:id="345" w:name="_Toc458432273"/>
      <w:bookmarkStart w:id="346" w:name="_Toc458432820"/>
      <w:bookmarkStart w:id="347" w:name="_Toc458432916"/>
      <w:bookmarkStart w:id="348" w:name="_Toc458514604"/>
      <w:bookmarkStart w:id="349" w:name="_Toc458515668"/>
      <w:bookmarkStart w:id="350" w:name="_Toc417645457"/>
      <w:bookmarkStart w:id="351" w:name="_Toc417648908"/>
      <w:bookmarkStart w:id="352" w:name="_Toc417649180"/>
      <w:bookmarkStart w:id="353" w:name="_Toc417649571"/>
      <w:bookmarkStart w:id="354" w:name="_Toc417650278"/>
      <w:bookmarkStart w:id="355" w:name="_Toc418001245"/>
      <w:bookmarkStart w:id="356" w:name="_Toc418003070"/>
      <w:bookmarkStart w:id="357" w:name="_Toc440354999"/>
      <w:bookmarkStart w:id="358" w:name="_Toc440355295"/>
      <w:bookmarkStart w:id="359" w:name="_Toc440374938"/>
      <w:bookmarkStart w:id="360" w:name="_Toc440375330"/>
      <w:bookmarkStart w:id="361" w:name="_Toc440375750"/>
      <w:bookmarkStart w:id="362" w:name="_Toc440634422"/>
      <w:bookmarkStart w:id="363" w:name="_Toc458428911"/>
      <w:bookmarkStart w:id="364" w:name="_Toc458432274"/>
      <w:bookmarkStart w:id="365" w:name="_Toc458432821"/>
      <w:bookmarkStart w:id="366" w:name="_Toc458432917"/>
      <w:bookmarkStart w:id="367" w:name="_Toc458514605"/>
      <w:bookmarkStart w:id="368" w:name="_Toc458515669"/>
      <w:bookmarkStart w:id="369" w:name="_Toc417645458"/>
      <w:bookmarkStart w:id="370" w:name="_Toc417648909"/>
      <w:bookmarkStart w:id="371" w:name="_Toc417649181"/>
      <w:bookmarkStart w:id="372" w:name="_Toc417649572"/>
      <w:bookmarkStart w:id="373" w:name="_Toc417650279"/>
      <w:bookmarkStart w:id="374" w:name="_Toc418001246"/>
      <w:bookmarkStart w:id="375" w:name="_Toc418003071"/>
      <w:bookmarkStart w:id="376" w:name="_Toc440355000"/>
      <w:bookmarkStart w:id="377" w:name="_Toc440355296"/>
      <w:bookmarkStart w:id="378" w:name="_Toc440374939"/>
      <w:bookmarkStart w:id="379" w:name="_Toc440375331"/>
      <w:bookmarkStart w:id="380" w:name="_Toc440375751"/>
      <w:bookmarkStart w:id="381" w:name="_Toc440634423"/>
      <w:bookmarkStart w:id="382" w:name="_Toc458428912"/>
      <w:bookmarkStart w:id="383" w:name="_Toc458432275"/>
      <w:bookmarkStart w:id="384" w:name="_Toc458432822"/>
      <w:bookmarkStart w:id="385" w:name="_Toc458432918"/>
      <w:bookmarkStart w:id="386" w:name="_Toc458514606"/>
      <w:bookmarkStart w:id="387" w:name="_Toc458515670"/>
      <w:bookmarkStart w:id="388" w:name="_Toc417645459"/>
      <w:bookmarkStart w:id="389" w:name="_Toc417648910"/>
      <w:bookmarkStart w:id="390" w:name="_Toc417649182"/>
      <w:bookmarkStart w:id="391" w:name="_Toc417649573"/>
      <w:bookmarkStart w:id="392" w:name="_Toc417650280"/>
      <w:bookmarkStart w:id="393" w:name="_Toc418001247"/>
      <w:bookmarkStart w:id="394" w:name="_Toc418003072"/>
      <w:bookmarkStart w:id="395" w:name="_Toc440355001"/>
      <w:bookmarkStart w:id="396" w:name="_Toc440355297"/>
      <w:bookmarkStart w:id="397" w:name="_Toc440374940"/>
      <w:bookmarkStart w:id="398" w:name="_Toc440375332"/>
      <w:bookmarkStart w:id="399" w:name="_Toc440375752"/>
      <w:bookmarkStart w:id="400" w:name="_Toc440634424"/>
      <w:bookmarkStart w:id="401" w:name="_Toc458428913"/>
      <w:bookmarkStart w:id="402" w:name="_Toc458432276"/>
      <w:bookmarkStart w:id="403" w:name="_Toc458432823"/>
      <w:bookmarkStart w:id="404" w:name="_Toc458432919"/>
      <w:bookmarkStart w:id="405" w:name="_Toc458514607"/>
      <w:bookmarkStart w:id="406" w:name="_Toc458515671"/>
      <w:bookmarkStart w:id="407" w:name="_Toc417645460"/>
      <w:bookmarkStart w:id="408" w:name="_Toc417648911"/>
      <w:bookmarkStart w:id="409" w:name="_Toc417649183"/>
      <w:bookmarkStart w:id="410" w:name="_Toc417649574"/>
      <w:bookmarkStart w:id="411" w:name="_Toc417650281"/>
      <w:bookmarkStart w:id="412" w:name="_Toc418001248"/>
      <w:bookmarkStart w:id="413" w:name="_Toc418003073"/>
      <w:bookmarkStart w:id="414" w:name="_Toc440355002"/>
      <w:bookmarkStart w:id="415" w:name="_Toc440355298"/>
      <w:bookmarkStart w:id="416" w:name="_Toc440374941"/>
      <w:bookmarkStart w:id="417" w:name="_Toc440375333"/>
      <w:bookmarkStart w:id="418" w:name="_Toc440375753"/>
      <w:bookmarkStart w:id="419" w:name="_Toc440634425"/>
      <w:bookmarkStart w:id="420" w:name="_Toc458428914"/>
      <w:bookmarkStart w:id="421" w:name="_Toc458432277"/>
      <w:bookmarkStart w:id="422" w:name="_Toc458432824"/>
      <w:bookmarkStart w:id="423" w:name="_Toc458432920"/>
      <w:bookmarkStart w:id="424" w:name="_Toc458514608"/>
      <w:bookmarkStart w:id="425" w:name="_Toc458515672"/>
      <w:bookmarkEnd w:id="231"/>
      <w:bookmarkEnd w:id="232"/>
      <w:bookmarkEnd w:id="233"/>
      <w:bookmarkEnd w:id="234"/>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26" w:name="_Toc334097"/>
      <w:bookmarkEnd w:id="202"/>
      <w:bookmarkEnd w:id="203"/>
      <w:r w:rsidRPr="0014645C">
        <w:rPr>
          <w:b/>
          <w:color w:val="3C8A2E" w:themeColor="accent5"/>
          <w:sz w:val="24"/>
          <w:szCs w:val="24"/>
          <w:lang w:val="sk-SK"/>
        </w:rPr>
        <w:t>2.10.1 Časová oprávnenosť realizácie projektu</w:t>
      </w:r>
      <w:bookmarkEnd w:id="426"/>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27" w:name="_Toc418001250"/>
      <w:bookmarkStart w:id="428" w:name="_Toc418003075"/>
      <w:bookmarkStart w:id="429" w:name="_Toc334098"/>
      <w:bookmarkEnd w:id="427"/>
      <w:bookmarkEnd w:id="428"/>
      <w:r w:rsidRPr="0014645C">
        <w:rPr>
          <w:b/>
          <w:color w:val="3C8A2E" w:themeColor="accent5"/>
          <w:sz w:val="24"/>
          <w:szCs w:val="24"/>
          <w:lang w:val="sk-SK"/>
        </w:rPr>
        <w:t>2.10.2 Oprávnenosť z hľadiska súladu s HP</w:t>
      </w:r>
      <w:bookmarkEnd w:id="429"/>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30" w:name="_Toc418001252"/>
      <w:bookmarkStart w:id="431" w:name="_Toc418003077"/>
      <w:bookmarkStart w:id="432" w:name="_Toc334099"/>
      <w:bookmarkEnd w:id="430"/>
      <w:bookmarkEnd w:id="431"/>
      <w:r w:rsidRPr="0014645C">
        <w:rPr>
          <w:b/>
          <w:color w:val="3C8A2E" w:themeColor="accent5"/>
          <w:sz w:val="24"/>
          <w:szCs w:val="24"/>
          <w:lang w:val="sk-SK"/>
        </w:rPr>
        <w:t>2.10.3 Maximálna a minimálna výška pomoci</w:t>
      </w:r>
      <w:bookmarkEnd w:id="432"/>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33"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433"/>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4F10295" w14:textId="5A533FB2" w:rsidR="00A1077F" w:rsidRPr="004312B2" w:rsidRDefault="00AF1BD2" w:rsidP="00AF1BD2">
      <w:pPr>
        <w:pStyle w:val="Nadpis3"/>
        <w:spacing w:before="240" w:line="360" w:lineRule="auto"/>
        <w:ind w:left="1224"/>
        <w:rPr>
          <w:ins w:id="434" w:author="Milan Matovič" w:date="2019-08-09T09:58:00Z"/>
          <w:lang w:val="sk-SK"/>
        </w:rPr>
      </w:pPr>
      <w:bookmarkStart w:id="435" w:name="_Toc418001255"/>
      <w:bookmarkStart w:id="436" w:name="_Toc418003080"/>
      <w:bookmarkStart w:id="437" w:name="_Toc440355007"/>
      <w:bookmarkStart w:id="438" w:name="_Toc440375338"/>
      <w:bookmarkStart w:id="439" w:name="_Toc458432925"/>
      <w:bookmarkStart w:id="440" w:name="_Toc334101"/>
      <w:bookmarkEnd w:id="435"/>
      <w:bookmarkEnd w:id="436"/>
      <w:ins w:id="441" w:author="Zuzana Hušeková" w:date="2019-12-12T14:13:00Z">
        <w:r>
          <w:rPr>
            <w:rFonts w:ascii="Arial" w:hAnsi="Arial" w:cs="Arial"/>
            <w:b/>
            <w:color w:val="3C8A2E" w:themeColor="accent5"/>
            <w:sz w:val="24"/>
            <w:szCs w:val="24"/>
            <w:lang w:val="sk-SK"/>
          </w:rPr>
          <w:t xml:space="preserve">2.10.5 </w:t>
        </w:r>
      </w:ins>
      <w:ins w:id="442" w:author="Milan Matovič" w:date="2019-08-09T09:59:00Z">
        <w:r w:rsidR="00A1077F">
          <w:rPr>
            <w:rFonts w:ascii="Arial" w:hAnsi="Arial" w:cs="Arial"/>
            <w:b/>
            <w:color w:val="3C8A2E" w:themeColor="accent5"/>
            <w:sz w:val="24"/>
            <w:szCs w:val="24"/>
            <w:lang w:val="sk-SK"/>
          </w:rPr>
          <w:t xml:space="preserve"> </w:t>
        </w:r>
      </w:ins>
      <w:ins w:id="443" w:author="Milan Matovič" w:date="2019-08-09T09:58:00Z">
        <w:r w:rsidR="00A1077F" w:rsidRPr="00A1077F">
          <w:rPr>
            <w:rFonts w:ascii="Arial" w:hAnsi="Arial" w:cs="Arial"/>
            <w:b/>
            <w:color w:val="3C8A2E" w:themeColor="accent5"/>
            <w:sz w:val="24"/>
            <w:szCs w:val="24"/>
            <w:lang w:val="sk-SK"/>
          </w:rPr>
          <w:annotationRef/>
        </w:r>
        <w:r w:rsidR="00A1077F" w:rsidRPr="00A1077F">
          <w:rPr>
            <w:rFonts w:ascii="Arial" w:hAnsi="Arial" w:cs="Arial"/>
            <w:b/>
            <w:color w:val="3C8A2E" w:themeColor="accent5"/>
            <w:sz w:val="24"/>
            <w:szCs w:val="24"/>
            <w:lang w:val="sk-SK"/>
          </w:rPr>
          <w:t xml:space="preserve">Oprávnenosť </w:t>
        </w:r>
        <w:r w:rsidR="00A1077F">
          <w:rPr>
            <w:rFonts w:ascii="Arial" w:hAnsi="Arial" w:cs="Arial"/>
            <w:b/>
            <w:color w:val="3C8A2E" w:themeColor="accent5"/>
            <w:sz w:val="24"/>
            <w:szCs w:val="24"/>
            <w:lang w:val="sk-SK"/>
          </w:rPr>
          <w:t>subjekt</w:t>
        </w:r>
      </w:ins>
      <w:ins w:id="444" w:author="Milan Matovič" w:date="2019-08-09T10:05:00Z">
        <w:r w:rsidR="00A1077F">
          <w:rPr>
            <w:rFonts w:ascii="Arial" w:hAnsi="Arial" w:cs="Arial"/>
            <w:b/>
            <w:color w:val="3C8A2E" w:themeColor="accent5"/>
            <w:sz w:val="24"/>
            <w:szCs w:val="24"/>
            <w:lang w:val="sk-SK"/>
          </w:rPr>
          <w:t>u na spoluprácu</w:t>
        </w:r>
      </w:ins>
      <w:ins w:id="445" w:author="Milan Matovič" w:date="2019-08-09T09:58:00Z">
        <w:r w:rsidR="00A1077F" w:rsidRPr="00A1077F">
          <w:rPr>
            <w:rFonts w:ascii="Arial" w:hAnsi="Arial" w:cs="Arial"/>
            <w:b/>
            <w:color w:val="3C8A2E" w:themeColor="accent5"/>
            <w:sz w:val="24"/>
            <w:szCs w:val="24"/>
            <w:lang w:val="sk-SK"/>
          </w:rPr>
          <w:t xml:space="preserve"> </w:t>
        </w:r>
        <w:r w:rsidR="00A1077F" w:rsidRPr="00A1077F">
          <w:rPr>
            <w:rFonts w:ascii="Arial" w:hAnsi="Arial" w:cs="Arial"/>
            <w:b/>
            <w:color w:val="3C8A2E" w:themeColor="accent5"/>
            <w:sz w:val="24"/>
            <w:szCs w:val="24"/>
            <w:lang w:val="sk-SK"/>
          </w:rPr>
          <w:br/>
        </w:r>
      </w:ins>
    </w:p>
    <w:p w14:paraId="2CFCBAF0" w14:textId="77777777" w:rsidR="00A1077F" w:rsidRPr="00A1077F" w:rsidRDefault="00A1077F" w:rsidP="00AF1BD2">
      <w:pPr>
        <w:pStyle w:val="Textkomentra"/>
        <w:jc w:val="both"/>
        <w:rPr>
          <w:ins w:id="446" w:author="Milan Matovič" w:date="2019-08-09T09:58:00Z"/>
          <w:rFonts w:ascii="Arial" w:hAnsi="Arial" w:cs="Arial"/>
          <w:color w:val="000000"/>
          <w:sz w:val="19"/>
          <w:szCs w:val="19"/>
          <w:lang w:val="sk-SK"/>
        </w:rPr>
      </w:pPr>
      <w:ins w:id="447" w:author="Milan Matovič" w:date="2019-08-09T09:58:00Z">
        <w:r w:rsidRPr="00A1077F">
          <w:rPr>
            <w:rFonts w:ascii="Arial" w:hAnsi="Arial" w:cs="Arial"/>
            <w:color w:val="000000"/>
            <w:sz w:val="19"/>
            <w:szCs w:val="19"/>
            <w:lang w:val="sk-SK"/>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ins>
    </w:p>
    <w:p w14:paraId="7DD1DC73" w14:textId="7B3A5F16" w:rsidR="005E404C" w:rsidRPr="0014645C" w:rsidRDefault="001F1018"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lastRenderedPageBreak/>
        <w:t>2.10.</w:t>
      </w:r>
      <w:ins w:id="448" w:author="Zuzana Hušeková" w:date="2019-12-12T14:17:00Z">
        <w:r w:rsidR="00AF1BD2">
          <w:rPr>
            <w:b/>
            <w:color w:val="3C8A2E" w:themeColor="accent5"/>
            <w:sz w:val="24"/>
            <w:szCs w:val="24"/>
            <w:lang w:val="sk-SK"/>
          </w:rPr>
          <w:t>6</w:t>
        </w:r>
      </w:ins>
      <w:del w:id="449" w:author="Zuzana Hušeková" w:date="2019-12-12T14:17:00Z">
        <w:r w:rsidRPr="0014645C" w:rsidDel="00AF1BD2">
          <w:rPr>
            <w:b/>
            <w:color w:val="3C8A2E" w:themeColor="accent5"/>
            <w:sz w:val="24"/>
            <w:szCs w:val="24"/>
            <w:lang w:val="sk-SK"/>
          </w:rPr>
          <w:delText>5</w:delText>
        </w:r>
      </w:del>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37"/>
      <w:bookmarkEnd w:id="438"/>
      <w:bookmarkEnd w:id="439"/>
      <w:bookmarkEnd w:id="440"/>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lastRenderedPageBreak/>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50"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lastRenderedPageBreak/>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51" w:name="_Toc417648916"/>
      <w:bookmarkStart w:id="452" w:name="_Toc410400263"/>
      <w:bookmarkStart w:id="453" w:name="_Toc417132503"/>
      <w:bookmarkStart w:id="454" w:name="_Toc417648917"/>
      <w:bookmarkStart w:id="455" w:name="_Toc440355008"/>
      <w:bookmarkStart w:id="456" w:name="_Toc440375339"/>
      <w:bookmarkStart w:id="457" w:name="_Toc458432926"/>
      <w:bookmarkStart w:id="458" w:name="_Toc334102"/>
      <w:bookmarkEnd w:id="451"/>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52"/>
      <w:bookmarkEnd w:id="453"/>
      <w:bookmarkEnd w:id="454"/>
      <w:bookmarkEnd w:id="455"/>
      <w:bookmarkEnd w:id="456"/>
      <w:bookmarkEnd w:id="457"/>
      <w:bookmarkEnd w:id="458"/>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59" w:name="_Toc417132504"/>
      <w:bookmarkStart w:id="460" w:name="_Toc417648918"/>
      <w:bookmarkStart w:id="461" w:name="_Toc440355009"/>
      <w:bookmarkStart w:id="462" w:name="_Toc440375340"/>
      <w:bookmarkStart w:id="463" w:name="_Toc458432927"/>
    </w:p>
    <w:p w14:paraId="0718C469" w14:textId="5D3D7F8E" w:rsidR="0038504E" w:rsidRPr="0014645C" w:rsidRDefault="001F1018" w:rsidP="0038504E">
      <w:pPr>
        <w:pStyle w:val="Nadpis2"/>
        <w:spacing w:before="0" w:line="276" w:lineRule="auto"/>
        <w:rPr>
          <w:b/>
          <w:lang w:val="sk-SK"/>
        </w:rPr>
      </w:pPr>
      <w:bookmarkStart w:id="464"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64"/>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65" w:name="_Toc417132505"/>
      <w:bookmarkStart w:id="466" w:name="_Toc417648919"/>
      <w:bookmarkStart w:id="467" w:name="_Toc440355010"/>
      <w:bookmarkStart w:id="468" w:name="_Toc440375341"/>
      <w:bookmarkStart w:id="469" w:name="_Toc458432928"/>
      <w:bookmarkStart w:id="470" w:name="_Toc334104"/>
      <w:bookmarkEnd w:id="459"/>
      <w:bookmarkEnd w:id="460"/>
      <w:bookmarkEnd w:id="461"/>
      <w:bookmarkEnd w:id="462"/>
      <w:bookmarkEnd w:id="463"/>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65"/>
      <w:bookmarkEnd w:id="466"/>
      <w:bookmarkEnd w:id="467"/>
      <w:bookmarkEnd w:id="468"/>
      <w:bookmarkEnd w:id="469"/>
      <w:bookmarkEnd w:id="470"/>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71"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72" w:name="_Toc334105"/>
      <w:r w:rsidRPr="0014645C">
        <w:rPr>
          <w:b/>
          <w:lang w:val="sk-SK"/>
        </w:rPr>
        <w:t>3.2 Pokyny pre vyplnenie formulára ŽoNFP a príloh</w:t>
      </w:r>
      <w:bookmarkEnd w:id="472"/>
    </w:p>
    <w:p w14:paraId="15B0CE15" w14:textId="5CBACBAC"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ins w:id="473" w:author="Miruška Hrabčáková" w:date="2019-12-11T10:54:00Z">
        <w:r w:rsidR="00AD38BB">
          <w:rPr>
            <w:rFonts w:ascii="Arial" w:hAnsi="Arial" w:cs="Arial"/>
            <w:color w:val="000000"/>
            <w:sz w:val="19"/>
            <w:szCs w:val="19"/>
            <w:lang w:val="sk-SK"/>
          </w:rPr>
          <w:t>, 5d</w:t>
        </w:r>
      </w:ins>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74" w:name="_Toc417132507"/>
      <w:bookmarkStart w:id="475" w:name="_Toc417648921"/>
      <w:bookmarkStart w:id="476" w:name="_Toc440355012"/>
      <w:bookmarkStart w:id="477"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74"/>
      <w:bookmarkEnd w:id="475"/>
      <w:bookmarkEnd w:id="476"/>
      <w:bookmarkEnd w:id="477"/>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78" w:name="_Toc334106"/>
      <w:r w:rsidRPr="0014645C">
        <w:rPr>
          <w:b/>
          <w:color w:val="3C8A2E" w:themeColor="accent5"/>
          <w:sz w:val="24"/>
          <w:szCs w:val="24"/>
          <w:lang w:val="sk-SK"/>
        </w:rPr>
        <w:t>3.2.1 Všeobecné ustanovenia k niektorým typom výdavkov</w:t>
      </w:r>
      <w:bookmarkEnd w:id="478"/>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C343C00"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del w:id="484" w:author="Miruška Hrabčáková" w:date="2019-12-12T13:18:00Z">
        <w:r w:rsidRPr="0014645C" w:rsidDel="005457B3">
          <w:rPr>
            <w:rFonts w:ascii="Arial" w:hAnsi="Arial" w:cs="Arial"/>
            <w:sz w:val="19"/>
            <w:szCs w:val="19"/>
            <w:lang w:val="sk-SK"/>
          </w:rPr>
          <w:delText xml:space="preserve">kalendárny </w:delText>
        </w:r>
      </w:del>
      <w:ins w:id="485" w:author="Miruška Hrabčáková" w:date="2019-12-12T13:18:00Z">
        <w:r w:rsidR="005457B3">
          <w:rPr>
            <w:rFonts w:ascii="Arial" w:hAnsi="Arial" w:cs="Arial"/>
            <w:sz w:val="19"/>
            <w:szCs w:val="19"/>
            <w:lang w:val="sk-SK"/>
          </w:rPr>
          <w:t>bežný</w:t>
        </w:r>
        <w:r w:rsidR="005457B3" w:rsidRPr="0014645C">
          <w:rPr>
            <w:rFonts w:ascii="Arial" w:hAnsi="Arial" w:cs="Arial"/>
            <w:sz w:val="19"/>
            <w:szCs w:val="19"/>
            <w:lang w:val="sk-SK"/>
          </w:rPr>
          <w:t xml:space="preserve"> </w:t>
        </w:r>
      </w:ins>
      <w:r w:rsidRPr="0014645C">
        <w:rPr>
          <w:rFonts w:ascii="Arial" w:hAnsi="Arial" w:cs="Arial"/>
          <w:sz w:val="19"/>
          <w:szCs w:val="19"/>
          <w:lang w:val="sk-SK"/>
        </w:rPr>
        <w:t>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w:t>
      </w:r>
      <w:ins w:id="492" w:author="Miruška Hrabčáková" w:date="2019-12-12T13:18:00Z">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ins>
      <w:del w:id="493" w:author="Miruška Hrabčáková" w:date="2019-12-12T13:18:00Z">
        <w:r w:rsidRPr="0014645C" w:rsidDel="005457B3">
          <w:rPr>
            <w:rFonts w:ascii="Arial" w:hAnsi="Arial" w:cs="Arial"/>
            <w:sz w:val="19"/>
            <w:szCs w:val="19"/>
            <w:lang w:val="sk-SK"/>
          </w:rPr>
          <w:delText>kalendárny</w:delText>
        </w:r>
      </w:del>
      <w:r w:rsidRPr="0014645C">
        <w:rPr>
          <w:rFonts w:ascii="Arial" w:hAnsi="Arial" w:cs="Arial"/>
          <w:sz w:val="19"/>
          <w:szCs w:val="19"/>
          <w:lang w:val="sk-SK"/>
        </w:rPr>
        <w:t xml:space="preserve"> rok je oprávnená maximálne do výšky 30% súčtu funkčných platov/miezd uvedených v platových dekrétoch (bez odmien) za </w:t>
      </w:r>
      <w:ins w:id="494" w:author="Miruška Hrabčáková" w:date="2019-12-12T13:18:00Z">
        <w:r w:rsidR="005457B3">
          <w:rPr>
            <w:rFonts w:ascii="Arial" w:hAnsi="Arial" w:cs="Arial"/>
            <w:sz w:val="19"/>
            <w:szCs w:val="19"/>
            <w:lang w:val="sk-SK"/>
          </w:rPr>
          <w:t>bežný</w:t>
        </w:r>
        <w:r w:rsidR="005457B3" w:rsidRPr="0014645C" w:rsidDel="005457B3">
          <w:rPr>
            <w:rFonts w:ascii="Arial" w:hAnsi="Arial" w:cs="Arial"/>
            <w:sz w:val="19"/>
            <w:szCs w:val="19"/>
            <w:lang w:val="sk-SK"/>
          </w:rPr>
          <w:t xml:space="preserve"> </w:t>
        </w:r>
      </w:ins>
      <w:del w:id="495" w:author="Miruška Hrabčáková" w:date="2019-12-12T13:18:00Z">
        <w:r w:rsidRPr="0014645C" w:rsidDel="005457B3">
          <w:rPr>
            <w:rFonts w:ascii="Arial" w:hAnsi="Arial" w:cs="Arial"/>
            <w:sz w:val="19"/>
            <w:szCs w:val="19"/>
            <w:lang w:val="sk-SK"/>
          </w:rPr>
          <w:delText>kalendárny</w:delText>
        </w:r>
      </w:del>
      <w:r w:rsidRPr="0014645C">
        <w:rPr>
          <w:rFonts w:ascii="Arial" w:hAnsi="Arial" w:cs="Arial"/>
          <w:sz w:val="19"/>
          <w:szCs w:val="19"/>
          <w:lang w:val="sk-SK"/>
        </w:rPr>
        <w:t xml:space="preserve">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98" w:name="_Ref457287479"/>
      <w:r w:rsidRPr="0014645C">
        <w:rPr>
          <w:rStyle w:val="Odkaznapoznmkupodiarou"/>
          <w:rFonts w:cs="Arial"/>
          <w:b w:val="0"/>
          <w:color w:val="000000" w:themeColor="text1"/>
          <w:sz w:val="19"/>
          <w:szCs w:val="19"/>
          <w:lang w:val="sk-SK"/>
        </w:rPr>
        <w:footnoteReference w:id="56"/>
      </w:r>
      <w:bookmarkEnd w:id="498"/>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ins w:id="499" w:author="Miruška Hrabčáková" w:date="2019-05-14T10:46:00Z">
        <w:r w:rsidR="000E1442" w:rsidRPr="000E1442">
          <w:rPr>
            <w:rStyle w:val="Odkaznapoznmkupodiarou"/>
            <w:rFonts w:cs="Arial"/>
            <w:b w:val="0"/>
            <w:color w:val="000000" w:themeColor="text1"/>
            <w:sz w:val="19"/>
            <w:szCs w:val="19"/>
            <w:lang w:val="sk-SK"/>
          </w:rPr>
          <w:t>55</w:t>
        </w:r>
      </w:ins>
      <w:del w:id="500" w:author="Miruška Hrabčáková" w:date="2019-05-14T10:46:00Z">
        <w:r w:rsidR="00040949" w:rsidRPr="0014645C" w:rsidDel="000E1442">
          <w:rPr>
            <w:rStyle w:val="Odkaznapoznmkupodiarou"/>
            <w:rFonts w:cs="Arial"/>
            <w:b w:val="0"/>
            <w:color w:val="000000" w:themeColor="text1"/>
            <w:sz w:val="19"/>
            <w:szCs w:val="19"/>
            <w:lang w:val="sk-SK"/>
          </w:rPr>
          <w:delText>53</w:delText>
        </w:r>
      </w:del>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296EAA9B"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54596AD5"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3263366A"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lastRenderedPageBreak/>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w:t>
      </w:r>
      <w:r w:rsidRPr="0014645C">
        <w:rPr>
          <w:rFonts w:ascii="Arial" w:hAnsi="Arial" w:cs="Arial"/>
          <w:sz w:val="19"/>
          <w:szCs w:val="19"/>
          <w:lang w:val="sk-SK"/>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 xml:space="preserve">voliť výstižné názvy podpoložiek, neodporúča sa položky pomenovať príliš konkrétne. Napr. podpoložka rozpočtu </w:t>
      </w:r>
      <w:r w:rsidRPr="0014645C">
        <w:rPr>
          <w:rFonts w:ascii="Arial" w:hAnsi="Arial" w:cs="Arial"/>
          <w:sz w:val="19"/>
          <w:szCs w:val="19"/>
          <w:lang w:val="sk-SK"/>
        </w:rPr>
        <w:lastRenderedPageBreak/>
        <w:t>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501" w:name="_Toc417082820"/>
      <w:bookmarkStart w:id="502" w:name="_Toc417132510"/>
      <w:bookmarkStart w:id="503" w:name="_Toc417648923"/>
      <w:bookmarkStart w:id="504" w:name="_Toc440355014"/>
      <w:bookmarkStart w:id="505" w:name="_Toc440375345"/>
      <w:bookmarkStart w:id="506" w:name="_Toc458432931"/>
      <w:bookmarkEnd w:id="501"/>
    </w:p>
    <w:p w14:paraId="15B0CF43" w14:textId="10CC989B" w:rsidR="006069FC" w:rsidRPr="0014645C" w:rsidRDefault="00953D2E" w:rsidP="00551D65">
      <w:pPr>
        <w:pStyle w:val="Nadpis2"/>
        <w:spacing w:line="480" w:lineRule="auto"/>
        <w:rPr>
          <w:b/>
          <w:lang w:val="sk-SK"/>
        </w:rPr>
      </w:pPr>
      <w:bookmarkStart w:id="507"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71"/>
      <w:bookmarkEnd w:id="502"/>
      <w:bookmarkEnd w:id="503"/>
      <w:bookmarkEnd w:id="504"/>
      <w:bookmarkEnd w:id="505"/>
      <w:bookmarkEnd w:id="506"/>
      <w:bookmarkEnd w:id="507"/>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508" w:name="_Toc413832245"/>
      <w:bookmarkStart w:id="509" w:name="_Toc417132511"/>
      <w:bookmarkStart w:id="510" w:name="_Toc417648924"/>
      <w:bookmarkStart w:id="511" w:name="_Toc440355015"/>
      <w:bookmarkStart w:id="512" w:name="_Toc440375346"/>
      <w:bookmarkStart w:id="513"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514"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508"/>
      <w:bookmarkEnd w:id="509"/>
      <w:bookmarkEnd w:id="510"/>
      <w:bookmarkEnd w:id="511"/>
      <w:bookmarkEnd w:id="512"/>
      <w:bookmarkEnd w:id="513"/>
      <w:bookmarkEnd w:id="514"/>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515" w:name="_Toc418003090"/>
      <w:bookmarkStart w:id="516" w:name="_Toc417132512"/>
      <w:bookmarkStart w:id="517" w:name="_Toc417648925"/>
      <w:bookmarkStart w:id="518" w:name="_Toc440355016"/>
      <w:bookmarkStart w:id="519" w:name="_Toc440375347"/>
      <w:bookmarkStart w:id="520" w:name="_Toc458432933"/>
      <w:bookmarkStart w:id="521" w:name="_Toc334109"/>
      <w:bookmarkEnd w:id="515"/>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516"/>
      <w:bookmarkEnd w:id="517"/>
      <w:bookmarkEnd w:id="518"/>
      <w:bookmarkEnd w:id="519"/>
      <w:bookmarkEnd w:id="520"/>
      <w:bookmarkEnd w:id="521"/>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522" w:name="_Toc417132513"/>
      <w:bookmarkStart w:id="523" w:name="_Toc417648926"/>
      <w:bookmarkStart w:id="524" w:name="_Toc440355017"/>
      <w:bookmarkStart w:id="525" w:name="_Toc440375348"/>
      <w:bookmarkStart w:id="526" w:name="_Toc458432934"/>
      <w:bookmarkStart w:id="527" w:name="_Toc334110"/>
      <w:r w:rsidRPr="0014645C">
        <w:rPr>
          <w:i w:val="0"/>
          <w:lang w:val="sk-SK"/>
        </w:rPr>
        <w:lastRenderedPageBreak/>
        <w:t>Postup schvaľovania ŽoNFP</w:t>
      </w:r>
      <w:bookmarkEnd w:id="522"/>
      <w:bookmarkEnd w:id="523"/>
      <w:bookmarkEnd w:id="524"/>
      <w:bookmarkEnd w:id="525"/>
      <w:bookmarkEnd w:id="526"/>
      <w:bookmarkEnd w:id="527"/>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528" w:name="_Toc413832248"/>
      <w:bookmarkStart w:id="529" w:name="_Toc417132514"/>
      <w:bookmarkStart w:id="530" w:name="_Toc417648927"/>
      <w:bookmarkStart w:id="531" w:name="_Toc440355018"/>
      <w:bookmarkStart w:id="532" w:name="_Toc440375349"/>
      <w:bookmarkStart w:id="533"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534" w:name="_Toc334111"/>
      <w:r w:rsidRPr="0014645C">
        <w:rPr>
          <w:b/>
          <w:lang w:val="sk-SK"/>
        </w:rPr>
        <w:t>4.1</w:t>
      </w:r>
      <w:r w:rsidR="00400B1E" w:rsidRPr="0014645C">
        <w:rPr>
          <w:b/>
          <w:lang w:val="sk-SK"/>
        </w:rPr>
        <w:tab/>
      </w:r>
      <w:r w:rsidR="00F220F5" w:rsidRPr="0014645C">
        <w:rPr>
          <w:b/>
          <w:lang w:val="sk-SK"/>
        </w:rPr>
        <w:t>Administratívne overenie ŽoNFP</w:t>
      </w:r>
      <w:bookmarkEnd w:id="528"/>
      <w:bookmarkEnd w:id="529"/>
      <w:bookmarkEnd w:id="530"/>
      <w:bookmarkEnd w:id="531"/>
      <w:bookmarkEnd w:id="532"/>
      <w:bookmarkEnd w:id="533"/>
      <w:bookmarkEnd w:id="534"/>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35" w:name="_Toc413832249"/>
      <w:bookmarkStart w:id="536" w:name="_Toc417132515"/>
      <w:bookmarkStart w:id="537" w:name="_Toc417648928"/>
      <w:bookmarkStart w:id="538" w:name="_Toc440355019"/>
      <w:bookmarkStart w:id="539" w:name="_Toc440375350"/>
      <w:bookmarkStart w:id="540" w:name="_Toc458432936"/>
      <w:bookmarkStart w:id="541" w:name="_Toc334112"/>
      <w:r w:rsidRPr="0014645C">
        <w:rPr>
          <w:b/>
          <w:lang w:val="sk-SK"/>
        </w:rPr>
        <w:t>4.2</w:t>
      </w:r>
      <w:r w:rsidR="00400B1E" w:rsidRPr="0014645C">
        <w:rPr>
          <w:b/>
          <w:lang w:val="sk-SK"/>
        </w:rPr>
        <w:tab/>
      </w:r>
      <w:r w:rsidR="00F220F5" w:rsidRPr="0014645C">
        <w:rPr>
          <w:b/>
          <w:lang w:val="sk-SK"/>
        </w:rPr>
        <w:t>Odborné hodnotenie ŽoNFP</w:t>
      </w:r>
      <w:bookmarkEnd w:id="535"/>
      <w:bookmarkEnd w:id="536"/>
      <w:bookmarkEnd w:id="537"/>
      <w:bookmarkEnd w:id="538"/>
      <w:bookmarkEnd w:id="539"/>
      <w:bookmarkEnd w:id="540"/>
      <w:bookmarkEnd w:id="541"/>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542" w:name="_Toc413832250"/>
      <w:bookmarkStart w:id="543" w:name="_Toc417132516"/>
      <w:bookmarkStart w:id="544" w:name="_Toc417648929"/>
      <w:bookmarkStart w:id="545" w:name="_Toc440355020"/>
      <w:bookmarkStart w:id="546" w:name="_Toc440375351"/>
      <w:bookmarkStart w:id="547"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548" w:name="_Toc334113"/>
      <w:r w:rsidRPr="0014645C">
        <w:rPr>
          <w:b/>
          <w:lang w:val="sk-SK"/>
        </w:rPr>
        <w:t>4.3</w:t>
      </w:r>
      <w:r w:rsidR="00400B1E" w:rsidRPr="0014645C">
        <w:rPr>
          <w:b/>
          <w:lang w:val="sk-SK"/>
        </w:rPr>
        <w:tab/>
      </w:r>
      <w:r w:rsidR="00F220F5" w:rsidRPr="0014645C">
        <w:rPr>
          <w:b/>
          <w:lang w:val="sk-SK"/>
        </w:rPr>
        <w:t>Vydávanie rozhodnutia</w:t>
      </w:r>
      <w:bookmarkEnd w:id="542"/>
      <w:r w:rsidR="00D86ED1" w:rsidRPr="0014645C">
        <w:rPr>
          <w:b/>
          <w:lang w:val="sk-SK"/>
        </w:rPr>
        <w:t xml:space="preserve"> a zverejňovanie</w:t>
      </w:r>
      <w:bookmarkEnd w:id="543"/>
      <w:bookmarkEnd w:id="544"/>
      <w:bookmarkEnd w:id="545"/>
      <w:bookmarkEnd w:id="546"/>
      <w:bookmarkEnd w:id="547"/>
      <w:bookmarkEnd w:id="548"/>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49" w:name="_Toc413832252"/>
      <w:bookmarkStart w:id="550" w:name="_Toc417132517"/>
      <w:bookmarkStart w:id="551" w:name="_Toc417648930"/>
      <w:bookmarkStart w:id="552" w:name="_Toc440355021"/>
      <w:bookmarkStart w:id="553" w:name="_Toc440375352"/>
      <w:bookmarkStart w:id="554" w:name="_Toc458432938"/>
      <w:bookmarkStart w:id="555" w:name="_Toc334114"/>
      <w:r w:rsidRPr="0014645C">
        <w:rPr>
          <w:b/>
          <w:lang w:val="sk-SK"/>
        </w:rPr>
        <w:t>4.4</w:t>
      </w:r>
      <w:r w:rsidR="00400B1E" w:rsidRPr="0014645C">
        <w:rPr>
          <w:b/>
          <w:lang w:val="sk-SK"/>
        </w:rPr>
        <w:tab/>
      </w:r>
      <w:r w:rsidR="00F220F5" w:rsidRPr="0014645C">
        <w:rPr>
          <w:b/>
          <w:lang w:val="sk-SK"/>
        </w:rPr>
        <w:t>Opravné prostriedky</w:t>
      </w:r>
      <w:bookmarkEnd w:id="549"/>
      <w:bookmarkEnd w:id="550"/>
      <w:bookmarkEnd w:id="551"/>
      <w:bookmarkEnd w:id="552"/>
      <w:bookmarkEnd w:id="553"/>
      <w:bookmarkEnd w:id="554"/>
      <w:bookmarkEnd w:id="555"/>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56" w:name="_Toc413832253"/>
      <w:bookmarkStart w:id="557" w:name="_Toc417132518"/>
      <w:bookmarkStart w:id="558" w:name="_Toc417648931"/>
      <w:bookmarkStart w:id="559" w:name="_Toc440355022"/>
      <w:bookmarkStart w:id="560" w:name="_Toc440375353"/>
      <w:bookmarkStart w:id="561"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562"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56"/>
      <w:bookmarkEnd w:id="557"/>
      <w:bookmarkEnd w:id="558"/>
      <w:bookmarkEnd w:id="559"/>
      <w:bookmarkEnd w:id="560"/>
      <w:bookmarkEnd w:id="561"/>
      <w:bookmarkEnd w:id="562"/>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63" w:name="_Toc413832254"/>
      <w:bookmarkStart w:id="564" w:name="_Toc417132519"/>
      <w:bookmarkStart w:id="565" w:name="_Toc417648932"/>
      <w:bookmarkStart w:id="566" w:name="_Toc440355023"/>
      <w:bookmarkStart w:id="567" w:name="_Toc440375354"/>
      <w:bookmarkStart w:id="568" w:name="_Toc458432940"/>
      <w:bookmarkStart w:id="569"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63"/>
      <w:bookmarkEnd w:id="564"/>
      <w:bookmarkEnd w:id="565"/>
      <w:bookmarkEnd w:id="566"/>
      <w:bookmarkEnd w:id="567"/>
      <w:bookmarkEnd w:id="568"/>
      <w:bookmarkEnd w:id="569"/>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70" w:name="_Toc413832255"/>
      <w:bookmarkStart w:id="571" w:name="_Toc417132520"/>
      <w:bookmarkStart w:id="572" w:name="_Toc417648933"/>
      <w:bookmarkStart w:id="573" w:name="_Toc440355024"/>
      <w:bookmarkStart w:id="574" w:name="_Toc440375355"/>
      <w:bookmarkStart w:id="575" w:name="_Toc458432941"/>
      <w:bookmarkStart w:id="576"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70"/>
      <w:bookmarkEnd w:id="571"/>
      <w:bookmarkEnd w:id="572"/>
      <w:bookmarkEnd w:id="573"/>
      <w:bookmarkEnd w:id="574"/>
      <w:bookmarkEnd w:id="575"/>
      <w:bookmarkEnd w:id="576"/>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77" w:name="_Toc417132521"/>
      <w:bookmarkStart w:id="578" w:name="_Toc417648934"/>
      <w:bookmarkStart w:id="579" w:name="_Toc440355025"/>
      <w:bookmarkStart w:id="580" w:name="_Toc440375356"/>
      <w:bookmarkStart w:id="581" w:name="_Toc458432942"/>
      <w:bookmarkStart w:id="582" w:name="_Toc334118"/>
      <w:r w:rsidRPr="0014645C">
        <w:rPr>
          <w:i w:val="0"/>
          <w:lang w:val="sk-SK"/>
        </w:rPr>
        <w:lastRenderedPageBreak/>
        <w:t>Informácia o horizontálnych princípoch</w:t>
      </w:r>
      <w:bookmarkEnd w:id="577"/>
      <w:bookmarkEnd w:id="578"/>
      <w:bookmarkEnd w:id="579"/>
      <w:bookmarkEnd w:id="580"/>
      <w:bookmarkEnd w:id="581"/>
      <w:bookmarkEnd w:id="582"/>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83" w:name="_Toc417648936"/>
      <w:bookmarkStart w:id="584" w:name="_Toc417132522"/>
      <w:bookmarkStart w:id="585" w:name="_Toc417648937"/>
      <w:bookmarkStart w:id="586" w:name="_Toc440355026"/>
      <w:bookmarkStart w:id="587" w:name="_Toc440375357"/>
      <w:bookmarkStart w:id="588" w:name="_Toc458432943"/>
      <w:bookmarkStart w:id="589" w:name="_Toc334119"/>
      <w:bookmarkEnd w:id="583"/>
      <w:r w:rsidRPr="0014645C">
        <w:rPr>
          <w:i w:val="0"/>
          <w:lang w:val="sk-SK"/>
        </w:rPr>
        <w:lastRenderedPageBreak/>
        <w:t>Uzavretie zmluvy o </w:t>
      </w:r>
      <w:r w:rsidR="003C3D5D" w:rsidRPr="0014645C">
        <w:rPr>
          <w:i w:val="0"/>
          <w:lang w:val="sk-SK"/>
        </w:rPr>
        <w:t>NFP</w:t>
      </w:r>
      <w:bookmarkEnd w:id="584"/>
      <w:bookmarkEnd w:id="585"/>
      <w:bookmarkEnd w:id="586"/>
      <w:bookmarkEnd w:id="587"/>
      <w:bookmarkEnd w:id="588"/>
      <w:bookmarkEnd w:id="589"/>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90" w:name="_Toc440355027"/>
      <w:bookmarkStart w:id="591" w:name="_Toc440374966"/>
      <w:bookmarkStart w:id="592" w:name="_Toc440634450"/>
      <w:bookmarkStart w:id="593" w:name="_Toc440355028"/>
      <w:bookmarkStart w:id="594" w:name="_Toc440374967"/>
      <w:bookmarkStart w:id="595" w:name="_Toc440634451"/>
      <w:bookmarkStart w:id="596" w:name="_Toc440355029"/>
      <w:bookmarkStart w:id="597" w:name="_Toc440374968"/>
      <w:bookmarkStart w:id="598" w:name="_Toc440634452"/>
      <w:bookmarkStart w:id="599" w:name="_Toc440355030"/>
      <w:bookmarkStart w:id="600" w:name="_Toc440374969"/>
      <w:bookmarkStart w:id="601" w:name="_Toc440634453"/>
      <w:bookmarkStart w:id="602" w:name="_Toc440355031"/>
      <w:bookmarkStart w:id="603" w:name="_Toc440374970"/>
      <w:bookmarkStart w:id="604" w:name="_Toc440634454"/>
      <w:bookmarkStart w:id="605" w:name="_Toc440355032"/>
      <w:bookmarkStart w:id="606" w:name="_Toc440374971"/>
      <w:bookmarkStart w:id="607" w:name="_Toc440634455"/>
      <w:bookmarkStart w:id="608" w:name="_Toc440355033"/>
      <w:bookmarkStart w:id="609" w:name="_Toc440374972"/>
      <w:bookmarkStart w:id="610" w:name="_Toc440634456"/>
      <w:bookmarkStart w:id="611" w:name="_Toc440355034"/>
      <w:bookmarkStart w:id="612" w:name="_Toc440374973"/>
      <w:bookmarkStart w:id="613" w:name="_Toc440634457"/>
      <w:bookmarkStart w:id="614" w:name="_Toc417132523"/>
      <w:bookmarkStart w:id="615" w:name="_Toc417648938"/>
      <w:bookmarkStart w:id="616" w:name="_Toc440355035"/>
      <w:bookmarkStart w:id="617" w:name="_Toc440375358"/>
      <w:bookmarkStart w:id="618" w:name="_Toc458432944"/>
      <w:bookmarkStart w:id="619" w:name="_Toc334120"/>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14"/>
      <w:bookmarkEnd w:id="615"/>
      <w:bookmarkEnd w:id="616"/>
      <w:bookmarkEnd w:id="617"/>
      <w:bookmarkEnd w:id="618"/>
      <w:bookmarkEnd w:id="619"/>
    </w:p>
    <w:p w14:paraId="55B75C3D" w14:textId="3F3FCCB6" w:rsidR="00FA7A4F" w:rsidRPr="0014645C" w:rsidRDefault="00FA7A4F" w:rsidP="00FA7A4F">
      <w:pPr>
        <w:pStyle w:val="Nadpis2"/>
        <w:spacing w:line="480" w:lineRule="auto"/>
        <w:rPr>
          <w:rFonts w:ascii="Arial" w:hAnsi="Arial" w:cs="Arial"/>
          <w:b/>
          <w:szCs w:val="24"/>
          <w:lang w:val="sk-SK"/>
        </w:rPr>
      </w:pPr>
      <w:bookmarkStart w:id="620" w:name="_Toc334121"/>
      <w:r w:rsidRPr="0014645C">
        <w:rPr>
          <w:rFonts w:ascii="Arial" w:hAnsi="Arial" w:cs="Arial"/>
          <w:b/>
          <w:szCs w:val="24"/>
          <w:lang w:val="sk-SK"/>
        </w:rPr>
        <w:t>7.1 Žiadateľ (potenciálny prijímateľ)</w:t>
      </w:r>
      <w:bookmarkEnd w:id="620"/>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621" w:name="_Toc334122"/>
      <w:r w:rsidRPr="0014645C">
        <w:rPr>
          <w:b/>
          <w:lang w:val="sk-SK"/>
        </w:rPr>
        <w:t>7.2 Na úrovni CKO</w:t>
      </w:r>
      <w:bookmarkEnd w:id="621"/>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622" w:name="_Toc440355038"/>
      <w:bookmarkStart w:id="623" w:name="_Toc440375361"/>
      <w:bookmarkStart w:id="624" w:name="_Toc458432947"/>
      <w:bookmarkStart w:id="625" w:name="_Toc334123"/>
      <w:r w:rsidRPr="0014645C">
        <w:rPr>
          <w:b/>
          <w:lang w:val="sk-SK"/>
        </w:rPr>
        <w:t>7.3</w:t>
      </w:r>
      <w:r w:rsidRPr="0014645C">
        <w:rPr>
          <w:b/>
          <w:lang w:val="sk-SK"/>
        </w:rPr>
        <w:tab/>
      </w:r>
      <w:r w:rsidR="009408CE" w:rsidRPr="0014645C">
        <w:rPr>
          <w:b/>
          <w:lang w:val="sk-SK"/>
        </w:rPr>
        <w:t>Na úrovni RO</w:t>
      </w:r>
      <w:bookmarkEnd w:id="622"/>
      <w:bookmarkEnd w:id="623"/>
      <w:bookmarkEnd w:id="624"/>
      <w:bookmarkEnd w:id="625"/>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26" w:name="_Toc440372893"/>
      <w:bookmarkStart w:id="627" w:name="_Toc440375362"/>
      <w:bookmarkStart w:id="628" w:name="_Toc458432948"/>
      <w:bookmarkStart w:id="629" w:name="_Toc334124"/>
      <w:bookmarkStart w:id="630" w:name="_Toc440355039"/>
      <w:r w:rsidRPr="0014645C">
        <w:rPr>
          <w:rFonts w:ascii="Arial" w:hAnsi="Arial" w:cs="Arial"/>
          <w:i w:val="0"/>
          <w:lang w:val="sk-SK"/>
        </w:rPr>
        <w:lastRenderedPageBreak/>
        <w:t>Prechodné a záverečné ustanovenia</w:t>
      </w:r>
      <w:bookmarkEnd w:id="626"/>
      <w:bookmarkEnd w:id="627"/>
      <w:bookmarkEnd w:id="628"/>
      <w:bookmarkEnd w:id="629"/>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631" w:name="_Toc440375363"/>
      <w:bookmarkStart w:id="632" w:name="_Toc458432949"/>
      <w:bookmarkStart w:id="633" w:name="_Toc334125"/>
      <w:r w:rsidRPr="0014645C">
        <w:rPr>
          <w:i w:val="0"/>
          <w:lang w:val="sk-SK"/>
        </w:rPr>
        <w:lastRenderedPageBreak/>
        <w:t>Prílohy</w:t>
      </w:r>
      <w:bookmarkEnd w:id="630"/>
      <w:bookmarkEnd w:id="631"/>
      <w:bookmarkEnd w:id="632"/>
      <w:bookmarkEnd w:id="633"/>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05246C97" w14:textId="77777777" w:rsidR="00AD38BB" w:rsidRDefault="000A25E4" w:rsidP="00AD38BB">
      <w:pPr>
        <w:pStyle w:val="Default"/>
        <w:spacing w:before="120" w:after="120" w:line="288" w:lineRule="auto"/>
        <w:ind w:left="720"/>
        <w:jc w:val="both"/>
        <w:rPr>
          <w:ins w:id="634" w:author="Miruška Hrabčáková" w:date="2019-12-11T10:55:00Z"/>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3D0E5CB5" w14:textId="0D868226" w:rsidR="00AD38BB" w:rsidRDefault="00AD38BB" w:rsidP="00AD38BB">
      <w:pPr>
        <w:pStyle w:val="Default"/>
        <w:spacing w:before="120" w:after="120" w:line="288" w:lineRule="auto"/>
        <w:ind w:left="720"/>
        <w:jc w:val="both"/>
        <w:rPr>
          <w:ins w:id="635" w:author="Miruška Hrabčáková" w:date="2019-12-11T10:55:00Z"/>
          <w:rFonts w:ascii="Arial" w:eastAsiaTheme="minorHAnsi" w:hAnsi="Arial" w:cs="Arial"/>
          <w:color w:val="auto"/>
          <w:sz w:val="19"/>
          <w:szCs w:val="19"/>
          <w:lang w:val="sk-SK"/>
        </w:rPr>
      </w:pPr>
      <w:ins w:id="636" w:author="Miruška Hrabčáková" w:date="2019-12-11T10:55:00Z">
        <w:r>
          <w:rPr>
            <w:rFonts w:ascii="Arial" w:eastAsiaTheme="minorHAnsi" w:hAnsi="Arial" w:cs="Arial"/>
            <w:color w:val="auto"/>
            <w:sz w:val="19"/>
            <w:szCs w:val="19"/>
            <w:lang w:val="sk-SK"/>
          </w:rPr>
          <w:t>5d – Rozpočet projektu dopytovo orientované projekty</w:t>
        </w:r>
      </w:ins>
      <w:ins w:id="637" w:author="Miruška Hrabčáková" w:date="2019-12-11T10:58:00Z">
        <w:r>
          <w:rPr>
            <w:rFonts w:ascii="Arial" w:eastAsiaTheme="minorHAnsi" w:hAnsi="Arial" w:cs="Arial"/>
            <w:color w:val="auto"/>
            <w:sz w:val="19"/>
            <w:szCs w:val="19"/>
            <w:lang w:val="sk-SK"/>
          </w:rPr>
          <w:t xml:space="preserve"> </w:t>
        </w:r>
      </w:ins>
      <w:ins w:id="638" w:author="Miruška Hrabčáková" w:date="2019-12-11T10:55:00Z">
        <w:r>
          <w:rPr>
            <w:rFonts w:ascii="Arial" w:eastAsiaTheme="minorHAnsi" w:hAnsi="Arial" w:cs="Arial"/>
            <w:color w:val="auto"/>
            <w:sz w:val="19"/>
            <w:szCs w:val="19"/>
            <w:lang w:val="sk-SK"/>
          </w:rPr>
          <w:t>paušálna sadzba</w:t>
        </w:r>
      </w:ins>
      <w:ins w:id="639" w:author="Miruška Hrabčáková" w:date="2019-12-11T10:58:00Z">
        <w:r>
          <w:rPr>
            <w:rFonts w:ascii="Arial" w:eastAsiaTheme="minorHAnsi" w:hAnsi="Arial" w:cs="Arial"/>
            <w:color w:val="auto"/>
            <w:sz w:val="19"/>
            <w:szCs w:val="19"/>
            <w:lang w:val="sk-SK"/>
          </w:rPr>
          <w:t xml:space="preserve"> </w:t>
        </w:r>
      </w:ins>
      <w:ins w:id="640" w:author="Miruška Hrabčáková" w:date="2019-12-11T10:57:00Z">
        <w:r>
          <w:rPr>
            <w:rFonts w:ascii="Arial" w:eastAsiaTheme="minorHAnsi" w:hAnsi="Arial" w:cs="Arial"/>
            <w:color w:val="auto"/>
            <w:sz w:val="19"/>
            <w:szCs w:val="19"/>
            <w:lang w:val="sk-SK"/>
          </w:rPr>
          <w:t>VS</w:t>
        </w:r>
      </w:ins>
    </w:p>
    <w:p w14:paraId="3203F9C4" w14:textId="61668DEF"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2D35D" w14:textId="77777777" w:rsidR="00D54AF5" w:rsidRDefault="00D54AF5">
      <w:r>
        <w:separator/>
      </w:r>
    </w:p>
    <w:p w14:paraId="03937473" w14:textId="77777777" w:rsidR="00D54AF5" w:rsidRDefault="00D54AF5"/>
  </w:endnote>
  <w:endnote w:type="continuationSeparator" w:id="0">
    <w:p w14:paraId="1E2532ED" w14:textId="77777777" w:rsidR="00D54AF5" w:rsidRDefault="00D54AF5">
      <w:r>
        <w:continuationSeparator/>
      </w:r>
    </w:p>
    <w:p w14:paraId="141F6912" w14:textId="77777777" w:rsidR="00D54AF5" w:rsidRDefault="00D54AF5"/>
  </w:endnote>
  <w:endnote w:type="continuationNotice" w:id="1">
    <w:p w14:paraId="0CB00D5D" w14:textId="77777777" w:rsidR="00D54AF5" w:rsidRDefault="00D54A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D54AF5" w:rsidRPr="004B1810" w:rsidRDefault="00D54AF5" w:rsidP="00646F25">
        <w:pPr>
          <w:tabs>
            <w:tab w:val="left" w:pos="709"/>
            <w:tab w:val="center" w:pos="4703"/>
            <w:tab w:val="right" w:pos="9406"/>
          </w:tabs>
          <w:jc w:val="center"/>
          <w:rPr>
            <w:b/>
            <w:sz w:val="16"/>
            <w:lang w:val="sk-SK"/>
          </w:rPr>
        </w:pPr>
      </w:p>
      <w:p w14:paraId="15B0D02E" w14:textId="22B85AA1" w:rsidR="00D54AF5" w:rsidRDefault="00D54AF5">
        <w:pPr>
          <w:pStyle w:val="Pta"/>
          <w:jc w:val="right"/>
        </w:pPr>
        <w:r>
          <w:fldChar w:fldCharType="begin"/>
        </w:r>
        <w:r>
          <w:instrText xml:space="preserve"> PAGE   \* MERGEFORMAT </w:instrText>
        </w:r>
        <w:r>
          <w:fldChar w:fldCharType="separate"/>
        </w:r>
        <w:r w:rsidR="0008173C">
          <w:rPr>
            <w:noProof/>
          </w:rPr>
          <w:t>26</w:t>
        </w:r>
        <w:r>
          <w:rPr>
            <w:noProof/>
          </w:rPr>
          <w:fldChar w:fldCharType="end"/>
        </w:r>
      </w:p>
    </w:sdtContent>
  </w:sdt>
  <w:p w14:paraId="15B0D02F" w14:textId="77777777" w:rsidR="00D54AF5" w:rsidRPr="003530AF" w:rsidRDefault="00D54AF5"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9942CF" w14:textId="77777777" w:rsidR="00D54AF5" w:rsidRDefault="00D54AF5">
      <w:r>
        <w:separator/>
      </w:r>
    </w:p>
    <w:p w14:paraId="41A4FFED" w14:textId="77777777" w:rsidR="00D54AF5" w:rsidRDefault="00D54AF5"/>
  </w:footnote>
  <w:footnote w:type="continuationSeparator" w:id="0">
    <w:p w14:paraId="45BBC4B9" w14:textId="77777777" w:rsidR="00D54AF5" w:rsidRDefault="00D54AF5">
      <w:r>
        <w:continuationSeparator/>
      </w:r>
    </w:p>
    <w:p w14:paraId="4F76B5F6" w14:textId="77777777" w:rsidR="00D54AF5" w:rsidRDefault="00D54AF5"/>
  </w:footnote>
  <w:footnote w:type="continuationNotice" w:id="1">
    <w:p w14:paraId="72486239" w14:textId="77777777" w:rsidR="00D54AF5" w:rsidRDefault="00D54AF5"/>
  </w:footnote>
  <w:footnote w:id="2">
    <w:p w14:paraId="15B0D038" w14:textId="77777777" w:rsidR="00D54AF5" w:rsidRPr="007F7349" w:rsidRDefault="00D54AF5"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D54AF5" w:rsidRPr="007F7349" w:rsidRDefault="00D54AF5" w:rsidP="005C4E65">
      <w:pPr>
        <w:pStyle w:val="Textpoznmkypodiarou"/>
        <w:tabs>
          <w:tab w:val="left" w:pos="426"/>
        </w:tabs>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D54AF5" w:rsidRPr="007708E2" w:rsidRDefault="00D54AF5"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D54AF5" w:rsidRPr="00FC5FD7" w:rsidRDefault="00D54AF5"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D54AF5" w:rsidRPr="006E4CC8" w:rsidRDefault="00D54AF5"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D54AF5" w:rsidRPr="00F02256" w:rsidRDefault="00D54AF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D54AF5" w:rsidRPr="00F02256" w:rsidRDefault="00D54AF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D54AF5" w:rsidRPr="00F02256" w:rsidRDefault="00D54AF5"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D54AF5" w:rsidRDefault="00D54AF5"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D54AF5" w:rsidRPr="00A37BAC" w:rsidRDefault="00D54AF5" w:rsidP="00C22E41">
      <w:pPr>
        <w:pStyle w:val="Textpoznmkypodiarou"/>
        <w:tabs>
          <w:tab w:val="left" w:pos="284"/>
        </w:tabs>
        <w:spacing w:after="0" w:line="240" w:lineRule="auto"/>
        <w:ind w:left="284" w:hanging="284"/>
        <w:jc w:val="both"/>
        <w:rPr>
          <w:lang w:val="sk-SK"/>
        </w:rPr>
      </w:pPr>
    </w:p>
  </w:footnote>
  <w:footnote w:id="7">
    <w:p w14:paraId="15B0D042" w14:textId="77777777" w:rsidR="00D54AF5" w:rsidRPr="007F7349" w:rsidRDefault="00D54AF5"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D54AF5" w:rsidRPr="00CB17BC" w:rsidRDefault="00D54AF5"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D54AF5" w:rsidRPr="00FC5FD7" w:rsidRDefault="00D54AF5"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D54AF5" w:rsidRPr="00A01473" w:rsidRDefault="00D54AF5"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D54AF5" w:rsidRPr="0000364A" w:rsidRDefault="00D54AF5" w:rsidP="009B33D9">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D54AF5" w:rsidRPr="00A01473" w:rsidRDefault="00D54AF5"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D54AF5" w:rsidRPr="00095609" w:rsidRDefault="00D54AF5" w:rsidP="007F7B94">
      <w:pPr>
        <w:pStyle w:val="Textpoznmkypodiarou"/>
        <w:spacing w:after="0"/>
        <w:jc w:val="both"/>
        <w:rPr>
          <w:color w:val="000000"/>
          <w:lang w:val="sk-SK"/>
        </w:rPr>
      </w:pPr>
    </w:p>
  </w:footnote>
  <w:footnote w:id="13">
    <w:p w14:paraId="15B0D044" w14:textId="77777777" w:rsidR="00D54AF5" w:rsidRPr="002B3DE0" w:rsidRDefault="00D54AF5"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D54AF5" w:rsidRPr="0050335B" w:rsidRDefault="00D54AF5" w:rsidP="002B3DE0">
      <w:pPr>
        <w:pStyle w:val="Textpoznmkypodiarou"/>
        <w:rPr>
          <w:sz w:val="20"/>
          <w:lang w:val="sk-SK" w:eastAsia="cs-CZ"/>
        </w:rPr>
      </w:pPr>
    </w:p>
  </w:footnote>
  <w:footnote w:id="14">
    <w:p w14:paraId="15B0D046" w14:textId="3F4F0233" w:rsidR="00D54AF5" w:rsidRPr="005E07D4" w:rsidRDefault="00D54AF5"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D54AF5" w:rsidRPr="005E07D4" w:rsidRDefault="00D54AF5"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D54AF5" w:rsidRPr="0048632E" w:rsidRDefault="00D54AF5"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D54AF5" w:rsidRPr="0048632E" w:rsidRDefault="00D54AF5"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D54AF5" w:rsidRPr="0048632E" w:rsidRDefault="00D54AF5"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D54AF5" w:rsidRPr="0048632E" w:rsidRDefault="00D54AF5"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D54AF5" w:rsidRPr="0048632E" w:rsidRDefault="00D54AF5"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D54AF5" w:rsidRPr="00F43C63" w:rsidRDefault="00D54AF5">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D54AF5" w:rsidRPr="00FF5CA0" w:rsidRDefault="00D54AF5"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D54AF5" w:rsidRPr="00FF5CA0" w:rsidRDefault="00D54AF5"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D54AF5" w:rsidRPr="00616190" w:rsidRDefault="00D54AF5"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D54AF5" w:rsidRPr="00712C42" w:rsidRDefault="00D54AF5">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D54AF5" w:rsidRPr="00FF5CA0" w:rsidRDefault="00D54AF5"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D54AF5" w:rsidRPr="00941FF6" w:rsidRDefault="00D54AF5"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D54AF5" w:rsidRPr="00F02256" w:rsidRDefault="00D54AF5"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D54AF5" w:rsidRPr="00FC5FD7" w:rsidRDefault="00D54AF5"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D54AF5" w:rsidRPr="00FC5FD7" w:rsidRDefault="00D54AF5"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D54AF5" w:rsidRPr="00FC5FD7" w:rsidRDefault="00D54AF5"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D54AF5" w:rsidRPr="005A22A5" w:rsidRDefault="00D54AF5"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D54AF5" w:rsidRPr="00FD5306" w:rsidRDefault="00D54AF5"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D54AF5" w:rsidRPr="0064130C" w:rsidRDefault="00D54AF5"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D54AF5" w:rsidRPr="00781464" w:rsidRDefault="00D54AF5"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D54AF5" w:rsidRPr="00217126" w:rsidRDefault="00D54AF5"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D54AF5" w:rsidRDefault="00D54AF5"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00E0D7B3" w14:textId="1593B33C" w:rsidR="00D54AF5" w:rsidRPr="00A11896" w:rsidRDefault="00D54AF5"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4">
    <w:p w14:paraId="15B0D054" w14:textId="63DA5B0B" w:rsidR="00D54AF5" w:rsidRPr="00781464" w:rsidRDefault="00D54AF5"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D54AF5" w:rsidRPr="00781464" w:rsidRDefault="00D54AF5"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D54AF5" w:rsidRPr="00965E93" w:rsidRDefault="00D54AF5"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42EFDA9" w:rsidR="00D54AF5" w:rsidRPr="00781464" w:rsidRDefault="00D54AF5"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104FAE7" w14:textId="5D595C64" w:rsidR="00D54AF5" w:rsidRPr="006B39C5" w:rsidRDefault="00D54AF5"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D54AF5" w:rsidRPr="00F72B7B" w:rsidRDefault="00D54AF5"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6EDA3DDC" w:rsidR="00D54AF5" w:rsidRPr="006B39C5" w:rsidRDefault="00D54AF5"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ins w:id="479" w:author="Miruška Hrabčáková" w:date="2019-12-12T13:19:00Z">
        <w:r w:rsidRPr="005457B3">
          <w:rPr>
            <w:rFonts w:ascii="Arial" w:eastAsia="Times New Roman" w:hAnsi="Arial" w:cs="Arial"/>
            <w:sz w:val="16"/>
            <w:szCs w:val="16"/>
          </w:rPr>
          <w:t>bežný</w:t>
        </w:r>
      </w:ins>
      <w:del w:id="480" w:author="Miruška Hrabčáková" w:date="2019-12-12T13:19:00Z">
        <w:r w:rsidRPr="006B39C5" w:rsidDel="005457B3">
          <w:rPr>
            <w:rFonts w:ascii="Arial" w:eastAsia="Times New Roman" w:hAnsi="Arial" w:cs="Arial"/>
            <w:sz w:val="16"/>
            <w:szCs w:val="16"/>
          </w:rPr>
          <w:delText>kalendárny</w:delText>
        </w:r>
      </w:del>
      <w:r w:rsidRPr="006B39C5">
        <w:rPr>
          <w:rFonts w:ascii="Arial" w:eastAsia="Times New Roman" w:hAnsi="Arial" w:cs="Arial"/>
          <w:sz w:val="16"/>
          <w:szCs w:val="16"/>
        </w:rPr>
        <w:t xml:space="preserve"> rok, oprávnená výška mesačnej odmeny vychádza z počtu odpracovaných mesiacov v </w:t>
      </w:r>
      <w:ins w:id="481" w:author="Miruška Hrabčáková" w:date="2019-12-12T13:20:00Z">
        <w:r>
          <w:rPr>
            <w:rFonts w:ascii="Arial" w:eastAsia="Times New Roman" w:hAnsi="Arial" w:cs="Arial"/>
            <w:sz w:val="16"/>
            <w:szCs w:val="16"/>
          </w:rPr>
          <w:t>bežn</w:t>
        </w:r>
      </w:ins>
      <w:ins w:id="482" w:author="Miruška Hrabčáková" w:date="2019-12-12T13:43:00Z">
        <w:r>
          <w:rPr>
            <w:rFonts w:ascii="Arial" w:eastAsia="Times New Roman" w:hAnsi="Arial" w:cs="Arial"/>
            <w:sz w:val="16"/>
            <w:szCs w:val="16"/>
          </w:rPr>
          <w:t>om</w:t>
        </w:r>
      </w:ins>
      <w:del w:id="483" w:author="Miruška Hrabčáková" w:date="2019-12-12T13:20:00Z">
        <w:r w:rsidRPr="006B39C5" w:rsidDel="005457B3">
          <w:rPr>
            <w:rFonts w:ascii="Arial" w:eastAsia="Times New Roman" w:hAnsi="Arial" w:cs="Arial"/>
            <w:sz w:val="16"/>
            <w:szCs w:val="16"/>
          </w:rPr>
          <w:delText>kalendárnom</w:delText>
        </w:r>
      </w:del>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77CD8853" w:rsidR="00D54AF5" w:rsidRPr="00373D64" w:rsidRDefault="00D54AF5"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ins w:id="486" w:author="Miruška Hrabčáková" w:date="2019-12-12T13:20:00Z">
        <w:r w:rsidRPr="005457B3">
          <w:rPr>
            <w:rFonts w:ascii="Arial" w:eastAsia="Times New Roman" w:hAnsi="Arial" w:cs="Arial"/>
            <w:sz w:val="16"/>
            <w:szCs w:val="16"/>
          </w:rPr>
          <w:t>bežný</w:t>
        </w:r>
      </w:ins>
      <w:del w:id="487" w:author="Miruška Hrabčáková" w:date="2019-12-12T13:20:00Z">
        <w:r w:rsidRPr="00373D64" w:rsidDel="005457B3">
          <w:rPr>
            <w:rFonts w:ascii="Arial" w:eastAsia="Times New Roman" w:hAnsi="Arial" w:cs="Arial"/>
            <w:sz w:val="16"/>
            <w:szCs w:val="16"/>
          </w:rPr>
          <w:delText>kalendárny</w:delText>
        </w:r>
      </w:del>
      <w:r w:rsidRPr="00373D64">
        <w:rPr>
          <w:rFonts w:ascii="Arial" w:eastAsia="Times New Roman" w:hAnsi="Arial" w:cs="Arial"/>
          <w:sz w:val="16"/>
          <w:szCs w:val="16"/>
        </w:rPr>
        <w:t xml:space="preserve"> rok musí pomerne zodpovedať počtu odpracovaných mesiacov príslušného zamestnanca za </w:t>
      </w:r>
      <w:ins w:id="488" w:author="Miruška Hrabčáková" w:date="2019-12-12T13:20:00Z">
        <w:r w:rsidRPr="005457B3">
          <w:rPr>
            <w:rFonts w:ascii="Arial" w:eastAsia="Times New Roman" w:hAnsi="Arial" w:cs="Arial"/>
            <w:sz w:val="16"/>
            <w:szCs w:val="16"/>
          </w:rPr>
          <w:t>bežný</w:t>
        </w:r>
      </w:ins>
      <w:del w:id="489" w:author="Miruška Hrabčáková" w:date="2019-12-12T13:20:00Z">
        <w:r w:rsidRPr="00373D64" w:rsidDel="005457B3">
          <w:rPr>
            <w:rFonts w:ascii="Arial" w:eastAsia="Times New Roman" w:hAnsi="Arial" w:cs="Arial"/>
            <w:sz w:val="16"/>
            <w:szCs w:val="16"/>
          </w:rPr>
          <w:delText>kalendárny</w:delText>
        </w:r>
      </w:del>
      <w:r w:rsidRPr="00373D64">
        <w:rPr>
          <w:rFonts w:ascii="Arial" w:eastAsia="Times New Roman" w:hAnsi="Arial" w:cs="Arial"/>
          <w:sz w:val="16"/>
          <w:szCs w:val="16"/>
        </w:rPr>
        <w:t xml:space="preserve"> rok (napr. ak príslušný zamestnanec odpracoval 8 mesiacov za </w:t>
      </w:r>
      <w:ins w:id="490" w:author="Miruška Hrabčáková" w:date="2019-12-12T13:20:00Z">
        <w:r w:rsidRPr="005457B3">
          <w:rPr>
            <w:rFonts w:ascii="Arial" w:eastAsia="Times New Roman" w:hAnsi="Arial" w:cs="Arial"/>
            <w:sz w:val="16"/>
            <w:szCs w:val="16"/>
          </w:rPr>
          <w:t>bežný</w:t>
        </w:r>
      </w:ins>
      <w:del w:id="491" w:author="Miruška Hrabčáková" w:date="2019-12-12T13:20:00Z">
        <w:r w:rsidRPr="00373D64" w:rsidDel="005457B3">
          <w:rPr>
            <w:rFonts w:ascii="Arial" w:eastAsia="Times New Roman" w:hAnsi="Arial" w:cs="Arial"/>
            <w:sz w:val="16"/>
            <w:szCs w:val="16"/>
          </w:rPr>
          <w:delText>kalendárny</w:delText>
        </w:r>
      </w:del>
      <w:r w:rsidRPr="00373D64">
        <w:rPr>
          <w:rFonts w:ascii="Arial" w:eastAsia="Times New Roman" w:hAnsi="Arial" w:cs="Arial"/>
          <w:sz w:val="16"/>
          <w:szCs w:val="16"/>
        </w:rPr>
        <w:t xml:space="preserve"> rok, oprávnená výška odmeny bude 1/8 vyššie uvedeného ročného limitu. </w:t>
      </w:r>
    </w:p>
  </w:footnote>
  <w:footnote w:id="42">
    <w:p w14:paraId="720D17A6" w14:textId="7292667F" w:rsidR="00D54AF5" w:rsidRPr="003E064C" w:rsidRDefault="00D54AF5"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D54AF5" w:rsidRPr="00095609" w:rsidRDefault="00D54AF5" w:rsidP="00095609">
      <w:pPr>
        <w:pStyle w:val="Textpoznmkypodiarou"/>
        <w:spacing w:after="0"/>
        <w:jc w:val="both"/>
        <w:rPr>
          <w:lang w:val="sk-SK"/>
        </w:rPr>
      </w:pPr>
    </w:p>
  </w:footnote>
  <w:footnote w:id="43">
    <w:p w14:paraId="15B0D059" w14:textId="77777777" w:rsidR="00D54AF5" w:rsidRPr="00781464" w:rsidRDefault="00D54AF5"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D54AF5" w:rsidRPr="00FA4BEA" w:rsidRDefault="00D54AF5"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0E9575D9" w:rsidR="00D54AF5" w:rsidRPr="00781464" w:rsidRDefault="00D54AF5"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xml:space="preserve">, pričom ak má zamestnanec/osoba vyslaná na pracovnú cestu zabezpečené stravné uvedeným spôsobom, nepatrí mu náhrada za stravné (v zmysle § 1 ods. </w:t>
      </w:r>
      <w:ins w:id="496" w:author="Miruška Hrabčáková" w:date="2019-06-20T10:42:00Z">
        <w:r>
          <w:rPr>
            <w:lang w:val="sk-SK"/>
          </w:rPr>
          <w:t>5</w:t>
        </w:r>
      </w:ins>
      <w:del w:id="497" w:author="Miruška Hrabčáková" w:date="2019-06-20T10:42:00Z">
        <w:r w:rsidRPr="00CE797D" w:rsidDel="00E7440B">
          <w:rPr>
            <w:lang w:val="sk-SK"/>
          </w:rPr>
          <w:delText>4</w:delText>
        </w:r>
      </w:del>
      <w:r w:rsidRPr="00CE797D">
        <w:rPr>
          <w:lang w:val="sk-SK"/>
        </w:rPr>
        <w:t xml:space="preserve">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D54AF5" w:rsidRPr="000906F9" w:rsidRDefault="00D54AF5"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D54AF5" w:rsidRPr="009E43CF" w:rsidRDefault="00D54AF5"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D54AF5" w:rsidRPr="001277DD" w:rsidRDefault="00D54AF5"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D54AF5" w:rsidRPr="001277DD" w:rsidRDefault="00D54AF5"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D54AF5" w:rsidRPr="00B842F0" w:rsidRDefault="00D54AF5"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D54AF5" w:rsidRPr="00B842F0" w:rsidRDefault="00D54AF5"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D54AF5" w:rsidRPr="00B842F0" w:rsidRDefault="00D54AF5"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D54AF5" w:rsidRPr="00B842F0" w:rsidRDefault="00D54AF5"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D54AF5" w:rsidRPr="00B842F0" w:rsidRDefault="00D54AF5"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D54AF5" w:rsidRPr="00781464" w:rsidRDefault="00D54AF5"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D54AF5" w:rsidRPr="00E313A0" w:rsidRDefault="00D54AF5"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D54AF5" w:rsidRPr="00E313A0" w:rsidRDefault="00D54AF5"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D54AF5" w:rsidRPr="000906F9" w:rsidRDefault="00D54AF5"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D54AF5" w:rsidRPr="000906F9" w:rsidRDefault="00D54AF5"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D54AF5" w:rsidRPr="00FC5FD7" w:rsidRDefault="00D54AF5"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D54AF5" w:rsidRPr="006A1470" w:rsidRDefault="00D54AF5"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341E75ED" w:rsidR="00D54AF5" w:rsidRPr="00E1641D" w:rsidRDefault="00D54AF5"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62">
    <w:p w14:paraId="71087668" w14:textId="77777777" w:rsidR="00D54AF5" w:rsidRPr="0029658C" w:rsidRDefault="00D54AF5"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D54AF5" w:rsidRDefault="00D54AF5" w:rsidP="00E1641D">
      <w:pPr>
        <w:pStyle w:val="Default"/>
        <w:spacing w:after="0"/>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D54AF5" w:rsidRPr="0029658C" w:rsidRDefault="00D54AF5"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D54AF5" w:rsidRPr="00765644" w:rsidRDefault="00D54AF5"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65">
    <w:p w14:paraId="15B0D05F" w14:textId="003D1A60" w:rsidR="00D54AF5" w:rsidRPr="00FC5FD7" w:rsidRDefault="00D54AF5"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D54AF5" w:rsidRPr="00B17F6F" w:rsidRDefault="00D54AF5"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D54AF5" w:rsidRPr="00B17F6F" w:rsidRDefault="00D54AF5"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D54AF5" w:rsidRPr="00781464" w:rsidRDefault="00D54AF5" w:rsidP="00A571FE">
      <w:pPr>
        <w:pStyle w:val="Textpoznmkypodiarou"/>
        <w:spacing w:after="0"/>
        <w:jc w:val="both"/>
        <w:rPr>
          <w:lang w:val="sk-SK"/>
        </w:rPr>
      </w:pPr>
      <w:r w:rsidRPr="00B17F6F">
        <w:rPr>
          <w:lang w:val="sk-SK"/>
        </w:rPr>
        <w:t>oprávnené výdavky.</w:t>
      </w:r>
    </w:p>
  </w:footnote>
  <w:footnote w:id="67">
    <w:p w14:paraId="4E764AFB" w14:textId="77777777" w:rsidR="00D54AF5" w:rsidRPr="00781464" w:rsidRDefault="00D54AF5"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D54AF5" w:rsidRPr="001A480A" w:rsidRDefault="00D54AF5"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D54AF5" w:rsidRPr="00B05B2F" w:rsidRDefault="00D54AF5"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D54AF5" w:rsidRPr="00781464" w:rsidRDefault="00D54AF5"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D54AF5" w:rsidRPr="004D6B4F" w:rsidRDefault="00D54AF5"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D54AF5" w:rsidRPr="00781464" w:rsidRDefault="00D54AF5"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D54AF5" w:rsidRPr="003429D2" w:rsidRDefault="00D54AF5"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D54AF5" w:rsidRPr="00781464" w:rsidRDefault="00D54AF5"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D54AF5" w:rsidRPr="0038758F" w:rsidRDefault="00D54AF5"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5">
    <w:p w14:paraId="639E05D2" w14:textId="4F73C708" w:rsidR="00D54AF5" w:rsidRPr="003429D2" w:rsidRDefault="00D54AF5"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475D37DC" w14:textId="3369C9B7" w:rsidR="00D54AF5" w:rsidRPr="00461B6C" w:rsidRDefault="00D54AF5"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D54AF5" w:rsidRPr="00781464" w:rsidRDefault="00D54AF5"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8">
    <w:p w14:paraId="555C10EE" w14:textId="3E1D0518" w:rsidR="00D54AF5" w:rsidRPr="00CA3187" w:rsidRDefault="00D54AF5"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9">
    <w:p w14:paraId="15B0D06E" w14:textId="1432DF3D" w:rsidR="00D54AF5" w:rsidRPr="00781464" w:rsidRDefault="00D54AF5"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D54AF5" w:rsidRPr="00781464" w:rsidRDefault="00D54AF5"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D54AF5" w:rsidRPr="008148BC" w:rsidRDefault="00D54AF5"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D54AF5" w:rsidRPr="004721E4" w:rsidRDefault="00D54AF5"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D54AF5" w:rsidRPr="00575B29" w:rsidRDefault="00D54AF5"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4">
    <w:p w14:paraId="79FE0875" w14:textId="799B9032" w:rsidR="00D54AF5" w:rsidRPr="00022FA0" w:rsidRDefault="00D54AF5"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D54AF5" w:rsidRPr="00781464" w:rsidRDefault="00D54AF5"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D54AF5" w:rsidRPr="00781464" w:rsidRDefault="00D54AF5"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D54AF5" w:rsidRDefault="00D54AF5"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D54AF5" w:rsidRPr="00575B29" w:rsidRDefault="00D54AF5"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D54AF5" w:rsidRPr="00781464" w:rsidRDefault="00D54AF5"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D54AF5" w:rsidRPr="00CE0C11" w:rsidRDefault="00D54AF5"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D54AF5" w:rsidRPr="00781464" w:rsidRDefault="00D54AF5"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D54AF5" w:rsidRPr="00781464" w:rsidRDefault="00D54AF5"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D54AF5" w:rsidRPr="000906F9" w:rsidRDefault="00D54AF5"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D54AF5" w:rsidRPr="00B17F6F" w:rsidRDefault="00D54AF5"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D54AF5" w:rsidRPr="00B17F6F" w:rsidRDefault="00D54AF5"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D54AF5" w:rsidRPr="00781464" w:rsidRDefault="00D54AF5" w:rsidP="007F5D12">
      <w:pPr>
        <w:pStyle w:val="Textpoznmkypodiarou"/>
        <w:spacing w:after="0"/>
        <w:jc w:val="both"/>
        <w:rPr>
          <w:lang w:val="sk-SK"/>
        </w:rPr>
      </w:pPr>
      <w:r w:rsidRPr="00B17F6F">
        <w:rPr>
          <w:lang w:val="sk-SK"/>
        </w:rPr>
        <w:t>oprávnené výdavky.</w:t>
      </w:r>
    </w:p>
  </w:footnote>
  <w:footnote w:id="95">
    <w:p w14:paraId="260E978A" w14:textId="75F238CE" w:rsidR="00D54AF5" w:rsidRPr="008D099D" w:rsidRDefault="00D54AF5"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D54AF5" w:rsidRPr="00F30188" w:rsidRDefault="00D54AF5"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D54AF5" w:rsidRPr="00F13B43" w:rsidRDefault="00D54AF5"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D54AF5" w:rsidRPr="00A03585" w:rsidRDefault="00D54AF5"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D54AF5" w:rsidRPr="00545058" w:rsidRDefault="00D54AF5"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D54AF5" w:rsidRPr="007F13B7" w:rsidRDefault="00D54AF5"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1">
    <w:p w14:paraId="7D61FA3E" w14:textId="4226FD2F" w:rsidR="00D54AF5" w:rsidRPr="00040949" w:rsidRDefault="00D54AF5">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D54AF5" w:rsidRPr="00DE6A57" w:rsidRDefault="00D54AF5"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D54AF5" w:rsidRPr="001E46F8" w:rsidRDefault="00D54AF5"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D54AF5" w:rsidRPr="00251941" w:rsidRDefault="00D54AF5"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D54AF5" w:rsidRDefault="00D54AF5" w:rsidP="003950CB">
      <w:pPr>
        <w:pStyle w:val="Textpoznmkypodiarou"/>
        <w:rPr>
          <w:lang w:val="sk-SK"/>
        </w:rPr>
      </w:pPr>
    </w:p>
    <w:p w14:paraId="28CC8188" w14:textId="77777777" w:rsidR="00D54AF5" w:rsidRPr="003F5F8A" w:rsidRDefault="00D54AF5" w:rsidP="003950CB">
      <w:pPr>
        <w:pStyle w:val="Textpoznmkypodiarou"/>
        <w:rPr>
          <w:lang w:val="sk-SK"/>
        </w:rPr>
      </w:pPr>
    </w:p>
  </w:footnote>
  <w:footnote w:id="105">
    <w:p w14:paraId="7D1770C9" w14:textId="4025C1FA" w:rsidR="00D54AF5" w:rsidRPr="00B14625" w:rsidRDefault="00D54AF5"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D54AF5" w:rsidRPr="00624DC2" w:rsidRDefault="00D54AF5" w:rsidP="002B3DE0">
    <w:pPr>
      <w:pStyle w:val="Hlavika"/>
      <w:tabs>
        <w:tab w:val="clear" w:pos="4703"/>
        <w:tab w:val="clear" w:pos="9406"/>
        <w:tab w:val="left" w:pos="1763"/>
      </w:tabs>
      <w:rPr>
        <w:lang w:val="en-GB"/>
      </w:rPr>
    </w:pPr>
    <w:r>
      <w:rPr>
        <w:lang w:val="en-GB"/>
      </w:rPr>
      <w:tab/>
    </w:r>
  </w:p>
  <w:p w14:paraId="15B0D031" w14:textId="77777777" w:rsidR="00D54AF5" w:rsidRDefault="00D54AF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3"/>
  </w:num>
  <w:num w:numId="8">
    <w:abstractNumId w:val="16"/>
  </w:num>
  <w:num w:numId="9">
    <w:abstractNumId w:val="52"/>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6"/>
  </w:num>
  <w:num w:numId="30">
    <w:abstractNumId w:val="15"/>
  </w:num>
  <w:num w:numId="31">
    <w:abstractNumId w:val="54"/>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5"/>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 w:numId="56">
    <w:abstractNumId w:val="51"/>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1"/>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1F8"/>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77F"/>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A7EF2"/>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EE9D5BA-524E-4645-AF81-5A5A252E05A3}">
  <ds:schemaRefs>
    <ds:schemaRef ds:uri="http://www.w3.org/XML/1998/namespace"/>
    <ds:schemaRef ds:uri="http://schemas.openxmlformats.org/package/2006/metadata/core-properties"/>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01782B1-BD5F-4D68-9218-79918059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90</Pages>
  <Words>35426</Words>
  <Characters>201930</Characters>
  <Application>Microsoft Office Word</Application>
  <DocSecurity>0</DocSecurity>
  <Lines>1682</Lines>
  <Paragraphs>473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21</cp:revision>
  <cp:lastPrinted>2019-05-14T08:46:00Z</cp:lastPrinted>
  <dcterms:created xsi:type="dcterms:W3CDTF">2019-12-04T17:31:00Z</dcterms:created>
  <dcterms:modified xsi:type="dcterms:W3CDTF">2019-12-13T10:54:00Z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