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BD7CB" w14:textId="77777777" w:rsidR="00D13A3D" w:rsidRPr="00D13A3D" w:rsidRDefault="00D13A3D" w:rsidP="006F71E5">
      <w:pPr>
        <w:rPr>
          <w:rFonts w:asciiTheme="minorHAnsi" w:hAnsiTheme="minorHAnsi" w:cstheme="minorHAnsi"/>
          <w:szCs w:val="16"/>
        </w:rPr>
      </w:pPr>
    </w:p>
    <w:p w14:paraId="7B2BD7CC" w14:textId="77777777" w:rsidR="00D13A3D" w:rsidRPr="00D13A3D" w:rsidRDefault="00D13A3D" w:rsidP="00EB5766">
      <w:pPr>
        <w:spacing w:line="288" w:lineRule="auto"/>
        <w:rPr>
          <w:rFonts w:asciiTheme="minorHAnsi" w:hAnsiTheme="minorHAnsi" w:cstheme="minorHAnsi"/>
          <w:szCs w:val="16"/>
        </w:rPr>
      </w:pPr>
    </w:p>
    <w:p w14:paraId="7B2BD7CD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7B2BD7CE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7B2BD7CF" w14:textId="77777777" w:rsidR="00D13A3D" w:rsidRP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7B2BD7D0" w14:textId="77777777" w:rsidR="00D13A3D" w:rsidRPr="00EB5766" w:rsidRDefault="00D13A3D" w:rsidP="00EB5766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407"/>
        <w:gridCol w:w="5879"/>
      </w:tblGrid>
      <w:tr w:rsidR="00D13A3D" w:rsidRPr="00EB5766" w14:paraId="7B2BD7D3" w14:textId="77777777" w:rsidTr="0005070D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D1" w14:textId="77777777" w:rsidR="00D13A3D" w:rsidRPr="00EB5766" w:rsidRDefault="00D13A3D" w:rsidP="00EB5766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D2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D13A3D" w:rsidRPr="00EB5766" w14:paraId="7B2BD7D6" w14:textId="77777777" w:rsidTr="00EB5766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4" w14:textId="48758BA1" w:rsidR="00D13A3D" w:rsidRPr="00EB5766" w:rsidRDefault="00D13A3D" w:rsidP="00173B2D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</w:t>
            </w:r>
            <w:ins w:id="0" w:author="Miruška Hrabčáková" w:date="2019-12-04T12:55:00Z">
              <w:r w:rsidR="00FD7DBB">
                <w:t xml:space="preserve"> </w:t>
              </w:r>
              <w:r w:rsidR="00FD7DBB" w:rsidRPr="00FD7DBB">
                <w:rPr>
                  <w:rFonts w:asciiTheme="minorHAnsi" w:hAnsiTheme="minorHAnsi" w:cstheme="minorHAnsi"/>
                  <w:b/>
                  <w:sz w:val="20"/>
                  <w:szCs w:val="20"/>
                </w:rPr>
                <w:t>na predkladanie projektových zámerov/výzvy/vyzvania</w:t>
              </w:r>
            </w:ins>
            <w:del w:id="1" w:author="Miruška Hrabčáková" w:date="2019-12-04T12:55:00Z">
              <w:r w:rsidRPr="00EB5766" w:rsidDel="00FD7DBB">
                <w:rPr>
                  <w:rFonts w:asciiTheme="minorHAnsi" w:hAnsiTheme="minorHAnsi" w:cstheme="minorHAnsi"/>
                  <w:b/>
                  <w:sz w:val="20"/>
                  <w:szCs w:val="20"/>
                </w:rPr>
                <w:delText>/vyzvania</w:delText>
              </w:r>
            </w:del>
            <w:bookmarkStart w:id="2" w:name="_GoBack"/>
            <w:bookmarkEnd w:id="2"/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5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D9" w14:textId="77777777" w:rsidTr="00D13A3D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7" w14:textId="77777777" w:rsidR="00D13A3D" w:rsidRPr="00EB5766" w:rsidRDefault="00D13A3D" w:rsidP="00EB5766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8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DA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B" w14:textId="77777777" w:rsidR="004B6457" w:rsidRPr="00EB5766" w:rsidRDefault="004B6457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B2BD7DC" w14:textId="029BB8D9" w:rsidR="00D13A3D" w:rsidRPr="00EB5766" w:rsidRDefault="009F6FA8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ins w:id="11" w:author="Miruška Hrabčáková" w:date="2019-12-04T12:02:00Z">
        <w:r w:rsidRPr="009F6FA8">
          <w:rPr>
            <w:rFonts w:asciiTheme="minorHAnsi" w:hAnsiTheme="minorHAnsi" w:cstheme="minorHAnsi"/>
            <w:sz w:val="20"/>
            <w:szCs w:val="20"/>
          </w:rPr>
          <w:t>Ja, dolu podpísaný, týmto vyhlasujem, že súhlasím s účasťou na procese posudzovania projektových zámerov/schvaľovania žiadostí o nenávratný finančný príspevok (ďalej len „NFP“) v rámci vyššie uvedenej výzvy na predkladanie projektových zámerov/výzvy/vyzvania.</w:t>
        </w:r>
      </w:ins>
      <w:del w:id="12" w:author="Miruška Hrabčáková" w:date="2019-12-04T12:02:00Z">
        <w:r w:rsidR="00D13A3D" w:rsidRPr="00EB5766" w:rsidDel="009F6FA8">
          <w:rPr>
            <w:rFonts w:asciiTheme="minorHAnsi" w:hAnsiTheme="minorHAnsi" w:cstheme="minorHAnsi"/>
            <w:sz w:val="20"/>
            <w:szCs w:val="20"/>
          </w:rPr>
          <w:delText>Ja, dolu podpísaný</w:delText>
        </w:r>
        <w:r w:rsidR="00E3252F" w:rsidDel="009F6FA8">
          <w:rPr>
            <w:rFonts w:asciiTheme="minorHAnsi" w:hAnsiTheme="minorHAnsi" w:cstheme="minorHAnsi"/>
            <w:sz w:val="20"/>
            <w:szCs w:val="20"/>
          </w:rPr>
          <w:delText>/ná</w:delText>
        </w:r>
        <w:r w:rsidR="00D13A3D" w:rsidRPr="00EB5766" w:rsidDel="009F6FA8">
          <w:rPr>
            <w:rFonts w:asciiTheme="minorHAnsi" w:hAnsiTheme="minorHAnsi" w:cstheme="minorHAnsi"/>
            <w:sz w:val="20"/>
            <w:szCs w:val="20"/>
          </w:rPr>
          <w:delText>, týmto vyhlasujem, že súhlasím s účasťou na procese schvaľovania žiadostí o nenávratný finančný príspevok (ďalej len „NFP“) v rámci vyššie uvedenej výzvy/vyzvania.</w:delText>
        </w:r>
      </w:del>
    </w:p>
    <w:p w14:paraId="7B2BD7DD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E" w14:textId="77777777" w:rsidR="004B6457" w:rsidRPr="00EB5766" w:rsidRDefault="004B6457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F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7B2BD7E0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E1" w14:textId="176AE8C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 w:rsidR="00E3252F"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 w:rsidR="007A1E7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2" w14:textId="40B7736B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7B2BD7E3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7B2BD7E4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7B2BD7E5" w14:textId="2BE83C8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nie som </w:t>
      </w:r>
      <w:r w:rsidR="00173B2D" w:rsidRPr="00EB5766">
        <w:rPr>
          <w:rFonts w:asciiTheme="minorHAnsi" w:hAnsiTheme="minorHAnsi" w:cstheme="minorHAnsi"/>
          <w:sz w:val="20"/>
          <w:szCs w:val="20"/>
        </w:rPr>
        <w:t xml:space="preserve">si </w:t>
      </w:r>
      <w:r w:rsidRPr="00EB5766">
        <w:rPr>
          <w:rFonts w:asciiTheme="minorHAnsi" w:hAnsiTheme="minorHAnsi" w:cstheme="minorHAnsi"/>
          <w:sz w:val="20"/>
          <w:szCs w:val="20"/>
        </w:rPr>
        <w:t>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B2BD7E6" w14:textId="3FAF4DA0" w:rsidR="00D13A3D" w:rsidRPr="00EB5766" w:rsidRDefault="00D13A3D" w:rsidP="00F52101">
      <w:pPr>
        <w:numPr>
          <w:ilvl w:val="0"/>
          <w:numId w:val="3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lastRenderedPageBreak/>
        <w:t xml:space="preserve">o všetkých skutočnostiach týkajúcich sa procesu </w:t>
      </w:r>
      <w:ins w:id="14" w:author="Miruška Hrabčáková" w:date="2019-12-04T12:46:00Z">
        <w:r w:rsidR="00F52101" w:rsidRPr="00F52101">
          <w:rPr>
            <w:rFonts w:asciiTheme="minorHAnsi" w:hAnsiTheme="minorHAnsi" w:cstheme="minorHAnsi"/>
            <w:sz w:val="20"/>
            <w:szCs w:val="20"/>
          </w:rPr>
          <w:t xml:space="preserve">posudzovania projektových zámerov/ </w:t>
        </w:r>
      </w:ins>
      <w:r w:rsidRPr="00EB5766">
        <w:rPr>
          <w:rFonts w:asciiTheme="minorHAnsi" w:hAnsiTheme="minorHAnsi" w:cstheme="minorHAnsi"/>
          <w:sz w:val="20"/>
          <w:szCs w:val="20"/>
        </w:rPr>
        <w:t>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4838C139" w14:textId="77777777" w:rsidR="00F52101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ins w:id="15" w:author="Miruška Hrabčáková" w:date="2019-12-04T12:53:00Z"/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nebudem vyhotovovať kópie ani akýmkoľvek iným spôsobom reprodukovať skutočnosti týkajúce sa procesu schvaľovania žiadostí o NFP, ak to nevyplýva z plnenia úloh pre </w:t>
      </w:r>
      <w:del w:id="16" w:author="Miruška Hrabčáková" w:date="2019-12-04T12:53:00Z">
        <w:r w:rsidRPr="00EB5766" w:rsidDel="00F52101">
          <w:rPr>
            <w:rFonts w:asciiTheme="minorHAnsi" w:hAnsiTheme="minorHAnsi" w:cstheme="minorHAnsi"/>
            <w:sz w:val="20"/>
            <w:szCs w:val="20"/>
          </w:rPr>
          <w:delText>riadiaci orgán</w:delText>
        </w:r>
      </w:del>
      <w:ins w:id="17" w:author="Miruška Hrabčáková" w:date="2019-12-04T12:53:00Z">
        <w:r w:rsidR="00F52101">
          <w:rPr>
            <w:rFonts w:asciiTheme="minorHAnsi" w:hAnsiTheme="minorHAnsi" w:cstheme="minorHAnsi"/>
            <w:sz w:val="20"/>
            <w:szCs w:val="20"/>
          </w:rPr>
          <w:t>RO</w:t>
        </w:r>
      </w:ins>
      <w:r w:rsidRPr="00EB5766">
        <w:rPr>
          <w:rFonts w:asciiTheme="minorHAnsi" w:hAnsiTheme="minorHAnsi" w:cstheme="minorHAnsi"/>
          <w:sz w:val="20"/>
          <w:szCs w:val="20"/>
        </w:rPr>
        <w:t xml:space="preserve"> v rámci pracovnoprávneho alebo iného právneho vzťahu s</w:t>
      </w:r>
      <w:del w:id="18" w:author="Miruška Hrabčáková" w:date="2019-12-04T12:53:00Z">
        <w:r w:rsidRPr="00EB5766" w:rsidDel="00F52101">
          <w:rPr>
            <w:rFonts w:asciiTheme="minorHAnsi" w:hAnsiTheme="minorHAnsi" w:cstheme="minorHAnsi"/>
            <w:sz w:val="20"/>
            <w:szCs w:val="20"/>
          </w:rPr>
          <w:delText xml:space="preserve"> </w:delText>
        </w:r>
      </w:del>
      <w:ins w:id="19" w:author="Miruška Hrabčáková" w:date="2019-12-04T12:53:00Z">
        <w:r w:rsidR="00F52101">
          <w:rPr>
            <w:rFonts w:asciiTheme="minorHAnsi" w:hAnsiTheme="minorHAnsi" w:cstheme="minorHAnsi"/>
            <w:sz w:val="20"/>
            <w:szCs w:val="20"/>
          </w:rPr>
          <w:t> </w:t>
        </w:r>
      </w:ins>
      <w:r w:rsidRPr="00EB5766">
        <w:rPr>
          <w:rFonts w:asciiTheme="minorHAnsi" w:hAnsiTheme="minorHAnsi" w:cstheme="minorHAnsi"/>
          <w:sz w:val="20"/>
          <w:szCs w:val="20"/>
        </w:rPr>
        <w:t>RO</w:t>
      </w:r>
      <w:ins w:id="20" w:author="Miruška Hrabčáková" w:date="2019-12-04T12:53:00Z">
        <w:r w:rsidR="00F52101">
          <w:rPr>
            <w:rFonts w:asciiTheme="minorHAnsi" w:hAnsiTheme="minorHAnsi" w:cstheme="minorHAnsi"/>
            <w:sz w:val="20"/>
            <w:szCs w:val="20"/>
          </w:rPr>
          <w:t>;</w:t>
        </w:r>
      </w:ins>
    </w:p>
    <w:p w14:paraId="7B2BD7E7" w14:textId="5FC8DAE6" w:rsidR="00D13A3D" w:rsidRPr="00EB5766" w:rsidRDefault="00F52101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ins w:id="21" w:author="Miruška Hrabčáková" w:date="2019-12-04T12:53:00Z">
        <w:r w:rsidRPr="002B65AC">
          <w:t>si nie som vedomý</w:t>
        </w:r>
        <w:r>
          <w:t>, že som zainteresovanou osobou na strane žiadateľa</w:t>
        </w:r>
        <w:r>
          <w:rPr>
            <w:rStyle w:val="Odkaznapoznmkupodiarou"/>
          </w:rPr>
          <w:footnoteReference w:id="3"/>
        </w:r>
        <w:r>
          <w:t xml:space="preserve"> vo vzťahu ku ktorémukoľvek </w:t>
        </w:r>
        <w:bookmarkStart w:id="24" w:name="_Ref496654232"/>
        <w:r>
          <w:t>žiadateľovi</w:t>
        </w:r>
        <w:bookmarkEnd w:id="24"/>
        <w:r>
          <w:t xml:space="preserve"> v rámci schvaľovacieho procesu konkrétnej výzvy na predkladanie projektových zámerov/výzvy na predkladanie žiadostí o NFP/vyzvania (resp. konkrétneho kola výzvy na predkladanie projektových zámerov/výzvy na predkladanie žiadostí o NFP/vyzvania)</w:t>
        </w:r>
        <w:r w:rsidRPr="002B65AC">
          <w:t xml:space="preserve">; v prípade, ak počas </w:t>
        </w:r>
        <w:r>
          <w:t>schvaľovacieho</w:t>
        </w:r>
        <w:r w:rsidRPr="002B65AC">
          <w:t xml:space="preserve"> procesu </w:t>
        </w:r>
        <w:r>
          <w:t>zistím, že som zainteresovanou osobou na strane žiadateľa</w:t>
        </w:r>
        <w:r w:rsidRPr="002B65AC">
          <w:t>, ihneď túto skutočnosť oznámim RO</w:t>
        </w:r>
        <w:r>
          <w:rPr>
            <w:rStyle w:val="Odkaznapoznmkupodiarou"/>
          </w:rPr>
          <w:footnoteReference w:id="4"/>
        </w:r>
        <w:r w:rsidRPr="002B65AC">
          <w:t>.</w:t>
        </w:r>
      </w:ins>
      <w:del w:id="27" w:author="Miruška Hrabčáková" w:date="2019-12-04T12:53:00Z">
        <w:r w:rsidR="00D13A3D" w:rsidRPr="00EB5766" w:rsidDel="00F52101">
          <w:rPr>
            <w:rFonts w:asciiTheme="minorHAnsi" w:hAnsiTheme="minorHAnsi" w:cstheme="minorHAnsi"/>
            <w:sz w:val="20"/>
            <w:szCs w:val="20"/>
          </w:rPr>
          <w:delText>.</w:delText>
        </w:r>
      </w:del>
    </w:p>
    <w:p w14:paraId="7B2BD7E8" w14:textId="77777777" w:rsidR="00D13A3D" w:rsidRPr="00EB5766" w:rsidRDefault="00D13A3D" w:rsidP="00EB5766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B2BD7E9" w14:textId="24885E52" w:rsidR="00D13A3D" w:rsidRPr="00EB5766" w:rsidRDefault="00D13A3D" w:rsidP="00EB5766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</w:t>
      </w:r>
      <w:ins w:id="28" w:author="Milan Matovič" w:date="2019-05-15T14:10:00Z">
        <w:r w:rsidR="002D1239" w:rsidRPr="002D1239">
          <w:rPr>
            <w:rFonts w:asciiTheme="minorHAnsi" w:hAnsiTheme="minorHAnsi" w:cstheme="minorHAnsi"/>
            <w:sz w:val="20"/>
            <w:szCs w:val="20"/>
          </w:rPr>
          <w:t>55/2017</w:t>
        </w:r>
      </w:ins>
      <w:del w:id="29" w:author="Milan Matovič" w:date="2019-05-15T14:10:00Z">
        <w:r w:rsidRPr="00EB5766" w:rsidDel="002D1239">
          <w:rPr>
            <w:rFonts w:asciiTheme="minorHAnsi" w:hAnsiTheme="minorHAnsi" w:cstheme="minorHAnsi"/>
            <w:sz w:val="20"/>
            <w:szCs w:val="20"/>
          </w:rPr>
          <w:delText>400/2009</w:delText>
        </w:r>
      </w:del>
      <w:r w:rsidRPr="00EB576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 o štátnej službe a o zmene a doplnení niektorých zákonov v znení neskorších predpisov, resp. zákona č. 311/2001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Zákonník</w:t>
      </w:r>
      <w:r w:rsidR="007A1E79"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o príspevku poskytovanom z európskych štrukturálnych a investičných fondov a o zmene a doplnení niektorých zákonov</w:t>
      </w:r>
      <w:ins w:id="30" w:author="Miruška Hrabčáková" w:date="2019-12-04T12:53:00Z">
        <w:r w:rsidR="00FD7DBB" w:rsidRPr="00FD7DBB">
          <w:t xml:space="preserve"> </w:t>
        </w:r>
        <w:r w:rsidR="00FD7DBB" w:rsidRPr="00FD7DBB">
          <w:rPr>
            <w:rFonts w:asciiTheme="minorHAnsi" w:hAnsiTheme="minorHAnsi" w:cstheme="minorHAnsi"/>
            <w:sz w:val="20"/>
            <w:szCs w:val="20"/>
          </w:rPr>
          <w:t>v znení neskorších predpisov</w:t>
        </w:r>
      </w:ins>
      <w:r w:rsidRPr="00EB5766">
        <w:rPr>
          <w:rFonts w:asciiTheme="minorHAnsi" w:hAnsiTheme="minorHAnsi" w:cstheme="minorHAnsi"/>
          <w:sz w:val="20"/>
          <w:szCs w:val="20"/>
        </w:rPr>
        <w:t xml:space="preserve">, ako aj ďalších všeobecne záväzných právnych predpisov, ktoré sa na túto oblasť vzťahujú. </w:t>
      </w:r>
      <w:ins w:id="31" w:author="Milan Matovič" w:date="2019-05-15T14:10:00Z">
        <w:r w:rsidR="002D1239">
          <w:rPr>
            <w:rFonts w:asciiTheme="minorHAnsi" w:hAnsiTheme="minorHAnsi" w:cstheme="minorHAnsi"/>
            <w:sz w:val="20"/>
            <w:szCs w:val="20"/>
          </w:rPr>
          <w:t xml:space="preserve"> </w:t>
        </w:r>
      </w:ins>
    </w:p>
    <w:p w14:paraId="7B2BD7E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D13A3D" w:rsidRPr="00EB5766" w14:paraId="7B2BD7ED" w14:textId="77777777" w:rsidTr="0005070D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B" w14:textId="4120478C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Pozícia v procese </w:t>
            </w:r>
            <w:ins w:id="32" w:author="Miruška Hrabčáková" w:date="2019-12-04T12:54:00Z">
              <w:r w:rsidR="00FD7DBB" w:rsidRPr="00FD7DBB">
                <w:rPr>
                  <w:rFonts w:asciiTheme="minorHAnsi" w:hAnsiTheme="minorHAnsi" w:cstheme="minorHAnsi"/>
                  <w:b/>
                  <w:sz w:val="20"/>
                  <w:szCs w:val="20"/>
                </w:rPr>
                <w:t>posudzovania projektových zámerov/</w:t>
              </w:r>
            </w:ins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C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0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E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F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3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F1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F2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6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4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6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5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9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7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8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F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B2BD7FB" w14:textId="77777777" w:rsidR="006F71E5" w:rsidRPr="00EB5766" w:rsidRDefault="006F71E5" w:rsidP="006F71E5">
      <w:pPr>
        <w:rPr>
          <w:rFonts w:asciiTheme="minorHAnsi" w:hAnsiTheme="minorHAnsi" w:cstheme="minorHAnsi"/>
          <w:sz w:val="20"/>
          <w:szCs w:val="20"/>
        </w:rPr>
      </w:pPr>
    </w:p>
    <w:sectPr w:rsidR="006F71E5" w:rsidRPr="00EB5766" w:rsidSect="00DE103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E2BC5A" w14:textId="77777777" w:rsidR="00114DCE" w:rsidRDefault="00114DCE">
      <w:r>
        <w:separator/>
      </w:r>
    </w:p>
    <w:p w14:paraId="7D608AC7" w14:textId="77777777" w:rsidR="00114DCE" w:rsidRDefault="00114DCE"/>
  </w:endnote>
  <w:endnote w:type="continuationSeparator" w:id="0">
    <w:p w14:paraId="02B9302E" w14:textId="77777777" w:rsidR="00114DCE" w:rsidRDefault="00114DCE">
      <w:r>
        <w:continuationSeparator/>
      </w:r>
    </w:p>
    <w:p w14:paraId="1579FFF3" w14:textId="77777777" w:rsidR="00114DCE" w:rsidRDefault="00114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D80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1E943" w14:textId="2F23A158" w:rsidR="000D5E77" w:rsidRDefault="00DE1038" w:rsidP="00DE1038">
    <w:pPr>
      <w:pStyle w:val="Pta"/>
      <w:jc w:val="center"/>
    </w:pPr>
    <w:r>
      <w:rPr>
        <w:i/>
        <w:sz w:val="20"/>
        <w:szCs w:val="20"/>
      </w:rPr>
      <w:t xml:space="preserve">Platnosť: </w:t>
    </w:r>
    <w:del w:id="37" w:author="Miruška Hrabčáková" w:date="2019-12-04T12:51:00Z">
      <w:r w:rsidDel="00F52101">
        <w:rPr>
          <w:i/>
          <w:sz w:val="20"/>
          <w:szCs w:val="20"/>
        </w:rPr>
        <w:delText>11</w:delText>
      </w:r>
    </w:del>
    <w:ins w:id="38" w:author="Miruška Hrabčáková" w:date="2019-12-04T12:51:00Z">
      <w:r w:rsidR="00F52101">
        <w:rPr>
          <w:i/>
          <w:sz w:val="20"/>
          <w:szCs w:val="20"/>
        </w:rPr>
        <w:t>13</w:t>
      </w:r>
    </w:ins>
    <w:r>
      <w:rPr>
        <w:i/>
        <w:sz w:val="20"/>
        <w:szCs w:val="20"/>
      </w:rPr>
      <w:t>.1</w:t>
    </w:r>
    <w:del w:id="39" w:author="Miruška Hrabčáková" w:date="2019-12-04T12:51:00Z">
      <w:r w:rsidDel="00F52101">
        <w:rPr>
          <w:i/>
          <w:sz w:val="20"/>
          <w:szCs w:val="20"/>
        </w:rPr>
        <w:delText>1</w:delText>
      </w:r>
    </w:del>
    <w:ins w:id="40" w:author="Miruška Hrabčáková" w:date="2019-12-04T12:51:00Z">
      <w:r w:rsidR="00F52101">
        <w:rPr>
          <w:i/>
          <w:sz w:val="20"/>
          <w:szCs w:val="20"/>
        </w:rPr>
        <w:t>2</w:t>
      </w:r>
    </w:ins>
    <w:r>
      <w:rPr>
        <w:i/>
        <w:sz w:val="20"/>
        <w:szCs w:val="20"/>
      </w:rPr>
      <w:t>.201</w:t>
    </w:r>
    <w:del w:id="41" w:author="Miruška Hrabčáková" w:date="2019-12-04T12:51:00Z">
      <w:r w:rsidDel="00F52101">
        <w:rPr>
          <w:i/>
          <w:sz w:val="20"/>
          <w:szCs w:val="20"/>
        </w:rPr>
        <w:delText>5</w:delText>
      </w:r>
    </w:del>
    <w:ins w:id="42" w:author="Miruška Hrabčáková" w:date="2019-12-04T12:51:00Z">
      <w:r w:rsidR="00F52101">
        <w:rPr>
          <w:i/>
          <w:sz w:val="20"/>
          <w:szCs w:val="20"/>
        </w:rPr>
        <w:t>9</w:t>
      </w:r>
    </w:ins>
    <w:r>
      <w:rPr>
        <w:i/>
        <w:sz w:val="20"/>
        <w:szCs w:val="20"/>
      </w:rPr>
      <w:t xml:space="preserve">, účinnosť: </w:t>
    </w:r>
    <w:del w:id="43" w:author="Miruška Hrabčáková" w:date="2019-12-04T12:51:00Z">
      <w:r w:rsidDel="00F52101">
        <w:rPr>
          <w:i/>
          <w:sz w:val="20"/>
          <w:szCs w:val="20"/>
        </w:rPr>
        <w:delText>16</w:delText>
      </w:r>
    </w:del>
    <w:ins w:id="44" w:author="Miruška Hrabčáková" w:date="2019-12-04T12:51:00Z">
      <w:r w:rsidR="00F52101">
        <w:rPr>
          <w:i/>
          <w:sz w:val="20"/>
          <w:szCs w:val="20"/>
        </w:rPr>
        <w:t>13</w:t>
      </w:r>
    </w:ins>
    <w:r>
      <w:rPr>
        <w:i/>
        <w:sz w:val="20"/>
        <w:szCs w:val="20"/>
      </w:rPr>
      <w:t>.1</w:t>
    </w:r>
    <w:ins w:id="45" w:author="Miruška Hrabčáková" w:date="2019-12-04T12:51:00Z">
      <w:r w:rsidR="00F52101">
        <w:rPr>
          <w:i/>
          <w:sz w:val="20"/>
          <w:szCs w:val="20"/>
        </w:rPr>
        <w:t>2</w:t>
      </w:r>
    </w:ins>
    <w:del w:id="46" w:author="Miruška Hrabčáková" w:date="2019-12-04T12:51:00Z">
      <w:r w:rsidDel="00F52101">
        <w:rPr>
          <w:i/>
          <w:sz w:val="20"/>
          <w:szCs w:val="20"/>
        </w:rPr>
        <w:delText>1</w:delText>
      </w:r>
    </w:del>
    <w:r>
      <w:rPr>
        <w:i/>
        <w:sz w:val="20"/>
        <w:szCs w:val="20"/>
      </w:rPr>
      <w:t>.201</w:t>
    </w:r>
    <w:del w:id="47" w:author="Miruška Hrabčáková" w:date="2019-12-04T12:51:00Z">
      <w:r w:rsidDel="00F52101">
        <w:rPr>
          <w:i/>
          <w:sz w:val="20"/>
          <w:szCs w:val="20"/>
        </w:rPr>
        <w:delText>5</w:delText>
      </w:r>
    </w:del>
    <w:ins w:id="48" w:author="Miruška Hrabčáková" w:date="2019-12-04T12:51:00Z">
      <w:r w:rsidR="00F52101">
        <w:rPr>
          <w:i/>
          <w:sz w:val="20"/>
          <w:szCs w:val="20"/>
        </w:rPr>
        <w:t>9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94CFC" w14:textId="77777777" w:rsidR="00114DCE" w:rsidRDefault="00114DCE">
      <w:r>
        <w:separator/>
      </w:r>
    </w:p>
    <w:p w14:paraId="2E4B1665" w14:textId="77777777" w:rsidR="00114DCE" w:rsidRDefault="00114DCE"/>
  </w:footnote>
  <w:footnote w:type="continuationSeparator" w:id="0">
    <w:p w14:paraId="4DAC87AA" w14:textId="77777777" w:rsidR="00114DCE" w:rsidRDefault="00114DCE">
      <w:r>
        <w:continuationSeparator/>
      </w:r>
    </w:p>
    <w:p w14:paraId="6EDD63D7" w14:textId="77777777" w:rsidR="00114DCE" w:rsidRDefault="00114DCE"/>
  </w:footnote>
  <w:footnote w:id="1">
    <w:p w14:paraId="7B2BD809" w14:textId="38D638D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</w:t>
      </w:r>
      <w:ins w:id="3" w:author="Miruška Hrabčáková" w:date="2019-12-04T12:47:00Z">
        <w:r w:rsidR="00F52101" w:rsidRPr="00F52101">
          <w:rPr>
            <w:sz w:val="18"/>
            <w:szCs w:val="18"/>
          </w:rPr>
          <w:t xml:space="preserve">na predkladanie projektových zámerov/výzve/vyzvaniu </w:t>
        </w:r>
      </w:ins>
      <w:r w:rsidRPr="000B28B6">
        <w:rPr>
          <w:sz w:val="18"/>
          <w:szCs w:val="18"/>
        </w:rPr>
        <w:t xml:space="preserve">(napr. účasť pozorovateľov v procese odborného hodnotenia) sa uvedená časť nevypĺňa a vyhlásenie sa vzťahuje na všetky </w:t>
      </w:r>
      <w:ins w:id="4" w:author="Miruška Hrabčáková" w:date="2019-12-04T12:47:00Z">
        <w:r w:rsidR="00F52101" w:rsidRPr="00F52101">
          <w:rPr>
            <w:sz w:val="18"/>
            <w:szCs w:val="18"/>
          </w:rPr>
          <w:t>žiadosti o NFP</w:t>
        </w:r>
      </w:ins>
      <w:del w:id="5" w:author="Miruška Hrabčáková" w:date="2019-12-04T12:47:00Z">
        <w:r w:rsidRPr="000B28B6" w:rsidDel="00F52101">
          <w:rPr>
            <w:sz w:val="18"/>
            <w:szCs w:val="18"/>
          </w:rPr>
          <w:delText>ŽoNFP v rámci predmetnej výzvy</w:delText>
        </w:r>
      </w:del>
      <w:r>
        <w:rPr>
          <w:sz w:val="18"/>
          <w:szCs w:val="18"/>
        </w:rPr>
        <w:t xml:space="preserve">; v prípade viacerých </w:t>
      </w:r>
      <w:ins w:id="6" w:author="Miruška Hrabčáková" w:date="2019-12-04T12:48:00Z">
        <w:r w:rsidR="00F52101" w:rsidRPr="00F52101">
          <w:rPr>
            <w:sz w:val="18"/>
            <w:szCs w:val="18"/>
          </w:rPr>
          <w:t>posudzovaných projektových zámerov/</w:t>
        </w:r>
      </w:ins>
      <w:r>
        <w:rPr>
          <w:sz w:val="18"/>
          <w:szCs w:val="18"/>
        </w:rPr>
        <w:t xml:space="preserve">žiadostí o NFP sa uvedú kódy všetkých </w:t>
      </w:r>
      <w:ins w:id="7" w:author="Miruška Hrabčáková" w:date="2019-12-04T12:50:00Z">
        <w:r w:rsidR="00F52101" w:rsidRPr="00F52101">
          <w:rPr>
            <w:sz w:val="18"/>
            <w:szCs w:val="18"/>
          </w:rPr>
          <w:t xml:space="preserve">pridelených </w:t>
        </w:r>
      </w:ins>
      <w:ins w:id="8" w:author="Miruška Hrabčáková" w:date="2019-12-04T12:49:00Z">
        <w:r w:rsidR="00F52101" w:rsidRPr="00F52101">
          <w:rPr>
            <w:sz w:val="18"/>
            <w:szCs w:val="18"/>
          </w:rPr>
          <w:t>projektových zámerov/</w:t>
        </w:r>
      </w:ins>
      <w:r>
        <w:rPr>
          <w:sz w:val="18"/>
          <w:szCs w:val="18"/>
        </w:rPr>
        <w:t xml:space="preserve">žiadostí o NFP a nie je potrebné vypracúvať vyhlásenie osobitne </w:t>
      </w:r>
      <w:ins w:id="9" w:author="Miruška Hrabčáková" w:date="2019-12-04T12:50:00Z">
        <w:r w:rsidR="00F52101" w:rsidRPr="00F52101">
          <w:rPr>
            <w:sz w:val="18"/>
            <w:szCs w:val="18"/>
          </w:rPr>
          <w:t>za každý projektový zámer/</w:t>
        </w:r>
      </w:ins>
      <w:del w:id="10" w:author="Miruška Hrabčáková" w:date="2019-12-04T12:50:00Z">
        <w:r w:rsidDel="00F52101">
          <w:rPr>
            <w:sz w:val="18"/>
            <w:szCs w:val="18"/>
          </w:rPr>
          <w:delText xml:space="preserve">za každú </w:delText>
        </w:r>
      </w:del>
      <w:r>
        <w:rPr>
          <w:sz w:val="18"/>
          <w:szCs w:val="18"/>
        </w:rPr>
        <w:t>žiadosť o NFP</w:t>
      </w:r>
    </w:p>
  </w:footnote>
  <w:footnote w:id="2">
    <w:p w14:paraId="7B2BD80A" w14:textId="54368253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 xml:space="preserve">Najmä v zmysle § 46 zákona č. 292/2014 </w:t>
      </w:r>
      <w:proofErr w:type="spellStart"/>
      <w:r w:rsidRPr="000B28B6">
        <w:rPr>
          <w:sz w:val="18"/>
          <w:szCs w:val="18"/>
        </w:rPr>
        <w:t>Z.z</w:t>
      </w:r>
      <w:proofErr w:type="spellEnd"/>
      <w:r w:rsidRPr="000B28B6">
        <w:rPr>
          <w:sz w:val="18"/>
          <w:szCs w:val="18"/>
        </w:rPr>
        <w:t>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</w:t>
      </w:r>
      <w:ins w:id="13" w:author="Miruška Hrabčáková" w:date="2019-12-04T12:48:00Z">
        <w:r w:rsidR="00F52101" w:rsidRPr="00F52101">
          <w:rPr>
            <w:sz w:val="18"/>
            <w:szCs w:val="18"/>
          </w:rPr>
          <w:t xml:space="preserve">v znení neskorších predpisov </w:t>
        </w:r>
      </w:ins>
      <w:r>
        <w:rPr>
          <w:sz w:val="18"/>
          <w:szCs w:val="18"/>
        </w:rPr>
        <w:t>a Systému riadenia európskych štrukturálnych a investičných fondov na programové obdobie 2014 - 2020</w:t>
      </w:r>
    </w:p>
  </w:footnote>
  <w:footnote w:id="3">
    <w:p w14:paraId="25294056" w14:textId="77777777" w:rsidR="00F52101" w:rsidRPr="009575C4" w:rsidRDefault="00F52101" w:rsidP="00F52101">
      <w:pPr>
        <w:pStyle w:val="Textpoznmkypodiarou"/>
        <w:jc w:val="both"/>
        <w:rPr>
          <w:ins w:id="22" w:author="Miruška Hrabčáková" w:date="2019-12-04T12:53:00Z"/>
          <w:sz w:val="18"/>
          <w:szCs w:val="18"/>
        </w:rPr>
      </w:pPr>
      <w:ins w:id="23" w:author="Miruška Hrabčáková" w:date="2019-12-04T12:53:00Z">
        <w:r w:rsidRPr="009575C4">
          <w:rPr>
            <w:rStyle w:val="Odkaznapoznmkupodiarou"/>
            <w:sz w:val="18"/>
            <w:szCs w:val="18"/>
          </w:rPr>
          <w:footnoteRef/>
        </w:r>
        <w:r w:rsidRPr="009575C4">
          <w:rPr>
            <w:sz w:val="18"/>
            <w:szCs w:val="18"/>
          </w:rPr>
          <w:t xml:space="preserve"> </w:t>
        </w:r>
        <w:r w:rsidRPr="009575C4">
          <w:rPr>
            <w:sz w:val="18"/>
            <w:szCs w:val="18"/>
          </w:rPr>
          <w:t>V zmysle § 46 zákona č. 292/2014 Z. z. o príspevku poskytovanom z európskych štrukturálnych a investičných fondov a o zmene a doplnení niektorých zákonov v znení neskorších predpisov</w:t>
        </w:r>
      </w:ins>
    </w:p>
  </w:footnote>
  <w:footnote w:id="4">
    <w:p w14:paraId="3A95E76D" w14:textId="77777777" w:rsidR="00F52101" w:rsidRDefault="00F52101" w:rsidP="00F52101">
      <w:pPr>
        <w:pStyle w:val="Textpoznmkypodiarou"/>
        <w:jc w:val="both"/>
        <w:rPr>
          <w:ins w:id="25" w:author="Miruška Hrabčáková" w:date="2019-12-04T12:53:00Z"/>
        </w:rPr>
      </w:pPr>
      <w:ins w:id="26" w:author="Miruška Hrabčáková" w:date="2019-12-04T12:53:00Z">
        <w:r w:rsidRPr="009575C4">
          <w:rPr>
            <w:rStyle w:val="Odkaznapoznmkupodiarou"/>
            <w:sz w:val="18"/>
            <w:szCs w:val="18"/>
          </w:rPr>
          <w:footnoteRef/>
        </w:r>
        <w:r w:rsidRPr="009575C4">
          <w:rPr>
            <w:sz w:val="18"/>
            <w:szCs w:val="18"/>
          </w:rPr>
          <w:t xml:space="preserve"> </w:t>
        </w:r>
        <w:r w:rsidRPr="009575C4">
          <w:rPr>
            <w:sz w:val="18"/>
            <w:szCs w:val="18"/>
          </w:rPr>
          <w:t xml:space="preserve">Netýka sa zamestnancov RO, ktorí sú zainteresovanou osobou na strane žiadateľa, ktorým je </w:t>
        </w:r>
        <w:r>
          <w:rPr>
            <w:sz w:val="18"/>
            <w:szCs w:val="18"/>
          </w:rPr>
          <w:t>RO</w:t>
        </w:r>
        <w:r w:rsidRPr="009575C4">
          <w:rPr>
            <w:sz w:val="18"/>
            <w:szCs w:val="18"/>
          </w:rPr>
          <w:t xml:space="preserve"> alebo pre</w:t>
        </w:r>
        <w:r>
          <w:rPr>
            <w:sz w:val="18"/>
            <w:szCs w:val="18"/>
          </w:rPr>
          <w:t> </w:t>
        </w:r>
        <w:r w:rsidRPr="009575C4">
          <w:rPr>
            <w:sz w:val="18"/>
            <w:szCs w:val="18"/>
          </w:rPr>
          <w:t>projekty technickej pomoci</w:t>
        </w:r>
        <w:r>
          <w:rPr>
            <w:sz w:val="18"/>
            <w:szCs w:val="18"/>
          </w:rPr>
          <w:t>.</w:t>
        </w:r>
      </w:ins>
    </w:p>
  </w:footnote>
  <w:footnote w:id="5">
    <w:p w14:paraId="7B2BD80B" w14:textId="7F23BDF2" w:rsidR="00D13A3D" w:rsidRPr="00D04A05" w:rsidRDefault="00D13A3D" w:rsidP="00D13A3D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 xml:space="preserve">Vybrať iba relevantnú pozíciu v procese </w:t>
      </w:r>
      <w:ins w:id="33" w:author="Miruška Hrabčáková" w:date="2019-12-04T12:54:00Z">
        <w:r w:rsidR="00FD7DBB" w:rsidRPr="00FD7DBB">
          <w:rPr>
            <w:sz w:val="18"/>
            <w:szCs w:val="18"/>
          </w:rPr>
          <w:t>posudzovania projektových zámerov/</w:t>
        </w:r>
      </w:ins>
      <w:r w:rsidRPr="000B28B6">
        <w:rPr>
          <w:sz w:val="18"/>
          <w:szCs w:val="18"/>
        </w:rPr>
        <w:t>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6">
    <w:p w14:paraId="7B2BD80C" w14:textId="3C665310" w:rsidR="00D13A3D" w:rsidRDefault="00D13A3D" w:rsidP="00D13A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 xml:space="preserve">Uvádzaný dátum  predchádza výkonu činností vo vzťahu ku ktorým má byť </w:t>
      </w:r>
      <w:ins w:id="34" w:author="Miruška Hrabčáková" w:date="2019-12-04T12:55:00Z">
        <w:r w:rsidR="00FD7DBB" w:rsidRPr="00FD7DBB">
          <w:rPr>
            <w:sz w:val="18"/>
            <w:szCs w:val="18"/>
          </w:rPr>
          <w:t>čestné vyhlásenie</w:t>
        </w:r>
      </w:ins>
      <w:del w:id="35" w:author="Miruška Hrabčáková" w:date="2019-12-04T12:55:00Z">
        <w:r w:rsidRPr="002B65AC" w:rsidDel="00FD7DBB">
          <w:rPr>
            <w:sz w:val="18"/>
            <w:szCs w:val="18"/>
          </w:rPr>
          <w:delText>ČV</w:delText>
        </w:r>
      </w:del>
      <w:r w:rsidRPr="002B65AC">
        <w:rPr>
          <w:sz w:val="18"/>
          <w:szCs w:val="18"/>
        </w:rPr>
        <w:t xml:space="preserve">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38D0D" w14:textId="42F3ECCD" w:rsidR="00CE398E" w:rsidRDefault="00CE398E">
    <w:pPr>
      <w:pStyle w:val="Hlavika"/>
      <w:rPr>
        <w:ins w:id="36" w:author="Matúš Dubovský" w:date="2015-11-05T16:25:00Z"/>
      </w:rPr>
    </w:pPr>
  </w:p>
  <w:p w14:paraId="7B2BD80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81E4" w14:textId="77777777" w:rsidR="000D5E77" w:rsidRDefault="000D5E77" w:rsidP="000D5E77">
    <w:pPr>
      <w:pStyle w:val="Hlavika"/>
      <w:jc w:val="center"/>
    </w:pPr>
    <w:r w:rsidRPr="007314CA">
      <w:rPr>
        <w:noProof/>
        <w:sz w:val="20"/>
        <w:szCs w:val="20"/>
      </w:rPr>
      <w:drawing>
        <wp:inline distT="0" distB="0" distL="0" distR="0" wp14:anchorId="66FFE460" wp14:editId="01E91C0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30CD3" w14:textId="7C061643" w:rsidR="000D5E77" w:rsidRPr="007314CA" w:rsidRDefault="000D5E77" w:rsidP="000D5E77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 xml:space="preserve">Príloha č. </w:t>
    </w:r>
    <w:r>
      <w:rPr>
        <w:i/>
        <w:sz w:val="20"/>
        <w:szCs w:val="20"/>
      </w:rPr>
      <w:t>2</w:t>
    </w:r>
  </w:p>
  <w:p w14:paraId="39ED7588" w14:textId="6E20BCE5" w:rsidR="00CD47F4" w:rsidRDefault="00CD47F4" w:rsidP="00DE1038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 w:numId="35">
    <w:abstractNumId w:val="30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uška Hrabčáková">
    <w15:presenceInfo w15:providerId="None" w15:userId="Miruška Hrabčáková"/>
  </w15:person>
  <w15:person w15:author="Milan Matovič">
    <w15:presenceInfo w15:providerId="None" w15:userId="Milan Matovič"/>
  </w15:person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9C6"/>
    <w:rsid w:val="000016A5"/>
    <w:rsid w:val="00020A5B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C3597"/>
    <w:rsid w:val="000D5E77"/>
    <w:rsid w:val="000D7DB9"/>
    <w:rsid w:val="00114DCE"/>
    <w:rsid w:val="0011692E"/>
    <w:rsid w:val="001206DF"/>
    <w:rsid w:val="0012336B"/>
    <w:rsid w:val="00137B33"/>
    <w:rsid w:val="00143AD7"/>
    <w:rsid w:val="001452B6"/>
    <w:rsid w:val="00146657"/>
    <w:rsid w:val="0017198C"/>
    <w:rsid w:val="00173B2D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63FE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123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44AD"/>
    <w:rsid w:val="00496B11"/>
    <w:rsid w:val="00496CE1"/>
    <w:rsid w:val="004A531E"/>
    <w:rsid w:val="004A6C86"/>
    <w:rsid w:val="004B4FFD"/>
    <w:rsid w:val="004B53E6"/>
    <w:rsid w:val="004B6457"/>
    <w:rsid w:val="004B67CC"/>
    <w:rsid w:val="004D7F5A"/>
    <w:rsid w:val="00505FF4"/>
    <w:rsid w:val="00532D0A"/>
    <w:rsid w:val="0057284A"/>
    <w:rsid w:val="00582B72"/>
    <w:rsid w:val="005936FF"/>
    <w:rsid w:val="005B4CAD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E79C6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1E79"/>
    <w:rsid w:val="007A44D3"/>
    <w:rsid w:val="007B72B9"/>
    <w:rsid w:val="007C1262"/>
    <w:rsid w:val="007D1E8C"/>
    <w:rsid w:val="007D22CE"/>
    <w:rsid w:val="007D3B89"/>
    <w:rsid w:val="007F11EE"/>
    <w:rsid w:val="00810CC5"/>
    <w:rsid w:val="008201A2"/>
    <w:rsid w:val="00823FA1"/>
    <w:rsid w:val="00832DA9"/>
    <w:rsid w:val="00847CA7"/>
    <w:rsid w:val="008503A8"/>
    <w:rsid w:val="00856B36"/>
    <w:rsid w:val="00860775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2588"/>
    <w:rsid w:val="00956973"/>
    <w:rsid w:val="00962584"/>
    <w:rsid w:val="00991839"/>
    <w:rsid w:val="009D0EC2"/>
    <w:rsid w:val="009D7ED9"/>
    <w:rsid w:val="009E21D5"/>
    <w:rsid w:val="009F568A"/>
    <w:rsid w:val="009F6FA8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444B3"/>
    <w:rsid w:val="00C4496F"/>
    <w:rsid w:val="00C55E80"/>
    <w:rsid w:val="00C60815"/>
    <w:rsid w:val="00C6364E"/>
    <w:rsid w:val="00C97A0D"/>
    <w:rsid w:val="00CA01E2"/>
    <w:rsid w:val="00CB0293"/>
    <w:rsid w:val="00CB40D6"/>
    <w:rsid w:val="00CC08EE"/>
    <w:rsid w:val="00CD44BA"/>
    <w:rsid w:val="00CD47F4"/>
    <w:rsid w:val="00CD7E26"/>
    <w:rsid w:val="00CE00BE"/>
    <w:rsid w:val="00CE398E"/>
    <w:rsid w:val="00CE77E6"/>
    <w:rsid w:val="00D1104D"/>
    <w:rsid w:val="00D13A3D"/>
    <w:rsid w:val="00DC6C4A"/>
    <w:rsid w:val="00DE1038"/>
    <w:rsid w:val="00DE50F2"/>
    <w:rsid w:val="00DF07A8"/>
    <w:rsid w:val="00DF1310"/>
    <w:rsid w:val="00DF22A0"/>
    <w:rsid w:val="00E23F79"/>
    <w:rsid w:val="00E2425D"/>
    <w:rsid w:val="00E25E6F"/>
    <w:rsid w:val="00E3252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B5766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52101"/>
    <w:rsid w:val="00F60038"/>
    <w:rsid w:val="00F62292"/>
    <w:rsid w:val="00F65BCE"/>
    <w:rsid w:val="00F85DDA"/>
    <w:rsid w:val="00F93335"/>
    <w:rsid w:val="00FB533A"/>
    <w:rsid w:val="00FC2858"/>
    <w:rsid w:val="00FC41B7"/>
    <w:rsid w:val="00FD7DBB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BD7CB"/>
  <w15:docId w15:val="{753CA99D-BE2A-4FCE-89E1-B9CE6418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3A3D"/>
    <w:rPr>
      <w:sz w:val="24"/>
      <w:szCs w:val="24"/>
      <w:lang w:val="sk-SK" w:eastAsia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173B2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73B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73B2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173B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173B2D"/>
    <w:rPr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52B7C-A7EC-4816-BF8C-8834408B13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849D91-BAAA-4786-B85B-0CA4F614E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5D8DBA-21B4-4DDD-9BA0-E6C5E81FD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CA5D74-3E02-4DB3-B4C4-CE0D6083A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Deloitte Central Europe</Company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Miruška Hrabčáková</cp:lastModifiedBy>
  <cp:revision>19</cp:revision>
  <cp:lastPrinted>2006-02-10T13:19:00Z</cp:lastPrinted>
  <dcterms:created xsi:type="dcterms:W3CDTF">2015-03-25T12:04:00Z</dcterms:created>
  <dcterms:modified xsi:type="dcterms:W3CDTF">2019-12-04T11:55:00Z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