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bookmarkStart w:id="0" w:name="_GoBack"/>
      <w:bookmarkEnd w:id="0"/>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260C5651" w:rsidR="003E4CCB" w:rsidRPr="00347388" w:rsidRDefault="003E4CCB" w:rsidP="003E4CCB">
      <w:pPr>
        <w:spacing w:line="360" w:lineRule="auto"/>
        <w:rPr>
          <w:rFonts w:cs="Arial"/>
          <w:sz w:val="20"/>
          <w:lang w:eastAsia="cs-CZ"/>
        </w:rPr>
      </w:pPr>
      <w:r w:rsidRPr="00347388">
        <w:rPr>
          <w:rFonts w:cs="Arial"/>
          <w:sz w:val="20"/>
          <w:lang w:eastAsia="cs-CZ"/>
        </w:rPr>
        <w:t>Dátum:</w:t>
      </w:r>
      <w:r w:rsidR="00BB07BF">
        <w:rPr>
          <w:rFonts w:cs="Arial"/>
          <w:sz w:val="20"/>
          <w:lang w:eastAsia="cs-CZ"/>
        </w:rPr>
        <w:t>20</w:t>
      </w:r>
      <w:r w:rsidRPr="00E25071">
        <w:rPr>
          <w:rFonts w:cs="Arial"/>
          <w:sz w:val="20"/>
          <w:lang w:eastAsia="cs-CZ"/>
        </w:rPr>
        <w:t xml:space="preserve">. </w:t>
      </w:r>
      <w:r w:rsidR="000D6CD4">
        <w:rPr>
          <w:rFonts w:cs="Arial"/>
          <w:sz w:val="20"/>
          <w:lang w:eastAsia="cs-CZ"/>
        </w:rPr>
        <w:t>0</w:t>
      </w:r>
      <w:r w:rsidR="00954BE3">
        <w:rPr>
          <w:rFonts w:cs="Arial"/>
          <w:sz w:val="20"/>
          <w:lang w:eastAsia="cs-CZ"/>
        </w:rPr>
        <w:t>2</w:t>
      </w:r>
      <w:r w:rsidRPr="00E25071">
        <w:rPr>
          <w:rFonts w:cs="Arial"/>
          <w:sz w:val="20"/>
          <w:lang w:eastAsia="cs-CZ"/>
        </w:rPr>
        <w:t>. 201</w:t>
      </w:r>
      <w:r w:rsidR="000D6CD4">
        <w:rPr>
          <w:rFonts w:cs="Arial"/>
          <w:sz w:val="20"/>
          <w:lang w:eastAsia="cs-CZ"/>
        </w:rPr>
        <w:t>9</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740C0263" w:rsidR="003E4CCB" w:rsidRDefault="003E4CCB" w:rsidP="003E4CCB">
      <w:pPr>
        <w:spacing w:line="360" w:lineRule="auto"/>
        <w:rPr>
          <w:rFonts w:cs="Arial"/>
          <w:sz w:val="20"/>
          <w:lang w:eastAsia="cs-CZ"/>
        </w:rPr>
      </w:pPr>
      <w:r w:rsidRPr="00347388">
        <w:rPr>
          <w:rFonts w:cs="Arial"/>
          <w:sz w:val="20"/>
          <w:lang w:eastAsia="cs-CZ"/>
        </w:rPr>
        <w:t>Dátum:</w:t>
      </w:r>
      <w:r w:rsidR="00BB07BF">
        <w:rPr>
          <w:rFonts w:cs="Arial"/>
          <w:sz w:val="20"/>
          <w:lang w:eastAsia="cs-CZ"/>
        </w:rPr>
        <w:t>20</w:t>
      </w:r>
      <w:r w:rsidRPr="00E25071">
        <w:rPr>
          <w:rFonts w:cs="Arial"/>
          <w:sz w:val="20"/>
          <w:lang w:eastAsia="cs-CZ"/>
        </w:rPr>
        <w:t>. </w:t>
      </w:r>
      <w:r w:rsidR="000D6CD4">
        <w:rPr>
          <w:rFonts w:cs="Arial"/>
          <w:sz w:val="20"/>
          <w:lang w:eastAsia="cs-CZ"/>
        </w:rPr>
        <w:t>0</w:t>
      </w:r>
      <w:r w:rsidR="00954BE3">
        <w:rPr>
          <w:rFonts w:cs="Arial"/>
          <w:sz w:val="20"/>
          <w:lang w:eastAsia="cs-CZ"/>
        </w:rPr>
        <w:t>2</w:t>
      </w:r>
      <w:r w:rsidRPr="00E25071">
        <w:rPr>
          <w:rFonts w:cs="Arial"/>
          <w:sz w:val="20"/>
          <w:lang w:eastAsia="cs-CZ"/>
        </w:rPr>
        <w:t>. 201</w:t>
      </w:r>
      <w:r w:rsidR="000D6CD4">
        <w:rPr>
          <w:rFonts w:cs="Arial"/>
          <w:sz w:val="20"/>
          <w:lang w:eastAsia="cs-CZ"/>
        </w:rPr>
        <w:t>9</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077B0F4B"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3CA0FE27" w:rsidR="003E4CCB" w:rsidRPr="00347388" w:rsidRDefault="006B41BD" w:rsidP="00140CE3">
      <w:pPr>
        <w:tabs>
          <w:tab w:val="left" w:pos="1134"/>
        </w:tabs>
        <w:spacing w:line="360" w:lineRule="auto"/>
        <w:rPr>
          <w:rFonts w:cs="Arial"/>
          <w:sz w:val="20"/>
          <w:lang w:eastAsia="cs-CZ"/>
        </w:rPr>
      </w:pPr>
      <w:r w:rsidRPr="008F2822">
        <w:t>Dátum:</w:t>
      </w:r>
      <w:r w:rsidR="00A010AF">
        <w:t>20</w:t>
      </w:r>
      <w:r w:rsidRPr="00140CE3">
        <w:t>. </w:t>
      </w:r>
      <w:r w:rsidR="000D6CD4">
        <w:t>0</w:t>
      </w:r>
      <w:r w:rsidR="00954BE3">
        <w:t>2</w:t>
      </w:r>
      <w:r>
        <w:t>. 201</w:t>
      </w:r>
      <w:r w:rsidR="000D6CD4">
        <w:t>9</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72675EB1" w:rsidR="003E4CCB" w:rsidRPr="00347388" w:rsidRDefault="003E4CCB" w:rsidP="003E4CCB">
      <w:pPr>
        <w:spacing w:line="360" w:lineRule="auto"/>
        <w:rPr>
          <w:rFonts w:cs="Arial"/>
          <w:sz w:val="20"/>
          <w:lang w:eastAsia="cs-CZ"/>
        </w:rPr>
      </w:pPr>
      <w:r w:rsidRPr="00347388">
        <w:rPr>
          <w:rFonts w:cs="Arial"/>
          <w:sz w:val="20"/>
          <w:lang w:eastAsia="cs-CZ"/>
        </w:rPr>
        <w:t>Dátum:</w:t>
      </w:r>
      <w:r w:rsidR="00A010AF">
        <w:rPr>
          <w:rFonts w:cs="Arial"/>
          <w:sz w:val="20"/>
          <w:lang w:eastAsia="cs-CZ"/>
        </w:rPr>
        <w:t>20</w:t>
      </w:r>
      <w:r w:rsidRPr="00E25071">
        <w:rPr>
          <w:rFonts w:cs="Arial"/>
          <w:sz w:val="20"/>
          <w:lang w:eastAsia="cs-CZ"/>
        </w:rPr>
        <w:t>. </w:t>
      </w:r>
      <w:r w:rsidR="000D6CD4">
        <w:rPr>
          <w:rFonts w:cs="Arial"/>
          <w:sz w:val="20"/>
          <w:lang w:eastAsia="cs-CZ"/>
        </w:rPr>
        <w:t>0</w:t>
      </w:r>
      <w:r w:rsidR="00954BE3">
        <w:rPr>
          <w:rFonts w:cs="Arial"/>
          <w:sz w:val="20"/>
          <w:lang w:eastAsia="cs-CZ"/>
        </w:rPr>
        <w:t>2</w:t>
      </w:r>
      <w:r w:rsidRPr="00E25071">
        <w:rPr>
          <w:rFonts w:cs="Arial"/>
          <w:sz w:val="20"/>
          <w:lang w:eastAsia="cs-CZ"/>
        </w:rPr>
        <w:t>. 201</w:t>
      </w:r>
      <w:r w:rsidR="000D6CD4">
        <w:rPr>
          <w:rFonts w:cs="Arial"/>
          <w:sz w:val="20"/>
          <w:lang w:eastAsia="cs-CZ"/>
        </w:rPr>
        <w:t>9</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6C1329ED" w:rsidR="003E4CCB" w:rsidRDefault="003E4CCB" w:rsidP="003E4CCB">
      <w:pPr>
        <w:jc w:val="center"/>
        <w:rPr>
          <w:color w:val="001D58"/>
          <w:sz w:val="60"/>
        </w:rPr>
      </w:pPr>
      <w:r w:rsidRPr="00E25071">
        <w:rPr>
          <w:rFonts w:cs="Arial"/>
          <w:sz w:val="18"/>
          <w:lang w:eastAsia="cs-CZ"/>
        </w:rPr>
        <w:t xml:space="preserve">Verzia: </w:t>
      </w:r>
      <w:r w:rsidR="002539E1">
        <w:rPr>
          <w:rFonts w:cs="Arial"/>
          <w:sz w:val="18"/>
          <w:lang w:eastAsia="cs-CZ"/>
        </w:rPr>
        <w:t>5</w:t>
      </w:r>
      <w:r w:rsidRPr="00E25071">
        <w:rPr>
          <w:rFonts w:cs="Arial"/>
          <w:sz w:val="18"/>
          <w:lang w:eastAsia="cs-CZ"/>
        </w:rPr>
        <w:t>.</w:t>
      </w:r>
      <w:r w:rsidR="00954BE3">
        <w:rPr>
          <w:rFonts w:cs="Arial"/>
          <w:sz w:val="18"/>
          <w:lang w:eastAsia="cs-CZ"/>
        </w:rPr>
        <w:t>1</w:t>
      </w:r>
      <w:r w:rsidRPr="00E25071">
        <w:rPr>
          <w:rFonts w:cs="Arial"/>
          <w:sz w:val="18"/>
          <w:lang w:eastAsia="cs-CZ"/>
        </w:rPr>
        <w:t xml:space="preserve">; platnosť od: </w:t>
      </w:r>
      <w:r w:rsidR="00A010AF">
        <w:rPr>
          <w:rFonts w:cs="Arial"/>
          <w:sz w:val="18"/>
          <w:lang w:eastAsia="cs-CZ"/>
        </w:rPr>
        <w:t>20</w:t>
      </w:r>
      <w:r w:rsidRPr="00E25071">
        <w:rPr>
          <w:rFonts w:cs="Arial"/>
          <w:sz w:val="18"/>
          <w:lang w:eastAsia="cs-CZ"/>
        </w:rPr>
        <w:t xml:space="preserve">. </w:t>
      </w:r>
      <w:r w:rsidR="000D6CD4">
        <w:rPr>
          <w:rFonts w:cs="Arial"/>
          <w:sz w:val="18"/>
          <w:lang w:eastAsia="cs-CZ"/>
        </w:rPr>
        <w:t>0</w:t>
      </w:r>
      <w:r w:rsidR="00954BE3">
        <w:rPr>
          <w:rFonts w:cs="Arial"/>
          <w:sz w:val="18"/>
          <w:lang w:eastAsia="cs-CZ"/>
        </w:rPr>
        <w:t>2</w:t>
      </w:r>
      <w:r w:rsidRPr="00E25071">
        <w:rPr>
          <w:rFonts w:cs="Arial"/>
          <w:sz w:val="18"/>
          <w:lang w:eastAsia="cs-CZ"/>
        </w:rPr>
        <w:t>. 201</w:t>
      </w:r>
      <w:r w:rsidR="000D6CD4">
        <w:rPr>
          <w:rFonts w:cs="Arial"/>
          <w:sz w:val="18"/>
          <w:lang w:eastAsia="cs-CZ"/>
        </w:rPr>
        <w:t>9</w:t>
      </w:r>
      <w:r w:rsidRPr="00E25071">
        <w:rPr>
          <w:rFonts w:cs="Arial"/>
          <w:sz w:val="18"/>
          <w:lang w:eastAsia="cs-CZ"/>
        </w:rPr>
        <w:t>, účinnosť od:</w:t>
      </w:r>
      <w:r w:rsidR="00A010AF">
        <w:rPr>
          <w:rFonts w:cs="Arial"/>
          <w:sz w:val="18"/>
          <w:lang w:eastAsia="cs-CZ"/>
        </w:rPr>
        <w:t>20</w:t>
      </w:r>
      <w:r w:rsidRPr="00E25071">
        <w:rPr>
          <w:rFonts w:cs="Arial"/>
          <w:sz w:val="18"/>
          <w:lang w:eastAsia="cs-CZ"/>
        </w:rPr>
        <w:t xml:space="preserve">. </w:t>
      </w:r>
      <w:r w:rsidR="000D6CD4">
        <w:rPr>
          <w:rFonts w:cs="Arial"/>
          <w:sz w:val="18"/>
          <w:lang w:eastAsia="cs-CZ"/>
        </w:rPr>
        <w:t>0</w:t>
      </w:r>
      <w:r w:rsidR="00954BE3">
        <w:rPr>
          <w:rFonts w:cs="Arial"/>
          <w:sz w:val="18"/>
          <w:lang w:eastAsia="cs-CZ"/>
        </w:rPr>
        <w:t>2</w:t>
      </w:r>
      <w:r w:rsidRPr="00E25071">
        <w:rPr>
          <w:rFonts w:cs="Arial"/>
          <w:sz w:val="18"/>
          <w:lang w:eastAsia="cs-CZ"/>
        </w:rPr>
        <w:t>. 201</w:t>
      </w:r>
      <w:r w:rsidR="000D6CD4">
        <w:rPr>
          <w:rFonts w:cs="Arial"/>
          <w:sz w:val="18"/>
          <w:lang w:eastAsia="cs-CZ"/>
        </w:rPr>
        <w:t>9</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1" w:name="_Toc410907843"/>
    <w:p w14:paraId="55121A19" w14:textId="77777777" w:rsidR="000F4C77" w:rsidRDefault="000C0542">
      <w:pPr>
        <w:pStyle w:val="Obsah1"/>
        <w:tabs>
          <w:tab w:val="left" w:pos="482"/>
          <w:tab w:val="right" w:leader="dot" w:pos="9060"/>
        </w:tabs>
        <w:rPr>
          <w:rFonts w:asciiTheme="minorHAnsi" w:eastAsiaTheme="minorEastAsia" w:hAnsiTheme="minorHAnsi" w:cstheme="minorBidi"/>
          <w:noProof/>
          <w:sz w:val="22"/>
          <w:szCs w:val="22"/>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1543502" w:history="1">
        <w:r w:rsidR="000F4C77" w:rsidRPr="00BF6BD8">
          <w:rPr>
            <w:rStyle w:val="Hypertextovprepojenie"/>
            <w:noProof/>
          </w:rPr>
          <w:t>1</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Úvod</w:t>
        </w:r>
        <w:r w:rsidR="000F4C77">
          <w:rPr>
            <w:noProof/>
            <w:webHidden/>
          </w:rPr>
          <w:tab/>
        </w:r>
        <w:r w:rsidR="000F4C77">
          <w:rPr>
            <w:noProof/>
            <w:webHidden/>
          </w:rPr>
          <w:fldChar w:fldCharType="begin"/>
        </w:r>
        <w:r w:rsidR="000F4C77">
          <w:rPr>
            <w:noProof/>
            <w:webHidden/>
          </w:rPr>
          <w:instrText xml:space="preserve"> PAGEREF _Toc1543502 \h </w:instrText>
        </w:r>
        <w:r w:rsidR="000F4C77">
          <w:rPr>
            <w:noProof/>
            <w:webHidden/>
          </w:rPr>
        </w:r>
        <w:r w:rsidR="000F4C77">
          <w:rPr>
            <w:noProof/>
            <w:webHidden/>
          </w:rPr>
          <w:fldChar w:fldCharType="separate"/>
        </w:r>
        <w:r w:rsidR="000F4C77">
          <w:rPr>
            <w:noProof/>
            <w:webHidden/>
          </w:rPr>
          <w:t>4</w:t>
        </w:r>
        <w:r w:rsidR="000F4C77">
          <w:rPr>
            <w:noProof/>
            <w:webHidden/>
          </w:rPr>
          <w:fldChar w:fldCharType="end"/>
        </w:r>
      </w:hyperlink>
    </w:p>
    <w:p w14:paraId="32800527" w14:textId="77777777" w:rsidR="000F4C77" w:rsidRDefault="000F4C77">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03" w:history="1">
        <w:r w:rsidRPr="00BF6BD8">
          <w:rPr>
            <w:rStyle w:val="Hypertextovprepojenie"/>
            <w:noProof/>
          </w:rPr>
          <w:t>1.1</w:t>
        </w:r>
        <w:r>
          <w:rPr>
            <w:rFonts w:asciiTheme="minorHAnsi" w:eastAsiaTheme="minorEastAsia" w:hAnsiTheme="minorHAnsi" w:cstheme="minorBidi"/>
            <w:noProof/>
            <w:sz w:val="22"/>
            <w:szCs w:val="22"/>
            <w:lang w:eastAsia="sk-SK"/>
          </w:rPr>
          <w:tab/>
        </w:r>
        <w:r w:rsidRPr="00BF6BD8">
          <w:rPr>
            <w:rStyle w:val="Hypertextovprepojenie"/>
            <w:noProof/>
          </w:rPr>
          <w:t>Účinnosť príručky pre prijímateľa</w:t>
        </w:r>
        <w:r>
          <w:rPr>
            <w:noProof/>
            <w:webHidden/>
          </w:rPr>
          <w:tab/>
        </w:r>
        <w:r>
          <w:rPr>
            <w:noProof/>
            <w:webHidden/>
          </w:rPr>
          <w:fldChar w:fldCharType="begin"/>
        </w:r>
        <w:r>
          <w:rPr>
            <w:noProof/>
            <w:webHidden/>
          </w:rPr>
          <w:instrText xml:space="preserve"> PAGEREF _Toc1543503 \h </w:instrText>
        </w:r>
        <w:r>
          <w:rPr>
            <w:noProof/>
            <w:webHidden/>
          </w:rPr>
        </w:r>
        <w:r>
          <w:rPr>
            <w:noProof/>
            <w:webHidden/>
          </w:rPr>
          <w:fldChar w:fldCharType="separate"/>
        </w:r>
        <w:r>
          <w:rPr>
            <w:noProof/>
            <w:webHidden/>
          </w:rPr>
          <w:t>4</w:t>
        </w:r>
        <w:r>
          <w:rPr>
            <w:noProof/>
            <w:webHidden/>
          </w:rPr>
          <w:fldChar w:fldCharType="end"/>
        </w:r>
      </w:hyperlink>
    </w:p>
    <w:p w14:paraId="74527B5D" w14:textId="77777777" w:rsidR="000F4C77" w:rsidRDefault="000F4C77">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04" w:history="1">
        <w:r w:rsidRPr="00BF6BD8">
          <w:rPr>
            <w:rStyle w:val="Hypertextovprepojenie"/>
            <w:noProof/>
          </w:rPr>
          <w:t>1.2</w:t>
        </w:r>
        <w:r>
          <w:rPr>
            <w:rFonts w:asciiTheme="minorHAnsi" w:eastAsiaTheme="minorEastAsia" w:hAnsiTheme="minorHAnsi" w:cstheme="minorBidi"/>
            <w:noProof/>
            <w:sz w:val="22"/>
            <w:szCs w:val="22"/>
            <w:lang w:eastAsia="sk-SK"/>
          </w:rPr>
          <w:tab/>
        </w:r>
        <w:r w:rsidRPr="00BF6BD8">
          <w:rPr>
            <w:rStyle w:val="Hypertextovprepojenie"/>
            <w:noProof/>
          </w:rPr>
          <w:t>Cieľ príručky pre prijímateľa</w:t>
        </w:r>
        <w:r>
          <w:rPr>
            <w:noProof/>
            <w:webHidden/>
          </w:rPr>
          <w:tab/>
        </w:r>
        <w:r>
          <w:rPr>
            <w:noProof/>
            <w:webHidden/>
          </w:rPr>
          <w:fldChar w:fldCharType="begin"/>
        </w:r>
        <w:r>
          <w:rPr>
            <w:noProof/>
            <w:webHidden/>
          </w:rPr>
          <w:instrText xml:space="preserve"> PAGEREF _Toc1543504 \h </w:instrText>
        </w:r>
        <w:r>
          <w:rPr>
            <w:noProof/>
            <w:webHidden/>
          </w:rPr>
        </w:r>
        <w:r>
          <w:rPr>
            <w:noProof/>
            <w:webHidden/>
          </w:rPr>
          <w:fldChar w:fldCharType="separate"/>
        </w:r>
        <w:r>
          <w:rPr>
            <w:noProof/>
            <w:webHidden/>
          </w:rPr>
          <w:t>4</w:t>
        </w:r>
        <w:r>
          <w:rPr>
            <w:noProof/>
            <w:webHidden/>
          </w:rPr>
          <w:fldChar w:fldCharType="end"/>
        </w:r>
      </w:hyperlink>
    </w:p>
    <w:p w14:paraId="1B538298" w14:textId="77777777" w:rsidR="000F4C77" w:rsidRDefault="000F4C77">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05" w:history="1">
        <w:r w:rsidRPr="00BF6BD8">
          <w:rPr>
            <w:rStyle w:val="Hypertextovprepojenie"/>
            <w:noProof/>
          </w:rPr>
          <w:t>1.3</w:t>
        </w:r>
        <w:r>
          <w:rPr>
            <w:rFonts w:asciiTheme="minorHAnsi" w:eastAsiaTheme="minorEastAsia" w:hAnsiTheme="minorHAnsi" w:cstheme="minorBidi"/>
            <w:noProof/>
            <w:sz w:val="22"/>
            <w:szCs w:val="22"/>
            <w:lang w:eastAsia="sk-SK"/>
          </w:rPr>
          <w:tab/>
        </w:r>
        <w:r w:rsidRPr="00BF6BD8">
          <w:rPr>
            <w:rStyle w:val="Hypertextovprepojenie"/>
            <w:noProof/>
          </w:rPr>
          <w:t>Definícia pojmov</w:t>
        </w:r>
        <w:r>
          <w:rPr>
            <w:noProof/>
            <w:webHidden/>
          </w:rPr>
          <w:tab/>
        </w:r>
        <w:r>
          <w:rPr>
            <w:noProof/>
            <w:webHidden/>
          </w:rPr>
          <w:fldChar w:fldCharType="begin"/>
        </w:r>
        <w:r>
          <w:rPr>
            <w:noProof/>
            <w:webHidden/>
          </w:rPr>
          <w:instrText xml:space="preserve"> PAGEREF _Toc1543505 \h </w:instrText>
        </w:r>
        <w:r>
          <w:rPr>
            <w:noProof/>
            <w:webHidden/>
          </w:rPr>
        </w:r>
        <w:r>
          <w:rPr>
            <w:noProof/>
            <w:webHidden/>
          </w:rPr>
          <w:fldChar w:fldCharType="separate"/>
        </w:r>
        <w:r>
          <w:rPr>
            <w:noProof/>
            <w:webHidden/>
          </w:rPr>
          <w:t>5</w:t>
        </w:r>
        <w:r>
          <w:rPr>
            <w:noProof/>
            <w:webHidden/>
          </w:rPr>
          <w:fldChar w:fldCharType="end"/>
        </w:r>
      </w:hyperlink>
    </w:p>
    <w:p w14:paraId="6DC5B298" w14:textId="77777777" w:rsidR="000F4C77" w:rsidRDefault="000F4C77">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06" w:history="1">
        <w:r w:rsidRPr="00BF6BD8">
          <w:rPr>
            <w:rStyle w:val="Hypertextovprepojenie"/>
            <w:noProof/>
          </w:rPr>
          <w:t>1.4</w:t>
        </w:r>
        <w:r>
          <w:rPr>
            <w:rFonts w:asciiTheme="minorHAnsi" w:eastAsiaTheme="minorEastAsia" w:hAnsiTheme="minorHAnsi" w:cstheme="minorBidi"/>
            <w:noProof/>
            <w:sz w:val="22"/>
            <w:szCs w:val="22"/>
            <w:lang w:eastAsia="sk-SK"/>
          </w:rPr>
          <w:tab/>
        </w:r>
        <w:r w:rsidRPr="00BF6BD8">
          <w:rPr>
            <w:rStyle w:val="Hypertextovprepojenie"/>
            <w:noProof/>
          </w:rPr>
          <w:t>Použité skratky</w:t>
        </w:r>
        <w:r>
          <w:rPr>
            <w:noProof/>
            <w:webHidden/>
          </w:rPr>
          <w:tab/>
        </w:r>
        <w:r>
          <w:rPr>
            <w:noProof/>
            <w:webHidden/>
          </w:rPr>
          <w:fldChar w:fldCharType="begin"/>
        </w:r>
        <w:r>
          <w:rPr>
            <w:noProof/>
            <w:webHidden/>
          </w:rPr>
          <w:instrText xml:space="preserve"> PAGEREF _Toc1543506 \h </w:instrText>
        </w:r>
        <w:r>
          <w:rPr>
            <w:noProof/>
            <w:webHidden/>
          </w:rPr>
        </w:r>
        <w:r>
          <w:rPr>
            <w:noProof/>
            <w:webHidden/>
          </w:rPr>
          <w:fldChar w:fldCharType="separate"/>
        </w:r>
        <w:r>
          <w:rPr>
            <w:noProof/>
            <w:webHidden/>
          </w:rPr>
          <w:t>15</w:t>
        </w:r>
        <w:r>
          <w:rPr>
            <w:noProof/>
            <w:webHidden/>
          </w:rPr>
          <w:fldChar w:fldCharType="end"/>
        </w:r>
      </w:hyperlink>
    </w:p>
    <w:p w14:paraId="546165F5" w14:textId="77777777" w:rsidR="000F4C77" w:rsidRDefault="000F4C77">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07" w:history="1">
        <w:r w:rsidRPr="00BF6BD8">
          <w:rPr>
            <w:rStyle w:val="Hypertextovprepojenie"/>
            <w:noProof/>
          </w:rPr>
          <w:t>1.5</w:t>
        </w:r>
        <w:r>
          <w:rPr>
            <w:rFonts w:asciiTheme="minorHAnsi" w:eastAsiaTheme="minorEastAsia" w:hAnsiTheme="minorHAnsi" w:cstheme="minorBidi"/>
            <w:noProof/>
            <w:sz w:val="22"/>
            <w:szCs w:val="22"/>
            <w:lang w:eastAsia="sk-SK"/>
          </w:rPr>
          <w:tab/>
        </w:r>
        <w:r w:rsidRPr="00BF6BD8">
          <w:rPr>
            <w:rStyle w:val="Hypertextovprepojenie"/>
            <w:noProof/>
          </w:rPr>
          <w:t>Legislatíva</w:t>
        </w:r>
        <w:r>
          <w:rPr>
            <w:noProof/>
            <w:webHidden/>
          </w:rPr>
          <w:tab/>
        </w:r>
        <w:r>
          <w:rPr>
            <w:noProof/>
            <w:webHidden/>
          </w:rPr>
          <w:fldChar w:fldCharType="begin"/>
        </w:r>
        <w:r>
          <w:rPr>
            <w:noProof/>
            <w:webHidden/>
          </w:rPr>
          <w:instrText xml:space="preserve"> PAGEREF _Toc1543507 \h </w:instrText>
        </w:r>
        <w:r>
          <w:rPr>
            <w:noProof/>
            <w:webHidden/>
          </w:rPr>
        </w:r>
        <w:r>
          <w:rPr>
            <w:noProof/>
            <w:webHidden/>
          </w:rPr>
          <w:fldChar w:fldCharType="separate"/>
        </w:r>
        <w:r>
          <w:rPr>
            <w:noProof/>
            <w:webHidden/>
          </w:rPr>
          <w:t>17</w:t>
        </w:r>
        <w:r>
          <w:rPr>
            <w:noProof/>
            <w:webHidden/>
          </w:rPr>
          <w:fldChar w:fldCharType="end"/>
        </w:r>
      </w:hyperlink>
    </w:p>
    <w:p w14:paraId="379141D8" w14:textId="77777777" w:rsidR="000F4C77" w:rsidRDefault="000F4C77">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1543508" w:history="1">
        <w:r w:rsidRPr="00BF6BD8">
          <w:rPr>
            <w:rStyle w:val="Hypertextovprepojenie"/>
            <w:noProof/>
          </w:rPr>
          <w:t>2</w:t>
        </w:r>
        <w:r>
          <w:rPr>
            <w:rFonts w:asciiTheme="minorHAnsi" w:eastAsiaTheme="minorEastAsia" w:hAnsiTheme="minorHAnsi" w:cstheme="minorBidi"/>
            <w:noProof/>
            <w:sz w:val="22"/>
            <w:szCs w:val="22"/>
            <w:lang w:eastAsia="sk-SK"/>
          </w:rPr>
          <w:tab/>
        </w:r>
        <w:r w:rsidRPr="00BF6BD8">
          <w:rPr>
            <w:rStyle w:val="Hypertextovprepojenie"/>
            <w:noProof/>
          </w:rPr>
          <w:t>Realizácia projektov</w:t>
        </w:r>
        <w:r>
          <w:rPr>
            <w:noProof/>
            <w:webHidden/>
          </w:rPr>
          <w:tab/>
        </w:r>
        <w:r>
          <w:rPr>
            <w:noProof/>
            <w:webHidden/>
          </w:rPr>
          <w:fldChar w:fldCharType="begin"/>
        </w:r>
        <w:r>
          <w:rPr>
            <w:noProof/>
            <w:webHidden/>
          </w:rPr>
          <w:instrText xml:space="preserve"> PAGEREF _Toc1543508 \h </w:instrText>
        </w:r>
        <w:r>
          <w:rPr>
            <w:noProof/>
            <w:webHidden/>
          </w:rPr>
        </w:r>
        <w:r>
          <w:rPr>
            <w:noProof/>
            <w:webHidden/>
          </w:rPr>
          <w:fldChar w:fldCharType="separate"/>
        </w:r>
        <w:r>
          <w:rPr>
            <w:noProof/>
            <w:webHidden/>
          </w:rPr>
          <w:t>18</w:t>
        </w:r>
        <w:r>
          <w:rPr>
            <w:noProof/>
            <w:webHidden/>
          </w:rPr>
          <w:fldChar w:fldCharType="end"/>
        </w:r>
      </w:hyperlink>
    </w:p>
    <w:p w14:paraId="5A97CD24" w14:textId="77777777" w:rsidR="000F4C77" w:rsidRDefault="000F4C77">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09" w:history="1">
        <w:r w:rsidRPr="00BF6BD8">
          <w:rPr>
            <w:rStyle w:val="Hypertextovprepojenie"/>
            <w:noProof/>
          </w:rPr>
          <w:t>2.1</w:t>
        </w:r>
        <w:r>
          <w:rPr>
            <w:rFonts w:asciiTheme="minorHAnsi" w:eastAsiaTheme="minorEastAsia" w:hAnsiTheme="minorHAnsi" w:cstheme="minorBidi"/>
            <w:noProof/>
            <w:sz w:val="22"/>
            <w:szCs w:val="22"/>
            <w:lang w:eastAsia="sk-SK"/>
          </w:rPr>
          <w:tab/>
        </w:r>
        <w:r w:rsidRPr="00BF6BD8">
          <w:rPr>
            <w:rStyle w:val="Hypertextovprepojenie"/>
            <w:noProof/>
          </w:rPr>
          <w:t>Všeobecné informácie k realizácii projektov</w:t>
        </w:r>
        <w:r>
          <w:rPr>
            <w:noProof/>
            <w:webHidden/>
          </w:rPr>
          <w:tab/>
        </w:r>
        <w:r>
          <w:rPr>
            <w:noProof/>
            <w:webHidden/>
          </w:rPr>
          <w:fldChar w:fldCharType="begin"/>
        </w:r>
        <w:r>
          <w:rPr>
            <w:noProof/>
            <w:webHidden/>
          </w:rPr>
          <w:instrText xml:space="preserve"> PAGEREF _Toc1543509 \h </w:instrText>
        </w:r>
        <w:r>
          <w:rPr>
            <w:noProof/>
            <w:webHidden/>
          </w:rPr>
        </w:r>
        <w:r>
          <w:rPr>
            <w:noProof/>
            <w:webHidden/>
          </w:rPr>
          <w:fldChar w:fldCharType="separate"/>
        </w:r>
        <w:r>
          <w:rPr>
            <w:noProof/>
            <w:webHidden/>
          </w:rPr>
          <w:t>18</w:t>
        </w:r>
        <w:r>
          <w:rPr>
            <w:noProof/>
            <w:webHidden/>
          </w:rPr>
          <w:fldChar w:fldCharType="end"/>
        </w:r>
      </w:hyperlink>
    </w:p>
    <w:p w14:paraId="0CA5B779" w14:textId="77777777" w:rsidR="000F4C77" w:rsidRDefault="000F4C77">
      <w:pPr>
        <w:pStyle w:val="Obsah3"/>
        <w:rPr>
          <w:rFonts w:asciiTheme="minorHAnsi" w:eastAsiaTheme="minorEastAsia" w:hAnsiTheme="minorHAnsi" w:cstheme="minorBidi"/>
          <w:noProof/>
          <w:sz w:val="22"/>
          <w:szCs w:val="22"/>
          <w:lang w:eastAsia="sk-SK"/>
        </w:rPr>
      </w:pPr>
      <w:hyperlink w:anchor="_Toc1543510" w:history="1">
        <w:r w:rsidRPr="00BF6BD8">
          <w:rPr>
            <w:rStyle w:val="Hypertextovprepojenie"/>
            <w:noProof/>
          </w:rPr>
          <w:t>2.1.1</w:t>
        </w:r>
        <w:r>
          <w:rPr>
            <w:rFonts w:asciiTheme="minorHAnsi" w:eastAsiaTheme="minorEastAsia" w:hAnsiTheme="minorHAnsi" w:cstheme="minorBidi"/>
            <w:noProof/>
            <w:sz w:val="22"/>
            <w:szCs w:val="22"/>
            <w:lang w:eastAsia="sk-SK"/>
          </w:rPr>
          <w:tab/>
        </w:r>
        <w:r w:rsidRPr="00BF6BD8">
          <w:rPr>
            <w:rStyle w:val="Hypertextovprepojenie"/>
            <w:noProof/>
          </w:rPr>
          <w:t>Všeobecné informácie</w:t>
        </w:r>
        <w:r>
          <w:rPr>
            <w:noProof/>
            <w:webHidden/>
          </w:rPr>
          <w:tab/>
        </w:r>
        <w:r>
          <w:rPr>
            <w:noProof/>
            <w:webHidden/>
          </w:rPr>
          <w:fldChar w:fldCharType="begin"/>
        </w:r>
        <w:r>
          <w:rPr>
            <w:noProof/>
            <w:webHidden/>
          </w:rPr>
          <w:instrText xml:space="preserve"> PAGEREF _Toc1543510 \h </w:instrText>
        </w:r>
        <w:r>
          <w:rPr>
            <w:noProof/>
            <w:webHidden/>
          </w:rPr>
        </w:r>
        <w:r>
          <w:rPr>
            <w:noProof/>
            <w:webHidden/>
          </w:rPr>
          <w:fldChar w:fldCharType="separate"/>
        </w:r>
        <w:r>
          <w:rPr>
            <w:noProof/>
            <w:webHidden/>
          </w:rPr>
          <w:t>18</w:t>
        </w:r>
        <w:r>
          <w:rPr>
            <w:noProof/>
            <w:webHidden/>
          </w:rPr>
          <w:fldChar w:fldCharType="end"/>
        </w:r>
      </w:hyperlink>
    </w:p>
    <w:p w14:paraId="4C7C44D2" w14:textId="77777777" w:rsidR="000F4C77" w:rsidRDefault="000F4C77">
      <w:pPr>
        <w:pStyle w:val="Obsah3"/>
        <w:rPr>
          <w:rFonts w:asciiTheme="minorHAnsi" w:eastAsiaTheme="minorEastAsia" w:hAnsiTheme="minorHAnsi" w:cstheme="minorBidi"/>
          <w:noProof/>
          <w:sz w:val="22"/>
          <w:szCs w:val="22"/>
          <w:lang w:eastAsia="sk-SK"/>
        </w:rPr>
      </w:pPr>
      <w:hyperlink w:anchor="_Toc1543511" w:history="1">
        <w:r w:rsidRPr="00BF6BD8">
          <w:rPr>
            <w:rStyle w:val="Hypertextovprepojenie"/>
            <w:noProof/>
          </w:rPr>
          <w:t>2.1.2</w:t>
        </w:r>
        <w:r>
          <w:rPr>
            <w:rFonts w:asciiTheme="minorHAnsi" w:eastAsiaTheme="minorEastAsia" w:hAnsiTheme="minorHAnsi" w:cstheme="minorBidi"/>
            <w:noProof/>
            <w:sz w:val="22"/>
            <w:szCs w:val="22"/>
            <w:lang w:eastAsia="sk-SK"/>
          </w:rPr>
          <w:tab/>
        </w:r>
        <w:r w:rsidRPr="00BF6BD8">
          <w:rPr>
            <w:rStyle w:val="Hypertextovprepojenie"/>
            <w:noProof/>
          </w:rPr>
          <w:t>Na čo nezabudnúť po podpise zmluvy</w:t>
        </w:r>
        <w:r>
          <w:rPr>
            <w:noProof/>
            <w:webHidden/>
          </w:rPr>
          <w:tab/>
        </w:r>
        <w:r>
          <w:rPr>
            <w:noProof/>
            <w:webHidden/>
          </w:rPr>
          <w:fldChar w:fldCharType="begin"/>
        </w:r>
        <w:r>
          <w:rPr>
            <w:noProof/>
            <w:webHidden/>
          </w:rPr>
          <w:instrText xml:space="preserve"> PAGEREF _Toc1543511 \h </w:instrText>
        </w:r>
        <w:r>
          <w:rPr>
            <w:noProof/>
            <w:webHidden/>
          </w:rPr>
        </w:r>
        <w:r>
          <w:rPr>
            <w:noProof/>
            <w:webHidden/>
          </w:rPr>
          <w:fldChar w:fldCharType="separate"/>
        </w:r>
        <w:r>
          <w:rPr>
            <w:noProof/>
            <w:webHidden/>
          </w:rPr>
          <w:t>18</w:t>
        </w:r>
        <w:r>
          <w:rPr>
            <w:noProof/>
            <w:webHidden/>
          </w:rPr>
          <w:fldChar w:fldCharType="end"/>
        </w:r>
      </w:hyperlink>
    </w:p>
    <w:p w14:paraId="5668F80A" w14:textId="77777777" w:rsidR="000F4C77" w:rsidRDefault="000F4C77">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12" w:history="1">
        <w:r w:rsidRPr="00BF6BD8">
          <w:rPr>
            <w:rStyle w:val="Hypertextovprepojenie"/>
            <w:noProof/>
          </w:rPr>
          <w:t>2.2</w:t>
        </w:r>
        <w:r>
          <w:rPr>
            <w:rFonts w:asciiTheme="minorHAnsi" w:eastAsiaTheme="minorEastAsia" w:hAnsiTheme="minorHAnsi" w:cstheme="minorBidi"/>
            <w:noProof/>
            <w:sz w:val="22"/>
            <w:szCs w:val="22"/>
            <w:lang w:eastAsia="sk-SK"/>
          </w:rPr>
          <w:tab/>
        </w:r>
        <w:r w:rsidRPr="00BF6BD8">
          <w:rPr>
            <w:rStyle w:val="Hypertextovprepojenie"/>
            <w:noProof/>
          </w:rPr>
          <w:t>Monitorovanie projektu</w:t>
        </w:r>
        <w:r>
          <w:rPr>
            <w:noProof/>
            <w:webHidden/>
          </w:rPr>
          <w:tab/>
        </w:r>
        <w:r>
          <w:rPr>
            <w:noProof/>
            <w:webHidden/>
          </w:rPr>
          <w:fldChar w:fldCharType="begin"/>
        </w:r>
        <w:r>
          <w:rPr>
            <w:noProof/>
            <w:webHidden/>
          </w:rPr>
          <w:instrText xml:space="preserve"> PAGEREF _Toc1543512 \h </w:instrText>
        </w:r>
        <w:r>
          <w:rPr>
            <w:noProof/>
            <w:webHidden/>
          </w:rPr>
        </w:r>
        <w:r>
          <w:rPr>
            <w:noProof/>
            <w:webHidden/>
          </w:rPr>
          <w:fldChar w:fldCharType="separate"/>
        </w:r>
        <w:r>
          <w:rPr>
            <w:noProof/>
            <w:webHidden/>
          </w:rPr>
          <w:t>21</w:t>
        </w:r>
        <w:r>
          <w:rPr>
            <w:noProof/>
            <w:webHidden/>
          </w:rPr>
          <w:fldChar w:fldCharType="end"/>
        </w:r>
      </w:hyperlink>
    </w:p>
    <w:p w14:paraId="140089FA" w14:textId="77777777" w:rsidR="000F4C77" w:rsidRDefault="000F4C77">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13" w:history="1">
        <w:r w:rsidRPr="00BF6BD8">
          <w:rPr>
            <w:rStyle w:val="Hypertextovprepojenie"/>
            <w:noProof/>
          </w:rPr>
          <w:t>2.3</w:t>
        </w:r>
        <w:r>
          <w:rPr>
            <w:rFonts w:asciiTheme="minorHAnsi" w:eastAsiaTheme="minorEastAsia" w:hAnsiTheme="minorHAnsi" w:cstheme="minorBidi"/>
            <w:noProof/>
            <w:sz w:val="22"/>
            <w:szCs w:val="22"/>
            <w:lang w:eastAsia="sk-SK"/>
          </w:rPr>
          <w:tab/>
        </w:r>
        <w:r w:rsidRPr="00BF6BD8">
          <w:rPr>
            <w:rStyle w:val="Hypertextovprepojenie"/>
            <w:noProof/>
          </w:rPr>
          <w:t>Zmena zmluvy o NFP</w:t>
        </w:r>
        <w:r>
          <w:rPr>
            <w:noProof/>
            <w:webHidden/>
          </w:rPr>
          <w:tab/>
        </w:r>
        <w:r>
          <w:rPr>
            <w:noProof/>
            <w:webHidden/>
          </w:rPr>
          <w:fldChar w:fldCharType="begin"/>
        </w:r>
        <w:r>
          <w:rPr>
            <w:noProof/>
            <w:webHidden/>
          </w:rPr>
          <w:instrText xml:space="preserve"> PAGEREF _Toc1543513 \h </w:instrText>
        </w:r>
        <w:r>
          <w:rPr>
            <w:noProof/>
            <w:webHidden/>
          </w:rPr>
        </w:r>
        <w:r>
          <w:rPr>
            <w:noProof/>
            <w:webHidden/>
          </w:rPr>
          <w:fldChar w:fldCharType="separate"/>
        </w:r>
        <w:r>
          <w:rPr>
            <w:noProof/>
            <w:webHidden/>
          </w:rPr>
          <w:t>25</w:t>
        </w:r>
        <w:r>
          <w:rPr>
            <w:noProof/>
            <w:webHidden/>
          </w:rPr>
          <w:fldChar w:fldCharType="end"/>
        </w:r>
      </w:hyperlink>
    </w:p>
    <w:p w14:paraId="73B9F656" w14:textId="77777777" w:rsidR="000F4C77" w:rsidRDefault="000F4C77">
      <w:pPr>
        <w:pStyle w:val="Obsah3"/>
        <w:rPr>
          <w:rFonts w:asciiTheme="minorHAnsi" w:eastAsiaTheme="minorEastAsia" w:hAnsiTheme="minorHAnsi" w:cstheme="minorBidi"/>
          <w:noProof/>
          <w:sz w:val="22"/>
          <w:szCs w:val="22"/>
          <w:lang w:eastAsia="sk-SK"/>
        </w:rPr>
      </w:pPr>
      <w:hyperlink w:anchor="_Toc1543514" w:history="1">
        <w:r w:rsidRPr="00BF6BD8">
          <w:rPr>
            <w:rStyle w:val="Hypertextovprepojenie"/>
            <w:noProof/>
          </w:rPr>
          <w:t>2.3.1</w:t>
        </w:r>
        <w:r>
          <w:rPr>
            <w:rFonts w:asciiTheme="minorHAnsi" w:eastAsiaTheme="minorEastAsia" w:hAnsiTheme="minorHAnsi" w:cstheme="minorBidi"/>
            <w:noProof/>
            <w:sz w:val="22"/>
            <w:szCs w:val="22"/>
            <w:lang w:eastAsia="sk-SK"/>
          </w:rPr>
          <w:tab/>
        </w:r>
        <w:r w:rsidRPr="00BF6BD8">
          <w:rPr>
            <w:rStyle w:val="Hypertextovprepojenie"/>
            <w:noProof/>
          </w:rPr>
          <w:t>Charakter zmien a spôsob posudzovania zmien</w:t>
        </w:r>
        <w:r>
          <w:rPr>
            <w:noProof/>
            <w:webHidden/>
          </w:rPr>
          <w:tab/>
        </w:r>
        <w:r>
          <w:rPr>
            <w:noProof/>
            <w:webHidden/>
          </w:rPr>
          <w:fldChar w:fldCharType="begin"/>
        </w:r>
        <w:r>
          <w:rPr>
            <w:noProof/>
            <w:webHidden/>
          </w:rPr>
          <w:instrText xml:space="preserve"> PAGEREF _Toc1543514 \h </w:instrText>
        </w:r>
        <w:r>
          <w:rPr>
            <w:noProof/>
            <w:webHidden/>
          </w:rPr>
        </w:r>
        <w:r>
          <w:rPr>
            <w:noProof/>
            <w:webHidden/>
          </w:rPr>
          <w:fldChar w:fldCharType="separate"/>
        </w:r>
        <w:r>
          <w:rPr>
            <w:noProof/>
            <w:webHidden/>
          </w:rPr>
          <w:t>25</w:t>
        </w:r>
        <w:r>
          <w:rPr>
            <w:noProof/>
            <w:webHidden/>
          </w:rPr>
          <w:fldChar w:fldCharType="end"/>
        </w:r>
      </w:hyperlink>
    </w:p>
    <w:p w14:paraId="402C3C20" w14:textId="77777777" w:rsidR="000F4C77" w:rsidRDefault="000F4C77">
      <w:pPr>
        <w:pStyle w:val="Obsah3"/>
        <w:rPr>
          <w:rFonts w:asciiTheme="minorHAnsi" w:eastAsiaTheme="minorEastAsia" w:hAnsiTheme="minorHAnsi" w:cstheme="minorBidi"/>
          <w:noProof/>
          <w:sz w:val="22"/>
          <w:szCs w:val="22"/>
          <w:lang w:eastAsia="sk-SK"/>
        </w:rPr>
      </w:pPr>
      <w:hyperlink w:anchor="_Toc1543515" w:history="1">
        <w:r w:rsidRPr="00BF6BD8">
          <w:rPr>
            <w:rStyle w:val="Hypertextovprepojenie"/>
            <w:noProof/>
          </w:rPr>
          <w:t>2.3.2</w:t>
        </w:r>
        <w:r>
          <w:rPr>
            <w:rFonts w:asciiTheme="minorHAnsi" w:eastAsiaTheme="minorEastAsia" w:hAnsiTheme="minorHAnsi" w:cstheme="minorBidi"/>
            <w:noProof/>
            <w:sz w:val="22"/>
            <w:szCs w:val="22"/>
            <w:lang w:eastAsia="sk-SK"/>
          </w:rPr>
          <w:tab/>
        </w:r>
        <w:r w:rsidRPr="00BF6BD8">
          <w:rPr>
            <w:rStyle w:val="Hypertextovprepojenie"/>
            <w:noProof/>
          </w:rPr>
          <w:t>Administrácia zmenového konania</w:t>
        </w:r>
        <w:r>
          <w:rPr>
            <w:noProof/>
            <w:webHidden/>
          </w:rPr>
          <w:tab/>
        </w:r>
        <w:r>
          <w:rPr>
            <w:noProof/>
            <w:webHidden/>
          </w:rPr>
          <w:fldChar w:fldCharType="begin"/>
        </w:r>
        <w:r>
          <w:rPr>
            <w:noProof/>
            <w:webHidden/>
          </w:rPr>
          <w:instrText xml:space="preserve"> PAGEREF _Toc1543515 \h </w:instrText>
        </w:r>
        <w:r>
          <w:rPr>
            <w:noProof/>
            <w:webHidden/>
          </w:rPr>
        </w:r>
        <w:r>
          <w:rPr>
            <w:noProof/>
            <w:webHidden/>
          </w:rPr>
          <w:fldChar w:fldCharType="separate"/>
        </w:r>
        <w:r>
          <w:rPr>
            <w:noProof/>
            <w:webHidden/>
          </w:rPr>
          <w:t>27</w:t>
        </w:r>
        <w:r>
          <w:rPr>
            <w:noProof/>
            <w:webHidden/>
          </w:rPr>
          <w:fldChar w:fldCharType="end"/>
        </w:r>
      </w:hyperlink>
    </w:p>
    <w:p w14:paraId="7C0B6D44" w14:textId="77777777" w:rsidR="000F4C77" w:rsidRDefault="000F4C77">
      <w:pPr>
        <w:pStyle w:val="Obsah3"/>
        <w:rPr>
          <w:rFonts w:asciiTheme="minorHAnsi" w:eastAsiaTheme="minorEastAsia" w:hAnsiTheme="minorHAnsi" w:cstheme="minorBidi"/>
          <w:noProof/>
          <w:sz w:val="22"/>
          <w:szCs w:val="22"/>
          <w:lang w:eastAsia="sk-SK"/>
        </w:rPr>
      </w:pPr>
      <w:hyperlink w:anchor="_Toc1543516" w:history="1">
        <w:r w:rsidRPr="00BF6BD8">
          <w:rPr>
            <w:rStyle w:val="Hypertextovprepojenie"/>
            <w:noProof/>
          </w:rPr>
          <w:t>2.3.3</w:t>
        </w:r>
        <w:r>
          <w:rPr>
            <w:rFonts w:asciiTheme="minorHAnsi" w:eastAsiaTheme="minorEastAsia" w:hAnsiTheme="minorHAnsi" w:cstheme="minorBidi"/>
            <w:noProof/>
            <w:sz w:val="22"/>
            <w:szCs w:val="22"/>
            <w:lang w:eastAsia="sk-SK"/>
          </w:rPr>
          <w:tab/>
        </w:r>
        <w:r w:rsidRPr="00BF6BD8">
          <w:rPr>
            <w:rStyle w:val="Hypertextovprepojenie"/>
            <w:noProof/>
          </w:rPr>
          <w:t>Ukončenie zmluvného vzťahu</w:t>
        </w:r>
        <w:r>
          <w:rPr>
            <w:noProof/>
            <w:webHidden/>
          </w:rPr>
          <w:tab/>
        </w:r>
        <w:r>
          <w:rPr>
            <w:noProof/>
            <w:webHidden/>
          </w:rPr>
          <w:fldChar w:fldCharType="begin"/>
        </w:r>
        <w:r>
          <w:rPr>
            <w:noProof/>
            <w:webHidden/>
          </w:rPr>
          <w:instrText xml:space="preserve"> PAGEREF _Toc1543516 \h </w:instrText>
        </w:r>
        <w:r>
          <w:rPr>
            <w:noProof/>
            <w:webHidden/>
          </w:rPr>
        </w:r>
        <w:r>
          <w:rPr>
            <w:noProof/>
            <w:webHidden/>
          </w:rPr>
          <w:fldChar w:fldCharType="separate"/>
        </w:r>
        <w:r>
          <w:rPr>
            <w:noProof/>
            <w:webHidden/>
          </w:rPr>
          <w:t>29</w:t>
        </w:r>
        <w:r>
          <w:rPr>
            <w:noProof/>
            <w:webHidden/>
          </w:rPr>
          <w:fldChar w:fldCharType="end"/>
        </w:r>
      </w:hyperlink>
    </w:p>
    <w:p w14:paraId="5D6BBB25" w14:textId="77777777" w:rsidR="000F4C77" w:rsidRDefault="000F4C77">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17" w:history="1">
        <w:r w:rsidRPr="00BF6BD8">
          <w:rPr>
            <w:rStyle w:val="Hypertextovprepojenie"/>
            <w:noProof/>
          </w:rPr>
          <w:t>2.4</w:t>
        </w:r>
        <w:r>
          <w:rPr>
            <w:rFonts w:asciiTheme="minorHAnsi" w:eastAsiaTheme="minorEastAsia" w:hAnsiTheme="minorHAnsi" w:cstheme="minorBidi"/>
            <w:noProof/>
            <w:sz w:val="22"/>
            <w:szCs w:val="22"/>
            <w:lang w:eastAsia="sk-SK"/>
          </w:rPr>
          <w:tab/>
        </w:r>
        <w:r w:rsidRPr="00BF6BD8">
          <w:rPr>
            <w:rStyle w:val="Hypertextovprepojenie"/>
            <w:noProof/>
          </w:rPr>
          <w:t>Finančné riadenie</w:t>
        </w:r>
        <w:r>
          <w:rPr>
            <w:noProof/>
            <w:webHidden/>
          </w:rPr>
          <w:tab/>
        </w:r>
        <w:r>
          <w:rPr>
            <w:noProof/>
            <w:webHidden/>
          </w:rPr>
          <w:fldChar w:fldCharType="begin"/>
        </w:r>
        <w:r>
          <w:rPr>
            <w:noProof/>
            <w:webHidden/>
          </w:rPr>
          <w:instrText xml:space="preserve"> PAGEREF _Toc1543517 \h </w:instrText>
        </w:r>
        <w:r>
          <w:rPr>
            <w:noProof/>
            <w:webHidden/>
          </w:rPr>
        </w:r>
        <w:r>
          <w:rPr>
            <w:noProof/>
            <w:webHidden/>
          </w:rPr>
          <w:fldChar w:fldCharType="separate"/>
        </w:r>
        <w:r>
          <w:rPr>
            <w:noProof/>
            <w:webHidden/>
          </w:rPr>
          <w:t>30</w:t>
        </w:r>
        <w:r>
          <w:rPr>
            <w:noProof/>
            <w:webHidden/>
          </w:rPr>
          <w:fldChar w:fldCharType="end"/>
        </w:r>
      </w:hyperlink>
    </w:p>
    <w:p w14:paraId="08F75495" w14:textId="77777777" w:rsidR="000F4C77" w:rsidRDefault="000F4C77">
      <w:pPr>
        <w:pStyle w:val="Obsah3"/>
        <w:rPr>
          <w:rFonts w:asciiTheme="minorHAnsi" w:eastAsiaTheme="minorEastAsia" w:hAnsiTheme="minorHAnsi" w:cstheme="minorBidi"/>
          <w:noProof/>
          <w:sz w:val="22"/>
          <w:szCs w:val="22"/>
          <w:lang w:eastAsia="sk-SK"/>
        </w:rPr>
      </w:pPr>
      <w:hyperlink w:anchor="_Toc1543518" w:history="1">
        <w:r w:rsidRPr="00BF6BD8">
          <w:rPr>
            <w:rStyle w:val="Hypertextovprepojenie"/>
            <w:noProof/>
          </w:rPr>
          <w:t>2.4.1</w:t>
        </w:r>
        <w:r>
          <w:rPr>
            <w:rFonts w:asciiTheme="minorHAnsi" w:eastAsiaTheme="minorEastAsia" w:hAnsiTheme="minorHAnsi" w:cstheme="minorBidi"/>
            <w:noProof/>
            <w:sz w:val="22"/>
            <w:szCs w:val="22"/>
            <w:lang w:eastAsia="sk-SK"/>
          </w:rPr>
          <w:tab/>
        </w:r>
        <w:r w:rsidRPr="00BF6BD8">
          <w:rPr>
            <w:rStyle w:val="Hypertextovprepojenie"/>
            <w:noProof/>
          </w:rPr>
          <w:t>Vedenie účtovníctva</w:t>
        </w:r>
        <w:r>
          <w:rPr>
            <w:noProof/>
            <w:webHidden/>
          </w:rPr>
          <w:tab/>
        </w:r>
        <w:r>
          <w:rPr>
            <w:noProof/>
            <w:webHidden/>
          </w:rPr>
          <w:fldChar w:fldCharType="begin"/>
        </w:r>
        <w:r>
          <w:rPr>
            <w:noProof/>
            <w:webHidden/>
          </w:rPr>
          <w:instrText xml:space="preserve"> PAGEREF _Toc1543518 \h </w:instrText>
        </w:r>
        <w:r>
          <w:rPr>
            <w:noProof/>
            <w:webHidden/>
          </w:rPr>
        </w:r>
        <w:r>
          <w:rPr>
            <w:noProof/>
            <w:webHidden/>
          </w:rPr>
          <w:fldChar w:fldCharType="separate"/>
        </w:r>
        <w:r>
          <w:rPr>
            <w:noProof/>
            <w:webHidden/>
          </w:rPr>
          <w:t>30</w:t>
        </w:r>
        <w:r>
          <w:rPr>
            <w:noProof/>
            <w:webHidden/>
          </w:rPr>
          <w:fldChar w:fldCharType="end"/>
        </w:r>
      </w:hyperlink>
    </w:p>
    <w:p w14:paraId="13749F50" w14:textId="77777777" w:rsidR="000F4C77" w:rsidRDefault="000F4C77">
      <w:pPr>
        <w:pStyle w:val="Obsah3"/>
        <w:rPr>
          <w:rFonts w:asciiTheme="minorHAnsi" w:eastAsiaTheme="minorEastAsia" w:hAnsiTheme="minorHAnsi" w:cstheme="minorBidi"/>
          <w:noProof/>
          <w:sz w:val="22"/>
          <w:szCs w:val="22"/>
          <w:lang w:eastAsia="sk-SK"/>
        </w:rPr>
      </w:pPr>
      <w:hyperlink w:anchor="_Toc1543519" w:history="1">
        <w:r w:rsidRPr="00BF6BD8">
          <w:rPr>
            <w:rStyle w:val="Hypertextovprepojenie"/>
            <w:noProof/>
          </w:rPr>
          <w:t>2.4.2</w:t>
        </w:r>
        <w:r>
          <w:rPr>
            <w:rFonts w:asciiTheme="minorHAnsi" w:eastAsiaTheme="minorEastAsia" w:hAnsiTheme="minorHAnsi" w:cstheme="minorBidi"/>
            <w:noProof/>
            <w:sz w:val="22"/>
            <w:szCs w:val="22"/>
            <w:lang w:eastAsia="sk-SK"/>
          </w:rPr>
          <w:tab/>
        </w:r>
        <w:r w:rsidRPr="00BF6BD8">
          <w:rPr>
            <w:rStyle w:val="Hypertextovprepojenie"/>
            <w:noProof/>
          </w:rPr>
          <w:t>Účty a platby prijímateľa</w:t>
        </w:r>
        <w:r>
          <w:rPr>
            <w:noProof/>
            <w:webHidden/>
          </w:rPr>
          <w:tab/>
        </w:r>
        <w:r>
          <w:rPr>
            <w:noProof/>
            <w:webHidden/>
          </w:rPr>
          <w:fldChar w:fldCharType="begin"/>
        </w:r>
        <w:r>
          <w:rPr>
            <w:noProof/>
            <w:webHidden/>
          </w:rPr>
          <w:instrText xml:space="preserve"> PAGEREF _Toc1543519 \h </w:instrText>
        </w:r>
        <w:r>
          <w:rPr>
            <w:noProof/>
            <w:webHidden/>
          </w:rPr>
        </w:r>
        <w:r>
          <w:rPr>
            <w:noProof/>
            <w:webHidden/>
          </w:rPr>
          <w:fldChar w:fldCharType="separate"/>
        </w:r>
        <w:r>
          <w:rPr>
            <w:noProof/>
            <w:webHidden/>
          </w:rPr>
          <w:t>31</w:t>
        </w:r>
        <w:r>
          <w:rPr>
            <w:noProof/>
            <w:webHidden/>
          </w:rPr>
          <w:fldChar w:fldCharType="end"/>
        </w:r>
      </w:hyperlink>
    </w:p>
    <w:p w14:paraId="7C1088F7" w14:textId="77777777" w:rsidR="000F4C77" w:rsidRDefault="000F4C77">
      <w:pPr>
        <w:pStyle w:val="Obsah3"/>
        <w:rPr>
          <w:rFonts w:asciiTheme="minorHAnsi" w:eastAsiaTheme="minorEastAsia" w:hAnsiTheme="minorHAnsi" w:cstheme="minorBidi"/>
          <w:noProof/>
          <w:sz w:val="22"/>
          <w:szCs w:val="22"/>
          <w:lang w:eastAsia="sk-SK"/>
        </w:rPr>
      </w:pPr>
      <w:hyperlink w:anchor="_Toc1543520" w:history="1">
        <w:r w:rsidRPr="00BF6BD8">
          <w:rPr>
            <w:rStyle w:val="Hypertextovprepojenie"/>
            <w:noProof/>
          </w:rPr>
          <w:t>2.4.3</w:t>
        </w:r>
        <w:r>
          <w:rPr>
            <w:rFonts w:asciiTheme="minorHAnsi" w:eastAsiaTheme="minorEastAsia" w:hAnsiTheme="minorHAnsi" w:cstheme="minorBidi"/>
            <w:noProof/>
            <w:sz w:val="22"/>
            <w:szCs w:val="22"/>
            <w:lang w:eastAsia="sk-SK"/>
          </w:rPr>
          <w:tab/>
        </w:r>
        <w:r w:rsidRPr="00BF6BD8">
          <w:rPr>
            <w:rStyle w:val="Hypertextovprepojenie"/>
            <w:noProof/>
          </w:rPr>
          <w:t>Oprávnenosť výdavkov</w:t>
        </w:r>
        <w:r>
          <w:rPr>
            <w:noProof/>
            <w:webHidden/>
          </w:rPr>
          <w:tab/>
        </w:r>
        <w:r>
          <w:rPr>
            <w:noProof/>
            <w:webHidden/>
          </w:rPr>
          <w:fldChar w:fldCharType="begin"/>
        </w:r>
        <w:r>
          <w:rPr>
            <w:noProof/>
            <w:webHidden/>
          </w:rPr>
          <w:instrText xml:space="preserve"> PAGEREF _Toc1543520 \h </w:instrText>
        </w:r>
        <w:r>
          <w:rPr>
            <w:noProof/>
            <w:webHidden/>
          </w:rPr>
        </w:r>
        <w:r>
          <w:rPr>
            <w:noProof/>
            <w:webHidden/>
          </w:rPr>
          <w:fldChar w:fldCharType="separate"/>
        </w:r>
        <w:r>
          <w:rPr>
            <w:noProof/>
            <w:webHidden/>
          </w:rPr>
          <w:t>35</w:t>
        </w:r>
        <w:r>
          <w:rPr>
            <w:noProof/>
            <w:webHidden/>
          </w:rPr>
          <w:fldChar w:fldCharType="end"/>
        </w:r>
      </w:hyperlink>
    </w:p>
    <w:p w14:paraId="216361D2" w14:textId="77777777" w:rsidR="000F4C77" w:rsidRDefault="000F4C77">
      <w:pPr>
        <w:pStyle w:val="Obsah3"/>
        <w:rPr>
          <w:rFonts w:asciiTheme="minorHAnsi" w:eastAsiaTheme="minorEastAsia" w:hAnsiTheme="minorHAnsi" w:cstheme="minorBidi"/>
          <w:noProof/>
          <w:sz w:val="22"/>
          <w:szCs w:val="22"/>
          <w:lang w:eastAsia="sk-SK"/>
        </w:rPr>
      </w:pPr>
      <w:hyperlink w:anchor="_Toc1543521" w:history="1">
        <w:r w:rsidRPr="00BF6BD8">
          <w:rPr>
            <w:rStyle w:val="Hypertextovprepojenie"/>
            <w:noProof/>
          </w:rPr>
          <w:t>2.4.4</w:t>
        </w:r>
        <w:r>
          <w:rPr>
            <w:rFonts w:asciiTheme="minorHAnsi" w:eastAsiaTheme="minorEastAsia" w:hAnsiTheme="minorHAnsi" w:cstheme="minorBidi"/>
            <w:noProof/>
            <w:sz w:val="22"/>
            <w:szCs w:val="22"/>
            <w:lang w:eastAsia="sk-SK"/>
          </w:rPr>
          <w:tab/>
        </w:r>
        <w:r w:rsidRPr="00BF6BD8">
          <w:rPr>
            <w:rStyle w:val="Hypertextovprepojenie"/>
            <w:noProof/>
          </w:rPr>
          <w:t>Postupy pri žiadosti o platbu</w:t>
        </w:r>
        <w:r>
          <w:rPr>
            <w:noProof/>
            <w:webHidden/>
          </w:rPr>
          <w:tab/>
        </w:r>
        <w:r>
          <w:rPr>
            <w:noProof/>
            <w:webHidden/>
          </w:rPr>
          <w:fldChar w:fldCharType="begin"/>
        </w:r>
        <w:r>
          <w:rPr>
            <w:noProof/>
            <w:webHidden/>
          </w:rPr>
          <w:instrText xml:space="preserve"> PAGEREF _Toc1543521 \h </w:instrText>
        </w:r>
        <w:r>
          <w:rPr>
            <w:noProof/>
            <w:webHidden/>
          </w:rPr>
        </w:r>
        <w:r>
          <w:rPr>
            <w:noProof/>
            <w:webHidden/>
          </w:rPr>
          <w:fldChar w:fldCharType="separate"/>
        </w:r>
        <w:r>
          <w:rPr>
            <w:noProof/>
            <w:webHidden/>
          </w:rPr>
          <w:t>60</w:t>
        </w:r>
        <w:r>
          <w:rPr>
            <w:noProof/>
            <w:webHidden/>
          </w:rPr>
          <w:fldChar w:fldCharType="end"/>
        </w:r>
      </w:hyperlink>
    </w:p>
    <w:p w14:paraId="7CAC72F4" w14:textId="77777777" w:rsidR="000F4C77" w:rsidRDefault="000F4C77">
      <w:pPr>
        <w:pStyle w:val="Obsah3"/>
        <w:rPr>
          <w:rFonts w:asciiTheme="minorHAnsi" w:eastAsiaTheme="minorEastAsia" w:hAnsiTheme="minorHAnsi" w:cstheme="minorBidi"/>
          <w:noProof/>
          <w:sz w:val="22"/>
          <w:szCs w:val="22"/>
          <w:lang w:eastAsia="sk-SK"/>
        </w:rPr>
      </w:pPr>
      <w:hyperlink w:anchor="_Toc1543522" w:history="1">
        <w:r w:rsidRPr="00BF6BD8">
          <w:rPr>
            <w:rStyle w:val="Hypertextovprepojenie"/>
            <w:noProof/>
          </w:rPr>
          <w:t>2.4.5</w:t>
        </w:r>
        <w:r>
          <w:rPr>
            <w:rFonts w:asciiTheme="minorHAnsi" w:eastAsiaTheme="minorEastAsia" w:hAnsiTheme="minorHAnsi" w:cstheme="minorBidi"/>
            <w:noProof/>
            <w:sz w:val="22"/>
            <w:szCs w:val="22"/>
            <w:lang w:eastAsia="sk-SK"/>
          </w:rPr>
          <w:tab/>
        </w:r>
        <w:r w:rsidRPr="00BF6BD8">
          <w:rPr>
            <w:rStyle w:val="Hypertextovprepojenie"/>
            <w:noProof/>
          </w:rPr>
          <w:t>Špecifiká jednotlivých systémov financovania</w:t>
        </w:r>
        <w:r>
          <w:rPr>
            <w:noProof/>
            <w:webHidden/>
          </w:rPr>
          <w:tab/>
        </w:r>
        <w:r>
          <w:rPr>
            <w:noProof/>
            <w:webHidden/>
          </w:rPr>
          <w:fldChar w:fldCharType="begin"/>
        </w:r>
        <w:r>
          <w:rPr>
            <w:noProof/>
            <w:webHidden/>
          </w:rPr>
          <w:instrText xml:space="preserve"> PAGEREF _Toc1543522 \h </w:instrText>
        </w:r>
        <w:r>
          <w:rPr>
            <w:noProof/>
            <w:webHidden/>
          </w:rPr>
        </w:r>
        <w:r>
          <w:rPr>
            <w:noProof/>
            <w:webHidden/>
          </w:rPr>
          <w:fldChar w:fldCharType="separate"/>
        </w:r>
        <w:r>
          <w:rPr>
            <w:noProof/>
            <w:webHidden/>
          </w:rPr>
          <w:t>61</w:t>
        </w:r>
        <w:r>
          <w:rPr>
            <w:noProof/>
            <w:webHidden/>
          </w:rPr>
          <w:fldChar w:fldCharType="end"/>
        </w:r>
      </w:hyperlink>
    </w:p>
    <w:p w14:paraId="7EC2E748" w14:textId="77777777" w:rsidR="000F4C77" w:rsidRDefault="000F4C77">
      <w:pPr>
        <w:pStyle w:val="Obsah3"/>
        <w:rPr>
          <w:rFonts w:asciiTheme="minorHAnsi" w:eastAsiaTheme="minorEastAsia" w:hAnsiTheme="minorHAnsi" w:cstheme="minorBidi"/>
          <w:noProof/>
          <w:sz w:val="22"/>
          <w:szCs w:val="22"/>
          <w:lang w:eastAsia="sk-SK"/>
        </w:rPr>
      </w:pPr>
      <w:hyperlink w:anchor="_Toc1543523" w:history="1">
        <w:r w:rsidRPr="00BF6BD8">
          <w:rPr>
            <w:rStyle w:val="Hypertextovprepojenie"/>
            <w:noProof/>
            <w:lang w:eastAsia="cs-CZ"/>
          </w:rPr>
          <w:t>2.4.6</w:t>
        </w:r>
        <w:r>
          <w:rPr>
            <w:rFonts w:asciiTheme="minorHAnsi" w:eastAsiaTheme="minorEastAsia" w:hAnsiTheme="minorHAnsi" w:cstheme="minorBidi"/>
            <w:noProof/>
            <w:sz w:val="22"/>
            <w:szCs w:val="22"/>
            <w:lang w:eastAsia="sk-SK"/>
          </w:rPr>
          <w:tab/>
        </w:r>
        <w:r w:rsidRPr="00BF6BD8">
          <w:rPr>
            <w:rStyle w:val="Hypertextovprepojenie"/>
            <w:caps/>
            <w:noProof/>
            <w:lang w:eastAsia="cs-CZ"/>
          </w:rPr>
          <w:t>Ú</w:t>
        </w:r>
        <w:r w:rsidRPr="00BF6BD8">
          <w:rPr>
            <w:rStyle w:val="Hypertextovprepojenie"/>
            <w:noProof/>
            <w:lang w:eastAsia="cs-CZ"/>
          </w:rPr>
          <w:t>čtovné doklady a ich prílohy</w:t>
        </w:r>
        <w:r>
          <w:rPr>
            <w:noProof/>
            <w:webHidden/>
          </w:rPr>
          <w:tab/>
        </w:r>
        <w:r>
          <w:rPr>
            <w:noProof/>
            <w:webHidden/>
          </w:rPr>
          <w:fldChar w:fldCharType="begin"/>
        </w:r>
        <w:r>
          <w:rPr>
            <w:noProof/>
            <w:webHidden/>
          </w:rPr>
          <w:instrText xml:space="preserve"> PAGEREF _Toc1543523 \h </w:instrText>
        </w:r>
        <w:r>
          <w:rPr>
            <w:noProof/>
            <w:webHidden/>
          </w:rPr>
        </w:r>
        <w:r>
          <w:rPr>
            <w:noProof/>
            <w:webHidden/>
          </w:rPr>
          <w:fldChar w:fldCharType="separate"/>
        </w:r>
        <w:r>
          <w:rPr>
            <w:noProof/>
            <w:webHidden/>
          </w:rPr>
          <w:t>69</w:t>
        </w:r>
        <w:r>
          <w:rPr>
            <w:noProof/>
            <w:webHidden/>
          </w:rPr>
          <w:fldChar w:fldCharType="end"/>
        </w:r>
      </w:hyperlink>
    </w:p>
    <w:p w14:paraId="162FC40C" w14:textId="77777777" w:rsidR="000F4C77" w:rsidRDefault="000F4C77">
      <w:pPr>
        <w:pStyle w:val="Obsah3"/>
        <w:rPr>
          <w:rFonts w:asciiTheme="minorHAnsi" w:eastAsiaTheme="minorEastAsia" w:hAnsiTheme="minorHAnsi" w:cstheme="minorBidi"/>
          <w:noProof/>
          <w:sz w:val="22"/>
          <w:szCs w:val="22"/>
          <w:lang w:eastAsia="sk-SK"/>
        </w:rPr>
      </w:pPr>
      <w:hyperlink w:anchor="_Toc1543524" w:history="1">
        <w:r w:rsidRPr="00BF6BD8">
          <w:rPr>
            <w:rStyle w:val="Hypertextovprepojenie"/>
            <w:noProof/>
          </w:rPr>
          <w:t>2.4.7</w:t>
        </w:r>
        <w:r>
          <w:rPr>
            <w:rFonts w:asciiTheme="minorHAnsi" w:eastAsiaTheme="minorEastAsia" w:hAnsiTheme="minorHAnsi" w:cstheme="minorBidi"/>
            <w:noProof/>
            <w:sz w:val="22"/>
            <w:szCs w:val="22"/>
            <w:lang w:eastAsia="sk-SK"/>
          </w:rPr>
          <w:tab/>
        </w:r>
        <w:r w:rsidRPr="00BF6BD8">
          <w:rPr>
            <w:rStyle w:val="Hypertextovprepojenie"/>
            <w:noProof/>
          </w:rPr>
          <w:t>Nezrovnalosti a vysporiadanie finančných vzťahov</w:t>
        </w:r>
        <w:r>
          <w:rPr>
            <w:noProof/>
            <w:webHidden/>
          </w:rPr>
          <w:tab/>
        </w:r>
        <w:r>
          <w:rPr>
            <w:noProof/>
            <w:webHidden/>
          </w:rPr>
          <w:fldChar w:fldCharType="begin"/>
        </w:r>
        <w:r>
          <w:rPr>
            <w:noProof/>
            <w:webHidden/>
          </w:rPr>
          <w:instrText xml:space="preserve"> PAGEREF _Toc1543524 \h </w:instrText>
        </w:r>
        <w:r>
          <w:rPr>
            <w:noProof/>
            <w:webHidden/>
          </w:rPr>
        </w:r>
        <w:r>
          <w:rPr>
            <w:noProof/>
            <w:webHidden/>
          </w:rPr>
          <w:fldChar w:fldCharType="separate"/>
        </w:r>
        <w:r>
          <w:rPr>
            <w:noProof/>
            <w:webHidden/>
          </w:rPr>
          <w:t>84</w:t>
        </w:r>
        <w:r>
          <w:rPr>
            <w:noProof/>
            <w:webHidden/>
          </w:rPr>
          <w:fldChar w:fldCharType="end"/>
        </w:r>
      </w:hyperlink>
    </w:p>
    <w:p w14:paraId="4180C2D2" w14:textId="77777777" w:rsidR="000F4C77" w:rsidRDefault="000F4C77">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25" w:history="1">
        <w:r w:rsidRPr="00BF6BD8">
          <w:rPr>
            <w:rStyle w:val="Hypertextovprepojenie"/>
            <w:noProof/>
          </w:rPr>
          <w:t>2.5</w:t>
        </w:r>
        <w:r>
          <w:rPr>
            <w:rFonts w:asciiTheme="minorHAnsi" w:eastAsiaTheme="minorEastAsia" w:hAnsiTheme="minorHAnsi" w:cstheme="minorBidi"/>
            <w:noProof/>
            <w:sz w:val="22"/>
            <w:szCs w:val="22"/>
            <w:lang w:eastAsia="sk-SK"/>
          </w:rPr>
          <w:tab/>
        </w:r>
        <w:r w:rsidRPr="00BF6BD8">
          <w:rPr>
            <w:rStyle w:val="Hypertextovprepojenie"/>
            <w:noProof/>
          </w:rPr>
          <w:t>Verejné obstarávanie</w:t>
        </w:r>
        <w:r>
          <w:rPr>
            <w:noProof/>
            <w:webHidden/>
          </w:rPr>
          <w:tab/>
        </w:r>
        <w:r>
          <w:rPr>
            <w:noProof/>
            <w:webHidden/>
          </w:rPr>
          <w:fldChar w:fldCharType="begin"/>
        </w:r>
        <w:r>
          <w:rPr>
            <w:noProof/>
            <w:webHidden/>
          </w:rPr>
          <w:instrText xml:space="preserve"> PAGEREF _Toc1543525 \h </w:instrText>
        </w:r>
        <w:r>
          <w:rPr>
            <w:noProof/>
            <w:webHidden/>
          </w:rPr>
        </w:r>
        <w:r>
          <w:rPr>
            <w:noProof/>
            <w:webHidden/>
          </w:rPr>
          <w:fldChar w:fldCharType="separate"/>
        </w:r>
        <w:r>
          <w:rPr>
            <w:noProof/>
            <w:webHidden/>
          </w:rPr>
          <w:t>89</w:t>
        </w:r>
        <w:r>
          <w:rPr>
            <w:noProof/>
            <w:webHidden/>
          </w:rPr>
          <w:fldChar w:fldCharType="end"/>
        </w:r>
      </w:hyperlink>
    </w:p>
    <w:p w14:paraId="03BED08E" w14:textId="77777777" w:rsidR="000F4C77" w:rsidRDefault="000F4C77">
      <w:pPr>
        <w:pStyle w:val="Obsah3"/>
        <w:rPr>
          <w:rFonts w:asciiTheme="minorHAnsi" w:eastAsiaTheme="minorEastAsia" w:hAnsiTheme="minorHAnsi" w:cstheme="minorBidi"/>
          <w:noProof/>
          <w:sz w:val="22"/>
          <w:szCs w:val="22"/>
          <w:lang w:eastAsia="sk-SK"/>
        </w:rPr>
      </w:pPr>
      <w:hyperlink w:anchor="_Toc1543526" w:history="1">
        <w:r w:rsidRPr="00BF6BD8">
          <w:rPr>
            <w:rStyle w:val="Hypertextovprepojenie"/>
            <w:rFonts w:cs="Arial"/>
            <w:noProof/>
          </w:rPr>
          <w:t>2.5.1</w:t>
        </w:r>
        <w:r>
          <w:rPr>
            <w:rFonts w:asciiTheme="minorHAnsi" w:eastAsiaTheme="minorEastAsia" w:hAnsiTheme="minorHAnsi" w:cstheme="minorBidi"/>
            <w:noProof/>
            <w:sz w:val="22"/>
            <w:szCs w:val="22"/>
            <w:lang w:eastAsia="sk-SK"/>
          </w:rPr>
          <w:tab/>
        </w:r>
        <w:r w:rsidRPr="00BF6BD8">
          <w:rPr>
            <w:rStyle w:val="Hypertextovprepojenie"/>
            <w:rFonts w:cs="Arial"/>
            <w:noProof/>
          </w:rPr>
          <w:t>Plán obstarávaní</w:t>
        </w:r>
        <w:r>
          <w:rPr>
            <w:noProof/>
            <w:webHidden/>
          </w:rPr>
          <w:tab/>
        </w:r>
        <w:r>
          <w:rPr>
            <w:noProof/>
            <w:webHidden/>
          </w:rPr>
          <w:fldChar w:fldCharType="begin"/>
        </w:r>
        <w:r>
          <w:rPr>
            <w:noProof/>
            <w:webHidden/>
          </w:rPr>
          <w:instrText xml:space="preserve"> PAGEREF _Toc1543526 \h </w:instrText>
        </w:r>
        <w:r>
          <w:rPr>
            <w:noProof/>
            <w:webHidden/>
          </w:rPr>
        </w:r>
        <w:r>
          <w:rPr>
            <w:noProof/>
            <w:webHidden/>
          </w:rPr>
          <w:fldChar w:fldCharType="separate"/>
        </w:r>
        <w:r>
          <w:rPr>
            <w:noProof/>
            <w:webHidden/>
          </w:rPr>
          <w:t>90</w:t>
        </w:r>
        <w:r>
          <w:rPr>
            <w:noProof/>
            <w:webHidden/>
          </w:rPr>
          <w:fldChar w:fldCharType="end"/>
        </w:r>
      </w:hyperlink>
    </w:p>
    <w:p w14:paraId="4A537808" w14:textId="77777777" w:rsidR="000F4C77" w:rsidRDefault="000F4C77">
      <w:pPr>
        <w:pStyle w:val="Obsah3"/>
        <w:rPr>
          <w:rFonts w:asciiTheme="minorHAnsi" w:eastAsiaTheme="minorEastAsia" w:hAnsiTheme="minorHAnsi" w:cstheme="minorBidi"/>
          <w:noProof/>
          <w:sz w:val="22"/>
          <w:szCs w:val="22"/>
          <w:lang w:eastAsia="sk-SK"/>
        </w:rPr>
      </w:pPr>
      <w:hyperlink w:anchor="_Toc1543527" w:history="1">
        <w:r w:rsidRPr="00BF6BD8">
          <w:rPr>
            <w:rStyle w:val="Hypertextovprepojenie"/>
            <w:noProof/>
          </w:rPr>
          <w:t>2.5.2</w:t>
        </w:r>
        <w:r>
          <w:rPr>
            <w:rFonts w:asciiTheme="minorHAnsi" w:eastAsiaTheme="minorEastAsia" w:hAnsiTheme="minorHAnsi" w:cstheme="minorBidi"/>
            <w:noProof/>
            <w:sz w:val="22"/>
            <w:szCs w:val="22"/>
            <w:lang w:eastAsia="sk-SK"/>
          </w:rPr>
          <w:tab/>
        </w:r>
        <w:r w:rsidRPr="00BF6BD8">
          <w:rPr>
            <w:rStyle w:val="Hypertextovprepojenie"/>
            <w:noProof/>
          </w:rPr>
          <w:t>Predpokladaná hodnota zákazky (PHZ)</w:t>
        </w:r>
        <w:r>
          <w:rPr>
            <w:noProof/>
            <w:webHidden/>
          </w:rPr>
          <w:tab/>
        </w:r>
        <w:r>
          <w:rPr>
            <w:noProof/>
            <w:webHidden/>
          </w:rPr>
          <w:fldChar w:fldCharType="begin"/>
        </w:r>
        <w:r>
          <w:rPr>
            <w:noProof/>
            <w:webHidden/>
          </w:rPr>
          <w:instrText xml:space="preserve"> PAGEREF _Toc1543527 \h </w:instrText>
        </w:r>
        <w:r>
          <w:rPr>
            <w:noProof/>
            <w:webHidden/>
          </w:rPr>
        </w:r>
        <w:r>
          <w:rPr>
            <w:noProof/>
            <w:webHidden/>
          </w:rPr>
          <w:fldChar w:fldCharType="separate"/>
        </w:r>
        <w:r>
          <w:rPr>
            <w:noProof/>
            <w:webHidden/>
          </w:rPr>
          <w:t>90</w:t>
        </w:r>
        <w:r>
          <w:rPr>
            <w:noProof/>
            <w:webHidden/>
          </w:rPr>
          <w:fldChar w:fldCharType="end"/>
        </w:r>
      </w:hyperlink>
    </w:p>
    <w:p w14:paraId="7F309754" w14:textId="77777777" w:rsidR="000F4C77" w:rsidRDefault="000F4C77">
      <w:pPr>
        <w:pStyle w:val="Obsah3"/>
        <w:rPr>
          <w:rFonts w:asciiTheme="minorHAnsi" w:eastAsiaTheme="minorEastAsia" w:hAnsiTheme="minorHAnsi" w:cstheme="minorBidi"/>
          <w:noProof/>
          <w:sz w:val="22"/>
          <w:szCs w:val="22"/>
          <w:lang w:eastAsia="sk-SK"/>
        </w:rPr>
      </w:pPr>
      <w:hyperlink w:anchor="_Toc1543528" w:history="1">
        <w:r w:rsidRPr="00BF6BD8">
          <w:rPr>
            <w:rStyle w:val="Hypertextovprepojenie"/>
            <w:noProof/>
          </w:rPr>
          <w:t>2.5.3</w:t>
        </w:r>
        <w:r>
          <w:rPr>
            <w:rFonts w:asciiTheme="minorHAnsi" w:eastAsiaTheme="minorEastAsia" w:hAnsiTheme="minorHAnsi" w:cstheme="minorBidi"/>
            <w:noProof/>
            <w:sz w:val="22"/>
            <w:szCs w:val="22"/>
            <w:lang w:eastAsia="sk-SK"/>
          </w:rPr>
          <w:tab/>
        </w:r>
        <w:r w:rsidRPr="00BF6BD8">
          <w:rPr>
            <w:rStyle w:val="Hypertextovprepojenie"/>
            <w:noProof/>
          </w:rPr>
          <w:t>Povinnosť uzatvoriť zmluvu</w:t>
        </w:r>
        <w:r>
          <w:rPr>
            <w:noProof/>
            <w:webHidden/>
          </w:rPr>
          <w:tab/>
        </w:r>
        <w:r>
          <w:rPr>
            <w:noProof/>
            <w:webHidden/>
          </w:rPr>
          <w:fldChar w:fldCharType="begin"/>
        </w:r>
        <w:r>
          <w:rPr>
            <w:noProof/>
            <w:webHidden/>
          </w:rPr>
          <w:instrText xml:space="preserve"> PAGEREF _Toc1543528 \h </w:instrText>
        </w:r>
        <w:r>
          <w:rPr>
            <w:noProof/>
            <w:webHidden/>
          </w:rPr>
        </w:r>
        <w:r>
          <w:rPr>
            <w:noProof/>
            <w:webHidden/>
          </w:rPr>
          <w:fldChar w:fldCharType="separate"/>
        </w:r>
        <w:r>
          <w:rPr>
            <w:noProof/>
            <w:webHidden/>
          </w:rPr>
          <w:t>92</w:t>
        </w:r>
        <w:r>
          <w:rPr>
            <w:noProof/>
            <w:webHidden/>
          </w:rPr>
          <w:fldChar w:fldCharType="end"/>
        </w:r>
      </w:hyperlink>
    </w:p>
    <w:p w14:paraId="062A7C36" w14:textId="77777777" w:rsidR="000F4C77" w:rsidRDefault="000F4C77">
      <w:pPr>
        <w:pStyle w:val="Obsah3"/>
        <w:rPr>
          <w:rFonts w:asciiTheme="minorHAnsi" w:eastAsiaTheme="minorEastAsia" w:hAnsiTheme="minorHAnsi" w:cstheme="minorBidi"/>
          <w:noProof/>
          <w:sz w:val="22"/>
          <w:szCs w:val="22"/>
          <w:lang w:eastAsia="sk-SK"/>
        </w:rPr>
      </w:pPr>
      <w:hyperlink w:anchor="_Toc1543529" w:history="1">
        <w:r w:rsidRPr="00BF6BD8">
          <w:rPr>
            <w:rStyle w:val="Hypertextovprepojenie"/>
            <w:noProof/>
          </w:rPr>
          <w:t>2.5.4</w:t>
        </w:r>
        <w:r>
          <w:rPr>
            <w:rFonts w:asciiTheme="minorHAnsi" w:eastAsiaTheme="minorEastAsia" w:hAnsiTheme="minorHAnsi" w:cstheme="minorBidi"/>
            <w:noProof/>
            <w:sz w:val="22"/>
            <w:szCs w:val="22"/>
            <w:lang w:eastAsia="sk-SK"/>
          </w:rPr>
          <w:tab/>
        </w:r>
        <w:r w:rsidRPr="00BF6BD8">
          <w:rPr>
            <w:rStyle w:val="Hypertextovprepojenie"/>
            <w:noProof/>
          </w:rPr>
          <w:t>Finančné limity</w:t>
        </w:r>
        <w:r>
          <w:rPr>
            <w:noProof/>
            <w:webHidden/>
          </w:rPr>
          <w:tab/>
        </w:r>
        <w:r>
          <w:rPr>
            <w:noProof/>
            <w:webHidden/>
          </w:rPr>
          <w:fldChar w:fldCharType="begin"/>
        </w:r>
        <w:r>
          <w:rPr>
            <w:noProof/>
            <w:webHidden/>
          </w:rPr>
          <w:instrText xml:space="preserve"> PAGEREF _Toc1543529 \h </w:instrText>
        </w:r>
        <w:r>
          <w:rPr>
            <w:noProof/>
            <w:webHidden/>
          </w:rPr>
        </w:r>
        <w:r>
          <w:rPr>
            <w:noProof/>
            <w:webHidden/>
          </w:rPr>
          <w:fldChar w:fldCharType="separate"/>
        </w:r>
        <w:r>
          <w:rPr>
            <w:noProof/>
            <w:webHidden/>
          </w:rPr>
          <w:t>92</w:t>
        </w:r>
        <w:r>
          <w:rPr>
            <w:noProof/>
            <w:webHidden/>
          </w:rPr>
          <w:fldChar w:fldCharType="end"/>
        </w:r>
      </w:hyperlink>
    </w:p>
    <w:p w14:paraId="26EBDF7D" w14:textId="77777777" w:rsidR="000F4C77" w:rsidRDefault="000F4C77">
      <w:pPr>
        <w:pStyle w:val="Obsah3"/>
        <w:rPr>
          <w:rFonts w:asciiTheme="minorHAnsi" w:eastAsiaTheme="minorEastAsia" w:hAnsiTheme="minorHAnsi" w:cstheme="minorBidi"/>
          <w:noProof/>
          <w:sz w:val="22"/>
          <w:szCs w:val="22"/>
          <w:lang w:eastAsia="sk-SK"/>
        </w:rPr>
      </w:pPr>
      <w:hyperlink w:anchor="_Toc1543530" w:history="1">
        <w:r w:rsidRPr="00BF6BD8">
          <w:rPr>
            <w:rStyle w:val="Hypertextovprepojenie"/>
            <w:noProof/>
          </w:rPr>
          <w:t>2.5.5</w:t>
        </w:r>
        <w:r>
          <w:rPr>
            <w:rFonts w:asciiTheme="minorHAnsi" w:eastAsiaTheme="minorEastAsia" w:hAnsiTheme="minorHAnsi" w:cstheme="minorBidi"/>
            <w:noProof/>
            <w:sz w:val="22"/>
            <w:szCs w:val="22"/>
            <w:lang w:eastAsia="sk-SK"/>
          </w:rPr>
          <w:tab/>
        </w:r>
        <w:r w:rsidRPr="00BF6BD8">
          <w:rPr>
            <w:rStyle w:val="Hypertextovprepojenie"/>
            <w:noProof/>
          </w:rPr>
          <w:t>Všeobecné ustanovenia</w:t>
        </w:r>
        <w:r>
          <w:rPr>
            <w:noProof/>
            <w:webHidden/>
          </w:rPr>
          <w:tab/>
        </w:r>
        <w:r>
          <w:rPr>
            <w:noProof/>
            <w:webHidden/>
          </w:rPr>
          <w:fldChar w:fldCharType="begin"/>
        </w:r>
        <w:r>
          <w:rPr>
            <w:noProof/>
            <w:webHidden/>
          </w:rPr>
          <w:instrText xml:space="preserve"> PAGEREF _Toc1543530 \h </w:instrText>
        </w:r>
        <w:r>
          <w:rPr>
            <w:noProof/>
            <w:webHidden/>
          </w:rPr>
        </w:r>
        <w:r>
          <w:rPr>
            <w:noProof/>
            <w:webHidden/>
          </w:rPr>
          <w:fldChar w:fldCharType="separate"/>
        </w:r>
        <w:r>
          <w:rPr>
            <w:noProof/>
            <w:webHidden/>
          </w:rPr>
          <w:t>93</w:t>
        </w:r>
        <w:r>
          <w:rPr>
            <w:noProof/>
            <w:webHidden/>
          </w:rPr>
          <w:fldChar w:fldCharType="end"/>
        </w:r>
      </w:hyperlink>
    </w:p>
    <w:p w14:paraId="41E976E8" w14:textId="77777777" w:rsidR="000F4C77" w:rsidRDefault="000F4C77">
      <w:pPr>
        <w:pStyle w:val="Obsah3"/>
        <w:rPr>
          <w:rFonts w:asciiTheme="minorHAnsi" w:eastAsiaTheme="minorEastAsia" w:hAnsiTheme="minorHAnsi" w:cstheme="minorBidi"/>
          <w:noProof/>
          <w:sz w:val="22"/>
          <w:szCs w:val="22"/>
          <w:lang w:eastAsia="sk-SK"/>
        </w:rPr>
      </w:pPr>
      <w:hyperlink w:anchor="_Toc1543531" w:history="1">
        <w:r w:rsidRPr="00BF6BD8">
          <w:rPr>
            <w:rStyle w:val="Hypertextovprepojenie"/>
            <w:noProof/>
          </w:rPr>
          <w:t>2.5.6</w:t>
        </w:r>
        <w:r>
          <w:rPr>
            <w:rFonts w:asciiTheme="minorHAnsi" w:eastAsiaTheme="minorEastAsia" w:hAnsiTheme="minorHAnsi" w:cstheme="minorBidi"/>
            <w:noProof/>
            <w:sz w:val="22"/>
            <w:szCs w:val="22"/>
            <w:lang w:eastAsia="sk-SK"/>
          </w:rPr>
          <w:tab/>
        </w:r>
        <w:r w:rsidRPr="00BF6BD8">
          <w:rPr>
            <w:rStyle w:val="Hypertextovprepojenie"/>
            <w:noProof/>
          </w:rPr>
          <w:t>Typy kontroly VO</w:t>
        </w:r>
        <w:r>
          <w:rPr>
            <w:noProof/>
            <w:webHidden/>
          </w:rPr>
          <w:tab/>
        </w:r>
        <w:r>
          <w:rPr>
            <w:noProof/>
            <w:webHidden/>
          </w:rPr>
          <w:fldChar w:fldCharType="begin"/>
        </w:r>
        <w:r>
          <w:rPr>
            <w:noProof/>
            <w:webHidden/>
          </w:rPr>
          <w:instrText xml:space="preserve"> PAGEREF _Toc1543531 \h </w:instrText>
        </w:r>
        <w:r>
          <w:rPr>
            <w:noProof/>
            <w:webHidden/>
          </w:rPr>
        </w:r>
        <w:r>
          <w:rPr>
            <w:noProof/>
            <w:webHidden/>
          </w:rPr>
          <w:fldChar w:fldCharType="separate"/>
        </w:r>
        <w:r>
          <w:rPr>
            <w:noProof/>
            <w:webHidden/>
          </w:rPr>
          <w:t>99</w:t>
        </w:r>
        <w:r>
          <w:rPr>
            <w:noProof/>
            <w:webHidden/>
          </w:rPr>
          <w:fldChar w:fldCharType="end"/>
        </w:r>
      </w:hyperlink>
    </w:p>
    <w:p w14:paraId="34837A79" w14:textId="77777777" w:rsidR="000F4C77" w:rsidRDefault="000F4C77">
      <w:pPr>
        <w:pStyle w:val="Obsah3"/>
        <w:rPr>
          <w:rFonts w:asciiTheme="minorHAnsi" w:eastAsiaTheme="minorEastAsia" w:hAnsiTheme="minorHAnsi" w:cstheme="minorBidi"/>
          <w:noProof/>
          <w:sz w:val="22"/>
          <w:szCs w:val="22"/>
          <w:lang w:eastAsia="sk-SK"/>
        </w:rPr>
      </w:pPr>
      <w:hyperlink w:anchor="_Toc1543532" w:history="1">
        <w:r w:rsidRPr="00BF6BD8">
          <w:rPr>
            <w:rStyle w:val="Hypertextovprepojenie"/>
            <w:noProof/>
          </w:rPr>
          <w:t>2.5.7</w:t>
        </w:r>
        <w:r>
          <w:rPr>
            <w:rFonts w:asciiTheme="minorHAnsi" w:eastAsiaTheme="minorEastAsia" w:hAnsiTheme="minorHAnsi" w:cstheme="minorBidi"/>
            <w:noProof/>
            <w:sz w:val="22"/>
            <w:szCs w:val="22"/>
            <w:lang w:eastAsia="sk-SK"/>
          </w:rPr>
          <w:tab/>
        </w:r>
        <w:r w:rsidRPr="00BF6BD8">
          <w:rPr>
            <w:rStyle w:val="Hypertextovprepojenie"/>
            <w:noProof/>
          </w:rPr>
          <w:t>Finančné opravy</w:t>
        </w:r>
        <w:r>
          <w:rPr>
            <w:noProof/>
            <w:webHidden/>
          </w:rPr>
          <w:tab/>
        </w:r>
        <w:r>
          <w:rPr>
            <w:noProof/>
            <w:webHidden/>
          </w:rPr>
          <w:fldChar w:fldCharType="begin"/>
        </w:r>
        <w:r>
          <w:rPr>
            <w:noProof/>
            <w:webHidden/>
          </w:rPr>
          <w:instrText xml:space="preserve"> PAGEREF _Toc1543532 \h </w:instrText>
        </w:r>
        <w:r>
          <w:rPr>
            <w:noProof/>
            <w:webHidden/>
          </w:rPr>
        </w:r>
        <w:r>
          <w:rPr>
            <w:noProof/>
            <w:webHidden/>
          </w:rPr>
          <w:fldChar w:fldCharType="separate"/>
        </w:r>
        <w:r>
          <w:rPr>
            <w:noProof/>
            <w:webHidden/>
          </w:rPr>
          <w:t>119</w:t>
        </w:r>
        <w:r>
          <w:rPr>
            <w:noProof/>
            <w:webHidden/>
          </w:rPr>
          <w:fldChar w:fldCharType="end"/>
        </w:r>
      </w:hyperlink>
    </w:p>
    <w:p w14:paraId="32FE45C8" w14:textId="77777777" w:rsidR="000F4C77" w:rsidRDefault="000F4C77">
      <w:pPr>
        <w:pStyle w:val="Obsah3"/>
        <w:rPr>
          <w:rFonts w:asciiTheme="minorHAnsi" w:eastAsiaTheme="minorEastAsia" w:hAnsiTheme="minorHAnsi" w:cstheme="minorBidi"/>
          <w:noProof/>
          <w:sz w:val="22"/>
          <w:szCs w:val="22"/>
          <w:lang w:eastAsia="sk-SK"/>
        </w:rPr>
      </w:pPr>
      <w:hyperlink w:anchor="_Toc1543533" w:history="1">
        <w:r w:rsidRPr="00BF6BD8">
          <w:rPr>
            <w:rStyle w:val="Hypertextovprepojenie"/>
            <w:noProof/>
          </w:rPr>
          <w:t>2.5.8</w:t>
        </w:r>
        <w:r>
          <w:rPr>
            <w:rFonts w:asciiTheme="minorHAnsi" w:eastAsiaTheme="minorEastAsia" w:hAnsiTheme="minorHAnsi" w:cstheme="minorBidi"/>
            <w:noProof/>
            <w:sz w:val="22"/>
            <w:szCs w:val="22"/>
            <w:lang w:eastAsia="sk-SK"/>
          </w:rPr>
          <w:tab/>
        </w:r>
        <w:r w:rsidRPr="00BF6BD8">
          <w:rPr>
            <w:rStyle w:val="Hypertextovprepojenie"/>
            <w:noProof/>
          </w:rPr>
          <w:t>Postupy vo verejnom obstarávaní</w:t>
        </w:r>
        <w:r>
          <w:rPr>
            <w:noProof/>
            <w:webHidden/>
          </w:rPr>
          <w:tab/>
        </w:r>
        <w:r>
          <w:rPr>
            <w:noProof/>
            <w:webHidden/>
          </w:rPr>
          <w:fldChar w:fldCharType="begin"/>
        </w:r>
        <w:r>
          <w:rPr>
            <w:noProof/>
            <w:webHidden/>
          </w:rPr>
          <w:instrText xml:space="preserve"> PAGEREF _Toc1543533 \h </w:instrText>
        </w:r>
        <w:r>
          <w:rPr>
            <w:noProof/>
            <w:webHidden/>
          </w:rPr>
        </w:r>
        <w:r>
          <w:rPr>
            <w:noProof/>
            <w:webHidden/>
          </w:rPr>
          <w:fldChar w:fldCharType="separate"/>
        </w:r>
        <w:r>
          <w:rPr>
            <w:noProof/>
            <w:webHidden/>
          </w:rPr>
          <w:t>123</w:t>
        </w:r>
        <w:r>
          <w:rPr>
            <w:noProof/>
            <w:webHidden/>
          </w:rPr>
          <w:fldChar w:fldCharType="end"/>
        </w:r>
      </w:hyperlink>
    </w:p>
    <w:p w14:paraId="5FC7CA9E" w14:textId="77777777" w:rsidR="000F4C77" w:rsidRDefault="000F4C77">
      <w:pPr>
        <w:pStyle w:val="Obsah3"/>
        <w:rPr>
          <w:rFonts w:asciiTheme="minorHAnsi" w:eastAsiaTheme="minorEastAsia" w:hAnsiTheme="minorHAnsi" w:cstheme="minorBidi"/>
          <w:noProof/>
          <w:sz w:val="22"/>
          <w:szCs w:val="22"/>
          <w:lang w:eastAsia="sk-SK"/>
        </w:rPr>
      </w:pPr>
      <w:hyperlink w:anchor="_Toc1543534" w:history="1">
        <w:r w:rsidRPr="00BF6BD8">
          <w:rPr>
            <w:rStyle w:val="Hypertextovprepojenie"/>
            <w:noProof/>
          </w:rPr>
          <w:t>2.5.9</w:t>
        </w:r>
        <w:r>
          <w:rPr>
            <w:rFonts w:asciiTheme="minorHAnsi" w:eastAsiaTheme="minorEastAsia" w:hAnsiTheme="minorHAnsi" w:cstheme="minorBidi"/>
            <w:noProof/>
            <w:sz w:val="22"/>
            <w:szCs w:val="22"/>
            <w:lang w:eastAsia="sk-SK"/>
          </w:rPr>
          <w:tab/>
        </w:r>
        <w:r w:rsidRPr="00BF6BD8">
          <w:rPr>
            <w:rStyle w:val="Hypertextovprepojenie"/>
            <w:noProof/>
          </w:rPr>
          <w:t>Zákazky nespadajúce pod zákon o verejnom obstarávaní</w:t>
        </w:r>
        <w:r>
          <w:rPr>
            <w:noProof/>
            <w:webHidden/>
          </w:rPr>
          <w:tab/>
        </w:r>
        <w:r>
          <w:rPr>
            <w:noProof/>
            <w:webHidden/>
          </w:rPr>
          <w:fldChar w:fldCharType="begin"/>
        </w:r>
        <w:r>
          <w:rPr>
            <w:noProof/>
            <w:webHidden/>
          </w:rPr>
          <w:instrText xml:space="preserve"> PAGEREF _Toc1543534 \h </w:instrText>
        </w:r>
        <w:r>
          <w:rPr>
            <w:noProof/>
            <w:webHidden/>
          </w:rPr>
        </w:r>
        <w:r>
          <w:rPr>
            <w:noProof/>
            <w:webHidden/>
          </w:rPr>
          <w:fldChar w:fldCharType="separate"/>
        </w:r>
        <w:r>
          <w:rPr>
            <w:noProof/>
            <w:webHidden/>
          </w:rPr>
          <w:t>132</w:t>
        </w:r>
        <w:r>
          <w:rPr>
            <w:noProof/>
            <w:webHidden/>
          </w:rPr>
          <w:fldChar w:fldCharType="end"/>
        </w:r>
      </w:hyperlink>
    </w:p>
    <w:p w14:paraId="0EB4FBC0" w14:textId="77777777" w:rsidR="000F4C77" w:rsidRDefault="000F4C77">
      <w:pPr>
        <w:pStyle w:val="Obsah3"/>
        <w:rPr>
          <w:rFonts w:asciiTheme="minorHAnsi" w:eastAsiaTheme="minorEastAsia" w:hAnsiTheme="minorHAnsi" w:cstheme="minorBidi"/>
          <w:noProof/>
          <w:sz w:val="22"/>
          <w:szCs w:val="22"/>
          <w:lang w:eastAsia="sk-SK"/>
        </w:rPr>
      </w:pPr>
      <w:hyperlink w:anchor="_Toc1543535" w:history="1">
        <w:r w:rsidRPr="00BF6BD8">
          <w:rPr>
            <w:rStyle w:val="Hypertextovprepojenie"/>
            <w:noProof/>
          </w:rPr>
          <w:t>2.5.10</w:t>
        </w:r>
        <w:r>
          <w:rPr>
            <w:rFonts w:asciiTheme="minorHAnsi" w:eastAsiaTheme="minorEastAsia" w:hAnsiTheme="minorHAnsi" w:cstheme="minorBidi"/>
            <w:noProof/>
            <w:sz w:val="22"/>
            <w:szCs w:val="22"/>
            <w:lang w:eastAsia="sk-SK"/>
          </w:rPr>
          <w:tab/>
        </w:r>
        <w:r w:rsidRPr="00BF6BD8">
          <w:rPr>
            <w:rStyle w:val="Hypertextovprepojenie"/>
            <w:noProof/>
          </w:rPr>
          <w:t>Konflikt záujmov</w:t>
        </w:r>
        <w:r>
          <w:rPr>
            <w:noProof/>
            <w:webHidden/>
          </w:rPr>
          <w:tab/>
        </w:r>
        <w:r>
          <w:rPr>
            <w:noProof/>
            <w:webHidden/>
          </w:rPr>
          <w:fldChar w:fldCharType="begin"/>
        </w:r>
        <w:r>
          <w:rPr>
            <w:noProof/>
            <w:webHidden/>
          </w:rPr>
          <w:instrText xml:space="preserve"> PAGEREF _Toc1543535 \h </w:instrText>
        </w:r>
        <w:r>
          <w:rPr>
            <w:noProof/>
            <w:webHidden/>
          </w:rPr>
        </w:r>
        <w:r>
          <w:rPr>
            <w:noProof/>
            <w:webHidden/>
          </w:rPr>
          <w:fldChar w:fldCharType="separate"/>
        </w:r>
        <w:r>
          <w:rPr>
            <w:noProof/>
            <w:webHidden/>
          </w:rPr>
          <w:t>144</w:t>
        </w:r>
        <w:r>
          <w:rPr>
            <w:noProof/>
            <w:webHidden/>
          </w:rPr>
          <w:fldChar w:fldCharType="end"/>
        </w:r>
      </w:hyperlink>
    </w:p>
    <w:p w14:paraId="502A9AE3" w14:textId="77777777" w:rsidR="000F4C77" w:rsidRDefault="000F4C77">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36" w:history="1">
        <w:r w:rsidRPr="00BF6BD8">
          <w:rPr>
            <w:rStyle w:val="Hypertextovprepojenie"/>
            <w:noProof/>
          </w:rPr>
          <w:t>2.6</w:t>
        </w:r>
        <w:r>
          <w:rPr>
            <w:rFonts w:asciiTheme="minorHAnsi" w:eastAsiaTheme="minorEastAsia" w:hAnsiTheme="minorHAnsi" w:cstheme="minorBidi"/>
            <w:noProof/>
            <w:sz w:val="22"/>
            <w:szCs w:val="22"/>
            <w:lang w:eastAsia="sk-SK"/>
          </w:rPr>
          <w:tab/>
        </w:r>
        <w:r w:rsidRPr="00BF6BD8">
          <w:rPr>
            <w:rStyle w:val="Hypertextovprepojenie"/>
            <w:noProof/>
          </w:rPr>
          <w:t>Informačný systém (ITMS2014+)</w:t>
        </w:r>
        <w:r>
          <w:rPr>
            <w:noProof/>
            <w:webHidden/>
          </w:rPr>
          <w:tab/>
        </w:r>
        <w:r>
          <w:rPr>
            <w:noProof/>
            <w:webHidden/>
          </w:rPr>
          <w:fldChar w:fldCharType="begin"/>
        </w:r>
        <w:r>
          <w:rPr>
            <w:noProof/>
            <w:webHidden/>
          </w:rPr>
          <w:instrText xml:space="preserve"> PAGEREF _Toc1543536 \h </w:instrText>
        </w:r>
        <w:r>
          <w:rPr>
            <w:noProof/>
            <w:webHidden/>
          </w:rPr>
        </w:r>
        <w:r>
          <w:rPr>
            <w:noProof/>
            <w:webHidden/>
          </w:rPr>
          <w:fldChar w:fldCharType="separate"/>
        </w:r>
        <w:r>
          <w:rPr>
            <w:noProof/>
            <w:webHidden/>
          </w:rPr>
          <w:t>150</w:t>
        </w:r>
        <w:r>
          <w:rPr>
            <w:noProof/>
            <w:webHidden/>
          </w:rPr>
          <w:fldChar w:fldCharType="end"/>
        </w:r>
      </w:hyperlink>
    </w:p>
    <w:p w14:paraId="0D84E1C4" w14:textId="77777777" w:rsidR="000F4C77" w:rsidRDefault="000F4C77">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37" w:history="1">
        <w:r w:rsidRPr="00BF6BD8">
          <w:rPr>
            <w:rStyle w:val="Hypertextovprepojenie"/>
            <w:noProof/>
          </w:rPr>
          <w:t>2.7</w:t>
        </w:r>
        <w:r>
          <w:rPr>
            <w:rFonts w:asciiTheme="minorHAnsi" w:eastAsiaTheme="minorEastAsia" w:hAnsiTheme="minorHAnsi" w:cstheme="minorBidi"/>
            <w:noProof/>
            <w:sz w:val="22"/>
            <w:szCs w:val="22"/>
            <w:lang w:eastAsia="sk-SK"/>
          </w:rPr>
          <w:tab/>
        </w:r>
        <w:r w:rsidRPr="00BF6BD8">
          <w:rPr>
            <w:rStyle w:val="Hypertextovprepojenie"/>
            <w:noProof/>
          </w:rPr>
          <w:t>Informovanie a komunikácia</w:t>
        </w:r>
        <w:r>
          <w:rPr>
            <w:noProof/>
            <w:webHidden/>
          </w:rPr>
          <w:tab/>
        </w:r>
        <w:r>
          <w:rPr>
            <w:noProof/>
            <w:webHidden/>
          </w:rPr>
          <w:fldChar w:fldCharType="begin"/>
        </w:r>
        <w:r>
          <w:rPr>
            <w:noProof/>
            <w:webHidden/>
          </w:rPr>
          <w:instrText xml:space="preserve"> PAGEREF _Toc1543537 \h </w:instrText>
        </w:r>
        <w:r>
          <w:rPr>
            <w:noProof/>
            <w:webHidden/>
          </w:rPr>
        </w:r>
        <w:r>
          <w:rPr>
            <w:noProof/>
            <w:webHidden/>
          </w:rPr>
          <w:fldChar w:fldCharType="separate"/>
        </w:r>
        <w:r>
          <w:rPr>
            <w:noProof/>
            <w:webHidden/>
          </w:rPr>
          <w:t>150</w:t>
        </w:r>
        <w:r>
          <w:rPr>
            <w:noProof/>
            <w:webHidden/>
          </w:rPr>
          <w:fldChar w:fldCharType="end"/>
        </w:r>
      </w:hyperlink>
    </w:p>
    <w:p w14:paraId="3DD5D3E0" w14:textId="77777777" w:rsidR="000F4C77" w:rsidRDefault="000F4C77">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1543538" w:history="1">
        <w:r w:rsidRPr="00BF6BD8">
          <w:rPr>
            <w:rStyle w:val="Hypertextovprepojenie"/>
            <w:noProof/>
          </w:rPr>
          <w:t>3</w:t>
        </w:r>
        <w:r>
          <w:rPr>
            <w:rFonts w:asciiTheme="minorHAnsi" w:eastAsiaTheme="minorEastAsia" w:hAnsiTheme="minorHAnsi" w:cstheme="minorBidi"/>
            <w:noProof/>
            <w:sz w:val="22"/>
            <w:szCs w:val="22"/>
            <w:lang w:eastAsia="sk-SK"/>
          </w:rPr>
          <w:tab/>
        </w:r>
        <w:r w:rsidRPr="00BF6BD8">
          <w:rPr>
            <w:rStyle w:val="Hypertextovprepojenie"/>
            <w:noProof/>
          </w:rPr>
          <w:t>Kontrola a overovanie oprávnenosti výdavkov</w:t>
        </w:r>
        <w:r>
          <w:rPr>
            <w:noProof/>
            <w:webHidden/>
          </w:rPr>
          <w:tab/>
        </w:r>
        <w:r>
          <w:rPr>
            <w:noProof/>
            <w:webHidden/>
          </w:rPr>
          <w:fldChar w:fldCharType="begin"/>
        </w:r>
        <w:r>
          <w:rPr>
            <w:noProof/>
            <w:webHidden/>
          </w:rPr>
          <w:instrText xml:space="preserve"> PAGEREF _Toc1543538 \h </w:instrText>
        </w:r>
        <w:r>
          <w:rPr>
            <w:noProof/>
            <w:webHidden/>
          </w:rPr>
        </w:r>
        <w:r>
          <w:rPr>
            <w:noProof/>
            <w:webHidden/>
          </w:rPr>
          <w:fldChar w:fldCharType="separate"/>
        </w:r>
        <w:r>
          <w:rPr>
            <w:noProof/>
            <w:webHidden/>
          </w:rPr>
          <w:t>153</w:t>
        </w:r>
        <w:r>
          <w:rPr>
            <w:noProof/>
            <w:webHidden/>
          </w:rPr>
          <w:fldChar w:fldCharType="end"/>
        </w:r>
      </w:hyperlink>
    </w:p>
    <w:p w14:paraId="4F2E10A4" w14:textId="77777777" w:rsidR="000F4C77" w:rsidRDefault="000F4C77">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39" w:history="1">
        <w:r w:rsidRPr="00BF6BD8">
          <w:rPr>
            <w:rStyle w:val="Hypertextovprepojenie"/>
            <w:noProof/>
          </w:rPr>
          <w:t>3.1</w:t>
        </w:r>
        <w:r>
          <w:rPr>
            <w:rFonts w:asciiTheme="minorHAnsi" w:eastAsiaTheme="minorEastAsia" w:hAnsiTheme="minorHAnsi" w:cstheme="minorBidi"/>
            <w:noProof/>
            <w:sz w:val="22"/>
            <w:szCs w:val="22"/>
            <w:lang w:eastAsia="sk-SK"/>
          </w:rPr>
          <w:tab/>
        </w:r>
        <w:r w:rsidRPr="00BF6BD8">
          <w:rPr>
            <w:rStyle w:val="Hypertextovprepojenie"/>
            <w:noProof/>
          </w:rPr>
          <w:t>Administratívna finančná kontrola</w:t>
        </w:r>
        <w:r>
          <w:rPr>
            <w:noProof/>
            <w:webHidden/>
          </w:rPr>
          <w:tab/>
        </w:r>
        <w:r>
          <w:rPr>
            <w:noProof/>
            <w:webHidden/>
          </w:rPr>
          <w:fldChar w:fldCharType="begin"/>
        </w:r>
        <w:r>
          <w:rPr>
            <w:noProof/>
            <w:webHidden/>
          </w:rPr>
          <w:instrText xml:space="preserve"> PAGEREF _Toc1543539 \h </w:instrText>
        </w:r>
        <w:r>
          <w:rPr>
            <w:noProof/>
            <w:webHidden/>
          </w:rPr>
        </w:r>
        <w:r>
          <w:rPr>
            <w:noProof/>
            <w:webHidden/>
          </w:rPr>
          <w:fldChar w:fldCharType="separate"/>
        </w:r>
        <w:r>
          <w:rPr>
            <w:noProof/>
            <w:webHidden/>
          </w:rPr>
          <w:t>153</w:t>
        </w:r>
        <w:r>
          <w:rPr>
            <w:noProof/>
            <w:webHidden/>
          </w:rPr>
          <w:fldChar w:fldCharType="end"/>
        </w:r>
      </w:hyperlink>
    </w:p>
    <w:p w14:paraId="35413C5E" w14:textId="77777777" w:rsidR="000F4C77" w:rsidRDefault="000F4C77">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1543540" w:history="1">
        <w:r w:rsidRPr="00BF6BD8">
          <w:rPr>
            <w:rStyle w:val="Hypertextovprepojenie"/>
            <w:noProof/>
          </w:rPr>
          <w:t>3.2</w:t>
        </w:r>
        <w:r>
          <w:rPr>
            <w:rFonts w:asciiTheme="minorHAnsi" w:eastAsiaTheme="minorEastAsia" w:hAnsiTheme="minorHAnsi" w:cstheme="minorBidi"/>
            <w:noProof/>
            <w:sz w:val="22"/>
            <w:szCs w:val="22"/>
            <w:lang w:eastAsia="sk-SK"/>
          </w:rPr>
          <w:tab/>
        </w:r>
        <w:r w:rsidRPr="00BF6BD8">
          <w:rPr>
            <w:rStyle w:val="Hypertextovprepojenie"/>
            <w:noProof/>
          </w:rPr>
          <w:t>Finančná kontrola na mieste</w:t>
        </w:r>
        <w:r>
          <w:rPr>
            <w:noProof/>
            <w:webHidden/>
          </w:rPr>
          <w:tab/>
        </w:r>
        <w:r>
          <w:rPr>
            <w:noProof/>
            <w:webHidden/>
          </w:rPr>
          <w:fldChar w:fldCharType="begin"/>
        </w:r>
        <w:r>
          <w:rPr>
            <w:noProof/>
            <w:webHidden/>
          </w:rPr>
          <w:instrText xml:space="preserve"> PAGEREF _Toc1543540 \h </w:instrText>
        </w:r>
        <w:r>
          <w:rPr>
            <w:noProof/>
            <w:webHidden/>
          </w:rPr>
        </w:r>
        <w:r>
          <w:rPr>
            <w:noProof/>
            <w:webHidden/>
          </w:rPr>
          <w:fldChar w:fldCharType="separate"/>
        </w:r>
        <w:r>
          <w:rPr>
            <w:noProof/>
            <w:webHidden/>
          </w:rPr>
          <w:t>156</w:t>
        </w:r>
        <w:r>
          <w:rPr>
            <w:noProof/>
            <w:webHidden/>
          </w:rPr>
          <w:fldChar w:fldCharType="end"/>
        </w:r>
      </w:hyperlink>
    </w:p>
    <w:p w14:paraId="22B5C55B" w14:textId="77777777" w:rsidR="000F4C77" w:rsidRDefault="000F4C77">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1543541" w:history="1">
        <w:r w:rsidRPr="00BF6BD8">
          <w:rPr>
            <w:rStyle w:val="Hypertextovprepojenie"/>
            <w:noProof/>
          </w:rPr>
          <w:t>4</w:t>
        </w:r>
        <w:r>
          <w:rPr>
            <w:rFonts w:asciiTheme="minorHAnsi" w:eastAsiaTheme="minorEastAsia" w:hAnsiTheme="minorHAnsi" w:cstheme="minorBidi"/>
            <w:noProof/>
            <w:sz w:val="22"/>
            <w:szCs w:val="22"/>
            <w:lang w:eastAsia="sk-SK"/>
          </w:rPr>
          <w:tab/>
        </w:r>
        <w:r w:rsidRPr="00BF6BD8">
          <w:rPr>
            <w:rStyle w:val="Hypertextovprepojenie"/>
            <w:noProof/>
          </w:rPr>
          <w:t>Prechodné a záverečné ustanovenia</w:t>
        </w:r>
        <w:r>
          <w:rPr>
            <w:noProof/>
            <w:webHidden/>
          </w:rPr>
          <w:tab/>
        </w:r>
        <w:r>
          <w:rPr>
            <w:noProof/>
            <w:webHidden/>
          </w:rPr>
          <w:fldChar w:fldCharType="begin"/>
        </w:r>
        <w:r>
          <w:rPr>
            <w:noProof/>
            <w:webHidden/>
          </w:rPr>
          <w:instrText xml:space="preserve"> PAGEREF _Toc1543541 \h </w:instrText>
        </w:r>
        <w:r>
          <w:rPr>
            <w:noProof/>
            <w:webHidden/>
          </w:rPr>
        </w:r>
        <w:r>
          <w:rPr>
            <w:noProof/>
            <w:webHidden/>
          </w:rPr>
          <w:fldChar w:fldCharType="separate"/>
        </w:r>
        <w:r>
          <w:rPr>
            <w:noProof/>
            <w:webHidden/>
          </w:rPr>
          <w:t>163</w:t>
        </w:r>
        <w:r>
          <w:rPr>
            <w:noProof/>
            <w:webHidden/>
          </w:rPr>
          <w:fldChar w:fldCharType="end"/>
        </w:r>
      </w:hyperlink>
    </w:p>
    <w:p w14:paraId="3260FA6B" w14:textId="77777777" w:rsidR="000F4C77" w:rsidRDefault="000F4C77">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1543542" w:history="1">
        <w:r w:rsidRPr="00BF6BD8">
          <w:rPr>
            <w:rStyle w:val="Hypertextovprepojenie"/>
            <w:noProof/>
          </w:rPr>
          <w:t>5</w:t>
        </w:r>
        <w:r>
          <w:rPr>
            <w:rFonts w:asciiTheme="minorHAnsi" w:eastAsiaTheme="minorEastAsia" w:hAnsiTheme="minorHAnsi" w:cstheme="minorBidi"/>
            <w:noProof/>
            <w:sz w:val="22"/>
            <w:szCs w:val="22"/>
            <w:lang w:eastAsia="sk-SK"/>
          </w:rPr>
          <w:tab/>
        </w:r>
        <w:r w:rsidRPr="00BF6BD8">
          <w:rPr>
            <w:rStyle w:val="Hypertextovprepojenie"/>
            <w:noProof/>
          </w:rPr>
          <w:t>Prílohy</w:t>
        </w:r>
        <w:r>
          <w:rPr>
            <w:noProof/>
            <w:webHidden/>
          </w:rPr>
          <w:tab/>
        </w:r>
        <w:r>
          <w:rPr>
            <w:noProof/>
            <w:webHidden/>
          </w:rPr>
          <w:fldChar w:fldCharType="begin"/>
        </w:r>
        <w:r>
          <w:rPr>
            <w:noProof/>
            <w:webHidden/>
          </w:rPr>
          <w:instrText xml:space="preserve"> PAGEREF _Toc1543542 \h </w:instrText>
        </w:r>
        <w:r>
          <w:rPr>
            <w:noProof/>
            <w:webHidden/>
          </w:rPr>
        </w:r>
        <w:r>
          <w:rPr>
            <w:noProof/>
            <w:webHidden/>
          </w:rPr>
          <w:fldChar w:fldCharType="separate"/>
        </w:r>
        <w:r>
          <w:rPr>
            <w:noProof/>
            <w:webHidden/>
          </w:rPr>
          <w:t>164</w:t>
        </w:r>
        <w:r>
          <w:rPr>
            <w:noProof/>
            <w:webHidden/>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2" w:name="_Toc440372853"/>
      <w:bookmarkStart w:id="3" w:name="_Toc1543502"/>
      <w:r w:rsidRPr="0073389C">
        <w:rPr>
          <w:rFonts w:ascii="Arial" w:hAnsi="Arial"/>
          <w:lang w:val="sk-SK"/>
        </w:rPr>
        <w:lastRenderedPageBreak/>
        <w:t>Úvod</w:t>
      </w:r>
      <w:bookmarkEnd w:id="1"/>
      <w:bookmarkEnd w:id="2"/>
      <w:bookmarkEnd w:id="3"/>
    </w:p>
    <w:p w14:paraId="7A55CDA3" w14:textId="77777777" w:rsidR="00AE5A8F" w:rsidRPr="0073389C" w:rsidRDefault="00AE5A8F" w:rsidP="009F56AB">
      <w:pPr>
        <w:pStyle w:val="Nadpis2"/>
        <w:spacing w:line="288" w:lineRule="auto"/>
        <w:jc w:val="both"/>
        <w:rPr>
          <w:lang w:val="sk-SK"/>
        </w:rPr>
      </w:pPr>
      <w:bookmarkStart w:id="4" w:name="_Toc410907844"/>
      <w:r w:rsidRPr="0073389C">
        <w:rPr>
          <w:lang w:val="sk-SK"/>
        </w:rPr>
        <w:t xml:space="preserve"> </w:t>
      </w:r>
      <w:bookmarkStart w:id="5" w:name="_Toc440372854"/>
      <w:bookmarkStart w:id="6" w:name="_Toc1543503"/>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4"/>
      <w:r w:rsidR="00A028FD" w:rsidRPr="0073389C">
        <w:rPr>
          <w:lang w:val="sk-SK"/>
        </w:rPr>
        <w:t xml:space="preserve"> pre p</w:t>
      </w:r>
      <w:r w:rsidR="001917F5" w:rsidRPr="0073389C">
        <w:rPr>
          <w:lang w:val="sk-SK"/>
        </w:rPr>
        <w:t>rijímateľa</w:t>
      </w:r>
      <w:bookmarkEnd w:id="5"/>
      <w:bookmarkEnd w:id="6"/>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6DA283CF"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861C4B" w:rsidRPr="000251E7">
          <w:rPr>
            <w:rStyle w:val="Hypertextovprepojenie"/>
            <w:rFonts w:cs="Arial"/>
            <w:szCs w:val="19"/>
            <w:lang w:val="sk-SK"/>
          </w:rPr>
          <w:t>www.opevs.eu</w:t>
        </w:r>
      </w:hyperlink>
      <w:r w:rsidR="00D35CC4" w:rsidRPr="00556DB3">
        <w:rPr>
          <w:rStyle w:val="Hypertextovprepojenie"/>
          <w:rFonts w:cs="Arial"/>
          <w:color w:val="auto"/>
          <w:szCs w:val="19"/>
          <w:u w:val="none"/>
          <w:lang w:val="sk-SK"/>
        </w:rPr>
        <w:t>, resp.</w:t>
      </w:r>
      <w:r w:rsidR="00D35CC4" w:rsidRPr="00556DB3">
        <w:rPr>
          <w:rStyle w:val="Hypertextovprepojenie"/>
          <w:rFonts w:cs="Arial"/>
          <w:color w:val="auto"/>
          <w:szCs w:val="19"/>
          <w:lang w:val="sk-SK"/>
        </w:rPr>
        <w:t xml:space="preserv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7" w:name="_Toc410907845"/>
      <w:bookmarkStart w:id="8" w:name="_Toc440372855"/>
      <w:bookmarkStart w:id="9" w:name="_Toc1543504"/>
      <w:r w:rsidRPr="0073389C">
        <w:rPr>
          <w:lang w:val="sk-SK"/>
        </w:rPr>
        <w:t>Cieľ príručky pre prijímateľa</w:t>
      </w:r>
      <w:bookmarkEnd w:id="7"/>
      <w:bookmarkEnd w:id="8"/>
      <w:bookmarkEnd w:id="9"/>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lastRenderedPageBreak/>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2A2E284D"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607318" w:rsidRPr="005548CA">
        <w:rPr>
          <w:rStyle w:val="Hypertextovprepojenie"/>
          <w:color w:val="auto"/>
        </w:rPr>
        <w:t>,</w:t>
      </w:r>
      <w:r w:rsidR="005B7659" w:rsidRPr="005548CA">
        <w:rPr>
          <w:rStyle w:val="Hypertextovprepojenie"/>
          <w:color w:val="auto"/>
        </w:rPr>
        <w:t xml:space="preserve"> resp. </w:t>
      </w:r>
      <w:r w:rsidR="005B7659">
        <w:rPr>
          <w:rStyle w:val="Hypertextovprepojenie"/>
        </w:rPr>
        <w:t>www.reformuj.sk</w:t>
      </w:r>
      <w:r w:rsidR="00EC0303" w:rsidRPr="0073389C">
        <w:t>.</w:t>
      </w:r>
    </w:p>
    <w:p w14:paraId="7A55CDB6" w14:textId="77777777" w:rsidR="00AE5A8F" w:rsidRPr="0073389C" w:rsidRDefault="00AE5A8F" w:rsidP="009F56AB">
      <w:pPr>
        <w:pStyle w:val="Nadpis2"/>
        <w:spacing w:line="288" w:lineRule="auto"/>
        <w:jc w:val="both"/>
        <w:rPr>
          <w:lang w:val="sk-SK"/>
        </w:rPr>
      </w:pPr>
      <w:bookmarkStart w:id="10" w:name="_Toc410907846"/>
      <w:bookmarkStart w:id="11" w:name="_Toc440372856"/>
      <w:bookmarkStart w:id="12" w:name="_Toc1543505"/>
      <w:r w:rsidRPr="0073389C">
        <w:rPr>
          <w:lang w:val="sk-SK"/>
        </w:rPr>
        <w:t>Definícia pojmov</w:t>
      </w:r>
      <w:bookmarkEnd w:id="10"/>
      <w:bookmarkEnd w:id="11"/>
      <w:bookmarkEnd w:id="12"/>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7C3B6670"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215CFC">
        <w:rPr>
          <w:rFonts w:cs="Arial"/>
          <w:szCs w:val="19"/>
          <w:lang w:val="sk-SK"/>
        </w:rPr>
        <w:t>V</w:t>
      </w:r>
      <w:r w:rsidR="00215CFC" w:rsidRPr="00215CFC">
        <w:rPr>
          <w:rFonts w:cs="Arial"/>
          <w:szCs w:val="19"/>
          <w:lang w:val="sk-SK"/>
        </w:rPr>
        <w:t xml:space="preserve"> prípade ich predkladania </w:t>
      </w:r>
      <w:r w:rsidR="00215CFC">
        <w:rPr>
          <w:rFonts w:cs="Arial"/>
          <w:szCs w:val="19"/>
          <w:lang w:val="sk-SK"/>
        </w:rPr>
        <w:t xml:space="preserve">dokumentácie z VO </w:t>
      </w:r>
      <w:r w:rsidR="00215CFC" w:rsidRPr="00215CFC">
        <w:rPr>
          <w:rFonts w:cs="Arial"/>
          <w:szCs w:val="19"/>
          <w:lang w:val="sk-SK"/>
        </w:rPr>
        <w:t xml:space="preserve">cez ITMS 2014+ sa za deň doručenia považuje deň doručenia Žiadosti prijímateľa o vykonanie kontroly VO pričom, dokumentáciu je prijímateľ povinný nahrať do ITMS 2014+ najneskôr v deň doručenia Žiadosti o vykonanie kontroly </w:t>
      </w:r>
      <w:r w:rsidR="00215CFC">
        <w:rPr>
          <w:rFonts w:cs="Arial"/>
          <w:szCs w:val="19"/>
          <w:lang w:val="sk-SK"/>
        </w:rPr>
        <w:t xml:space="preserve">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3D24E501"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w:t>
      </w:r>
      <w:r w:rsidRPr="0073389C">
        <w:rPr>
          <w:rFonts w:cs="Arial"/>
          <w:szCs w:val="19"/>
          <w:lang w:val="sk-SK"/>
        </w:rPr>
        <w:lastRenderedPageBreak/>
        <w:t>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w:t>
      </w:r>
      <w:r w:rsidR="00C6030F" w:rsidRPr="0073389C">
        <w:rPr>
          <w:szCs w:val="19"/>
          <w:lang w:val="sk-SK"/>
        </w:rPr>
        <w:lastRenderedPageBreak/>
        <w:t xml:space="preserve">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2F0D6A6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6" w14:textId="03B3F5EB" w:rsidR="00AE5A8F" w:rsidRDefault="00AE5A8F" w:rsidP="005212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452E3F02" w14:textId="21D8AC5A" w:rsidR="00A5020F" w:rsidRPr="0073389C" w:rsidRDefault="00A5020F" w:rsidP="00852446">
      <w:pPr>
        <w:pStyle w:val="Bulletslevel1"/>
        <w:ind w:left="567"/>
        <w:jc w:val="both"/>
        <w:rPr>
          <w:rFonts w:cs="Arial"/>
          <w:szCs w:val="19"/>
          <w:lang w:val="sk-SK"/>
        </w:rPr>
      </w:pPr>
      <w:r w:rsidRPr="00A5020F">
        <w:rPr>
          <w:rFonts w:cs="Arial"/>
          <w:szCs w:val="19"/>
          <w:lang w:val="sk-SK"/>
        </w:rPr>
        <w:t>Preddavkové platby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predfinancovania,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7A55CDE7" w14:textId="65BFA38E"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lastRenderedPageBreak/>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67AE3884"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7A55CDF1" w14:textId="49412EAD" w:rsidR="007A58F6" w:rsidRPr="00E56E69"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xml:space="preserve">) na programové obdobie 2014 – </w:t>
      </w:r>
      <w:r w:rsidRPr="00E56E69">
        <w:rPr>
          <w:rFonts w:cs="Arial"/>
          <w:szCs w:val="19"/>
          <w:lang w:val="sk-SK"/>
        </w:rPr>
        <w:t>2020</w:t>
      </w:r>
      <w:r w:rsidR="00E56E69" w:rsidRPr="00E56E69">
        <w:rPr>
          <w:rFonts w:cs="Arial"/>
          <w:szCs w:val="19"/>
          <w:lang w:val="sk-SK"/>
        </w:rPr>
        <w:t xml:space="preserve"> </w:t>
      </w:r>
      <w:r w:rsidR="00E56E69" w:rsidRPr="00E56E69">
        <w:rPr>
          <w:lang w:val="sk-SK"/>
        </w:rPr>
        <w:t>a v súlade so zákonom č. 357/2015 Z.z. o finančnej kontrole a audite.</w:t>
      </w:r>
      <w:r w:rsidR="001E445D" w:rsidRPr="00E56E69">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6"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w:t>
      </w:r>
      <w:r w:rsidR="00C6030F" w:rsidRPr="0073389C">
        <w:rPr>
          <w:szCs w:val="19"/>
          <w:lang w:val="sk-SK"/>
        </w:rPr>
        <w:lastRenderedPageBreak/>
        <w:t xml:space="preserve">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7A55CDFB" w14:textId="4E8B137E"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2843A214"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w:t>
      </w:r>
    </w:p>
    <w:p w14:paraId="45AD9236"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3090F9AE" w14:textId="2ECEFD42"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w:t>
      </w:r>
      <w:r w:rsidR="00DC55DD" w:rsidRPr="0073389C">
        <w:rPr>
          <w:rFonts w:cs="Arial"/>
          <w:szCs w:val="19"/>
          <w:lang w:val="sk-SK"/>
        </w:rPr>
        <w:lastRenderedPageBreak/>
        <w:t xml:space="preserve">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631E4A2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13" w:name="_Toc410907847"/>
      <w:bookmarkStart w:id="14" w:name="_Toc440372857"/>
      <w:bookmarkStart w:id="15" w:name="_Toc1543506"/>
      <w:r>
        <w:rPr>
          <w:lang w:val="sk-SK"/>
        </w:rPr>
        <w:lastRenderedPageBreak/>
        <w:t>Použité s</w:t>
      </w:r>
      <w:r w:rsidR="00AE5A8F" w:rsidRPr="0073389C">
        <w:rPr>
          <w:lang w:val="sk-SK"/>
        </w:rPr>
        <w:t>kratky</w:t>
      </w:r>
      <w:bookmarkEnd w:id="13"/>
      <w:bookmarkEnd w:id="14"/>
      <w:bookmarkEnd w:id="15"/>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1612A81B" w14:textId="64C7D7C4" w:rsidR="00215CFC" w:rsidRPr="0073389C" w:rsidRDefault="00215CFC" w:rsidP="00E135DC">
      <w:pPr>
        <w:pStyle w:val="Bulletslevel1"/>
        <w:numPr>
          <w:ilvl w:val="0"/>
          <w:numId w:val="0"/>
        </w:numPr>
        <w:spacing w:line="288" w:lineRule="auto"/>
        <w:jc w:val="both"/>
        <w:rPr>
          <w:rFonts w:cs="Arial"/>
          <w:lang w:val="sk-SK"/>
        </w:rPr>
      </w:pPr>
      <w:r>
        <w:rPr>
          <w:rFonts w:cs="Arial"/>
          <w:lang w:val="sk-SK"/>
        </w:rPr>
        <w:t>DNS</w:t>
      </w:r>
      <w:r>
        <w:rPr>
          <w:rFonts w:cs="Arial"/>
          <w:lang w:val="sk-SK"/>
        </w:rPr>
        <w:tab/>
      </w:r>
      <w:r>
        <w:rPr>
          <w:rFonts w:cs="Arial"/>
          <w:lang w:val="sk-SK"/>
        </w:rPr>
        <w:tab/>
        <w:t>Dynamický nákupný systém</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6" w:name="_Toc440372858"/>
      <w:bookmarkStart w:id="17" w:name="_Toc1543507"/>
      <w:r w:rsidRPr="0073389C">
        <w:rPr>
          <w:lang w:val="sk-SK"/>
        </w:rPr>
        <w:lastRenderedPageBreak/>
        <w:t>Legislatíva</w:t>
      </w:r>
      <w:bookmarkEnd w:id="16"/>
      <w:bookmarkEnd w:id="17"/>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46320CB9" w:rsidR="00AE5A8F" w:rsidRPr="0073389C" w:rsidRDefault="00AE5A8F" w:rsidP="009F56AB">
      <w:pPr>
        <w:pStyle w:val="Nadpis1"/>
        <w:spacing w:line="288" w:lineRule="auto"/>
        <w:rPr>
          <w:rFonts w:ascii="Arial" w:hAnsi="Arial"/>
          <w:lang w:val="sk-SK"/>
        </w:rPr>
      </w:pPr>
      <w:bookmarkStart w:id="18" w:name="_Toc410907848"/>
      <w:bookmarkStart w:id="19" w:name="_Toc440372859"/>
      <w:bookmarkStart w:id="20" w:name="_Toc1543508"/>
      <w:r w:rsidRPr="0073389C">
        <w:rPr>
          <w:rFonts w:ascii="Arial" w:hAnsi="Arial"/>
          <w:lang w:val="sk-SK"/>
        </w:rPr>
        <w:lastRenderedPageBreak/>
        <w:t>Realizácia projektov</w:t>
      </w:r>
      <w:bookmarkEnd w:id="18"/>
      <w:bookmarkEnd w:id="19"/>
      <w:bookmarkEnd w:id="20"/>
    </w:p>
    <w:p w14:paraId="7A55CE40" w14:textId="77777777" w:rsidR="00AE5A8F" w:rsidRPr="0073389C" w:rsidRDefault="00AE5A8F" w:rsidP="009F56AB">
      <w:pPr>
        <w:pStyle w:val="Nadpis2"/>
        <w:spacing w:line="288" w:lineRule="auto"/>
        <w:rPr>
          <w:lang w:val="sk-SK"/>
        </w:rPr>
      </w:pPr>
      <w:bookmarkStart w:id="21" w:name="_Toc410907849"/>
      <w:bookmarkStart w:id="22" w:name="_Toc440372860"/>
      <w:bookmarkStart w:id="23" w:name="_Toc1543509"/>
      <w:r w:rsidRPr="0073389C">
        <w:rPr>
          <w:lang w:val="sk-SK"/>
        </w:rPr>
        <w:t>Všeobecné informácie k realizácii projektov</w:t>
      </w:r>
      <w:bookmarkEnd w:id="21"/>
      <w:bookmarkEnd w:id="22"/>
      <w:bookmarkEnd w:id="23"/>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24" w:name="_Toc410907850"/>
      <w:bookmarkStart w:id="25" w:name="_Toc440372861"/>
      <w:bookmarkStart w:id="26" w:name="_Toc1543510"/>
      <w:r w:rsidRPr="0073389C">
        <w:rPr>
          <w:lang w:val="sk-SK"/>
        </w:rPr>
        <w:t>Všeobecné informácie</w:t>
      </w:r>
      <w:bookmarkEnd w:id="24"/>
      <w:bookmarkEnd w:id="25"/>
      <w:bookmarkEnd w:id="26"/>
      <w:r w:rsidRPr="0073389C">
        <w:rPr>
          <w:lang w:val="sk-SK"/>
        </w:rPr>
        <w:t xml:space="preserve"> </w:t>
      </w:r>
    </w:p>
    <w:p w14:paraId="7A55CE42" w14:textId="437A6F5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0BC0BCC6" w14:textId="198F389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Pr>
          <w:lang w:val="sk-SK"/>
        </w:rPr>
        <w:t>)</w:t>
      </w:r>
      <w:r w:rsidR="00FA09D2">
        <w:rPr>
          <w:lang w:val="sk-SK"/>
        </w:rPr>
        <w:t xml:space="preserve">. Táto skutočnosť má vplyv najmä 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7A55CE43" w14:textId="579EED88"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7" w:history="1">
        <w:r w:rsidR="00EC0303" w:rsidRPr="0073389C">
          <w:rPr>
            <w:rStyle w:val="Hypertextovprepojenie"/>
            <w:rFonts w:cs="Arial"/>
            <w:szCs w:val="19"/>
            <w:lang w:val="sk-SK"/>
          </w:rPr>
          <w:t>www.opevs.eu</w:t>
        </w:r>
      </w:hyperlink>
      <w:r w:rsidR="00E0774C" w:rsidRPr="008601CC">
        <w:rPr>
          <w:rStyle w:val="Hypertextovprepojenie"/>
          <w:rFonts w:cs="Arial"/>
          <w:color w:val="auto"/>
          <w:szCs w:val="19"/>
          <w:u w:val="none"/>
          <w:lang w:val="sk-SK"/>
        </w:rPr>
        <w:t>, resp.</w:t>
      </w:r>
      <w:r w:rsidR="00E0774C" w:rsidRPr="008601CC">
        <w:rPr>
          <w:rStyle w:val="Hypertextovprepojenie"/>
          <w:rFonts w:cs="Arial"/>
          <w:color w:val="auto"/>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27" w:name="_Toc410907851"/>
      <w:bookmarkStart w:id="28" w:name="_Toc440372862"/>
      <w:bookmarkStart w:id="29" w:name="_Toc1543511"/>
      <w:r w:rsidRPr="0073389C">
        <w:rPr>
          <w:lang w:val="sk-SK"/>
        </w:rPr>
        <w:t>Na čo nezabudnúť po podpise zmluvy</w:t>
      </w:r>
      <w:bookmarkEnd w:id="27"/>
      <w:bookmarkEnd w:id="28"/>
      <w:bookmarkEnd w:id="29"/>
    </w:p>
    <w:p w14:paraId="7A55CE47" w14:textId="4763B121"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lastRenderedPageBreak/>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27BCA5E4"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Personálna matica</w:t>
      </w:r>
      <w:r w:rsidR="00702314">
        <w:rPr>
          <w:rStyle w:val="Odkaznapoznmkupodiarou"/>
        </w:rPr>
        <w:footnoteReference w:id="5"/>
      </w:r>
      <w:r w:rsidR="00492025" w:rsidRPr="0073389C">
        <w:t xml:space="preserve">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013F68F1"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lastRenderedPageBreak/>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15F50678"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hyperlink r:id="rId18" w:history="1">
        <w:r w:rsidR="003E2E6B" w:rsidRPr="0073389C">
          <w:rPr>
            <w:rStyle w:val="Hypertextovprepojenie"/>
          </w:rPr>
          <w:t>http://www.opevs.eu</w:t>
        </w:r>
      </w:hyperlink>
      <w:r w:rsidR="00060961" w:rsidRPr="00CD3EC9">
        <w:rPr>
          <w:rStyle w:val="Hypertextovprepojenie"/>
          <w:color w:val="auto"/>
          <w:u w:val="none"/>
        </w:rPr>
        <w:t>,</w:t>
      </w:r>
      <w:r w:rsidR="005B7659" w:rsidRPr="00CD3EC9">
        <w:rPr>
          <w:rStyle w:val="Hypertextovprepojenie"/>
          <w:color w:val="auto"/>
          <w:u w:val="none"/>
        </w:rPr>
        <w:t xml:space="preserve"> resp.</w:t>
      </w:r>
      <w:r w:rsidR="005B7659" w:rsidRPr="00402129">
        <w:rPr>
          <w:rStyle w:val="Hypertextovprepojenie"/>
          <w:color w:val="auto"/>
        </w:rPr>
        <w:t xml:space="preserve"> </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30" w:name="_Toc410907852"/>
      <w:bookmarkStart w:id="31" w:name="_Toc440372863"/>
      <w:bookmarkStart w:id="32" w:name="_Toc1543512"/>
      <w:r w:rsidRPr="0073389C">
        <w:rPr>
          <w:lang w:val="sk-SK"/>
        </w:rPr>
        <w:lastRenderedPageBreak/>
        <w:t>Monitorovanie projektu</w:t>
      </w:r>
      <w:bookmarkEnd w:id="30"/>
      <w:bookmarkEnd w:id="31"/>
      <w:bookmarkEnd w:id="32"/>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311DE1A1" w:rsidR="00355CD9" w:rsidRPr="0073389C" w:rsidRDefault="00355CD9" w:rsidP="00AE0D10">
      <w:pPr>
        <w:spacing w:before="120" w:after="120" w:line="288" w:lineRule="auto"/>
        <w:jc w:val="both"/>
      </w:pPr>
      <w:r w:rsidRPr="0073389C">
        <w:t xml:space="preserve">Prijímateľ predkladá monitorovacie správy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5A0AB22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1380DB23" w14:textId="0EB03E72"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523896EA" w14:textId="213BBC1A" w:rsidR="00B67CE8" w:rsidRPr="00C23F4C" w:rsidRDefault="00E50FF1" w:rsidP="00B67CE8">
      <w:pPr>
        <w:pStyle w:val="Default"/>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7"/>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8"/>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xml:space="preserve">, prijímateľ je povinný dať takémuto účastníkovi na podpis relevantne </w:t>
      </w:r>
      <w:r w:rsidRPr="00C23F4C">
        <w:rPr>
          <w:rFonts w:ascii="Arial" w:hAnsi="Arial" w:cs="Arial"/>
          <w:sz w:val="19"/>
          <w:szCs w:val="19"/>
          <w:lang w:val="sk-SK"/>
        </w:rPr>
        <w:lastRenderedPageBreak/>
        <w:t>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9"/>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B67CE8">
      <w:pPr>
        <w:spacing w:before="120" w:after="120"/>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5122B5">
      <w:pPr>
        <w:spacing w:before="120" w:after="120"/>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ŽoP</w:t>
      </w:r>
      <w:r w:rsidRPr="00F010A7" w:rsidDel="00E83090">
        <w:rPr>
          <w:szCs w:val="19"/>
        </w:rPr>
        <w:t xml:space="preserve"> </w:t>
      </w:r>
    </w:p>
    <w:p w14:paraId="6269050C" w14:textId="0A0BFA8C"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2D7FFBF0" w14:textId="77777777" w:rsidR="00FD7E98" w:rsidRPr="0054520F" w:rsidRDefault="00FD7E98" w:rsidP="00FD7E98">
      <w:pPr>
        <w:pStyle w:val="Default"/>
        <w:jc w:val="both"/>
        <w:rPr>
          <w:rFonts w:ascii="Arial" w:hAnsi="Arial" w:cs="Arial"/>
          <w:color w:val="auto"/>
          <w:sz w:val="19"/>
          <w:szCs w:val="19"/>
          <w:lang w:val="sk-SK"/>
        </w:rPr>
      </w:pP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100B3F6A"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27CA103C"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0"/>
      </w:r>
      <w:r w:rsidRPr="0073389C">
        <w:rPr>
          <w:szCs w:val="19"/>
          <w:lang w:val="sk-SK"/>
        </w:rPr>
        <w:t>.</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lastRenderedPageBreak/>
        <w:t xml:space="preserve">zoznam výstupov jednotlivých aktivít projektu; </w:t>
      </w:r>
    </w:p>
    <w:p w14:paraId="7A55CE72" w14:textId="67287701"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11"/>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5B7173">
      <w:pPr>
        <w:pStyle w:val="Bulletslevel1"/>
        <w:numPr>
          <w:ilvl w:val="1"/>
          <w:numId w:val="75"/>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5B7173">
      <w:pPr>
        <w:pStyle w:val="Bulletslevel1"/>
        <w:numPr>
          <w:ilvl w:val="1"/>
          <w:numId w:val="75"/>
        </w:numPr>
        <w:rPr>
          <w:lang w:val="sk-SK"/>
        </w:rPr>
      </w:pPr>
      <w:r w:rsidRPr="0073389C">
        <w:rPr>
          <w:lang w:val="sk-SK"/>
        </w:rPr>
        <w:t xml:space="preserve">aktuálne hodnoty ukazovateľov; </w:t>
      </w:r>
    </w:p>
    <w:p w14:paraId="7A55CE78" w14:textId="77777777" w:rsidR="00274ECC" w:rsidRPr="0073389C" w:rsidRDefault="00274ECC" w:rsidP="005B7173">
      <w:pPr>
        <w:pStyle w:val="Bulletslevel1"/>
        <w:numPr>
          <w:ilvl w:val="1"/>
          <w:numId w:val="75"/>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6BCD96AB" w14:textId="1A8C8B0B"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r w:rsidR="00303F2B">
        <w:rPr>
          <w:rFonts w:ascii="Arial" w:hAnsi="Arial"/>
          <w:color w:val="auto"/>
          <w:sz w:val="19"/>
          <w:lang w:val="sk-SK"/>
        </w:rPr>
        <w:t xml:space="preserve"> </w:t>
      </w: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791D5C18" w14:textId="77777777" w:rsidR="000711BA" w:rsidRDefault="00F651CD" w:rsidP="000711BA">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r w:rsidR="000711BA" w:rsidRPr="000711BA">
        <w:rPr>
          <w:rFonts w:ascii="Arial" w:hAnsi="Arial"/>
          <w:color w:val="auto"/>
          <w:sz w:val="19"/>
          <w:lang w:val="sk-SK"/>
        </w:rPr>
        <w:t xml:space="preserve"> </w:t>
      </w:r>
    </w:p>
    <w:p w14:paraId="3658819C" w14:textId="1CBEEE0E" w:rsidR="00F651CD" w:rsidRDefault="000711BA" w:rsidP="00F651CD">
      <w:pPr>
        <w:pStyle w:val="Default"/>
        <w:jc w:val="both"/>
        <w:rPr>
          <w:rFonts w:ascii="Arial" w:hAnsi="Arial"/>
          <w:color w:val="auto"/>
          <w:sz w:val="19"/>
          <w:lang w:val="sk-SK"/>
        </w:rPr>
      </w:pPr>
      <w:r>
        <w:rPr>
          <w:rFonts w:ascii="Arial" w:hAnsi="Arial"/>
          <w:color w:val="auto"/>
          <w:sz w:val="19"/>
          <w:lang w:val="sk-SK"/>
        </w:rPr>
        <w:t xml:space="preserve">Nižšie uvedené postupy a príklady spôsobu výpočtu slúžia  na základné vymedzenie sumy NFP, ktorú môže RO pre OP EVS požadovať od prijímateľa vrátiť v zmysle čl. 10, ods.1 písmeno j) </w:t>
      </w:r>
      <w:r w:rsidR="00460926">
        <w:rPr>
          <w:rFonts w:ascii="Arial" w:hAnsi="Arial"/>
          <w:color w:val="auto"/>
          <w:sz w:val="19"/>
          <w:lang w:val="sk-SK"/>
        </w:rPr>
        <w:t xml:space="preserve">VZP </w:t>
      </w:r>
      <w:r>
        <w:rPr>
          <w:rFonts w:ascii="Arial" w:hAnsi="Arial"/>
          <w:color w:val="auto"/>
          <w:sz w:val="19"/>
          <w:lang w:val="sk-SK"/>
        </w:rPr>
        <w:t>Zmluvy o NFP.</w:t>
      </w:r>
      <w:r w:rsidR="00A7336C">
        <w:rPr>
          <w:rFonts w:ascii="Arial" w:hAnsi="Arial"/>
          <w:color w:val="auto"/>
          <w:sz w:val="19"/>
          <w:lang w:val="sk-SK"/>
        </w:rPr>
        <w:br/>
      </w: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lastRenderedPageBreak/>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12"/>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52D1C9C2"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w:t>
      </w:r>
      <w:r>
        <w:rPr>
          <w:rFonts w:ascii="Arial" w:hAnsi="Arial"/>
          <w:color w:val="auto"/>
          <w:sz w:val="19"/>
          <w:lang w:val="sk-SK"/>
        </w:rPr>
        <w:lastRenderedPageBreak/>
        <w:t xml:space="preserve">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1A7ED25A" w14:textId="77777777" w:rsidR="00BD3255" w:rsidRDefault="00BD3255" w:rsidP="00F651CD">
      <w:pPr>
        <w:pStyle w:val="Default"/>
        <w:jc w:val="both"/>
        <w:rPr>
          <w:rFonts w:ascii="Arial" w:hAnsi="Arial"/>
          <w:color w:val="auto"/>
          <w:sz w:val="19"/>
          <w:lang w:val="sk-SK"/>
        </w:rPr>
      </w:pPr>
    </w:p>
    <w:p w14:paraId="7A55CE7D" w14:textId="77777777" w:rsidR="007223B7" w:rsidRPr="0073389C" w:rsidRDefault="007223B7" w:rsidP="007223B7">
      <w:pPr>
        <w:pStyle w:val="Nadpis2"/>
        <w:rPr>
          <w:lang w:val="sk-SK"/>
        </w:rPr>
      </w:pPr>
      <w:bookmarkStart w:id="34" w:name="_Toc440372864"/>
      <w:bookmarkStart w:id="35" w:name="_Toc1543513"/>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4"/>
      <w:bookmarkEnd w:id="35"/>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36" w:name="_Toc440372865"/>
      <w:bookmarkStart w:id="37" w:name="_Toc1543514"/>
      <w:r w:rsidRPr="0073389C">
        <w:rPr>
          <w:lang w:val="sk-SK"/>
        </w:rPr>
        <w:t>Charakter zmien a spôsob posudzovania zmien</w:t>
      </w:r>
      <w:bookmarkEnd w:id="36"/>
      <w:bookmarkEnd w:id="37"/>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56F72F79"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1700631D" w14:textId="1DF7BDC9" w:rsidR="008F0217" w:rsidRDefault="00C750F1" w:rsidP="005B7173">
      <w:pPr>
        <w:pStyle w:val="Odsekzoznamu"/>
        <w:numPr>
          <w:ilvl w:val="0"/>
          <w:numId w:val="95"/>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EC4569">
      <w:pPr>
        <w:numPr>
          <w:ilvl w:val="0"/>
          <w:numId w:val="40"/>
        </w:numPr>
        <w:spacing w:before="120" w:after="120" w:line="288" w:lineRule="auto"/>
        <w:ind w:left="709" w:hanging="284"/>
        <w:jc w:val="both"/>
        <w:rPr>
          <w:lang w:eastAsia="cs-CZ"/>
        </w:rPr>
      </w:pPr>
      <w:r>
        <w:rPr>
          <w:lang w:eastAsia="cs-CZ"/>
        </w:rPr>
        <w:lastRenderedPageBreak/>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6569DBF7" w14:textId="07D09329"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ante)</w:t>
      </w:r>
      <w:r w:rsidR="00EC4569" w:rsidRPr="0085571F">
        <w:t xml:space="preserve">. </w:t>
      </w:r>
      <w:r w:rsidR="0085571F" w:rsidRPr="0085571F">
        <w:t xml:space="preserve">Významnejšími zmenami podliehajúcimi zmenovému konaniu ex- ante sú všetky zmeny, pre ktoré výslovne </w:t>
      </w:r>
      <w:r w:rsidR="0085571F">
        <w:t>zo</w:t>
      </w:r>
      <w:r w:rsidR="0085571F" w:rsidRPr="0085571F">
        <w:t xml:space="preserve"> Zmluvy o poskytnutí NFP alebo z Právnych dokumentov vydaných Poskytovateľom nevyplýva iný režim zmien.</w:t>
      </w:r>
    </w:p>
    <w:p w14:paraId="60581052" w14:textId="42DD0A61" w:rsidR="00EC4569" w:rsidRDefault="00EC4569" w:rsidP="0085571F">
      <w:pPr>
        <w:spacing w:before="120" w:after="120" w:line="288" w:lineRule="auto"/>
        <w:jc w:val="both"/>
      </w:pPr>
      <w:r w:rsidRPr="0085571F">
        <w:rPr>
          <w:b/>
        </w:rPr>
        <w:t>Osobitné významnejšie druhy zmien na ktoré sa vzťahuje zmenové konanie ex post v zmysle odseku 6.10 zmluvy o</w:t>
      </w:r>
      <w:r>
        <w:rPr>
          <w:b/>
        </w:rPr>
        <w:t> </w:t>
      </w:r>
      <w:r w:rsidRPr="0085571F">
        <w:rPr>
          <w:b/>
        </w:rPr>
        <w:t>NFP</w:t>
      </w:r>
      <w:r w:rsidR="00FF2438">
        <w:rPr>
          <w:rStyle w:val="Odkaznapoznmkupodiarou"/>
          <w:b/>
        </w:rPr>
        <w:footnoteReference w:id="13"/>
      </w:r>
      <w:r>
        <w:t>.</w:t>
      </w:r>
    </w:p>
    <w:p w14:paraId="33B83135" w14:textId="57328B59"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p>
    <w:p w14:paraId="37635FB8" w14:textId="2CB7E0C6" w:rsidR="00EC4569" w:rsidRDefault="00EC4569" w:rsidP="00EC4569">
      <w:pPr>
        <w:spacing w:before="120" w:after="120" w:line="288" w:lineRule="auto"/>
        <w:jc w:val="both"/>
        <w:rPr>
          <w:bCs/>
          <w:lang w:eastAsia="cs-CZ"/>
        </w:rPr>
      </w:pPr>
      <w:r>
        <w:t xml:space="preserve"> </w:t>
      </w:r>
      <w:r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t>.</w:t>
      </w:r>
      <w:r w:rsidR="00FF2438">
        <w:t xml:space="preserve">  </w:t>
      </w:r>
    </w:p>
    <w:p w14:paraId="142DAA72" w14:textId="77777777" w:rsidR="00033F4A" w:rsidRPr="00033F4A" w:rsidRDefault="00033F4A" w:rsidP="00033F4A">
      <w:pPr>
        <w:spacing w:before="120" w:after="120" w:line="288" w:lineRule="auto"/>
        <w:ind w:left="851"/>
        <w:jc w:val="both"/>
        <w:rPr>
          <w:bCs/>
          <w:lang w:eastAsia="cs-CZ"/>
        </w:rPr>
      </w:pPr>
    </w:p>
    <w:p w14:paraId="043D0F26" w14:textId="7383EB7A"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7A55CE98" w14:textId="357AE086"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lastRenderedPageBreak/>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2445138E"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xml:space="preserve">, inak sa jedná podstatné porušenie Zmluvy o NFP s možným následkom odstúpenia od zmluvy s vrátením NFP, resp. časti NFP </w:t>
      </w:r>
      <w:r w:rsidRPr="0073389C">
        <w:t xml:space="preserv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38" w:name="_Toc410907854"/>
      <w:bookmarkStart w:id="39" w:name="_Toc440372866"/>
      <w:bookmarkStart w:id="40" w:name="_Toc1543515"/>
      <w:r w:rsidRPr="0073389C">
        <w:rPr>
          <w:lang w:val="sk-SK"/>
        </w:rPr>
        <w:t>Administrácia zmenového konania</w:t>
      </w:r>
      <w:bookmarkEnd w:id="38"/>
      <w:bookmarkEnd w:id="39"/>
      <w:bookmarkEnd w:id="40"/>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lastRenderedPageBreak/>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769C7B40"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41" w:name="_Toc410031665"/>
      <w:bookmarkStart w:id="42" w:name="_Toc410907855"/>
      <w:r w:rsidRPr="0073389C">
        <w:lastRenderedPageBreak/>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7398038E"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7A55CEBD" w14:textId="03FA16B1" w:rsidR="00563905" w:rsidRDefault="00563905" w:rsidP="009B5B97">
      <w:pPr>
        <w:autoSpaceDE w:val="0"/>
        <w:autoSpaceDN w:val="0"/>
        <w:adjustRightInd w:val="0"/>
        <w:spacing w:before="120" w:after="120" w:line="288" w:lineRule="auto"/>
        <w:jc w:val="both"/>
      </w:pP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43" w:name="_Toc440372867"/>
      <w:bookmarkStart w:id="44" w:name="_Toc1543516"/>
      <w:r w:rsidRPr="0073389C">
        <w:rPr>
          <w:lang w:val="sk-SK"/>
        </w:rPr>
        <w:t>Ukončenie zmluvného vzťahu</w:t>
      </w:r>
      <w:bookmarkEnd w:id="41"/>
      <w:bookmarkEnd w:id="42"/>
      <w:bookmarkEnd w:id="43"/>
      <w:bookmarkEnd w:id="44"/>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w:t>
      </w:r>
      <w:r w:rsidRPr="0073389C">
        <w:lastRenderedPageBreak/>
        <w:t xml:space="preserve">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45" w:name="_Toc410907856"/>
      <w:bookmarkStart w:id="46" w:name="_Toc440372868"/>
      <w:bookmarkStart w:id="47" w:name="_Toc1543517"/>
      <w:r w:rsidRPr="0073389C">
        <w:rPr>
          <w:lang w:val="sk-SK"/>
        </w:rPr>
        <w:t>Finančné riadenie</w:t>
      </w:r>
      <w:bookmarkEnd w:id="45"/>
      <w:bookmarkEnd w:id="46"/>
      <w:bookmarkEnd w:id="47"/>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48" w:name="_Toc410907857"/>
      <w:bookmarkStart w:id="49" w:name="_Toc440372869"/>
      <w:bookmarkStart w:id="50" w:name="_Toc1543518"/>
      <w:r w:rsidRPr="0073389C">
        <w:rPr>
          <w:lang w:val="sk-SK"/>
        </w:rPr>
        <w:t>Vedenie účtovníct</w:t>
      </w:r>
      <w:r w:rsidR="004A616F" w:rsidRPr="0073389C">
        <w:rPr>
          <w:lang w:val="sk-SK"/>
        </w:rPr>
        <w:t>va</w:t>
      </w:r>
      <w:bookmarkEnd w:id="48"/>
      <w:bookmarkEnd w:id="49"/>
      <w:bookmarkEnd w:id="50"/>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lastRenderedPageBreak/>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4"/>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C9B385C"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5B69CB1" w14:textId="04A725B9"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ZoP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1" w:name="_Toc440372870"/>
      <w:bookmarkStart w:id="52" w:name="_Toc1543519"/>
      <w:bookmarkStart w:id="53"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1"/>
      <w:bookmarkEnd w:id="52"/>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 xml:space="preserve">je povinný identifikáciu takýchto účtov oznámiť </w:t>
      </w:r>
      <w:r w:rsidRPr="0073389C">
        <w:lastRenderedPageBreak/>
        <w:t>písomne formou listu (vrátane overenej kópie zmluvy o účte prijímateľa</w:t>
      </w:r>
      <w:r w:rsidR="0039421B" w:rsidRPr="0073389C">
        <w:rPr>
          <w:rStyle w:val="Odkaznapoznmkupodiarou"/>
          <w:sz w:val="19"/>
        </w:rPr>
        <w:footnoteReference w:id="15"/>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60659DD1" w14:textId="79CE02C0"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16"/>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7"/>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xml:space="preserve">.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w:t>
      </w:r>
      <w:r w:rsidRPr="0073389C">
        <w:lastRenderedPageBreak/>
        <w:t>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8"/>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w:t>
      </w:r>
      <w:r w:rsidRPr="0073389C">
        <w:lastRenderedPageBreak/>
        <w:t xml:space="preserve">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9"/>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7CD95216"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6AFDA7F6" w14:textId="77777777" w:rsidR="003F3CEE" w:rsidRPr="00B74DAF" w:rsidRDefault="003F3CEE" w:rsidP="003F3CEE">
      <w:pPr>
        <w:rPr>
          <w:rFonts w:cs="Arial"/>
          <w:b/>
          <w:szCs w:val="19"/>
        </w:rPr>
      </w:pPr>
    </w:p>
    <w:p w14:paraId="382EFF91"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7E0F34F7"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286FD906"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65E5873B" w14:textId="77777777" w:rsidR="003F3CEE" w:rsidRDefault="003F3CEE" w:rsidP="003F3CEE">
      <w:pPr>
        <w:autoSpaceDE w:val="0"/>
        <w:autoSpaceDN w:val="0"/>
        <w:adjustRightInd w:val="0"/>
        <w:jc w:val="both"/>
        <w:rPr>
          <w:rFonts w:cs="Arial"/>
          <w:szCs w:val="19"/>
        </w:rPr>
      </w:pPr>
    </w:p>
    <w:p w14:paraId="3181CA49"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5B3A22EB"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605A6763" w14:textId="77777777" w:rsidR="003F3CEE" w:rsidRPr="00D877AF"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073D2EE3" w14:textId="77777777" w:rsidR="003F3CEE" w:rsidRDefault="003F3CEE" w:rsidP="003F3CEE">
      <w:pPr>
        <w:autoSpaceDE w:val="0"/>
        <w:autoSpaceDN w:val="0"/>
        <w:adjustRightInd w:val="0"/>
        <w:spacing w:afterLines="20" w:after="48"/>
        <w:ind w:left="284"/>
        <w:jc w:val="both"/>
        <w:rPr>
          <w:rFonts w:cs="Arial"/>
          <w:szCs w:val="19"/>
        </w:rPr>
      </w:pPr>
    </w:p>
    <w:p w14:paraId="513C7FD9"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54D82EB1" w14:textId="338F25CD" w:rsidR="008D2E36" w:rsidRPr="003A1E7D" w:rsidRDefault="008D2E36" w:rsidP="00E135DC">
      <w:bookmarkStart w:id="54" w:name="_Toc440372871"/>
      <w:r w:rsidRPr="00E135DC">
        <w:rPr>
          <w:b/>
        </w:rPr>
        <w:t>Platby vo vzťahu prijímateľ – dodávateľ/zhotoviteľ</w:t>
      </w:r>
      <w:bookmarkEnd w:id="54"/>
    </w:p>
    <w:p w14:paraId="3B9744BE" w14:textId="33262A13" w:rsidR="008D2E36" w:rsidRPr="0073389C" w:rsidRDefault="008D2E36" w:rsidP="008D2E36">
      <w:pPr>
        <w:autoSpaceDE w:val="0"/>
        <w:autoSpaceDN w:val="0"/>
        <w:adjustRightInd w:val="0"/>
        <w:spacing w:before="120" w:after="120" w:line="288" w:lineRule="auto"/>
        <w:jc w:val="both"/>
      </w:pPr>
      <w:r w:rsidRPr="0073389C">
        <w:lastRenderedPageBreak/>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55" w:name="_Toc440372872"/>
      <w:bookmarkStart w:id="56" w:name="_Toc1543520"/>
      <w:r w:rsidRPr="0073389C">
        <w:rPr>
          <w:lang w:val="sk-SK"/>
        </w:rPr>
        <w:t>Oprávnenosť výdavkov</w:t>
      </w:r>
      <w:bookmarkEnd w:id="53"/>
      <w:bookmarkEnd w:id="55"/>
      <w:bookmarkEnd w:id="56"/>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20"/>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21"/>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lastRenderedPageBreak/>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22"/>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lastRenderedPageBreak/>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3"/>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19045A94"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4"/>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 xml:space="preserve">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w:t>
      </w:r>
      <w:r w:rsidRPr="0073389C">
        <w:rPr>
          <w:rFonts w:ascii="Arial" w:hAnsi="Arial" w:cs="Arial"/>
          <w:sz w:val="19"/>
          <w:szCs w:val="19"/>
          <w:lang w:val="sk-SK" w:eastAsia="en-US"/>
        </w:rPr>
        <w:lastRenderedPageBreak/>
        <w:t>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25"/>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9E551A8" w14:textId="4C13424D"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59BC68B8"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26"/>
      </w:r>
      <w:r w:rsidR="00987382" w:rsidRPr="00200770">
        <w:rPr>
          <w:rFonts w:ascii="Times New Roman" w:hAnsi="Times New Roman"/>
          <w:sz w:val="24"/>
          <w:lang w:eastAsia="sk-SK"/>
        </w:rPr>
        <w:t xml:space="preserve"> </w:t>
      </w:r>
    </w:p>
    <w:p w14:paraId="33E21276" w14:textId="0E82262C"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045254C4" w14:textId="68F20284" w:rsidR="00866C54" w:rsidRPr="003900AB" w:rsidRDefault="00866C54" w:rsidP="005B7173">
      <w:pPr>
        <w:pStyle w:val="Odsekzoznamu"/>
        <w:numPr>
          <w:ilvl w:val="0"/>
          <w:numId w:val="103"/>
        </w:numPr>
        <w:spacing w:before="120" w:after="120" w:line="288" w:lineRule="auto"/>
        <w:jc w:val="both"/>
      </w:pPr>
      <w:r w:rsidRPr="003900AB">
        <w:lastRenderedPageBreak/>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658A9434" w14:textId="16523A73"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27"/>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10648727" w14:textId="24C40633"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7BA1AB19" w14:textId="38D1CC75"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28"/>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povinný poskytnutú zálohovú platbu priebežne zúčtovávať do 9 mesiacov odo dňa pripísania finančných prostriedkov na účte prijímateľa, resp. odo dňa aktivácie rozpočtového opatrenia</w:t>
      </w:r>
      <w:r w:rsidR="006710DE">
        <w:rPr>
          <w:rFonts w:cs="Arial"/>
          <w:color w:val="000000"/>
          <w:sz w:val="18"/>
          <w:szCs w:val="18"/>
        </w:rPr>
        <w:t>.</w:t>
      </w:r>
    </w:p>
    <w:p w14:paraId="042DC650" w14:textId="255D9490"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6B1D91A6" w14:textId="6952CE9C"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68697C0C" w14:textId="60BB991D"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20BA0771" w14:textId="19779D4B"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1CCC3375" w14:textId="31B8466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6091D1FA" w14:textId="2C073143"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9B3B56D" w14:textId="7336BDA6" w:rsidR="00AD59C9" w:rsidRPr="00881E11" w:rsidRDefault="00AD59C9" w:rsidP="005B7173">
      <w:pPr>
        <w:pStyle w:val="Odsekzoznamu"/>
        <w:numPr>
          <w:ilvl w:val="0"/>
          <w:numId w:val="103"/>
        </w:numPr>
        <w:spacing w:before="120" w:after="120" w:line="288" w:lineRule="auto"/>
        <w:jc w:val="both"/>
      </w:pPr>
      <w:r w:rsidRPr="00881E11">
        <w:t xml:space="preserve">prípadný nedoplatok vzniknutý zo zúčtovania preddavkovej platby posudzuje RO pre OP EVS z hľadiska splnenia podmienok oprávnenosti výdavkov a na základe daného posúdenia rozhodne o jeho oprávnenosti alebo neoprávnenosti. </w:t>
      </w:r>
    </w:p>
    <w:p w14:paraId="7A55CF3C" w14:textId="4CE067FB"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lastRenderedPageBreak/>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7A55CF3D"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A55CF3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7A55CF40" w14:textId="763275C8"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49EBDAAF" w14:textId="0A85F400"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29"/>
      </w:r>
      <w:r w:rsidRPr="002B0810">
        <w:rPr>
          <w:szCs w:val="19"/>
        </w:rPr>
        <w:t xml:space="preserve"> (napr. daň z nehnuteľnosti, daň z motorových vozidiel a pod.)</w:t>
      </w:r>
      <w:r w:rsidR="004F28ED" w:rsidRPr="002B0810">
        <w:rPr>
          <w:szCs w:val="19"/>
        </w:rPr>
        <w:t>;</w:t>
      </w:r>
    </w:p>
    <w:p w14:paraId="17155B91"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296687A5"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298BE92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0AC1A36E" w14:textId="08DD839A"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0946A93F" w14:textId="77777777" w:rsidR="006A2DA0" w:rsidRDefault="006A2DA0" w:rsidP="006A2DA0">
      <w:pPr>
        <w:autoSpaceDE w:val="0"/>
        <w:autoSpaceDN w:val="0"/>
        <w:adjustRightInd w:val="0"/>
        <w:spacing w:before="120" w:after="120" w:line="288" w:lineRule="auto"/>
        <w:jc w:val="both"/>
      </w:pPr>
      <w:r w:rsidRPr="00033E1E">
        <w:lastRenderedPageBreak/>
        <w:t>V odôvodnených prípadoch</w:t>
      </w:r>
      <w:r w:rsidRPr="00BD3255">
        <w:rPr>
          <w:vertAlign w:val="superscript"/>
        </w:rPr>
        <w:footnoteReference w:id="30"/>
      </w:r>
      <w:r w:rsidRPr="00033E1E">
        <w:t xml:space="preserve"> </w:t>
      </w:r>
      <w:r>
        <w:t xml:space="preserve">aj po schválení žiadosti o NFP </w:t>
      </w:r>
      <w:r w:rsidRPr="00033E1E">
        <w:t xml:space="preserve">pre národné projekty (podľa § 26 zákona č. 292/2014 Z. z.) môže </w:t>
      </w:r>
      <w:r>
        <w:t>na základe zmenového konania prijímateľ</w:t>
      </w:r>
      <w:r w:rsidRPr="00033E1E">
        <w:t xml:space="preserve"> </w:t>
      </w:r>
      <w:r>
        <w:t xml:space="preserve"> v rámci</w:t>
      </w:r>
      <w:r w:rsidRPr="00033E1E">
        <w:t xml:space="preserve"> rozpočtu zohľadniť očakávaný rast mzdových výdavkov</w:t>
      </w:r>
      <w:r>
        <w:t xml:space="preserve"> a to buď</w:t>
      </w:r>
      <w:r w:rsidRPr="00033E1E">
        <w:t xml:space="preserve"> na základe štatistického indexu (databáza STATdat. Štatistického úradu SR) určeného pre </w:t>
      </w:r>
      <w:r>
        <w:t xml:space="preserve">zodpovedajúce </w:t>
      </w:r>
      <w:r w:rsidRPr="00033E1E">
        <w:t>odvetvie za ostatné tri kalendárne roky</w:t>
      </w:r>
      <w:r w:rsidRPr="00BD3255">
        <w:rPr>
          <w:vertAlign w:val="superscript"/>
        </w:rPr>
        <w:footnoteReference w:id="31"/>
      </w:r>
      <w:r>
        <w:t xml:space="preserve"> alebo na základe legislatívne určeného rastu miezd za jednotlivé obdobia (resp. kalendárne roky). </w:t>
      </w:r>
    </w:p>
    <w:p w14:paraId="76D78CCE" w14:textId="09F7898F"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4FF93A25" w14:textId="1ADEDBDE" w:rsidR="00373163" w:rsidRDefault="006A2DA0" w:rsidP="00EA00BD">
      <w:pPr>
        <w:jc w:val="both"/>
        <w:rPr>
          <w:rFonts w:ascii="Times New Roman" w:hAnsi="Times New Roman"/>
          <w:sz w:val="24"/>
          <w:lang w:eastAsia="sk-SK"/>
        </w:rPr>
      </w:pPr>
      <w:r>
        <w:t xml:space="preserve">V rámci </w:t>
      </w:r>
      <w:r w:rsidRPr="0029658C">
        <w:t>národn</w:t>
      </w:r>
      <w:r>
        <w:t>ých</w:t>
      </w:r>
      <w:r w:rsidRPr="0029658C">
        <w:t xml:space="preserve"> projekt</w:t>
      </w:r>
      <w:r>
        <w:t>ov</w:t>
      </w:r>
      <w:r w:rsidRPr="0029658C">
        <w:t xml:space="preserve"> (podľa § 26 zákona č. 292/2014 Z. z.) môže </w:t>
      </w:r>
      <w:r>
        <w:t>na základe zmenového konania prijímateľ</w:t>
      </w:r>
      <w:r w:rsidRPr="0029658C">
        <w:t xml:space="preserve"> </w:t>
      </w:r>
      <w:r>
        <w:t>v rámci</w:t>
      </w:r>
      <w:r w:rsidRPr="0029658C">
        <w:t xml:space="preserve"> rozpočtu zohľadniť</w:t>
      </w:r>
      <w:r>
        <w:t xml:space="preserve"> kolísanie maximálnej jednotkovej ceny v roku</w:t>
      </w:r>
      <w:r w:rsidRPr="00BD3255">
        <w:rPr>
          <w:vertAlign w:val="superscript"/>
        </w:rPr>
        <w:footnoteReference w:id="32"/>
      </w:r>
      <w:r>
        <w:t xml:space="preserve">, t.j. celkovej ceny práce za zamestnanca – pri štátnych zamestnancoch </w:t>
      </w:r>
      <w:r w:rsidR="00F54F85" w:rsidRPr="00F54F85">
        <w:t>(resp. všetkých štátnych zamestnancov, ktorých pracovný pomer vzniká na základe osobitného predpisu mimo Zákonníka práce)</w:t>
      </w:r>
      <w:r w:rsidR="00F54F85">
        <w:t xml:space="preserve"> </w:t>
      </w:r>
      <w:r>
        <w:t xml:space="preserve">alebo zamestnancoch </w:t>
      </w:r>
      <w:r w:rsidRPr="000767C2">
        <w:t>vykon</w:t>
      </w:r>
      <w:r>
        <w:t>ávajúcich</w:t>
      </w:r>
      <w:r w:rsidRPr="00033E1E">
        <w:t xml:space="preserve"> práce vo verejnom záujme</w:t>
      </w:r>
      <w:r>
        <w:t xml:space="preserve"> a to tak, že prijímateľ zohľadní údaje v predloženej analýze mzdovej politiky v žiadosti o NFP a v rozpočtovej položke uvedie ako jednotku „Projekt“ s celkovou sumou výdavkov za príslušnú rozpočtovú položku, s tým že komentár k rozpočtu bude obsahovať </w:t>
      </w:r>
      <w:r w:rsidR="00A675F0">
        <w:t xml:space="preserve">informáciu </w:t>
      </w:r>
      <w:r>
        <w:t>o výške maximáln</w:t>
      </w:r>
      <w:r w:rsidR="00F54F85">
        <w:t>om funkčnom plate resp. jeho ekvivalentu</w:t>
      </w:r>
      <w:r>
        <w:t xml:space="preserve"> </w:t>
      </w:r>
      <w:r w:rsidR="00A675F0">
        <w:t>uplatniteľnej</w:t>
      </w:r>
      <w:r w:rsidR="00A675F0">
        <w:rPr>
          <w:rStyle w:val="Odkaznapoznmkupodiarou"/>
        </w:rPr>
        <w:footnoteReference w:id="33"/>
      </w:r>
      <w:r>
        <w:t xml:space="preserve"> v</w:t>
      </w:r>
      <w:r w:rsidR="00A675F0">
        <w:t> sledovanom</w:t>
      </w:r>
      <w:r>
        <w:t xml:space="preserve"> období</w:t>
      </w:r>
      <w:r w:rsidR="00F54F85">
        <w:t xml:space="preserve"> </w:t>
      </w:r>
      <w:r w:rsidR="00F54F85" w:rsidRPr="00F54F85">
        <w:t>(napr. kalendárnom roku)</w:t>
      </w:r>
      <w:r>
        <w:t>, ktorá musí byť v súlade s Usmernením RO pre OP EVS č</w:t>
      </w:r>
      <w:r w:rsidR="00A675F0">
        <w:t>. </w:t>
      </w:r>
      <w:r>
        <w:t>5</w:t>
      </w:r>
      <w:r w:rsidR="00373163">
        <w:t>, zároveň prijímateľ uvedie aj indikatívnu informáciu o celkovej výške pracovného fondu, ktorého sa týka rozpočtová položka</w:t>
      </w:r>
      <w:r>
        <w:t>.</w:t>
      </w:r>
      <w:r w:rsidR="00373163">
        <w:rPr>
          <w:rFonts w:ascii="Times New Roman" w:hAnsi="Times New Roman"/>
          <w:sz w:val="24"/>
          <w:lang w:eastAsia="sk-SK"/>
        </w:rPr>
        <w:t xml:space="preserve"> </w:t>
      </w:r>
    </w:p>
    <w:p w14:paraId="459C6B45" w14:textId="57451A68"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7A55CF45" w14:textId="71F2ED2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7A55CF48" w14:textId="4EECCD36"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34"/>
      </w:r>
      <w:r w:rsidR="00DE095C" w:rsidRPr="00323A97">
        <w:t xml:space="preserve">, aby bolo možné odkontrolovať vykonanú prácu na </w:t>
      </w:r>
      <w:r w:rsidR="00DE095C" w:rsidRPr="00323A97">
        <w:lastRenderedPageBreak/>
        <w:t>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6BB26CAE" w14:textId="34140B61"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35"/>
      </w:r>
      <w:r>
        <w:t xml:space="preserve">. </w:t>
      </w:r>
    </w:p>
    <w:p w14:paraId="10FFE7EE" w14:textId="37003498"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12FA93D3" w14:textId="4C79C206"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100%–nému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100%-nému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50%-nému pracovnému úväzku</w:t>
      </w:r>
      <w:r w:rsidR="005851FA">
        <w:rPr>
          <w:rStyle w:val="Odkaznapoznmkupodiarou"/>
          <w:b/>
        </w:rPr>
        <w:footnoteReference w:id="36"/>
      </w:r>
      <w:r w:rsidR="004A3293">
        <w:rPr>
          <w:b/>
        </w:rPr>
        <w:t>.</w:t>
      </w:r>
    </w:p>
    <w:p w14:paraId="60FF55D5" w14:textId="14A1AD3A" w:rsidR="0068003C" w:rsidRPr="00B42C95" w:rsidRDefault="004A3293" w:rsidP="00526ADB">
      <w:pPr>
        <w:autoSpaceDE w:val="0"/>
        <w:autoSpaceDN w:val="0"/>
        <w:adjustRightInd w:val="0"/>
        <w:spacing w:before="120" w:after="120" w:line="288" w:lineRule="auto"/>
        <w:jc w:val="both"/>
      </w:pPr>
      <w:r>
        <w:lastRenderedPageBreak/>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37"/>
      </w:r>
      <w:r w:rsidRPr="0073389C">
        <w:rPr>
          <w:b/>
        </w:rPr>
        <w:t xml:space="preserve"> v danom mesiaci</w:t>
      </w:r>
      <w:r>
        <w:rPr>
          <w:b/>
        </w:rPr>
        <w:t xml:space="preserve"> vo vzťahu k</w:t>
      </w:r>
      <w:r w:rsidR="00B42C95">
        <w:rPr>
          <w:b/>
        </w:rPr>
        <w:t> </w:t>
      </w:r>
      <w:r>
        <w:rPr>
          <w:b/>
        </w:rPr>
        <w:t>100%–nému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38"/>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39"/>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lastRenderedPageBreak/>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40"/>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41"/>
      </w:r>
      <w:r w:rsidR="00694363" w:rsidRPr="0073389C">
        <w:t>),</w:t>
      </w:r>
      <w:r w:rsidRPr="0073389C">
        <w:t xml:space="preserve"> ako aj povinné odvody</w:t>
      </w:r>
      <w:r w:rsidRPr="0073389C">
        <w:rPr>
          <w:rStyle w:val="Odkaznapoznmkupodiarou"/>
          <w:sz w:val="19"/>
        </w:rPr>
        <w:footnoteReference w:id="42"/>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7A3C2B09"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43"/>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44"/>
      </w:r>
      <w:r w:rsidRPr="0073389C">
        <w:t>), ako aj povinné odvody za zamestnávateľa</w:t>
      </w:r>
      <w:r w:rsidRPr="0073389C">
        <w:rPr>
          <w:rStyle w:val="Odkaznapoznmkupodiarou"/>
          <w:sz w:val="19"/>
        </w:rPr>
        <w:footnoteReference w:id="45"/>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46"/>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4DBA7062"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47"/>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48"/>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49"/>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50"/>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lastRenderedPageBreak/>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51"/>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41A4E6DF"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52"/>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 xml:space="preserve">napr. náklady na použitie taxi služby vynaložené osobou so zdravotným </w:t>
      </w:r>
      <w:r w:rsidR="00B958F0" w:rsidRPr="00C2664E">
        <w:rPr>
          <w:rFonts w:cs="Arial"/>
          <w:szCs w:val="19"/>
        </w:rPr>
        <w:lastRenderedPageBreak/>
        <w:t>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9"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0"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53"/>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54"/>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55"/>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56"/>
      </w:r>
      <w:r w:rsidRPr="00B13AD8">
        <w:rPr>
          <w:rFonts w:cs="Arial"/>
          <w:szCs w:val="19"/>
        </w:rPr>
        <w:t>, ktorá zahŕňa výdavky na ubytovanie, stravné a cestovné v SR</w:t>
      </w:r>
      <w:r w:rsidRPr="00B13AD8">
        <w:rPr>
          <w:rStyle w:val="Odkaznapoznmkupodiarou"/>
          <w:rFonts w:cs="Arial"/>
          <w:sz w:val="19"/>
          <w:szCs w:val="19"/>
        </w:rPr>
        <w:footnoteReference w:id="57"/>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lastRenderedPageBreak/>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58"/>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59"/>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60"/>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61"/>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62"/>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21"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lastRenderedPageBreak/>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63"/>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64"/>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65"/>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lastRenderedPageBreak/>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66"/>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67"/>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68"/>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69"/>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lastRenderedPageBreak/>
        <w:t>oprávneným výdavkom je obstarávacia cena vysúťažená VO, maximálne však do výšky všeobecnej hodnoty zistenej znaleckým posudkom</w:t>
      </w:r>
      <w:r w:rsidRPr="0073389C">
        <w:rPr>
          <w:rStyle w:val="Odkaznapoznmkupodiarou"/>
          <w:sz w:val="19"/>
        </w:rPr>
        <w:footnoteReference w:id="70"/>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71"/>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72"/>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w:t>
      </w:r>
      <w:r w:rsidRPr="0073389C">
        <w:rPr>
          <w:rFonts w:ascii="Arial" w:hAnsi="Arial" w:cs="Arial"/>
          <w:sz w:val="19"/>
          <w:szCs w:val="19"/>
          <w:lang w:val="sk-SK"/>
        </w:rPr>
        <w:lastRenderedPageBreak/>
        <w:t xml:space="preserve">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73"/>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74"/>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lastRenderedPageBreak/>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0B35E403" w14:textId="550F3571"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3C3C9C31" w14:textId="6B88218B"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47CCCEA7" w14:textId="619DC30D"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6AF89AA3" w14:textId="7B9D3E86"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7302BAD3" w14:textId="66DEC2A0"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69236EB8" w14:textId="56EEED4D"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7A55D04F"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lastRenderedPageBreak/>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1B5EDDC3"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za zriadenie a vedenie účtu alebo účtov a za finančné transakcie na tomto účte; </w:t>
      </w:r>
    </w:p>
    <w:p w14:paraId="7A55D058" w14:textId="216E341E"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75"/>
      </w:r>
      <w:r w:rsidRPr="0073389C">
        <w:rPr>
          <w:rFonts w:ascii="Arial" w:hAnsi="Arial" w:cs="Arial"/>
          <w:sz w:val="19"/>
          <w:szCs w:val="19"/>
        </w:rPr>
        <w:t xml:space="preserve">. </w:t>
      </w:r>
    </w:p>
    <w:p w14:paraId="7A55D05A"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76"/>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lastRenderedPageBreak/>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2560A08B"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0279BA98" w14:textId="6AC19838"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7A55D076" w14:textId="1F06922E"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57" w:name="_Toc361131496"/>
      <w:r w:rsidRPr="0073389C">
        <w:rPr>
          <w:rFonts w:ascii="Arial" w:hAnsi="Arial" w:cs="Arial"/>
          <w:b/>
          <w:sz w:val="19"/>
          <w:szCs w:val="19"/>
          <w:lang w:val="sk-SK" w:eastAsia="en-US"/>
        </w:rPr>
        <w:t>Problematika prekrývania sa výdavkov</w:t>
      </w:r>
      <w:bookmarkEnd w:id="57"/>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xml:space="preserve">, pracovník v rámci pracovného výkazu deklaruje, že okrem činností uvedených v predmetnom pracovnom výkaze sa už nepodieľa na realizácii žiadnych iných činností, </w:t>
      </w:r>
      <w:r w:rsidRPr="0073389C">
        <w:lastRenderedPageBreak/>
        <w:t>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77"/>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78"/>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58" w:name="_Toc410907859"/>
      <w:bookmarkStart w:id="59" w:name="_Toc440372873"/>
      <w:bookmarkStart w:id="60" w:name="_Toc1543521"/>
      <w:r w:rsidRPr="0073389C">
        <w:rPr>
          <w:lang w:val="sk-SK"/>
        </w:rPr>
        <w:t>Postupy pri žiadosti o platbu</w:t>
      </w:r>
      <w:bookmarkEnd w:id="58"/>
      <w:bookmarkEnd w:id="59"/>
      <w:bookmarkEnd w:id="60"/>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65E0AF98"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683559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093F89E9" w14:textId="78C63E6D"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Pr>
          <w:rFonts w:ascii="Arial" w:hAnsi="Arial" w:cs="Arial"/>
          <w:sz w:val="19"/>
          <w:szCs w:val="19"/>
          <w:lang w:val="sk-SK"/>
        </w:rPr>
        <w:t>ŽoP</w:t>
      </w:r>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659A5961" w14:textId="61B609D6"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Uvedené limity platia </w:t>
      </w:r>
      <w:r w:rsidRPr="0073389C">
        <w:rPr>
          <w:rFonts w:ascii="Arial" w:hAnsi="Arial" w:cs="Arial"/>
          <w:sz w:val="19"/>
          <w:szCs w:val="19"/>
          <w:lang w:val="sk-SK"/>
        </w:rPr>
        <w:t>s výnimkou žiadosti o platbu – poskytnutie predfinancovania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7A55D08B" w14:textId="1B605DF9"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ŽoP</w:t>
      </w:r>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ŽoP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79"/>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lastRenderedPageBreak/>
        <w:t xml:space="preserve">Výstupom z každej kontroly projektu je </w:t>
      </w:r>
      <w:r w:rsidR="00045CFC">
        <w:t>návrh čiastkovej správy z kontroly</w:t>
      </w:r>
      <w:r w:rsidR="001A7C8D">
        <w:rPr>
          <w:rStyle w:val="Odkaznapoznmkupodiarou"/>
        </w:rPr>
        <w:footnoteReference w:id="80"/>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61" w:name="_Toc410907860"/>
      <w:bookmarkStart w:id="62" w:name="_Toc440372874"/>
      <w:bookmarkStart w:id="63" w:name="_Toc1543522"/>
      <w:r w:rsidRPr="0073389C">
        <w:rPr>
          <w:lang w:val="sk-SK"/>
        </w:rPr>
        <w:t>Špecifiká jednotlivých systémov financovania</w:t>
      </w:r>
      <w:bookmarkEnd w:id="61"/>
      <w:bookmarkEnd w:id="62"/>
      <w:bookmarkEnd w:id="63"/>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3FF36F51" w14:textId="2988E2C4" w:rsidR="007E1486" w:rsidRPr="003A2FA6" w:rsidRDefault="00AE5A8F" w:rsidP="0099542E">
      <w:pPr>
        <w:tabs>
          <w:tab w:val="left" w:pos="284"/>
        </w:tabs>
        <w:autoSpaceDE w:val="0"/>
        <w:autoSpaceDN w:val="0"/>
        <w:adjustRightInd w:val="0"/>
        <w:spacing w:before="120"/>
        <w:ind w:left="284"/>
        <w:jc w:val="both"/>
        <w:rPr>
          <w:rFonts w:cs="Arial"/>
          <w:szCs w:val="16"/>
        </w:rPr>
      </w:pPr>
      <w:r w:rsidRPr="0073389C">
        <w:t xml:space="preserve">V prípade, ak súčasťou nárokovaných finančných prostriedkov prijímateľa sú aj hotovostné úhrady, zahrnie prijímateľ tieto výdavky do žiadosti o platbu a spolu so žiadosťou o platbu predloží aj rovnopisy, </w:t>
      </w:r>
      <w:r w:rsidRPr="0073389C">
        <w:lastRenderedPageBreak/>
        <w:t>resp. kópie príslušných účtovných dokladov označené podpisom štatutárneho orgánu prijímateľa, ktoré potvrdzujú hotovostnú úhradu (napr. pokladničný blok).</w:t>
      </w:r>
      <w:r w:rsidR="007E1486" w:rsidRPr="007E1486">
        <w:rPr>
          <w:rFonts w:cs="Arial"/>
          <w:szCs w:val="16"/>
        </w:rPr>
        <w:t xml:space="preserve"> </w:t>
      </w:r>
      <w:r w:rsidR="007E1486" w:rsidRPr="003A2FA6">
        <w:rPr>
          <w:rFonts w:cs="Arial"/>
          <w:szCs w:val="16"/>
        </w:rPr>
        <w:t xml:space="preserve">Prijímateľ môže do žiadosti o platbu (poskytnutie predfinancovania) zahrnúť aj </w:t>
      </w:r>
      <w:r w:rsidR="007E1486" w:rsidRPr="003A2FA6">
        <w:rPr>
          <w:rFonts w:cs="Arial"/>
          <w:iCs/>
          <w:szCs w:val="16"/>
        </w:rPr>
        <w:t xml:space="preserve">hotovostnú alebo bezhotovostnú </w:t>
      </w:r>
      <w:r w:rsidR="007E1486" w:rsidRPr="003A2FA6">
        <w:rPr>
          <w:rFonts w:cs="Arial"/>
          <w:szCs w:val="16"/>
        </w:rPr>
        <w:t>úhradu daňovému úradu v prípade prenesenej daňovej povinnosti v súlade so zákonom č. 222/2004 Z. z. o DPH a pravidlami oprávnenosti, ktoré stanovuje Systém riadenia EŠIF a</w:t>
      </w:r>
      <w:r w:rsidR="007E1486">
        <w:rPr>
          <w:rFonts w:cs="Arial"/>
          <w:szCs w:val="16"/>
        </w:rPr>
        <w:t> poskytovateľ</w:t>
      </w:r>
      <w:r w:rsidR="007E1486" w:rsidRPr="003A2FA6">
        <w:rPr>
          <w:rFonts w:cs="Arial"/>
          <w:szCs w:val="16"/>
        </w:rPr>
        <w:t>.</w:t>
      </w:r>
    </w:p>
    <w:p w14:paraId="7A55D09C" w14:textId="77777777" w:rsidR="00AE5A8F" w:rsidRPr="0073389C" w:rsidRDefault="00AE5A8F" w:rsidP="00CF7FC1">
      <w:pPr>
        <w:autoSpaceDE w:val="0"/>
        <w:autoSpaceDN w:val="0"/>
        <w:adjustRightInd w:val="0"/>
        <w:spacing w:before="120" w:after="120" w:line="288" w:lineRule="auto"/>
        <w:jc w:val="both"/>
      </w:pPr>
    </w:p>
    <w:p w14:paraId="7A55D09D" w14:textId="0ADD5D41"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3B75F100"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6F658F36" w14:textId="1B31E438"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r w:rsidR="00147E0C" w:rsidRPr="00BB706D">
        <w:rPr>
          <w:rFonts w:cs="Arial"/>
          <w:szCs w:val="19"/>
        </w:rPr>
        <w:t>Nezúčtovaný rozdiel predfinancovania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5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1B487EA0" w14:textId="078B90D3" w:rsidR="008950FF" w:rsidRPr="003A2FA6" w:rsidRDefault="007F3779" w:rsidP="0099542E">
      <w:pPr>
        <w:tabs>
          <w:tab w:val="left" w:pos="360"/>
        </w:tabs>
        <w:autoSpaceDE w:val="0"/>
        <w:autoSpaceDN w:val="0"/>
        <w:adjustRightInd w:val="0"/>
        <w:spacing w:before="120" w:after="120" w:line="288" w:lineRule="auto"/>
        <w:jc w:val="both"/>
        <w:rPr>
          <w:rFonts w:cs="Arial"/>
          <w:b/>
          <w:szCs w:val="16"/>
        </w:rPr>
      </w:pPr>
      <w:r w:rsidRPr="003A2FA6">
        <w:rPr>
          <w:rFonts w:cs="Arial"/>
          <w:color w:val="000000"/>
          <w:szCs w:val="16"/>
        </w:rPr>
        <w:t>V </w:t>
      </w:r>
      <w:r w:rsidRPr="00B416DC">
        <w:rPr>
          <w:rFonts w:cs="Arial"/>
          <w:szCs w:val="16"/>
        </w:rPr>
        <w:t>prípade</w:t>
      </w:r>
      <w:r w:rsidRPr="003A2FA6">
        <w:rPr>
          <w:rFonts w:cs="Arial"/>
          <w:color w:val="000000"/>
          <w:szCs w:val="16"/>
        </w:rPr>
        <w:t xml:space="preserve">, ak bola žiadosť o platbu (zúčtovanie predfinancovania) znížená o sumu preplatku preddavkovej platby, reálne teda nedochádza k zúčtovaniu poskytnutého predfinancovania v 100 % </w:t>
      </w:r>
      <w:r>
        <w:rPr>
          <w:rFonts w:cs="Arial"/>
          <w:color w:val="000000"/>
          <w:szCs w:val="16"/>
        </w:rPr>
        <w:t>výške</w:t>
      </w:r>
      <w:r w:rsidRPr="003A2FA6">
        <w:rPr>
          <w:rFonts w:cs="Arial"/>
          <w:color w:val="000000"/>
          <w:szCs w:val="16"/>
        </w:rPr>
        <w:t xml:space="preserve"> poskytnutého predfinancovania, </w:t>
      </w:r>
      <w:r>
        <w:rPr>
          <w:rFonts w:cs="Arial"/>
          <w:color w:val="000000"/>
          <w:szCs w:val="16"/>
        </w:rPr>
        <w:t>poskytovateľ</w:t>
      </w:r>
      <w:r w:rsidRPr="003A2FA6">
        <w:rPr>
          <w:rFonts w:cs="Arial"/>
          <w:color w:val="000000"/>
          <w:szCs w:val="16"/>
        </w:rPr>
        <w:t xml:space="preserve"> zašle prijímateľovi </w:t>
      </w:r>
      <w:r w:rsidRPr="0099542E">
        <w:rPr>
          <w:rFonts w:cs="Arial"/>
          <w:color w:val="000000"/>
          <w:szCs w:val="16"/>
        </w:rPr>
        <w:t>žiadosť o vrátenie finančných prostriedkov</w:t>
      </w:r>
      <w:r w:rsidRPr="003A2FA6">
        <w:rPr>
          <w:rFonts w:cs="Arial"/>
          <w:b/>
          <w:color w:val="000000"/>
          <w:szCs w:val="16"/>
        </w:rPr>
        <w:t xml:space="preserve"> </w:t>
      </w:r>
      <w:r w:rsidRPr="003A2FA6">
        <w:rPr>
          <w:rFonts w:cs="Arial"/>
          <w:color w:val="000000"/>
          <w:szCs w:val="16"/>
        </w:rPr>
        <w:t>na sumu nezúčtovaného rozdielu poskytnutého predfinancovania</w:t>
      </w:r>
      <w:r>
        <w:rPr>
          <w:rFonts w:cs="Arial"/>
          <w:color w:val="000000"/>
          <w:szCs w:val="16"/>
        </w:rPr>
        <w:t>.</w:t>
      </w:r>
    </w:p>
    <w:p w14:paraId="363593F8" w14:textId="1C196C5B" w:rsidR="00AE1A0E" w:rsidRPr="00BB706D" w:rsidRDefault="00AE1A0E" w:rsidP="00147E0C">
      <w:pPr>
        <w:pStyle w:val="BodyText1"/>
        <w:spacing w:line="276" w:lineRule="auto"/>
        <w:jc w:val="both"/>
        <w:rPr>
          <w:rFonts w:cs="Arial"/>
          <w:color w:val="auto"/>
          <w:szCs w:val="19"/>
          <w:lang w:val="sk-SK"/>
        </w:rPr>
      </w:pP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642497FB"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7A55D0A4" w14:textId="0D958F60"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7F75449B" w:rsidR="0042368D" w:rsidRPr="0073389C" w:rsidRDefault="00B25894" w:rsidP="00CF7FC1">
      <w:pPr>
        <w:tabs>
          <w:tab w:val="left" w:pos="360"/>
        </w:tabs>
        <w:autoSpaceDE w:val="0"/>
        <w:autoSpaceDN w:val="0"/>
        <w:adjustRightInd w:val="0"/>
        <w:spacing w:before="120" w:after="120" w:line="288" w:lineRule="auto"/>
        <w:jc w:val="both"/>
        <w:rPr>
          <w:b/>
        </w:rPr>
      </w:pPr>
      <w:r w:rsidRPr="0073389C">
        <w:lastRenderedPageBreak/>
        <w:t xml:space="preserve">Prijímateľ po </w:t>
      </w:r>
      <w:r w:rsidR="00D22203">
        <w:t xml:space="preserve">nadobudnutí účinnosti zmluvy o NFP a po </w:t>
      </w:r>
      <w:r w:rsidRPr="0073389C">
        <w:t xml:space="preserve">začatí realizácie </w:t>
      </w:r>
      <w:r w:rsidR="00D22203">
        <w:t xml:space="preserve">aktivít </w:t>
      </w:r>
      <w:r w:rsidRPr="0073389C">
        <w:t>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81"/>
      </w:r>
      <w:r w:rsidR="00AE5A8F" w:rsidRPr="0073389C">
        <w:t>:</w:t>
      </w:r>
    </w:p>
    <w:p w14:paraId="77F4A561" w14:textId="49B48984"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129E4055" w14:textId="3BAFD8D5" w:rsidR="00D22203" w:rsidRPr="003A2FA6" w:rsidRDefault="00D22203" w:rsidP="00D22203">
      <w:pPr>
        <w:autoSpaceDE w:val="0"/>
        <w:autoSpaceDN w:val="0"/>
        <w:adjustRightInd w:val="0"/>
        <w:spacing w:before="120"/>
        <w:jc w:val="both"/>
      </w:pPr>
      <w:r w:rsidRPr="003A2FA6">
        <w:t xml:space="preserve">Z časového hľadiska je pre výpočet </w:t>
      </w:r>
      <w:r w:rsidRPr="00114259">
        <w:t xml:space="preserve">maximálnej výšky </w:t>
      </w:r>
      <w:r w:rsidRPr="00605512">
        <w:t>zálohove</w:t>
      </w:r>
      <w:r w:rsidRPr="008E4E12">
        <w:t>j</w:t>
      </w:r>
      <w:r w:rsidRPr="003A2FA6">
        <w:t xml:space="preserve"> platby rozhodujúci dátum predloženia žiadosti o platbu (poskytnutie zálohovej platby). </w:t>
      </w:r>
      <w:r>
        <w:t xml:space="preserve">Do celkového zostávajúceho počtu mesiacov realizácie aktivít projektu sa zahŕňa aj mesiac, v ktorom došlo k predloženiu žiadosti o platbu (poskytnutie zálohovej platby). </w:t>
      </w:r>
      <w:r w:rsidRPr="003A2FA6">
        <w:t>Z uvedeného vyplýva, že pri jej výpočte sa do úvahy berie celkový zostávajúci počet mesiacov realizácie aktivít projektu (netýka sa</w:t>
      </w:r>
      <w:r>
        <w:t>,</w:t>
      </w:r>
      <w:r w:rsidRPr="003A2FA6">
        <w:t xml:space="preserve"> ak celková dĺžka realizácie aktivít projektu nepresahuje 12 mesiacov) a</w:t>
      </w:r>
      <w:r>
        <w:t> </w:t>
      </w:r>
      <w:r w:rsidRPr="003A2FA6">
        <w:t>aktuáln</w:t>
      </w:r>
      <w:r>
        <w:t>a</w:t>
      </w:r>
      <w:r w:rsidRPr="003A2FA6">
        <w:t xml:space="preserve"> suma </w:t>
      </w:r>
      <w:r>
        <w:t>NFP</w:t>
      </w:r>
      <w:r w:rsidRPr="00350C4C">
        <w:t xml:space="preserve"> známa v čase predloženia žiadosti o platbu</w:t>
      </w:r>
      <w:r w:rsidRPr="003A2FA6">
        <w:t>, ktorá je znížená o</w:t>
      </w:r>
      <w:r>
        <w:t> </w:t>
      </w:r>
      <w:r w:rsidRPr="003A2FA6">
        <w:t xml:space="preserve">aktuálny stav už vyčerpaných finančných prostriedkov </w:t>
      </w:r>
      <w:r>
        <w:t>NFP</w:t>
      </w:r>
      <w:r w:rsidRPr="003A2FA6">
        <w:t xml:space="preserve"> (žiadosti o platbu (priebežná platba / zúčtovanie zálohovej platby / zúčtovanie predfinancovania) schválen</w:t>
      </w:r>
      <w:r>
        <w:t>ých</w:t>
      </w:r>
      <w:r w:rsidRPr="003A2FA6">
        <w:t xml:space="preserve"> certifikačným orgánom). </w:t>
      </w:r>
    </w:p>
    <w:p w14:paraId="5C16AF01" w14:textId="4FBFB3BB" w:rsidR="00D22203" w:rsidRPr="003A2FA6" w:rsidRDefault="00D22203" w:rsidP="000740DE">
      <w:pPr>
        <w:autoSpaceDE w:val="0"/>
        <w:autoSpaceDN w:val="0"/>
        <w:adjustRightInd w:val="0"/>
        <w:spacing w:before="120"/>
        <w:jc w:val="both"/>
      </w:pPr>
      <w:r w:rsidRPr="003A2FA6">
        <w:t xml:space="preserve">V prípade kombinácie systému zálohových platieb a systému predfinancovania (prípadne aj systému refundácie) sa pri výpočte berie do úvahy celková suma identifikovaných typov oprávnených výdavkov (rozpočtových položiek projektu), ktoré sú jednoznačne určené na financovanie systémom zálohovej platby v čase predloženia žiadosti o platbu, ktorá je znížená o aktuálny stav už vyčerpaných finančných prostriedkov na položkách jednoznačne určených na financovanie systémom zálohovej platby, ktoré boli schválené certifikačným orgánom. </w:t>
      </w:r>
    </w:p>
    <w:p w14:paraId="6D44A70E" w14:textId="77777777" w:rsidR="00D22203" w:rsidRPr="003A2FA6" w:rsidRDefault="00D22203" w:rsidP="000740DE">
      <w:pPr>
        <w:autoSpaceDE w:val="0"/>
        <w:autoSpaceDN w:val="0"/>
        <w:adjustRightInd w:val="0"/>
        <w:spacing w:before="120"/>
        <w:jc w:val="both"/>
      </w:pPr>
      <w:r w:rsidRPr="003A2FA6">
        <w:t>V prípade projektov, ktoré okrem prijímateľa realizujú aj partneri, sa v oboch prípadoch maximálna výška zálohovej platby vypočíta na rovnakom princípe, avšak samostatne pre prijímateľa a samostatne pre partnera.</w:t>
      </w:r>
    </w:p>
    <w:p w14:paraId="7DC9C14A" w14:textId="77777777" w:rsidR="00D22203" w:rsidRPr="003A2FA6" w:rsidRDefault="00D22203" w:rsidP="00EF2066">
      <w:pPr>
        <w:autoSpaceDE w:val="0"/>
        <w:autoSpaceDN w:val="0"/>
        <w:adjustRightInd w:val="0"/>
        <w:spacing w:before="120"/>
        <w:jc w:val="both"/>
      </w:pPr>
      <w:r w:rsidRPr="003A2FA6">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relevantnej časti rozpočtu projektu zodpovedajúcim 12 mesiacom realizácie aktivít projektu. </w:t>
      </w:r>
    </w:p>
    <w:p w14:paraId="400921CE" w14:textId="08E11AB7"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(tretia odrážka) a bodu </w:t>
      </w:r>
      <w:r w:rsidR="0069413B">
        <w:t>2</w:t>
      </w:r>
      <w:r w:rsidRPr="003A2FA6">
        <w:t xml:space="preserve"> (tretia odrážka).</w:t>
      </w:r>
    </w:p>
    <w:p w14:paraId="3962A14C"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 nasledovne:</w:t>
      </w:r>
    </w:p>
    <w:p w14:paraId="17D2A2B3" w14:textId="77777777" w:rsidR="00D22203" w:rsidRPr="003A2FA6" w:rsidRDefault="00D22203" w:rsidP="005B7173">
      <w:pPr>
        <w:numPr>
          <w:ilvl w:val="0"/>
          <w:numId w:val="89"/>
        </w:numPr>
        <w:spacing w:before="120" w:after="120"/>
        <w:ind w:left="567" w:hanging="283"/>
        <w:jc w:val="both"/>
      </w:pPr>
      <w:r w:rsidRPr="003A2FA6">
        <w:t xml:space="preserve">v prípade, ak zostávajúca celková dĺžka realizácie aktivít projektu </w:t>
      </w:r>
      <w:r w:rsidRPr="00B416DC">
        <w:rPr>
          <w:u w:val="single"/>
        </w:rPr>
        <w:t>nepresahuje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E38268E" w14:textId="77777777" w:rsidTr="00D22203">
        <w:trPr>
          <w:trHeight w:val="703"/>
        </w:trPr>
        <w:tc>
          <w:tcPr>
            <w:tcW w:w="1808" w:type="dxa"/>
            <w:shd w:val="clear" w:color="auto" w:fill="BFBFBF" w:themeFill="background1" w:themeFillShade="BF"/>
          </w:tcPr>
          <w:p w14:paraId="06B86873"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6B8BB8D3" w14:textId="77777777" w:rsidR="00D22203" w:rsidRPr="003A2FA6" w:rsidRDefault="00D22203" w:rsidP="00D22203">
            <w:pPr>
              <w:jc w:val="center"/>
            </w:pPr>
            <w:r w:rsidRPr="003A2FA6">
              <w:t>=</w:t>
            </w:r>
          </w:p>
        </w:tc>
        <w:tc>
          <w:tcPr>
            <w:tcW w:w="532" w:type="dxa"/>
            <w:shd w:val="clear" w:color="auto" w:fill="BFBFBF" w:themeFill="background1" w:themeFillShade="BF"/>
          </w:tcPr>
          <w:p w14:paraId="6A3E6791" w14:textId="77777777" w:rsidR="00D22203" w:rsidRPr="003A2FA6" w:rsidRDefault="00D22203" w:rsidP="00D22203">
            <w:pPr>
              <w:jc w:val="center"/>
            </w:pPr>
            <w:r w:rsidRPr="003A2FA6">
              <w:t>0,4</w:t>
            </w:r>
          </w:p>
        </w:tc>
        <w:tc>
          <w:tcPr>
            <w:tcW w:w="466" w:type="dxa"/>
            <w:shd w:val="clear" w:color="auto" w:fill="BFBFBF" w:themeFill="background1" w:themeFillShade="BF"/>
          </w:tcPr>
          <w:p w14:paraId="77181BAF" w14:textId="77777777" w:rsidR="00D22203" w:rsidRPr="003A2FA6" w:rsidRDefault="00D22203" w:rsidP="00D22203">
            <w:pPr>
              <w:jc w:val="center"/>
            </w:pPr>
            <w:r w:rsidRPr="003A2FA6">
              <w:t>x</w:t>
            </w:r>
          </w:p>
        </w:tc>
        <w:tc>
          <w:tcPr>
            <w:tcW w:w="5425" w:type="dxa"/>
            <w:shd w:val="clear" w:color="auto" w:fill="BFBFBF" w:themeFill="background1" w:themeFillShade="BF"/>
          </w:tcPr>
          <w:p w14:paraId="72EB0BFF" w14:textId="77777777" w:rsidR="00D22203" w:rsidRPr="003A2FA6" w:rsidRDefault="00D22203" w:rsidP="00D22203">
            <w:pPr>
              <w:jc w:val="center"/>
            </w:pPr>
            <w:r w:rsidRPr="003A2FA6">
              <w:t>(suma nenávratného finančného príspevku – vyčerpaná suma nenávratného finančného príspevku (zdroj EÚ a ŠR))</w:t>
            </w:r>
          </w:p>
        </w:tc>
      </w:tr>
    </w:tbl>
    <w:p w14:paraId="0B2BE53D" w14:textId="77777777" w:rsidR="00D22203" w:rsidRPr="003A2FA6" w:rsidRDefault="00D22203" w:rsidP="005B7173">
      <w:pPr>
        <w:numPr>
          <w:ilvl w:val="0"/>
          <w:numId w:val="89"/>
        </w:numPr>
        <w:spacing w:before="120" w:after="120"/>
        <w:ind w:left="567" w:hanging="283"/>
        <w:jc w:val="both"/>
      </w:pPr>
      <w:r w:rsidRPr="003A2FA6">
        <w:t xml:space="preserve">v prípade, ak zostávajúca celková dĺžka realizácie aktivít projektu </w:t>
      </w:r>
      <w:r w:rsidRPr="00B416DC">
        <w:rPr>
          <w:u w:val="single"/>
        </w:rPr>
        <w:t>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628"/>
        <w:gridCol w:w="561"/>
        <w:gridCol w:w="532"/>
        <w:gridCol w:w="466"/>
        <w:gridCol w:w="4115"/>
        <w:gridCol w:w="374"/>
        <w:gridCol w:w="1116"/>
      </w:tblGrid>
      <w:tr w:rsidR="00D22203" w:rsidRPr="003A2FA6" w14:paraId="053E1B58" w14:textId="77777777" w:rsidTr="00D22203">
        <w:trPr>
          <w:trHeight w:val="279"/>
        </w:trPr>
        <w:tc>
          <w:tcPr>
            <w:tcW w:w="1628" w:type="dxa"/>
            <w:vMerge w:val="restart"/>
            <w:shd w:val="clear" w:color="auto" w:fill="BFBFBF" w:themeFill="background1" w:themeFillShade="BF"/>
          </w:tcPr>
          <w:p w14:paraId="2E060BDC" w14:textId="77777777" w:rsidR="00D22203" w:rsidRPr="003A2FA6" w:rsidRDefault="00D22203" w:rsidP="00D22203">
            <w:pPr>
              <w:jc w:val="center"/>
            </w:pPr>
            <w:r w:rsidRPr="003A2FA6">
              <w:t>maximálna výška prvej poskytnutej zálohovej platby</w:t>
            </w:r>
          </w:p>
        </w:tc>
        <w:tc>
          <w:tcPr>
            <w:tcW w:w="561" w:type="dxa"/>
            <w:vMerge w:val="restart"/>
            <w:shd w:val="clear" w:color="auto" w:fill="BFBFBF" w:themeFill="background1" w:themeFillShade="BF"/>
          </w:tcPr>
          <w:p w14:paraId="3901C154"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13627528"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43353781" w14:textId="77777777" w:rsidR="00D22203" w:rsidRPr="003A2FA6" w:rsidRDefault="00D22203" w:rsidP="00D22203">
            <w:pPr>
              <w:jc w:val="center"/>
            </w:pPr>
            <w:r w:rsidRPr="003A2FA6">
              <w:t>x</w:t>
            </w:r>
          </w:p>
        </w:tc>
        <w:tc>
          <w:tcPr>
            <w:tcW w:w="4115" w:type="dxa"/>
            <w:tcBorders>
              <w:bottom w:val="single" w:sz="4" w:space="0" w:color="auto"/>
            </w:tcBorders>
            <w:shd w:val="clear" w:color="auto" w:fill="BFBFBF" w:themeFill="background1" w:themeFillShade="BF"/>
          </w:tcPr>
          <w:p w14:paraId="6B9F1DA3" w14:textId="77777777" w:rsidR="00D22203" w:rsidRPr="003A2FA6" w:rsidRDefault="00D22203" w:rsidP="00D22203">
            <w:pPr>
              <w:jc w:val="center"/>
            </w:pPr>
            <w:r w:rsidRPr="003A2FA6">
              <w:t>suma nenávratného finančného príspevku – vyčerpaná suma nenávratného finančného príspevku (zdroj EÚ a ŠR)</w:t>
            </w:r>
          </w:p>
        </w:tc>
        <w:tc>
          <w:tcPr>
            <w:tcW w:w="374" w:type="dxa"/>
            <w:vMerge w:val="restart"/>
            <w:shd w:val="clear" w:color="auto" w:fill="BFBFBF" w:themeFill="background1" w:themeFillShade="BF"/>
          </w:tcPr>
          <w:p w14:paraId="5240E4E2" w14:textId="77777777" w:rsidR="00D22203" w:rsidRPr="003A2FA6" w:rsidRDefault="00D22203" w:rsidP="00D22203">
            <w:pPr>
              <w:jc w:val="center"/>
            </w:pPr>
            <w:r w:rsidRPr="003A2FA6">
              <w:t>x</w:t>
            </w:r>
          </w:p>
        </w:tc>
        <w:tc>
          <w:tcPr>
            <w:tcW w:w="1116" w:type="dxa"/>
            <w:vMerge w:val="restart"/>
            <w:shd w:val="clear" w:color="auto" w:fill="BFBFBF" w:themeFill="background1" w:themeFillShade="BF"/>
          </w:tcPr>
          <w:p w14:paraId="1E9996E2" w14:textId="77777777" w:rsidR="00D22203" w:rsidRPr="003A2FA6" w:rsidRDefault="00D22203" w:rsidP="00D22203">
            <w:pPr>
              <w:jc w:val="center"/>
            </w:pPr>
            <w:r w:rsidRPr="003A2FA6">
              <w:t>12</w:t>
            </w:r>
          </w:p>
        </w:tc>
      </w:tr>
      <w:tr w:rsidR="00D22203" w:rsidRPr="003A2FA6" w14:paraId="5EA45EC3" w14:textId="77777777" w:rsidTr="00D22203">
        <w:trPr>
          <w:trHeight w:val="305"/>
        </w:trPr>
        <w:tc>
          <w:tcPr>
            <w:tcW w:w="1628" w:type="dxa"/>
            <w:vMerge/>
            <w:shd w:val="clear" w:color="auto" w:fill="BFBFBF" w:themeFill="background1" w:themeFillShade="BF"/>
          </w:tcPr>
          <w:p w14:paraId="3AABBE22" w14:textId="77777777" w:rsidR="00D22203" w:rsidRPr="003A2FA6" w:rsidRDefault="00D22203" w:rsidP="00D22203">
            <w:pPr>
              <w:jc w:val="center"/>
            </w:pPr>
          </w:p>
        </w:tc>
        <w:tc>
          <w:tcPr>
            <w:tcW w:w="561" w:type="dxa"/>
            <w:vMerge/>
            <w:shd w:val="clear" w:color="auto" w:fill="BFBFBF" w:themeFill="background1" w:themeFillShade="BF"/>
          </w:tcPr>
          <w:p w14:paraId="69A9FCE9" w14:textId="77777777" w:rsidR="00D22203" w:rsidRPr="003A2FA6" w:rsidRDefault="00D22203" w:rsidP="00D22203">
            <w:pPr>
              <w:jc w:val="center"/>
            </w:pPr>
          </w:p>
        </w:tc>
        <w:tc>
          <w:tcPr>
            <w:tcW w:w="532" w:type="dxa"/>
            <w:vMerge/>
            <w:shd w:val="clear" w:color="auto" w:fill="BFBFBF" w:themeFill="background1" w:themeFillShade="BF"/>
          </w:tcPr>
          <w:p w14:paraId="39585953" w14:textId="77777777" w:rsidR="00D22203" w:rsidRPr="003A2FA6" w:rsidRDefault="00D22203" w:rsidP="00D22203">
            <w:pPr>
              <w:jc w:val="center"/>
            </w:pPr>
          </w:p>
        </w:tc>
        <w:tc>
          <w:tcPr>
            <w:tcW w:w="466" w:type="dxa"/>
            <w:vMerge/>
            <w:shd w:val="clear" w:color="auto" w:fill="BFBFBF" w:themeFill="background1" w:themeFillShade="BF"/>
          </w:tcPr>
          <w:p w14:paraId="0D67A776" w14:textId="77777777" w:rsidR="00D22203" w:rsidRPr="003A2FA6" w:rsidRDefault="00D22203" w:rsidP="00D22203">
            <w:pPr>
              <w:jc w:val="center"/>
            </w:pPr>
          </w:p>
        </w:tc>
        <w:tc>
          <w:tcPr>
            <w:tcW w:w="4115" w:type="dxa"/>
            <w:tcBorders>
              <w:top w:val="single" w:sz="4" w:space="0" w:color="auto"/>
            </w:tcBorders>
            <w:shd w:val="clear" w:color="auto" w:fill="BFBFBF" w:themeFill="background1" w:themeFillShade="BF"/>
          </w:tcPr>
          <w:p w14:paraId="5C901954" w14:textId="77777777" w:rsidR="00D22203" w:rsidRPr="003A2FA6" w:rsidRDefault="00D22203" w:rsidP="00D22203">
            <w:pPr>
              <w:jc w:val="center"/>
            </w:pPr>
            <w:r w:rsidRPr="003A2FA6">
              <w:t>zostávajúci počet mesiacov realizácie aktivít projektu v čase predloženia prvej žiadosti o platbu (poskytnutie zálohovej platby)</w:t>
            </w:r>
          </w:p>
        </w:tc>
        <w:tc>
          <w:tcPr>
            <w:tcW w:w="374" w:type="dxa"/>
            <w:vMerge/>
            <w:shd w:val="clear" w:color="auto" w:fill="BFBFBF" w:themeFill="background1" w:themeFillShade="BF"/>
          </w:tcPr>
          <w:p w14:paraId="1F28A5F3" w14:textId="77777777" w:rsidR="00D22203" w:rsidRPr="003A2FA6" w:rsidRDefault="00D22203" w:rsidP="00D22203">
            <w:pPr>
              <w:jc w:val="center"/>
            </w:pPr>
          </w:p>
        </w:tc>
        <w:tc>
          <w:tcPr>
            <w:tcW w:w="1116" w:type="dxa"/>
            <w:vMerge/>
            <w:shd w:val="clear" w:color="auto" w:fill="BFBFBF" w:themeFill="background1" w:themeFillShade="BF"/>
          </w:tcPr>
          <w:p w14:paraId="75732D79" w14:textId="77777777" w:rsidR="00D22203" w:rsidRPr="003A2FA6" w:rsidRDefault="00D22203" w:rsidP="00D22203">
            <w:pPr>
              <w:jc w:val="center"/>
            </w:pPr>
          </w:p>
        </w:tc>
      </w:tr>
    </w:tbl>
    <w:p w14:paraId="62D43694"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66A3CA15" w14:textId="77777777" w:rsidTr="00D22203">
        <w:trPr>
          <w:trHeight w:val="279"/>
        </w:trPr>
        <w:tc>
          <w:tcPr>
            <w:tcW w:w="1628" w:type="dxa"/>
            <w:shd w:val="clear" w:color="auto" w:fill="BFBFBF" w:themeFill="background1" w:themeFillShade="BF"/>
          </w:tcPr>
          <w:p w14:paraId="023EC082"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3C6BEE8E" w14:textId="77777777" w:rsidR="00D22203" w:rsidRPr="003A2FA6" w:rsidRDefault="00D22203" w:rsidP="00D22203">
            <w:pPr>
              <w:jc w:val="center"/>
            </w:pPr>
            <w:r w:rsidRPr="003A2FA6">
              <w:t>=</w:t>
            </w:r>
          </w:p>
        </w:tc>
        <w:tc>
          <w:tcPr>
            <w:tcW w:w="532" w:type="dxa"/>
            <w:shd w:val="clear" w:color="auto" w:fill="BFBFBF" w:themeFill="background1" w:themeFillShade="BF"/>
          </w:tcPr>
          <w:p w14:paraId="13AB8154" w14:textId="77777777" w:rsidR="00D22203" w:rsidRPr="003A2FA6" w:rsidRDefault="00D22203" w:rsidP="00D22203">
            <w:pPr>
              <w:jc w:val="center"/>
            </w:pPr>
            <w:r w:rsidRPr="003A2FA6">
              <w:t>0,4</w:t>
            </w:r>
          </w:p>
        </w:tc>
        <w:tc>
          <w:tcPr>
            <w:tcW w:w="466" w:type="dxa"/>
            <w:shd w:val="clear" w:color="auto" w:fill="BFBFBF" w:themeFill="background1" w:themeFillShade="BF"/>
          </w:tcPr>
          <w:p w14:paraId="358D1F6D" w14:textId="77777777" w:rsidR="00D22203" w:rsidRPr="003A2FA6" w:rsidRDefault="00D22203" w:rsidP="00D22203">
            <w:pPr>
              <w:jc w:val="center"/>
            </w:pPr>
            <w:r w:rsidRPr="003A2FA6">
              <w:t>x</w:t>
            </w:r>
          </w:p>
        </w:tc>
        <w:tc>
          <w:tcPr>
            <w:tcW w:w="5632" w:type="dxa"/>
            <w:shd w:val="clear" w:color="auto" w:fill="BFBFBF" w:themeFill="background1" w:themeFillShade="BF"/>
          </w:tcPr>
          <w:p w14:paraId="01FB5D03"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w:t>
            </w:r>
          </w:p>
          <w:p w14:paraId="232BE959" w14:textId="77777777" w:rsidR="00D22203" w:rsidRPr="003A2FA6" w:rsidRDefault="00D22203" w:rsidP="00D22203">
            <w:pPr>
              <w:jc w:val="center"/>
            </w:pPr>
            <w:r w:rsidRPr="003A2FA6">
              <w:lastRenderedPageBreak/>
              <w:t>– vyčerpaná suma nenávratného finančného príspevku na predmetných položkách (zdroj EÚ a ŠR)</w:t>
            </w:r>
          </w:p>
        </w:tc>
      </w:tr>
    </w:tbl>
    <w:p w14:paraId="348C74CD" w14:textId="16858B41" w:rsidR="00D22203" w:rsidRDefault="00D22203" w:rsidP="00D22203">
      <w:pPr>
        <w:autoSpaceDE w:val="0"/>
        <w:autoSpaceDN w:val="0"/>
        <w:adjustRightInd w:val="0"/>
        <w:spacing w:before="120"/>
        <w:ind w:left="284"/>
        <w:jc w:val="both"/>
      </w:pPr>
      <w:r>
        <w:lastRenderedPageBreak/>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0B69A8E7" w14:textId="494B2FC1"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zmene celkovej dĺžky realizácie aktivít projektu (napr. v prípade predĺženia realizácie aktivít projektu), pričom zálohová platba sa vypočíta podľa nasledujúceho vzorca:</w:t>
      </w:r>
    </w:p>
    <w:p w14:paraId="6F8163E2" w14:textId="77777777" w:rsidR="00D22203" w:rsidRPr="003A2FA6" w:rsidRDefault="00D22203" w:rsidP="005B7173">
      <w:pPr>
        <w:numPr>
          <w:ilvl w:val="0"/>
          <w:numId w:val="89"/>
        </w:numPr>
        <w:spacing w:before="120" w:after="120"/>
        <w:ind w:left="567" w:hanging="283"/>
        <w:jc w:val="both"/>
      </w:pPr>
      <w:r w:rsidRPr="003A2FA6">
        <w:t xml:space="preserve">v prípade, ak po zmene celková zostávajúca dĺžka realizácie aktivít projektu </w:t>
      </w:r>
      <w:r w:rsidRPr="00B416DC">
        <w:rPr>
          <w:u w:val="single"/>
        </w:rPr>
        <w:t>nepresahuje 12 mesiacov</w:t>
      </w:r>
      <w:r w:rsidRPr="003A2FA6">
        <w:t>, výška zálohovej platby sa vypočíta podľa nasledovného vzorca:</w:t>
      </w: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14:paraId="722A9778" w14:textId="77777777" w:rsidTr="00D22203">
        <w:trPr>
          <w:trHeight w:val="703"/>
        </w:trPr>
        <w:tc>
          <w:tcPr>
            <w:tcW w:w="1808" w:type="dxa"/>
            <w:shd w:val="clear" w:color="auto" w:fill="BFBFBF" w:themeFill="background1" w:themeFillShade="BF"/>
          </w:tcPr>
          <w:p w14:paraId="51E1B742"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5B403704" w14:textId="77777777" w:rsidR="00D22203" w:rsidRPr="003A2FA6" w:rsidRDefault="00D22203" w:rsidP="00D22203">
            <w:pPr>
              <w:jc w:val="center"/>
            </w:pPr>
            <w:r w:rsidRPr="003A2FA6">
              <w:t>=</w:t>
            </w:r>
          </w:p>
        </w:tc>
        <w:tc>
          <w:tcPr>
            <w:tcW w:w="608" w:type="dxa"/>
            <w:shd w:val="clear" w:color="auto" w:fill="BFBFBF" w:themeFill="background1" w:themeFillShade="BF"/>
          </w:tcPr>
          <w:p w14:paraId="498B7EB4" w14:textId="77777777" w:rsidR="00D22203" w:rsidRPr="003A2FA6" w:rsidRDefault="00D22203" w:rsidP="00D22203">
            <w:pPr>
              <w:jc w:val="center"/>
            </w:pPr>
            <w:r w:rsidRPr="003A2FA6">
              <w:t>0,4</w:t>
            </w:r>
          </w:p>
        </w:tc>
        <w:tc>
          <w:tcPr>
            <w:tcW w:w="643" w:type="dxa"/>
            <w:shd w:val="clear" w:color="auto" w:fill="BFBFBF" w:themeFill="background1" w:themeFillShade="BF"/>
          </w:tcPr>
          <w:p w14:paraId="07888899" w14:textId="77777777" w:rsidR="00D22203" w:rsidRPr="003A2FA6" w:rsidRDefault="00D22203" w:rsidP="00D22203">
            <w:pPr>
              <w:jc w:val="center"/>
            </w:pPr>
            <w:r w:rsidRPr="003A2FA6">
              <w:t>x</w:t>
            </w:r>
          </w:p>
        </w:tc>
        <w:tc>
          <w:tcPr>
            <w:tcW w:w="5209" w:type="dxa"/>
            <w:shd w:val="clear" w:color="auto" w:fill="BFBFBF" w:themeFill="background1" w:themeFillShade="BF"/>
          </w:tcPr>
          <w:p w14:paraId="1BED1AD1" w14:textId="77777777" w:rsidR="00D22203" w:rsidRPr="003A2FA6" w:rsidRDefault="00D22203" w:rsidP="00D22203">
            <w:pPr>
              <w:jc w:val="center"/>
            </w:pPr>
            <w:r w:rsidRPr="003A2FA6">
              <w:t>(suma nenávratného finančného príspevku po zmene – vyčerpaná suma nenávratného finančného príspevku (zdroj EÚ a ŠR))</w:t>
            </w:r>
          </w:p>
        </w:tc>
      </w:tr>
    </w:tbl>
    <w:p w14:paraId="6701C4BC" w14:textId="77777777" w:rsidR="00D22203" w:rsidRPr="003A2FA6" w:rsidRDefault="00D22203" w:rsidP="005B7173">
      <w:pPr>
        <w:numPr>
          <w:ilvl w:val="0"/>
          <w:numId w:val="89"/>
        </w:numPr>
        <w:spacing w:before="120" w:after="120"/>
        <w:ind w:left="567" w:hanging="283"/>
        <w:jc w:val="both"/>
      </w:pPr>
      <w:r w:rsidRPr="003A2FA6">
        <w:t xml:space="preserve">v prípade, ak po zmene celková zostávajúca dĺžka realizácie aktivít projektu </w:t>
      </w:r>
      <w:r w:rsidRPr="00B416DC">
        <w:rPr>
          <w:u w:val="single"/>
        </w:rPr>
        <w:t>presahuje 12 mesiacov</w:t>
      </w:r>
      <w:r w:rsidRPr="003A2FA6">
        <w:t>, výška zálohovej platby sa vypočíta podľa nasledovného vzorca:</w:t>
      </w:r>
    </w:p>
    <w:tbl>
      <w:tblPr>
        <w:tblW w:w="8817" w:type="dxa"/>
        <w:tblInd w:w="392" w:type="dxa"/>
        <w:tblLook w:val="04A0" w:firstRow="1" w:lastRow="0" w:firstColumn="1" w:lastColumn="0" w:noHBand="0" w:noVBand="1"/>
      </w:tblPr>
      <w:tblGrid>
        <w:gridCol w:w="1628"/>
        <w:gridCol w:w="561"/>
        <w:gridCol w:w="532"/>
        <w:gridCol w:w="466"/>
        <w:gridCol w:w="4326"/>
        <w:gridCol w:w="374"/>
        <w:gridCol w:w="930"/>
      </w:tblGrid>
      <w:tr w:rsidR="00D22203" w:rsidRPr="003A2FA6" w14:paraId="51A6D6A9" w14:textId="77777777" w:rsidTr="00D22203">
        <w:trPr>
          <w:trHeight w:val="279"/>
        </w:trPr>
        <w:tc>
          <w:tcPr>
            <w:tcW w:w="1628" w:type="dxa"/>
            <w:vMerge w:val="restart"/>
            <w:shd w:val="clear" w:color="auto" w:fill="BFBFBF" w:themeFill="background1" w:themeFillShade="BF"/>
          </w:tcPr>
          <w:p w14:paraId="49E56119" w14:textId="77777777" w:rsidR="00D22203" w:rsidRPr="003A2FA6" w:rsidRDefault="00D22203" w:rsidP="00D22203">
            <w:pPr>
              <w:jc w:val="center"/>
            </w:pPr>
            <w:r w:rsidRPr="003A2FA6">
              <w:t>maximálna výška poskytnutej zálohovej platby</w:t>
            </w:r>
          </w:p>
        </w:tc>
        <w:tc>
          <w:tcPr>
            <w:tcW w:w="561" w:type="dxa"/>
            <w:vMerge w:val="restart"/>
            <w:shd w:val="clear" w:color="auto" w:fill="BFBFBF" w:themeFill="background1" w:themeFillShade="BF"/>
          </w:tcPr>
          <w:p w14:paraId="7FCADF22"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24DF2080"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1EEE9FCD" w14:textId="77777777" w:rsidR="00D22203" w:rsidRPr="003A2FA6" w:rsidRDefault="00D22203" w:rsidP="00D22203">
            <w:pPr>
              <w:jc w:val="center"/>
            </w:pPr>
            <w:r w:rsidRPr="003A2FA6">
              <w:t>x</w:t>
            </w:r>
          </w:p>
        </w:tc>
        <w:tc>
          <w:tcPr>
            <w:tcW w:w="4326" w:type="dxa"/>
            <w:tcBorders>
              <w:bottom w:val="single" w:sz="4" w:space="0" w:color="auto"/>
            </w:tcBorders>
            <w:shd w:val="clear" w:color="auto" w:fill="BFBFBF" w:themeFill="background1" w:themeFillShade="BF"/>
          </w:tcPr>
          <w:p w14:paraId="43753205" w14:textId="77777777" w:rsidR="00D22203" w:rsidRPr="003A2FA6" w:rsidRDefault="00D22203" w:rsidP="00D22203">
            <w:pPr>
              <w:jc w:val="center"/>
            </w:pPr>
            <w:r w:rsidRPr="003A2FA6">
              <w:t>suma nenávratného finančného príspevku po zmene – vyčerpaná suma nenávratného finančného príspevku (zdroj EÚ a ŠR)</w:t>
            </w:r>
          </w:p>
        </w:tc>
        <w:tc>
          <w:tcPr>
            <w:tcW w:w="374" w:type="dxa"/>
            <w:vMerge w:val="restart"/>
            <w:shd w:val="clear" w:color="auto" w:fill="BFBFBF" w:themeFill="background1" w:themeFillShade="BF"/>
          </w:tcPr>
          <w:p w14:paraId="020CCCA7" w14:textId="77777777" w:rsidR="00D22203" w:rsidRPr="003A2FA6" w:rsidRDefault="00D22203" w:rsidP="00D22203">
            <w:pPr>
              <w:jc w:val="center"/>
            </w:pPr>
            <w:r w:rsidRPr="003A2FA6">
              <w:t>x</w:t>
            </w:r>
          </w:p>
        </w:tc>
        <w:tc>
          <w:tcPr>
            <w:tcW w:w="930" w:type="dxa"/>
            <w:vMerge w:val="restart"/>
            <w:shd w:val="clear" w:color="auto" w:fill="BFBFBF" w:themeFill="background1" w:themeFillShade="BF"/>
          </w:tcPr>
          <w:p w14:paraId="4013C62F" w14:textId="77777777" w:rsidR="00D22203" w:rsidRPr="003A2FA6" w:rsidRDefault="00D22203" w:rsidP="00D22203">
            <w:pPr>
              <w:jc w:val="center"/>
            </w:pPr>
            <w:r w:rsidRPr="003A2FA6">
              <w:t>12</w:t>
            </w:r>
          </w:p>
        </w:tc>
      </w:tr>
      <w:tr w:rsidR="00D22203" w:rsidRPr="003A2FA6" w14:paraId="79361ADF" w14:textId="77777777" w:rsidTr="00D22203">
        <w:trPr>
          <w:trHeight w:val="305"/>
        </w:trPr>
        <w:tc>
          <w:tcPr>
            <w:tcW w:w="1628" w:type="dxa"/>
            <w:vMerge/>
            <w:shd w:val="clear" w:color="auto" w:fill="BFBFBF" w:themeFill="background1" w:themeFillShade="BF"/>
          </w:tcPr>
          <w:p w14:paraId="0885FD38" w14:textId="77777777" w:rsidR="00D22203" w:rsidRPr="003A2FA6" w:rsidRDefault="00D22203" w:rsidP="00D22203">
            <w:pPr>
              <w:jc w:val="center"/>
            </w:pPr>
          </w:p>
        </w:tc>
        <w:tc>
          <w:tcPr>
            <w:tcW w:w="561" w:type="dxa"/>
            <w:vMerge/>
            <w:shd w:val="clear" w:color="auto" w:fill="BFBFBF" w:themeFill="background1" w:themeFillShade="BF"/>
          </w:tcPr>
          <w:p w14:paraId="17500F6F" w14:textId="77777777" w:rsidR="00D22203" w:rsidRPr="003A2FA6" w:rsidRDefault="00D22203" w:rsidP="00D22203">
            <w:pPr>
              <w:jc w:val="center"/>
            </w:pPr>
          </w:p>
        </w:tc>
        <w:tc>
          <w:tcPr>
            <w:tcW w:w="532" w:type="dxa"/>
            <w:vMerge/>
            <w:shd w:val="clear" w:color="auto" w:fill="BFBFBF" w:themeFill="background1" w:themeFillShade="BF"/>
          </w:tcPr>
          <w:p w14:paraId="756CD0BD" w14:textId="77777777" w:rsidR="00D22203" w:rsidRPr="003A2FA6" w:rsidRDefault="00D22203" w:rsidP="00D22203">
            <w:pPr>
              <w:jc w:val="center"/>
            </w:pPr>
          </w:p>
        </w:tc>
        <w:tc>
          <w:tcPr>
            <w:tcW w:w="466" w:type="dxa"/>
            <w:vMerge/>
            <w:shd w:val="clear" w:color="auto" w:fill="BFBFBF" w:themeFill="background1" w:themeFillShade="BF"/>
          </w:tcPr>
          <w:p w14:paraId="6A90E46F" w14:textId="77777777" w:rsidR="00D22203" w:rsidRPr="003A2FA6" w:rsidRDefault="00D22203" w:rsidP="00D22203">
            <w:pPr>
              <w:jc w:val="center"/>
            </w:pPr>
          </w:p>
        </w:tc>
        <w:tc>
          <w:tcPr>
            <w:tcW w:w="4326" w:type="dxa"/>
            <w:tcBorders>
              <w:top w:val="single" w:sz="4" w:space="0" w:color="auto"/>
            </w:tcBorders>
            <w:shd w:val="clear" w:color="auto" w:fill="BFBFBF" w:themeFill="background1" w:themeFillShade="BF"/>
          </w:tcPr>
          <w:p w14:paraId="5398673E" w14:textId="77777777" w:rsidR="00D22203" w:rsidRPr="003A2FA6" w:rsidRDefault="00D22203" w:rsidP="00D22203">
            <w:pPr>
              <w:jc w:val="center"/>
            </w:pPr>
            <w:r w:rsidRPr="003A2FA6">
              <w:t>zostávajúci počet mesiacov realizácie aktivít projektu v čase predloženia žiadosti o platbu (poskytnutie zálohovej platby) po zmene</w:t>
            </w:r>
          </w:p>
        </w:tc>
        <w:tc>
          <w:tcPr>
            <w:tcW w:w="374" w:type="dxa"/>
            <w:vMerge/>
            <w:shd w:val="clear" w:color="auto" w:fill="BFBFBF" w:themeFill="background1" w:themeFillShade="BF"/>
          </w:tcPr>
          <w:p w14:paraId="18BD851A" w14:textId="77777777" w:rsidR="00D22203" w:rsidRPr="003A2FA6" w:rsidRDefault="00D22203" w:rsidP="00D22203">
            <w:pPr>
              <w:jc w:val="center"/>
            </w:pPr>
          </w:p>
        </w:tc>
        <w:tc>
          <w:tcPr>
            <w:tcW w:w="930" w:type="dxa"/>
            <w:vMerge/>
            <w:shd w:val="clear" w:color="auto" w:fill="BFBFBF" w:themeFill="background1" w:themeFillShade="BF"/>
          </w:tcPr>
          <w:p w14:paraId="39A7E62D" w14:textId="77777777" w:rsidR="00D22203" w:rsidRPr="003A2FA6" w:rsidRDefault="00D22203" w:rsidP="00D22203">
            <w:pPr>
              <w:jc w:val="center"/>
            </w:pPr>
          </w:p>
        </w:tc>
      </w:tr>
    </w:tbl>
    <w:p w14:paraId="2BB1C4A4"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21" w:type="dxa"/>
        <w:tblInd w:w="392" w:type="dxa"/>
        <w:tblLook w:val="04A0" w:firstRow="1" w:lastRow="0" w:firstColumn="1" w:lastColumn="0" w:noHBand="0" w:noVBand="1"/>
      </w:tblPr>
      <w:tblGrid>
        <w:gridCol w:w="1628"/>
        <w:gridCol w:w="561"/>
        <w:gridCol w:w="532"/>
        <w:gridCol w:w="681"/>
        <w:gridCol w:w="5419"/>
      </w:tblGrid>
      <w:tr w:rsidR="00D22203" w:rsidRPr="003A2FA6" w14:paraId="0C4A7D4C" w14:textId="77777777" w:rsidTr="00D22203">
        <w:trPr>
          <w:trHeight w:val="279"/>
        </w:trPr>
        <w:tc>
          <w:tcPr>
            <w:tcW w:w="1628" w:type="dxa"/>
            <w:shd w:val="clear" w:color="auto" w:fill="BFBFBF" w:themeFill="background1" w:themeFillShade="BF"/>
          </w:tcPr>
          <w:p w14:paraId="5DD18325"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49A10BCA" w14:textId="77777777" w:rsidR="00D22203" w:rsidRPr="003A2FA6" w:rsidRDefault="00D22203" w:rsidP="00D22203">
            <w:pPr>
              <w:jc w:val="center"/>
            </w:pPr>
            <w:r w:rsidRPr="003A2FA6">
              <w:t>=</w:t>
            </w:r>
          </w:p>
        </w:tc>
        <w:tc>
          <w:tcPr>
            <w:tcW w:w="532" w:type="dxa"/>
            <w:shd w:val="clear" w:color="auto" w:fill="BFBFBF" w:themeFill="background1" w:themeFillShade="BF"/>
          </w:tcPr>
          <w:p w14:paraId="424E2D0F" w14:textId="77777777" w:rsidR="00D22203" w:rsidRPr="003A2FA6" w:rsidRDefault="00D22203" w:rsidP="00D22203">
            <w:pPr>
              <w:jc w:val="center"/>
            </w:pPr>
            <w:r w:rsidRPr="003A2FA6">
              <w:t>0,4</w:t>
            </w:r>
          </w:p>
        </w:tc>
        <w:tc>
          <w:tcPr>
            <w:tcW w:w="681" w:type="dxa"/>
            <w:shd w:val="clear" w:color="auto" w:fill="BFBFBF" w:themeFill="background1" w:themeFillShade="BF"/>
          </w:tcPr>
          <w:p w14:paraId="4C2368C6" w14:textId="77777777" w:rsidR="00D22203" w:rsidRPr="003A2FA6" w:rsidRDefault="00D22203" w:rsidP="00D22203">
            <w:pPr>
              <w:jc w:val="center"/>
            </w:pPr>
            <w:r w:rsidRPr="003A2FA6">
              <w:t>x</w:t>
            </w:r>
          </w:p>
        </w:tc>
        <w:tc>
          <w:tcPr>
            <w:tcW w:w="5419" w:type="dxa"/>
            <w:shd w:val="clear" w:color="auto" w:fill="BFBFBF" w:themeFill="background1" w:themeFillShade="BF"/>
          </w:tcPr>
          <w:p w14:paraId="057742FC"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 po zmene</w:t>
            </w:r>
          </w:p>
          <w:p w14:paraId="4B5162DC" w14:textId="77777777" w:rsidR="00D22203" w:rsidRPr="003A2FA6" w:rsidRDefault="00D22203" w:rsidP="00D22203">
            <w:pPr>
              <w:jc w:val="center"/>
            </w:pPr>
            <w:r w:rsidRPr="003A2FA6">
              <w:t>– vyčerpaná suma nenávratného finančného príspevku na predmetných položkách (zdroj EÚ a ŠR)</w:t>
            </w:r>
          </w:p>
        </w:tc>
      </w:tr>
    </w:tbl>
    <w:p w14:paraId="6FABEA64"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 relevantnej časti rozpočtu projektu zodpovedajúcim 12 mesiacom realizácie aktivít projektu, t. j. prijímateľ môže disponovať prostriedkami EÚ a štátneho rozpočtu na spolufinancovanie v maximálnej výške 40 % z relevantnej časti rozpočtu zodpovedajúcim 12 mesiacom realizácie aktivít projektu.</w:t>
      </w:r>
    </w:p>
    <w:p w14:paraId="314BFDDB"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4B569A64" w14:textId="118161AE" w:rsidR="00D22203" w:rsidRPr="003A2FA6" w:rsidRDefault="00D22203"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w:t>
      </w:r>
      <w:r w:rsidR="009640DD">
        <w:t xml:space="preserve">prijímateľ môže požiadať o ďalšiu zálohovú platbu </w:t>
      </w:r>
      <w:r w:rsidRPr="003A2FA6">
        <w:t xml:space="preserve">až po schválení žiadosti o platbu (zúčtovanie zálohovej platby) certifikačným orgánom. </w:t>
      </w:r>
    </w:p>
    <w:p w14:paraId="546DD461" w14:textId="1446D68A"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w:t>
      </w:r>
    </w:p>
    <w:p w14:paraId="14797637"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59BBCD7D" w14:textId="7B9A7070"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žiadosti o platbu (zúčtovanie zálohovej platby) obsahujúcich výdavky, ktoré sú predmetom </w:t>
      </w:r>
      <w:r w:rsidRPr="003A2FA6">
        <w:lastRenderedPageBreak/>
        <w:t>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b. Suma týchto prostriedkov, a teda výška poskytnutej zálohovej platby, je maximálne 40 % relevantnej časti rozpočtu projektu zodpovedajúcim 12 mesiacom realizácie aktivít projektu.</w:t>
      </w:r>
    </w:p>
    <w:p w14:paraId="14C727F4"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EA099DD"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 xml:space="preserve">Povinnosti pre zúčtovanie 100 % z poskytnutej zálohovej platby sa vzťahujú osobitne na každú poskytnutú zálohovú platbu. V danom prípade priraďovanie zúčtovaní zálohových platieb (žiadosť o platbu – zúčtovanie </w:t>
      </w:r>
      <w:r w:rsidRPr="0073389C">
        <w:lastRenderedPageBreak/>
        <w:t>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lastRenderedPageBreak/>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5B7173">
      <w:pPr>
        <w:pStyle w:val="Odsekzoznamu"/>
        <w:numPr>
          <w:ilvl w:val="1"/>
          <w:numId w:val="54"/>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5B7173">
      <w:pPr>
        <w:numPr>
          <w:ilvl w:val="1"/>
          <w:numId w:val="54"/>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8" w14:textId="136DCDF3"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lastRenderedPageBreak/>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5923ED70"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82"/>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5EF800C9" w14:textId="77777777" w:rsidR="00633266" w:rsidRDefault="00633266" w:rsidP="00CF7FC1">
      <w:pPr>
        <w:pStyle w:val="Zkladntext"/>
        <w:spacing w:before="120" w:after="120" w:line="288" w:lineRule="auto"/>
        <w:rPr>
          <w:rFonts w:ascii="Arial" w:hAnsi="Arial" w:cs="Arial"/>
          <w:sz w:val="19"/>
          <w:szCs w:val="19"/>
          <w:lang w:val="sk-SK"/>
        </w:rPr>
      </w:pP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83"/>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77777777"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84"/>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5B01CB95"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t>Súčasťou žiadosti o platbu je aj podporná dokumentácia. Podpornú dokumentáciu prijímateľ vyhotovuje v dvoch vyhotoveniach, pričom jedno vyhotovenie zostáva u prijímateľa a druhé predkladá poskytovateľovi.</w:t>
      </w:r>
      <w:r w:rsidR="00301A14">
        <w:rPr>
          <w:rFonts w:ascii="Arial" w:hAnsi="Arial" w:cs="Arial"/>
          <w:sz w:val="19"/>
          <w:szCs w:val="19"/>
          <w:lang w:val="sk-SK"/>
        </w:rPr>
        <w:t xml:space="preserve"> </w:t>
      </w:r>
      <w:r w:rsidRPr="0073389C">
        <w:rPr>
          <w:rFonts w:ascii="Arial" w:hAnsi="Arial" w:cs="Arial"/>
          <w:sz w:val="19"/>
          <w:szCs w:val="19"/>
          <w:lang w:val="sk-SK"/>
        </w:rPr>
        <w:t xml:space="preserve">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w:t>
      </w:r>
      <w:r w:rsidRPr="0073389C">
        <w:rPr>
          <w:rFonts w:ascii="Arial" w:hAnsi="Arial" w:cs="Arial"/>
          <w:sz w:val="19"/>
          <w:szCs w:val="19"/>
          <w:lang w:val="sk-SK"/>
        </w:rPr>
        <w:lastRenderedPageBreak/>
        <w:t xml:space="preserve">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318F9C27" w14:textId="38E58526"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  o platbu typu priebežná platba a zúčtovanie zálohovej platby</w:t>
      </w:r>
      <w:r w:rsidR="00256785">
        <w:rPr>
          <w:rFonts w:cs="Arial"/>
          <w:szCs w:val="19"/>
        </w:rPr>
        <w:t>.</w:t>
      </w:r>
    </w:p>
    <w:p w14:paraId="7ACE37E2"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4637527C"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V prípade, ak prijímateľ predloží ŽoP s podpornou dokumentáciou, ktorá nebude riadne zoradená, poskytovateľ si vyhradzuje právo ju zamietnuť.</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64" w:name="_Toc410907861"/>
      <w:bookmarkStart w:id="65" w:name="_Toc440372875"/>
      <w:bookmarkStart w:id="66" w:name="_Toc1543523"/>
      <w:r w:rsidRPr="0073389C">
        <w:rPr>
          <w:caps/>
          <w:lang w:val="sk-SK" w:eastAsia="cs-CZ"/>
        </w:rPr>
        <w:t>Ú</w:t>
      </w:r>
      <w:r w:rsidRPr="0073389C">
        <w:rPr>
          <w:lang w:val="sk-SK" w:eastAsia="cs-CZ"/>
        </w:rPr>
        <w:t>čtovné doklady a ich prílohy</w:t>
      </w:r>
      <w:bookmarkEnd w:id="64"/>
      <w:bookmarkEnd w:id="65"/>
      <w:bookmarkEnd w:id="66"/>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85"/>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lastRenderedPageBreak/>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67" w:name="_Toc317864902"/>
      <w:bookmarkStart w:id="68" w:name="_Toc317865114"/>
      <w:bookmarkStart w:id="69" w:name="_Toc317865267"/>
      <w:bookmarkStart w:id="70" w:name="_Toc317865410"/>
      <w:bookmarkStart w:id="71" w:name="_Toc317865549"/>
      <w:bookmarkStart w:id="72" w:name="_Toc317865688"/>
      <w:bookmarkStart w:id="73" w:name="_Toc317866058"/>
      <w:bookmarkStart w:id="74" w:name="_Toc317866203"/>
      <w:bookmarkStart w:id="75" w:name="_Toc317866305"/>
      <w:bookmarkStart w:id="76" w:name="_Toc317866470"/>
      <w:bookmarkStart w:id="77" w:name="_Toc317866572"/>
      <w:bookmarkStart w:id="78" w:name="_Toc317866789"/>
      <w:bookmarkStart w:id="79" w:name="_Toc329084085"/>
      <w:bookmarkEnd w:id="67"/>
      <w:bookmarkEnd w:id="68"/>
      <w:bookmarkEnd w:id="69"/>
      <w:bookmarkEnd w:id="70"/>
      <w:bookmarkEnd w:id="71"/>
      <w:bookmarkEnd w:id="72"/>
      <w:bookmarkEnd w:id="73"/>
      <w:bookmarkEnd w:id="74"/>
      <w:bookmarkEnd w:id="75"/>
      <w:bookmarkEnd w:id="76"/>
      <w:bookmarkEnd w:id="77"/>
      <w:bookmarkEnd w:id="78"/>
      <w:bookmarkEnd w:id="79"/>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86"/>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80"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80"/>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81"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1"/>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2"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3" w:name="_Toc417050114"/>
      <w:bookmarkStart w:id="84" w:name="_Toc417155861"/>
      <w:bookmarkStart w:id="85" w:name="_Toc417156080"/>
      <w:bookmarkStart w:id="86" w:name="_Toc417050126"/>
      <w:bookmarkStart w:id="87" w:name="_Toc417155873"/>
      <w:bookmarkStart w:id="88" w:name="_Toc417156092"/>
      <w:bookmarkEnd w:id="83"/>
      <w:bookmarkEnd w:id="84"/>
      <w:bookmarkEnd w:id="85"/>
      <w:bookmarkEnd w:id="86"/>
      <w:bookmarkEnd w:id="87"/>
      <w:bookmarkEnd w:id="88"/>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lastRenderedPageBreak/>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87"/>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89" w:name="_Toc317864930"/>
      <w:bookmarkStart w:id="90" w:name="_Toc317865142"/>
      <w:bookmarkStart w:id="91" w:name="_Toc317865295"/>
      <w:bookmarkStart w:id="92" w:name="_Toc317865438"/>
      <w:bookmarkStart w:id="93" w:name="_Toc317865577"/>
      <w:bookmarkStart w:id="94" w:name="_Toc317865703"/>
      <w:bookmarkStart w:id="95" w:name="_Toc317866072"/>
      <w:bookmarkStart w:id="96" w:name="_Toc317866217"/>
      <w:bookmarkStart w:id="97" w:name="_Toc317866319"/>
      <w:bookmarkStart w:id="98" w:name="_Toc317866484"/>
      <w:bookmarkStart w:id="99" w:name="_Toc317866586"/>
      <w:bookmarkStart w:id="100" w:name="_Toc317866803"/>
      <w:bookmarkStart w:id="101" w:name="_Toc329084100"/>
      <w:bookmarkStart w:id="102" w:name="_Toc410905147"/>
      <w:bookmarkStart w:id="103" w:name="_Toc410907875"/>
      <w:bookmarkStart w:id="104" w:name="_Toc410910215"/>
      <w:bookmarkStart w:id="105" w:name="_Toc413415834"/>
      <w:bookmarkStart w:id="106" w:name="_Toc413830211"/>
      <w:bookmarkStart w:id="107" w:name="_Toc413833999"/>
      <w:bookmarkStart w:id="108" w:name="_Toc413834102"/>
      <w:bookmarkStart w:id="109" w:name="_Toc415130210"/>
      <w:bookmarkStart w:id="110" w:name="_Toc415155540"/>
      <w:bookmarkStart w:id="111" w:name="_Toc417050140"/>
      <w:bookmarkStart w:id="112" w:name="_Toc417155887"/>
      <w:bookmarkStart w:id="113" w:name="_Toc417156106"/>
      <w:bookmarkEnd w:id="82"/>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14"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14"/>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A83018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006A2DA0" w:rsidRPr="0073389C">
        <w:rPr>
          <w:rStyle w:val="Odkaznapoznmkupodiarou"/>
          <w:rFonts w:cs="Arial"/>
          <w:b/>
          <w:bCs/>
          <w:sz w:val="19"/>
          <w:szCs w:val="19"/>
          <w:lang w:val="sk-SK"/>
        </w:rPr>
        <w:footnoteReference w:id="88"/>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89"/>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lastRenderedPageBreak/>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90"/>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2308D779"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115" w:name="_Ref523225313"/>
      <w:r w:rsidRPr="0073389C">
        <w:rPr>
          <w:rStyle w:val="Odkaznapoznmkupodiarou"/>
          <w:rFonts w:cs="Arial"/>
          <w:i/>
          <w:iCs/>
          <w:sz w:val="19"/>
          <w:szCs w:val="19"/>
          <w:lang w:val="sk-SK"/>
        </w:rPr>
        <w:footnoteReference w:id="91"/>
      </w:r>
      <w:bookmarkEnd w:id="115"/>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92"/>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93"/>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28EFC6B4"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7F059F" w:rsidRPr="007F059F">
        <w:rPr>
          <w:rStyle w:val="Odkaznapoznmkupodiarou"/>
        </w:rPr>
        <w:t>90</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lastRenderedPageBreak/>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94"/>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56540898"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95"/>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lastRenderedPageBreak/>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2B57ADA"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116" w:name="_Ref523227404"/>
      <w:r w:rsidR="00C80E10" w:rsidRPr="0073389C">
        <w:rPr>
          <w:rStyle w:val="Odkaznapoznmkupodiarou"/>
          <w:rFonts w:cs="Arial"/>
          <w:i/>
          <w:iCs/>
          <w:sz w:val="19"/>
          <w:szCs w:val="19"/>
          <w:lang w:val="sk-SK"/>
        </w:rPr>
        <w:footnoteReference w:id="96"/>
      </w:r>
      <w:bookmarkEnd w:id="116"/>
      <w:r w:rsidR="00C80E10" w:rsidRPr="0073389C">
        <w:rPr>
          <w:lang w:val="sk-SK"/>
        </w:rPr>
        <w:t xml:space="preserve"> príloha č. </w:t>
      </w:r>
      <w:r w:rsidR="003B71D1">
        <w:rPr>
          <w:lang w:val="sk-SK"/>
        </w:rPr>
        <w:t>6</w:t>
      </w:r>
      <w:r>
        <w:rPr>
          <w:lang w:val="sk-SK"/>
        </w:rPr>
        <w:t>),</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97"/>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0EF62604"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xml:space="preserve">, avšak len na </w:t>
      </w:r>
      <w:r w:rsidR="004A54D4">
        <w:rPr>
          <w:rFonts w:eastAsia="Times New Roman" w:cs="Arial"/>
          <w:b/>
          <w:color w:val="auto"/>
          <w:szCs w:val="19"/>
          <w:lang w:val="sk-SK" w:eastAsia="en-US"/>
        </w:rPr>
        <w:lastRenderedPageBreak/>
        <w:t>základe písomného rozhodnutia udeleného prijímateľovi zo strany poskytovateľa</w:t>
      </w:r>
      <w:r w:rsidR="002C66B3">
        <w:rPr>
          <w:rStyle w:val="Odkaznapoznmkupodiarou"/>
          <w:rFonts w:eastAsia="Times New Roman" w:cs="Arial"/>
          <w:b/>
          <w:color w:val="auto"/>
          <w:szCs w:val="19"/>
          <w:lang w:val="sk-SK" w:eastAsia="en-US"/>
        </w:rPr>
        <w:footnoteReference w:id="98"/>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lastRenderedPageBreak/>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99"/>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lastRenderedPageBreak/>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lastRenderedPageBreak/>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00"/>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4EFA8CE5"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7F059F" w:rsidRPr="007F059F">
        <w:rPr>
          <w:rStyle w:val="Odkaznapoznmkupodiarou"/>
        </w:rPr>
        <w:t>95</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01"/>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lastRenderedPageBreak/>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2E95BF7D"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7F059F" w:rsidRPr="007F059F">
        <w:rPr>
          <w:rStyle w:val="Odkaznapoznmkupodiarou"/>
        </w:rPr>
        <w:t>95</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3E744590" w14:textId="3D5E64F8"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02"/>
      </w:r>
      <w:r w:rsidRPr="0073389C">
        <w:rPr>
          <w:rFonts w:ascii="Arial" w:hAnsi="Arial" w:cs="Arial"/>
          <w:b/>
          <w:bCs/>
          <w:position w:val="8"/>
          <w:sz w:val="19"/>
          <w:szCs w:val="19"/>
          <w:vertAlign w:val="superscript"/>
          <w:lang w:val="sk-SK"/>
        </w:rPr>
        <w:t xml:space="preserve"> </w:t>
      </w:r>
    </w:p>
    <w:p w14:paraId="7A55D209" w14:textId="1446C6B3"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03"/>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lastRenderedPageBreak/>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17" w:name="_Toc410907876"/>
      <w:r>
        <w:rPr>
          <w:lang w:val="sk-SK"/>
        </w:rPr>
        <w:t xml:space="preserve"> </w:t>
      </w:r>
      <w:bookmarkStart w:id="118" w:name="_Toc440372876"/>
      <w:bookmarkStart w:id="119" w:name="_Toc1543524"/>
      <w:r w:rsidR="009D7F63" w:rsidRPr="0073389C">
        <w:rPr>
          <w:lang w:val="sk-SK"/>
        </w:rPr>
        <w:t>Nezrovnalosti a vysporiadanie finančných vzťahov</w:t>
      </w:r>
      <w:bookmarkEnd w:id="117"/>
      <w:bookmarkEnd w:id="118"/>
      <w:bookmarkEnd w:id="119"/>
    </w:p>
    <w:p w14:paraId="170C81D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99542E">
      <w:pPr>
        <w:autoSpaceDE w:val="0"/>
        <w:autoSpaceDN w:val="0"/>
        <w:adjustRightInd w:val="0"/>
        <w:spacing w:line="276" w:lineRule="auto"/>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4CBA0D75" w14:textId="1F7E0BF6" w:rsidR="00AC0EAB" w:rsidRPr="00B22662" w:rsidRDefault="00AC0EAB" w:rsidP="005B7173">
      <w:pPr>
        <w:numPr>
          <w:ilvl w:val="0"/>
          <w:numId w:val="90"/>
        </w:numPr>
        <w:spacing w:line="276"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5B7173">
      <w:pPr>
        <w:numPr>
          <w:ilvl w:val="0"/>
          <w:numId w:val="90"/>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 xml:space="preserve">zákona v znení neskorších predpisov najmä pre trestné činy poškodzovania finančných záujmov ES, subvenčný podvod alebo machinácie pri verejnom </w:t>
      </w:r>
      <w:r w:rsidRPr="00561705">
        <w:rPr>
          <w:rFonts w:cs="Arial"/>
          <w:szCs w:val="16"/>
        </w:rPr>
        <w:lastRenderedPageBreak/>
        <w:t>obstarávaní a verejnej dražbe</w:t>
      </w:r>
      <w:r w:rsidR="00CC0C60">
        <w:rPr>
          <w:rFonts w:cs="Arial"/>
          <w:szCs w:val="16"/>
        </w:rPr>
        <w:t>;</w:t>
      </w:r>
    </w:p>
    <w:p w14:paraId="68A4794C" w14:textId="24456FFB" w:rsidR="00CC0C60" w:rsidRPr="00AC0EAB" w:rsidRDefault="00CC0C60"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5B7173">
      <w:pPr>
        <w:numPr>
          <w:ilvl w:val="0"/>
          <w:numId w:val="96"/>
        </w:numPr>
        <w:autoSpaceDE w:val="0"/>
        <w:autoSpaceDN w:val="0"/>
        <w:adjustRightInd w:val="0"/>
        <w:spacing w:before="120" w:after="120" w:line="288" w:lineRule="auto"/>
        <w:jc w:val="both"/>
      </w:pPr>
      <w:r w:rsidRPr="0073389C">
        <w:lastRenderedPageBreak/>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65725EE1"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1F5CF6E9" w14:textId="419DA3B3"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65AD9E33" w14:textId="77777777" w:rsidR="00034716" w:rsidRPr="00BB2709" w:rsidRDefault="00034716" w:rsidP="0099542E">
      <w:pPr>
        <w:spacing w:line="288" w:lineRule="auto"/>
        <w:jc w:val="both"/>
      </w:pPr>
    </w:p>
    <w:p w14:paraId="1E43BDE6" w14:textId="579DE0DE"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4FA8D08D"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1A5596D4"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w:t>
      </w:r>
      <w:r w:rsidR="00C327E3" w:rsidRPr="00561705">
        <w:rPr>
          <w:rFonts w:cs="Arial"/>
          <w:szCs w:val="16"/>
        </w:rPr>
        <w:lastRenderedPageBreak/>
        <w:t xml:space="preserve">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20" w:name="_Toc415497561"/>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w:t>
      </w:r>
      <w:r w:rsidRPr="000628E2">
        <w:rPr>
          <w:rStyle w:val="normaltextrun"/>
          <w:rFonts w:ascii="Arial" w:hAnsi="Arial" w:cs="Arial"/>
          <w:sz w:val="19"/>
          <w:szCs w:val="19"/>
        </w:rPr>
        <w:lastRenderedPageBreak/>
        <w:t xml:space="preserve">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20"/>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lastRenderedPageBreak/>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121" w:name="_Toc410905149"/>
      <w:bookmarkStart w:id="122" w:name="_Toc410907877"/>
      <w:bookmarkStart w:id="123" w:name="_Toc440372877"/>
      <w:bookmarkStart w:id="124" w:name="_Toc1543525"/>
      <w:bookmarkEnd w:id="121"/>
      <w:r w:rsidRPr="0073389C">
        <w:rPr>
          <w:lang w:val="sk-SK"/>
        </w:rPr>
        <w:t>Verejné obstarávanie</w:t>
      </w:r>
      <w:bookmarkEnd w:id="122"/>
      <w:bookmarkEnd w:id="123"/>
      <w:bookmarkEnd w:id="124"/>
    </w:p>
    <w:p w14:paraId="7A55D246" w14:textId="738F16D2" w:rsidR="009D7F63" w:rsidRPr="0073389C" w:rsidRDefault="009D7F63" w:rsidP="00A10CB2">
      <w:pPr>
        <w:autoSpaceDE w:val="0"/>
        <w:autoSpaceDN w:val="0"/>
        <w:adjustRightInd w:val="0"/>
        <w:spacing w:before="120" w:after="120" w:line="288" w:lineRule="auto"/>
        <w:jc w:val="both"/>
      </w:pPr>
      <w:bookmarkStart w:id="125" w:name="p22-2-a"/>
      <w:bookmarkStart w:id="126" w:name="p23-5"/>
      <w:bookmarkStart w:id="127" w:name="p23-6"/>
      <w:bookmarkStart w:id="128" w:name="p24"/>
      <w:bookmarkStart w:id="129" w:name="_Toc409190739"/>
      <w:bookmarkStart w:id="130" w:name="_Toc360031225"/>
      <w:bookmarkEnd w:id="125"/>
      <w:bookmarkEnd w:id="126"/>
      <w:bookmarkEnd w:id="127"/>
      <w:bookmarkEnd w:id="128"/>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04"/>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05"/>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131" w:name="_Toc440372878"/>
      <w:bookmarkStart w:id="132" w:name="_Toc1543526"/>
      <w:r w:rsidRPr="0073389C">
        <w:rPr>
          <w:rFonts w:cs="Arial"/>
          <w:lang w:val="sk-SK"/>
        </w:rPr>
        <w:t>Plán obstarávaní</w:t>
      </w:r>
      <w:bookmarkEnd w:id="129"/>
      <w:bookmarkEnd w:id="130"/>
      <w:bookmarkEnd w:id="131"/>
      <w:bookmarkEnd w:id="132"/>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5B7173">
      <w:pPr>
        <w:pStyle w:val="Odsekzoznamu"/>
        <w:numPr>
          <w:ilvl w:val="0"/>
          <w:numId w:val="98"/>
        </w:numPr>
        <w:spacing w:before="120" w:after="120" w:line="288" w:lineRule="auto"/>
      </w:pPr>
      <w:r w:rsidRPr="006451E8">
        <w:t>názov predmetu zákazky,</w:t>
      </w:r>
    </w:p>
    <w:p w14:paraId="1FAEB9BB" w14:textId="77777777" w:rsidR="006451E8" w:rsidRPr="006451E8" w:rsidRDefault="006451E8" w:rsidP="005B7173">
      <w:pPr>
        <w:pStyle w:val="Odsekzoznamu"/>
        <w:numPr>
          <w:ilvl w:val="0"/>
          <w:numId w:val="98"/>
        </w:numPr>
        <w:spacing w:before="120" w:after="120" w:line="288" w:lineRule="auto"/>
      </w:pPr>
      <w:r w:rsidRPr="006451E8">
        <w:t>stručný opis predmetu zákazky,</w:t>
      </w:r>
    </w:p>
    <w:p w14:paraId="0D17EB44" w14:textId="77777777" w:rsidR="006451E8" w:rsidRPr="006451E8" w:rsidRDefault="006451E8" w:rsidP="005B7173">
      <w:pPr>
        <w:pStyle w:val="Odsekzoznamu"/>
        <w:numPr>
          <w:ilvl w:val="0"/>
          <w:numId w:val="98"/>
        </w:numPr>
        <w:spacing w:before="120" w:after="120" w:line="288" w:lineRule="auto"/>
      </w:pPr>
      <w:r w:rsidRPr="006451E8">
        <w:t>predpokladaná hodnota zákazky/hodnota zákazky bez DPH,</w:t>
      </w:r>
    </w:p>
    <w:p w14:paraId="69A9493F" w14:textId="77777777" w:rsidR="006451E8" w:rsidRPr="006451E8" w:rsidRDefault="006451E8" w:rsidP="005B7173">
      <w:pPr>
        <w:pStyle w:val="Odsekzoznamu"/>
        <w:numPr>
          <w:ilvl w:val="0"/>
          <w:numId w:val="98"/>
        </w:numPr>
        <w:spacing w:before="120" w:after="120" w:line="288" w:lineRule="auto"/>
      </w:pPr>
      <w:r w:rsidRPr="006451E8">
        <w:t>postup zadávania zákazky,</w:t>
      </w:r>
    </w:p>
    <w:p w14:paraId="1E6BE2E9" w14:textId="77777777" w:rsidR="006451E8" w:rsidRPr="006451E8" w:rsidRDefault="006451E8" w:rsidP="005B7173">
      <w:pPr>
        <w:pStyle w:val="Odsekzoznamu"/>
        <w:numPr>
          <w:ilvl w:val="0"/>
          <w:numId w:val="98"/>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33" w:name="_Toc359942925"/>
      <w:bookmarkStart w:id="134" w:name="_Toc359943221"/>
      <w:bookmarkStart w:id="135" w:name="_Toc359943517"/>
      <w:bookmarkStart w:id="136" w:name="_Toc359943819"/>
      <w:bookmarkStart w:id="137" w:name="_Toc359944121"/>
      <w:bookmarkStart w:id="138" w:name="_Toc359944421"/>
      <w:bookmarkStart w:id="139" w:name="_Toc360024481"/>
      <w:bookmarkStart w:id="140" w:name="_Toc360030476"/>
      <w:bookmarkStart w:id="141" w:name="_Toc360031226"/>
      <w:bookmarkStart w:id="142" w:name="_Toc360109828"/>
      <w:bookmarkStart w:id="143" w:name="_Toc360110138"/>
      <w:bookmarkStart w:id="144" w:name="_Toc360118328"/>
      <w:bookmarkStart w:id="145" w:name="_Toc360118643"/>
      <w:bookmarkStart w:id="146" w:name="_Toc360031227"/>
      <w:bookmarkStart w:id="147" w:name="_Toc409190740"/>
      <w:bookmarkStart w:id="148" w:name="_Toc440372879"/>
      <w:bookmarkStart w:id="149" w:name="_Toc1543527"/>
      <w:bookmarkEnd w:id="133"/>
      <w:bookmarkEnd w:id="134"/>
      <w:bookmarkEnd w:id="135"/>
      <w:bookmarkEnd w:id="136"/>
      <w:bookmarkEnd w:id="137"/>
      <w:bookmarkEnd w:id="138"/>
      <w:bookmarkEnd w:id="139"/>
      <w:bookmarkEnd w:id="140"/>
      <w:bookmarkEnd w:id="141"/>
      <w:bookmarkEnd w:id="142"/>
      <w:bookmarkEnd w:id="143"/>
      <w:bookmarkEnd w:id="144"/>
      <w:bookmarkEnd w:id="145"/>
      <w:r w:rsidRPr="0073389C">
        <w:rPr>
          <w:lang w:val="sk-SK"/>
        </w:rPr>
        <w:t>Predpokladaná hodnota zákazky</w:t>
      </w:r>
      <w:bookmarkEnd w:id="146"/>
      <w:bookmarkEnd w:id="147"/>
      <w:r w:rsidRPr="0073389C">
        <w:rPr>
          <w:lang w:val="sk-SK"/>
        </w:rPr>
        <w:t xml:space="preserve"> (PHZ)</w:t>
      </w:r>
      <w:bookmarkEnd w:id="148"/>
      <w:bookmarkEnd w:id="149"/>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27EC9AE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17326E6A"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F44B25">
        <w:rPr>
          <w:b/>
          <w:i/>
        </w:rPr>
        <w:t xml:space="preserve">AK </w:t>
      </w:r>
      <w:r w:rsidR="00F44B25">
        <w:t>p</w:t>
      </w:r>
      <w:r w:rsidR="000A74CB" w:rsidRPr="000A74CB">
        <w:t xml:space="preserve">rijímateľ </w:t>
      </w:r>
      <w:r w:rsidR="00F44B25" w:rsidRPr="00F44B25">
        <w:t>určuje PHZ na základe prieskumu trhu,</w:t>
      </w:r>
      <w:r w:rsidR="000A74CB" w:rsidRPr="000A74CB">
        <w:t>je povinný pri realizácii prieskumu trhu osloviť</w:t>
      </w:r>
      <w:r w:rsidR="00F44B25" w:rsidRPr="00DD30A9">
        <w:t xml:space="preserve"> </w:t>
      </w:r>
      <w:r w:rsidR="00F44B25" w:rsidRPr="00F44B25">
        <w:t>min. 3 relevantných potenciálnych dodávateľov</w:t>
      </w:r>
      <w:r w:rsidR="000A74CB" w:rsidRPr="000A74CB">
        <w:t xml:space="preserve">, resp. </w:t>
      </w:r>
      <w:r w:rsidR="00F44B25" w:rsidRPr="00F44B25">
        <w:t>identifikovať min. 3 relevantné cenové ponuky na trhu.</w:t>
      </w:r>
      <w:r w:rsidR="000A74CB" w:rsidRPr="000A74CB">
        <w:t>.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106"/>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180806FA"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103054">
        <w:rPr>
          <w:rFonts w:cs="Arial"/>
          <w:szCs w:val="19"/>
          <w:lang w:val="sk-SK"/>
        </w:rPr>
        <w:t>,</w:t>
      </w:r>
    </w:p>
    <w:p w14:paraId="13D0B168" w14:textId="0CDCE557" w:rsidR="00103054" w:rsidRDefault="00F44B25" w:rsidP="00F158F9">
      <w:pPr>
        <w:pStyle w:val="Bulletslevel2"/>
        <w:spacing w:after="120" w:line="288" w:lineRule="auto"/>
        <w:ind w:left="567" w:hanging="283"/>
        <w:jc w:val="both"/>
        <w:rPr>
          <w:rFonts w:cs="Arial"/>
          <w:szCs w:val="19"/>
          <w:lang w:val="sk-SK"/>
        </w:rPr>
      </w:pPr>
      <w:r>
        <w:rPr>
          <w:rFonts w:cs="Arial"/>
          <w:szCs w:val="19"/>
          <w:lang w:val="sk-SK"/>
        </w:rPr>
        <w:t xml:space="preserve">Z </w:t>
      </w:r>
      <w:r w:rsidR="00103054" w:rsidRPr="00103054">
        <w:rPr>
          <w:rFonts w:cs="Arial"/>
          <w:szCs w:val="19"/>
          <w:lang w:val="sk-SK"/>
        </w:rPr>
        <w:t xml:space="preserve">projektantom </w:t>
      </w:r>
      <w:r w:rsidRPr="00103054">
        <w:rPr>
          <w:rFonts w:cs="Arial"/>
          <w:szCs w:val="19"/>
          <w:lang w:val="sk-SK"/>
        </w:rPr>
        <w:t>ocenen</w:t>
      </w:r>
      <w:r>
        <w:rPr>
          <w:rFonts w:cs="Arial"/>
          <w:szCs w:val="19"/>
          <w:lang w:val="sk-SK"/>
        </w:rPr>
        <w:t>ého</w:t>
      </w:r>
      <w:r w:rsidRPr="00103054">
        <w:rPr>
          <w:rFonts w:cs="Arial"/>
          <w:szCs w:val="19"/>
          <w:lang w:val="sk-SK"/>
        </w:rPr>
        <w:t xml:space="preserve"> </w:t>
      </w:r>
      <w:r w:rsidR="00103054" w:rsidRPr="00103054">
        <w:rPr>
          <w:rFonts w:cs="Arial"/>
          <w:szCs w:val="19"/>
          <w:lang w:val="sk-SK"/>
        </w:rPr>
        <w:t>rozpočt</w:t>
      </w:r>
      <w:r>
        <w:rPr>
          <w:rFonts w:cs="Arial"/>
          <w:szCs w:val="19"/>
          <w:lang w:val="sk-SK"/>
        </w:rPr>
        <w:t>u</w:t>
      </w:r>
      <w:r w:rsidR="00103054" w:rsidRPr="00103054">
        <w:rPr>
          <w:rFonts w:cs="Arial"/>
          <w:szCs w:val="19"/>
          <w:lang w:val="sk-SK"/>
        </w:rPr>
        <w:t xml:space="preserve"> stavebných prác </w:t>
      </w:r>
      <w:r w:rsidRPr="00103054">
        <w:rPr>
          <w:rFonts w:cs="Arial"/>
          <w:szCs w:val="19"/>
          <w:lang w:val="sk-SK"/>
        </w:rPr>
        <w:t>aktuáln</w:t>
      </w:r>
      <w:r>
        <w:rPr>
          <w:rFonts w:cs="Arial"/>
          <w:szCs w:val="19"/>
          <w:lang w:val="sk-SK"/>
        </w:rPr>
        <w:t>eho</w:t>
      </w:r>
      <w:r w:rsidRPr="00103054">
        <w:rPr>
          <w:rFonts w:cs="Arial"/>
          <w:szCs w:val="19"/>
          <w:lang w:val="sk-SK"/>
        </w:rPr>
        <w:t xml:space="preserve"> </w:t>
      </w:r>
      <w:r>
        <w:rPr>
          <w:rFonts w:cs="Arial"/>
          <w:szCs w:val="19"/>
          <w:lang w:val="sk-SK"/>
        </w:rPr>
        <w:t>v</w:t>
      </w:r>
      <w:r w:rsidRPr="00103054">
        <w:rPr>
          <w:rFonts w:cs="Arial"/>
          <w:szCs w:val="19"/>
          <w:lang w:val="sk-SK"/>
        </w:rPr>
        <w:t> čas</w:t>
      </w:r>
      <w:r>
        <w:rPr>
          <w:rFonts w:cs="Arial"/>
          <w:szCs w:val="19"/>
          <w:lang w:val="sk-SK"/>
        </w:rPr>
        <w:t>e</w:t>
      </w:r>
      <w:r w:rsidRPr="00103054">
        <w:rPr>
          <w:rFonts w:cs="Arial"/>
          <w:szCs w:val="19"/>
          <w:lang w:val="sk-SK"/>
        </w:rPr>
        <w:t xml:space="preserve"> </w:t>
      </w:r>
      <w:r w:rsidR="00103054" w:rsidRPr="00103054">
        <w:rPr>
          <w:rFonts w:cs="Arial"/>
          <w:szCs w:val="19"/>
          <w:lang w:val="sk-SK"/>
        </w:rPr>
        <w:t xml:space="preserve">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w:t>
      </w:r>
      <w:r w:rsidR="00103054" w:rsidRPr="00103054">
        <w:rPr>
          <w:rFonts w:cs="Arial"/>
          <w:szCs w:val="19"/>
          <w:lang w:val="sk-SK"/>
        </w:rPr>
        <w:lastRenderedPageBreak/>
        <w:t>ocenený rozpočet, resp. vyjadrenie  projektanta musí byť parafované s uvedením dátumu a ošetrené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76593A08" w:rsidR="009D7F63" w:rsidRPr="0073389C" w:rsidRDefault="009D7F63" w:rsidP="009D7F63">
      <w:pPr>
        <w:spacing w:before="120" w:after="120" w:line="288" w:lineRule="auto"/>
        <w:jc w:val="both"/>
      </w:pPr>
      <w:r w:rsidRPr="0073389C">
        <w:t xml:space="preserve">V prípade, ak je vysúťažená hodnota zákazky vyššia ako jej predpokladaná hodnota (rozpočet) uvedená v zmluve o NFP, poskytovateľ preplatí výdavky len do výšky sumy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150" w:name="_Toc359942927"/>
      <w:bookmarkStart w:id="151" w:name="_Toc359943223"/>
      <w:bookmarkStart w:id="152" w:name="_Toc359943519"/>
      <w:bookmarkStart w:id="153" w:name="_Toc359943821"/>
      <w:bookmarkStart w:id="154" w:name="_Toc359944123"/>
      <w:bookmarkStart w:id="155" w:name="_Toc359944423"/>
      <w:bookmarkStart w:id="156" w:name="_Toc360024483"/>
      <w:bookmarkStart w:id="157" w:name="_Toc360030478"/>
      <w:bookmarkStart w:id="158" w:name="_Toc360031228"/>
      <w:bookmarkStart w:id="159" w:name="_Toc360109830"/>
      <w:bookmarkStart w:id="160" w:name="_Toc360110140"/>
      <w:bookmarkStart w:id="161" w:name="_Toc360118330"/>
      <w:bookmarkStart w:id="162" w:name="_Toc360118645"/>
      <w:bookmarkStart w:id="163" w:name="_Toc409190741"/>
      <w:bookmarkStart w:id="164" w:name="_Toc360031229"/>
      <w:bookmarkStart w:id="165" w:name="_Toc440372880"/>
      <w:bookmarkStart w:id="166" w:name="_Toc1543528"/>
      <w:bookmarkEnd w:id="150"/>
      <w:bookmarkEnd w:id="151"/>
      <w:bookmarkEnd w:id="152"/>
      <w:bookmarkEnd w:id="153"/>
      <w:bookmarkEnd w:id="154"/>
      <w:bookmarkEnd w:id="155"/>
      <w:bookmarkEnd w:id="156"/>
      <w:bookmarkEnd w:id="157"/>
      <w:bookmarkEnd w:id="158"/>
      <w:bookmarkEnd w:id="159"/>
      <w:bookmarkEnd w:id="160"/>
      <w:bookmarkEnd w:id="161"/>
      <w:bookmarkEnd w:id="162"/>
      <w:r w:rsidRPr="0073389C">
        <w:rPr>
          <w:lang w:val="sk-SK"/>
        </w:rPr>
        <w:t>Povinnosť uzatvoriť zmluvu</w:t>
      </w:r>
      <w:bookmarkEnd w:id="163"/>
      <w:bookmarkEnd w:id="164"/>
      <w:bookmarkEnd w:id="165"/>
      <w:bookmarkEnd w:id="166"/>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E8DB543"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prijímateľa pri uzatváraní zmluvy úspešným uchádzačom dodržiavať zákon č. 315/2016 Z. z. o registri partnerov verejného sektora a o zmene a doplnení niektorých zákonov s</w:t>
      </w:r>
    </w:p>
    <w:p w14:paraId="7A55D274" w14:textId="77777777" w:rsidR="009D7F63" w:rsidRPr="0073389C" w:rsidRDefault="009D7F63" w:rsidP="009D7F63">
      <w:pPr>
        <w:pStyle w:val="Nadpis3"/>
        <w:ind w:left="567" w:firstLine="0"/>
        <w:rPr>
          <w:lang w:val="sk-SK"/>
        </w:rPr>
      </w:pPr>
      <w:bookmarkStart w:id="167" w:name="_Toc440372881"/>
      <w:bookmarkStart w:id="168" w:name="_Toc1543529"/>
      <w:r w:rsidRPr="0073389C">
        <w:rPr>
          <w:lang w:val="sk-SK"/>
        </w:rPr>
        <w:t>Finančné limity</w:t>
      </w:r>
      <w:bookmarkEnd w:id="167"/>
      <w:bookmarkEnd w:id="168"/>
    </w:p>
    <w:p w14:paraId="7A55D275" w14:textId="7D6BE98A"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w:t>
      </w:r>
      <w:r w:rsidR="00DE32EC">
        <w:rPr>
          <w:b/>
          <w:u w:val="single"/>
        </w:rPr>
        <w:t xml:space="preserve"> pre nadlimitné zákazky</w:t>
      </w:r>
      <w:r w:rsidRPr="0073389C">
        <w:rPr>
          <w:b/>
          <w:u w:val="single"/>
        </w:rPr>
        <w:t xml:space="preserve"> sú ustanovené všeobecne záväzným právnym predpisom ÚVO</w:t>
      </w:r>
      <w:r w:rsidRPr="0073389C">
        <w:rPr>
          <w:rStyle w:val="Odkaznapoznmkupodiarou"/>
          <w:b/>
          <w:sz w:val="19"/>
          <w:u w:val="single"/>
        </w:rPr>
        <w:footnoteReference w:id="107"/>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169" w:name="_Toc440372882"/>
      <w:bookmarkStart w:id="170" w:name="_Toc1543530"/>
      <w:r w:rsidRPr="0073389C">
        <w:rPr>
          <w:lang w:val="sk-SK"/>
        </w:rPr>
        <w:lastRenderedPageBreak/>
        <w:t>Všeobecné ustanovenia</w:t>
      </w:r>
      <w:bookmarkEnd w:id="169"/>
      <w:bookmarkEnd w:id="170"/>
    </w:p>
    <w:p w14:paraId="5E452631" w14:textId="6EEC00D2" w:rsidR="00215CFC" w:rsidRPr="00E86F96" w:rsidRDefault="00215CFC" w:rsidP="00215CFC">
      <w:pPr>
        <w:spacing w:before="120" w:after="120" w:line="288" w:lineRule="auto"/>
        <w:jc w:val="both"/>
        <w:rPr>
          <w:rFonts w:cs="Arial"/>
          <w:szCs w:val="19"/>
        </w:rPr>
      </w:pPr>
      <w:r w:rsidRPr="00E86F96">
        <w:rPr>
          <w:rFonts w:cs="Arial"/>
          <w:b/>
          <w:szCs w:val="19"/>
        </w:rPr>
        <w:t>Lehoty na výkon finančnej kontroly</w:t>
      </w:r>
      <w:r w:rsidRPr="00E86F96">
        <w:rPr>
          <w:rFonts w:cs="Arial"/>
          <w:szCs w:val="19"/>
        </w:rPr>
        <w:t xml:space="preserve"> obstarávania tovarov, služieb, stavebných prác </w:t>
      </w:r>
      <w:r w:rsidRPr="00E86F96">
        <w:rPr>
          <w:rFonts w:cs="Arial"/>
          <w:b/>
          <w:szCs w:val="19"/>
        </w:rPr>
        <w:t>začínajú plynúť prvým pracovným dňom</w:t>
      </w:r>
      <w:r w:rsidRPr="00E86F96">
        <w:rPr>
          <w:rFonts w:cs="Arial"/>
          <w:szCs w:val="19"/>
        </w:rPr>
        <w:t xml:space="preserve"> nasledujúcim </w:t>
      </w:r>
      <w:r w:rsidRPr="00E86F96">
        <w:rPr>
          <w:rFonts w:cs="Arial"/>
          <w:b/>
          <w:szCs w:val="19"/>
        </w:rPr>
        <w:t>po evidovaní prijatej žiadosti prijímateľa o vykonanie kontroly  poskytovateľom</w:t>
      </w:r>
      <w:r w:rsidRPr="00E86F96">
        <w:rPr>
          <w:rFonts w:cs="Arial"/>
          <w:szCs w:val="19"/>
        </w:rPr>
        <w:t xml:space="preserve">. V prípade, že prijímateľ má aktivovanú elektronickú schránku, môže doručiť poskytovateľovi žiadosť o vykonanie kontroly prostredníctvom </w:t>
      </w:r>
      <w:r w:rsidRPr="00E86F96">
        <w:rPr>
          <w:rFonts w:cs="Arial"/>
          <w:b/>
          <w:szCs w:val="19"/>
        </w:rPr>
        <w:t>elektronickej schránky alebo listinne</w:t>
      </w:r>
      <w:r w:rsidRPr="00E86F96">
        <w:rPr>
          <w:rFonts w:cs="Arial"/>
          <w:szCs w:val="19"/>
        </w:rPr>
        <w:t xml:space="preserve">. V prípade, že prijímateľ nemá aktivovanú elektronickú schránku, doručí žiadosť o vykonanie kontroly </w:t>
      </w:r>
      <w:r w:rsidRPr="00E86F96">
        <w:rPr>
          <w:rFonts w:cs="Arial"/>
          <w:b/>
          <w:szCs w:val="19"/>
        </w:rPr>
        <w:t xml:space="preserve">v listinnej </w:t>
      </w:r>
      <w:r w:rsidR="0047419E">
        <w:rPr>
          <w:rFonts w:cs="Arial"/>
          <w:b/>
          <w:szCs w:val="19"/>
        </w:rPr>
        <w:t>podobe</w:t>
      </w:r>
      <w:r w:rsidRPr="00E86F96">
        <w:rPr>
          <w:rFonts w:cs="Arial"/>
          <w:szCs w:val="19"/>
        </w:rPr>
        <w:t>.</w:t>
      </w:r>
    </w:p>
    <w:p w14:paraId="1DD706E9" w14:textId="77777777" w:rsidR="00215CFC" w:rsidRPr="00E86F96" w:rsidRDefault="00215CFC" w:rsidP="00215CFC">
      <w:pPr>
        <w:spacing w:before="120" w:after="120" w:line="288" w:lineRule="auto"/>
        <w:jc w:val="both"/>
        <w:rPr>
          <w:rFonts w:cs="Arial"/>
          <w:szCs w:val="19"/>
        </w:rPr>
      </w:pPr>
      <w:r w:rsidRPr="00E86F96">
        <w:rPr>
          <w:rFonts w:cs="Arial"/>
          <w:szCs w:val="19"/>
        </w:rPr>
        <w:t>Uvedená lehota je procesnoprávna, t. j. lehota je zachovaná, keď poskytovateľ zašle prijímateľovi závery z  finančnej kontroly VO v posledný deň lehoty na poštovú prepravu. Poskytovateľ môže v odôvodnených prípadoch lehoty na výkon kontroly VO alebo obstarávania predĺžiť. Poskytovateľ predĺženie lehoty oznámi prijímateľovi.</w:t>
      </w:r>
    </w:p>
    <w:p w14:paraId="64EE184F" w14:textId="5D30DBB4" w:rsidR="00215CFC" w:rsidRDefault="00215CFC" w:rsidP="00215CFC">
      <w:pPr>
        <w:spacing w:before="120" w:after="120" w:line="288" w:lineRule="auto"/>
        <w:jc w:val="both"/>
        <w:rPr>
          <w:b/>
          <w:i/>
          <w:color w:val="FF0000"/>
        </w:rPr>
      </w:pPr>
      <w:r w:rsidRPr="00E86F96">
        <w:t xml:space="preserve">Ako súčasť žiadosti </w:t>
      </w:r>
      <w:r w:rsidRPr="00E86F96">
        <w:rPr>
          <w:rFonts w:cs="Arial"/>
          <w:szCs w:val="19"/>
        </w:rPr>
        <w:t>o vykonanie kontroly</w:t>
      </w:r>
      <w:r w:rsidRPr="00E86F96">
        <w:t xml:space="preserve"> prijímateľ predkladá aj Čestné vyhlásenie prijímateľa o úplnosti a kompletnosti dokladov (príloha č. 10) v rámci, ktorého jasne identifikuje projekt a predkladané VO a číslo VO v ITMS2014+  a vyhlási,  že dokumentácia </w:t>
      </w:r>
      <w:r>
        <w:t>predložená na kontrolu VO je úplná, kompletná a je totožná s originálom dokumentácie z VO.</w:t>
      </w:r>
      <w:r w:rsidRPr="0090391F">
        <w:t xml:space="preserve"> Zároveň prijímateľ prehlási, že si je vedomý, že na základe predloženej dokumentácie poskytovateľ rozhodne o pripustení, nepripustení výdavkov súvisiacich s predmetným VO do financovania, o ex ante finančnej oprave, resp. o ďalších krokoch, ktoré budú potrebné na základe zistení  </w:t>
      </w:r>
      <w:r>
        <w:t>poskytovateľa</w:t>
      </w:r>
      <w:r w:rsidRPr="0090391F">
        <w:t xml:space="preserve"> v rámci kontroly tejto dokumentácie (v závislosti od typu finančnej kontroly VO).</w:t>
      </w:r>
      <w:r>
        <w:t xml:space="preserve"> Súčasne s čestným vyhlásením predloží prijímateľ aj  súpis všetkej dokumentácie predkladanej cez ITMS 2014+ (resp. elektronicky alebo listinne – ak je to relevantné).</w:t>
      </w:r>
    </w:p>
    <w:p w14:paraId="6A51E4D9" w14:textId="77777777" w:rsidR="00215CFC" w:rsidRDefault="009D7F63" w:rsidP="009D7F63">
      <w:pPr>
        <w:spacing w:before="120" w:after="120" w:line="288" w:lineRule="auto"/>
        <w:jc w:val="both"/>
        <w:rPr>
          <w:bCs/>
        </w:rPr>
      </w:pPr>
      <w:r w:rsidRPr="0073389C">
        <w:rPr>
          <w:b/>
          <w:i/>
          <w:color w:val="FF0000"/>
        </w:rPr>
        <w:t>Povinnosť prijímateľa:</w:t>
      </w:r>
      <w:r w:rsidRPr="0073389C">
        <w:rPr>
          <w:color w:val="FF0000"/>
        </w:rPr>
        <w:t xml:space="preserve"> </w:t>
      </w:r>
      <w:r w:rsidR="00215CFC" w:rsidRPr="00215CFC">
        <w:rPr>
          <w:bCs/>
        </w:rPr>
        <w:t xml:space="preserve">Prijímateľ </w:t>
      </w:r>
      <w:r w:rsidR="00215CFC" w:rsidRPr="00215CFC">
        <w:rPr>
          <w:b/>
          <w:bCs/>
        </w:rPr>
        <w:t>je povinný zaevidovať</w:t>
      </w:r>
      <w:r w:rsidR="00215CFC" w:rsidRPr="00215CFC">
        <w:rPr>
          <w:bCs/>
        </w:rPr>
        <w:t xml:space="preserve"> verejné obstarávanie/obstarávanie </w:t>
      </w:r>
      <w:r w:rsidR="00215CFC" w:rsidRPr="00215CFC">
        <w:rPr>
          <w:b/>
          <w:bCs/>
        </w:rPr>
        <w:t>do ITMS 2014+</w:t>
      </w:r>
      <w:r w:rsidR="00215CFC" w:rsidRPr="00215CFC">
        <w:rPr>
          <w:bCs/>
        </w:rPr>
        <w:t xml:space="preserve"> vrátane </w:t>
      </w:r>
      <w:r w:rsidR="00215CFC" w:rsidRPr="00215CFC">
        <w:rPr>
          <w:b/>
          <w:bCs/>
        </w:rPr>
        <w:t xml:space="preserve">všetkých povinných príloh </w:t>
      </w:r>
      <w:r w:rsidR="00215CFC" w:rsidRPr="00215CFC">
        <w:rPr>
          <w:bCs/>
        </w:rPr>
        <w:t>(dokumentácie k VO)</w:t>
      </w:r>
      <w:r w:rsidR="00215CFC" w:rsidRPr="00215CFC">
        <w:rPr>
          <w:b/>
          <w:bCs/>
        </w:rPr>
        <w:t xml:space="preserve"> najneskôr v deň doručenia žiadosti o vykonanie kontroly dokumentácie k VO na kontrolu</w:t>
      </w:r>
      <w:r w:rsidR="00215CFC" w:rsidRPr="00215CFC">
        <w:rPr>
          <w:bCs/>
        </w:rPr>
        <w:t xml:space="preserve"> poskytovateľovi. Prijímateľ je povinný zaevidovať VO do ITMS 2014+ a aktualizovať stav VO tak, aby zodpovedal typu kontroly, na ktorú dané VO predkladá („pripravované“ – Prvá ex-ante kontrola; „v realizácii“ – Druhá ex-ante kontrola; „ukončené“ – Štandardná ex-post kontrola/Následná ex-post kontrola“). Prijímateľ je povinný aktualizovať stav VO aj v prípade späťvzatia dokumentácie z VO („stiahnuté“) alebo zrušenia VO („zrušené“).</w:t>
      </w:r>
    </w:p>
    <w:p w14:paraId="2FEB4BD8" w14:textId="004B5368" w:rsidR="00DE32EC" w:rsidRDefault="00DE32EC" w:rsidP="009D7F63">
      <w:pPr>
        <w:spacing w:before="120" w:after="120" w:line="288" w:lineRule="auto"/>
        <w:jc w:val="both"/>
      </w:pPr>
    </w:p>
    <w:p w14:paraId="439A321F" w14:textId="0D819C5E" w:rsidR="00215CFC" w:rsidRDefault="00215CFC" w:rsidP="009D7F63">
      <w:pPr>
        <w:spacing w:before="120" w:after="120" w:line="288" w:lineRule="auto"/>
        <w:jc w:val="both"/>
      </w:pPr>
      <w:r w:rsidRPr="00215CFC">
        <w:rPr>
          <w:b/>
        </w:rPr>
        <w:t>Kompletnú dokumentáciu k VO alebo obstarávaniu</w:t>
      </w:r>
      <w:r w:rsidRPr="00215CFC">
        <w:t xml:space="preserve"> prijímateľ </w:t>
      </w:r>
      <w:r w:rsidRPr="00215CFC">
        <w:rPr>
          <w:b/>
        </w:rPr>
        <w:t>predkladá</w:t>
      </w:r>
      <w:r w:rsidRPr="00215CFC">
        <w:t xml:space="preserve"> poskytovateľovi</w:t>
      </w:r>
      <w:r w:rsidRPr="00215CFC">
        <w:rPr>
          <w:b/>
        </w:rPr>
        <w:t xml:space="preserve"> cez ITMS 2014+</w:t>
      </w:r>
      <w:r w:rsidRPr="00215CFC">
        <w:t>. Povinnou súčasťou takto predkladanej dokumentácie k VO (zrealizovanému) je aj dokumentácia v rozsahu zverejňovanom v profile podľa § 64 ZVO v závislosti od hodnoty a typu zákazky (pozn. uvedená povinnosť sa nevzťahuje na informácie podľa § 64 ods. 1 písm. d) a písm. e) ZVO). V závislosti najmä od povahy konkrétneho dokumentu, najmä ak kapacita jedného samostatného dokumentu by presiahla 100 MB alebo  jeho elektronická podoba nie je elektronicky dostupná bez neprimeraných administratívnych a technických nárokov na kapacity prijímateľa, je možné predložiť ho aj elektronicky (na elektronickom pamäťovom médiu - najmä CD/DVD s predpokladom min. 10-ročnej doby archivácie dát) alebo listinne a zároveň uviesť v žiadosti o vykonanie kontroly objektívne dôvody nemožnosti predloženia daného dokumentu cez ITMS 2014+. V prípade neakceptovania dôvodov na nenahratie dokumentu do ITMS 2014+ uvádzaných prijímateľom, poskytovateľ vyzve prijímateľa na dodatočné predloženie dokumentu cez ITMS 2014+.</w:t>
      </w:r>
    </w:p>
    <w:p w14:paraId="42EC4988" w14:textId="77777777"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i/>
          <w:szCs w:val="19"/>
        </w:rPr>
      </w:pPr>
      <w:r w:rsidRPr="000527E6">
        <w:rPr>
          <w:rFonts w:ascii="Arial" w:hAnsi="Arial" w:cs="Arial"/>
          <w:i/>
          <w:sz w:val="19"/>
          <w:szCs w:val="19"/>
        </w:rPr>
        <w:t>Dôležité upozornenie:</w:t>
      </w:r>
    </w:p>
    <w:p w14:paraId="70CA410B" w14:textId="1106FCC6"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szCs w:val="19"/>
        </w:rPr>
      </w:pPr>
      <w:r w:rsidRPr="00852446">
        <w:rPr>
          <w:rFonts w:ascii="Arial" w:hAnsi="Arial" w:cs="Arial"/>
          <w:b w:val="0"/>
          <w:sz w:val="19"/>
          <w:szCs w:val="19"/>
        </w:rPr>
        <w:t>Všetky dokumenty (prílohy), ktoré prijímateľ nahrá do ITMS 2014+ musia byť označené v názve dokumentu tak, aby bolo zrejmé:</w:t>
      </w:r>
    </w:p>
    <w:p w14:paraId="73768548" w14:textId="34479916"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rPr>
          <w:rFonts w:cs="Arial"/>
          <w:szCs w:val="19"/>
        </w:rPr>
      </w:pPr>
      <w:r w:rsidRPr="000527E6">
        <w:rPr>
          <w:rFonts w:ascii="Arial" w:hAnsi="Arial" w:cs="Arial"/>
          <w:i/>
          <w:sz w:val="19"/>
          <w:szCs w:val="19"/>
        </w:rPr>
        <w:t>1)</w:t>
      </w:r>
      <w:r w:rsidRPr="000527E6">
        <w:rPr>
          <w:rFonts w:ascii="Arial" w:hAnsi="Arial" w:cs="Arial"/>
          <w:i/>
          <w:sz w:val="19"/>
          <w:szCs w:val="19"/>
        </w:rPr>
        <w:tab/>
        <w:t xml:space="preserve">o aký obsah nahratého dokumentu </w:t>
      </w:r>
      <w:r w:rsidRPr="00852446">
        <w:rPr>
          <w:rFonts w:ascii="Arial" w:hAnsi="Arial" w:cs="Arial"/>
          <w:b w:val="0"/>
          <w:sz w:val="19"/>
          <w:szCs w:val="19"/>
        </w:rPr>
        <w:t>ide bez ohľadu na to, či nahráva jednotlivé súbory („.doc“, „.pdf“, „.xls“ a pod.) alebo celé adresáre – s označením napr. „Sutazne_podklady_...“ alebo „Sutazne_podklady_oprava_c.1_...“</w:t>
      </w:r>
    </w:p>
    <w:p w14:paraId="42410B3B" w14:textId="45DFEAF3"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pPr>
      <w:r>
        <w:rPr>
          <w:rFonts w:ascii="Arial" w:hAnsi="Arial" w:cs="Arial"/>
          <w:i/>
          <w:sz w:val="19"/>
          <w:szCs w:val="19"/>
        </w:rPr>
        <w:t>2</w:t>
      </w:r>
      <w:r w:rsidRPr="000527E6">
        <w:rPr>
          <w:rFonts w:ascii="Arial" w:hAnsi="Arial" w:cs="Arial"/>
          <w:i/>
          <w:sz w:val="19"/>
          <w:szCs w:val="19"/>
        </w:rPr>
        <w:t>)</w:t>
      </w:r>
      <w:r w:rsidRPr="000527E6">
        <w:rPr>
          <w:rFonts w:ascii="Arial" w:hAnsi="Arial" w:cs="Arial"/>
          <w:i/>
          <w:sz w:val="19"/>
          <w:szCs w:val="19"/>
        </w:rPr>
        <w:tab/>
        <w:t xml:space="preserve">a ktorej kontroly sa týka </w:t>
      </w:r>
      <w:r w:rsidRPr="00852446">
        <w:rPr>
          <w:rFonts w:ascii="Arial" w:hAnsi="Arial" w:cs="Arial"/>
          <w:b w:val="0"/>
          <w:sz w:val="19"/>
          <w:szCs w:val="19"/>
        </w:rPr>
        <w:t xml:space="preserve">(napr. „Sutazne_podklady_-_prva_ex_ante...“ alebo adresár s označením „Zapisnice_-_druha_ex_ante“, ktorý obsahuje všetky zápisnice z vyhodnotenia ponúk a vyhodnotenia </w:t>
      </w:r>
      <w:r w:rsidRPr="00852446">
        <w:rPr>
          <w:rFonts w:ascii="Arial" w:hAnsi="Arial" w:cs="Arial"/>
          <w:b w:val="0"/>
          <w:sz w:val="19"/>
          <w:szCs w:val="19"/>
        </w:rPr>
        <w:lastRenderedPageBreak/>
        <w:t>splnenia podmienok účasti, a pod.).</w:t>
      </w:r>
    </w:p>
    <w:p w14:paraId="3D25122C" w14:textId="7558D7AA" w:rsidR="00215CFC" w:rsidRDefault="00215CFC" w:rsidP="00215CFC">
      <w:pPr>
        <w:spacing w:before="120" w:after="120" w:line="288" w:lineRule="auto"/>
        <w:jc w:val="both"/>
      </w:pPr>
      <w:r w:rsidRPr="00215CFC">
        <w:t xml:space="preserve">Prijímateľ je oprávnený nahrať relevantné dokumenty (prílohy) z dokumentácie k VO predkladanej na kontrolu podľa vlastného uváženia (aj v štandardným spôsobom komprimovanom formáte, ako napr. RAR a ZIP) pri dodržaní dvoch vyššie uvedených kumulatívnych podmienok a v súlade s pravidlami systému ITMS 2014+ zverejnenými na webovej stránke www. itms2014.sk.. Pri nahrávaní dokumentov (príloh) do ITMS 2014+ je potrebné zohľadniť skutočnosť, </w:t>
      </w:r>
      <w:r w:rsidRPr="00215CFC">
        <w:rPr>
          <w:b/>
        </w:rPr>
        <w:t>že žiadny jednotlivo nahratý dokument (či už ide o súbor  alebo jednotlivo nahrávaný adresár obsahujúci viacero súborov) nemôže presiahnuť objem dát 100 MB.</w:t>
      </w:r>
      <w:r w:rsidRPr="00215CFC">
        <w:t xml:space="preserve"> V prípade dokumentu, ktorý je v originálnom vyhotovení vo formáte xls, je prijímateľ povinný ho do ITMS2014+ nahrať v rovnakom formáte xls</w:t>
      </w:r>
    </w:p>
    <w:p w14:paraId="3EC464FA" w14:textId="5841F42F"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w:t>
      </w:r>
      <w:r w:rsidR="000527E6" w:rsidRPr="000527E6">
        <w:t>všetky relevantné dokumenty k príprave VO (vrátane určenia PHZ) a všetky systémom EKS vygenerované dokumenty, vrátane zmluvy,</w:t>
      </w:r>
      <w:r w:rsidRPr="00315570">
        <w:t>, ktorá je výsledkom VO</w:t>
      </w:r>
      <w:r w:rsidR="000527E6">
        <w:t xml:space="preserve"> </w:t>
      </w:r>
      <w:r w:rsidR="000527E6" w:rsidRPr="000527E6">
        <w:t>(v závislosti od typu kontroly)</w:t>
      </w:r>
      <w:r w:rsidRPr="00315570">
        <w:t>.</w:t>
      </w:r>
    </w:p>
    <w:p w14:paraId="0F62AC28" w14:textId="677C53C6" w:rsidR="00315570" w:rsidRPr="00315570" w:rsidRDefault="00315570" w:rsidP="00315570">
      <w:pPr>
        <w:spacing w:before="120" w:after="120" w:line="288" w:lineRule="auto"/>
        <w:jc w:val="both"/>
      </w:pPr>
      <w:r w:rsidRPr="00315570">
        <w:t xml:space="preserve">V prípade </w:t>
      </w:r>
      <w:r w:rsidRPr="00315570">
        <w:rPr>
          <w:b/>
        </w:rPr>
        <w:t>zákaziek s nízkou hodnotou</w:t>
      </w:r>
      <w:r w:rsidR="000527E6" w:rsidRPr="000527E6">
        <w:rPr>
          <w:b/>
        </w:rPr>
        <w:t xml:space="preserve"> a zákaziek realizovaných na základe výnimky zo ZVO</w:t>
      </w:r>
      <w:r w:rsidRPr="00315570">
        <w:t xml:space="preserve"> je prijímateľ cez ITMS 2014+ povinný predložiť </w:t>
      </w:r>
      <w:r w:rsidR="000527E6" w:rsidRPr="000527E6">
        <w:t>kompletnú dokumentáciu k VO (vrátane určenia PHZ, ak je to relevantné)</w:t>
      </w:r>
      <w:r w:rsidR="000527E6">
        <w:t xml:space="preserve"> a </w:t>
      </w:r>
      <w:r w:rsidRPr="00315570">
        <w:t>podpísanú zmluvu s úspešným uchádzačom/dodávateľom, resp. záväznú objednávku alebo iný dokument, ktorý jednoznačne a hodnoverne preukazuje formálne, príp. aj vecné naplnenie výsledku VO.</w:t>
      </w:r>
    </w:p>
    <w:p w14:paraId="7A171133" w14:textId="57732C22" w:rsidR="00315570" w:rsidRPr="0073389C" w:rsidRDefault="00315570" w:rsidP="00315570">
      <w:pPr>
        <w:spacing w:before="120" w:after="120" w:line="288" w:lineRule="auto"/>
        <w:jc w:val="both"/>
      </w:pPr>
      <w:r w:rsidRPr="00315570">
        <w:t>Rovnako je prijímateľ povinný zaevidovať do ITMS 2014+ aj dodatky a čiastkové zmluvy do príslušného stavu v závislosti od typu kontroly, na ktorú ich má prijímateľ povinnosť predložiť.</w:t>
      </w:r>
    </w:p>
    <w:p w14:paraId="4D4DE836" w14:textId="3E197881"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000527E6" w:rsidRPr="000527E6">
        <w:rPr>
          <w:rFonts w:ascii="Arial" w:hAnsi="Arial" w:cs="Arial"/>
          <w:b w:val="0"/>
          <w:sz w:val="19"/>
          <w:szCs w:val="19"/>
        </w:rPr>
        <w:t>Pre potreby kontroly/finančnej kontroly VO prijímateľ predkladá poskytovateľovi kópiu originálnej dokumentácie, pričom dokumentácia predložená elektronicky cez ITMS 2014+ sa pre potreby kontroly/finančnej kontroly VO považuje za kópiu originálnej dokumentácie.</w:t>
      </w:r>
    </w:p>
    <w:p w14:paraId="5D9BB227" w14:textId="77777777" w:rsidR="00315570" w:rsidRDefault="00315570" w:rsidP="009D7F63">
      <w:pPr>
        <w:spacing w:before="120" w:after="120" w:line="288" w:lineRule="auto"/>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2D53DABB" w:rsidR="009D7F63" w:rsidRPr="0073389C" w:rsidRDefault="009D7F63" w:rsidP="005B7173">
      <w:pPr>
        <w:pStyle w:val="Odsekzoznamu"/>
        <w:numPr>
          <w:ilvl w:val="0"/>
          <w:numId w:val="53"/>
        </w:numPr>
        <w:spacing w:before="120" w:after="120" w:line="288" w:lineRule="auto"/>
        <w:ind w:left="567" w:hanging="283"/>
        <w:contextualSpacing w:val="0"/>
        <w:jc w:val="both"/>
      </w:pPr>
      <w:r w:rsidRPr="0073389C">
        <w:t xml:space="preserve">Prijímateľ vyhotoví </w:t>
      </w:r>
      <w:r w:rsidR="000527E6">
        <w:t xml:space="preserve">listinnú </w:t>
      </w:r>
      <w:r w:rsidRPr="0073389C">
        <w:t>fotokópiu </w:t>
      </w:r>
      <w:r w:rsidR="000106A5">
        <w:t>relevantnej časti</w:t>
      </w:r>
      <w:r w:rsidR="000106A5" w:rsidRPr="0073389C">
        <w:t xml:space="preserve"> </w:t>
      </w:r>
      <w:r w:rsidRPr="0073389C">
        <w:t xml:space="preserve">dokumentácie z vykonaného alebo prebiehajúceho  </w:t>
      </w:r>
      <w:r w:rsidR="00405A32">
        <w:t>VO</w:t>
      </w:r>
      <w:r w:rsidR="000106A5" w:rsidRPr="000106A5">
        <w:rPr>
          <w:rFonts w:cs="Arial"/>
          <w:szCs w:val="19"/>
        </w:rPr>
        <w:t xml:space="preserve"> </w:t>
      </w:r>
      <w:r w:rsidR="000106A5" w:rsidRPr="000106A5">
        <w:t xml:space="preserve">ktorú predkladá v takejto forme </w:t>
      </w:r>
      <w:r w:rsidR="000106A5" w:rsidRPr="000106A5">
        <w:rPr>
          <w:b/>
        </w:rPr>
        <w:t>z objektívnych dôvodov nemožnosti predloženia daného dokumentu cez ITMS 2014+</w:t>
      </w:r>
      <w:r w:rsidRPr="0073389C">
        <w:t xml:space="preserve">. </w:t>
      </w:r>
      <w:r w:rsidR="000106A5">
        <w:t>P</w:t>
      </w:r>
      <w:r w:rsidRPr="0073389C">
        <w:t>redkladan</w:t>
      </w:r>
      <w:r w:rsidR="000106A5">
        <w:t>é</w:t>
      </w:r>
      <w:r w:rsidRPr="0073389C">
        <w:t xml:space="preserve"> </w:t>
      </w:r>
      <w:r w:rsidR="000106A5">
        <w:t xml:space="preserve"> časti </w:t>
      </w:r>
      <w:r w:rsidRPr="0073389C">
        <w:t>dokumentácie</w:t>
      </w:r>
      <w:r w:rsidR="000106A5" w:rsidRPr="000106A5">
        <w:t xml:space="preserve"> zoradí prijímateľ podľa poradia a pevne ich spojí (napr. zviaže tepelnou alebo hrebeňovou väzbou previazanou šnúrkou) tak, aby boli všetky listy vo väzbe pevne spojené a aby ich nebolo možné z nej vyberať bez ich porušenia a na prvej strane, resp. v zozname dokladov štatutárny zástupca prijímateľa, resp. splnomocnený zástupca uvedie „Overené s originálom“ a pripojí svoj vlastnoručný podpis, čím potvrdí pravosť a kompletnosť predkladaných dokumentov. V prípade rozsiahlej dokumentácie, resp. z dôvodu lepšej manipulácie prijímateľ dokumentáciu predkladá podľa predchádzajúcich viet pevne zviazané, avšak vo viacerých menších zväzkoch</w:t>
      </w:r>
      <w:r w:rsidR="000106A5">
        <w:t xml:space="preserve"> </w:t>
      </w:r>
      <w:r w:rsidRPr="0073389C">
        <w:t>.</w:t>
      </w:r>
    </w:p>
    <w:p w14:paraId="7A55D27B" w14:textId="2829439C" w:rsidR="009D7F63" w:rsidRPr="0073389C" w:rsidRDefault="009D7F63" w:rsidP="005B7173">
      <w:pPr>
        <w:pStyle w:val="Odsekzoznamu"/>
        <w:numPr>
          <w:ilvl w:val="0"/>
          <w:numId w:val="53"/>
        </w:numPr>
        <w:spacing w:before="120" w:after="120" w:line="288" w:lineRule="auto"/>
        <w:contextualSpacing w:val="0"/>
        <w:jc w:val="both"/>
      </w:pPr>
      <w:r w:rsidRPr="0073389C">
        <w:t>Prijímateľ vyhotoví zoznam</w:t>
      </w:r>
      <w:r w:rsidR="000106A5">
        <w:t xml:space="preserve"> listinných</w:t>
      </w:r>
      <w:r w:rsidRPr="0073389C">
        <w:t xml:space="preserve"> dokladov, ktoré vo fotokópii</w:t>
      </w:r>
      <w:r w:rsidR="00E86F96">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BF06C2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 xml:space="preserve">Odporúčame, aby sa tento zoznam nachádzal ako prvý list predloženej </w:t>
      </w:r>
      <w:r w:rsidR="000106A5">
        <w:rPr>
          <w:color w:val="000000" w:themeColor="text1"/>
        </w:rPr>
        <w:t xml:space="preserve">časti </w:t>
      </w:r>
      <w:r w:rsidRPr="0070385A">
        <w:rPr>
          <w:color w:val="000000" w:themeColor="text1"/>
        </w:rPr>
        <w:t>dokumentácie a </w:t>
      </w:r>
      <w:r w:rsidR="000106A5">
        <w:rPr>
          <w:color w:val="000000" w:themeColor="text1"/>
        </w:rPr>
        <w:t>aby táto</w:t>
      </w:r>
      <w:r w:rsidR="000106A5" w:rsidRPr="0070385A">
        <w:rPr>
          <w:color w:val="000000" w:themeColor="text1"/>
        </w:rPr>
        <w:t xml:space="preserve"> </w:t>
      </w:r>
      <w:r w:rsidRPr="0070385A">
        <w:rPr>
          <w:color w:val="000000" w:themeColor="text1"/>
        </w:rPr>
        <w:t>bola chronologicky usporiadaná/zosumarizovaná.</w:t>
      </w:r>
      <w:r w:rsidRPr="0070385A">
        <w:rPr>
          <w:b/>
          <w:i/>
          <w:color w:val="000000" w:themeColor="text1"/>
        </w:rPr>
        <w:t xml:space="preserve"> </w:t>
      </w:r>
    </w:p>
    <w:p w14:paraId="7A55D280" w14:textId="77777777" w:rsidR="009D7F63" w:rsidRPr="0073389C" w:rsidRDefault="009D7F63" w:rsidP="009D7F63">
      <w:pPr>
        <w:spacing w:before="120" w:after="120" w:line="288" w:lineRule="auto"/>
        <w:jc w:val="both"/>
      </w:pPr>
    </w:p>
    <w:p w14:paraId="7A55D281" w14:textId="647CF0A8"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000106A5" w:rsidRPr="000106A5">
        <w:rPr>
          <w:rFonts w:ascii="Arial" w:hAnsi="Arial" w:cs="Arial"/>
          <w:sz w:val="19"/>
          <w:szCs w:val="19"/>
        </w:rPr>
        <w:t>Poskytovateľ upozorňuje prijímateľa, že nevykon</w:t>
      </w:r>
      <w:r w:rsidR="00E86F96">
        <w:rPr>
          <w:rFonts w:ascii="Arial" w:hAnsi="Arial" w:cs="Arial"/>
          <w:sz w:val="19"/>
          <w:szCs w:val="19"/>
        </w:rPr>
        <w:t>áva</w:t>
      </w:r>
      <w:r w:rsidR="000106A5" w:rsidRPr="000106A5">
        <w:rPr>
          <w:rFonts w:ascii="Arial" w:hAnsi="Arial" w:cs="Arial"/>
          <w:sz w:val="19"/>
          <w:szCs w:val="19"/>
        </w:rPr>
        <w:t xml:space="preserve"> kontrolu VO v prípade doručenia žiadosti o vykonanie kontroly VO bez evidencie VO vrátane príslušnej dokumentácie z VO do ITMS 2014+.</w:t>
      </w:r>
      <w:r w:rsidR="000106A5">
        <w:rPr>
          <w:rFonts w:ascii="Arial" w:hAnsi="Arial" w:cs="Arial"/>
          <w:sz w:val="19"/>
          <w:szCs w:val="19"/>
        </w:rPr>
        <w:t xml:space="preserve"> </w:t>
      </w:r>
      <w:r w:rsidRPr="0073389C">
        <w:rPr>
          <w:rFonts w:ascii="Arial" w:hAnsi="Arial" w:cs="Arial"/>
          <w:b w:val="0"/>
          <w:sz w:val="19"/>
          <w:szCs w:val="19"/>
        </w:rPr>
        <w:t xml:space="preserve">Poskytovateľ </w:t>
      </w:r>
      <w:r w:rsidR="000106A5">
        <w:rPr>
          <w:rFonts w:ascii="Arial" w:hAnsi="Arial" w:cs="Arial"/>
          <w:b w:val="0"/>
          <w:sz w:val="19"/>
          <w:szCs w:val="19"/>
        </w:rPr>
        <w:t xml:space="preserve">tiež </w:t>
      </w:r>
      <w:r w:rsidRPr="0073389C">
        <w:rPr>
          <w:rFonts w:ascii="Arial" w:hAnsi="Arial" w:cs="Arial"/>
          <w:b w:val="0"/>
          <w:sz w:val="19"/>
          <w:szCs w:val="19"/>
        </w:rPr>
        <w:t xml:space="preserve">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w:t>
      </w:r>
      <w:r w:rsidRPr="0073389C">
        <w:rPr>
          <w:rFonts w:ascii="Arial" w:hAnsi="Arial" w:cs="Arial"/>
          <w:b w:val="0"/>
          <w:sz w:val="19"/>
          <w:szCs w:val="19"/>
        </w:rPr>
        <w:lastRenderedPageBreak/>
        <w:t xml:space="preserve">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7241D595" w14:textId="0F2431E4" w:rsidR="000106A5" w:rsidRPr="00852446" w:rsidRDefault="000106A5" w:rsidP="009D7F63">
      <w:pPr>
        <w:pStyle w:val="Zkladntext2"/>
        <w:widowControl w:val="0"/>
        <w:spacing w:before="120" w:after="120" w:line="288" w:lineRule="auto"/>
        <w:jc w:val="both"/>
        <w:rPr>
          <w:rFonts w:ascii="Arial" w:hAnsi="Arial" w:cs="Arial"/>
          <w:b w:val="0"/>
          <w:sz w:val="19"/>
          <w:szCs w:val="19"/>
        </w:rPr>
      </w:pPr>
      <w:r w:rsidRPr="00852446">
        <w:rPr>
          <w:rFonts w:ascii="Arial" w:hAnsi="Arial" w:cs="Arial"/>
          <w:b w:val="0"/>
          <w:sz w:val="19"/>
          <w:szCs w:val="19"/>
        </w:rPr>
        <w:t>V prípade, že dokumentácia predložená cez ITMS 2014+ nie je kompletná, prijímateľ je povinný predložiť aj chýbajúcu časť dokumentácie cez ITMS 2014+ na základe žiadosti poskytovateľa o doplnenie dokumentácie doručenej prostredníctvom elektronickej schránky alebo písomne (listinne alebo mailom). Uvedené sa týka aj prípadov, keď je dokumentácia predložená cez ITMS 2014+ (resp. elektronicky alebo listinne) nečitateľná alebo poškodená.</w:t>
      </w:r>
    </w:p>
    <w:p w14:paraId="6E1D39DD" w14:textId="77777777" w:rsidR="000106A5" w:rsidRDefault="000106A5" w:rsidP="009D7F63">
      <w:pPr>
        <w:pStyle w:val="Zkladntext2"/>
        <w:widowControl w:val="0"/>
        <w:spacing w:before="120" w:after="120" w:line="288" w:lineRule="auto"/>
        <w:jc w:val="both"/>
        <w:rPr>
          <w:rFonts w:ascii="Arial" w:hAnsi="Arial" w:cs="Arial"/>
          <w:i/>
          <w:sz w:val="19"/>
          <w:szCs w:val="19"/>
        </w:rPr>
      </w:pPr>
    </w:p>
    <w:p w14:paraId="0EBC7E74" w14:textId="2726683D"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neoboznámi </w:t>
      </w:r>
      <w:r w:rsidR="00315570">
        <w:rPr>
          <w:rFonts w:ascii="Arial" w:hAnsi="Arial" w:cs="Arial"/>
          <w:b w:val="0"/>
          <w:sz w:val="19"/>
          <w:szCs w:val="19"/>
        </w:rPr>
        <w:t>p</w:t>
      </w:r>
      <w:r w:rsidR="00315570" w:rsidRPr="00DA7632">
        <w:rPr>
          <w:rFonts w:ascii="Arial" w:hAnsi="Arial" w:cs="Arial"/>
          <w:b w:val="0"/>
          <w:sz w:val="19"/>
          <w:szCs w:val="19"/>
        </w:rPr>
        <w:t xml:space="preserve">rijímateľa </w:t>
      </w:r>
      <w:r w:rsidRPr="00DA7632">
        <w:rPr>
          <w:rFonts w:ascii="Arial" w:hAnsi="Arial" w:cs="Arial"/>
          <w:b w:val="0"/>
          <w:sz w:val="19"/>
          <w:szCs w:val="19"/>
        </w:rPr>
        <w:t xml:space="preserve">(nezašle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523AFD41" w:rsidR="00D11568" w:rsidRDefault="00D11568" w:rsidP="00AA5BCC">
      <w:pPr>
        <w:pStyle w:val="Bulletslevel2"/>
        <w:spacing w:after="120" w:line="288" w:lineRule="auto"/>
        <w:ind w:left="567" w:hanging="283"/>
        <w:jc w:val="both"/>
        <w:rPr>
          <w:rFonts w:cs="Arial"/>
          <w:lang w:val="sk-SK"/>
        </w:rPr>
      </w:pPr>
      <w:r w:rsidRPr="00D11568">
        <w:rPr>
          <w:rFonts w:cs="Arial"/>
          <w:lang w:val="sk-SK"/>
        </w:rPr>
        <w:lastRenderedPageBreak/>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r w:rsidR="000106A5">
        <w:rPr>
          <w:rFonts w:cs="Arial"/>
          <w:lang w:val="sk-SK"/>
        </w:rPr>
        <w:t xml:space="preserve">. </w:t>
      </w:r>
      <w:r w:rsidR="000106A5" w:rsidRPr="000106A5">
        <w:rPr>
          <w:rFonts w:cs="Arial"/>
          <w:lang w:val="sk-SK"/>
        </w:rPr>
        <w:t>Uvedené nie je prijímateľ povinný predkladať v prípade predloženia dokumentácie na základe žiadosti na doplnenie, resp. vysvetlenie predloženej dokumentácie zaslanej poskytovateľom</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screen)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18C07065" w14:textId="37D83407"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návrh zmluvného formuláru obsahujúceho štandardné zmluvné podmienky;</w:t>
      </w:r>
    </w:p>
    <w:p w14:paraId="01E258EB" w14:textId="68B30BCA" w:rsidR="00EF2628" w:rsidRPr="006077B1" w:rsidRDefault="00D72FDB" w:rsidP="005B7173">
      <w:pPr>
        <w:pStyle w:val="Bulletslevel2"/>
        <w:numPr>
          <w:ilvl w:val="0"/>
          <w:numId w:val="81"/>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79F042"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291E0AFC" w14:textId="01EFCA1F" w:rsidR="00D72FDB" w:rsidRPr="00EF2628" w:rsidRDefault="00D72FDB" w:rsidP="005B7173">
      <w:pPr>
        <w:pStyle w:val="Bulletslevel2"/>
        <w:numPr>
          <w:ilvl w:val="0"/>
          <w:numId w:val="81"/>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49435CB9"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 xml:space="preserve">Uvedená informácia bude tvoriť súčasť predloženej dokumentácie na kontrolu VO. </w:t>
      </w:r>
      <w:r w:rsidR="000106A5" w:rsidRPr="000106A5">
        <w:rPr>
          <w:rFonts w:cs="Arial"/>
          <w:color w:val="000000" w:themeColor="text1"/>
          <w:szCs w:val="19"/>
        </w:rPr>
        <w:t>Ak zriadenie takéhoto prístupu nebude v použitom systéme elektronického VO alebo v aukčnom systéme možné, informuje o tom prijímateľ poskytovateľa v žiadosti o vykonanie kontroly alebo v priloženej dokumentácii.</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 xml:space="preserve">Poskytovateľ bude v rámci nadlimitných zákaziek vykonávať kontrolu uplatnenia využitia rozdelenia zákazky na časti tak aby bola umožnená širšia hospodárska súťaž a sprístupnila sa tak aj pre malé a stredné </w:t>
      </w:r>
      <w:r w:rsidRPr="00E8012F">
        <w:rPr>
          <w:b/>
          <w:color w:val="000000" w:themeColor="text1"/>
        </w:rPr>
        <w:lastRenderedPageBreak/>
        <w:t>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108"/>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4801AF6E"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color w:val="365F91" w:themeColor="accent1" w:themeShade="BF"/>
          <w:szCs w:val="19"/>
        </w:rPr>
      </w:pPr>
      <w:r w:rsidRPr="008D5848">
        <w:rPr>
          <w:rFonts w:cs="Arial"/>
          <w:b/>
          <w:i/>
          <w:szCs w:val="19"/>
        </w:rPr>
        <w:t xml:space="preserve">Dôležité upozornenie:  </w:t>
      </w:r>
      <w:r w:rsidRPr="008D5848">
        <w:rPr>
          <w:rFonts w:cs="Arial"/>
          <w:szCs w:val="19"/>
        </w:rPr>
        <w:t>Poskytovateľ v rámci výkonu kontroly VO posudzuje predmetné VO aj z pohľadu možného porušenia hospodárskej súťaže podľa zákona č. 136/2001 Z.z. o ochrane hospodárskej súťaže (</w:t>
      </w:r>
      <w:r w:rsidRPr="00691C33">
        <w:rPr>
          <w:rFonts w:cs="Arial"/>
          <w:color w:val="365F91" w:themeColor="accent1" w:themeShade="BF"/>
          <w:szCs w:val="19"/>
        </w:rPr>
        <w:t>konkrétne  po</w:t>
      </w:r>
      <w:r w:rsidRPr="008D5848">
        <w:rPr>
          <w:rFonts w:cs="Arial"/>
          <w:szCs w:val="19"/>
        </w:rPr>
        <w:t xml:space="preserve">dľa § 4 zákona o ochrane hospodárskej </w:t>
      </w:r>
      <w:r w:rsidRPr="0043783A">
        <w:rPr>
          <w:rFonts w:cs="Arial"/>
          <w:szCs w:val="19"/>
        </w:rPr>
        <w:t>súťaže</w:t>
      </w:r>
      <w:r w:rsidRPr="0002218E">
        <w:rPr>
          <w:rFonts w:cs="Arial"/>
          <w:color w:val="365F91" w:themeColor="accent1" w:themeShade="BF"/>
          <w:szCs w:val="19"/>
        </w:rPr>
        <w:t xml:space="preserve">). </w:t>
      </w:r>
      <w:r w:rsidR="0043783A" w:rsidRPr="0002218E">
        <w:rPr>
          <w:rFonts w:cs="Arial"/>
          <w:color w:val="365F91" w:themeColor="accent1" w:themeShade="BF"/>
          <w:szCs w:val="19"/>
        </w:rPr>
        <w:t xml:space="preserve"> </w:t>
      </w:r>
      <w:r w:rsidR="0043783A" w:rsidRPr="00DF5D23">
        <w:rPr>
          <w:rFonts w:cs="Arial"/>
          <w:szCs w:val="19"/>
        </w:rPr>
        <w:t xml:space="preserve">Za účelom zvýšenia informovanosti prijímateľov je v prílohe tejto príručky (Príloha č. </w:t>
      </w:r>
      <w:r w:rsidR="00D000F2" w:rsidRPr="00DF5D23">
        <w:rPr>
          <w:rFonts w:cs="Arial"/>
          <w:szCs w:val="19"/>
        </w:rPr>
        <w:t>33</w:t>
      </w:r>
      <w:r w:rsidR="0043783A" w:rsidRPr="00DF5D23">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r w:rsidRPr="00DF5D23">
        <w:rPr>
          <w:rFonts w:cs="Arial"/>
          <w:szCs w:val="19"/>
        </w:rPr>
        <w:t xml:space="preserv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lastRenderedPageBreak/>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171" w:name="_Toc418000109"/>
      <w:bookmarkStart w:id="172" w:name="_Toc440372883"/>
      <w:bookmarkStart w:id="173" w:name="_Toc1543531"/>
      <w:bookmarkEnd w:id="171"/>
      <w:r w:rsidRPr="00C477FA">
        <w:rPr>
          <w:lang w:val="sk-SK"/>
        </w:rPr>
        <w:t xml:space="preserve">Typy </w:t>
      </w:r>
      <w:r w:rsidRPr="0073389C">
        <w:rPr>
          <w:lang w:val="sk-SK"/>
        </w:rPr>
        <w:t>kontroly VO</w:t>
      </w:r>
      <w:bookmarkEnd w:id="172"/>
      <w:bookmarkEnd w:id="173"/>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787F3B46" w14:textId="77777777" w:rsidR="000106A5" w:rsidRPr="000106A5" w:rsidRDefault="000106A5" w:rsidP="000106A5">
      <w:pPr>
        <w:spacing w:line="288" w:lineRule="auto"/>
        <w:jc w:val="both"/>
      </w:pPr>
      <w:r w:rsidRPr="000106A5">
        <w:t>Predmetom prvej ex ante kontroly/finančnej kontroly DNS je najmä:</w:t>
      </w:r>
    </w:p>
    <w:p w14:paraId="4411D375" w14:textId="77777777" w:rsidR="000106A5" w:rsidRPr="000106A5" w:rsidRDefault="000106A5" w:rsidP="000106A5">
      <w:pPr>
        <w:spacing w:line="288" w:lineRule="auto"/>
        <w:ind w:left="709" w:hanging="283"/>
        <w:jc w:val="both"/>
      </w:pPr>
      <w:r w:rsidRPr="000106A5">
        <w:t>a) určenie predpokladanej hodnoty zákazky,</w:t>
      </w:r>
    </w:p>
    <w:p w14:paraId="7AEA000C" w14:textId="77777777" w:rsidR="000106A5" w:rsidRPr="000106A5" w:rsidRDefault="000106A5" w:rsidP="000106A5">
      <w:pPr>
        <w:spacing w:line="288" w:lineRule="auto"/>
        <w:ind w:left="709" w:hanging="283"/>
        <w:jc w:val="both"/>
      </w:pPr>
      <w:r w:rsidRPr="000106A5">
        <w:t xml:space="preserve">b) oznámenie o vyhlásení verejného obstarávania, </w:t>
      </w:r>
    </w:p>
    <w:p w14:paraId="7E10D6AC" w14:textId="77777777" w:rsidR="000106A5" w:rsidRPr="000106A5" w:rsidRDefault="000106A5" w:rsidP="000106A5">
      <w:pPr>
        <w:spacing w:line="288" w:lineRule="auto"/>
        <w:ind w:left="709" w:hanging="283"/>
        <w:jc w:val="both"/>
      </w:pPr>
      <w:r w:rsidRPr="000106A5">
        <w:t>c) súťažné podklady,</w:t>
      </w:r>
    </w:p>
    <w:p w14:paraId="670890AC" w14:textId="77777777" w:rsidR="000106A5" w:rsidRPr="000106A5" w:rsidRDefault="000106A5" w:rsidP="000106A5">
      <w:pPr>
        <w:spacing w:line="288" w:lineRule="auto"/>
        <w:ind w:left="709" w:hanging="283"/>
        <w:jc w:val="both"/>
      </w:pPr>
      <w:r w:rsidRPr="000106A5">
        <w:t>d) všeobecné podmienky používania a zriadenia DNS podľa § 58 a nasl. ZVO,</w:t>
      </w:r>
    </w:p>
    <w:p w14:paraId="4EA310FE" w14:textId="77777777" w:rsidR="000106A5" w:rsidRPr="000106A5" w:rsidRDefault="000106A5" w:rsidP="000106A5">
      <w:pPr>
        <w:spacing w:line="288" w:lineRule="auto"/>
        <w:ind w:left="709" w:hanging="283"/>
        <w:jc w:val="both"/>
      </w:pPr>
      <w:r w:rsidRPr="000106A5">
        <w:t xml:space="preserve">e) posúdenie, či DNS bol zriadený na obstarávanie tovarov, stavebných prác alebo služieb, ktoré sú bežne dostupné na trhu. </w:t>
      </w:r>
    </w:p>
    <w:p w14:paraId="57864A70" w14:textId="01DC6F67"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00FDD404"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lastRenderedPageBreak/>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14:paraId="15FD7756" w14:textId="24BB5248" w:rsidR="00BF2A0B" w:rsidRPr="008D5848" w:rsidRDefault="008D52ED"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t>zákazkách, ktoré sú s ohľadom na zvolený postup nadlimitné (okrem VO uskutočnených centrálnou obstarávacou organizáciou</w:t>
      </w:r>
      <w:r w:rsidR="000106A5">
        <w:t xml:space="preserve"> </w:t>
      </w:r>
      <w:r w:rsidR="000106A5" w:rsidRPr="000106A5">
        <w:t>podľa § 15 ods. 2 a ods. 4 ZVO</w:t>
      </w:r>
      <w:r w:rsidRPr="008D52ED">
        <w:t>)</w:t>
      </w:r>
      <w:r w:rsidR="00C7417C" w:rsidRPr="008D5848">
        <w:t xml:space="preserve">; </w:t>
      </w:r>
    </w:p>
    <w:p w14:paraId="41C97BFF" w14:textId="7B9EA856" w:rsidR="00BF2A0B"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r w:rsidR="000106A5">
        <w:t xml:space="preserve"> </w:t>
      </w:r>
      <w:r w:rsidR="000106A5" w:rsidRPr="000106A5">
        <w:t>podľa § 66 ods. 8 ZVO na bežne dostupné tovary alebo bežne dostupné služby</w:t>
      </w:r>
      <w:r w:rsidRPr="00BF2A0B">
        <w:t>;</w:t>
      </w:r>
    </w:p>
    <w:p w14:paraId="41314FB8" w14:textId="636E65C1" w:rsidR="00BF2A0B"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 xml:space="preserve">podlimitných zákazkách na stavebné práce </w:t>
      </w:r>
      <w:r w:rsidR="000106A5" w:rsidRPr="000106A5">
        <w:t>podľa § 113 až 116 ZVO (</w:t>
      </w:r>
      <w:r w:rsidRPr="00BF2A0B">
        <w:t>bez využitia elektronického trhoviska</w:t>
      </w:r>
      <w:r w:rsidR="000106A5">
        <w:t>)</w:t>
      </w:r>
      <w:r>
        <w:t>;</w:t>
      </w:r>
    </w:p>
    <w:p w14:paraId="4238FFBA" w14:textId="05167992" w:rsidR="00BF2A0B"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624C3F21" w:rsidR="00E322E9"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zákazkách </w:t>
      </w:r>
      <w:r w:rsidR="000106A5">
        <w:t>na</w:t>
      </w:r>
      <w:r w:rsidRPr="005D4EE3">
        <w:t xml:space="preserve"> služb</w:t>
      </w:r>
      <w:r w:rsidR="000106A5">
        <w:t>y</w:t>
      </w:r>
      <w:r w:rsidRPr="005D4EE3">
        <w:t xml:space="preserve"> </w:t>
      </w:r>
      <w:r w:rsidR="000106A5" w:rsidRPr="005D4EE3">
        <w:t>uveden</w:t>
      </w:r>
      <w:r w:rsidR="000106A5">
        <w:t>é</w:t>
      </w:r>
      <w:r w:rsidR="000106A5" w:rsidRPr="005D4EE3">
        <w:t xml:space="preserve"> </w:t>
      </w:r>
      <w:r w:rsidRPr="005D4EE3">
        <w:t>v prílohe č. 1 ZVO (sociálne služby a iné osobitné služby)</w:t>
      </w:r>
      <w:r w:rsidR="00BF2A0B" w:rsidRPr="00DD30A9">
        <w:t xml:space="preserve"> </w:t>
      </w:r>
      <w:r w:rsidR="00BF2A0B" w:rsidRPr="00BF2A0B">
        <w:t xml:space="preserve">bez </w:t>
      </w:r>
      <w:r w:rsidR="000106A5">
        <w:t>ohľadu na finančný limit</w:t>
      </w:r>
      <w:r>
        <w:t>.</w:t>
      </w:r>
      <w:r w:rsidR="00E322E9">
        <w:t xml:space="preserve"> </w:t>
      </w:r>
    </w:p>
    <w:p w14:paraId="3F81171F" w14:textId="77777777" w:rsidR="00C7417C" w:rsidRDefault="00C7417C" w:rsidP="00C7417C">
      <w:pPr>
        <w:spacing w:before="120" w:after="120" w:line="288" w:lineRule="auto"/>
        <w:jc w:val="both"/>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221EB5B9"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 xml:space="preserve">Po doručení odpovede prijímateľa na výzvu poskytovateľa </w:t>
      </w:r>
      <w:r w:rsidR="00F1208E" w:rsidRPr="00F1208E">
        <w:rPr>
          <w:rFonts w:cs="Arial"/>
          <w:szCs w:val="19"/>
        </w:rPr>
        <w:t>podať námietky voči návrhu správy z kontroly VO</w:t>
      </w:r>
      <w:r w:rsidR="00F1208E">
        <w:rPr>
          <w:rFonts w:cs="Arial"/>
          <w:szCs w:val="19"/>
        </w:rPr>
        <w:t xml:space="preserve"> </w:t>
      </w:r>
      <w:r w:rsidR="00F8192B" w:rsidRPr="00F8192B">
        <w:rPr>
          <w:rFonts w:cs="Arial"/>
          <w:szCs w:val="19"/>
        </w:rPr>
        <w:t>plynie poskytovateľovi nová lehota 5 pracovných dní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67C525D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w:t>
      </w:r>
      <w:r w:rsidR="0045429D">
        <w:t>určí</w:t>
      </w:r>
      <w:r w:rsidR="0045429D" w:rsidRPr="0073389C">
        <w:t xml:space="preserve"> </w:t>
      </w:r>
      <w:r w:rsidR="0045429D">
        <w:t xml:space="preserve"> zodpovedajúcu výšku </w:t>
      </w:r>
      <w:r w:rsidRPr="0073389C">
        <w:t xml:space="preserve">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 xml:space="preserve">nebudú </w:t>
      </w:r>
      <w:r w:rsidR="0045429D">
        <w:rPr>
          <w:b/>
        </w:rPr>
        <w:t>pripusten</w:t>
      </w:r>
      <w:r w:rsidR="0045429D" w:rsidRPr="0073389C">
        <w:rPr>
          <w:b/>
        </w:rPr>
        <w:t>é</w:t>
      </w:r>
      <w:r w:rsidR="0045429D" w:rsidRPr="0073389C">
        <w:t xml:space="preserve"> </w:t>
      </w:r>
      <w:r w:rsidR="0045429D">
        <w:t>do</w:t>
      </w:r>
      <w:r w:rsidR="0045429D" w:rsidRPr="0073389C">
        <w:t xml:space="preserve"> financovani</w:t>
      </w:r>
      <w:r w:rsidR="0045429D">
        <w:t>a</w:t>
      </w:r>
      <w:r w:rsidR="0045429D" w:rsidRPr="0073389C">
        <w:t xml:space="preserve"> </w:t>
      </w:r>
      <w:r w:rsidRPr="0073389C">
        <w:t xml:space="preserve">v plnom rozsahu. </w:t>
      </w:r>
    </w:p>
    <w:p w14:paraId="68EE2663" w14:textId="77777777" w:rsidR="00C7417C" w:rsidRDefault="00C7417C" w:rsidP="009D7F63">
      <w:pPr>
        <w:spacing w:before="120" w:after="120" w:line="288" w:lineRule="auto"/>
        <w:jc w:val="both"/>
        <w:rPr>
          <w:b/>
        </w:rPr>
      </w:pPr>
    </w:p>
    <w:p w14:paraId="444774FE" w14:textId="47D1894A"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4F4B58F5" w14:textId="77777777" w:rsidR="00F1208E" w:rsidRDefault="00F1208E" w:rsidP="009D7F63">
      <w:pPr>
        <w:spacing w:before="120" w:after="120" w:line="288" w:lineRule="auto"/>
        <w:jc w:val="both"/>
      </w:pPr>
    </w:p>
    <w:p w14:paraId="41782145" w14:textId="77777777" w:rsidR="00F1208E" w:rsidRPr="00F1208E" w:rsidRDefault="00F1208E" w:rsidP="00852446">
      <w:pPr>
        <w:spacing w:line="288" w:lineRule="auto"/>
        <w:jc w:val="both"/>
      </w:pPr>
      <w:r w:rsidRPr="00F1208E">
        <w:t xml:space="preserve">Druhá ex-ante kontrola sa vykonáva pri: </w:t>
      </w:r>
    </w:p>
    <w:p w14:paraId="38A13121" w14:textId="77777777" w:rsidR="00F1208E" w:rsidRPr="00F1208E" w:rsidRDefault="00F1208E" w:rsidP="00852446">
      <w:pPr>
        <w:spacing w:line="288" w:lineRule="auto"/>
        <w:jc w:val="both"/>
      </w:pPr>
    </w:p>
    <w:p w14:paraId="1AE68965" w14:textId="77777777" w:rsidR="00F1208E" w:rsidRPr="00F1208E" w:rsidRDefault="00F1208E" w:rsidP="005B7173">
      <w:pPr>
        <w:numPr>
          <w:ilvl w:val="1"/>
          <w:numId w:val="110"/>
        </w:numPr>
        <w:spacing w:line="288" w:lineRule="auto"/>
        <w:ind w:left="426"/>
        <w:jc w:val="both"/>
      </w:pPr>
      <w:r w:rsidRPr="00F1208E">
        <w:t xml:space="preserve">zákazkách, ktoré sú s ohľadom na zvolený postup nadlimitné (okrem VO uskutočnených centrálnou obstarávacou organizáciou podľa § 15 ods. 2 a ods. 4 ZVO); </w:t>
      </w:r>
    </w:p>
    <w:p w14:paraId="1931A955" w14:textId="77777777" w:rsidR="00F1208E" w:rsidRDefault="00F1208E" w:rsidP="005B7173">
      <w:pPr>
        <w:numPr>
          <w:ilvl w:val="1"/>
          <w:numId w:val="110"/>
        </w:numPr>
        <w:spacing w:before="120" w:after="120" w:line="288" w:lineRule="auto"/>
        <w:ind w:left="426"/>
        <w:jc w:val="both"/>
      </w:pPr>
      <w:r w:rsidRPr="00F1208E">
        <w:t>podlimitných zákazkách realizovaných postupom podľa § 113 až 116 ZVO na stavebné práce (bez využitia elektronického trhoviska);</w:t>
      </w:r>
    </w:p>
    <w:p w14:paraId="136FA455" w14:textId="6E178E76" w:rsidR="00F1208E" w:rsidRPr="00F1208E" w:rsidRDefault="00F1208E" w:rsidP="005B7173">
      <w:pPr>
        <w:numPr>
          <w:ilvl w:val="1"/>
          <w:numId w:val="110"/>
        </w:numPr>
        <w:spacing w:before="120" w:after="120" w:line="288" w:lineRule="auto"/>
        <w:ind w:left="426"/>
        <w:jc w:val="both"/>
      </w:pPr>
      <w:r w:rsidRPr="00F1208E">
        <w:t xml:space="preserve">podlimitných zákazkách realizovaných postupom podľa § 113 až 116 ZVO na tovary alebo služby – </w:t>
      </w:r>
      <w:r w:rsidRPr="00F1208E">
        <w:rPr>
          <w:b/>
          <w:i/>
        </w:rPr>
        <w:t>nepovinne z iniciatívy prijímateľa.</w:t>
      </w:r>
    </w:p>
    <w:p w14:paraId="4B2AD9B2" w14:textId="77777777" w:rsidR="00F1208E" w:rsidRPr="00852446" w:rsidRDefault="00F1208E" w:rsidP="00852446">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rPr>
      </w:pPr>
      <w:r w:rsidRPr="00F1208E">
        <w:rPr>
          <w:b/>
          <w:i/>
        </w:rPr>
        <w:t>Dôležité upozornenie:</w:t>
      </w:r>
      <w:r w:rsidRPr="00852446">
        <w:rPr>
          <w:b/>
          <w:i/>
        </w:rPr>
        <w:t xml:space="preserve"> </w:t>
      </w:r>
      <w:r w:rsidRPr="00F1208E">
        <w:t xml:space="preserve">V prípade </w:t>
      </w:r>
      <w:r w:rsidRPr="00F1208E">
        <w:rPr>
          <w:b/>
        </w:rPr>
        <w:t>podlimitných zákaziek realizovaných postupom podľa § 113 až 116 ZVO</w:t>
      </w:r>
      <w:r w:rsidRPr="00F1208E">
        <w:t xml:space="preserve"> na tovary alebo služby druhá ex</w:t>
      </w:r>
      <w:r w:rsidRPr="00774183">
        <w:t xml:space="preserve"> – ante</w:t>
      </w:r>
      <w:r w:rsidRPr="00F1208E">
        <w:t xml:space="preserve"> kontrola </w:t>
      </w:r>
      <w:r w:rsidRPr="00F1208E">
        <w:rPr>
          <w:b/>
        </w:rPr>
        <w:t>nie je povinná</w:t>
      </w:r>
      <w:r w:rsidRPr="00F1208E">
        <w:t xml:space="preserve">. Prijímateľ však môže z vlastnej iniciatívy požiadať poskytovateľa o výkon predmetnej kontroly. </w:t>
      </w:r>
      <w:r w:rsidRPr="00F1208E">
        <w:rPr>
          <w:b/>
        </w:rPr>
        <w:t>V prípade, že sa prijímateľ rozhodne z vlastnej iniciatívy požiadať poskytovateľa o výkon druhej ex-ante kontroly postupuje rovnakým spôsobom a platia pre neho rovnaké pravidlá uvedené v tejto časti príručky ako keby bola pre neho predmetná kontrola povinná.</w:t>
      </w:r>
    </w:p>
    <w:p w14:paraId="45E8DAF2" w14:textId="6E4625C2"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w:t>
      </w:r>
    </w:p>
    <w:p w14:paraId="7A55D2BB" w14:textId="142381E2"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w:t>
      </w:r>
      <w:r w:rsidR="00F1208E">
        <w:t xml:space="preserve">kompletnú </w:t>
      </w:r>
      <w:r w:rsidRPr="0073389C">
        <w:t xml:space="preserve">dokumentáciu z VO </w:t>
      </w:r>
      <w:r w:rsidR="00F1208E" w:rsidRPr="00F1208E">
        <w:t>súlade s kapitolou 2.</w:t>
      </w:r>
      <w:r w:rsidR="00F1208E">
        <w:t>5</w:t>
      </w:r>
      <w:r w:rsidR="00F1208E" w:rsidRPr="00F1208E">
        <w:t>.</w:t>
      </w:r>
      <w:r w:rsidR="00F1208E">
        <w:t>5.</w:t>
      </w:r>
      <w:r w:rsidR="00F1208E" w:rsidRPr="00F1208E">
        <w:t xml:space="preserve"> tejto príručky</w:t>
      </w:r>
      <w:r w:rsidRPr="0073389C">
        <w:t xml:space="preserve">.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0D8C59F0"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r w:rsidR="00F1208E">
        <w:rPr>
          <w:rFonts w:cs="Arial"/>
          <w:szCs w:val="19"/>
          <w:lang w:val="sk-SK"/>
        </w:rPr>
        <w:t xml:space="preserve"> </w:t>
      </w:r>
      <w:r w:rsidR="00F1208E" w:rsidRPr="00F1208E">
        <w:rPr>
          <w:rFonts w:cs="Arial"/>
          <w:szCs w:val="19"/>
          <w:lang w:val="sk-SK"/>
        </w:rPr>
        <w:t>(v prípade vylúčenia uchádzača/jeho ponuky)</w:t>
      </w:r>
      <w:r w:rsidRPr="0073389C">
        <w:rPr>
          <w:rFonts w:cs="Arial"/>
          <w:szCs w:val="19"/>
          <w:lang w:val="sk-SK"/>
        </w:rPr>
        <w:t>;</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7A55D2D7" w14:textId="4DF71EB5" w:rsidR="009D7F63" w:rsidRPr="0073389C" w:rsidRDefault="006F0C86" w:rsidP="009D7F63">
      <w:pPr>
        <w:spacing w:before="120" w:after="120" w:line="288" w:lineRule="auto"/>
        <w:jc w:val="both"/>
      </w:pPr>
      <w:r w:rsidRPr="006F0C86">
        <w:rPr>
          <w:b/>
          <w:i/>
          <w:color w:val="FF0000"/>
        </w:rPr>
        <w:t>Povinnosť prijímateľa:</w:t>
      </w:r>
      <w:r w:rsidRPr="006F0C86">
        <w:rPr>
          <w:b/>
          <w:i/>
          <w:color w:val="00B0F0"/>
        </w:rPr>
        <w:t xml:space="preserve">  </w:t>
      </w:r>
      <w:r w:rsidR="00F1208E" w:rsidRPr="00F1208E">
        <w:rPr>
          <w:rFonts w:cs="Arial"/>
          <w:szCs w:val="19"/>
        </w:rPr>
        <w:t xml:space="preserve">Prijímateľ je povinný predložiť poskytovateľovi pri nadlimitných a podlimitných zákazkách, pri ktorých  bola </w:t>
      </w:r>
      <w:r w:rsidR="00F1208E" w:rsidRPr="00F1208E">
        <w:rPr>
          <w:rFonts w:cs="Arial"/>
          <w:b/>
          <w:szCs w:val="19"/>
        </w:rPr>
        <w:t>predložená len jedna, resp. 2 ponuky</w:t>
      </w:r>
      <w:r w:rsidR="00F1208E" w:rsidRPr="00F1208E">
        <w:rPr>
          <w:rFonts w:cs="Arial"/>
          <w:szCs w:val="19"/>
        </w:rPr>
        <w:t xml:space="preserve"> v zmysle </w:t>
      </w:r>
      <w:r w:rsidR="00F1208E" w:rsidRPr="00F1208E">
        <w:rPr>
          <w:rFonts w:cs="Arial"/>
          <w:b/>
          <w:szCs w:val="19"/>
        </w:rPr>
        <w:t>§ 57 ods. 2 ZVO</w:t>
      </w:r>
      <w:r w:rsidR="00F1208E" w:rsidRPr="00F1208E">
        <w:rPr>
          <w:rFonts w:cs="Arial"/>
          <w:szCs w:val="19"/>
        </w:rPr>
        <w:t xml:space="preserve"> odôvodnenie nezrušenia postupu zadávania zákazky. V prípade, že </w:t>
      </w:r>
      <w:r w:rsidR="00F1208E" w:rsidRPr="00F1208E">
        <w:rPr>
          <w:rFonts w:cs="Arial"/>
          <w:b/>
          <w:szCs w:val="19"/>
        </w:rPr>
        <w:t>cena v ponuke uchádzača</w:t>
      </w:r>
      <w:r w:rsidR="00F1208E" w:rsidRPr="00F1208E">
        <w:rPr>
          <w:rFonts w:cs="Arial"/>
          <w:szCs w:val="19"/>
        </w:rPr>
        <w:t xml:space="preserve">, ktorý bol vyhodnotený </w:t>
      </w:r>
      <w:r w:rsidR="00F1208E" w:rsidRPr="00F1208E">
        <w:rPr>
          <w:rFonts w:cs="Arial"/>
          <w:b/>
          <w:szCs w:val="19"/>
        </w:rPr>
        <w:t>ako úspešný, je vyššia ako predpokladaná hodnota zákazky</w:t>
      </w:r>
      <w:r w:rsidR="00F1208E" w:rsidRPr="00F1208E">
        <w:rPr>
          <w:rFonts w:cs="Arial"/>
          <w:szCs w:val="19"/>
        </w:rPr>
        <w:t xml:space="preserve">, poskytovateľ požaduje od prijímateľa odôvodnenie, prečo predmetný postup zadávania zákazky nezrušil, ak nejde o zákazku realizovanú cez EKS. V prípade, že v rámci použitého postupu zadávania zákazky bola predložená len jedna ponuka a prijímateľ použitý postup zadávania zákazky nezrušil, je povinný v súlade s </w:t>
      </w:r>
      <w:r w:rsidR="00F1208E" w:rsidRPr="00F1208E">
        <w:rPr>
          <w:rFonts w:cs="Arial"/>
          <w:b/>
          <w:szCs w:val="19"/>
        </w:rPr>
        <w:t>§ 57 ods. 2 ZVO</w:t>
      </w:r>
      <w:r w:rsidR="00F1208E" w:rsidRPr="00F1208E">
        <w:rPr>
          <w:rFonts w:cs="Arial"/>
          <w:szCs w:val="19"/>
        </w:rPr>
        <w:t xml:space="preserve"> zverejniť v profile </w:t>
      </w:r>
      <w:r w:rsidR="00F1208E" w:rsidRPr="00F1208E">
        <w:rPr>
          <w:rFonts w:cs="Arial"/>
          <w:b/>
          <w:szCs w:val="19"/>
        </w:rPr>
        <w:t>odôvodnenie</w:t>
      </w:r>
      <w:r w:rsidR="00F1208E" w:rsidRPr="00F1208E">
        <w:rPr>
          <w:rFonts w:cs="Arial"/>
          <w:szCs w:val="19"/>
        </w:rPr>
        <w:t xml:space="preserve">, prečo verejné obstarávanie nezrušil. Zároveň je poskytovateľ v prípade </w:t>
      </w:r>
      <w:r w:rsidR="00F1208E" w:rsidRPr="00F1208E">
        <w:rPr>
          <w:rFonts w:cs="Arial"/>
          <w:b/>
          <w:szCs w:val="19"/>
        </w:rPr>
        <w:t>VO s jednou ponukou</w:t>
      </w:r>
      <w:r w:rsidR="00F1208E" w:rsidRPr="00F1208E">
        <w:rPr>
          <w:rFonts w:cs="Arial"/>
          <w:szCs w:val="19"/>
        </w:rPr>
        <w:t xml:space="preserve"> povinný požiadať ÚVO o vykonanie kontroly verejného obstarávania, ak ide o podlimitnú zákazku bez využitia elektronického trhoviska alebo nadlimitnú zákazku, v rámci ktorej nebolo vydané rozhodnutie podľa § 175 ods. 1 alebo ods. 4 ZVO a poskytovateľ neidentifikoval v postupe zadávania zákazky nedostatky s vplyvom alebo možným vplyvom na výsledok VO. Následný postup poskytovateľa bude vyplývať z výsledku tejto kontroly. Ustanovenia týkajúce sa prípadu, že bola predložená jedna ponuka sa </w:t>
      </w:r>
      <w:r w:rsidR="00F1208E" w:rsidRPr="00F1208E">
        <w:rPr>
          <w:rFonts w:cs="Arial"/>
          <w:b/>
          <w:szCs w:val="19"/>
        </w:rPr>
        <w:t>nevzťahujú na zákazky</w:t>
      </w:r>
      <w:r w:rsidR="00F1208E" w:rsidRPr="00F1208E">
        <w:rPr>
          <w:rFonts w:cs="Arial"/>
          <w:szCs w:val="19"/>
        </w:rPr>
        <w:t xml:space="preserve"> s nízkymi hodnotami podľa § 117 ZVO a zákazky s využitím elektronického trhoviska.</w:t>
      </w:r>
      <w:r w:rsidR="00F1208E">
        <w:rPr>
          <w:rFonts w:cs="Arial"/>
          <w:szCs w:val="19"/>
        </w:rPr>
        <w:t xml:space="preserve"> </w:t>
      </w:r>
      <w:r w:rsidR="009D7F63" w:rsidRPr="0073389C">
        <w:rPr>
          <w:b/>
          <w:i/>
          <w:color w:val="00B0F0"/>
        </w:rPr>
        <w:t>Povinnosť poskytovateľa</w:t>
      </w:r>
      <w:r w:rsidR="009D7F63" w:rsidRPr="0073389C">
        <w:rPr>
          <w:b/>
          <w:i/>
          <w:color w:val="5F497A" w:themeColor="accent4" w:themeShade="BF"/>
        </w:rPr>
        <w:t>:</w:t>
      </w:r>
      <w:r w:rsidR="009D7F63" w:rsidRPr="0073389C">
        <w:rPr>
          <w:color w:val="5F497A" w:themeColor="accent4" w:themeShade="BF"/>
        </w:rPr>
        <w:t xml:space="preserve"> </w:t>
      </w:r>
      <w:r w:rsidR="009D7F63"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/správu</w:t>
      </w:r>
      <w:r w:rsidR="00C20764">
        <w:rPr>
          <w:rFonts w:cs="Arial"/>
          <w:szCs w:val="19"/>
        </w:rPr>
        <w:t xml:space="preserve"> z kontroly VO</w:t>
      </w:r>
      <w:r w:rsidR="00C7417C" w:rsidRPr="00C7417C">
        <w:t xml:space="preserve"> </w:t>
      </w:r>
      <w:r w:rsidR="009D7F63" w:rsidRPr="0073389C">
        <w:t xml:space="preserve">prijímateľovi, kde uvedie závery z  </w:t>
      </w:r>
      <w:r w:rsidR="007E7D6C">
        <w:t>finančnej</w:t>
      </w:r>
      <w:r w:rsidR="009D7F63" w:rsidRPr="0073389C">
        <w:t xml:space="preserve"> kontroly VO</w:t>
      </w:r>
      <w:r w:rsidR="00F1208E">
        <w:t xml:space="preserve"> v lehote na výkon kontroly </w:t>
      </w:r>
      <w:r w:rsidR="009D7F63" w:rsidRPr="0073389C">
        <w:t xml:space="preserve"> </w:t>
      </w:r>
      <w:r w:rsidR="00F1208E">
        <w:t>(</w:t>
      </w:r>
      <w:r w:rsidR="009D7F63" w:rsidRPr="0073389C">
        <w:rPr>
          <w:b/>
        </w:rPr>
        <w:t>do 20 pracovných dní</w:t>
      </w:r>
      <w:r w:rsidR="00F1208E">
        <w:rPr>
          <w:b/>
        </w:rPr>
        <w:t>)</w:t>
      </w:r>
      <w:r w:rsidR="009D7F63" w:rsidRPr="0073389C">
        <w:rPr>
          <w:b/>
        </w:rPr>
        <w:t xml:space="preserve"> </w:t>
      </w:r>
      <w:r w:rsidR="009D7F63" w:rsidRPr="0073389C">
        <w:t>v písomnej forme</w:t>
      </w:r>
      <w:r w:rsidR="00F1208E">
        <w:t>.</w:t>
      </w:r>
      <w:r w:rsidR="009D7F63" w:rsidRPr="0073389C">
        <w:t xml:space="preserve"> </w:t>
      </w:r>
      <w:r w:rsidR="00F1208E">
        <w:t>U</w:t>
      </w:r>
      <w:r w:rsidR="009D7F63" w:rsidRPr="0073389C">
        <w:t>vedená lehota je procesnoprávna, t. j. lehota je zachovaná, keď poskytovateľ zašle</w:t>
      </w:r>
      <w:r w:rsidR="00D1430A">
        <w:t xml:space="preserve"> prijímateľovi</w:t>
      </w:r>
      <w:r w:rsidR="009D7F63" w:rsidRPr="0073389C">
        <w:t xml:space="preserve"> závery z  </w:t>
      </w:r>
      <w:r w:rsidR="00F0718F">
        <w:t xml:space="preserve">finančnej </w:t>
      </w:r>
      <w:r w:rsidR="009D7F63"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009635F6" w:rsidR="00D1430A" w:rsidRDefault="00D1430A" w:rsidP="00D1430A">
      <w:pPr>
        <w:spacing w:before="120" w:after="120" w:line="288" w:lineRule="auto"/>
        <w:jc w:val="both"/>
        <w:rPr>
          <w:rFonts w:cs="Arial"/>
          <w:szCs w:val="19"/>
        </w:rPr>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w:t>
      </w:r>
      <w:r w:rsidR="00F1208E" w:rsidRPr="00D1430A">
        <w:t>lehot</w:t>
      </w:r>
      <w:r w:rsidR="00F1208E">
        <w:t>y</w:t>
      </w:r>
      <w:r w:rsidR="00F1208E" w:rsidRPr="00D1430A">
        <w:t xml:space="preserve"> </w:t>
      </w:r>
      <w:r w:rsidRPr="00D1430A">
        <w:rPr>
          <w:rFonts w:cs="Arial"/>
          <w:szCs w:val="19"/>
        </w:rPr>
        <w:t>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41705A0" w14:textId="023F6D4C" w:rsidR="00F1208E" w:rsidRDefault="00F1208E" w:rsidP="00D1430A">
      <w:pPr>
        <w:spacing w:before="120" w:after="120" w:line="288" w:lineRule="auto"/>
        <w:jc w:val="both"/>
        <w:rPr>
          <w:rFonts w:cs="Arial"/>
          <w:szCs w:val="19"/>
        </w:rPr>
      </w:pPr>
      <w:r w:rsidRPr="00F1208E">
        <w:rPr>
          <w:rFonts w:cs="Arial"/>
          <w:szCs w:val="19"/>
        </w:rPr>
        <w:t>Finančná kontrola VO sa považuje za ukončenú zaslaním správy z kontroly VO prijímateľovi.</w:t>
      </w:r>
    </w:p>
    <w:p w14:paraId="1AAAC27C" w14:textId="23F3DE9F" w:rsidR="00F1208E" w:rsidRPr="00D1430A" w:rsidRDefault="00F1208E" w:rsidP="00D1430A">
      <w:pPr>
        <w:spacing w:before="120" w:after="120" w:line="288" w:lineRule="auto"/>
        <w:jc w:val="both"/>
      </w:pPr>
      <w:r w:rsidRPr="00F1208E">
        <w:rPr>
          <w:rFonts w:cs="Arial"/>
          <w:szCs w:val="19"/>
        </w:rPr>
        <w:lastRenderedPageBreak/>
        <w:t>V prípade, ak poskytovateľ</w:t>
      </w:r>
      <w:r w:rsidRPr="00F1208E" w:rsidDel="006526CF">
        <w:rPr>
          <w:rFonts w:cs="Arial"/>
          <w:szCs w:val="19"/>
        </w:rPr>
        <w:t xml:space="preserve"> </w:t>
      </w:r>
      <w:r w:rsidRPr="00F1208E">
        <w:rPr>
          <w:rFonts w:cs="Arial"/>
          <w:szCs w:val="19"/>
        </w:rPr>
        <w:t xml:space="preserve">nezašle/neoboznámi prijímateľa so závermi z  finančnej kontroly z VO v lehote 20 pracovných dní, prijímateľ </w:t>
      </w:r>
      <w:r w:rsidRPr="00F1208E">
        <w:rPr>
          <w:rFonts w:cs="Arial"/>
          <w:b/>
          <w:szCs w:val="19"/>
        </w:rPr>
        <w:t>je oprávnený</w:t>
      </w:r>
      <w:r w:rsidRPr="00F1208E">
        <w:rPr>
          <w:rFonts w:cs="Arial"/>
          <w:szCs w:val="19"/>
        </w:rPr>
        <w:t xml:space="preserve"> </w:t>
      </w:r>
      <w:r w:rsidRPr="00F1208E">
        <w:rPr>
          <w:rFonts w:cs="Arial"/>
          <w:b/>
          <w:szCs w:val="19"/>
        </w:rPr>
        <w:t>pozastaviť realizáciu</w:t>
      </w:r>
      <w:r w:rsidRPr="00F1208E">
        <w:rPr>
          <w:rFonts w:cs="Arial"/>
          <w:szCs w:val="19"/>
        </w:rPr>
        <w:t xml:space="preserve"> </w:t>
      </w:r>
      <w:r w:rsidRPr="00F1208E">
        <w:rPr>
          <w:rFonts w:cs="Arial"/>
          <w:b/>
          <w:szCs w:val="19"/>
        </w:rPr>
        <w:t>projektu</w:t>
      </w:r>
      <w:r w:rsidRPr="00F1208E">
        <w:rPr>
          <w:rFonts w:cs="Arial"/>
          <w:szCs w:val="19"/>
        </w:rPr>
        <w:t xml:space="preserve"> do času doručenia/oboznámenia záverov z  finančnej kontroly VO.</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2499ED24"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V prípade, že prijímateľ neodstránil protiprávny stav, je poskytovateľ oprávnený uplatniť ex ante finančnú opravu pred podpisom zmluvy s úspešným uchádzačom iba v prípade, ak by opakovaním procesu VO vznikli vysoké dodatočné náklady  a zároveň nebol odstránený protiprávny stav konštatovaný v predbežných záveroch poskytovateľa a následne v návrhu správy z kontroly. V prípade, že nie je možné preukázať, že opakovaním procesu VO by vznikli vysoké dodatočné náklady, 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5472023F" w:rsidR="004221C7" w:rsidRDefault="007B2419" w:rsidP="00BF23E3">
      <w:pPr>
        <w:spacing w:before="120" w:after="120" w:line="288" w:lineRule="auto"/>
        <w:jc w:val="both"/>
      </w:pPr>
      <w:r w:rsidRPr="007B2419">
        <w:t>V prípade ak poskytovateľ</w:t>
      </w:r>
      <w:r w:rsidRPr="007B2419" w:rsidDel="006526CF">
        <w:t xml:space="preserve"> </w:t>
      </w:r>
      <w:r w:rsidRPr="007B2419">
        <w:t xml:space="preserve">identifikuje nedodržanie </w:t>
      </w:r>
      <w:r w:rsidR="00B73EC8">
        <w:t>pravidiel</w:t>
      </w:r>
      <w:r w:rsidR="00B73EC8" w:rsidRPr="007B2419">
        <w:t xml:space="preserve"> </w:t>
      </w:r>
      <w:r w:rsidRPr="007B2419">
        <w:t>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62774439" w14:textId="77777777" w:rsidR="006E4DBE" w:rsidRPr="006E4DBE" w:rsidRDefault="006E4DBE" w:rsidP="006E4DBE">
      <w:pPr>
        <w:spacing w:before="120" w:after="120" w:line="288" w:lineRule="auto"/>
        <w:jc w:val="both"/>
      </w:pPr>
      <w:r w:rsidRPr="006E4DBE">
        <w:t xml:space="preserve">ÚVO vykonáva kontrolu </w:t>
      </w:r>
      <w:r w:rsidRPr="006E4DBE">
        <w:rPr>
          <w:b/>
        </w:rPr>
        <w:t>nadlimitných zákaziek</w:t>
      </w:r>
      <w:r w:rsidRPr="006E4DBE">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14812AC2"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Podnet na výkon kontroly podľa § 169 ods. 2 ZVO podáva prijímateľ na základe vyzvania poskytovateľa.</w:t>
      </w:r>
    </w:p>
    <w:p w14:paraId="3A52051B" w14:textId="7869833B"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RO, operačného programu, názvu a čísla projektu, </w:t>
      </w:r>
      <w:r w:rsidR="006077B1" w:rsidRPr="006077B1">
        <w:t>kódu VO z ITMS 2014+,</w:t>
      </w:r>
      <w:r w:rsidR="006077B1">
        <w:t xml:space="preserve"> </w:t>
      </w:r>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77777777" w:rsidR="006E4DBE" w:rsidRPr="006E4DBE" w:rsidRDefault="006E4DBE" w:rsidP="006E4DBE">
      <w:pPr>
        <w:spacing w:before="120" w:after="120" w:line="288" w:lineRule="auto"/>
        <w:jc w:val="both"/>
      </w:pPr>
      <w:r w:rsidRPr="006E4DBE">
        <w:t xml:space="preserve">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w:t>
      </w:r>
      <w:r w:rsidRPr="006E4DBE">
        <w:lastRenderedPageBreak/>
        <w:t xml:space="preserve">nie je ustanovené inak. Rada ÚVO môže na základe podnetu RO, orgánu auditu alebo certifikačného orgánu preskúmať mimo odvolacieho konania rozhodnutie ÚVO vydané podľa § 174 alebo § 175 ZVO za podmienok upravených v ustanovení § 179a ZVO.  </w:t>
      </w:r>
    </w:p>
    <w:p w14:paraId="04B4379C" w14:textId="77777777" w:rsidR="006E4DBE" w:rsidRPr="006E4DBE" w:rsidRDefault="006E4DBE" w:rsidP="006E4DBE">
      <w:pPr>
        <w:spacing w:before="120" w:after="120" w:line="288" w:lineRule="auto"/>
        <w:jc w:val="both"/>
      </w:pPr>
      <w:r w:rsidRPr="006E4DBE">
        <w:t>Ak poskytovateľ zistí nezistí nedostatky, resp. ak zistí nedostatky, ktoré je možné postupmi v zmysle ZVO odstrániť (napr. opätovné vyhodnotenie podmienok účasti alebo ponúk), vyzve prijímateľa na zaslanie podnetu na ÚVO podľa § 169 ods. 1 písm. b) v spojení s § 169 ods. 2 ZVO.</w:t>
      </w:r>
    </w:p>
    <w:p w14:paraId="10C61BBD" w14:textId="77777777" w:rsidR="006E4DBE" w:rsidRPr="006E4DBE" w:rsidRDefault="006E4DBE" w:rsidP="006E4DBE">
      <w:pPr>
        <w:spacing w:before="120" w:after="120" w:line="288" w:lineRule="auto"/>
        <w:jc w:val="both"/>
      </w:pPr>
      <w:r w:rsidRPr="006E4DBE">
        <w:t>Ak poskytovateľ zistí porušenie pravidiel a postupov VO, ktoré mali alebo mohli mať vplyv na výsledok VO a nie je možné odstrániť protiprávny stav, v prípade, že prijímateľ preukáže, že opakovaním procesu VO by vznikli vysoké dodatočné náklady, poskytovateľ vyzve prijímateľa aby podal Podnet na výkon kontroly podľa § 169 ods. 2 ZVO.</w:t>
      </w:r>
    </w:p>
    <w:p w14:paraId="1B22E0C1" w14:textId="1DA0D0B9" w:rsidR="006E4DBE" w:rsidRPr="006E4DBE" w:rsidRDefault="006E4DBE" w:rsidP="006E4DBE">
      <w:pPr>
        <w:spacing w:before="120" w:after="120" w:line="288" w:lineRule="auto"/>
        <w:jc w:val="both"/>
      </w:pPr>
      <w:r w:rsidRPr="006E4DBE">
        <w:t xml:space="preserve">Po doručení právoplatného rozhodnutia ÚVO v predmetnej veci, poskytovateľ zašle v lehote </w:t>
      </w:r>
      <w:r w:rsidR="00774183" w:rsidRPr="006E4DBE">
        <w:t>1</w:t>
      </w:r>
      <w:r w:rsidR="00774183">
        <w:t>0</w:t>
      </w:r>
      <w:r w:rsidR="00774183" w:rsidRPr="006E4DBE">
        <w:t xml:space="preserve"> </w:t>
      </w:r>
      <w:r w:rsidRPr="006E4DBE">
        <w:t xml:space="preserve">pracovných dní odo dňa doručenia právoplatného rozhodnutia ÚVO prijímateľovi návrh správy/správu z kontroly VO. </w:t>
      </w:r>
    </w:p>
    <w:p w14:paraId="2414FD58" w14:textId="77777777" w:rsidR="006E4DBE" w:rsidRPr="006E4DBE" w:rsidRDefault="006E4DBE" w:rsidP="006E4DBE">
      <w:pPr>
        <w:spacing w:before="120" w:after="120" w:line="288" w:lineRule="auto"/>
        <w:jc w:val="both"/>
      </w:pPr>
      <w:r w:rsidRPr="006E4DBE">
        <w:t>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správu z kontroly, ktorá obsahuje nesúhlas s podpísaním zmluvy s úspešným uchádzačom.</w:t>
      </w:r>
    </w:p>
    <w:p w14:paraId="5447D968" w14:textId="3C03D9A9" w:rsidR="006E4DBE" w:rsidRPr="006E4DBE" w:rsidRDefault="006E4DBE" w:rsidP="006E4DBE">
      <w:pPr>
        <w:spacing w:before="120" w:after="120" w:line="288" w:lineRule="auto"/>
        <w:jc w:val="both"/>
      </w:pPr>
      <w:r w:rsidRPr="006E4DBE">
        <w:t xml:space="preserve">Ak poskytovateľ zistí porušenie </w:t>
      </w:r>
      <w:r w:rsidR="00B73EC8">
        <w:t>pravidiel</w:t>
      </w:r>
      <w:r w:rsidRPr="006E4DBE">
        <w:t xml:space="preserve">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vznikli vysoké dodatočné náklady, je poskytovateľ oprávnený uplatniť ex ante finančnú opravu pred podpisom zmluvy s úspešným uchádzačom. V prípade, že nie je možné preukázať, že opakovaním procesu VO by vznikli vysoké dodatočné náklady, poskytovateľ konštatuje nesúhlas s podpísaním zmluvy s úspešným uchádzačom a vyzve prijímateľa, aby zrušil použitý postup zadávania zákazky a odporučí mu vyhlásiť nové verejné obstarávanie.</w:t>
      </w:r>
    </w:p>
    <w:p w14:paraId="636C4CB6" w14:textId="77777777" w:rsidR="006E4DBE" w:rsidRPr="006E4DBE" w:rsidRDefault="006E4DBE" w:rsidP="006E4DBE">
      <w:pPr>
        <w:spacing w:before="120" w:after="120" w:line="288" w:lineRule="auto"/>
        <w:jc w:val="both"/>
      </w:pPr>
      <w:r w:rsidRPr="006E4DBE">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2" w:history="1">
        <w:r w:rsidRPr="006E4DBE">
          <w:rPr>
            <w:rStyle w:val="Hypertextovprepojenie"/>
          </w:rPr>
          <w:t>vo.sep@minv.sk</w:t>
        </w:r>
      </w:hyperlink>
      <w:r w:rsidRPr="006E4DBE">
        <w:t>).</w:t>
      </w:r>
    </w:p>
    <w:p w14:paraId="27D57CE8" w14:textId="77777777"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425A09B" w14:textId="77777777" w:rsidR="006E4DBE" w:rsidRPr="006E4DBE" w:rsidRDefault="006E4DBE" w:rsidP="006E4DBE">
      <w:pPr>
        <w:spacing w:before="120" w:after="120" w:line="288" w:lineRule="auto"/>
        <w:jc w:val="both"/>
      </w:pPr>
      <w:r w:rsidRPr="006E4DBE">
        <w:rPr>
          <w:b/>
          <w:i/>
        </w:rPr>
        <w:t>Povinnosť prijímateľa:</w:t>
      </w:r>
      <w:r w:rsidRPr="006E4DBE">
        <w:t xml:space="preserve">  Prijímateľ doručí poskytovateľovi právoplatné rozhodnutie (rovnako aj ÚVO), pričom lehota na vypracovanie návrhu správy/správy z kontroly začne pre poskytovateľa plynúť odo dňa skoršieho </w:t>
      </w:r>
      <w:r w:rsidRPr="006E4DBE">
        <w:lastRenderedPageBreak/>
        <w:t xml:space="preserve">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3" w:history="1">
        <w:r w:rsidRPr="006E4DBE">
          <w:rPr>
            <w:rStyle w:val="Hypertextovprepojenie"/>
          </w:rPr>
          <w:t>vo.sep@minv.sk</w:t>
        </w:r>
      </w:hyperlink>
      <w:r w:rsidRPr="006E4DBE">
        <w:t>).</w:t>
      </w:r>
    </w:p>
    <w:p w14:paraId="728F295B" w14:textId="77777777" w:rsidR="006E4DBE" w:rsidRPr="006E4DBE" w:rsidRDefault="006E4DBE" w:rsidP="006E4DBE">
      <w:pPr>
        <w:spacing w:before="120" w:after="120" w:line="288" w:lineRule="auto"/>
        <w:jc w:val="both"/>
      </w:pPr>
      <w:r w:rsidRPr="006E4DBE">
        <w:t>V prípade, že právoplatné rozhodnutie ÚVO nepotvrdí predbežné závery poskytovateľa týkajúce sa porušenia pravidiel a postupov VO, ktoré mali alebo mohli mať vplyv na výsledok VO a nie je možné odstrániť protiprávny stav, je poskytovateľ oprávnený uplatniť ex ante finančnú opravu pred podpisom zmluvy s úspešným uchádzačom iba v prípade, ak by opakovaním procesu VO vznikli vysoké dodatočné náklady. Uvedenú skutočnosť je povinný preukázať prijímateľ na základe výzvy poskytovateľa. V prípade, že nie je možné preukázať, že opakovaním procesu VO by vznikli vysoké dodatočné náklady, poskytovateľ konštatuje nesúhlas s podpísaním zmluvy s úspešným uchádzačom a vyzve prijímateľa, aby zrušil použitý postup zadávania zákazky a odporučí vyhlásiť nové verejné obstarávanie.</w:t>
      </w:r>
    </w:p>
    <w:p w14:paraId="1706CC54" w14:textId="77777777" w:rsidR="006E4DBE" w:rsidRDefault="006E4DBE" w:rsidP="009D7F63">
      <w:pPr>
        <w:spacing w:before="120" w:after="120" w:line="288" w:lineRule="auto"/>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4F479443"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 xml:space="preserve">okrem prípadov kedy je účinnosť zmluvy viazaná na odkladaciu podmienku (napr. </w:t>
      </w:r>
      <w:r w:rsidR="00774183">
        <w:rPr>
          <w:rFonts w:ascii="Arial" w:hAnsi="Arial" w:cs="Arial"/>
          <w:sz w:val="19"/>
          <w:szCs w:val="19"/>
          <w:lang w:val="sk-SK"/>
        </w:rPr>
        <w:t xml:space="preserve">na </w:t>
      </w:r>
      <w:r w:rsidR="003E07AA" w:rsidRPr="00937DBD">
        <w:rPr>
          <w:rFonts w:ascii="Arial" w:hAnsi="Arial" w:cs="Arial"/>
          <w:sz w:val="19"/>
          <w:szCs w:val="19"/>
          <w:lang w:val="sk-SK"/>
        </w:rPr>
        <w:t>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774183" w:rsidRPr="00774183">
        <w:rPr>
          <w:rFonts w:ascii="Arial" w:hAnsi="Arial" w:cs="Arial"/>
          <w:color w:val="auto"/>
          <w:sz w:val="19"/>
          <w:szCs w:val="19"/>
          <w:lang w:val="sk-SK"/>
        </w:rPr>
        <w:t xml:space="preserve"> </w:t>
      </w:r>
      <w:r w:rsidR="00774183" w:rsidRPr="00774183">
        <w:rPr>
          <w:rFonts w:ascii="Arial" w:hAnsi="Arial" w:cs="Arial"/>
          <w:sz w:val="19"/>
          <w:szCs w:val="19"/>
          <w:lang w:val="sk-SK"/>
        </w:rPr>
        <w:t>alebo na deň doručenia správy z kontroly VO so schvaľujúcim výrokom a pod.</w:t>
      </w:r>
      <w:r w:rsidR="003E07AA" w:rsidRPr="00937DBD">
        <w:rPr>
          <w:rFonts w:ascii="Arial" w:hAnsi="Arial" w:cs="Arial"/>
          <w:sz w:val="19"/>
          <w:szCs w:val="19"/>
          <w:lang w:val="sk-SK"/>
        </w:rPr>
        <w:t>)</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1A28FF4D" w14:textId="77777777" w:rsidR="007E728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(pokiaľ sa jedná o povinnú osobu podľa zákona o  slobode informácií), pričom</w:t>
      </w:r>
      <w:r w:rsidR="007E728A">
        <w:rPr>
          <w:rFonts w:ascii="Arial" w:hAnsi="Arial" w:cs="Arial"/>
          <w:color w:val="auto"/>
          <w:sz w:val="19"/>
          <w:szCs w:val="19"/>
          <w:lang w:val="sk-SK"/>
        </w:rPr>
        <w:t>:</w:t>
      </w:r>
    </w:p>
    <w:p w14:paraId="069511E7" w14:textId="260D9E9C" w:rsidR="00774183" w:rsidRDefault="00B73EC8" w:rsidP="005B7173">
      <w:pPr>
        <w:pStyle w:val="Default"/>
        <w:numPr>
          <w:ilvl w:val="0"/>
          <w:numId w:val="111"/>
        </w:numPr>
        <w:spacing w:before="120" w:after="120" w:line="288" w:lineRule="auto"/>
        <w:jc w:val="both"/>
        <w:rPr>
          <w:rFonts w:ascii="Arial" w:hAnsi="Arial" w:cs="Arial"/>
          <w:color w:val="auto"/>
          <w:sz w:val="19"/>
          <w:szCs w:val="19"/>
          <w:lang w:val="sk-SK"/>
        </w:rPr>
      </w:pPr>
      <w:r w:rsidRPr="00B73EC8">
        <w:rPr>
          <w:rFonts w:ascii="Arial" w:hAnsi="Arial" w:cs="Arial"/>
          <w:color w:val="auto"/>
          <w:sz w:val="19"/>
          <w:szCs w:val="19"/>
          <w:lang w:val="sk-SK"/>
        </w:rPr>
        <w:t>zmluva je už platná</w:t>
      </w:r>
      <w:r w:rsid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a  účinná (platí pre zákazky uskutočnené podľa Obchodných podmienok elektronického trhoviska (OPET) verzia 3.3</w:t>
      </w:r>
      <w:r w:rsidR="00774183" w:rsidRPr="00774183">
        <w:rPr>
          <w:rFonts w:ascii="Arial" w:hAnsi="Arial" w:cs="Arial"/>
          <w:color w:val="auto"/>
          <w:sz w:val="19"/>
          <w:szCs w:val="19"/>
          <w:lang w:val="sk-SK"/>
        </w:rPr>
        <w:t xml:space="preserve"> bez odkladacej podmienky nadobudnutia účinnosti viď nižšie</w:t>
      </w:r>
      <w:r w:rsidR="007E728A" w:rsidRPr="007E728A">
        <w:rPr>
          <w:rFonts w:ascii="Arial" w:hAnsi="Arial" w:cs="Arial"/>
          <w:color w:val="auto"/>
          <w:sz w:val="19"/>
          <w:szCs w:val="19"/>
          <w:lang w:val="sk-SK"/>
        </w:rPr>
        <w:t xml:space="preserve">). </w:t>
      </w:r>
    </w:p>
    <w:p w14:paraId="19B28707" w14:textId="1BEDECC3" w:rsidR="007E728A" w:rsidRDefault="00774183" w:rsidP="005B7173">
      <w:pPr>
        <w:pStyle w:val="Default"/>
        <w:numPr>
          <w:ilvl w:val="0"/>
          <w:numId w:val="111"/>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 xml:space="preserve">zmluva je len platná - </w:t>
      </w:r>
      <w:r w:rsidR="007E728A" w:rsidRPr="007E728A">
        <w:rPr>
          <w:rFonts w:ascii="Arial" w:hAnsi="Arial" w:cs="Arial"/>
          <w:color w:val="auto"/>
          <w:sz w:val="19"/>
          <w:szCs w:val="19"/>
          <w:lang w:val="sk-SK"/>
        </w:rPr>
        <w:t xml:space="preserve">rijímateľ v osobitných požiadavkách na plnenie Opisného formulára môže zadať odkladaciu podmienku nadobudnutia účinnosti zmluvy (napr. </w:t>
      </w:r>
      <w:r>
        <w:rPr>
          <w:rFonts w:ascii="Arial" w:hAnsi="Arial" w:cs="Arial"/>
          <w:color w:val="auto"/>
          <w:sz w:val="19"/>
          <w:szCs w:val="19"/>
          <w:lang w:val="sk-SK"/>
        </w:rPr>
        <w:t>schvaľujúce vyjadrenie v správe z</w:t>
      </w:r>
      <w:r w:rsidRP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 xml:space="preserve"> ko</w:t>
      </w:r>
      <w:r w:rsidR="007E728A">
        <w:rPr>
          <w:rFonts w:ascii="Arial" w:hAnsi="Arial" w:cs="Arial"/>
          <w:color w:val="auto"/>
          <w:sz w:val="19"/>
          <w:szCs w:val="19"/>
          <w:lang w:val="sk-SK"/>
        </w:rPr>
        <w:t>ntroly verejného obstarávania)</w:t>
      </w:r>
      <w:r>
        <w:rPr>
          <w:rFonts w:ascii="Arial" w:hAnsi="Arial" w:cs="Arial"/>
          <w:color w:val="auto"/>
          <w:sz w:val="19"/>
          <w:szCs w:val="19"/>
          <w:lang w:val="sk-SK"/>
        </w:rPr>
        <w:t>,</w:t>
      </w:r>
      <w:r w:rsidR="007E728A">
        <w:rPr>
          <w:rFonts w:ascii="Arial" w:hAnsi="Arial" w:cs="Arial"/>
          <w:color w:val="auto"/>
          <w:sz w:val="19"/>
          <w:szCs w:val="19"/>
          <w:lang w:val="sk-SK"/>
        </w:rPr>
        <w:t xml:space="preserve"> </w:t>
      </w:r>
      <w:r>
        <w:rPr>
          <w:rFonts w:ascii="Arial" w:hAnsi="Arial" w:cs="Arial"/>
          <w:color w:val="auto"/>
          <w:sz w:val="19"/>
          <w:szCs w:val="19"/>
          <w:lang w:val="sk-SK"/>
        </w:rPr>
        <w:t>a</w:t>
      </w:r>
      <w:r w:rsidRPr="007E728A">
        <w:rPr>
          <w:rFonts w:ascii="Arial" w:hAnsi="Arial" w:cs="Arial"/>
          <w:color w:val="auto"/>
          <w:sz w:val="19"/>
          <w:szCs w:val="19"/>
          <w:lang w:val="sk-SK"/>
        </w:rPr>
        <w:t>lebo</w:t>
      </w:r>
      <w:r w:rsidRPr="00B73EC8">
        <w:rPr>
          <w:rFonts w:ascii="Arial" w:hAnsi="Arial" w:cs="Arial"/>
          <w:color w:val="auto"/>
          <w:sz w:val="19"/>
          <w:szCs w:val="19"/>
          <w:lang w:val="sk-SK"/>
        </w:rPr>
        <w:t xml:space="preserve"> </w:t>
      </w:r>
    </w:p>
    <w:p w14:paraId="56D73152" w14:textId="6094940A" w:rsidR="003E07AA" w:rsidRPr="003E07AA" w:rsidRDefault="003E07AA" w:rsidP="005B7173">
      <w:pPr>
        <w:pStyle w:val="Default"/>
        <w:numPr>
          <w:ilvl w:val="0"/>
          <w:numId w:val="81"/>
        </w:numPr>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pred nadobudnutím účinnosti zmluvy s dodávateľom (</w:t>
      </w:r>
      <w:r w:rsidR="00B73EC8" w:rsidRPr="00B73EC8">
        <w:rPr>
          <w:rFonts w:ascii="Arial" w:hAnsi="Arial" w:cs="Arial"/>
          <w:color w:val="auto"/>
          <w:sz w:val="19"/>
          <w:szCs w:val="19"/>
          <w:lang w:val="sk-SK"/>
        </w:rPr>
        <w:t>účinnosť je viazaná na odkladaciu podmienku schválenia zákazky zo strany poskytovateľa</w:t>
      </w:r>
      <w:r w:rsidR="00B124A8">
        <w:rPr>
          <w:rFonts w:ascii="Arial" w:hAnsi="Arial" w:cs="Arial"/>
          <w:color w:val="auto"/>
          <w:sz w:val="19"/>
          <w:szCs w:val="19"/>
          <w:lang w:val="sk-SK"/>
        </w:rPr>
        <w:t>)</w:t>
      </w:r>
      <w:r w:rsidR="007E728A">
        <w:rPr>
          <w:color w:val="auto"/>
          <w:lang w:val="sk-SK"/>
        </w:rPr>
        <w:t xml:space="preserve">– </w:t>
      </w:r>
      <w:r w:rsidR="007E728A" w:rsidRPr="007E728A">
        <w:rPr>
          <w:rFonts w:ascii="Arial" w:hAnsi="Arial" w:cs="Arial"/>
          <w:color w:val="auto"/>
          <w:sz w:val="19"/>
          <w:szCs w:val="19"/>
          <w:lang w:val="sk-SK"/>
        </w:rPr>
        <w:t>platí pre zákazky uskutočnené podľa Obchodných podmienok elektronického trhoviska (OPET) verzia 3.2 a</w:t>
      </w:r>
      <w:r w:rsidR="00774183">
        <w:rPr>
          <w:rFonts w:ascii="Arial" w:hAnsi="Arial" w:cs="Arial"/>
          <w:color w:val="auto"/>
          <w:sz w:val="19"/>
          <w:szCs w:val="19"/>
          <w:lang w:val="sk-SK"/>
        </w:rPr>
        <w:t> </w:t>
      </w:r>
      <w:r w:rsidR="007E728A" w:rsidRPr="007E728A">
        <w:rPr>
          <w:rFonts w:ascii="Arial" w:hAnsi="Arial" w:cs="Arial"/>
          <w:color w:val="auto"/>
          <w:sz w:val="19"/>
          <w:szCs w:val="19"/>
          <w:lang w:val="sk-SK"/>
        </w:rPr>
        <w:t>nižšie</w:t>
      </w:r>
      <w:r w:rsidR="00774183">
        <w:rPr>
          <w:rFonts w:ascii="Arial" w:hAnsi="Arial" w:cs="Arial"/>
          <w:color w:val="auto"/>
          <w:sz w:val="19"/>
          <w:szCs w:val="19"/>
          <w:lang w:val="sk-SK"/>
        </w:rPr>
        <w:t>)</w:t>
      </w:r>
      <w:r w:rsidR="007E728A" w:rsidRPr="007E728A">
        <w:rPr>
          <w:rFonts w:ascii="Arial" w:hAnsi="Arial" w:cs="Arial"/>
          <w:color w:val="auto"/>
          <w:sz w:val="19"/>
          <w:szCs w:val="19"/>
          <w:lang w:val="sk-SK"/>
        </w:rPr>
        <w:t>.</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3F0034ED"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09"/>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05FB3427" w:rsidR="009D7F63" w:rsidRPr="0073389C" w:rsidRDefault="00774183" w:rsidP="009D7F63">
      <w:pPr>
        <w:pStyle w:val="Bulletslevel2"/>
        <w:spacing w:after="120" w:line="288" w:lineRule="auto"/>
        <w:ind w:left="567" w:hanging="283"/>
        <w:rPr>
          <w:rFonts w:cs="Arial"/>
          <w:szCs w:val="19"/>
          <w:lang w:val="sk-SK"/>
        </w:rPr>
      </w:pPr>
      <w:r>
        <w:rPr>
          <w:rFonts w:cs="Arial"/>
          <w:szCs w:val="19"/>
          <w:lang w:val="sk-SK"/>
        </w:rPr>
        <w:t>informácie o</w:t>
      </w:r>
      <w:r w:rsidRPr="0073389C">
        <w:rPr>
          <w:rFonts w:cs="Arial"/>
          <w:szCs w:val="19"/>
          <w:lang w:val="sk-SK"/>
        </w:rPr>
        <w:t xml:space="preserve"> </w:t>
      </w:r>
      <w:r w:rsidR="009D7F63" w:rsidRPr="0073389C">
        <w:rPr>
          <w:rFonts w:cs="Arial"/>
          <w:szCs w:val="19"/>
          <w:lang w:val="sk-SK"/>
        </w:rPr>
        <w:t>výsledku VO/ informácií zaslaných ÚVO a Ú.v. EÚ;</w:t>
      </w:r>
    </w:p>
    <w:p w14:paraId="7A55D2E3" w14:textId="110C7DA9" w:rsidR="009D7F63" w:rsidRDefault="00774183" w:rsidP="009D7F63">
      <w:pPr>
        <w:pStyle w:val="Bulletslevel2"/>
        <w:spacing w:after="120" w:line="288" w:lineRule="auto"/>
        <w:ind w:left="567" w:hanging="283"/>
        <w:rPr>
          <w:rFonts w:cs="Arial"/>
          <w:szCs w:val="19"/>
          <w:lang w:val="sk-SK"/>
        </w:rPr>
      </w:pPr>
      <w:r w:rsidRPr="0073389C">
        <w:rPr>
          <w:rFonts w:cs="Arial"/>
          <w:szCs w:val="19"/>
          <w:lang w:val="sk-SK"/>
        </w:rPr>
        <w:lastRenderedPageBreak/>
        <w:t>potvrdeni</w:t>
      </w:r>
      <w:r>
        <w:rPr>
          <w:rFonts w:cs="Arial"/>
          <w:szCs w:val="19"/>
          <w:lang w:val="sk-SK"/>
        </w:rPr>
        <w:t>a</w:t>
      </w:r>
      <w:r w:rsidRPr="0073389C">
        <w:rPr>
          <w:rFonts w:cs="Arial"/>
          <w:szCs w:val="19"/>
          <w:lang w:val="sk-SK"/>
        </w:rPr>
        <w:t xml:space="preserve"> </w:t>
      </w:r>
      <w:r w:rsidR="009D7F63" w:rsidRPr="0073389C">
        <w:rPr>
          <w:rFonts w:cs="Arial"/>
          <w:szCs w:val="19"/>
          <w:lang w:val="sk-SK"/>
        </w:rPr>
        <w:t>o zverejnení uzavretej zmluvy medzi prijímateľom a úspešným uchádzačom v CRZ, resp. na webovom sídle prijímateľa (uvedené zdokladuje napr. predložením „print screen“);</w:t>
      </w:r>
    </w:p>
    <w:p w14:paraId="0B24E19F" w14:textId="46ACD5A0"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w:t>
      </w:r>
      <w:r w:rsidR="00774183">
        <w:rPr>
          <w:rFonts w:cs="Arial"/>
          <w:szCs w:val="19"/>
          <w:lang w:val="sk-SK"/>
        </w:rPr>
        <w:t>ho</w:t>
      </w:r>
      <w:r w:rsidRPr="00E70656">
        <w:rPr>
          <w:rFonts w:cs="Arial"/>
          <w:szCs w:val="19"/>
          <w:lang w:val="sk-SK"/>
        </w:rPr>
        <w:t xml:space="preserve"> vyhlásenia o neprítomnosti konfliktu záujmov osôb zúčastňujúcich sa na procese VO;</w:t>
      </w:r>
    </w:p>
    <w:p w14:paraId="17560AF1" w14:textId="273D666E"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w:t>
      </w:r>
      <w:r w:rsidR="00774183">
        <w:rPr>
          <w:rFonts w:cs="Arial"/>
          <w:szCs w:val="19"/>
          <w:lang w:val="sk-SK"/>
        </w:rPr>
        <w:t>ho</w:t>
      </w:r>
      <w:r w:rsidRPr="003E07AA">
        <w:rPr>
          <w:rFonts w:cs="Arial"/>
          <w:szCs w:val="19"/>
          <w:lang w:val="sk-SK"/>
        </w:rPr>
        <w:t xml:space="preserve"> </w:t>
      </w:r>
      <w:r w:rsidR="00774183" w:rsidRPr="003E07AA">
        <w:rPr>
          <w:rFonts w:cs="Arial"/>
          <w:szCs w:val="19"/>
          <w:lang w:val="sk-SK"/>
        </w:rPr>
        <w:t>rozhodnuti</w:t>
      </w:r>
      <w:r w:rsidR="00774183">
        <w:rPr>
          <w:rFonts w:cs="Arial"/>
          <w:szCs w:val="19"/>
          <w:lang w:val="sk-SK"/>
        </w:rPr>
        <w:t>a</w:t>
      </w:r>
      <w:r w:rsidR="00774183" w:rsidRPr="003E07AA">
        <w:rPr>
          <w:rFonts w:cs="Arial"/>
          <w:szCs w:val="19"/>
          <w:lang w:val="sk-SK"/>
        </w:rPr>
        <w:t xml:space="preserve"> </w:t>
      </w:r>
      <w:r w:rsidRPr="003E07AA">
        <w:rPr>
          <w:rFonts w:cs="Arial"/>
          <w:szCs w:val="19"/>
          <w:lang w:val="sk-SK"/>
        </w:rPr>
        <w:t>ÚVO, pokiaľ bola v rámci daného VO vykonaná kontrola</w:t>
      </w:r>
      <w:r w:rsidRPr="00E70656">
        <w:rPr>
          <w:rFonts w:cs="Arial"/>
          <w:szCs w:val="19"/>
          <w:lang w:val="sk-SK"/>
        </w:rPr>
        <w:t>;</w:t>
      </w:r>
    </w:p>
    <w:p w14:paraId="7A55D2E4" w14:textId="71B83C22" w:rsidR="009D7F63" w:rsidRPr="0073389C" w:rsidRDefault="00774183" w:rsidP="009D7F63">
      <w:pPr>
        <w:pStyle w:val="Bulletslevel2"/>
        <w:spacing w:after="120" w:line="288" w:lineRule="auto"/>
        <w:ind w:left="567" w:hanging="283"/>
        <w:rPr>
          <w:rFonts w:cs="Arial"/>
          <w:szCs w:val="19"/>
          <w:lang w:val="sk-SK"/>
        </w:rPr>
      </w:pPr>
      <w:r w:rsidRPr="0073389C">
        <w:rPr>
          <w:rFonts w:cs="Arial"/>
          <w:szCs w:val="19"/>
          <w:lang w:val="sk-SK"/>
        </w:rPr>
        <w:t>ďalš</w:t>
      </w:r>
      <w:r>
        <w:rPr>
          <w:rFonts w:cs="Arial"/>
          <w:szCs w:val="19"/>
          <w:lang w:val="sk-SK"/>
        </w:rPr>
        <w:t>ích</w:t>
      </w:r>
      <w:r w:rsidRPr="0073389C">
        <w:rPr>
          <w:rFonts w:cs="Arial"/>
          <w:szCs w:val="19"/>
          <w:lang w:val="sk-SK"/>
        </w:rPr>
        <w:t xml:space="preserve"> </w:t>
      </w:r>
      <w:r w:rsidR="009D7F63" w:rsidRPr="0073389C">
        <w:rPr>
          <w:rFonts w:cs="Arial"/>
          <w:szCs w:val="19"/>
          <w:lang w:val="sk-SK"/>
        </w:rPr>
        <w:t>relevantn</w:t>
      </w:r>
      <w:r>
        <w:rPr>
          <w:rFonts w:cs="Arial"/>
          <w:szCs w:val="19"/>
          <w:lang w:val="sk-SK"/>
        </w:rPr>
        <w:t>ých</w:t>
      </w:r>
      <w:r w:rsidR="009D7F63" w:rsidRPr="0073389C">
        <w:rPr>
          <w:rFonts w:cs="Arial"/>
          <w:szCs w:val="19"/>
          <w:lang w:val="sk-SK"/>
        </w:rPr>
        <w:t xml:space="preserve"> doklad</w:t>
      </w:r>
      <w:r>
        <w:rPr>
          <w:rFonts w:cs="Arial"/>
          <w:szCs w:val="19"/>
          <w:lang w:val="sk-SK"/>
        </w:rPr>
        <w:t>ov</w:t>
      </w:r>
      <w:r w:rsidR="009D7F63" w:rsidRPr="0073389C">
        <w:rPr>
          <w:rFonts w:cs="Arial"/>
          <w:szCs w:val="19"/>
          <w:lang w:val="sk-SK"/>
        </w:rPr>
        <w:t>, týkajúc</w:t>
      </w:r>
      <w:r>
        <w:rPr>
          <w:rFonts w:cs="Arial"/>
          <w:szCs w:val="19"/>
          <w:lang w:val="sk-SK"/>
        </w:rPr>
        <w:t>ich</w:t>
      </w:r>
      <w:r w:rsidR="009D7F63" w:rsidRPr="0073389C">
        <w:rPr>
          <w:rFonts w:cs="Arial"/>
          <w:szCs w:val="19"/>
          <w:lang w:val="sk-SK"/>
        </w:rPr>
        <w:t xml:space="preserv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783FBE82"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r w:rsidR="00774183">
        <w:rPr>
          <w:rFonts w:ascii="Arial" w:hAnsi="Arial" w:cs="Arial"/>
          <w:color w:val="auto"/>
          <w:sz w:val="19"/>
          <w:szCs w:val="19"/>
          <w:lang w:val="sk-SK"/>
        </w:rPr>
        <w:t xml:space="preserve"> </w:t>
      </w:r>
      <w:r w:rsidR="00774183" w:rsidRPr="00774183">
        <w:rPr>
          <w:rFonts w:ascii="Arial" w:hAnsi="Arial" w:cs="Arial"/>
          <w:color w:val="auto"/>
          <w:sz w:val="19"/>
          <w:szCs w:val="19"/>
          <w:lang w:val="sk-SK"/>
        </w:rPr>
        <w:t xml:space="preserve">V prípade, že </w:t>
      </w:r>
      <w:r w:rsidR="00774183" w:rsidRPr="00774183">
        <w:rPr>
          <w:rFonts w:ascii="Arial" w:hAnsi="Arial" w:cs="Arial"/>
          <w:b/>
          <w:color w:val="auto"/>
          <w:sz w:val="19"/>
          <w:szCs w:val="19"/>
          <w:lang w:val="sk-SK"/>
        </w:rPr>
        <w:t>cena v ponuke uchádzača</w:t>
      </w:r>
      <w:r w:rsidR="00774183" w:rsidRPr="00774183">
        <w:rPr>
          <w:rFonts w:ascii="Arial" w:hAnsi="Arial" w:cs="Arial"/>
          <w:color w:val="auto"/>
          <w:sz w:val="19"/>
          <w:szCs w:val="19"/>
          <w:lang w:val="sk-SK"/>
        </w:rPr>
        <w:t xml:space="preserve">, ktorý bol vyhodnotený </w:t>
      </w:r>
      <w:r w:rsidR="00774183" w:rsidRPr="00774183">
        <w:rPr>
          <w:rFonts w:ascii="Arial" w:hAnsi="Arial" w:cs="Arial"/>
          <w:b/>
          <w:color w:val="auto"/>
          <w:sz w:val="19"/>
          <w:szCs w:val="19"/>
          <w:lang w:val="sk-SK"/>
        </w:rPr>
        <w:t>ako úspešný, je vyššia ako predpokladaná hodnota zákazky</w:t>
      </w:r>
      <w:r w:rsidR="00774183" w:rsidRPr="00774183">
        <w:rPr>
          <w:rFonts w:ascii="Arial" w:hAnsi="Arial" w:cs="Arial"/>
          <w:color w:val="auto"/>
          <w:sz w:val="19"/>
          <w:szCs w:val="19"/>
          <w:lang w:val="sk-SK"/>
        </w:rPr>
        <w:t xml:space="preserve">, poskytovateľ požaduje od prijímateľa odôvodnenie, prečo predmetný postup zadávania zákazky nezrušil, ak nejde o zákazku realizovanú cez EKS. V prípade, že v rámci použitého postupu zadávania zákazky bola predložená len jedna ponuka a prijímateľ použitý postup zadávania zákazky nezrušil, je povinný v súlade s </w:t>
      </w:r>
      <w:r w:rsidR="00774183" w:rsidRPr="00774183">
        <w:rPr>
          <w:rFonts w:ascii="Arial" w:hAnsi="Arial" w:cs="Arial"/>
          <w:b/>
          <w:color w:val="auto"/>
          <w:sz w:val="19"/>
          <w:szCs w:val="19"/>
          <w:lang w:val="sk-SK"/>
        </w:rPr>
        <w:t>§ 57 ods. 2 ZVO</w:t>
      </w:r>
      <w:r w:rsidR="00774183" w:rsidRPr="00774183">
        <w:rPr>
          <w:rFonts w:ascii="Arial" w:hAnsi="Arial" w:cs="Arial"/>
          <w:color w:val="auto"/>
          <w:sz w:val="19"/>
          <w:szCs w:val="19"/>
          <w:lang w:val="sk-SK"/>
        </w:rPr>
        <w:t xml:space="preserve"> zverejniť v profile </w:t>
      </w:r>
      <w:r w:rsidR="00774183" w:rsidRPr="00774183">
        <w:rPr>
          <w:rFonts w:ascii="Arial" w:hAnsi="Arial" w:cs="Arial"/>
          <w:b/>
          <w:color w:val="auto"/>
          <w:sz w:val="19"/>
          <w:szCs w:val="19"/>
          <w:lang w:val="sk-SK"/>
        </w:rPr>
        <w:t>odôvodnenie</w:t>
      </w:r>
      <w:r w:rsidR="00774183" w:rsidRPr="00774183">
        <w:rPr>
          <w:rFonts w:ascii="Arial" w:hAnsi="Arial" w:cs="Arial"/>
          <w:color w:val="auto"/>
          <w:sz w:val="19"/>
          <w:szCs w:val="19"/>
          <w:lang w:val="sk-SK"/>
        </w:rPr>
        <w:t xml:space="preserve">, prečo verejné obstarávanie nezrušil. Zároveň je poskytovateľ v prípade </w:t>
      </w:r>
      <w:r w:rsidR="00774183" w:rsidRPr="00774183">
        <w:rPr>
          <w:rFonts w:ascii="Arial" w:hAnsi="Arial" w:cs="Arial"/>
          <w:b/>
          <w:color w:val="auto"/>
          <w:sz w:val="19"/>
          <w:szCs w:val="19"/>
          <w:lang w:val="sk-SK"/>
        </w:rPr>
        <w:t>VO s jednou ponukou</w:t>
      </w:r>
      <w:r w:rsidR="00774183" w:rsidRPr="00774183">
        <w:rPr>
          <w:rFonts w:ascii="Arial" w:hAnsi="Arial" w:cs="Arial"/>
          <w:color w:val="auto"/>
          <w:sz w:val="19"/>
          <w:szCs w:val="19"/>
          <w:lang w:val="sk-SK"/>
        </w:rPr>
        <w:t xml:space="preserve"> povinný požiadať ÚVO o vykonanie kontroly verejného obstarávania, ak ide o podlimitnú zákazku bez využitia elektronického trhoviska alebo nadlimitnú zákazku, v rámci ktorej nebolo vydané rozhodnutie podľa § 175 ods. 1 alebo ods. 4 ZVO a poskytovateľ neidentifikoval v postupe zadávania zákazky nedostatky s vplyvom alebo možným vplyvom na výsledok VO. Následný postup poskytovateľa bude vyplývať z výsledku tejto kontroly. Ustanovenia týkajúce sa prípadu, že bola predložená jedna ponuka sa </w:t>
      </w:r>
      <w:r w:rsidR="00774183" w:rsidRPr="00774183">
        <w:rPr>
          <w:rFonts w:ascii="Arial" w:hAnsi="Arial" w:cs="Arial"/>
          <w:b/>
          <w:color w:val="auto"/>
          <w:sz w:val="19"/>
          <w:szCs w:val="19"/>
          <w:lang w:val="sk-SK"/>
        </w:rPr>
        <w:t>nevzťahujú na zákazky</w:t>
      </w:r>
      <w:r w:rsidR="00774183" w:rsidRPr="00774183">
        <w:rPr>
          <w:rFonts w:ascii="Arial" w:hAnsi="Arial" w:cs="Arial"/>
          <w:color w:val="auto"/>
          <w:sz w:val="19"/>
          <w:szCs w:val="19"/>
          <w:lang w:val="sk-SK"/>
        </w:rPr>
        <w:t xml:space="preserve"> s nízkymi hodnotami podľa § 117 ZVO a zákazky s využitím elektronického trhoviska.</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10"/>
      </w:r>
      <w:r w:rsidR="00BA496C" w:rsidRPr="00BA496C">
        <w:t>, pokiaľ Prijímateľ je povinnou osobou v zmysle zákona o slobodnom prístupe k informáciám.</w:t>
      </w:r>
    </w:p>
    <w:p w14:paraId="4A065DB8" w14:textId="2DA8E1D7"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w:t>
      </w:r>
      <w:r w:rsidRPr="00E70656">
        <w:rPr>
          <w:rFonts w:cs="Arial"/>
          <w:szCs w:val="19"/>
        </w:rPr>
        <w:t>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 xml:space="preserve">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w:t>
      </w:r>
      <w:r w:rsidRPr="00E70656">
        <w:rPr>
          <w:rFonts w:cs="Arial"/>
          <w:szCs w:val="19"/>
        </w:rPr>
        <w:lastRenderedPageBreak/>
        <w:t>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11"/>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70B6406D"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w:t>
      </w:r>
    </w:p>
    <w:p w14:paraId="7A55D2F7" w14:textId="0B953EDA"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 xml:space="preserve">Prijímateľ predkladá poskytovateľovi  </w:t>
      </w:r>
      <w:r w:rsidR="00A85808" w:rsidRPr="0073389C">
        <w:rPr>
          <w:lang w:eastAsia="x-none"/>
        </w:rPr>
        <w:t>zmluv</w:t>
      </w:r>
      <w:r w:rsidR="00A85808">
        <w:rPr>
          <w:lang w:eastAsia="x-none"/>
        </w:rPr>
        <w:t>u</w:t>
      </w:r>
      <w:r w:rsidR="00A85808" w:rsidRPr="0073389C">
        <w:rPr>
          <w:lang w:eastAsia="x-none"/>
        </w:rPr>
        <w:t xml:space="preserve"> </w:t>
      </w:r>
      <w:r w:rsidRPr="0073389C">
        <w:rPr>
          <w:lang w:eastAsia="x-none"/>
        </w:rPr>
        <w:t xml:space="preserve">s úspešným uchádzačom </w:t>
      </w:r>
      <w:r w:rsidR="00A85808" w:rsidRPr="00A85808">
        <w:rPr>
          <w:lang w:eastAsia="x-none"/>
        </w:rPr>
        <w:t>cez ITMS 2014+ spôsobom, ktorý zabezpečí identifikáciu osôb, ktoré zmluvu podpísali, aby bolo možné overiť ich oprávnenosť konať v mene zmluvnej strany.</w:t>
      </w:r>
      <w:r w:rsidRPr="0073389C">
        <w:rPr>
          <w:lang w:eastAsia="x-none"/>
        </w:rPr>
        <w:t xml:space="preserve">. Túto zmluvu predkladá prijímateľ </w:t>
      </w:r>
      <w:r w:rsidR="00A85808" w:rsidRPr="00A85808">
        <w:rPr>
          <w:lang w:eastAsia="x-none"/>
        </w:rPr>
        <w:t>cez ITMS 2014+</w:t>
      </w:r>
      <w:r w:rsidR="00A85808">
        <w:rPr>
          <w:lang w:eastAsia="x-none"/>
        </w:rPr>
        <w:t xml:space="preserve"> </w:t>
      </w:r>
      <w:r w:rsidRPr="0073389C">
        <w:rPr>
          <w:lang w:eastAsia="x-none"/>
        </w:rPr>
        <w:t>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12"/>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64D0755D"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7798EC76"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 xml:space="preserve">a postupov VO, resp. porušenie pravidiel a ustanovení legislatívy SR a EÚ a ani iné porušenie ovplyvňujúce oprávnenosť príslušných </w:t>
      </w:r>
      <w:r w:rsidRPr="0073389C">
        <w:rPr>
          <w:lang w:eastAsia="x-none"/>
        </w:rPr>
        <w:lastRenderedPageBreak/>
        <w:t>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 xml:space="preserve">určiť ex-ante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62A218B3"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w:t>
      </w:r>
      <w:r w:rsidR="00A85808" w:rsidRPr="00A85808">
        <w:t xml:space="preserve">za účelom ich kontroly </w:t>
      </w:r>
      <w:r w:rsidRPr="0073389C">
        <w:t xml:space="preserve">(pred podpisom oboma zmluvnými stranami) súvisiacich s výsledkom VO </w:t>
      </w:r>
      <w:r w:rsidR="00BC769F">
        <w:t xml:space="preserve">alebo obstarávania </w:t>
      </w:r>
      <w:r w:rsidRPr="0073389C">
        <w:t>spolufinancovaného z</w:t>
      </w:r>
      <w:r w:rsidR="00A85808">
        <w:t> </w:t>
      </w:r>
      <w:r w:rsidRPr="0073389C">
        <w:t>EŠIF</w:t>
      </w:r>
      <w:r w:rsidR="00A85808">
        <w:t>,</w:t>
      </w:r>
      <w:r w:rsidRPr="0073389C">
        <w:t xml:space="preserve"> </w:t>
      </w:r>
      <w:r w:rsidR="00A85808" w:rsidRPr="00A85808">
        <w:t>pri ktorých je hodnota upraveného zmluvného plnenia rovnaká alebo vyššia ako 15 000 EUR bez DPH a/alebo ide o zmeny iné ako úpravu hodnoty zmluvného plnenia.</w:t>
      </w:r>
      <w:r w:rsidRPr="0073389C">
        <w:t xml:space="preserve">. Uvedená povinnosť sa vzťahuje aj na prípady, keď sa dodatok vzťahuje na časť výdavkov, ktoré nie sú oprávnenými výdavkami, avšak sú súčasťou zákazky, ktorá je spolufinancovaná z fondov EŠIF. </w:t>
      </w:r>
      <w:r w:rsidR="00A85808" w:rsidRPr="00A85808">
        <w:t>Uvedená povinnosť sa nevzťahuje na prípady, keď sa dodatkom menia identifikačné a kontaktné údaje zmluvných strán (napr. adresa sídla, kontaktné osoby, číslo bankového účtu a pod.).</w:t>
      </w:r>
      <w:r w:rsidR="00A85808">
        <w:t xml:space="preserve"> </w:t>
      </w:r>
      <w:r w:rsidR="00A85808" w:rsidRPr="00A85808">
        <w:t>V prípade, keď sa dodatkom menia identifikačné a kontaktné údaje zmluvných strán alebo sa mení len hodnota upraveného zmluvného plnenia, ktorá je nižšia ako 15 000 EUR bez DPH, je prijímateľ oprávnený predložiť takýto dodatok až po jeho podpise oboma zmluvnými stranami, teda nie je povinný ho predložiť na schválenie pred jeho podpisom</w:t>
      </w:r>
    </w:p>
    <w:p w14:paraId="7A55D308" w14:textId="7E9BBBB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w:t>
      </w:r>
    </w:p>
    <w:p w14:paraId="212E7F6E" w14:textId="5922E028" w:rsidR="00F25EBB" w:rsidRPr="0073389C" w:rsidRDefault="00F25EBB" w:rsidP="009D7F63">
      <w:pPr>
        <w:spacing w:before="120" w:after="120" w:line="288" w:lineRule="auto"/>
        <w:jc w:val="both"/>
        <w:rPr>
          <w:rFonts w:cs="Arial"/>
          <w:szCs w:val="19"/>
        </w:rPr>
      </w:pPr>
      <w:r w:rsidRPr="00F25EBB">
        <w:rPr>
          <w:rFonts w:cs="Arial"/>
          <w:szCs w:val="19"/>
        </w:rPr>
        <w:t xml:space="preserve">Lehota na výkon kontroly návrhu dodatku je </w:t>
      </w:r>
      <w:r w:rsidR="00A85808" w:rsidRPr="00F25EBB">
        <w:rPr>
          <w:rFonts w:cs="Arial"/>
          <w:szCs w:val="19"/>
        </w:rPr>
        <w:t>1</w:t>
      </w:r>
      <w:r w:rsidR="00A85808">
        <w:rPr>
          <w:rFonts w:cs="Arial"/>
          <w:szCs w:val="19"/>
        </w:rPr>
        <w:t>0</w:t>
      </w:r>
      <w:r w:rsidR="00A85808" w:rsidRPr="00F25EBB">
        <w:rPr>
          <w:rFonts w:cs="Arial"/>
          <w:szCs w:val="19"/>
        </w:rPr>
        <w:t xml:space="preserve"> </w:t>
      </w:r>
      <w:r w:rsidRPr="00F25EBB">
        <w:rPr>
          <w:rFonts w:cs="Arial"/>
          <w:szCs w:val="19"/>
        </w:rPr>
        <w:t>pracovných dní.</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lastRenderedPageBreak/>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13"/>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4F23555A" w14:textId="301B1BD6"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minimálne 5 pracovných dní a maximálne 10 pracovných dní 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00A85808">
        <w:rPr>
          <w:rFonts w:cs="Arial"/>
          <w:szCs w:val="19"/>
        </w:rPr>
        <w:t xml:space="preserve"> </w:t>
      </w:r>
      <w:r w:rsidRPr="004A1434">
        <w:rPr>
          <w:rFonts w:cs="Arial"/>
          <w:szCs w:val="19"/>
        </w:rPr>
        <w:t>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w:t>
      </w:r>
      <w:r w:rsidRPr="0073389C">
        <w:lastRenderedPageBreak/>
        <w:t xml:space="preserve">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30765704"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 xml:space="preserve">kontrola </w:t>
      </w:r>
      <w:r w:rsidR="00A85808">
        <w:rPr>
          <w:b/>
        </w:rPr>
        <w:t xml:space="preserve">uzavretého </w:t>
      </w:r>
      <w:r w:rsidRPr="0073389C">
        <w:rPr>
          <w:b/>
        </w:rPr>
        <w:t>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14"/>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1B07B171"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00A85808" w:rsidRPr="00A85808">
        <w:t>svojim obsahom spadá do kategórie povinne kontrolovaných návrhov dodatkov podľa pravidiel uvedených v bode e) tejto kapitoly</w:t>
      </w:r>
      <w:r w:rsidR="00A85808">
        <w:t>,</w:t>
      </w:r>
      <w:r w:rsidR="00A85808" w:rsidRPr="00A85808">
        <w:rPr>
          <w:b/>
        </w:rPr>
        <w:t xml:space="preserve"> </w:t>
      </w:r>
      <w:r w:rsidRPr="0073389C">
        <w:rPr>
          <w:b/>
        </w:rPr>
        <w:t>ktorý nebol predmetom kontroly</w:t>
      </w:r>
      <w:r w:rsidRPr="0073389C">
        <w:t xml:space="preserve"> pred jeho podpisom zo strany poskytovateľa, môže byť toto konanie prijímateľa považované za podstatné porušenie zmluvy o NFP. </w:t>
      </w:r>
    </w:p>
    <w:p w14:paraId="7A55D31A" w14:textId="3A2EF253" w:rsidR="009D7F63" w:rsidRPr="0073389C" w:rsidRDefault="009D7F63" w:rsidP="009D7F63">
      <w:pPr>
        <w:spacing w:before="120" w:after="120" w:line="288" w:lineRule="auto"/>
        <w:jc w:val="both"/>
      </w:pPr>
      <w:r w:rsidRPr="0073389C">
        <w:t xml:space="preserve">Poskytovateľ vykoná kontrolu dodatku v lehote </w:t>
      </w:r>
      <w:r w:rsidR="00A85808">
        <w:t>5</w:t>
      </w:r>
      <w:r w:rsidR="00A85808" w:rsidRPr="0073389C">
        <w:t xml:space="preserve"> </w:t>
      </w:r>
      <w:r w:rsidRPr="0073389C">
        <w:t>pracovných dní</w:t>
      </w:r>
      <w:r w:rsidR="00A85808" w:rsidRPr="00A85808">
        <w:rPr>
          <w:rFonts w:cs="Arial"/>
          <w:szCs w:val="19"/>
        </w:rPr>
        <w:t xml:space="preserve"> </w:t>
      </w:r>
      <w:r w:rsidR="00A85808" w:rsidRPr="00A85808">
        <w:t>ak dodatok bol predmetom aj kontroly návrhu dodatku pred jeho podpisom a 15 pracovných dní, ak dodatok nebol predmetom kontroly návrhu dodatku pred jeho podpisom</w:t>
      </w:r>
      <w:r w:rsidRPr="0073389C">
        <w:t>.</w:t>
      </w:r>
    </w:p>
    <w:p w14:paraId="7A55D31C" w14:textId="744751C5"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36133A5C"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w:t>
      </w:r>
      <w:r w:rsidRPr="00963E0D">
        <w:rPr>
          <w:rFonts w:cs="Arial"/>
          <w:szCs w:val="19"/>
        </w:rPr>
        <w:lastRenderedPageBreak/>
        <w:t xml:space="preserve">predpokladov ovplyvňujúcich posudzovanie oprávnenosti výdavkov predložených ďalej prijímateľom v rámci ŽoP.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1810834B"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r w:rsidR="00A85808">
        <w:rPr>
          <w:b/>
        </w:rPr>
        <w:t xml:space="preserve"> </w:t>
      </w:r>
      <w:r w:rsidR="00A85808" w:rsidRPr="00A85808">
        <w:rPr>
          <w:b/>
        </w:rPr>
        <w:t>a zákaziek zadávaných v rámci dynamického nákupného systému</w:t>
      </w:r>
    </w:p>
    <w:p w14:paraId="6A576B24" w14:textId="0214756F" w:rsidR="007D11DA" w:rsidRDefault="007D11DA" w:rsidP="007D11DA">
      <w:pPr>
        <w:tabs>
          <w:tab w:val="left" w:pos="1014"/>
        </w:tabs>
        <w:spacing w:before="120" w:after="120" w:line="288" w:lineRule="auto"/>
        <w:jc w:val="both"/>
      </w:pPr>
      <w:r>
        <w:t xml:space="preserve">Predmetom kontroly je každá čiastková </w:t>
      </w:r>
      <w:r w:rsidR="00A85808">
        <w:t>zákazka zadávaná na základe</w:t>
      </w:r>
      <w:r>
        <w:t xml:space="preserve"> rámcovej dohody,</w:t>
      </w:r>
      <w:r w:rsidR="00A85808" w:rsidRPr="00A85808">
        <w:t xml:space="preserve"> (nemá sa na mysli rámcová dohoda uzavretá v rámci DNS)</w:t>
      </w:r>
      <w:r w:rsidR="00A85808">
        <w:t xml:space="preserve">, </w:t>
      </w:r>
      <w:r>
        <w:t xml:space="preserve"> </w:t>
      </w:r>
      <w:r w:rsidR="00A85808" w:rsidRPr="00A85808">
        <w:t>a každá zákazka zadávaná v rámci DNS</w:t>
      </w:r>
      <w:r>
        <w:t>,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50D270AC" w14:textId="77777777" w:rsidR="00A85808" w:rsidRPr="00A85808" w:rsidRDefault="00A85808" w:rsidP="00852446">
      <w:pPr>
        <w:tabs>
          <w:tab w:val="left" w:pos="1014"/>
        </w:tabs>
        <w:spacing w:line="288" w:lineRule="auto"/>
        <w:jc w:val="both"/>
      </w:pPr>
      <w:r w:rsidRPr="00A85808">
        <w:t xml:space="preserve">Rámcová dohoda určuje podmienky zadávania zákaziek počas jej platnosti, najmä čo sa týka ceny a predpokladaného množstva predmetu zákazky, t. j. pojem zadávanie zákaziek na základe rámcovej dohody subsumuje pod seba všetky čiastkové objednávky, čiastkové zmluvy, opätovné otvorenia súťaže atď. </w:t>
      </w:r>
    </w:p>
    <w:p w14:paraId="343953D9" w14:textId="77777777" w:rsidR="00A85808" w:rsidRPr="00A85808" w:rsidRDefault="00A85808" w:rsidP="00852446">
      <w:pPr>
        <w:tabs>
          <w:tab w:val="left" w:pos="1014"/>
        </w:tabs>
        <w:spacing w:line="288" w:lineRule="auto"/>
        <w:jc w:val="both"/>
      </w:pPr>
    </w:p>
    <w:p w14:paraId="16526BC0" w14:textId="77777777" w:rsidR="00A85808" w:rsidRPr="00A85808" w:rsidRDefault="00A85808"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85808">
        <w:rPr>
          <w:b/>
          <w:i/>
        </w:rPr>
        <w:t xml:space="preserve">Dôležité upozornenie: </w:t>
      </w:r>
      <w:r w:rsidRPr="00A85808">
        <w:t>Pri zadávaní zákazky na základe rámcovej dohody nemožno vykonať podstatné zmeny a doplnenia podmienok určených v rámcovej dohode.</w:t>
      </w:r>
    </w:p>
    <w:p w14:paraId="72FC55E6" w14:textId="77777777" w:rsidR="00A85808" w:rsidRPr="00A85808" w:rsidRDefault="00A85808" w:rsidP="00852446">
      <w:pPr>
        <w:tabs>
          <w:tab w:val="left" w:pos="1014"/>
        </w:tabs>
        <w:spacing w:line="288" w:lineRule="auto"/>
        <w:jc w:val="both"/>
      </w:pPr>
    </w:p>
    <w:p w14:paraId="55785EC0" w14:textId="77777777" w:rsidR="00A85808" w:rsidRPr="00A85808" w:rsidRDefault="00A85808" w:rsidP="00852446">
      <w:pPr>
        <w:tabs>
          <w:tab w:val="left" w:pos="1014"/>
        </w:tabs>
        <w:spacing w:line="288" w:lineRule="auto"/>
        <w:jc w:val="both"/>
      </w:pPr>
      <w:r w:rsidRPr="00A85808">
        <w:t>Ak má čiastková zákazka charakter objednávky, je objednávka evidovaná v ITMS 2014+. V prípade, ak má byť výsledkom zadávania čiastkovej zákazky na základe rámcovej dohody písomná zmluva, na základe ktorej sa zadávajú objednávky, eviduje sa v ITMS 2014+ iba čiastková zmluva a objednávky budú evidované na úrovni tejto čiastkovej zmluvy.</w:t>
      </w:r>
    </w:p>
    <w:p w14:paraId="05D7D1E2" w14:textId="77777777" w:rsidR="00A85808" w:rsidRPr="00A85808" w:rsidRDefault="00A85808" w:rsidP="00852446">
      <w:pPr>
        <w:tabs>
          <w:tab w:val="left" w:pos="1014"/>
        </w:tabs>
        <w:spacing w:line="288" w:lineRule="auto"/>
        <w:jc w:val="both"/>
      </w:pPr>
    </w:p>
    <w:p w14:paraId="439B6E51" w14:textId="77777777" w:rsidR="00A85808" w:rsidRPr="00A85808" w:rsidRDefault="00A85808" w:rsidP="00852446">
      <w:pPr>
        <w:tabs>
          <w:tab w:val="left" w:pos="1014"/>
        </w:tabs>
        <w:spacing w:line="288" w:lineRule="auto"/>
        <w:jc w:val="both"/>
      </w:pPr>
      <w:r w:rsidRPr="00A85808">
        <w:t xml:space="preserve">DNS je elektronický postup zadávania nadlimitnej zákazky v rozsahu skupiny alebo jej časti podľa slovníka obstarávania na tovary, stavebné práce alebo služby, ktoré sú bežne dostupné na trhu a na základe ktorého je možné zadávať čiastkové zákazky. DNS je vytvorený na určitú dobu. Zadávaniu zákaziek v rámci DNS </w:t>
      </w:r>
      <w:r w:rsidRPr="00A85808">
        <w:lastRenderedPageBreak/>
        <w:t>predchádza vytvorenie DNS a zaradenie záujemcov do DNS, ktoré je možné len po podaní žiadosti záujemcu o zaradenie do DNS a splnení podmienok účasti a požiadaviek stanovených v oznámení o vyhlásení verejného obstarávania a súťažných podkladoch.</w:t>
      </w:r>
    </w:p>
    <w:p w14:paraId="3CE40180" w14:textId="77777777" w:rsidR="00A85808" w:rsidRPr="00A85808" w:rsidRDefault="00A85808" w:rsidP="00852446">
      <w:pPr>
        <w:tabs>
          <w:tab w:val="left" w:pos="1014"/>
        </w:tabs>
        <w:spacing w:line="288" w:lineRule="auto"/>
        <w:jc w:val="both"/>
      </w:pPr>
    </w:p>
    <w:p w14:paraId="121A70CE" w14:textId="77777777" w:rsidR="00A85808" w:rsidRPr="00A85808" w:rsidRDefault="00A85808" w:rsidP="00852446">
      <w:pPr>
        <w:tabs>
          <w:tab w:val="left" w:pos="1014"/>
        </w:tabs>
        <w:spacing w:line="288" w:lineRule="auto"/>
        <w:jc w:val="both"/>
      </w:pPr>
      <w:r w:rsidRPr="00A85808">
        <w:t>Pri zadávaní každej konkrétnej zákazky verejný obstarávateľ elektronicky prostredníctvom funkcionality DNS vyzve na predloženie ponuky všetkých záujemcov, ktorí boli zaradení do DNS, osobitne na každú zákazku, ktorá sa zadáva s využitím tohto systému, pričom náležitosti takejto výzvy na predkladanie ponúk upravuje ZVO. Ponuky predložené v lehote na predkladanie ponúk sa vyhodnocujú podľa kritérií uvedených v oznámení o vyhlásení verejného obstarávania, prípadne spresnených vo výzve na predkladanie ponúk.</w:t>
      </w:r>
    </w:p>
    <w:p w14:paraId="712DF199" w14:textId="77777777" w:rsidR="00A85808" w:rsidRDefault="00A85808" w:rsidP="00852446">
      <w:pPr>
        <w:tabs>
          <w:tab w:val="left" w:pos="1014"/>
        </w:tabs>
        <w:spacing w:line="288" w:lineRule="auto"/>
        <w:jc w:val="both"/>
      </w:pPr>
    </w:p>
    <w:p w14:paraId="4B8F49A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7B27E600" w14:textId="65E9D633" w:rsidR="00F84F81" w:rsidRPr="00F84F81" w:rsidRDefault="00F84F81" w:rsidP="00F84F81">
      <w:pPr>
        <w:tabs>
          <w:tab w:val="left" w:pos="1014"/>
        </w:tabs>
        <w:spacing w:before="120" w:after="120" w:line="288" w:lineRule="auto"/>
        <w:jc w:val="both"/>
      </w:pPr>
      <w:r w:rsidRPr="00F84F81">
        <w:t xml:space="preserve">Finančná kontrola čiastkových zákaziek zadávaných na základe rámcových dohôd  </w:t>
      </w:r>
      <w:r w:rsidR="00A85808" w:rsidRPr="00A85808">
        <w:t xml:space="preserve">a zákaziek zadávaných v rámci DNS </w:t>
      </w:r>
      <w:r w:rsidRPr="00F84F81">
        <w:t xml:space="preserve">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w:t>
      </w:r>
      <w:r w:rsidR="00A85808">
        <w:t xml:space="preserve">resp. </w:t>
      </w:r>
      <w:r w:rsidRPr="00F84F81">
        <w:t>výzvy na predkladanie ponúk do Vestníka VO na zverejnenie.</w:t>
      </w:r>
    </w:p>
    <w:p w14:paraId="6B442EB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44AF7913"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14:paraId="1AC4971C" w14:textId="5ECCF23D" w:rsidR="00F84F81" w:rsidRPr="00F84F81" w:rsidRDefault="00F84F81" w:rsidP="005B7173">
      <w:pPr>
        <w:numPr>
          <w:ilvl w:val="0"/>
          <w:numId w:val="99"/>
        </w:numPr>
        <w:tabs>
          <w:tab w:val="left" w:pos="1014"/>
        </w:tabs>
        <w:spacing w:before="120" w:after="120" w:line="288" w:lineRule="auto"/>
        <w:jc w:val="both"/>
      </w:pPr>
      <w:r w:rsidRPr="00F84F81">
        <w:t>druhú ex-ante kontrolu</w:t>
      </w:r>
      <w:r w:rsidR="00834537">
        <w:t xml:space="preserve"> a následnú ex-post kontrolu alebo</w:t>
      </w:r>
      <w:r w:rsidRPr="00F84F81">
        <w:t>,</w:t>
      </w:r>
    </w:p>
    <w:p w14:paraId="45C5B354" w14:textId="77777777" w:rsidR="00F84F81" w:rsidRPr="00F84F81" w:rsidRDefault="00F84F81" w:rsidP="005B7173">
      <w:pPr>
        <w:numPr>
          <w:ilvl w:val="0"/>
          <w:numId w:val="99"/>
        </w:numPr>
        <w:tabs>
          <w:tab w:val="left" w:pos="1014"/>
        </w:tabs>
        <w:spacing w:before="120" w:after="120" w:line="288" w:lineRule="auto"/>
        <w:jc w:val="both"/>
      </w:pPr>
      <w:r w:rsidRPr="00F84F81">
        <w:t>štandardnú ex-post kontrolu.</w:t>
      </w:r>
    </w:p>
    <w:p w14:paraId="09357208" w14:textId="6B33688A" w:rsidR="007D11DA" w:rsidRPr="00C12A2D" w:rsidRDefault="007D11DA" w:rsidP="007D11DA">
      <w:pPr>
        <w:tabs>
          <w:tab w:val="left" w:pos="1014"/>
        </w:tabs>
        <w:spacing w:before="120" w:after="120" w:line="288" w:lineRule="auto"/>
        <w:jc w:val="both"/>
      </w:pPr>
      <w:r w:rsidRPr="00C12A2D">
        <w:t xml:space="preserve">Nižšie uvedené členenie rámcových dohôd sa posudzuje podľa finančného limitu vzťahujúceho sa podľa ZVO na </w:t>
      </w:r>
      <w:r w:rsidR="00834537">
        <w:t>typ verejného obstarávateľa</w:t>
      </w:r>
      <w:r w:rsidRPr="00C12A2D">
        <w:t xml:space="preserve">, </w:t>
      </w:r>
      <w:r w:rsidR="00834537" w:rsidRPr="00C12A2D">
        <w:t>ktor</w:t>
      </w:r>
      <w:r w:rsidR="00834537">
        <w:t>ý</w:t>
      </w:r>
      <w:r w:rsidR="00834537" w:rsidRPr="00C12A2D">
        <w:t xml:space="preserve"> </w:t>
      </w:r>
      <w:r w:rsidRPr="00C12A2D">
        <w:t xml:space="preserve">predmetné VO </w:t>
      </w:r>
      <w:r w:rsidR="00834537">
        <w:t>realizuje</w:t>
      </w:r>
      <w:r w:rsidRPr="00C12A2D">
        <w:t>.</w:t>
      </w:r>
    </w:p>
    <w:p w14:paraId="62644943" w14:textId="77777777" w:rsidR="007D11DA" w:rsidRDefault="007D11DA" w:rsidP="007D11DA">
      <w:pPr>
        <w:tabs>
          <w:tab w:val="left" w:pos="1014"/>
        </w:tabs>
        <w:spacing w:before="120" w:after="120" w:line="288" w:lineRule="auto"/>
        <w:jc w:val="both"/>
      </w:pPr>
    </w:p>
    <w:p w14:paraId="3C5B7D8F" w14:textId="2E3E73CA"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 xml:space="preserve">Prijímateľ čiastkovú zmluvu predkladá na kontrolu </w:t>
      </w:r>
      <w:r w:rsidR="00834537">
        <w:t>p</w:t>
      </w:r>
      <w:r w:rsidR="00834537" w:rsidRPr="00697E52">
        <w:t xml:space="preserve">oskytovateľovi </w:t>
      </w:r>
      <w:r w:rsidRPr="00697E52">
        <w:t>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5B7173">
      <w:pPr>
        <w:pStyle w:val="Odsekzoznamu"/>
        <w:numPr>
          <w:ilvl w:val="0"/>
          <w:numId w:val="87"/>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5334BD25" w14:textId="4B7534FE" w:rsidR="00834537" w:rsidRPr="00834537" w:rsidRDefault="007D11DA" w:rsidP="00834537">
      <w:pPr>
        <w:tabs>
          <w:tab w:val="left" w:pos="1014"/>
        </w:tabs>
        <w:spacing w:before="120" w:after="120" w:line="288" w:lineRule="auto"/>
        <w:jc w:val="both"/>
      </w:pPr>
      <w:r>
        <w:t xml:space="preserve">Poskytovateľ kontroluje postup zadávania čiastkových zákaziek z rámcovej dohody na základe dokumentácie predloženej prijímateľom </w:t>
      </w:r>
      <w:r w:rsidR="00834537" w:rsidRPr="00834537">
        <w:t xml:space="preserve">vo fáze po uzatvorení čiastkovej zmluvy (resp. zadaní a akceptácii objednávky) s dodávateľom (štandardná ex-post kontrola), pričom táto čiastková zmluva je už platná a účinná (okrem prípadov, kedy je účinnosť zmluvy viazaná na odkladaciu podmienku, ktorá ešte nenastala).  </w:t>
      </w:r>
    </w:p>
    <w:p w14:paraId="75001771" w14:textId="77777777" w:rsidR="00834537" w:rsidRPr="00834537" w:rsidRDefault="00834537" w:rsidP="00834537">
      <w:pPr>
        <w:tabs>
          <w:tab w:val="left" w:pos="1014"/>
        </w:tabs>
        <w:spacing w:before="120" w:after="120" w:line="288" w:lineRule="auto"/>
        <w:jc w:val="both"/>
      </w:pPr>
      <w:r w:rsidRPr="00834537">
        <w:t xml:space="preserve">Prijímateľ predkladá  poskytovateľovi kompletnú dokumentáciu zo zadávania čiastkovej zákazky na kontrolu cez ITMS 2014+ v súlade s pravidlami uvedenými pre štandardnú ex post kontrolu v bode c) tejto kapitoly. </w:t>
      </w:r>
    </w:p>
    <w:p w14:paraId="72F3CEAA" w14:textId="4AAF7060"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0E4C33DE" w14:textId="77777777" w:rsidR="007D11DA" w:rsidRDefault="007D11DA" w:rsidP="005B7173">
      <w:pPr>
        <w:pStyle w:val="Odsekzoznamu"/>
        <w:numPr>
          <w:ilvl w:val="0"/>
          <w:numId w:val="88"/>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209B9ED8" w:rsidR="007D11DA" w:rsidRDefault="007D11DA" w:rsidP="005B7173">
      <w:pPr>
        <w:pStyle w:val="Odsekzoznamu"/>
        <w:numPr>
          <w:ilvl w:val="0"/>
          <w:numId w:val="88"/>
        </w:numPr>
        <w:tabs>
          <w:tab w:val="left" w:pos="1014"/>
        </w:tabs>
        <w:spacing w:before="120" w:after="120" w:line="288" w:lineRule="auto"/>
        <w:jc w:val="both"/>
      </w:pPr>
      <w:r>
        <w:t>postup vedúci k uzatvoreniu čiastkových zmlúv na základe rámcovej dohody s jedným alebo s viacerými uchádzačmi</w:t>
      </w:r>
      <w:r w:rsidR="00834537">
        <w:t xml:space="preserve"> bez opätovného otvárania súťaže</w:t>
      </w:r>
      <w:r>
        <w:t xml:space="preserve">. </w:t>
      </w:r>
    </w:p>
    <w:p w14:paraId="571B7F5E" w14:textId="7413BC89" w:rsidR="007D11DA" w:rsidRDefault="007D11DA" w:rsidP="007D11DA">
      <w:pPr>
        <w:tabs>
          <w:tab w:val="left" w:pos="1014"/>
        </w:tabs>
        <w:spacing w:before="120" w:after="120" w:line="288" w:lineRule="auto"/>
        <w:jc w:val="both"/>
      </w:pPr>
      <w:r>
        <w:t>Poskytovateľ vykoná kontrolu pred podpisom čiastkovej zmluvy v lehote 20 pracovných dní.</w:t>
      </w:r>
    </w:p>
    <w:p w14:paraId="7D1F8A25" w14:textId="3434D060" w:rsidR="00721741" w:rsidRPr="00721741" w:rsidRDefault="00670B6A" w:rsidP="00721741">
      <w:pPr>
        <w:tabs>
          <w:tab w:val="left" w:pos="1014"/>
        </w:tabs>
        <w:spacing w:before="120" w:after="120" w:line="288" w:lineRule="auto"/>
        <w:jc w:val="both"/>
      </w:pPr>
      <w:r>
        <w:rPr>
          <w:rFonts w:cs="Arial"/>
          <w:b/>
          <w:i/>
          <w:color w:val="FF0000"/>
          <w:szCs w:val="19"/>
        </w:rPr>
        <w:t xml:space="preserve">Povinnosť prijímateľa: </w:t>
      </w:r>
      <w:r w:rsidRPr="00670B6A">
        <w:rPr>
          <w:rFonts w:cs="Arial"/>
          <w:szCs w:val="19"/>
        </w:rPr>
        <w:t>V prípade zadávania</w:t>
      </w:r>
      <w:r w:rsidR="00721741" w:rsidRPr="00721741">
        <w:t xml:space="preserv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38035FC9" w14:textId="3DA15A62" w:rsidR="006B360C" w:rsidRDefault="00670B6A" w:rsidP="007D11DA">
      <w:pPr>
        <w:tabs>
          <w:tab w:val="left" w:pos="1014"/>
        </w:tabs>
        <w:spacing w:before="120" w:after="120" w:line="288" w:lineRule="auto"/>
        <w:jc w:val="both"/>
      </w:pPr>
      <w:r w:rsidRPr="00670B6A">
        <w:t>V prípade úpravy ustanovenia § 169 ods. 2 ZVO, na základe ktorej by sa na zákazky zadávané na základe rámcovej dohody nevzťahovala povinná kontrola ÚVO, táto povinnosť neplatí.</w:t>
      </w:r>
    </w:p>
    <w:p w14:paraId="311C27D3" w14:textId="77777777" w:rsidR="007D11DA" w:rsidRPr="00697E52" w:rsidRDefault="007D11DA" w:rsidP="005B7173">
      <w:pPr>
        <w:pStyle w:val="Odsekzoznamu"/>
        <w:numPr>
          <w:ilvl w:val="0"/>
          <w:numId w:val="87"/>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5B7173">
      <w:pPr>
        <w:pStyle w:val="Odsekzoznamu"/>
        <w:numPr>
          <w:ilvl w:val="0"/>
          <w:numId w:val="106"/>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2137B240"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w:t>
      </w:r>
      <w:r w:rsidR="00670B6A">
        <w:t>)</w:t>
      </w:r>
      <w:r w:rsidR="00721741" w:rsidRPr="00721741">
        <w:t xml:space="preserve"> </w:t>
      </w:r>
      <w:r w:rsidR="00670B6A" w:rsidRPr="00670B6A">
        <w:t>V prípadoch, ak bola čiastková zákazka z rámcovej dohody zadaná napr. ešte pred uzavretím zmluvy o poskytnutí NFP alebo z iných objektívnych dôvodov vyplývajúcich z tejto príručky, vykoná sa jej finančná kontrola ako</w:t>
      </w:r>
      <w:r w:rsidR="00721741" w:rsidRPr="00721741">
        <w:t xml:space="preserve"> štandardná ex-post kontrola</w:t>
      </w:r>
      <w:r>
        <w:t>.</w:t>
      </w:r>
    </w:p>
    <w:p w14:paraId="4127C69E" w14:textId="70BDFF96" w:rsidR="00670B6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w:t>
      </w:r>
      <w:r>
        <w:t>pre druhú ex-</w:t>
      </w:r>
      <w:r w:rsidRPr="00670B6A">
        <w:t>ante kontrolu (v bode b) tejto kapitoly) a pre následnú</w:t>
      </w:r>
      <w:r>
        <w:t xml:space="preserve"> ex-</w:t>
      </w:r>
      <w:r w:rsidRPr="00670B6A">
        <w:t>post kontrolu (v bode d) tejto kapitoly).</w:t>
      </w:r>
      <w:r w:rsidR="007D11DA">
        <w:t xml:space="preserve"> </w:t>
      </w:r>
    </w:p>
    <w:p w14:paraId="627B1273" w14:textId="474EFF22" w:rsidR="007D11DA" w:rsidRDefault="007D11DA" w:rsidP="007D11DA">
      <w:pPr>
        <w:tabs>
          <w:tab w:val="left" w:pos="1014"/>
        </w:tabs>
        <w:spacing w:before="120" w:after="120" w:line="288" w:lineRule="auto"/>
        <w:jc w:val="both"/>
      </w:pPr>
      <w:r>
        <w:t xml:space="preserve">Predmetom kontroly pred podpisom čiastkovej zmluvy s dodávateľom, vykonávanej Poskytovateľom </w:t>
      </w:r>
      <w:r w:rsidR="00670B6A">
        <w:t>je</w:t>
      </w:r>
      <w:r>
        <w:t xml:space="preserve">: </w:t>
      </w:r>
    </w:p>
    <w:p w14:paraId="267FBD5D" w14:textId="2C8056F2" w:rsidR="007D11DA" w:rsidRDefault="007D11DA" w:rsidP="005B7173">
      <w:pPr>
        <w:pStyle w:val="Odsekzoznamu"/>
        <w:numPr>
          <w:ilvl w:val="0"/>
          <w:numId w:val="88"/>
        </w:numPr>
        <w:tabs>
          <w:tab w:val="left" w:pos="1014"/>
        </w:tabs>
        <w:spacing w:line="288" w:lineRule="auto"/>
        <w:jc w:val="both"/>
      </w:pPr>
    </w:p>
    <w:p w14:paraId="0D906EBB" w14:textId="77777777" w:rsidR="007D11DA" w:rsidRDefault="007D11DA" w:rsidP="005B7173">
      <w:pPr>
        <w:pStyle w:val="Odsekzoznamu"/>
        <w:numPr>
          <w:ilvl w:val="0"/>
          <w:numId w:val="88"/>
        </w:numPr>
        <w:tabs>
          <w:tab w:val="left" w:pos="1014"/>
        </w:tabs>
        <w:spacing w:line="288" w:lineRule="auto"/>
        <w:jc w:val="both"/>
      </w:pPr>
      <w:r>
        <w:t xml:space="preserve">postup vedúci k uzatvoreniu čiastkových zmlúv na základe rámcovej dohody. </w:t>
      </w:r>
    </w:p>
    <w:p w14:paraId="78F4BC85" w14:textId="0E6D01E5" w:rsidR="007D11DA" w:rsidRDefault="00670B6A" w:rsidP="007D11DA">
      <w:pPr>
        <w:tabs>
          <w:tab w:val="left" w:pos="1014"/>
        </w:tabs>
        <w:spacing w:before="120" w:after="120" w:line="288" w:lineRule="auto"/>
        <w:jc w:val="both"/>
      </w:pPr>
      <w:r w:rsidRPr="00670B6A">
        <w:t>Predmetom kontroly po podpise čiastkovej zmluvy s dodávateľom, vykonávanej Poskytovateľom sú:</w:t>
      </w:r>
    </w:p>
    <w:p w14:paraId="4707B9BA" w14:textId="6A49446F" w:rsidR="00670B6A" w:rsidRDefault="00670B6A" w:rsidP="005B7173">
      <w:pPr>
        <w:pStyle w:val="Odsekzoznamu"/>
        <w:numPr>
          <w:ilvl w:val="0"/>
          <w:numId w:val="112"/>
        </w:numPr>
        <w:tabs>
          <w:tab w:val="left" w:pos="1014"/>
        </w:tabs>
        <w:spacing w:before="120" w:after="120" w:line="288" w:lineRule="auto"/>
        <w:jc w:val="both"/>
      </w:pPr>
      <w:r w:rsidRPr="00670B6A">
        <w:t>čiastkové zmluvy (resp. objednávky) uzatvárané na základe rámcových dohôd s opätovným otváraním súťaže</w:t>
      </w:r>
      <w:r>
        <w:t>.</w:t>
      </w:r>
    </w:p>
    <w:p w14:paraId="5FF12A2F" w14:textId="2B51DB6C" w:rsidR="007D11DA" w:rsidRDefault="007D11DA" w:rsidP="007D11DA">
      <w:pPr>
        <w:tabs>
          <w:tab w:val="left" w:pos="1014"/>
        </w:tabs>
        <w:spacing w:before="120" w:after="120" w:line="288" w:lineRule="auto"/>
        <w:jc w:val="both"/>
      </w:pPr>
      <w:r>
        <w:lastRenderedPageBreak/>
        <w:t xml:space="preserve">Poskytovateľ vykoná kontrolu pred podpisom čiastkovej zmluvy v lehote 20 pracovných dní </w:t>
      </w:r>
      <w:r w:rsidR="00670B6A">
        <w:t>(podľa pravidiel druhej ex-</w:t>
      </w:r>
      <w:r w:rsidR="00670B6A" w:rsidRPr="00670B6A">
        <w:t>ante kontroly)</w:t>
      </w:r>
      <w:r w:rsidR="00721741" w:rsidRPr="00721741" w:rsidDel="00525654">
        <w:t>.</w:t>
      </w:r>
    </w:p>
    <w:p w14:paraId="7D8379AC" w14:textId="55B01AEF" w:rsidR="00721741" w:rsidRDefault="00670B6A" w:rsidP="00721741">
      <w:pPr>
        <w:tabs>
          <w:tab w:val="left" w:pos="1014"/>
        </w:tabs>
        <w:spacing w:before="120" w:after="120" w:line="288" w:lineRule="auto"/>
        <w:jc w:val="both"/>
      </w:pPr>
      <w:r>
        <w:rPr>
          <w:rFonts w:cs="Arial"/>
          <w:b/>
          <w:i/>
          <w:color w:val="FF0000"/>
          <w:szCs w:val="19"/>
        </w:rPr>
        <w:t xml:space="preserve">Povinnosť prijímateľa: </w:t>
      </w:r>
      <w:r w:rsidR="00721741"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16BC6D0C" w14:textId="3E6E3DBE" w:rsidR="00670B6A" w:rsidRPr="00721741" w:rsidRDefault="00670B6A" w:rsidP="00721741">
      <w:pPr>
        <w:tabs>
          <w:tab w:val="left" w:pos="1014"/>
        </w:tabs>
        <w:spacing w:before="120" w:after="120" w:line="288" w:lineRule="auto"/>
        <w:jc w:val="both"/>
      </w:pPr>
      <w:r w:rsidRPr="00670B6A">
        <w:t>V prípade úpravy ustanovenia § 169 ods. 2 ZVO, na základe ktorej by sa na zákazky zadávané na základe rámcovej dohody nevzťahovala povinná kontrola ÚVO, táto povinnosť neplatí.</w:t>
      </w:r>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6330C7B1" w:rsidR="007D11DA" w:rsidRDefault="007D11DA" w:rsidP="007D11DA">
      <w:pPr>
        <w:tabs>
          <w:tab w:val="left" w:pos="1014"/>
        </w:tabs>
        <w:spacing w:before="120" w:after="120" w:line="288" w:lineRule="auto"/>
        <w:jc w:val="both"/>
      </w:pPr>
      <w:r>
        <w:t>Kontrolu po podpise čiastkovej zmluvy vykoná Poskytovateľ v lehote 7 pracovných dní</w:t>
      </w:r>
      <w:r w:rsidR="00670B6A">
        <w:t xml:space="preserve"> </w:t>
      </w:r>
      <w:r w:rsidR="00670B6A" w:rsidRPr="00670B6A">
        <w:t xml:space="preserve">(podľa pravidiel </w:t>
      </w:r>
      <w:r w:rsidR="00670B6A">
        <w:t>následnej ex-</w:t>
      </w:r>
      <w:r w:rsidR="00670B6A" w:rsidRPr="00670B6A">
        <w:t xml:space="preserve">post kontroly), resp. 20 pracovných dní </w:t>
      </w:r>
      <w:r w:rsidR="00670B6A">
        <w:t>(podľa pravidiel štandardnej ex-</w:t>
      </w:r>
      <w:r w:rsidR="00670B6A" w:rsidRPr="00670B6A">
        <w:t>post kontroly)</w:t>
      </w:r>
      <w:r>
        <w:t xml:space="preserve">.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5B7173">
      <w:pPr>
        <w:pStyle w:val="Odsekzoznamu"/>
        <w:numPr>
          <w:ilvl w:val="0"/>
          <w:numId w:val="106"/>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7E5B863D"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pričom táto čiastková zmluva je už platná a</w:t>
      </w:r>
      <w:r w:rsidR="00670B6A">
        <w:t> </w:t>
      </w:r>
      <w:r>
        <w:t>účinná</w:t>
      </w:r>
      <w:r w:rsidR="00670B6A">
        <w:t xml:space="preserve"> </w:t>
      </w:r>
      <w:r w:rsidR="00670B6A" w:rsidRPr="00670B6A">
        <w:t>(okrem prípadov, kedy je účinnosť zmluvy viazaná na odkladaciu podmienku, ktorá ešte nenastala)</w:t>
      </w:r>
      <w:r>
        <w:t xml:space="preserve">.  </w:t>
      </w:r>
    </w:p>
    <w:p w14:paraId="4907641B" w14:textId="1839C15B" w:rsidR="007D11D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pre štandardnú ex post kontrolu v bode c) tejto kapitoly. </w:t>
      </w:r>
      <w:r w:rsidR="007D11DA">
        <w:t xml:space="preserve">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7ABB88D0" w:rsidR="007D11DA" w:rsidRDefault="007D11DA" w:rsidP="007D11DA">
      <w:pPr>
        <w:tabs>
          <w:tab w:val="left" w:pos="1014"/>
        </w:tabs>
        <w:spacing w:before="120" w:after="120" w:line="288" w:lineRule="auto"/>
        <w:jc w:val="both"/>
      </w:pPr>
      <w:r>
        <w:t xml:space="preserve">Poskytovateľ vykoná túto kontrolu v lehote 20 pracovných dní </w:t>
      </w:r>
      <w:r w:rsidR="00670B6A">
        <w:t>(podľa pravidiel štandardnej ex-</w:t>
      </w:r>
      <w:r w:rsidR="00670B6A" w:rsidRPr="00670B6A">
        <w:t>post kontroly)</w:t>
      </w:r>
      <w:r>
        <w:t>.</w:t>
      </w:r>
    </w:p>
    <w:p w14:paraId="59FF4E45" w14:textId="77777777" w:rsidR="003F77E4" w:rsidRDefault="003F77E4" w:rsidP="007D11DA">
      <w:pPr>
        <w:tabs>
          <w:tab w:val="left" w:pos="1014"/>
        </w:tabs>
        <w:spacing w:before="120" w:after="120" w:line="288" w:lineRule="auto"/>
        <w:jc w:val="both"/>
      </w:pPr>
    </w:p>
    <w:p w14:paraId="5AC80C06" w14:textId="77777777" w:rsidR="003F77E4" w:rsidRPr="003F77E4" w:rsidRDefault="003F77E4" w:rsidP="005B7173">
      <w:pPr>
        <w:numPr>
          <w:ilvl w:val="0"/>
          <w:numId w:val="87"/>
        </w:numPr>
        <w:tabs>
          <w:tab w:val="left" w:pos="1014"/>
        </w:tabs>
        <w:spacing w:line="288" w:lineRule="auto"/>
        <w:jc w:val="both"/>
        <w:rPr>
          <w:b/>
        </w:rPr>
      </w:pPr>
      <w:r w:rsidRPr="003F77E4">
        <w:rPr>
          <w:b/>
        </w:rPr>
        <w:t>Dynamický nákupný systém</w:t>
      </w:r>
    </w:p>
    <w:p w14:paraId="65A1FBAD" w14:textId="77777777" w:rsidR="003F77E4" w:rsidRPr="003F77E4" w:rsidRDefault="003F77E4" w:rsidP="00852446">
      <w:pPr>
        <w:tabs>
          <w:tab w:val="left" w:pos="1014"/>
        </w:tabs>
        <w:spacing w:before="240" w:after="240" w:line="288" w:lineRule="auto"/>
        <w:jc w:val="both"/>
      </w:pPr>
      <w:r w:rsidRPr="003F77E4">
        <w:t>Na kontrolu/finančnú kontrolu DNS a zákaziek zadávaných v rámci DNS, sa primerane vzťahujú všeobecné ustanovenia k výkonu kontroly/finančnej kontroly verejného obstarávania podľa tejto príručky.</w:t>
      </w:r>
    </w:p>
    <w:p w14:paraId="63E71289" w14:textId="44FEF070" w:rsidR="003F77E4" w:rsidRPr="003F77E4" w:rsidRDefault="003F77E4" w:rsidP="00852446">
      <w:pPr>
        <w:tabs>
          <w:tab w:val="left" w:pos="1014"/>
        </w:tabs>
        <w:spacing w:before="240" w:after="240" w:line="288" w:lineRule="auto"/>
        <w:jc w:val="both"/>
      </w:pPr>
      <w:r w:rsidRPr="003F77E4">
        <w:t>Ak bude zriadenie DNS predmetom kontroly/finančnej kontroly zo strany poskytovateľa súčasne so zákazkou zadávanou v rámci DNS, poskytovateľ vykoná zároveň kontrolu zriadenia DNS podľa typu kontroly príslušného postupu zadávania zákazky uvedeného v kapitole 2.5.</w:t>
      </w:r>
      <w:r>
        <w:t>6</w:t>
      </w:r>
      <w:r w:rsidRPr="003F77E4">
        <w:t xml:space="preserve"> tejto príručky.</w:t>
      </w:r>
    </w:p>
    <w:p w14:paraId="63613A52" w14:textId="4E4596F9" w:rsidR="003F77E4" w:rsidRPr="003F77E4" w:rsidRDefault="003F77E4" w:rsidP="00852446">
      <w:pPr>
        <w:tabs>
          <w:tab w:val="left" w:pos="1014"/>
        </w:tabs>
        <w:spacing w:before="240" w:after="240" w:line="288" w:lineRule="auto"/>
        <w:jc w:val="both"/>
      </w:pPr>
      <w:r w:rsidRPr="003F77E4">
        <w:t>Pre aplikáciu správneho postupu pri výkone kontroly/finančnej kontroly verejného obstarávania je potrebné vychádzať z hodnoty zákazky zadávanej v rámci DNS, a následne postupovať primerane podľa kapitoly 2.5.</w:t>
      </w:r>
      <w:r>
        <w:t>6</w:t>
      </w:r>
      <w:r w:rsidRPr="003F77E4">
        <w:t>. tejto príručky.</w:t>
      </w:r>
    </w:p>
    <w:p w14:paraId="695BB81A" w14:textId="77777777" w:rsidR="003F77E4" w:rsidRDefault="003F77E4" w:rsidP="00852446">
      <w:pPr>
        <w:tabs>
          <w:tab w:val="left" w:pos="1014"/>
        </w:tabs>
        <w:spacing w:before="240" w:after="240" w:line="288" w:lineRule="auto"/>
        <w:jc w:val="both"/>
      </w:pPr>
      <w:r w:rsidRPr="003F77E4">
        <w:t>Pod pojmom „zmluvná hodnota zákazky“, sa tento účel rozumie skutočná hodnota zákazky v EUR bez DPH, ktorá bude/je predmetom zmluvy alebo objednávky.</w:t>
      </w:r>
    </w:p>
    <w:p w14:paraId="244529C6" w14:textId="7EB2AE95" w:rsidR="003F77E4" w:rsidRPr="003F77E4" w:rsidRDefault="003F77E4" w:rsidP="00852446">
      <w:pPr>
        <w:tabs>
          <w:tab w:val="left" w:pos="1014"/>
        </w:tabs>
        <w:spacing w:before="240" w:after="240" w:line="288" w:lineRule="auto"/>
        <w:jc w:val="both"/>
      </w:pPr>
      <w:r w:rsidRPr="003F77E4">
        <w:t xml:space="preserve">Predmetom kontroly/finančnej kontroly zákaziek zadávaných v rámci DNS je najmä kontrola súladu výzvy na predkladanie ponúk s oznámením o vyhlásení verejného obstarávania, súťažnými podkladmi a všeobecnými podmienkami používania DNS, ďalej kontrola postupu zadania zákazky v nadväznosti na § 60 a § 61 ZVO, s dôrazom na kontrolu postupu prijímateľa pri vyhodnotení predložených žiadostí o zaradenie do DNS a kontrolu vyhodnotenia ponúk podľa kritérií uvedených v oznámení o vyhlásení verejného obstarávania, prípadne spresnených vo výzve na predkladanie ponúk. Predmetom kontroly/finančnej kontroly je aj kontrola </w:t>
      </w:r>
      <w:r w:rsidRPr="003F77E4">
        <w:lastRenderedPageBreak/>
        <w:t>podpísania zmluvy oprávnenými osobami, ak sa vyžaduje písomná forma zmluvy, jej zverejnenie v súlade so zákonom č. 211/2000 Z. z. a pod.</w:t>
      </w:r>
    </w:p>
    <w:p w14:paraId="6934E183" w14:textId="77777777" w:rsidR="003F77E4" w:rsidRPr="003F77E4" w:rsidRDefault="003F77E4" w:rsidP="00852446">
      <w:pPr>
        <w:tabs>
          <w:tab w:val="left" w:pos="1014"/>
        </w:tabs>
        <w:spacing w:before="240" w:after="240" w:line="288" w:lineRule="auto"/>
        <w:jc w:val="both"/>
      </w:pPr>
      <w:r w:rsidRPr="003F77E4">
        <w:t>Prvá ex-ante kontrola sa v prípade kontroly/finančnej kontroly zákaziek zadávaných v rámci DNS nevykonáva.</w:t>
      </w:r>
    </w:p>
    <w:p w14:paraId="2CBC598C" w14:textId="77777777" w:rsidR="003F77E4" w:rsidRPr="003F77E4" w:rsidRDefault="003F77E4" w:rsidP="00852446">
      <w:pPr>
        <w:tabs>
          <w:tab w:val="left" w:pos="1014"/>
        </w:tabs>
        <w:spacing w:after="120" w:line="288" w:lineRule="auto"/>
        <w:jc w:val="both"/>
      </w:pPr>
    </w:p>
    <w:p w14:paraId="50C42C78"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rovnaká alebo vyššia ako finančný limit pre nadlimitnú zákazku v závislosti od typu obstarávajúceho subjektu a predmetu zákazky</w:t>
      </w:r>
    </w:p>
    <w:p w14:paraId="1E5CBF60" w14:textId="77777777" w:rsidR="003F77E4" w:rsidRPr="003F77E4" w:rsidRDefault="003F77E4" w:rsidP="00852446">
      <w:pPr>
        <w:tabs>
          <w:tab w:val="left" w:pos="1014"/>
        </w:tabs>
        <w:spacing w:before="240" w:after="120" w:line="288" w:lineRule="auto"/>
        <w:jc w:val="both"/>
      </w:pPr>
      <w:r w:rsidRPr="003F77E4">
        <w:t>Poskytovateľ kontroluje postup zadávania zákaziek v rámci DNS na základe dokumentácie predloženej prijímateľom vo fáze pred podpisom zmluvy (druhá ex-ante kontrola) aj po podpise zmluvy s úspešným uchádzačom</w:t>
      </w:r>
      <w:r w:rsidRPr="003F77E4" w:rsidDel="007925A7">
        <w:t xml:space="preserve"> </w:t>
      </w:r>
      <w:r w:rsidRPr="003F77E4">
        <w:t xml:space="preserve"> (následná ex-post kontrola).</w:t>
      </w:r>
    </w:p>
    <w:p w14:paraId="4A607F7D" w14:textId="77777777" w:rsidR="003F77E4" w:rsidRPr="003F77E4" w:rsidRDefault="003F77E4" w:rsidP="00852446">
      <w:pPr>
        <w:tabs>
          <w:tab w:val="left" w:pos="1014"/>
        </w:tabs>
        <w:spacing w:before="240" w:after="120" w:line="288" w:lineRule="auto"/>
        <w:jc w:val="both"/>
      </w:pPr>
      <w:r w:rsidRPr="003F77E4">
        <w:t>V prípadoch, ak bola zákazka v rámci DNS zadaná napr. ešte pred uzavretím zmluvy o poskytnutí NFP alebo z iných objektívnych dôvodov vyplývajúcich z tejto príručky, vykoná sa jej finančná kontrola ako štandardná ex-post kontrola.</w:t>
      </w:r>
    </w:p>
    <w:p w14:paraId="08DB5072" w14:textId="77777777" w:rsidR="003F77E4" w:rsidRPr="003F77E4" w:rsidRDefault="003F77E4" w:rsidP="00852446">
      <w:pPr>
        <w:tabs>
          <w:tab w:val="left" w:pos="1014"/>
        </w:tabs>
        <w:spacing w:before="240" w:after="120" w:line="288" w:lineRule="auto"/>
        <w:jc w:val="both"/>
      </w:pPr>
      <w:r w:rsidRPr="003F77E4">
        <w:t>Prijímateľ predkladá  poskytovateľovi kompletnú dokumentáciu zo zadávania zákaziek v rámci DNS na kontrolu cez ITMS 2014+ v súlade s pravidlami uvedenými pre druhú ex-ante kontrolu (v bode b) tejto kapitoly) a pre následnú ex post kontrolu (v bode d) tejto kapitoly).</w:t>
      </w:r>
    </w:p>
    <w:p w14:paraId="6E45FC42" w14:textId="77777777" w:rsidR="003F77E4" w:rsidRPr="003F77E4" w:rsidRDefault="003F77E4" w:rsidP="00852446">
      <w:pPr>
        <w:tabs>
          <w:tab w:val="left" w:pos="1014"/>
        </w:tabs>
        <w:spacing w:before="240" w:after="120" w:line="288" w:lineRule="auto"/>
        <w:jc w:val="both"/>
      </w:pPr>
      <w:r w:rsidRPr="003F77E4">
        <w:t>Na povinné preskúmanie úkonov kontrolovaného (prijímateľa) Úradom pre verejné obstarávanie podľa § 169 ods. 1 písm. b) v spojení s § 169 ods. 2 ZVO vo vzťahu k zákazkám zadávaným v rámci DNS, ktoré sú nadlimitnými zákazkami, v závislosti od typu obstarávajúceho subjektu a predmetu zákazky</w:t>
      </w:r>
      <w:r w:rsidRPr="003F77E4" w:rsidDel="00915E52">
        <w:t xml:space="preserve"> </w:t>
      </w:r>
      <w:r w:rsidRPr="003F77E4">
        <w:t>a sú financované čo aj z časti z prostriedkov Európskej únie, a to pred zadaním takejto zákazky v rámci DNS, sa aplikujú ustanovenia ZVO platné a účinné v čase vyhlásenia výzvy na predkladanie ponúk, na základe ktorej sa zadáva zákazka v rámci DNS.</w:t>
      </w:r>
    </w:p>
    <w:p w14:paraId="18F9CBF7" w14:textId="48B8C71F" w:rsidR="003F77E4" w:rsidRPr="003F77E4" w:rsidRDefault="003F77E4" w:rsidP="00852446">
      <w:pPr>
        <w:tabs>
          <w:tab w:val="left" w:pos="1014"/>
        </w:tabs>
        <w:spacing w:before="240" w:after="120" w:line="288" w:lineRule="auto"/>
        <w:jc w:val="both"/>
      </w:pPr>
      <w:r w:rsidRPr="003F77E4">
        <w:t>V súlade s pravidlami druhej ex ante kontroly (v kapitole 2.5.</w:t>
      </w:r>
      <w:r>
        <w:t>6</w:t>
      </w:r>
      <w:r w:rsidRPr="003F77E4">
        <w:t>. bod b)) prijímateľ predkladá dokumentáciu na kontrolu najskôr poskytovateľovi a podnet na výkon kontroly na Úrad pre verejné obstarávanie prijímateľ podáva až na základe vyzvania zo strany poskytovateľa. V prípade úpravy ustanovenia § 169 ods. 2 ZVO, na základe ktorej by sa na zákazky zadávané v rámci DNS nevzťahovala povinná kontrola ÚVO, poskytovateľ</w:t>
      </w:r>
      <w:r>
        <w:t xml:space="preserve"> vykoná druhú ex-</w:t>
      </w:r>
      <w:r w:rsidRPr="003F77E4">
        <w:t>ante kontrolu nadlimitnej zákazky a vydá návrh správy/správu z kontroly, pričom nevyzýva prijímateľa na podanie podnetu na ÚVO.</w:t>
      </w:r>
    </w:p>
    <w:p w14:paraId="5B27EB96" w14:textId="0503279B" w:rsidR="003F77E4" w:rsidRPr="003F77E4" w:rsidRDefault="003F77E4" w:rsidP="00852446">
      <w:pPr>
        <w:tabs>
          <w:tab w:val="left" w:pos="1014"/>
        </w:tabs>
        <w:spacing w:before="240" w:after="120" w:line="288" w:lineRule="auto"/>
        <w:jc w:val="both"/>
      </w:pPr>
      <w:r w:rsidRPr="003F77E4">
        <w:t>Poskytovateľ vykoná kontrolu pred podpisom zmluvy s úspešným uchádzačom v lehote 20 pracovných dní (podľa pravidiel druhej ex</w:t>
      </w:r>
      <w:r>
        <w:t>-</w:t>
      </w:r>
      <w:r w:rsidRPr="003F77E4">
        <w:t>ante kontroly).</w:t>
      </w:r>
    </w:p>
    <w:p w14:paraId="16C1A418" w14:textId="3CA6A5F7" w:rsidR="003F77E4" w:rsidRPr="003F77E4" w:rsidRDefault="003F77E4" w:rsidP="00852446">
      <w:pPr>
        <w:tabs>
          <w:tab w:val="left" w:pos="1014"/>
        </w:tabs>
        <w:spacing w:before="240" w:after="120" w:line="288" w:lineRule="auto"/>
        <w:jc w:val="both"/>
      </w:pPr>
      <w:r w:rsidRPr="003F77E4">
        <w:t>Poskytovateľ vykoná kontrolu po podpise zmluvy s úspešným uchádzačom v lehote 7 pracovných dní</w:t>
      </w:r>
      <w:r>
        <w:t xml:space="preserve"> (podľa pravidiel následnej ex-</w:t>
      </w:r>
      <w:r w:rsidRPr="003F77E4">
        <w:t xml:space="preserve">post kontroly), resp. 20 pracovných dní </w:t>
      </w:r>
      <w:r>
        <w:t>(podľa pravidiel štandardnej ex-</w:t>
      </w:r>
      <w:r w:rsidRPr="003F77E4">
        <w:t>post kontroly).</w:t>
      </w:r>
    </w:p>
    <w:p w14:paraId="1DC0F2DB" w14:textId="77777777" w:rsidR="003F77E4" w:rsidRPr="003F77E4" w:rsidRDefault="003F77E4" w:rsidP="00852446">
      <w:pPr>
        <w:tabs>
          <w:tab w:val="left" w:pos="1014"/>
        </w:tabs>
        <w:spacing w:before="240" w:after="120" w:line="288" w:lineRule="auto"/>
        <w:jc w:val="both"/>
      </w:pPr>
    </w:p>
    <w:p w14:paraId="0E316FA3"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nižšia ako finančný limit pre nadlimitnú zákazku v závislosti od typu obstarávajúceho subjektu a predmetu zákazky</w:t>
      </w:r>
    </w:p>
    <w:p w14:paraId="19947CE9" w14:textId="77777777" w:rsidR="003F77E4" w:rsidRPr="003F77E4" w:rsidRDefault="003F77E4" w:rsidP="00852446">
      <w:pPr>
        <w:tabs>
          <w:tab w:val="left" w:pos="1014"/>
        </w:tabs>
        <w:spacing w:after="120" w:line="288" w:lineRule="auto"/>
        <w:jc w:val="both"/>
      </w:pPr>
      <w:r w:rsidRPr="003F77E4">
        <w:t xml:space="preserve">Poskytovateľ kontroluje postup zadávania zákaziek v rámci DNS na základe dokumentácie predloženej prijímateľom vo fáze po uzatvorení čiastkovej zmluvy s dodávateľom (štandardná ex-post kontrola), pričom táto zmluva je už platná a účinná (okrem prípadov, kedy je účinnosť zmluvy viazaná na odkladaciu podmienku, ktorá ešte nenastala).  </w:t>
      </w:r>
    </w:p>
    <w:p w14:paraId="46B0F066" w14:textId="77777777" w:rsidR="003F77E4" w:rsidRPr="003F77E4" w:rsidRDefault="003F77E4" w:rsidP="00852446">
      <w:pPr>
        <w:tabs>
          <w:tab w:val="left" w:pos="1014"/>
        </w:tabs>
        <w:spacing w:after="120" w:line="288" w:lineRule="auto"/>
        <w:jc w:val="both"/>
      </w:pPr>
      <w:r w:rsidRPr="003F77E4">
        <w:t>Prijímateľ predkladá  poskytovateľovi kompletnú dokumentáciu zo zadávania zákaziek v rámci DNS na kontrolu cez ITMS 2014+ v súlade s pravidlami uvedenými pre štandardnú ex post kontrolu v bode c) tejto kapitoly.</w:t>
      </w:r>
    </w:p>
    <w:p w14:paraId="52FA7396" w14:textId="77777777" w:rsidR="003F77E4" w:rsidRPr="003F77E4" w:rsidRDefault="003F77E4" w:rsidP="00852446">
      <w:pPr>
        <w:tabs>
          <w:tab w:val="left" w:pos="1014"/>
        </w:tabs>
        <w:spacing w:after="120" w:line="288" w:lineRule="auto"/>
        <w:jc w:val="both"/>
      </w:pPr>
      <w:r w:rsidRPr="003F77E4">
        <w:lastRenderedPageBreak/>
        <w:t>Ak zmluvná hodnota zákazky zadanej v rámci DNS predstavuje z pohľadu finančného limitu zákazku s nízkou hodnotou podľa § 117 ZVO, môže prijímateľ predložiť dokumentáciu na kontrolu aj súčasne so ŽoP, ktorá obsahuje deklarované výdavky súvisiace so zadaním predmetnej zákazky.</w:t>
      </w:r>
    </w:p>
    <w:p w14:paraId="133F7788" w14:textId="77777777" w:rsidR="003F77E4" w:rsidRPr="003F77E4" w:rsidRDefault="003F77E4" w:rsidP="00852446">
      <w:pPr>
        <w:tabs>
          <w:tab w:val="left" w:pos="1014"/>
        </w:tabs>
        <w:spacing w:after="120" w:line="288" w:lineRule="auto"/>
        <w:jc w:val="both"/>
      </w:pPr>
      <w:r w:rsidRPr="003F77E4">
        <w:t>Poskytovateľ vykoná túto kontrolu v lehote 20 pracovných dní (podľa pravidiel štandardnej ex post kontroly).</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4DA2E18A"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w:t>
      </w:r>
      <w:r w:rsidR="003F77E4">
        <w:rPr>
          <w:rFonts w:cs="Arial"/>
          <w:szCs w:val="19"/>
        </w:rPr>
        <w:t>realizované nadlimitným postupom</w:t>
      </w:r>
      <w:r w:rsidRPr="00EF596F">
        <w:rPr>
          <w:rFonts w:cs="Arial"/>
          <w:szCs w:val="19"/>
        </w:rPr>
        <w:t xml:space="preserve">, COO, prostredníctvom ktorej prijímateľ nadobúda, resp. obstaráva tovary, stavebné práce alebo služby podľa prvého odseku tejto podkapitoly príručky (písm. </w:t>
      </w:r>
      <w:r w:rsidR="00D11BA9">
        <w:rPr>
          <w:rFonts w:cs="Arial"/>
          <w:szCs w:val="19"/>
        </w:rPr>
        <w:t>h</w:t>
      </w:r>
      <w:r w:rsidRPr="00EF596F">
        <w:rPr>
          <w:rFonts w:cs="Arial"/>
          <w:szCs w:val="19"/>
        </w:rPr>
        <w:t xml:space="preserve">)) alebo dotknutý poskytovateľ, ak je rovnakou právnickou osobou ako COO, predloží pripravované centrálne VO na ÚVO za účelom výkonu ex ante posúdenia podľa § 168 ZVO.  </w:t>
      </w:r>
    </w:p>
    <w:p w14:paraId="784E5A38" w14:textId="46A10063" w:rsidR="00D11BA9" w:rsidRDefault="00D11BA9" w:rsidP="00EF596F">
      <w:pPr>
        <w:spacing w:before="120" w:after="120" w:line="288" w:lineRule="auto"/>
        <w:jc w:val="both"/>
        <w:rPr>
          <w:rFonts w:cs="Arial"/>
          <w:szCs w:val="19"/>
        </w:rPr>
      </w:pPr>
      <w:r w:rsidRPr="00D11BA9">
        <w:rPr>
          <w:rFonts w:cs="Arial"/>
          <w:szCs w:val="19"/>
        </w:rPr>
        <w:t>V prípade, že relevantné centrálne VO, ktoré identifikuje prijímateľ a úmysel čerpať z neho oznámi včas poskytovateľovi a COO, je realizované nadlimitným postupom, COO alebo poskytovateľ, ktorý je rovnakou právnickou osobou ako COO, zašle podnet na výkon kontroly na ÚVO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365B4EDD" w14:textId="77777777" w:rsidR="00D11BA9" w:rsidRPr="00D11BA9" w:rsidRDefault="00D11BA9" w:rsidP="00D11BA9">
      <w:pPr>
        <w:spacing w:before="120" w:after="120" w:line="288" w:lineRule="auto"/>
        <w:jc w:val="both"/>
        <w:rPr>
          <w:rFonts w:cs="Arial"/>
          <w:szCs w:val="19"/>
        </w:rPr>
      </w:pPr>
      <w:r w:rsidRPr="00D11BA9">
        <w:rPr>
          <w:rFonts w:cs="Arial"/>
          <w:szCs w:val="19"/>
        </w:rPr>
        <w:t>Poskytovateľ vo fáze pred podpisom zmluvy vykoná finančnú kontrolu iba vo väzbe na čiastkovú zmluvu, uzavretú na základe rámcovej dohody z pohľadu dodržania podmienok na uzavretie čiastkovej zmluvy a dodržania pravidiel hospodárnosti, pokiaľ je zmluvnou stranou čiastkovej zmluvy jeho prijímateľ a pokiaľ je hodnota čiastkovej zmluvy vo finančnom limite nadlimitnej zákazky. Povinnosti prijímateľa týkajúce sa finančnej kontroly čiastkových zákaziek zadávaných na základe rámcovej dohody, ktorá je výsledkom centrálneho VO, sa v kontexte vyššie uvedených špecifík  aplikujú podľa kapitoly 2.5.1 písm. g)  tejto príručky.</w:t>
      </w:r>
    </w:p>
    <w:p w14:paraId="2A593913" w14:textId="318D6C70" w:rsidR="00D11BA9" w:rsidRDefault="00D11BA9" w:rsidP="00EF596F">
      <w:pPr>
        <w:spacing w:before="120" w:after="120" w:line="288" w:lineRule="auto"/>
        <w:jc w:val="both"/>
        <w:rPr>
          <w:rFonts w:cs="Arial"/>
          <w:szCs w:val="19"/>
        </w:rPr>
      </w:pPr>
      <w:r w:rsidRPr="00D11BA9">
        <w:rPr>
          <w:rFonts w:cs="Arial"/>
          <w:szCs w:val="19"/>
        </w:rPr>
        <w:t xml:space="preserve">Štandardnú </w:t>
      </w:r>
      <w:r>
        <w:rPr>
          <w:rFonts w:cs="Arial"/>
          <w:szCs w:val="19"/>
        </w:rPr>
        <w:t>ex-</w:t>
      </w:r>
      <w:r w:rsidRPr="00D11BA9">
        <w:rPr>
          <w:rFonts w:cs="Arial"/>
          <w:szCs w:val="19"/>
        </w:rPr>
        <w:t>post kontrolu vykonávajú všetci poskytovatelia, ktorých prijímatelia sú účastníkmi rámcovej dohody, pričom postupujú analogicky ku  kapitole 2.5.</w:t>
      </w:r>
      <w:r>
        <w:rPr>
          <w:rFonts w:cs="Arial"/>
          <w:szCs w:val="19"/>
        </w:rPr>
        <w:t>6</w:t>
      </w:r>
      <w:r w:rsidRPr="00D11BA9">
        <w:rPr>
          <w:rFonts w:cs="Arial"/>
          <w:szCs w:val="19"/>
        </w:rPr>
        <w:t xml:space="preserve"> písm. c). Poskytovateľ, ktorý ako prvý ukončí štandardnú ex post kontrolu centrálneho VO realizovaného COO, informuje ostatných poskytovateľov o tejto skutočnosti. V prípade, že poskytovatelia, ktorých prijímatelia sú účastníkmi rámcovej dohody, identifikujú nedostatky s vplyvom alebo možným vplyvom na výsledok VO, uskutoční sa stretnutie týchto poskytovateľov, pričom pre tieto účely je možné využiť aj zasadnutie  Koordinačného výboru pre spoluprácu pri kontrole VO. Výsledkom stretnutia poskytovateľov,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w:t>
      </w:r>
    </w:p>
    <w:p w14:paraId="494C7487" w14:textId="151F2B06" w:rsidR="00D11BA9" w:rsidRDefault="00D11BA9" w:rsidP="00EF596F">
      <w:pPr>
        <w:spacing w:before="120" w:after="120" w:line="288" w:lineRule="auto"/>
        <w:jc w:val="both"/>
        <w:rPr>
          <w:rFonts w:cs="Arial"/>
          <w:szCs w:val="19"/>
        </w:rPr>
      </w:pPr>
      <w:r w:rsidRPr="00D11BA9">
        <w:rPr>
          <w:rFonts w:cs="Arial"/>
          <w:szCs w:val="19"/>
        </w:rPr>
        <w:t>Poskytovateľ zároveň informuje ostatných poskytovateľov, OA a CO o identifikovaní nedostatkov s vplyvom alebo možným vplyvom na výsledok VO prostredníctvom ITMS 2014+, nakoľko má poskytovateľ povinnosť evidovať každú kontrolu VO, a to spôsobom, že všetky kontroly čiastkových zákaziek zadávaných na základe rámcovej dohody sú evidované pod jedným objektom v ITMS 2014+, čo zabezpečí informovanosť ostatných poskytovateľov o ďalších prebiehajúcich kontrolách a ich záveroch.</w:t>
      </w:r>
    </w:p>
    <w:p w14:paraId="3E7E72FD" w14:textId="77777777" w:rsidR="00963E0D" w:rsidRPr="00963E0D" w:rsidRDefault="00963E0D" w:rsidP="00963E0D">
      <w:pPr>
        <w:spacing w:before="120" w:after="120" w:line="288" w:lineRule="auto"/>
        <w:jc w:val="both"/>
        <w:rPr>
          <w:rFonts w:cs="Arial"/>
          <w:szCs w:val="19"/>
        </w:rPr>
      </w:pPr>
    </w:p>
    <w:p w14:paraId="421396C5" w14:textId="048BD47F" w:rsidR="00D11BA9" w:rsidRPr="00D11BA9" w:rsidRDefault="007D11DA" w:rsidP="00D11BA9">
      <w:pPr>
        <w:spacing w:before="120" w:after="120" w:line="288" w:lineRule="auto"/>
        <w:jc w:val="both"/>
        <w:rPr>
          <w:rFonts w:cs="Arial"/>
          <w:b/>
          <w:i/>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r w:rsidR="00D11BA9" w:rsidRPr="00D11BA9">
        <w:rPr>
          <w:rFonts w:cs="Arial"/>
          <w:b/>
          <w:i/>
          <w:szCs w:val="19"/>
        </w:rPr>
        <w:t xml:space="preserve"> alebo po ukončení schvaľovacieho procesu ŽoNFP a súčasne pred podpisom zmluvy o NFP</w:t>
      </w:r>
    </w:p>
    <w:p w14:paraId="23CC2F85" w14:textId="40E09D24" w:rsidR="00525654" w:rsidRPr="00525654" w:rsidRDefault="00963E0D" w:rsidP="00525654">
      <w:pPr>
        <w:spacing w:before="120" w:after="120" w:line="288" w:lineRule="auto"/>
        <w:jc w:val="both"/>
        <w:rPr>
          <w:rFonts w:cs="Arial"/>
          <w:szCs w:val="19"/>
        </w:rPr>
      </w:pPr>
      <w:r w:rsidRPr="00963E0D">
        <w:rPr>
          <w:rFonts w:cs="Arial"/>
          <w:szCs w:val="19"/>
        </w:rPr>
        <w:t xml:space="preserve">Poskytovateľ </w:t>
      </w:r>
      <w:r w:rsidR="006B360C">
        <w:rPr>
          <w:rFonts w:cs="Arial"/>
          <w:szCs w:val="19"/>
        </w:rPr>
        <w:t xml:space="preserve">môže </w:t>
      </w:r>
      <w:r w:rsidRPr="00963E0D">
        <w:rPr>
          <w:rFonts w:cs="Arial"/>
          <w:szCs w:val="19"/>
        </w:rPr>
        <w:t>vykonáva</w:t>
      </w:r>
      <w:r w:rsidR="006B360C">
        <w:rPr>
          <w:rFonts w:cs="Arial"/>
          <w:szCs w:val="19"/>
        </w:rPr>
        <w:t>ť</w:t>
      </w:r>
      <w:r w:rsidRPr="00963E0D">
        <w:rPr>
          <w:rFonts w:cs="Arial"/>
          <w:szCs w:val="19"/>
        </w:rPr>
        <w:t xml:space="preserve"> kontrolu VO v rámci schvaľovacieho procesu ŽoNFP alebo hodnotenia NP v prípade, ak poskytovateľ uvedie v rámci výzvy alebo záväzných podmienok ako podmienku poskytnutia </w:t>
      </w:r>
      <w:r w:rsidRPr="00963E0D">
        <w:rPr>
          <w:rFonts w:cs="Arial"/>
          <w:szCs w:val="19"/>
        </w:rPr>
        <w:lastRenderedPageBreak/>
        <w:t>príspevku</w:t>
      </w:r>
      <w:r w:rsidR="00525654" w:rsidRPr="00525654">
        <w:rPr>
          <w:rFonts w:cs="Arial"/>
          <w:szCs w:val="19"/>
        </w:rPr>
        <w:t xml:space="preserve">, aby žiadateľ mal v čase predloženia ŽoNFP ukončené VO (vo fáze po podpise zmluvy s úspešným uchádzačom), alebo aby žiadateľ mal v čase predloženia ŽoNFP verejné obstarávanie vo fáze pred podpisom zmluvy s úspešným uchádzačom (po vyhodnotení ponúk a po ukončení všetkých revíznych postupov). V tomto prípade je súčasťou výzvy aj informácia, že v schvaľovacom procese ŽoNFP bude vykonaná aj kontrola VO. Pre tento typ kontroly sa primerane použijú ustanovenia kapitoly 2.5.6. písm. b) o druhej ex ante kontrole a kapitoly 2.5.6. písm. c) o štandardnej ex post kontrole. </w:t>
      </w:r>
      <w:r w:rsidR="00D11BA9" w:rsidRPr="00D11BA9">
        <w:rPr>
          <w:rFonts w:cs="Arial"/>
          <w:szCs w:val="19"/>
        </w:rPr>
        <w:t xml:space="preserve"> Po podpise zmluvy o NFP poskytovateľ vykoná administratívnu finančnú kontrolu VO podľa § 8 zákona o finančnej kontrole s ohľadom na fázu, v akom sa predmetné VO nachádza v čase zaslania dokumentácie na kontrolu. Ak je postup zadávania zákazky vo fáze pred podpisom zmluvy s úspešným uchádzačom, poskytovateľ vykoná administratívnu finančnú kontrolu ako druhú ex-ante kontrolu - primerane použijú ustanovenia kapitoly 2.5.</w:t>
      </w:r>
      <w:r w:rsidR="00D11BA9">
        <w:rPr>
          <w:rFonts w:cs="Arial"/>
          <w:szCs w:val="19"/>
        </w:rPr>
        <w:t>6. písm. b) o druhej ex-</w:t>
      </w:r>
      <w:r w:rsidR="00D11BA9" w:rsidRPr="00D11BA9">
        <w:rPr>
          <w:rFonts w:cs="Arial"/>
          <w:szCs w:val="19"/>
        </w:rPr>
        <w:t>ante kontrole. Ak je postup zadávania zákazky vo fáze po podpise zmluvy s úspešným uchádzačom, poskytovateľ vykoná štandardnú ex-post kontrolu - 2.5.</w:t>
      </w:r>
      <w:r w:rsidR="00D11BA9">
        <w:rPr>
          <w:rFonts w:cs="Arial"/>
          <w:szCs w:val="19"/>
        </w:rPr>
        <w:t>6. písm. c) o štandardnej ex-</w:t>
      </w:r>
      <w:r w:rsidR="00D11BA9" w:rsidRPr="00D11BA9">
        <w:rPr>
          <w:rFonts w:cs="Arial"/>
          <w:szCs w:val="19"/>
        </w:rPr>
        <w:t xml:space="preserve">post kontrole. V rámci výkonu administratívnej finančnej kontroly môže </w:t>
      </w:r>
      <w:r w:rsidR="00D11BA9">
        <w:rPr>
          <w:rFonts w:cs="Arial"/>
          <w:szCs w:val="19"/>
        </w:rPr>
        <w:t>poskytovateľ</w:t>
      </w:r>
      <w:r w:rsidR="00D11BA9" w:rsidRPr="00D11BA9">
        <w:rPr>
          <w:rFonts w:cs="Arial"/>
          <w:szCs w:val="19"/>
        </w:rPr>
        <w:t xml:space="preserve"> zohľadniť závery z predchádzajúcej kontroly vykonanej pred podpisom zmluvy o NFP</w:t>
      </w:r>
    </w:p>
    <w:p w14:paraId="7E687725" w14:textId="72CAEE64" w:rsidR="00963E0D" w:rsidRPr="00963E0D" w:rsidRDefault="00525654" w:rsidP="00525654">
      <w:pPr>
        <w:spacing w:before="120" w:after="120" w:line="288" w:lineRule="auto"/>
        <w:jc w:val="both"/>
        <w:rPr>
          <w:rFonts w:cs="Arial"/>
          <w:szCs w:val="19"/>
        </w:rPr>
      </w:pPr>
      <w:r w:rsidRPr="00525654">
        <w:rPr>
          <w:rFonts w:cs="Arial"/>
          <w:szCs w:val="19"/>
        </w:rPr>
        <w:t>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po ukončení schvaľovacieho procesu ŽoNFP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w:t>
      </w:r>
      <w:r w:rsidR="00D11BA9" w:rsidRPr="00D11BA9">
        <w:rPr>
          <w:rFonts w:cs="Arial"/>
          <w:szCs w:val="19"/>
        </w:rPr>
        <w:t xml:space="preserve"> výstupu, ktorý môže mať formu</w:t>
      </w:r>
      <w:r w:rsidRPr="00525654">
        <w:rPr>
          <w:rFonts w:cs="Arial"/>
          <w:szCs w:val="19"/>
        </w:rPr>
        <w:t xml:space="preserve"> správy z</w:t>
      </w:r>
      <w:r w:rsidR="00D11BA9">
        <w:rPr>
          <w:rFonts w:cs="Arial"/>
          <w:szCs w:val="19"/>
        </w:rPr>
        <w:t> </w:t>
      </w:r>
      <w:r w:rsidRPr="00525654">
        <w:rPr>
          <w:rFonts w:cs="Arial"/>
          <w:szCs w:val="19"/>
        </w:rPr>
        <w:t>kontroly</w:t>
      </w:r>
      <w:r w:rsidR="00D11BA9">
        <w:rPr>
          <w:rFonts w:cs="Arial"/>
          <w:szCs w:val="19"/>
        </w:rPr>
        <w:t xml:space="preserve"> </w:t>
      </w:r>
      <w:r w:rsidR="00D11BA9" w:rsidRPr="00D11BA9">
        <w:rPr>
          <w:rFonts w:cs="Arial"/>
          <w:szCs w:val="19"/>
        </w:rPr>
        <w:t>(nejde o správu z kontroly podľa zákona o finančnej kontrole)</w:t>
      </w:r>
      <w:r w:rsidRPr="00525654">
        <w:rPr>
          <w:rFonts w:cs="Arial"/>
          <w:szCs w:val="19"/>
        </w:rPr>
        <w:t xml:space="preserve">. Podmienkou na predloženie návrhu Zmluvy o NFP úspešnému žiadateľovi by bolo tiež predloženie údajov potrebných na vypracovanie návrhu zmluvy o NFP v lehote určenej riadiacim orgánom. Pre tento typ kontroly sa primerane použijú ustanovenia kapitoly 2.5.6. písm. b) o druhej ex ante kontrole a kapitoly 2.5.6. písm. c) o štandardnej ex post kontrole, ak ods. 2 neurčuje inak. </w:t>
      </w:r>
      <w:r w:rsidR="00D11BA9" w:rsidRPr="00D11BA9">
        <w:rPr>
          <w:rFonts w:cs="Arial"/>
          <w:szCs w:val="19"/>
        </w:rPr>
        <w:t>Po podpise zmluvy o NFP poskytovateľ vykoná administratívnu finančnú kontrolu VO podľa § 8 zákona o finančnej kontrole s ohľadom na fázu, v akej sa predmetné VO nachádza. Ak je postup zadávania zákazky vo fáze pred podpisom zmluvy s úspešným uchádzačom, poskytovateľ vykoná administratívnu finančnú kontrolu ako druhú ex-ante kontrolu, ak je postup zadávania zákazky vo fáze po podpise zmluvy s úspešným uchádzačom, poskytovateľ vykoná štandardnú ex</w:t>
      </w:r>
      <w:r w:rsidR="00D11BA9">
        <w:rPr>
          <w:rFonts w:cs="Arial"/>
          <w:szCs w:val="19"/>
        </w:rPr>
        <w:t>-</w:t>
      </w:r>
      <w:r w:rsidR="00D11BA9" w:rsidRPr="00D11BA9">
        <w:rPr>
          <w:rFonts w:cs="Arial"/>
          <w:szCs w:val="19"/>
        </w:rPr>
        <w:t>post kontrolu. V rámci výkonu kontroly VO môže poskytovateľ zohľadniť závery z predchádzajúcej kontroly vykonanej pred podpisom zmluvy o NFP.</w:t>
      </w:r>
    </w:p>
    <w:p w14:paraId="08AFB650" w14:textId="42C4B321" w:rsidR="00963E0D" w:rsidRPr="00963E0D" w:rsidRDefault="00525654" w:rsidP="00963E0D">
      <w:pPr>
        <w:spacing w:before="120" w:after="120" w:line="288" w:lineRule="auto"/>
        <w:jc w:val="both"/>
        <w:rPr>
          <w:rFonts w:cs="Arial"/>
          <w:szCs w:val="19"/>
        </w:rPr>
      </w:pPr>
      <w:r w:rsidRPr="00525654">
        <w:rPr>
          <w:rFonts w:cs="Arial"/>
          <w:szCs w:val="19"/>
        </w:rPr>
        <w:t>V prípadoch uvedených v</w:t>
      </w:r>
      <w:r w:rsidR="008C41FE">
        <w:rPr>
          <w:rFonts w:cs="Arial"/>
          <w:szCs w:val="19"/>
        </w:rPr>
        <w:t xml:space="preserve"> </w:t>
      </w:r>
      <w:hyperlink w:anchor="kapitola_33727_ods_1" w:history="1">
        <w:r w:rsidR="008C41FE" w:rsidRPr="00525654">
          <w:rPr>
            <w:rStyle w:val="Hypertextovprepojenie"/>
            <w:rFonts w:cs="Arial"/>
            <w:szCs w:val="19"/>
          </w:rPr>
          <w:t>ods. 1 a ods. 2</w:t>
        </w:r>
      </w:hyperlink>
      <w:r w:rsidR="00963E0D" w:rsidRPr="00963E0D">
        <w:rPr>
          <w:rFonts w:cs="Arial"/>
          <w:szCs w:val="19"/>
        </w:rPr>
        <w:t xml:space="preserve"> poskytovateľ definuje podmienku poskytnutia príspevku výlučne na VO, ktorých hodnota v zmysle výsledku VO predstavuje minimálne 30 % z celkovej požadovanej hodnoty NFP. Pri VO, ktoré nebudú dosahovať túto hodnotu, nie je žiadateľ povinný mať </w:t>
      </w:r>
      <w:r w:rsidRPr="00525654">
        <w:rPr>
          <w:rFonts w:cs="Arial"/>
          <w:szCs w:val="19"/>
        </w:rPr>
        <w:t>ukončené VO alebo VO pred podpisom zmluvy s úspešným uchádzačom</w:t>
      </w:r>
      <w:r w:rsidR="00963E0D" w:rsidRPr="00963E0D">
        <w:rPr>
          <w:rFonts w:cs="Arial"/>
          <w:szCs w:val="19"/>
        </w:rPr>
        <w:t xml:space="preserve"> už v čase predkladania NP a pri týchto VO bude vykonaná kontrola až po podpise </w:t>
      </w:r>
      <w:r w:rsidR="006A58DC">
        <w:rPr>
          <w:rFonts w:cs="Arial"/>
          <w:szCs w:val="19"/>
        </w:rPr>
        <w:t>z</w:t>
      </w:r>
      <w:r w:rsidR="00963E0D"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00963E0D"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3FD27BB4" w14:textId="77777777" w:rsidR="00525654" w:rsidRPr="00525654" w:rsidRDefault="00525654" w:rsidP="00525654">
      <w:pPr>
        <w:spacing w:before="120" w:after="120" w:line="288" w:lineRule="auto"/>
        <w:jc w:val="both"/>
        <w:rPr>
          <w:rFonts w:cs="Arial"/>
          <w:szCs w:val="19"/>
        </w:rPr>
      </w:pPr>
      <w:r w:rsidRPr="00525654">
        <w:rPr>
          <w:rFonts w:cs="Arial"/>
          <w:szCs w:val="19"/>
        </w:rPr>
        <w:t xml:space="preserve">Žiadateľ predkladá v rámci konania o ŽoNFP verejné obstarávanie vo fáze po podpise zmluvy s úspešným uchádzačom </w:t>
      </w:r>
      <w:r w:rsidRPr="00525654">
        <w:rPr>
          <w:rFonts w:cs="Arial"/>
          <w:b/>
          <w:szCs w:val="19"/>
        </w:rPr>
        <w:t>po nadobudnutí  platnosti tejto zmluvy</w:t>
      </w:r>
      <w:r w:rsidRPr="00525654">
        <w:rPr>
          <w:rFonts w:cs="Arial"/>
          <w:szCs w:val="19"/>
        </w:rPr>
        <w:t>, vrátane všetkých dodatkov k tejto zmluve, resp. vo fáze pred podpisom zmluvy s úspešným uchádzačom po vyhodnotení ponúk a ukončení všetkých revíznych postupov, a to ako súčasť povinných príloh ŽoNFP.</w:t>
      </w:r>
    </w:p>
    <w:p w14:paraId="6A162282" w14:textId="0130B059"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w:t>
      </w:r>
      <w:r w:rsidR="00525654">
        <w:rPr>
          <w:rFonts w:cs="Arial"/>
          <w:szCs w:val="19"/>
        </w:rPr>
        <w:t xml:space="preserve">, </w:t>
      </w:r>
      <w:r w:rsidR="00525654" w:rsidRPr="00525654">
        <w:rPr>
          <w:rFonts w:cs="Arial"/>
          <w:szCs w:val="19"/>
        </w:rPr>
        <w:t>resp. NP, ak je kontrola VO vykonaná v rámci schvaľovacieho procesu žiadosti o NFP</w:t>
      </w:r>
      <w:r w:rsidRPr="00963E0D">
        <w:rPr>
          <w:rFonts w:cs="Arial"/>
          <w:szCs w:val="19"/>
        </w:rPr>
        <w:t>. Výstupom kontroly VO nie je v tomto prípade správa z kontroly, ale rozhodnutie o schválení alebo neschválení ŽoNFP</w:t>
      </w:r>
      <w:r w:rsidR="00525654">
        <w:rPr>
          <w:rFonts w:cs="Arial"/>
          <w:szCs w:val="19"/>
        </w:rPr>
        <w:t xml:space="preserve">, </w:t>
      </w:r>
      <w:r w:rsidR="00525654" w:rsidRPr="00525654">
        <w:rPr>
          <w:rFonts w:cs="Arial"/>
          <w:szCs w:val="19"/>
        </w:rPr>
        <w:t xml:space="preserve">resp. NP. V prípade uplatnenia postupu </w:t>
      </w:r>
      <w:r w:rsidR="00525654" w:rsidRPr="00525654">
        <w:rPr>
          <w:rFonts w:cs="Arial"/>
          <w:szCs w:val="19"/>
        </w:rPr>
        <w:lastRenderedPageBreak/>
        <w:t xml:space="preserve">podľa ods. 2 </w:t>
      </w:r>
      <w:r w:rsidR="00D11BA9">
        <w:rPr>
          <w:rFonts w:cs="Arial"/>
          <w:szCs w:val="19"/>
        </w:rPr>
        <w:t xml:space="preserve">môže byť </w:t>
      </w:r>
      <w:r w:rsidR="00525654" w:rsidRPr="00525654">
        <w:rPr>
          <w:rFonts w:cs="Arial"/>
          <w:szCs w:val="19"/>
        </w:rPr>
        <w:t>výstupom z kontroly VO návrh správy z kontroly VO/správa z kontroly VO</w:t>
      </w:r>
      <w:r w:rsidR="00D11BA9">
        <w:rPr>
          <w:rFonts w:cs="Arial"/>
          <w:szCs w:val="19"/>
        </w:rPr>
        <w:t>,</w:t>
      </w:r>
      <w:r w:rsidR="00D11BA9" w:rsidRPr="00D11BA9">
        <w:rPr>
          <w:rFonts w:cs="Arial"/>
          <w:szCs w:val="19"/>
        </w:rPr>
        <w:t xml:space="preserve"> ale výstup z takejto kontroly nie je návrhom správy/správou z kontroly podľa zákona o finančnej kontrole</w:t>
      </w:r>
      <w:r w:rsidRPr="00963E0D">
        <w:rPr>
          <w:rFonts w:cs="Arial"/>
          <w:szCs w:val="19"/>
        </w:rPr>
        <w:t xml:space="preserve">. </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5050D5C7" w:rsidR="00FB16C6" w:rsidRPr="00FB16C6" w:rsidRDefault="00525654" w:rsidP="00FB16C6">
      <w:pPr>
        <w:spacing w:before="120" w:after="120" w:line="288" w:lineRule="auto"/>
        <w:jc w:val="both"/>
        <w:rPr>
          <w:rFonts w:cs="Arial"/>
          <w:szCs w:val="19"/>
        </w:rPr>
      </w:pPr>
      <w:r w:rsidRPr="00525654">
        <w:rPr>
          <w:rFonts w:cs="Arial"/>
          <w:szCs w:val="19"/>
        </w:rPr>
        <w:t>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ŽoNFP alebo uplatniť ex-ante finančnú opravu, ktorá bude zohľadnená pri vydaní rozhodnutia o schválení ŽoNFP. Postup podľa predchádzajúcej vety uplatní</w:t>
      </w:r>
      <w:r w:rsidR="00FB16C6" w:rsidRPr="00FB16C6">
        <w:rPr>
          <w:rFonts w:cs="Arial"/>
          <w:szCs w:val="19"/>
        </w:rPr>
        <w:t xml:space="preserve"> poskytovateľ aj v prípade, že nedostatky vo verejnom obstarávaní, ktoré mali alebo mohli mať vplyv na výsledok verejného obstarávania identifikoval ÚVO v rozhodnutí podľa § 175 ods. 4 ZVO alebo boli identifikované v rozhodnutí Rady ÚVO.</w:t>
      </w:r>
      <w:r>
        <w:rPr>
          <w:rFonts w:cs="Arial"/>
          <w:szCs w:val="19"/>
        </w:rPr>
        <w:t xml:space="preserve"> </w:t>
      </w:r>
      <w:r w:rsidRPr="00525654">
        <w:rPr>
          <w:rFonts w:cs="Arial"/>
          <w:szCs w:val="19"/>
        </w:rPr>
        <w:t>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t>
      </w: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20FF6FC2"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4" w:history="1">
        <w:r w:rsidR="005C056B" w:rsidRPr="00BC7715">
          <w:rPr>
            <w:rStyle w:val="Hypertextovprepojenie"/>
            <w:rFonts w:cs="Arial"/>
            <w:szCs w:val="19"/>
          </w:rPr>
          <w:t>http://www.minv.sk/?usmernenia-riadiaceho-organu</w:t>
        </w:r>
      </w:hyperlink>
      <w:r w:rsidR="00DF5D23" w:rsidRPr="006162A9">
        <w:rPr>
          <w:rStyle w:val="Hypertextovprepojenie"/>
          <w:rFonts w:cs="Arial"/>
          <w:color w:val="auto"/>
          <w:szCs w:val="19"/>
          <w:u w:val="none"/>
        </w:rPr>
        <w:t>, resp.</w:t>
      </w:r>
      <w:r w:rsidR="005B7659" w:rsidRPr="006162A9">
        <w:rPr>
          <w:rStyle w:val="Hypertextovprepojenie"/>
          <w:rFonts w:cs="Arial"/>
          <w:color w:val="auto"/>
          <w:szCs w:val="19"/>
        </w:rPr>
        <w:t xml:space="preserve"> </w:t>
      </w:r>
      <w:r w:rsidR="005B7659" w:rsidRPr="005B7659">
        <w:rPr>
          <w:rStyle w:val="Hypertextovprepojenie"/>
          <w:rFonts w:cs="Arial"/>
          <w:szCs w:val="19"/>
        </w:rPr>
        <w:t>http://www.reformuj.sk/dokument/usmernenia-riadiaceho-organu/</w:t>
      </w:r>
      <w:r>
        <w:rPr>
          <w:rFonts w:cs="Arial"/>
          <w:szCs w:val="19"/>
        </w:rPr>
        <w:t>.</w:t>
      </w:r>
    </w:p>
    <w:p w14:paraId="4E48F185" w14:textId="7A04A0F6" w:rsidR="005C056B" w:rsidRDefault="00D11BA9" w:rsidP="00963E0D">
      <w:pPr>
        <w:spacing w:before="120" w:after="120" w:line="288" w:lineRule="auto"/>
        <w:jc w:val="both"/>
        <w:rPr>
          <w:rFonts w:cs="Arial"/>
          <w:szCs w:val="19"/>
        </w:rPr>
      </w:pPr>
      <w:r w:rsidRPr="00D11BA9">
        <w:rPr>
          <w:rFonts w:cs="Arial"/>
          <w:szCs w:val="19"/>
        </w:rPr>
        <w:t>Výstupom z kontroly VO individuálnych projektov pred podpisom zmluvy o NFP môže byť návrh správy/správa z kontroly, ale výstup z takejto kontroly nie je návrhom správy/správou z kontroly podľa zákona o finančnej kontrole. Po podpise zmluvy o NFP poskytovateľ vykoná administratívnu finančnú kontrolu VO s ohľadom na fázu, v ak</w:t>
      </w:r>
      <w:r w:rsidR="00D37AEA">
        <w:rPr>
          <w:rFonts w:cs="Arial"/>
          <w:szCs w:val="19"/>
        </w:rPr>
        <w:t>ej</w:t>
      </w:r>
      <w:r w:rsidRPr="00D11BA9">
        <w:rPr>
          <w:rFonts w:cs="Arial"/>
          <w:szCs w:val="19"/>
        </w:rPr>
        <w:t xml:space="preserve"> sa predmetné VO nachádza. V rámci výkonu administratívnej finančnej kontroly môže poskytovateľ zohľadniť závery z predchádzajúcej kontroly vykonanej pred podpisom zmluvy o NFP.</w:t>
      </w:r>
      <w:r w:rsidR="005C056B" w:rsidRPr="005C056B">
        <w:rPr>
          <w:rFonts w:cs="Arial"/>
          <w:szCs w:val="19"/>
        </w:rPr>
        <w:t xml:space="preserve">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174" w:name="_Toc440372884"/>
      <w:bookmarkStart w:id="175" w:name="_Toc1543532"/>
      <w:r w:rsidRPr="0073389C">
        <w:rPr>
          <w:lang w:val="sk-SK"/>
        </w:rPr>
        <w:t>Finančné opravy</w:t>
      </w:r>
      <w:bookmarkEnd w:id="174"/>
      <w:bookmarkEnd w:id="175"/>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0B5AE2F2" w14:textId="77777777" w:rsidR="006B360C" w:rsidRDefault="006B360C" w:rsidP="00566C38">
      <w:pPr>
        <w:spacing w:before="120" w:after="120" w:line="288" w:lineRule="auto"/>
        <w:jc w:val="both"/>
        <w:rPr>
          <w:rFonts w:cs="Arial"/>
          <w:szCs w:val="19"/>
        </w:rPr>
      </w:pPr>
      <w:r w:rsidRPr="006B360C">
        <w:rPr>
          <w:rFonts w:cs="Arial"/>
          <w:szCs w:val="19"/>
        </w:rPr>
        <w:t>Určenie finančných opráv sa riadi pravidlami, ktoré sú platné v čase vypracovania návrhu správy z kontroly.</w:t>
      </w:r>
    </w:p>
    <w:p w14:paraId="3FC3AF08" w14:textId="38C1027B"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C64C6F9" w:rsidR="00566C38" w:rsidRPr="00566C38" w:rsidRDefault="00566C38" w:rsidP="00566C38">
      <w:pPr>
        <w:spacing w:before="120" w:after="120" w:line="288" w:lineRule="auto"/>
        <w:jc w:val="both"/>
        <w:rPr>
          <w:rFonts w:cs="Arial"/>
          <w:szCs w:val="19"/>
        </w:rPr>
      </w:pPr>
      <w:r w:rsidRPr="00566C38">
        <w:rPr>
          <w:rFonts w:cs="Arial"/>
          <w:szCs w:val="19"/>
        </w:rPr>
        <w:lastRenderedPageBreak/>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2 MP CKO č. 5, verzia 3. </w:t>
      </w:r>
    </w:p>
    <w:p w14:paraId="1D0C9D24" w14:textId="1E9FEC13" w:rsidR="00064DDF" w:rsidRDefault="00566C38" w:rsidP="00064DDF">
      <w:pPr>
        <w:spacing w:before="120" w:after="120" w:line="288" w:lineRule="auto"/>
        <w:jc w:val="both"/>
        <w:rPr>
          <w:rFonts w:cs="Arial"/>
          <w:szCs w:val="19"/>
        </w:rPr>
      </w:pPr>
      <w:r w:rsidRPr="00566C38">
        <w:rPr>
          <w:rFonts w:cs="Arial"/>
          <w:szCs w:val="19"/>
        </w:rPr>
        <w:t xml:space="preserve">Poskytovateľ je oprávnený </w:t>
      </w:r>
      <w:r w:rsidR="00D37AEA">
        <w:rPr>
          <w:rFonts w:cs="Arial"/>
          <w:szCs w:val="19"/>
        </w:rPr>
        <w:t>uplatniť</w:t>
      </w:r>
      <w:r w:rsidR="00D37AEA" w:rsidRPr="00566C38">
        <w:rPr>
          <w:rFonts w:cs="Arial"/>
          <w:szCs w:val="19"/>
        </w:rPr>
        <w:t xml:space="preserve"> </w:t>
      </w:r>
      <w:r w:rsidRPr="00566C38">
        <w:rPr>
          <w:rFonts w:cs="Arial"/>
          <w:szCs w:val="19"/>
        </w:rPr>
        <w:t>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24E801C6" w14:textId="04BEB0B5" w:rsidR="00D37AEA" w:rsidRDefault="00D37AEA" w:rsidP="005B7173">
      <w:pPr>
        <w:pStyle w:val="Odsekzoznamu"/>
        <w:numPr>
          <w:ilvl w:val="0"/>
          <w:numId w:val="100"/>
        </w:numPr>
        <w:spacing w:before="120" w:after="120" w:line="288" w:lineRule="auto"/>
        <w:jc w:val="both"/>
        <w:rPr>
          <w:rFonts w:cs="Arial"/>
          <w:szCs w:val="19"/>
        </w:rPr>
      </w:pPr>
      <w:r>
        <w:rPr>
          <w:rFonts w:cs="Arial"/>
          <w:szCs w:val="19"/>
        </w:rPr>
        <w:t>Druhá ex-ante kontrola,</w:t>
      </w:r>
    </w:p>
    <w:p w14:paraId="542E29E2" w14:textId="07F535A3" w:rsidR="00064DDF" w:rsidRP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následná ex-post kontrola,</w:t>
      </w:r>
    </w:p>
    <w:p w14:paraId="70391DBE" w14:textId="77777777"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5B7173">
      <w:pPr>
        <w:pStyle w:val="Odsekzoznamu"/>
        <w:numPr>
          <w:ilvl w:val="0"/>
          <w:numId w:val="100"/>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228DB3A6" w14:textId="556FCAC9" w:rsidR="00D37AEA" w:rsidRPr="00D37AEA"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dodatkov pred podpisom (ak by nezrealizovanie zmien vyplývajúcich z dodatku preukázateľne spôsobilo nemožnosť splnenia pôvodnej zmluvy, alebo by táto skutočnosť znamenala pre prijímateľa neprimerané ťažkosti),</w:t>
      </w:r>
    </w:p>
    <w:p w14:paraId="4BA72217" w14:textId="77777777" w:rsidR="00D37AEA"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dodatkov po podpise</w:t>
      </w:r>
      <w:r w:rsidR="00D37AEA">
        <w:rPr>
          <w:rFonts w:cs="Arial"/>
          <w:szCs w:val="19"/>
        </w:rPr>
        <w:t>,</w:t>
      </w:r>
    </w:p>
    <w:p w14:paraId="0AC16499" w14:textId="77777777" w:rsidR="00D37AEA" w:rsidRPr="00D37AEA" w:rsidRDefault="00D37AEA" w:rsidP="005B7173">
      <w:pPr>
        <w:pStyle w:val="Odsekzoznamu"/>
        <w:numPr>
          <w:ilvl w:val="0"/>
          <w:numId w:val="100"/>
        </w:numPr>
        <w:rPr>
          <w:rFonts w:cs="Arial"/>
          <w:szCs w:val="19"/>
        </w:rPr>
      </w:pPr>
      <w:r w:rsidRPr="00D37AEA">
        <w:rPr>
          <w:rFonts w:cs="Arial"/>
          <w:szCs w:val="19"/>
        </w:rPr>
        <w:t>kontrola v rámci schvaľovacieho procesu Žiadosti o NFP (ak ju poskytovateľ vykonáva),</w:t>
      </w:r>
    </w:p>
    <w:p w14:paraId="4C1DB054" w14:textId="77777777" w:rsidR="00D37AEA" w:rsidRPr="00D37AEA" w:rsidRDefault="00D37AEA" w:rsidP="005B7173">
      <w:pPr>
        <w:pStyle w:val="Odsekzoznamu"/>
        <w:numPr>
          <w:ilvl w:val="0"/>
          <w:numId w:val="100"/>
        </w:numPr>
        <w:rPr>
          <w:rFonts w:cs="Arial"/>
          <w:szCs w:val="19"/>
        </w:rPr>
      </w:pPr>
      <w:r w:rsidRPr="00D37AEA">
        <w:rPr>
          <w:rFonts w:cs="Arial"/>
          <w:szCs w:val="19"/>
        </w:rPr>
        <w:t>kontrola verejného obstarávania národných projektov a veľkých projektov, ktoré sú súčasťou zoznamu projektov, kontrola projektov technickej pomoci, kontrola dopytovo-orientovaných projektov pred podpisom zmluvy o NFP,</w:t>
      </w:r>
    </w:p>
    <w:p w14:paraId="429C089A" w14:textId="428B516F" w:rsidR="00EC5388" w:rsidRPr="00064DDF"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verejného obstarávania realizovaného cez elektronické trhovisko</w:t>
      </w:r>
      <w:r w:rsidR="00566C38" w:rsidRPr="00064DDF">
        <w:rPr>
          <w:rFonts w:cs="Arial"/>
          <w:szCs w:val="19"/>
        </w:rPr>
        <w:t>.</w:t>
      </w:r>
    </w:p>
    <w:p w14:paraId="2C79729A" w14:textId="77777777" w:rsidR="00D37AEA" w:rsidRPr="00797780" w:rsidRDefault="00D37AEA" w:rsidP="00D37AEA">
      <w:pPr>
        <w:spacing w:line="288" w:lineRule="auto"/>
        <w:jc w:val="both"/>
        <w:rPr>
          <w:rFonts w:cs="Arial"/>
          <w:szCs w:val="19"/>
        </w:rPr>
      </w:pPr>
      <w:r>
        <w:rPr>
          <w:rFonts w:cs="Arial"/>
          <w:szCs w:val="19"/>
        </w:rPr>
        <w:t xml:space="preserve">Ex- ante finančnú opravu v štádiu </w:t>
      </w:r>
      <w:r w:rsidRPr="007B6C23">
        <w:rPr>
          <w:rFonts w:cs="Arial"/>
          <w:b/>
          <w:szCs w:val="19"/>
        </w:rPr>
        <w:t>druhej ex-ante kontroly VO</w:t>
      </w:r>
      <w:r>
        <w:rPr>
          <w:rFonts w:cs="Arial"/>
          <w:szCs w:val="19"/>
        </w:rPr>
        <w:t xml:space="preserve"> je možné aplikovať len  </w:t>
      </w:r>
      <w:r w:rsidRPr="00797780">
        <w:rPr>
          <w:rFonts w:cs="Arial"/>
          <w:szCs w:val="19"/>
        </w:rPr>
        <w:t>za predpokladu, že by opakovaním procesu VO vznikli vysoké dodatočné náklady. Dôvody, ktoré je možné zohľadniť pri odôvodnení skutočnosti, že opakovaním procesu VO by vznikli vysoké dodatočné náklady, sú najmä</w:t>
      </w:r>
      <w:r>
        <w:rPr>
          <w:rFonts w:cs="Arial"/>
          <w:szCs w:val="19"/>
        </w:rPr>
        <w:t>:</w:t>
      </w:r>
    </w:p>
    <w:p w14:paraId="4A2E4354"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riziko nesplnenia záväzku n+3, ak by reálne bolo ohrozené prepadnutie prostriedkov z fondov EÚ (spojené s rizikom, že budú prijímatelia oneskorene vyhlasovať verejné obstarávania), </w:t>
      </w:r>
    </w:p>
    <w:p w14:paraId="6BD9CEFF"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sa jedná o verejné obstarávania v rámci veľkých alebo národných projektov, ktoré zároveň ovplyvňujú aj implementáciu iných projektov (alebo aj projekty, ktoré nie sú z kategórie národných alebo veľkých projektov, ale ovplyvňujú iné projekty), </w:t>
      </w:r>
    </w:p>
    <w:p w14:paraId="1DE6F28B"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by opakovanie procesu VO ohrozilo časový harmonogram realizácie projektu (napr. nebolo by možné realizovať výdavky počas obdobia oprávnenosti), </w:t>
      </w:r>
    </w:p>
    <w:p w14:paraId="3FF3732C" w14:textId="77777777" w:rsidR="00D37AEA" w:rsidRPr="002905A9" w:rsidRDefault="00D37AEA" w:rsidP="005B7173">
      <w:pPr>
        <w:pStyle w:val="Odsekzoznamu"/>
        <w:numPr>
          <w:ilvl w:val="0"/>
          <w:numId w:val="114"/>
        </w:numPr>
        <w:spacing w:line="288" w:lineRule="auto"/>
        <w:ind w:left="709"/>
        <w:jc w:val="both"/>
        <w:rPr>
          <w:rFonts w:cs="Arial"/>
          <w:szCs w:val="19"/>
        </w:rPr>
      </w:pPr>
      <w:r w:rsidRPr="002905A9">
        <w:rPr>
          <w:rFonts w:cs="Arial"/>
          <w:szCs w:val="19"/>
        </w:rPr>
        <w:t>ak by dodatočné náklady boli vyššie ako je suma ex ante finančnej opravy.</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01FA6526"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r w:rsidR="00D37AEA" w:rsidRPr="00D37AEA">
        <w:rPr>
          <w:rFonts w:cs="Arial"/>
          <w:szCs w:val="19"/>
        </w:rPr>
        <w:t>(v rámci druhej ex ante kontroly alebo ex post kontroly). Ex-ante finančná oprava sa v súlade so Systémom finančného riadenia uplatňuje priebežne v každom dotknutom deklarovanom/nárokovanom výdavku v ŽoP, pričom prijímateľ musí preukázať 100 % finančné plnenie voči dodávateľovi. Výška navrhovanej ex ante finančnej opravy môže byť upravená v nadväznosti na výsledok prebiehajúceho konania (prebiehajúce posudzovanie súladu poskytovania príspevku s právnymi predpismi SR a EÚ a inými príslušnými podzákonnými, resp. zmluvami vykonávané vecne príslušnými orgánmi SR a EÚ, napr. ÚVO, Protimonopolný úrad SR, Európska komisia atď.), a to z dôvodu vzniku pochybností o správnosti, oprávnenosti a zákonnosti výdavkov</w:t>
      </w:r>
      <w:r w:rsidRPr="00AE218A">
        <w:rPr>
          <w:rFonts w:cs="Arial"/>
          <w:szCs w:val="19"/>
        </w:rPr>
        <w:t>.</w:t>
      </w:r>
    </w:p>
    <w:p w14:paraId="67BD4AC3" w14:textId="0968E891"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w:t>
      </w:r>
      <w:r w:rsidRPr="00AE218A">
        <w:rPr>
          <w:rFonts w:cs="Arial"/>
          <w:szCs w:val="19"/>
        </w:rPr>
        <w:lastRenderedPageBreak/>
        <w:t>musia byť splnené nasledujúce podmienky</w:t>
      </w:r>
      <w:r w:rsidR="00D37AEA" w:rsidRPr="00D37AEA">
        <w:rPr>
          <w:rFonts w:cs="Arial"/>
          <w:szCs w:val="19"/>
        </w:rPr>
        <w:t>(týka sa primerane aj zákaziek, na ktoré sa ZVO nevzťahuje)</w:t>
      </w:r>
      <w:r w:rsidRPr="00AE218A">
        <w:rPr>
          <w:rFonts w:cs="Arial"/>
          <w:szCs w:val="19"/>
        </w:rPr>
        <w:t xml:space="preserve">: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5F193134" w14:textId="2EE8830E" w:rsidR="00D37AEA" w:rsidRPr="00AE218A" w:rsidRDefault="00D37AEA" w:rsidP="00EC5388">
      <w:pPr>
        <w:spacing w:before="120" w:after="120" w:line="288" w:lineRule="auto"/>
        <w:ind w:left="851" w:hanging="284"/>
        <w:jc w:val="both"/>
        <w:rPr>
          <w:rFonts w:cs="Arial"/>
          <w:szCs w:val="19"/>
        </w:rPr>
      </w:pPr>
      <w:r>
        <w:rPr>
          <w:rFonts w:cs="Arial"/>
          <w:szCs w:val="19"/>
        </w:rPr>
        <w:t xml:space="preserve">d)  </w:t>
      </w:r>
      <w:r w:rsidRPr="00D37AEA">
        <w:rPr>
          <w:rFonts w:cs="Arial"/>
          <w:szCs w:val="19"/>
        </w:rPr>
        <w:t>v prípade, že prijímateľ súhlasí s navrhovanou ex-ante finančnou opravou, ktorú poskytovateľ určil v rámci druhej ex-ante kontroly, predloží prijímateľ odôvodnenie, že opakovaním procesu VO by vznikli vysoké dodatočné náklady, čo predstavuje podmienku na uplatnenie ex-ante finančnej opravy</w:t>
      </w:r>
      <w:r>
        <w:rPr>
          <w:rFonts w:cs="Arial"/>
          <w:szCs w:val="19"/>
        </w:rPr>
        <w:t>.</w:t>
      </w:r>
    </w:p>
    <w:p w14:paraId="683D7B1B" w14:textId="11BA8F0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r w:rsidR="00D37AEA">
        <w:rPr>
          <w:rFonts w:cs="Arial"/>
          <w:szCs w:val="19"/>
        </w:rPr>
        <w:t xml:space="preserve"> </w:t>
      </w:r>
      <w:r w:rsidR="00D37AEA" w:rsidRPr="00D37AEA">
        <w:rPr>
          <w:rFonts w:cs="Arial"/>
          <w:szCs w:val="19"/>
        </w:rPr>
        <w:t>Poskytovateľ môže dodatok k zmluve o NFP uzavrieť súčasne so stanovením ex-ante finančnej opravy alebo následne napr. spolu s inou okolnosťou vyžadujúcou zmenu zmluvy.</w:t>
      </w:r>
    </w:p>
    <w:p w14:paraId="19A8B984" w14:textId="783069F1"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16606962"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r w:rsidR="00D37AEA">
        <w:rPr>
          <w:rFonts w:cs="Arial"/>
          <w:szCs w:val="19"/>
        </w:rPr>
        <w:t xml:space="preserve"> </w:t>
      </w:r>
      <w:r w:rsidR="00D37AEA" w:rsidRPr="00D37AEA">
        <w:rPr>
          <w:rFonts w:cs="Arial"/>
          <w:szCs w:val="19"/>
        </w:rPr>
        <w:t>Poskytovateľ v návrhu správy z kontroly určí aj lehotu na podanie námietok min. 5 a max. 10 pracovných dní</w:t>
      </w:r>
    </w:p>
    <w:p w14:paraId="061D536B" w14:textId="612F8826"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w:t>
      </w:r>
      <w:r w:rsidR="00D37AEA">
        <w:rPr>
          <w:rFonts w:cs="Arial"/>
          <w:szCs w:val="19"/>
        </w:rPr>
        <w:t xml:space="preserve"> tejto </w:t>
      </w:r>
      <w:r w:rsidR="008D1C11" w:rsidRPr="008D1C11">
        <w:rPr>
          <w:rFonts w:cs="Arial"/>
          <w:szCs w:val="19"/>
        </w:rPr>
        <w:t>kapitole  v bode 1 písm. a) až d), pokiaľ sa dané zistenia týkajú zákazky podľa § 117 ZVO. Aj v týchto prípadoch však poskytovateľ vyžaduje od prijímateľa súhlas s navrhovanou ex-ante finančnou opravou.</w:t>
      </w:r>
    </w:p>
    <w:p w14:paraId="2E15F6AE" w14:textId="6F8F284E"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mluve o NFP, ktoré nie je podpísané zo strany poskytovateľa</w:t>
      </w:r>
      <w:r w:rsidR="00D37AEA" w:rsidRPr="00D37AEA">
        <w:rPr>
          <w:rFonts w:cs="Arial"/>
          <w:szCs w:val="19"/>
        </w:rPr>
        <w:t xml:space="preserve"> uvedené platí len v prípade, že sa poskytovateľ rozhodne uzavrieť dodatok k zmluve o NFP spolu s udelením ex-ante finančnej opravy)</w:t>
      </w:r>
      <w:r w:rsidRPr="00AE218A">
        <w:rPr>
          <w:rFonts w:cs="Arial"/>
          <w:szCs w:val="19"/>
        </w:rPr>
        <w:t xml:space="preserve">.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5658EC57" w14:textId="5A38A3D1" w:rsidR="00F90A44" w:rsidRPr="00054418" w:rsidRDefault="00F90A44" w:rsidP="00852446">
      <w:pPr>
        <w:autoSpaceDE w:val="0"/>
        <w:autoSpaceDN w:val="0"/>
        <w:spacing w:before="120"/>
        <w:ind w:left="714" w:hanging="357"/>
        <w:jc w:val="both"/>
        <w:rPr>
          <w:rFonts w:cs="Arial"/>
          <w:szCs w:val="16"/>
        </w:rPr>
      </w:pPr>
      <w:r>
        <w:rPr>
          <w:rFonts w:cs="Arial"/>
          <w:szCs w:val="19"/>
        </w:rPr>
        <w:t xml:space="preserve"> </w:t>
      </w:r>
    </w:p>
    <w:p w14:paraId="2C6FB8EC" w14:textId="77777777" w:rsidR="00F90A44" w:rsidRPr="00AE218A" w:rsidRDefault="00F90A44" w:rsidP="00F90A44">
      <w:pPr>
        <w:spacing w:before="120" w:after="120" w:line="288" w:lineRule="auto"/>
        <w:ind w:left="567" w:hanging="283"/>
        <w:jc w:val="both"/>
        <w:rPr>
          <w:rFonts w:cs="Arial"/>
          <w:szCs w:val="19"/>
        </w:rPr>
      </w:pPr>
    </w:p>
    <w:p w14:paraId="5515FE1D" w14:textId="77777777" w:rsidR="00F90A44" w:rsidRDefault="00F90A44" w:rsidP="00F90A44"/>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540409B8" w:rsidR="009D7F63" w:rsidRPr="0073389C" w:rsidRDefault="009D7F63" w:rsidP="009D7F63">
      <w:pPr>
        <w:spacing w:before="120" w:after="120" w:line="288" w:lineRule="auto"/>
        <w:jc w:val="both"/>
      </w:pPr>
      <w:r w:rsidRPr="0073389C">
        <w:t>V prípade ak poskytovateľ identifikuje porušenie pravidiel a postupov VO upravených v ZVO, resp. porušenie </w:t>
      </w:r>
      <w:r w:rsidR="00D37AEA" w:rsidRPr="0073389C">
        <w:t>legislatív</w:t>
      </w:r>
      <w:r w:rsidR="00D37AEA">
        <w:t>y</w:t>
      </w:r>
      <w:r w:rsidR="00D37AEA" w:rsidRPr="0073389C">
        <w:t xml:space="preserve"> </w:t>
      </w:r>
      <w:r w:rsidRPr="0073389C">
        <w:t xml:space="preserve">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poskytovateľ postupuje v zmysle § 41 </w:t>
      </w:r>
      <w:r w:rsidR="00120FED" w:rsidRPr="00120FED">
        <w:t xml:space="preserve">alebo § 41a </w:t>
      </w:r>
      <w:r w:rsidRPr="0073389C">
        <w:t>zákona o príspevku z</w:t>
      </w:r>
      <w:r w:rsidR="00BE69D2">
        <w:t> </w:t>
      </w:r>
      <w:r w:rsidRPr="0073389C">
        <w:t>EŠIF</w:t>
      </w:r>
      <w:r w:rsidR="00BE69D2" w:rsidRPr="00BE69D2">
        <w:t>.</w:t>
      </w:r>
    </w:p>
    <w:p w14:paraId="7A55D322" w14:textId="605AE186" w:rsidR="009D7F63" w:rsidRPr="0073389C" w:rsidRDefault="009D7F63" w:rsidP="009D7F63">
      <w:pPr>
        <w:spacing w:before="120" w:after="120" w:line="288" w:lineRule="auto"/>
        <w:jc w:val="both"/>
      </w:pPr>
      <w:r w:rsidRPr="0073389C">
        <w:rPr>
          <w:b/>
          <w:i/>
          <w:color w:val="00B0F0"/>
        </w:rPr>
        <w:lastRenderedPageBreak/>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7EBE34B5"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w:t>
      </w:r>
      <w:r w:rsidR="00D37AEA" w:rsidRPr="00D37AEA">
        <w:rPr>
          <w:rFonts w:cs="Arial"/>
          <w:szCs w:val="19"/>
        </w:rPr>
        <w:t>Postup poskytovateľa v zmysle príslušných ustanovení § 41 zákona o príspevku EŠIF pri nadlimitných alebo podlimitných zákazkách</w:t>
      </w:r>
      <w:r w:rsidR="00EC5388">
        <w:rPr>
          <w:rFonts w:cs="Arial"/>
          <w:szCs w:val="19"/>
        </w:rPr>
        <w:t>:</w:t>
      </w:r>
    </w:p>
    <w:p w14:paraId="1328F86A" w14:textId="3B8E4CE4" w:rsidR="0006412C" w:rsidRPr="0006412C" w:rsidRDefault="009D7F63" w:rsidP="0006412C">
      <w:pPr>
        <w:pStyle w:val="Odsekzoznamu"/>
        <w:numPr>
          <w:ilvl w:val="0"/>
          <w:numId w:val="42"/>
        </w:numPr>
        <w:spacing w:before="120" w:after="120" w:line="288" w:lineRule="auto"/>
        <w:ind w:left="567" w:hanging="283"/>
        <w:contextualSpacing w:val="0"/>
        <w:jc w:val="both"/>
      </w:pPr>
      <w:r w:rsidRPr="0073389C">
        <w:t>Ak poskytovateľ na základe vlastných zistení alebo na základe iného podnetu (napr. na základe výsledkov vládneho auditu, auditu EK</w:t>
      </w:r>
      <w:r w:rsidR="00D37AEA">
        <w:t>, certifikačného overovania, mediálneho podnetu</w:t>
      </w:r>
      <w:r w:rsidRPr="0073389C">
        <w:t xml:space="preserve"> a pod.) </w:t>
      </w:r>
      <w:r w:rsidR="00D37AEA">
        <w:t xml:space="preserve">zistí porušenie </w:t>
      </w:r>
      <w:r w:rsidRPr="0073389C">
        <w:t xml:space="preserve"> postupov VO, </w:t>
      </w:r>
      <w:r w:rsidR="00D37AEA" w:rsidRPr="00D37AEA">
        <w:t>s vplyvom alebo možným vplyvom na výsledok VO</w:t>
      </w:r>
      <w:r w:rsidR="00D37AEA">
        <w:t>,</w:t>
      </w:r>
      <w:r w:rsidR="00D37AEA" w:rsidRPr="00D37AEA">
        <w:t xml:space="preserve"> </w:t>
      </w:r>
      <w:r w:rsidRPr="0073389C">
        <w:t xml:space="preserve">ktoré už bolo zo strany poskytovateľa pripustené do financovania, </w:t>
      </w:r>
      <w:r w:rsidR="00D37AEA" w:rsidRPr="00D37AEA">
        <w:t xml:space="preserve">vyzve  prijímateľa na vrátenie poskytnutého príspevku alebo jeho časti. Výzve poskytovateľa predchádza </w:t>
      </w:r>
      <w:r w:rsidRPr="0073389C">
        <w:t xml:space="preserve"> vykon</w:t>
      </w:r>
      <w:r w:rsidR="00D37AEA">
        <w:t>anie</w:t>
      </w:r>
      <w:r w:rsidRPr="0073389C">
        <w:t xml:space="preserve"> opätovn</w:t>
      </w:r>
      <w:r w:rsidR="00D37AEA">
        <w:t>ej</w:t>
      </w:r>
      <w:r w:rsidRPr="0073389C">
        <w:t xml:space="preserve"> </w:t>
      </w:r>
      <w:r w:rsidR="00E911B7">
        <w:t>finančn</w:t>
      </w:r>
      <w:r w:rsidR="00D37AEA">
        <w:t>ej</w:t>
      </w:r>
      <w:r w:rsidR="00E911B7">
        <w:t xml:space="preserve"> </w:t>
      </w:r>
      <w:r w:rsidRPr="0073389C">
        <w:t>kontrol</w:t>
      </w:r>
      <w:r w:rsidR="00D37AEA">
        <w:t>y</w:t>
      </w:r>
      <w:r w:rsidRPr="0073389C">
        <w:t xml:space="preserve"> VO</w:t>
      </w:r>
      <w:r w:rsidR="00120FED" w:rsidRPr="001F7F84">
        <w:rPr>
          <w:rFonts w:cs="Arial"/>
          <w:szCs w:val="19"/>
        </w:rPr>
        <w:t xml:space="preserve"> </w:t>
      </w:r>
      <w:r w:rsidR="0006412C">
        <w:t>v súlade s ustanoveniami</w:t>
      </w:r>
      <w:r w:rsidR="00120FED" w:rsidRPr="00120FED">
        <w:t xml:space="preserve"> zákona o finančnej kontrole</w:t>
      </w:r>
      <w:r w:rsidRPr="0073389C">
        <w:t xml:space="preserve">. </w:t>
      </w:r>
      <w:r w:rsidR="0006412C" w:rsidRPr="0006412C">
        <w:t xml:space="preserve">Z tejto kontroly vyhotovuje poskytovateľ návrh správy z kontroly a po vysporiadaní sa s prípadnými námietkami prijímateľa (na podanie námietok poskytne poskytovateľ prijímateľovi lehotu min. 5 a max. 10 pracovných dní), následne vyhotovuje správu z kontroly a sprievodný list, ktorý obsahuje aj: </w:t>
      </w:r>
    </w:p>
    <w:p w14:paraId="25CEAF7C" w14:textId="77777777" w:rsidR="0006412C" w:rsidRPr="0006412C" w:rsidRDefault="0006412C" w:rsidP="005B7173">
      <w:pPr>
        <w:pStyle w:val="Odsekzoznamu"/>
        <w:numPr>
          <w:ilvl w:val="0"/>
          <w:numId w:val="115"/>
        </w:numPr>
        <w:spacing w:before="120" w:after="120" w:line="288" w:lineRule="auto"/>
        <w:contextualSpacing w:val="0"/>
        <w:jc w:val="both"/>
      </w:pPr>
      <w:r w:rsidRPr="0006412C">
        <w:t>informáciu, že prijímateľ bude v zmysle záverov z opätovnej  finančnej kontroly VO vyzvaný na vrátenie NFP alebo jeho časti,</w:t>
      </w:r>
    </w:p>
    <w:p w14:paraId="052EEBA3" w14:textId="77777777" w:rsidR="0006412C" w:rsidRPr="0006412C" w:rsidRDefault="0006412C" w:rsidP="005B7173">
      <w:pPr>
        <w:pStyle w:val="Odsekzoznamu"/>
        <w:numPr>
          <w:ilvl w:val="0"/>
          <w:numId w:val="115"/>
        </w:numPr>
        <w:spacing w:before="120" w:after="120" w:line="288" w:lineRule="auto"/>
        <w:contextualSpacing w:val="0"/>
        <w:jc w:val="both"/>
      </w:pPr>
      <w:r w:rsidRPr="0006412C">
        <w:t>poučenie pre prijímateľa, že v prípade, ak neuhradí uvedenú výšku NFP v stanovenej lehote, bude poskytovateľ postupovať v zmysle § 41 alebo § 41a zákona o príspevku z EŠIF..</w:t>
      </w:r>
    </w:p>
    <w:p w14:paraId="7A55D323" w14:textId="7412798B" w:rsidR="009D7F63" w:rsidRPr="0073389C" w:rsidRDefault="0006412C" w:rsidP="00852446">
      <w:pPr>
        <w:pStyle w:val="Odsekzoznamu"/>
        <w:spacing w:before="120" w:after="120" w:line="288" w:lineRule="auto"/>
        <w:ind w:left="567"/>
        <w:contextualSpacing w:val="0"/>
        <w:jc w:val="both"/>
      </w:pPr>
      <w:r w:rsidRPr="0006412C">
        <w:t>Ak iný orgán ako poskytovateľ zistí porušenie pravidiel a postupov VO a poskytovateľ s týmto zistením nesúhlasí, podá podnet na ÚVO podľa § 169 ods. 3 písm. c) ZVO alebo 179a ZVO.</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5B7173">
      <w:pPr>
        <w:pStyle w:val="Odsekzoznamu"/>
        <w:numPr>
          <w:ilvl w:val="0"/>
          <w:numId w:val="101"/>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5B7173">
      <w:pPr>
        <w:pStyle w:val="Odsekzoznamu"/>
        <w:numPr>
          <w:ilvl w:val="0"/>
          <w:numId w:val="101"/>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7DE6981D"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w:t>
      </w:r>
      <w:r w:rsidR="0006412C" w:rsidRPr="0006412C">
        <w:t>za takéto porušenie vyzval prijímateľa prostredníctvom žiadosti o vrátenie vrátiť poskytnutý príspevok alebo jeho časť vzťahujúci sa na predmet zákazky, poskytovateľ podá podnet správnemu orgánu na konanie podľa § 41 ods. 5 a ods. 6 zákona o príspevku EŠIF. Správny orgán na základe tohto podnetu rozhodne o vrátení sumy</w:t>
      </w:r>
      <w:r w:rsidR="0006412C">
        <w:t xml:space="preserve"> uvedenej v žiadosti o vrátenie</w:t>
      </w:r>
      <w:r w:rsidRPr="0073389C">
        <w:t xml:space="preserve">.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w:t>
      </w:r>
      <w:r w:rsidRPr="0073389C">
        <w:lastRenderedPageBreak/>
        <w:t xml:space="preserve">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490BD52B" w14:textId="5764F29C" w:rsidR="0006412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Ak bolo v zmysle záverov kontroly ÚVO vykonanej na základe podnetu poskytovateľa zistené porušenie pravidiel a postupov VO, ktoré malo alebo mohlo mať vplyv na výsledok VO, poskytovateľ za takéto porušenie nevyzval prijímateľa prostredníctvom žiadosti o vrátenie vrátiť poskytnutý príspevok alebo jeho časť vzťahujúci sa na predmet zákazky, poskytovateľ vykoná opätovnú finančnú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je prijímateľ ich vyhodnotí a v prípade ich úplnej alebo čiastočnej opodstatnenosti, zohľadní ich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1E7DB3BC" w14:textId="7A12C678" w:rsidR="0006412C" w:rsidRPr="0073389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V prípade, že ÚVO vykoná kontrolu VO, pričom však táto kontrola nie je vykonaná na základe podnetu poskytovateľa a v prípade, že ÚVO v rozhodnutí uvedie porušenia, ktoré mali alebo mohli mať vplyv na výsledok VO, poskytovateľ vykoná opätovnú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poskytovateľ ich vyhodnotí a v prípade ich úplnej alebo čiastočnej opodstatnenosti, zohľadní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671AA64F" w14:textId="032BF6CC"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w:t>
      </w:r>
      <w:r w:rsidR="0006412C" w:rsidRPr="0006412C">
        <w:rPr>
          <w:rFonts w:cs="Arial"/>
          <w:szCs w:val="19"/>
        </w:rPr>
        <w:t>Postup poskytovateľa v zmysle príslušných ustanovení § 41 zákona o príspevku EŠIF pri zákazkách s nízkou hodnotou</w:t>
      </w:r>
      <w:r w:rsidR="005D0624" w:rsidRPr="004B129C">
        <w:rPr>
          <w:rFonts w:cs="Arial"/>
          <w:szCs w:val="19"/>
        </w:rPr>
        <w:t>:</w:t>
      </w:r>
    </w:p>
    <w:p w14:paraId="046B0E5A" w14:textId="443B7485"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w:t>
      </w:r>
      <w:r w:rsidR="0006412C" w:rsidRPr="0006412C">
        <w:rPr>
          <w:rFonts w:cs="Arial"/>
          <w:szCs w:val="19"/>
        </w:rPr>
        <w:t>Ak poskytovateľ na základe vlastného podnetu alebo podnetu iného orgánu zistí porušenie pravidiel a postupov verejného obstarávania, ktoré malo alebo mohlo mať vplyv na výsledok verejného obstarávania, prostredníctvom žiadosti o vrátenie vyzve prijímateľa o vrátenie poskytnutého príspevku alebo jeho časti, ktorá sa vzťahuje na predmet zákazky. Ak prijímateľ nevráti poskytnutý príspevok alebo jeho časť na základe žiadosti o vrátenie, poskytovateľ podá podnet správnemu orgánu na konanie, ktorý na základe podnetu rozhodne o vrátení sumy uvedenej v žiadosti o vrátenie.</w:t>
      </w:r>
    </w:p>
    <w:p w14:paraId="7A55D32E" w14:textId="77777777" w:rsidR="009D7F63" w:rsidRPr="0073389C" w:rsidRDefault="009D7F63" w:rsidP="009D7F63">
      <w:pPr>
        <w:pStyle w:val="Nadpis3"/>
        <w:ind w:left="567" w:firstLine="0"/>
        <w:rPr>
          <w:lang w:val="sk-SK"/>
        </w:rPr>
      </w:pPr>
      <w:bookmarkStart w:id="176" w:name="_Toc440372885"/>
      <w:bookmarkStart w:id="177" w:name="_Toc1543533"/>
      <w:r w:rsidRPr="0073389C">
        <w:rPr>
          <w:lang w:val="sk-SK"/>
        </w:rPr>
        <w:t>Postupy vo verejnom obstarávaní</w:t>
      </w:r>
      <w:bookmarkEnd w:id="176"/>
      <w:bookmarkEnd w:id="177"/>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lastRenderedPageBreak/>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5B7173">
      <w:pPr>
        <w:numPr>
          <w:ilvl w:val="0"/>
          <w:numId w:val="84"/>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4556E0AF"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w:t>
      </w:r>
      <w:r w:rsidR="0006412C">
        <w:rPr>
          <w:rFonts w:cs="Arial"/>
          <w:szCs w:val="19"/>
          <w:u w:val="single"/>
        </w:rPr>
        <w:t>nižšia</w:t>
      </w:r>
      <w:r w:rsidRPr="0073389C">
        <w:rPr>
          <w:rFonts w:cs="Arial"/>
          <w:szCs w:val="19"/>
          <w:u w:val="single"/>
        </w:rPr>
        <w:t xml:space="preserve"> ako </w:t>
      </w:r>
      <w:r w:rsidR="0006412C" w:rsidRPr="0006412C">
        <w:rPr>
          <w:rFonts w:cs="Arial"/>
          <w:szCs w:val="19"/>
          <w:u w:val="single"/>
        </w:rPr>
        <w:t>pre nich relevantný finančný limit pre nadlimitnú zákazku</w:t>
      </w:r>
      <w:r w:rsidR="00662B41" w:rsidRPr="00662B41">
        <w:rPr>
          <w:rFonts w:cs="Arial"/>
          <w:szCs w:val="19"/>
          <w:u w:val="single"/>
        </w:rPr>
        <w:t>.</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w:t>
      </w:r>
      <w:r w:rsidR="0006412C" w:rsidRPr="0006412C">
        <w:rPr>
          <w:rFonts w:cs="Arial"/>
          <w:szCs w:val="19"/>
        </w:rPr>
        <w:t>(len do 31.12.2018 - do nadobudnutia účinnosti novely ZVO)</w:t>
      </w:r>
      <w:r w:rsidR="0006412C">
        <w:rPr>
          <w:rFonts w:cs="Arial"/>
          <w:szCs w:val="19"/>
        </w:rPr>
        <w:t xml:space="preserve"> </w:t>
      </w:r>
      <w:r w:rsidRPr="0073389C">
        <w:rPr>
          <w:rFonts w:cs="Arial"/>
          <w:szCs w:val="19"/>
        </w:rPr>
        <w:t>alebo poskytnutie služby bežne dostupných na trhu</w:t>
      </w:r>
      <w:r w:rsidR="0006412C" w:rsidRPr="0006412C">
        <w:rPr>
          <w:rFonts w:cs="Arial"/>
          <w:szCs w:val="19"/>
        </w:rPr>
        <w:t xml:space="preserve"> okrem služby, ktorej predmetom je intelektuálne plnenie</w:t>
      </w:r>
      <w:r w:rsidRPr="0073389C">
        <w:rPr>
          <w:rFonts w:cs="Arial"/>
          <w:szCs w:val="19"/>
        </w:rPr>
        <w:t xml:space="preserve">.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lastRenderedPageBreak/>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03C97470"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w:t>
      </w:r>
      <w:r w:rsidR="0006412C">
        <w:rPr>
          <w:rFonts w:cs="Arial"/>
          <w:szCs w:val="19"/>
        </w:rPr>
        <w:t>vy</w:t>
      </w:r>
      <w:r w:rsidRPr="00672FF6">
        <w:rPr>
          <w:rFonts w:cs="Arial"/>
          <w:szCs w:val="19"/>
        </w:rPr>
        <w:t xml:space="preserve">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w:t>
      </w:r>
      <w:r w:rsidRPr="00672FF6">
        <w:rPr>
          <w:rFonts w:cs="Arial"/>
          <w:szCs w:val="19"/>
        </w:rPr>
        <w:lastRenderedPageBreak/>
        <w:t xml:space="preserve">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0ABAB576" w14:textId="2BF3703A"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Dôležité upozornenie:</w:t>
      </w:r>
      <w:r w:rsidRPr="00AE6114">
        <w:rPr>
          <w:rFonts w:cs="Arial"/>
          <w:b/>
          <w:i/>
          <w:szCs w:val="19"/>
        </w:rPr>
        <w:t xml:space="preserve"> </w:t>
      </w:r>
      <w:r w:rsidRPr="00AE6114">
        <w:rPr>
          <w:rFonts w:cs="Arial"/>
          <w:szCs w:val="19"/>
        </w:rPr>
        <w:t>v prípade zákaziek vyhlásených podľa Obchodných podmienok elektronického trhoviska (OPET) verzia 3.3 zmluva s dodávateľom nadobúda účinnosť deň po zverejnení zmluvy v CRZ.</w:t>
      </w:r>
    </w:p>
    <w:p w14:paraId="57DC4D0D" w14:textId="77777777" w:rsidR="00B51264" w:rsidRPr="00672FF6" w:rsidRDefault="00B51264" w:rsidP="00A57973">
      <w:pPr>
        <w:tabs>
          <w:tab w:val="left" w:pos="1014"/>
        </w:tabs>
        <w:spacing w:before="120" w:after="120" w:line="288" w:lineRule="auto"/>
        <w:jc w:val="both"/>
        <w:rPr>
          <w:rFonts w:cs="Arial"/>
          <w:szCs w:val="19"/>
        </w:rPr>
      </w:pP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5D1E739D"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ex-ante kontrola“) a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44E42A2"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lastRenderedPageBreak/>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1EF975D5"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tovar, stavebn</w:t>
      </w:r>
      <w:r w:rsidR="005E0D17">
        <w:rPr>
          <w:rFonts w:cs="Arial"/>
          <w:szCs w:val="19"/>
        </w:rPr>
        <w:t>á</w:t>
      </w:r>
      <w:r w:rsidRPr="005F329C">
        <w:rPr>
          <w:rFonts w:cs="Arial"/>
          <w:szCs w:val="19"/>
        </w:rPr>
        <w:t xml:space="preserve"> </w:t>
      </w:r>
      <w:r w:rsidR="005E0D17" w:rsidRPr="005F329C">
        <w:rPr>
          <w:rFonts w:cs="Arial"/>
          <w:szCs w:val="19"/>
        </w:rPr>
        <w:t>prác</w:t>
      </w:r>
      <w:r w:rsidR="005E0D17">
        <w:rPr>
          <w:rFonts w:cs="Arial"/>
          <w:szCs w:val="19"/>
        </w:rPr>
        <w:t>a</w:t>
      </w:r>
      <w:r w:rsidR="005E0D17" w:rsidRPr="005F329C">
        <w:rPr>
          <w:rFonts w:cs="Arial"/>
          <w:szCs w:val="19"/>
        </w:rPr>
        <w:t xml:space="preserve"> </w:t>
      </w:r>
      <w:r w:rsidRPr="005F329C">
        <w:rPr>
          <w:rFonts w:cs="Arial"/>
          <w:szCs w:val="19"/>
        </w:rPr>
        <w:t xml:space="preserve">alebo </w:t>
      </w:r>
      <w:r w:rsidR="005E0D17" w:rsidRPr="005F329C">
        <w:rPr>
          <w:rFonts w:cs="Arial"/>
          <w:szCs w:val="19"/>
        </w:rPr>
        <w:t>služb</w:t>
      </w:r>
      <w:r w:rsidR="005E0D17">
        <w:rPr>
          <w:rFonts w:cs="Arial"/>
          <w:szCs w:val="19"/>
        </w:rPr>
        <w:t>a</w:t>
      </w:r>
      <w:r w:rsidRPr="005F329C">
        <w:rPr>
          <w:rFonts w:cs="Arial"/>
          <w:szCs w:val="19"/>
        </w:rPr>
        <w:t xml:space="preserve">, ktorá </w:t>
      </w:r>
      <w:r w:rsidR="005E0D17">
        <w:rPr>
          <w:rFonts w:cs="Arial"/>
          <w:szCs w:val="19"/>
        </w:rPr>
        <w:t xml:space="preserve">je alebo </w:t>
      </w:r>
      <w:r w:rsidRPr="005F329C">
        <w:rPr>
          <w:rFonts w:cs="Arial"/>
          <w:szCs w:val="19"/>
        </w:rPr>
        <w:t>nie je bežne dostupná na trhu. V prípade, že predmetom obstarávania je tovar,</w:t>
      </w:r>
      <w:r>
        <w:rPr>
          <w:rFonts w:cs="Arial"/>
          <w:szCs w:val="19"/>
        </w:rPr>
        <w:t xml:space="preserve"> </w:t>
      </w:r>
      <w:r w:rsidRPr="005F329C">
        <w:rPr>
          <w:rFonts w:cs="Arial"/>
          <w:szCs w:val="19"/>
        </w:rPr>
        <w:t xml:space="preserve">stavebná práca alebo služba, ktorá je bežne dostupná na trhu, prijímateľ </w:t>
      </w:r>
      <w:r w:rsidR="005E0D17" w:rsidRPr="005E0D17">
        <w:rPr>
          <w:rFonts w:cs="Arial"/>
          <w:szCs w:val="19"/>
        </w:rPr>
        <w:t xml:space="preserve">má možnosť </w:t>
      </w:r>
      <w:r w:rsidRPr="005F329C">
        <w:rPr>
          <w:rFonts w:cs="Arial"/>
          <w:szCs w:val="19"/>
        </w:rPr>
        <w:t>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1B889D61"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xml:space="preserve">, je možné postúpiť výdavky na financovanie iba v prípade, ak boli dodržané pravidlá a povinnosti uvádzané v tejto príručke a subsidiárne v SR EŠIF, ako aj v metodickom pokyne CKO č. 14 k zadávaniu zákaziek v hodnote nad </w:t>
      </w:r>
      <w:r w:rsidR="00474893">
        <w:rPr>
          <w:rFonts w:cs="Arial"/>
          <w:szCs w:val="19"/>
        </w:rPr>
        <w:t>1</w:t>
      </w:r>
      <w:r w:rsidRPr="00A57E12">
        <w:rPr>
          <w:rFonts w:cs="Arial"/>
          <w:szCs w:val="19"/>
        </w:rPr>
        <w:t>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w:t>
      </w:r>
      <w:r w:rsidR="005E0D17" w:rsidRPr="005E0D17">
        <w:rPr>
          <w:rFonts w:cs="Arial"/>
          <w:szCs w:val="19"/>
        </w:rPr>
        <w:t>postupovať podľa metodického pokynu CKO č. 5, ktorý upravuje postup pri určení finančných opráv za porušenie pravidiel a postupov VO</w:t>
      </w:r>
      <w:r w:rsidRPr="00A57E12">
        <w:rPr>
          <w:rFonts w:cs="Arial"/>
          <w:szCs w:val="19"/>
        </w:rPr>
        <w:t>.</w:t>
      </w:r>
    </w:p>
    <w:p w14:paraId="3D47A78A" w14:textId="15A5FE59"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Určenie finančných opráv sa riadi pravidlami, ktoré sú platné v čase vypracovania návrhu správy z kontroly, resp. návrhu čiastkovej správy z kontroly.</w:t>
      </w:r>
    </w:p>
    <w:p w14:paraId="746608EE" w14:textId="77777777" w:rsidR="00672FF6" w:rsidRDefault="00672FF6" w:rsidP="001B3386">
      <w:pPr>
        <w:tabs>
          <w:tab w:val="left" w:pos="1014"/>
        </w:tabs>
        <w:spacing w:before="120" w:after="120" w:line="288" w:lineRule="auto"/>
        <w:jc w:val="both"/>
        <w:rPr>
          <w:rFonts w:cs="Arial"/>
          <w:szCs w:val="19"/>
        </w:rPr>
      </w:pP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033B2019"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lastRenderedPageBreak/>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061C3B6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sa rovná, alebo presahuje </w:t>
      </w:r>
      <w:r w:rsidR="005E0D17">
        <w:rPr>
          <w:rFonts w:cs="Arial"/>
          <w:szCs w:val="19"/>
          <w:lang w:val="sk-SK"/>
        </w:rPr>
        <w:t>1</w:t>
      </w:r>
      <w:r w:rsidRPr="0073389C">
        <w:rPr>
          <w:rFonts w:cs="Arial"/>
          <w:szCs w:val="19"/>
          <w:lang w:val="sk-SK"/>
        </w:rPr>
        <w:t xml:space="preserve">5 000 EUR (ďalej len „zákazky nad </w:t>
      </w:r>
      <w:r w:rsidR="005E0D17">
        <w:rPr>
          <w:rFonts w:cs="Arial"/>
          <w:szCs w:val="19"/>
          <w:lang w:val="sk-SK"/>
        </w:rPr>
        <w:t>1</w:t>
      </w:r>
      <w:r w:rsidRPr="0073389C">
        <w:rPr>
          <w:rFonts w:cs="Arial"/>
          <w:szCs w:val="19"/>
          <w:lang w:val="sk-SK"/>
        </w:rPr>
        <w:t xml:space="preserve">5 000 EUR“); </w:t>
      </w:r>
    </w:p>
    <w:p w14:paraId="7A55D332" w14:textId="2064B12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je nižšia ako </w:t>
      </w:r>
      <w:r w:rsidR="005E0D17">
        <w:rPr>
          <w:rFonts w:cs="Arial"/>
          <w:szCs w:val="19"/>
          <w:lang w:val="sk-SK"/>
        </w:rPr>
        <w:t>1</w:t>
      </w:r>
      <w:r w:rsidRPr="0073389C">
        <w:rPr>
          <w:rFonts w:cs="Arial"/>
          <w:szCs w:val="19"/>
          <w:lang w:val="sk-SK"/>
        </w:rPr>
        <w:t xml:space="preserve">5 000 EUR (ďalej len „zákazky do </w:t>
      </w:r>
      <w:r w:rsidR="005E0D17">
        <w:rPr>
          <w:rFonts w:cs="Arial"/>
          <w:szCs w:val="19"/>
          <w:lang w:val="sk-SK"/>
        </w:rPr>
        <w:t>1</w:t>
      </w:r>
      <w:r w:rsidRPr="0073389C">
        <w:rPr>
          <w:rFonts w:cs="Arial"/>
          <w:szCs w:val="19"/>
          <w:lang w:val="sk-SK"/>
        </w:rPr>
        <w:t>5 000 EUR“)</w:t>
      </w:r>
      <w:r w:rsidR="000E2751">
        <w:rPr>
          <w:rFonts w:cs="Arial"/>
          <w:szCs w:val="19"/>
          <w:lang w:val="sk-SK"/>
        </w:rPr>
        <w:t>.</w:t>
      </w:r>
      <w:r w:rsidRPr="0073389C">
        <w:rPr>
          <w:rFonts w:cs="Arial"/>
          <w:szCs w:val="19"/>
          <w:lang w:val="sk-SK"/>
        </w:rPr>
        <w:t xml:space="preserve"> </w:t>
      </w:r>
    </w:p>
    <w:p w14:paraId="15FB5CE2" w14:textId="10300C1C" w:rsidR="009F4290" w:rsidRDefault="00A238CC" w:rsidP="009D7F63">
      <w:pPr>
        <w:tabs>
          <w:tab w:val="left" w:pos="1014"/>
        </w:tabs>
        <w:spacing w:before="120" w:after="120" w:line="288" w:lineRule="auto"/>
        <w:jc w:val="both"/>
        <w:rPr>
          <w:b/>
        </w:rPr>
      </w:pPr>
      <w:r w:rsidRPr="00A238CC">
        <w:rPr>
          <w:b/>
        </w:rPr>
        <w:t>Delenie zákaziek s nízkou hodnotou na zákazky nad 15 000 EUR a zákazky do 15 000 EUR je platné a účinné od 08.09.2017 na základe plošnej výnimky, ktorú vydal CKO.</w:t>
      </w:r>
    </w:p>
    <w:p w14:paraId="6D27D528" w14:textId="77777777" w:rsidR="0006412C" w:rsidRPr="0006412C" w:rsidRDefault="0006412C" w:rsidP="0006412C">
      <w:pPr>
        <w:tabs>
          <w:tab w:val="left" w:pos="1014"/>
        </w:tabs>
        <w:spacing w:before="120" w:after="120" w:line="288" w:lineRule="auto"/>
        <w:jc w:val="both"/>
        <w:rPr>
          <w:b/>
        </w:rPr>
      </w:pPr>
      <w:r w:rsidRPr="00852446">
        <w:t>Lehota na výkon kontroly VO je</w:t>
      </w:r>
      <w:r w:rsidRPr="0006412C">
        <w:rPr>
          <w:b/>
        </w:rPr>
        <w:t xml:space="preserve"> 20 pracovných dní </w:t>
      </w:r>
      <w:r w:rsidRPr="00852446">
        <w:t>v prípade zákaziek nad 15 000 EUR</w:t>
      </w:r>
      <w:r w:rsidRPr="0006412C">
        <w:rPr>
          <w:b/>
        </w:rPr>
        <w:t xml:space="preserve"> a 15 pracovných dní v prípade </w:t>
      </w:r>
      <w:r w:rsidRPr="00852446">
        <w:t>zákaziek do 15 000 EUR.</w:t>
      </w:r>
    </w:p>
    <w:p w14:paraId="5EB168E4" w14:textId="7F350860"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w:t>
      </w:r>
      <w:r w:rsidR="0006412C" w:rsidRPr="0006412C">
        <w:t>kód projektu v ITMS2014+ (ak relevantné)</w:t>
      </w:r>
      <w:r w:rsidR="0006412C">
        <w:t xml:space="preserve">, </w:t>
      </w:r>
      <w:r w:rsidRPr="009F4290">
        <w:t>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0C28BE57" w14:textId="73758C21" w:rsidR="0006412C" w:rsidRPr="0006412C" w:rsidRDefault="0006412C" w:rsidP="0006412C">
      <w:pPr>
        <w:tabs>
          <w:tab w:val="left" w:pos="1014"/>
        </w:tabs>
        <w:spacing w:before="120" w:after="120" w:line="288" w:lineRule="auto"/>
        <w:jc w:val="both"/>
      </w:pPr>
      <w:r w:rsidRPr="0006412C">
        <w:t xml:space="preserve">V rámci finančnej kontroly zákaziek </w:t>
      </w:r>
      <w:r w:rsidR="007E444D" w:rsidRPr="007E444D">
        <w:t xml:space="preserve">s nízkou hodnotou </w:t>
      </w:r>
      <w:r w:rsidRPr="0006412C">
        <w:t>môže poskytovateľ vykonať kontrolu VO ako súčasť kontroly predmetného výdavku v rámci ŽoP, kde poskytovateľ overí dodržanie pravidiel na zadávanie tohto typu zákazky v zmysle tejto kapitoly. Uvedeným nie je dotknutá povinnosť kontroly oprávnenosti výdavku v rámci kontroly deklarovaných výdavkov prijímateľa vo fáze ŽoP.</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0ACC49DB" w:rsidR="009D7F63" w:rsidRPr="0073389C" w:rsidRDefault="009D7F63" w:rsidP="009D7F63">
      <w:pPr>
        <w:tabs>
          <w:tab w:val="left" w:pos="1014"/>
        </w:tabs>
        <w:spacing w:before="120" w:after="120" w:line="288" w:lineRule="auto"/>
        <w:jc w:val="both"/>
        <w:rPr>
          <w:b/>
        </w:rPr>
      </w:pPr>
      <w:r w:rsidRPr="0073389C">
        <w:rPr>
          <w:b/>
        </w:rPr>
        <w:t xml:space="preserve">Zákazky nad </w:t>
      </w:r>
      <w:r w:rsidR="004A5C0C">
        <w:rPr>
          <w:b/>
        </w:rPr>
        <w:t>1</w:t>
      </w:r>
      <w:r w:rsidRPr="0073389C">
        <w:rPr>
          <w:b/>
        </w:rPr>
        <w:t>5 000 EUR</w:t>
      </w:r>
    </w:p>
    <w:p w14:paraId="7A55D335" w14:textId="73227FBB" w:rsidR="009D7F63" w:rsidRPr="0073389C" w:rsidRDefault="009D7F63" w:rsidP="009D7F63">
      <w:pPr>
        <w:tabs>
          <w:tab w:val="left" w:pos="1014"/>
        </w:tabs>
        <w:spacing w:before="120" w:after="120" w:line="288" w:lineRule="auto"/>
        <w:jc w:val="both"/>
      </w:pPr>
      <w:r w:rsidRPr="0073389C">
        <w:lastRenderedPageBreak/>
        <w:t xml:space="preserve">Ak ide o zákazky nad </w:t>
      </w:r>
      <w:r w:rsidR="004A5C0C">
        <w:t>1</w:t>
      </w:r>
      <w:r w:rsidRPr="0073389C">
        <w:t xml:space="preserve">5 000 EUR a zároveň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A55D336" w14:textId="18157C84" w:rsidR="009D7F63" w:rsidRPr="004A5C0C" w:rsidRDefault="00F877F0" w:rsidP="00852446">
      <w:pPr>
        <w:tabs>
          <w:tab w:val="left" w:pos="1014"/>
        </w:tabs>
        <w:spacing w:before="120" w:after="120" w:line="288" w:lineRule="auto"/>
        <w:jc w:val="both"/>
        <w:rPr>
          <w:rFonts w:cs="Arial"/>
          <w:szCs w:val="19"/>
        </w:rPr>
      </w:pPr>
      <w:r w:rsidRPr="0073389C">
        <w:rPr>
          <w:color w:val="FF0000"/>
        </w:rPr>
        <w:t xml:space="preserve"> </w:t>
      </w: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62A6B95D" w14:textId="03EC0122" w:rsidR="00890AFF"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06412C">
        <w:t>predkladanie ponúk</w:t>
      </w:r>
      <w:r w:rsidR="0006412C" w:rsidRPr="0073389C">
        <w:t xml:space="preserve"> </w:t>
      </w:r>
      <w:r w:rsidR="0006412C">
        <w:t>je</w:t>
      </w:r>
      <w:r w:rsidR="0006412C" w:rsidRPr="0073389C">
        <w:t xml:space="preserve"> </w:t>
      </w:r>
      <w:r w:rsidRPr="0073389C">
        <w:t xml:space="preserve">prijímateľ </w:t>
      </w:r>
      <w:r w:rsidR="0006412C">
        <w:t xml:space="preserve">povinný zverejniť </w:t>
      </w:r>
      <w:r w:rsidRPr="0073389C">
        <w:t xml:space="preserve">na svojom webovom sídle </w:t>
      </w:r>
      <w:r w:rsidR="00B32509" w:rsidRPr="00B32509">
        <w:t xml:space="preserve">alebo inom vhodnom webovom sídle </w:t>
      </w:r>
      <w:r w:rsidR="0006412C" w:rsidRPr="0006412C">
        <w:t>(ak nedisponuje vlastným webovým sídlom). Minimálna lehota na predkladanie ponúk je</w:t>
      </w:r>
      <w:r w:rsidR="0006412C" w:rsidRPr="0006412C" w:rsidDel="0006412C">
        <w:t xml:space="preserve"> </w:t>
      </w:r>
      <w:r w:rsidRPr="0073389C">
        <w:rPr>
          <w:b/>
        </w:rPr>
        <w:t>minimálne 5</w:t>
      </w:r>
      <w:r w:rsidR="00275D14" w:rsidRPr="00275D14">
        <w:t xml:space="preserve"> </w:t>
      </w:r>
      <w:r w:rsidRPr="0073389C">
        <w:rPr>
          <w:b/>
        </w:rPr>
        <w:t xml:space="preserve">pracovných dní </w:t>
      </w:r>
      <w:r w:rsidR="0006412C" w:rsidRPr="0006412C">
        <w:rPr>
          <w:b/>
        </w:rPr>
        <w:t>odo dňa zverejnenia výzvy na predkladanie ponúk na webovom sídle prijímateľa alebo inom vhodnom webovom sídle</w:t>
      </w:r>
      <w:r w:rsidR="0006412C">
        <w:rPr>
          <w:b/>
        </w:rPr>
        <w:t>,</w:t>
      </w:r>
      <w:r w:rsidR="00B1362E" w:rsidRPr="00B1362E">
        <w:rPr>
          <w:b/>
        </w:rPr>
        <w:t xml:space="preserve"> pričom</w:t>
      </w:r>
      <w:r w:rsidRPr="0073389C">
        <w:t xml:space="preserve"> do lehoty sa nezapočítava deň zverejnenia a zdokumentuje </w:t>
      </w:r>
      <w:r w:rsidR="00B1362E" w:rsidRPr="00B1362E">
        <w:t xml:space="preserve">a archivuje </w:t>
      </w:r>
      <w:r w:rsidRPr="0073389C">
        <w:t>toto zverejnenie hodnoverným spôsobom</w:t>
      </w:r>
      <w:r w:rsidR="00890AFF">
        <w:t xml:space="preserve"> </w:t>
      </w:r>
      <w:r w:rsidR="00890AFF" w:rsidRPr="00890AFF">
        <w:t>(spravidla printscreen tej časti webového sídla, kde bola výzva na predkladanie ponúk zverejnená). Lehota na predkladanie ponúk musí byť primeraná a musí zohľadniť zložitosť a charakter predmetu zákazky, čas nevyhnutne potrebný na vypracovanie a doručenie ponuky.</w:t>
      </w:r>
    </w:p>
    <w:p w14:paraId="7A55D33A" w14:textId="229F8956" w:rsidR="009D7F63" w:rsidRPr="0073389C" w:rsidRDefault="00890AFF" w:rsidP="009D7F63">
      <w:pPr>
        <w:tabs>
          <w:tab w:val="left" w:pos="1014"/>
        </w:tabs>
        <w:spacing w:before="120" w:after="120" w:line="288" w:lineRule="auto"/>
        <w:jc w:val="both"/>
      </w:pPr>
      <w:r>
        <w:t xml:space="preserve">Prijímateľ </w:t>
      </w:r>
      <w:r w:rsidR="009D7F63" w:rsidRPr="0073389C">
        <w:t xml:space="preserve">v deň zverejnenia </w:t>
      </w:r>
      <w:r w:rsidR="00D76DD9">
        <w:t>v</w:t>
      </w:r>
      <w:r w:rsidR="009D7F63" w:rsidRPr="0073389C">
        <w:t xml:space="preserve">ýzvy na </w:t>
      </w:r>
      <w:r w:rsidR="0006412C">
        <w:t>predkladanie ponúk</w:t>
      </w:r>
      <w:r w:rsidR="00950C3C" w:rsidRPr="0073389C">
        <w:t xml:space="preserve"> </w:t>
      </w:r>
      <w:r w:rsidR="009D7F63" w:rsidRPr="0073389C">
        <w:t>na svojom alebo inom vhodnom webovom sídle</w:t>
      </w:r>
      <w:r w:rsidR="00950C3C">
        <w:t xml:space="preserve"> </w:t>
      </w:r>
      <w:r w:rsidR="009D7F63" w:rsidRPr="0073389C">
        <w:t>zašle e</w:t>
      </w:r>
      <w:r w:rsidR="00506C97">
        <w:t>-</w:t>
      </w:r>
      <w:r w:rsidR="009D7F63" w:rsidRPr="0073389C">
        <w:t>mailom informáciu o tomto zverejnení</w:t>
      </w:r>
      <w:r w:rsidR="00950C3C">
        <w:t xml:space="preserve"> </w:t>
      </w:r>
      <w:r w:rsidR="00950C3C" w:rsidRPr="00950C3C">
        <w:t xml:space="preserve">vo forme podľa prílohy č. 23 </w:t>
      </w:r>
      <w:r w:rsidR="009D7F63" w:rsidRPr="0073389C">
        <w:t xml:space="preserve">na </w:t>
      </w:r>
      <w:r w:rsidR="00950C3C" w:rsidRPr="00950C3C">
        <w:t xml:space="preserve">e-mail zakazkycko@vlada.gov.sk a súčasne na e-mail </w:t>
      </w:r>
      <w:hyperlink r:id="rId25"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Lehotu na predkladanie ponúk musí prijímateľ určiť primeranú (aj dlhšiu ako 5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6" w:history="1">
        <w:r w:rsidR="000E5863" w:rsidRPr="004063F2">
          <w:rPr>
            <w:rStyle w:val="Hypertextovprepojenie"/>
            <w:color w:val="auto"/>
          </w:rPr>
          <w:t>vo.sep@minv.sk</w:t>
        </w:r>
      </w:hyperlink>
      <w:r w:rsidR="000E5863" w:rsidRPr="00DD30A9">
        <w:rPr>
          <w:u w:val="single"/>
        </w:rPr>
        <w:t>, nebude to dôvodom na vylúčenie výdavkov, týkajúcich sa obstarávanej zákazky, z financovania v plnej miere.</w:t>
      </w:r>
      <w:r w:rsidR="000E5863" w:rsidRPr="00DD30A9">
        <w:rPr>
          <w:b/>
        </w:rPr>
        <w:t xml:space="preserve"> </w:t>
      </w:r>
      <w:r w:rsidR="009D7F63"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58A4452F" w14:textId="5587B4AC" w:rsidR="004B2E39"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w:t>
      </w:r>
      <w:r w:rsidR="00890AFF">
        <w:t> </w:t>
      </w:r>
      <w:r w:rsidRPr="0073389C">
        <w:t>prípade</w:t>
      </w:r>
      <w:r w:rsidR="00890AFF" w:rsidRPr="00890AFF">
        <w:t xml:space="preserve"> ak Prijímateľ nedodrží povinnosť zaslania informácie o zverejnení zákazky na osobitný e-mailový kontakt zakazkycko@vlada.gov.sk v ten istý deň ako zverejní výzvu na súťaž (výzvu na predkladanie ponúk)</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w:t>
      </w:r>
    </w:p>
    <w:p w14:paraId="78E4FE70" w14:textId="5D6477AA" w:rsidR="004B2E39" w:rsidRDefault="004B2E39" w:rsidP="009D7F63">
      <w:pPr>
        <w:tabs>
          <w:tab w:val="left" w:pos="1014"/>
        </w:tabs>
        <w:spacing w:before="120" w:after="120" w:line="288" w:lineRule="auto"/>
        <w:jc w:val="both"/>
      </w:pPr>
      <w:r w:rsidRPr="004B2E39">
        <w:t>Toto predĺženie sa musí rovnako vykonať aj v ostatných dokumentoch, ktoré prijímateľ vypracoval za účelom vyhlásenia zadávania zákazky, najmä vo výzve na súťaž zverejnenej na webovom sídle prijímateľa alebo inom vhodnom webovom sídle.</w:t>
      </w:r>
    </w:p>
    <w:p w14:paraId="7A55D33B" w14:textId="522B06F2" w:rsidR="009D7F63" w:rsidRPr="0073389C" w:rsidRDefault="009D7F63" w:rsidP="009D7F63">
      <w:pPr>
        <w:tabs>
          <w:tab w:val="left" w:pos="1014"/>
        </w:tabs>
        <w:spacing w:before="120" w:after="120" w:line="288" w:lineRule="auto"/>
        <w:jc w:val="both"/>
      </w:pPr>
      <w:r w:rsidRPr="0073389C">
        <w:t xml:space="preserve">Pokiaľ prijímateľ nesplní túto oznamovaciu povinnosť, bude poskytovateľ posudzovať túto skutočnosť ako porušenie princípu transparentnosti a </w:t>
      </w:r>
      <w:r w:rsidR="004B2E39" w:rsidRPr="004B2E39">
        <w:t xml:space="preserve">na </w:t>
      </w:r>
      <w:r w:rsidRPr="0073389C">
        <w:t xml:space="preserve">výdavky z predmetného VO </w:t>
      </w:r>
      <w:r w:rsidR="004B2E39" w:rsidRPr="004B2E39">
        <w:t>uplatniť finančnú opravu.</w:t>
      </w:r>
      <w:r w:rsidR="004B2E39">
        <w:t xml:space="preserve"> </w:t>
      </w:r>
    </w:p>
    <w:p w14:paraId="61D72B69" w14:textId="7437B18F" w:rsidR="00AA1C85"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DA0B7D" w:rsidRPr="00DA0B7D">
        <w:t xml:space="preserve">v ten istý deň ako zverejní výzvu na predkladanie ponúk) </w:t>
      </w:r>
      <w:r w:rsidR="0006412C" w:rsidRPr="0006412C">
        <w:t>na svojom webovom sídle alebo inom vhodnom webovom sídle</w:t>
      </w:r>
      <w:r w:rsidR="0006412C" w:rsidRPr="0006412C" w:rsidDel="0006412C">
        <w:t xml:space="preserve"> </w:t>
      </w:r>
      <w:r w:rsidR="00DA0B7D" w:rsidRPr="00DA0B7D">
        <w:t xml:space="preserve">zašle informácie o zverejnení zákazky na osobitný e-mailový kontakt </w:t>
      </w:r>
      <w:hyperlink r:id="rId27" w:history="1">
        <w:r w:rsidR="00DA0B7D" w:rsidRPr="008F0EC1">
          <w:rPr>
            <w:rStyle w:val="Hypertextovprepojenie"/>
          </w:rPr>
          <w:t>zakazkycko@vlada.gov.sk</w:t>
        </w:r>
      </w:hyperlink>
      <w:r w:rsidR="00DA0B7D">
        <w:t xml:space="preserve"> </w:t>
      </w:r>
      <w:r w:rsidRPr="0073389C">
        <w:t xml:space="preserve">povinný zaslať túto výzvu minimálne </w:t>
      </w:r>
      <w:r w:rsidR="000E2751">
        <w:t>3</w:t>
      </w:r>
      <w:r w:rsidR="000E2751" w:rsidRPr="0073389C">
        <w:t xml:space="preserve"> </w:t>
      </w:r>
      <w:r w:rsidRPr="0073389C">
        <w:t>vybraným záujemcom</w:t>
      </w:r>
      <w:r w:rsidR="00AA1C85" w:rsidRPr="00AA1C85">
        <w:t xml:space="preserve"> formou mailovej komunikácie</w:t>
      </w:r>
      <w:r w:rsidRPr="0073389C">
        <w:t xml:space="preserve">. </w:t>
      </w:r>
    </w:p>
    <w:p w14:paraId="76034677" w14:textId="3AB1B2C1" w:rsidR="00AA1C85" w:rsidRDefault="00AA1C85" w:rsidP="00AA1C85">
      <w:pPr>
        <w:tabs>
          <w:tab w:val="left" w:pos="1014"/>
        </w:tabs>
        <w:spacing w:before="120" w:after="120" w:line="288" w:lineRule="auto"/>
        <w:jc w:val="both"/>
      </w:pPr>
      <w:r>
        <w:t xml:space="preserve">Pokiaľ prijímateľ nedodrží povinnosť zaslať túto výzvu </w:t>
      </w:r>
      <w:r w:rsidR="00FD5A49">
        <w:t xml:space="preserve">minimálne 3 </w:t>
      </w:r>
      <w:r>
        <w:t xml:space="preserve">vybraným záujemcom v tom istom dni ako o nej informuje zaslaním informácie na osobitný e-mailový kontakt zakazkycko@vlada.gov.sk, je povinný </w:t>
      </w:r>
      <w:r w:rsidR="00FD5A49" w:rsidRPr="00FD5A49">
        <w:t xml:space="preserve">splniť túto povinnosť bezodkladne po zistení tejto skutočnosti, a to ešte pred uplynutím pôvodnej lehoty na predkladanie ponúk a zároveň </w:t>
      </w:r>
      <w:r>
        <w:t>pristúpiť k primeranému predĺženiu lehoty na predkladanie ponúk</w:t>
      </w:r>
      <w:r w:rsidR="00FD5A49">
        <w:t xml:space="preserve">, </w:t>
      </w:r>
      <w:r w:rsidR="00FD5A49" w:rsidRPr="00FD5A49">
        <w:t>aby bola zachovaná jej pôvodne určená dĺžka aj pre oslovených vybraných potenciálnych záujemcov</w:t>
      </w:r>
      <w:r>
        <w:t>.</w:t>
      </w:r>
    </w:p>
    <w:p w14:paraId="7A55D33C" w14:textId="6F3F2E1A" w:rsidR="009D7F63" w:rsidRDefault="009D7F63" w:rsidP="009D7F63">
      <w:pPr>
        <w:tabs>
          <w:tab w:val="left" w:pos="1014"/>
        </w:tabs>
        <w:spacing w:before="120" w:after="120" w:line="288" w:lineRule="auto"/>
        <w:jc w:val="both"/>
      </w:pPr>
      <w:r w:rsidRPr="0073389C">
        <w:lastRenderedPageBreak/>
        <w:t>Oslovení záujemcovia musia byť subjekty, ktoré sú oprávnené dodávať</w:t>
      </w:r>
      <w:r w:rsidR="00D53C88">
        <w:t xml:space="preserve"> </w:t>
      </w:r>
      <w:r w:rsidR="00D53C88" w:rsidRPr="00D53C88">
        <w:t>tovar, uskutočňovať stavebné práce alebo poskytovať služby</w:t>
      </w:r>
      <w:r w:rsidRPr="0073389C">
        <w:t xml:space="preserve">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w:t>
      </w:r>
      <w:r w:rsidR="00FD5A49" w:rsidRPr="00FD5A49">
        <w:t xml:space="preserve">Oslovenie minimálne troch záujemcov, ktorí sú oprávnení dodávať tovary, uskutočňovať stavebné práce alebo poskytovať služby v rozsahu predmetu zákazky neznamená, že prijímateľ musí v lehote na predkladanie ponúk obdržať ponuky záujemcov, ktorých priamo oslovil. Zákazka môže byť realizovaná aj v prípade predloženia 1 alebo 2 ponúk. </w:t>
      </w:r>
      <w:r w:rsidRPr="0073389C">
        <w:t xml:space="preserve">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w:t>
      </w:r>
      <w:r w:rsidR="00FD5A49" w:rsidRPr="00FD5A49">
        <w:t>vypracovaná ešte pred vyhlásením zákazky</w:t>
      </w:r>
      <w:r w:rsidR="00D53C88" w:rsidRPr="00D53C88">
        <w:t xml:space="preserve"> a dôkazné bremeno preukázania skutočnosti, že na relevantnom trhu neexistuje viac ako 1 alebo 2 dodávatelia znáša prijímateľ. </w:t>
      </w:r>
      <w:r w:rsidR="00FD5A49" w:rsidRPr="00FD5A49">
        <w:t>Odôvodnenie k jedinečnému predmetu zákazky, resp. k predmetu zákazky, v rámci ktorého nie je možné vykonať prieskum trhu, musí byť súčasťou dokumentácie k zákazke.</w:t>
      </w:r>
      <w:r w:rsidR="00FD5A49">
        <w:t xml:space="preserve"> </w:t>
      </w:r>
      <w:r w:rsidR="00D53C88" w:rsidRPr="00D53C88">
        <w:t>Aj v tomto výnimočnom prípade je však povinnosťou prijímateľa zverejniť zákazku na webovom sídle a zaslať informáciu o tomto zverejnení na osobitný mailový kontakt</w:t>
      </w:r>
      <w:r w:rsidR="00EF4612">
        <w:t xml:space="preserve"> </w:t>
      </w:r>
      <w:r w:rsidR="00EF4612" w:rsidRPr="00EF4612">
        <w:t>zakazkycko@vlada.gov.sk</w:t>
      </w:r>
      <w:r w:rsidR="00EF4612">
        <w:t>.</w:t>
      </w:r>
      <w:r w:rsidR="00D53C88">
        <w:t xml:space="preserve"> </w:t>
      </w:r>
      <w:r w:rsidRPr="0073389C">
        <w:t xml:space="preserve"> </w:t>
      </w:r>
    </w:p>
    <w:p w14:paraId="36DA08EB" w14:textId="0851F9CD" w:rsidR="00FD5A49" w:rsidRPr="0073389C" w:rsidRDefault="00FD5A49" w:rsidP="009D7F63">
      <w:pPr>
        <w:tabs>
          <w:tab w:val="left" w:pos="1014"/>
        </w:tabs>
        <w:spacing w:before="120" w:after="120" w:line="288" w:lineRule="auto"/>
        <w:jc w:val="both"/>
      </w:pPr>
      <w:r w:rsidRPr="00FD5A49">
        <w:t>Celý postup prijímateľa pri zadávaní zákazky bude zhrnutý v zápise z prieskumu trhu (vzor príloha č. 6), ktorého minimálne náležitosti sú nasledovné: identifikácia prijímateľa, názov zákazky, kód CPV, predmet zákazky, určenie kritéria/kritérií na vyhodnocovanie ponúk, spôsob vykonania prieskumu a identifikovanie podkladov, na základe ktorých boli ponuky vyhodnocované, zoznam oslovených záujemcov a dátum ich oslovenia, informácia o skutočnosti, či sú oslovení záujemcovia oprávnení dodávať službu, tovar alebo prácu v rozsahu predmetu zákazky, dátum vyhodnotenia ponúk, zoznam uchádzačov, ktorí predložili ponuku, identifikácia a vyhodnotenie splnenia jednotlivých podmienok účasti a návrhov na plnenie kritérií, identifikácia úspešného dodávateľa/poskytovateľa/zhotoviteľa, konečná zmluvná cena ponuky úspešného uchádzača (uviesť s DPH aj bez DPH; v prípade, že dodávateľ nie je platca DPH, uvedie sa konečná cena), spôsob vzniku záväzku (zmluva, objednávka...), meno, funkcia, dátum a podpis zodpovednej osoby/osôb, ktoré vykonali prieskum.</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26B6F17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A5C0C">
        <w:t>1</w:t>
      </w:r>
      <w:r w:rsidRPr="0073389C">
        <w:t>5 000 EUR upravuje Metodický pokyn CKO č. 14</w:t>
      </w:r>
      <w:r w:rsidR="005C00EC">
        <w:t xml:space="preserve"> </w:t>
      </w:r>
      <w:r w:rsidR="005C00EC" w:rsidRPr="005C00EC">
        <w:t xml:space="preserve">k zadávaniu zákaziek v hodnote nad </w:t>
      </w:r>
      <w:r w:rsidR="00EF4612">
        <w:t>1</w:t>
      </w:r>
      <w:r w:rsidR="005C00EC" w:rsidRPr="005C00EC">
        <w:t>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EE8AB27" w:rsidR="009D7F63" w:rsidRPr="0073389C" w:rsidRDefault="009D7F63" w:rsidP="009D7F63">
      <w:pPr>
        <w:tabs>
          <w:tab w:val="left" w:pos="1014"/>
        </w:tabs>
        <w:spacing w:before="120" w:after="120" w:line="288" w:lineRule="auto"/>
        <w:jc w:val="both"/>
        <w:rPr>
          <w:b/>
        </w:rPr>
      </w:pPr>
      <w:r w:rsidRPr="0073389C">
        <w:rPr>
          <w:b/>
        </w:rPr>
        <w:t xml:space="preserve">Zákazky do </w:t>
      </w:r>
      <w:r w:rsidR="004A5C0C">
        <w:rPr>
          <w:b/>
        </w:rPr>
        <w:t>1</w:t>
      </w:r>
      <w:r w:rsidRPr="0073389C">
        <w:rPr>
          <w:b/>
        </w:rPr>
        <w:t>5 000 EUR</w:t>
      </w:r>
    </w:p>
    <w:p w14:paraId="7A55D341" w14:textId="27B2C00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4A5C0C">
        <w:t>1</w:t>
      </w:r>
      <w:r w:rsidRPr="0073389C">
        <w:t xml:space="preserve">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65D88145"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w:t>
      </w:r>
      <w:r w:rsidRPr="0073389C">
        <w:lastRenderedPageBreak/>
        <w:t xml:space="preserve">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w:t>
      </w:r>
      <w:r w:rsidR="00FD5A49" w:rsidRPr="00FD5A49">
        <w:t xml:space="preserve">vypracovaná ešte pred vyhlásením zákazky a dôkazné bremeno preukázania skutočnosti, že na relevantnom trhu neexistuje viac ako 1 alebo 2 dodávatelia znáša prijímateľ. Odôvodnenie k jedinečnému predmetu zákazky, </w:t>
      </w:r>
      <w:bookmarkStart w:id="178" w:name="_Hlk526716467"/>
      <w:r w:rsidR="00FD5A49" w:rsidRPr="00FD5A49">
        <w:t>resp. k predmetu zákazky, v rámci ktorého nie je možné vykonať prieskum trhu,</w:t>
      </w:r>
      <w:bookmarkEnd w:id="178"/>
      <w:r w:rsidR="00FD5A49" w:rsidRPr="00FD5A49">
        <w:t xml:space="preserve"> musí byť súčasťou dokumentácie k zákazke.</w:t>
      </w:r>
      <w:r w:rsidRPr="0073389C">
        <w:t xml:space="preserve">. </w:t>
      </w:r>
    </w:p>
    <w:p w14:paraId="265AB634" w14:textId="2FC5B291"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9C04B30" w14:textId="27ECBAF4" w:rsidR="007E444D" w:rsidRDefault="009D7F63" w:rsidP="007E444D">
      <w:pPr>
        <w:tabs>
          <w:tab w:val="left" w:pos="1014"/>
        </w:tabs>
        <w:spacing w:before="120" w:after="120" w:line="288" w:lineRule="auto"/>
        <w:jc w:val="both"/>
      </w:pPr>
      <w:r w:rsidRPr="0073389C">
        <w:t>Celý postup zadávania zákazky zhrnie prijímateľ v zápise z prieskumu trhu (</w:t>
      </w:r>
      <w:r w:rsidR="007E444D">
        <w:t xml:space="preserve">vzor </w:t>
      </w:r>
      <w:r w:rsidRPr="0073389C">
        <w:t xml:space="preserve">príloha č. </w:t>
      </w:r>
      <w:r w:rsidR="001A6E82" w:rsidRPr="0073389C">
        <w:t>2</w:t>
      </w:r>
      <w:r w:rsidR="001A6E82">
        <w:t>5</w:t>
      </w:r>
      <w:r w:rsidRPr="0073389C">
        <w:t>)</w:t>
      </w:r>
      <w:r w:rsidR="005C00EC">
        <w:t>.</w:t>
      </w:r>
      <w:r w:rsidR="007E444D">
        <w:t xml:space="preserve"> Okrem prieskumu trhu je prijímateľ povinný v rámci dokumentácie z verejného obstarávania zaslať poskytovateľovi aj:</w:t>
      </w:r>
    </w:p>
    <w:p w14:paraId="611179DB"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plán obstarávaní tovarov, služieb alebo stavebných prác</w:t>
      </w:r>
      <w:r w:rsidRPr="001C336E">
        <w:t xml:space="preserve"> rovnakého charakteru ako je predmet príslušnej zákazky za kalendárny rok a celú dĺžku realizácie projektu/projektov, v ktorom bola/bude zákazka vyhlásená (</w:t>
      </w:r>
      <w:r w:rsidRPr="00957442">
        <w:rPr>
          <w:b/>
        </w:rPr>
        <w:t>vzor</w:t>
      </w:r>
      <w:r w:rsidRPr="001C336E">
        <w:t xml:space="preserve"> príloha č. </w:t>
      </w:r>
      <w:r w:rsidRPr="00957442">
        <w:rPr>
          <w:b/>
        </w:rPr>
        <w:t>20</w:t>
      </w:r>
      <w:r>
        <w:t>),</w:t>
      </w:r>
    </w:p>
    <w:p w14:paraId="767CA57D"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čestné vyhlásenie prijímateľa týkajúce sa konfliktu záujmov</w:t>
      </w:r>
      <w:r>
        <w:t xml:space="preserve"> (</w:t>
      </w:r>
      <w:r w:rsidRPr="00957442">
        <w:rPr>
          <w:b/>
        </w:rPr>
        <w:t>vzor</w:t>
      </w:r>
      <w:r>
        <w:t xml:space="preserve"> príloha č. </w:t>
      </w:r>
      <w:r w:rsidRPr="00957442">
        <w:rPr>
          <w:b/>
        </w:rPr>
        <w:t>28),</w:t>
      </w:r>
    </w:p>
    <w:p w14:paraId="26E5B1EF"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čestné vyhlásenie o zhode predloženej dokumentácie z VO s originálom dokumentácie a o úplnosti a kompletnosti dokladov</w:t>
      </w:r>
      <w:r>
        <w:t xml:space="preserve">, </w:t>
      </w:r>
      <w:r w:rsidRPr="00C515D3">
        <w:t>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w:t>
      </w:r>
      <w:r w:rsidRPr="00957442">
        <w:rPr>
          <w:b/>
        </w:rPr>
        <w:t>vzor</w:t>
      </w:r>
      <w:r w:rsidRPr="00C515D3">
        <w:t xml:space="preserve"> príloha č. </w:t>
      </w:r>
      <w:r w:rsidRPr="00957442">
        <w:rPr>
          <w:b/>
        </w:rPr>
        <w:t xml:space="preserve">29), </w:t>
      </w:r>
    </w:p>
    <w:p w14:paraId="54E7EBAC"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rFonts w:cs="Arial"/>
          <w:i/>
        </w:rPr>
        <w:t>prevodník obstaraných položiek k rozpočtu projektu</w:t>
      </w:r>
      <w:r w:rsidRPr="00957442">
        <w:rPr>
          <w:rFonts w:cs="Arial"/>
        </w:rPr>
        <w:t xml:space="preserve"> (</w:t>
      </w:r>
      <w:r w:rsidRPr="00957442">
        <w:rPr>
          <w:rFonts w:cs="Arial"/>
          <w:b/>
        </w:rPr>
        <w:t>vzor</w:t>
      </w:r>
      <w:r w:rsidRPr="00957442">
        <w:rPr>
          <w:rFonts w:cs="Arial"/>
        </w:rPr>
        <w:t xml:space="preserve"> príloha č. </w:t>
      </w:r>
      <w:r w:rsidRPr="00957442">
        <w:rPr>
          <w:rFonts w:cs="Arial"/>
          <w:b/>
        </w:rPr>
        <w:t xml:space="preserve">40) </w:t>
      </w:r>
    </w:p>
    <w:p w14:paraId="60491B1F" w14:textId="77777777" w:rsidR="007E444D" w:rsidRPr="00957442" w:rsidRDefault="007E444D" w:rsidP="007E444D">
      <w:pPr>
        <w:tabs>
          <w:tab w:val="left" w:pos="1014"/>
        </w:tabs>
        <w:spacing w:before="120" w:after="120" w:line="288" w:lineRule="auto"/>
        <w:jc w:val="both"/>
        <w:rPr>
          <w:rFonts w:cs="Arial"/>
        </w:rPr>
      </w:pPr>
      <w:r w:rsidRPr="00957442">
        <w:rPr>
          <w:rFonts w:cs="Arial"/>
        </w:rPr>
        <w:t xml:space="preserve">a ďalej </w:t>
      </w:r>
      <w:r>
        <w:rPr>
          <w:rFonts w:cs="Arial"/>
        </w:rPr>
        <w:t>v prípade relevancie aj</w:t>
      </w:r>
      <w:r w:rsidRPr="00957442">
        <w:rPr>
          <w:rFonts w:cs="Arial"/>
        </w:rPr>
        <w:t>:</w:t>
      </w:r>
    </w:p>
    <w:p w14:paraId="6FA254D7" w14:textId="77777777" w:rsidR="007E444D" w:rsidRDefault="007E444D" w:rsidP="007E444D">
      <w:pPr>
        <w:pStyle w:val="Odsekzoznamu"/>
        <w:numPr>
          <w:ilvl w:val="0"/>
          <w:numId w:val="127"/>
        </w:numPr>
        <w:spacing w:after="200" w:line="276" w:lineRule="auto"/>
        <w:jc w:val="both"/>
      </w:pPr>
      <w:r>
        <w:t>z</w:t>
      </w:r>
      <w:r w:rsidRPr="003B3CE8">
        <w:t>áznam z určenia PHZ</w:t>
      </w:r>
      <w:r w:rsidRPr="0073389C">
        <w:t xml:space="preserve"> (</w:t>
      </w:r>
      <w:r w:rsidRPr="004B69AD">
        <w:rPr>
          <w:b/>
        </w:rPr>
        <w:t>vzor</w:t>
      </w:r>
      <w:r w:rsidRPr="0073389C">
        <w:t xml:space="preserve"> príloha č. </w:t>
      </w:r>
      <w:r w:rsidRPr="004B69AD">
        <w:rPr>
          <w:b/>
        </w:rPr>
        <w:t>21</w:t>
      </w:r>
      <w:r>
        <w:t>),</w:t>
      </w:r>
    </w:p>
    <w:p w14:paraId="419DC17A" w14:textId="77777777" w:rsidR="007E444D" w:rsidRDefault="007E444D" w:rsidP="007E444D">
      <w:pPr>
        <w:pStyle w:val="Odsekzoznamu"/>
        <w:numPr>
          <w:ilvl w:val="0"/>
          <w:numId w:val="127"/>
        </w:numPr>
        <w:spacing w:after="200" w:line="276" w:lineRule="auto"/>
        <w:jc w:val="both"/>
      </w:pPr>
      <w:r w:rsidRPr="00D05310">
        <w:t>výzvu na predloženie ponuky (</w:t>
      </w:r>
      <w:r w:rsidRPr="00957442">
        <w:rPr>
          <w:b/>
        </w:rPr>
        <w:t>vzor</w:t>
      </w:r>
      <w:r>
        <w:t xml:space="preserve"> </w:t>
      </w:r>
      <w:r w:rsidRPr="00D05310">
        <w:t xml:space="preserve">príloha č. </w:t>
      </w:r>
      <w:r w:rsidRPr="00957442">
        <w:rPr>
          <w:b/>
        </w:rPr>
        <w:t>24</w:t>
      </w:r>
      <w:r w:rsidRPr="00D05310">
        <w:t>)</w:t>
      </w:r>
      <w:r>
        <w:t>,</w:t>
      </w:r>
    </w:p>
    <w:p w14:paraId="5C144B72" w14:textId="77777777" w:rsidR="007E444D" w:rsidRDefault="007E444D" w:rsidP="007E444D">
      <w:pPr>
        <w:pStyle w:val="Odsekzoznamu"/>
        <w:numPr>
          <w:ilvl w:val="0"/>
          <w:numId w:val="127"/>
        </w:numPr>
        <w:spacing w:after="200" w:line="276" w:lineRule="auto"/>
        <w:jc w:val="both"/>
      </w:pPr>
      <w:r>
        <w:rPr>
          <w:rFonts w:cs="Arial"/>
        </w:rPr>
        <w:t>e</w:t>
      </w:r>
      <w:r w:rsidRPr="0073389C">
        <w:rPr>
          <w:rFonts w:cs="Arial"/>
        </w:rPr>
        <w:t>videnci</w:t>
      </w:r>
      <w:r>
        <w:rPr>
          <w:rFonts w:cs="Arial"/>
        </w:rPr>
        <w:t>u</w:t>
      </w:r>
      <w:r w:rsidRPr="0073389C">
        <w:rPr>
          <w:rFonts w:cs="Arial"/>
        </w:rPr>
        <w:t xml:space="preserve"> doručených ponúk</w:t>
      </w:r>
      <w:r>
        <w:rPr>
          <w:rFonts w:cs="Arial"/>
        </w:rPr>
        <w:t>,</w:t>
      </w:r>
    </w:p>
    <w:p w14:paraId="260E3F23" w14:textId="1766D929" w:rsidR="007E444D" w:rsidRPr="0037381A" w:rsidRDefault="007E444D" w:rsidP="0042029B">
      <w:pPr>
        <w:pStyle w:val="Odsekzoznamu"/>
        <w:numPr>
          <w:ilvl w:val="0"/>
          <w:numId w:val="127"/>
        </w:numPr>
        <w:spacing w:after="200" w:line="276" w:lineRule="auto"/>
        <w:jc w:val="both"/>
      </w:pPr>
      <w:r>
        <w:t>p</w:t>
      </w:r>
      <w:r w:rsidRPr="003B3CE8">
        <w:t>onuky jednotlivých uchádzačov, vrátane dokladu preukazujúceho čas a spôsob doručenia ponuky, (napr. doručenka, potvrdenie o doručení a prečítaní e-mailu</w:t>
      </w:r>
      <w:r>
        <w:t xml:space="preserve">, </w:t>
      </w:r>
      <w:r w:rsidRPr="003B3CE8">
        <w:t>...)</w:t>
      </w:r>
      <w:r>
        <w:t>, prípadne „</w:t>
      </w:r>
      <w:r w:rsidRPr="00F659B0">
        <w:t>print</w:t>
      </w:r>
      <w:r>
        <w:t xml:space="preserve"> </w:t>
      </w:r>
      <w:r w:rsidRPr="00F659B0">
        <w:t>screen</w:t>
      </w:r>
      <w:r>
        <w:t>“ z webového sídla dodávateľa,</w:t>
      </w:r>
    </w:p>
    <w:p w14:paraId="0B98E0A8" w14:textId="77777777" w:rsidR="007E444D" w:rsidRPr="009C1E89" w:rsidRDefault="007E444D" w:rsidP="007E444D">
      <w:pPr>
        <w:pStyle w:val="Odsekzoznamu"/>
        <w:numPr>
          <w:ilvl w:val="0"/>
          <w:numId w:val="127"/>
        </w:numPr>
        <w:spacing w:after="200" w:line="276" w:lineRule="auto"/>
        <w:jc w:val="both"/>
        <w:rPr>
          <w:rFonts w:cstheme="minorBidi"/>
        </w:rPr>
      </w:pPr>
      <w:r w:rsidRPr="009C1E89">
        <w:rPr>
          <w:rFonts w:cs="Arial"/>
        </w:rPr>
        <w:t>zmluv</w:t>
      </w:r>
      <w:r>
        <w:rPr>
          <w:rFonts w:cs="Arial"/>
        </w:rPr>
        <w:t>u</w:t>
      </w:r>
      <w:r w:rsidRPr="009C1E89">
        <w:rPr>
          <w:rFonts w:cs="Arial"/>
        </w:rPr>
        <w:t xml:space="preserve"> uzavret</w:t>
      </w:r>
      <w:r>
        <w:rPr>
          <w:rFonts w:cs="Arial"/>
        </w:rPr>
        <w:t>ú</w:t>
      </w:r>
      <w:r w:rsidRPr="009C1E89">
        <w:rPr>
          <w:rFonts w:cs="Arial"/>
        </w:rPr>
        <w:t xml:space="preserve"> medzi prijímateľom a úspešným uchádzačom;</w:t>
      </w:r>
    </w:p>
    <w:p w14:paraId="1B7B1A95" w14:textId="77777777" w:rsidR="00C258E0" w:rsidRDefault="007E444D" w:rsidP="0042029B">
      <w:pPr>
        <w:pStyle w:val="Odsekzoznamu"/>
        <w:numPr>
          <w:ilvl w:val="0"/>
          <w:numId w:val="127"/>
        </w:numPr>
        <w:spacing w:after="200" w:line="276" w:lineRule="auto"/>
        <w:jc w:val="both"/>
      </w:pPr>
      <w:r w:rsidRPr="00152AA3">
        <w:t>potvrdenie o zverejnení uzavretej zmluvy medzi prijímateľom a úspešným uchádzačom v CRZ, resp. na webovom sídle prijímateľa (uvedené zdokladuje na</w:t>
      </w:r>
      <w:r>
        <w:t>pr. predložením „print screen“),</w:t>
      </w:r>
    </w:p>
    <w:p w14:paraId="7A55D344" w14:textId="5CB78C2F" w:rsidR="009D7F63" w:rsidRPr="0073389C" w:rsidRDefault="007E444D" w:rsidP="0042029B">
      <w:pPr>
        <w:pStyle w:val="Odsekzoznamu"/>
        <w:numPr>
          <w:ilvl w:val="0"/>
          <w:numId w:val="127"/>
        </w:numPr>
        <w:spacing w:after="200" w:line="276" w:lineRule="auto"/>
        <w:jc w:val="both"/>
      </w:pPr>
      <w:r>
        <w:t>informáciu o výsledku prieskumu trhu zaslanú uchádzačom, a pod.</w:t>
      </w:r>
    </w:p>
    <w:p w14:paraId="41AD9D3F" w14:textId="37B36504"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w:t>
      </w:r>
      <w:r w:rsidR="00FD5A49">
        <w:rPr>
          <w:b/>
        </w:rPr>
        <w:t>1</w:t>
      </w:r>
      <w:r w:rsidRPr="004A5C0C">
        <w:rPr>
          <w:b/>
        </w:rPr>
        <w:t xml:space="preserve">5 000 </w:t>
      </w:r>
      <w:r w:rsidR="00A15E8E">
        <w:rPr>
          <w:b/>
        </w:rPr>
        <w:t>EUR</w:t>
      </w:r>
      <w:r w:rsidR="00A15E8E" w:rsidRPr="004A5C0C">
        <w:rPr>
          <w:b/>
        </w:rPr>
        <w:t xml:space="preserve"> </w:t>
      </w:r>
      <w:r w:rsidRPr="004A5C0C">
        <w:rPr>
          <w:b/>
        </w:rPr>
        <w:t xml:space="preserve">bez DPH, </w:t>
      </w:r>
      <w:r w:rsidRPr="00DD30A9">
        <w:t>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r w:rsidR="00FD5A49" w:rsidRPr="00FD5A49">
        <w:rPr>
          <w:rFonts w:cs="Arial"/>
          <w:szCs w:val="19"/>
        </w:rPr>
        <w:t xml:space="preserve"> </w:t>
      </w:r>
      <w:r w:rsidR="00FD5A49" w:rsidRPr="00FD5A49">
        <w:t xml:space="preserve">V prípade voľby tohto postupu musí prijímateľ disponovať minimálne tromi ponukami, nakoľko okrem úspešného uchádzača určuje zároveň predpokladanú hodnotu zákazky. Z uvedeného dôvodu sa prijímateľovi odporúča </w:t>
      </w:r>
      <w:r w:rsidR="00FD5A49" w:rsidRPr="00FD5A49">
        <w:lastRenderedPageBreak/>
        <w:t>osloviť aj viac ako troch potenciálnych dodávateľov. Ak prijímateľovi neboli predložené tri cenové ponuky, je možné pre účely určenia predpokladanej hodnoty zákazky použiť aj cenové ponuky identifikované cez webové rozhranie, alebo určiť predpokladanú hodnotu zákazky aj na základe dvoch cenových ponúk.</w:t>
      </w:r>
    </w:p>
    <w:p w14:paraId="4F78C592" w14:textId="3DE42E93" w:rsidR="00A15E8E" w:rsidRPr="00DD30A9" w:rsidRDefault="00A15E8E" w:rsidP="009D7F63">
      <w:pPr>
        <w:tabs>
          <w:tab w:val="left" w:pos="1014"/>
        </w:tabs>
        <w:spacing w:before="120" w:after="120" w:line="288" w:lineRule="auto"/>
        <w:jc w:val="both"/>
      </w:pPr>
      <w:r w:rsidRPr="00A15E8E">
        <w:rPr>
          <w:b/>
        </w:rPr>
        <w:t xml:space="preserve">V prípade zákaziek s nízkou hodnotou, ktorých hodnota je do </w:t>
      </w:r>
      <w:r w:rsidR="00FD5A49">
        <w:rPr>
          <w:b/>
        </w:rPr>
        <w:t>5</w:t>
      </w:r>
      <w:r w:rsidR="00FD5A49" w:rsidRPr="00A15E8E">
        <w:rPr>
          <w:b/>
        </w:rPr>
        <w:t> </w:t>
      </w:r>
      <w:r w:rsidRPr="00A15E8E">
        <w:rPr>
          <w:b/>
        </w:rPr>
        <w:t>000 EUR bez DPH</w:t>
      </w:r>
      <w:r w:rsidRPr="00A15E8E">
        <w:t xml:space="preserve">, je možné určiť úspešného uchádzača priamym zadaním, ak poskytovateľ vo vzťahu k predmetu zákazky určil na dané výdavky finančné limity, ktoré zohľadňujú dodržanie pravidiel hospodárnosti v súlade s metodickým pokynom </w:t>
      </w:r>
      <w:hyperlink r:id="rId28" w:history="1">
        <w:r w:rsidRPr="00A15E8E">
          <w:rPr>
            <w:rStyle w:val="Hypertextovprepojenie"/>
          </w:rPr>
          <w:t>k overovaniu hospodárnosti výdavkov</w:t>
        </w:r>
      </w:hyperlink>
      <w:r w:rsidRPr="00A15E8E">
        <w:rPr>
          <w:vertAlign w:val="superscript"/>
        </w:rPr>
        <w:footnoteReference w:id="115"/>
      </w:r>
      <w:r w:rsidRPr="00A15E8E">
        <w:t>.</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179" w:name="_Toc440372886"/>
      <w:bookmarkStart w:id="180" w:name="_Toc1543534"/>
      <w:r w:rsidRPr="0073389C">
        <w:rPr>
          <w:lang w:val="sk-SK"/>
        </w:rPr>
        <w:t>Zákazky nespadajúce pod zákon o verejnom obstarávaní</w:t>
      </w:r>
      <w:bookmarkEnd w:id="179"/>
      <w:bookmarkEnd w:id="180"/>
    </w:p>
    <w:p w14:paraId="7A55D364" w14:textId="1F542212"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Aj v prípadoch, kedy zadávanie zákaziek na dodanie tovarov, prác alebo služieb nespadá pod ZVO, postupuje prijímateľ pri ich obstarávaní v súlade so Zmluvou o fungovaní EÚ a to najmä v súlade s jej princípmi</w:t>
      </w:r>
      <w:r w:rsidR="00FD5A49">
        <w:t>,</w:t>
      </w:r>
      <w:r w:rsidRPr="0073389C">
        <w:t xml:space="preserve"> ktorými sú - voľný pohyb tovaru, právo usadenia, voľný pohyb služieb, zákaz diskriminácie, rovnaké zaobchádzanie, transparentnosť, proporcionalita a vzájomné uznávanie dokladov. Rovnako dodržiava aj princíp zákonnosti. </w:t>
      </w:r>
    </w:p>
    <w:p w14:paraId="7A55D365" w14:textId="75DB9690"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ZVO (ďalej len „zákazky z výnimky“)</w:t>
      </w:r>
      <w:r w:rsidR="00FD5A49" w:rsidRPr="00FD5A49">
        <w:rPr>
          <w:szCs w:val="19"/>
        </w:rPr>
        <w:t xml:space="preserve"> </w:t>
      </w:r>
      <w:r w:rsidR="00FD5A49" w:rsidRPr="00FD5A49">
        <w:t>o postupy pri obstarávaní zákazky vyhlásenej osobou, ktorej verejný obstarávateľ poskytne 50% a menej finančných prostriedkov na dodanie tovaru, uskutočnenie stavebných prác, poskytnutie služieb z NFP, ďalej o zákazky týkajúce sa určitých kategórií osôb  definovaných v § 8 ods. 2 ZVO. Výnimka pre osoby podľa § 8 ods. 2 ZVO neplatí, ak ide o zákazku na uskutočnenie stavebných prác alebo zákazku na poskytnutie služby, ktorá súvisí s týmito stavebnými prácami, ktorej predpokladaná hodnota je vyššia ako finančný limit podľa § 5 ods. 2 ZVO a na ktorú verejný obstarávateľ poskytne viac ako 50% finančných prostriedkov</w:t>
      </w:r>
      <w:r w:rsidR="00FD5A49">
        <w:t>.</w:t>
      </w:r>
      <w:r w:rsidR="009D7F63" w:rsidRPr="0073389C">
        <w:t xml:space="preserve">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7F8DC053"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xml:space="preserve">, </w:t>
      </w:r>
      <w:r w:rsidR="00FD5A49" w:rsidRPr="00FD5A49">
        <w:t>postupuje poskytovateľ v súlade s metodickým pokynom CKO č. 5. V prípade, že poskytovateľ identifikuje pri finančnej kontrole obstarávania nesplnenie podmienok na uplatnenie výnimky spod pôsobnosti ZVO, vylúči výdavky takéhoto obstarávania z financovania v plnom rozsahu a poskytovateľ odporučí prijímateľovi postupovať pri opakovanom zadaní predmetnej zákazky v zmysle postupov a pravidiel ZVO.</w:t>
      </w:r>
    </w:p>
    <w:p w14:paraId="7A55D369" w14:textId="240DADD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lastRenderedPageBreak/>
        <w:t>Dôležité upozornenie:</w:t>
      </w:r>
      <w:r w:rsidRPr="0073389C">
        <w:t xml:space="preserve"> Prijímateľ nesmie zadať zákazku v zmysle predchádzajúcich odsekov s cieľom vyhnúť sa použitiu pravidiel a postupov zadávania zákaziek podľa ZVO</w:t>
      </w:r>
      <w:r w:rsidR="00FD5A49">
        <w:t>,</w:t>
      </w:r>
      <w:r w:rsidR="00FD5A49" w:rsidRPr="00FD5A49">
        <w:rPr>
          <w:rFonts w:cs="Arial"/>
          <w:szCs w:val="19"/>
        </w:rPr>
        <w:t xml:space="preserve"> </w:t>
      </w:r>
      <w:r w:rsidR="00FD5A49" w:rsidRPr="00FD5A49">
        <w:t>pričom zákonná možnosť uplatnenia výnimky spod pôsobnosti ZVO sa vykladá reštriktívne</w:t>
      </w:r>
      <w:r w:rsidRPr="0073389C">
        <w:t xml:space="preserve">. </w:t>
      </w:r>
    </w:p>
    <w:p w14:paraId="0FD8FD58" w14:textId="77777777" w:rsidR="00FD5A49" w:rsidRDefault="00FD5A49" w:rsidP="00852446">
      <w:pPr>
        <w:pStyle w:val="Odsekzoznamu"/>
        <w:spacing w:before="120" w:after="120" w:line="288" w:lineRule="auto"/>
        <w:ind w:left="0"/>
        <w:contextualSpacing w:val="0"/>
        <w:jc w:val="both"/>
      </w:pPr>
    </w:p>
    <w:p w14:paraId="47263F22" w14:textId="39C22150" w:rsidR="00FD5A49" w:rsidRPr="00852446" w:rsidRDefault="00FD5A49" w:rsidP="00852446">
      <w:pPr>
        <w:pStyle w:val="Odsekzoznamu"/>
        <w:spacing w:before="120" w:after="120" w:line="288" w:lineRule="auto"/>
        <w:ind w:left="0"/>
        <w:contextualSpacing w:val="0"/>
        <w:jc w:val="both"/>
      </w:pPr>
      <w:r w:rsidRPr="00852446">
        <w:t>Na zákazky, ktoré nespadajú pod pôsobnosť ZVO, vrátane zákaziek vyhlásených osobou, ktorej verejný obstarávateľ poskytne 50% a menej finančných prostriedkov na dodanie tovaru, uskutočnenie stavebných prác, poskytnutie služieb z NFP sa primerane vzťahuje kapitola 2.5.</w:t>
      </w:r>
      <w:r>
        <w:t>10</w:t>
      </w:r>
      <w:r w:rsidRPr="00852446">
        <w:t xml:space="preserve"> tejto Príručky, ako aj metodický pokyn CKO č. 13 k posudzovaniu konfliktu záujmov v procese VO vrátane jeho príloh v aktuálnom znení.</w:t>
      </w:r>
    </w:p>
    <w:p w14:paraId="33E1B80E" w14:textId="77777777" w:rsidR="00FD5A49" w:rsidRDefault="00FD5A49" w:rsidP="00852446">
      <w:pPr>
        <w:pStyle w:val="Odsekzoznamu"/>
        <w:tabs>
          <w:tab w:val="left" w:pos="1014"/>
        </w:tabs>
        <w:spacing w:before="120" w:after="120" w:line="288" w:lineRule="auto"/>
        <w:ind w:left="0"/>
        <w:contextualSpacing w:val="0"/>
        <w:jc w:val="both"/>
        <w:rPr>
          <w:b/>
        </w:rPr>
      </w:pPr>
    </w:p>
    <w:p w14:paraId="7A55D36A" w14:textId="2150CD53" w:rsidR="009D7F63" w:rsidRPr="0073389C" w:rsidRDefault="009D7F63" w:rsidP="005B7173">
      <w:pPr>
        <w:pStyle w:val="Odsekzoznamu"/>
        <w:numPr>
          <w:ilvl w:val="0"/>
          <w:numId w:val="116"/>
        </w:numPr>
        <w:tabs>
          <w:tab w:val="left" w:pos="1014"/>
        </w:tabs>
        <w:spacing w:before="120" w:after="120" w:line="288" w:lineRule="auto"/>
        <w:contextualSpacing w:val="0"/>
        <w:jc w:val="both"/>
        <w:rPr>
          <w:b/>
        </w:rPr>
      </w:pPr>
      <w:r w:rsidRPr="0073389C">
        <w:rPr>
          <w:b/>
        </w:rPr>
        <w:t>Pravidlá uplatňujúce sa pri zadávaní a kontrole zákaziek z výnimky</w:t>
      </w:r>
    </w:p>
    <w:p w14:paraId="7A55D36B" w14:textId="3E907773"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280BB0">
        <w:t>13</w:t>
      </w:r>
      <w:r w:rsidR="00280BB0"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7676B567" w14:textId="77777777" w:rsidR="00280BB0" w:rsidRPr="00280BB0" w:rsidRDefault="009D7F63" w:rsidP="00280BB0">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r w:rsidR="00280BB0" w:rsidRPr="00280BB0">
        <w:t>Vo výnimočných prípadoch, kedy môže ísť o jedinečný predmet zákazky, môže prijímateľ osloviť/identifikovať aj menej ako troch záujemcov, pričom táto výnimka musí byť zo strany prijímateľa riadne zdôvodnená a vypracovaná ešte pred vyhlásením zákazky a dôkazné bremeno preukázania skutočnosti, že na relevantnom trhu neexistuje viac ako 1 alebo 2 dodávatelia znáša prijímateľ. Odôvodnenie k jedinečnému predmetu zákazky, resp. k predmetu zákazky, v rámci ktorého nie je možné vykonať prieskum trhu, musí byť súčasťou dokumentácie k zákazke.</w:t>
      </w:r>
    </w:p>
    <w:p w14:paraId="2958E783" w14:textId="4A90EEE5" w:rsidR="00111724" w:rsidRDefault="00111724" w:rsidP="009D7F63">
      <w:pPr>
        <w:tabs>
          <w:tab w:val="left" w:pos="1014"/>
        </w:tabs>
        <w:spacing w:before="120" w:after="120" w:line="288" w:lineRule="auto"/>
        <w:jc w:val="both"/>
      </w:pPr>
    </w:p>
    <w:p w14:paraId="7A55D374" w14:textId="0401D9DD" w:rsidR="009D7F63" w:rsidRPr="0073389C" w:rsidRDefault="00111724" w:rsidP="00852446">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w:t>
      </w:r>
      <w:r w:rsidR="00280BB0" w:rsidRPr="00280BB0">
        <w:t xml:space="preserve">Prijímateľ môže pre tento účel využiť vzor prílohy </w:t>
      </w:r>
      <w:r w:rsidR="00280BB0">
        <w:t xml:space="preserve">č. 24 </w:t>
      </w:r>
      <w:r w:rsidR="009D7F63" w:rsidRPr="0073389C">
        <w:t xml:space="preserve">Výzva na predloženie ponuky </w:t>
      </w:r>
    </w:p>
    <w:p w14:paraId="7A55D375" w14:textId="75D80475" w:rsidR="009D7F63" w:rsidRPr="0073389C" w:rsidRDefault="009D7F63" w:rsidP="009D7F63">
      <w:pPr>
        <w:autoSpaceDE w:val="0"/>
        <w:autoSpaceDN w:val="0"/>
        <w:adjustRightInd w:val="0"/>
        <w:spacing w:before="120" w:after="120" w:line="288" w:lineRule="auto"/>
        <w:jc w:val="both"/>
      </w:pPr>
      <w:r w:rsidRPr="0073389C">
        <w:t>Prijímateľ pri vyhodnotení prieskumu trhu v súlade s </w:t>
      </w:r>
      <w:r w:rsidR="00280BB0">
        <w:t>podmienkami stanovenými vo výzve na predloženie ponúk</w:t>
      </w:r>
      <w:r w:rsidRPr="0073389C">
        <w:t xml:space="preserve">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33CAF6ED" w14:textId="77777777" w:rsidR="00280BB0" w:rsidRPr="0042029B" w:rsidRDefault="00280BB0" w:rsidP="00280BB0">
      <w:pPr>
        <w:autoSpaceDE w:val="0"/>
        <w:autoSpaceDN w:val="0"/>
        <w:adjustRightInd w:val="0"/>
        <w:spacing w:before="120" w:after="120" w:line="288" w:lineRule="auto"/>
        <w:jc w:val="both"/>
      </w:pPr>
      <w:r w:rsidRPr="0042029B">
        <w:t>V prípade výnimky, ktorá nie je viazaná na finančný limit, nie je povinnosťou prijímateľa predložiť určenie a výpočet predpokladanej hodnoty zákazky. Obdobne v prípade výnimiek, ktoré sú viazané na finančné limity podlimitných zákaziek a zákaziek s nízkou hodnotou, nie je potrebné určovať predpokladanú hodnotu zákazky, ale rozhodujúce je, aby zmluva, ktorá je uzatvorená s úspešným uchádzačom, bola vo finančnom limite, ktorý je spojený s možnosťou uplatnenia predmetnej výnimky. Prijímateľ pri zadávaní podlimitnej zákazky alebo zákazky s nízkou hodnotou v režime výnimky nesmie zákazku umelo rozdeliť s cieľom vyhnúť sa pravidlám a postupom VO.</w:t>
      </w:r>
    </w:p>
    <w:p w14:paraId="0C6FA0E4" w14:textId="77777777" w:rsidR="00280BB0" w:rsidRPr="0042029B" w:rsidRDefault="00280BB0" w:rsidP="00280BB0">
      <w:pPr>
        <w:autoSpaceDE w:val="0"/>
        <w:autoSpaceDN w:val="0"/>
        <w:adjustRightInd w:val="0"/>
        <w:spacing w:before="120" w:after="120" w:line="288" w:lineRule="auto"/>
        <w:jc w:val="both"/>
      </w:pPr>
      <w:r w:rsidRPr="0042029B">
        <w:t xml:space="preserve">Prieskum trhu slúži pre overenie hospodárnosti výdavkov zákazky, pričom pre tento účel je možné aktuálnu cenovú ponuku hospodárskeho subjektu, v prospech ktorého bude zadaná zákazka v režime výnimky, porovnať s cenovými ponukami, ktoré nie sú staršie ako 6 mesiacov v porovnaní s cenovou ponukou hospodárskeho subjektu, ktorému sa zadáva zákazka. Ak prijímateľ preukáže, že ceny obstarávaných tovarov, stavebných prác alebo služieb nezaznamenali na trhu zmenu, je možné overiť hospodárnosť aj porovnaním s ponukami staršími ako 6 mesiacov. Zdôvodnenie tejto skutočnosti musí byť súčasťou dokumentácie k zákazke. Ak je to objektívne možné, prijímateľ realizuje prieskum trhu pre účely overenia </w:t>
      </w:r>
      <w:r w:rsidRPr="0042029B">
        <w:lastRenderedPageBreak/>
        <w:t>hospodárnosti tak, že aktuálnu cenovú ponuku hospodárskeho subjektu, v prospech ktorého bude zadaná zákazka v režime výnimky, porovná s cenovými ponukami minimálne ďalších dvoch hospodárskych subjektov. Tieto hospodárske subjekty musia byť oprávnené dodávať tovar, poskytovať služby, alebo realizovať stavebné práce, ktoré tvoria predmet zákazky.</w:t>
      </w:r>
    </w:p>
    <w:p w14:paraId="59AC6E7A" w14:textId="77777777" w:rsidR="00280BB0" w:rsidRDefault="00280BB0" w:rsidP="009D7F63">
      <w:pPr>
        <w:autoSpaceDE w:val="0"/>
        <w:autoSpaceDN w:val="0"/>
        <w:adjustRightInd w:val="0"/>
        <w:spacing w:before="120" w:after="120" w:line="288" w:lineRule="auto"/>
        <w:jc w:val="both"/>
        <w:rPr>
          <w:b/>
          <w:i/>
          <w:color w:val="FF0000"/>
        </w:rPr>
      </w:pPr>
    </w:p>
    <w:p w14:paraId="6DA756E1" w14:textId="5C146A0B"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00280BB0" w:rsidRPr="0042029B">
        <w:t xml:space="preserve">Prijímateľ je povinný vykonať prieskum trhu, ktorým sa má preukázať hospodárnosť, v prípade zadávania zákazky podľa § 1 ods. 2 písm. c) ZVO na nadobúdanie existujúcich stavieb alebo nájom existujúcich stavieb a iných nehnuteľností alebo nadobúdanie práv k nim akýmkoľvek spôsobom financovania. </w:t>
      </w:r>
      <w:r w:rsidRPr="001B411C">
        <w:t>Ak prijíma</w:t>
      </w:r>
      <w:r w:rsidRPr="001F7F84">
        <w:t xml:space="preserve">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w:t>
      </w:r>
      <w:r w:rsidR="00280BB0">
        <w:t xml:space="preserve">možným </w:t>
      </w:r>
      <w:r w:rsidRPr="001F7F84">
        <w:t>doplňujúcim nástrojom pre účely zabezpečenia dodržania pravidiel hospodárnosti.</w:t>
      </w:r>
    </w:p>
    <w:p w14:paraId="7C990398" w14:textId="486E98D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r w:rsidR="00280BB0">
        <w:t xml:space="preserve"> </w:t>
      </w:r>
      <w:r w:rsidR="00280BB0" w:rsidRPr="00280BB0">
        <w:t>Obdobne zákazky spojené s dodaním hnuteľného tovaru (napr. kancelárske vybavenie prenajatých priestorov) nespadajú pod režim výnimky podľa § 1 ods. 2 písm. c) ZVO.</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07BE610C" w14:textId="44EE3AE8" w:rsidR="00280BB0" w:rsidRPr="00280BB0" w:rsidRDefault="00914736" w:rsidP="00280BB0">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w:t>
      </w:r>
      <w:r w:rsidR="00280BB0">
        <w:t>, písm. q)</w:t>
      </w:r>
      <w:r w:rsidRPr="001F7F84">
        <w:t xml:space="preserve"> alebo písm. </w:t>
      </w:r>
      <w:r w:rsidR="00280BB0">
        <w:t>u</w:t>
      </w:r>
      <w:r w:rsidRPr="001F7F84">
        <w:t>) ZVO je prijímateľ povinný vykonať deklaratórny prieskum</w:t>
      </w:r>
      <w:r w:rsidR="00280BB0">
        <w:t xml:space="preserve"> na overenie hospodárnosti</w:t>
      </w:r>
      <w:r w:rsidRPr="001F7F84">
        <w:t>, ktorým preukáže, že zákazka, ktorá bude zadaná priamo dodávateľovi v zmysle § 1 ods. 12 písm. d)</w:t>
      </w:r>
      <w:r w:rsidR="00280BB0">
        <w:t>, písm. q)</w:t>
      </w:r>
      <w:r w:rsidRPr="001F7F84">
        <w:t xml:space="preserve"> alebo písm. </w:t>
      </w:r>
      <w:r w:rsidR="00280BB0">
        <w:t>u</w:t>
      </w:r>
      <w:r w:rsidRPr="001F7F84">
        <w:t>) ZVO je hospodárnejšia oproti výsledkom zisteným v rámci prieskumu trhu. V prípade, že výsledok prieskumu trhu nepreukáže túto hospodárnosť, je prijímateľ povinný postupovať pri zadávaní zákazky v zmysle pravidiel a postupov ZVO.</w:t>
      </w:r>
      <w:r w:rsidR="00280BB0">
        <w:t xml:space="preserve"> </w:t>
      </w:r>
      <w:r w:rsidR="00280BB0" w:rsidRPr="00280BB0">
        <w:t xml:space="preserve">. Deklaratórny prieskum trhu na overenie hospodárnosti môže prijímateľ vykonať ako: </w:t>
      </w:r>
    </w:p>
    <w:p w14:paraId="2D9DC41B" w14:textId="77777777" w:rsidR="00280BB0" w:rsidRPr="00280BB0" w:rsidRDefault="00280BB0" w:rsidP="005B7173">
      <w:pPr>
        <w:numPr>
          <w:ilvl w:val="0"/>
          <w:numId w:val="117"/>
        </w:numPr>
        <w:autoSpaceDE w:val="0"/>
        <w:autoSpaceDN w:val="0"/>
        <w:adjustRightInd w:val="0"/>
        <w:spacing w:line="288" w:lineRule="auto"/>
        <w:jc w:val="both"/>
      </w:pPr>
      <w:r w:rsidRPr="00280BB0">
        <w:t xml:space="preserve">prieskum trhu, </w:t>
      </w:r>
    </w:p>
    <w:p w14:paraId="187902DF" w14:textId="77777777" w:rsidR="00280BB0" w:rsidRPr="00280BB0" w:rsidRDefault="00280BB0" w:rsidP="005B7173">
      <w:pPr>
        <w:numPr>
          <w:ilvl w:val="0"/>
          <w:numId w:val="117"/>
        </w:numPr>
        <w:autoSpaceDE w:val="0"/>
        <w:autoSpaceDN w:val="0"/>
        <w:adjustRightInd w:val="0"/>
        <w:spacing w:line="288" w:lineRule="auto"/>
        <w:jc w:val="both"/>
      </w:pPr>
      <w:r w:rsidRPr="00280BB0">
        <w:t xml:space="preserve">porovnanie s predchádzajúcim alebo aktuálnym plnením na rovnaký alebo porovnateľný predmet zákazky, </w:t>
      </w:r>
    </w:p>
    <w:p w14:paraId="756FEE4A" w14:textId="77777777" w:rsidR="00280BB0" w:rsidRPr="00280BB0" w:rsidRDefault="00280BB0" w:rsidP="005B7173">
      <w:pPr>
        <w:numPr>
          <w:ilvl w:val="0"/>
          <w:numId w:val="117"/>
        </w:numPr>
        <w:autoSpaceDE w:val="0"/>
        <w:autoSpaceDN w:val="0"/>
        <w:adjustRightInd w:val="0"/>
        <w:spacing w:line="288" w:lineRule="auto"/>
        <w:jc w:val="both"/>
      </w:pPr>
      <w:r w:rsidRPr="00280BB0">
        <w:t>prieskum trhu prostredníctvom informácií z webu (napr. zverejnené cenníky).</w:t>
      </w:r>
    </w:p>
    <w:p w14:paraId="62157F72" w14:textId="77777777" w:rsidR="00280BB0" w:rsidRPr="00280BB0" w:rsidRDefault="00280BB0" w:rsidP="00280BB0">
      <w:pPr>
        <w:autoSpaceDE w:val="0"/>
        <w:autoSpaceDN w:val="0"/>
        <w:adjustRightInd w:val="0"/>
        <w:spacing w:before="120" w:after="120" w:line="288" w:lineRule="auto"/>
        <w:jc w:val="both"/>
      </w:pPr>
    </w:p>
    <w:p w14:paraId="6DC72E46" w14:textId="77777777" w:rsidR="00280BB0" w:rsidRPr="00280BB0" w:rsidRDefault="00280BB0" w:rsidP="00280BB0">
      <w:pPr>
        <w:autoSpaceDE w:val="0"/>
        <w:autoSpaceDN w:val="0"/>
        <w:adjustRightInd w:val="0"/>
        <w:spacing w:before="120" w:after="120" w:line="288" w:lineRule="auto"/>
        <w:jc w:val="both"/>
      </w:pPr>
      <w:r w:rsidRPr="00280BB0">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t>
      </w:r>
    </w:p>
    <w:p w14:paraId="7DF99203" w14:textId="77777777" w:rsidR="00280BB0" w:rsidRPr="00280BB0" w:rsidRDefault="00280BB0" w:rsidP="00280BB0">
      <w:pPr>
        <w:autoSpaceDE w:val="0"/>
        <w:autoSpaceDN w:val="0"/>
        <w:adjustRightInd w:val="0"/>
        <w:spacing w:before="120" w:after="120" w:line="288" w:lineRule="auto"/>
        <w:jc w:val="both"/>
      </w:pPr>
      <w:r w:rsidRPr="00280BB0">
        <w:t xml:space="preserve">V prípade zákaziek, ktorých hodnota je do 10 000 EUR bez DPH, je možné určiť úspešného uchádzača priamym zadaním (týka sa aj prípadov, ktoré sú spájané s povinným prieskumom trhu), ak poskytovateľ vo </w:t>
      </w:r>
      <w:r w:rsidRPr="00280BB0">
        <w:lastRenderedPageBreak/>
        <w:t>vzťahu k predmetu zákazky určil na dané výdavky finančné limity, ktoré zohľadňujú dodržanie pravidiel hospodárnosti v súlade s metodickým pokynom CKO č. 18 k overovaniu hospodárnosti výdavkov.</w:t>
      </w: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07FCEC11"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Prijímateľ predloží na kontrolu zákazky po vykonaní prieskumu trhu</w:t>
      </w:r>
      <w:r w:rsidR="00280BB0">
        <w:t xml:space="preserve"> (ak sa realizuje)</w:t>
      </w:r>
      <w:r w:rsidRPr="0073389C">
        <w:t xml:space="preserve">, v ktorých ponuka úspešného uchádzača je rovná alebo vyššia ako </w:t>
      </w:r>
      <w:r w:rsidR="004A5C0C">
        <w:t>1</w:t>
      </w:r>
      <w:r w:rsidRPr="0073389C">
        <w:t xml:space="preserve">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w:t>
      </w:r>
      <w:r w:rsidR="004A5C0C">
        <w:t xml:space="preserve"> následne </w:t>
      </w:r>
      <w:r w:rsidR="00D642ED" w:rsidRPr="00D642ED">
        <w:rPr>
          <w:b/>
        </w:rPr>
        <w:t>po podpise zmluvy</w:t>
      </w:r>
      <w:r w:rsidR="00D642ED" w:rsidRPr="00D642ED">
        <w:t xml:space="preserve"> analogicky k následnej ex-post kontrole. Ak ponuka úspešného uchádzača je nižšia ako </w:t>
      </w:r>
      <w:r w:rsidR="004A5C0C">
        <w:t>1</w:t>
      </w:r>
      <w:r w:rsidR="00D642ED" w:rsidRPr="00D642ED">
        <w:t>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1B56A7D9" w:rsidR="00E56F7C" w:rsidRPr="00852446"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u w:val="single"/>
        </w:rPr>
      </w:pPr>
      <w:r w:rsidRPr="00E56F7C">
        <w:rPr>
          <w:b/>
          <w:i/>
        </w:rPr>
        <w:t xml:space="preserve">Dôležité upozornenie: </w:t>
      </w:r>
      <w:r w:rsidRPr="00E56F7C">
        <w:t>V prípade uskutočnenia osobného prieskumu trhu u</w:t>
      </w:r>
      <w:r w:rsidR="00280BB0">
        <w:t xml:space="preserve"> potenciálnych </w:t>
      </w:r>
      <w:r w:rsidR="00280BB0" w:rsidRPr="00E56F7C">
        <w:t>dodávateľ</w:t>
      </w:r>
      <w:r w:rsidR="00280BB0">
        <w:t>ov</w:t>
      </w:r>
      <w:r w:rsidR="00280BB0" w:rsidRPr="00E56F7C">
        <w:t xml:space="preserve"> </w:t>
      </w:r>
      <w:r w:rsidRPr="00E56F7C">
        <w:t>je prijímateľ povinný tento prieskum hodnoverne zdokumentov</w:t>
      </w:r>
      <w:r w:rsidRPr="00C047D6">
        <w:t xml:space="preserve">ať, napr. vyhotovením fotografií, ktoré preukážu cenu predmetu zákazky v čase uskutočňovania prieskumu, zápis z rokovania potvrdenými oboma stranami. </w:t>
      </w:r>
      <w:r w:rsidRPr="00852446">
        <w:rPr>
          <w:u w:val="single"/>
        </w:rPr>
        <w:t>Poskytovateľ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7A55D385" w14:textId="227B864B" w:rsidR="009D7F63" w:rsidRDefault="004A5C0C" w:rsidP="009D7F63">
      <w:pPr>
        <w:autoSpaceDE w:val="0"/>
        <w:autoSpaceDN w:val="0"/>
        <w:adjustRightInd w:val="0"/>
        <w:spacing w:before="120" w:after="120" w:line="288" w:lineRule="auto"/>
        <w:jc w:val="both"/>
      </w:pPr>
      <w:r w:rsidRPr="004A5C0C">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podľa čl. 3</w:t>
      </w:r>
      <w:r w:rsidR="00047055">
        <w:t>3</w:t>
      </w:r>
      <w:r w:rsidRPr="004A5C0C">
        <w:t xml:space="preserve"> nariadenia </w:t>
      </w:r>
      <w:r w:rsidR="00047055">
        <w:t>2018/1046</w:t>
      </w:r>
      <w:r w:rsidRPr="004A5C0C">
        <w:t xml:space="preserve"> v riadiacej dokumentácii ku konkrétnej výzve/vyzvaniu v Príručke k oprávnenosti výdavkov, v ktorej sú stanovené finančné a percentuálne limity oprávnených výdavkov.</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lastRenderedPageBreak/>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41A996C1"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Pokiaľ verejný obstarávateľ zadá zákazku s peňažným plnením (za odplatu) právnickej osobe v súlade s § 1 ods. 8  ZVO je pre možnos</w:t>
      </w:r>
      <w:r w:rsidR="00280BB0">
        <w:rPr>
          <w:rFonts w:cs="Arial"/>
          <w:szCs w:val="19"/>
        </w:rPr>
        <w:t>ť</w:t>
      </w:r>
      <w:r w:rsidRPr="001F7F84">
        <w:rPr>
          <w:rFonts w:cs="Arial"/>
          <w:szCs w:val="19"/>
        </w:rPr>
        <w:t xml:space="preserve">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5B7173">
      <w:pPr>
        <w:pStyle w:val="Odsekzoznamu"/>
        <w:numPr>
          <w:ilvl w:val="0"/>
          <w:numId w:val="102"/>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22094F0B"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r w:rsidR="00280BB0">
        <w:t>.</w:t>
      </w:r>
      <w:r w:rsidRPr="0073389C">
        <w:t>,</w:t>
      </w:r>
    </w:p>
    <w:p w14:paraId="7A55D391" w14:textId="14D677F5" w:rsidR="009D7F63" w:rsidRDefault="001874BF"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51B87783"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w:t>
      </w:r>
      <w:r w:rsidR="004A5C0C">
        <w:t>1</w:t>
      </w:r>
      <w:r w:rsidR="00367E6F" w:rsidRPr="00367E6F">
        <w:t xml:space="preserve">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4A5C0C">
        <w:t>1</w:t>
      </w:r>
      <w:r w:rsidR="00367E6F" w:rsidRPr="00367E6F">
        <w:t xml:space="preserve">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2CCDBC0D"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preukázanie hospodárnosti v nadväznosti na povinnosť </w:t>
      </w:r>
      <w:r w:rsidR="00312317">
        <w:t xml:space="preserve">dodržať princíp </w:t>
      </w:r>
      <w:r w:rsidRPr="0073389C">
        <w:t>hospodárnosti vyplývajúcej zo zákona o finančnej kontrole a zo zákona o rozpočtových pravidlách,</w:t>
      </w:r>
    </w:p>
    <w:p w14:paraId="7A55D3A2" w14:textId="6BB401EE"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w:t>
      </w:r>
      <w:r w:rsidR="00765CB1" w:rsidRPr="00765CB1">
        <w:t xml:space="preserve">štatútu, zakladateľskej listiny </w:t>
      </w:r>
      <w:r w:rsidR="00765CB1">
        <w:t xml:space="preserve">a </w:t>
      </w:r>
      <w:r w:rsidRPr="0073389C">
        <w:t xml:space="preserve">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lastRenderedPageBreak/>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0BCA3135" w14:textId="77777777" w:rsidR="00765CB1" w:rsidRPr="0073389C" w:rsidRDefault="00765CB1" w:rsidP="009D7F63">
      <w:pPr>
        <w:autoSpaceDE w:val="0"/>
        <w:autoSpaceDN w:val="0"/>
        <w:adjustRightInd w:val="0"/>
        <w:spacing w:before="120" w:after="120" w:line="288" w:lineRule="auto"/>
        <w:jc w:val="both"/>
        <w:rPr>
          <w:color w:val="000000"/>
        </w:rPr>
      </w:pPr>
    </w:p>
    <w:p w14:paraId="5BA45403" w14:textId="426730DC" w:rsidR="00765CB1" w:rsidRPr="00852446" w:rsidRDefault="00765CB1" w:rsidP="005B7173">
      <w:pPr>
        <w:pStyle w:val="Odsekzoznamu"/>
        <w:numPr>
          <w:ilvl w:val="0"/>
          <w:numId w:val="116"/>
        </w:numPr>
        <w:autoSpaceDE w:val="0"/>
        <w:autoSpaceDN w:val="0"/>
        <w:adjustRightInd w:val="0"/>
        <w:spacing w:before="120" w:after="120" w:line="288" w:lineRule="auto"/>
        <w:contextualSpacing w:val="0"/>
        <w:jc w:val="both"/>
        <w:rPr>
          <w:b/>
        </w:rPr>
      </w:pPr>
      <w:r w:rsidRPr="00852446">
        <w:rPr>
          <w:b/>
        </w:rPr>
        <w:t>Pravidlá obstarávania a kontroly zákaziek zadávaných osobou, ktorej poskytne verejný obstarávateľ 50% a menej finančných prostriedkov na dodanie tovaru, uskutočnenie stavebných prác a poskytnutie služieb z NFP</w:t>
      </w:r>
    </w:p>
    <w:p w14:paraId="5BFD991F" w14:textId="13589F9A"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Na základe zákona č. 269/2018 Z. z. o zabezpečovaní kvality vysokoškolského vzdelávania a o zmene a doplnení zákona č. 343/2015 Z. z. o verejnom obstarávaní a o zmene a doplnení niektorých zákonov v znení neskorších predpisov, ktorý nadobudol účinnosť dňa 26.9.2018, boli vypustené spod pôsobnosti ZVO tie prípady, ak verejný obstarávateľ poskytne osobe, ktorá nie je verejným obstarávateľom ani obstarávateľom časť finančných prostriedkov predstavujúcich percentuálny podiel rovnaký alebo nižší ako 50 % finančných prostriedkov na dodanie tovaru, uskutočnenie stavebných prác a poskytnutie služieb.</w:t>
      </w:r>
    </w:p>
    <w:p w14:paraId="2AE81BAC"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Pokiaľ prijímateľ predloží poskytovateľovi dokumentáciu z procesu zadávania zákazky realizovaného osobou, ktorej verejný obstarávateľ poskytne 50% a menej finančných prostriedkov na dodanie tovaru, uskutočnenie stavebných prác a poskytnutie služieb z NFP, pri ktorej obstarávaní nepostupoval podľa pravidiel uvedených v tejto príručke a v  MP CKO č. 12 a porušenie týchto pravidiel malo alebo mohlo mať vplyv na výsledok zadávania zákazky, poskytovateľ postupuje analogicky podľa metodického pokynu CKO č. 5. </w:t>
      </w:r>
    </w:p>
    <w:p w14:paraId="257A4E0F"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Poskytovateľ definuje pravidlá vzťahujúce sa na obstarávanie týchto zákaziek v rámci jednotlivých výziev/vyzvaní na predkladanie žiadostí o NFP.</w:t>
      </w:r>
    </w:p>
    <w:p w14:paraId="60114E3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Zákazky zadávané osobami, ktorým poskytne verejný obstarávateľ 50% a menej finančných prostriedkov na dodanie tovaru, uskutočnenie stavebných prác a poskytnutie služieb z NFP sa delia na:</w:t>
      </w:r>
    </w:p>
    <w:p w14:paraId="02D23B1C" w14:textId="77777777" w:rsid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852446">
        <w:rPr>
          <w:color w:val="000000"/>
        </w:rPr>
        <w:t>zákazky, ktorých hodnota bez DPH sa rovná, alebo presahuje 100 000 eur (ďalej len „</w:t>
      </w:r>
      <w:r w:rsidRPr="00852446">
        <w:rPr>
          <w:b/>
          <w:color w:val="000000"/>
        </w:rPr>
        <w:t>zákazky nad 100 000 eur</w:t>
      </w:r>
      <w:r w:rsidRPr="00852446">
        <w:rPr>
          <w:color w:val="000000"/>
        </w:rPr>
        <w:t>“),</w:t>
      </w:r>
    </w:p>
    <w:p w14:paraId="58FE0EA0" w14:textId="56326162" w:rsidR="00765CB1" w:rsidRP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765CB1">
        <w:rPr>
          <w:color w:val="000000"/>
        </w:rPr>
        <w:t>zákazky, ktorých hodnota bez DPH je nižšia ako 100 000 eur (ďalej len „</w:t>
      </w:r>
      <w:r w:rsidRPr="00852446">
        <w:rPr>
          <w:b/>
          <w:color w:val="000000"/>
        </w:rPr>
        <w:t>zákazky do 100 000 eur</w:t>
      </w:r>
      <w:r w:rsidRPr="00765CB1">
        <w:rPr>
          <w:color w:val="000000"/>
        </w:rPr>
        <w:t>“).</w:t>
      </w:r>
    </w:p>
    <w:p w14:paraId="2583EE63"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V prípade zákaziek tohto typu nie je potrebné v osobitnom postupe určovať predpokladanú hodnotu zákazky, ale rozhodujúce je, aby zmluva, ktorá je uzatvorená  s úspešným dodávateľom, bola vo finančnom limite, ktorý je spojený s možnosťou uplatnenia postupu podľa MP CKO č. 12.</w:t>
      </w:r>
    </w:p>
    <w:p w14:paraId="515D12C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nad 100 000 eur</w:t>
      </w:r>
      <w:r w:rsidRPr="00765CB1">
        <w:rPr>
          <w:color w:val="000000"/>
        </w:rPr>
        <w:t xml:space="preserve"> musí byť plnenie založené na písomnom zmluvnom vzťahu. Dokumentáciu na kontrolu obstarávania predkladá prijímateľ pred podpisom zmluvy s úspešným uchádzačom na ex ante kontrolu (analogicky k pravidlám týkajúcim sa v tejto Príručke druhej ex ante kontroly) a po podpise zmluvy s úspešným uchádzačom (analogicky k pravidlám týkajúcim sa v tejto Príručke následnej ex post kontroly).</w:t>
      </w:r>
    </w:p>
    <w:p w14:paraId="7AA6025A"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do 100 000 eur</w:t>
      </w:r>
      <w:r w:rsidRPr="00765CB1">
        <w:rPr>
          <w:color w:val="000000"/>
        </w:rPr>
        <w:t xml:space="preserve"> nie je povinnosťou uzavrieť písomnú zmluvu, prijímateľ môže predložiť aj objednávku, ktorá v tomto prípade pre potreby finančnej kontroly obstarávania nahrádza písomný zmluvný vzťah. Dokumentáciu na kontrolu obstarávania predkladá prijímateľ po podpise zmluvy s úspešným dodávateľom (analogicky k pravidlám týkajúcim sa v tejto Príručke štandardnej ex post kontroly).</w:t>
      </w:r>
    </w:p>
    <w:p w14:paraId="4DB54163"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 xml:space="preserve">Medzi minimálne povinné náležitosti objednávky, tak aby táto spĺňala minimálne náležitosti písomného zmluvného vzťahu patrí najmä: dátum jej vyhotovenia, kompletné a správne identifikačné údaje objednávateľa a dodávateľa (t. j.  obchodné meno/ názov, IČO, adresu sídla, príp. kontaktné miesta), jednoznačnú špecifikáciu predmetu zákazky,  dohodnutú cenu (bez DPH, výška DPH a </w:t>
      </w:r>
      <w:r w:rsidRPr="00852446">
        <w:lastRenderedPageBreak/>
        <w:t>cena s DPH; v prípade, že dodávateľ nie je platca DPH, uvedie sa konečná cena), lehotu a miesto plnenia,  kód projektu v ITMS 2014+ (ak relevantné),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3D9A5532" w14:textId="77777777" w:rsidR="00765CB1" w:rsidRPr="00765CB1" w:rsidRDefault="00765CB1" w:rsidP="00765CB1">
      <w:pPr>
        <w:autoSpaceDE w:val="0"/>
        <w:autoSpaceDN w:val="0"/>
        <w:adjustRightInd w:val="0"/>
        <w:spacing w:before="120" w:after="120" w:line="288" w:lineRule="auto"/>
        <w:jc w:val="both"/>
        <w:rPr>
          <w:color w:val="000000"/>
        </w:rPr>
      </w:pPr>
      <w:r w:rsidRPr="00852446">
        <w:rPr>
          <w:b/>
          <w:i/>
          <w:color w:val="FF0000"/>
        </w:rPr>
        <w:t>Povinnosť prijímateľa:</w:t>
      </w:r>
      <w:r w:rsidRPr="00765CB1">
        <w:rPr>
          <w:color w:val="000000"/>
        </w:rPr>
        <w:t xml:space="preserve"> Prijímateľ je povinný pri výbere úspešného dodávateľa zabezpečiť dodržiavanie nasledujúcich princípov, ktorými sú:</w:t>
      </w:r>
    </w:p>
    <w:p w14:paraId="0802AFB2"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852446">
        <w:rPr>
          <w:color w:val="000000"/>
        </w:rPr>
        <w:t>rovnaké zaobchádzanie a nediskriminácia hospodárskych subjektov,</w:t>
      </w:r>
    </w:p>
    <w:p w14:paraId="2509B2AA"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transparentnosť, vrátane vylúčenia konfliktu záujmov,</w:t>
      </w:r>
    </w:p>
    <w:p w14:paraId="33171898" w14:textId="4DF924E1"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hospodárnosť a</w:t>
      </w:r>
      <w:r>
        <w:rPr>
          <w:color w:val="000000"/>
        </w:rPr>
        <w:t> </w:t>
      </w:r>
      <w:r w:rsidRPr="00765CB1">
        <w:rPr>
          <w:color w:val="000000"/>
        </w:rPr>
        <w:t>efektívnosť</w:t>
      </w:r>
      <w:r>
        <w:rPr>
          <w:color w:val="000000"/>
        </w:rPr>
        <w:t>,</w:t>
      </w:r>
    </w:p>
    <w:p w14:paraId="37521E35" w14:textId="18175085" w:rsidR="00765CB1" w:rsidRP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proporcionalita.</w:t>
      </w:r>
    </w:p>
    <w:p w14:paraId="645D9D4F" w14:textId="77777777" w:rsidR="00765CB1" w:rsidRPr="00765CB1" w:rsidRDefault="00765CB1" w:rsidP="00765CB1">
      <w:pPr>
        <w:autoSpaceDE w:val="0"/>
        <w:autoSpaceDN w:val="0"/>
        <w:adjustRightInd w:val="0"/>
        <w:spacing w:before="120" w:after="120" w:line="288" w:lineRule="auto"/>
        <w:jc w:val="both"/>
        <w:rPr>
          <w:color w:val="000000"/>
        </w:rPr>
      </w:pPr>
    </w:p>
    <w:p w14:paraId="7668D988"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 obstarávaní zákaziek tohto typu je prijímateľ povinný vykonať prieskum trhu, ktorého pravidlá sú upravené nižšie v závislosti od hodnoty zákazky.</w:t>
      </w:r>
    </w:p>
    <w:p w14:paraId="2F6E1D95" w14:textId="77777777" w:rsidR="00765CB1" w:rsidRPr="00765CB1" w:rsidRDefault="00765CB1" w:rsidP="00765CB1">
      <w:pPr>
        <w:autoSpaceDE w:val="0"/>
        <w:autoSpaceDN w:val="0"/>
        <w:adjustRightInd w:val="0"/>
        <w:spacing w:before="120" w:after="120" w:line="288" w:lineRule="auto"/>
        <w:jc w:val="both"/>
        <w:rPr>
          <w:color w:val="000000"/>
        </w:rPr>
      </w:pPr>
    </w:p>
    <w:p w14:paraId="2E71BB9D"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vo výzve na predkladanie ponúk:</w:t>
      </w:r>
    </w:p>
    <w:p w14:paraId="1A395936"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 xml:space="preserve">uvedie presnú identifikáciu prijímateľa, ktorý zadáva zákazku, </w:t>
      </w:r>
    </w:p>
    <w:p w14:paraId="5E13A9CB"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 xml:space="preserve">jednoznačne, jasne a určito vymedzí celý predmet  zákazky (presne stanoví špecifikáciu tovaru alebo poskytovaných služieb, popíše parametre tovaru/poskytovaných služieb; pri stavebných prácach vymedzí položkovite materiál, uvedie mernú jednotku, množstvo, uvedie požadovaný rozsah prác atď.), určí lehotu a miesto dodania predmetu zákazky; </w:t>
      </w:r>
    </w:p>
    <w:p w14:paraId="27AD6530"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určí technické požiadavky v opise predmetu zákazky. V prípade, ak technické požiadavky v opise predmetu zákazky odkazujú na konkrétny produkt a ak by tým dochádzalo k znevýhodneniu alebo k vylúčeniu určitých záujemcov alebo tovarov, musí byť opis zákazky v tejto časti doplnený slovami „alebo ekvivalentný“ (pozn. uvedené pravidlo platí iba pre zákazky nad 100 000 eur, nakoľko výzvy</w:t>
      </w:r>
      <w:r w:rsidRPr="009541EB">
        <w:rPr>
          <w:color w:val="000000"/>
        </w:rPr>
        <w:t xml:space="preserve"> na predkladanie ponúk v prípade týchto zákaziek sú zverejňované);</w:t>
      </w:r>
    </w:p>
    <w:p w14:paraId="34776DA6"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vyžaduje od potenciálnych dodávateľov doklad o oprávnení dodávať tovar, uskutočňovať stavebné práce alebo poskytovať službu v rozsahu, ktorý zodpovedá predmetu  zákazky iba v prípade, ak nie je oprávnený použiť údaje z informačných systémov verejnej správy podľa osobitného predpisu;</w:t>
      </w:r>
    </w:p>
    <w:p w14:paraId="1775F00C" w14:textId="64B64162" w:rsidR="00765CB1" w:rsidRP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môže požadovať na preukázanie podmienok účasti týkajúcich sa finančného a ekonomického postavenia a technickej spôsobilosti alebo odbornej spôsobilosti predloženie dokladov, a to najmä:</w:t>
      </w:r>
    </w:p>
    <w:p w14:paraId="2286AFFD" w14:textId="60B02995" w:rsidR="00765CB1" w:rsidRPr="00852446"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prehľad o celkovom obrate a ak je to vhodné, prehľad o dosiahnutom obrate                    v oblasti, ktorej sa predmet  zákazky alebo koncesie týka, najviac za posledné tri hospodárske roky,</w:t>
      </w:r>
    </w:p>
    <w:p w14:paraId="72FE47C7"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852446">
        <w:rPr>
          <w:color w:val="000000"/>
        </w:rPr>
        <w:t>požiadavka na výšku obratu za hospodársky rok nesmie presiahnuť dvojnásobok hodnoty danej položky v rozpočte projektu, vypočítanú na obdobie 12 mesiacov, ak je trvanie zmluvy dlhšie ako 12 mesiacov,</w:t>
      </w:r>
    </w:p>
    <w:p w14:paraId="595604EA"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požiadavka na výšku obratu za hospodársky rok nesmie presiahnuť dvojnásobok hodnoty danej položky v rozpočte projektu, ak je trvanie zmluvy kratšie ako 12 mesiacov,</w:t>
      </w:r>
    </w:p>
    <w:p w14:paraId="38287B30" w14:textId="54076BA9" w:rsidR="00765CB1" w:rsidRP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ak prijímateľ vyžaduje obrat za viac ako jeden hospodársky rok, jeho výšku môže určiť iba súhrnne za určené obdobie;</w:t>
      </w:r>
    </w:p>
    <w:p w14:paraId="0DD8E524"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 xml:space="preserve">zoznam dodávok tovaru alebo poskytnutých služieb za predchádzajúce tri roky od vyhlásenia zákazky s uvedením cien, lehôt dodania a odberateľov; </w:t>
      </w:r>
    </w:p>
    <w:p w14:paraId="40B3BAC7"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 xml:space="preserve">zoznam stavebných prác uskutočnených za predchádzajúcich päť rokov od vyhlásenia zákazky s uvedením cien, miest a lehôt uskutočnenia stavebných prác; </w:t>
      </w:r>
    </w:p>
    <w:p w14:paraId="4D88292A"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ak ide o stavebné práce alebo služby, údaje o vzdelaní a odbornej praxi alebo o odbornej kvalifikácií osôb určených na plnenie zmluvy,</w:t>
      </w:r>
    </w:p>
    <w:p w14:paraId="065EFDD0" w14:textId="7BA0213F" w:rsidR="00765CB1" w:rsidRP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údaje o strojovom, prevádzkovom alebo technickom vybavení, ktoré má uchádzač alebo záujemca k dispozícií na uskutočnenie stavebných prác alebo na poskytnutie služby</w:t>
      </w:r>
    </w:p>
    <w:p w14:paraId="5EB2D91E" w14:textId="49286ACB" w:rsidR="00765CB1" w:rsidRPr="00765CB1" w:rsidRDefault="00765CB1" w:rsidP="00852446">
      <w:pPr>
        <w:autoSpaceDE w:val="0"/>
        <w:autoSpaceDN w:val="0"/>
        <w:adjustRightInd w:val="0"/>
        <w:spacing w:before="120" w:after="120" w:line="288" w:lineRule="auto"/>
        <w:ind w:left="633"/>
        <w:jc w:val="both"/>
        <w:rPr>
          <w:color w:val="000000"/>
        </w:rPr>
      </w:pPr>
      <w:r w:rsidRPr="00765CB1">
        <w:rPr>
          <w:color w:val="000000"/>
        </w:rPr>
        <w:lastRenderedPageBreak/>
        <w:t>Potenciálny dodávateľ môže predbežne nahradiť doklady na preukázanie splnenia podmienok účasti finančného a ekonomického postavenia a technickej spôsobilosti alebo odbornej spôsobilosti čestným vyhlásením, pričom na požiadanie poskytne prijímateľovi doklady, ktoré čestným vyhlásením nahradil; potenciálny dodávateľ, ktorý bol vyhodnotený ako úspešný je povinný pred podpisom zmluvy/zadaním objednávky predložiť všetky doklady, ktoré predbežne nahradil čestným vyhlásením; potenciálny dodávateľ doručí doklady prijímateľovi do piatich pracovných dní odo dňa doručenia žiadosti, ak prijímateľ neurčil dlhšiu lehotu; ak potenciálny dodávateľ nedoručí doklady v stanovenej lehote, jeho ponuka nebude prijatá a ako úspešný bude vyhodnotený potenciálny dodávateľ, ktorý sa umiestnil ako druhý v poradí;</w:t>
      </w:r>
    </w:p>
    <w:p w14:paraId="44606A6F"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stanoví nediskriminačné kritériá pre vyhodnotenie ponúk, ktoré súvisia s predmetom zákazky  a ich relatívnu váhu (pozn.: v prípade určenia kritéria na vyhodnotenie ponúk „najnižšia cena“, nie je potrebné uvádzať váhovosť),</w:t>
      </w:r>
    </w:p>
    <w:p w14:paraId="4092C7C4"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stanoví lehotu na predkladanie ponúk, ktorá musí byť primeraná a musí zohľadniť zložitosť a charakter predmetu zákazky, čas nevyhnutne potrebný na vypracovanie a doručenie ponuky,</w:t>
      </w:r>
    </w:p>
    <w:p w14:paraId="0B4FB018" w14:textId="5A067834" w:rsidR="00765CB1" w:rsidRP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uvedie miesto a spôsob predkladania ponúk, napr. min. 2 adresy elektronickej komunikácie, na ktoré sa ponuky predkladajú;</w:t>
      </w:r>
    </w:p>
    <w:p w14:paraId="0B233348"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Ponuka potenciálneho dodávateľa musí byť predložená v slovenskom alebo českom jazyku. Ak má tento sídlo mimo územia Slovenskej republiky, doklady a dokumenty tvoriace súčasť ponuky musia byť predložené v pôvodnom jazyku a súčasne musia byť preložené do slovenského jazyka, okrem dokladov predložených v českom jazyku. </w:t>
      </w:r>
    </w:p>
    <w:p w14:paraId="60730B39"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Prijímateľ je zároveň povinný uzatvoriť zmluvu/zadať objednávku v súlade s výzvou  na predkladanie ponúk a s ponukou úspešného dodávateľa. </w:t>
      </w:r>
    </w:p>
    <w:p w14:paraId="3882812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môže zrušiť použitý postup zadávania zákazky, ak</w:t>
      </w:r>
    </w:p>
    <w:p w14:paraId="3E4FF2D5" w14:textId="77777777" w:rsid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852446">
        <w:rPr>
          <w:color w:val="000000"/>
        </w:rPr>
        <w:t>ani jeden potenciálny dodávateľ nesplnil podmienky uvedené vo výzve  na predkladanie ponúk,</w:t>
      </w:r>
    </w:p>
    <w:p w14:paraId="1FCC749C" w14:textId="1C23AA80" w:rsidR="00765CB1" w:rsidRP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9541EB">
        <w:rPr>
          <w:color w:val="000000"/>
        </w:rPr>
        <w:t>ak sa zmenili okolnosti, za ktorých sa vyhlásilo obstarávanie (pozn. tieto okolnosti je prijímateľ povinný pomenovať a odôvodniť zrušenie postupu zadávania zákazky).</w:t>
      </w:r>
    </w:p>
    <w:p w14:paraId="01A24D6F" w14:textId="77777777" w:rsidR="00765CB1" w:rsidRPr="00765CB1" w:rsidRDefault="00765CB1" w:rsidP="00765CB1">
      <w:pPr>
        <w:autoSpaceDE w:val="0"/>
        <w:autoSpaceDN w:val="0"/>
        <w:adjustRightInd w:val="0"/>
        <w:spacing w:before="120" w:after="120" w:line="288" w:lineRule="auto"/>
        <w:jc w:val="both"/>
        <w:rPr>
          <w:color w:val="000000"/>
        </w:rPr>
      </w:pPr>
    </w:p>
    <w:p w14:paraId="4A81424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nad 100 000 eur je lehota na výkon kontroly na ex ante kontrolu </w:t>
      </w:r>
      <w:r w:rsidRPr="00852446">
        <w:rPr>
          <w:b/>
          <w:color w:val="000000"/>
        </w:rPr>
        <w:t>20 pracovných dní</w:t>
      </w:r>
      <w:r w:rsidRPr="00765CB1">
        <w:rPr>
          <w:color w:val="000000"/>
        </w:rPr>
        <w:t xml:space="preserve">, lehota na výkon následnej ex post kontroly je </w:t>
      </w:r>
      <w:r w:rsidRPr="00852446">
        <w:rPr>
          <w:b/>
          <w:color w:val="000000"/>
        </w:rPr>
        <w:t>7 pracovných dní</w:t>
      </w:r>
      <w:r w:rsidRPr="00765CB1">
        <w:rPr>
          <w:color w:val="000000"/>
        </w:rPr>
        <w:t>.</w:t>
      </w:r>
    </w:p>
    <w:p w14:paraId="5BD765C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 V prípade zákaziek do 100 000 eur je lehota na výkon (štandardnej) ex post kontroly </w:t>
      </w:r>
      <w:r w:rsidRPr="00852446">
        <w:rPr>
          <w:b/>
          <w:color w:val="000000"/>
        </w:rPr>
        <w:t>15 pracovných dní</w:t>
      </w:r>
      <w:r w:rsidRPr="00765CB1">
        <w:rPr>
          <w:color w:val="000000"/>
        </w:rPr>
        <w:t>.</w:t>
      </w:r>
    </w:p>
    <w:p w14:paraId="716987A5" w14:textId="77777777" w:rsidR="00765CB1" w:rsidRPr="00765CB1" w:rsidRDefault="00765CB1" w:rsidP="00765CB1">
      <w:pPr>
        <w:autoSpaceDE w:val="0"/>
        <w:autoSpaceDN w:val="0"/>
        <w:adjustRightInd w:val="0"/>
        <w:spacing w:before="120" w:after="120" w:line="288" w:lineRule="auto"/>
        <w:jc w:val="both"/>
        <w:rPr>
          <w:color w:val="000000"/>
        </w:rPr>
      </w:pPr>
    </w:p>
    <w:p w14:paraId="7885AFC9"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Prijímateľ nemôže „umelo“ rozdeliť predmet zákazky na samostatné časti s cieľom vyhnúť sa použitiu postupov spojených so zadávaním zákaziek nad 100 000 eur.</w:t>
      </w:r>
    </w:p>
    <w:p w14:paraId="3BB5B31F" w14:textId="77777777" w:rsidR="00765CB1" w:rsidRPr="00765CB1" w:rsidRDefault="00765CB1" w:rsidP="00765CB1">
      <w:pPr>
        <w:autoSpaceDE w:val="0"/>
        <w:autoSpaceDN w:val="0"/>
        <w:adjustRightInd w:val="0"/>
        <w:spacing w:before="120" w:after="120" w:line="288" w:lineRule="auto"/>
        <w:jc w:val="both"/>
        <w:rPr>
          <w:color w:val="000000"/>
        </w:rPr>
      </w:pPr>
    </w:p>
    <w:p w14:paraId="44A584E7" w14:textId="77777777" w:rsidR="00765CB1" w:rsidRPr="00852446" w:rsidRDefault="00765CB1" w:rsidP="00852446">
      <w:pPr>
        <w:autoSpaceDE w:val="0"/>
        <w:autoSpaceDN w:val="0"/>
        <w:adjustRightInd w:val="0"/>
        <w:spacing w:before="120" w:after="120" w:line="288" w:lineRule="auto"/>
        <w:ind w:firstLine="142"/>
        <w:jc w:val="both"/>
        <w:rPr>
          <w:b/>
          <w:color w:val="000000"/>
        </w:rPr>
      </w:pPr>
      <w:r w:rsidRPr="00852446">
        <w:rPr>
          <w:b/>
          <w:color w:val="000000"/>
        </w:rPr>
        <w:t>E.1</w:t>
      </w:r>
      <w:r w:rsidRPr="00852446">
        <w:rPr>
          <w:b/>
          <w:color w:val="000000"/>
        </w:rPr>
        <w:tab/>
        <w:t>Zákazky nad 100 000 eur</w:t>
      </w:r>
    </w:p>
    <w:p w14:paraId="73F6D7E0"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852446">
        <w:rPr>
          <w:color w:val="000000"/>
        </w:rPr>
        <w:t>Zákazky nad 100 000 eur na účely tejto kapitoly sú zákazky zadávané osobou, ktorej verejný obstarávateľ poskytne 50% a menej finančných prostriedkov z NFP na tovary, stavebné práce alebo služby. V prípade zákaziek nad 100 000 eur prijímateľ musí vykonať všetky ďalej uvedené úkony, ktoré majú zabezpečiť získanie čo najvyššieho počtu písomných ponúk na obstaranie tovarov, stavebných prác alebo služieb. Za písomnú ponuku sa považuje aj ponuka podaná elektronicky (napr. formou e-mailovej komunikácie). Súčasťou dokumentácie musia byť doklady potvrdzujúce kroky uchádzačov v súlade s podmienkami uvedenými vo výzve na predkladanie ponúk.</w:t>
      </w:r>
    </w:p>
    <w:p w14:paraId="754476AA"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Prijímateľ je povinný zverejniť výzvu na predkladanie ponúk na svojom webovom sídle/alebo inom vhodnom webovom sídle. Minimálna lehota na predkladanie ponúk je 7 pracovných dní odo dňa zverejnenia výzvy na predkladanie ponúk na webovom sídle prijímateľa v prípade zákaziek na tovary a poskytnutie služieb a minimálne 12 pracovných dní v prípade zákaziek na uskutočnenie stavebných prác. Prijímateľ je povinný zdokumentovať toto zverejnenie hodnoverným spôsobom (spravidla </w:t>
      </w:r>
      <w:r w:rsidRPr="009541EB">
        <w:rPr>
          <w:color w:val="000000"/>
        </w:rPr>
        <w:lastRenderedPageBreak/>
        <w:t xml:space="preserve">printscreen tej časti webového sídla, kde bola výzva na predkladanie ponúk zverejnená). Zadávanie tejto zákazky je realizované zverejnením výzvy na predkladanie ponúk, v rámci ktorej prijímateľ uvedie najmä náležitosti podľa kapitoly 7, ods. 11. </w:t>
      </w:r>
    </w:p>
    <w:p w14:paraId="3D81D083"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je povinný v ten istý deň ako zverejní výzvu na predkladanie ponúk na svojom webovom sídle, zaslať informáciu o tomto zverejnení aj na osobitný mailový kontakt zakazkycko@vlada.gov.sk. Táto informácia bude následne zverejnená na webovom sídle www.partnerskadohoda.gov.sk</w:t>
      </w:r>
      <w:r w:rsidR="009541EB" w:rsidRPr="009541EB">
        <w:rPr>
          <w:color w:val="000000"/>
        </w:rPr>
        <w:t>.</w:t>
      </w:r>
      <w:r w:rsidRPr="009541EB">
        <w:rPr>
          <w:color w:val="000000"/>
        </w:rPr>
        <w:t xml:space="preserve"> </w:t>
      </w:r>
    </w:p>
    <w:p w14:paraId="5D8363A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Informácia o tomto zverejnení je tvorená štruktúrou údajov, ktoré je prijímateľ povinný dodržať, pričom ich popis tvorí prílohu tohto metodického pokynu. Túto riadne vyplnenú prílohu zasiela prijímateľ v prílohe e-mailu na e-mailový kontakt uvedený v odseku 3 tejto kapitoly. Zverejňovateľ (Úrad vlády SR) zabezpečí zverejnenie na webovom sídle www.partnerskadohoda.gov.sk  v záložke „CKO”, „Zákazky povinne zverejňované na www.partnerskadohoda.gov.sk”, pričom zákazky budú zverejňované v členení na tovary, služby a stavebné práce a najnovšie zákazky budú zverejnené ako prvé v poradí.</w:t>
      </w:r>
    </w:p>
    <w:p w14:paraId="7FC90820" w14:textId="77777777" w:rsidR="009541EB" w:rsidRDefault="009541EB"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V</w:t>
      </w:r>
      <w:r w:rsidR="00765CB1" w:rsidRPr="009541EB">
        <w:rPr>
          <w:color w:val="000000"/>
        </w:rPr>
        <w:t xml:space="preserve"> prípade, že prijímateľ v rámci tejto štruktúry údajov poskytne nepresné, chybné alebo zavádzajúce informácie, ktoré nevedú k spoľahlivému identifikovaniu predmetnej zákazky, je toto považované za nesplnenie oznamovacej povinnosti. </w:t>
      </w:r>
    </w:p>
    <w:p w14:paraId="54D10FA8"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Je dôležité, aby mal prijímateľ vždy archivovanú dokumentáciu o zaslaní tejto informácie.</w:t>
      </w:r>
    </w:p>
    <w:p w14:paraId="4E726139"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V prípade, že prijímateľ nedodrží povinnosť zaslania informácie na osobitný e-mailový kontakt zakazkycko@vlada.gov.sk v ten istý deň ako zverejní výzvu na predkladanie ponúk a túto informáciu zašle neskôr (avšak v lehote na predkladanie ponúk), je povinný predĺžiť lehotu na predkladanie ponúk o dobu omeškania zaslania informácie na osobitný mailový kontakt (informácia zaslaná zverejňovateľovi už má obsahovať túto predĺženú lehotu). Toto predĺženie sa musí rovnako vykonať aj v ostatných dokumentoch, ktoré prijímateľ vypracoval za účelom vyhlásenia zadávania zákazky, najmä vo výzve na predkladanie ponúk zverejnenej na webovom sídle prijímateľa alebo inom vhodnom webovom sídle. V prípade predlžovania lehoty na prekladanie ponúk je prijímateľ povinný toto predĺženie preukázateľne oznámiť všetkým osloveným potenciálnym dodávateľom.</w:t>
      </w:r>
    </w:p>
    <w:p w14:paraId="5F83D41E"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je súčasne so zverejnením výzvy na predkladanie ponúk a jej zaslaním na zverejnenie, zároveň povinný zaslať túto výzvu minimálne trom vybraným potenciálnym dodávateľom. Uvedené úkony musia byť realizované v rovnaký deň.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zaslaním informácie na osobitný e-mailový kontakt zakazkycko@vlada.gov.sk, vo veci predĺženia lehoty na predkladanie ponúk postupuje obdobne ako je uvedené v bode 7 tejto podkapitoly. Oslovenie minimálne troch potenciálnych dodávateľov, ktorí sú oprávnení dodávať tovary, uskutočňovať stavebné práce alebo poskytovať služby v rozsahu predmetu zákazky neznamená, že prijímateľ musí v lehote na predkladanie ponúk obdržať ponuky od potenciálnych dodávateľov, ktorých priamo oslovil. Zákazka môže byť realizovaná aj v prípade predloženia 1 alebo 2 ponúk.</w:t>
      </w:r>
    </w:p>
    <w:p w14:paraId="41FC0C81" w14:textId="0E7461A5"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 xml:space="preserve">Vo výnimočných prípadoch, kedy ide o jedinečný predmet zákazky, môže prijímateľ osloviť aj menej ako troch potenciálnych dodávateľov, pričom táto výnimka musí byť  zo strany prijímateľa riadne zdôvodnená a podložená ešte pred vyhlásením zákazky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odporúčame využiť pre účely preukázania hospodárnosti inštitút odborného alebo znaleckého posudku. Aj v tomto výnimočnom prípade je však povinnosťou prijímateľa zverejniť zákazku na webovom sídle a zaslať informáciu o tomto zverejnení na osobitný mailový kontakt </w:t>
      </w:r>
      <w:hyperlink r:id="rId29" w:history="1">
        <w:r w:rsidR="009541EB" w:rsidRPr="00852446">
          <w:rPr>
            <w:rStyle w:val="Hypertextovprepojenie"/>
          </w:rPr>
          <w:t>zakazkycko@vlada.gov.sk</w:t>
        </w:r>
      </w:hyperlink>
      <w:r w:rsidRPr="009541EB">
        <w:rPr>
          <w:color w:val="000000"/>
        </w:rPr>
        <w:t>.</w:t>
      </w:r>
    </w:p>
    <w:p w14:paraId="2E9D4EF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Ak prijímateľovi nebude predložená žiadna ponuka a splnil všetky postupy uvedené v predchádzajúcich odsekoch, je oprávnený vyzvať na rokovanie min. 3 potenciálnych dodávateľov, s ktorými rokuje o zadaní </w:t>
      </w:r>
      <w:r w:rsidRPr="005B2DE9">
        <w:rPr>
          <w:color w:val="000000"/>
        </w:rPr>
        <w:t xml:space="preserve">zákazky.  Predmetom týchto rokovaní nemôže byť zúženie predmetu zákazky, úprava </w:t>
      </w:r>
      <w:r w:rsidRPr="005B2DE9">
        <w:rPr>
          <w:color w:val="000000"/>
        </w:rPr>
        <w:lastRenderedPageBreak/>
        <w:t xml:space="preserve">podmienok účasti, podmienok realizácie zákazky ani kritérií na vyhodnotenie ponúk uvedených vo výzve na predkladanie ponúk. Z rokovania je prijímateľ povinný vyhotoviť zápis,  </w:t>
      </w:r>
      <w:r w:rsidRPr="009541EB">
        <w:rPr>
          <w:color w:val="000000"/>
        </w:rPr>
        <w:t>ako aj zdôvodniť výber záujemcu alebo záujemcov, ktorí boli vyzvaní na rokovanie. Prijímateľ je oprávnený vyzvať na rokovanie aj menej ako troch potenciálnych dodávateľov, pričom táto výnimka musí byť zo strany prijímateľa riadne zdôvodnená a prijímateľ nesie dôkazné bremeno preukázania skutočnosti, že na relevantnom trhu neexistuje viac ako 1 alebo 2 dodávatelia. Odôvodnenie tejto skutočnosti musí byť súčasťou dokumentácie k zákazke.</w:t>
      </w:r>
    </w:p>
    <w:p w14:paraId="34BCECCE"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Celý postup prijímateľa pri zadávaní zákazky bude zhrnutý v zázname z prieskumu trhu (vzor príloha č. </w:t>
      </w:r>
      <w:r w:rsidR="009541EB" w:rsidRPr="009541EB">
        <w:rPr>
          <w:color w:val="000000"/>
        </w:rPr>
        <w:t>25</w:t>
      </w:r>
      <w:r w:rsidRPr="009541EB">
        <w:rPr>
          <w:color w:val="000000"/>
        </w:rPr>
        <w:t>).</w:t>
      </w:r>
    </w:p>
    <w:p w14:paraId="45B3102A"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Záznam z prieskumu trhu musí byť zverejnený na webovom sídle prijímateľa alebo inom vhodnom webovom sídle do 5 pracovných dní od dátumu vyhodnotenia ponúk.</w:t>
      </w:r>
    </w:p>
    <w:p w14:paraId="03BEB7C3" w14:textId="40ED49AF" w:rsidR="00765CB1" w:rsidRP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nesmie uzavrieť zmluvu, koncesnú zmluvu alebo rámcovú dohodu 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p w14:paraId="469C6C1C" w14:textId="77777777" w:rsidR="00765CB1" w:rsidRPr="00765CB1" w:rsidRDefault="00765CB1" w:rsidP="00765CB1">
      <w:pPr>
        <w:autoSpaceDE w:val="0"/>
        <w:autoSpaceDN w:val="0"/>
        <w:adjustRightInd w:val="0"/>
        <w:spacing w:before="120" w:after="120" w:line="288" w:lineRule="auto"/>
        <w:jc w:val="both"/>
        <w:rPr>
          <w:color w:val="000000"/>
        </w:rPr>
      </w:pPr>
    </w:p>
    <w:p w14:paraId="79EC57D1"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E.2</w:t>
      </w:r>
      <w:r w:rsidRPr="00852446">
        <w:rPr>
          <w:b/>
          <w:color w:val="000000"/>
        </w:rPr>
        <w:tab/>
        <w:t>Zákazky do 100 000 eur</w:t>
      </w:r>
    </w:p>
    <w:p w14:paraId="7AF1F178" w14:textId="77777777" w:rsidR="00765CB1" w:rsidRPr="00765CB1" w:rsidRDefault="00765CB1" w:rsidP="00765CB1">
      <w:pPr>
        <w:autoSpaceDE w:val="0"/>
        <w:autoSpaceDN w:val="0"/>
        <w:adjustRightInd w:val="0"/>
        <w:spacing w:before="120" w:after="120" w:line="288" w:lineRule="auto"/>
        <w:jc w:val="both"/>
        <w:rPr>
          <w:color w:val="000000"/>
        </w:rPr>
      </w:pPr>
    </w:p>
    <w:p w14:paraId="7D414B62"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852446">
        <w:rPr>
          <w:color w:val="000000"/>
        </w:rPr>
        <w:t xml:space="preserve">Pri zadávaní zákaziek do 100 000 eur je prijímateľ povinný zaslať výzvu na predkladanie ponúk minimálne trom vybraným potenciálnym dodávateľom.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Minimálna lehota </w:t>
      </w:r>
      <w:r w:rsidRPr="009541EB">
        <w:rPr>
          <w:color w:val="000000"/>
        </w:rPr>
        <w:t xml:space="preserve">na predkladanie ponúk je 7 pracovných dní odo dňa oslovenia minimálne troch potenciálnych dodávateľov. </w:t>
      </w:r>
    </w:p>
    <w:p w14:paraId="3CD34579"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prípade zákaziek do 100 000 eur nie je potrebné predloženie písomných ponúk, avšak prijímateľ musí zdôvodniť výber úspešného dodávateľa na základe prieskumu trhu  (napr. formou faxu, web stránky, katalógov, cenových ponúk, atď. okrem telefonického prieskumu). Tento prieskum musí byť riadne zdokumentovaný a musí byť z neho hodnoverne zrejmý výsledok výberu úspešného uchádzača. Pri tomto spôsobe vykonania prieskumu trhu je prijímateľ povinný  identifikovať minimálne troch potenciálnych dodávateľov a ich cenové ponuky (napr. cez webové rozhranie). Identifikovaní dodávatelia musia byť subjekty, ktoré sú oprávnené dodávať tovar, uskutočňovať stavebné práce alebo poskytovať služby v rozsahu predmetu zákazky (identifikácia prebieha najmä cez informácie verejne uvedené obchodnom registri alebo živnostenskom registri).</w:t>
      </w:r>
    </w:p>
    <w:p w14:paraId="7BF0B2D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Výber úspešného dodávateľa prebieha na základe vyhodnotenia informácií  a dokumentácie predloženej záujemcami, alebo informácií zistenými inými spôsobmi ako je predloženie ponuky (napr. údajmi na webových sídlach záujemcov, informáciami identifikovanými v katalógoch a pod., okrem telefonického prieskumu), pričom prijímateľ je povinný vyhodnotiť ponuky v súlade s podmienkami a kritériami, ktoré si pre tento účel určil. Vo výnimočných prípadoch, kedy môže ísť o jedinečný predmet zákazky môže prijímateľ osloviť/identifikovať aj menej ako troch potenciálnych dodávateľov, pričom táto výnimka musí byť zo strany prijímateľa riadne zdôvodnená a podložená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sa odporúča využiť pre účely preukázania hospodárnosti inštitút odborného alebo znaleckého posudku.</w:t>
      </w:r>
      <w:r w:rsidR="009541EB" w:rsidRPr="009541EB">
        <w:rPr>
          <w:color w:val="000000"/>
        </w:rPr>
        <w:t xml:space="preserve"> </w:t>
      </w:r>
    </w:p>
    <w:p w14:paraId="0E2A9E32"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Ak prijímateľ oslovil na základe výzvy na predkladanie ponúk minimálne troch potenciálnych dodávateľov a v stanovenej lehote na predkladanie ponúk nebola predložená žiadna ponuka, je oprávnený vyzvať na rokovanie jedného alebo viacerých potenciálnych dodávateľov, s ktorými rokuje o </w:t>
      </w:r>
      <w:r w:rsidRPr="009541EB">
        <w:rPr>
          <w:color w:val="000000"/>
        </w:rPr>
        <w:lastRenderedPageBreak/>
        <w:t>zadaní zákazky. Predmetom týchto rokovaní nemôže byť zúženie predmetu zákazky alebo iná úprava podmienok realizácie zákazky ani úprava kritérií na vyhodnotenie ponúk. Z rokovania je prijímateľ povinný vyhotoviť zápis, ako aj zdôvodniť výber záujemcu alebo záujemcov, ktorí boli vyzvaní na rokovanie.</w:t>
      </w:r>
    </w:p>
    <w:p w14:paraId="49BDFE0E"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Pri zákazkách do 100 000 eur nie je prijímateľ povinný zverejňovať zadávanie takejto zákazky na svojom webovom sídle. Týmto ni</w:t>
      </w:r>
      <w:r w:rsidRPr="005B2DE9">
        <w:rPr>
          <w:color w:val="000000"/>
        </w:rPr>
        <w:t>e je dotknutá povinnosť prijímateľa dodržať pri obstarávaní takejto zákazky základné princípy a ostatné povinnosti týkajúce sa kapitoly E.</w:t>
      </w:r>
    </w:p>
    <w:p w14:paraId="598CC964"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Náležitosti záznamu z prieskumu trhu sú uvedené v prílohe č. </w:t>
      </w:r>
      <w:r w:rsidR="009541EB" w:rsidRPr="009541EB">
        <w:rPr>
          <w:color w:val="000000"/>
        </w:rPr>
        <w:t>25</w:t>
      </w:r>
      <w:r w:rsidRPr="009541EB">
        <w:rPr>
          <w:color w:val="000000"/>
        </w:rPr>
        <w:t xml:space="preserve"> tejto príručky.</w:t>
      </w:r>
    </w:p>
    <w:p w14:paraId="62E9DD2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Záznam z prieskumu trhu musí byť zverejnený na webovom sídle prijímateľa alebo inom vhodnom webovom sídle do 5 pracovných dní od dátumu vyhodnotenia ponúk.</w:t>
      </w:r>
    </w:p>
    <w:p w14:paraId="745394E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rámci kontroly zákaziek do 100 000 eur môže poskytovateľ vykonať kontrolu obstarávania ako súčasť kontroly predmetného výdavku v rámci ŽoP.</w:t>
      </w:r>
    </w:p>
    <w:p w14:paraId="63ED9082" w14:textId="45847A19" w:rsidR="00765CB1" w:rsidRP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prípade zákaziek, ktorých hodnota je do 10 000 EUR bez DPH, je možné určiť úspešného uchádzača priamym zadaním (týka sa aj prípadov, ktoré sú spájané s povinným prieskumom trhu), ak poskytovateľ vo vzťahu k predmetu zákazky určil na dané výdavky finančné limity, ktoré zohľadňujú dodržanie pravidiel hospodárnosti v súlade s metodickým pokynom CKO č. 18 k overovaniu hospodárnosti výdavkov. V prípade priameho zadania zákazky do 5 000 eur bez DPH nemusí byť výsledkom zmluva alebo objednávka,  postačuje účtovný doklad, napr. faktúra, pokladničné bloky, dodacie listy v prípadoch, že dodanie tovaru nie je zdokladované priamo na faktúre. Prijímateľ v prípade zákaziek tohto typu nevyhotovuje záznam z prieskumu trhu.</w:t>
      </w:r>
    </w:p>
    <w:p w14:paraId="2BCDA478" w14:textId="77777777" w:rsidR="00765CB1" w:rsidRPr="00765CB1" w:rsidRDefault="00765CB1" w:rsidP="00765CB1">
      <w:pPr>
        <w:autoSpaceDE w:val="0"/>
        <w:autoSpaceDN w:val="0"/>
        <w:adjustRightInd w:val="0"/>
        <w:spacing w:before="120" w:after="120" w:line="288" w:lineRule="auto"/>
        <w:jc w:val="both"/>
        <w:rPr>
          <w:color w:val="000000"/>
        </w:rPr>
      </w:pPr>
    </w:p>
    <w:p w14:paraId="0B2B4FE3"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E.3</w:t>
      </w:r>
      <w:r w:rsidRPr="00852446">
        <w:rPr>
          <w:b/>
          <w:color w:val="000000"/>
        </w:rPr>
        <w:tab/>
        <w:t>Prechodné ustanovenia ku kapitole E.</w:t>
      </w:r>
    </w:p>
    <w:p w14:paraId="17A46519" w14:textId="77777777" w:rsidR="00765CB1" w:rsidRPr="00765CB1" w:rsidRDefault="00765CB1" w:rsidP="00765CB1">
      <w:pPr>
        <w:autoSpaceDE w:val="0"/>
        <w:autoSpaceDN w:val="0"/>
        <w:adjustRightInd w:val="0"/>
        <w:spacing w:before="120" w:after="120" w:line="288" w:lineRule="auto"/>
        <w:jc w:val="both"/>
        <w:rPr>
          <w:color w:val="000000"/>
        </w:rPr>
      </w:pPr>
    </w:p>
    <w:p w14:paraId="18C73B5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a bol použitý niektorý z postupov podľa metodického pokynu CKO č. 12, verzia 3, postup prijímateľa posudzuje poskytovateľ podľa pravidiel uvedených v metodickom pokyne CKO č. 12, verzia 3.</w:t>
      </w:r>
    </w:p>
    <w:p w14:paraId="2E3B2DA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prostredníctvom EKS, postup prijímateľa posudzuje poskytovateľ podľa pravidiel uvedených v kapitole, ktorá upravuje kontrolu verejného obstarávania realizovaného cez elektronické trhovisko.</w:t>
      </w:r>
    </w:p>
    <w:p w14:paraId="2F522A7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podlimitným postupom bez využitia elektronického trhoviska so zverejnením výzvy na predkladanie ponúk vo vestníku, pričom ešte nebolo úspešnému uchádzačovi odoslané oznámenie, že jeho ponuka sa prijíma, je prijímateľ povinný zrušiť postup zadávania zákazky.</w:t>
      </w:r>
    </w:p>
    <w:p w14:paraId="7E34F5AB"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postupom zadávania zákazky s nízkou hodnotou, postup prijímateľa posudzuje poskytovateľ podľa pravidiel uvedených v kapitole týkajúcej sa zadávania zákazky nad 15 000 eur, resp. zadávania zákazky do 15 000 eur v a Metodickom pokyne CKO č. 14.</w:t>
      </w:r>
    </w:p>
    <w:p w14:paraId="50C18F6A"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pred 26.9.2018 podľa ZVO a zákazka bola  ukončená podpisom zmluvy/rámcovej dohody s úspešným uchádzačom, je táto osoba povinná v prípade zmien zmluvy/rámcovej dohody postupovať podľa § 18 ZVO.</w:t>
      </w:r>
    </w:p>
    <w:p w14:paraId="7A55D3B2" w14:textId="55D548C5" w:rsidR="009D7F63" w:rsidRPr="0073389C" w:rsidRDefault="009D7F63" w:rsidP="009D7F63">
      <w:pPr>
        <w:pStyle w:val="Nadpis3"/>
        <w:ind w:left="567" w:firstLine="0"/>
        <w:rPr>
          <w:lang w:val="sk-SK"/>
        </w:rPr>
      </w:pPr>
      <w:bookmarkStart w:id="181" w:name="_Toc1543535"/>
      <w:bookmarkStart w:id="182" w:name="_Toc440372887"/>
      <w:r w:rsidRPr="0073389C">
        <w:rPr>
          <w:lang w:val="sk-SK"/>
        </w:rPr>
        <w:lastRenderedPageBreak/>
        <w:t>Konflikt záujmov</w:t>
      </w:r>
      <w:bookmarkEnd w:id="181"/>
      <w:bookmarkEnd w:id="182"/>
    </w:p>
    <w:p w14:paraId="1459F1AC" w14:textId="18860512"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w:t>
      </w:r>
      <w:r w:rsidR="009541EB">
        <w:rPr>
          <w:rFonts w:cs="Arial"/>
          <w:color w:val="000000"/>
          <w:szCs w:val="19"/>
        </w:rPr>
        <w:t>/prijímateľ</w:t>
      </w:r>
      <w:r w:rsidRPr="00B71B44">
        <w:rPr>
          <w:rFonts w:cs="Arial"/>
          <w:color w:val="000000"/>
          <w:szCs w:val="19"/>
        </w:rPr>
        <w:t xml:space="preserve"> povinný zabezpečiť, aby vo verejnom obstarávaní nedošlo ku konfliktu záujmov, ktorý by mohol narušiť alebo obmedziť hospodársku súťaž alebo porušiť princíp transparentnosti a princíp rovnakého zaobchádzania.</w:t>
      </w:r>
    </w:p>
    <w:p w14:paraId="305BDD17" w14:textId="7BB8AC98" w:rsidR="009541EB" w:rsidRDefault="009541EB" w:rsidP="00081D9F">
      <w:pPr>
        <w:autoSpaceDE w:val="0"/>
        <w:autoSpaceDN w:val="0"/>
        <w:adjustRightInd w:val="0"/>
        <w:spacing w:before="120" w:after="120" w:line="288" w:lineRule="auto"/>
        <w:jc w:val="both"/>
        <w:rPr>
          <w:rFonts w:cs="Arial"/>
          <w:color w:val="000000"/>
          <w:szCs w:val="19"/>
        </w:rPr>
      </w:pPr>
      <w:r w:rsidRPr="00852446">
        <w:rPr>
          <w:rFonts w:cs="Arial"/>
          <w:b/>
          <w:i/>
          <w:color w:val="FF0000"/>
          <w:szCs w:val="19"/>
        </w:rPr>
        <w:t>Povinnosť prijímateľa</w:t>
      </w:r>
      <w:r w:rsidRPr="009541EB">
        <w:rPr>
          <w:rFonts w:cs="Arial"/>
          <w:b/>
          <w:i/>
          <w:color w:val="000000"/>
          <w:szCs w:val="19"/>
        </w:rPr>
        <w:t>:</w:t>
      </w:r>
      <w:r w:rsidRPr="009541EB">
        <w:rPr>
          <w:rFonts w:cs="Arial"/>
          <w:color w:val="000000"/>
          <w:szCs w:val="19"/>
        </w:rPr>
        <w:t xml:space="preserve"> Prijímateľ je povinný sa oboznámiť s   MP CKO č. 13 k posudzovaniu konfliktu záujmov v procese VO vrátane jeho príloh v aktuálnom znení.</w:t>
      </w:r>
    </w:p>
    <w:p w14:paraId="619D2644" w14:textId="03B1A4D3"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w:t>
      </w:r>
      <w:r w:rsidR="009541EB">
        <w:rPr>
          <w:rFonts w:cs="Arial"/>
          <w:color w:val="000000"/>
          <w:szCs w:val="19"/>
        </w:rPr>
        <w:t xml:space="preserve"> a § 51 ZVO</w:t>
      </w:r>
      <w:r w:rsidRPr="00B71B44">
        <w:rPr>
          <w:rFonts w:cs="Arial"/>
          <w:color w:val="000000"/>
          <w:szCs w:val="19"/>
        </w:rPr>
        <w:t xml:space="preserve"> .</w:t>
      </w:r>
    </w:p>
    <w:p w14:paraId="7A55D3B3" w14:textId="156D79D0"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w:t>
      </w:r>
      <w:r w:rsidR="009541EB">
        <w:rPr>
          <w:color w:val="000000"/>
        </w:rPr>
        <w:t>zamestnanci</w:t>
      </w:r>
      <w:r w:rsidRPr="0073389C">
        <w:rPr>
          <w:color w:val="000000"/>
        </w:rPr>
        <w:t xml:space="preserve"> </w:t>
      </w:r>
      <w:r w:rsidR="00582010">
        <w:rPr>
          <w:color w:val="000000"/>
        </w:rPr>
        <w:t>prijímateľa</w:t>
      </w:r>
      <w:r w:rsidR="00582010" w:rsidRPr="0073389C">
        <w:rPr>
          <w:color w:val="000000"/>
        </w:rPr>
        <w:t xml:space="preserve"> </w:t>
      </w:r>
      <w:r w:rsidRPr="0073389C">
        <w:rPr>
          <w:color w:val="000000"/>
        </w:rPr>
        <w:t>alebo</w:t>
      </w:r>
      <w:r w:rsidR="009541EB" w:rsidRPr="009541EB">
        <w:rPr>
          <w:rFonts w:cs="Arial"/>
          <w:color w:val="000000"/>
          <w:szCs w:val="19"/>
        </w:rPr>
        <w:t xml:space="preserve"> </w:t>
      </w:r>
      <w:r w:rsidR="009541EB" w:rsidRPr="009541EB">
        <w:rPr>
          <w:color w:val="000000"/>
        </w:rPr>
        <w:t>zamestnanci, resp. iné spolupracujúce osoby na strane</w:t>
      </w:r>
      <w:r w:rsidRPr="0073389C">
        <w:rPr>
          <w:color w:val="000000"/>
        </w:rPr>
        <w:t xml:space="preserve">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r w:rsidR="005B2DE9">
        <w:rPr>
          <w:color w:val="000000"/>
        </w:rPr>
        <w:t>/obstarávania</w:t>
      </w:r>
      <w:r w:rsidRPr="0073389C">
        <w:rPr>
          <w:color w:val="000000"/>
        </w:rPr>
        <w:t>.</w:t>
      </w:r>
    </w:p>
    <w:p w14:paraId="35D0BFB0" w14:textId="77777777" w:rsidR="005B2DE9" w:rsidRDefault="005B2DE9" w:rsidP="009D7F63">
      <w:pPr>
        <w:autoSpaceDE w:val="0"/>
        <w:autoSpaceDN w:val="0"/>
        <w:adjustRightInd w:val="0"/>
        <w:spacing w:before="120" w:after="120" w:line="288" w:lineRule="auto"/>
        <w:jc w:val="both"/>
        <w:rPr>
          <w:color w:val="000000"/>
        </w:rPr>
      </w:pPr>
      <w:r w:rsidRPr="005B2DE9">
        <w:rPr>
          <w:color w:val="000000"/>
        </w:rPr>
        <w:t>V zmysle ustanovenia § 23 ods. 2 ZVO je konflikt záujmov definovaný v nasledovnom rozsahu: „Konflikt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7A55D3B4" w14:textId="23E6E2F3"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Finančný, ekonomický alebo iný osobný záujem (t.j. </w:t>
      </w:r>
      <w:r w:rsidR="005B2DE9">
        <w:rPr>
          <w:color w:val="000000"/>
        </w:rPr>
        <w:t xml:space="preserve">subjektívny </w:t>
      </w:r>
      <w:r w:rsidRPr="0073389C">
        <w:rPr>
          <w:color w:val="000000"/>
        </w:rPr>
        <w:t xml:space="preserve">záujem </w:t>
      </w:r>
      <w:r w:rsidR="005B2DE9">
        <w:rPr>
          <w:color w:val="000000"/>
        </w:rPr>
        <w:t xml:space="preserve">zainteresovanej osoby </w:t>
      </w:r>
      <w:r w:rsidRPr="0073389C">
        <w:rPr>
          <w:color w:val="000000"/>
        </w:rPr>
        <w:t xml:space="preserve">odporujúci verejnému záujmu), ktorý možno vnímať ako ohrozenie nestrannosti a nezávislosti v súvislosti s daným postupom VO, sa týka </w:t>
      </w:r>
      <w:r w:rsidR="005B2DE9" w:rsidRPr="005B2DE9">
        <w:rPr>
          <w:color w:val="000000"/>
        </w:rPr>
        <w:t>zainteresovaných osôb, ktorých definícia v ustanovení § 23 ods. 3 ZVO je nasledovná</w:t>
      </w:r>
      <w:r w:rsidRPr="0073389C">
        <w:rPr>
          <w:color w:val="000000"/>
        </w:rPr>
        <w:t>:</w:t>
      </w:r>
    </w:p>
    <w:p w14:paraId="7A55D3B5" w14:textId="2BE78826"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zamestnanec obstarávateľa, ktorý sa podieľa na príprave alebo realizácii verejného obstarávania alebo iná osoba, ktorá poskytuje obstarávateľovi podpornú činnosť vo verejnom obstarávaní a ktorá sa podieľa na príprave alebo realizácii verejného obstarávania alebo</w:t>
      </w:r>
      <w:r w:rsidR="009D7F63" w:rsidRPr="0073389C">
        <w:t xml:space="preserve">, </w:t>
      </w:r>
    </w:p>
    <w:p w14:paraId="7A55D3B6" w14:textId="7F80F3CA"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osoba s rozhodovacími právomocami obstarávateľa, ktorá môže ovplyvniť výsledok verejného obstarávania bez toho, aby sa nevyhnutne podieľala na jeho príprave alebo realizácii</w:t>
      </w:r>
      <w:r w:rsidR="009D7F63" w:rsidRPr="0073389C">
        <w:t>,</w:t>
      </w:r>
    </w:p>
    <w:p w14:paraId="128B0049" w14:textId="77777777" w:rsidR="005B2DE9" w:rsidRDefault="005B2DE9" w:rsidP="005B2DE9">
      <w:pPr>
        <w:spacing w:before="120" w:after="120"/>
        <w:jc w:val="both"/>
      </w:pPr>
      <w:r>
        <w:t xml:space="preserve">Okruh osôb na strane obstarávateľa, ktoré môžu byť v konflikte záujmov sa vzťahuje na zainteresované osoby, ktoré sa podieľajú na príprave alebo realizácii VO, medzi ktoré patria najmä osoby zabezpečujúce proces verejného obstarávania a vyhodnotenie  ponúk, osoby podieľajúce sa vypracovaní opisu predmetu zákazky, návrhu podmienok účasti, kritérií na vyhodnotenie ponúk a zmluvných podmienok, pričom zainteresovanou osobou sú zamestnanci obstarávateľa podieľajúci sa na vyššie uvedených činnostiach, ako aj tretie osoby, ktoré externe zabezpečujú služby vo verejnom obstarávaní alebo akékoľvek podporné činnosti vo verejnom obstarávaní. Zainteresovanými osobami sú aj osoby s rozhodovacími právomocami, ktoré môže ovplyvniť výsledok VO najmä z titulu svojej funkcie vedúceho zamestnanca. </w:t>
      </w:r>
    </w:p>
    <w:p w14:paraId="7996A784" w14:textId="77777777" w:rsidR="005B2DE9" w:rsidRDefault="005B2DE9" w:rsidP="005B2DE9">
      <w:pPr>
        <w:spacing w:before="120" w:after="120"/>
        <w:jc w:val="both"/>
      </w:pPr>
      <w:r>
        <w:t xml:space="preserve">Je povinnosťou </w:t>
      </w:r>
      <w:r w:rsidRPr="00F45BE7">
        <w:t xml:space="preserve">zainteresovanej </w:t>
      </w:r>
      <w:r w:rsidRPr="00BC0BFD">
        <w:t>o</w:t>
      </w:r>
      <w:r w:rsidRPr="00F45BE7">
        <w:t>soby</w:t>
      </w:r>
      <w:r w:rsidRPr="00BC0BFD">
        <w:t xml:space="preserve"> </w:t>
      </w:r>
      <w:r>
        <w:t xml:space="preserve">písomne </w:t>
      </w:r>
      <w:r w:rsidRPr="00BC0BFD">
        <w:t>oznámi</w:t>
      </w:r>
      <w:r>
        <w:t>ť</w:t>
      </w:r>
      <w:r w:rsidRPr="00BC0BFD">
        <w:t xml:space="preserve"> </w:t>
      </w:r>
      <w:r>
        <w:t>prijímateľovi</w:t>
      </w:r>
      <w:r w:rsidRPr="00BC0BFD">
        <w:t xml:space="preserve"> akýkoľvek konflikt záujmov </w:t>
      </w:r>
      <w:r>
        <w:t xml:space="preserve">vo vzťahu k hospodárskemu subjektu, ktorý sa zúčastňuje prípravných trhových konzultácií, </w:t>
      </w:r>
      <w:r w:rsidRPr="00BC0BFD">
        <w:t>vo vzťahu k</w:t>
      </w:r>
      <w:r>
        <w:t xml:space="preserve"> uchádzačovi</w:t>
      </w:r>
      <w:r w:rsidRPr="00BC0BFD">
        <w:t>/</w:t>
      </w:r>
      <w:r>
        <w:t>záujemcovi</w:t>
      </w:r>
      <w:r w:rsidRPr="00F45BE7">
        <w:t xml:space="preserve"> alebo ich subdodávate</w:t>
      </w:r>
      <w:r>
        <w:t xml:space="preserve">ľom </w:t>
      </w:r>
      <w:r w:rsidRPr="00BC0BFD">
        <w:t xml:space="preserve">bezodkladne po tom, ako sa o konflikte záujmov dozvie. </w:t>
      </w:r>
      <w:r>
        <w:t>Prijímateľ je následne povinný</w:t>
      </w:r>
      <w:r w:rsidRPr="00C313B5">
        <w:t xml:space="preserve"> prijať primerané opatrenia a vykonať nápravu, ak </w:t>
      </w:r>
      <w:r>
        <w:t>bol zistený</w:t>
      </w:r>
      <w:r w:rsidRPr="00C313B5">
        <w:t xml:space="preserve"> konflikt záujmov</w:t>
      </w:r>
      <w:r>
        <w:t>, a to najmä vylúčiť zainteresovanú osobu</w:t>
      </w:r>
      <w:r w:rsidRPr="00C313B5">
        <w:t xml:space="preserve"> z procesu prípravy alebo realizácie ver</w:t>
      </w:r>
      <w:r>
        <w:t>ejného obstarávania (napr. nahradiť člena komisie na vyhodnotenie ponúk, ku ktorému sa viaže konflikt záujmov inou osobou) alebo upraviť jej povinnosti a zodpovednosť</w:t>
      </w:r>
      <w:r w:rsidRPr="00C313B5">
        <w:t xml:space="preserve"> s cieľom zabrániť pretrvávaniu konfliktu záujmov. </w:t>
      </w:r>
      <w:r>
        <w:t xml:space="preserve">Prijímateľ je povinný písomne zdokumentovať všetky skutočnosti súvisiace s konfliktom záujmov a s prijatými opatreniami a uvedené archivovať ako súčasť dokumentácie k VO.  </w:t>
      </w:r>
    </w:p>
    <w:p w14:paraId="23A5593B" w14:textId="77777777" w:rsidR="005B2DE9" w:rsidRDefault="005B2DE9" w:rsidP="005B2DE9">
      <w:pPr>
        <w:autoSpaceDE w:val="0"/>
        <w:autoSpaceDN w:val="0"/>
        <w:adjustRightInd w:val="0"/>
        <w:spacing w:before="120" w:after="120" w:line="288" w:lineRule="auto"/>
        <w:jc w:val="both"/>
      </w:pPr>
      <w:r>
        <w:t>V prípade, že nie je možné zabrániť pretrvávajúcemu konfliktu záujmov, a to najmä v prípadoch, keď sa jedná o zainteresovanú osobu s rozhodovacími právomocami,</w:t>
      </w:r>
      <w:r w:rsidRPr="00702FA5">
        <w:t xml:space="preserve"> ktorá môže ovplyvniť výsledok </w:t>
      </w:r>
      <w:r>
        <w:t>VO, prijímateľ uplatní sankciu vylúčenia uchádzača</w:t>
      </w:r>
      <w:r w:rsidRPr="00BC0BFD">
        <w:t>/</w:t>
      </w:r>
      <w:r>
        <w:t>záujemcu podľa § 40 ods. 6 písm. f</w:t>
      </w:r>
      <w:r w:rsidRPr="00BC0BFD">
        <w:t xml:space="preserve">) </w:t>
      </w:r>
      <w:r>
        <w:t>ZVO, nakoľko konflikt záujmov nemožno odstrániť inými účinnými opatreniami.</w:t>
      </w:r>
    </w:p>
    <w:p w14:paraId="37085897" w14:textId="195D0407" w:rsidR="005B2DE9" w:rsidRDefault="005B2DE9" w:rsidP="005B2DE9">
      <w:pPr>
        <w:autoSpaceDE w:val="0"/>
        <w:autoSpaceDN w:val="0"/>
        <w:adjustRightInd w:val="0"/>
        <w:spacing w:before="120" w:after="120" w:line="288" w:lineRule="auto"/>
        <w:jc w:val="both"/>
        <w:rPr>
          <w:color w:val="000000"/>
        </w:rPr>
      </w:pPr>
      <w:r w:rsidRPr="003A6FC7">
        <w:t xml:space="preserve">Medzi najzávažnejšie prípady konfliktu záujmov patria prípady, ak zainteresovaná osoba je blízkou osobou podľa § 116 a § 117 Občianskeho zákonníka vo vzťahu k uchádzačovi záujemcovi/subdodávateľovi alebo ak </w:t>
      </w:r>
      <w:r w:rsidRPr="003A6FC7">
        <w:lastRenderedPageBreak/>
        <w:t>zainteresovaná osoba zároveň vystupuje na strane uchádzača</w:t>
      </w:r>
      <w:r w:rsidRPr="003A6FC7">
        <w:rPr>
          <w:lang w:val="en-GB"/>
        </w:rPr>
        <w:t>/</w:t>
      </w:r>
      <w:r w:rsidRPr="003A6FC7">
        <w:t>záujemcu/subdodávateľa alebo ak je v konflikte záujmov člen komisie na vyhodnotenie ponúk, pričom nebol z komisie vylúčený a nahradený nominovaným náhradníkom.</w:t>
      </w:r>
    </w:p>
    <w:p w14:paraId="7A55D3C3" w14:textId="1FB485F4" w:rsidR="009D7F63" w:rsidRPr="00852446" w:rsidRDefault="005B2DE9" w:rsidP="00852446">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b/>
          <w:i/>
          <w:color w:val="000000"/>
        </w:rPr>
      </w:pPr>
      <w:r w:rsidRPr="005B2DE9">
        <w:rPr>
          <w:b/>
          <w:i/>
          <w:color w:val="000000"/>
        </w:rPr>
        <w:t xml:space="preserve">Dôležité upozornenie: </w:t>
      </w:r>
      <w:r w:rsidR="009D7F63" w:rsidRPr="00852446">
        <w:rPr>
          <w:b/>
          <w:i/>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15E4EB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p>
    <w:p w14:paraId="674C32F2" w14:textId="25D4F0DE" w:rsidR="005B2DE9" w:rsidRDefault="005B2DE9" w:rsidP="009D7F63">
      <w:pPr>
        <w:autoSpaceDE w:val="0"/>
        <w:autoSpaceDN w:val="0"/>
        <w:adjustRightInd w:val="0"/>
        <w:spacing w:before="120" w:after="120" w:line="288" w:lineRule="auto"/>
        <w:jc w:val="both"/>
        <w:rPr>
          <w:color w:val="000000"/>
        </w:rPr>
      </w:pPr>
      <w:r w:rsidRPr="005B2DE9">
        <w:rPr>
          <w:color w:val="000000"/>
        </w:rPr>
        <w:t>Poskytovateľ na základe verejne dostupných informácií alebo na základe podnetov tretích strán a medializovaných prípadov pri kontrole VO preveruje prepojenosť osôb vystupujúcich na strane prijímateľa a dodávateľa, partnera, užívateľa (štatutárny orgán, konatelia, spoločníci, fyzické osoby). V prípade zistenia konfliktu záujmu bude poskytovateľ postupovať v zmysle ods. 12) § 46 Zákona o príspevku z EŠIF.</w:t>
      </w:r>
    </w:p>
    <w:p w14:paraId="7A55D3C5" w14:textId="0767C41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w:t>
      </w:r>
      <w:r w:rsidR="005B2DE9" w:rsidRPr="005B2DE9">
        <w:rPr>
          <w:rFonts w:cs="Arial"/>
          <w:color w:val="000000"/>
          <w:szCs w:val="19"/>
        </w:rPr>
        <w:t xml:space="preserve"> </w:t>
      </w:r>
      <w:r w:rsidR="005B2DE9" w:rsidRPr="005B2DE9">
        <w:rPr>
          <w:color w:val="000000"/>
        </w:rPr>
        <w:t>za účelom stanovenia PHZ, resp. pri realizácií prípravných trhových konzultácií</w:t>
      </w:r>
      <w:r w:rsidRPr="0073389C">
        <w:rPr>
          <w:color w:val="000000"/>
        </w:rPr>
        <w:t>. Prijímateľ sa musí snažiť získať čo najvýhodnejšiu ponuku a práve za týmto účelom musí aj konať. Nesmie sa dostať do konfliktu záujmov.</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3627CDA2"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 xml:space="preserve">Prijímateľ zabezpečí v každej etape postupu verejného obstarávania (príprava, hodnotenie a ukončenie), aby osoba zodpovedná za </w:t>
      </w:r>
      <w:r w:rsidR="005B2DE9">
        <w:rPr>
          <w:rFonts w:cs="Arial"/>
          <w:szCs w:val="19"/>
        </w:rPr>
        <w:t xml:space="preserve">verejné </w:t>
      </w:r>
      <w:r w:rsidRPr="00796597">
        <w:rPr>
          <w:rFonts w:cs="Arial"/>
          <w:szCs w:val="19"/>
        </w:rPr>
        <w:t>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7A79E62" w14:textId="44E943A7" w:rsidR="005B2DE9" w:rsidRDefault="005B2DE9" w:rsidP="005B2DE9">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t>P</w:t>
      </w:r>
      <w:r w:rsidRPr="0073389C">
        <w:t xml:space="preserve">rijímateľ je povinný </w:t>
      </w:r>
      <w:r w:rsidRPr="0073389C">
        <w:rPr>
          <w:i/>
        </w:rPr>
        <w:t xml:space="preserve">čestne </w:t>
      </w:r>
      <w:r>
        <w:rPr>
          <w:i/>
        </w:rPr>
        <w:t>vy</w:t>
      </w:r>
      <w:r w:rsidRPr="0073389C">
        <w:rPr>
          <w:i/>
        </w:rPr>
        <w:t>hlásiť</w:t>
      </w:r>
      <w:r w:rsidRPr="0073389C">
        <w:t xml:space="preserve"> (príloha č. 2</w:t>
      </w:r>
      <w:r>
        <w:t>8</w:t>
      </w:r>
      <w:r w:rsidRPr="0073389C">
        <w:t>), že v predmetnom VO nenastali skutočnosti, uvedené ako “</w:t>
      </w:r>
      <w:r w:rsidRPr="0073389C">
        <w:rPr>
          <w:b/>
        </w:rPr>
        <w:t>rizikové indikátory</w:t>
      </w:r>
      <w:r w:rsidRPr="0073389C">
        <w:t>” v tejto príručke resp. v MP CKO č. 13</w:t>
      </w:r>
      <w:r w:rsidRPr="008F2496">
        <w:rPr>
          <w:rFonts w:cs="Arial"/>
          <w:szCs w:val="19"/>
        </w:rPr>
        <w:t xml:space="preserve"> </w:t>
      </w:r>
      <w:r w:rsidRPr="008F2496">
        <w:t>k posudzovaniu konfliktu záujmov v procese verejného obstarávania</w:t>
      </w:r>
      <w:r w:rsidRPr="0073389C">
        <w:rPr>
          <w:color w:val="7030A0"/>
        </w:rPr>
        <w:t xml:space="preserve">. </w:t>
      </w:r>
      <w:r w:rsidRPr="0073389C">
        <w:rPr>
          <w:color w:val="000000"/>
        </w:rPr>
        <w:t xml:space="preserve">V tomto čestnom </w:t>
      </w:r>
      <w:r>
        <w:rPr>
          <w:color w:val="000000"/>
        </w:rPr>
        <w:t>vy</w:t>
      </w:r>
      <w:r w:rsidRPr="0073389C">
        <w:rPr>
          <w:color w:val="000000"/>
        </w:rPr>
        <w:t xml:space="preserve">hlásení </w:t>
      </w:r>
      <w:r>
        <w:rPr>
          <w:color w:val="000000"/>
        </w:rPr>
        <w:t>p</w:t>
      </w:r>
      <w:r w:rsidRPr="0073389C">
        <w:rPr>
          <w:color w:val="000000"/>
        </w:rPr>
        <w:t xml:space="preserve">rijímateľ okrem iného </w:t>
      </w:r>
      <w:r>
        <w:rPr>
          <w:color w:val="000000"/>
        </w:rPr>
        <w:t>vy</w:t>
      </w:r>
      <w:r w:rsidRPr="0073389C">
        <w:rPr>
          <w:color w:val="000000"/>
        </w:rPr>
        <w:t xml:space="preserve">hlasuje, že v prípade ak podľa jeho vedomostí, nastane v danom </w:t>
      </w:r>
      <w:r>
        <w:rPr>
          <w:color w:val="000000"/>
        </w:rPr>
        <w:t>verejnom obstarávaní/obstarávaní</w:t>
      </w:r>
      <w:r w:rsidRPr="0073389C">
        <w:rPr>
          <w:color w:val="000000"/>
        </w:rPr>
        <w:t xml:space="preserve"> konflikt záujmov, bude o uvedenej skutočnosti bezodkladne písomne informovať </w:t>
      </w:r>
      <w:r>
        <w:rPr>
          <w:color w:val="000000"/>
        </w:rPr>
        <w:t>P</w:t>
      </w:r>
      <w:r w:rsidRPr="0073389C">
        <w:rPr>
          <w:color w:val="000000"/>
        </w:rPr>
        <w:t xml:space="preserve">oskytovateľa. </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16"/>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17"/>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 xml:space="preserve">(napr. spolukonatelia/členovia </w:t>
            </w:r>
            <w:r w:rsidRPr="0073389C">
              <w:lastRenderedPageBreak/>
              <w:t>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lastRenderedPageBreak/>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lastRenderedPageBreak/>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18"/>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19"/>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5B7173">
            <w:pPr>
              <w:pStyle w:val="Odsekzoznamu"/>
              <w:numPr>
                <w:ilvl w:val="0"/>
                <w:numId w:val="44"/>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5B7173">
            <w:pPr>
              <w:pStyle w:val="Odsekzoznamu"/>
              <w:keepNext/>
              <w:keepLines/>
              <w:numPr>
                <w:ilvl w:val="0"/>
                <w:numId w:val="45"/>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5B7173">
            <w:pPr>
              <w:pStyle w:val="Odsekzoznamu"/>
              <w:keepNext/>
              <w:keepLines/>
              <w:numPr>
                <w:ilvl w:val="0"/>
                <w:numId w:val="45"/>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 xml:space="preserve">Členovia komisie pre vyhodnotenie ponúk nemajú potrebnú technickú expertízu na </w:t>
            </w:r>
            <w:r w:rsidRPr="0073389C">
              <w:lastRenderedPageBreak/>
              <w:t>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lastRenderedPageBreak/>
              <w:t>V predloženom CV člena komisie nie sú uvedené skúsenosti v oblasti predmetu zákazky</w:t>
            </w:r>
          </w:p>
          <w:p w14:paraId="7A55D418" w14:textId="7AD0830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lastRenderedPageBreak/>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lastRenderedPageBreak/>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1195CEDC" w14:textId="5C6843E5" w:rsidR="0040641A" w:rsidRPr="00E53156" w:rsidRDefault="0040641A" w:rsidP="00E53156">
      <w:pPr>
        <w:tabs>
          <w:tab w:val="left" w:pos="0"/>
        </w:tabs>
        <w:spacing w:after="200" w:line="276" w:lineRule="auto"/>
        <w:jc w:val="both"/>
      </w:pPr>
      <w:r>
        <w:t>Verejné obstarávanie tovarov, služieb, alebo stavebných prác na ktoré sa viažu  výdavky, ktoré spadajú pod  ZVV, sa počas implementácie projektu neoveruje. Ak sa RO dozvie, že došlo alebo mohlo dôjsť k porušeniu postupov týkajúcich sa verejného obstarávania</w:t>
      </w:r>
      <w:r w:rsidR="00F41EF2">
        <w:t xml:space="preserve"> (bez ohľadu na to, či ho vykonal prijímateľ alebo partner)</w:t>
      </w:r>
      <w:r>
        <w:t>, postúpi túto informáciu Úradu pre verejné obstarávanie.</w:t>
      </w:r>
      <w:r w:rsidR="00CC514B">
        <w:t xml:space="preserve"> Uvedené </w:t>
      </w:r>
      <w:r>
        <w:t>nemá vplyv na oprávnenosť, či výšku oprávnených výdavkov spadajúcich pod ZVV</w:t>
      </w:r>
      <w:r w:rsidR="00CC514B">
        <w:t xml:space="preserve"> a</w:t>
      </w:r>
      <w:r w:rsidR="00C33FF5">
        <w:t xml:space="preserve"> preto</w:t>
      </w:r>
      <w:r w:rsidR="00CC514B">
        <w:t xml:space="preserve"> na základe  uvedenej skutočnosti  RO pre OP EVS neuplatňuje voči prijímateľom ani žiadne sankčné mechanizmy.</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183" w:name="_Toc410907878"/>
      <w:bookmarkStart w:id="184" w:name="_Toc440372888"/>
      <w:bookmarkStart w:id="185" w:name="_Toc1543536"/>
      <w:r w:rsidRPr="0073389C">
        <w:rPr>
          <w:lang w:val="sk-SK"/>
        </w:rPr>
        <w:lastRenderedPageBreak/>
        <w:t>Informačný systém (ITMS2014+)</w:t>
      </w:r>
      <w:bookmarkEnd w:id="183"/>
      <w:bookmarkEnd w:id="184"/>
      <w:bookmarkEnd w:id="185"/>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20"/>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186" w:name="_Toc440372889"/>
      <w:bookmarkStart w:id="187" w:name="_Toc1543537"/>
      <w:r w:rsidRPr="0073389C">
        <w:rPr>
          <w:lang w:val="sk-SK"/>
        </w:rPr>
        <w:t>Informovanie a komunikácia</w:t>
      </w:r>
      <w:bookmarkEnd w:id="186"/>
      <w:bookmarkEnd w:id="187"/>
    </w:p>
    <w:p w14:paraId="7A55D477" w14:textId="026F3BCC"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30" w:history="1">
        <w:r w:rsidRPr="0073389C">
          <w:rPr>
            <w:rStyle w:val="Hypertextovprepojenie"/>
          </w:rPr>
          <w:t>www.opevs.eu</w:t>
        </w:r>
      </w:hyperlink>
      <w:r w:rsidR="00DF5D23" w:rsidRPr="0084082D">
        <w:rPr>
          <w:rStyle w:val="Hypertextovprepojenie"/>
          <w:color w:val="auto"/>
          <w:u w:val="none"/>
        </w:rPr>
        <w:t>,</w:t>
      </w:r>
      <w:r w:rsidR="005B7659" w:rsidRPr="0084082D">
        <w:rPr>
          <w:rStyle w:val="Hypertextovprepojenie"/>
          <w:color w:val="auto"/>
          <w:u w:val="none"/>
        </w:rPr>
        <w:t xml:space="preserve"> resp.</w:t>
      </w:r>
      <w:r w:rsidR="005B7659" w:rsidRPr="0084082D">
        <w:rPr>
          <w:rStyle w:val="Hypertextovprepojenie"/>
          <w:color w:val="auto"/>
        </w:rPr>
        <w:t xml:space="preserve"> </w:t>
      </w:r>
      <w:r w:rsidR="005B7659">
        <w:rPr>
          <w:rStyle w:val="Hypertextovprepojenie"/>
        </w:rPr>
        <w:t>www.reformuj.sk</w:t>
      </w:r>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lastRenderedPageBreak/>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lastRenderedPageBreak/>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188" w:name="_Toc440372890"/>
      <w:bookmarkStart w:id="189" w:name="_Toc1543538"/>
      <w:bookmarkStart w:id="190" w:name="_Toc410907880"/>
      <w:r w:rsidRPr="0073389C">
        <w:rPr>
          <w:rFonts w:ascii="Arial" w:hAnsi="Arial"/>
          <w:lang w:val="sk-SK"/>
        </w:rPr>
        <w:lastRenderedPageBreak/>
        <w:t>Kontrola a overovanie oprávnenosti výdavkov</w:t>
      </w:r>
      <w:bookmarkEnd w:id="188"/>
      <w:bookmarkEnd w:id="189"/>
      <w:r w:rsidRPr="0073389C">
        <w:rPr>
          <w:rFonts w:ascii="Arial" w:hAnsi="Arial"/>
          <w:lang w:val="sk-SK"/>
        </w:rPr>
        <w:t xml:space="preserve"> </w:t>
      </w:r>
      <w:bookmarkEnd w:id="190"/>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191" w:name="_Toc410907881"/>
      <w:bookmarkStart w:id="192" w:name="_Toc440372891"/>
      <w:bookmarkStart w:id="193" w:name="_Toc1543539"/>
      <w:r w:rsidRPr="0073389C">
        <w:rPr>
          <w:lang w:val="sk-SK"/>
        </w:rPr>
        <w:t xml:space="preserve">Administratívna </w:t>
      </w:r>
      <w:r w:rsidR="00F17DE9">
        <w:rPr>
          <w:lang w:val="sk-SK"/>
        </w:rPr>
        <w:t xml:space="preserve">finančná </w:t>
      </w:r>
      <w:r w:rsidRPr="0073389C">
        <w:rPr>
          <w:lang w:val="sk-SK"/>
        </w:rPr>
        <w:t>kontrola</w:t>
      </w:r>
      <w:bookmarkEnd w:id="191"/>
      <w:bookmarkEnd w:id="192"/>
      <w:bookmarkEnd w:id="193"/>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07AF93BA"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A76D72B"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7A55D4AB" w14:textId="48188485"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168A634"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7A55D4AF" w14:textId="3F771C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7A55D4B0" w14:textId="337367DE"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7A55D4B1" w14:textId="362EA6E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7A55D4B2" w14:textId="1D0835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A55D4B3" w14:textId="4069514A"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7A55D4B4" w14:textId="3A9479C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A55D4B5" w14:textId="64203A0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7A55D4B6" w14:textId="7933EC6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7A55D4B7" w14:textId="09EB45A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potrebám projektu;</w:t>
      </w:r>
    </w:p>
    <w:p w14:paraId="7A55D4B8" w14:textId="6808225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574DC727" w14:textId="36EAA519"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7A55D4BA" w14:textId="71A3DC03"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194" w:name="_Toc410907882"/>
      <w:bookmarkStart w:id="195" w:name="_Toc440372892"/>
      <w:bookmarkStart w:id="196" w:name="_Toc1543540"/>
      <w:r>
        <w:rPr>
          <w:lang w:val="sk-SK"/>
        </w:rPr>
        <w:t>Finančná k</w:t>
      </w:r>
      <w:r w:rsidR="009D7F63" w:rsidRPr="0073389C">
        <w:rPr>
          <w:lang w:val="sk-SK"/>
        </w:rPr>
        <w:t>ontrola na mieste</w:t>
      </w:r>
      <w:bookmarkEnd w:id="194"/>
      <w:bookmarkEnd w:id="195"/>
      <w:bookmarkEnd w:id="196"/>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1177FEAD"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66915065"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219B86AB"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C57DC5" w:rsidRPr="00771817" w:rsidDel="00C57DC5">
        <w:rPr>
          <w:rFonts w:cs="Arial"/>
          <w:color w:val="auto"/>
          <w:szCs w:val="19"/>
          <w:lang w:val="sk-SK"/>
        </w:rPr>
        <w:t xml:space="preserve"> </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7"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198" w:name="_Toc440372893"/>
      <w:bookmarkStart w:id="199" w:name="_Toc1543541"/>
      <w:r w:rsidRPr="0073389C">
        <w:rPr>
          <w:rFonts w:ascii="Arial" w:hAnsi="Arial"/>
          <w:lang w:val="sk-SK"/>
        </w:rPr>
        <w:lastRenderedPageBreak/>
        <w:t>Pr</w:t>
      </w:r>
      <w:r>
        <w:rPr>
          <w:rFonts w:ascii="Arial" w:hAnsi="Arial"/>
          <w:lang w:val="sk-SK"/>
        </w:rPr>
        <w:t>echodné a záverečné ustanovenia</w:t>
      </w:r>
      <w:bookmarkEnd w:id="198"/>
      <w:bookmarkEnd w:id="199"/>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200" w:name="_Toc440372894"/>
      <w:bookmarkStart w:id="201" w:name="_Toc1543542"/>
      <w:r w:rsidRPr="0073389C">
        <w:rPr>
          <w:rFonts w:ascii="Arial" w:hAnsi="Arial"/>
          <w:lang w:val="sk-SK"/>
        </w:rPr>
        <w:lastRenderedPageBreak/>
        <w:t>Prílohy</w:t>
      </w:r>
      <w:bookmarkEnd w:id="197"/>
      <w:bookmarkEnd w:id="200"/>
      <w:bookmarkEnd w:id="201"/>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0445C76E" w:rsidR="009D7F63"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23049A85"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41C590A" w14:textId="21E47BF6"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400505AB" w:rsidR="00AE2E88" w:rsidRDefault="00A161AA"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68C4C742" w14:textId="268D41BE" w:rsidR="00200264" w:rsidRPr="009B14A0" w:rsidRDefault="00200264"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headerReference w:type="even" r:id="rId31"/>
      <w:headerReference w:type="default" r:id="rId32"/>
      <w:footerReference w:type="even" r:id="rId33"/>
      <w:footerReference w:type="default" r:id="rId34"/>
      <w:headerReference w:type="first" r:id="rId35"/>
      <w:footerReference w:type="first" r:id="rId36"/>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12D85C" w14:textId="77777777" w:rsidR="00A95724" w:rsidRDefault="00A95724">
      <w:r>
        <w:separator/>
      </w:r>
    </w:p>
    <w:p w14:paraId="23031006" w14:textId="77777777" w:rsidR="00A95724" w:rsidRDefault="00A95724"/>
  </w:endnote>
  <w:endnote w:type="continuationSeparator" w:id="0">
    <w:p w14:paraId="27205FE2" w14:textId="77777777" w:rsidR="00A95724" w:rsidRDefault="00A95724">
      <w:r>
        <w:continuationSeparator/>
      </w:r>
    </w:p>
    <w:p w14:paraId="200B1D7F" w14:textId="77777777" w:rsidR="00A95724" w:rsidRDefault="00A95724"/>
  </w:endnote>
  <w:endnote w:type="continuationNotice" w:id="1">
    <w:p w14:paraId="2DE03211" w14:textId="77777777" w:rsidR="00A95724" w:rsidRDefault="00A957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EUAlbertina">
    <w:altName w:val="Arial"/>
    <w:panose1 w:val="00000000000000000000"/>
    <w:charset w:val="00"/>
    <w:family w:val="swiss"/>
    <w:notTrueType/>
    <w:pitch w:val="default"/>
    <w:sig w:usb0="00000001"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altName w:val="Palatino Linotype"/>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DC69" w14:textId="77777777" w:rsidR="00DA60C8" w:rsidRDefault="00DA60C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DA60C8" w:rsidRDefault="00DA60C8">
    <w:pPr>
      <w:pStyle w:val="Pta"/>
      <w:jc w:val="right"/>
    </w:pPr>
    <w:r>
      <w:fldChar w:fldCharType="begin"/>
    </w:r>
    <w:r>
      <w:instrText xml:space="preserve"> PAGE   \* MERGEFORMAT </w:instrText>
    </w:r>
    <w:r>
      <w:fldChar w:fldCharType="separate"/>
    </w:r>
    <w:r w:rsidR="0042029B">
      <w:rPr>
        <w:noProof/>
      </w:rPr>
      <w:t>21</w:t>
    </w:r>
    <w:r>
      <w:rPr>
        <w:noProof/>
      </w:rPr>
      <w:fldChar w:fldCharType="end"/>
    </w:r>
  </w:p>
  <w:p w14:paraId="5596B515" w14:textId="77777777" w:rsidR="00DA60C8" w:rsidRPr="003530AF" w:rsidRDefault="00DA60C8"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DA60C8" w:rsidRDefault="00DA60C8">
        <w:pPr>
          <w:pStyle w:val="Pta"/>
          <w:jc w:val="right"/>
        </w:pPr>
        <w:r>
          <w:fldChar w:fldCharType="begin"/>
        </w:r>
        <w:r>
          <w:instrText>PAGE   \* MERGEFORMAT</w:instrText>
        </w:r>
        <w:r>
          <w:fldChar w:fldCharType="separate"/>
        </w:r>
        <w:r w:rsidR="0042029B" w:rsidRPr="0042029B">
          <w:rPr>
            <w:noProof/>
            <w:lang w:val="sk-SK"/>
          </w:rPr>
          <w:t>1</w:t>
        </w:r>
        <w:r>
          <w:fldChar w:fldCharType="end"/>
        </w:r>
      </w:p>
    </w:sdtContent>
  </w:sdt>
  <w:p w14:paraId="3B48FDCA" w14:textId="77777777" w:rsidR="00DA60C8" w:rsidRDefault="00DA60C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38F09A" w14:textId="77777777" w:rsidR="00A95724" w:rsidRDefault="00A95724">
      <w:r>
        <w:separator/>
      </w:r>
    </w:p>
    <w:p w14:paraId="06732522" w14:textId="77777777" w:rsidR="00A95724" w:rsidRDefault="00A95724"/>
  </w:footnote>
  <w:footnote w:type="continuationSeparator" w:id="0">
    <w:p w14:paraId="401FDDFA" w14:textId="77777777" w:rsidR="00A95724" w:rsidRDefault="00A95724">
      <w:r>
        <w:continuationSeparator/>
      </w:r>
    </w:p>
    <w:p w14:paraId="21938C66" w14:textId="77777777" w:rsidR="00A95724" w:rsidRDefault="00A95724"/>
  </w:footnote>
  <w:footnote w:type="continuationNotice" w:id="1">
    <w:p w14:paraId="5E91C0EB" w14:textId="77777777" w:rsidR="00A95724" w:rsidRDefault="00A95724"/>
  </w:footnote>
  <w:footnote w:id="2">
    <w:p w14:paraId="7A55D546" w14:textId="77777777" w:rsidR="00DA60C8" w:rsidRPr="009D7F63" w:rsidRDefault="00DA60C8"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DA60C8" w:rsidRPr="009D7F63" w:rsidRDefault="00DA60C8"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DA60C8" w:rsidRPr="009D7F63" w:rsidRDefault="00DA60C8"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335D2BCE" w14:textId="1B8ED7A4" w:rsidR="00DA60C8" w:rsidRPr="00EA00BD" w:rsidRDefault="00DA60C8" w:rsidP="00702314">
      <w:pPr>
        <w:pStyle w:val="Textpoznmkypodiarou"/>
        <w:jc w:val="both"/>
        <w:rPr>
          <w:rFonts w:cs="Arial"/>
          <w:szCs w:val="16"/>
        </w:rPr>
      </w:pPr>
      <w:r w:rsidRPr="00EA00BD">
        <w:rPr>
          <w:rFonts w:cs="Arial"/>
          <w:szCs w:val="16"/>
        </w:rPr>
        <w:footnoteRef/>
      </w:r>
      <w:r w:rsidRPr="000814A8">
        <w:rPr>
          <w:rFonts w:cs="Arial"/>
          <w:szCs w:val="16"/>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t.j. najmä priradiť osobný spis zamestnanca, jeho mzdové náležitosti a preukázanie účtovných dokladov k uhradeným mzdám za zamestnanca.</w:t>
      </w:r>
    </w:p>
    <w:p w14:paraId="18665116" w14:textId="77777777" w:rsidR="00DA60C8" w:rsidRPr="00EA00BD" w:rsidRDefault="00DA60C8" w:rsidP="00702314">
      <w:pPr>
        <w:pStyle w:val="Textpoznmkypodiarou"/>
        <w:jc w:val="both"/>
        <w:rPr>
          <w:szCs w:val="16"/>
          <w:lang w:val="sk-SK"/>
        </w:rPr>
      </w:pPr>
    </w:p>
    <w:p w14:paraId="0B34EF74" w14:textId="1C895A37" w:rsidR="00DA60C8" w:rsidRPr="00EA00BD" w:rsidRDefault="00DA60C8">
      <w:pPr>
        <w:pStyle w:val="Textpoznmkypodiarou"/>
        <w:rPr>
          <w:lang w:val="sk-SK"/>
        </w:rPr>
      </w:pPr>
    </w:p>
  </w:footnote>
  <w:footnote w:id="6">
    <w:p w14:paraId="7A55D549" w14:textId="77777777" w:rsidR="00DA60C8" w:rsidRPr="009D7F63" w:rsidRDefault="00DA60C8"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14:paraId="440A1364" w14:textId="5D093E76" w:rsidR="00DA60C8" w:rsidRPr="003911A6" w:rsidRDefault="00DA60C8">
      <w:pPr>
        <w:pStyle w:val="Textpoznmkypodiarou"/>
        <w:rPr>
          <w:del w:id="33"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8">
    <w:p w14:paraId="28C505C7" w14:textId="115896DC" w:rsidR="00DA60C8" w:rsidRPr="00F20EE9" w:rsidRDefault="00DA60C8">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9">
    <w:p w14:paraId="08D19436" w14:textId="667CCAA7" w:rsidR="00DA60C8" w:rsidRPr="005D70A1" w:rsidRDefault="00DA60C8">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0">
    <w:p w14:paraId="0DDD8E63" w14:textId="622450AC" w:rsidR="00DA60C8" w:rsidRPr="00EA330D" w:rsidRDefault="00DA60C8"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1">
    <w:p w14:paraId="24E471AF" w14:textId="4B30A851" w:rsidR="00DA60C8" w:rsidRPr="00852446" w:rsidRDefault="00DA60C8"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2">
    <w:p w14:paraId="6CC7BD3B" w14:textId="5832019B" w:rsidR="00DA60C8" w:rsidRPr="00E25071" w:rsidRDefault="00DA60C8"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3">
    <w:p w14:paraId="34E3F994" w14:textId="05E366E0" w:rsidR="00DA60C8" w:rsidRPr="00EA00BD" w:rsidRDefault="00DA60C8">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14">
    <w:p w14:paraId="7A55D54A" w14:textId="77777777" w:rsidR="00DA60C8" w:rsidRPr="009D7F63" w:rsidRDefault="00DA60C8"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5">
    <w:p w14:paraId="7A55D54B" w14:textId="77777777" w:rsidR="00DA60C8" w:rsidRPr="009D7F63" w:rsidRDefault="00DA60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6">
    <w:p w14:paraId="356452D0" w14:textId="6C4EE198" w:rsidR="00DA60C8" w:rsidRPr="007D7535" w:rsidRDefault="00DA60C8"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7">
    <w:p w14:paraId="7A55D54C" w14:textId="77777777" w:rsidR="00DA60C8" w:rsidRPr="009D7F63" w:rsidRDefault="00DA60C8"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DA60C8" w:rsidRPr="009D7F63" w:rsidRDefault="00DA60C8"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DA60C8" w:rsidRPr="009D7F63" w:rsidRDefault="00DA60C8"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DA60C8" w:rsidRPr="009D7F63" w:rsidRDefault="00DA60C8"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DA60C8" w:rsidRPr="009D7F63" w:rsidRDefault="00DA60C8" w:rsidP="00C8683A">
      <w:pPr>
        <w:pStyle w:val="Textpoznmkypodiarou"/>
        <w:rPr>
          <w:rFonts w:cs="Arial"/>
          <w:szCs w:val="16"/>
          <w:lang w:val="sk-SK"/>
        </w:rPr>
      </w:pPr>
      <w:r w:rsidRPr="009D7F63">
        <w:rPr>
          <w:rFonts w:cs="Arial"/>
          <w:szCs w:val="16"/>
          <w:lang w:val="sk-SK" w:eastAsia="cs-CZ"/>
        </w:rPr>
        <w:t>4. pohonné hmoty.</w:t>
      </w:r>
    </w:p>
  </w:footnote>
  <w:footnote w:id="18">
    <w:p w14:paraId="0C902E3E" w14:textId="77777777" w:rsidR="00DA60C8" w:rsidRPr="009D7F63" w:rsidRDefault="00DA60C8"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DA60C8" w:rsidRPr="009D7F63" w:rsidRDefault="00DA60C8"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DA60C8" w:rsidRPr="009D7F63" w:rsidRDefault="00DA60C8"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DA60C8" w:rsidRPr="009D7F63" w:rsidRDefault="00DA60C8"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DA60C8" w:rsidRPr="00041D2E" w:rsidRDefault="00DA60C8" w:rsidP="00041D2E">
      <w:pPr>
        <w:pStyle w:val="Textpoznmkypodiarou"/>
        <w:rPr>
          <w:lang w:val="sk-SK"/>
        </w:rPr>
      </w:pPr>
      <w:r w:rsidRPr="009D7F63">
        <w:rPr>
          <w:rFonts w:cs="Arial"/>
          <w:szCs w:val="16"/>
          <w:lang w:val="sk-SK" w:eastAsia="cs-CZ"/>
        </w:rPr>
        <w:t>4. pohonné hmoty.</w:t>
      </w:r>
    </w:p>
  </w:footnote>
  <w:footnote w:id="19">
    <w:p w14:paraId="7A55D551" w14:textId="77777777" w:rsidR="00DA60C8" w:rsidRPr="009D7F63" w:rsidRDefault="00DA60C8"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20">
    <w:p w14:paraId="7A55D552" w14:textId="77777777" w:rsidR="00DA60C8" w:rsidRPr="009D7F63" w:rsidRDefault="00DA60C8"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21">
    <w:p w14:paraId="7A55D553" w14:textId="77777777" w:rsidR="00DA60C8" w:rsidRPr="009D7F63" w:rsidRDefault="00DA60C8"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22">
    <w:p w14:paraId="2415F5CC" w14:textId="68E1CA8B" w:rsidR="00DA60C8" w:rsidRDefault="00DA60C8"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DA60C8" w:rsidRPr="009D7F63" w:rsidRDefault="00DA60C8">
      <w:pPr>
        <w:pStyle w:val="Textpoznmkypodiarou"/>
        <w:rPr>
          <w:rFonts w:cs="Arial"/>
          <w:szCs w:val="16"/>
          <w:lang w:val="sk-SK"/>
        </w:rPr>
      </w:pPr>
    </w:p>
  </w:footnote>
  <w:footnote w:id="23">
    <w:p w14:paraId="7A55D555" w14:textId="77777777" w:rsidR="00DA60C8" w:rsidRPr="009D7F63" w:rsidRDefault="00DA60C8"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24">
    <w:p w14:paraId="0274D41C" w14:textId="77777777" w:rsidR="00DA60C8" w:rsidRPr="006E4CC8" w:rsidRDefault="00DA60C8"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DA60C8" w:rsidRPr="007F7349" w:rsidRDefault="00DA60C8"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DA60C8" w:rsidRPr="007F7349" w:rsidRDefault="00DA60C8"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DA60C8" w:rsidRPr="007F7349" w:rsidRDefault="00DA60C8"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DA60C8" w:rsidRPr="00F41F62" w:rsidRDefault="00DA60C8"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25">
    <w:p w14:paraId="7A55D556" w14:textId="77777777" w:rsidR="00DA60C8" w:rsidRPr="009D7F63" w:rsidRDefault="00DA60C8"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6">
    <w:p w14:paraId="2C0A5128" w14:textId="77777777" w:rsidR="00DA60C8" w:rsidRDefault="00DA60C8"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27">
    <w:p w14:paraId="7E1B0128" w14:textId="77777777" w:rsidR="00DA60C8" w:rsidRDefault="00DA60C8"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8">
    <w:p w14:paraId="6D0863AC" w14:textId="77777777" w:rsidR="00DA60C8" w:rsidRDefault="00DA60C8"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9">
    <w:p w14:paraId="4FEE481D" w14:textId="479E076B" w:rsidR="00DA60C8" w:rsidRPr="004F28ED" w:rsidRDefault="00DA60C8">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30">
    <w:p w14:paraId="638316DD" w14:textId="4B49CE8C" w:rsidR="00DA60C8" w:rsidRPr="0029658C" w:rsidRDefault="00DA60C8" w:rsidP="006A2DA0">
      <w:pPr>
        <w:pStyle w:val="Textpoznmkypodiarou"/>
        <w:jc w:val="both"/>
        <w:rPr>
          <w:lang w:val="sk-SK"/>
        </w:rPr>
      </w:pPr>
      <w:r>
        <w:rPr>
          <w:rStyle w:val="Odkaznapoznmkupodiarou"/>
        </w:rPr>
        <w:footnoteRef/>
      </w:r>
      <w:r>
        <w:rPr>
          <w:szCs w:val="16"/>
        </w:rPr>
        <w:t xml:space="preserve">Ide o zohľadnenie </w:t>
      </w:r>
      <w:r>
        <w:rPr>
          <w:szCs w:val="16"/>
          <w:lang w:val="sk-SK"/>
        </w:rPr>
        <w:t xml:space="preserve">celkovej </w:t>
      </w:r>
      <w:r>
        <w:rPr>
          <w:szCs w:val="16"/>
        </w:rPr>
        <w:t xml:space="preserve">dĺžky realizácie národného projektu (minimálne </w:t>
      </w:r>
      <w:r>
        <w:rPr>
          <w:szCs w:val="16"/>
          <w:lang w:val="sk-SK"/>
        </w:rPr>
        <w:t>2</w:t>
      </w:r>
      <w:r>
        <w:rPr>
          <w:szCs w:val="16"/>
        </w:rPr>
        <w:t xml:space="preserve"> a viac rokov) a ak priame mzdové výdavky (vykazované na reálnej báze, resp. ide o štandardnú stupnicu jednotkových nákladov) tvoria minimálne </w:t>
      </w:r>
      <w:r>
        <w:rPr>
          <w:szCs w:val="16"/>
          <w:lang w:val="sk-SK"/>
        </w:rPr>
        <w:t>25</w:t>
      </w:r>
      <w:r>
        <w:rPr>
          <w:szCs w:val="16"/>
        </w:rPr>
        <w:t xml:space="preserve"> % celkových priamych výdavkov národného projektu, vrátane posúdenia štruktúry mzdových výdavkov vo vzťahu k posilneniu odborného výkonu </w:t>
      </w:r>
      <w:r>
        <w:rPr>
          <w:szCs w:val="16"/>
          <w:lang w:val="sk-SK"/>
        </w:rPr>
        <w:t>prijímateľa</w:t>
      </w:r>
      <w:r>
        <w:rPr>
          <w:szCs w:val="16"/>
        </w:rPr>
        <w:t>. Vzhľadom na to, že ide o národný projekt, RO</w:t>
      </w:r>
      <w:r>
        <w:rPr>
          <w:szCs w:val="16"/>
          <w:lang w:val="sk-SK"/>
        </w:rPr>
        <w:t xml:space="preserve"> pre OP EVS</w:t>
      </w:r>
      <w:r>
        <w:rPr>
          <w:szCs w:val="16"/>
        </w:rPr>
        <w:t xml:space="preserve"> o možnosti zohľadnenia rastu mzdových výdavkov usmerní </w:t>
      </w:r>
      <w:r>
        <w:rPr>
          <w:szCs w:val="16"/>
          <w:lang w:val="sk-SK"/>
        </w:rPr>
        <w:t>prijímateľa v rámci zmenového konania projektu/zmluvy o poskytnutí NFP</w:t>
      </w:r>
      <w:r>
        <w:rPr>
          <w:szCs w:val="16"/>
        </w:rPr>
        <w:t xml:space="preserve">. </w:t>
      </w:r>
      <w:r>
        <w:t xml:space="preserve"> </w:t>
      </w:r>
    </w:p>
  </w:footnote>
  <w:footnote w:id="31">
    <w:p w14:paraId="3710FBBF" w14:textId="77777777" w:rsidR="00DA60C8" w:rsidRPr="00033E1E" w:rsidRDefault="00DA60C8" w:rsidP="006A2DA0">
      <w:pPr>
        <w:pStyle w:val="Default"/>
        <w:jc w:val="both"/>
        <w:rPr>
          <w:szCs w:val="16"/>
          <w:lang w:val="x-none"/>
        </w:rPr>
      </w:pPr>
      <w:r>
        <w:rPr>
          <w:rStyle w:val="Odkaznapoznmkupodiarou"/>
        </w:rPr>
        <w:footnoteRef/>
      </w:r>
      <w:r w:rsidRPr="00033E1E">
        <w:rPr>
          <w:rFonts w:ascii="Arial" w:hAnsi="Arial"/>
          <w:color w:val="auto"/>
          <w:sz w:val="16"/>
          <w:szCs w:val="16"/>
          <w:lang w:val="x-none" w:eastAsia="x-none"/>
        </w:rPr>
        <w:t>Index sa vypočíta ako priemerná hodnota ročných indexov za tri ostatné kalendárne roky. Aplikuje sa oblasť „Demografia a sociálne štatistiky - Náklady práce - Priemerná mesačná mzda podľa odvetví“, obdobie 1. - 4. Q.</w:t>
      </w:r>
      <w:r w:rsidRPr="00033E1E">
        <w:rPr>
          <w:color w:val="auto"/>
          <w:szCs w:val="16"/>
          <w:lang w:val="x-none" w:eastAsia="x-none"/>
        </w:rPr>
        <w:t xml:space="preserve"> </w:t>
      </w:r>
      <w:r w:rsidRPr="00033E1E">
        <w:rPr>
          <w:color w:val="auto"/>
          <w:sz w:val="16"/>
          <w:szCs w:val="16"/>
          <w:lang w:val="x-none" w:eastAsia="x-none"/>
        </w:rPr>
        <w:t xml:space="preserve"> </w:t>
      </w:r>
      <w:r w:rsidRPr="002157B3">
        <w:rPr>
          <w:szCs w:val="16"/>
        </w:rPr>
        <w:t xml:space="preserve"> </w:t>
      </w:r>
    </w:p>
  </w:footnote>
  <w:footnote w:id="32">
    <w:p w14:paraId="21969199" w14:textId="66F050B1" w:rsidR="00DA60C8" w:rsidRPr="00EA00BD" w:rsidRDefault="00DA60C8" w:rsidP="006A2DA0">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T.j. funkčný plat</w:t>
      </w:r>
      <w:r w:rsidRPr="00F54F85">
        <w:rPr>
          <w:rFonts w:ascii="Arial" w:hAnsi="Arial"/>
          <w:color w:val="auto"/>
          <w:sz w:val="16"/>
          <w:szCs w:val="16"/>
          <w:lang w:val="sk-SK" w:eastAsia="x-none"/>
        </w:rPr>
        <w:t xml:space="preserve"> </w:t>
      </w:r>
      <w:r>
        <w:rPr>
          <w:rFonts w:ascii="Arial" w:hAnsi="Arial"/>
          <w:color w:val="auto"/>
          <w:sz w:val="16"/>
          <w:szCs w:val="16"/>
          <w:lang w:val="sk-SK" w:eastAsia="x-none"/>
        </w:rPr>
        <w:t>zamestnanca,</w:t>
      </w:r>
      <w:r w:rsidRPr="00F54F85">
        <w:t xml:space="preserve"> </w:t>
      </w:r>
      <w:r w:rsidRPr="00F54F85">
        <w:rPr>
          <w:rFonts w:ascii="Arial" w:hAnsi="Arial"/>
          <w:color w:val="auto"/>
          <w:sz w:val="16"/>
          <w:szCs w:val="16"/>
          <w:lang w:val="sk-SK" w:eastAsia="x-none"/>
        </w:rPr>
        <w:t>resp. jeho ekvivalent</w:t>
      </w:r>
      <w:r>
        <w:rPr>
          <w:rFonts w:ascii="Arial" w:hAnsi="Arial"/>
          <w:color w:val="auto"/>
          <w:sz w:val="16"/>
          <w:szCs w:val="16"/>
          <w:lang w:val="sk-SK" w:eastAsia="x-none"/>
        </w:rPr>
        <w:t xml:space="preserve"> je v každom mesiaci rovnaký a vo vzťahu k počtu pracovných dní/hodín v jednotlivých mesiacoch roka sa mení výška priemernej hodinovej ceny práce v príslušnom kalendárnom mesiaci</w:t>
      </w:r>
      <w:r w:rsidRPr="00EA00BD">
        <w:rPr>
          <w:rFonts w:ascii="Arial" w:hAnsi="Arial"/>
          <w:color w:val="auto"/>
          <w:sz w:val="16"/>
          <w:szCs w:val="16"/>
          <w:lang w:val="sk-SK" w:eastAsia="x-none"/>
        </w:rPr>
        <w:t>. V</w:t>
      </w:r>
      <w:r>
        <w:rPr>
          <w:rFonts w:ascii="Arial" w:hAnsi="Arial"/>
          <w:color w:val="auto"/>
          <w:sz w:val="16"/>
          <w:szCs w:val="16"/>
          <w:lang w:val="sk-SK" w:eastAsia="x-none"/>
        </w:rPr>
        <w:t> </w:t>
      </w:r>
      <w:r w:rsidRPr="00EA00BD">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p>
  </w:footnote>
  <w:footnote w:id="33">
    <w:p w14:paraId="7F6D43B9" w14:textId="3D9C462D" w:rsidR="00DA60C8" w:rsidRPr="00EA00BD" w:rsidRDefault="00DA60C8" w:rsidP="00EA00BD">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hodinová mzda na každej projektovej pozícii v mesiaci neprekročí určený maximálny limit projektovej pozície podľa </w:t>
      </w:r>
      <w:r>
        <w:t>Usmernenia RO pre OP EVS č. 5</w:t>
      </w:r>
      <w:r>
        <w:rPr>
          <w:lang w:val="sk-SK"/>
        </w:rPr>
        <w:t xml:space="preserve">. </w:t>
      </w:r>
    </w:p>
  </w:footnote>
  <w:footnote w:id="34">
    <w:p w14:paraId="6D897E76" w14:textId="77777777" w:rsidR="00DA60C8" w:rsidRDefault="00DA60C8" w:rsidP="006A2DA0">
      <w:pPr>
        <w:pStyle w:val="Textpoznmkypodiarou"/>
        <w:jc w:val="both"/>
        <w:rPr>
          <w:lang w:val="sk-SK"/>
        </w:rPr>
      </w:pPr>
      <w:r>
        <w:rPr>
          <w:rStyle w:val="Odkaznapoznmkupodiarou"/>
        </w:rPr>
        <w:footnoteRef/>
      </w:r>
      <w:r>
        <w:rPr>
          <w:lang w:val="sk-SK"/>
        </w:rPr>
        <w:t>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regulérneho výstupu projektu. Všetky podstatné pracovné podklady a záznamy k projektovým výstupom ako aj samotné výstupy projektu, v prípade ak je to relevantné, je prijímateľ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4EC559A5" w14:textId="77777777" w:rsidR="00DA60C8" w:rsidRDefault="00DA60C8"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040CF4A0" w14:textId="77777777" w:rsidR="00DA60C8" w:rsidRPr="00033E1E" w:rsidRDefault="00DA60C8"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35">
    <w:p w14:paraId="5DB7D518" w14:textId="2C548220" w:rsidR="00DA60C8" w:rsidRPr="00867B4C" w:rsidRDefault="00DA60C8"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36">
    <w:p w14:paraId="5E4D76D1" w14:textId="69503A48" w:rsidR="00DA60C8" w:rsidRPr="00EA00BD" w:rsidRDefault="00DA60C8" w:rsidP="00EA00BD">
      <w:pPr>
        <w:pStyle w:val="Textpoznmkypodiarou"/>
        <w:jc w:val="both"/>
        <w:rPr>
          <w:lang w:val="sk-SK"/>
        </w:rPr>
      </w:pPr>
      <w:r>
        <w:rPr>
          <w:rStyle w:val="Odkaznapoznmkupodiarou"/>
        </w:rPr>
        <w:footnoteRef/>
      </w:r>
      <w:r>
        <w:rPr>
          <w:lang w:val="sk-SK"/>
        </w:rPr>
        <w:t xml:space="preserve">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50%-nému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37">
    <w:p w14:paraId="5543C8B0" w14:textId="54874846" w:rsidR="00DA60C8" w:rsidRPr="00EA00BD" w:rsidRDefault="00DA60C8"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38">
    <w:p w14:paraId="3B927676" w14:textId="0B338479" w:rsidR="00DA60C8" w:rsidRPr="00965E93" w:rsidRDefault="00DA60C8"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9">
    <w:p w14:paraId="7A55D557" w14:textId="52DFEF6A" w:rsidR="00DA60C8" w:rsidRPr="009D7F63" w:rsidRDefault="00DA60C8"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40">
    <w:p w14:paraId="7A55D558" w14:textId="77777777" w:rsidR="00DA60C8" w:rsidRPr="009D7F63" w:rsidRDefault="00DA60C8"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41">
    <w:p w14:paraId="17C29017" w14:textId="77777777" w:rsidR="00DA60C8" w:rsidRPr="009D7F63" w:rsidRDefault="00DA60C8"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42">
    <w:p w14:paraId="7A55D559" w14:textId="77777777" w:rsidR="00DA60C8" w:rsidRPr="009D7F63" w:rsidRDefault="00DA60C8"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DA60C8" w:rsidRPr="009D7F63" w:rsidRDefault="00DA60C8"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43">
    <w:p w14:paraId="7A55D55B" w14:textId="77777777" w:rsidR="00DA60C8" w:rsidRPr="009D7F63" w:rsidRDefault="00DA60C8"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44">
    <w:p w14:paraId="7A55D55C" w14:textId="77777777" w:rsidR="00DA60C8" w:rsidRPr="009D7F63" w:rsidRDefault="00DA60C8"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45">
    <w:p w14:paraId="7A55D55D" w14:textId="77777777" w:rsidR="00DA60C8" w:rsidRPr="009D7F63" w:rsidRDefault="00DA60C8"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DA60C8" w:rsidRPr="009D7F63" w:rsidRDefault="00DA60C8"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46">
    <w:p w14:paraId="7A55D55F" w14:textId="333E477A" w:rsidR="00DA60C8" w:rsidRPr="00062F88" w:rsidRDefault="00DA60C8"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47">
    <w:p w14:paraId="02F4C726" w14:textId="77777777" w:rsidR="00DA60C8" w:rsidRDefault="00DA60C8" w:rsidP="009B4AEF">
      <w:pPr>
        <w:pStyle w:val="Textpoznmkypodiarou"/>
        <w:jc w:val="both"/>
      </w:pPr>
      <w:r>
        <w:rPr>
          <w:rStyle w:val="Odkaznapoznmkupodiarou"/>
        </w:rPr>
        <w:footnoteRef/>
      </w:r>
      <w:r>
        <w:t xml:space="preserve"> Priznanie odmeny príslušnému zamestnancovi musí byť náležite zdôvodnené.</w:t>
      </w:r>
    </w:p>
  </w:footnote>
  <w:footnote w:id="48">
    <w:p w14:paraId="04763B2B" w14:textId="5A5D2FAF" w:rsidR="00DA60C8" w:rsidRPr="00F72B7B" w:rsidRDefault="00DA60C8"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9">
    <w:p w14:paraId="0388B3E2" w14:textId="4D28868F" w:rsidR="00DA60C8" w:rsidRDefault="00DA60C8"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50">
    <w:p w14:paraId="2E6985A0" w14:textId="77777777" w:rsidR="00DA60C8" w:rsidRDefault="00DA60C8"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51">
    <w:p w14:paraId="7A55D560" w14:textId="5738DA04" w:rsidR="00DA60C8" w:rsidRPr="00027286" w:rsidRDefault="00DA60C8"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52">
    <w:p w14:paraId="15B0D0EB" w14:textId="3E15725B" w:rsidR="00DA60C8" w:rsidRPr="00AF0A84" w:rsidRDefault="00DA60C8">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53">
    <w:p w14:paraId="7A55D564" w14:textId="77777777" w:rsidR="00DA60C8" w:rsidRPr="009D7F63" w:rsidRDefault="00DA60C8"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54">
    <w:p w14:paraId="73803B02" w14:textId="0362DBBB" w:rsidR="00DA60C8" w:rsidRDefault="00DA60C8"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y: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w:t>
      </w:r>
      <w:r w:rsidR="00B147A5">
        <w:rPr>
          <w:lang w:val="sk-SK"/>
        </w:rPr>
        <w:t xml:space="preserve"> Poľsko – 145 EUR,</w:t>
      </w:r>
      <w:r>
        <w:rPr>
          <w:lang w:val="sk-SK"/>
        </w:rPr>
        <w:t xml:space="preserve"> Rumunsko – 170 EUR, Slovinsko 110 EUR, Španielsko – 125 EUR, Švédsko – 160 EUR, Anglicko – 175 EUR, Chorvátsko – 120 EUR, Nórsko – 140 EUR.</w:t>
      </w:r>
    </w:p>
    <w:p w14:paraId="6A48E5FC" w14:textId="715760FA" w:rsidR="00DA60C8" w:rsidRPr="00B275B2" w:rsidRDefault="00DA60C8" w:rsidP="00AB15E6">
      <w:pPr>
        <w:pStyle w:val="Textpoznmkypodiarou"/>
        <w:jc w:val="both"/>
        <w:rPr>
          <w:lang w:val="sk-SK"/>
        </w:rPr>
      </w:pPr>
      <w:r>
        <w:rPr>
          <w:lang w:val="sk-SK"/>
        </w:rPr>
        <w:t xml:space="preserve"> </w:t>
      </w:r>
    </w:p>
  </w:footnote>
  <w:footnote w:id="55">
    <w:p w14:paraId="75442DCC" w14:textId="77777777" w:rsidR="00DA60C8" w:rsidRPr="001277DD" w:rsidRDefault="00DA60C8"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56">
    <w:p w14:paraId="539DE3AB" w14:textId="19EBEE7A" w:rsidR="00DA60C8" w:rsidRPr="00EA00BD" w:rsidRDefault="00DA60C8"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Aktuálne sadzby „per diems“ sú zverejnené na webovom sídle</w:t>
      </w:r>
      <w:r>
        <w:rPr>
          <w:rStyle w:val="Hypertextovprepojenie"/>
          <w:rFonts w:asciiTheme="minorHAnsi" w:hAnsiTheme="minorHAnsi"/>
          <w:sz w:val="16"/>
          <w:szCs w:val="16"/>
          <w:lang w:val="sk-SK"/>
        </w:rPr>
        <w:t xml:space="preserve">  </w:t>
      </w:r>
      <w:hyperlink r:id="rId1" w:history="1">
        <w:r w:rsidRPr="00EA00BD">
          <w:rPr>
            <w:rStyle w:val="Hypertextovprepojenie"/>
            <w:sz w:val="16"/>
            <w:szCs w:val="16"/>
          </w:rPr>
          <w:t>https://ec.europa.eu/europeaid/sites/devco/files/perdiems-2017-03-17_en.pdf</w:t>
        </w:r>
      </w:hyperlink>
      <w:r w:rsidRPr="00AB15E6">
        <w:rPr>
          <w:szCs w:val="16"/>
          <w:lang w:val="sk-SK"/>
        </w:rPr>
        <w:t xml:space="preserve">.  </w:t>
      </w:r>
    </w:p>
  </w:footnote>
  <w:footnote w:id="57">
    <w:p w14:paraId="6B33FB00" w14:textId="77777777" w:rsidR="00DA60C8" w:rsidRPr="001277DD" w:rsidRDefault="00DA60C8"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8">
    <w:p w14:paraId="44310DB6" w14:textId="77777777" w:rsidR="00DA60C8" w:rsidRPr="001277DD" w:rsidRDefault="00DA60C8"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9">
    <w:p w14:paraId="28E7C95F" w14:textId="0B437969" w:rsidR="00DA60C8" w:rsidRPr="001277DD" w:rsidRDefault="00DA60C8"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60">
    <w:p w14:paraId="250CEFBD" w14:textId="33B32087" w:rsidR="00DA60C8" w:rsidRPr="00923BC1" w:rsidRDefault="00DA60C8"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61">
    <w:p w14:paraId="414F1A43" w14:textId="265724BA" w:rsidR="00DA60C8" w:rsidRPr="00772F95" w:rsidRDefault="00DA60C8"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62">
    <w:p w14:paraId="0C4735BA" w14:textId="1928CC24" w:rsidR="00DA60C8" w:rsidRPr="008A522F" w:rsidRDefault="00DA60C8"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63">
    <w:p w14:paraId="038A96C2" w14:textId="13120178" w:rsidR="00DA60C8" w:rsidRPr="00CE0C11" w:rsidRDefault="00DA60C8"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64">
    <w:p w14:paraId="59C496F8" w14:textId="77777777" w:rsidR="00DA60C8" w:rsidRPr="00621D47" w:rsidRDefault="00DA60C8"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65">
    <w:p w14:paraId="70BE8EFD" w14:textId="4D3737B4" w:rsidR="00DA60C8" w:rsidRPr="00391F1C" w:rsidRDefault="00DA60C8"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66">
    <w:p w14:paraId="7A55D567" w14:textId="77777777" w:rsidR="00DA60C8" w:rsidRPr="009D7F63" w:rsidRDefault="00DA60C8"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67">
    <w:p w14:paraId="7A55D568" w14:textId="77777777" w:rsidR="00DA60C8" w:rsidRPr="009D7F63" w:rsidRDefault="00DA60C8"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68">
    <w:p w14:paraId="7A55D569" w14:textId="77777777" w:rsidR="00DA60C8" w:rsidRPr="009D7F63" w:rsidRDefault="00DA60C8"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69">
    <w:p w14:paraId="7A55D56A" w14:textId="77777777" w:rsidR="00DA60C8" w:rsidRPr="009D7F63" w:rsidRDefault="00DA60C8"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70">
    <w:p w14:paraId="7A55D56B" w14:textId="77777777" w:rsidR="00DA60C8" w:rsidRPr="009D7F63" w:rsidRDefault="00DA60C8"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71">
    <w:p w14:paraId="7A55D56E" w14:textId="416A13B1" w:rsidR="00DA60C8" w:rsidRPr="009D7F63" w:rsidRDefault="00DA60C8"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72">
    <w:p w14:paraId="7DAB27E8" w14:textId="77777777" w:rsidR="00DA60C8" w:rsidRPr="00405EED" w:rsidRDefault="00DA60C8"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73">
    <w:p w14:paraId="7A55D570" w14:textId="36F68E99" w:rsidR="00DA60C8" w:rsidRPr="009D7F63" w:rsidRDefault="00DA60C8"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74">
    <w:p w14:paraId="7A55D571" w14:textId="77777777" w:rsidR="00DA60C8" w:rsidRPr="009D7F63" w:rsidRDefault="00DA60C8"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75">
    <w:p w14:paraId="7A55D575" w14:textId="2BC95C86" w:rsidR="00DA60C8" w:rsidRPr="009D7F63" w:rsidRDefault="00DA60C8"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76">
    <w:p w14:paraId="7A55D578" w14:textId="77777777" w:rsidR="00DA60C8" w:rsidRPr="009D7F63" w:rsidRDefault="00DA60C8"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77">
    <w:p w14:paraId="4F8F3C8B" w14:textId="77777777" w:rsidR="00DA60C8" w:rsidRPr="009D7F63" w:rsidRDefault="00DA60C8"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8">
    <w:p w14:paraId="451277DD" w14:textId="77777777" w:rsidR="00DA60C8" w:rsidRPr="009D7F63" w:rsidRDefault="00DA60C8"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79">
    <w:p w14:paraId="7A55D579" w14:textId="67088258" w:rsidR="00DA60C8" w:rsidRPr="009D7F63" w:rsidRDefault="00DA60C8"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80">
    <w:p w14:paraId="45573155" w14:textId="14B40576" w:rsidR="00DA60C8" w:rsidRPr="001A7C8D" w:rsidRDefault="00DA60C8">
      <w:pPr>
        <w:pStyle w:val="Textpoznmkypodiarou"/>
        <w:rPr>
          <w:lang w:val="sk-SK"/>
        </w:rPr>
      </w:pPr>
      <w:r>
        <w:rPr>
          <w:rStyle w:val="Odkaznapoznmkupodiarou"/>
        </w:rPr>
        <w:footnoteRef/>
      </w:r>
      <w:r>
        <w:t xml:space="preserve"> V zmysle ustanovenia § 22 ods. 2 zákona o finančnej kontrole</w:t>
      </w:r>
    </w:p>
  </w:footnote>
  <w:footnote w:id="81">
    <w:p w14:paraId="7A55D57A" w14:textId="77777777" w:rsidR="00DA60C8" w:rsidRPr="009D7F63" w:rsidRDefault="00DA60C8"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DA60C8" w:rsidRPr="009D7F63" w:rsidRDefault="00DA60C8">
      <w:pPr>
        <w:pStyle w:val="Textpoznmkypodiarou"/>
        <w:rPr>
          <w:rFonts w:cs="Arial"/>
          <w:szCs w:val="16"/>
          <w:lang w:val="sk-SK"/>
        </w:rPr>
      </w:pPr>
    </w:p>
  </w:footnote>
  <w:footnote w:id="82">
    <w:p w14:paraId="7A55D57D" w14:textId="46D54323" w:rsidR="00DA60C8" w:rsidRPr="009D7F63" w:rsidRDefault="00DA60C8"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83">
    <w:p w14:paraId="7A55D57E" w14:textId="77777777" w:rsidR="00DA60C8" w:rsidRPr="009D7F63" w:rsidRDefault="00DA60C8"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84">
    <w:p w14:paraId="7A55D57F" w14:textId="77777777" w:rsidR="00DA60C8" w:rsidRPr="009D7F63" w:rsidRDefault="00DA60C8"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85">
    <w:p w14:paraId="7A55D580" w14:textId="77777777" w:rsidR="00DA60C8" w:rsidRPr="009D7F63" w:rsidRDefault="00DA60C8"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86">
    <w:p w14:paraId="7A55D581" w14:textId="77777777" w:rsidR="00DA60C8" w:rsidRPr="009D7F63" w:rsidRDefault="00DA60C8"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87">
    <w:p w14:paraId="7A55D582" w14:textId="77777777" w:rsidR="00DA60C8" w:rsidRPr="009D7F63" w:rsidRDefault="00DA60C8"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88">
    <w:p w14:paraId="112A0AD7" w14:textId="77777777" w:rsidR="00DA60C8" w:rsidRDefault="00DA60C8"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14EEA303" w14:textId="77777777" w:rsidR="00DA60C8" w:rsidRPr="0029658C" w:rsidRDefault="00DA60C8"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89">
    <w:p w14:paraId="7A55D583" w14:textId="052EABFD" w:rsidR="00DA60C8" w:rsidRPr="009D7F63" w:rsidRDefault="00DA60C8"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207C5F87" w:rsidR="00DA60C8" w:rsidRPr="009D7F63" w:rsidRDefault="00DA60C8"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7A55D585" w14:textId="6B81D9DC" w:rsidR="00DA60C8" w:rsidRPr="009D7F63" w:rsidRDefault="00DA60C8"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DA60C8" w:rsidRPr="002D4DD9" w:rsidRDefault="00DA60C8"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90">
    <w:p w14:paraId="7A55D587" w14:textId="77777777" w:rsidR="00DA60C8" w:rsidRPr="002D4DD9" w:rsidRDefault="00DA60C8"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91">
    <w:p w14:paraId="7A55D588" w14:textId="4BFF8B46" w:rsidR="00DA60C8" w:rsidRPr="00666AC8" w:rsidRDefault="00DA60C8"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p>
  </w:footnote>
  <w:footnote w:id="92">
    <w:p w14:paraId="7A55D58A" w14:textId="010C8D03" w:rsidR="00DA60C8" w:rsidRPr="002D4DD9" w:rsidRDefault="00DA60C8"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93">
    <w:p w14:paraId="7A55D58B" w14:textId="36DE3BCF" w:rsidR="00DA60C8" w:rsidRPr="002D4DD9" w:rsidRDefault="00DA60C8"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94">
    <w:p w14:paraId="7A55D58E" w14:textId="5905C154" w:rsidR="00DA60C8" w:rsidRPr="009D7F63" w:rsidRDefault="00DA60C8"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95">
    <w:p w14:paraId="21B88E63" w14:textId="22F7DF87" w:rsidR="00DA60C8" w:rsidRPr="00DB1B99" w:rsidRDefault="00DA60C8" w:rsidP="00DB1B99">
      <w:pPr>
        <w:pStyle w:val="Textpoznmkypodiarou"/>
        <w:jc w:val="both"/>
        <w:rPr>
          <w:lang w:val="sk-SK"/>
        </w:rPr>
      </w:pPr>
      <w:r>
        <w:rPr>
          <w:rStyle w:val="Odkaznapoznmkupodiarou"/>
        </w:rPr>
        <w:footnoteRef/>
      </w:r>
      <w:r>
        <w:t xml:space="preserve"> </w:t>
      </w:r>
      <w:r w:rsidRPr="0042029B">
        <w:rPr>
          <w:lang w:val="sk-SK"/>
        </w:rPr>
        <w:t>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96">
    <w:p w14:paraId="346F9881" w14:textId="38882892" w:rsidR="00DA60C8" w:rsidRPr="002D4DD9" w:rsidRDefault="00DA60C8"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97">
    <w:p w14:paraId="18F68BE6" w14:textId="77777777" w:rsidR="00DA60C8" w:rsidRPr="009D7F63" w:rsidRDefault="00DA60C8"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98">
    <w:p w14:paraId="7B8CA6F4" w14:textId="057B66FF" w:rsidR="00DA60C8" w:rsidRPr="00DD30A9" w:rsidRDefault="00DA60C8" w:rsidP="00DD30A9">
      <w:pPr>
        <w:pStyle w:val="Textpoznmkypodiarou"/>
        <w:jc w:val="both"/>
        <w:rPr>
          <w:lang w:val="sk-SK"/>
        </w:rPr>
      </w:pPr>
      <w:r>
        <w:rPr>
          <w:rStyle w:val="Odkaznapoznmkupodiarou"/>
        </w:rPr>
        <w:footnoteRef/>
      </w:r>
      <w:r>
        <w:t xml:space="preserve"> </w:t>
      </w:r>
      <w:r>
        <w:rPr>
          <w:lang w:val="sk-SK"/>
        </w:rPr>
        <w:t xml:space="preserve">Poskytovateľ na základe žiadosti o predkladanie výdavkov za náhrady mzdy a platu prijímateľa/partnera prostredníctvom sumarizačných hárkov – personálne výdavky (ďalej len „žiadosť o výnimku“) vyhodnotí chybovosť v doteraz predložených žiadostiach o platbu (vyhodnotenie sa vykoná len na nárokovaných výdavkoch za náhrady mzdy a platu v dvoch žiadostiach o platbu). Chybovosť nárokovaných výdavkov za náhrady mzdy a platu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výdavkov za náhrady mzdy a platu nepresiahne 2% z ich hodnoty, poskytovateľ môže udeliť výnimku predkladania výdavkov za náhrady mzdy a platu prostredníctvom sumarizačných hárkov – personálne výdavky. Ak poskytovateľ identifikuje počas výkonu FKnM chybovosť presahujúcu 2% z hodnoty vzorky nárokovaných výdavkov za náhrady mzdy a platu v žiadosti o platbu, poskytovateľ môže rozhodnúť o opätovnej povinnosti predkladať kompletnú podpornú dokumentáciu k  výdavkom za náhrady mzdy a platu (časť 2.4.6.3 </w:t>
      </w:r>
      <w:r w:rsidRPr="00EB0B04">
        <w:rPr>
          <w:lang w:val="sk-SK"/>
        </w:rPr>
        <w:t>Dokladovanie oprávnených výdavkov podľa jednotlivých</w:t>
      </w:r>
      <w:r w:rsidRPr="0073389C">
        <w:rPr>
          <w:lang w:val="sk-SK"/>
        </w:rPr>
        <w:t xml:space="preserve"> </w:t>
      </w:r>
      <w:r w:rsidRPr="00EB0B04">
        <w:rPr>
          <w:lang w:val="sk-SK"/>
        </w:rPr>
        <w:t>skupín výdavkov</w:t>
      </w:r>
      <w:r>
        <w:rPr>
          <w:lang w:val="sk-SK"/>
        </w:rPr>
        <w:t xml:space="preserve">).    </w:t>
      </w:r>
    </w:p>
  </w:footnote>
  <w:footnote w:id="99">
    <w:p w14:paraId="245656D0" w14:textId="34CF1211" w:rsidR="00DA60C8" w:rsidRPr="009D7F63" w:rsidRDefault="00DA60C8"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00">
    <w:p w14:paraId="1BAE06D9" w14:textId="3DB56B7A" w:rsidR="00DA60C8" w:rsidRPr="008D4874" w:rsidRDefault="00DA60C8">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01">
    <w:p w14:paraId="06A0F700" w14:textId="0A8847BF" w:rsidR="00DA60C8" w:rsidRPr="00A9227A" w:rsidRDefault="00DA60C8"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02">
    <w:p w14:paraId="7A55D594" w14:textId="7255982C" w:rsidR="00DA60C8" w:rsidRPr="009D7F63" w:rsidRDefault="00DA60C8"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103">
    <w:p w14:paraId="7A55D597" w14:textId="7291098D" w:rsidR="00DA60C8" w:rsidRPr="009D7F63" w:rsidRDefault="00DA60C8"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04">
    <w:p w14:paraId="7A55D598" w14:textId="1F811B32" w:rsidR="00DA60C8" w:rsidRPr="009D7F63" w:rsidRDefault="00DA60C8"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05">
    <w:p w14:paraId="7A55D599" w14:textId="36FD13E6" w:rsidR="00DA60C8" w:rsidRPr="009D7F63" w:rsidRDefault="00DA60C8"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106">
    <w:p w14:paraId="155B50B0" w14:textId="6BA108FC" w:rsidR="00DA60C8" w:rsidRPr="001D76D4" w:rsidRDefault="00DA60C8">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107">
    <w:p w14:paraId="2376272C" w14:textId="0C61265A" w:rsidR="00DA60C8" w:rsidRDefault="00A95724" w:rsidP="009D7F63">
      <w:pPr>
        <w:pStyle w:val="Textpoznmkypodiarou"/>
        <w:rPr>
          <w:rFonts w:cs="Arial"/>
          <w:szCs w:val="16"/>
          <w:lang w:val="sk-SK"/>
        </w:rPr>
      </w:pPr>
      <w:hyperlink r:id="rId2" w:history="1">
        <w:r w:rsidR="00DA60C8" w:rsidRPr="00D11568">
          <w:rPr>
            <w:rStyle w:val="Hypertextovprepojenie"/>
            <w:rFonts w:cs="Arial"/>
            <w:sz w:val="16"/>
            <w:szCs w:val="16"/>
            <w:lang w:val="sk-SK"/>
          </w:rPr>
          <w:t>http://www.uvo.gov.sk/legislativametodika-dohlad/metodicke-usmernenia/vseobecne-metodicke-usmernenia-zakon-c-252006-z-z--4bc.html</w:t>
        </w:r>
      </w:hyperlink>
      <w:r w:rsidR="00DA60C8" w:rsidRPr="00D11568">
        <w:rPr>
          <w:rFonts w:cs="Arial"/>
          <w:szCs w:val="16"/>
          <w:lang w:val="sk-SK"/>
        </w:rPr>
        <w:t xml:space="preserve">  a http://www.uvo.gov.sk/legislativametodika-dohlad/metodicke-usmernenia/vseobecne-metodicke-usmernenia-zakon-c-3432015-z-z--51e.html</w:t>
      </w:r>
      <w:r w:rsidR="00DA60C8" w:rsidRPr="00D11568" w:rsidDel="00D11568">
        <w:rPr>
          <w:rFonts w:cs="Arial"/>
          <w:szCs w:val="16"/>
          <w:lang w:val="sk-SK"/>
        </w:rPr>
        <w:t xml:space="preserve"> </w:t>
      </w:r>
      <w:r w:rsidR="00DA60C8" w:rsidRPr="00552EAD">
        <w:rPr>
          <w:rStyle w:val="Odkaznapoznmkupodiarou"/>
          <w:rFonts w:cs="Arial"/>
          <w:szCs w:val="16"/>
          <w:vertAlign w:val="baseline"/>
        </w:rPr>
        <w:t xml:space="preserve"> </w:t>
      </w:r>
      <w:r w:rsidR="00DA60C8" w:rsidRPr="009D7F63">
        <w:rPr>
          <w:rStyle w:val="Odkaznapoznmkupodiarou"/>
          <w:rFonts w:cs="Arial"/>
          <w:szCs w:val="16"/>
        </w:rPr>
        <w:footnoteRef/>
      </w:r>
    </w:p>
    <w:p w14:paraId="7A55D59A" w14:textId="542F27CA" w:rsidR="00DA60C8" w:rsidRPr="009D7F63" w:rsidRDefault="00DA60C8" w:rsidP="009D7F63">
      <w:pPr>
        <w:pStyle w:val="Textpoznmkypodiarou"/>
        <w:rPr>
          <w:rFonts w:cs="Arial"/>
          <w:szCs w:val="16"/>
          <w:lang w:val="sk-SK"/>
        </w:rPr>
      </w:pPr>
    </w:p>
  </w:footnote>
  <w:footnote w:id="108">
    <w:p w14:paraId="7A55D59B" w14:textId="77777777" w:rsidR="00DA60C8" w:rsidRPr="009D7F63" w:rsidRDefault="00DA60C8"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DA60C8" w:rsidRPr="009D7F63" w:rsidRDefault="00DA60C8"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DA60C8" w:rsidRPr="009D7F63" w:rsidRDefault="00DA60C8" w:rsidP="009D7F63">
      <w:pPr>
        <w:pStyle w:val="Textpoznmkypodiarou"/>
        <w:rPr>
          <w:rFonts w:cs="Arial"/>
          <w:szCs w:val="16"/>
        </w:rPr>
      </w:pPr>
    </w:p>
  </w:footnote>
  <w:footnote w:id="109">
    <w:p w14:paraId="7758003D" w14:textId="22D7C67A" w:rsidR="00DA60C8" w:rsidRPr="00E70656" w:rsidRDefault="00DA60C8">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3"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10">
    <w:p w14:paraId="7A55D59E" w14:textId="77777777" w:rsidR="00DA60C8" w:rsidRPr="009D7F63" w:rsidRDefault="00DA60C8"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11">
    <w:p w14:paraId="7A55D59F" w14:textId="77777777" w:rsidR="00DA60C8" w:rsidRPr="009D7F63" w:rsidRDefault="00DA60C8"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112">
    <w:p w14:paraId="6D173C29" w14:textId="17D0C2A7" w:rsidR="00DA60C8" w:rsidRPr="00963E0D" w:rsidRDefault="00DA60C8">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113">
    <w:p w14:paraId="17304A12" w14:textId="40A4FD60" w:rsidR="00DA60C8" w:rsidRPr="00963E0D" w:rsidRDefault="00DA60C8">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14">
    <w:p w14:paraId="169A4593" w14:textId="3DC46A8E" w:rsidR="00DA60C8" w:rsidRPr="00963E0D" w:rsidRDefault="00DA60C8">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4" w:history="1">
        <w:r w:rsidRPr="00404A2A">
          <w:rPr>
            <w:rStyle w:val="Hypertextovprepojenie"/>
            <w:sz w:val="16"/>
            <w:lang w:val="sk-SK"/>
          </w:rPr>
          <w:t>http://uvo.gov.sk/verejny-obstaravatel-obstaravatel/vseobecne-informacie/zoznam-kompletnej-dokumentacie-vo-vo-386.html</w:t>
        </w:r>
      </w:hyperlink>
    </w:p>
  </w:footnote>
  <w:footnote w:id="115">
    <w:p w14:paraId="33731AE4" w14:textId="77777777" w:rsidR="00DA60C8" w:rsidRDefault="00DA60C8" w:rsidP="00A15E8E">
      <w:pPr>
        <w:pStyle w:val="Textpoznmkypodiarou"/>
        <w:jc w:val="both"/>
      </w:pPr>
      <w:r>
        <w:rPr>
          <w:rStyle w:val="Odkaznapoznmkupodiarou"/>
        </w:rPr>
        <w:footnoteRef/>
      </w:r>
      <w:r>
        <w:t xml:space="preserve"> MP CKO č. 18 k overovaniu hospodárnosti výdavkov</w:t>
      </w:r>
    </w:p>
  </w:footnote>
  <w:footnote w:id="116">
    <w:p w14:paraId="2A432946" w14:textId="35C29B09" w:rsidR="00DA60C8" w:rsidRPr="001325C0" w:rsidRDefault="00DA60C8">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17">
    <w:p w14:paraId="19A2FB50" w14:textId="3C8C6416" w:rsidR="00DA60C8" w:rsidRPr="001325C0" w:rsidRDefault="00DA60C8">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18">
    <w:p w14:paraId="6CF6D88E" w14:textId="77777777" w:rsidR="00DA60C8" w:rsidRPr="001325C0" w:rsidRDefault="00DA60C8"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DA60C8" w:rsidRPr="001325C0" w:rsidRDefault="00DA60C8">
      <w:pPr>
        <w:pStyle w:val="Textpoznmkypodiarou"/>
        <w:rPr>
          <w:lang w:val="sk-SK"/>
        </w:rPr>
      </w:pPr>
    </w:p>
  </w:footnote>
  <w:footnote w:id="119">
    <w:p w14:paraId="60152099" w14:textId="6522BB22" w:rsidR="00DA60C8" w:rsidRPr="00DF0865" w:rsidRDefault="00DA60C8">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20">
    <w:p w14:paraId="7A55D5A3" w14:textId="77777777" w:rsidR="00DA60C8" w:rsidRPr="009D7F63" w:rsidRDefault="00DA60C8"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CDB1" w14:textId="77777777" w:rsidR="00DA60C8" w:rsidRDefault="00DA60C8">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D2EC" w14:textId="77777777" w:rsidR="00DA60C8" w:rsidRDefault="00DA60C8">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4418A" w14:textId="77777777" w:rsidR="00DA60C8" w:rsidRDefault="00DA60C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52A4E36"/>
    <w:multiLevelType w:val="hybridMultilevel"/>
    <w:tmpl w:val="5DD2A8C4"/>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5">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8">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0">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2">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28">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0">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1">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5">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2D8F1423"/>
    <w:multiLevelType w:val="hybridMultilevel"/>
    <w:tmpl w:val="77EE665A"/>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0">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2">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3">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8">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1">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4">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468E705C"/>
    <w:multiLevelType w:val="hybridMultilevel"/>
    <w:tmpl w:val="13D8BEA6"/>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7">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8">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9">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2">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3">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4">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8">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3">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90">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3">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5">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1">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6">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9">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12">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16">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0">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24">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0"/>
  </w:num>
  <w:num w:numId="2">
    <w:abstractNumId w:val="24"/>
  </w:num>
  <w:num w:numId="3">
    <w:abstractNumId w:val="97"/>
  </w:num>
  <w:num w:numId="4">
    <w:abstractNumId w:val="19"/>
  </w:num>
  <w:num w:numId="5">
    <w:abstractNumId w:val="42"/>
  </w:num>
  <w:num w:numId="6">
    <w:abstractNumId w:val="125"/>
  </w:num>
  <w:num w:numId="7">
    <w:abstractNumId w:val="124"/>
  </w:num>
  <w:num w:numId="8">
    <w:abstractNumId w:val="85"/>
  </w:num>
  <w:num w:numId="9">
    <w:abstractNumId w:val="104"/>
  </w:num>
  <w:num w:numId="10">
    <w:abstractNumId w:val="53"/>
  </w:num>
  <w:num w:numId="11">
    <w:abstractNumId w:val="82"/>
  </w:num>
  <w:num w:numId="12">
    <w:abstractNumId w:val="113"/>
  </w:num>
  <w:num w:numId="13">
    <w:abstractNumId w:val="1"/>
  </w:num>
  <w:num w:numId="14">
    <w:abstractNumId w:val="29"/>
  </w:num>
  <w:num w:numId="15">
    <w:abstractNumId w:val="63"/>
  </w:num>
  <w:num w:numId="16">
    <w:abstractNumId w:val="8"/>
  </w:num>
  <w:num w:numId="17">
    <w:abstractNumId w:val="9"/>
  </w:num>
  <w:num w:numId="18">
    <w:abstractNumId w:val="59"/>
  </w:num>
  <w:num w:numId="19">
    <w:abstractNumId w:val="88"/>
  </w:num>
  <w:num w:numId="20">
    <w:abstractNumId w:val="26"/>
  </w:num>
  <w:num w:numId="21">
    <w:abstractNumId w:val="61"/>
  </w:num>
  <w:num w:numId="22">
    <w:abstractNumId w:val="74"/>
  </w:num>
  <w:num w:numId="23">
    <w:abstractNumId w:val="98"/>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8"/>
  </w:num>
  <w:num w:numId="28">
    <w:abstractNumId w:val="77"/>
  </w:num>
  <w:num w:numId="29">
    <w:abstractNumId w:val="105"/>
  </w:num>
  <w:num w:numId="30">
    <w:abstractNumId w:val="83"/>
  </w:num>
  <w:num w:numId="31">
    <w:abstractNumId w:val="120"/>
  </w:num>
  <w:num w:numId="32">
    <w:abstractNumId w:val="101"/>
  </w:num>
  <w:num w:numId="33">
    <w:abstractNumId w:val="109"/>
  </w:num>
  <w:num w:numId="34">
    <w:abstractNumId w:val="115"/>
  </w:num>
  <w:num w:numId="35">
    <w:abstractNumId w:val="41"/>
  </w:num>
  <w:num w:numId="36">
    <w:abstractNumId w:val="52"/>
  </w:num>
  <w:num w:numId="37">
    <w:abstractNumId w:val="49"/>
  </w:num>
  <w:num w:numId="38">
    <w:abstractNumId w:val="57"/>
  </w:num>
  <w:num w:numId="39">
    <w:abstractNumId w:val="72"/>
  </w:num>
  <w:num w:numId="40">
    <w:abstractNumId w:val="119"/>
  </w:num>
  <w:num w:numId="41">
    <w:abstractNumId w:val="2"/>
  </w:num>
  <w:num w:numId="42">
    <w:abstractNumId w:val="55"/>
  </w:num>
  <w:num w:numId="43">
    <w:abstractNumId w:val="5"/>
  </w:num>
  <w:num w:numId="44">
    <w:abstractNumId w:val="36"/>
  </w:num>
  <w:num w:numId="45">
    <w:abstractNumId w:val="94"/>
  </w:num>
  <w:num w:numId="46">
    <w:abstractNumId w:val="103"/>
  </w:num>
  <w:num w:numId="47">
    <w:abstractNumId w:val="54"/>
  </w:num>
  <w:num w:numId="48">
    <w:abstractNumId w:val="114"/>
  </w:num>
  <w:num w:numId="49">
    <w:abstractNumId w:val="35"/>
  </w:num>
  <w:num w:numId="50">
    <w:abstractNumId w:val="20"/>
  </w:num>
  <w:num w:numId="51">
    <w:abstractNumId w:val="11"/>
  </w:num>
  <w:num w:numId="52">
    <w:abstractNumId w:val="39"/>
  </w:num>
  <w:num w:numId="53">
    <w:abstractNumId w:val="25"/>
  </w:num>
  <w:num w:numId="54">
    <w:abstractNumId w:val="17"/>
  </w:num>
  <w:num w:numId="55">
    <w:abstractNumId w:val="81"/>
  </w:num>
  <w:num w:numId="56">
    <w:abstractNumId w:val="56"/>
  </w:num>
  <w:num w:numId="57">
    <w:abstractNumId w:val="43"/>
  </w:num>
  <w:num w:numId="58">
    <w:abstractNumId w:val="91"/>
  </w:num>
  <w:num w:numId="59">
    <w:abstractNumId w:val="99"/>
  </w:num>
  <w:num w:numId="60">
    <w:abstractNumId w:val="69"/>
  </w:num>
  <w:num w:numId="61">
    <w:abstractNumId w:val="6"/>
  </w:num>
  <w:num w:numId="62">
    <w:abstractNumId w:val="34"/>
  </w:num>
  <w:num w:numId="63">
    <w:abstractNumId w:val="40"/>
  </w:num>
  <w:num w:numId="64">
    <w:abstractNumId w:val="16"/>
  </w:num>
  <w:num w:numId="65">
    <w:abstractNumId w:val="80"/>
  </w:num>
  <w:num w:numId="66">
    <w:abstractNumId w:val="18"/>
  </w:num>
  <w:num w:numId="67">
    <w:abstractNumId w:val="117"/>
  </w:num>
  <w:num w:numId="68">
    <w:abstractNumId w:val="62"/>
  </w:num>
  <w:num w:numId="69">
    <w:abstractNumId w:val="32"/>
  </w:num>
  <w:num w:numId="70">
    <w:abstractNumId w:val="110"/>
  </w:num>
  <w:num w:numId="71">
    <w:abstractNumId w:val="15"/>
  </w:num>
  <w:num w:numId="72">
    <w:abstractNumId w:val="122"/>
  </w:num>
  <w:num w:numId="73">
    <w:abstractNumId w:val="21"/>
  </w:num>
  <w:num w:numId="74">
    <w:abstractNumId w:val="121"/>
  </w:num>
  <w:num w:numId="75">
    <w:abstractNumId w:val="44"/>
  </w:num>
  <w:num w:numId="76">
    <w:abstractNumId w:val="126"/>
  </w:num>
  <w:num w:numId="77">
    <w:abstractNumId w:val="45"/>
  </w:num>
  <w:num w:numId="78">
    <w:abstractNumId w:val="30"/>
  </w:num>
  <w:num w:numId="79">
    <w:abstractNumId w:val="107"/>
  </w:num>
  <w:num w:numId="80">
    <w:abstractNumId w:val="67"/>
  </w:num>
  <w:num w:numId="81">
    <w:abstractNumId w:val="12"/>
  </w:num>
  <w:num w:numId="82">
    <w:abstractNumId w:val="33"/>
  </w:num>
  <w:num w:numId="83">
    <w:abstractNumId w:val="23"/>
  </w:num>
  <w:num w:numId="84">
    <w:abstractNumId w:val="84"/>
  </w:num>
  <w:num w:numId="85">
    <w:abstractNumId w:val="64"/>
  </w:num>
  <w:num w:numId="86">
    <w:abstractNumId w:val="38"/>
  </w:num>
  <w:num w:numId="87">
    <w:abstractNumId w:val="3"/>
  </w:num>
  <w:num w:numId="88">
    <w:abstractNumId w:val="118"/>
  </w:num>
  <w:num w:numId="89">
    <w:abstractNumId w:val="14"/>
  </w:num>
  <w:num w:numId="90">
    <w:abstractNumId w:val="51"/>
  </w:num>
  <w:num w:numId="91">
    <w:abstractNumId w:val="95"/>
  </w:num>
  <w:num w:numId="92">
    <w:abstractNumId w:val="90"/>
  </w:num>
  <w:num w:numId="93">
    <w:abstractNumId w:val="46"/>
  </w:num>
  <w:num w:numId="94">
    <w:abstractNumId w:val="73"/>
  </w:num>
  <w:num w:numId="95">
    <w:abstractNumId w:val="4"/>
  </w:num>
  <w:num w:numId="96">
    <w:abstractNumId w:val="76"/>
  </w:num>
  <w:num w:numId="97">
    <w:abstractNumId w:val="108"/>
  </w:num>
  <w:num w:numId="98">
    <w:abstractNumId w:val="96"/>
  </w:num>
  <w:num w:numId="99">
    <w:abstractNumId w:val="13"/>
  </w:num>
  <w:num w:numId="100">
    <w:abstractNumId w:val="70"/>
  </w:num>
  <w:num w:numId="101">
    <w:abstractNumId w:val="123"/>
  </w:num>
  <w:num w:numId="102">
    <w:abstractNumId w:val="68"/>
  </w:num>
  <w:num w:numId="103">
    <w:abstractNumId w:val="71"/>
  </w:num>
  <w:num w:numId="104">
    <w:abstractNumId w:val="31"/>
  </w:num>
  <w:num w:numId="105">
    <w:abstractNumId w:val="93"/>
  </w:num>
  <w:num w:numId="106">
    <w:abstractNumId w:val="112"/>
  </w:num>
  <w:num w:numId="107">
    <w:abstractNumId w:val="65"/>
  </w:num>
  <w:num w:numId="108">
    <w:abstractNumId w:val="27"/>
  </w:num>
  <w:num w:numId="109">
    <w:abstractNumId w:val="127"/>
  </w:num>
  <w:num w:numId="110">
    <w:abstractNumId w:val="79"/>
  </w:num>
  <w:num w:numId="111">
    <w:abstractNumId w:val="75"/>
  </w:num>
  <w:num w:numId="112">
    <w:abstractNumId w:val="106"/>
  </w:num>
  <w:num w:numId="113">
    <w:abstractNumId w:val="48"/>
  </w:num>
  <w:num w:numId="114">
    <w:abstractNumId w:val="66"/>
  </w:num>
  <w:num w:numId="115">
    <w:abstractNumId w:val="10"/>
  </w:num>
  <w:num w:numId="116">
    <w:abstractNumId w:val="7"/>
  </w:num>
  <w:num w:numId="117">
    <w:abstractNumId w:val="100"/>
  </w:num>
  <w:num w:numId="118">
    <w:abstractNumId w:val="89"/>
  </w:num>
  <w:num w:numId="119">
    <w:abstractNumId w:val="116"/>
  </w:num>
  <w:num w:numId="120">
    <w:abstractNumId w:val="102"/>
  </w:num>
  <w:num w:numId="121">
    <w:abstractNumId w:val="58"/>
  </w:num>
  <w:num w:numId="122">
    <w:abstractNumId w:val="47"/>
  </w:num>
  <w:num w:numId="123">
    <w:abstractNumId w:val="128"/>
  </w:num>
  <w:num w:numId="124">
    <w:abstractNumId w:val="37"/>
  </w:num>
  <w:num w:numId="125">
    <w:abstractNumId w:val="87"/>
  </w:num>
  <w:num w:numId="126">
    <w:abstractNumId w:val="28"/>
  </w:num>
  <w:num w:numId="127">
    <w:abstractNumId w:val="50"/>
  </w:num>
  <w:num w:numId="128">
    <w:abstractNumId w:val="86"/>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06A5"/>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18E"/>
    <w:rsid w:val="000223B8"/>
    <w:rsid w:val="0002295C"/>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4FA"/>
    <w:rsid w:val="00030C0A"/>
    <w:rsid w:val="00030C5B"/>
    <w:rsid w:val="000310F7"/>
    <w:rsid w:val="00031457"/>
    <w:rsid w:val="000314F5"/>
    <w:rsid w:val="00032219"/>
    <w:rsid w:val="00032417"/>
    <w:rsid w:val="00032465"/>
    <w:rsid w:val="00033016"/>
    <w:rsid w:val="00033319"/>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8B0"/>
    <w:rsid w:val="00050F84"/>
    <w:rsid w:val="000512FF"/>
    <w:rsid w:val="00051598"/>
    <w:rsid w:val="00051A82"/>
    <w:rsid w:val="00052155"/>
    <w:rsid w:val="000524BE"/>
    <w:rsid w:val="000527E6"/>
    <w:rsid w:val="00052951"/>
    <w:rsid w:val="000531DD"/>
    <w:rsid w:val="000534D6"/>
    <w:rsid w:val="000538A0"/>
    <w:rsid w:val="00054333"/>
    <w:rsid w:val="000543D6"/>
    <w:rsid w:val="00055486"/>
    <w:rsid w:val="00055BC3"/>
    <w:rsid w:val="00056BC3"/>
    <w:rsid w:val="00056E8E"/>
    <w:rsid w:val="000573B5"/>
    <w:rsid w:val="00057969"/>
    <w:rsid w:val="0005799D"/>
    <w:rsid w:val="00057DD1"/>
    <w:rsid w:val="00060426"/>
    <w:rsid w:val="0006086F"/>
    <w:rsid w:val="00060961"/>
    <w:rsid w:val="00060C6C"/>
    <w:rsid w:val="00060D25"/>
    <w:rsid w:val="00061BA9"/>
    <w:rsid w:val="000623F2"/>
    <w:rsid w:val="000627E6"/>
    <w:rsid w:val="00062854"/>
    <w:rsid w:val="00062F88"/>
    <w:rsid w:val="00063A25"/>
    <w:rsid w:val="00063DFD"/>
    <w:rsid w:val="0006412C"/>
    <w:rsid w:val="000643D3"/>
    <w:rsid w:val="00064638"/>
    <w:rsid w:val="000647EC"/>
    <w:rsid w:val="00064894"/>
    <w:rsid w:val="00064DDF"/>
    <w:rsid w:val="000653DA"/>
    <w:rsid w:val="00065B6C"/>
    <w:rsid w:val="00065C76"/>
    <w:rsid w:val="0006646D"/>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987"/>
    <w:rsid w:val="0007255C"/>
    <w:rsid w:val="00072BED"/>
    <w:rsid w:val="00072DE5"/>
    <w:rsid w:val="00073209"/>
    <w:rsid w:val="000733AD"/>
    <w:rsid w:val="00073471"/>
    <w:rsid w:val="000735FD"/>
    <w:rsid w:val="00073791"/>
    <w:rsid w:val="00073908"/>
    <w:rsid w:val="000740DE"/>
    <w:rsid w:val="000743C8"/>
    <w:rsid w:val="00074543"/>
    <w:rsid w:val="0007494C"/>
    <w:rsid w:val="00074D2F"/>
    <w:rsid w:val="00074E7D"/>
    <w:rsid w:val="000751E9"/>
    <w:rsid w:val="000754B9"/>
    <w:rsid w:val="0007555C"/>
    <w:rsid w:val="00075C1E"/>
    <w:rsid w:val="0007626F"/>
    <w:rsid w:val="000765C3"/>
    <w:rsid w:val="00076EC0"/>
    <w:rsid w:val="000777A9"/>
    <w:rsid w:val="00077FB0"/>
    <w:rsid w:val="0008051F"/>
    <w:rsid w:val="00080933"/>
    <w:rsid w:val="00080E75"/>
    <w:rsid w:val="00081220"/>
    <w:rsid w:val="000814A8"/>
    <w:rsid w:val="000818F8"/>
    <w:rsid w:val="00081B61"/>
    <w:rsid w:val="00081D9F"/>
    <w:rsid w:val="00081FC1"/>
    <w:rsid w:val="000822CA"/>
    <w:rsid w:val="000824D7"/>
    <w:rsid w:val="00082BA9"/>
    <w:rsid w:val="00082DF1"/>
    <w:rsid w:val="00083000"/>
    <w:rsid w:val="00083192"/>
    <w:rsid w:val="000834A4"/>
    <w:rsid w:val="00083C26"/>
    <w:rsid w:val="0008428B"/>
    <w:rsid w:val="00084575"/>
    <w:rsid w:val="00084681"/>
    <w:rsid w:val="00085070"/>
    <w:rsid w:val="00085367"/>
    <w:rsid w:val="000854D0"/>
    <w:rsid w:val="00085554"/>
    <w:rsid w:val="0008794A"/>
    <w:rsid w:val="00090D59"/>
    <w:rsid w:val="0009110C"/>
    <w:rsid w:val="00091A23"/>
    <w:rsid w:val="00091E4F"/>
    <w:rsid w:val="000922B4"/>
    <w:rsid w:val="0009249B"/>
    <w:rsid w:val="0009277D"/>
    <w:rsid w:val="00092CE0"/>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A7909"/>
    <w:rsid w:val="000A7D72"/>
    <w:rsid w:val="000B024D"/>
    <w:rsid w:val="000B0A1D"/>
    <w:rsid w:val="000B0BB1"/>
    <w:rsid w:val="000B1D63"/>
    <w:rsid w:val="000B1E6A"/>
    <w:rsid w:val="000B2403"/>
    <w:rsid w:val="000B36A9"/>
    <w:rsid w:val="000B3D21"/>
    <w:rsid w:val="000B3DA3"/>
    <w:rsid w:val="000B3E1C"/>
    <w:rsid w:val="000B4396"/>
    <w:rsid w:val="000B4445"/>
    <w:rsid w:val="000B448F"/>
    <w:rsid w:val="000B47CC"/>
    <w:rsid w:val="000B4C3F"/>
    <w:rsid w:val="000B4DEF"/>
    <w:rsid w:val="000B520F"/>
    <w:rsid w:val="000B5E70"/>
    <w:rsid w:val="000B61B5"/>
    <w:rsid w:val="000B669E"/>
    <w:rsid w:val="000B66A1"/>
    <w:rsid w:val="000B6D6B"/>
    <w:rsid w:val="000B701E"/>
    <w:rsid w:val="000B7161"/>
    <w:rsid w:val="000B7751"/>
    <w:rsid w:val="000B7965"/>
    <w:rsid w:val="000B7E76"/>
    <w:rsid w:val="000C000D"/>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30D"/>
    <w:rsid w:val="000C73ED"/>
    <w:rsid w:val="000C7A5D"/>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8CE"/>
    <w:rsid w:val="000D3984"/>
    <w:rsid w:val="000D3E9A"/>
    <w:rsid w:val="000D49B0"/>
    <w:rsid w:val="000D4EAA"/>
    <w:rsid w:val="000D5517"/>
    <w:rsid w:val="000D5577"/>
    <w:rsid w:val="000D64B3"/>
    <w:rsid w:val="000D680B"/>
    <w:rsid w:val="000D6CD4"/>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4C77"/>
    <w:rsid w:val="000F5174"/>
    <w:rsid w:val="000F5700"/>
    <w:rsid w:val="000F5FC0"/>
    <w:rsid w:val="000F620B"/>
    <w:rsid w:val="000F684D"/>
    <w:rsid w:val="000F6D86"/>
    <w:rsid w:val="000F70CD"/>
    <w:rsid w:val="000F7236"/>
    <w:rsid w:val="000F7397"/>
    <w:rsid w:val="000F78B5"/>
    <w:rsid w:val="00100931"/>
    <w:rsid w:val="00100F1D"/>
    <w:rsid w:val="001014C1"/>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1DC"/>
    <w:rsid w:val="00106380"/>
    <w:rsid w:val="00106510"/>
    <w:rsid w:val="001072C6"/>
    <w:rsid w:val="001072D3"/>
    <w:rsid w:val="0010743E"/>
    <w:rsid w:val="00110014"/>
    <w:rsid w:val="0011069A"/>
    <w:rsid w:val="001107FE"/>
    <w:rsid w:val="00110B85"/>
    <w:rsid w:val="00111724"/>
    <w:rsid w:val="00112CCE"/>
    <w:rsid w:val="00112D38"/>
    <w:rsid w:val="001144FB"/>
    <w:rsid w:val="00114CB3"/>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4B0"/>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558"/>
    <w:rsid w:val="0013764A"/>
    <w:rsid w:val="00137817"/>
    <w:rsid w:val="00137B33"/>
    <w:rsid w:val="0014042C"/>
    <w:rsid w:val="001407FE"/>
    <w:rsid w:val="00140CE3"/>
    <w:rsid w:val="00140EA8"/>
    <w:rsid w:val="0014162C"/>
    <w:rsid w:val="00141705"/>
    <w:rsid w:val="00141B0E"/>
    <w:rsid w:val="001420EC"/>
    <w:rsid w:val="0014261F"/>
    <w:rsid w:val="00142948"/>
    <w:rsid w:val="001429B2"/>
    <w:rsid w:val="001429D0"/>
    <w:rsid w:val="001430EB"/>
    <w:rsid w:val="00143AD7"/>
    <w:rsid w:val="001440E5"/>
    <w:rsid w:val="00144248"/>
    <w:rsid w:val="0014439F"/>
    <w:rsid w:val="00144C4E"/>
    <w:rsid w:val="0014525C"/>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6343"/>
    <w:rsid w:val="0017656A"/>
    <w:rsid w:val="001765D5"/>
    <w:rsid w:val="00176D7E"/>
    <w:rsid w:val="0017789F"/>
    <w:rsid w:val="00177B63"/>
    <w:rsid w:val="00180AAE"/>
    <w:rsid w:val="00180C06"/>
    <w:rsid w:val="00181671"/>
    <w:rsid w:val="0018179C"/>
    <w:rsid w:val="001818D2"/>
    <w:rsid w:val="00182536"/>
    <w:rsid w:val="00182989"/>
    <w:rsid w:val="00182C05"/>
    <w:rsid w:val="00182CBF"/>
    <w:rsid w:val="0018303A"/>
    <w:rsid w:val="001837F9"/>
    <w:rsid w:val="00184031"/>
    <w:rsid w:val="0018478B"/>
    <w:rsid w:val="00184791"/>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3CB6"/>
    <w:rsid w:val="0019433E"/>
    <w:rsid w:val="00194ACF"/>
    <w:rsid w:val="00195603"/>
    <w:rsid w:val="00195FBB"/>
    <w:rsid w:val="00196D66"/>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3D"/>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95E"/>
    <w:rsid w:val="001B2D6D"/>
    <w:rsid w:val="001B3120"/>
    <w:rsid w:val="001B3386"/>
    <w:rsid w:val="001B411C"/>
    <w:rsid w:val="001B42EC"/>
    <w:rsid w:val="001B46EA"/>
    <w:rsid w:val="001B4C46"/>
    <w:rsid w:val="001B5626"/>
    <w:rsid w:val="001B56EE"/>
    <w:rsid w:val="001B57CA"/>
    <w:rsid w:val="001B57D6"/>
    <w:rsid w:val="001B6925"/>
    <w:rsid w:val="001B6C64"/>
    <w:rsid w:val="001B6E17"/>
    <w:rsid w:val="001B717B"/>
    <w:rsid w:val="001B74CF"/>
    <w:rsid w:val="001C0497"/>
    <w:rsid w:val="001C08A1"/>
    <w:rsid w:val="001C0D3F"/>
    <w:rsid w:val="001C1954"/>
    <w:rsid w:val="001C1B30"/>
    <w:rsid w:val="001C1F0B"/>
    <w:rsid w:val="001C21D3"/>
    <w:rsid w:val="001C28BD"/>
    <w:rsid w:val="001C2EF4"/>
    <w:rsid w:val="001C3332"/>
    <w:rsid w:val="001C3382"/>
    <w:rsid w:val="001C3BB0"/>
    <w:rsid w:val="001C3C2F"/>
    <w:rsid w:val="001C44CA"/>
    <w:rsid w:val="001C44F5"/>
    <w:rsid w:val="001C46CF"/>
    <w:rsid w:val="001C47DE"/>
    <w:rsid w:val="001C5311"/>
    <w:rsid w:val="001C578C"/>
    <w:rsid w:val="001C5A8D"/>
    <w:rsid w:val="001C5F00"/>
    <w:rsid w:val="001C68A3"/>
    <w:rsid w:val="001C6962"/>
    <w:rsid w:val="001C6D1C"/>
    <w:rsid w:val="001C782A"/>
    <w:rsid w:val="001C7C81"/>
    <w:rsid w:val="001D040E"/>
    <w:rsid w:val="001D08FF"/>
    <w:rsid w:val="001D0B65"/>
    <w:rsid w:val="001D0BA9"/>
    <w:rsid w:val="001D0CE5"/>
    <w:rsid w:val="001D12B8"/>
    <w:rsid w:val="001D22A8"/>
    <w:rsid w:val="001D27DC"/>
    <w:rsid w:val="001D3A7D"/>
    <w:rsid w:val="001D3CAE"/>
    <w:rsid w:val="001D431B"/>
    <w:rsid w:val="001D4D5C"/>
    <w:rsid w:val="001D4FF0"/>
    <w:rsid w:val="001D519D"/>
    <w:rsid w:val="001D5650"/>
    <w:rsid w:val="001D62DB"/>
    <w:rsid w:val="001D6639"/>
    <w:rsid w:val="001D6817"/>
    <w:rsid w:val="001D6C8C"/>
    <w:rsid w:val="001D70A3"/>
    <w:rsid w:val="001D76D4"/>
    <w:rsid w:val="001D7FBA"/>
    <w:rsid w:val="001E046B"/>
    <w:rsid w:val="001E0502"/>
    <w:rsid w:val="001E05E2"/>
    <w:rsid w:val="001E0F6D"/>
    <w:rsid w:val="001E143A"/>
    <w:rsid w:val="001E1915"/>
    <w:rsid w:val="001E1E0A"/>
    <w:rsid w:val="001E30B3"/>
    <w:rsid w:val="001E3710"/>
    <w:rsid w:val="001E3C46"/>
    <w:rsid w:val="001E43BE"/>
    <w:rsid w:val="001E445D"/>
    <w:rsid w:val="001E473C"/>
    <w:rsid w:val="001E4B56"/>
    <w:rsid w:val="001E6748"/>
    <w:rsid w:val="001E6863"/>
    <w:rsid w:val="001E69FC"/>
    <w:rsid w:val="001E7236"/>
    <w:rsid w:val="001E799E"/>
    <w:rsid w:val="001F0C13"/>
    <w:rsid w:val="001F240A"/>
    <w:rsid w:val="001F2A24"/>
    <w:rsid w:val="001F303B"/>
    <w:rsid w:val="001F364C"/>
    <w:rsid w:val="001F3C6B"/>
    <w:rsid w:val="001F3CA3"/>
    <w:rsid w:val="001F3DF5"/>
    <w:rsid w:val="001F4430"/>
    <w:rsid w:val="001F5146"/>
    <w:rsid w:val="001F60D9"/>
    <w:rsid w:val="001F66B1"/>
    <w:rsid w:val="001F6709"/>
    <w:rsid w:val="001F6828"/>
    <w:rsid w:val="001F6E20"/>
    <w:rsid w:val="001F6FFC"/>
    <w:rsid w:val="001F73A1"/>
    <w:rsid w:val="001F7AAE"/>
    <w:rsid w:val="001F7B91"/>
    <w:rsid w:val="001F7F84"/>
    <w:rsid w:val="00200264"/>
    <w:rsid w:val="00200770"/>
    <w:rsid w:val="00200780"/>
    <w:rsid w:val="00200C61"/>
    <w:rsid w:val="00200FB9"/>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3684"/>
    <w:rsid w:val="00215466"/>
    <w:rsid w:val="00215CFC"/>
    <w:rsid w:val="00215D0B"/>
    <w:rsid w:val="00216302"/>
    <w:rsid w:val="002164B9"/>
    <w:rsid w:val="00216A38"/>
    <w:rsid w:val="00216A51"/>
    <w:rsid w:val="00216EBA"/>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7757"/>
    <w:rsid w:val="00227E16"/>
    <w:rsid w:val="00227E3D"/>
    <w:rsid w:val="00227EDD"/>
    <w:rsid w:val="002300CB"/>
    <w:rsid w:val="002304E6"/>
    <w:rsid w:val="002317C7"/>
    <w:rsid w:val="0023193D"/>
    <w:rsid w:val="00231C06"/>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6A18"/>
    <w:rsid w:val="00247155"/>
    <w:rsid w:val="00247852"/>
    <w:rsid w:val="00247BFB"/>
    <w:rsid w:val="00247F9D"/>
    <w:rsid w:val="0025058F"/>
    <w:rsid w:val="00250DB3"/>
    <w:rsid w:val="002510F3"/>
    <w:rsid w:val="0025131A"/>
    <w:rsid w:val="0025146A"/>
    <w:rsid w:val="00251889"/>
    <w:rsid w:val="002526AA"/>
    <w:rsid w:val="00252807"/>
    <w:rsid w:val="00252AC1"/>
    <w:rsid w:val="00252BE0"/>
    <w:rsid w:val="00252D59"/>
    <w:rsid w:val="002531E0"/>
    <w:rsid w:val="00253675"/>
    <w:rsid w:val="002539E1"/>
    <w:rsid w:val="00253BF6"/>
    <w:rsid w:val="00253DEB"/>
    <w:rsid w:val="002548F4"/>
    <w:rsid w:val="0025493F"/>
    <w:rsid w:val="00254B54"/>
    <w:rsid w:val="002550C1"/>
    <w:rsid w:val="002557C9"/>
    <w:rsid w:val="00255D9C"/>
    <w:rsid w:val="002560F9"/>
    <w:rsid w:val="00256785"/>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5C8A"/>
    <w:rsid w:val="00266507"/>
    <w:rsid w:val="00266E0A"/>
    <w:rsid w:val="00266E1F"/>
    <w:rsid w:val="00267484"/>
    <w:rsid w:val="00267952"/>
    <w:rsid w:val="00267EF8"/>
    <w:rsid w:val="002703A8"/>
    <w:rsid w:val="002706D6"/>
    <w:rsid w:val="00270716"/>
    <w:rsid w:val="00270992"/>
    <w:rsid w:val="002709D2"/>
    <w:rsid w:val="00270C89"/>
    <w:rsid w:val="00270DC5"/>
    <w:rsid w:val="002710A1"/>
    <w:rsid w:val="002721C8"/>
    <w:rsid w:val="00272DDD"/>
    <w:rsid w:val="00272EE5"/>
    <w:rsid w:val="00273108"/>
    <w:rsid w:val="00273E39"/>
    <w:rsid w:val="00273E7B"/>
    <w:rsid w:val="0027405B"/>
    <w:rsid w:val="002746F7"/>
    <w:rsid w:val="00274E01"/>
    <w:rsid w:val="00274E05"/>
    <w:rsid w:val="00274ECC"/>
    <w:rsid w:val="002754D1"/>
    <w:rsid w:val="00275D14"/>
    <w:rsid w:val="00275E00"/>
    <w:rsid w:val="00276090"/>
    <w:rsid w:val="002763AB"/>
    <w:rsid w:val="002763BD"/>
    <w:rsid w:val="002771FC"/>
    <w:rsid w:val="00277213"/>
    <w:rsid w:val="00277273"/>
    <w:rsid w:val="002779D9"/>
    <w:rsid w:val="00277B9E"/>
    <w:rsid w:val="00277C68"/>
    <w:rsid w:val="00280722"/>
    <w:rsid w:val="00280A28"/>
    <w:rsid w:val="00280BB0"/>
    <w:rsid w:val="00280C33"/>
    <w:rsid w:val="00281143"/>
    <w:rsid w:val="002811F2"/>
    <w:rsid w:val="00281B3D"/>
    <w:rsid w:val="00281B8F"/>
    <w:rsid w:val="0028248E"/>
    <w:rsid w:val="00282591"/>
    <w:rsid w:val="00282CAB"/>
    <w:rsid w:val="00282F65"/>
    <w:rsid w:val="00283586"/>
    <w:rsid w:val="002835FF"/>
    <w:rsid w:val="00283AD7"/>
    <w:rsid w:val="00283B03"/>
    <w:rsid w:val="00283B0A"/>
    <w:rsid w:val="00284048"/>
    <w:rsid w:val="00284061"/>
    <w:rsid w:val="0028416A"/>
    <w:rsid w:val="00284255"/>
    <w:rsid w:val="002846B1"/>
    <w:rsid w:val="00284B27"/>
    <w:rsid w:val="00285265"/>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44A2"/>
    <w:rsid w:val="0029575D"/>
    <w:rsid w:val="0029599A"/>
    <w:rsid w:val="002961A6"/>
    <w:rsid w:val="0029645E"/>
    <w:rsid w:val="0029660B"/>
    <w:rsid w:val="00296693"/>
    <w:rsid w:val="00296766"/>
    <w:rsid w:val="00296BB9"/>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4AF5"/>
    <w:rsid w:val="002A57AB"/>
    <w:rsid w:val="002A58D6"/>
    <w:rsid w:val="002A5EF9"/>
    <w:rsid w:val="002A64E9"/>
    <w:rsid w:val="002A6563"/>
    <w:rsid w:val="002A668F"/>
    <w:rsid w:val="002A6F9F"/>
    <w:rsid w:val="002A7699"/>
    <w:rsid w:val="002A795B"/>
    <w:rsid w:val="002A7C84"/>
    <w:rsid w:val="002A7FA5"/>
    <w:rsid w:val="002B0810"/>
    <w:rsid w:val="002B1708"/>
    <w:rsid w:val="002B28DF"/>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3F7C"/>
    <w:rsid w:val="002E410E"/>
    <w:rsid w:val="002E4316"/>
    <w:rsid w:val="002E49D4"/>
    <w:rsid w:val="002E4B5C"/>
    <w:rsid w:val="002E4C40"/>
    <w:rsid w:val="002E4E50"/>
    <w:rsid w:val="002E4E93"/>
    <w:rsid w:val="002E4FDE"/>
    <w:rsid w:val="002E54DD"/>
    <w:rsid w:val="002E56C8"/>
    <w:rsid w:val="002E5882"/>
    <w:rsid w:val="002E5BAC"/>
    <w:rsid w:val="002E6B80"/>
    <w:rsid w:val="002E7084"/>
    <w:rsid w:val="002E7650"/>
    <w:rsid w:val="002E7EC9"/>
    <w:rsid w:val="002F0121"/>
    <w:rsid w:val="002F0342"/>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1A14"/>
    <w:rsid w:val="00301D4D"/>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415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B3"/>
    <w:rsid w:val="00344FDD"/>
    <w:rsid w:val="0034546E"/>
    <w:rsid w:val="003457B8"/>
    <w:rsid w:val="003458F7"/>
    <w:rsid w:val="00345EA5"/>
    <w:rsid w:val="00345EF7"/>
    <w:rsid w:val="0034629E"/>
    <w:rsid w:val="00346752"/>
    <w:rsid w:val="00346985"/>
    <w:rsid w:val="00346DA0"/>
    <w:rsid w:val="0034702F"/>
    <w:rsid w:val="00347136"/>
    <w:rsid w:val="00347194"/>
    <w:rsid w:val="00347239"/>
    <w:rsid w:val="003472BD"/>
    <w:rsid w:val="00347388"/>
    <w:rsid w:val="00347407"/>
    <w:rsid w:val="00347C45"/>
    <w:rsid w:val="00350973"/>
    <w:rsid w:val="00350A79"/>
    <w:rsid w:val="00350D93"/>
    <w:rsid w:val="00350DAC"/>
    <w:rsid w:val="003512CD"/>
    <w:rsid w:val="0035150F"/>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753"/>
    <w:rsid w:val="003577E0"/>
    <w:rsid w:val="00357851"/>
    <w:rsid w:val="0035794D"/>
    <w:rsid w:val="0036009D"/>
    <w:rsid w:val="003601E6"/>
    <w:rsid w:val="00360204"/>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1F0"/>
    <w:rsid w:val="003672C3"/>
    <w:rsid w:val="00367544"/>
    <w:rsid w:val="00367928"/>
    <w:rsid w:val="00367E6F"/>
    <w:rsid w:val="00367EF8"/>
    <w:rsid w:val="00367F27"/>
    <w:rsid w:val="00370739"/>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5271"/>
    <w:rsid w:val="003754B1"/>
    <w:rsid w:val="00375C69"/>
    <w:rsid w:val="00376C28"/>
    <w:rsid w:val="003777E5"/>
    <w:rsid w:val="00377836"/>
    <w:rsid w:val="003778ED"/>
    <w:rsid w:val="0037794F"/>
    <w:rsid w:val="00377C90"/>
    <w:rsid w:val="00377D3B"/>
    <w:rsid w:val="00377DA2"/>
    <w:rsid w:val="00380CB2"/>
    <w:rsid w:val="00380E73"/>
    <w:rsid w:val="00380F77"/>
    <w:rsid w:val="00381206"/>
    <w:rsid w:val="00381D2F"/>
    <w:rsid w:val="0038216F"/>
    <w:rsid w:val="003825A5"/>
    <w:rsid w:val="0038263D"/>
    <w:rsid w:val="00382936"/>
    <w:rsid w:val="00383C79"/>
    <w:rsid w:val="0038462D"/>
    <w:rsid w:val="00384FFC"/>
    <w:rsid w:val="00385275"/>
    <w:rsid w:val="003857C2"/>
    <w:rsid w:val="003859BF"/>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694B"/>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A8F"/>
    <w:rsid w:val="003A5FDB"/>
    <w:rsid w:val="003A6390"/>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55C6"/>
    <w:rsid w:val="003B564C"/>
    <w:rsid w:val="003B5B43"/>
    <w:rsid w:val="003B61E9"/>
    <w:rsid w:val="003B6F5E"/>
    <w:rsid w:val="003B71D1"/>
    <w:rsid w:val="003B791E"/>
    <w:rsid w:val="003B7AD8"/>
    <w:rsid w:val="003B7CBB"/>
    <w:rsid w:val="003B7EE7"/>
    <w:rsid w:val="003C0922"/>
    <w:rsid w:val="003C0A8F"/>
    <w:rsid w:val="003C0B55"/>
    <w:rsid w:val="003C0EFA"/>
    <w:rsid w:val="003C16A5"/>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88A"/>
    <w:rsid w:val="003C6AFC"/>
    <w:rsid w:val="003C6E8B"/>
    <w:rsid w:val="003C7C88"/>
    <w:rsid w:val="003C7F68"/>
    <w:rsid w:val="003D04C8"/>
    <w:rsid w:val="003D0A0B"/>
    <w:rsid w:val="003D0A59"/>
    <w:rsid w:val="003D0ECB"/>
    <w:rsid w:val="003D1052"/>
    <w:rsid w:val="003D1376"/>
    <w:rsid w:val="003D140B"/>
    <w:rsid w:val="003D1609"/>
    <w:rsid w:val="003D162B"/>
    <w:rsid w:val="003D19D7"/>
    <w:rsid w:val="003D1C71"/>
    <w:rsid w:val="003D1C82"/>
    <w:rsid w:val="003D1EA3"/>
    <w:rsid w:val="003D1FE8"/>
    <w:rsid w:val="003D2459"/>
    <w:rsid w:val="003D2976"/>
    <w:rsid w:val="003D2B51"/>
    <w:rsid w:val="003D2CE8"/>
    <w:rsid w:val="003D2CF8"/>
    <w:rsid w:val="003D2D61"/>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597"/>
    <w:rsid w:val="003E050D"/>
    <w:rsid w:val="003E06ED"/>
    <w:rsid w:val="003E07AA"/>
    <w:rsid w:val="003E0ABD"/>
    <w:rsid w:val="003E1348"/>
    <w:rsid w:val="003E154B"/>
    <w:rsid w:val="003E1FFC"/>
    <w:rsid w:val="003E245B"/>
    <w:rsid w:val="003E2E6B"/>
    <w:rsid w:val="003E2F47"/>
    <w:rsid w:val="003E33A9"/>
    <w:rsid w:val="003E37B5"/>
    <w:rsid w:val="003E39CA"/>
    <w:rsid w:val="003E4866"/>
    <w:rsid w:val="003E4BC1"/>
    <w:rsid w:val="003E4CCB"/>
    <w:rsid w:val="003E554F"/>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90B"/>
    <w:rsid w:val="003F548D"/>
    <w:rsid w:val="003F54AC"/>
    <w:rsid w:val="003F5736"/>
    <w:rsid w:val="003F601C"/>
    <w:rsid w:val="003F626E"/>
    <w:rsid w:val="003F672D"/>
    <w:rsid w:val="003F6A6C"/>
    <w:rsid w:val="003F76F4"/>
    <w:rsid w:val="003F77E4"/>
    <w:rsid w:val="004016F0"/>
    <w:rsid w:val="00401899"/>
    <w:rsid w:val="00402129"/>
    <w:rsid w:val="0040246A"/>
    <w:rsid w:val="004025BA"/>
    <w:rsid w:val="00402DEA"/>
    <w:rsid w:val="0040309B"/>
    <w:rsid w:val="004036F6"/>
    <w:rsid w:val="00403E06"/>
    <w:rsid w:val="00403E86"/>
    <w:rsid w:val="00403F3B"/>
    <w:rsid w:val="004040B0"/>
    <w:rsid w:val="004044A4"/>
    <w:rsid w:val="00404A2A"/>
    <w:rsid w:val="00404BD0"/>
    <w:rsid w:val="004056A2"/>
    <w:rsid w:val="00405978"/>
    <w:rsid w:val="00405A32"/>
    <w:rsid w:val="00405EED"/>
    <w:rsid w:val="004063F2"/>
    <w:rsid w:val="0040641A"/>
    <w:rsid w:val="00406757"/>
    <w:rsid w:val="004068CA"/>
    <w:rsid w:val="00406FD8"/>
    <w:rsid w:val="00407291"/>
    <w:rsid w:val="00407296"/>
    <w:rsid w:val="004077C4"/>
    <w:rsid w:val="00407A10"/>
    <w:rsid w:val="00407B17"/>
    <w:rsid w:val="00407CF7"/>
    <w:rsid w:val="00407DCB"/>
    <w:rsid w:val="00410160"/>
    <w:rsid w:val="00410C6B"/>
    <w:rsid w:val="00410D56"/>
    <w:rsid w:val="00411D74"/>
    <w:rsid w:val="00411D87"/>
    <w:rsid w:val="00412726"/>
    <w:rsid w:val="004127EC"/>
    <w:rsid w:val="00412A84"/>
    <w:rsid w:val="004132E7"/>
    <w:rsid w:val="004138A6"/>
    <w:rsid w:val="00413EB8"/>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707C"/>
    <w:rsid w:val="004173D0"/>
    <w:rsid w:val="004178CD"/>
    <w:rsid w:val="0041791C"/>
    <w:rsid w:val="00417B5B"/>
    <w:rsid w:val="00417B99"/>
    <w:rsid w:val="0042029B"/>
    <w:rsid w:val="004206D2"/>
    <w:rsid w:val="00420F96"/>
    <w:rsid w:val="0042148A"/>
    <w:rsid w:val="00421D77"/>
    <w:rsid w:val="00421DB4"/>
    <w:rsid w:val="004221C7"/>
    <w:rsid w:val="004228E6"/>
    <w:rsid w:val="004229DA"/>
    <w:rsid w:val="00422ECD"/>
    <w:rsid w:val="00422F8C"/>
    <w:rsid w:val="004235B0"/>
    <w:rsid w:val="0042368D"/>
    <w:rsid w:val="00424082"/>
    <w:rsid w:val="0042442A"/>
    <w:rsid w:val="00424EF7"/>
    <w:rsid w:val="004257D7"/>
    <w:rsid w:val="00425CD2"/>
    <w:rsid w:val="0042644A"/>
    <w:rsid w:val="004267D9"/>
    <w:rsid w:val="00426AC3"/>
    <w:rsid w:val="0042793D"/>
    <w:rsid w:val="00427FEF"/>
    <w:rsid w:val="004306B9"/>
    <w:rsid w:val="004306BE"/>
    <w:rsid w:val="00430AE4"/>
    <w:rsid w:val="00430F03"/>
    <w:rsid w:val="00431254"/>
    <w:rsid w:val="0043146E"/>
    <w:rsid w:val="0043198F"/>
    <w:rsid w:val="00432304"/>
    <w:rsid w:val="004327C6"/>
    <w:rsid w:val="004328C2"/>
    <w:rsid w:val="004328E4"/>
    <w:rsid w:val="00433EE7"/>
    <w:rsid w:val="00434257"/>
    <w:rsid w:val="00434B5D"/>
    <w:rsid w:val="00434F2E"/>
    <w:rsid w:val="0043548F"/>
    <w:rsid w:val="00435D45"/>
    <w:rsid w:val="00436121"/>
    <w:rsid w:val="00436526"/>
    <w:rsid w:val="004365EB"/>
    <w:rsid w:val="00436CEA"/>
    <w:rsid w:val="00436D66"/>
    <w:rsid w:val="0043783A"/>
    <w:rsid w:val="0044060D"/>
    <w:rsid w:val="00440F9B"/>
    <w:rsid w:val="0044155C"/>
    <w:rsid w:val="00441561"/>
    <w:rsid w:val="00441746"/>
    <w:rsid w:val="004418D0"/>
    <w:rsid w:val="00442073"/>
    <w:rsid w:val="00442403"/>
    <w:rsid w:val="00442478"/>
    <w:rsid w:val="00442ED1"/>
    <w:rsid w:val="00442FDB"/>
    <w:rsid w:val="00443644"/>
    <w:rsid w:val="0044377D"/>
    <w:rsid w:val="00444424"/>
    <w:rsid w:val="004445E7"/>
    <w:rsid w:val="00445661"/>
    <w:rsid w:val="004456DC"/>
    <w:rsid w:val="00445B9F"/>
    <w:rsid w:val="00445CC0"/>
    <w:rsid w:val="004473BF"/>
    <w:rsid w:val="0044761F"/>
    <w:rsid w:val="00450344"/>
    <w:rsid w:val="004503DA"/>
    <w:rsid w:val="00450647"/>
    <w:rsid w:val="004506D5"/>
    <w:rsid w:val="004508B6"/>
    <w:rsid w:val="00450CAD"/>
    <w:rsid w:val="00450EC1"/>
    <w:rsid w:val="00453006"/>
    <w:rsid w:val="004539AA"/>
    <w:rsid w:val="00453E4C"/>
    <w:rsid w:val="0045429D"/>
    <w:rsid w:val="00454946"/>
    <w:rsid w:val="0045514B"/>
    <w:rsid w:val="00455529"/>
    <w:rsid w:val="00455C50"/>
    <w:rsid w:val="00455D65"/>
    <w:rsid w:val="004562EE"/>
    <w:rsid w:val="00456D94"/>
    <w:rsid w:val="00457A73"/>
    <w:rsid w:val="0046005C"/>
    <w:rsid w:val="004602D7"/>
    <w:rsid w:val="00460337"/>
    <w:rsid w:val="00460378"/>
    <w:rsid w:val="00460483"/>
    <w:rsid w:val="00460926"/>
    <w:rsid w:val="00460E83"/>
    <w:rsid w:val="0046138F"/>
    <w:rsid w:val="00462023"/>
    <w:rsid w:val="00462B66"/>
    <w:rsid w:val="00462D28"/>
    <w:rsid w:val="00463344"/>
    <w:rsid w:val="00463533"/>
    <w:rsid w:val="0046377D"/>
    <w:rsid w:val="00463D71"/>
    <w:rsid w:val="00464551"/>
    <w:rsid w:val="00464629"/>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19E"/>
    <w:rsid w:val="00474527"/>
    <w:rsid w:val="004745AF"/>
    <w:rsid w:val="004747D4"/>
    <w:rsid w:val="00474893"/>
    <w:rsid w:val="00474A8C"/>
    <w:rsid w:val="004751E9"/>
    <w:rsid w:val="00475892"/>
    <w:rsid w:val="00475E48"/>
    <w:rsid w:val="00475F3C"/>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389"/>
    <w:rsid w:val="00494640"/>
    <w:rsid w:val="00495033"/>
    <w:rsid w:val="00495213"/>
    <w:rsid w:val="004952A7"/>
    <w:rsid w:val="00495A68"/>
    <w:rsid w:val="00495F2B"/>
    <w:rsid w:val="00496010"/>
    <w:rsid w:val="0049605A"/>
    <w:rsid w:val="0049656D"/>
    <w:rsid w:val="00496B11"/>
    <w:rsid w:val="00496CE1"/>
    <w:rsid w:val="00497046"/>
    <w:rsid w:val="004973D7"/>
    <w:rsid w:val="00497425"/>
    <w:rsid w:val="00497CFC"/>
    <w:rsid w:val="00497D19"/>
    <w:rsid w:val="00497EA6"/>
    <w:rsid w:val="004A049A"/>
    <w:rsid w:val="004A1434"/>
    <w:rsid w:val="004A1494"/>
    <w:rsid w:val="004A1D06"/>
    <w:rsid w:val="004A1F79"/>
    <w:rsid w:val="004A2007"/>
    <w:rsid w:val="004A2034"/>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2E39"/>
    <w:rsid w:val="004B38EE"/>
    <w:rsid w:val="004B4384"/>
    <w:rsid w:val="004B4FFD"/>
    <w:rsid w:val="004B53E6"/>
    <w:rsid w:val="004B6129"/>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A5E"/>
    <w:rsid w:val="004E0FC1"/>
    <w:rsid w:val="004E10FB"/>
    <w:rsid w:val="004E2ACA"/>
    <w:rsid w:val="004E2E28"/>
    <w:rsid w:val="004E2F98"/>
    <w:rsid w:val="004E30E9"/>
    <w:rsid w:val="004E33E6"/>
    <w:rsid w:val="004E3753"/>
    <w:rsid w:val="004E3FB2"/>
    <w:rsid w:val="004E4504"/>
    <w:rsid w:val="004E457E"/>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3922"/>
    <w:rsid w:val="004F5296"/>
    <w:rsid w:val="004F6344"/>
    <w:rsid w:val="004F6E61"/>
    <w:rsid w:val="004F71A2"/>
    <w:rsid w:val="004F7641"/>
    <w:rsid w:val="004F7D7A"/>
    <w:rsid w:val="004F7EB5"/>
    <w:rsid w:val="004F7F59"/>
    <w:rsid w:val="004F7F92"/>
    <w:rsid w:val="00501447"/>
    <w:rsid w:val="00502648"/>
    <w:rsid w:val="005028A6"/>
    <w:rsid w:val="00502A77"/>
    <w:rsid w:val="0050343D"/>
    <w:rsid w:val="005035DD"/>
    <w:rsid w:val="0050375E"/>
    <w:rsid w:val="00504718"/>
    <w:rsid w:val="00504A4F"/>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2B5"/>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222"/>
    <w:rsid w:val="00521CFB"/>
    <w:rsid w:val="0052260B"/>
    <w:rsid w:val="005229BB"/>
    <w:rsid w:val="00522BEC"/>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8C4"/>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4A4"/>
    <w:rsid w:val="005548CA"/>
    <w:rsid w:val="00554970"/>
    <w:rsid w:val="005557D5"/>
    <w:rsid w:val="005557FA"/>
    <w:rsid w:val="00555E6F"/>
    <w:rsid w:val="00556189"/>
    <w:rsid w:val="0055628F"/>
    <w:rsid w:val="005563BC"/>
    <w:rsid w:val="00556C5C"/>
    <w:rsid w:val="00556DB3"/>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5BA"/>
    <w:rsid w:val="00564C0A"/>
    <w:rsid w:val="0056520A"/>
    <w:rsid w:val="005652B0"/>
    <w:rsid w:val="005655F8"/>
    <w:rsid w:val="00565CAE"/>
    <w:rsid w:val="005668B8"/>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0AB"/>
    <w:rsid w:val="00576253"/>
    <w:rsid w:val="005764B4"/>
    <w:rsid w:val="00576AFA"/>
    <w:rsid w:val="0057732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469A"/>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54CC"/>
    <w:rsid w:val="005964CA"/>
    <w:rsid w:val="00596582"/>
    <w:rsid w:val="00596796"/>
    <w:rsid w:val="00597199"/>
    <w:rsid w:val="00597284"/>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2DE9"/>
    <w:rsid w:val="005B3164"/>
    <w:rsid w:val="005B3E66"/>
    <w:rsid w:val="005B4CAD"/>
    <w:rsid w:val="005B4CBA"/>
    <w:rsid w:val="005B4E16"/>
    <w:rsid w:val="005B5500"/>
    <w:rsid w:val="005B57ED"/>
    <w:rsid w:val="005B5A86"/>
    <w:rsid w:val="005B5C10"/>
    <w:rsid w:val="005B63EF"/>
    <w:rsid w:val="005B658C"/>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1BFD"/>
    <w:rsid w:val="005D2C35"/>
    <w:rsid w:val="005D314F"/>
    <w:rsid w:val="005D3D44"/>
    <w:rsid w:val="005D4B2D"/>
    <w:rsid w:val="005D4EE3"/>
    <w:rsid w:val="005D51D9"/>
    <w:rsid w:val="005D5451"/>
    <w:rsid w:val="005D55BD"/>
    <w:rsid w:val="005D6000"/>
    <w:rsid w:val="005D604F"/>
    <w:rsid w:val="005D670E"/>
    <w:rsid w:val="005D70A1"/>
    <w:rsid w:val="005D7B9B"/>
    <w:rsid w:val="005E02F1"/>
    <w:rsid w:val="005E051A"/>
    <w:rsid w:val="005E0D17"/>
    <w:rsid w:val="005E1B57"/>
    <w:rsid w:val="005E215D"/>
    <w:rsid w:val="005E3330"/>
    <w:rsid w:val="005E37DE"/>
    <w:rsid w:val="005E3DBE"/>
    <w:rsid w:val="005E421D"/>
    <w:rsid w:val="005E44E8"/>
    <w:rsid w:val="005E4740"/>
    <w:rsid w:val="005E5BF8"/>
    <w:rsid w:val="005E5E18"/>
    <w:rsid w:val="005E6061"/>
    <w:rsid w:val="005E6319"/>
    <w:rsid w:val="005E643E"/>
    <w:rsid w:val="005E6851"/>
    <w:rsid w:val="005E6C97"/>
    <w:rsid w:val="005E6F58"/>
    <w:rsid w:val="005E7D55"/>
    <w:rsid w:val="005F0693"/>
    <w:rsid w:val="005F10F8"/>
    <w:rsid w:val="005F1143"/>
    <w:rsid w:val="005F12FA"/>
    <w:rsid w:val="005F16AB"/>
    <w:rsid w:val="005F1AB2"/>
    <w:rsid w:val="005F1E04"/>
    <w:rsid w:val="005F243B"/>
    <w:rsid w:val="005F2C73"/>
    <w:rsid w:val="005F3291"/>
    <w:rsid w:val="005F3BBA"/>
    <w:rsid w:val="005F3C3C"/>
    <w:rsid w:val="005F429B"/>
    <w:rsid w:val="005F4D43"/>
    <w:rsid w:val="005F4F3D"/>
    <w:rsid w:val="005F5C6C"/>
    <w:rsid w:val="005F5EA3"/>
    <w:rsid w:val="005F775A"/>
    <w:rsid w:val="005F7D1A"/>
    <w:rsid w:val="005F7F64"/>
    <w:rsid w:val="005F7F8E"/>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357E"/>
    <w:rsid w:val="006140FA"/>
    <w:rsid w:val="00614307"/>
    <w:rsid w:val="00614746"/>
    <w:rsid w:val="006147A3"/>
    <w:rsid w:val="006147C5"/>
    <w:rsid w:val="00614BFC"/>
    <w:rsid w:val="006159D2"/>
    <w:rsid w:val="00615AC7"/>
    <w:rsid w:val="00615B2D"/>
    <w:rsid w:val="00615C3A"/>
    <w:rsid w:val="006162A9"/>
    <w:rsid w:val="00616CE3"/>
    <w:rsid w:val="00616F42"/>
    <w:rsid w:val="00617706"/>
    <w:rsid w:val="00621251"/>
    <w:rsid w:val="006218BD"/>
    <w:rsid w:val="00621957"/>
    <w:rsid w:val="00621B55"/>
    <w:rsid w:val="00621D47"/>
    <w:rsid w:val="00622224"/>
    <w:rsid w:val="006222D1"/>
    <w:rsid w:val="006228C0"/>
    <w:rsid w:val="00622962"/>
    <w:rsid w:val="00623209"/>
    <w:rsid w:val="006236CF"/>
    <w:rsid w:val="00623704"/>
    <w:rsid w:val="00623D70"/>
    <w:rsid w:val="0062459E"/>
    <w:rsid w:val="00624A78"/>
    <w:rsid w:val="00624B0B"/>
    <w:rsid w:val="00624D5A"/>
    <w:rsid w:val="00624DC2"/>
    <w:rsid w:val="00624E18"/>
    <w:rsid w:val="006255F4"/>
    <w:rsid w:val="00625919"/>
    <w:rsid w:val="00625C2A"/>
    <w:rsid w:val="006260B1"/>
    <w:rsid w:val="00626463"/>
    <w:rsid w:val="006266E4"/>
    <w:rsid w:val="0062736D"/>
    <w:rsid w:val="006273A6"/>
    <w:rsid w:val="00627B35"/>
    <w:rsid w:val="00627C7E"/>
    <w:rsid w:val="00627F92"/>
    <w:rsid w:val="00630662"/>
    <w:rsid w:val="00630EE9"/>
    <w:rsid w:val="00631B15"/>
    <w:rsid w:val="00631C47"/>
    <w:rsid w:val="00631EA1"/>
    <w:rsid w:val="0063226E"/>
    <w:rsid w:val="006325AF"/>
    <w:rsid w:val="006327CF"/>
    <w:rsid w:val="006327E6"/>
    <w:rsid w:val="006328F5"/>
    <w:rsid w:val="006329AE"/>
    <w:rsid w:val="006329C7"/>
    <w:rsid w:val="00633266"/>
    <w:rsid w:val="00633B83"/>
    <w:rsid w:val="00633DAC"/>
    <w:rsid w:val="00634987"/>
    <w:rsid w:val="00634E49"/>
    <w:rsid w:val="006357A9"/>
    <w:rsid w:val="00635B64"/>
    <w:rsid w:val="00635D33"/>
    <w:rsid w:val="006368D7"/>
    <w:rsid w:val="0063694E"/>
    <w:rsid w:val="00636BED"/>
    <w:rsid w:val="00636C0F"/>
    <w:rsid w:val="006375FE"/>
    <w:rsid w:val="00637A59"/>
    <w:rsid w:val="00637DE4"/>
    <w:rsid w:val="006401E5"/>
    <w:rsid w:val="00640205"/>
    <w:rsid w:val="00640289"/>
    <w:rsid w:val="00640326"/>
    <w:rsid w:val="00640413"/>
    <w:rsid w:val="006405AA"/>
    <w:rsid w:val="00640A58"/>
    <w:rsid w:val="0064173D"/>
    <w:rsid w:val="0064241F"/>
    <w:rsid w:val="006424D6"/>
    <w:rsid w:val="00642A8B"/>
    <w:rsid w:val="00642FB0"/>
    <w:rsid w:val="006433ED"/>
    <w:rsid w:val="00643753"/>
    <w:rsid w:val="006438A6"/>
    <w:rsid w:val="00644A67"/>
    <w:rsid w:val="00644FA0"/>
    <w:rsid w:val="00644FA4"/>
    <w:rsid w:val="006451E8"/>
    <w:rsid w:val="006457E8"/>
    <w:rsid w:val="00645BD2"/>
    <w:rsid w:val="00646FF6"/>
    <w:rsid w:val="0064768F"/>
    <w:rsid w:val="00647715"/>
    <w:rsid w:val="0064775B"/>
    <w:rsid w:val="00650DB6"/>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6D55"/>
    <w:rsid w:val="006572A3"/>
    <w:rsid w:val="0065738A"/>
    <w:rsid w:val="006577A2"/>
    <w:rsid w:val="00657C95"/>
    <w:rsid w:val="006600BF"/>
    <w:rsid w:val="00660B38"/>
    <w:rsid w:val="00660F15"/>
    <w:rsid w:val="006620EF"/>
    <w:rsid w:val="006621C0"/>
    <w:rsid w:val="006623B0"/>
    <w:rsid w:val="00662488"/>
    <w:rsid w:val="00662B41"/>
    <w:rsid w:val="00662CF6"/>
    <w:rsid w:val="006636F0"/>
    <w:rsid w:val="006639B8"/>
    <w:rsid w:val="00664561"/>
    <w:rsid w:val="00664641"/>
    <w:rsid w:val="0066562F"/>
    <w:rsid w:val="00665FF9"/>
    <w:rsid w:val="00666AC8"/>
    <w:rsid w:val="00667313"/>
    <w:rsid w:val="006678DA"/>
    <w:rsid w:val="00667A53"/>
    <w:rsid w:val="00667C12"/>
    <w:rsid w:val="00670284"/>
    <w:rsid w:val="006705A5"/>
    <w:rsid w:val="0067095A"/>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571"/>
    <w:rsid w:val="0067648B"/>
    <w:rsid w:val="006765DB"/>
    <w:rsid w:val="00676BCF"/>
    <w:rsid w:val="00676BDC"/>
    <w:rsid w:val="00676C50"/>
    <w:rsid w:val="00676D26"/>
    <w:rsid w:val="00676E31"/>
    <w:rsid w:val="00676F77"/>
    <w:rsid w:val="006770B3"/>
    <w:rsid w:val="0067737B"/>
    <w:rsid w:val="00677384"/>
    <w:rsid w:val="00677767"/>
    <w:rsid w:val="0068003C"/>
    <w:rsid w:val="00680A98"/>
    <w:rsid w:val="00680C8B"/>
    <w:rsid w:val="00680D0B"/>
    <w:rsid w:val="00680E39"/>
    <w:rsid w:val="00681189"/>
    <w:rsid w:val="006814BB"/>
    <w:rsid w:val="0068166A"/>
    <w:rsid w:val="00681BA3"/>
    <w:rsid w:val="006828A4"/>
    <w:rsid w:val="00682B40"/>
    <w:rsid w:val="00682DBF"/>
    <w:rsid w:val="006839FC"/>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9A5"/>
    <w:rsid w:val="0069413B"/>
    <w:rsid w:val="0069425A"/>
    <w:rsid w:val="00694363"/>
    <w:rsid w:val="00694375"/>
    <w:rsid w:val="00694449"/>
    <w:rsid w:val="006945CA"/>
    <w:rsid w:val="006945CD"/>
    <w:rsid w:val="00694A32"/>
    <w:rsid w:val="0069512A"/>
    <w:rsid w:val="00695D78"/>
    <w:rsid w:val="00695F9E"/>
    <w:rsid w:val="00696B30"/>
    <w:rsid w:val="00696D46"/>
    <w:rsid w:val="00696EC9"/>
    <w:rsid w:val="006972A2"/>
    <w:rsid w:val="00697310"/>
    <w:rsid w:val="006977B2"/>
    <w:rsid w:val="00697E52"/>
    <w:rsid w:val="006A044E"/>
    <w:rsid w:val="006A050F"/>
    <w:rsid w:val="006A06A4"/>
    <w:rsid w:val="006A09D3"/>
    <w:rsid w:val="006A0B17"/>
    <w:rsid w:val="006A0CA0"/>
    <w:rsid w:val="006A0F6E"/>
    <w:rsid w:val="006A185F"/>
    <w:rsid w:val="006A2332"/>
    <w:rsid w:val="006A2C84"/>
    <w:rsid w:val="006A2DA0"/>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076"/>
    <w:rsid w:val="006B19E4"/>
    <w:rsid w:val="006B1F58"/>
    <w:rsid w:val="006B227E"/>
    <w:rsid w:val="006B280D"/>
    <w:rsid w:val="006B2821"/>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BF6"/>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64A2"/>
    <w:rsid w:val="006E6C06"/>
    <w:rsid w:val="006E7454"/>
    <w:rsid w:val="006E753F"/>
    <w:rsid w:val="006E76EE"/>
    <w:rsid w:val="006E7A2C"/>
    <w:rsid w:val="006E7AFE"/>
    <w:rsid w:val="006E7C56"/>
    <w:rsid w:val="006F0C86"/>
    <w:rsid w:val="006F0E7A"/>
    <w:rsid w:val="006F0EBE"/>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4F2"/>
    <w:rsid w:val="006F57FC"/>
    <w:rsid w:val="006F58BF"/>
    <w:rsid w:val="006F5DF9"/>
    <w:rsid w:val="006F5EFC"/>
    <w:rsid w:val="006F5FF1"/>
    <w:rsid w:val="006F616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531"/>
    <w:rsid w:val="00713278"/>
    <w:rsid w:val="00713EF7"/>
    <w:rsid w:val="00713FBA"/>
    <w:rsid w:val="007151CF"/>
    <w:rsid w:val="007156C6"/>
    <w:rsid w:val="007156E3"/>
    <w:rsid w:val="007158DD"/>
    <w:rsid w:val="007166AE"/>
    <w:rsid w:val="00716F4B"/>
    <w:rsid w:val="00717328"/>
    <w:rsid w:val="00720C57"/>
    <w:rsid w:val="00720E90"/>
    <w:rsid w:val="00721741"/>
    <w:rsid w:val="0072184C"/>
    <w:rsid w:val="007218BC"/>
    <w:rsid w:val="00721EF6"/>
    <w:rsid w:val="00722340"/>
    <w:rsid w:val="007223B7"/>
    <w:rsid w:val="007228D4"/>
    <w:rsid w:val="00723679"/>
    <w:rsid w:val="00723D18"/>
    <w:rsid w:val="007250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90B"/>
    <w:rsid w:val="00732EDD"/>
    <w:rsid w:val="0073389C"/>
    <w:rsid w:val="00733BAF"/>
    <w:rsid w:val="00733DFB"/>
    <w:rsid w:val="0073418C"/>
    <w:rsid w:val="00734E0B"/>
    <w:rsid w:val="007352BE"/>
    <w:rsid w:val="007355D0"/>
    <w:rsid w:val="00736511"/>
    <w:rsid w:val="00736D4F"/>
    <w:rsid w:val="00736F83"/>
    <w:rsid w:val="00736FD4"/>
    <w:rsid w:val="00737589"/>
    <w:rsid w:val="00737592"/>
    <w:rsid w:val="00737A7E"/>
    <w:rsid w:val="00737DD2"/>
    <w:rsid w:val="007403EA"/>
    <w:rsid w:val="0074051A"/>
    <w:rsid w:val="00740565"/>
    <w:rsid w:val="0074076F"/>
    <w:rsid w:val="0074082C"/>
    <w:rsid w:val="00740B7A"/>
    <w:rsid w:val="00741244"/>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71A"/>
    <w:rsid w:val="00752BD0"/>
    <w:rsid w:val="00752E41"/>
    <w:rsid w:val="00753A70"/>
    <w:rsid w:val="00753B05"/>
    <w:rsid w:val="00753F0D"/>
    <w:rsid w:val="00754599"/>
    <w:rsid w:val="0075469C"/>
    <w:rsid w:val="00754903"/>
    <w:rsid w:val="00754C9C"/>
    <w:rsid w:val="00754FE6"/>
    <w:rsid w:val="00755063"/>
    <w:rsid w:val="007554D4"/>
    <w:rsid w:val="007556CE"/>
    <w:rsid w:val="00755CCA"/>
    <w:rsid w:val="0075678A"/>
    <w:rsid w:val="007578C5"/>
    <w:rsid w:val="00757F37"/>
    <w:rsid w:val="0076012A"/>
    <w:rsid w:val="00760222"/>
    <w:rsid w:val="0076046E"/>
    <w:rsid w:val="0076110D"/>
    <w:rsid w:val="0076115B"/>
    <w:rsid w:val="00761383"/>
    <w:rsid w:val="00761C4C"/>
    <w:rsid w:val="00761EAD"/>
    <w:rsid w:val="00761F07"/>
    <w:rsid w:val="00762353"/>
    <w:rsid w:val="00762C5E"/>
    <w:rsid w:val="00762DB4"/>
    <w:rsid w:val="0076410A"/>
    <w:rsid w:val="007641A6"/>
    <w:rsid w:val="00764B78"/>
    <w:rsid w:val="00764B9A"/>
    <w:rsid w:val="00765B0C"/>
    <w:rsid w:val="00765BFD"/>
    <w:rsid w:val="00765CB1"/>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62E"/>
    <w:rsid w:val="00774EA9"/>
    <w:rsid w:val="00775636"/>
    <w:rsid w:val="00775CFE"/>
    <w:rsid w:val="007763FE"/>
    <w:rsid w:val="007765C4"/>
    <w:rsid w:val="00776697"/>
    <w:rsid w:val="00776A8A"/>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4AB1"/>
    <w:rsid w:val="00784B57"/>
    <w:rsid w:val="0078507F"/>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630"/>
    <w:rsid w:val="00797CA5"/>
    <w:rsid w:val="007A0459"/>
    <w:rsid w:val="007A0798"/>
    <w:rsid w:val="007A0A13"/>
    <w:rsid w:val="007A11D1"/>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0464"/>
    <w:rsid w:val="007B0759"/>
    <w:rsid w:val="007B0B36"/>
    <w:rsid w:val="007B14F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06"/>
    <w:rsid w:val="007C1980"/>
    <w:rsid w:val="007C1B0C"/>
    <w:rsid w:val="007C245A"/>
    <w:rsid w:val="007C2AE0"/>
    <w:rsid w:val="007C2AED"/>
    <w:rsid w:val="007C3819"/>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017"/>
    <w:rsid w:val="007E12F6"/>
    <w:rsid w:val="007E1486"/>
    <w:rsid w:val="007E1CD7"/>
    <w:rsid w:val="007E1EA9"/>
    <w:rsid w:val="007E216F"/>
    <w:rsid w:val="007E243E"/>
    <w:rsid w:val="007E247B"/>
    <w:rsid w:val="007E2E5E"/>
    <w:rsid w:val="007E3782"/>
    <w:rsid w:val="007E37BB"/>
    <w:rsid w:val="007E3869"/>
    <w:rsid w:val="007E3D4F"/>
    <w:rsid w:val="007E436B"/>
    <w:rsid w:val="007E444D"/>
    <w:rsid w:val="007E5D8D"/>
    <w:rsid w:val="007E614B"/>
    <w:rsid w:val="007E6877"/>
    <w:rsid w:val="007E728A"/>
    <w:rsid w:val="007E742B"/>
    <w:rsid w:val="007E7D6C"/>
    <w:rsid w:val="007F00D1"/>
    <w:rsid w:val="007F01C4"/>
    <w:rsid w:val="007F059F"/>
    <w:rsid w:val="007F0833"/>
    <w:rsid w:val="007F11EE"/>
    <w:rsid w:val="007F133F"/>
    <w:rsid w:val="007F17A2"/>
    <w:rsid w:val="007F24A3"/>
    <w:rsid w:val="007F2BF8"/>
    <w:rsid w:val="007F3779"/>
    <w:rsid w:val="007F3A23"/>
    <w:rsid w:val="007F3C02"/>
    <w:rsid w:val="007F3D71"/>
    <w:rsid w:val="007F4089"/>
    <w:rsid w:val="007F429B"/>
    <w:rsid w:val="007F4E20"/>
    <w:rsid w:val="007F4EB6"/>
    <w:rsid w:val="007F4F78"/>
    <w:rsid w:val="007F508F"/>
    <w:rsid w:val="007F52F7"/>
    <w:rsid w:val="007F558C"/>
    <w:rsid w:val="007F60A4"/>
    <w:rsid w:val="007F6594"/>
    <w:rsid w:val="007F66C3"/>
    <w:rsid w:val="007F6E8C"/>
    <w:rsid w:val="007F7219"/>
    <w:rsid w:val="007F761F"/>
    <w:rsid w:val="007F77C1"/>
    <w:rsid w:val="007F7A00"/>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984"/>
    <w:rsid w:val="00812B59"/>
    <w:rsid w:val="00813C9C"/>
    <w:rsid w:val="0081409F"/>
    <w:rsid w:val="00814670"/>
    <w:rsid w:val="0081492E"/>
    <w:rsid w:val="00814B1D"/>
    <w:rsid w:val="00814BFC"/>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63F"/>
    <w:rsid w:val="00832ED6"/>
    <w:rsid w:val="00832FAC"/>
    <w:rsid w:val="00833A5F"/>
    <w:rsid w:val="00833C33"/>
    <w:rsid w:val="00834537"/>
    <w:rsid w:val="008350B5"/>
    <w:rsid w:val="0083514B"/>
    <w:rsid w:val="00836462"/>
    <w:rsid w:val="00836835"/>
    <w:rsid w:val="008368CE"/>
    <w:rsid w:val="00836B04"/>
    <w:rsid w:val="00837135"/>
    <w:rsid w:val="0083730A"/>
    <w:rsid w:val="008379A9"/>
    <w:rsid w:val="00837FA0"/>
    <w:rsid w:val="008400AB"/>
    <w:rsid w:val="008404E8"/>
    <w:rsid w:val="0084082D"/>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5F73"/>
    <w:rsid w:val="0084621D"/>
    <w:rsid w:val="00846426"/>
    <w:rsid w:val="00846844"/>
    <w:rsid w:val="00846ECE"/>
    <w:rsid w:val="00847181"/>
    <w:rsid w:val="00847CA7"/>
    <w:rsid w:val="00847D0D"/>
    <w:rsid w:val="00847D5C"/>
    <w:rsid w:val="008502C7"/>
    <w:rsid w:val="008503A8"/>
    <w:rsid w:val="00850EDD"/>
    <w:rsid w:val="00850FA2"/>
    <w:rsid w:val="008510AB"/>
    <w:rsid w:val="00851E5C"/>
    <w:rsid w:val="00851ECB"/>
    <w:rsid w:val="00852446"/>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775"/>
    <w:rsid w:val="008609DD"/>
    <w:rsid w:val="00860B07"/>
    <w:rsid w:val="00861061"/>
    <w:rsid w:val="008610B4"/>
    <w:rsid w:val="008611DB"/>
    <w:rsid w:val="0086126D"/>
    <w:rsid w:val="0086172D"/>
    <w:rsid w:val="00861C4B"/>
    <w:rsid w:val="00861D37"/>
    <w:rsid w:val="00861D55"/>
    <w:rsid w:val="00862116"/>
    <w:rsid w:val="008624EB"/>
    <w:rsid w:val="00863D7C"/>
    <w:rsid w:val="00864433"/>
    <w:rsid w:val="008646BC"/>
    <w:rsid w:val="00864DCA"/>
    <w:rsid w:val="00864E30"/>
    <w:rsid w:val="00865414"/>
    <w:rsid w:val="00865602"/>
    <w:rsid w:val="0086577C"/>
    <w:rsid w:val="0086688B"/>
    <w:rsid w:val="00866C54"/>
    <w:rsid w:val="00866E63"/>
    <w:rsid w:val="00867253"/>
    <w:rsid w:val="00867B4C"/>
    <w:rsid w:val="00867D1D"/>
    <w:rsid w:val="00867FF7"/>
    <w:rsid w:val="0087003B"/>
    <w:rsid w:val="00870BE4"/>
    <w:rsid w:val="00871245"/>
    <w:rsid w:val="00871F71"/>
    <w:rsid w:val="00872271"/>
    <w:rsid w:val="008724A1"/>
    <w:rsid w:val="00872B41"/>
    <w:rsid w:val="00872BB8"/>
    <w:rsid w:val="0087345A"/>
    <w:rsid w:val="00873BD1"/>
    <w:rsid w:val="0087432D"/>
    <w:rsid w:val="00874529"/>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13EE"/>
    <w:rsid w:val="0088145A"/>
    <w:rsid w:val="00881E11"/>
    <w:rsid w:val="008821C9"/>
    <w:rsid w:val="00882891"/>
    <w:rsid w:val="00882DE8"/>
    <w:rsid w:val="008831F4"/>
    <w:rsid w:val="008832B5"/>
    <w:rsid w:val="0088392D"/>
    <w:rsid w:val="00883C93"/>
    <w:rsid w:val="00883FA6"/>
    <w:rsid w:val="00884F3E"/>
    <w:rsid w:val="00885064"/>
    <w:rsid w:val="00886D5D"/>
    <w:rsid w:val="008870BC"/>
    <w:rsid w:val="008872A6"/>
    <w:rsid w:val="008879F8"/>
    <w:rsid w:val="0089027E"/>
    <w:rsid w:val="008905FD"/>
    <w:rsid w:val="00890AFF"/>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7AD"/>
    <w:rsid w:val="00895CB0"/>
    <w:rsid w:val="00895EFD"/>
    <w:rsid w:val="00896742"/>
    <w:rsid w:val="00896953"/>
    <w:rsid w:val="008A047E"/>
    <w:rsid w:val="008A09EC"/>
    <w:rsid w:val="008A0B25"/>
    <w:rsid w:val="008A0C3A"/>
    <w:rsid w:val="008A0CE1"/>
    <w:rsid w:val="008A1A13"/>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82E"/>
    <w:rsid w:val="008A69E2"/>
    <w:rsid w:val="008A6E87"/>
    <w:rsid w:val="008A71B2"/>
    <w:rsid w:val="008A7985"/>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2DFD"/>
    <w:rsid w:val="008C3017"/>
    <w:rsid w:val="008C3256"/>
    <w:rsid w:val="008C35E7"/>
    <w:rsid w:val="008C3B3D"/>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105"/>
    <w:rsid w:val="008E7300"/>
    <w:rsid w:val="008E7432"/>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1AB"/>
    <w:rsid w:val="008F4C12"/>
    <w:rsid w:val="008F4F7B"/>
    <w:rsid w:val="008F5611"/>
    <w:rsid w:val="008F5878"/>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FE1"/>
    <w:rsid w:val="009122BA"/>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ECA"/>
    <w:rsid w:val="00920FE8"/>
    <w:rsid w:val="00921CF7"/>
    <w:rsid w:val="0092208D"/>
    <w:rsid w:val="009222A7"/>
    <w:rsid w:val="00922A0E"/>
    <w:rsid w:val="009230C3"/>
    <w:rsid w:val="009234C3"/>
    <w:rsid w:val="00923BC1"/>
    <w:rsid w:val="00924461"/>
    <w:rsid w:val="00924489"/>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C1D"/>
    <w:rsid w:val="00933C9A"/>
    <w:rsid w:val="00934766"/>
    <w:rsid w:val="00934910"/>
    <w:rsid w:val="00935030"/>
    <w:rsid w:val="009351C6"/>
    <w:rsid w:val="0093522F"/>
    <w:rsid w:val="009356CC"/>
    <w:rsid w:val="0093573A"/>
    <w:rsid w:val="00935A00"/>
    <w:rsid w:val="00935DC2"/>
    <w:rsid w:val="00936036"/>
    <w:rsid w:val="0093607A"/>
    <w:rsid w:val="00936089"/>
    <w:rsid w:val="00936ABD"/>
    <w:rsid w:val="00936C83"/>
    <w:rsid w:val="00937019"/>
    <w:rsid w:val="0093709E"/>
    <w:rsid w:val="0093742B"/>
    <w:rsid w:val="0094008C"/>
    <w:rsid w:val="00940198"/>
    <w:rsid w:val="0094026B"/>
    <w:rsid w:val="009415FF"/>
    <w:rsid w:val="009417B0"/>
    <w:rsid w:val="00941920"/>
    <w:rsid w:val="00941A40"/>
    <w:rsid w:val="00941E7F"/>
    <w:rsid w:val="00941FC3"/>
    <w:rsid w:val="00942318"/>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1EB"/>
    <w:rsid w:val="00954ACE"/>
    <w:rsid w:val="00954BE3"/>
    <w:rsid w:val="00954EA9"/>
    <w:rsid w:val="00955DFB"/>
    <w:rsid w:val="0095601B"/>
    <w:rsid w:val="0095649D"/>
    <w:rsid w:val="009565FF"/>
    <w:rsid w:val="00956973"/>
    <w:rsid w:val="00956980"/>
    <w:rsid w:val="00956A88"/>
    <w:rsid w:val="00957006"/>
    <w:rsid w:val="0095721B"/>
    <w:rsid w:val="0095730C"/>
    <w:rsid w:val="00957896"/>
    <w:rsid w:val="00957B19"/>
    <w:rsid w:val="009608FA"/>
    <w:rsid w:val="00960F6B"/>
    <w:rsid w:val="00961697"/>
    <w:rsid w:val="00961EBB"/>
    <w:rsid w:val="0096221F"/>
    <w:rsid w:val="00962584"/>
    <w:rsid w:val="00962D9E"/>
    <w:rsid w:val="0096313E"/>
    <w:rsid w:val="00963236"/>
    <w:rsid w:val="0096390E"/>
    <w:rsid w:val="00963E0D"/>
    <w:rsid w:val="009640DD"/>
    <w:rsid w:val="00965627"/>
    <w:rsid w:val="009659D8"/>
    <w:rsid w:val="00965E0D"/>
    <w:rsid w:val="00965EFB"/>
    <w:rsid w:val="00965FF2"/>
    <w:rsid w:val="00966154"/>
    <w:rsid w:val="0096663C"/>
    <w:rsid w:val="00966753"/>
    <w:rsid w:val="009675D0"/>
    <w:rsid w:val="00967A21"/>
    <w:rsid w:val="00967B43"/>
    <w:rsid w:val="00970F6A"/>
    <w:rsid w:val="009710B4"/>
    <w:rsid w:val="009718D5"/>
    <w:rsid w:val="009719B7"/>
    <w:rsid w:val="00971D19"/>
    <w:rsid w:val="009722F8"/>
    <w:rsid w:val="00972737"/>
    <w:rsid w:val="00972ABB"/>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6973"/>
    <w:rsid w:val="009969EC"/>
    <w:rsid w:val="009974B4"/>
    <w:rsid w:val="00997944"/>
    <w:rsid w:val="00997DF4"/>
    <w:rsid w:val="009A0528"/>
    <w:rsid w:val="009A0658"/>
    <w:rsid w:val="009A16CA"/>
    <w:rsid w:val="009A1EBF"/>
    <w:rsid w:val="009A1F8B"/>
    <w:rsid w:val="009A2054"/>
    <w:rsid w:val="009A27FA"/>
    <w:rsid w:val="009A3B71"/>
    <w:rsid w:val="009A4156"/>
    <w:rsid w:val="009A41D4"/>
    <w:rsid w:val="009A420D"/>
    <w:rsid w:val="009A4965"/>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A5C"/>
    <w:rsid w:val="009B3269"/>
    <w:rsid w:val="009B4AEF"/>
    <w:rsid w:val="009B5708"/>
    <w:rsid w:val="009B5A3C"/>
    <w:rsid w:val="009B5B97"/>
    <w:rsid w:val="009B626C"/>
    <w:rsid w:val="009B679C"/>
    <w:rsid w:val="009B6D66"/>
    <w:rsid w:val="009B73A0"/>
    <w:rsid w:val="009B73F5"/>
    <w:rsid w:val="009C0263"/>
    <w:rsid w:val="009C0886"/>
    <w:rsid w:val="009C0939"/>
    <w:rsid w:val="009C098D"/>
    <w:rsid w:val="009C1147"/>
    <w:rsid w:val="009C14E2"/>
    <w:rsid w:val="009C17FB"/>
    <w:rsid w:val="009C2947"/>
    <w:rsid w:val="009C340B"/>
    <w:rsid w:val="009C3914"/>
    <w:rsid w:val="009C3F6C"/>
    <w:rsid w:val="009C414E"/>
    <w:rsid w:val="009C4906"/>
    <w:rsid w:val="009C4C06"/>
    <w:rsid w:val="009C4DB8"/>
    <w:rsid w:val="009C52B1"/>
    <w:rsid w:val="009C5EFE"/>
    <w:rsid w:val="009C63C2"/>
    <w:rsid w:val="009C68E2"/>
    <w:rsid w:val="009C6CD6"/>
    <w:rsid w:val="009C6E13"/>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A8B"/>
    <w:rsid w:val="009E3B3A"/>
    <w:rsid w:val="009E3F33"/>
    <w:rsid w:val="009E4096"/>
    <w:rsid w:val="009E429E"/>
    <w:rsid w:val="009E479A"/>
    <w:rsid w:val="009E4A1F"/>
    <w:rsid w:val="009E53B8"/>
    <w:rsid w:val="009E5404"/>
    <w:rsid w:val="009E5C98"/>
    <w:rsid w:val="009E6935"/>
    <w:rsid w:val="009E6FE9"/>
    <w:rsid w:val="009F0A28"/>
    <w:rsid w:val="009F0A6A"/>
    <w:rsid w:val="009F152F"/>
    <w:rsid w:val="009F1BCA"/>
    <w:rsid w:val="009F1F82"/>
    <w:rsid w:val="009F27ED"/>
    <w:rsid w:val="009F2A5A"/>
    <w:rsid w:val="009F2CE8"/>
    <w:rsid w:val="009F2E56"/>
    <w:rsid w:val="009F30F5"/>
    <w:rsid w:val="009F31BC"/>
    <w:rsid w:val="009F3DEE"/>
    <w:rsid w:val="009F4290"/>
    <w:rsid w:val="009F4429"/>
    <w:rsid w:val="009F4C61"/>
    <w:rsid w:val="009F4DF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A66"/>
    <w:rsid w:val="00A00ACA"/>
    <w:rsid w:val="00A010AF"/>
    <w:rsid w:val="00A01DA7"/>
    <w:rsid w:val="00A028FD"/>
    <w:rsid w:val="00A02E8E"/>
    <w:rsid w:val="00A03429"/>
    <w:rsid w:val="00A0350F"/>
    <w:rsid w:val="00A03989"/>
    <w:rsid w:val="00A03CB8"/>
    <w:rsid w:val="00A03D26"/>
    <w:rsid w:val="00A03EFC"/>
    <w:rsid w:val="00A040F1"/>
    <w:rsid w:val="00A0414C"/>
    <w:rsid w:val="00A04191"/>
    <w:rsid w:val="00A04279"/>
    <w:rsid w:val="00A04BFA"/>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11AA"/>
    <w:rsid w:val="00A212DF"/>
    <w:rsid w:val="00A21885"/>
    <w:rsid w:val="00A21913"/>
    <w:rsid w:val="00A22270"/>
    <w:rsid w:val="00A2290C"/>
    <w:rsid w:val="00A238CC"/>
    <w:rsid w:val="00A23913"/>
    <w:rsid w:val="00A23E6D"/>
    <w:rsid w:val="00A240B9"/>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8CD"/>
    <w:rsid w:val="00A35C94"/>
    <w:rsid w:val="00A361CB"/>
    <w:rsid w:val="00A3639D"/>
    <w:rsid w:val="00A37465"/>
    <w:rsid w:val="00A3784E"/>
    <w:rsid w:val="00A3793A"/>
    <w:rsid w:val="00A4017F"/>
    <w:rsid w:val="00A40201"/>
    <w:rsid w:val="00A40230"/>
    <w:rsid w:val="00A408BF"/>
    <w:rsid w:val="00A411B4"/>
    <w:rsid w:val="00A41349"/>
    <w:rsid w:val="00A41DD3"/>
    <w:rsid w:val="00A42288"/>
    <w:rsid w:val="00A43A30"/>
    <w:rsid w:val="00A44425"/>
    <w:rsid w:val="00A44436"/>
    <w:rsid w:val="00A44714"/>
    <w:rsid w:val="00A449E3"/>
    <w:rsid w:val="00A44A5D"/>
    <w:rsid w:val="00A44C26"/>
    <w:rsid w:val="00A461FC"/>
    <w:rsid w:val="00A4628B"/>
    <w:rsid w:val="00A46637"/>
    <w:rsid w:val="00A46FFA"/>
    <w:rsid w:val="00A47F6A"/>
    <w:rsid w:val="00A5020F"/>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416"/>
    <w:rsid w:val="00A605CA"/>
    <w:rsid w:val="00A60741"/>
    <w:rsid w:val="00A608AB"/>
    <w:rsid w:val="00A60BD2"/>
    <w:rsid w:val="00A60E8A"/>
    <w:rsid w:val="00A60FAE"/>
    <w:rsid w:val="00A6150F"/>
    <w:rsid w:val="00A62935"/>
    <w:rsid w:val="00A62A29"/>
    <w:rsid w:val="00A62AD0"/>
    <w:rsid w:val="00A6328C"/>
    <w:rsid w:val="00A63392"/>
    <w:rsid w:val="00A634C8"/>
    <w:rsid w:val="00A63EA7"/>
    <w:rsid w:val="00A64620"/>
    <w:rsid w:val="00A64CCC"/>
    <w:rsid w:val="00A65A71"/>
    <w:rsid w:val="00A65C6E"/>
    <w:rsid w:val="00A65C8E"/>
    <w:rsid w:val="00A66361"/>
    <w:rsid w:val="00A667D8"/>
    <w:rsid w:val="00A66A99"/>
    <w:rsid w:val="00A672C4"/>
    <w:rsid w:val="00A672FF"/>
    <w:rsid w:val="00A674D1"/>
    <w:rsid w:val="00A675F0"/>
    <w:rsid w:val="00A67788"/>
    <w:rsid w:val="00A67B8D"/>
    <w:rsid w:val="00A70535"/>
    <w:rsid w:val="00A711F4"/>
    <w:rsid w:val="00A713E6"/>
    <w:rsid w:val="00A71B73"/>
    <w:rsid w:val="00A72E43"/>
    <w:rsid w:val="00A7336C"/>
    <w:rsid w:val="00A734B0"/>
    <w:rsid w:val="00A734EE"/>
    <w:rsid w:val="00A737D2"/>
    <w:rsid w:val="00A738A9"/>
    <w:rsid w:val="00A7391F"/>
    <w:rsid w:val="00A73A95"/>
    <w:rsid w:val="00A73B44"/>
    <w:rsid w:val="00A751E6"/>
    <w:rsid w:val="00A75978"/>
    <w:rsid w:val="00A75AD7"/>
    <w:rsid w:val="00A802B1"/>
    <w:rsid w:val="00A80568"/>
    <w:rsid w:val="00A8066B"/>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B33"/>
    <w:rsid w:val="00A91C18"/>
    <w:rsid w:val="00A91CA5"/>
    <w:rsid w:val="00A9227A"/>
    <w:rsid w:val="00A93044"/>
    <w:rsid w:val="00A93470"/>
    <w:rsid w:val="00A93795"/>
    <w:rsid w:val="00A94FDC"/>
    <w:rsid w:val="00A9515A"/>
    <w:rsid w:val="00A952C1"/>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568"/>
    <w:rsid w:val="00AA0981"/>
    <w:rsid w:val="00AA1060"/>
    <w:rsid w:val="00AA1ADC"/>
    <w:rsid w:val="00AA1C85"/>
    <w:rsid w:val="00AA2316"/>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FE2"/>
    <w:rsid w:val="00AB47D1"/>
    <w:rsid w:val="00AB4B3A"/>
    <w:rsid w:val="00AB4EDA"/>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34A"/>
    <w:rsid w:val="00AD27E9"/>
    <w:rsid w:val="00AD2AB4"/>
    <w:rsid w:val="00AD2E3F"/>
    <w:rsid w:val="00AD3AB8"/>
    <w:rsid w:val="00AD3B83"/>
    <w:rsid w:val="00AD3E6A"/>
    <w:rsid w:val="00AD3E78"/>
    <w:rsid w:val="00AD41A1"/>
    <w:rsid w:val="00AD53AB"/>
    <w:rsid w:val="00AD5432"/>
    <w:rsid w:val="00AD5562"/>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D5D"/>
    <w:rsid w:val="00B00E0D"/>
    <w:rsid w:val="00B0190A"/>
    <w:rsid w:val="00B0190C"/>
    <w:rsid w:val="00B024C5"/>
    <w:rsid w:val="00B02AF6"/>
    <w:rsid w:val="00B02F35"/>
    <w:rsid w:val="00B03535"/>
    <w:rsid w:val="00B037E1"/>
    <w:rsid w:val="00B04438"/>
    <w:rsid w:val="00B044F5"/>
    <w:rsid w:val="00B04BC5"/>
    <w:rsid w:val="00B05451"/>
    <w:rsid w:val="00B05A18"/>
    <w:rsid w:val="00B05D15"/>
    <w:rsid w:val="00B067E1"/>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7A5"/>
    <w:rsid w:val="00B14FDB"/>
    <w:rsid w:val="00B1502F"/>
    <w:rsid w:val="00B15F58"/>
    <w:rsid w:val="00B16067"/>
    <w:rsid w:val="00B1667C"/>
    <w:rsid w:val="00B17102"/>
    <w:rsid w:val="00B17D1C"/>
    <w:rsid w:val="00B20289"/>
    <w:rsid w:val="00B2067D"/>
    <w:rsid w:val="00B20754"/>
    <w:rsid w:val="00B20785"/>
    <w:rsid w:val="00B217EE"/>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5992"/>
    <w:rsid w:val="00B261BA"/>
    <w:rsid w:val="00B26337"/>
    <w:rsid w:val="00B26AB7"/>
    <w:rsid w:val="00B26B5C"/>
    <w:rsid w:val="00B26D11"/>
    <w:rsid w:val="00B26D31"/>
    <w:rsid w:val="00B270D6"/>
    <w:rsid w:val="00B27108"/>
    <w:rsid w:val="00B275B2"/>
    <w:rsid w:val="00B27B38"/>
    <w:rsid w:val="00B30659"/>
    <w:rsid w:val="00B3087A"/>
    <w:rsid w:val="00B3113C"/>
    <w:rsid w:val="00B318C6"/>
    <w:rsid w:val="00B32509"/>
    <w:rsid w:val="00B33312"/>
    <w:rsid w:val="00B33892"/>
    <w:rsid w:val="00B344E8"/>
    <w:rsid w:val="00B34D9C"/>
    <w:rsid w:val="00B351B9"/>
    <w:rsid w:val="00B35408"/>
    <w:rsid w:val="00B3605D"/>
    <w:rsid w:val="00B3675D"/>
    <w:rsid w:val="00B36B06"/>
    <w:rsid w:val="00B3797D"/>
    <w:rsid w:val="00B37F6D"/>
    <w:rsid w:val="00B40210"/>
    <w:rsid w:val="00B4244B"/>
    <w:rsid w:val="00B42C95"/>
    <w:rsid w:val="00B42CEB"/>
    <w:rsid w:val="00B43943"/>
    <w:rsid w:val="00B43CC5"/>
    <w:rsid w:val="00B4406D"/>
    <w:rsid w:val="00B445BA"/>
    <w:rsid w:val="00B446A5"/>
    <w:rsid w:val="00B449FC"/>
    <w:rsid w:val="00B44AFF"/>
    <w:rsid w:val="00B461DD"/>
    <w:rsid w:val="00B475C9"/>
    <w:rsid w:val="00B50230"/>
    <w:rsid w:val="00B50275"/>
    <w:rsid w:val="00B50459"/>
    <w:rsid w:val="00B50E09"/>
    <w:rsid w:val="00B51264"/>
    <w:rsid w:val="00B514D1"/>
    <w:rsid w:val="00B5151E"/>
    <w:rsid w:val="00B51C6B"/>
    <w:rsid w:val="00B51E89"/>
    <w:rsid w:val="00B525C0"/>
    <w:rsid w:val="00B525F3"/>
    <w:rsid w:val="00B52BB0"/>
    <w:rsid w:val="00B52C8A"/>
    <w:rsid w:val="00B53445"/>
    <w:rsid w:val="00B536C0"/>
    <w:rsid w:val="00B54364"/>
    <w:rsid w:val="00B5584A"/>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46F"/>
    <w:rsid w:val="00B64838"/>
    <w:rsid w:val="00B64E8A"/>
    <w:rsid w:val="00B6511E"/>
    <w:rsid w:val="00B6538B"/>
    <w:rsid w:val="00B659E3"/>
    <w:rsid w:val="00B66982"/>
    <w:rsid w:val="00B66B8D"/>
    <w:rsid w:val="00B66C6C"/>
    <w:rsid w:val="00B670CC"/>
    <w:rsid w:val="00B67265"/>
    <w:rsid w:val="00B67818"/>
    <w:rsid w:val="00B67A31"/>
    <w:rsid w:val="00B67CE8"/>
    <w:rsid w:val="00B67E15"/>
    <w:rsid w:val="00B67E94"/>
    <w:rsid w:val="00B703A8"/>
    <w:rsid w:val="00B70613"/>
    <w:rsid w:val="00B7214D"/>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1C59"/>
    <w:rsid w:val="00B82168"/>
    <w:rsid w:val="00B82292"/>
    <w:rsid w:val="00B8285B"/>
    <w:rsid w:val="00B82961"/>
    <w:rsid w:val="00B83300"/>
    <w:rsid w:val="00B83528"/>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020"/>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7BF"/>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51C"/>
    <w:rsid w:val="00BD1932"/>
    <w:rsid w:val="00BD1D5F"/>
    <w:rsid w:val="00BD3255"/>
    <w:rsid w:val="00BD3971"/>
    <w:rsid w:val="00BD4014"/>
    <w:rsid w:val="00BD4993"/>
    <w:rsid w:val="00BD5881"/>
    <w:rsid w:val="00BD637D"/>
    <w:rsid w:val="00BD66E3"/>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B6"/>
    <w:rsid w:val="00BF776A"/>
    <w:rsid w:val="00BF7859"/>
    <w:rsid w:val="00BF7A74"/>
    <w:rsid w:val="00C0124D"/>
    <w:rsid w:val="00C01C08"/>
    <w:rsid w:val="00C0210A"/>
    <w:rsid w:val="00C0260C"/>
    <w:rsid w:val="00C02934"/>
    <w:rsid w:val="00C02B42"/>
    <w:rsid w:val="00C03150"/>
    <w:rsid w:val="00C03358"/>
    <w:rsid w:val="00C03581"/>
    <w:rsid w:val="00C03639"/>
    <w:rsid w:val="00C040B1"/>
    <w:rsid w:val="00C04422"/>
    <w:rsid w:val="00C047D6"/>
    <w:rsid w:val="00C04FC2"/>
    <w:rsid w:val="00C0528B"/>
    <w:rsid w:val="00C05618"/>
    <w:rsid w:val="00C059AD"/>
    <w:rsid w:val="00C05C51"/>
    <w:rsid w:val="00C05CC7"/>
    <w:rsid w:val="00C05F55"/>
    <w:rsid w:val="00C05F87"/>
    <w:rsid w:val="00C05FCE"/>
    <w:rsid w:val="00C0630D"/>
    <w:rsid w:val="00C064D9"/>
    <w:rsid w:val="00C0665C"/>
    <w:rsid w:val="00C072E9"/>
    <w:rsid w:val="00C0773C"/>
    <w:rsid w:val="00C07985"/>
    <w:rsid w:val="00C07DDC"/>
    <w:rsid w:val="00C1077C"/>
    <w:rsid w:val="00C10B76"/>
    <w:rsid w:val="00C10F37"/>
    <w:rsid w:val="00C10F92"/>
    <w:rsid w:val="00C113A9"/>
    <w:rsid w:val="00C1294D"/>
    <w:rsid w:val="00C12A2D"/>
    <w:rsid w:val="00C13C2D"/>
    <w:rsid w:val="00C14013"/>
    <w:rsid w:val="00C141AA"/>
    <w:rsid w:val="00C1431C"/>
    <w:rsid w:val="00C14497"/>
    <w:rsid w:val="00C148B0"/>
    <w:rsid w:val="00C14A75"/>
    <w:rsid w:val="00C14C9D"/>
    <w:rsid w:val="00C15591"/>
    <w:rsid w:val="00C15DDE"/>
    <w:rsid w:val="00C1685A"/>
    <w:rsid w:val="00C16B1B"/>
    <w:rsid w:val="00C16DA0"/>
    <w:rsid w:val="00C16E56"/>
    <w:rsid w:val="00C16F04"/>
    <w:rsid w:val="00C17135"/>
    <w:rsid w:val="00C175A1"/>
    <w:rsid w:val="00C179F4"/>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412C"/>
    <w:rsid w:val="00C24148"/>
    <w:rsid w:val="00C256BE"/>
    <w:rsid w:val="00C258E0"/>
    <w:rsid w:val="00C2599E"/>
    <w:rsid w:val="00C2640A"/>
    <w:rsid w:val="00C265FA"/>
    <w:rsid w:val="00C26AFF"/>
    <w:rsid w:val="00C270B2"/>
    <w:rsid w:val="00C276BE"/>
    <w:rsid w:val="00C2776E"/>
    <w:rsid w:val="00C27B8C"/>
    <w:rsid w:val="00C27BA9"/>
    <w:rsid w:val="00C305A5"/>
    <w:rsid w:val="00C30B50"/>
    <w:rsid w:val="00C315AD"/>
    <w:rsid w:val="00C31C08"/>
    <w:rsid w:val="00C31FD2"/>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954"/>
    <w:rsid w:val="00C40AD6"/>
    <w:rsid w:val="00C40D0B"/>
    <w:rsid w:val="00C40EBA"/>
    <w:rsid w:val="00C40ED7"/>
    <w:rsid w:val="00C41654"/>
    <w:rsid w:val="00C41823"/>
    <w:rsid w:val="00C41D1B"/>
    <w:rsid w:val="00C41F25"/>
    <w:rsid w:val="00C42B90"/>
    <w:rsid w:val="00C42D08"/>
    <w:rsid w:val="00C4343D"/>
    <w:rsid w:val="00C43500"/>
    <w:rsid w:val="00C444B3"/>
    <w:rsid w:val="00C445B3"/>
    <w:rsid w:val="00C445C2"/>
    <w:rsid w:val="00C4496F"/>
    <w:rsid w:val="00C44D39"/>
    <w:rsid w:val="00C4557E"/>
    <w:rsid w:val="00C45668"/>
    <w:rsid w:val="00C45CE7"/>
    <w:rsid w:val="00C46405"/>
    <w:rsid w:val="00C46EA8"/>
    <w:rsid w:val="00C46F4D"/>
    <w:rsid w:val="00C47255"/>
    <w:rsid w:val="00C477FA"/>
    <w:rsid w:val="00C47D9E"/>
    <w:rsid w:val="00C50230"/>
    <w:rsid w:val="00C510FE"/>
    <w:rsid w:val="00C51B26"/>
    <w:rsid w:val="00C51DF5"/>
    <w:rsid w:val="00C5254C"/>
    <w:rsid w:val="00C542BF"/>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57DC5"/>
    <w:rsid w:val="00C6030F"/>
    <w:rsid w:val="00C6039F"/>
    <w:rsid w:val="00C6051A"/>
    <w:rsid w:val="00C606E2"/>
    <w:rsid w:val="00C6072B"/>
    <w:rsid w:val="00C60815"/>
    <w:rsid w:val="00C60CFD"/>
    <w:rsid w:val="00C60DD7"/>
    <w:rsid w:val="00C61611"/>
    <w:rsid w:val="00C618D5"/>
    <w:rsid w:val="00C619B2"/>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4649"/>
    <w:rsid w:val="00C8486A"/>
    <w:rsid w:val="00C84AD8"/>
    <w:rsid w:val="00C84D97"/>
    <w:rsid w:val="00C853A5"/>
    <w:rsid w:val="00C855B1"/>
    <w:rsid w:val="00C8683A"/>
    <w:rsid w:val="00C870F9"/>
    <w:rsid w:val="00C8717F"/>
    <w:rsid w:val="00C87446"/>
    <w:rsid w:val="00C87533"/>
    <w:rsid w:val="00C878BC"/>
    <w:rsid w:val="00C901B0"/>
    <w:rsid w:val="00C9022F"/>
    <w:rsid w:val="00C903D1"/>
    <w:rsid w:val="00C90720"/>
    <w:rsid w:val="00C907D0"/>
    <w:rsid w:val="00C90B27"/>
    <w:rsid w:val="00C90EF8"/>
    <w:rsid w:val="00C90FF6"/>
    <w:rsid w:val="00C91095"/>
    <w:rsid w:val="00C9151E"/>
    <w:rsid w:val="00C9178C"/>
    <w:rsid w:val="00C92A1F"/>
    <w:rsid w:val="00C92BE6"/>
    <w:rsid w:val="00C93115"/>
    <w:rsid w:val="00C9370F"/>
    <w:rsid w:val="00C93888"/>
    <w:rsid w:val="00C93A9F"/>
    <w:rsid w:val="00C94748"/>
    <w:rsid w:val="00C95B37"/>
    <w:rsid w:val="00C9625B"/>
    <w:rsid w:val="00C96792"/>
    <w:rsid w:val="00C976C1"/>
    <w:rsid w:val="00C97A0D"/>
    <w:rsid w:val="00C97A33"/>
    <w:rsid w:val="00CA01E2"/>
    <w:rsid w:val="00CA0961"/>
    <w:rsid w:val="00CA1332"/>
    <w:rsid w:val="00CA16B2"/>
    <w:rsid w:val="00CA1B3C"/>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97B"/>
    <w:rsid w:val="00CA6A29"/>
    <w:rsid w:val="00CA742A"/>
    <w:rsid w:val="00CA7FCE"/>
    <w:rsid w:val="00CB0293"/>
    <w:rsid w:val="00CB05C2"/>
    <w:rsid w:val="00CB13FD"/>
    <w:rsid w:val="00CB1C8A"/>
    <w:rsid w:val="00CB21B9"/>
    <w:rsid w:val="00CB28CF"/>
    <w:rsid w:val="00CB2A99"/>
    <w:rsid w:val="00CB33A3"/>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14B"/>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1EE2"/>
    <w:rsid w:val="00CD2357"/>
    <w:rsid w:val="00CD2BBF"/>
    <w:rsid w:val="00CD2D77"/>
    <w:rsid w:val="00CD3123"/>
    <w:rsid w:val="00CD3981"/>
    <w:rsid w:val="00CD3EC9"/>
    <w:rsid w:val="00CD44BA"/>
    <w:rsid w:val="00CD4DB2"/>
    <w:rsid w:val="00CD57AE"/>
    <w:rsid w:val="00CD5FF0"/>
    <w:rsid w:val="00CD6077"/>
    <w:rsid w:val="00CD6080"/>
    <w:rsid w:val="00CD60A6"/>
    <w:rsid w:val="00CD6240"/>
    <w:rsid w:val="00CD679D"/>
    <w:rsid w:val="00CD6C3B"/>
    <w:rsid w:val="00CD7B31"/>
    <w:rsid w:val="00CD7E26"/>
    <w:rsid w:val="00CE00BE"/>
    <w:rsid w:val="00CE0136"/>
    <w:rsid w:val="00CE04BC"/>
    <w:rsid w:val="00CE1761"/>
    <w:rsid w:val="00CE17BA"/>
    <w:rsid w:val="00CE1FBE"/>
    <w:rsid w:val="00CE269B"/>
    <w:rsid w:val="00CE2E96"/>
    <w:rsid w:val="00CE301E"/>
    <w:rsid w:val="00CE34C2"/>
    <w:rsid w:val="00CE3FEB"/>
    <w:rsid w:val="00CE47B7"/>
    <w:rsid w:val="00CE4B16"/>
    <w:rsid w:val="00CE56E1"/>
    <w:rsid w:val="00CE5A81"/>
    <w:rsid w:val="00CE6043"/>
    <w:rsid w:val="00CE6423"/>
    <w:rsid w:val="00CE6552"/>
    <w:rsid w:val="00CE6C5C"/>
    <w:rsid w:val="00CE6E9B"/>
    <w:rsid w:val="00CE73FC"/>
    <w:rsid w:val="00CE775E"/>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551"/>
    <w:rsid w:val="00D02A81"/>
    <w:rsid w:val="00D03101"/>
    <w:rsid w:val="00D031C6"/>
    <w:rsid w:val="00D03440"/>
    <w:rsid w:val="00D039FB"/>
    <w:rsid w:val="00D03D1C"/>
    <w:rsid w:val="00D03F7F"/>
    <w:rsid w:val="00D040FA"/>
    <w:rsid w:val="00D04337"/>
    <w:rsid w:val="00D04339"/>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BA9"/>
    <w:rsid w:val="00D11C1D"/>
    <w:rsid w:val="00D12012"/>
    <w:rsid w:val="00D12944"/>
    <w:rsid w:val="00D1329B"/>
    <w:rsid w:val="00D13384"/>
    <w:rsid w:val="00D1430A"/>
    <w:rsid w:val="00D150FE"/>
    <w:rsid w:val="00D154D7"/>
    <w:rsid w:val="00D15902"/>
    <w:rsid w:val="00D1638B"/>
    <w:rsid w:val="00D16A39"/>
    <w:rsid w:val="00D17360"/>
    <w:rsid w:val="00D20978"/>
    <w:rsid w:val="00D20C43"/>
    <w:rsid w:val="00D20FD8"/>
    <w:rsid w:val="00D21209"/>
    <w:rsid w:val="00D218EA"/>
    <w:rsid w:val="00D22203"/>
    <w:rsid w:val="00D2249E"/>
    <w:rsid w:val="00D22CC1"/>
    <w:rsid w:val="00D24486"/>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27CB6"/>
    <w:rsid w:val="00D30279"/>
    <w:rsid w:val="00D3030C"/>
    <w:rsid w:val="00D30579"/>
    <w:rsid w:val="00D3100C"/>
    <w:rsid w:val="00D31955"/>
    <w:rsid w:val="00D31BFA"/>
    <w:rsid w:val="00D32840"/>
    <w:rsid w:val="00D33B3A"/>
    <w:rsid w:val="00D33C86"/>
    <w:rsid w:val="00D33E75"/>
    <w:rsid w:val="00D346E8"/>
    <w:rsid w:val="00D34A39"/>
    <w:rsid w:val="00D35CC4"/>
    <w:rsid w:val="00D361F3"/>
    <w:rsid w:val="00D368AB"/>
    <w:rsid w:val="00D372BF"/>
    <w:rsid w:val="00D373D7"/>
    <w:rsid w:val="00D37971"/>
    <w:rsid w:val="00D37AEA"/>
    <w:rsid w:val="00D40C96"/>
    <w:rsid w:val="00D41171"/>
    <w:rsid w:val="00D417EF"/>
    <w:rsid w:val="00D419AB"/>
    <w:rsid w:val="00D428C8"/>
    <w:rsid w:val="00D42E00"/>
    <w:rsid w:val="00D4322E"/>
    <w:rsid w:val="00D436BE"/>
    <w:rsid w:val="00D4448D"/>
    <w:rsid w:val="00D4467F"/>
    <w:rsid w:val="00D44BD3"/>
    <w:rsid w:val="00D45062"/>
    <w:rsid w:val="00D45295"/>
    <w:rsid w:val="00D45ACF"/>
    <w:rsid w:val="00D45EB6"/>
    <w:rsid w:val="00D46BCD"/>
    <w:rsid w:val="00D472A7"/>
    <w:rsid w:val="00D476F2"/>
    <w:rsid w:val="00D47728"/>
    <w:rsid w:val="00D502D1"/>
    <w:rsid w:val="00D50945"/>
    <w:rsid w:val="00D50A04"/>
    <w:rsid w:val="00D50CD2"/>
    <w:rsid w:val="00D519DF"/>
    <w:rsid w:val="00D51F8C"/>
    <w:rsid w:val="00D52444"/>
    <w:rsid w:val="00D5262D"/>
    <w:rsid w:val="00D527C7"/>
    <w:rsid w:val="00D52837"/>
    <w:rsid w:val="00D52A89"/>
    <w:rsid w:val="00D53B82"/>
    <w:rsid w:val="00D53C88"/>
    <w:rsid w:val="00D53E24"/>
    <w:rsid w:val="00D542DF"/>
    <w:rsid w:val="00D543C8"/>
    <w:rsid w:val="00D54581"/>
    <w:rsid w:val="00D54717"/>
    <w:rsid w:val="00D548A4"/>
    <w:rsid w:val="00D55920"/>
    <w:rsid w:val="00D55D90"/>
    <w:rsid w:val="00D56B79"/>
    <w:rsid w:val="00D57297"/>
    <w:rsid w:val="00D61556"/>
    <w:rsid w:val="00D615B9"/>
    <w:rsid w:val="00D6170F"/>
    <w:rsid w:val="00D62225"/>
    <w:rsid w:val="00D6293E"/>
    <w:rsid w:val="00D62B87"/>
    <w:rsid w:val="00D630B1"/>
    <w:rsid w:val="00D631FE"/>
    <w:rsid w:val="00D63A61"/>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3F49"/>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979"/>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6E4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2AE"/>
    <w:rsid w:val="00DA3470"/>
    <w:rsid w:val="00DA3A41"/>
    <w:rsid w:val="00DA3DFD"/>
    <w:rsid w:val="00DA5734"/>
    <w:rsid w:val="00DA5757"/>
    <w:rsid w:val="00DA5FD1"/>
    <w:rsid w:val="00DA60C8"/>
    <w:rsid w:val="00DA665E"/>
    <w:rsid w:val="00DA671B"/>
    <w:rsid w:val="00DA67E2"/>
    <w:rsid w:val="00DA6A7E"/>
    <w:rsid w:val="00DA6FA3"/>
    <w:rsid w:val="00DA7632"/>
    <w:rsid w:val="00DA7AFD"/>
    <w:rsid w:val="00DB01A3"/>
    <w:rsid w:val="00DB0C33"/>
    <w:rsid w:val="00DB11EB"/>
    <w:rsid w:val="00DB141B"/>
    <w:rsid w:val="00DB1B99"/>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1BA5"/>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CD2"/>
    <w:rsid w:val="00DF4F7B"/>
    <w:rsid w:val="00DF5383"/>
    <w:rsid w:val="00DF544E"/>
    <w:rsid w:val="00DF5577"/>
    <w:rsid w:val="00DF5D23"/>
    <w:rsid w:val="00DF609C"/>
    <w:rsid w:val="00DF6B9A"/>
    <w:rsid w:val="00DF7500"/>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6D8"/>
    <w:rsid w:val="00E047AE"/>
    <w:rsid w:val="00E04C93"/>
    <w:rsid w:val="00E059B4"/>
    <w:rsid w:val="00E05D90"/>
    <w:rsid w:val="00E05DFA"/>
    <w:rsid w:val="00E065AC"/>
    <w:rsid w:val="00E0694C"/>
    <w:rsid w:val="00E07746"/>
    <w:rsid w:val="00E0774C"/>
    <w:rsid w:val="00E07F5B"/>
    <w:rsid w:val="00E10202"/>
    <w:rsid w:val="00E1030B"/>
    <w:rsid w:val="00E1054E"/>
    <w:rsid w:val="00E1275F"/>
    <w:rsid w:val="00E12851"/>
    <w:rsid w:val="00E12AC6"/>
    <w:rsid w:val="00E12F10"/>
    <w:rsid w:val="00E13479"/>
    <w:rsid w:val="00E135DC"/>
    <w:rsid w:val="00E13C1A"/>
    <w:rsid w:val="00E13CCE"/>
    <w:rsid w:val="00E1411A"/>
    <w:rsid w:val="00E14C2C"/>
    <w:rsid w:val="00E16B50"/>
    <w:rsid w:val="00E170BD"/>
    <w:rsid w:val="00E17426"/>
    <w:rsid w:val="00E17F1F"/>
    <w:rsid w:val="00E17FCD"/>
    <w:rsid w:val="00E202DA"/>
    <w:rsid w:val="00E205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3B"/>
    <w:rsid w:val="00E25454"/>
    <w:rsid w:val="00E25E6F"/>
    <w:rsid w:val="00E2665E"/>
    <w:rsid w:val="00E26AA3"/>
    <w:rsid w:val="00E26CCF"/>
    <w:rsid w:val="00E27DF3"/>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540B"/>
    <w:rsid w:val="00E360E2"/>
    <w:rsid w:val="00E369DA"/>
    <w:rsid w:val="00E36D49"/>
    <w:rsid w:val="00E37090"/>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84E"/>
    <w:rsid w:val="00E50BC9"/>
    <w:rsid w:val="00E50FF1"/>
    <w:rsid w:val="00E5103B"/>
    <w:rsid w:val="00E51A8F"/>
    <w:rsid w:val="00E51F33"/>
    <w:rsid w:val="00E52032"/>
    <w:rsid w:val="00E521F2"/>
    <w:rsid w:val="00E53156"/>
    <w:rsid w:val="00E533C0"/>
    <w:rsid w:val="00E538ED"/>
    <w:rsid w:val="00E5394F"/>
    <w:rsid w:val="00E53FED"/>
    <w:rsid w:val="00E540B7"/>
    <w:rsid w:val="00E5526B"/>
    <w:rsid w:val="00E55A2F"/>
    <w:rsid w:val="00E55ACE"/>
    <w:rsid w:val="00E55C38"/>
    <w:rsid w:val="00E56C27"/>
    <w:rsid w:val="00E56E69"/>
    <w:rsid w:val="00E56F7C"/>
    <w:rsid w:val="00E572B1"/>
    <w:rsid w:val="00E575D3"/>
    <w:rsid w:val="00E57ECE"/>
    <w:rsid w:val="00E60279"/>
    <w:rsid w:val="00E6119B"/>
    <w:rsid w:val="00E613DB"/>
    <w:rsid w:val="00E61650"/>
    <w:rsid w:val="00E622A5"/>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8A8"/>
    <w:rsid w:val="00E73DF9"/>
    <w:rsid w:val="00E7405E"/>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6F96"/>
    <w:rsid w:val="00E87279"/>
    <w:rsid w:val="00E8739A"/>
    <w:rsid w:val="00E900CE"/>
    <w:rsid w:val="00E90488"/>
    <w:rsid w:val="00E907BE"/>
    <w:rsid w:val="00E90D75"/>
    <w:rsid w:val="00E911B7"/>
    <w:rsid w:val="00E91EAE"/>
    <w:rsid w:val="00E92482"/>
    <w:rsid w:val="00E927CF"/>
    <w:rsid w:val="00E92A2D"/>
    <w:rsid w:val="00E9354C"/>
    <w:rsid w:val="00E9383A"/>
    <w:rsid w:val="00E93C7D"/>
    <w:rsid w:val="00E93D39"/>
    <w:rsid w:val="00E94353"/>
    <w:rsid w:val="00E945AA"/>
    <w:rsid w:val="00E94AF4"/>
    <w:rsid w:val="00E94B31"/>
    <w:rsid w:val="00E94DCA"/>
    <w:rsid w:val="00E955BD"/>
    <w:rsid w:val="00E95A9F"/>
    <w:rsid w:val="00E95B5E"/>
    <w:rsid w:val="00E965EE"/>
    <w:rsid w:val="00E96E4C"/>
    <w:rsid w:val="00E97529"/>
    <w:rsid w:val="00E97F4A"/>
    <w:rsid w:val="00E97FC0"/>
    <w:rsid w:val="00EA002F"/>
    <w:rsid w:val="00EA00BD"/>
    <w:rsid w:val="00EA0459"/>
    <w:rsid w:val="00EA04FB"/>
    <w:rsid w:val="00EA09BF"/>
    <w:rsid w:val="00EA09DD"/>
    <w:rsid w:val="00EA0BE8"/>
    <w:rsid w:val="00EA0C99"/>
    <w:rsid w:val="00EA100E"/>
    <w:rsid w:val="00EA11E6"/>
    <w:rsid w:val="00EA1587"/>
    <w:rsid w:val="00EA1A1D"/>
    <w:rsid w:val="00EA216D"/>
    <w:rsid w:val="00EA27CC"/>
    <w:rsid w:val="00EA2BE7"/>
    <w:rsid w:val="00EA330D"/>
    <w:rsid w:val="00EA37A6"/>
    <w:rsid w:val="00EA37F5"/>
    <w:rsid w:val="00EA3957"/>
    <w:rsid w:val="00EA3C65"/>
    <w:rsid w:val="00EA3D40"/>
    <w:rsid w:val="00EA3EB9"/>
    <w:rsid w:val="00EA3ED8"/>
    <w:rsid w:val="00EA4707"/>
    <w:rsid w:val="00EA4CB8"/>
    <w:rsid w:val="00EA4D23"/>
    <w:rsid w:val="00EA4EBD"/>
    <w:rsid w:val="00EA57FB"/>
    <w:rsid w:val="00EA592C"/>
    <w:rsid w:val="00EA5DC6"/>
    <w:rsid w:val="00EA5EA8"/>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4F31"/>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570"/>
    <w:rsid w:val="00EC3F60"/>
    <w:rsid w:val="00EC4569"/>
    <w:rsid w:val="00EC4BDB"/>
    <w:rsid w:val="00EC4C51"/>
    <w:rsid w:val="00EC5388"/>
    <w:rsid w:val="00EC5498"/>
    <w:rsid w:val="00EC593D"/>
    <w:rsid w:val="00EC5C2A"/>
    <w:rsid w:val="00EC5C6C"/>
    <w:rsid w:val="00EC5C98"/>
    <w:rsid w:val="00EC6577"/>
    <w:rsid w:val="00EC6FBF"/>
    <w:rsid w:val="00EC7816"/>
    <w:rsid w:val="00EC795A"/>
    <w:rsid w:val="00EC7CEF"/>
    <w:rsid w:val="00ED03C8"/>
    <w:rsid w:val="00ED0943"/>
    <w:rsid w:val="00ED14F6"/>
    <w:rsid w:val="00ED1B50"/>
    <w:rsid w:val="00ED1D79"/>
    <w:rsid w:val="00ED2ABC"/>
    <w:rsid w:val="00ED2B17"/>
    <w:rsid w:val="00ED34A9"/>
    <w:rsid w:val="00ED34C0"/>
    <w:rsid w:val="00ED39F8"/>
    <w:rsid w:val="00ED3C74"/>
    <w:rsid w:val="00ED3F2B"/>
    <w:rsid w:val="00ED49EF"/>
    <w:rsid w:val="00ED4A35"/>
    <w:rsid w:val="00ED53FB"/>
    <w:rsid w:val="00ED6066"/>
    <w:rsid w:val="00ED682D"/>
    <w:rsid w:val="00ED6B25"/>
    <w:rsid w:val="00EE0832"/>
    <w:rsid w:val="00EE0B0C"/>
    <w:rsid w:val="00EE0F08"/>
    <w:rsid w:val="00EE1752"/>
    <w:rsid w:val="00EE182D"/>
    <w:rsid w:val="00EE19EE"/>
    <w:rsid w:val="00EE1D0D"/>
    <w:rsid w:val="00EE1D49"/>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0FC0"/>
    <w:rsid w:val="00EF1C64"/>
    <w:rsid w:val="00EF1D82"/>
    <w:rsid w:val="00EF2066"/>
    <w:rsid w:val="00EF2628"/>
    <w:rsid w:val="00EF2BCB"/>
    <w:rsid w:val="00EF2F55"/>
    <w:rsid w:val="00EF35DA"/>
    <w:rsid w:val="00EF3696"/>
    <w:rsid w:val="00EF3AF8"/>
    <w:rsid w:val="00EF414D"/>
    <w:rsid w:val="00EF4612"/>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652"/>
    <w:rsid w:val="00EF7817"/>
    <w:rsid w:val="00EF7B0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08E"/>
    <w:rsid w:val="00F121A3"/>
    <w:rsid w:val="00F12286"/>
    <w:rsid w:val="00F12B5C"/>
    <w:rsid w:val="00F12BFB"/>
    <w:rsid w:val="00F1322F"/>
    <w:rsid w:val="00F13278"/>
    <w:rsid w:val="00F13F3C"/>
    <w:rsid w:val="00F13FF9"/>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EF2"/>
    <w:rsid w:val="00F41F27"/>
    <w:rsid w:val="00F41F62"/>
    <w:rsid w:val="00F42952"/>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030"/>
    <w:rsid w:val="00F5054B"/>
    <w:rsid w:val="00F5089A"/>
    <w:rsid w:val="00F51A52"/>
    <w:rsid w:val="00F51BE5"/>
    <w:rsid w:val="00F5267E"/>
    <w:rsid w:val="00F538F2"/>
    <w:rsid w:val="00F5410A"/>
    <w:rsid w:val="00F54938"/>
    <w:rsid w:val="00F54DFD"/>
    <w:rsid w:val="00F54F85"/>
    <w:rsid w:val="00F550E2"/>
    <w:rsid w:val="00F55BE1"/>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7DF"/>
    <w:rsid w:val="00F84A33"/>
    <w:rsid w:val="00F84F81"/>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512"/>
    <w:rsid w:val="00F95657"/>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40A"/>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21D9"/>
    <w:rsid w:val="00FC25FC"/>
    <w:rsid w:val="00FC2706"/>
    <w:rsid w:val="00FC275A"/>
    <w:rsid w:val="00FC2858"/>
    <w:rsid w:val="00FC2D4A"/>
    <w:rsid w:val="00FC2EC9"/>
    <w:rsid w:val="00FC31BD"/>
    <w:rsid w:val="00FC33FD"/>
    <w:rsid w:val="00FC3C85"/>
    <w:rsid w:val="00FC41B7"/>
    <w:rsid w:val="00FC4322"/>
    <w:rsid w:val="00FC44C9"/>
    <w:rsid w:val="00FC4921"/>
    <w:rsid w:val="00FC4C02"/>
    <w:rsid w:val="00FC4DC2"/>
    <w:rsid w:val="00FC5128"/>
    <w:rsid w:val="00FC5A9D"/>
    <w:rsid w:val="00FC62AE"/>
    <w:rsid w:val="00FC6468"/>
    <w:rsid w:val="00FC68F8"/>
    <w:rsid w:val="00FC723A"/>
    <w:rsid w:val="00FD00B0"/>
    <w:rsid w:val="00FD0603"/>
    <w:rsid w:val="00FD0CF4"/>
    <w:rsid w:val="00FD1AB7"/>
    <w:rsid w:val="00FD1F0E"/>
    <w:rsid w:val="00FD2207"/>
    <w:rsid w:val="00FD2560"/>
    <w:rsid w:val="00FD2701"/>
    <w:rsid w:val="00FD278C"/>
    <w:rsid w:val="00FD2BDF"/>
    <w:rsid w:val="00FD35E9"/>
    <w:rsid w:val="00FD3EF2"/>
    <w:rsid w:val="00FD5234"/>
    <w:rsid w:val="00FD5A49"/>
    <w:rsid w:val="00FD5B36"/>
    <w:rsid w:val="00FD60E9"/>
    <w:rsid w:val="00FD6620"/>
    <w:rsid w:val="00FD74A7"/>
    <w:rsid w:val="00FD7BC6"/>
    <w:rsid w:val="00FD7D7C"/>
    <w:rsid w:val="00FD7E98"/>
    <w:rsid w:val="00FE024C"/>
    <w:rsid w:val="00FE07E4"/>
    <w:rsid w:val="00FE08C9"/>
    <w:rsid w:val="00FE0EAA"/>
    <w:rsid w:val="00FE156B"/>
    <w:rsid w:val="00FE1607"/>
    <w:rsid w:val="00FE228B"/>
    <w:rsid w:val="00FE2536"/>
    <w:rsid w:val="00FE2865"/>
    <w:rsid w:val="00FE343F"/>
    <w:rsid w:val="00FE3D56"/>
    <w:rsid w:val="00FE41F1"/>
    <w:rsid w:val="00FE44B0"/>
    <w:rsid w:val="00FE46AF"/>
    <w:rsid w:val="00FE4FFC"/>
    <w:rsid w:val="00FE5983"/>
    <w:rsid w:val="00FE5B66"/>
    <w:rsid w:val="00FE5FF4"/>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15:docId w15:val="{541DECE1-47C3-47A0-A9C2-B46F9E7BA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mailto:vo.sep@minv.sk"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zbierka.sk/sk/predpisy/401-2012-z-z.p-34960.pdf" TargetMode="External"/><Relationship Id="rId29" Type="http://schemas.openxmlformats.org/officeDocument/2006/relationships/hyperlink" Target="mailto:zakazkycko@vlada.gov.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minv.sk/?usmernenia-riadiaceho-organu"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yperlink" Target="http://www.partnerskadohoda.gov.sk/data/files/1305_mp-cko-c-18-verzia-4.zip"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employment.gov.sk/filemanager/opatrenie-248_2012zz.pdf"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mailto:vo.sep@minv.sk" TargetMode="External"/><Relationship Id="rId27" Type="http://schemas.openxmlformats.org/officeDocument/2006/relationships/hyperlink" Target="mailto:zakazkycko@vlada.gov.sk" TargetMode="External"/><Relationship Id="rId30" Type="http://schemas.openxmlformats.org/officeDocument/2006/relationships/hyperlink" Target="http://www.opevs.eu" TargetMode="External"/><Relationship Id="rId35"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uvo.gov.sk/verejny-obstaravatel-obstaravatel/vseobecne-informacie/zoznam-kompletnej-dokumentacie-vo-vo-386.html" TargetMode="External"/><Relationship Id="rId2" Type="http://schemas.openxmlformats.org/officeDocument/2006/relationships/hyperlink" Target="http://www.uvo.gov.sk/legislativametodika-dohlad/metodicke-usmernenia/vseobecne-metodicke-usmernenia-zakon-c-252006-z-z--4bc.html" TargetMode="External"/><Relationship Id="rId1" Type="http://schemas.openxmlformats.org/officeDocument/2006/relationships/hyperlink" Target="https://ec.europa.eu/europeaid/sites/devco/files/perdiems-2017-03-17_en.pdf"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4.xml><?xml version="1.0" encoding="utf-8"?>
<ds:datastoreItem xmlns:ds="http://schemas.openxmlformats.org/officeDocument/2006/customXml" ds:itemID="{EF494DB7-649F-4A5B-8A16-5207CBD55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165</Pages>
  <Words>85129</Words>
  <Characters>485240</Characters>
  <Application>Microsoft Office Word</Application>
  <DocSecurity>0</DocSecurity>
  <Lines>4043</Lines>
  <Paragraphs>1138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569231</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Miruška Hrabčáková</cp:lastModifiedBy>
  <cp:revision>43</cp:revision>
  <cp:lastPrinted>2019-01-31T09:55:00Z</cp:lastPrinted>
  <dcterms:created xsi:type="dcterms:W3CDTF">2019-01-31T09:55:00Z</dcterms:created>
  <dcterms:modified xsi:type="dcterms:W3CDTF">2019-02-20T13:36:00Z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